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48A83EBF" w:rsidR="00A353D7" w:rsidRPr="00CC2C3C" w:rsidRDefault="004E0589" w:rsidP="00C75F57">
            <w:pPr>
              <w:pStyle w:val="T2"/>
              <w:suppressAutoHyphens/>
              <w:spacing w:before="120" w:after="120"/>
              <w:ind w:left="0"/>
              <w:rPr>
                <w:b w:val="0"/>
              </w:rPr>
            </w:pPr>
            <w:r>
              <w:rPr>
                <w:b w:val="0"/>
              </w:rPr>
              <w:t>LB 266</w:t>
            </w:r>
            <w:r w:rsidR="000D777C">
              <w:rPr>
                <w:b w:val="0"/>
              </w:rPr>
              <w:t xml:space="preserve"> </w:t>
            </w:r>
            <w:r w:rsidR="00C62602" w:rsidRPr="00F22431">
              <w:rPr>
                <w:b w:val="0"/>
              </w:rPr>
              <w:t xml:space="preserve">Resolution for </w:t>
            </w:r>
            <w:r w:rsidR="00E365E3">
              <w:rPr>
                <w:b w:val="0"/>
              </w:rPr>
              <w:t>CID</w:t>
            </w:r>
            <w:r w:rsidR="000D777C">
              <w:rPr>
                <w:b w:val="0"/>
              </w:rPr>
              <w:t>s</w:t>
            </w:r>
            <w:r w:rsidR="00E365E3">
              <w:rPr>
                <w:b w:val="0"/>
              </w:rPr>
              <w:t xml:space="preserve"> </w:t>
            </w:r>
            <w:r w:rsidR="00E6397A">
              <w:rPr>
                <w:b w:val="0"/>
              </w:rPr>
              <w:t>in Quarantine – Part 1</w:t>
            </w:r>
          </w:p>
        </w:tc>
      </w:tr>
      <w:tr w:rsidR="00A353D7" w:rsidRPr="00CC2C3C" w14:paraId="5101EAE9" w14:textId="77777777" w:rsidTr="007836FF">
        <w:trPr>
          <w:trHeight w:val="269"/>
          <w:jc w:val="center"/>
        </w:trPr>
        <w:tc>
          <w:tcPr>
            <w:tcW w:w="9576" w:type="dxa"/>
            <w:gridSpan w:val="5"/>
            <w:vAlign w:val="center"/>
          </w:tcPr>
          <w:p w14:paraId="3704DF93" w14:textId="10056944"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4E0589">
              <w:rPr>
                <w:b w:val="0"/>
                <w:sz w:val="20"/>
              </w:rPr>
              <w:t>July</w:t>
            </w:r>
            <w:r>
              <w:rPr>
                <w:b w:val="0"/>
                <w:sz w:val="20"/>
              </w:rPr>
              <w:t xml:space="preserve"> </w:t>
            </w:r>
            <w:r w:rsidR="004E0589">
              <w:rPr>
                <w:b w:val="0"/>
                <w:sz w:val="20"/>
              </w:rPr>
              <w:t>7</w:t>
            </w:r>
            <w:r w:rsidR="00B23AAA">
              <w:rPr>
                <w:b w:val="0"/>
                <w:sz w:val="20"/>
              </w:rPr>
              <w:t>, 20</w:t>
            </w:r>
            <w:r w:rsidR="00D11553">
              <w:rPr>
                <w:b w:val="0"/>
                <w:sz w:val="20"/>
              </w:rPr>
              <w:t>2</w:t>
            </w:r>
            <w:r w:rsidR="00FE0697">
              <w:rPr>
                <w:b w:val="0"/>
                <w:sz w:val="20"/>
              </w:rPr>
              <w:t>2</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126241" w:rsidRPr="00CC2C3C" w14:paraId="7B80356F" w14:textId="77777777" w:rsidTr="00E547CE">
        <w:trPr>
          <w:jc w:val="center"/>
        </w:trPr>
        <w:tc>
          <w:tcPr>
            <w:tcW w:w="1705" w:type="dxa"/>
            <w:vAlign w:val="center"/>
          </w:tcPr>
          <w:p w14:paraId="1E23AD43" w14:textId="26C80B3F" w:rsidR="00126241" w:rsidRPr="000A26E7" w:rsidRDefault="00126241" w:rsidP="00126241">
            <w:pPr>
              <w:pStyle w:val="T2"/>
              <w:suppressAutoHyphens/>
              <w:spacing w:after="0"/>
              <w:ind w:left="0" w:right="0"/>
              <w:jc w:val="left"/>
              <w:rPr>
                <w:b w:val="0"/>
                <w:sz w:val="18"/>
                <w:szCs w:val="18"/>
                <w:lang w:eastAsia="ko-KR"/>
              </w:rPr>
            </w:pPr>
            <w:r>
              <w:rPr>
                <w:b w:val="0"/>
                <w:sz w:val="18"/>
                <w:szCs w:val="18"/>
                <w:lang w:eastAsia="ko-KR"/>
              </w:rPr>
              <w:t>Alfred Asterjadhi</w:t>
            </w:r>
          </w:p>
        </w:tc>
        <w:tc>
          <w:tcPr>
            <w:tcW w:w="1695" w:type="dxa"/>
            <w:vMerge w:val="restart"/>
            <w:vAlign w:val="center"/>
          </w:tcPr>
          <w:p w14:paraId="59BAB3D0" w14:textId="13950816" w:rsidR="00126241" w:rsidRPr="000A26E7" w:rsidRDefault="00126241" w:rsidP="00126241">
            <w:pPr>
              <w:pStyle w:val="T2"/>
              <w:suppressAutoHyphens/>
              <w:spacing w:after="0"/>
              <w:ind w:left="0" w:right="0"/>
              <w:jc w:val="left"/>
              <w:rPr>
                <w:b w:val="0"/>
                <w:sz w:val="18"/>
                <w:szCs w:val="18"/>
                <w:lang w:eastAsia="ko-KR"/>
              </w:rPr>
            </w:pPr>
          </w:p>
        </w:tc>
        <w:tc>
          <w:tcPr>
            <w:tcW w:w="2175" w:type="dxa"/>
            <w:vAlign w:val="center"/>
          </w:tcPr>
          <w:p w14:paraId="5A0E57A8" w14:textId="26CE0BAD"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7345B426" w14:textId="2362F7ED" w:rsidR="00126241" w:rsidRPr="000A26E7" w:rsidRDefault="00126241" w:rsidP="00126241">
            <w:pPr>
              <w:pStyle w:val="T2"/>
              <w:suppressAutoHyphens/>
              <w:spacing w:after="0"/>
              <w:ind w:left="0" w:right="0"/>
              <w:jc w:val="left"/>
              <w:rPr>
                <w:b w:val="0"/>
                <w:sz w:val="18"/>
                <w:szCs w:val="18"/>
                <w:lang w:eastAsia="ko-KR"/>
              </w:rPr>
            </w:pPr>
          </w:p>
        </w:tc>
        <w:tc>
          <w:tcPr>
            <w:tcW w:w="2291" w:type="dxa"/>
            <w:vAlign w:val="center"/>
          </w:tcPr>
          <w:p w14:paraId="541D1A21" w14:textId="00680660" w:rsidR="00126241" w:rsidRPr="000A26E7" w:rsidRDefault="00126241" w:rsidP="00126241">
            <w:pPr>
              <w:pStyle w:val="T2"/>
              <w:suppressAutoHyphens/>
              <w:spacing w:after="0"/>
              <w:ind w:left="0" w:right="0"/>
              <w:jc w:val="left"/>
              <w:rPr>
                <w:b w:val="0"/>
                <w:sz w:val="16"/>
                <w:szCs w:val="18"/>
                <w:lang w:eastAsia="ko-KR"/>
              </w:rPr>
            </w:pPr>
          </w:p>
        </w:tc>
      </w:tr>
      <w:tr w:rsidR="00126241" w:rsidRPr="00CC2C3C" w14:paraId="7F6F11AA" w14:textId="77777777" w:rsidTr="00E547CE">
        <w:trPr>
          <w:jc w:val="center"/>
        </w:trPr>
        <w:tc>
          <w:tcPr>
            <w:tcW w:w="1705" w:type="dxa"/>
            <w:vAlign w:val="center"/>
          </w:tcPr>
          <w:p w14:paraId="0B03292B" w14:textId="4F088B8A" w:rsidR="00126241" w:rsidRDefault="00126241" w:rsidP="00126241">
            <w:pPr>
              <w:pStyle w:val="T2"/>
              <w:suppressAutoHyphens/>
              <w:spacing w:after="0"/>
              <w:ind w:left="0" w:right="0"/>
              <w:jc w:val="left"/>
              <w:rPr>
                <w:b w:val="0"/>
                <w:sz w:val="18"/>
                <w:szCs w:val="18"/>
                <w:lang w:eastAsia="ko-KR"/>
              </w:rPr>
            </w:pPr>
          </w:p>
        </w:tc>
        <w:tc>
          <w:tcPr>
            <w:tcW w:w="1695" w:type="dxa"/>
            <w:vMerge/>
            <w:vAlign w:val="center"/>
          </w:tcPr>
          <w:p w14:paraId="134F01DC" w14:textId="5763F40E" w:rsidR="00126241" w:rsidRDefault="00126241" w:rsidP="00126241">
            <w:pPr>
              <w:pStyle w:val="T2"/>
              <w:suppressAutoHyphens/>
              <w:spacing w:after="0"/>
              <w:ind w:left="0" w:right="0"/>
              <w:jc w:val="left"/>
              <w:rPr>
                <w:b w:val="0"/>
                <w:sz w:val="18"/>
                <w:szCs w:val="18"/>
                <w:lang w:eastAsia="ko-KR"/>
              </w:rPr>
            </w:pPr>
          </w:p>
        </w:tc>
        <w:tc>
          <w:tcPr>
            <w:tcW w:w="2175" w:type="dxa"/>
          </w:tcPr>
          <w:p w14:paraId="590700FA"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7CBD6F87"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0A6C7FCA" w14:textId="31C93E95" w:rsidR="00126241" w:rsidRDefault="00126241" w:rsidP="00126241">
            <w:pPr>
              <w:pStyle w:val="T2"/>
              <w:suppressAutoHyphens/>
              <w:spacing w:after="0"/>
              <w:ind w:left="0" w:right="0"/>
              <w:jc w:val="left"/>
              <w:rPr>
                <w:b w:val="0"/>
                <w:sz w:val="16"/>
                <w:szCs w:val="18"/>
                <w:lang w:eastAsia="ko-KR"/>
              </w:rPr>
            </w:pPr>
          </w:p>
        </w:tc>
      </w:tr>
      <w:tr w:rsidR="00126241" w:rsidRPr="00CC2C3C" w14:paraId="67D5F356" w14:textId="77777777" w:rsidTr="00E547CE">
        <w:trPr>
          <w:jc w:val="center"/>
        </w:trPr>
        <w:tc>
          <w:tcPr>
            <w:tcW w:w="1705" w:type="dxa"/>
            <w:vAlign w:val="center"/>
          </w:tcPr>
          <w:p w14:paraId="1223B253" w14:textId="17E1223F" w:rsidR="00126241" w:rsidRDefault="00126241" w:rsidP="00126241">
            <w:pPr>
              <w:pStyle w:val="T2"/>
              <w:suppressAutoHyphens/>
              <w:spacing w:after="0"/>
              <w:ind w:left="0" w:right="0"/>
              <w:jc w:val="left"/>
              <w:rPr>
                <w:b w:val="0"/>
                <w:sz w:val="18"/>
                <w:szCs w:val="18"/>
                <w:lang w:eastAsia="ko-KR"/>
              </w:rPr>
            </w:pPr>
          </w:p>
        </w:tc>
        <w:tc>
          <w:tcPr>
            <w:tcW w:w="1695" w:type="dxa"/>
            <w:vMerge/>
            <w:vAlign w:val="center"/>
          </w:tcPr>
          <w:p w14:paraId="7E7CE12E" w14:textId="3096A28A" w:rsidR="00126241" w:rsidRDefault="00126241" w:rsidP="00126241">
            <w:pPr>
              <w:pStyle w:val="T2"/>
              <w:suppressAutoHyphens/>
              <w:spacing w:after="0"/>
              <w:ind w:left="0" w:right="0"/>
              <w:jc w:val="left"/>
              <w:rPr>
                <w:b w:val="0"/>
                <w:sz w:val="18"/>
                <w:szCs w:val="18"/>
                <w:lang w:eastAsia="ko-KR"/>
              </w:rPr>
            </w:pPr>
          </w:p>
        </w:tc>
        <w:tc>
          <w:tcPr>
            <w:tcW w:w="2175" w:type="dxa"/>
          </w:tcPr>
          <w:p w14:paraId="17D7A969"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478AD2D2"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33C6AC8A" w14:textId="1072AC54" w:rsidR="00126241" w:rsidRDefault="00126241" w:rsidP="00126241">
            <w:pPr>
              <w:pStyle w:val="T2"/>
              <w:suppressAutoHyphens/>
              <w:spacing w:after="0"/>
              <w:ind w:left="0" w:right="0"/>
              <w:jc w:val="left"/>
              <w:rPr>
                <w:b w:val="0"/>
                <w:sz w:val="16"/>
                <w:szCs w:val="18"/>
                <w:lang w:eastAsia="ko-KR"/>
              </w:rPr>
            </w:pPr>
          </w:p>
        </w:tc>
      </w:tr>
      <w:tr w:rsidR="00126241" w:rsidRPr="00CC2C3C" w14:paraId="5AC206C8" w14:textId="77777777" w:rsidTr="00E547CE">
        <w:trPr>
          <w:jc w:val="center"/>
        </w:trPr>
        <w:tc>
          <w:tcPr>
            <w:tcW w:w="1705" w:type="dxa"/>
            <w:vAlign w:val="center"/>
          </w:tcPr>
          <w:p w14:paraId="4FDB5AA4" w14:textId="41C27FD5" w:rsidR="00126241" w:rsidRDefault="00126241" w:rsidP="00126241">
            <w:pPr>
              <w:pStyle w:val="T2"/>
              <w:suppressAutoHyphens/>
              <w:spacing w:after="0"/>
              <w:ind w:left="0" w:right="0"/>
              <w:jc w:val="left"/>
              <w:rPr>
                <w:b w:val="0"/>
                <w:sz w:val="18"/>
                <w:szCs w:val="18"/>
                <w:lang w:eastAsia="ko-KR"/>
              </w:rPr>
            </w:pPr>
          </w:p>
        </w:tc>
        <w:tc>
          <w:tcPr>
            <w:tcW w:w="1695" w:type="dxa"/>
            <w:vMerge/>
            <w:vAlign w:val="center"/>
          </w:tcPr>
          <w:p w14:paraId="2D312C28" w14:textId="77777777" w:rsidR="00126241" w:rsidRDefault="00126241" w:rsidP="00126241">
            <w:pPr>
              <w:pStyle w:val="T2"/>
              <w:suppressAutoHyphens/>
              <w:spacing w:after="0"/>
              <w:ind w:left="0" w:right="0"/>
              <w:jc w:val="left"/>
              <w:rPr>
                <w:b w:val="0"/>
                <w:sz w:val="18"/>
                <w:szCs w:val="18"/>
                <w:lang w:eastAsia="ko-KR"/>
              </w:rPr>
            </w:pPr>
          </w:p>
        </w:tc>
        <w:tc>
          <w:tcPr>
            <w:tcW w:w="2175" w:type="dxa"/>
          </w:tcPr>
          <w:p w14:paraId="5277C78F"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582F884C"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328CB329" w14:textId="77777777" w:rsidR="00126241" w:rsidRDefault="00126241" w:rsidP="00126241">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1511ECB6" w14:textId="53A53D4B" w:rsidR="00532160" w:rsidRDefault="00467E8A" w:rsidP="004C6CD4">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sidR="00E6397A">
        <w:rPr>
          <w:rFonts w:cs="Times New Roman"/>
          <w:sz w:val="18"/>
          <w:szCs w:val="18"/>
          <w:lang w:eastAsia="ko-KR"/>
        </w:rPr>
        <w:t>the following CIDs that are currently in quarantine</w:t>
      </w:r>
      <w:r>
        <w:rPr>
          <w:rFonts w:cs="Times New Roman"/>
          <w:sz w:val="18"/>
          <w:szCs w:val="18"/>
          <w:lang w:eastAsia="ko-KR"/>
        </w:rPr>
        <w:t>:</w:t>
      </w:r>
      <w:bookmarkEnd w:id="0"/>
      <w:r w:rsidR="00AB2689">
        <w:rPr>
          <w:rFonts w:cs="Times New Roman"/>
          <w:sz w:val="18"/>
          <w:szCs w:val="18"/>
          <w:lang w:eastAsia="ko-KR"/>
        </w:rPr>
        <w:t xml:space="preserve"> </w:t>
      </w:r>
    </w:p>
    <w:p w14:paraId="052D59B7" w14:textId="2CA55869" w:rsidR="00E6397A" w:rsidRPr="00B45EC9" w:rsidRDefault="00B45EC9" w:rsidP="007F577B">
      <w:pPr>
        <w:pStyle w:val="ListParagraph"/>
        <w:numPr>
          <w:ilvl w:val="0"/>
          <w:numId w:val="45"/>
        </w:numPr>
        <w:suppressAutoHyphens/>
        <w:jc w:val="both"/>
        <w:rPr>
          <w:rFonts w:cs="Times New Roman"/>
          <w:sz w:val="18"/>
          <w:szCs w:val="18"/>
          <w:lang w:eastAsia="ko-KR"/>
        </w:rPr>
      </w:pPr>
      <w:del w:id="1" w:author="Alfred Aster" w:date="2022-10-18T10:12:00Z">
        <w:r w:rsidRPr="00B45EC9" w:rsidDel="00DF476D">
          <w:rPr>
            <w:rFonts w:cs="Times New Roman"/>
            <w:sz w:val="18"/>
            <w:szCs w:val="18"/>
            <w:lang w:eastAsia="ko-KR"/>
          </w:rPr>
          <w:delText xml:space="preserve">10626, </w:delText>
        </w:r>
      </w:del>
      <w:r w:rsidRPr="009B370F">
        <w:rPr>
          <w:rFonts w:cs="Times New Roman"/>
          <w:color w:val="00B050"/>
          <w:sz w:val="18"/>
          <w:szCs w:val="18"/>
          <w:lang w:eastAsia="ko-KR"/>
        </w:rPr>
        <w:t>11181,</w:t>
      </w:r>
      <w:r w:rsidRPr="00B45EC9">
        <w:rPr>
          <w:rFonts w:cs="Times New Roman"/>
          <w:sz w:val="18"/>
          <w:szCs w:val="18"/>
          <w:lang w:eastAsia="ko-KR"/>
        </w:rPr>
        <w:t xml:space="preserve"> </w:t>
      </w:r>
      <w:del w:id="2" w:author="Alfred Aster" w:date="2022-10-22T10:55:00Z">
        <w:r w:rsidRPr="00B45EC9" w:rsidDel="006204AA">
          <w:rPr>
            <w:rFonts w:cs="Times New Roman"/>
            <w:sz w:val="18"/>
            <w:szCs w:val="18"/>
            <w:lang w:eastAsia="ko-KR"/>
          </w:rPr>
          <w:delText xml:space="preserve">13885, </w:delText>
        </w:r>
      </w:del>
      <w:del w:id="3" w:author="Alfred Aster" w:date="2022-10-18T09:39:00Z">
        <w:r w:rsidRPr="00B45EC9" w:rsidDel="00BC43FF">
          <w:rPr>
            <w:rFonts w:cs="Times New Roman"/>
            <w:sz w:val="18"/>
            <w:szCs w:val="18"/>
            <w:lang w:eastAsia="ko-KR"/>
          </w:rPr>
          <w:delText xml:space="preserve">10014, </w:delText>
        </w:r>
      </w:del>
      <w:del w:id="4" w:author="Alfred Aster" w:date="2022-10-19T09:49:00Z">
        <w:r w:rsidRPr="00B45EC9" w:rsidDel="007562E3">
          <w:rPr>
            <w:rFonts w:cs="Times New Roman"/>
            <w:sz w:val="18"/>
            <w:szCs w:val="18"/>
            <w:lang w:eastAsia="ko-KR"/>
          </w:rPr>
          <w:delText xml:space="preserve">10038, </w:delText>
        </w:r>
      </w:del>
      <w:del w:id="5" w:author="Alfred Aster" w:date="2022-10-19T09:58:00Z">
        <w:r w:rsidRPr="00B45EC9" w:rsidDel="00A66849">
          <w:rPr>
            <w:rFonts w:cs="Times New Roman"/>
            <w:sz w:val="18"/>
            <w:szCs w:val="18"/>
            <w:lang w:eastAsia="ko-KR"/>
          </w:rPr>
          <w:delText xml:space="preserve">10052, </w:delText>
        </w:r>
      </w:del>
      <w:r w:rsidRPr="0078022B">
        <w:rPr>
          <w:rFonts w:cs="Times New Roman"/>
          <w:color w:val="00B050"/>
          <w:sz w:val="18"/>
          <w:szCs w:val="18"/>
          <w:lang w:eastAsia="ko-KR"/>
        </w:rPr>
        <w:t>10157, 10158</w:t>
      </w:r>
      <w:r w:rsidRPr="00550C83">
        <w:rPr>
          <w:rFonts w:cs="Times New Roman"/>
          <w:color w:val="00B050"/>
          <w:sz w:val="18"/>
          <w:szCs w:val="18"/>
          <w:lang w:eastAsia="ko-KR"/>
        </w:rPr>
        <w:t xml:space="preserve">, 10479, </w:t>
      </w:r>
      <w:del w:id="6" w:author="Alfred Aster" w:date="2022-10-19T09:50:00Z">
        <w:r w:rsidRPr="00B45EC9" w:rsidDel="007562E3">
          <w:rPr>
            <w:rFonts w:cs="Times New Roman"/>
            <w:sz w:val="18"/>
            <w:szCs w:val="18"/>
            <w:lang w:eastAsia="ko-KR"/>
          </w:rPr>
          <w:delText xml:space="preserve">10777, </w:delText>
        </w:r>
      </w:del>
      <w:del w:id="7" w:author="Alfred Aster" w:date="2022-10-16T22:26:00Z">
        <w:r w:rsidRPr="00B45EC9" w:rsidDel="00A40019">
          <w:rPr>
            <w:rFonts w:cs="Times New Roman"/>
            <w:sz w:val="18"/>
            <w:szCs w:val="18"/>
            <w:lang w:eastAsia="ko-KR"/>
          </w:rPr>
          <w:delText xml:space="preserve">10869, </w:delText>
        </w:r>
      </w:del>
      <w:r w:rsidRPr="00AB5F47">
        <w:rPr>
          <w:rFonts w:cs="Times New Roman"/>
          <w:color w:val="00B050"/>
          <w:sz w:val="18"/>
          <w:szCs w:val="18"/>
          <w:lang w:eastAsia="ko-KR"/>
        </w:rPr>
        <w:t>11189,</w:t>
      </w:r>
      <w:r w:rsidRPr="00B45EC9">
        <w:rPr>
          <w:rFonts w:cs="Times New Roman"/>
          <w:sz w:val="18"/>
          <w:szCs w:val="18"/>
          <w:lang w:eastAsia="ko-KR"/>
        </w:rPr>
        <w:t xml:space="preserve"> </w:t>
      </w:r>
      <w:r w:rsidRPr="00981D8D">
        <w:rPr>
          <w:rFonts w:cs="Times New Roman"/>
          <w:color w:val="00B050"/>
          <w:sz w:val="18"/>
          <w:szCs w:val="18"/>
          <w:lang w:eastAsia="ko-KR"/>
        </w:rPr>
        <w:t>11319</w:t>
      </w:r>
      <w:r w:rsidRPr="00B45EC9">
        <w:rPr>
          <w:rFonts w:cs="Times New Roman"/>
          <w:sz w:val="18"/>
          <w:szCs w:val="18"/>
          <w:lang w:eastAsia="ko-KR"/>
        </w:rPr>
        <w:t xml:space="preserve">, </w:t>
      </w:r>
      <w:r w:rsidRPr="00B408C1">
        <w:rPr>
          <w:rFonts w:cs="Times New Roman"/>
          <w:color w:val="00B050"/>
          <w:sz w:val="18"/>
          <w:szCs w:val="18"/>
          <w:lang w:eastAsia="ko-KR"/>
        </w:rPr>
        <w:t>11390,</w:t>
      </w:r>
      <w:r w:rsidRPr="00B45EC9">
        <w:rPr>
          <w:rFonts w:cs="Times New Roman"/>
          <w:sz w:val="18"/>
          <w:szCs w:val="18"/>
          <w:lang w:eastAsia="ko-KR"/>
        </w:rPr>
        <w:t xml:space="preserve"> </w:t>
      </w:r>
      <w:r w:rsidRPr="00776DC4">
        <w:rPr>
          <w:rFonts w:cs="Times New Roman"/>
          <w:color w:val="00B050"/>
          <w:sz w:val="18"/>
          <w:szCs w:val="18"/>
          <w:lang w:eastAsia="ko-KR"/>
        </w:rPr>
        <w:t>11453,</w:t>
      </w:r>
      <w:r w:rsidRPr="00B45EC9">
        <w:rPr>
          <w:rFonts w:cs="Times New Roman"/>
          <w:sz w:val="18"/>
          <w:szCs w:val="18"/>
          <w:lang w:eastAsia="ko-KR"/>
        </w:rPr>
        <w:t xml:space="preserve"> </w:t>
      </w:r>
      <w:del w:id="8" w:author="Alfred Aster" w:date="2022-10-19T09:50:00Z">
        <w:r w:rsidRPr="00B45EC9" w:rsidDel="00407DCA">
          <w:rPr>
            <w:rFonts w:cs="Times New Roman"/>
            <w:sz w:val="18"/>
            <w:szCs w:val="18"/>
            <w:lang w:eastAsia="ko-KR"/>
          </w:rPr>
          <w:delText xml:space="preserve">11505, </w:delText>
        </w:r>
      </w:del>
      <w:r w:rsidRPr="00E25AC7">
        <w:rPr>
          <w:rFonts w:cs="Times New Roman"/>
          <w:color w:val="00B050"/>
          <w:sz w:val="18"/>
          <w:szCs w:val="18"/>
          <w:lang w:eastAsia="ko-KR"/>
        </w:rPr>
        <w:t xml:space="preserve">11508, </w:t>
      </w:r>
      <w:del w:id="9" w:author="Alfred Aster" w:date="2022-10-18T10:19:00Z">
        <w:r w:rsidRPr="00B45EC9" w:rsidDel="00CB2259">
          <w:rPr>
            <w:rFonts w:cs="Times New Roman"/>
            <w:sz w:val="18"/>
            <w:szCs w:val="18"/>
            <w:lang w:eastAsia="ko-KR"/>
          </w:rPr>
          <w:delText xml:space="preserve">11587, </w:delText>
        </w:r>
      </w:del>
      <w:del w:id="10" w:author="Alfred Aster" w:date="2022-10-19T09:40:00Z">
        <w:r w:rsidRPr="00B45EC9" w:rsidDel="00A2523E">
          <w:rPr>
            <w:rFonts w:cs="Times New Roman"/>
            <w:sz w:val="18"/>
            <w:szCs w:val="18"/>
            <w:lang w:eastAsia="ko-KR"/>
          </w:rPr>
          <w:delText>11714</w:delText>
        </w:r>
      </w:del>
      <w:r w:rsidRPr="00B45EC9">
        <w:rPr>
          <w:rFonts w:cs="Times New Roman"/>
          <w:sz w:val="18"/>
          <w:szCs w:val="18"/>
          <w:lang w:eastAsia="ko-KR"/>
        </w:rPr>
        <w:t xml:space="preserve">, </w:t>
      </w:r>
      <w:del w:id="11" w:author="Alfred Aster" w:date="2022-10-18T09:40:00Z">
        <w:r w:rsidRPr="00B45EC9" w:rsidDel="004964CA">
          <w:rPr>
            <w:rFonts w:cs="Times New Roman"/>
            <w:sz w:val="18"/>
            <w:szCs w:val="18"/>
            <w:lang w:eastAsia="ko-KR"/>
          </w:rPr>
          <w:delText xml:space="preserve">12317, </w:delText>
        </w:r>
        <w:r w:rsidRPr="00B45EC9" w:rsidDel="00AD64E7">
          <w:rPr>
            <w:rFonts w:cs="Times New Roman"/>
            <w:sz w:val="18"/>
            <w:szCs w:val="18"/>
            <w:lang w:eastAsia="ko-KR"/>
          </w:rPr>
          <w:delText xml:space="preserve">12322, </w:delText>
        </w:r>
      </w:del>
      <w:del w:id="12" w:author="Alfred Aster" w:date="2022-10-19T09:43:00Z">
        <w:r w:rsidRPr="00B45EC9" w:rsidDel="005768B1">
          <w:rPr>
            <w:rFonts w:cs="Times New Roman"/>
            <w:sz w:val="18"/>
            <w:szCs w:val="18"/>
            <w:lang w:eastAsia="ko-KR"/>
          </w:rPr>
          <w:delText>12390</w:delText>
        </w:r>
      </w:del>
      <w:del w:id="13" w:author="Alfred Aster" w:date="2022-10-19T09:50:00Z">
        <w:r w:rsidRPr="00B45EC9" w:rsidDel="007562E3">
          <w:rPr>
            <w:rFonts w:cs="Times New Roman"/>
            <w:sz w:val="18"/>
            <w:szCs w:val="18"/>
            <w:lang w:eastAsia="ko-KR"/>
          </w:rPr>
          <w:delText xml:space="preserve">, 12812, </w:delText>
        </w:r>
        <w:r w:rsidRPr="00B45EC9" w:rsidDel="00407DCA">
          <w:rPr>
            <w:rFonts w:cs="Times New Roman"/>
            <w:sz w:val="18"/>
            <w:szCs w:val="18"/>
            <w:lang w:eastAsia="ko-KR"/>
          </w:rPr>
          <w:delText xml:space="preserve">12853, </w:delText>
        </w:r>
      </w:del>
      <w:r w:rsidRPr="008F42B9">
        <w:rPr>
          <w:rFonts w:cs="Times New Roman"/>
          <w:color w:val="FF0000"/>
          <w:sz w:val="18"/>
          <w:szCs w:val="18"/>
          <w:lang w:eastAsia="ko-KR"/>
        </w:rPr>
        <w:t>13055</w:t>
      </w:r>
      <w:r w:rsidRPr="00B45EC9">
        <w:rPr>
          <w:rFonts w:cs="Times New Roman"/>
          <w:sz w:val="18"/>
          <w:szCs w:val="18"/>
          <w:lang w:eastAsia="ko-KR"/>
        </w:rPr>
        <w:t xml:space="preserve">, </w:t>
      </w:r>
      <w:r w:rsidRPr="008F42B9">
        <w:rPr>
          <w:rFonts w:cs="Times New Roman"/>
          <w:color w:val="FF0000"/>
          <w:sz w:val="18"/>
          <w:szCs w:val="18"/>
          <w:lang w:eastAsia="ko-KR"/>
        </w:rPr>
        <w:t>13056</w:t>
      </w:r>
      <w:r w:rsidRPr="00B45EC9">
        <w:rPr>
          <w:rFonts w:cs="Times New Roman"/>
          <w:sz w:val="18"/>
          <w:szCs w:val="18"/>
          <w:lang w:eastAsia="ko-KR"/>
        </w:rPr>
        <w:t xml:space="preserve">, </w:t>
      </w:r>
      <w:del w:id="14" w:author="Alfred Aster" w:date="2022-10-22T11:09:00Z">
        <w:r w:rsidRPr="00B45EC9" w:rsidDel="005123F8">
          <w:rPr>
            <w:rFonts w:cs="Times New Roman"/>
            <w:sz w:val="18"/>
            <w:szCs w:val="18"/>
            <w:lang w:eastAsia="ko-KR"/>
          </w:rPr>
          <w:delText xml:space="preserve">13162, </w:delText>
        </w:r>
      </w:del>
      <w:del w:id="15" w:author="Alfred Aster" w:date="2022-10-17T15:30:00Z">
        <w:r w:rsidRPr="00B45EC9" w:rsidDel="00E821B5">
          <w:rPr>
            <w:rFonts w:cs="Times New Roman"/>
            <w:sz w:val="18"/>
            <w:szCs w:val="18"/>
            <w:lang w:eastAsia="ko-KR"/>
          </w:rPr>
          <w:delText xml:space="preserve">13241, </w:delText>
        </w:r>
      </w:del>
      <w:r w:rsidRPr="00E10208">
        <w:rPr>
          <w:rFonts w:cs="Times New Roman"/>
          <w:color w:val="00B050"/>
          <w:sz w:val="18"/>
          <w:szCs w:val="18"/>
          <w:lang w:eastAsia="ko-KR"/>
        </w:rPr>
        <w:t xml:space="preserve">13346, </w:t>
      </w:r>
      <w:del w:id="16" w:author="Alfred Aster" w:date="2022-10-22T11:09:00Z">
        <w:r w:rsidRPr="00B45EC9" w:rsidDel="0034677F">
          <w:rPr>
            <w:rFonts w:cs="Times New Roman"/>
            <w:sz w:val="18"/>
            <w:szCs w:val="18"/>
            <w:lang w:eastAsia="ko-KR"/>
          </w:rPr>
          <w:delText xml:space="preserve">13599, </w:delText>
        </w:r>
      </w:del>
      <w:r w:rsidRPr="00ED23B8">
        <w:rPr>
          <w:rFonts w:cs="Times New Roman"/>
          <w:color w:val="00B050"/>
          <w:sz w:val="18"/>
          <w:szCs w:val="18"/>
          <w:lang w:eastAsia="ko-KR"/>
        </w:rPr>
        <w:t>13651</w:t>
      </w:r>
      <w:r w:rsidRPr="00B45EC9">
        <w:rPr>
          <w:rFonts w:cs="Times New Roman"/>
          <w:sz w:val="18"/>
          <w:szCs w:val="18"/>
          <w:lang w:eastAsia="ko-KR"/>
        </w:rPr>
        <w:t xml:space="preserve">, </w:t>
      </w:r>
      <w:del w:id="17" w:author="Alfred Aster" w:date="2022-10-19T09:50:00Z">
        <w:r w:rsidRPr="00B45EC9" w:rsidDel="00407DCA">
          <w:rPr>
            <w:rFonts w:cs="Times New Roman"/>
            <w:sz w:val="18"/>
            <w:szCs w:val="18"/>
            <w:lang w:eastAsia="ko-KR"/>
          </w:rPr>
          <w:delText xml:space="preserve">14001, </w:delText>
        </w:r>
      </w:del>
      <w:del w:id="18" w:author="Alfred Aster" w:date="2022-10-20T11:17:00Z">
        <w:r w:rsidRPr="00B45EC9" w:rsidDel="00FD7FA6">
          <w:rPr>
            <w:rFonts w:cs="Times New Roman"/>
            <w:sz w:val="18"/>
            <w:szCs w:val="18"/>
            <w:lang w:eastAsia="ko-KR"/>
          </w:rPr>
          <w:delText xml:space="preserve">14077, </w:delText>
        </w:r>
      </w:del>
      <w:del w:id="19" w:author="Alfred Aster" w:date="2022-10-18T09:56:00Z">
        <w:r w:rsidRPr="00B45EC9" w:rsidDel="00FB7427">
          <w:rPr>
            <w:rFonts w:cs="Times New Roman"/>
            <w:sz w:val="18"/>
            <w:szCs w:val="18"/>
            <w:lang w:eastAsia="ko-KR"/>
          </w:rPr>
          <w:delText xml:space="preserve">10013, </w:delText>
        </w:r>
      </w:del>
      <w:del w:id="20" w:author="Alfred Aster" w:date="2022-10-20T14:47:00Z">
        <w:r w:rsidRPr="00B45EC9" w:rsidDel="00A5660E">
          <w:rPr>
            <w:rFonts w:cs="Times New Roman"/>
            <w:sz w:val="18"/>
            <w:szCs w:val="18"/>
            <w:lang w:eastAsia="ko-KR"/>
          </w:rPr>
          <w:delText xml:space="preserve">10031, </w:delText>
        </w:r>
      </w:del>
      <w:del w:id="21" w:author="Alfred Aster" w:date="2022-10-20T11:19:00Z">
        <w:r w:rsidRPr="00B45EC9" w:rsidDel="00AA3F85">
          <w:rPr>
            <w:rFonts w:cs="Times New Roman"/>
            <w:sz w:val="18"/>
            <w:szCs w:val="18"/>
            <w:lang w:eastAsia="ko-KR"/>
          </w:rPr>
          <w:delText xml:space="preserve">10050, </w:delText>
        </w:r>
      </w:del>
      <w:del w:id="22" w:author="Alfred Aster" w:date="2022-10-16T22:27:00Z">
        <w:r w:rsidRPr="00B45EC9" w:rsidDel="004A0D51">
          <w:rPr>
            <w:rFonts w:cs="Times New Roman"/>
            <w:sz w:val="18"/>
            <w:szCs w:val="18"/>
            <w:lang w:eastAsia="ko-KR"/>
          </w:rPr>
          <w:delText xml:space="preserve">10063, </w:delText>
        </w:r>
      </w:del>
      <w:del w:id="23" w:author="Alfred Aster" w:date="2022-10-19T10:04:00Z">
        <w:r w:rsidRPr="00B45EC9" w:rsidDel="00C50726">
          <w:rPr>
            <w:rFonts w:cs="Times New Roman"/>
            <w:sz w:val="18"/>
            <w:szCs w:val="18"/>
            <w:lang w:eastAsia="ko-KR"/>
          </w:rPr>
          <w:delText xml:space="preserve">10071, </w:delText>
        </w:r>
      </w:del>
      <w:del w:id="24" w:author="Alfred Aster" w:date="2022-10-18T10:28:00Z">
        <w:r w:rsidRPr="00B45EC9" w:rsidDel="006F5461">
          <w:rPr>
            <w:rFonts w:cs="Times New Roman"/>
            <w:sz w:val="18"/>
            <w:szCs w:val="18"/>
            <w:lang w:eastAsia="ko-KR"/>
          </w:rPr>
          <w:delText xml:space="preserve">10078, 10079, </w:delText>
        </w:r>
      </w:del>
      <w:r w:rsidRPr="008E039E">
        <w:rPr>
          <w:rFonts w:cs="Times New Roman"/>
          <w:color w:val="00B050"/>
          <w:sz w:val="18"/>
          <w:szCs w:val="18"/>
          <w:lang w:eastAsia="ko-KR"/>
        </w:rPr>
        <w:t>10103</w:t>
      </w:r>
      <w:r w:rsidRPr="00B45EC9">
        <w:rPr>
          <w:rFonts w:cs="Times New Roman"/>
          <w:sz w:val="18"/>
          <w:szCs w:val="18"/>
          <w:lang w:eastAsia="ko-KR"/>
        </w:rPr>
        <w:t xml:space="preserve">, </w:t>
      </w:r>
      <w:del w:id="25" w:author="Alfred Aster" w:date="2022-10-16T22:27:00Z">
        <w:r w:rsidRPr="00B45EC9" w:rsidDel="004A0D51">
          <w:rPr>
            <w:rFonts w:cs="Times New Roman"/>
            <w:sz w:val="18"/>
            <w:szCs w:val="18"/>
            <w:lang w:eastAsia="ko-KR"/>
          </w:rPr>
          <w:delText xml:space="preserve">10125, </w:delText>
        </w:r>
      </w:del>
      <w:r w:rsidRPr="009F17F3">
        <w:rPr>
          <w:rFonts w:cs="Times New Roman"/>
          <w:color w:val="00B050"/>
          <w:sz w:val="18"/>
          <w:szCs w:val="18"/>
          <w:lang w:eastAsia="ko-KR"/>
        </w:rPr>
        <w:t>10155,</w:t>
      </w:r>
      <w:r w:rsidRPr="00B45EC9">
        <w:rPr>
          <w:rFonts w:cs="Times New Roman"/>
          <w:sz w:val="18"/>
          <w:szCs w:val="18"/>
          <w:lang w:eastAsia="ko-KR"/>
        </w:rPr>
        <w:t xml:space="preserve"> </w:t>
      </w:r>
      <w:del w:id="26" w:author="Alfred Aster" w:date="2022-10-19T09:43:00Z">
        <w:r w:rsidRPr="00B45EC9" w:rsidDel="005768B1">
          <w:rPr>
            <w:rFonts w:cs="Times New Roman"/>
            <w:sz w:val="18"/>
            <w:szCs w:val="18"/>
            <w:lang w:eastAsia="ko-KR"/>
          </w:rPr>
          <w:delText xml:space="preserve">10168, </w:delText>
        </w:r>
      </w:del>
      <w:del w:id="27" w:author="Alfred Aster" w:date="2022-10-16T22:46:00Z">
        <w:r w:rsidRPr="00B45EC9" w:rsidDel="0099164D">
          <w:rPr>
            <w:rFonts w:cs="Times New Roman"/>
            <w:sz w:val="18"/>
            <w:szCs w:val="18"/>
            <w:lang w:eastAsia="ko-KR"/>
          </w:rPr>
          <w:delText xml:space="preserve">10345, 10357, 10387, </w:delText>
        </w:r>
      </w:del>
      <w:r w:rsidRPr="000622DB">
        <w:rPr>
          <w:rFonts w:cs="Times New Roman"/>
          <w:color w:val="00B050"/>
          <w:sz w:val="18"/>
          <w:szCs w:val="18"/>
          <w:lang w:eastAsia="ko-KR"/>
        </w:rPr>
        <w:t xml:space="preserve">10488, </w:t>
      </w:r>
      <w:del w:id="28" w:author="Alfred Aster" w:date="2022-10-16T22:39:00Z">
        <w:r w:rsidRPr="00B45EC9" w:rsidDel="00D93D51">
          <w:rPr>
            <w:rFonts w:cs="Times New Roman"/>
            <w:sz w:val="18"/>
            <w:szCs w:val="18"/>
            <w:lang w:eastAsia="ko-KR"/>
          </w:rPr>
          <w:delText xml:space="preserve">10597, </w:delText>
        </w:r>
      </w:del>
      <w:del w:id="29" w:author="Alfred Aster" w:date="2022-10-20T11:19:00Z">
        <w:r w:rsidRPr="00B45EC9" w:rsidDel="00AA3F85">
          <w:rPr>
            <w:rFonts w:cs="Times New Roman"/>
            <w:sz w:val="18"/>
            <w:szCs w:val="18"/>
            <w:lang w:eastAsia="ko-KR"/>
          </w:rPr>
          <w:delText xml:space="preserve">10625, </w:delText>
        </w:r>
      </w:del>
      <w:r w:rsidRPr="00E3259B">
        <w:rPr>
          <w:rFonts w:cs="Times New Roman"/>
          <w:color w:val="00B050"/>
          <w:sz w:val="18"/>
          <w:szCs w:val="18"/>
          <w:lang w:eastAsia="ko-KR"/>
        </w:rPr>
        <w:t>10628,</w:t>
      </w:r>
      <w:r w:rsidRPr="00B45EC9">
        <w:rPr>
          <w:rFonts w:cs="Times New Roman"/>
          <w:sz w:val="18"/>
          <w:szCs w:val="18"/>
          <w:lang w:eastAsia="ko-KR"/>
        </w:rPr>
        <w:t xml:space="preserve"> </w:t>
      </w:r>
      <w:r w:rsidRPr="00267B26">
        <w:rPr>
          <w:rFonts w:cs="Times New Roman"/>
          <w:color w:val="7030A0"/>
          <w:sz w:val="18"/>
          <w:szCs w:val="18"/>
          <w:lang w:eastAsia="ko-KR"/>
        </w:rPr>
        <w:t>10629,</w:t>
      </w:r>
      <w:r w:rsidR="009C7E01">
        <w:rPr>
          <w:rFonts w:cs="Times New Roman"/>
          <w:color w:val="7030A0"/>
          <w:sz w:val="18"/>
          <w:szCs w:val="18"/>
          <w:lang w:eastAsia="ko-KR"/>
        </w:rPr>
        <w:t xml:space="preserve"> </w:t>
      </w:r>
      <w:r w:rsidRPr="00E3259B">
        <w:rPr>
          <w:rFonts w:cs="Times New Roman"/>
          <w:color w:val="00B050"/>
          <w:sz w:val="18"/>
          <w:szCs w:val="18"/>
          <w:lang w:eastAsia="ko-KR"/>
        </w:rPr>
        <w:t>10630</w:t>
      </w:r>
      <w:r w:rsidRPr="00B45EC9">
        <w:rPr>
          <w:rFonts w:cs="Times New Roman"/>
          <w:sz w:val="18"/>
          <w:szCs w:val="18"/>
          <w:lang w:eastAsia="ko-KR"/>
        </w:rPr>
        <w:t xml:space="preserve">, </w:t>
      </w:r>
      <w:del w:id="30" w:author="Alfred Aster" w:date="2022-10-16T22:46:00Z">
        <w:r w:rsidRPr="00B45EC9" w:rsidDel="0099164D">
          <w:rPr>
            <w:rFonts w:cs="Times New Roman"/>
            <w:sz w:val="18"/>
            <w:szCs w:val="18"/>
            <w:lang w:eastAsia="ko-KR"/>
          </w:rPr>
          <w:delText xml:space="preserve">10640, </w:delText>
        </w:r>
      </w:del>
      <w:del w:id="31" w:author="Alfred Aster" w:date="2022-10-22T11:10:00Z">
        <w:r w:rsidRPr="00B45EC9" w:rsidDel="0034677F">
          <w:rPr>
            <w:rFonts w:cs="Times New Roman"/>
            <w:sz w:val="18"/>
            <w:szCs w:val="18"/>
            <w:lang w:eastAsia="ko-KR"/>
          </w:rPr>
          <w:delText xml:space="preserve">10678, 10679, </w:delText>
        </w:r>
      </w:del>
      <w:r w:rsidRPr="00F94782">
        <w:rPr>
          <w:rFonts w:cs="Times New Roman"/>
          <w:color w:val="7030A0"/>
          <w:sz w:val="18"/>
          <w:szCs w:val="18"/>
          <w:lang w:eastAsia="ko-KR"/>
        </w:rPr>
        <w:t>10703,</w:t>
      </w:r>
      <w:del w:id="32" w:author="Alfred Aster" w:date="2022-10-18T10:01:00Z">
        <w:r w:rsidRPr="00F94782" w:rsidDel="002A0A23">
          <w:rPr>
            <w:rFonts w:cs="Times New Roman"/>
            <w:color w:val="7030A0"/>
            <w:sz w:val="18"/>
            <w:szCs w:val="18"/>
            <w:lang w:eastAsia="ko-KR"/>
          </w:rPr>
          <w:delText xml:space="preserve"> </w:delText>
        </w:r>
      </w:del>
      <w:del w:id="33" w:author="Alfred Aster" w:date="2022-10-19T09:45:00Z">
        <w:r w:rsidRPr="00B45EC9" w:rsidDel="007A255F">
          <w:rPr>
            <w:rFonts w:cs="Times New Roman"/>
            <w:sz w:val="18"/>
            <w:szCs w:val="18"/>
            <w:lang w:eastAsia="ko-KR"/>
          </w:rPr>
          <w:delText xml:space="preserve">10721, </w:delText>
        </w:r>
      </w:del>
      <w:del w:id="34" w:author="Alfred Aster" w:date="2022-10-16T22:27:00Z">
        <w:r w:rsidRPr="00B45EC9" w:rsidDel="004A0D51">
          <w:rPr>
            <w:rFonts w:cs="Times New Roman"/>
            <w:sz w:val="18"/>
            <w:szCs w:val="18"/>
            <w:lang w:eastAsia="ko-KR"/>
          </w:rPr>
          <w:delText xml:space="preserve">10732, </w:delText>
        </w:r>
      </w:del>
      <w:r w:rsidRPr="009C7E01">
        <w:rPr>
          <w:rFonts w:cs="Times New Roman"/>
          <w:color w:val="7030A0"/>
          <w:sz w:val="18"/>
          <w:szCs w:val="18"/>
          <w:lang w:eastAsia="ko-KR"/>
        </w:rPr>
        <w:t xml:space="preserve">10734, 10735, </w:t>
      </w:r>
      <w:r w:rsidRPr="008F42B9">
        <w:rPr>
          <w:rFonts w:cs="Times New Roman"/>
          <w:color w:val="FF0000"/>
          <w:sz w:val="18"/>
          <w:szCs w:val="18"/>
          <w:lang w:eastAsia="ko-KR"/>
        </w:rPr>
        <w:t>10767</w:t>
      </w:r>
      <w:r w:rsidRPr="00B45EC9">
        <w:rPr>
          <w:rFonts w:cs="Times New Roman"/>
          <w:sz w:val="18"/>
          <w:szCs w:val="18"/>
          <w:lang w:eastAsia="ko-KR"/>
        </w:rPr>
        <w:t xml:space="preserve">, </w:t>
      </w:r>
      <w:r w:rsidRPr="00AC6C3B">
        <w:rPr>
          <w:rFonts w:cs="Times New Roman"/>
          <w:color w:val="00B050"/>
          <w:sz w:val="18"/>
          <w:szCs w:val="18"/>
          <w:lang w:eastAsia="ko-KR"/>
        </w:rPr>
        <w:t>10848</w:t>
      </w:r>
      <w:r w:rsidRPr="00B45EC9">
        <w:rPr>
          <w:rFonts w:cs="Times New Roman"/>
          <w:sz w:val="18"/>
          <w:szCs w:val="18"/>
          <w:lang w:eastAsia="ko-KR"/>
        </w:rPr>
        <w:t xml:space="preserve">, </w:t>
      </w:r>
      <w:del w:id="35" w:author="Alfred Aster" w:date="2022-10-16T22:27:00Z">
        <w:r w:rsidRPr="00B45EC9" w:rsidDel="004A0D51">
          <w:rPr>
            <w:rFonts w:cs="Times New Roman"/>
            <w:sz w:val="18"/>
            <w:szCs w:val="18"/>
            <w:lang w:eastAsia="ko-KR"/>
          </w:rPr>
          <w:delText xml:space="preserve">10859, </w:delText>
        </w:r>
      </w:del>
      <w:del w:id="36" w:author="Alfred Aster" w:date="2022-10-18T09:50:00Z">
        <w:r w:rsidRPr="00B45EC9" w:rsidDel="004B6A5E">
          <w:rPr>
            <w:rFonts w:cs="Times New Roman"/>
            <w:sz w:val="18"/>
            <w:szCs w:val="18"/>
            <w:lang w:eastAsia="ko-KR"/>
          </w:rPr>
          <w:delText xml:space="preserve">10861, </w:delText>
        </w:r>
      </w:del>
      <w:del w:id="37" w:author="Alfred Aster" w:date="2022-10-16T22:27:00Z">
        <w:r w:rsidRPr="00B45EC9" w:rsidDel="004A0D51">
          <w:rPr>
            <w:rFonts w:cs="Times New Roman"/>
            <w:sz w:val="18"/>
            <w:szCs w:val="18"/>
            <w:lang w:eastAsia="ko-KR"/>
          </w:rPr>
          <w:delText xml:space="preserve">10874, </w:delText>
        </w:r>
      </w:del>
      <w:r w:rsidRPr="000F4F82">
        <w:rPr>
          <w:rFonts w:cs="Times New Roman"/>
          <w:color w:val="00B050"/>
          <w:sz w:val="18"/>
          <w:szCs w:val="18"/>
          <w:lang w:eastAsia="ko-KR"/>
        </w:rPr>
        <w:t>10906, 10908,</w:t>
      </w:r>
      <w:del w:id="38" w:author="Alfred Aster" w:date="2022-10-16T22:28:00Z">
        <w:r w:rsidRPr="00B45EC9" w:rsidDel="004A0D51">
          <w:rPr>
            <w:rFonts w:cs="Times New Roman"/>
            <w:sz w:val="18"/>
            <w:szCs w:val="18"/>
            <w:lang w:eastAsia="ko-KR"/>
          </w:rPr>
          <w:delText xml:space="preserve"> 10914, 10934, </w:delText>
        </w:r>
      </w:del>
      <w:r w:rsidRPr="004553A2">
        <w:rPr>
          <w:rFonts w:cs="Times New Roman"/>
          <w:color w:val="00B050"/>
          <w:sz w:val="18"/>
          <w:szCs w:val="18"/>
          <w:lang w:eastAsia="ko-KR"/>
        </w:rPr>
        <w:t xml:space="preserve">10935, </w:t>
      </w:r>
      <w:r w:rsidRPr="00631E8B">
        <w:rPr>
          <w:rFonts w:cs="Times New Roman"/>
          <w:color w:val="00B050"/>
          <w:sz w:val="18"/>
          <w:szCs w:val="18"/>
          <w:lang w:eastAsia="ko-KR"/>
        </w:rPr>
        <w:t>11026,</w:t>
      </w:r>
      <w:r w:rsidRPr="00B45EC9">
        <w:rPr>
          <w:rFonts w:cs="Times New Roman"/>
          <w:sz w:val="18"/>
          <w:szCs w:val="18"/>
          <w:lang w:eastAsia="ko-KR"/>
        </w:rPr>
        <w:t xml:space="preserve"> </w:t>
      </w:r>
      <w:r w:rsidRPr="007C50A1">
        <w:rPr>
          <w:rFonts w:cs="Times New Roman"/>
          <w:color w:val="00B050"/>
          <w:sz w:val="18"/>
          <w:szCs w:val="18"/>
          <w:lang w:eastAsia="ko-KR"/>
        </w:rPr>
        <w:t>11027,</w:t>
      </w:r>
      <w:r w:rsidRPr="00B45EC9">
        <w:rPr>
          <w:rFonts w:cs="Times New Roman"/>
          <w:sz w:val="18"/>
          <w:szCs w:val="18"/>
          <w:lang w:eastAsia="ko-KR"/>
        </w:rPr>
        <w:t xml:space="preserve"> </w:t>
      </w:r>
      <w:del w:id="39" w:author="Alfred Aster" w:date="2022-10-22T11:10:00Z">
        <w:r w:rsidRPr="00B45EC9" w:rsidDel="0034677F">
          <w:rPr>
            <w:rFonts w:cs="Times New Roman"/>
            <w:sz w:val="18"/>
            <w:szCs w:val="18"/>
            <w:lang w:eastAsia="ko-KR"/>
          </w:rPr>
          <w:delText xml:space="preserve">11071, </w:delText>
        </w:r>
      </w:del>
      <w:del w:id="40" w:author="Alfred Aster" w:date="2022-10-16T22:46:00Z">
        <w:r w:rsidRPr="00B45EC9" w:rsidDel="0099164D">
          <w:rPr>
            <w:rFonts w:cs="Times New Roman"/>
            <w:sz w:val="18"/>
            <w:szCs w:val="18"/>
            <w:lang w:eastAsia="ko-KR"/>
          </w:rPr>
          <w:delText xml:space="preserve">11074, 11075, 11079, </w:delText>
        </w:r>
      </w:del>
      <w:del w:id="41" w:author="Alfred Aster" w:date="2022-10-18T10:29:00Z">
        <w:r w:rsidRPr="00B45EC9" w:rsidDel="006F5461">
          <w:rPr>
            <w:rFonts w:cs="Times New Roman"/>
            <w:sz w:val="18"/>
            <w:szCs w:val="18"/>
            <w:lang w:eastAsia="ko-KR"/>
          </w:rPr>
          <w:delText xml:space="preserve">11089, 11092, </w:delText>
        </w:r>
      </w:del>
      <w:r w:rsidRPr="00480114">
        <w:rPr>
          <w:rFonts w:cs="Times New Roman"/>
          <w:color w:val="00B050"/>
          <w:sz w:val="18"/>
          <w:szCs w:val="18"/>
          <w:lang w:eastAsia="ko-KR"/>
        </w:rPr>
        <w:t xml:space="preserve">11104, </w:t>
      </w:r>
      <w:r w:rsidRPr="0025688A">
        <w:rPr>
          <w:rFonts w:cs="Times New Roman"/>
          <w:color w:val="00B050"/>
          <w:sz w:val="18"/>
          <w:szCs w:val="18"/>
          <w:lang w:eastAsia="ko-KR"/>
        </w:rPr>
        <w:t xml:space="preserve">11107, </w:t>
      </w:r>
      <w:r w:rsidRPr="008F42B9">
        <w:rPr>
          <w:rFonts w:cs="Times New Roman"/>
          <w:color w:val="FF0000"/>
          <w:sz w:val="18"/>
          <w:szCs w:val="18"/>
          <w:lang w:eastAsia="ko-KR"/>
        </w:rPr>
        <w:t>11151</w:t>
      </w:r>
      <w:r w:rsidRPr="00B45EC9">
        <w:rPr>
          <w:rFonts w:cs="Times New Roman"/>
          <w:sz w:val="18"/>
          <w:szCs w:val="18"/>
          <w:lang w:eastAsia="ko-KR"/>
        </w:rPr>
        <w:t xml:space="preserve">, </w:t>
      </w:r>
      <w:del w:id="42" w:author="Alfred Aster" w:date="2022-10-16T22:28:00Z">
        <w:r w:rsidRPr="00B45EC9" w:rsidDel="004A0D51">
          <w:rPr>
            <w:rFonts w:cs="Times New Roman"/>
            <w:sz w:val="18"/>
            <w:szCs w:val="18"/>
            <w:lang w:eastAsia="ko-KR"/>
          </w:rPr>
          <w:delText xml:space="preserve">11160, </w:delText>
        </w:r>
      </w:del>
      <w:del w:id="43" w:author="Alfred Aster" w:date="2022-10-19T10:11:00Z">
        <w:r w:rsidRPr="00B45EC9" w:rsidDel="00F4227E">
          <w:rPr>
            <w:rFonts w:cs="Times New Roman"/>
            <w:sz w:val="18"/>
            <w:szCs w:val="18"/>
            <w:lang w:eastAsia="ko-KR"/>
          </w:rPr>
          <w:delText xml:space="preserve">11162, </w:delText>
        </w:r>
      </w:del>
      <w:r w:rsidRPr="004553A2">
        <w:rPr>
          <w:rFonts w:cs="Times New Roman"/>
          <w:color w:val="00B050"/>
          <w:sz w:val="18"/>
          <w:szCs w:val="18"/>
          <w:lang w:eastAsia="ko-KR"/>
        </w:rPr>
        <w:t xml:space="preserve">11170, 11177, </w:t>
      </w:r>
      <w:r w:rsidRPr="008F42B9">
        <w:rPr>
          <w:rFonts w:cs="Times New Roman"/>
          <w:color w:val="FF0000"/>
          <w:sz w:val="18"/>
          <w:szCs w:val="18"/>
          <w:lang w:eastAsia="ko-KR"/>
        </w:rPr>
        <w:t>11243</w:t>
      </w:r>
      <w:r w:rsidRPr="00B45EC9">
        <w:rPr>
          <w:rFonts w:cs="Times New Roman"/>
          <w:sz w:val="18"/>
          <w:szCs w:val="18"/>
          <w:lang w:eastAsia="ko-KR"/>
        </w:rPr>
        <w:t xml:space="preserve">, </w:t>
      </w:r>
      <w:del w:id="44" w:author="Alfred Aster" w:date="2022-10-18T10:29:00Z">
        <w:r w:rsidRPr="00B45EC9" w:rsidDel="006F5461">
          <w:rPr>
            <w:rFonts w:cs="Times New Roman"/>
            <w:sz w:val="18"/>
            <w:szCs w:val="18"/>
            <w:lang w:eastAsia="ko-KR"/>
          </w:rPr>
          <w:delText xml:space="preserve">11252, </w:delText>
        </w:r>
      </w:del>
      <w:r w:rsidRPr="00291106">
        <w:rPr>
          <w:rFonts w:cs="Times New Roman"/>
          <w:color w:val="7030A0"/>
          <w:sz w:val="18"/>
          <w:szCs w:val="18"/>
          <w:lang w:eastAsia="ko-KR"/>
        </w:rPr>
        <w:t xml:space="preserve">11421, 11422, 11423, 11424, 11425, 11426, 11427, </w:t>
      </w:r>
      <w:del w:id="45" w:author="Alfred Aster" w:date="2022-10-20T14:44:00Z">
        <w:r w:rsidRPr="00B45EC9" w:rsidDel="009F179C">
          <w:rPr>
            <w:rFonts w:cs="Times New Roman"/>
            <w:sz w:val="18"/>
            <w:szCs w:val="18"/>
            <w:lang w:eastAsia="ko-KR"/>
          </w:rPr>
          <w:delText xml:space="preserve">11433, </w:delText>
        </w:r>
      </w:del>
      <w:del w:id="46" w:author="Alfred Aster" w:date="2022-10-16T22:29:00Z">
        <w:r w:rsidRPr="00B45EC9" w:rsidDel="00C637C9">
          <w:rPr>
            <w:rFonts w:cs="Times New Roman"/>
            <w:sz w:val="18"/>
            <w:szCs w:val="18"/>
            <w:lang w:eastAsia="ko-KR"/>
          </w:rPr>
          <w:delText xml:space="preserve">11459, </w:delText>
        </w:r>
      </w:del>
      <w:del w:id="47" w:author="Alfred Aster" w:date="2022-10-18T10:30:00Z">
        <w:r w:rsidRPr="00B45EC9" w:rsidDel="006F5461">
          <w:rPr>
            <w:rFonts w:cs="Times New Roman"/>
            <w:sz w:val="18"/>
            <w:szCs w:val="18"/>
            <w:lang w:eastAsia="ko-KR"/>
          </w:rPr>
          <w:delText xml:space="preserve">11537, 11539, </w:delText>
        </w:r>
      </w:del>
      <w:del w:id="48" w:author="Alfred Aster" w:date="2022-10-22T09:39:00Z">
        <w:r w:rsidRPr="000A6A35" w:rsidDel="000A6A35">
          <w:rPr>
            <w:rFonts w:cs="Times New Roman"/>
            <w:sz w:val="18"/>
            <w:szCs w:val="18"/>
            <w:lang w:eastAsia="ko-KR"/>
          </w:rPr>
          <w:delText>11542</w:delText>
        </w:r>
        <w:r w:rsidRPr="006870AD" w:rsidDel="000A6A35">
          <w:rPr>
            <w:rFonts w:cs="Times New Roman"/>
            <w:color w:val="00B050"/>
            <w:sz w:val="18"/>
            <w:szCs w:val="18"/>
            <w:lang w:eastAsia="ko-KR"/>
          </w:rPr>
          <w:delText>,</w:delText>
        </w:r>
      </w:del>
      <w:del w:id="49" w:author="Alfred Aster" w:date="2022-10-21T14:42:00Z">
        <w:r w:rsidRPr="00B45EC9" w:rsidDel="0088166B">
          <w:rPr>
            <w:rFonts w:cs="Times New Roman"/>
            <w:sz w:val="18"/>
            <w:szCs w:val="18"/>
            <w:lang w:eastAsia="ko-KR"/>
          </w:rPr>
          <w:delText xml:space="preserve"> 11544,</w:delText>
        </w:r>
        <w:r w:rsidR="00337E94" w:rsidDel="0088166B">
          <w:rPr>
            <w:rFonts w:cs="Times New Roman"/>
            <w:sz w:val="18"/>
            <w:szCs w:val="18"/>
            <w:lang w:eastAsia="ko-KR"/>
          </w:rPr>
          <w:delText xml:space="preserve"> </w:delText>
        </w:r>
      </w:del>
      <w:r w:rsidRPr="00337E94">
        <w:rPr>
          <w:rFonts w:cs="Times New Roman"/>
          <w:color w:val="00B050"/>
          <w:sz w:val="18"/>
          <w:szCs w:val="18"/>
          <w:lang w:eastAsia="ko-KR"/>
        </w:rPr>
        <w:t>11596,</w:t>
      </w:r>
      <w:r w:rsidRPr="00B45EC9">
        <w:rPr>
          <w:rFonts w:cs="Times New Roman"/>
          <w:sz w:val="18"/>
          <w:szCs w:val="18"/>
          <w:lang w:eastAsia="ko-KR"/>
        </w:rPr>
        <w:t xml:space="preserve"> </w:t>
      </w:r>
      <w:del w:id="50" w:author="Alfred Aster" w:date="2022-10-19T09:48:00Z">
        <w:r w:rsidRPr="00B45EC9" w:rsidDel="00C95599">
          <w:rPr>
            <w:rFonts w:cs="Times New Roman"/>
            <w:sz w:val="18"/>
            <w:szCs w:val="18"/>
            <w:lang w:eastAsia="ko-KR"/>
          </w:rPr>
          <w:delText xml:space="preserve">11636, </w:delText>
        </w:r>
      </w:del>
      <w:del w:id="51" w:author="Alfred Aster" w:date="2022-10-18T10:30:00Z">
        <w:r w:rsidRPr="00B45EC9" w:rsidDel="006F5461">
          <w:rPr>
            <w:rFonts w:cs="Times New Roman"/>
            <w:sz w:val="18"/>
            <w:szCs w:val="18"/>
            <w:lang w:eastAsia="ko-KR"/>
          </w:rPr>
          <w:delText xml:space="preserve">11704, </w:delText>
        </w:r>
      </w:del>
      <w:del w:id="52" w:author="Alfred Aster" w:date="2022-10-16T22:29:00Z">
        <w:r w:rsidRPr="00B45EC9" w:rsidDel="00C637C9">
          <w:rPr>
            <w:rFonts w:cs="Times New Roman"/>
            <w:sz w:val="18"/>
            <w:szCs w:val="18"/>
            <w:lang w:eastAsia="ko-KR"/>
          </w:rPr>
          <w:delText xml:space="preserve">11706, </w:delText>
        </w:r>
      </w:del>
      <w:r w:rsidRPr="008F42B9">
        <w:rPr>
          <w:rFonts w:cs="Times New Roman"/>
          <w:color w:val="FF0000"/>
          <w:sz w:val="18"/>
          <w:szCs w:val="18"/>
          <w:lang w:eastAsia="ko-KR"/>
        </w:rPr>
        <w:t>11707</w:t>
      </w:r>
      <w:r w:rsidRPr="00B45EC9">
        <w:rPr>
          <w:rFonts w:cs="Times New Roman"/>
          <w:sz w:val="18"/>
          <w:szCs w:val="18"/>
          <w:lang w:eastAsia="ko-KR"/>
        </w:rPr>
        <w:t xml:space="preserve">, </w:t>
      </w:r>
      <w:r w:rsidRPr="00291106">
        <w:rPr>
          <w:rFonts w:cs="Times New Roman"/>
          <w:color w:val="7030A0"/>
          <w:sz w:val="18"/>
          <w:szCs w:val="18"/>
          <w:lang w:eastAsia="ko-KR"/>
        </w:rPr>
        <w:t>11741,</w:t>
      </w:r>
      <w:del w:id="53" w:author="Alfred Aster" w:date="2022-10-16T22:29:00Z">
        <w:r w:rsidRPr="00B45EC9" w:rsidDel="00C637C9">
          <w:rPr>
            <w:rFonts w:cs="Times New Roman"/>
            <w:sz w:val="18"/>
            <w:szCs w:val="18"/>
            <w:lang w:eastAsia="ko-KR"/>
          </w:rPr>
          <w:delText xml:space="preserve"> </w:delText>
        </w:r>
      </w:del>
      <w:r w:rsidRPr="00843226">
        <w:rPr>
          <w:rFonts w:cs="Times New Roman"/>
          <w:color w:val="00B050"/>
          <w:sz w:val="18"/>
          <w:szCs w:val="18"/>
          <w:lang w:eastAsia="ko-KR"/>
        </w:rPr>
        <w:t>11759,</w:t>
      </w:r>
      <w:r w:rsidRPr="00B45EC9">
        <w:rPr>
          <w:rFonts w:cs="Times New Roman"/>
          <w:sz w:val="18"/>
          <w:szCs w:val="18"/>
          <w:lang w:eastAsia="ko-KR"/>
        </w:rPr>
        <w:t xml:space="preserve"> </w:t>
      </w:r>
      <w:del w:id="54" w:author="Alfred Aster" w:date="2022-10-18T10:30:00Z">
        <w:r w:rsidRPr="00B45EC9" w:rsidDel="006F5461">
          <w:rPr>
            <w:rFonts w:cs="Times New Roman"/>
            <w:sz w:val="18"/>
            <w:szCs w:val="18"/>
            <w:lang w:eastAsia="ko-KR"/>
          </w:rPr>
          <w:delText xml:space="preserve">11767, </w:delText>
        </w:r>
      </w:del>
      <w:del w:id="55" w:author="Alfred Aster" w:date="2022-10-16T22:29:00Z">
        <w:r w:rsidRPr="00B45EC9" w:rsidDel="00C637C9">
          <w:rPr>
            <w:rFonts w:cs="Times New Roman"/>
            <w:sz w:val="18"/>
            <w:szCs w:val="18"/>
            <w:lang w:eastAsia="ko-KR"/>
          </w:rPr>
          <w:delText xml:space="preserve">11782, </w:delText>
        </w:r>
      </w:del>
      <w:r w:rsidRPr="004553A2">
        <w:rPr>
          <w:rFonts w:cs="Times New Roman"/>
          <w:color w:val="00B050"/>
          <w:sz w:val="18"/>
          <w:szCs w:val="18"/>
          <w:lang w:eastAsia="ko-KR"/>
        </w:rPr>
        <w:t xml:space="preserve">11820, </w:t>
      </w:r>
      <w:r w:rsidRPr="008F42B9">
        <w:rPr>
          <w:rFonts w:cs="Times New Roman"/>
          <w:color w:val="FF0000"/>
          <w:sz w:val="18"/>
          <w:szCs w:val="18"/>
          <w:lang w:eastAsia="ko-KR"/>
        </w:rPr>
        <w:t>11823</w:t>
      </w:r>
      <w:r w:rsidRPr="00B45EC9">
        <w:rPr>
          <w:rFonts w:cs="Times New Roman"/>
          <w:sz w:val="18"/>
          <w:szCs w:val="18"/>
          <w:lang w:eastAsia="ko-KR"/>
        </w:rPr>
        <w:t xml:space="preserve">, </w:t>
      </w:r>
      <w:del w:id="56" w:author="Alfred Aster" w:date="2022-10-16T22:46:00Z">
        <w:r w:rsidRPr="00B45EC9" w:rsidDel="0099164D">
          <w:rPr>
            <w:rFonts w:cs="Times New Roman"/>
            <w:sz w:val="18"/>
            <w:szCs w:val="18"/>
            <w:lang w:eastAsia="ko-KR"/>
          </w:rPr>
          <w:delText xml:space="preserve">11867, </w:delText>
        </w:r>
      </w:del>
      <w:del w:id="57" w:author="Alfred Aster" w:date="2022-10-16T22:41:00Z">
        <w:r w:rsidRPr="00B45EC9" w:rsidDel="00B92B18">
          <w:rPr>
            <w:rFonts w:cs="Times New Roman"/>
            <w:sz w:val="18"/>
            <w:szCs w:val="18"/>
            <w:lang w:eastAsia="ko-KR"/>
          </w:rPr>
          <w:delText>11917,</w:delText>
        </w:r>
      </w:del>
      <w:r w:rsidRPr="00B45EC9">
        <w:rPr>
          <w:rFonts w:cs="Times New Roman"/>
          <w:sz w:val="18"/>
          <w:szCs w:val="18"/>
          <w:lang w:eastAsia="ko-KR"/>
        </w:rPr>
        <w:t xml:space="preserve"> </w:t>
      </w:r>
      <w:del w:id="58" w:author="Alfred Aster" w:date="2022-10-18T10:30:00Z">
        <w:r w:rsidRPr="00B45EC9" w:rsidDel="00691CB5">
          <w:rPr>
            <w:rFonts w:cs="Times New Roman"/>
            <w:sz w:val="18"/>
            <w:szCs w:val="18"/>
            <w:lang w:eastAsia="ko-KR"/>
          </w:rPr>
          <w:delText xml:space="preserve">11927, </w:delText>
        </w:r>
      </w:del>
      <w:del w:id="59" w:author="Alfred Aster" w:date="2022-10-18T10:31:00Z">
        <w:r w:rsidRPr="00B45EC9" w:rsidDel="00691CB5">
          <w:rPr>
            <w:rFonts w:cs="Times New Roman"/>
            <w:sz w:val="18"/>
            <w:szCs w:val="18"/>
            <w:lang w:eastAsia="ko-KR"/>
          </w:rPr>
          <w:delText xml:space="preserve">11928, </w:delText>
        </w:r>
      </w:del>
      <w:del w:id="60" w:author="Alfred Aster" w:date="2022-10-16T22:29:00Z">
        <w:r w:rsidRPr="00B45EC9" w:rsidDel="00C637C9">
          <w:rPr>
            <w:rFonts w:cs="Times New Roman"/>
            <w:sz w:val="18"/>
            <w:szCs w:val="18"/>
            <w:lang w:eastAsia="ko-KR"/>
          </w:rPr>
          <w:delText xml:space="preserve">11960, </w:delText>
        </w:r>
      </w:del>
      <w:r w:rsidRPr="00BF4B87">
        <w:rPr>
          <w:rFonts w:cs="Times New Roman"/>
          <w:color w:val="00B050"/>
          <w:sz w:val="18"/>
          <w:szCs w:val="18"/>
          <w:lang w:eastAsia="ko-KR"/>
        </w:rPr>
        <w:t>11962</w:t>
      </w:r>
      <w:r w:rsidRPr="00B45EC9">
        <w:rPr>
          <w:rFonts w:cs="Times New Roman"/>
          <w:sz w:val="18"/>
          <w:szCs w:val="18"/>
          <w:lang w:eastAsia="ko-KR"/>
        </w:rPr>
        <w:t xml:space="preserve">, </w:t>
      </w:r>
      <w:r w:rsidRPr="005A3AF0">
        <w:rPr>
          <w:rFonts w:cs="Times New Roman"/>
          <w:color w:val="00B050"/>
          <w:sz w:val="18"/>
          <w:szCs w:val="18"/>
          <w:lang w:eastAsia="ko-KR"/>
        </w:rPr>
        <w:t>12035,</w:t>
      </w:r>
      <w:r w:rsidRPr="00B45EC9">
        <w:rPr>
          <w:rFonts w:cs="Times New Roman"/>
          <w:sz w:val="18"/>
          <w:szCs w:val="18"/>
          <w:lang w:eastAsia="ko-KR"/>
        </w:rPr>
        <w:t xml:space="preserve"> </w:t>
      </w:r>
      <w:r w:rsidRPr="00F104E7">
        <w:rPr>
          <w:rFonts w:cs="Times New Roman"/>
          <w:color w:val="00B050"/>
          <w:sz w:val="18"/>
          <w:szCs w:val="18"/>
          <w:lang w:eastAsia="ko-KR"/>
        </w:rPr>
        <w:t>12056</w:t>
      </w:r>
      <w:r w:rsidRPr="00B45EC9">
        <w:rPr>
          <w:rFonts w:cs="Times New Roman"/>
          <w:sz w:val="18"/>
          <w:szCs w:val="18"/>
          <w:lang w:eastAsia="ko-KR"/>
        </w:rPr>
        <w:t xml:space="preserve">, </w:t>
      </w:r>
      <w:r w:rsidRPr="00BD1F93">
        <w:rPr>
          <w:rFonts w:cs="Times New Roman"/>
          <w:color w:val="00B050"/>
          <w:sz w:val="18"/>
          <w:szCs w:val="18"/>
          <w:lang w:eastAsia="ko-KR"/>
        </w:rPr>
        <w:t>12131</w:t>
      </w:r>
      <w:r w:rsidRPr="00B45EC9">
        <w:rPr>
          <w:rFonts w:cs="Times New Roman"/>
          <w:sz w:val="18"/>
          <w:szCs w:val="18"/>
          <w:lang w:eastAsia="ko-KR"/>
        </w:rPr>
        <w:t xml:space="preserve">, </w:t>
      </w:r>
      <w:r w:rsidRPr="008F42B9">
        <w:rPr>
          <w:rFonts w:cs="Times New Roman"/>
          <w:color w:val="FF0000"/>
          <w:sz w:val="18"/>
          <w:szCs w:val="18"/>
          <w:lang w:eastAsia="ko-KR"/>
        </w:rPr>
        <w:t>12174</w:t>
      </w:r>
      <w:r w:rsidRPr="00B45EC9">
        <w:rPr>
          <w:rFonts w:cs="Times New Roman"/>
          <w:sz w:val="18"/>
          <w:szCs w:val="18"/>
          <w:lang w:eastAsia="ko-KR"/>
        </w:rPr>
        <w:t xml:space="preserve">, </w:t>
      </w:r>
      <w:r w:rsidRPr="000F4F82">
        <w:rPr>
          <w:rFonts w:cs="Times New Roman"/>
          <w:color w:val="00B050"/>
          <w:sz w:val="18"/>
          <w:szCs w:val="18"/>
          <w:lang w:eastAsia="ko-KR"/>
        </w:rPr>
        <w:t xml:space="preserve">12290, </w:t>
      </w:r>
      <w:r w:rsidRPr="008F42B9">
        <w:rPr>
          <w:rFonts w:cs="Times New Roman"/>
          <w:color w:val="FF0000"/>
          <w:sz w:val="18"/>
          <w:szCs w:val="18"/>
          <w:lang w:eastAsia="ko-KR"/>
        </w:rPr>
        <w:t>12291</w:t>
      </w:r>
      <w:r w:rsidRPr="00B45EC9">
        <w:rPr>
          <w:rFonts w:cs="Times New Roman"/>
          <w:sz w:val="18"/>
          <w:szCs w:val="18"/>
          <w:lang w:eastAsia="ko-KR"/>
        </w:rPr>
        <w:t xml:space="preserve">, </w:t>
      </w:r>
      <w:r w:rsidRPr="008F42B9">
        <w:rPr>
          <w:rFonts w:cs="Times New Roman"/>
          <w:color w:val="FF0000"/>
          <w:sz w:val="18"/>
          <w:szCs w:val="18"/>
          <w:lang w:eastAsia="ko-KR"/>
        </w:rPr>
        <w:t>12292</w:t>
      </w:r>
      <w:r w:rsidRPr="00B45EC9">
        <w:rPr>
          <w:rFonts w:cs="Times New Roman"/>
          <w:sz w:val="18"/>
          <w:szCs w:val="18"/>
          <w:lang w:eastAsia="ko-KR"/>
        </w:rPr>
        <w:t xml:space="preserve">, </w:t>
      </w:r>
      <w:r w:rsidRPr="00381B1F">
        <w:rPr>
          <w:rFonts w:cs="Times New Roman"/>
          <w:color w:val="00B050"/>
          <w:sz w:val="18"/>
          <w:szCs w:val="18"/>
          <w:lang w:eastAsia="ko-KR"/>
        </w:rPr>
        <w:t>12318,</w:t>
      </w:r>
      <w:r w:rsidR="00381B1F">
        <w:rPr>
          <w:rFonts w:cs="Times New Roman"/>
          <w:sz w:val="18"/>
          <w:szCs w:val="18"/>
          <w:lang w:eastAsia="ko-KR"/>
        </w:rPr>
        <w:t xml:space="preserve"> </w:t>
      </w:r>
      <w:r w:rsidRPr="001B4F07">
        <w:rPr>
          <w:rFonts w:cs="Times New Roman"/>
          <w:color w:val="00B050"/>
          <w:sz w:val="18"/>
          <w:szCs w:val="18"/>
          <w:lang w:eastAsia="ko-KR"/>
        </w:rPr>
        <w:t>12328</w:t>
      </w:r>
      <w:r w:rsidRPr="00B45EC9">
        <w:rPr>
          <w:rFonts w:cs="Times New Roman"/>
          <w:sz w:val="18"/>
          <w:szCs w:val="18"/>
          <w:lang w:eastAsia="ko-KR"/>
        </w:rPr>
        <w:t xml:space="preserve">, </w:t>
      </w:r>
      <w:del w:id="61" w:author="Alfred Aster" w:date="2022-10-18T09:40:00Z">
        <w:r w:rsidRPr="00B45EC9" w:rsidDel="00AD64E7">
          <w:rPr>
            <w:rFonts w:cs="Times New Roman"/>
            <w:sz w:val="18"/>
            <w:szCs w:val="18"/>
            <w:lang w:eastAsia="ko-KR"/>
          </w:rPr>
          <w:delText xml:space="preserve">12333, </w:delText>
        </w:r>
      </w:del>
      <w:del w:id="62" w:author="Alfred Aster" w:date="2022-10-22T11:02:00Z">
        <w:r w:rsidRPr="000F4F82" w:rsidDel="009B69AF">
          <w:rPr>
            <w:rFonts w:cs="Times New Roman"/>
            <w:color w:val="00B050"/>
            <w:sz w:val="18"/>
            <w:szCs w:val="18"/>
            <w:lang w:eastAsia="ko-KR"/>
          </w:rPr>
          <w:delText>12334,</w:delText>
        </w:r>
      </w:del>
      <w:del w:id="63" w:author="Alfred Aster" w:date="2022-10-16T22:29:00Z">
        <w:r w:rsidRPr="00B45EC9" w:rsidDel="00C637C9">
          <w:rPr>
            <w:rFonts w:cs="Times New Roman"/>
            <w:sz w:val="18"/>
            <w:szCs w:val="18"/>
            <w:lang w:eastAsia="ko-KR"/>
          </w:rPr>
          <w:delText xml:space="preserve"> </w:delText>
        </w:r>
      </w:del>
      <w:del w:id="64" w:author="Alfred Aster" w:date="2022-10-18T09:40:00Z">
        <w:r w:rsidRPr="00B45EC9" w:rsidDel="00AD64E7">
          <w:rPr>
            <w:rFonts w:cs="Times New Roman"/>
            <w:sz w:val="18"/>
            <w:szCs w:val="18"/>
            <w:lang w:eastAsia="ko-KR"/>
          </w:rPr>
          <w:delText xml:space="preserve">12335, </w:delText>
        </w:r>
      </w:del>
      <w:del w:id="65" w:author="Alfred Aster" w:date="2022-10-16T22:30:00Z">
        <w:r w:rsidRPr="00B45EC9" w:rsidDel="00C637C9">
          <w:rPr>
            <w:rFonts w:cs="Times New Roman"/>
            <w:sz w:val="18"/>
            <w:szCs w:val="18"/>
            <w:lang w:eastAsia="ko-KR"/>
          </w:rPr>
          <w:delText xml:space="preserve">12359, </w:delText>
        </w:r>
      </w:del>
      <w:del w:id="66" w:author="Alfred Aster" w:date="2022-10-16T22:41:00Z">
        <w:r w:rsidRPr="00B45EC9" w:rsidDel="008D00DB">
          <w:rPr>
            <w:rFonts w:cs="Times New Roman"/>
            <w:sz w:val="18"/>
            <w:szCs w:val="18"/>
            <w:lang w:eastAsia="ko-KR"/>
          </w:rPr>
          <w:delText xml:space="preserve">12370, </w:delText>
        </w:r>
      </w:del>
      <w:del w:id="67" w:author="Alfred Aster" w:date="2022-10-16T22:30:00Z">
        <w:r w:rsidRPr="00B45EC9" w:rsidDel="00C637C9">
          <w:rPr>
            <w:rFonts w:cs="Times New Roman"/>
            <w:sz w:val="18"/>
            <w:szCs w:val="18"/>
            <w:lang w:eastAsia="ko-KR"/>
          </w:rPr>
          <w:delText xml:space="preserve">12404, </w:delText>
        </w:r>
      </w:del>
      <w:r w:rsidRPr="008F42B9">
        <w:rPr>
          <w:rFonts w:cs="Times New Roman"/>
          <w:color w:val="FF0000"/>
          <w:sz w:val="18"/>
          <w:szCs w:val="18"/>
          <w:lang w:eastAsia="ko-KR"/>
        </w:rPr>
        <w:t>12409</w:t>
      </w:r>
      <w:r w:rsidRPr="00B45EC9">
        <w:rPr>
          <w:rFonts w:cs="Times New Roman"/>
          <w:sz w:val="18"/>
          <w:szCs w:val="18"/>
          <w:lang w:eastAsia="ko-KR"/>
        </w:rPr>
        <w:t xml:space="preserve">, </w:t>
      </w:r>
      <w:r w:rsidRPr="008F42B9">
        <w:rPr>
          <w:rFonts w:cs="Times New Roman"/>
          <w:color w:val="FF0000"/>
          <w:sz w:val="18"/>
          <w:szCs w:val="18"/>
          <w:lang w:eastAsia="ko-KR"/>
        </w:rPr>
        <w:t>12414</w:t>
      </w:r>
      <w:r w:rsidRPr="00B45EC9">
        <w:rPr>
          <w:rFonts w:cs="Times New Roman"/>
          <w:sz w:val="18"/>
          <w:szCs w:val="18"/>
          <w:lang w:eastAsia="ko-KR"/>
        </w:rPr>
        <w:t xml:space="preserve">, </w:t>
      </w:r>
      <w:r w:rsidRPr="008F42B9">
        <w:rPr>
          <w:rFonts w:cs="Times New Roman"/>
          <w:color w:val="FF0000"/>
          <w:sz w:val="18"/>
          <w:szCs w:val="18"/>
          <w:lang w:eastAsia="ko-KR"/>
        </w:rPr>
        <w:t>12426</w:t>
      </w:r>
      <w:r w:rsidRPr="00B45EC9">
        <w:rPr>
          <w:rFonts w:cs="Times New Roman"/>
          <w:sz w:val="18"/>
          <w:szCs w:val="18"/>
          <w:lang w:eastAsia="ko-KR"/>
        </w:rPr>
        <w:t xml:space="preserve">, </w:t>
      </w:r>
      <w:r w:rsidRPr="009E3EEF">
        <w:rPr>
          <w:rFonts w:cs="Times New Roman"/>
          <w:color w:val="00B050"/>
          <w:sz w:val="18"/>
          <w:szCs w:val="18"/>
          <w:lang w:eastAsia="ko-KR"/>
        </w:rPr>
        <w:t>12442</w:t>
      </w:r>
      <w:r w:rsidRPr="00B45EC9">
        <w:rPr>
          <w:rFonts w:cs="Times New Roman"/>
          <w:sz w:val="18"/>
          <w:szCs w:val="18"/>
          <w:lang w:eastAsia="ko-KR"/>
        </w:rPr>
        <w:t xml:space="preserve">, </w:t>
      </w:r>
      <w:del w:id="68" w:author="Alfred Aster" w:date="2022-10-18T09:47:00Z">
        <w:r w:rsidRPr="00B45EC9" w:rsidDel="007F0359">
          <w:rPr>
            <w:rFonts w:cs="Times New Roman"/>
            <w:sz w:val="18"/>
            <w:szCs w:val="18"/>
            <w:lang w:eastAsia="ko-KR"/>
          </w:rPr>
          <w:delText xml:space="preserve">12510, </w:delText>
        </w:r>
      </w:del>
      <w:del w:id="69" w:author="Alfred Aster" w:date="2022-10-16T22:30:00Z">
        <w:r w:rsidRPr="00B45EC9" w:rsidDel="00C637C9">
          <w:rPr>
            <w:rFonts w:cs="Times New Roman"/>
            <w:sz w:val="18"/>
            <w:szCs w:val="18"/>
            <w:lang w:eastAsia="ko-KR"/>
          </w:rPr>
          <w:delText xml:space="preserve">12520, </w:delText>
        </w:r>
      </w:del>
      <w:del w:id="70" w:author="Alfred Aster" w:date="2022-10-18T09:40:00Z">
        <w:r w:rsidRPr="00B45EC9" w:rsidDel="004964CA">
          <w:rPr>
            <w:rFonts w:cs="Times New Roman"/>
            <w:sz w:val="18"/>
            <w:szCs w:val="18"/>
            <w:lang w:eastAsia="ko-KR"/>
          </w:rPr>
          <w:delText xml:space="preserve">12606, 12607, 12609, </w:delText>
        </w:r>
      </w:del>
      <w:del w:id="71" w:author="Alfred Aster" w:date="2022-10-16T22:30:00Z">
        <w:r w:rsidRPr="00B45EC9" w:rsidDel="00C637C9">
          <w:rPr>
            <w:rFonts w:cs="Times New Roman"/>
            <w:sz w:val="18"/>
            <w:szCs w:val="18"/>
            <w:lang w:eastAsia="ko-KR"/>
          </w:rPr>
          <w:delText xml:space="preserve">12692, </w:delText>
        </w:r>
      </w:del>
      <w:r w:rsidRPr="005A3AF0">
        <w:rPr>
          <w:rFonts w:cs="Times New Roman"/>
          <w:color w:val="00B050"/>
          <w:sz w:val="18"/>
          <w:szCs w:val="18"/>
          <w:lang w:eastAsia="ko-KR"/>
        </w:rPr>
        <w:t>12706,</w:t>
      </w:r>
      <w:r w:rsidRPr="00B45EC9">
        <w:rPr>
          <w:rFonts w:cs="Times New Roman"/>
          <w:sz w:val="18"/>
          <w:szCs w:val="18"/>
          <w:lang w:eastAsia="ko-KR"/>
        </w:rPr>
        <w:t xml:space="preserve"> </w:t>
      </w:r>
      <w:r w:rsidRPr="00095F55">
        <w:rPr>
          <w:rFonts w:cs="Times New Roman"/>
          <w:color w:val="00B050"/>
          <w:sz w:val="18"/>
          <w:szCs w:val="18"/>
          <w:lang w:eastAsia="ko-KR"/>
        </w:rPr>
        <w:t>12717,</w:t>
      </w:r>
      <w:r w:rsidRPr="00B45EC9">
        <w:rPr>
          <w:rFonts w:cs="Times New Roman"/>
          <w:sz w:val="18"/>
          <w:szCs w:val="18"/>
          <w:lang w:eastAsia="ko-KR"/>
        </w:rPr>
        <w:t xml:space="preserve"> </w:t>
      </w:r>
      <w:del w:id="72" w:author="Alfred Aster" w:date="2022-10-16T22:30:00Z">
        <w:r w:rsidRPr="00B45EC9" w:rsidDel="00C637C9">
          <w:rPr>
            <w:rFonts w:cs="Times New Roman"/>
            <w:sz w:val="18"/>
            <w:szCs w:val="18"/>
            <w:lang w:eastAsia="ko-KR"/>
          </w:rPr>
          <w:delText xml:space="preserve">12720, 12748, 12749, 12777, 12787, </w:delText>
        </w:r>
      </w:del>
      <w:del w:id="73" w:author="Alfred Aster" w:date="2022-10-18T10:07:00Z">
        <w:r w:rsidRPr="00B45EC9" w:rsidDel="00FA6F3A">
          <w:rPr>
            <w:rFonts w:cs="Times New Roman"/>
            <w:sz w:val="18"/>
            <w:szCs w:val="18"/>
            <w:lang w:eastAsia="ko-KR"/>
          </w:rPr>
          <w:delText xml:space="preserve">12798, </w:delText>
        </w:r>
      </w:del>
      <w:r w:rsidRPr="00E310D8">
        <w:rPr>
          <w:rFonts w:cs="Times New Roman"/>
          <w:color w:val="00B050"/>
          <w:sz w:val="18"/>
          <w:szCs w:val="18"/>
          <w:lang w:eastAsia="ko-KR"/>
        </w:rPr>
        <w:t>12799</w:t>
      </w:r>
      <w:r w:rsidRPr="00B45EC9">
        <w:rPr>
          <w:rFonts w:cs="Times New Roman"/>
          <w:sz w:val="18"/>
          <w:szCs w:val="18"/>
          <w:lang w:eastAsia="ko-KR"/>
        </w:rPr>
        <w:t xml:space="preserve">, </w:t>
      </w:r>
      <w:del w:id="74" w:author="Alfred Aster" w:date="2022-10-20T14:44:00Z">
        <w:r w:rsidRPr="00B45EC9" w:rsidDel="009F179C">
          <w:rPr>
            <w:rFonts w:cs="Times New Roman"/>
            <w:sz w:val="18"/>
            <w:szCs w:val="18"/>
            <w:lang w:eastAsia="ko-KR"/>
          </w:rPr>
          <w:delText xml:space="preserve">12806, </w:delText>
        </w:r>
      </w:del>
      <w:del w:id="75" w:author="Alfred Aster" w:date="2022-10-16T22:31:00Z">
        <w:r w:rsidRPr="00B45EC9" w:rsidDel="00C637C9">
          <w:rPr>
            <w:rFonts w:cs="Times New Roman"/>
            <w:sz w:val="18"/>
            <w:szCs w:val="18"/>
            <w:lang w:eastAsia="ko-KR"/>
          </w:rPr>
          <w:delText xml:space="preserve">12814, </w:delText>
        </w:r>
      </w:del>
      <w:del w:id="76" w:author="Alfred Aster" w:date="2022-10-18T10:08:00Z">
        <w:r w:rsidRPr="00B45EC9" w:rsidDel="00840688">
          <w:rPr>
            <w:rFonts w:cs="Times New Roman"/>
            <w:sz w:val="18"/>
            <w:szCs w:val="18"/>
            <w:lang w:eastAsia="ko-KR"/>
          </w:rPr>
          <w:delText xml:space="preserve">12819, </w:delText>
        </w:r>
      </w:del>
      <w:del w:id="77" w:author="Alfred Aster" w:date="2022-10-20T11:19:00Z">
        <w:r w:rsidRPr="00B45EC9" w:rsidDel="00AA3F85">
          <w:rPr>
            <w:rFonts w:cs="Times New Roman"/>
            <w:sz w:val="18"/>
            <w:szCs w:val="18"/>
            <w:lang w:eastAsia="ko-KR"/>
          </w:rPr>
          <w:delText xml:space="preserve">12821, </w:delText>
        </w:r>
      </w:del>
      <w:r w:rsidRPr="000F1E23">
        <w:rPr>
          <w:rFonts w:cs="Times New Roman"/>
          <w:color w:val="00B050"/>
          <w:sz w:val="18"/>
          <w:szCs w:val="18"/>
          <w:lang w:eastAsia="ko-KR"/>
        </w:rPr>
        <w:t>12826</w:t>
      </w:r>
      <w:r w:rsidRPr="00B45EC9">
        <w:rPr>
          <w:rFonts w:cs="Times New Roman"/>
          <w:sz w:val="18"/>
          <w:szCs w:val="18"/>
          <w:lang w:eastAsia="ko-KR"/>
        </w:rPr>
        <w:t xml:space="preserve">, </w:t>
      </w:r>
      <w:del w:id="78" w:author="Alfred Aster" w:date="2022-10-16T22:31:00Z">
        <w:r w:rsidRPr="00B45EC9" w:rsidDel="00C637C9">
          <w:rPr>
            <w:rFonts w:cs="Times New Roman"/>
            <w:sz w:val="18"/>
            <w:szCs w:val="18"/>
            <w:lang w:eastAsia="ko-KR"/>
          </w:rPr>
          <w:delText xml:space="preserve">12834, 12837, </w:delText>
        </w:r>
      </w:del>
      <w:del w:id="79" w:author="Alfred Aster" w:date="2022-10-18T10:31:00Z">
        <w:r w:rsidRPr="00B45EC9" w:rsidDel="00691CB5">
          <w:rPr>
            <w:rFonts w:cs="Times New Roman"/>
            <w:sz w:val="18"/>
            <w:szCs w:val="18"/>
            <w:lang w:eastAsia="ko-KR"/>
          </w:rPr>
          <w:delText xml:space="preserve">12982, 12985, </w:delText>
        </w:r>
      </w:del>
      <w:del w:id="80" w:author="Alfred Aster" w:date="2022-10-18T10:32:00Z">
        <w:r w:rsidRPr="00B45EC9" w:rsidDel="008E2015">
          <w:rPr>
            <w:rFonts w:cs="Times New Roman"/>
            <w:sz w:val="18"/>
            <w:szCs w:val="18"/>
            <w:lang w:eastAsia="ko-KR"/>
          </w:rPr>
          <w:delText xml:space="preserve">12986, </w:delText>
        </w:r>
      </w:del>
      <w:del w:id="81" w:author="Alfred Aster" w:date="2022-10-19T09:45:00Z">
        <w:r w:rsidRPr="00B45EC9" w:rsidDel="007A255F">
          <w:rPr>
            <w:rFonts w:cs="Times New Roman"/>
            <w:sz w:val="18"/>
            <w:szCs w:val="18"/>
            <w:lang w:eastAsia="ko-KR"/>
          </w:rPr>
          <w:delText xml:space="preserve">13007, </w:delText>
        </w:r>
      </w:del>
      <w:del w:id="82" w:author="Alfred Aster" w:date="2022-10-16T22:32:00Z">
        <w:r w:rsidRPr="00B45EC9" w:rsidDel="005A6998">
          <w:rPr>
            <w:rFonts w:cs="Times New Roman"/>
            <w:sz w:val="18"/>
            <w:szCs w:val="18"/>
            <w:lang w:eastAsia="ko-KR"/>
          </w:rPr>
          <w:delText xml:space="preserve">13013, 13086, </w:delText>
        </w:r>
      </w:del>
      <w:r w:rsidRPr="006D14D4">
        <w:rPr>
          <w:rFonts w:cs="Times New Roman"/>
          <w:color w:val="7030A0"/>
          <w:sz w:val="18"/>
          <w:szCs w:val="18"/>
          <w:lang w:eastAsia="ko-KR"/>
        </w:rPr>
        <w:t>13109,</w:t>
      </w:r>
      <w:r w:rsidR="006D14D4">
        <w:rPr>
          <w:rFonts w:cs="Times New Roman"/>
          <w:sz w:val="18"/>
          <w:szCs w:val="18"/>
          <w:lang w:eastAsia="ko-KR"/>
        </w:rPr>
        <w:t xml:space="preserve"> </w:t>
      </w:r>
      <w:del w:id="83" w:author="Alfred Aster" w:date="2022-10-22T11:11:00Z">
        <w:r w:rsidRPr="00B45EC9" w:rsidDel="00595830">
          <w:rPr>
            <w:rFonts w:cs="Times New Roman"/>
            <w:sz w:val="18"/>
            <w:szCs w:val="18"/>
            <w:lang w:eastAsia="ko-KR"/>
          </w:rPr>
          <w:delText xml:space="preserve">13179, 13191, 13198, </w:delText>
        </w:r>
      </w:del>
      <w:del w:id="84" w:author="Alfred Aster" w:date="2022-10-16T22:32:00Z">
        <w:r w:rsidRPr="00B45EC9" w:rsidDel="005A6998">
          <w:rPr>
            <w:rFonts w:cs="Times New Roman"/>
            <w:sz w:val="18"/>
            <w:szCs w:val="18"/>
            <w:lang w:eastAsia="ko-KR"/>
          </w:rPr>
          <w:delText xml:space="preserve">13226, </w:delText>
        </w:r>
      </w:del>
      <w:r w:rsidRPr="006D14D4">
        <w:rPr>
          <w:rFonts w:cs="Times New Roman"/>
          <w:color w:val="7030A0"/>
          <w:sz w:val="18"/>
          <w:szCs w:val="18"/>
          <w:lang w:eastAsia="ko-KR"/>
        </w:rPr>
        <w:t>13245,</w:t>
      </w:r>
      <w:r w:rsidRPr="006D14D4">
        <w:rPr>
          <w:rFonts w:cs="Times New Roman"/>
          <w:sz w:val="18"/>
          <w:szCs w:val="18"/>
          <w:lang w:eastAsia="ko-KR"/>
        </w:rPr>
        <w:t xml:space="preserve"> </w:t>
      </w:r>
      <w:r w:rsidRPr="006D14D4">
        <w:rPr>
          <w:rFonts w:cs="Times New Roman"/>
          <w:color w:val="7030A0"/>
          <w:sz w:val="18"/>
          <w:szCs w:val="18"/>
          <w:lang w:eastAsia="ko-KR"/>
        </w:rPr>
        <w:t>13246,</w:t>
      </w:r>
      <w:r w:rsidRPr="00B45EC9">
        <w:rPr>
          <w:rFonts w:cs="Times New Roman"/>
          <w:sz w:val="18"/>
          <w:szCs w:val="18"/>
          <w:lang w:eastAsia="ko-KR"/>
        </w:rPr>
        <w:t xml:space="preserve"> </w:t>
      </w:r>
      <w:r w:rsidR="00B30689">
        <w:rPr>
          <w:rFonts w:cs="Times New Roman"/>
          <w:color w:val="00B050"/>
          <w:sz w:val="18"/>
          <w:szCs w:val="18"/>
          <w:lang w:eastAsia="ko-KR"/>
        </w:rPr>
        <w:t>13823</w:t>
      </w:r>
      <w:r w:rsidRPr="00B30689">
        <w:rPr>
          <w:rFonts w:cs="Times New Roman"/>
          <w:color w:val="00B050"/>
          <w:sz w:val="18"/>
          <w:szCs w:val="18"/>
          <w:lang w:eastAsia="ko-KR"/>
        </w:rPr>
        <w:t xml:space="preserve"> </w:t>
      </w:r>
      <w:del w:id="85" w:author="Alfred Aster" w:date="2022-10-18T10:32:00Z">
        <w:r w:rsidRPr="00B45EC9" w:rsidDel="008E2015">
          <w:rPr>
            <w:rFonts w:cs="Times New Roman"/>
            <w:sz w:val="18"/>
            <w:szCs w:val="18"/>
            <w:lang w:eastAsia="ko-KR"/>
          </w:rPr>
          <w:delText xml:space="preserve">13252, </w:delText>
        </w:r>
      </w:del>
      <w:r w:rsidRPr="00F15706">
        <w:rPr>
          <w:rFonts w:cs="Times New Roman"/>
          <w:color w:val="FF0000"/>
          <w:sz w:val="18"/>
          <w:szCs w:val="18"/>
          <w:lang w:eastAsia="ko-KR"/>
        </w:rPr>
        <w:t>13256</w:t>
      </w:r>
      <w:r w:rsidRPr="00B45EC9">
        <w:rPr>
          <w:rFonts w:cs="Times New Roman"/>
          <w:sz w:val="18"/>
          <w:szCs w:val="18"/>
          <w:lang w:eastAsia="ko-KR"/>
        </w:rPr>
        <w:t xml:space="preserve">, </w:t>
      </w:r>
      <w:del w:id="86" w:author="Alfred Aster" w:date="2022-10-16T22:32:00Z">
        <w:r w:rsidRPr="00B45EC9" w:rsidDel="005A6998">
          <w:rPr>
            <w:rFonts w:cs="Times New Roman"/>
            <w:sz w:val="18"/>
            <w:szCs w:val="18"/>
            <w:lang w:eastAsia="ko-KR"/>
          </w:rPr>
          <w:delText xml:space="preserve">13306, </w:delText>
        </w:r>
      </w:del>
      <w:del w:id="87" w:author="Alfred Aster" w:date="2022-10-18T10:32:00Z">
        <w:r w:rsidRPr="00B45EC9" w:rsidDel="008E2015">
          <w:rPr>
            <w:rFonts w:cs="Times New Roman"/>
            <w:sz w:val="18"/>
            <w:szCs w:val="18"/>
            <w:lang w:eastAsia="ko-KR"/>
          </w:rPr>
          <w:delText xml:space="preserve">13318, </w:delText>
        </w:r>
      </w:del>
      <w:r w:rsidRPr="008F42B9">
        <w:rPr>
          <w:rFonts w:cs="Times New Roman"/>
          <w:color w:val="FF0000"/>
          <w:sz w:val="18"/>
          <w:szCs w:val="18"/>
          <w:lang w:eastAsia="ko-KR"/>
        </w:rPr>
        <w:t>13348</w:t>
      </w:r>
      <w:r w:rsidRPr="002552F5">
        <w:rPr>
          <w:rFonts w:cs="Times New Roman"/>
          <w:color w:val="00B050"/>
          <w:sz w:val="18"/>
          <w:szCs w:val="18"/>
          <w:lang w:eastAsia="ko-KR"/>
        </w:rPr>
        <w:t>, 13349</w:t>
      </w:r>
      <w:r w:rsidRPr="00B45EC9">
        <w:rPr>
          <w:rFonts w:cs="Times New Roman"/>
          <w:sz w:val="18"/>
          <w:szCs w:val="18"/>
          <w:lang w:eastAsia="ko-KR"/>
        </w:rPr>
        <w:t xml:space="preserve">, </w:t>
      </w:r>
      <w:r w:rsidRPr="00291106">
        <w:rPr>
          <w:rFonts w:cs="Times New Roman"/>
          <w:color w:val="7030A0"/>
          <w:sz w:val="18"/>
          <w:szCs w:val="18"/>
          <w:lang w:eastAsia="ko-KR"/>
        </w:rPr>
        <w:t xml:space="preserve">13361, 13362, </w:t>
      </w:r>
      <w:r w:rsidRPr="000202C2">
        <w:rPr>
          <w:rFonts w:cs="Times New Roman"/>
          <w:color w:val="00B050"/>
          <w:sz w:val="18"/>
          <w:szCs w:val="18"/>
          <w:lang w:eastAsia="ko-KR"/>
        </w:rPr>
        <w:t>13373</w:t>
      </w:r>
      <w:r w:rsidRPr="00B45EC9">
        <w:rPr>
          <w:rFonts w:cs="Times New Roman"/>
          <w:sz w:val="18"/>
          <w:szCs w:val="18"/>
          <w:lang w:eastAsia="ko-KR"/>
        </w:rPr>
        <w:t xml:space="preserve">, </w:t>
      </w:r>
      <w:del w:id="88" w:author="Alfred Aster" w:date="2022-10-16T22:33:00Z">
        <w:r w:rsidRPr="00B45EC9" w:rsidDel="005A6998">
          <w:rPr>
            <w:rFonts w:cs="Times New Roman"/>
            <w:sz w:val="18"/>
            <w:szCs w:val="18"/>
            <w:lang w:eastAsia="ko-KR"/>
          </w:rPr>
          <w:delText xml:space="preserve">13395, </w:delText>
        </w:r>
      </w:del>
      <w:del w:id="89" w:author="Alfred Aster" w:date="2022-10-20T11:19:00Z">
        <w:r w:rsidRPr="00B45EC9" w:rsidDel="00AA3F85">
          <w:rPr>
            <w:rFonts w:cs="Times New Roman"/>
            <w:sz w:val="18"/>
            <w:szCs w:val="18"/>
            <w:lang w:eastAsia="ko-KR"/>
          </w:rPr>
          <w:delText xml:space="preserve">13442, </w:delText>
        </w:r>
      </w:del>
      <w:del w:id="90" w:author="Alfred Aster" w:date="2022-10-16T22:33:00Z">
        <w:r w:rsidRPr="00B45EC9" w:rsidDel="005A6998">
          <w:rPr>
            <w:rFonts w:cs="Times New Roman"/>
            <w:sz w:val="18"/>
            <w:szCs w:val="18"/>
            <w:lang w:eastAsia="ko-KR"/>
          </w:rPr>
          <w:delText xml:space="preserve">13446, </w:delText>
        </w:r>
      </w:del>
      <w:r w:rsidRPr="008F42B9">
        <w:rPr>
          <w:rFonts w:cs="Times New Roman"/>
          <w:color w:val="FF0000"/>
          <w:sz w:val="18"/>
          <w:szCs w:val="18"/>
          <w:lang w:eastAsia="ko-KR"/>
        </w:rPr>
        <w:t>13470</w:t>
      </w:r>
      <w:r w:rsidRPr="00B45EC9">
        <w:rPr>
          <w:rFonts w:cs="Times New Roman"/>
          <w:sz w:val="18"/>
          <w:szCs w:val="18"/>
          <w:lang w:eastAsia="ko-KR"/>
        </w:rPr>
        <w:t xml:space="preserve">, </w:t>
      </w:r>
      <w:r w:rsidRPr="008F42B9">
        <w:rPr>
          <w:rFonts w:cs="Times New Roman"/>
          <w:color w:val="FF0000"/>
          <w:sz w:val="18"/>
          <w:szCs w:val="18"/>
          <w:lang w:eastAsia="ko-KR"/>
        </w:rPr>
        <w:t>13473</w:t>
      </w:r>
      <w:r w:rsidRPr="00B45EC9">
        <w:rPr>
          <w:rFonts w:cs="Times New Roman"/>
          <w:sz w:val="18"/>
          <w:szCs w:val="18"/>
          <w:lang w:eastAsia="ko-KR"/>
        </w:rPr>
        <w:t xml:space="preserve">, </w:t>
      </w:r>
      <w:del w:id="91" w:author="Alfred Aster" w:date="2022-10-18T09:40:00Z">
        <w:r w:rsidRPr="00B45EC9" w:rsidDel="004964CA">
          <w:rPr>
            <w:rFonts w:cs="Times New Roman"/>
            <w:sz w:val="18"/>
            <w:szCs w:val="18"/>
            <w:lang w:eastAsia="ko-KR"/>
          </w:rPr>
          <w:delText xml:space="preserve">13490, </w:delText>
        </w:r>
      </w:del>
      <w:del w:id="92" w:author="Alfred Aster" w:date="2022-10-16T22:33:00Z">
        <w:r w:rsidRPr="00B45EC9" w:rsidDel="005A6998">
          <w:rPr>
            <w:rFonts w:cs="Times New Roman"/>
            <w:sz w:val="18"/>
            <w:szCs w:val="18"/>
            <w:lang w:eastAsia="ko-KR"/>
          </w:rPr>
          <w:delText xml:space="preserve">13591, 13593, </w:delText>
        </w:r>
      </w:del>
      <w:del w:id="93" w:author="Alfred Aster" w:date="2022-10-16T22:46:00Z">
        <w:r w:rsidRPr="00B45EC9" w:rsidDel="0099164D">
          <w:rPr>
            <w:rFonts w:cs="Times New Roman"/>
            <w:sz w:val="18"/>
            <w:szCs w:val="18"/>
            <w:lang w:eastAsia="ko-KR"/>
          </w:rPr>
          <w:delText xml:space="preserve">13602, </w:delText>
        </w:r>
      </w:del>
      <w:del w:id="94" w:author="Alfred Aster" w:date="2022-10-16T22:33:00Z">
        <w:r w:rsidRPr="00B45EC9" w:rsidDel="005A6998">
          <w:rPr>
            <w:rFonts w:cs="Times New Roman"/>
            <w:sz w:val="18"/>
            <w:szCs w:val="18"/>
            <w:lang w:eastAsia="ko-KR"/>
          </w:rPr>
          <w:delText xml:space="preserve">13633, 13643, </w:delText>
        </w:r>
      </w:del>
      <w:del w:id="95" w:author="Alfred Aster" w:date="2022-10-19T10:11:00Z">
        <w:r w:rsidRPr="00B45EC9" w:rsidDel="00BB092F">
          <w:rPr>
            <w:rFonts w:cs="Times New Roman"/>
            <w:sz w:val="18"/>
            <w:szCs w:val="18"/>
            <w:lang w:eastAsia="ko-KR"/>
          </w:rPr>
          <w:delText xml:space="preserve">13644, 13645, </w:delText>
        </w:r>
      </w:del>
      <w:r w:rsidRPr="00E02D75">
        <w:rPr>
          <w:rFonts w:cs="Times New Roman"/>
          <w:color w:val="00B050"/>
          <w:sz w:val="18"/>
          <w:szCs w:val="18"/>
          <w:lang w:eastAsia="ko-KR"/>
        </w:rPr>
        <w:t>13648,</w:t>
      </w:r>
      <w:r w:rsidRPr="00B45EC9">
        <w:rPr>
          <w:rFonts w:cs="Times New Roman"/>
          <w:sz w:val="18"/>
          <w:szCs w:val="18"/>
          <w:lang w:eastAsia="ko-KR"/>
        </w:rPr>
        <w:t xml:space="preserve"> </w:t>
      </w:r>
      <w:r w:rsidRPr="00291106">
        <w:rPr>
          <w:rFonts w:cs="Times New Roman"/>
          <w:color w:val="7030A0"/>
          <w:sz w:val="18"/>
          <w:szCs w:val="18"/>
          <w:lang w:eastAsia="ko-KR"/>
        </w:rPr>
        <w:t xml:space="preserve">13690, 13732, </w:t>
      </w:r>
      <w:del w:id="96" w:author="Alfred Aster" w:date="2022-10-18T09:52:00Z">
        <w:r w:rsidRPr="00B45EC9" w:rsidDel="007C6CDC">
          <w:rPr>
            <w:rFonts w:cs="Times New Roman"/>
            <w:sz w:val="18"/>
            <w:szCs w:val="18"/>
            <w:lang w:eastAsia="ko-KR"/>
          </w:rPr>
          <w:delText xml:space="preserve">13736, </w:delText>
        </w:r>
      </w:del>
      <w:del w:id="97" w:author="Alfred Aster" w:date="2022-10-16T22:46:00Z">
        <w:r w:rsidRPr="00B45EC9" w:rsidDel="0099164D">
          <w:rPr>
            <w:rFonts w:cs="Times New Roman"/>
            <w:sz w:val="18"/>
            <w:szCs w:val="18"/>
            <w:lang w:eastAsia="ko-KR"/>
          </w:rPr>
          <w:delText xml:space="preserve">13741, </w:delText>
        </w:r>
      </w:del>
      <w:del w:id="98" w:author="Alfred Aster" w:date="2022-10-16T22:41:00Z">
        <w:r w:rsidRPr="00B45EC9" w:rsidDel="008D00DB">
          <w:rPr>
            <w:rFonts w:cs="Times New Roman"/>
            <w:sz w:val="18"/>
            <w:szCs w:val="18"/>
            <w:lang w:eastAsia="ko-KR"/>
          </w:rPr>
          <w:delText>13765,</w:delText>
        </w:r>
      </w:del>
      <w:r w:rsidRPr="00B45EC9">
        <w:rPr>
          <w:rFonts w:cs="Times New Roman"/>
          <w:sz w:val="18"/>
          <w:szCs w:val="18"/>
          <w:lang w:eastAsia="ko-KR"/>
        </w:rPr>
        <w:t xml:space="preserve"> </w:t>
      </w:r>
      <w:del w:id="99" w:author="Alfred Aster" w:date="2022-10-18T10:32:00Z">
        <w:r w:rsidRPr="00B45EC9" w:rsidDel="008E2015">
          <w:rPr>
            <w:rFonts w:cs="Times New Roman"/>
            <w:sz w:val="18"/>
            <w:szCs w:val="18"/>
            <w:lang w:eastAsia="ko-KR"/>
          </w:rPr>
          <w:delText xml:space="preserve">13771, </w:delText>
        </w:r>
      </w:del>
      <w:del w:id="100" w:author="Alfred Aster" w:date="2022-10-18T10:33:00Z">
        <w:r w:rsidRPr="00B45EC9" w:rsidDel="008E2015">
          <w:rPr>
            <w:rFonts w:cs="Times New Roman"/>
            <w:sz w:val="18"/>
            <w:szCs w:val="18"/>
            <w:lang w:eastAsia="ko-KR"/>
          </w:rPr>
          <w:delText xml:space="preserve">13773, </w:delText>
        </w:r>
      </w:del>
      <w:r w:rsidRPr="00600DFE">
        <w:rPr>
          <w:rFonts w:cs="Times New Roman"/>
          <w:color w:val="00B050"/>
          <w:sz w:val="18"/>
          <w:szCs w:val="18"/>
          <w:lang w:eastAsia="ko-KR"/>
        </w:rPr>
        <w:t>13783</w:t>
      </w:r>
      <w:r w:rsidRPr="00B45EC9">
        <w:rPr>
          <w:rFonts w:cs="Times New Roman"/>
          <w:sz w:val="18"/>
          <w:szCs w:val="18"/>
          <w:lang w:eastAsia="ko-KR"/>
        </w:rPr>
        <w:t xml:space="preserve">, </w:t>
      </w:r>
      <w:del w:id="101" w:author="Alfred Aster" w:date="2022-10-16T22:33:00Z">
        <w:r w:rsidRPr="00B45EC9" w:rsidDel="005A6998">
          <w:rPr>
            <w:rFonts w:cs="Times New Roman"/>
            <w:sz w:val="18"/>
            <w:szCs w:val="18"/>
            <w:lang w:eastAsia="ko-KR"/>
          </w:rPr>
          <w:delText xml:space="preserve">13793, </w:delText>
        </w:r>
      </w:del>
      <w:del w:id="102" w:author="Alfred Aster" w:date="2022-10-20T14:58:00Z">
        <w:r w:rsidRPr="00480462" w:rsidDel="00480462">
          <w:rPr>
            <w:rFonts w:cs="Times New Roman"/>
            <w:sz w:val="18"/>
            <w:szCs w:val="18"/>
            <w:lang w:eastAsia="ko-KR"/>
          </w:rPr>
          <w:delText xml:space="preserve">13823, </w:delText>
        </w:r>
      </w:del>
      <w:del w:id="103" w:author="Alfred Aster" w:date="2022-10-20T11:20:00Z">
        <w:r w:rsidRPr="00B45EC9" w:rsidDel="00AA3F85">
          <w:rPr>
            <w:rFonts w:cs="Times New Roman"/>
            <w:sz w:val="18"/>
            <w:szCs w:val="18"/>
            <w:lang w:eastAsia="ko-KR"/>
          </w:rPr>
          <w:delText xml:space="preserve">13834, </w:delText>
        </w:r>
      </w:del>
      <w:del w:id="104" w:author="Alfred Aster" w:date="2022-10-18T09:58:00Z">
        <w:r w:rsidRPr="00B45EC9" w:rsidDel="00603D99">
          <w:rPr>
            <w:rFonts w:cs="Times New Roman"/>
            <w:sz w:val="18"/>
            <w:szCs w:val="18"/>
            <w:lang w:eastAsia="ko-KR"/>
          </w:rPr>
          <w:delText xml:space="preserve">13840, </w:delText>
        </w:r>
      </w:del>
      <w:del w:id="105" w:author="Alfred Aster" w:date="2022-10-21T14:38:00Z">
        <w:r w:rsidRPr="00B45EC9" w:rsidDel="00881C9E">
          <w:rPr>
            <w:rFonts w:cs="Times New Roman"/>
            <w:sz w:val="18"/>
            <w:szCs w:val="18"/>
            <w:lang w:eastAsia="ko-KR"/>
          </w:rPr>
          <w:delText xml:space="preserve">13845, </w:delText>
        </w:r>
      </w:del>
      <w:del w:id="106" w:author="Alfred Aster" w:date="2022-10-20T11:20:00Z">
        <w:r w:rsidRPr="00B45EC9" w:rsidDel="00AA3F85">
          <w:rPr>
            <w:rFonts w:cs="Times New Roman"/>
            <w:sz w:val="18"/>
            <w:szCs w:val="18"/>
            <w:lang w:eastAsia="ko-KR"/>
          </w:rPr>
          <w:delText xml:space="preserve">13871, </w:delText>
        </w:r>
      </w:del>
      <w:del w:id="107" w:author="Alfred Aster" w:date="2022-10-16T22:47:00Z">
        <w:r w:rsidRPr="00B45EC9" w:rsidDel="0099164D">
          <w:rPr>
            <w:rFonts w:cs="Times New Roman"/>
            <w:sz w:val="18"/>
            <w:szCs w:val="18"/>
            <w:lang w:eastAsia="ko-KR"/>
          </w:rPr>
          <w:delText xml:space="preserve">13908, </w:delText>
        </w:r>
      </w:del>
      <w:del w:id="108" w:author="Alfred Aster" w:date="2022-10-20T11:20:00Z">
        <w:r w:rsidRPr="00B45EC9" w:rsidDel="00AA3F85">
          <w:rPr>
            <w:rFonts w:cs="Times New Roman"/>
            <w:sz w:val="18"/>
            <w:szCs w:val="18"/>
            <w:lang w:eastAsia="ko-KR"/>
          </w:rPr>
          <w:delText xml:space="preserve">13934, </w:delText>
        </w:r>
      </w:del>
      <w:r w:rsidRPr="008F42B9">
        <w:rPr>
          <w:rFonts w:cs="Times New Roman"/>
          <w:color w:val="FF0000"/>
          <w:sz w:val="18"/>
          <w:szCs w:val="18"/>
          <w:lang w:eastAsia="ko-KR"/>
        </w:rPr>
        <w:t>13956</w:t>
      </w:r>
      <w:r w:rsidRPr="00B45EC9">
        <w:rPr>
          <w:rFonts w:cs="Times New Roman"/>
          <w:sz w:val="18"/>
          <w:szCs w:val="18"/>
          <w:lang w:eastAsia="ko-KR"/>
        </w:rPr>
        <w:t xml:space="preserve">, </w:t>
      </w:r>
      <w:del w:id="109" w:author="Alfred Aster" w:date="2022-10-18T10:33:00Z">
        <w:r w:rsidRPr="00B45EC9" w:rsidDel="008E2015">
          <w:rPr>
            <w:rFonts w:cs="Times New Roman"/>
            <w:sz w:val="18"/>
            <w:szCs w:val="18"/>
            <w:lang w:eastAsia="ko-KR"/>
          </w:rPr>
          <w:delText xml:space="preserve">13962, 13963, 13964, 13965, 13967, </w:delText>
        </w:r>
      </w:del>
      <w:del w:id="110" w:author="Alfred Aster" w:date="2022-10-18T09:53:00Z">
        <w:r w:rsidRPr="00B45EC9" w:rsidDel="008518EB">
          <w:rPr>
            <w:rFonts w:cs="Times New Roman"/>
            <w:sz w:val="18"/>
            <w:szCs w:val="18"/>
            <w:lang w:eastAsia="ko-KR"/>
          </w:rPr>
          <w:delText xml:space="preserve">13973, </w:delText>
        </w:r>
      </w:del>
      <w:del w:id="111" w:author="Alfred Aster" w:date="2022-10-18T10:33:00Z">
        <w:r w:rsidRPr="00B45EC9" w:rsidDel="008E2015">
          <w:rPr>
            <w:rFonts w:cs="Times New Roman"/>
            <w:sz w:val="18"/>
            <w:szCs w:val="18"/>
            <w:lang w:eastAsia="ko-KR"/>
          </w:rPr>
          <w:delText xml:space="preserve">13975, </w:delText>
        </w:r>
      </w:del>
      <w:r w:rsidRPr="00291106">
        <w:rPr>
          <w:rFonts w:cs="Times New Roman"/>
          <w:color w:val="7030A0"/>
          <w:sz w:val="18"/>
          <w:szCs w:val="18"/>
          <w:lang w:eastAsia="ko-KR"/>
        </w:rPr>
        <w:t xml:space="preserve">13984, 13985, </w:t>
      </w:r>
      <w:del w:id="112" w:author="Alfred Aster" w:date="2022-10-18T09:53:00Z">
        <w:r w:rsidRPr="00B45EC9" w:rsidDel="00463DE0">
          <w:rPr>
            <w:rFonts w:cs="Times New Roman"/>
            <w:sz w:val="18"/>
            <w:szCs w:val="18"/>
            <w:lang w:eastAsia="ko-KR"/>
          </w:rPr>
          <w:delText xml:space="preserve">13989, </w:delText>
        </w:r>
      </w:del>
      <w:r w:rsidRPr="008F42B9">
        <w:rPr>
          <w:rFonts w:cs="Times New Roman"/>
          <w:color w:val="FF0000"/>
          <w:sz w:val="18"/>
          <w:szCs w:val="18"/>
          <w:lang w:eastAsia="ko-KR"/>
        </w:rPr>
        <w:t>14031</w:t>
      </w:r>
      <w:r w:rsidRPr="00B45EC9">
        <w:rPr>
          <w:rFonts w:cs="Times New Roman"/>
          <w:sz w:val="18"/>
          <w:szCs w:val="18"/>
          <w:lang w:eastAsia="ko-KR"/>
        </w:rPr>
        <w:t xml:space="preserve">, </w:t>
      </w:r>
      <w:del w:id="113" w:author="Alfred Aster" w:date="2022-10-20T14:49:00Z">
        <w:r w:rsidRPr="00B45EC9" w:rsidDel="00D3389E">
          <w:rPr>
            <w:rFonts w:cs="Times New Roman"/>
            <w:sz w:val="18"/>
            <w:szCs w:val="18"/>
            <w:lang w:eastAsia="ko-KR"/>
          </w:rPr>
          <w:delText xml:space="preserve">14032, </w:delText>
        </w:r>
      </w:del>
      <w:del w:id="114" w:author="Alfred Aster" w:date="2022-10-19T10:17:00Z">
        <w:r w:rsidRPr="00B45EC9" w:rsidDel="00581FB7">
          <w:rPr>
            <w:rFonts w:cs="Times New Roman"/>
            <w:sz w:val="18"/>
            <w:szCs w:val="18"/>
            <w:lang w:eastAsia="ko-KR"/>
          </w:rPr>
          <w:delText xml:space="preserve">14071, </w:delText>
        </w:r>
      </w:del>
      <w:del w:id="115" w:author="Alfred Aster" w:date="2022-10-22T11:11:00Z">
        <w:r w:rsidRPr="00B45EC9" w:rsidDel="00595830">
          <w:rPr>
            <w:rFonts w:cs="Times New Roman"/>
            <w:sz w:val="18"/>
            <w:szCs w:val="18"/>
            <w:lang w:eastAsia="ko-KR"/>
          </w:rPr>
          <w:delText>14100</w:delText>
        </w:r>
      </w:del>
    </w:p>
    <w:p w14:paraId="4F0ECC3D" w14:textId="011B074E" w:rsidR="00532160" w:rsidRDefault="00532160" w:rsidP="00C75F57">
      <w:pPr>
        <w:suppressAutoHyphens/>
        <w:spacing w:after="0" w:line="240" w:lineRule="auto"/>
        <w:rPr>
          <w:rFonts w:ascii="Times New Roman" w:eastAsia="Malgun Gothic" w:hAnsi="Times New Roman" w:cs="Times New Roman"/>
          <w:sz w:val="18"/>
          <w:szCs w:val="20"/>
          <w:lang w:val="en-GB"/>
        </w:rPr>
      </w:pPr>
    </w:p>
    <w:p w14:paraId="04F3F2B6" w14:textId="77777777" w:rsidR="00361EF6" w:rsidRPr="00CE1ADE" w:rsidRDefault="00361EF6" w:rsidP="00C75F57">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9C1B79" w:rsidRDefault="0067472C" w:rsidP="00C75F57">
      <w:pPr>
        <w:suppressAutoHyphens/>
        <w:spacing w:after="0" w:line="240" w:lineRule="auto"/>
        <w:rPr>
          <w:rFonts w:ascii="Times New Roman" w:eastAsia="Malgun Gothic" w:hAnsi="Times New Roman" w:cs="Times New Roman"/>
          <w:b/>
          <w:bCs/>
          <w:sz w:val="18"/>
          <w:szCs w:val="20"/>
          <w:lang w:val="en-GB"/>
        </w:rPr>
      </w:pPr>
      <w:r w:rsidRPr="009C1B79">
        <w:rPr>
          <w:rFonts w:ascii="Times New Roman" w:eastAsia="Malgun Gothic" w:hAnsi="Times New Roman" w:cs="Times New Roman"/>
          <w:b/>
          <w:bCs/>
          <w:sz w:val="18"/>
          <w:szCs w:val="20"/>
          <w:lang w:val="en-GB"/>
        </w:rPr>
        <w:t>Revisions:</w:t>
      </w:r>
    </w:p>
    <w:p w14:paraId="7838625F" w14:textId="3D83D631" w:rsidR="00034CE8" w:rsidRDefault="0067472C" w:rsidP="00253222">
      <w:pPr>
        <w:pStyle w:val="ListParagraph"/>
        <w:numPr>
          <w:ilvl w:val="0"/>
          <w:numId w:val="2"/>
        </w:numPr>
        <w:suppressAutoHyphens/>
        <w:spacing w:after="0" w:line="240" w:lineRule="auto"/>
        <w:rPr>
          <w:ins w:id="116" w:author="Alfred Aster" w:date="2022-10-16T22:34:00Z"/>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r w:rsidR="00203C07">
        <w:rPr>
          <w:rFonts w:ascii="Times New Roman" w:eastAsia="Malgun Gothic" w:hAnsi="Times New Roman" w:cs="Times New Roman"/>
          <w:sz w:val="18"/>
          <w:szCs w:val="20"/>
          <w:lang w:val="en-GB"/>
        </w:rPr>
        <w:t xml:space="preserve"> Contains all CIDs that were discussed during the Joint or MAC ad-hoc conf calls, from July to September 17</w:t>
      </w:r>
      <w:r w:rsidR="00203C07" w:rsidRPr="00203C07">
        <w:rPr>
          <w:rFonts w:ascii="Times New Roman" w:eastAsia="Malgun Gothic" w:hAnsi="Times New Roman" w:cs="Times New Roman"/>
          <w:sz w:val="18"/>
          <w:szCs w:val="20"/>
          <w:vertAlign w:val="superscript"/>
          <w:lang w:val="en-GB"/>
        </w:rPr>
        <w:t>th</w:t>
      </w:r>
      <w:r w:rsidR="00203C07">
        <w:rPr>
          <w:rFonts w:ascii="Times New Roman" w:eastAsia="Malgun Gothic" w:hAnsi="Times New Roman" w:cs="Times New Roman"/>
          <w:sz w:val="18"/>
          <w:szCs w:val="20"/>
          <w:lang w:val="en-GB"/>
        </w:rPr>
        <w:t>, which have not reached consensus yet. This is going to be a work</w:t>
      </w:r>
      <w:r w:rsidR="002B28BF">
        <w:rPr>
          <w:rFonts w:ascii="Times New Roman" w:eastAsia="Malgun Gothic" w:hAnsi="Times New Roman" w:cs="Times New Roman"/>
          <w:sz w:val="18"/>
          <w:szCs w:val="20"/>
          <w:lang w:val="en-GB"/>
        </w:rPr>
        <w:t xml:space="preserve"> in progress</w:t>
      </w:r>
      <w:r w:rsidR="00203C07">
        <w:rPr>
          <w:rFonts w:ascii="Times New Roman" w:eastAsia="Malgun Gothic" w:hAnsi="Times New Roman" w:cs="Times New Roman"/>
          <w:sz w:val="18"/>
          <w:szCs w:val="20"/>
          <w:lang w:val="en-GB"/>
        </w:rPr>
        <w:t xml:space="preserve"> document since there are some of these CIDs being requested for SP (those requests that are received by the Friday 14</w:t>
      </w:r>
      <w:r w:rsidR="00203C07" w:rsidRPr="00203C07">
        <w:rPr>
          <w:rFonts w:ascii="Times New Roman" w:eastAsia="Malgun Gothic" w:hAnsi="Times New Roman" w:cs="Times New Roman"/>
          <w:sz w:val="18"/>
          <w:szCs w:val="20"/>
          <w:vertAlign w:val="superscript"/>
          <w:lang w:val="en-GB"/>
        </w:rPr>
        <w:t>th</w:t>
      </w:r>
      <w:r w:rsidR="00203C07">
        <w:rPr>
          <w:rFonts w:ascii="Times New Roman" w:eastAsia="Malgun Gothic" w:hAnsi="Times New Roman" w:cs="Times New Roman"/>
          <w:sz w:val="18"/>
          <w:szCs w:val="20"/>
          <w:lang w:val="en-GB"/>
        </w:rPr>
        <w:t xml:space="preserve"> deadline). </w:t>
      </w:r>
    </w:p>
    <w:p w14:paraId="05BCF783" w14:textId="15D9472E" w:rsidR="00C511E2" w:rsidRDefault="00C511E2"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1: Removed CIDs that are pending SPs., Updated on Sunday 16</w:t>
      </w:r>
      <w:r w:rsidRPr="00C511E2">
        <w:rPr>
          <w:rFonts w:ascii="Times New Roman" w:eastAsia="Malgun Gothic" w:hAnsi="Times New Roman" w:cs="Times New Roman"/>
          <w:sz w:val="18"/>
          <w:szCs w:val="20"/>
          <w:vertAlign w:val="superscript"/>
          <w:lang w:val="en-GB"/>
        </w:rPr>
        <w:t>th</w:t>
      </w:r>
      <w:r>
        <w:rPr>
          <w:rFonts w:ascii="Times New Roman" w:eastAsia="Malgun Gothic" w:hAnsi="Times New Roman" w:cs="Times New Roman"/>
          <w:sz w:val="18"/>
          <w:szCs w:val="20"/>
          <w:lang w:val="en-GB"/>
        </w:rPr>
        <w:t xml:space="preserve"> (EOD).</w:t>
      </w:r>
    </w:p>
    <w:p w14:paraId="4B8C7505" w14:textId="0BFAE17B" w:rsidR="00A02477" w:rsidRDefault="00686C7C" w:rsidP="00253222">
      <w:pPr>
        <w:pStyle w:val="ListParagraph"/>
        <w:numPr>
          <w:ilvl w:val="0"/>
          <w:numId w:val="2"/>
        </w:numPr>
        <w:suppressAutoHyphens/>
        <w:spacing w:after="0" w:line="240" w:lineRule="auto"/>
        <w:rPr>
          <w:ins w:id="117" w:author="Alfred Aster" w:date="2022-10-18T09:29:00Z"/>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2: </w:t>
      </w:r>
      <w:r w:rsidR="00A02477">
        <w:rPr>
          <w:rFonts w:ascii="Times New Roman" w:eastAsia="Malgun Gothic" w:hAnsi="Times New Roman" w:cs="Times New Roman"/>
          <w:sz w:val="18"/>
          <w:szCs w:val="20"/>
          <w:lang w:val="en-GB"/>
        </w:rPr>
        <w:t>Added notes from discussions received from Stephen on</w:t>
      </w:r>
      <w:r w:rsidR="000D7B8D">
        <w:rPr>
          <w:rFonts w:ascii="Times New Roman" w:eastAsia="Malgun Gothic" w:hAnsi="Times New Roman" w:cs="Times New Roman"/>
          <w:sz w:val="18"/>
          <w:szCs w:val="20"/>
          <w:lang w:val="en-GB"/>
        </w:rPr>
        <w:t xml:space="preserve"> 6 CIDs (tracking these CIDs with </w:t>
      </w:r>
      <w:r w:rsidR="000D7B8D" w:rsidRPr="001D180B">
        <w:rPr>
          <w:rFonts w:ascii="Times New Roman" w:eastAsia="Malgun Gothic" w:hAnsi="Times New Roman" w:cs="Times New Roman"/>
          <w:color w:val="00B050"/>
          <w:sz w:val="18"/>
          <w:szCs w:val="20"/>
          <w:lang w:val="en-GB"/>
        </w:rPr>
        <w:t>green font</w:t>
      </w:r>
      <w:r w:rsidR="0035769D">
        <w:rPr>
          <w:rFonts w:ascii="Times New Roman" w:eastAsia="Malgun Gothic" w:hAnsi="Times New Roman" w:cs="Times New Roman"/>
          <w:sz w:val="18"/>
          <w:szCs w:val="20"/>
          <w:lang w:val="en-GB"/>
        </w:rPr>
        <w:t xml:space="preserve"> above</w:t>
      </w:r>
      <w:r w:rsidR="000D7B8D">
        <w:rPr>
          <w:rFonts w:ascii="Times New Roman" w:eastAsia="Malgun Gothic" w:hAnsi="Times New Roman" w:cs="Times New Roman"/>
          <w:sz w:val="18"/>
          <w:szCs w:val="20"/>
          <w:lang w:val="en-GB"/>
        </w:rPr>
        <w:t>).</w:t>
      </w:r>
      <w:r w:rsidR="00AB5AFC">
        <w:rPr>
          <w:rFonts w:ascii="Times New Roman" w:eastAsia="Malgun Gothic" w:hAnsi="Times New Roman" w:cs="Times New Roman"/>
          <w:sz w:val="18"/>
          <w:szCs w:val="20"/>
          <w:lang w:val="en-GB"/>
        </w:rPr>
        <w:t xml:space="preserve"> Fixed an error in the comment entries for 11453.</w:t>
      </w:r>
    </w:p>
    <w:p w14:paraId="32A8F1BE" w14:textId="218CDCD9" w:rsidR="00903243" w:rsidRDefault="00903243"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3:</w:t>
      </w:r>
      <w:r w:rsidR="00EE2429">
        <w:rPr>
          <w:rFonts w:ascii="Times New Roman" w:eastAsia="Malgun Gothic" w:hAnsi="Times New Roman" w:cs="Times New Roman"/>
          <w:sz w:val="18"/>
          <w:szCs w:val="20"/>
          <w:lang w:val="en-GB"/>
        </w:rPr>
        <w:t xml:space="preserve"> Added all requests received until 10/1</w:t>
      </w:r>
      <w:r w:rsidR="004413AD">
        <w:rPr>
          <w:rFonts w:ascii="Times New Roman" w:eastAsia="Malgun Gothic" w:hAnsi="Times New Roman" w:cs="Times New Roman"/>
          <w:sz w:val="18"/>
          <w:szCs w:val="20"/>
          <w:lang w:val="en-GB"/>
        </w:rPr>
        <w:t>9</w:t>
      </w:r>
      <w:r w:rsidR="00937EB3">
        <w:rPr>
          <w:rFonts w:ascii="Times New Roman" w:eastAsia="Malgun Gothic" w:hAnsi="Times New Roman" w:cs="Times New Roman"/>
          <w:sz w:val="18"/>
          <w:szCs w:val="20"/>
          <w:lang w:val="en-GB"/>
        </w:rPr>
        <w:t xml:space="preserve"> and progress until 10/19. Using this </w:t>
      </w:r>
      <w:r w:rsidR="00937EB3" w:rsidRPr="00937EB3">
        <w:rPr>
          <w:rFonts w:ascii="Times New Roman" w:eastAsia="Malgun Gothic" w:hAnsi="Times New Roman" w:cs="Times New Roman"/>
          <w:color w:val="7030A0"/>
          <w:sz w:val="18"/>
          <w:szCs w:val="20"/>
          <w:lang w:val="en-GB"/>
        </w:rPr>
        <w:t xml:space="preserve">font </w:t>
      </w:r>
      <w:proofErr w:type="spellStart"/>
      <w:r w:rsidR="00937EB3" w:rsidRPr="00937EB3">
        <w:rPr>
          <w:rFonts w:ascii="Times New Roman" w:eastAsia="Malgun Gothic" w:hAnsi="Times New Roman" w:cs="Times New Roman"/>
          <w:color w:val="7030A0"/>
          <w:sz w:val="18"/>
          <w:szCs w:val="20"/>
          <w:lang w:val="en-GB"/>
        </w:rPr>
        <w:t>color</w:t>
      </w:r>
      <w:proofErr w:type="spellEnd"/>
      <w:r w:rsidR="00937EB3">
        <w:rPr>
          <w:rFonts w:ascii="Times New Roman" w:eastAsia="Malgun Gothic" w:hAnsi="Times New Roman" w:cs="Times New Roman"/>
          <w:color w:val="7030A0"/>
          <w:sz w:val="18"/>
          <w:szCs w:val="20"/>
          <w:lang w:val="en-GB"/>
        </w:rPr>
        <w:t xml:space="preserve"> </w:t>
      </w:r>
      <w:r w:rsidR="00937EB3">
        <w:rPr>
          <w:rFonts w:ascii="Times New Roman" w:eastAsia="Malgun Gothic" w:hAnsi="Times New Roman" w:cs="Times New Roman"/>
          <w:sz w:val="18"/>
          <w:szCs w:val="20"/>
          <w:lang w:val="en-GB"/>
        </w:rPr>
        <w:t>to track CIDs that were discussed again and had majority support and classified them as done (pending motion of course).</w:t>
      </w:r>
      <w:r w:rsidR="001D180B">
        <w:rPr>
          <w:rFonts w:ascii="Times New Roman" w:eastAsia="Malgun Gothic" w:hAnsi="Times New Roman" w:cs="Times New Roman"/>
          <w:sz w:val="18"/>
          <w:szCs w:val="20"/>
          <w:lang w:val="en-GB"/>
        </w:rPr>
        <w:t xml:space="preserve"> </w:t>
      </w:r>
      <w:r w:rsidR="001D180B" w:rsidRPr="001D180B">
        <w:rPr>
          <w:rFonts w:ascii="Times New Roman" w:eastAsia="Malgun Gothic" w:hAnsi="Times New Roman" w:cs="Times New Roman"/>
          <w:color w:val="00B050"/>
          <w:sz w:val="18"/>
          <w:szCs w:val="20"/>
          <w:lang w:val="en-GB"/>
        </w:rPr>
        <w:t>Green font</w:t>
      </w:r>
      <w:r w:rsidR="001D180B">
        <w:rPr>
          <w:rFonts w:ascii="Times New Roman" w:eastAsia="Malgun Gothic" w:hAnsi="Times New Roman" w:cs="Times New Roman"/>
          <w:color w:val="00B050"/>
          <w:sz w:val="18"/>
          <w:szCs w:val="20"/>
          <w:lang w:val="en-GB"/>
        </w:rPr>
        <w:t xml:space="preserve"> </w:t>
      </w:r>
      <w:r w:rsidR="001D180B">
        <w:rPr>
          <w:rFonts w:ascii="Times New Roman" w:eastAsia="Malgun Gothic" w:hAnsi="Times New Roman" w:cs="Times New Roman"/>
          <w:sz w:val="18"/>
          <w:szCs w:val="20"/>
          <w:lang w:val="en-GB"/>
        </w:rPr>
        <w:t>is being used to track the CIDs that are pending for Motion on Wednesday 2</w:t>
      </w:r>
      <w:r w:rsidR="00A06758">
        <w:rPr>
          <w:rFonts w:ascii="Times New Roman" w:eastAsia="Malgun Gothic" w:hAnsi="Times New Roman" w:cs="Times New Roman"/>
          <w:sz w:val="18"/>
          <w:szCs w:val="20"/>
          <w:lang w:val="en-GB"/>
        </w:rPr>
        <w:t>6</w:t>
      </w:r>
      <w:r w:rsidR="00A06758" w:rsidRPr="00A06758">
        <w:rPr>
          <w:rFonts w:ascii="Times New Roman" w:eastAsia="Malgun Gothic" w:hAnsi="Times New Roman" w:cs="Times New Roman"/>
          <w:sz w:val="18"/>
          <w:szCs w:val="20"/>
          <w:vertAlign w:val="superscript"/>
          <w:lang w:val="en-GB"/>
        </w:rPr>
        <w:t>th</w:t>
      </w:r>
      <w:r w:rsidR="00A06758">
        <w:rPr>
          <w:rFonts w:ascii="Times New Roman" w:eastAsia="Malgun Gothic" w:hAnsi="Times New Roman" w:cs="Times New Roman"/>
          <w:sz w:val="18"/>
          <w:szCs w:val="20"/>
          <w:lang w:val="en-GB"/>
        </w:rPr>
        <w:t xml:space="preserve"> that have been straw polled with no majority support and for </w:t>
      </w:r>
      <w:r w:rsidR="00F12812">
        <w:rPr>
          <w:rFonts w:ascii="Times New Roman" w:eastAsia="Malgun Gothic" w:hAnsi="Times New Roman" w:cs="Times New Roman"/>
          <w:sz w:val="18"/>
          <w:szCs w:val="20"/>
          <w:lang w:val="en-GB"/>
        </w:rPr>
        <w:t xml:space="preserve">CIDs that the assignees have so far provided discussion notes. </w:t>
      </w:r>
      <w:r w:rsidR="00582228">
        <w:rPr>
          <w:rFonts w:ascii="Times New Roman" w:eastAsia="Malgun Gothic" w:hAnsi="Times New Roman" w:cs="Times New Roman"/>
          <w:sz w:val="18"/>
          <w:szCs w:val="20"/>
          <w:lang w:val="en-GB"/>
        </w:rPr>
        <w:t>CIDs in red font are the ones that assignees have not provided discussion notes</w:t>
      </w:r>
      <w:r w:rsidR="00AA4A9C">
        <w:rPr>
          <w:rFonts w:ascii="Times New Roman" w:eastAsia="Malgun Gothic" w:hAnsi="Times New Roman" w:cs="Times New Roman"/>
          <w:sz w:val="18"/>
          <w:szCs w:val="20"/>
          <w:lang w:val="en-GB"/>
        </w:rPr>
        <w:t xml:space="preserve"> (unless I missed any </w:t>
      </w:r>
      <w:proofErr w:type="gramStart"/>
      <w:r w:rsidR="00AA4A9C">
        <w:rPr>
          <w:rFonts w:ascii="Times New Roman" w:eastAsia="Malgun Gothic" w:hAnsi="Times New Roman" w:cs="Times New Roman"/>
          <w:sz w:val="18"/>
          <w:szCs w:val="20"/>
          <w:lang w:val="en-GB"/>
        </w:rPr>
        <w:t>e-mails</w:t>
      </w:r>
      <w:proofErr w:type="gramEnd"/>
      <w:r w:rsidR="00AA4A9C">
        <w:rPr>
          <w:rFonts w:ascii="Times New Roman" w:eastAsia="Malgun Gothic" w:hAnsi="Times New Roman" w:cs="Times New Roman"/>
          <w:sz w:val="18"/>
          <w:szCs w:val="20"/>
          <w:lang w:val="en-GB"/>
        </w:rPr>
        <w:t xml:space="preserve"> so assignees please check)</w:t>
      </w:r>
      <w:r w:rsidR="00582228">
        <w:rPr>
          <w:rFonts w:ascii="Times New Roman" w:eastAsia="Malgun Gothic" w:hAnsi="Times New Roman" w:cs="Times New Roman"/>
          <w:sz w:val="18"/>
          <w:szCs w:val="20"/>
          <w:lang w:val="en-GB"/>
        </w:rPr>
        <w:t>.</w:t>
      </w:r>
    </w:p>
    <w:p w14:paraId="40B4CC5F" w14:textId="77777777" w:rsidR="00797351" w:rsidRDefault="00797351" w:rsidP="00797351">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797351" w:rsidRDefault="00797351" w:rsidP="00797351">
      <w:pPr>
        <w:suppressAutoHyphens/>
        <w:spacing w:after="0" w:line="240" w:lineRule="auto"/>
        <w:rPr>
          <w:rFonts w:ascii="Times New Roman" w:eastAsia="Malgun Gothic" w:hAnsi="Times New Roman" w:cs="Times New Roman"/>
          <w:sz w:val="18"/>
          <w:szCs w:val="20"/>
          <w:lang w:val="en-GB"/>
        </w:rPr>
      </w:pPr>
    </w:p>
    <w:p w14:paraId="58F9FE32" w14:textId="33901A4A"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sidR="00B039D1">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4B9DE5D5"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w:t>
      </w:r>
      <w:r w:rsidR="008258EB">
        <w:rPr>
          <w:rFonts w:ascii="Times New Roman" w:eastAsia="Malgun Gothic" w:hAnsi="Times New Roman" w:cs="Times New Roman"/>
          <w:b/>
          <w:bCs/>
          <w:i/>
          <w:iCs/>
          <w:sz w:val="18"/>
          <w:szCs w:val="20"/>
          <w:lang w:val="en-GB" w:eastAsia="ko-KR"/>
        </w:rPr>
        <w:t>,</w:t>
      </w:r>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173A95F7" w14:textId="7C741A20" w:rsidR="001344C7" w:rsidRDefault="001344C7">
      <w:pPr>
        <w:rPr>
          <w:rFonts w:ascii="Arial" w:hAnsi="Arial" w:cs="Arial"/>
          <w:b/>
          <w:bCs/>
          <w:color w:val="000000"/>
          <w:sz w:val="20"/>
          <w:szCs w:val="20"/>
        </w:rPr>
      </w:pP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
        <w:gridCol w:w="990"/>
        <w:gridCol w:w="900"/>
        <w:gridCol w:w="720"/>
        <w:gridCol w:w="2520"/>
        <w:gridCol w:w="2340"/>
        <w:gridCol w:w="3150"/>
      </w:tblGrid>
      <w:tr w:rsidR="00EE4BBB" w:rsidRPr="007E587A" w14:paraId="31FE4390" w14:textId="77777777" w:rsidTr="00221221">
        <w:trPr>
          <w:trHeight w:val="220"/>
          <w:jc w:val="center"/>
        </w:trPr>
        <w:tc>
          <w:tcPr>
            <w:tcW w:w="715" w:type="dxa"/>
            <w:shd w:val="clear" w:color="auto" w:fill="BFBFBF" w:themeFill="background1" w:themeFillShade="BF"/>
            <w:noWrap/>
            <w:vAlign w:val="center"/>
            <w:hideMark/>
          </w:tcPr>
          <w:p w14:paraId="2D4F374C"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990" w:type="dxa"/>
            <w:shd w:val="clear" w:color="auto" w:fill="BFBFBF" w:themeFill="background1" w:themeFillShade="BF"/>
          </w:tcPr>
          <w:p w14:paraId="53091D53"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900" w:type="dxa"/>
            <w:shd w:val="clear" w:color="auto" w:fill="BFBFBF" w:themeFill="background1" w:themeFillShade="BF"/>
            <w:noWrap/>
            <w:vAlign w:val="center"/>
          </w:tcPr>
          <w:p w14:paraId="1FB6D444" w14:textId="66A1EACA" w:rsidR="001344C7" w:rsidRPr="007E587A" w:rsidRDefault="002A59FE" w:rsidP="00543FFE">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Clause</w:t>
            </w:r>
          </w:p>
        </w:tc>
        <w:tc>
          <w:tcPr>
            <w:tcW w:w="720" w:type="dxa"/>
            <w:shd w:val="clear" w:color="auto" w:fill="BFBFBF" w:themeFill="background1" w:themeFillShade="BF"/>
            <w:vAlign w:val="center"/>
          </w:tcPr>
          <w:p w14:paraId="43FA09BF" w14:textId="14760878" w:rsidR="001344C7" w:rsidRPr="007E587A" w:rsidRDefault="002A59FE" w:rsidP="00543FFE">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Pg/Ln</w:t>
            </w:r>
          </w:p>
        </w:tc>
        <w:tc>
          <w:tcPr>
            <w:tcW w:w="2520" w:type="dxa"/>
            <w:shd w:val="clear" w:color="auto" w:fill="BFBFBF" w:themeFill="background1" w:themeFillShade="BF"/>
            <w:noWrap/>
            <w:vAlign w:val="bottom"/>
            <w:hideMark/>
          </w:tcPr>
          <w:p w14:paraId="6A54C471"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2340" w:type="dxa"/>
            <w:shd w:val="clear" w:color="auto" w:fill="BFBFBF" w:themeFill="background1" w:themeFillShade="BF"/>
            <w:noWrap/>
            <w:vAlign w:val="bottom"/>
            <w:hideMark/>
          </w:tcPr>
          <w:p w14:paraId="51011E02"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3150" w:type="dxa"/>
            <w:shd w:val="clear" w:color="auto" w:fill="BFBFBF" w:themeFill="background1" w:themeFillShade="BF"/>
            <w:vAlign w:val="center"/>
            <w:hideMark/>
          </w:tcPr>
          <w:p w14:paraId="32E90F57"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8C4F34" w:rsidRPr="008B0293" w14:paraId="3CBBFF51" w14:textId="77777777" w:rsidTr="00275550">
        <w:trPr>
          <w:trHeight w:val="220"/>
          <w:jc w:val="center"/>
        </w:trPr>
        <w:tc>
          <w:tcPr>
            <w:tcW w:w="11335" w:type="dxa"/>
            <w:gridSpan w:val="7"/>
            <w:shd w:val="clear" w:color="auto" w:fill="auto"/>
            <w:noWrap/>
          </w:tcPr>
          <w:p w14:paraId="18818AF1" w14:textId="110D9D73" w:rsidR="008C4F34" w:rsidRPr="00DF7C3F" w:rsidRDefault="008C4F34" w:rsidP="008C4F34">
            <w:pPr>
              <w:suppressAutoHyphens/>
              <w:spacing w:after="0"/>
              <w:jc w:val="center"/>
              <w:rPr>
                <w:rFonts w:ascii="Times New Roman" w:hAnsi="Times New Roman" w:cs="Times New Roman"/>
                <w:b/>
                <w:color w:val="FF0000"/>
                <w:sz w:val="20"/>
                <w:szCs w:val="20"/>
              </w:rPr>
            </w:pPr>
            <w:r w:rsidRPr="00DF7C3F">
              <w:rPr>
                <w:rFonts w:ascii="Times New Roman" w:hAnsi="Times New Roman" w:cs="Times New Roman"/>
                <w:b/>
                <w:color w:val="FF0000"/>
                <w:sz w:val="20"/>
                <w:szCs w:val="20"/>
              </w:rPr>
              <w:t>CIDs discussed in July 2022</w:t>
            </w:r>
          </w:p>
        </w:tc>
      </w:tr>
      <w:tr w:rsidR="00623E88" w:rsidRPr="008B0293" w14:paraId="61335338" w14:textId="77777777" w:rsidTr="00221221">
        <w:trPr>
          <w:trHeight w:val="220"/>
          <w:jc w:val="center"/>
        </w:trPr>
        <w:tc>
          <w:tcPr>
            <w:tcW w:w="715" w:type="dxa"/>
            <w:shd w:val="clear" w:color="auto" w:fill="auto"/>
            <w:noWrap/>
          </w:tcPr>
          <w:p w14:paraId="2E938950" w14:textId="094FDD9B" w:rsidR="00623E88" w:rsidRPr="00452092" w:rsidRDefault="004463C1" w:rsidP="002E21BF">
            <w:pPr>
              <w:suppressAutoHyphens/>
              <w:spacing w:after="0"/>
              <w:rPr>
                <w:rFonts w:ascii="Times New Roman" w:hAnsi="Times New Roman" w:cs="Times New Roman"/>
                <w:strike/>
                <w:color w:val="FF0000"/>
                <w:sz w:val="18"/>
                <w:szCs w:val="18"/>
              </w:rPr>
            </w:pPr>
            <w:r w:rsidRPr="00452092">
              <w:rPr>
                <w:rFonts w:ascii="Times New Roman" w:hAnsi="Times New Roman" w:cs="Times New Roman"/>
                <w:strike/>
                <w:color w:val="FF0000"/>
                <w:sz w:val="18"/>
                <w:szCs w:val="18"/>
              </w:rPr>
              <w:t>10626</w:t>
            </w:r>
          </w:p>
        </w:tc>
        <w:tc>
          <w:tcPr>
            <w:tcW w:w="990" w:type="dxa"/>
          </w:tcPr>
          <w:p w14:paraId="6D078D10" w14:textId="74130D94" w:rsidR="00623E88" w:rsidRPr="00452092" w:rsidRDefault="004463C1" w:rsidP="002E21BF">
            <w:pPr>
              <w:suppressAutoHyphens/>
              <w:spacing w:after="0"/>
              <w:rPr>
                <w:rFonts w:ascii="Times New Roman" w:hAnsi="Times New Roman" w:cs="Times New Roman"/>
                <w:strike/>
                <w:color w:val="FF0000"/>
                <w:sz w:val="18"/>
                <w:szCs w:val="18"/>
              </w:rPr>
            </w:pPr>
            <w:r w:rsidRPr="00452092">
              <w:rPr>
                <w:rFonts w:ascii="Times New Roman" w:hAnsi="Times New Roman" w:cs="Times New Roman"/>
                <w:strike/>
                <w:color w:val="FF0000"/>
                <w:sz w:val="18"/>
                <w:szCs w:val="18"/>
              </w:rPr>
              <w:t>Abhishek Patil</w:t>
            </w:r>
          </w:p>
        </w:tc>
        <w:tc>
          <w:tcPr>
            <w:tcW w:w="900" w:type="dxa"/>
            <w:shd w:val="clear" w:color="auto" w:fill="auto"/>
            <w:noWrap/>
          </w:tcPr>
          <w:p w14:paraId="55BB9832" w14:textId="28580BD6" w:rsidR="00623E88" w:rsidRPr="00452092" w:rsidRDefault="00F53D67" w:rsidP="002E21BF">
            <w:pPr>
              <w:suppressAutoHyphens/>
              <w:spacing w:after="0"/>
              <w:rPr>
                <w:rFonts w:ascii="Times New Roman" w:hAnsi="Times New Roman" w:cs="Times New Roman"/>
                <w:strike/>
                <w:color w:val="FF0000"/>
                <w:sz w:val="18"/>
                <w:szCs w:val="18"/>
              </w:rPr>
            </w:pPr>
            <w:r w:rsidRPr="00452092">
              <w:rPr>
                <w:rFonts w:ascii="Times New Roman" w:hAnsi="Times New Roman" w:cs="Times New Roman"/>
                <w:strike/>
                <w:color w:val="FF0000"/>
                <w:sz w:val="18"/>
                <w:szCs w:val="18"/>
              </w:rPr>
              <w:t>35.3.5.1</w:t>
            </w:r>
          </w:p>
        </w:tc>
        <w:tc>
          <w:tcPr>
            <w:tcW w:w="720" w:type="dxa"/>
          </w:tcPr>
          <w:p w14:paraId="18CA99E5" w14:textId="0F96CD4D" w:rsidR="00623E88" w:rsidRPr="00452092" w:rsidRDefault="00F53D67" w:rsidP="002E21BF">
            <w:pPr>
              <w:suppressAutoHyphens/>
              <w:spacing w:after="0"/>
              <w:rPr>
                <w:rFonts w:ascii="Times New Roman" w:hAnsi="Times New Roman" w:cs="Times New Roman"/>
                <w:strike/>
                <w:color w:val="FF0000"/>
                <w:sz w:val="18"/>
                <w:szCs w:val="18"/>
              </w:rPr>
            </w:pPr>
            <w:r w:rsidRPr="00452092">
              <w:rPr>
                <w:rFonts w:ascii="Times New Roman" w:hAnsi="Times New Roman" w:cs="Times New Roman"/>
                <w:strike/>
                <w:color w:val="FF0000"/>
                <w:sz w:val="18"/>
                <w:szCs w:val="18"/>
              </w:rPr>
              <w:t>421.03</w:t>
            </w:r>
          </w:p>
        </w:tc>
        <w:tc>
          <w:tcPr>
            <w:tcW w:w="2520" w:type="dxa"/>
            <w:shd w:val="clear" w:color="auto" w:fill="auto"/>
            <w:noWrap/>
          </w:tcPr>
          <w:p w14:paraId="2F7EB6F7" w14:textId="674552A1" w:rsidR="00623E88" w:rsidRPr="00452092" w:rsidRDefault="00F53D67" w:rsidP="002E21BF">
            <w:pPr>
              <w:suppressAutoHyphens/>
              <w:spacing w:after="0"/>
              <w:rPr>
                <w:rFonts w:ascii="Times New Roman" w:hAnsi="Times New Roman" w:cs="Times New Roman"/>
                <w:strike/>
                <w:color w:val="FF0000"/>
                <w:sz w:val="18"/>
                <w:szCs w:val="18"/>
              </w:rPr>
            </w:pPr>
            <w:r w:rsidRPr="00452092">
              <w:rPr>
                <w:rFonts w:ascii="Times New Roman" w:hAnsi="Times New Roman" w:cs="Times New Roman"/>
                <w:strike/>
                <w:color w:val="FF0000"/>
                <w:sz w:val="18"/>
                <w:szCs w:val="18"/>
              </w:rPr>
              <w:t xml:space="preserve">Define a status code for rejection if an AP MLD receives an </w:t>
            </w:r>
            <w:proofErr w:type="spellStart"/>
            <w:r w:rsidRPr="00452092">
              <w:rPr>
                <w:rFonts w:ascii="Times New Roman" w:hAnsi="Times New Roman" w:cs="Times New Roman"/>
                <w:strike/>
                <w:color w:val="FF0000"/>
                <w:sz w:val="18"/>
                <w:szCs w:val="18"/>
              </w:rPr>
              <w:t>assoc</w:t>
            </w:r>
            <w:proofErr w:type="spellEnd"/>
            <w:r w:rsidRPr="00452092">
              <w:rPr>
                <w:rFonts w:ascii="Times New Roman" w:hAnsi="Times New Roman" w:cs="Times New Roman"/>
                <w:strike/>
                <w:color w:val="FF0000"/>
                <w:sz w:val="18"/>
                <w:szCs w:val="18"/>
              </w:rPr>
              <w:t xml:space="preserve"> request with either the MLD ID or the Link ID that doesn</w:t>
            </w:r>
            <w:del w:id="118" w:author="Alfred Aster" w:date="2022-10-20T14:58:00Z">
              <w:r w:rsidRPr="00452092" w:rsidDel="004F3BCE">
                <w:rPr>
                  <w:rFonts w:ascii="Times New Roman" w:hAnsi="Times New Roman" w:cs="Times New Roman"/>
                  <w:strike/>
                  <w:color w:val="FF0000"/>
                  <w:sz w:val="18"/>
                  <w:szCs w:val="18"/>
                </w:rPr>
                <w:delText>'</w:delText>
              </w:r>
            </w:del>
            <w:ins w:id="119" w:author="Alfred Aster" w:date="2022-10-20T14:58:00Z">
              <w:r w:rsidR="004F3BCE" w:rsidRPr="00452092">
                <w:rPr>
                  <w:rFonts w:ascii="Times New Roman" w:hAnsi="Times New Roman" w:cs="Times New Roman"/>
                  <w:strike/>
                  <w:color w:val="FF0000"/>
                  <w:sz w:val="18"/>
                  <w:szCs w:val="18"/>
                </w:rPr>
                <w:t>’</w:t>
              </w:r>
            </w:ins>
            <w:r w:rsidRPr="00452092">
              <w:rPr>
                <w:rFonts w:ascii="Times New Roman" w:hAnsi="Times New Roman" w:cs="Times New Roman"/>
                <w:strike/>
                <w:color w:val="FF0000"/>
                <w:sz w:val="18"/>
                <w:szCs w:val="18"/>
              </w:rPr>
              <w:t>t match its MLD ID or active Link IDs.</w:t>
            </w:r>
          </w:p>
        </w:tc>
        <w:tc>
          <w:tcPr>
            <w:tcW w:w="2340" w:type="dxa"/>
            <w:shd w:val="clear" w:color="auto" w:fill="auto"/>
            <w:noWrap/>
          </w:tcPr>
          <w:p w14:paraId="2B3DF43A" w14:textId="44DB54D1" w:rsidR="00623E88" w:rsidRPr="00452092" w:rsidRDefault="00F53D67" w:rsidP="002E21BF">
            <w:pPr>
              <w:suppressAutoHyphens/>
              <w:spacing w:after="0"/>
              <w:rPr>
                <w:rFonts w:ascii="Times New Roman" w:hAnsi="Times New Roman" w:cs="Times New Roman"/>
                <w:strike/>
                <w:color w:val="FF0000"/>
                <w:sz w:val="18"/>
                <w:szCs w:val="18"/>
              </w:rPr>
            </w:pPr>
            <w:r w:rsidRPr="00452092">
              <w:rPr>
                <w:rFonts w:ascii="Times New Roman" w:hAnsi="Times New Roman" w:cs="Times New Roman"/>
                <w:strike/>
                <w:color w:val="FF0000"/>
                <w:sz w:val="18"/>
                <w:szCs w:val="18"/>
              </w:rPr>
              <w:t>As in comment</w:t>
            </w:r>
          </w:p>
        </w:tc>
        <w:tc>
          <w:tcPr>
            <w:tcW w:w="3150" w:type="dxa"/>
            <w:shd w:val="clear" w:color="auto" w:fill="auto"/>
          </w:tcPr>
          <w:p w14:paraId="44E2A445" w14:textId="0E40C176" w:rsidR="00DF476D" w:rsidRPr="00452092" w:rsidRDefault="00DF476D" w:rsidP="00F53D67">
            <w:pPr>
              <w:suppressAutoHyphens/>
              <w:spacing w:after="0"/>
              <w:rPr>
                <w:ins w:id="120" w:author="Alfred Aster" w:date="2022-10-18T10:12:00Z"/>
                <w:rFonts w:ascii="Times New Roman" w:hAnsi="Times New Roman" w:cs="Times New Roman"/>
                <w:bCs/>
                <w:strike/>
                <w:color w:val="FF0000"/>
                <w:sz w:val="18"/>
                <w:szCs w:val="18"/>
              </w:rPr>
            </w:pPr>
            <w:ins w:id="121" w:author="Alfred Aster" w:date="2022-10-18T10:12:00Z">
              <w:r w:rsidRPr="00452092">
                <w:rPr>
                  <w:rFonts w:ascii="Times New Roman" w:hAnsi="Times New Roman" w:cs="Times New Roman"/>
                  <w:bCs/>
                  <w:strike/>
                  <w:color w:val="FF0000"/>
                  <w:sz w:val="18"/>
                  <w:szCs w:val="18"/>
                </w:rPr>
                <w:t>Pending SP</w:t>
              </w:r>
            </w:ins>
          </w:p>
          <w:p w14:paraId="654A8350" w14:textId="77777777" w:rsidR="00DF476D" w:rsidRPr="00452092" w:rsidRDefault="00DF476D" w:rsidP="00F53D67">
            <w:pPr>
              <w:suppressAutoHyphens/>
              <w:spacing w:after="0"/>
              <w:rPr>
                <w:ins w:id="122" w:author="Alfred Aster" w:date="2022-10-18T10:12:00Z"/>
                <w:rFonts w:ascii="Times New Roman" w:hAnsi="Times New Roman" w:cs="Times New Roman"/>
                <w:bCs/>
                <w:strike/>
                <w:color w:val="FF0000"/>
                <w:sz w:val="18"/>
                <w:szCs w:val="18"/>
              </w:rPr>
            </w:pPr>
          </w:p>
          <w:p w14:paraId="54C9F4BA" w14:textId="3EF129F0" w:rsidR="0094545D" w:rsidRPr="00452092" w:rsidRDefault="0094545D" w:rsidP="00F53D67">
            <w:pPr>
              <w:suppressAutoHyphens/>
              <w:spacing w:after="0"/>
              <w:rPr>
                <w:rFonts w:ascii="Times New Roman" w:hAnsi="Times New Roman" w:cs="Times New Roman"/>
                <w:bCs/>
                <w:strike/>
                <w:color w:val="FF0000"/>
                <w:sz w:val="18"/>
                <w:szCs w:val="18"/>
              </w:rPr>
            </w:pPr>
            <w:r w:rsidRPr="00452092">
              <w:rPr>
                <w:rFonts w:ascii="Times New Roman" w:hAnsi="Times New Roman" w:cs="Times New Roman"/>
                <w:bCs/>
                <w:strike/>
                <w:color w:val="FF0000"/>
                <w:sz w:val="18"/>
                <w:szCs w:val="18"/>
              </w:rPr>
              <w:t xml:space="preserve">Rejected </w:t>
            </w:r>
            <w:del w:id="123" w:author="Alfred Aster" w:date="2022-10-18T09:32:00Z">
              <w:r w:rsidRPr="00452092" w:rsidDel="007B5FB4">
                <w:rPr>
                  <w:rFonts w:ascii="Times New Roman" w:hAnsi="Times New Roman" w:cs="Times New Roman"/>
                  <w:bCs/>
                  <w:strike/>
                  <w:color w:val="FF0000"/>
                  <w:sz w:val="18"/>
                  <w:szCs w:val="18"/>
                </w:rPr>
                <w:delText>--</w:delText>
              </w:r>
            </w:del>
            <w:ins w:id="124" w:author="Alfred Aster" w:date="2022-10-18T09:32:00Z">
              <w:r w:rsidR="007B5FB4" w:rsidRPr="00452092">
                <w:rPr>
                  <w:rFonts w:ascii="Times New Roman" w:hAnsi="Times New Roman" w:cs="Times New Roman"/>
                  <w:bCs/>
                  <w:strike/>
                  <w:color w:val="FF0000"/>
                  <w:sz w:val="18"/>
                  <w:szCs w:val="18"/>
                </w:rPr>
                <w:t>–</w:t>
              </w:r>
            </w:ins>
            <w:r w:rsidRPr="00452092">
              <w:rPr>
                <w:rFonts w:ascii="Times New Roman" w:hAnsi="Times New Roman" w:cs="Times New Roman"/>
                <w:bCs/>
                <w:strike/>
                <w:color w:val="FF0000"/>
                <w:sz w:val="18"/>
                <w:szCs w:val="18"/>
              </w:rPr>
              <w:t xml:space="preserve"> A proposed resolution for “this CID” was discussed as part of the comment resolutions in “document”, however the group could not reach consensus on a proposed change that would resolve the comment</w:t>
            </w:r>
            <w:r w:rsidR="00433789" w:rsidRPr="00452092">
              <w:rPr>
                <w:rFonts w:ascii="Times New Roman" w:hAnsi="Times New Roman" w:cs="Times New Roman"/>
                <w:bCs/>
                <w:strike/>
                <w:color w:val="FF0000"/>
                <w:sz w:val="18"/>
                <w:szCs w:val="18"/>
              </w:rPr>
              <w:t>.</w:t>
            </w:r>
          </w:p>
          <w:p w14:paraId="16DE2B6A" w14:textId="77777777" w:rsidR="00FB53F4" w:rsidRPr="00452092" w:rsidRDefault="00FB53F4" w:rsidP="00F53D67">
            <w:pPr>
              <w:suppressAutoHyphens/>
              <w:spacing w:after="0"/>
              <w:rPr>
                <w:rFonts w:ascii="Times New Roman" w:hAnsi="Times New Roman" w:cs="Times New Roman"/>
                <w:bCs/>
                <w:strike/>
                <w:color w:val="FF0000"/>
                <w:sz w:val="18"/>
                <w:szCs w:val="18"/>
              </w:rPr>
            </w:pPr>
          </w:p>
          <w:p w14:paraId="03FACB50" w14:textId="77777777" w:rsidR="00B45EC9" w:rsidRPr="00452092" w:rsidRDefault="00F53D67" w:rsidP="00B45EC9">
            <w:pPr>
              <w:suppressAutoHyphens/>
              <w:spacing w:after="0"/>
              <w:rPr>
                <w:rFonts w:ascii="Times New Roman" w:hAnsi="Times New Roman" w:cs="Times New Roman"/>
                <w:bCs/>
                <w:strike/>
                <w:color w:val="FF0000"/>
                <w:sz w:val="18"/>
                <w:szCs w:val="18"/>
              </w:rPr>
            </w:pPr>
            <w:r w:rsidRPr="00452092">
              <w:rPr>
                <w:rFonts w:ascii="Times New Roman" w:hAnsi="Times New Roman" w:cs="Times New Roman"/>
                <w:bCs/>
                <w:strike/>
                <w:color w:val="FF0000"/>
                <w:sz w:val="18"/>
                <w:szCs w:val="18"/>
              </w:rPr>
              <w:t>This CID is discussed on July 28, 2022, but no straw poll is conducted yet.</w:t>
            </w:r>
            <w:r w:rsidR="00B45EC9" w:rsidRPr="00452092">
              <w:rPr>
                <w:rFonts w:ascii="Times New Roman" w:hAnsi="Times New Roman" w:cs="Times New Roman"/>
                <w:bCs/>
                <w:strike/>
                <w:color w:val="FF0000"/>
                <w:sz w:val="18"/>
                <w:szCs w:val="18"/>
              </w:rPr>
              <w:t xml:space="preserve"> </w:t>
            </w:r>
          </w:p>
          <w:p w14:paraId="5AB12AEA" w14:textId="77777777" w:rsidR="00B45EC9" w:rsidRPr="00452092" w:rsidRDefault="00B45EC9" w:rsidP="00B45EC9">
            <w:pPr>
              <w:suppressAutoHyphens/>
              <w:spacing w:after="0"/>
              <w:rPr>
                <w:rFonts w:ascii="Times New Roman" w:hAnsi="Times New Roman" w:cs="Times New Roman"/>
                <w:bCs/>
                <w:strike/>
                <w:color w:val="FF0000"/>
                <w:sz w:val="18"/>
                <w:szCs w:val="18"/>
              </w:rPr>
            </w:pPr>
          </w:p>
          <w:p w14:paraId="3EE2E9B2" w14:textId="4756741C" w:rsidR="00B45EC9" w:rsidRPr="00452092" w:rsidRDefault="00B45EC9" w:rsidP="00B45EC9">
            <w:pPr>
              <w:suppressAutoHyphens/>
              <w:spacing w:after="0"/>
              <w:rPr>
                <w:rFonts w:ascii="Times New Roman" w:hAnsi="Times New Roman" w:cs="Times New Roman"/>
                <w:bCs/>
                <w:strike/>
                <w:color w:val="FF0000"/>
                <w:sz w:val="18"/>
                <w:szCs w:val="18"/>
              </w:rPr>
            </w:pPr>
            <w:r w:rsidRPr="00452092">
              <w:rPr>
                <w:rFonts w:ascii="Times New Roman" w:hAnsi="Times New Roman" w:cs="Times New Roman"/>
                <w:bCs/>
                <w:strike/>
                <w:color w:val="FF0000"/>
                <w:sz w:val="18"/>
                <w:szCs w:val="18"/>
              </w:rPr>
              <w:t>Po-Kai Huang</w:t>
            </w:r>
            <w:r w:rsidRPr="00452092">
              <w:rPr>
                <w:rFonts w:ascii="Times New Roman" w:hAnsi="Times New Roman" w:cs="Times New Roman"/>
                <w:bCs/>
                <w:strike/>
                <w:color w:val="FF0000"/>
                <w:sz w:val="18"/>
                <w:szCs w:val="18"/>
              </w:rPr>
              <w:tab/>
              <w:t>22/1054r3</w:t>
            </w:r>
          </w:p>
          <w:p w14:paraId="222C3938" w14:textId="77777777" w:rsidR="00B45EC9" w:rsidRPr="00452092" w:rsidRDefault="00B45EC9" w:rsidP="00B45EC9">
            <w:pPr>
              <w:suppressAutoHyphens/>
              <w:spacing w:after="0"/>
              <w:rPr>
                <w:rFonts w:ascii="Times New Roman" w:hAnsi="Times New Roman" w:cs="Times New Roman"/>
                <w:bCs/>
                <w:strike/>
                <w:color w:val="FF0000"/>
                <w:sz w:val="18"/>
                <w:szCs w:val="18"/>
              </w:rPr>
            </w:pPr>
            <w:r w:rsidRPr="00452092">
              <w:rPr>
                <w:rFonts w:ascii="Times New Roman" w:hAnsi="Times New Roman" w:cs="Times New Roman"/>
                <w:bCs/>
                <w:strike/>
                <w:color w:val="FF0000"/>
                <w:sz w:val="18"/>
                <w:szCs w:val="18"/>
              </w:rPr>
              <w:t>Notes from Discussion:</w:t>
            </w:r>
          </w:p>
          <w:p w14:paraId="159BCDDF" w14:textId="77777777" w:rsidR="00B45EC9" w:rsidRPr="00452092" w:rsidRDefault="00B45EC9" w:rsidP="00B45EC9">
            <w:pPr>
              <w:suppressAutoHyphens/>
              <w:spacing w:after="0"/>
              <w:rPr>
                <w:rFonts w:ascii="Times New Roman" w:hAnsi="Times New Roman" w:cs="Times New Roman"/>
                <w:bCs/>
                <w:strike/>
                <w:color w:val="FF0000"/>
                <w:sz w:val="18"/>
                <w:szCs w:val="18"/>
              </w:rPr>
            </w:pPr>
            <w:r w:rsidRPr="00452092">
              <w:rPr>
                <w:rFonts w:ascii="Times New Roman" w:hAnsi="Times New Roman" w:cs="Times New Roman"/>
                <w:bCs/>
                <w:strike/>
                <w:color w:val="FF0000"/>
                <w:sz w:val="18"/>
                <w:szCs w:val="18"/>
              </w:rPr>
              <w:t>&lt;&gt;</w:t>
            </w:r>
          </w:p>
          <w:p w14:paraId="02CF2E64" w14:textId="1535A427" w:rsidR="00623E88" w:rsidRPr="00452092" w:rsidRDefault="00623E88" w:rsidP="00F53D67">
            <w:pPr>
              <w:suppressAutoHyphens/>
              <w:spacing w:after="0"/>
              <w:rPr>
                <w:rFonts w:ascii="Times New Roman" w:hAnsi="Times New Roman" w:cs="Times New Roman"/>
                <w:bCs/>
                <w:strike/>
                <w:color w:val="FF0000"/>
                <w:sz w:val="18"/>
                <w:szCs w:val="18"/>
              </w:rPr>
            </w:pPr>
          </w:p>
        </w:tc>
      </w:tr>
      <w:tr w:rsidR="00DE0D22" w:rsidRPr="008B0293" w14:paraId="03779CA1" w14:textId="77777777" w:rsidTr="00221221">
        <w:trPr>
          <w:trHeight w:val="220"/>
          <w:jc w:val="center"/>
        </w:trPr>
        <w:tc>
          <w:tcPr>
            <w:tcW w:w="715" w:type="dxa"/>
            <w:shd w:val="clear" w:color="auto" w:fill="auto"/>
            <w:noWrap/>
          </w:tcPr>
          <w:p w14:paraId="320BD66D" w14:textId="10E9DA03" w:rsidR="00DE0D22" w:rsidRPr="00237700" w:rsidRDefault="00DE0D22" w:rsidP="00DE0D2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11181</w:t>
            </w:r>
          </w:p>
        </w:tc>
        <w:tc>
          <w:tcPr>
            <w:tcW w:w="990" w:type="dxa"/>
          </w:tcPr>
          <w:p w14:paraId="0B2DF3F6" w14:textId="765D5B09" w:rsidR="00DE0D22" w:rsidRPr="00237700" w:rsidRDefault="00DE0D22" w:rsidP="00DE0D2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Joseph Levy</w:t>
            </w:r>
          </w:p>
        </w:tc>
        <w:tc>
          <w:tcPr>
            <w:tcW w:w="900" w:type="dxa"/>
            <w:shd w:val="clear" w:color="auto" w:fill="auto"/>
            <w:noWrap/>
          </w:tcPr>
          <w:p w14:paraId="7CF4C81B" w14:textId="24779927" w:rsidR="00DE0D22" w:rsidRPr="00237700" w:rsidRDefault="00DE0D22" w:rsidP="00DE0D2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35.3.5.1</w:t>
            </w:r>
          </w:p>
        </w:tc>
        <w:tc>
          <w:tcPr>
            <w:tcW w:w="720" w:type="dxa"/>
          </w:tcPr>
          <w:p w14:paraId="55ADA64C" w14:textId="1B3B4104" w:rsidR="00DE0D22" w:rsidRPr="00237700" w:rsidRDefault="00DE0D22" w:rsidP="00DE0D2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422.37</w:t>
            </w:r>
          </w:p>
        </w:tc>
        <w:tc>
          <w:tcPr>
            <w:tcW w:w="2520" w:type="dxa"/>
            <w:shd w:val="clear" w:color="auto" w:fill="auto"/>
            <w:noWrap/>
          </w:tcPr>
          <w:p w14:paraId="01D1A06F" w14:textId="4B39F3BE" w:rsidR="00DE0D22" w:rsidRPr="00237700" w:rsidRDefault="00DE0D22" w:rsidP="00DE0D2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There is no need to state the state of affiliated non-AP STAs or affiliated APs as they do not have any state, for MLO only the MLDs have a state.  There is only one MAC SAP in a non-AP </w:t>
            </w:r>
            <w:proofErr w:type="gramStart"/>
            <w:r w:rsidRPr="00237700">
              <w:rPr>
                <w:rFonts w:ascii="Times New Roman" w:hAnsi="Times New Roman" w:cs="Times New Roman"/>
                <w:sz w:val="18"/>
                <w:szCs w:val="18"/>
              </w:rPr>
              <w:t>MLD</w:t>
            </w:r>
            <w:proofErr w:type="gramEnd"/>
            <w:r w:rsidRPr="00237700">
              <w:rPr>
                <w:rFonts w:ascii="Times New Roman" w:hAnsi="Times New Roman" w:cs="Times New Roman"/>
                <w:sz w:val="18"/>
                <w:szCs w:val="18"/>
              </w:rPr>
              <w:t xml:space="preserve"> and it is paired with the MAC SAP of the AP MLD. Affiliated non-AP STAs </w:t>
            </w:r>
            <w:proofErr w:type="spellStart"/>
            <w:r w:rsidRPr="00237700">
              <w:rPr>
                <w:rFonts w:ascii="Times New Roman" w:hAnsi="Times New Roman" w:cs="Times New Roman"/>
                <w:sz w:val="18"/>
                <w:szCs w:val="18"/>
              </w:rPr>
              <w:t>can not</w:t>
            </w:r>
            <w:proofErr w:type="spellEnd"/>
            <w:r w:rsidRPr="00237700">
              <w:rPr>
                <w:rFonts w:ascii="Times New Roman" w:hAnsi="Times New Roman" w:cs="Times New Roman"/>
                <w:sz w:val="18"/>
                <w:szCs w:val="18"/>
              </w:rPr>
              <w:t xml:space="preserve"> exchange MPDUs with affiliated AP STAs.  Group addressed frames do not require affiliation to be received, protected group addressed frame do require a GTK/IGTK to be receive and the GTKs/IGTKs are sent via the secure link established between the MLDs and not between the affiliated non-AP STAs or affiliated APs as these entities do not have an established secure link.  Also, association requires the AP or AP MLD to report the location of a STA or non-AP MLD to the DS, that is the purpose of association to establish a network link (SAP to SAP).</w:t>
            </w:r>
          </w:p>
        </w:tc>
        <w:tc>
          <w:tcPr>
            <w:tcW w:w="2340" w:type="dxa"/>
            <w:shd w:val="clear" w:color="auto" w:fill="auto"/>
            <w:noWrap/>
          </w:tcPr>
          <w:p w14:paraId="6204683C" w14:textId="52969688" w:rsidR="00DE0D22" w:rsidRPr="00237700" w:rsidRDefault="00DE0D22" w:rsidP="00DE0D2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Delete the paragraph: </w:t>
            </w:r>
            <w:del w:id="125" w:author="Alfred Aster" w:date="2022-10-20T14:58:00Z">
              <w:r w:rsidRPr="00237700" w:rsidDel="004F3BCE">
                <w:rPr>
                  <w:rFonts w:ascii="Times New Roman" w:hAnsi="Times New Roman" w:cs="Times New Roman"/>
                  <w:sz w:val="18"/>
                  <w:szCs w:val="18"/>
                </w:rPr>
                <w:delText>"</w:delText>
              </w:r>
            </w:del>
            <w:ins w:id="126" w:author="Alfred Aster" w:date="2022-10-20T14:58:00Z">
              <w:r w:rsidR="004F3BCE">
                <w:rPr>
                  <w:rFonts w:ascii="Times New Roman" w:hAnsi="Times New Roman" w:cs="Times New Roman"/>
                  <w:sz w:val="18"/>
                  <w:szCs w:val="18"/>
                </w:rPr>
                <w:t>“</w:t>
              </w:r>
            </w:ins>
            <w:r w:rsidRPr="00237700">
              <w:rPr>
                <w:rFonts w:ascii="Times New Roman" w:hAnsi="Times New Roman" w:cs="Times New Roman"/>
                <w:sz w:val="18"/>
                <w:szCs w:val="18"/>
              </w:rPr>
              <w:t>For each setup link, the corresponding non-AP STA affiliated with the non-AP MLD is in the same associated state as the non-AP MLD and is associated with the corresponding AP affiliated with the AP MLD, without providing the corresponding non-AP STA to the corresponding AP mapping to the DS. For each setup link, the functionalities between a non-AP STA and its associated AP are enabled unless the functionalities have been extended to the MLD level and specified otherwise.</w:t>
            </w:r>
            <w:del w:id="127" w:author="Alfred Aster" w:date="2022-10-20T14:58:00Z">
              <w:r w:rsidRPr="00237700" w:rsidDel="004F3BCE">
                <w:rPr>
                  <w:rFonts w:ascii="Times New Roman" w:hAnsi="Times New Roman" w:cs="Times New Roman"/>
                  <w:sz w:val="18"/>
                  <w:szCs w:val="18"/>
                </w:rPr>
                <w:delText>"</w:delText>
              </w:r>
            </w:del>
            <w:ins w:id="128" w:author="Alfred Aster" w:date="2022-10-20T14:58:00Z">
              <w:r w:rsidR="004F3BCE">
                <w:rPr>
                  <w:rFonts w:ascii="Times New Roman" w:hAnsi="Times New Roman" w:cs="Times New Roman"/>
                  <w:sz w:val="18"/>
                  <w:szCs w:val="18"/>
                </w:rPr>
                <w:t>”</w:t>
              </w:r>
            </w:ins>
          </w:p>
        </w:tc>
        <w:tc>
          <w:tcPr>
            <w:tcW w:w="3150" w:type="dxa"/>
            <w:shd w:val="clear" w:color="auto" w:fill="auto"/>
          </w:tcPr>
          <w:p w14:paraId="60DB736F" w14:textId="53DBD7F2" w:rsidR="00B273D3" w:rsidRDefault="00B273D3" w:rsidP="00B273D3">
            <w:pPr>
              <w:suppressAutoHyphens/>
              <w:spacing w:after="0"/>
              <w:rPr>
                <w:rFonts w:ascii="Times New Roman" w:hAnsi="Times New Roman" w:cs="Times New Roman"/>
                <w:bCs/>
                <w:sz w:val="18"/>
                <w:szCs w:val="18"/>
              </w:rPr>
            </w:pPr>
            <w:r w:rsidRPr="0094545D">
              <w:rPr>
                <w:rFonts w:ascii="Times New Roman" w:hAnsi="Times New Roman" w:cs="Times New Roman"/>
                <w:bCs/>
                <w:sz w:val="18"/>
                <w:szCs w:val="18"/>
              </w:rPr>
              <w:t xml:space="preserve">Rejected </w:t>
            </w:r>
            <w:del w:id="129" w:author="Alfred Aster" w:date="2022-10-20T14:58:00Z">
              <w:r w:rsidRPr="0094545D" w:rsidDel="004F3BCE">
                <w:rPr>
                  <w:rFonts w:ascii="Times New Roman" w:hAnsi="Times New Roman" w:cs="Times New Roman"/>
                  <w:bCs/>
                  <w:sz w:val="18"/>
                  <w:szCs w:val="18"/>
                </w:rPr>
                <w:delText>--</w:delText>
              </w:r>
            </w:del>
            <w:ins w:id="130" w:author="Alfred Aster" w:date="2022-10-20T14:58:00Z">
              <w:r w:rsidR="004F3BCE">
                <w:rPr>
                  <w:rFonts w:ascii="Times New Roman" w:hAnsi="Times New Roman" w:cs="Times New Roman"/>
                  <w:bCs/>
                  <w:sz w:val="18"/>
                  <w:szCs w:val="18"/>
                </w:rPr>
                <w:t>–</w:t>
              </w:r>
            </w:ins>
            <w:r w:rsidRPr="0094545D">
              <w:rPr>
                <w:rFonts w:ascii="Times New Roman" w:hAnsi="Times New Roman" w:cs="Times New Roman"/>
                <w:bCs/>
                <w:sz w:val="18"/>
                <w:szCs w:val="18"/>
              </w:rPr>
              <w:t xml:space="preserve"> A proposed resolution for “this CID” was discussed as part of the comment resolutions in “document”, however the group could not reach consensus on a proposed change that would resolve the comment</w:t>
            </w:r>
            <w:r w:rsidR="00433789">
              <w:rPr>
                <w:rFonts w:ascii="Times New Roman" w:hAnsi="Times New Roman" w:cs="Times New Roman"/>
                <w:bCs/>
                <w:sz w:val="18"/>
                <w:szCs w:val="18"/>
              </w:rPr>
              <w:t>.</w:t>
            </w:r>
          </w:p>
          <w:p w14:paraId="43912DBB" w14:textId="77777777" w:rsidR="00BA6567" w:rsidRDefault="00BA6567" w:rsidP="00BA6567">
            <w:pPr>
              <w:suppressAutoHyphens/>
              <w:spacing w:after="0"/>
              <w:rPr>
                <w:rFonts w:ascii="Times New Roman" w:hAnsi="Times New Roman" w:cs="Times New Roman"/>
                <w:bCs/>
                <w:sz w:val="18"/>
                <w:szCs w:val="18"/>
              </w:rPr>
            </w:pPr>
          </w:p>
          <w:p w14:paraId="153C209E" w14:textId="77777777" w:rsidR="00B273D3" w:rsidRDefault="00B273D3" w:rsidP="00B273D3">
            <w:pPr>
              <w:suppressAutoHyphens/>
              <w:spacing w:after="0"/>
              <w:rPr>
                <w:rFonts w:ascii="Times New Roman" w:hAnsi="Times New Roman" w:cs="Times New Roman"/>
                <w:bCs/>
                <w:sz w:val="18"/>
                <w:szCs w:val="18"/>
              </w:rPr>
            </w:pPr>
          </w:p>
          <w:p w14:paraId="4CCF7C16" w14:textId="739DE85C" w:rsidR="00DE0D22" w:rsidRDefault="00DE0D22" w:rsidP="00DE0D22">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July 28, 2022, but no straw poll is conducted yet.</w:t>
            </w:r>
          </w:p>
          <w:p w14:paraId="0BE80DCE" w14:textId="77777777" w:rsidR="00B45EC9" w:rsidRPr="00237700" w:rsidRDefault="00B45EC9" w:rsidP="00DE0D22">
            <w:pPr>
              <w:suppressAutoHyphens/>
              <w:spacing w:after="0"/>
              <w:rPr>
                <w:rFonts w:ascii="Times New Roman" w:hAnsi="Times New Roman" w:cs="Times New Roman"/>
                <w:bCs/>
                <w:sz w:val="18"/>
                <w:szCs w:val="18"/>
              </w:rPr>
            </w:pPr>
          </w:p>
          <w:p w14:paraId="018F2430" w14:textId="77777777" w:rsidR="00B45EC9" w:rsidRDefault="00B45EC9" w:rsidP="00B45EC9">
            <w:pPr>
              <w:suppressAutoHyphens/>
              <w:spacing w:after="0"/>
              <w:rPr>
                <w:rFonts w:ascii="Times New Roman" w:hAnsi="Times New Roman" w:cs="Times New Roman"/>
                <w:bCs/>
                <w:sz w:val="18"/>
                <w:szCs w:val="18"/>
              </w:rPr>
            </w:pPr>
            <w:r w:rsidRPr="00605F95">
              <w:rPr>
                <w:rFonts w:ascii="Times New Roman" w:hAnsi="Times New Roman" w:cs="Times New Roman"/>
                <w:bCs/>
                <w:sz w:val="18"/>
                <w:szCs w:val="18"/>
              </w:rPr>
              <w:t>Po-Kai Huang</w:t>
            </w:r>
            <w:r w:rsidRPr="00605F95">
              <w:rPr>
                <w:rFonts w:ascii="Times New Roman" w:hAnsi="Times New Roman" w:cs="Times New Roman"/>
                <w:bCs/>
                <w:sz w:val="18"/>
                <w:szCs w:val="18"/>
              </w:rPr>
              <w:tab/>
              <w:t>22/1054r3</w:t>
            </w:r>
          </w:p>
          <w:p w14:paraId="6B6C025A"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29A32A63" w14:textId="4041E9B6" w:rsidR="00B45EC9" w:rsidRPr="00887E9D" w:rsidRDefault="00B45EC9" w:rsidP="00B45EC9">
            <w:pPr>
              <w:suppressAutoHyphens/>
              <w:spacing w:after="0"/>
              <w:rPr>
                <w:rFonts w:ascii="Times New Roman" w:hAnsi="Times New Roman" w:cs="Times New Roman"/>
                <w:bCs/>
                <w:color w:val="00B050"/>
                <w:sz w:val="18"/>
                <w:szCs w:val="18"/>
              </w:rPr>
            </w:pPr>
            <w:r w:rsidRPr="00887E9D">
              <w:rPr>
                <w:rFonts w:ascii="Times New Roman" w:hAnsi="Times New Roman" w:cs="Times New Roman"/>
                <w:bCs/>
                <w:color w:val="00B050"/>
                <w:sz w:val="18"/>
                <w:szCs w:val="18"/>
              </w:rPr>
              <w:t>&lt;</w:t>
            </w:r>
            <w:r w:rsidR="001A450B" w:rsidRPr="00887E9D">
              <w:rPr>
                <w:color w:val="00B050"/>
              </w:rPr>
              <w:t xml:space="preserve"> </w:t>
            </w:r>
            <w:r w:rsidR="001A450B" w:rsidRPr="00887E9D">
              <w:rPr>
                <w:rFonts w:ascii="Times New Roman" w:hAnsi="Times New Roman" w:cs="Times New Roman"/>
                <w:bCs/>
                <w:color w:val="00B050"/>
                <w:sz w:val="18"/>
                <w:szCs w:val="18"/>
              </w:rPr>
              <w:t xml:space="preserve">It was discussed during the meeting that the motivation for the sentence is to have each link reuses the baseline operation between an AP and an associated non-AP ST. By saying that each non-AP STA of </w:t>
            </w:r>
            <w:proofErr w:type="gramStart"/>
            <w:r w:rsidR="001A450B" w:rsidRPr="00887E9D">
              <w:rPr>
                <w:rFonts w:ascii="Times New Roman" w:hAnsi="Times New Roman" w:cs="Times New Roman"/>
                <w:bCs/>
                <w:color w:val="00B050"/>
                <w:sz w:val="18"/>
                <w:szCs w:val="18"/>
              </w:rPr>
              <w:t>an</w:t>
            </w:r>
            <w:proofErr w:type="gramEnd"/>
            <w:r w:rsidR="001A450B" w:rsidRPr="00887E9D">
              <w:rPr>
                <w:rFonts w:ascii="Times New Roman" w:hAnsi="Times New Roman" w:cs="Times New Roman"/>
                <w:bCs/>
                <w:color w:val="00B050"/>
                <w:sz w:val="18"/>
                <w:szCs w:val="18"/>
              </w:rPr>
              <w:t xml:space="preserve"> non-AP MLD keeps the same associated state as the non-AP MLD and is associated with the AP in the corresponding link, then baseline clause on per-link feature can then be reused. The</w:t>
            </w:r>
            <w:r w:rsidR="001A450B" w:rsidRPr="00887E9D">
              <w:rPr>
                <w:rFonts w:ascii="Times New Roman" w:hAnsi="Times New Roman" w:cs="Times New Roman"/>
                <w:bCs/>
                <w:color w:val="00B050"/>
                <w:sz w:val="18"/>
                <w:szCs w:val="18"/>
              </w:rPr>
              <w:t xml:space="preserve">re were some differences in opinion </w:t>
            </w:r>
            <w:r w:rsidR="000E407C" w:rsidRPr="00887E9D">
              <w:rPr>
                <w:rFonts w:ascii="Times New Roman" w:hAnsi="Times New Roman" w:cs="Times New Roman"/>
                <w:bCs/>
                <w:color w:val="00B050"/>
                <w:sz w:val="18"/>
                <w:szCs w:val="18"/>
              </w:rPr>
              <w:t xml:space="preserve">on this aspect and </w:t>
            </w:r>
            <w:r w:rsidR="00AB5F47" w:rsidRPr="00887E9D">
              <w:rPr>
                <w:rFonts w:ascii="Times New Roman" w:hAnsi="Times New Roman" w:cs="Times New Roman"/>
                <w:bCs/>
                <w:color w:val="00B050"/>
                <w:sz w:val="18"/>
                <w:szCs w:val="18"/>
              </w:rPr>
              <w:t>a</w:t>
            </w:r>
            <w:r w:rsidR="000E407C" w:rsidRPr="00887E9D">
              <w:rPr>
                <w:rFonts w:ascii="Times New Roman" w:hAnsi="Times New Roman" w:cs="Times New Roman"/>
                <w:bCs/>
                <w:color w:val="00B050"/>
                <w:sz w:val="18"/>
                <w:szCs w:val="18"/>
              </w:rPr>
              <w:t xml:space="preserve"> member</w:t>
            </w:r>
            <w:r w:rsidR="001A450B" w:rsidRPr="00887E9D">
              <w:rPr>
                <w:rFonts w:ascii="Times New Roman" w:hAnsi="Times New Roman" w:cs="Times New Roman"/>
                <w:bCs/>
                <w:color w:val="00B050"/>
                <w:sz w:val="18"/>
                <w:szCs w:val="18"/>
              </w:rPr>
              <w:t xml:space="preserve"> </w:t>
            </w:r>
            <w:proofErr w:type="spellStart"/>
            <w:r w:rsidR="001A450B" w:rsidRPr="00887E9D">
              <w:rPr>
                <w:rFonts w:ascii="Times New Roman" w:hAnsi="Times New Roman" w:cs="Times New Roman"/>
                <w:bCs/>
                <w:color w:val="00B050"/>
                <w:sz w:val="18"/>
                <w:szCs w:val="18"/>
              </w:rPr>
              <w:t>insist</w:t>
            </w:r>
            <w:r w:rsidR="00AB5F47" w:rsidRPr="00887E9D">
              <w:rPr>
                <w:rFonts w:ascii="Times New Roman" w:hAnsi="Times New Roman" w:cs="Times New Roman"/>
                <w:bCs/>
                <w:color w:val="00B050"/>
                <w:sz w:val="18"/>
                <w:szCs w:val="18"/>
              </w:rPr>
              <w:t>s</w:t>
            </w:r>
            <w:r w:rsidR="003B43F8" w:rsidRPr="00887E9D">
              <w:rPr>
                <w:rFonts w:ascii="Times New Roman" w:hAnsi="Times New Roman" w:cs="Times New Roman"/>
                <w:bCs/>
                <w:color w:val="00B050"/>
                <w:sz w:val="18"/>
                <w:szCs w:val="18"/>
              </w:rPr>
              <w:t>s</w:t>
            </w:r>
            <w:proofErr w:type="spellEnd"/>
            <w:r w:rsidR="001A450B" w:rsidRPr="00887E9D">
              <w:rPr>
                <w:rFonts w:ascii="Times New Roman" w:hAnsi="Times New Roman" w:cs="Times New Roman"/>
                <w:bCs/>
                <w:color w:val="00B050"/>
                <w:sz w:val="18"/>
                <w:szCs w:val="18"/>
              </w:rPr>
              <w:t xml:space="preserve"> that the non-AP STA should not have any state.</w:t>
            </w:r>
            <w:r w:rsidRPr="00887E9D">
              <w:rPr>
                <w:rFonts w:ascii="Times New Roman" w:hAnsi="Times New Roman" w:cs="Times New Roman"/>
                <w:bCs/>
                <w:color w:val="00B050"/>
                <w:sz w:val="18"/>
                <w:szCs w:val="18"/>
              </w:rPr>
              <w:t>&gt;</w:t>
            </w:r>
          </w:p>
          <w:p w14:paraId="5E1FC28E" w14:textId="4CF5529F" w:rsidR="00DE0D22" w:rsidRPr="00237700" w:rsidRDefault="00DE0D22" w:rsidP="00DE0D22">
            <w:pPr>
              <w:suppressAutoHyphens/>
              <w:spacing w:after="0"/>
              <w:rPr>
                <w:rFonts w:ascii="Times New Roman" w:hAnsi="Times New Roman" w:cs="Times New Roman"/>
                <w:bCs/>
                <w:sz w:val="18"/>
                <w:szCs w:val="18"/>
              </w:rPr>
            </w:pPr>
          </w:p>
        </w:tc>
      </w:tr>
      <w:tr w:rsidR="00495A3A" w:rsidRPr="008B0293" w14:paraId="491AD8BD" w14:textId="77777777" w:rsidTr="00221221">
        <w:trPr>
          <w:trHeight w:val="220"/>
          <w:jc w:val="center"/>
        </w:trPr>
        <w:tc>
          <w:tcPr>
            <w:tcW w:w="715" w:type="dxa"/>
            <w:shd w:val="clear" w:color="auto" w:fill="auto"/>
            <w:noWrap/>
          </w:tcPr>
          <w:p w14:paraId="1EC07434" w14:textId="52D4C330" w:rsidR="00495A3A" w:rsidRPr="006204AA" w:rsidRDefault="00495A3A" w:rsidP="00495A3A">
            <w:pPr>
              <w:suppressAutoHyphens/>
              <w:spacing w:after="0"/>
              <w:rPr>
                <w:rFonts w:ascii="Times New Roman" w:hAnsi="Times New Roman" w:cs="Times New Roman"/>
                <w:strike/>
                <w:color w:val="FF0000"/>
                <w:sz w:val="18"/>
                <w:szCs w:val="18"/>
              </w:rPr>
            </w:pPr>
            <w:r w:rsidRPr="006204AA">
              <w:rPr>
                <w:rFonts w:ascii="Times New Roman" w:hAnsi="Times New Roman" w:cs="Times New Roman"/>
                <w:strike/>
                <w:color w:val="FF0000"/>
                <w:sz w:val="18"/>
                <w:szCs w:val="18"/>
              </w:rPr>
              <w:lastRenderedPageBreak/>
              <w:t>13885</w:t>
            </w:r>
          </w:p>
        </w:tc>
        <w:tc>
          <w:tcPr>
            <w:tcW w:w="990" w:type="dxa"/>
          </w:tcPr>
          <w:p w14:paraId="5836ACB5" w14:textId="4750F04A" w:rsidR="00495A3A" w:rsidRPr="006204AA" w:rsidRDefault="00495A3A" w:rsidP="00495A3A">
            <w:pPr>
              <w:suppressAutoHyphens/>
              <w:spacing w:after="0"/>
              <w:rPr>
                <w:rFonts w:ascii="Times New Roman" w:hAnsi="Times New Roman" w:cs="Times New Roman"/>
                <w:strike/>
                <w:color w:val="FF0000"/>
                <w:sz w:val="18"/>
                <w:szCs w:val="18"/>
              </w:rPr>
            </w:pPr>
            <w:r w:rsidRPr="006204AA">
              <w:rPr>
                <w:rFonts w:ascii="Times New Roman" w:hAnsi="Times New Roman" w:cs="Times New Roman"/>
                <w:strike/>
                <w:color w:val="FF0000"/>
                <w:sz w:val="18"/>
                <w:szCs w:val="18"/>
              </w:rPr>
              <w:t>Ming Gan</w:t>
            </w:r>
          </w:p>
        </w:tc>
        <w:tc>
          <w:tcPr>
            <w:tcW w:w="900" w:type="dxa"/>
            <w:shd w:val="clear" w:color="auto" w:fill="auto"/>
            <w:noWrap/>
          </w:tcPr>
          <w:p w14:paraId="448C6FF9" w14:textId="2BBD8E0B" w:rsidR="00495A3A" w:rsidRPr="006204AA" w:rsidRDefault="00495A3A" w:rsidP="00495A3A">
            <w:pPr>
              <w:suppressAutoHyphens/>
              <w:spacing w:after="0"/>
              <w:rPr>
                <w:rFonts w:ascii="Times New Roman" w:hAnsi="Times New Roman" w:cs="Times New Roman"/>
                <w:strike/>
                <w:color w:val="FF0000"/>
                <w:sz w:val="18"/>
                <w:szCs w:val="18"/>
              </w:rPr>
            </w:pPr>
            <w:r w:rsidRPr="006204AA">
              <w:rPr>
                <w:rFonts w:ascii="Times New Roman" w:hAnsi="Times New Roman" w:cs="Times New Roman"/>
                <w:strike/>
                <w:color w:val="FF0000"/>
                <w:sz w:val="18"/>
                <w:szCs w:val="18"/>
              </w:rPr>
              <w:t>35.2.2.1</w:t>
            </w:r>
          </w:p>
        </w:tc>
        <w:tc>
          <w:tcPr>
            <w:tcW w:w="720" w:type="dxa"/>
          </w:tcPr>
          <w:p w14:paraId="5AB08397" w14:textId="21FF0BF2" w:rsidR="00495A3A" w:rsidRPr="006204AA" w:rsidRDefault="00495A3A" w:rsidP="00495A3A">
            <w:pPr>
              <w:suppressAutoHyphens/>
              <w:spacing w:after="0"/>
              <w:rPr>
                <w:rFonts w:ascii="Times New Roman" w:hAnsi="Times New Roman" w:cs="Times New Roman"/>
                <w:strike/>
                <w:color w:val="FF0000"/>
                <w:sz w:val="18"/>
                <w:szCs w:val="18"/>
              </w:rPr>
            </w:pPr>
            <w:r w:rsidRPr="006204AA">
              <w:rPr>
                <w:rFonts w:ascii="Times New Roman" w:hAnsi="Times New Roman" w:cs="Times New Roman"/>
                <w:strike/>
                <w:color w:val="FF0000"/>
                <w:sz w:val="18"/>
                <w:szCs w:val="18"/>
              </w:rPr>
              <w:t>403.55</w:t>
            </w:r>
          </w:p>
        </w:tc>
        <w:tc>
          <w:tcPr>
            <w:tcW w:w="2520" w:type="dxa"/>
            <w:shd w:val="clear" w:color="auto" w:fill="auto"/>
            <w:noWrap/>
          </w:tcPr>
          <w:p w14:paraId="40B5136B" w14:textId="507A157C" w:rsidR="00495A3A" w:rsidRPr="006204AA" w:rsidRDefault="00495A3A" w:rsidP="00495A3A">
            <w:pPr>
              <w:suppressAutoHyphens/>
              <w:spacing w:after="0"/>
              <w:rPr>
                <w:rFonts w:ascii="Times New Roman" w:hAnsi="Times New Roman" w:cs="Times New Roman"/>
                <w:strike/>
                <w:color w:val="FF0000"/>
                <w:sz w:val="18"/>
                <w:szCs w:val="18"/>
              </w:rPr>
            </w:pPr>
            <w:r w:rsidRPr="006204AA">
              <w:rPr>
                <w:rFonts w:ascii="Times New Roman" w:hAnsi="Times New Roman" w:cs="Times New Roman"/>
                <w:strike/>
                <w:color w:val="FF0000"/>
                <w:sz w:val="18"/>
                <w:szCs w:val="18"/>
              </w:rPr>
              <w:t>Detecting whether the received user info field is HE variant or EHT variant should follow subclause 9.3.22, and then have unified description</w:t>
            </w:r>
          </w:p>
        </w:tc>
        <w:tc>
          <w:tcPr>
            <w:tcW w:w="2340" w:type="dxa"/>
            <w:shd w:val="clear" w:color="auto" w:fill="auto"/>
            <w:noWrap/>
          </w:tcPr>
          <w:p w14:paraId="7DB6C85C" w14:textId="76971654" w:rsidR="00495A3A" w:rsidRPr="006204AA" w:rsidRDefault="00495A3A" w:rsidP="00495A3A">
            <w:pPr>
              <w:suppressAutoHyphens/>
              <w:spacing w:after="0"/>
              <w:rPr>
                <w:rFonts w:ascii="Times New Roman" w:hAnsi="Times New Roman" w:cs="Times New Roman"/>
                <w:strike/>
                <w:color w:val="FF0000"/>
                <w:sz w:val="18"/>
                <w:szCs w:val="18"/>
              </w:rPr>
            </w:pPr>
            <w:r w:rsidRPr="006204AA">
              <w:rPr>
                <w:rFonts w:ascii="Times New Roman" w:hAnsi="Times New Roman" w:cs="Times New Roman"/>
                <w:strike/>
                <w:color w:val="FF0000"/>
                <w:sz w:val="18"/>
                <w:szCs w:val="18"/>
              </w:rPr>
              <w:t>please change it to have unified description</w:t>
            </w:r>
          </w:p>
        </w:tc>
        <w:tc>
          <w:tcPr>
            <w:tcW w:w="3150" w:type="dxa"/>
            <w:shd w:val="clear" w:color="auto" w:fill="auto"/>
          </w:tcPr>
          <w:p w14:paraId="4D44E576" w14:textId="2E31DF3F" w:rsidR="006204AA" w:rsidRPr="006204AA" w:rsidRDefault="006204AA" w:rsidP="001B74F6">
            <w:pPr>
              <w:suppressAutoHyphens/>
              <w:spacing w:after="0"/>
              <w:rPr>
                <w:ins w:id="131" w:author="Alfred Aster" w:date="2022-10-22T10:55:00Z"/>
                <w:rFonts w:ascii="Times New Roman" w:hAnsi="Times New Roman" w:cs="Times New Roman"/>
                <w:bCs/>
                <w:strike/>
                <w:color w:val="FF0000"/>
                <w:sz w:val="18"/>
                <w:szCs w:val="18"/>
              </w:rPr>
            </w:pPr>
            <w:ins w:id="132" w:author="Alfred Aster" w:date="2022-10-22T10:55:00Z">
              <w:r w:rsidRPr="006204AA">
                <w:rPr>
                  <w:rFonts w:ascii="Times New Roman" w:hAnsi="Times New Roman" w:cs="Times New Roman"/>
                  <w:bCs/>
                  <w:strike/>
                  <w:color w:val="FF0000"/>
                  <w:sz w:val="18"/>
                  <w:szCs w:val="18"/>
                </w:rPr>
                <w:t>Pending SP</w:t>
              </w:r>
            </w:ins>
          </w:p>
          <w:p w14:paraId="62CB8D13" w14:textId="77777777" w:rsidR="006204AA" w:rsidRPr="006204AA" w:rsidRDefault="006204AA" w:rsidP="001B74F6">
            <w:pPr>
              <w:suppressAutoHyphens/>
              <w:spacing w:after="0"/>
              <w:rPr>
                <w:ins w:id="133" w:author="Alfred Aster" w:date="2022-10-22T10:55:00Z"/>
                <w:rFonts w:ascii="Times New Roman" w:hAnsi="Times New Roman" w:cs="Times New Roman"/>
                <w:bCs/>
                <w:strike/>
                <w:color w:val="FF0000"/>
                <w:sz w:val="18"/>
                <w:szCs w:val="18"/>
              </w:rPr>
            </w:pPr>
          </w:p>
          <w:p w14:paraId="0C9BD0F7" w14:textId="6723C864" w:rsidR="001B74F6" w:rsidRPr="006204AA" w:rsidRDefault="001B74F6" w:rsidP="001B74F6">
            <w:pPr>
              <w:suppressAutoHyphens/>
              <w:spacing w:after="0"/>
              <w:rPr>
                <w:rFonts w:ascii="Times New Roman" w:hAnsi="Times New Roman" w:cs="Times New Roman"/>
                <w:bCs/>
                <w:strike/>
                <w:color w:val="FF0000"/>
                <w:sz w:val="18"/>
                <w:szCs w:val="18"/>
              </w:rPr>
            </w:pPr>
            <w:r w:rsidRPr="006204AA">
              <w:rPr>
                <w:rFonts w:ascii="Times New Roman" w:hAnsi="Times New Roman" w:cs="Times New Roman"/>
                <w:bCs/>
                <w:strike/>
                <w:color w:val="FF0000"/>
                <w:sz w:val="18"/>
                <w:szCs w:val="18"/>
              </w:rPr>
              <w:t xml:space="preserve">Rejected </w:t>
            </w:r>
            <w:del w:id="134" w:author="Alfred Aster" w:date="2022-10-18T09:32:00Z">
              <w:r w:rsidRPr="006204AA" w:rsidDel="007B5FB4">
                <w:rPr>
                  <w:rFonts w:ascii="Times New Roman" w:hAnsi="Times New Roman" w:cs="Times New Roman"/>
                  <w:bCs/>
                  <w:strike/>
                  <w:color w:val="FF0000"/>
                  <w:sz w:val="18"/>
                  <w:szCs w:val="18"/>
                </w:rPr>
                <w:delText>--</w:delText>
              </w:r>
            </w:del>
            <w:ins w:id="135" w:author="Alfred Aster" w:date="2022-10-18T09:32:00Z">
              <w:r w:rsidR="007B5FB4" w:rsidRPr="006204AA">
                <w:rPr>
                  <w:rFonts w:ascii="Times New Roman" w:hAnsi="Times New Roman" w:cs="Times New Roman"/>
                  <w:bCs/>
                  <w:strike/>
                  <w:color w:val="FF0000"/>
                  <w:sz w:val="18"/>
                  <w:szCs w:val="18"/>
                </w:rPr>
                <w:t>–</w:t>
              </w:r>
            </w:ins>
            <w:r w:rsidRPr="006204AA">
              <w:rPr>
                <w:rFonts w:ascii="Times New Roman" w:hAnsi="Times New Roman" w:cs="Times New Roman"/>
                <w:bCs/>
                <w:strike/>
                <w:color w:val="FF0000"/>
                <w:sz w:val="18"/>
                <w:szCs w:val="18"/>
              </w:rPr>
              <w:t xml:space="preserve"> A proposed resolution for “this CID” was discussed as part of the comment resolutions in “document”, however the group could not reach consensus on a proposed change that would resolve the comment</w:t>
            </w:r>
            <w:r w:rsidR="00433789" w:rsidRPr="006204AA">
              <w:rPr>
                <w:rFonts w:ascii="Times New Roman" w:hAnsi="Times New Roman" w:cs="Times New Roman"/>
                <w:bCs/>
                <w:strike/>
                <w:color w:val="FF0000"/>
                <w:sz w:val="18"/>
                <w:szCs w:val="18"/>
              </w:rPr>
              <w:t>.</w:t>
            </w:r>
          </w:p>
          <w:p w14:paraId="3A1E1D6E" w14:textId="77777777" w:rsidR="001B74F6" w:rsidRPr="006204AA" w:rsidRDefault="001B74F6" w:rsidP="001B74F6">
            <w:pPr>
              <w:suppressAutoHyphens/>
              <w:spacing w:after="0"/>
              <w:rPr>
                <w:rFonts w:ascii="Times New Roman" w:hAnsi="Times New Roman" w:cs="Times New Roman"/>
                <w:bCs/>
                <w:strike/>
                <w:color w:val="FF0000"/>
                <w:sz w:val="18"/>
                <w:szCs w:val="18"/>
              </w:rPr>
            </w:pPr>
          </w:p>
          <w:p w14:paraId="26CA358F" w14:textId="77777777" w:rsidR="00B45EC9" w:rsidRPr="006204AA" w:rsidRDefault="00495A3A" w:rsidP="00B45EC9">
            <w:pPr>
              <w:suppressAutoHyphens/>
              <w:spacing w:after="0"/>
              <w:rPr>
                <w:rFonts w:ascii="Times New Roman" w:hAnsi="Times New Roman" w:cs="Times New Roman"/>
                <w:bCs/>
                <w:strike/>
                <w:color w:val="FF0000"/>
                <w:sz w:val="18"/>
                <w:szCs w:val="18"/>
              </w:rPr>
            </w:pPr>
            <w:r w:rsidRPr="006204AA">
              <w:rPr>
                <w:rFonts w:ascii="Times New Roman" w:hAnsi="Times New Roman" w:cs="Times New Roman"/>
                <w:bCs/>
                <w:strike/>
                <w:color w:val="FF0000"/>
                <w:sz w:val="18"/>
                <w:szCs w:val="18"/>
              </w:rPr>
              <w:t>This CID is discussed on July 27, 2022, but no straw poll is conducted yet.</w:t>
            </w:r>
            <w:r w:rsidR="00B45EC9" w:rsidRPr="006204AA">
              <w:rPr>
                <w:rFonts w:ascii="Times New Roman" w:hAnsi="Times New Roman" w:cs="Times New Roman"/>
                <w:bCs/>
                <w:strike/>
                <w:color w:val="FF0000"/>
                <w:sz w:val="18"/>
                <w:szCs w:val="18"/>
              </w:rPr>
              <w:t xml:space="preserve"> </w:t>
            </w:r>
          </w:p>
          <w:p w14:paraId="54A62F38" w14:textId="77777777" w:rsidR="00B45EC9" w:rsidRPr="006204AA" w:rsidRDefault="00B45EC9" w:rsidP="00B45EC9">
            <w:pPr>
              <w:suppressAutoHyphens/>
              <w:spacing w:after="0"/>
              <w:rPr>
                <w:rFonts w:ascii="Times New Roman" w:hAnsi="Times New Roman" w:cs="Times New Roman"/>
                <w:bCs/>
                <w:strike/>
                <w:color w:val="FF0000"/>
                <w:sz w:val="18"/>
                <w:szCs w:val="18"/>
              </w:rPr>
            </w:pPr>
          </w:p>
          <w:p w14:paraId="17C76AF4" w14:textId="36757F6C" w:rsidR="00B45EC9" w:rsidRPr="006204AA" w:rsidRDefault="00B45EC9" w:rsidP="00B45EC9">
            <w:pPr>
              <w:suppressAutoHyphens/>
              <w:spacing w:after="0"/>
              <w:rPr>
                <w:rFonts w:ascii="Times New Roman" w:hAnsi="Times New Roman" w:cs="Times New Roman"/>
                <w:bCs/>
                <w:strike/>
                <w:color w:val="FF0000"/>
                <w:sz w:val="18"/>
                <w:szCs w:val="18"/>
              </w:rPr>
            </w:pPr>
            <w:r w:rsidRPr="006204AA">
              <w:rPr>
                <w:rFonts w:ascii="Times New Roman" w:hAnsi="Times New Roman" w:cs="Times New Roman"/>
                <w:bCs/>
                <w:strike/>
                <w:color w:val="FF0000"/>
                <w:sz w:val="18"/>
                <w:szCs w:val="18"/>
              </w:rPr>
              <w:t>Yanjun Sun</w:t>
            </w:r>
            <w:r w:rsidRPr="006204AA">
              <w:rPr>
                <w:rFonts w:ascii="Times New Roman" w:hAnsi="Times New Roman" w:cs="Times New Roman"/>
                <w:bCs/>
                <w:strike/>
                <w:color w:val="FF0000"/>
                <w:sz w:val="18"/>
                <w:szCs w:val="18"/>
              </w:rPr>
              <w:tab/>
              <w:t>22/1177r1</w:t>
            </w:r>
          </w:p>
          <w:p w14:paraId="585ECD62" w14:textId="77777777" w:rsidR="00B45EC9" w:rsidRPr="006204AA" w:rsidRDefault="00B45EC9" w:rsidP="00B45EC9">
            <w:pPr>
              <w:suppressAutoHyphens/>
              <w:spacing w:after="0"/>
              <w:rPr>
                <w:rFonts w:ascii="Times New Roman" w:hAnsi="Times New Roman" w:cs="Times New Roman"/>
                <w:bCs/>
                <w:strike/>
                <w:color w:val="FF0000"/>
                <w:sz w:val="18"/>
                <w:szCs w:val="18"/>
              </w:rPr>
            </w:pPr>
            <w:r w:rsidRPr="006204AA">
              <w:rPr>
                <w:rFonts w:ascii="Times New Roman" w:hAnsi="Times New Roman" w:cs="Times New Roman"/>
                <w:bCs/>
                <w:strike/>
                <w:color w:val="FF0000"/>
                <w:sz w:val="18"/>
                <w:szCs w:val="18"/>
              </w:rPr>
              <w:t>Notes from Discussion:</w:t>
            </w:r>
          </w:p>
          <w:p w14:paraId="47FA1207" w14:textId="77777777" w:rsidR="00B45EC9" w:rsidRPr="006204AA" w:rsidRDefault="00B45EC9" w:rsidP="00B45EC9">
            <w:pPr>
              <w:suppressAutoHyphens/>
              <w:spacing w:after="0"/>
              <w:rPr>
                <w:rFonts w:ascii="Times New Roman" w:hAnsi="Times New Roman" w:cs="Times New Roman"/>
                <w:bCs/>
                <w:strike/>
                <w:color w:val="FF0000"/>
                <w:sz w:val="18"/>
                <w:szCs w:val="18"/>
              </w:rPr>
            </w:pPr>
            <w:r w:rsidRPr="006204AA">
              <w:rPr>
                <w:rFonts w:ascii="Times New Roman" w:hAnsi="Times New Roman" w:cs="Times New Roman"/>
                <w:bCs/>
                <w:strike/>
                <w:color w:val="FF0000"/>
                <w:sz w:val="18"/>
                <w:szCs w:val="18"/>
              </w:rPr>
              <w:t>&lt;&gt;</w:t>
            </w:r>
          </w:p>
          <w:p w14:paraId="68315F1D" w14:textId="5F925FD2" w:rsidR="00495A3A" w:rsidRPr="006204AA" w:rsidRDefault="00495A3A" w:rsidP="00495A3A">
            <w:pPr>
              <w:suppressAutoHyphens/>
              <w:spacing w:after="0"/>
              <w:rPr>
                <w:rFonts w:ascii="Times New Roman" w:hAnsi="Times New Roman" w:cs="Times New Roman"/>
                <w:bCs/>
                <w:strike/>
                <w:color w:val="FF0000"/>
                <w:sz w:val="18"/>
                <w:szCs w:val="18"/>
              </w:rPr>
            </w:pPr>
          </w:p>
        </w:tc>
      </w:tr>
      <w:tr w:rsidR="00576DD6" w:rsidRPr="008B0293" w14:paraId="6A64421D" w14:textId="77777777" w:rsidTr="006C4101">
        <w:trPr>
          <w:trHeight w:val="926"/>
          <w:jc w:val="center"/>
        </w:trPr>
        <w:tc>
          <w:tcPr>
            <w:tcW w:w="11335" w:type="dxa"/>
            <w:gridSpan w:val="7"/>
            <w:shd w:val="clear" w:color="auto" w:fill="auto"/>
            <w:noWrap/>
          </w:tcPr>
          <w:p w14:paraId="3CDE33C6" w14:textId="77777777" w:rsidR="006C4101" w:rsidRPr="00237700" w:rsidRDefault="006C4101" w:rsidP="00576DD6">
            <w:pPr>
              <w:suppressAutoHyphens/>
              <w:spacing w:after="0"/>
              <w:jc w:val="center"/>
              <w:rPr>
                <w:rFonts w:ascii="Times New Roman" w:hAnsi="Times New Roman" w:cs="Times New Roman"/>
                <w:b/>
                <w:color w:val="FF0000"/>
                <w:sz w:val="20"/>
                <w:szCs w:val="20"/>
              </w:rPr>
            </w:pPr>
          </w:p>
          <w:p w14:paraId="2CE86480" w14:textId="59E838F7" w:rsidR="00576DD6" w:rsidRPr="00237700" w:rsidRDefault="00576DD6" w:rsidP="00576DD6">
            <w:pPr>
              <w:suppressAutoHyphens/>
              <w:spacing w:after="0"/>
              <w:jc w:val="center"/>
              <w:rPr>
                <w:rFonts w:ascii="Times New Roman" w:hAnsi="Times New Roman" w:cs="Times New Roman"/>
                <w:b/>
                <w:color w:val="FF0000"/>
                <w:sz w:val="20"/>
                <w:szCs w:val="20"/>
              </w:rPr>
            </w:pPr>
            <w:r w:rsidRPr="00237700">
              <w:rPr>
                <w:rFonts w:ascii="Times New Roman" w:hAnsi="Times New Roman" w:cs="Times New Roman"/>
                <w:b/>
                <w:color w:val="FF0000"/>
                <w:sz w:val="20"/>
                <w:szCs w:val="20"/>
              </w:rPr>
              <w:t>CIDs discussed in August 2022</w:t>
            </w:r>
          </w:p>
        </w:tc>
      </w:tr>
      <w:tr w:rsidR="00513C90" w:rsidRPr="008B0293" w14:paraId="1C8937C8" w14:textId="77777777" w:rsidTr="00221221">
        <w:trPr>
          <w:trHeight w:val="220"/>
          <w:jc w:val="center"/>
        </w:trPr>
        <w:tc>
          <w:tcPr>
            <w:tcW w:w="715" w:type="dxa"/>
            <w:shd w:val="clear" w:color="auto" w:fill="auto"/>
            <w:noWrap/>
          </w:tcPr>
          <w:p w14:paraId="4A52BE63" w14:textId="283E1BC7" w:rsidR="00513C90" w:rsidRPr="006204AA" w:rsidRDefault="00513C90" w:rsidP="00513C90">
            <w:pPr>
              <w:suppressAutoHyphens/>
              <w:spacing w:after="0"/>
              <w:rPr>
                <w:rFonts w:ascii="Times New Roman" w:hAnsi="Times New Roman" w:cs="Times New Roman"/>
                <w:strike/>
                <w:color w:val="FF0000"/>
                <w:sz w:val="18"/>
                <w:szCs w:val="18"/>
              </w:rPr>
            </w:pPr>
            <w:r w:rsidRPr="006204AA">
              <w:rPr>
                <w:rFonts w:ascii="Times New Roman" w:hAnsi="Times New Roman" w:cs="Times New Roman"/>
                <w:strike/>
                <w:color w:val="FF0000"/>
                <w:sz w:val="18"/>
                <w:szCs w:val="18"/>
              </w:rPr>
              <w:t>10014</w:t>
            </w:r>
          </w:p>
        </w:tc>
        <w:tc>
          <w:tcPr>
            <w:tcW w:w="990" w:type="dxa"/>
          </w:tcPr>
          <w:p w14:paraId="635EBCEC" w14:textId="71BC6780" w:rsidR="00513C90" w:rsidRPr="006204AA" w:rsidRDefault="00513C90" w:rsidP="00513C90">
            <w:pPr>
              <w:suppressAutoHyphens/>
              <w:spacing w:after="0"/>
              <w:rPr>
                <w:rFonts w:ascii="Times New Roman" w:hAnsi="Times New Roman" w:cs="Times New Roman"/>
                <w:strike/>
                <w:color w:val="FF0000"/>
                <w:sz w:val="18"/>
                <w:szCs w:val="18"/>
              </w:rPr>
            </w:pPr>
            <w:r w:rsidRPr="006204AA">
              <w:rPr>
                <w:rFonts w:ascii="Times New Roman" w:hAnsi="Times New Roman" w:cs="Times New Roman"/>
                <w:strike/>
                <w:color w:val="FF0000"/>
                <w:sz w:val="18"/>
                <w:szCs w:val="18"/>
              </w:rPr>
              <w:t>Jay Yang</w:t>
            </w:r>
          </w:p>
        </w:tc>
        <w:tc>
          <w:tcPr>
            <w:tcW w:w="900" w:type="dxa"/>
            <w:shd w:val="clear" w:color="auto" w:fill="auto"/>
            <w:noWrap/>
          </w:tcPr>
          <w:p w14:paraId="44828539" w14:textId="7AD23DA9" w:rsidR="00513C90" w:rsidRPr="006204AA" w:rsidRDefault="00513C90" w:rsidP="00513C90">
            <w:pPr>
              <w:suppressAutoHyphens/>
              <w:spacing w:after="0"/>
              <w:rPr>
                <w:rFonts w:ascii="Times New Roman" w:hAnsi="Times New Roman" w:cs="Times New Roman"/>
                <w:strike/>
                <w:color w:val="FF0000"/>
                <w:sz w:val="18"/>
                <w:szCs w:val="18"/>
              </w:rPr>
            </w:pPr>
            <w:r w:rsidRPr="006204AA">
              <w:rPr>
                <w:rFonts w:ascii="Times New Roman" w:hAnsi="Times New Roman" w:cs="Times New Roman"/>
                <w:strike/>
                <w:color w:val="FF0000"/>
                <w:sz w:val="18"/>
                <w:szCs w:val="18"/>
              </w:rPr>
              <w:t>35.3.19.2</w:t>
            </w:r>
          </w:p>
        </w:tc>
        <w:tc>
          <w:tcPr>
            <w:tcW w:w="720" w:type="dxa"/>
          </w:tcPr>
          <w:p w14:paraId="5E3DAD3A" w14:textId="6E947E51" w:rsidR="00513C90" w:rsidRPr="006204AA" w:rsidRDefault="00513C90" w:rsidP="00513C90">
            <w:pPr>
              <w:suppressAutoHyphens/>
              <w:spacing w:after="0"/>
              <w:rPr>
                <w:rFonts w:ascii="Times New Roman" w:hAnsi="Times New Roman" w:cs="Times New Roman"/>
                <w:strike/>
                <w:color w:val="FF0000"/>
                <w:sz w:val="18"/>
                <w:szCs w:val="18"/>
              </w:rPr>
            </w:pPr>
            <w:r w:rsidRPr="006204AA">
              <w:rPr>
                <w:rFonts w:ascii="Times New Roman" w:hAnsi="Times New Roman" w:cs="Times New Roman"/>
                <w:strike/>
                <w:color w:val="FF0000"/>
                <w:sz w:val="18"/>
                <w:szCs w:val="18"/>
              </w:rPr>
              <w:t>469.56</w:t>
            </w:r>
          </w:p>
        </w:tc>
        <w:tc>
          <w:tcPr>
            <w:tcW w:w="2520" w:type="dxa"/>
            <w:shd w:val="clear" w:color="auto" w:fill="auto"/>
            <w:noWrap/>
          </w:tcPr>
          <w:p w14:paraId="7F2B7BE2" w14:textId="75F6374E" w:rsidR="00513C90" w:rsidRPr="006204AA" w:rsidRDefault="00513C90" w:rsidP="00513C90">
            <w:pPr>
              <w:suppressAutoHyphens/>
              <w:spacing w:after="0"/>
              <w:rPr>
                <w:rFonts w:ascii="Times New Roman" w:hAnsi="Times New Roman" w:cs="Times New Roman"/>
                <w:strike/>
                <w:color w:val="FF0000"/>
                <w:sz w:val="18"/>
                <w:szCs w:val="18"/>
              </w:rPr>
            </w:pPr>
            <w:del w:id="136" w:author="Alfred Aster" w:date="2022-10-18T09:32:00Z">
              <w:r w:rsidRPr="006204AA" w:rsidDel="007B5FB4">
                <w:rPr>
                  <w:rFonts w:ascii="Times New Roman" w:hAnsi="Times New Roman" w:cs="Times New Roman"/>
                  <w:strike/>
                  <w:color w:val="FF0000"/>
                  <w:sz w:val="18"/>
                  <w:szCs w:val="18"/>
                </w:rPr>
                <w:delText>"</w:delText>
              </w:r>
            </w:del>
            <w:ins w:id="137" w:author="Alfred Aster" w:date="2022-10-18T09:32:00Z">
              <w:r w:rsidR="007B5FB4" w:rsidRPr="006204AA">
                <w:rPr>
                  <w:rFonts w:ascii="Times New Roman" w:hAnsi="Times New Roman" w:cs="Times New Roman"/>
                  <w:strike/>
                  <w:color w:val="FF0000"/>
                  <w:sz w:val="18"/>
                  <w:szCs w:val="18"/>
                </w:rPr>
                <w:t>“</w:t>
              </w:r>
            </w:ins>
            <w:r w:rsidRPr="006204AA">
              <w:rPr>
                <w:rFonts w:ascii="Times New Roman" w:hAnsi="Times New Roman" w:cs="Times New Roman"/>
                <w:strike/>
                <w:color w:val="FF0000"/>
                <w:sz w:val="18"/>
                <w:szCs w:val="18"/>
              </w:rPr>
              <w:t>The TBTT Information Field Type subfield shall set to 1</w:t>
            </w:r>
            <w:del w:id="138" w:author="Alfred Aster" w:date="2022-10-18T09:32:00Z">
              <w:r w:rsidRPr="006204AA" w:rsidDel="007B5FB4">
                <w:rPr>
                  <w:rFonts w:ascii="Times New Roman" w:hAnsi="Times New Roman" w:cs="Times New Roman"/>
                  <w:strike/>
                  <w:color w:val="FF0000"/>
                  <w:sz w:val="18"/>
                  <w:szCs w:val="18"/>
                </w:rPr>
                <w:delText>"</w:delText>
              </w:r>
            </w:del>
            <w:ins w:id="139" w:author="Alfred Aster" w:date="2022-10-18T09:32:00Z">
              <w:r w:rsidR="007B5FB4" w:rsidRPr="006204AA">
                <w:rPr>
                  <w:rFonts w:ascii="Times New Roman" w:hAnsi="Times New Roman" w:cs="Times New Roman"/>
                  <w:strike/>
                  <w:color w:val="FF0000"/>
                  <w:sz w:val="18"/>
                  <w:szCs w:val="18"/>
                </w:rPr>
                <w:t>”</w:t>
              </w:r>
            </w:ins>
            <w:r w:rsidRPr="006204AA">
              <w:rPr>
                <w:rFonts w:ascii="Times New Roman" w:hAnsi="Times New Roman" w:cs="Times New Roman"/>
                <w:strike/>
                <w:color w:val="FF0000"/>
                <w:sz w:val="18"/>
                <w:szCs w:val="18"/>
              </w:rPr>
              <w:t xml:space="preserve"> also can be used in AP MLD when at least one </w:t>
            </w:r>
            <w:proofErr w:type="spellStart"/>
            <w:r w:rsidRPr="006204AA">
              <w:rPr>
                <w:rFonts w:ascii="Times New Roman" w:hAnsi="Times New Roman" w:cs="Times New Roman"/>
                <w:strike/>
                <w:color w:val="FF0000"/>
                <w:sz w:val="18"/>
                <w:szCs w:val="18"/>
              </w:rPr>
              <w:t>affiliciated</w:t>
            </w:r>
            <w:proofErr w:type="spellEnd"/>
            <w:r w:rsidRPr="006204AA">
              <w:rPr>
                <w:rFonts w:ascii="Times New Roman" w:hAnsi="Times New Roman" w:cs="Times New Roman"/>
                <w:strike/>
                <w:color w:val="FF0000"/>
                <w:sz w:val="18"/>
                <w:szCs w:val="18"/>
              </w:rPr>
              <w:t xml:space="preserve"> AP is in unavailable state without causing compatible issue with legacy STA.</w:t>
            </w:r>
          </w:p>
        </w:tc>
        <w:tc>
          <w:tcPr>
            <w:tcW w:w="2340" w:type="dxa"/>
            <w:shd w:val="clear" w:color="auto" w:fill="auto"/>
            <w:noWrap/>
          </w:tcPr>
          <w:p w14:paraId="423C89EF" w14:textId="23E7994E" w:rsidR="00513C90" w:rsidRPr="006204AA" w:rsidRDefault="00513C90" w:rsidP="00513C90">
            <w:pPr>
              <w:suppressAutoHyphens/>
              <w:spacing w:after="0"/>
              <w:rPr>
                <w:rFonts w:ascii="Times New Roman" w:hAnsi="Times New Roman" w:cs="Times New Roman"/>
                <w:strike/>
                <w:color w:val="FF0000"/>
                <w:sz w:val="18"/>
                <w:szCs w:val="18"/>
              </w:rPr>
            </w:pPr>
            <w:r w:rsidRPr="006204AA">
              <w:rPr>
                <w:rFonts w:ascii="Times New Roman" w:hAnsi="Times New Roman" w:cs="Times New Roman"/>
                <w:strike/>
                <w:color w:val="FF0000"/>
                <w:sz w:val="18"/>
                <w:szCs w:val="18"/>
              </w:rPr>
              <w:t>as the comments.</w:t>
            </w:r>
          </w:p>
        </w:tc>
        <w:tc>
          <w:tcPr>
            <w:tcW w:w="3150" w:type="dxa"/>
            <w:shd w:val="clear" w:color="auto" w:fill="auto"/>
          </w:tcPr>
          <w:p w14:paraId="68E27186" w14:textId="55955708" w:rsidR="007B5FB4" w:rsidRPr="006204AA" w:rsidRDefault="007B5FB4" w:rsidP="001B74F6">
            <w:pPr>
              <w:suppressAutoHyphens/>
              <w:spacing w:after="0"/>
              <w:rPr>
                <w:ins w:id="140" w:author="Alfred Aster" w:date="2022-10-18T09:32:00Z"/>
                <w:rFonts w:ascii="Times New Roman" w:hAnsi="Times New Roman" w:cs="Times New Roman"/>
                <w:bCs/>
                <w:strike/>
                <w:color w:val="FF0000"/>
                <w:sz w:val="18"/>
                <w:szCs w:val="18"/>
              </w:rPr>
            </w:pPr>
            <w:ins w:id="141" w:author="Alfred Aster" w:date="2022-10-18T09:32:00Z">
              <w:r w:rsidRPr="006204AA">
                <w:rPr>
                  <w:rFonts w:ascii="Times New Roman" w:hAnsi="Times New Roman" w:cs="Times New Roman"/>
                  <w:bCs/>
                  <w:strike/>
                  <w:color w:val="FF0000"/>
                  <w:sz w:val="18"/>
                  <w:szCs w:val="18"/>
                </w:rPr>
                <w:t>Pending SP</w:t>
              </w:r>
            </w:ins>
          </w:p>
          <w:p w14:paraId="5D38AD23" w14:textId="77777777" w:rsidR="007B5FB4" w:rsidRPr="006204AA" w:rsidRDefault="007B5FB4" w:rsidP="001B74F6">
            <w:pPr>
              <w:suppressAutoHyphens/>
              <w:spacing w:after="0"/>
              <w:rPr>
                <w:ins w:id="142" w:author="Alfred Aster" w:date="2022-10-18T09:32:00Z"/>
                <w:rFonts w:ascii="Times New Roman" w:hAnsi="Times New Roman" w:cs="Times New Roman"/>
                <w:bCs/>
                <w:strike/>
                <w:color w:val="FF0000"/>
                <w:sz w:val="18"/>
                <w:szCs w:val="18"/>
              </w:rPr>
            </w:pPr>
          </w:p>
          <w:p w14:paraId="78C1FC5D" w14:textId="46ABC381" w:rsidR="001B74F6" w:rsidRPr="006204AA" w:rsidRDefault="001B74F6" w:rsidP="001B74F6">
            <w:pPr>
              <w:suppressAutoHyphens/>
              <w:spacing w:after="0"/>
              <w:rPr>
                <w:rFonts w:ascii="Times New Roman" w:hAnsi="Times New Roman" w:cs="Times New Roman"/>
                <w:bCs/>
                <w:strike/>
                <w:color w:val="FF0000"/>
                <w:sz w:val="18"/>
                <w:szCs w:val="18"/>
              </w:rPr>
            </w:pPr>
            <w:r w:rsidRPr="006204AA">
              <w:rPr>
                <w:rFonts w:ascii="Times New Roman" w:hAnsi="Times New Roman" w:cs="Times New Roman"/>
                <w:bCs/>
                <w:strike/>
                <w:color w:val="FF0000"/>
                <w:sz w:val="18"/>
                <w:szCs w:val="18"/>
              </w:rPr>
              <w:t xml:space="preserve">Rejected </w:t>
            </w:r>
            <w:del w:id="143" w:author="Alfred Aster" w:date="2022-10-18T10:12:00Z">
              <w:r w:rsidRPr="006204AA" w:rsidDel="00DF476D">
                <w:rPr>
                  <w:rFonts w:ascii="Times New Roman" w:hAnsi="Times New Roman" w:cs="Times New Roman"/>
                  <w:bCs/>
                  <w:strike/>
                  <w:color w:val="FF0000"/>
                  <w:sz w:val="18"/>
                  <w:szCs w:val="18"/>
                </w:rPr>
                <w:delText>--</w:delText>
              </w:r>
            </w:del>
            <w:ins w:id="144" w:author="Alfred Aster" w:date="2022-10-18T10:12:00Z">
              <w:r w:rsidR="00DF476D" w:rsidRPr="006204AA">
                <w:rPr>
                  <w:rFonts w:ascii="Times New Roman" w:hAnsi="Times New Roman" w:cs="Times New Roman"/>
                  <w:bCs/>
                  <w:strike/>
                  <w:color w:val="FF0000"/>
                  <w:sz w:val="18"/>
                  <w:szCs w:val="18"/>
                </w:rPr>
                <w:t>–</w:t>
              </w:r>
            </w:ins>
            <w:r w:rsidRPr="006204AA">
              <w:rPr>
                <w:rFonts w:ascii="Times New Roman" w:hAnsi="Times New Roman" w:cs="Times New Roman"/>
                <w:bCs/>
                <w:strike/>
                <w:color w:val="FF0000"/>
                <w:sz w:val="18"/>
                <w:szCs w:val="18"/>
              </w:rPr>
              <w:t xml:space="preserve"> A proposed resolution for “this CID” was discussed as part of the comment resolutions in “document”, however the group could not reach consensus on a proposed change that would resolve the comment</w:t>
            </w:r>
            <w:r w:rsidR="00433789" w:rsidRPr="006204AA">
              <w:rPr>
                <w:rFonts w:ascii="Times New Roman" w:hAnsi="Times New Roman" w:cs="Times New Roman"/>
                <w:bCs/>
                <w:strike/>
                <w:color w:val="FF0000"/>
                <w:sz w:val="18"/>
                <w:szCs w:val="18"/>
              </w:rPr>
              <w:t>.</w:t>
            </w:r>
          </w:p>
          <w:p w14:paraId="53ED4FDD" w14:textId="77777777" w:rsidR="001B74F6" w:rsidRPr="006204AA" w:rsidRDefault="001B74F6" w:rsidP="001B74F6">
            <w:pPr>
              <w:suppressAutoHyphens/>
              <w:spacing w:after="0"/>
              <w:rPr>
                <w:rFonts w:ascii="Times New Roman" w:hAnsi="Times New Roman" w:cs="Times New Roman"/>
                <w:bCs/>
                <w:strike/>
                <w:color w:val="FF0000"/>
                <w:sz w:val="18"/>
                <w:szCs w:val="18"/>
              </w:rPr>
            </w:pPr>
          </w:p>
          <w:p w14:paraId="0CF1E38F" w14:textId="0547B6EB" w:rsidR="00B45EC9" w:rsidRPr="006204AA" w:rsidRDefault="00513C90" w:rsidP="00B45EC9">
            <w:pPr>
              <w:suppressAutoHyphens/>
              <w:spacing w:after="0"/>
              <w:rPr>
                <w:rFonts w:ascii="Times New Roman" w:hAnsi="Times New Roman" w:cs="Times New Roman"/>
                <w:bCs/>
                <w:strike/>
                <w:color w:val="FF0000"/>
                <w:sz w:val="18"/>
                <w:szCs w:val="18"/>
              </w:rPr>
            </w:pPr>
            <w:r w:rsidRPr="006204AA">
              <w:rPr>
                <w:rFonts w:ascii="Times New Roman" w:hAnsi="Times New Roman" w:cs="Times New Roman"/>
                <w:bCs/>
                <w:strike/>
                <w:color w:val="FF0000"/>
                <w:sz w:val="18"/>
                <w:szCs w:val="18"/>
              </w:rPr>
              <w:t>This CID is discussed on August 29, 2022, but no straw poll is conducted yet.</w:t>
            </w:r>
          </w:p>
          <w:p w14:paraId="2B4108B3" w14:textId="77777777" w:rsidR="00B45EC9" w:rsidRPr="006204AA" w:rsidRDefault="00B45EC9" w:rsidP="00B45EC9">
            <w:pPr>
              <w:suppressAutoHyphens/>
              <w:spacing w:after="0"/>
              <w:rPr>
                <w:rFonts w:ascii="Times New Roman" w:hAnsi="Times New Roman" w:cs="Times New Roman"/>
                <w:bCs/>
                <w:strike/>
                <w:color w:val="FF0000"/>
                <w:sz w:val="18"/>
                <w:szCs w:val="18"/>
              </w:rPr>
            </w:pPr>
          </w:p>
          <w:p w14:paraId="03D0AB89" w14:textId="78F77EC2" w:rsidR="00B45EC9" w:rsidRPr="006204AA" w:rsidRDefault="00B45EC9" w:rsidP="00B45EC9">
            <w:pPr>
              <w:suppressAutoHyphens/>
              <w:spacing w:after="0"/>
              <w:rPr>
                <w:rFonts w:ascii="Times New Roman" w:hAnsi="Times New Roman" w:cs="Times New Roman"/>
                <w:bCs/>
                <w:strike/>
                <w:color w:val="FF0000"/>
                <w:sz w:val="18"/>
                <w:szCs w:val="18"/>
              </w:rPr>
            </w:pPr>
            <w:r w:rsidRPr="006204AA">
              <w:rPr>
                <w:rFonts w:ascii="Times New Roman" w:hAnsi="Times New Roman" w:cs="Times New Roman"/>
                <w:bCs/>
                <w:strike/>
                <w:color w:val="FF0000"/>
                <w:sz w:val="18"/>
                <w:szCs w:val="18"/>
              </w:rPr>
              <w:t>Kaiying Lu</w:t>
            </w:r>
            <w:r w:rsidRPr="006204AA">
              <w:rPr>
                <w:rFonts w:ascii="Times New Roman" w:hAnsi="Times New Roman" w:cs="Times New Roman"/>
                <w:bCs/>
                <w:strike/>
                <w:color w:val="FF0000"/>
                <w:sz w:val="18"/>
                <w:szCs w:val="18"/>
              </w:rPr>
              <w:tab/>
              <w:t>22/1233r6</w:t>
            </w:r>
          </w:p>
          <w:p w14:paraId="77516B1A" w14:textId="77777777" w:rsidR="00B45EC9" w:rsidRPr="006204AA" w:rsidRDefault="00B45EC9" w:rsidP="00B45EC9">
            <w:pPr>
              <w:suppressAutoHyphens/>
              <w:spacing w:after="0"/>
              <w:rPr>
                <w:rFonts w:ascii="Times New Roman" w:hAnsi="Times New Roman" w:cs="Times New Roman"/>
                <w:bCs/>
                <w:strike/>
                <w:color w:val="FF0000"/>
                <w:sz w:val="18"/>
                <w:szCs w:val="18"/>
              </w:rPr>
            </w:pPr>
            <w:r w:rsidRPr="006204AA">
              <w:rPr>
                <w:rFonts w:ascii="Times New Roman" w:hAnsi="Times New Roman" w:cs="Times New Roman"/>
                <w:bCs/>
                <w:strike/>
                <w:color w:val="FF0000"/>
                <w:sz w:val="18"/>
                <w:szCs w:val="18"/>
              </w:rPr>
              <w:t>Notes from Discussion:</w:t>
            </w:r>
          </w:p>
          <w:p w14:paraId="0986B777" w14:textId="77777777" w:rsidR="00B45EC9" w:rsidRPr="006204AA" w:rsidRDefault="00B45EC9" w:rsidP="00B45EC9">
            <w:pPr>
              <w:suppressAutoHyphens/>
              <w:spacing w:after="0"/>
              <w:rPr>
                <w:rFonts w:ascii="Times New Roman" w:hAnsi="Times New Roman" w:cs="Times New Roman"/>
                <w:bCs/>
                <w:strike/>
                <w:color w:val="FF0000"/>
                <w:sz w:val="18"/>
                <w:szCs w:val="18"/>
              </w:rPr>
            </w:pPr>
            <w:r w:rsidRPr="006204AA">
              <w:rPr>
                <w:rFonts w:ascii="Times New Roman" w:hAnsi="Times New Roman" w:cs="Times New Roman"/>
                <w:bCs/>
                <w:strike/>
                <w:color w:val="FF0000"/>
                <w:sz w:val="18"/>
                <w:szCs w:val="18"/>
              </w:rPr>
              <w:t>&lt;&gt;</w:t>
            </w:r>
          </w:p>
          <w:p w14:paraId="278460FB" w14:textId="1038FCD1" w:rsidR="00513C90" w:rsidRPr="006204AA" w:rsidRDefault="00513C90" w:rsidP="00513C90">
            <w:pPr>
              <w:suppressAutoHyphens/>
              <w:spacing w:after="0"/>
              <w:rPr>
                <w:rFonts w:ascii="Times New Roman" w:hAnsi="Times New Roman" w:cs="Times New Roman"/>
                <w:bCs/>
                <w:strike/>
                <w:color w:val="FF0000"/>
                <w:sz w:val="18"/>
                <w:szCs w:val="18"/>
              </w:rPr>
            </w:pPr>
          </w:p>
        </w:tc>
      </w:tr>
      <w:tr w:rsidR="000516A1" w:rsidRPr="008B0293" w14:paraId="5C9B621A" w14:textId="77777777" w:rsidTr="00221221">
        <w:trPr>
          <w:trHeight w:val="220"/>
          <w:jc w:val="center"/>
        </w:trPr>
        <w:tc>
          <w:tcPr>
            <w:tcW w:w="715" w:type="dxa"/>
            <w:shd w:val="clear" w:color="auto" w:fill="auto"/>
            <w:noWrap/>
          </w:tcPr>
          <w:p w14:paraId="2349348B" w14:textId="4D8B0671" w:rsidR="000516A1" w:rsidRPr="006204AA" w:rsidRDefault="000516A1" w:rsidP="000516A1">
            <w:pPr>
              <w:suppressAutoHyphens/>
              <w:spacing w:after="0"/>
              <w:rPr>
                <w:rFonts w:ascii="Times New Roman" w:hAnsi="Times New Roman" w:cs="Times New Roman"/>
                <w:strike/>
                <w:color w:val="FF0000"/>
                <w:sz w:val="18"/>
                <w:szCs w:val="18"/>
              </w:rPr>
            </w:pPr>
            <w:r w:rsidRPr="006204AA">
              <w:rPr>
                <w:rFonts w:ascii="Times New Roman" w:hAnsi="Times New Roman" w:cs="Times New Roman"/>
                <w:strike/>
                <w:color w:val="FF0000"/>
                <w:sz w:val="18"/>
                <w:szCs w:val="18"/>
              </w:rPr>
              <w:t>10038</w:t>
            </w:r>
          </w:p>
        </w:tc>
        <w:tc>
          <w:tcPr>
            <w:tcW w:w="990" w:type="dxa"/>
          </w:tcPr>
          <w:p w14:paraId="4A718273" w14:textId="6982F637" w:rsidR="000516A1" w:rsidRPr="006204AA" w:rsidRDefault="000516A1" w:rsidP="000516A1">
            <w:pPr>
              <w:suppressAutoHyphens/>
              <w:spacing w:after="0"/>
              <w:rPr>
                <w:rFonts w:ascii="Times New Roman" w:hAnsi="Times New Roman" w:cs="Times New Roman"/>
                <w:strike/>
                <w:color w:val="FF0000"/>
                <w:sz w:val="18"/>
                <w:szCs w:val="18"/>
              </w:rPr>
            </w:pPr>
            <w:r w:rsidRPr="006204AA">
              <w:rPr>
                <w:rFonts w:ascii="Times New Roman" w:hAnsi="Times New Roman" w:cs="Times New Roman"/>
                <w:strike/>
                <w:color w:val="FF0000"/>
                <w:sz w:val="18"/>
                <w:szCs w:val="18"/>
              </w:rPr>
              <w:t>Morteza Mehrnoush</w:t>
            </w:r>
          </w:p>
        </w:tc>
        <w:tc>
          <w:tcPr>
            <w:tcW w:w="900" w:type="dxa"/>
            <w:shd w:val="clear" w:color="auto" w:fill="auto"/>
            <w:noWrap/>
          </w:tcPr>
          <w:p w14:paraId="7FA65A54" w14:textId="70D1087E" w:rsidR="000516A1" w:rsidRPr="006204AA" w:rsidRDefault="000516A1" w:rsidP="000516A1">
            <w:pPr>
              <w:suppressAutoHyphens/>
              <w:spacing w:after="0"/>
              <w:rPr>
                <w:rFonts w:ascii="Times New Roman" w:hAnsi="Times New Roman" w:cs="Times New Roman"/>
                <w:strike/>
                <w:color w:val="FF0000"/>
                <w:sz w:val="18"/>
                <w:szCs w:val="18"/>
              </w:rPr>
            </w:pPr>
            <w:r w:rsidRPr="006204AA">
              <w:rPr>
                <w:rFonts w:ascii="Times New Roman" w:hAnsi="Times New Roman" w:cs="Times New Roman"/>
                <w:strike/>
                <w:color w:val="FF0000"/>
                <w:sz w:val="18"/>
                <w:szCs w:val="18"/>
              </w:rPr>
              <w:t>35.3.17</w:t>
            </w:r>
          </w:p>
        </w:tc>
        <w:tc>
          <w:tcPr>
            <w:tcW w:w="720" w:type="dxa"/>
          </w:tcPr>
          <w:p w14:paraId="2BE43F94" w14:textId="1E3FCD6D" w:rsidR="000516A1" w:rsidRPr="006204AA" w:rsidRDefault="000516A1" w:rsidP="000516A1">
            <w:pPr>
              <w:suppressAutoHyphens/>
              <w:spacing w:after="0"/>
              <w:rPr>
                <w:rFonts w:ascii="Times New Roman" w:hAnsi="Times New Roman" w:cs="Times New Roman"/>
                <w:strike/>
                <w:color w:val="FF0000"/>
                <w:sz w:val="18"/>
                <w:szCs w:val="18"/>
              </w:rPr>
            </w:pPr>
            <w:r w:rsidRPr="006204AA">
              <w:rPr>
                <w:rFonts w:ascii="Times New Roman" w:hAnsi="Times New Roman" w:cs="Times New Roman"/>
                <w:strike/>
                <w:color w:val="FF0000"/>
                <w:sz w:val="18"/>
                <w:szCs w:val="18"/>
              </w:rPr>
              <w:t>461.58</w:t>
            </w:r>
          </w:p>
        </w:tc>
        <w:tc>
          <w:tcPr>
            <w:tcW w:w="2520" w:type="dxa"/>
            <w:shd w:val="clear" w:color="auto" w:fill="auto"/>
            <w:noWrap/>
          </w:tcPr>
          <w:p w14:paraId="6E67DC5E" w14:textId="10B8879F" w:rsidR="000516A1" w:rsidRPr="006204AA" w:rsidRDefault="000516A1" w:rsidP="000516A1">
            <w:pPr>
              <w:suppressAutoHyphens/>
              <w:spacing w:after="0"/>
              <w:rPr>
                <w:rFonts w:ascii="Times New Roman" w:hAnsi="Times New Roman" w:cs="Times New Roman"/>
                <w:strike/>
                <w:color w:val="FF0000"/>
                <w:sz w:val="18"/>
                <w:szCs w:val="18"/>
              </w:rPr>
            </w:pPr>
            <w:r w:rsidRPr="006204AA">
              <w:rPr>
                <w:rFonts w:ascii="Times New Roman" w:hAnsi="Times New Roman" w:cs="Times New Roman"/>
                <w:strike/>
                <w:color w:val="FF0000"/>
                <w:sz w:val="18"/>
                <w:szCs w:val="18"/>
              </w:rPr>
              <w:t>What is the EMLSR behavior if all EMLSR STAs of the non-AP MLD except one goes to power save (doze state)? As there is only one link remaining in EMLSR mode, it should follow the single-link single-radio procedure. Add explanation to cover this case.</w:t>
            </w:r>
          </w:p>
        </w:tc>
        <w:tc>
          <w:tcPr>
            <w:tcW w:w="2340" w:type="dxa"/>
            <w:shd w:val="clear" w:color="auto" w:fill="auto"/>
            <w:noWrap/>
          </w:tcPr>
          <w:p w14:paraId="217DE68E" w14:textId="19E64B36" w:rsidR="000516A1" w:rsidRPr="006204AA" w:rsidRDefault="00DF476D" w:rsidP="000516A1">
            <w:pPr>
              <w:suppressAutoHyphens/>
              <w:spacing w:after="0"/>
              <w:rPr>
                <w:rFonts w:ascii="Times New Roman" w:hAnsi="Times New Roman" w:cs="Times New Roman"/>
                <w:strike/>
                <w:color w:val="FF0000"/>
                <w:sz w:val="18"/>
                <w:szCs w:val="18"/>
              </w:rPr>
            </w:pPr>
            <w:r w:rsidRPr="006204AA">
              <w:rPr>
                <w:rFonts w:ascii="Times New Roman" w:hAnsi="Times New Roman" w:cs="Times New Roman"/>
                <w:strike/>
                <w:color w:val="FF0000"/>
                <w:sz w:val="18"/>
                <w:szCs w:val="18"/>
              </w:rPr>
              <w:t>A</w:t>
            </w:r>
            <w:r w:rsidR="000516A1" w:rsidRPr="006204AA">
              <w:rPr>
                <w:rFonts w:ascii="Times New Roman" w:hAnsi="Times New Roman" w:cs="Times New Roman"/>
                <w:strike/>
                <w:color w:val="FF0000"/>
                <w:sz w:val="18"/>
                <w:szCs w:val="18"/>
              </w:rPr>
              <w:t>s in comment</w:t>
            </w:r>
          </w:p>
        </w:tc>
        <w:tc>
          <w:tcPr>
            <w:tcW w:w="3150" w:type="dxa"/>
            <w:shd w:val="clear" w:color="auto" w:fill="auto"/>
          </w:tcPr>
          <w:p w14:paraId="0BF8B058" w14:textId="4329054E" w:rsidR="00C446CD" w:rsidRPr="006204AA" w:rsidRDefault="00C446CD" w:rsidP="001B74F6">
            <w:pPr>
              <w:suppressAutoHyphens/>
              <w:spacing w:after="0"/>
              <w:rPr>
                <w:ins w:id="145" w:author="Alfred Aster" w:date="2022-10-19T09:51:00Z"/>
                <w:rFonts w:ascii="Times New Roman" w:hAnsi="Times New Roman" w:cs="Times New Roman"/>
                <w:bCs/>
                <w:strike/>
                <w:color w:val="FF0000"/>
                <w:sz w:val="18"/>
                <w:szCs w:val="18"/>
              </w:rPr>
            </w:pPr>
            <w:ins w:id="146" w:author="Alfred Aster" w:date="2022-10-19T09:51:00Z">
              <w:r w:rsidRPr="006204AA">
                <w:rPr>
                  <w:rFonts w:ascii="Times New Roman" w:hAnsi="Times New Roman" w:cs="Times New Roman"/>
                  <w:bCs/>
                  <w:strike/>
                  <w:color w:val="FF0000"/>
                  <w:sz w:val="18"/>
                  <w:szCs w:val="18"/>
                </w:rPr>
                <w:t>Pending SP    22/1181</w:t>
              </w:r>
            </w:ins>
          </w:p>
          <w:p w14:paraId="11E69A8B" w14:textId="645AD70B" w:rsidR="001B74F6" w:rsidRPr="006204AA" w:rsidRDefault="001B74F6" w:rsidP="001B74F6">
            <w:pPr>
              <w:suppressAutoHyphens/>
              <w:spacing w:after="0"/>
              <w:rPr>
                <w:rFonts w:ascii="Times New Roman" w:hAnsi="Times New Roman" w:cs="Times New Roman"/>
                <w:bCs/>
                <w:strike/>
                <w:color w:val="FF0000"/>
                <w:sz w:val="18"/>
                <w:szCs w:val="18"/>
              </w:rPr>
            </w:pPr>
            <w:r w:rsidRPr="006204AA">
              <w:rPr>
                <w:rFonts w:ascii="Times New Roman" w:hAnsi="Times New Roman" w:cs="Times New Roman"/>
                <w:bCs/>
                <w:strike/>
                <w:color w:val="FF0000"/>
                <w:sz w:val="18"/>
                <w:szCs w:val="18"/>
              </w:rPr>
              <w:t xml:space="preserve">Rejected </w:t>
            </w:r>
            <w:del w:id="147" w:author="Alfred Aster" w:date="2022-10-18T10:12:00Z">
              <w:r w:rsidRPr="006204AA" w:rsidDel="00DF476D">
                <w:rPr>
                  <w:rFonts w:ascii="Times New Roman" w:hAnsi="Times New Roman" w:cs="Times New Roman"/>
                  <w:bCs/>
                  <w:strike/>
                  <w:color w:val="FF0000"/>
                  <w:sz w:val="18"/>
                  <w:szCs w:val="18"/>
                </w:rPr>
                <w:delText>--</w:delText>
              </w:r>
            </w:del>
            <w:ins w:id="148" w:author="Alfred Aster" w:date="2022-10-18T10:12:00Z">
              <w:r w:rsidR="00DF476D" w:rsidRPr="006204AA">
                <w:rPr>
                  <w:rFonts w:ascii="Times New Roman" w:hAnsi="Times New Roman" w:cs="Times New Roman"/>
                  <w:bCs/>
                  <w:strike/>
                  <w:color w:val="FF0000"/>
                  <w:sz w:val="18"/>
                  <w:szCs w:val="18"/>
                </w:rPr>
                <w:t>–</w:t>
              </w:r>
            </w:ins>
            <w:r w:rsidRPr="006204AA">
              <w:rPr>
                <w:rFonts w:ascii="Times New Roman" w:hAnsi="Times New Roman" w:cs="Times New Roman"/>
                <w:bCs/>
                <w:strike/>
                <w:color w:val="FF0000"/>
                <w:sz w:val="18"/>
                <w:szCs w:val="18"/>
              </w:rPr>
              <w:t xml:space="preserve"> A proposed resolution for “this CID” was discussed as part of the comment resolutions in “document”, however the group could not reach consensus on a proposed change that would resolve the comment</w:t>
            </w:r>
          </w:p>
          <w:p w14:paraId="56C39458" w14:textId="77777777" w:rsidR="001B74F6" w:rsidRPr="006204AA" w:rsidRDefault="001B74F6" w:rsidP="001B74F6">
            <w:pPr>
              <w:suppressAutoHyphens/>
              <w:spacing w:after="0"/>
              <w:rPr>
                <w:rFonts w:ascii="Times New Roman" w:hAnsi="Times New Roman" w:cs="Times New Roman"/>
                <w:bCs/>
                <w:strike/>
                <w:color w:val="FF0000"/>
                <w:sz w:val="18"/>
                <w:szCs w:val="18"/>
              </w:rPr>
            </w:pPr>
          </w:p>
          <w:p w14:paraId="58B12805" w14:textId="77777777" w:rsidR="00B45EC9" w:rsidRPr="006204AA" w:rsidRDefault="000516A1" w:rsidP="00B45EC9">
            <w:pPr>
              <w:suppressAutoHyphens/>
              <w:spacing w:after="0"/>
              <w:rPr>
                <w:rFonts w:ascii="Times New Roman" w:hAnsi="Times New Roman" w:cs="Times New Roman"/>
                <w:bCs/>
                <w:strike/>
                <w:color w:val="FF0000"/>
                <w:sz w:val="18"/>
                <w:szCs w:val="18"/>
              </w:rPr>
            </w:pPr>
            <w:r w:rsidRPr="006204AA">
              <w:rPr>
                <w:rFonts w:ascii="Times New Roman" w:hAnsi="Times New Roman" w:cs="Times New Roman"/>
                <w:bCs/>
                <w:strike/>
                <w:color w:val="FF0000"/>
                <w:sz w:val="18"/>
                <w:szCs w:val="18"/>
              </w:rPr>
              <w:t>This CID is discussed on August 1, 2022, but no straw poll is conducted yet.</w:t>
            </w:r>
          </w:p>
          <w:p w14:paraId="65971C7D" w14:textId="77777777" w:rsidR="00B45EC9" w:rsidRPr="006204AA" w:rsidRDefault="00B45EC9" w:rsidP="00B45EC9">
            <w:pPr>
              <w:suppressAutoHyphens/>
              <w:spacing w:after="0"/>
              <w:rPr>
                <w:rFonts w:ascii="Times New Roman" w:hAnsi="Times New Roman" w:cs="Times New Roman"/>
                <w:bCs/>
                <w:strike/>
                <w:color w:val="FF0000"/>
                <w:sz w:val="18"/>
                <w:szCs w:val="18"/>
              </w:rPr>
            </w:pPr>
          </w:p>
          <w:p w14:paraId="225E6D7C" w14:textId="3BD14028" w:rsidR="00B45EC9" w:rsidRPr="006204AA" w:rsidRDefault="00B45EC9" w:rsidP="00B45EC9">
            <w:pPr>
              <w:suppressAutoHyphens/>
              <w:spacing w:after="0"/>
              <w:rPr>
                <w:rFonts w:ascii="Times New Roman" w:hAnsi="Times New Roman" w:cs="Times New Roman"/>
                <w:bCs/>
                <w:strike/>
                <w:color w:val="FF0000"/>
                <w:sz w:val="18"/>
                <w:szCs w:val="18"/>
              </w:rPr>
            </w:pPr>
            <w:r w:rsidRPr="006204AA">
              <w:rPr>
                <w:rFonts w:ascii="Times New Roman" w:hAnsi="Times New Roman" w:cs="Times New Roman"/>
                <w:bCs/>
                <w:strike/>
                <w:color w:val="FF0000"/>
                <w:sz w:val="18"/>
                <w:szCs w:val="18"/>
              </w:rPr>
              <w:t>Minyoung Park</w:t>
            </w:r>
            <w:r w:rsidRPr="006204AA">
              <w:rPr>
                <w:rFonts w:ascii="Times New Roman" w:hAnsi="Times New Roman" w:cs="Times New Roman"/>
                <w:bCs/>
                <w:strike/>
                <w:color w:val="FF0000"/>
                <w:sz w:val="18"/>
                <w:szCs w:val="18"/>
              </w:rPr>
              <w:tab/>
              <w:t>22/1181r1</w:t>
            </w:r>
          </w:p>
          <w:p w14:paraId="1B9AEEA3" w14:textId="77777777" w:rsidR="00B45EC9" w:rsidRPr="006204AA" w:rsidRDefault="00B45EC9" w:rsidP="00B45EC9">
            <w:pPr>
              <w:suppressAutoHyphens/>
              <w:spacing w:after="0"/>
              <w:rPr>
                <w:rFonts w:ascii="Times New Roman" w:hAnsi="Times New Roman" w:cs="Times New Roman"/>
                <w:bCs/>
                <w:strike/>
                <w:color w:val="FF0000"/>
                <w:sz w:val="18"/>
                <w:szCs w:val="18"/>
              </w:rPr>
            </w:pPr>
            <w:r w:rsidRPr="006204AA">
              <w:rPr>
                <w:rFonts w:ascii="Times New Roman" w:hAnsi="Times New Roman" w:cs="Times New Roman"/>
                <w:bCs/>
                <w:strike/>
                <w:color w:val="FF0000"/>
                <w:sz w:val="18"/>
                <w:szCs w:val="18"/>
              </w:rPr>
              <w:t>Notes from Discussion:</w:t>
            </w:r>
          </w:p>
          <w:p w14:paraId="1E0BEFF4" w14:textId="1CDD289C" w:rsidR="00B45EC9" w:rsidRPr="006204AA" w:rsidRDefault="00B45EC9" w:rsidP="00B45EC9">
            <w:pPr>
              <w:suppressAutoHyphens/>
              <w:spacing w:after="0"/>
              <w:rPr>
                <w:rFonts w:ascii="Times New Roman" w:hAnsi="Times New Roman" w:cs="Times New Roman"/>
                <w:bCs/>
                <w:strike/>
                <w:color w:val="FF0000"/>
                <w:sz w:val="18"/>
                <w:szCs w:val="18"/>
              </w:rPr>
            </w:pPr>
            <w:r w:rsidRPr="006204AA">
              <w:rPr>
                <w:rFonts w:ascii="Times New Roman" w:hAnsi="Times New Roman" w:cs="Times New Roman"/>
                <w:bCs/>
                <w:strike/>
                <w:color w:val="FF0000"/>
                <w:sz w:val="18"/>
                <w:szCs w:val="18"/>
              </w:rPr>
              <w:t>&lt;&gt;</w:t>
            </w:r>
          </w:p>
          <w:p w14:paraId="76029858" w14:textId="4B0126B3" w:rsidR="000516A1" w:rsidRPr="006204AA" w:rsidRDefault="000516A1" w:rsidP="000516A1">
            <w:pPr>
              <w:suppressAutoHyphens/>
              <w:spacing w:after="0"/>
              <w:rPr>
                <w:rFonts w:ascii="Times New Roman" w:hAnsi="Times New Roman" w:cs="Times New Roman"/>
                <w:bCs/>
                <w:strike/>
                <w:color w:val="FF0000"/>
                <w:sz w:val="18"/>
                <w:szCs w:val="18"/>
              </w:rPr>
            </w:pPr>
          </w:p>
        </w:tc>
      </w:tr>
      <w:tr w:rsidR="002116A5" w:rsidRPr="008B0293" w14:paraId="3E53E3B0" w14:textId="77777777" w:rsidTr="00221221">
        <w:trPr>
          <w:trHeight w:val="220"/>
          <w:jc w:val="center"/>
        </w:trPr>
        <w:tc>
          <w:tcPr>
            <w:tcW w:w="715" w:type="dxa"/>
            <w:shd w:val="clear" w:color="auto" w:fill="auto"/>
            <w:noWrap/>
          </w:tcPr>
          <w:p w14:paraId="500F5C48" w14:textId="7B99AF16" w:rsidR="002116A5" w:rsidRPr="006204AA" w:rsidRDefault="002116A5" w:rsidP="002116A5">
            <w:pPr>
              <w:suppressAutoHyphens/>
              <w:spacing w:after="0"/>
              <w:rPr>
                <w:rFonts w:ascii="Times New Roman" w:hAnsi="Times New Roman" w:cs="Times New Roman"/>
                <w:strike/>
                <w:color w:val="FF0000"/>
                <w:sz w:val="18"/>
                <w:szCs w:val="18"/>
              </w:rPr>
            </w:pPr>
            <w:r w:rsidRPr="006204AA">
              <w:rPr>
                <w:rFonts w:ascii="Times New Roman" w:hAnsi="Times New Roman" w:cs="Times New Roman"/>
                <w:strike/>
                <w:color w:val="FF0000"/>
                <w:sz w:val="18"/>
                <w:szCs w:val="18"/>
              </w:rPr>
              <w:t>10052</w:t>
            </w:r>
          </w:p>
        </w:tc>
        <w:tc>
          <w:tcPr>
            <w:tcW w:w="990" w:type="dxa"/>
          </w:tcPr>
          <w:p w14:paraId="78541204" w14:textId="51DEE8DC" w:rsidR="002116A5" w:rsidRPr="006204AA" w:rsidRDefault="002116A5" w:rsidP="002116A5">
            <w:pPr>
              <w:suppressAutoHyphens/>
              <w:spacing w:after="0"/>
              <w:rPr>
                <w:rFonts w:ascii="Times New Roman" w:hAnsi="Times New Roman" w:cs="Times New Roman"/>
                <w:strike/>
                <w:color w:val="FF0000"/>
                <w:sz w:val="18"/>
                <w:szCs w:val="18"/>
              </w:rPr>
            </w:pPr>
            <w:r w:rsidRPr="006204AA">
              <w:rPr>
                <w:rFonts w:ascii="Times New Roman" w:hAnsi="Times New Roman" w:cs="Times New Roman"/>
                <w:strike/>
                <w:color w:val="FF0000"/>
                <w:sz w:val="18"/>
                <w:szCs w:val="18"/>
              </w:rPr>
              <w:t>Morteza Mehrnoush</w:t>
            </w:r>
          </w:p>
        </w:tc>
        <w:tc>
          <w:tcPr>
            <w:tcW w:w="900" w:type="dxa"/>
            <w:shd w:val="clear" w:color="auto" w:fill="auto"/>
            <w:noWrap/>
          </w:tcPr>
          <w:p w14:paraId="4C4417D1" w14:textId="2F63B3AB" w:rsidR="002116A5" w:rsidRPr="006204AA" w:rsidRDefault="002116A5" w:rsidP="002116A5">
            <w:pPr>
              <w:suppressAutoHyphens/>
              <w:spacing w:after="0"/>
              <w:rPr>
                <w:rFonts w:ascii="Times New Roman" w:hAnsi="Times New Roman" w:cs="Times New Roman"/>
                <w:strike/>
                <w:color w:val="FF0000"/>
                <w:sz w:val="18"/>
                <w:szCs w:val="18"/>
              </w:rPr>
            </w:pPr>
            <w:r w:rsidRPr="006204AA">
              <w:rPr>
                <w:rFonts w:ascii="Times New Roman" w:hAnsi="Times New Roman" w:cs="Times New Roman"/>
                <w:strike/>
                <w:color w:val="FF0000"/>
                <w:sz w:val="18"/>
                <w:szCs w:val="18"/>
              </w:rPr>
              <w:t>35.3.17</w:t>
            </w:r>
          </w:p>
        </w:tc>
        <w:tc>
          <w:tcPr>
            <w:tcW w:w="720" w:type="dxa"/>
          </w:tcPr>
          <w:p w14:paraId="6B528A36" w14:textId="1EF07DD1" w:rsidR="002116A5" w:rsidRPr="006204AA" w:rsidRDefault="002116A5" w:rsidP="002116A5">
            <w:pPr>
              <w:suppressAutoHyphens/>
              <w:spacing w:after="0"/>
              <w:rPr>
                <w:rFonts w:ascii="Times New Roman" w:hAnsi="Times New Roman" w:cs="Times New Roman"/>
                <w:strike/>
                <w:color w:val="FF0000"/>
                <w:sz w:val="18"/>
                <w:szCs w:val="18"/>
              </w:rPr>
            </w:pPr>
            <w:r w:rsidRPr="006204AA">
              <w:rPr>
                <w:rFonts w:ascii="Times New Roman" w:hAnsi="Times New Roman" w:cs="Times New Roman"/>
                <w:strike/>
                <w:color w:val="FF0000"/>
                <w:sz w:val="18"/>
                <w:szCs w:val="18"/>
              </w:rPr>
              <w:t>462.01</w:t>
            </w:r>
          </w:p>
        </w:tc>
        <w:tc>
          <w:tcPr>
            <w:tcW w:w="2520" w:type="dxa"/>
            <w:shd w:val="clear" w:color="auto" w:fill="auto"/>
            <w:noWrap/>
          </w:tcPr>
          <w:p w14:paraId="588D18ED" w14:textId="0B177479" w:rsidR="002116A5" w:rsidRPr="006204AA" w:rsidRDefault="002116A5" w:rsidP="002116A5">
            <w:pPr>
              <w:suppressAutoHyphens/>
              <w:spacing w:after="0"/>
              <w:rPr>
                <w:rFonts w:ascii="Times New Roman" w:hAnsi="Times New Roman" w:cs="Times New Roman"/>
                <w:strike/>
                <w:color w:val="FF0000"/>
                <w:sz w:val="18"/>
                <w:szCs w:val="18"/>
              </w:rPr>
            </w:pPr>
            <w:r w:rsidRPr="006204AA">
              <w:rPr>
                <w:rFonts w:ascii="Times New Roman" w:hAnsi="Times New Roman" w:cs="Times New Roman"/>
                <w:strike/>
                <w:color w:val="FF0000"/>
                <w:sz w:val="18"/>
                <w:szCs w:val="18"/>
              </w:rPr>
              <w:t xml:space="preserve">When the non-AP MLD is operating in EMLSR mode, the TID to link mapping should not disable a link (no TID mapped to EMLSR link) in which the </w:t>
            </w:r>
            <w:proofErr w:type="spellStart"/>
            <w:r w:rsidRPr="006204AA">
              <w:rPr>
                <w:rFonts w:ascii="Times New Roman" w:hAnsi="Times New Roman" w:cs="Times New Roman"/>
                <w:strike/>
                <w:color w:val="FF0000"/>
                <w:sz w:val="18"/>
                <w:szCs w:val="18"/>
              </w:rPr>
              <w:t>the</w:t>
            </w:r>
            <w:proofErr w:type="spellEnd"/>
            <w:r w:rsidRPr="006204AA">
              <w:rPr>
                <w:rFonts w:ascii="Times New Roman" w:hAnsi="Times New Roman" w:cs="Times New Roman"/>
                <w:strike/>
                <w:color w:val="FF0000"/>
                <w:sz w:val="18"/>
                <w:szCs w:val="18"/>
              </w:rPr>
              <w:t xml:space="preserve"> EMLSR STA is operating on.</w:t>
            </w:r>
          </w:p>
        </w:tc>
        <w:tc>
          <w:tcPr>
            <w:tcW w:w="2340" w:type="dxa"/>
            <w:shd w:val="clear" w:color="auto" w:fill="auto"/>
            <w:noWrap/>
          </w:tcPr>
          <w:p w14:paraId="380217BC" w14:textId="2301AA1C" w:rsidR="002116A5" w:rsidRPr="006204AA" w:rsidRDefault="00DF476D" w:rsidP="002116A5">
            <w:pPr>
              <w:suppressAutoHyphens/>
              <w:spacing w:after="0"/>
              <w:rPr>
                <w:rFonts w:ascii="Times New Roman" w:hAnsi="Times New Roman" w:cs="Times New Roman"/>
                <w:strike/>
                <w:color w:val="FF0000"/>
                <w:sz w:val="18"/>
                <w:szCs w:val="18"/>
              </w:rPr>
            </w:pPr>
            <w:r w:rsidRPr="006204AA">
              <w:rPr>
                <w:rFonts w:ascii="Times New Roman" w:hAnsi="Times New Roman" w:cs="Times New Roman"/>
                <w:strike/>
                <w:color w:val="FF0000"/>
                <w:sz w:val="18"/>
                <w:szCs w:val="18"/>
              </w:rPr>
              <w:t>P</w:t>
            </w:r>
            <w:r w:rsidR="002116A5" w:rsidRPr="006204AA">
              <w:rPr>
                <w:rFonts w:ascii="Times New Roman" w:hAnsi="Times New Roman" w:cs="Times New Roman"/>
                <w:strike/>
                <w:color w:val="FF0000"/>
                <w:sz w:val="18"/>
                <w:szCs w:val="18"/>
              </w:rPr>
              <w:t>lease add a text to clarify this.</w:t>
            </w:r>
          </w:p>
        </w:tc>
        <w:tc>
          <w:tcPr>
            <w:tcW w:w="3150" w:type="dxa"/>
            <w:shd w:val="clear" w:color="auto" w:fill="auto"/>
          </w:tcPr>
          <w:p w14:paraId="34B78F5D" w14:textId="58CEEA74" w:rsidR="00A66849" w:rsidRPr="006204AA" w:rsidRDefault="00A66849" w:rsidP="001B74F6">
            <w:pPr>
              <w:suppressAutoHyphens/>
              <w:spacing w:after="0"/>
              <w:rPr>
                <w:ins w:id="149" w:author="Alfred Aster" w:date="2022-10-19T09:59:00Z"/>
                <w:rFonts w:ascii="Times New Roman" w:hAnsi="Times New Roman" w:cs="Times New Roman"/>
                <w:bCs/>
                <w:strike/>
                <w:color w:val="FF0000"/>
                <w:sz w:val="18"/>
                <w:szCs w:val="18"/>
              </w:rPr>
            </w:pPr>
            <w:ins w:id="150" w:author="Alfred Aster" w:date="2022-10-19T09:58:00Z">
              <w:r w:rsidRPr="006204AA">
                <w:rPr>
                  <w:rFonts w:ascii="Times New Roman" w:hAnsi="Times New Roman" w:cs="Times New Roman"/>
                  <w:bCs/>
                  <w:strike/>
                  <w:color w:val="FF0000"/>
                  <w:sz w:val="18"/>
                  <w:szCs w:val="18"/>
                </w:rPr>
                <w:t>Pending SP 22/1181</w:t>
              </w:r>
            </w:ins>
          </w:p>
          <w:p w14:paraId="150537B0" w14:textId="77777777" w:rsidR="00392625" w:rsidRPr="006204AA" w:rsidRDefault="00392625" w:rsidP="001B74F6">
            <w:pPr>
              <w:suppressAutoHyphens/>
              <w:spacing w:after="0"/>
              <w:rPr>
                <w:ins w:id="151" w:author="Alfred Aster" w:date="2022-10-19T09:58:00Z"/>
                <w:rFonts w:ascii="Times New Roman" w:hAnsi="Times New Roman" w:cs="Times New Roman"/>
                <w:bCs/>
                <w:strike/>
                <w:color w:val="FF0000"/>
                <w:sz w:val="18"/>
                <w:szCs w:val="18"/>
              </w:rPr>
            </w:pPr>
          </w:p>
          <w:p w14:paraId="6AC0BBAA" w14:textId="7413BFF2" w:rsidR="001B74F6" w:rsidRPr="006204AA" w:rsidRDefault="001B74F6" w:rsidP="001B74F6">
            <w:pPr>
              <w:suppressAutoHyphens/>
              <w:spacing w:after="0"/>
              <w:rPr>
                <w:rFonts w:ascii="Times New Roman" w:hAnsi="Times New Roman" w:cs="Times New Roman"/>
                <w:bCs/>
                <w:strike/>
                <w:color w:val="FF0000"/>
                <w:sz w:val="18"/>
                <w:szCs w:val="18"/>
              </w:rPr>
            </w:pPr>
            <w:r w:rsidRPr="006204AA">
              <w:rPr>
                <w:rFonts w:ascii="Times New Roman" w:hAnsi="Times New Roman" w:cs="Times New Roman"/>
                <w:bCs/>
                <w:strike/>
                <w:color w:val="FF0000"/>
                <w:sz w:val="18"/>
                <w:szCs w:val="18"/>
              </w:rPr>
              <w:t xml:space="preserve">Rejected </w:t>
            </w:r>
            <w:del w:id="152" w:author="Alfred Aster" w:date="2022-10-18T10:12:00Z">
              <w:r w:rsidRPr="006204AA" w:rsidDel="00DF476D">
                <w:rPr>
                  <w:rFonts w:ascii="Times New Roman" w:hAnsi="Times New Roman" w:cs="Times New Roman"/>
                  <w:bCs/>
                  <w:strike/>
                  <w:color w:val="FF0000"/>
                  <w:sz w:val="18"/>
                  <w:szCs w:val="18"/>
                </w:rPr>
                <w:delText>--</w:delText>
              </w:r>
            </w:del>
            <w:ins w:id="153" w:author="Alfred Aster" w:date="2022-10-18T10:12:00Z">
              <w:r w:rsidR="00DF476D" w:rsidRPr="006204AA">
                <w:rPr>
                  <w:rFonts w:ascii="Times New Roman" w:hAnsi="Times New Roman" w:cs="Times New Roman"/>
                  <w:bCs/>
                  <w:strike/>
                  <w:color w:val="FF0000"/>
                  <w:sz w:val="18"/>
                  <w:szCs w:val="18"/>
                </w:rPr>
                <w:t>–</w:t>
              </w:r>
            </w:ins>
            <w:r w:rsidRPr="006204AA">
              <w:rPr>
                <w:rFonts w:ascii="Times New Roman" w:hAnsi="Times New Roman" w:cs="Times New Roman"/>
                <w:bCs/>
                <w:strike/>
                <w:color w:val="FF0000"/>
                <w:sz w:val="18"/>
                <w:szCs w:val="18"/>
              </w:rPr>
              <w:t xml:space="preserve"> A proposed resolution for “this CID” was discussed as part of the comment resolutions in “document”, however the group could not reach consensus on a proposed change that would resolve the comment</w:t>
            </w:r>
          </w:p>
          <w:p w14:paraId="7F7DDB22" w14:textId="77777777" w:rsidR="001B74F6" w:rsidRPr="006204AA" w:rsidRDefault="001B74F6" w:rsidP="001B74F6">
            <w:pPr>
              <w:suppressAutoHyphens/>
              <w:spacing w:after="0"/>
              <w:rPr>
                <w:rFonts w:ascii="Times New Roman" w:hAnsi="Times New Roman" w:cs="Times New Roman"/>
                <w:bCs/>
                <w:strike/>
                <w:color w:val="FF0000"/>
                <w:sz w:val="18"/>
                <w:szCs w:val="18"/>
              </w:rPr>
            </w:pPr>
          </w:p>
          <w:p w14:paraId="1DADA8CF" w14:textId="69B470F0" w:rsidR="0059399B" w:rsidRPr="006204AA" w:rsidRDefault="0059399B" w:rsidP="0059399B">
            <w:pPr>
              <w:suppressAutoHyphens/>
              <w:spacing w:after="0"/>
              <w:rPr>
                <w:rFonts w:ascii="Times New Roman" w:hAnsi="Times New Roman" w:cs="Times New Roman"/>
                <w:bCs/>
                <w:strike/>
                <w:color w:val="FF0000"/>
                <w:sz w:val="18"/>
                <w:szCs w:val="18"/>
              </w:rPr>
            </w:pPr>
            <w:r w:rsidRPr="006204AA">
              <w:rPr>
                <w:rFonts w:ascii="Times New Roman" w:hAnsi="Times New Roman" w:cs="Times New Roman"/>
                <w:bCs/>
                <w:strike/>
                <w:color w:val="FF0000"/>
                <w:sz w:val="18"/>
                <w:szCs w:val="18"/>
              </w:rPr>
              <w:lastRenderedPageBreak/>
              <w:t>This CID is discussed on August 1, 2022, but no straw poll is conducted yet.</w:t>
            </w:r>
          </w:p>
          <w:p w14:paraId="4A5DA97D" w14:textId="77777777" w:rsidR="00B45EC9" w:rsidRPr="006204AA" w:rsidRDefault="00B45EC9" w:rsidP="0059399B">
            <w:pPr>
              <w:suppressAutoHyphens/>
              <w:spacing w:after="0"/>
              <w:rPr>
                <w:rFonts w:ascii="Times New Roman" w:hAnsi="Times New Roman" w:cs="Times New Roman"/>
                <w:bCs/>
                <w:strike/>
                <w:color w:val="FF0000"/>
                <w:sz w:val="18"/>
                <w:szCs w:val="18"/>
              </w:rPr>
            </w:pPr>
          </w:p>
          <w:p w14:paraId="381F11B1" w14:textId="77777777" w:rsidR="00B45EC9" w:rsidRPr="006204AA" w:rsidRDefault="00B45EC9" w:rsidP="00B45EC9">
            <w:pPr>
              <w:suppressAutoHyphens/>
              <w:spacing w:after="0"/>
              <w:rPr>
                <w:rFonts w:ascii="Times New Roman" w:hAnsi="Times New Roman" w:cs="Times New Roman"/>
                <w:bCs/>
                <w:strike/>
                <w:color w:val="FF0000"/>
                <w:sz w:val="18"/>
                <w:szCs w:val="18"/>
              </w:rPr>
            </w:pPr>
            <w:r w:rsidRPr="006204AA">
              <w:rPr>
                <w:rFonts w:ascii="Times New Roman" w:hAnsi="Times New Roman" w:cs="Times New Roman"/>
                <w:bCs/>
                <w:strike/>
                <w:color w:val="FF0000"/>
                <w:sz w:val="18"/>
                <w:szCs w:val="18"/>
              </w:rPr>
              <w:t>Minyoung Park</w:t>
            </w:r>
            <w:r w:rsidRPr="006204AA">
              <w:rPr>
                <w:rFonts w:ascii="Times New Roman" w:hAnsi="Times New Roman" w:cs="Times New Roman"/>
                <w:bCs/>
                <w:strike/>
                <w:color w:val="FF0000"/>
                <w:sz w:val="18"/>
                <w:szCs w:val="18"/>
              </w:rPr>
              <w:tab/>
              <w:t>22/1181r1</w:t>
            </w:r>
          </w:p>
          <w:p w14:paraId="1AF6978F" w14:textId="77777777" w:rsidR="00B45EC9" w:rsidRPr="006204AA" w:rsidRDefault="00B45EC9" w:rsidP="00B45EC9">
            <w:pPr>
              <w:suppressAutoHyphens/>
              <w:spacing w:after="0"/>
              <w:rPr>
                <w:rFonts w:ascii="Times New Roman" w:hAnsi="Times New Roman" w:cs="Times New Roman"/>
                <w:bCs/>
                <w:strike/>
                <w:color w:val="FF0000"/>
                <w:sz w:val="18"/>
                <w:szCs w:val="18"/>
              </w:rPr>
            </w:pPr>
            <w:r w:rsidRPr="006204AA">
              <w:rPr>
                <w:rFonts w:ascii="Times New Roman" w:hAnsi="Times New Roman" w:cs="Times New Roman"/>
                <w:bCs/>
                <w:strike/>
                <w:color w:val="FF0000"/>
                <w:sz w:val="18"/>
                <w:szCs w:val="18"/>
              </w:rPr>
              <w:t>Notes from Discussion:</w:t>
            </w:r>
          </w:p>
          <w:p w14:paraId="0120FDC7" w14:textId="77777777" w:rsidR="00B45EC9" w:rsidRPr="006204AA" w:rsidRDefault="00B45EC9" w:rsidP="00B45EC9">
            <w:pPr>
              <w:suppressAutoHyphens/>
              <w:spacing w:after="0"/>
              <w:rPr>
                <w:rFonts w:ascii="Times New Roman" w:hAnsi="Times New Roman" w:cs="Times New Roman"/>
                <w:bCs/>
                <w:strike/>
                <w:color w:val="FF0000"/>
                <w:sz w:val="18"/>
                <w:szCs w:val="18"/>
              </w:rPr>
            </w:pPr>
            <w:r w:rsidRPr="006204AA">
              <w:rPr>
                <w:rFonts w:ascii="Times New Roman" w:hAnsi="Times New Roman" w:cs="Times New Roman"/>
                <w:bCs/>
                <w:strike/>
                <w:color w:val="FF0000"/>
                <w:sz w:val="18"/>
                <w:szCs w:val="18"/>
              </w:rPr>
              <w:t>&lt;&gt;</w:t>
            </w:r>
          </w:p>
          <w:p w14:paraId="435566C1" w14:textId="6B6BB28D" w:rsidR="00B45EC9" w:rsidRPr="006204AA" w:rsidRDefault="00B45EC9" w:rsidP="0059399B">
            <w:pPr>
              <w:suppressAutoHyphens/>
              <w:spacing w:after="0"/>
              <w:rPr>
                <w:rFonts w:ascii="Times New Roman" w:hAnsi="Times New Roman" w:cs="Times New Roman"/>
                <w:bCs/>
                <w:strike/>
                <w:color w:val="FF0000"/>
                <w:sz w:val="18"/>
                <w:szCs w:val="18"/>
              </w:rPr>
            </w:pPr>
          </w:p>
        </w:tc>
      </w:tr>
      <w:tr w:rsidR="0059399B" w:rsidRPr="008B0293" w14:paraId="13A1726D" w14:textId="77777777" w:rsidTr="00221221">
        <w:trPr>
          <w:trHeight w:val="220"/>
          <w:jc w:val="center"/>
        </w:trPr>
        <w:tc>
          <w:tcPr>
            <w:tcW w:w="715" w:type="dxa"/>
            <w:shd w:val="clear" w:color="auto" w:fill="auto"/>
            <w:noWrap/>
          </w:tcPr>
          <w:p w14:paraId="3352AE28" w14:textId="6B2A74AB" w:rsidR="0059399B" w:rsidRPr="00237700" w:rsidRDefault="0059399B" w:rsidP="0059399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10157</w:t>
            </w:r>
          </w:p>
        </w:tc>
        <w:tc>
          <w:tcPr>
            <w:tcW w:w="990" w:type="dxa"/>
          </w:tcPr>
          <w:p w14:paraId="05EFF87F" w14:textId="56CAB5B6" w:rsidR="0059399B" w:rsidRPr="00237700" w:rsidRDefault="0059399B" w:rsidP="0059399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Julien </w:t>
            </w:r>
            <w:proofErr w:type="spellStart"/>
            <w:r w:rsidRPr="00237700">
              <w:rPr>
                <w:rFonts w:ascii="Times New Roman" w:hAnsi="Times New Roman" w:cs="Times New Roman"/>
                <w:sz w:val="18"/>
                <w:szCs w:val="18"/>
              </w:rPr>
              <w:t>Sevin</w:t>
            </w:r>
            <w:proofErr w:type="spellEnd"/>
          </w:p>
        </w:tc>
        <w:tc>
          <w:tcPr>
            <w:tcW w:w="900" w:type="dxa"/>
            <w:shd w:val="clear" w:color="auto" w:fill="auto"/>
            <w:noWrap/>
          </w:tcPr>
          <w:p w14:paraId="621CC9F2" w14:textId="192D66A0" w:rsidR="0059399B" w:rsidRPr="00237700" w:rsidRDefault="0059399B" w:rsidP="0059399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35.3.17</w:t>
            </w:r>
          </w:p>
        </w:tc>
        <w:tc>
          <w:tcPr>
            <w:tcW w:w="720" w:type="dxa"/>
          </w:tcPr>
          <w:p w14:paraId="057C3065" w14:textId="7DC6BB4C" w:rsidR="0059399B" w:rsidRPr="00237700" w:rsidRDefault="0059399B" w:rsidP="0059399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462.33</w:t>
            </w:r>
          </w:p>
        </w:tc>
        <w:tc>
          <w:tcPr>
            <w:tcW w:w="2520" w:type="dxa"/>
            <w:shd w:val="clear" w:color="auto" w:fill="auto"/>
            <w:noWrap/>
          </w:tcPr>
          <w:p w14:paraId="08594040" w14:textId="4C0C5522" w:rsidR="0059399B" w:rsidRPr="00237700" w:rsidRDefault="0059399B" w:rsidP="0059399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An AP MLD has not the possibility to propose/initiate to a non-AP MLD to operate in EMLSR mode</w:t>
            </w:r>
          </w:p>
        </w:tc>
        <w:tc>
          <w:tcPr>
            <w:tcW w:w="2340" w:type="dxa"/>
            <w:shd w:val="clear" w:color="auto" w:fill="auto"/>
            <w:noWrap/>
          </w:tcPr>
          <w:p w14:paraId="63029B82" w14:textId="102AE361" w:rsidR="0059399B" w:rsidRPr="00237700" w:rsidRDefault="0059399B" w:rsidP="0059399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Specify a procedure allowing an AP to transmit an EML Operating Mode Notification frame for proposing to a non-AP STA to initiate its EMLSR mode.</w:t>
            </w:r>
          </w:p>
        </w:tc>
        <w:tc>
          <w:tcPr>
            <w:tcW w:w="3150" w:type="dxa"/>
            <w:shd w:val="clear" w:color="auto" w:fill="auto"/>
          </w:tcPr>
          <w:p w14:paraId="7DA7D89D" w14:textId="0164B78B" w:rsidR="00AD1E5F" w:rsidRDefault="00AD1E5F" w:rsidP="00AD1E5F">
            <w:pPr>
              <w:suppressAutoHyphens/>
              <w:spacing w:after="0"/>
              <w:rPr>
                <w:rFonts w:ascii="Times New Roman" w:hAnsi="Times New Roman" w:cs="Times New Roman"/>
                <w:bCs/>
                <w:sz w:val="18"/>
                <w:szCs w:val="18"/>
              </w:rPr>
            </w:pPr>
            <w:r w:rsidRPr="0094545D">
              <w:rPr>
                <w:rFonts w:ascii="Times New Roman" w:hAnsi="Times New Roman" w:cs="Times New Roman"/>
                <w:bCs/>
                <w:sz w:val="18"/>
                <w:szCs w:val="18"/>
              </w:rPr>
              <w:t xml:space="preserve">Rejected </w:t>
            </w:r>
            <w:del w:id="154" w:author="Alfred Aster" w:date="2022-10-18T10:12:00Z">
              <w:r w:rsidRPr="0094545D" w:rsidDel="00DF476D">
                <w:rPr>
                  <w:rFonts w:ascii="Times New Roman" w:hAnsi="Times New Roman" w:cs="Times New Roman"/>
                  <w:bCs/>
                  <w:sz w:val="18"/>
                  <w:szCs w:val="18"/>
                </w:rPr>
                <w:delText>--</w:delText>
              </w:r>
            </w:del>
            <w:ins w:id="155" w:author="Alfred Aster" w:date="2022-10-18T10:12:00Z">
              <w:r w:rsidR="00DF476D">
                <w:rPr>
                  <w:rFonts w:ascii="Times New Roman" w:hAnsi="Times New Roman" w:cs="Times New Roman"/>
                  <w:bCs/>
                  <w:sz w:val="18"/>
                  <w:szCs w:val="18"/>
                </w:rPr>
                <w:t>–</w:t>
              </w:r>
            </w:ins>
            <w:r w:rsidRPr="0094545D">
              <w:rPr>
                <w:rFonts w:ascii="Times New Roman" w:hAnsi="Times New Roman" w:cs="Times New Roman"/>
                <w:bCs/>
                <w:sz w:val="18"/>
                <w:szCs w:val="18"/>
              </w:rPr>
              <w:t xml:space="preserve"> A proposed resolution for “this CID” was discussed as part of the comment resolutions in “document”, however the group could not reach consensus on a proposed change that would resolve the comment</w:t>
            </w:r>
          </w:p>
          <w:p w14:paraId="2B2DFBA4" w14:textId="77777777" w:rsidR="00AD1E5F" w:rsidRDefault="00AD1E5F" w:rsidP="00AD1E5F">
            <w:pPr>
              <w:suppressAutoHyphens/>
              <w:spacing w:after="0"/>
              <w:rPr>
                <w:rFonts w:ascii="Times New Roman" w:hAnsi="Times New Roman" w:cs="Times New Roman"/>
                <w:bCs/>
                <w:sz w:val="18"/>
                <w:szCs w:val="18"/>
              </w:rPr>
            </w:pPr>
          </w:p>
          <w:p w14:paraId="76FEE85B" w14:textId="77777777" w:rsidR="00787350" w:rsidRPr="00237700" w:rsidRDefault="00787350" w:rsidP="00787350">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August 17, 2022, but no straw poll is conducted yet.</w:t>
            </w:r>
          </w:p>
          <w:p w14:paraId="6652CDA2" w14:textId="77777777" w:rsidR="00787350" w:rsidRPr="00237700" w:rsidRDefault="00787350" w:rsidP="00787350">
            <w:pPr>
              <w:suppressAutoHyphens/>
              <w:spacing w:after="0"/>
              <w:rPr>
                <w:rFonts w:ascii="Times New Roman" w:hAnsi="Times New Roman" w:cs="Times New Roman"/>
                <w:bCs/>
                <w:sz w:val="18"/>
                <w:szCs w:val="18"/>
              </w:rPr>
            </w:pPr>
          </w:p>
          <w:p w14:paraId="641734ED" w14:textId="77777777" w:rsidR="00B45EC9" w:rsidRDefault="00B45EC9" w:rsidP="00B45EC9">
            <w:pPr>
              <w:suppressAutoHyphens/>
              <w:spacing w:after="0"/>
              <w:rPr>
                <w:rFonts w:ascii="Times New Roman" w:hAnsi="Times New Roman" w:cs="Times New Roman"/>
                <w:bCs/>
                <w:sz w:val="18"/>
                <w:szCs w:val="18"/>
              </w:rPr>
            </w:pPr>
            <w:r w:rsidRPr="00DA7D6C">
              <w:rPr>
                <w:rFonts w:ascii="Times New Roman" w:hAnsi="Times New Roman" w:cs="Times New Roman"/>
                <w:bCs/>
                <w:sz w:val="18"/>
                <w:szCs w:val="18"/>
              </w:rPr>
              <w:t>Minyoung Park</w:t>
            </w:r>
            <w:r w:rsidRPr="00DA7D6C">
              <w:rPr>
                <w:rFonts w:ascii="Times New Roman" w:hAnsi="Times New Roman" w:cs="Times New Roman"/>
                <w:bCs/>
                <w:sz w:val="18"/>
                <w:szCs w:val="18"/>
              </w:rPr>
              <w:tab/>
              <w:t>22/1204r4</w:t>
            </w:r>
          </w:p>
          <w:p w14:paraId="695661B4"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31EF2F07" w14:textId="01FC39DE" w:rsidR="00B45EC9" w:rsidRPr="00887E9D" w:rsidRDefault="00B45EC9" w:rsidP="00B45EC9">
            <w:pPr>
              <w:suppressAutoHyphens/>
              <w:spacing w:after="0"/>
              <w:rPr>
                <w:rFonts w:ascii="Times New Roman" w:hAnsi="Times New Roman" w:cs="Times New Roman"/>
                <w:bCs/>
                <w:color w:val="00B050"/>
                <w:sz w:val="18"/>
                <w:szCs w:val="18"/>
              </w:rPr>
            </w:pPr>
            <w:r w:rsidRPr="00887E9D">
              <w:rPr>
                <w:rFonts w:ascii="Times New Roman" w:hAnsi="Times New Roman" w:cs="Times New Roman"/>
                <w:bCs/>
                <w:color w:val="00B050"/>
                <w:sz w:val="18"/>
                <w:szCs w:val="18"/>
              </w:rPr>
              <w:t>&lt;</w:t>
            </w:r>
            <w:r w:rsidR="00F932DD" w:rsidRPr="00887E9D">
              <w:rPr>
                <w:rFonts w:ascii="Times New Roman" w:hAnsi="Times New Roman" w:cs="Times New Roman"/>
                <w:bCs/>
                <w:color w:val="00B050"/>
                <w:sz w:val="18"/>
                <w:szCs w:val="18"/>
              </w:rPr>
              <w:t>The technical debate was on whether an AP MLD can indicate to a non-AP MLD to enable/disable EMLSR mode and the group couldn’t reach consensus.</w:t>
            </w:r>
            <w:r w:rsidRPr="00887E9D">
              <w:rPr>
                <w:rFonts w:ascii="Times New Roman" w:hAnsi="Times New Roman" w:cs="Times New Roman"/>
                <w:bCs/>
                <w:color w:val="00B050"/>
                <w:sz w:val="18"/>
                <w:szCs w:val="18"/>
              </w:rPr>
              <w:t>&gt;</w:t>
            </w:r>
          </w:p>
          <w:p w14:paraId="7614B645" w14:textId="5A361F7B" w:rsidR="00787350" w:rsidRPr="00237700" w:rsidRDefault="00787350" w:rsidP="00787350">
            <w:pPr>
              <w:suppressAutoHyphens/>
              <w:spacing w:after="0"/>
              <w:rPr>
                <w:rFonts w:ascii="Times New Roman" w:hAnsi="Times New Roman" w:cs="Times New Roman"/>
                <w:bCs/>
                <w:sz w:val="18"/>
                <w:szCs w:val="18"/>
              </w:rPr>
            </w:pPr>
          </w:p>
        </w:tc>
      </w:tr>
      <w:tr w:rsidR="00787350" w:rsidRPr="008B0293" w14:paraId="08795AE7" w14:textId="77777777" w:rsidTr="00221221">
        <w:trPr>
          <w:trHeight w:val="220"/>
          <w:jc w:val="center"/>
        </w:trPr>
        <w:tc>
          <w:tcPr>
            <w:tcW w:w="715" w:type="dxa"/>
            <w:shd w:val="clear" w:color="auto" w:fill="auto"/>
            <w:noWrap/>
          </w:tcPr>
          <w:p w14:paraId="556B24CB" w14:textId="377C7C55" w:rsidR="00787350" w:rsidRPr="00237700" w:rsidRDefault="00787350" w:rsidP="0078735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10158</w:t>
            </w:r>
          </w:p>
        </w:tc>
        <w:tc>
          <w:tcPr>
            <w:tcW w:w="990" w:type="dxa"/>
          </w:tcPr>
          <w:p w14:paraId="0A6F5E02" w14:textId="3DBA8EB6" w:rsidR="00787350" w:rsidRPr="00237700" w:rsidRDefault="00787350" w:rsidP="0078735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Julien </w:t>
            </w:r>
            <w:proofErr w:type="spellStart"/>
            <w:r w:rsidRPr="00237700">
              <w:rPr>
                <w:rFonts w:ascii="Times New Roman" w:hAnsi="Times New Roman" w:cs="Times New Roman"/>
                <w:sz w:val="18"/>
                <w:szCs w:val="18"/>
              </w:rPr>
              <w:t>Sevin</w:t>
            </w:r>
            <w:proofErr w:type="spellEnd"/>
          </w:p>
        </w:tc>
        <w:tc>
          <w:tcPr>
            <w:tcW w:w="900" w:type="dxa"/>
            <w:shd w:val="clear" w:color="auto" w:fill="auto"/>
            <w:noWrap/>
          </w:tcPr>
          <w:p w14:paraId="6D763988" w14:textId="708E180D" w:rsidR="00787350" w:rsidRPr="00237700" w:rsidRDefault="00787350" w:rsidP="0078735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35.3.17</w:t>
            </w:r>
          </w:p>
        </w:tc>
        <w:tc>
          <w:tcPr>
            <w:tcW w:w="720" w:type="dxa"/>
          </w:tcPr>
          <w:p w14:paraId="6B8A0932" w14:textId="163DACF3" w:rsidR="00787350" w:rsidRPr="00237700" w:rsidRDefault="00787350" w:rsidP="0078735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462.57</w:t>
            </w:r>
          </w:p>
        </w:tc>
        <w:tc>
          <w:tcPr>
            <w:tcW w:w="2520" w:type="dxa"/>
            <w:shd w:val="clear" w:color="auto" w:fill="auto"/>
            <w:noWrap/>
          </w:tcPr>
          <w:p w14:paraId="298FA77F" w14:textId="5720B46D" w:rsidR="00787350" w:rsidRPr="00237700" w:rsidRDefault="00787350" w:rsidP="0078735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An AP MLD has not the possibility to propose to a non-AP MLD to disabled the EMLSR mode</w:t>
            </w:r>
          </w:p>
        </w:tc>
        <w:tc>
          <w:tcPr>
            <w:tcW w:w="2340" w:type="dxa"/>
            <w:shd w:val="clear" w:color="auto" w:fill="auto"/>
            <w:noWrap/>
          </w:tcPr>
          <w:p w14:paraId="07196F02" w14:textId="1CB6A4BF" w:rsidR="00787350" w:rsidRPr="00237700" w:rsidRDefault="00787350" w:rsidP="0078735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Specify a procedure allowing an AP to transmit an EML Operating Mode Notification frame for proposing to a non-AP STA to disable its EMLSR mode.</w:t>
            </w:r>
          </w:p>
        </w:tc>
        <w:tc>
          <w:tcPr>
            <w:tcW w:w="3150" w:type="dxa"/>
            <w:shd w:val="clear" w:color="auto" w:fill="auto"/>
          </w:tcPr>
          <w:p w14:paraId="1DBA7FD8" w14:textId="6DA9EFD7" w:rsidR="008C027F" w:rsidRDefault="008C027F" w:rsidP="008C027F">
            <w:pPr>
              <w:suppressAutoHyphens/>
              <w:spacing w:after="0"/>
              <w:rPr>
                <w:rFonts w:ascii="Times New Roman" w:hAnsi="Times New Roman" w:cs="Times New Roman"/>
                <w:bCs/>
                <w:sz w:val="18"/>
                <w:szCs w:val="18"/>
              </w:rPr>
            </w:pPr>
            <w:r w:rsidRPr="0094545D">
              <w:rPr>
                <w:rFonts w:ascii="Times New Roman" w:hAnsi="Times New Roman" w:cs="Times New Roman"/>
                <w:bCs/>
                <w:sz w:val="18"/>
                <w:szCs w:val="18"/>
              </w:rPr>
              <w:t xml:space="preserve">Rejected </w:t>
            </w:r>
            <w:del w:id="156" w:author="Alfred Aster" w:date="2022-10-18T10:12:00Z">
              <w:r w:rsidRPr="0094545D" w:rsidDel="00DF476D">
                <w:rPr>
                  <w:rFonts w:ascii="Times New Roman" w:hAnsi="Times New Roman" w:cs="Times New Roman"/>
                  <w:bCs/>
                  <w:sz w:val="18"/>
                  <w:szCs w:val="18"/>
                </w:rPr>
                <w:delText>--</w:delText>
              </w:r>
            </w:del>
            <w:ins w:id="157" w:author="Alfred Aster" w:date="2022-10-18T10:12:00Z">
              <w:r w:rsidR="00DF476D">
                <w:rPr>
                  <w:rFonts w:ascii="Times New Roman" w:hAnsi="Times New Roman" w:cs="Times New Roman"/>
                  <w:bCs/>
                  <w:sz w:val="18"/>
                  <w:szCs w:val="18"/>
                </w:rPr>
                <w:t>–</w:t>
              </w:r>
            </w:ins>
            <w:r w:rsidRPr="0094545D">
              <w:rPr>
                <w:rFonts w:ascii="Times New Roman" w:hAnsi="Times New Roman" w:cs="Times New Roman"/>
                <w:bCs/>
                <w:sz w:val="18"/>
                <w:szCs w:val="18"/>
              </w:rPr>
              <w:t xml:space="preserve"> A proposed resolution for “this CID” was discussed as part of the comment resolutions in “document”, however the group could not reach consensus on a proposed change that would resolve the comment</w:t>
            </w:r>
          </w:p>
          <w:p w14:paraId="72A821B0" w14:textId="02B3C8FC" w:rsidR="008C027F" w:rsidRPr="00237700" w:rsidRDefault="008C027F" w:rsidP="008C027F">
            <w:pPr>
              <w:suppressAutoHyphens/>
              <w:spacing w:after="0"/>
              <w:rPr>
                <w:rFonts w:ascii="Times New Roman" w:hAnsi="Times New Roman" w:cs="Times New Roman"/>
                <w:bCs/>
                <w:sz w:val="18"/>
                <w:szCs w:val="18"/>
              </w:rPr>
            </w:pPr>
          </w:p>
          <w:p w14:paraId="1A82D49F" w14:textId="16C74222" w:rsidR="00787350" w:rsidRPr="00237700" w:rsidRDefault="00787350" w:rsidP="00787350">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August 17, 2022, but no straw poll is conducted yet.</w:t>
            </w:r>
          </w:p>
          <w:p w14:paraId="282397C1" w14:textId="77777777" w:rsidR="00787350" w:rsidRPr="00237700" w:rsidRDefault="00787350" w:rsidP="00787350">
            <w:pPr>
              <w:suppressAutoHyphens/>
              <w:spacing w:after="0"/>
              <w:rPr>
                <w:rFonts w:ascii="Times New Roman" w:hAnsi="Times New Roman" w:cs="Times New Roman"/>
                <w:bCs/>
                <w:sz w:val="18"/>
                <w:szCs w:val="18"/>
              </w:rPr>
            </w:pPr>
          </w:p>
          <w:p w14:paraId="6E2A8156" w14:textId="77777777" w:rsidR="00B45EC9" w:rsidRDefault="00B45EC9" w:rsidP="00B45EC9">
            <w:pPr>
              <w:suppressAutoHyphens/>
              <w:spacing w:after="0"/>
              <w:rPr>
                <w:rFonts w:ascii="Times New Roman" w:hAnsi="Times New Roman" w:cs="Times New Roman"/>
                <w:bCs/>
                <w:sz w:val="18"/>
                <w:szCs w:val="18"/>
              </w:rPr>
            </w:pPr>
            <w:r w:rsidRPr="00DA7D6C">
              <w:rPr>
                <w:rFonts w:ascii="Times New Roman" w:hAnsi="Times New Roman" w:cs="Times New Roman"/>
                <w:bCs/>
                <w:sz w:val="18"/>
                <w:szCs w:val="18"/>
              </w:rPr>
              <w:t>Minyoung Park</w:t>
            </w:r>
            <w:r w:rsidRPr="00DA7D6C">
              <w:rPr>
                <w:rFonts w:ascii="Times New Roman" w:hAnsi="Times New Roman" w:cs="Times New Roman"/>
                <w:bCs/>
                <w:sz w:val="18"/>
                <w:szCs w:val="18"/>
              </w:rPr>
              <w:tab/>
              <w:t>22/1204r4</w:t>
            </w:r>
          </w:p>
          <w:p w14:paraId="6FB0BB46"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6A0D5028" w14:textId="66B24CBD" w:rsidR="00B45EC9" w:rsidRPr="00887E9D" w:rsidRDefault="00B45EC9" w:rsidP="00B45EC9">
            <w:pPr>
              <w:suppressAutoHyphens/>
              <w:spacing w:after="0"/>
              <w:rPr>
                <w:rFonts w:ascii="Times New Roman" w:hAnsi="Times New Roman" w:cs="Times New Roman"/>
                <w:bCs/>
                <w:color w:val="00B050"/>
                <w:sz w:val="18"/>
                <w:szCs w:val="18"/>
              </w:rPr>
            </w:pPr>
            <w:r w:rsidRPr="00887E9D">
              <w:rPr>
                <w:rFonts w:ascii="Times New Roman" w:hAnsi="Times New Roman" w:cs="Times New Roman"/>
                <w:bCs/>
                <w:color w:val="00B050"/>
                <w:sz w:val="18"/>
                <w:szCs w:val="18"/>
              </w:rPr>
              <w:t>&lt;</w:t>
            </w:r>
            <w:r w:rsidR="0078022B" w:rsidRPr="00887E9D">
              <w:rPr>
                <w:rFonts w:ascii="Times New Roman" w:hAnsi="Times New Roman" w:cs="Times New Roman"/>
                <w:bCs/>
                <w:color w:val="00B050"/>
                <w:sz w:val="18"/>
                <w:szCs w:val="18"/>
              </w:rPr>
              <w:t>The technical debate was on whether an AP MLD can indicate to a non-AP MLD to enable/disable EMLSR mode and the group couldn’t reach consensus.</w:t>
            </w:r>
            <w:r w:rsidRPr="00887E9D">
              <w:rPr>
                <w:rFonts w:ascii="Times New Roman" w:hAnsi="Times New Roman" w:cs="Times New Roman"/>
                <w:bCs/>
                <w:color w:val="00B050"/>
                <w:sz w:val="18"/>
                <w:szCs w:val="18"/>
              </w:rPr>
              <w:t>&gt;</w:t>
            </w:r>
          </w:p>
          <w:p w14:paraId="75C45838" w14:textId="436B051F" w:rsidR="00787350" w:rsidRPr="00237700" w:rsidRDefault="00787350" w:rsidP="008C027F">
            <w:pPr>
              <w:suppressAutoHyphens/>
              <w:spacing w:after="0"/>
              <w:rPr>
                <w:rFonts w:ascii="Times New Roman" w:hAnsi="Times New Roman" w:cs="Times New Roman"/>
                <w:bCs/>
                <w:sz w:val="18"/>
                <w:szCs w:val="18"/>
              </w:rPr>
            </w:pPr>
          </w:p>
        </w:tc>
      </w:tr>
      <w:tr w:rsidR="003E2AA2" w:rsidRPr="008B0293" w14:paraId="7C3405EA" w14:textId="77777777" w:rsidTr="00221221">
        <w:trPr>
          <w:trHeight w:val="220"/>
          <w:jc w:val="center"/>
        </w:trPr>
        <w:tc>
          <w:tcPr>
            <w:tcW w:w="715" w:type="dxa"/>
            <w:shd w:val="clear" w:color="auto" w:fill="auto"/>
            <w:noWrap/>
          </w:tcPr>
          <w:p w14:paraId="32A0FB74" w14:textId="55307BA0" w:rsidR="003E2AA2" w:rsidRPr="00237700" w:rsidRDefault="003E2AA2" w:rsidP="003E2AA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10479</w:t>
            </w:r>
          </w:p>
        </w:tc>
        <w:tc>
          <w:tcPr>
            <w:tcW w:w="990" w:type="dxa"/>
          </w:tcPr>
          <w:p w14:paraId="64DB5912" w14:textId="40038297" w:rsidR="003E2AA2" w:rsidRPr="00237700" w:rsidRDefault="003E2AA2" w:rsidP="003E2AA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Minyoung Park</w:t>
            </w:r>
          </w:p>
        </w:tc>
        <w:tc>
          <w:tcPr>
            <w:tcW w:w="900" w:type="dxa"/>
            <w:shd w:val="clear" w:color="auto" w:fill="auto"/>
            <w:noWrap/>
          </w:tcPr>
          <w:p w14:paraId="4DF4EFC4" w14:textId="629FE809" w:rsidR="003E2AA2" w:rsidRPr="00237700" w:rsidRDefault="003E2AA2" w:rsidP="003E2AA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35.3.17</w:t>
            </w:r>
          </w:p>
        </w:tc>
        <w:tc>
          <w:tcPr>
            <w:tcW w:w="720" w:type="dxa"/>
          </w:tcPr>
          <w:p w14:paraId="489EFF14" w14:textId="2B958740" w:rsidR="003E2AA2" w:rsidRPr="00237700" w:rsidRDefault="003E2AA2" w:rsidP="003E2AA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462.04</w:t>
            </w:r>
          </w:p>
        </w:tc>
        <w:tc>
          <w:tcPr>
            <w:tcW w:w="2520" w:type="dxa"/>
            <w:shd w:val="clear" w:color="auto" w:fill="auto"/>
            <w:noWrap/>
          </w:tcPr>
          <w:p w14:paraId="16AC8A0B" w14:textId="22725DE5" w:rsidR="003E2AA2" w:rsidRPr="00237700" w:rsidRDefault="003E2AA2" w:rsidP="003E2AA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It is not clear whether the EMLSR Link Bitmap subfield can be used to update the EMLSR links after the EMLSR mode is enabled. Allowing a non-AP MLD to update the EMLSR links would be useful for a non-AP MLD to change operation without disabling and enabling EMLSR mode again simply to update the EMLSR links.</w:t>
            </w:r>
          </w:p>
        </w:tc>
        <w:tc>
          <w:tcPr>
            <w:tcW w:w="2340" w:type="dxa"/>
            <w:shd w:val="clear" w:color="auto" w:fill="auto"/>
            <w:noWrap/>
          </w:tcPr>
          <w:p w14:paraId="7438916C" w14:textId="1888E426" w:rsidR="003E2AA2" w:rsidRPr="00237700" w:rsidRDefault="003E2AA2" w:rsidP="003E2AA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Add a normative behavior that allows a non-AP MLD to update the EMLSR links by transmitting an EML Operating Mode Notification frame with a new bitmap value in the EMLSR Link Bitmap subfield after the EMLSR mode is enabled without disabling the EMLSR mode.</w:t>
            </w:r>
          </w:p>
        </w:tc>
        <w:tc>
          <w:tcPr>
            <w:tcW w:w="3150" w:type="dxa"/>
            <w:shd w:val="clear" w:color="auto" w:fill="auto"/>
          </w:tcPr>
          <w:p w14:paraId="0B7E029E" w14:textId="122FD1EA" w:rsidR="008C027F" w:rsidRDefault="008C027F" w:rsidP="008C027F">
            <w:pPr>
              <w:suppressAutoHyphens/>
              <w:spacing w:after="0"/>
              <w:rPr>
                <w:rFonts w:ascii="Times New Roman" w:hAnsi="Times New Roman" w:cs="Times New Roman"/>
                <w:bCs/>
                <w:sz w:val="18"/>
                <w:szCs w:val="18"/>
              </w:rPr>
            </w:pPr>
            <w:r w:rsidRPr="0094545D">
              <w:rPr>
                <w:rFonts w:ascii="Times New Roman" w:hAnsi="Times New Roman" w:cs="Times New Roman"/>
                <w:bCs/>
                <w:sz w:val="18"/>
                <w:szCs w:val="18"/>
              </w:rPr>
              <w:t xml:space="preserve">Rejected </w:t>
            </w:r>
            <w:del w:id="158" w:author="Alfred Aster" w:date="2022-10-18T10:12:00Z">
              <w:r w:rsidRPr="0094545D" w:rsidDel="00DF476D">
                <w:rPr>
                  <w:rFonts w:ascii="Times New Roman" w:hAnsi="Times New Roman" w:cs="Times New Roman"/>
                  <w:bCs/>
                  <w:sz w:val="18"/>
                  <w:szCs w:val="18"/>
                </w:rPr>
                <w:delText>--</w:delText>
              </w:r>
            </w:del>
            <w:ins w:id="159" w:author="Alfred Aster" w:date="2022-10-18T10:12:00Z">
              <w:r w:rsidR="00DF476D">
                <w:rPr>
                  <w:rFonts w:ascii="Times New Roman" w:hAnsi="Times New Roman" w:cs="Times New Roman"/>
                  <w:bCs/>
                  <w:sz w:val="18"/>
                  <w:szCs w:val="18"/>
                </w:rPr>
                <w:t>–</w:t>
              </w:r>
            </w:ins>
            <w:r w:rsidRPr="0094545D">
              <w:rPr>
                <w:rFonts w:ascii="Times New Roman" w:hAnsi="Times New Roman" w:cs="Times New Roman"/>
                <w:bCs/>
                <w:sz w:val="18"/>
                <w:szCs w:val="18"/>
              </w:rPr>
              <w:t xml:space="preserve"> A proposed resolution for “this CID” was discussed as part of the comment resolutions in “document”, however the group could not reach consensus on a proposed change that would resolve the comment</w:t>
            </w:r>
          </w:p>
          <w:p w14:paraId="3C701916" w14:textId="77777777" w:rsidR="008C027F" w:rsidRDefault="008C027F" w:rsidP="00F971F9">
            <w:pPr>
              <w:suppressAutoHyphens/>
              <w:spacing w:after="0"/>
              <w:rPr>
                <w:rFonts w:ascii="Times New Roman" w:hAnsi="Times New Roman" w:cs="Times New Roman"/>
                <w:bCs/>
                <w:sz w:val="18"/>
                <w:szCs w:val="18"/>
              </w:rPr>
            </w:pPr>
          </w:p>
          <w:p w14:paraId="48A62F7A" w14:textId="3F001F0B" w:rsidR="003E2AA2" w:rsidRPr="00237700" w:rsidRDefault="00F971F9" w:rsidP="00F971F9">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August 17, 2022, but no straw poll is conducted yet.</w:t>
            </w:r>
          </w:p>
          <w:p w14:paraId="5FD020BF" w14:textId="77777777" w:rsidR="00F971F9" w:rsidRPr="00237700" w:rsidRDefault="00F971F9" w:rsidP="00F971F9">
            <w:pPr>
              <w:suppressAutoHyphens/>
              <w:spacing w:after="0"/>
              <w:rPr>
                <w:rFonts w:ascii="Times New Roman" w:hAnsi="Times New Roman" w:cs="Times New Roman"/>
                <w:bCs/>
                <w:sz w:val="18"/>
                <w:szCs w:val="18"/>
              </w:rPr>
            </w:pPr>
          </w:p>
          <w:p w14:paraId="699AB91C" w14:textId="77777777" w:rsidR="00B45EC9" w:rsidRDefault="00B45EC9" w:rsidP="00B45EC9">
            <w:pPr>
              <w:suppressAutoHyphens/>
              <w:spacing w:after="0"/>
              <w:rPr>
                <w:rFonts w:ascii="Times New Roman" w:hAnsi="Times New Roman" w:cs="Times New Roman"/>
                <w:bCs/>
                <w:sz w:val="18"/>
                <w:szCs w:val="18"/>
              </w:rPr>
            </w:pPr>
            <w:r w:rsidRPr="00DA7D6C">
              <w:rPr>
                <w:rFonts w:ascii="Times New Roman" w:hAnsi="Times New Roman" w:cs="Times New Roman"/>
                <w:bCs/>
                <w:sz w:val="18"/>
                <w:szCs w:val="18"/>
              </w:rPr>
              <w:t>Minyoung Park</w:t>
            </w:r>
            <w:r w:rsidRPr="00DA7D6C">
              <w:rPr>
                <w:rFonts w:ascii="Times New Roman" w:hAnsi="Times New Roman" w:cs="Times New Roman"/>
                <w:bCs/>
                <w:sz w:val="18"/>
                <w:szCs w:val="18"/>
              </w:rPr>
              <w:tab/>
              <w:t>22/1204r4</w:t>
            </w:r>
          </w:p>
          <w:p w14:paraId="6FBC4474"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249B1BD1" w14:textId="12E1F37F" w:rsidR="00B45EC9" w:rsidRPr="00887E9D" w:rsidRDefault="00B45EC9" w:rsidP="00B45EC9">
            <w:pPr>
              <w:suppressAutoHyphens/>
              <w:spacing w:after="0"/>
              <w:rPr>
                <w:rFonts w:ascii="Times New Roman" w:hAnsi="Times New Roman" w:cs="Times New Roman"/>
                <w:bCs/>
                <w:color w:val="00B050"/>
                <w:sz w:val="18"/>
                <w:szCs w:val="18"/>
              </w:rPr>
            </w:pPr>
            <w:r w:rsidRPr="00887E9D">
              <w:rPr>
                <w:rFonts w:ascii="Times New Roman" w:hAnsi="Times New Roman" w:cs="Times New Roman"/>
                <w:bCs/>
                <w:color w:val="00B050"/>
                <w:sz w:val="18"/>
                <w:szCs w:val="18"/>
              </w:rPr>
              <w:t>&lt;</w:t>
            </w:r>
            <w:r w:rsidR="00550C83" w:rsidRPr="00887E9D">
              <w:rPr>
                <w:rFonts w:ascii="Times New Roman" w:hAnsi="Times New Roman" w:cs="Times New Roman"/>
                <w:bCs/>
                <w:color w:val="00B050"/>
                <w:sz w:val="18"/>
                <w:szCs w:val="18"/>
              </w:rPr>
              <w:t xml:space="preserve">The technical debate was on whether the EMLSR Link Bitmap update procedure need be defined explicitly in the subclause or can just simply reuse the existing EMLSR enablement </w:t>
            </w:r>
            <w:r w:rsidR="00550C83" w:rsidRPr="00887E9D">
              <w:rPr>
                <w:rFonts w:ascii="Times New Roman" w:hAnsi="Times New Roman" w:cs="Times New Roman"/>
                <w:bCs/>
                <w:color w:val="00B050"/>
                <w:sz w:val="18"/>
                <w:szCs w:val="18"/>
              </w:rPr>
              <w:lastRenderedPageBreak/>
              <w:t>procedure and the group couldn’t reach consensus.</w:t>
            </w:r>
            <w:r w:rsidRPr="00887E9D">
              <w:rPr>
                <w:rFonts w:ascii="Times New Roman" w:hAnsi="Times New Roman" w:cs="Times New Roman"/>
                <w:bCs/>
                <w:color w:val="00B050"/>
                <w:sz w:val="18"/>
                <w:szCs w:val="18"/>
              </w:rPr>
              <w:t>&gt;</w:t>
            </w:r>
          </w:p>
          <w:p w14:paraId="392FDCBD" w14:textId="0A086FF0" w:rsidR="00F971F9" w:rsidRPr="00237700" w:rsidRDefault="00F971F9" w:rsidP="00F971F9">
            <w:pPr>
              <w:suppressAutoHyphens/>
              <w:spacing w:after="0"/>
              <w:rPr>
                <w:rFonts w:ascii="Times New Roman" w:hAnsi="Times New Roman" w:cs="Times New Roman"/>
                <w:bCs/>
                <w:sz w:val="18"/>
                <w:szCs w:val="18"/>
              </w:rPr>
            </w:pPr>
          </w:p>
        </w:tc>
      </w:tr>
      <w:tr w:rsidR="00F971F9" w:rsidRPr="008B0293" w14:paraId="2F23F2AF" w14:textId="77777777" w:rsidTr="00221221">
        <w:trPr>
          <w:trHeight w:val="220"/>
          <w:jc w:val="center"/>
        </w:trPr>
        <w:tc>
          <w:tcPr>
            <w:tcW w:w="715" w:type="dxa"/>
            <w:shd w:val="clear" w:color="auto" w:fill="auto"/>
            <w:noWrap/>
          </w:tcPr>
          <w:p w14:paraId="72D3D83E" w14:textId="7AA373FD" w:rsidR="00F971F9" w:rsidRPr="006204AA" w:rsidRDefault="00F971F9" w:rsidP="00F971F9">
            <w:pPr>
              <w:suppressAutoHyphens/>
              <w:spacing w:after="0"/>
              <w:rPr>
                <w:rFonts w:ascii="Times New Roman" w:hAnsi="Times New Roman" w:cs="Times New Roman"/>
                <w:strike/>
                <w:color w:val="FF0000"/>
                <w:sz w:val="18"/>
                <w:szCs w:val="18"/>
              </w:rPr>
            </w:pPr>
            <w:r w:rsidRPr="006204AA">
              <w:rPr>
                <w:rFonts w:ascii="Times New Roman" w:hAnsi="Times New Roman" w:cs="Times New Roman"/>
                <w:strike/>
                <w:color w:val="FF0000"/>
                <w:sz w:val="18"/>
                <w:szCs w:val="18"/>
              </w:rPr>
              <w:lastRenderedPageBreak/>
              <w:t>10777</w:t>
            </w:r>
          </w:p>
        </w:tc>
        <w:tc>
          <w:tcPr>
            <w:tcW w:w="990" w:type="dxa"/>
          </w:tcPr>
          <w:p w14:paraId="441BB4A4" w14:textId="6BA59D2E" w:rsidR="00F971F9" w:rsidRPr="006204AA" w:rsidRDefault="00F971F9" w:rsidP="00F971F9">
            <w:pPr>
              <w:suppressAutoHyphens/>
              <w:spacing w:after="0"/>
              <w:rPr>
                <w:rFonts w:ascii="Times New Roman" w:hAnsi="Times New Roman" w:cs="Times New Roman"/>
                <w:strike/>
                <w:color w:val="FF0000"/>
                <w:sz w:val="18"/>
                <w:szCs w:val="18"/>
              </w:rPr>
            </w:pPr>
            <w:r w:rsidRPr="006204AA">
              <w:rPr>
                <w:rFonts w:ascii="Times New Roman" w:hAnsi="Times New Roman" w:cs="Times New Roman"/>
                <w:strike/>
                <w:color w:val="FF0000"/>
                <w:sz w:val="18"/>
                <w:szCs w:val="18"/>
              </w:rPr>
              <w:t>Chien-Fang Hsu</w:t>
            </w:r>
          </w:p>
        </w:tc>
        <w:tc>
          <w:tcPr>
            <w:tcW w:w="900" w:type="dxa"/>
            <w:shd w:val="clear" w:color="auto" w:fill="auto"/>
            <w:noWrap/>
          </w:tcPr>
          <w:p w14:paraId="75EDC3A1" w14:textId="21E72660" w:rsidR="00F971F9" w:rsidRPr="006204AA" w:rsidRDefault="00F971F9" w:rsidP="00F971F9">
            <w:pPr>
              <w:suppressAutoHyphens/>
              <w:spacing w:after="0"/>
              <w:rPr>
                <w:rFonts w:ascii="Times New Roman" w:hAnsi="Times New Roman" w:cs="Times New Roman"/>
                <w:strike/>
                <w:color w:val="FF0000"/>
                <w:sz w:val="18"/>
                <w:szCs w:val="18"/>
              </w:rPr>
            </w:pPr>
            <w:r w:rsidRPr="006204AA">
              <w:rPr>
                <w:rFonts w:ascii="Times New Roman" w:hAnsi="Times New Roman" w:cs="Times New Roman"/>
                <w:strike/>
                <w:color w:val="FF0000"/>
                <w:sz w:val="18"/>
                <w:szCs w:val="18"/>
              </w:rPr>
              <w:t>35.3.17</w:t>
            </w:r>
          </w:p>
        </w:tc>
        <w:tc>
          <w:tcPr>
            <w:tcW w:w="720" w:type="dxa"/>
          </w:tcPr>
          <w:p w14:paraId="3D76DF57" w14:textId="3BB7EFAA" w:rsidR="00F971F9" w:rsidRPr="006204AA" w:rsidRDefault="00F971F9" w:rsidP="00F971F9">
            <w:pPr>
              <w:suppressAutoHyphens/>
              <w:spacing w:after="0"/>
              <w:rPr>
                <w:rFonts w:ascii="Times New Roman" w:hAnsi="Times New Roman" w:cs="Times New Roman"/>
                <w:strike/>
                <w:color w:val="FF0000"/>
                <w:sz w:val="18"/>
                <w:szCs w:val="18"/>
              </w:rPr>
            </w:pPr>
            <w:r w:rsidRPr="006204AA">
              <w:rPr>
                <w:rFonts w:ascii="Times New Roman" w:hAnsi="Times New Roman" w:cs="Times New Roman"/>
                <w:strike/>
                <w:color w:val="FF0000"/>
                <w:sz w:val="18"/>
                <w:szCs w:val="18"/>
              </w:rPr>
              <w:t>461.58</w:t>
            </w:r>
          </w:p>
        </w:tc>
        <w:tc>
          <w:tcPr>
            <w:tcW w:w="2520" w:type="dxa"/>
            <w:shd w:val="clear" w:color="auto" w:fill="auto"/>
            <w:noWrap/>
          </w:tcPr>
          <w:p w14:paraId="1462DD28" w14:textId="59280C35" w:rsidR="00F971F9" w:rsidRPr="006204AA" w:rsidRDefault="00F971F9" w:rsidP="00F971F9">
            <w:pPr>
              <w:suppressAutoHyphens/>
              <w:spacing w:after="0"/>
              <w:rPr>
                <w:rFonts w:ascii="Times New Roman" w:hAnsi="Times New Roman" w:cs="Times New Roman"/>
                <w:strike/>
                <w:color w:val="FF0000"/>
                <w:sz w:val="18"/>
                <w:szCs w:val="18"/>
              </w:rPr>
            </w:pPr>
            <w:r w:rsidRPr="006204AA">
              <w:rPr>
                <w:rFonts w:ascii="Times New Roman" w:hAnsi="Times New Roman" w:cs="Times New Roman"/>
                <w:strike/>
                <w:color w:val="FF0000"/>
                <w:sz w:val="18"/>
                <w:szCs w:val="18"/>
              </w:rPr>
              <w:t xml:space="preserve">When there exists only one EMLSR link in awake state and others are on in doze state, the initial control frame to initialize DL traffic is redundant. To increase efficiency in this scenario, the specs should allow AP to omit initial control frame to </w:t>
            </w:r>
            <w:proofErr w:type="spellStart"/>
            <w:r w:rsidRPr="006204AA">
              <w:rPr>
                <w:rFonts w:ascii="Times New Roman" w:hAnsi="Times New Roman" w:cs="Times New Roman"/>
                <w:strike/>
                <w:color w:val="FF0000"/>
                <w:sz w:val="18"/>
                <w:szCs w:val="18"/>
              </w:rPr>
              <w:t>intialize</w:t>
            </w:r>
            <w:proofErr w:type="spellEnd"/>
            <w:r w:rsidRPr="006204AA">
              <w:rPr>
                <w:rFonts w:ascii="Times New Roman" w:hAnsi="Times New Roman" w:cs="Times New Roman"/>
                <w:strike/>
                <w:color w:val="FF0000"/>
                <w:sz w:val="18"/>
                <w:szCs w:val="18"/>
              </w:rPr>
              <w:t xml:space="preserve"> DL transmission.</w:t>
            </w:r>
          </w:p>
        </w:tc>
        <w:tc>
          <w:tcPr>
            <w:tcW w:w="2340" w:type="dxa"/>
            <w:shd w:val="clear" w:color="auto" w:fill="auto"/>
            <w:noWrap/>
          </w:tcPr>
          <w:p w14:paraId="2FCB0520" w14:textId="3CB10C87" w:rsidR="00F971F9" w:rsidRPr="006204AA" w:rsidRDefault="00F971F9" w:rsidP="00F971F9">
            <w:pPr>
              <w:suppressAutoHyphens/>
              <w:spacing w:after="0"/>
              <w:rPr>
                <w:rFonts w:ascii="Times New Roman" w:hAnsi="Times New Roman" w:cs="Times New Roman"/>
                <w:strike/>
                <w:color w:val="FF0000"/>
                <w:sz w:val="18"/>
                <w:szCs w:val="18"/>
              </w:rPr>
            </w:pPr>
            <w:r w:rsidRPr="006204AA">
              <w:rPr>
                <w:rFonts w:ascii="Times New Roman" w:hAnsi="Times New Roman" w:cs="Times New Roman"/>
                <w:strike/>
                <w:color w:val="FF0000"/>
                <w:sz w:val="18"/>
                <w:szCs w:val="18"/>
              </w:rPr>
              <w:t xml:space="preserve">Add rules allowing the AP to </w:t>
            </w:r>
            <w:proofErr w:type="spellStart"/>
            <w:r w:rsidRPr="006204AA">
              <w:rPr>
                <w:rFonts w:ascii="Times New Roman" w:hAnsi="Times New Roman" w:cs="Times New Roman"/>
                <w:strike/>
                <w:color w:val="FF0000"/>
                <w:sz w:val="18"/>
                <w:szCs w:val="18"/>
              </w:rPr>
              <w:t>intialize</w:t>
            </w:r>
            <w:proofErr w:type="spellEnd"/>
            <w:r w:rsidRPr="006204AA">
              <w:rPr>
                <w:rFonts w:ascii="Times New Roman" w:hAnsi="Times New Roman" w:cs="Times New Roman"/>
                <w:strike/>
                <w:color w:val="FF0000"/>
                <w:sz w:val="18"/>
                <w:szCs w:val="18"/>
              </w:rPr>
              <w:t xml:space="preserve"> DL transmission without initial control frame when only one EMLSR link is in awake state and others are in doze states.</w:t>
            </w:r>
          </w:p>
        </w:tc>
        <w:tc>
          <w:tcPr>
            <w:tcW w:w="3150" w:type="dxa"/>
            <w:shd w:val="clear" w:color="auto" w:fill="auto"/>
          </w:tcPr>
          <w:p w14:paraId="1B83F1A9" w14:textId="77777777" w:rsidR="00396D6F" w:rsidRPr="006204AA" w:rsidRDefault="00396D6F" w:rsidP="00396D6F">
            <w:pPr>
              <w:suppressAutoHyphens/>
              <w:spacing w:after="0"/>
              <w:rPr>
                <w:ins w:id="160" w:author="Alfred Aster" w:date="2022-10-19T09:51:00Z"/>
                <w:rFonts w:ascii="Times New Roman" w:hAnsi="Times New Roman" w:cs="Times New Roman"/>
                <w:bCs/>
                <w:strike/>
                <w:color w:val="FF0000"/>
                <w:sz w:val="18"/>
                <w:szCs w:val="18"/>
              </w:rPr>
            </w:pPr>
            <w:ins w:id="161" w:author="Alfred Aster" w:date="2022-10-19T09:51:00Z">
              <w:r w:rsidRPr="006204AA">
                <w:rPr>
                  <w:rFonts w:ascii="Times New Roman" w:hAnsi="Times New Roman" w:cs="Times New Roman"/>
                  <w:bCs/>
                  <w:strike/>
                  <w:color w:val="FF0000"/>
                  <w:sz w:val="18"/>
                  <w:szCs w:val="18"/>
                </w:rPr>
                <w:t>Pending SP    22/1181</w:t>
              </w:r>
            </w:ins>
          </w:p>
          <w:p w14:paraId="2C44496E" w14:textId="77777777" w:rsidR="00396D6F" w:rsidRPr="006204AA" w:rsidRDefault="00396D6F" w:rsidP="008C027F">
            <w:pPr>
              <w:suppressAutoHyphens/>
              <w:spacing w:after="0"/>
              <w:rPr>
                <w:ins w:id="162" w:author="Alfred Aster" w:date="2022-10-19T09:51:00Z"/>
                <w:rFonts w:ascii="Times New Roman" w:hAnsi="Times New Roman" w:cs="Times New Roman"/>
                <w:bCs/>
                <w:strike/>
                <w:color w:val="FF0000"/>
                <w:sz w:val="18"/>
                <w:szCs w:val="18"/>
              </w:rPr>
            </w:pPr>
          </w:p>
          <w:p w14:paraId="1C102010" w14:textId="40738F11" w:rsidR="008C027F" w:rsidRPr="006204AA" w:rsidRDefault="008C027F" w:rsidP="008C027F">
            <w:pPr>
              <w:suppressAutoHyphens/>
              <w:spacing w:after="0"/>
              <w:rPr>
                <w:rFonts w:ascii="Times New Roman" w:hAnsi="Times New Roman" w:cs="Times New Roman"/>
                <w:bCs/>
                <w:strike/>
                <w:color w:val="FF0000"/>
                <w:sz w:val="18"/>
                <w:szCs w:val="18"/>
              </w:rPr>
            </w:pPr>
            <w:r w:rsidRPr="006204AA">
              <w:rPr>
                <w:rFonts w:ascii="Times New Roman" w:hAnsi="Times New Roman" w:cs="Times New Roman"/>
                <w:bCs/>
                <w:strike/>
                <w:color w:val="FF0000"/>
                <w:sz w:val="18"/>
                <w:szCs w:val="18"/>
              </w:rPr>
              <w:t xml:space="preserve">Rejected </w:t>
            </w:r>
            <w:del w:id="163" w:author="Alfred Aster" w:date="2022-10-18T10:12:00Z">
              <w:r w:rsidRPr="006204AA" w:rsidDel="00DF476D">
                <w:rPr>
                  <w:rFonts w:ascii="Times New Roman" w:hAnsi="Times New Roman" w:cs="Times New Roman"/>
                  <w:bCs/>
                  <w:strike/>
                  <w:color w:val="FF0000"/>
                  <w:sz w:val="18"/>
                  <w:szCs w:val="18"/>
                </w:rPr>
                <w:delText>--</w:delText>
              </w:r>
            </w:del>
            <w:ins w:id="164" w:author="Alfred Aster" w:date="2022-10-18T10:12:00Z">
              <w:r w:rsidR="00DF476D" w:rsidRPr="006204AA">
                <w:rPr>
                  <w:rFonts w:ascii="Times New Roman" w:hAnsi="Times New Roman" w:cs="Times New Roman"/>
                  <w:bCs/>
                  <w:strike/>
                  <w:color w:val="FF0000"/>
                  <w:sz w:val="18"/>
                  <w:szCs w:val="18"/>
                </w:rPr>
                <w:t>–</w:t>
              </w:r>
            </w:ins>
            <w:r w:rsidRPr="006204AA">
              <w:rPr>
                <w:rFonts w:ascii="Times New Roman" w:hAnsi="Times New Roman" w:cs="Times New Roman"/>
                <w:bCs/>
                <w:strike/>
                <w:color w:val="FF0000"/>
                <w:sz w:val="18"/>
                <w:szCs w:val="18"/>
              </w:rPr>
              <w:t xml:space="preserve"> A proposed resolution for “this CID” was discussed as part of the comment resolutions in “document”, however the group could not reach consensus on a proposed change that would resolve the comment</w:t>
            </w:r>
          </w:p>
          <w:p w14:paraId="764EF46E" w14:textId="77777777" w:rsidR="007506F5" w:rsidRPr="006204AA" w:rsidRDefault="007506F5" w:rsidP="008C027F">
            <w:pPr>
              <w:suppressAutoHyphens/>
              <w:spacing w:after="0"/>
              <w:rPr>
                <w:rFonts w:ascii="Times New Roman" w:hAnsi="Times New Roman" w:cs="Times New Roman"/>
                <w:bCs/>
                <w:strike/>
                <w:color w:val="FF0000"/>
                <w:sz w:val="18"/>
                <w:szCs w:val="18"/>
              </w:rPr>
            </w:pPr>
          </w:p>
          <w:p w14:paraId="495FE46E" w14:textId="3C3E4103" w:rsidR="00F971F9" w:rsidRPr="006204AA" w:rsidRDefault="00F971F9" w:rsidP="00F971F9">
            <w:pPr>
              <w:suppressAutoHyphens/>
              <w:spacing w:after="0"/>
              <w:rPr>
                <w:rFonts w:ascii="Times New Roman" w:hAnsi="Times New Roman" w:cs="Times New Roman"/>
                <w:bCs/>
                <w:strike/>
                <w:color w:val="FF0000"/>
                <w:sz w:val="18"/>
                <w:szCs w:val="18"/>
              </w:rPr>
            </w:pPr>
            <w:r w:rsidRPr="006204AA">
              <w:rPr>
                <w:rFonts w:ascii="Times New Roman" w:hAnsi="Times New Roman" w:cs="Times New Roman"/>
                <w:bCs/>
                <w:strike/>
                <w:color w:val="FF0000"/>
                <w:sz w:val="18"/>
                <w:szCs w:val="18"/>
              </w:rPr>
              <w:t>This CID is discussed on August 1, 2022, but no straw poll is conducted yet.</w:t>
            </w:r>
          </w:p>
          <w:p w14:paraId="3B50EDAD" w14:textId="77777777" w:rsidR="00B45EC9" w:rsidRPr="006204AA" w:rsidRDefault="00B45EC9" w:rsidP="00F971F9">
            <w:pPr>
              <w:suppressAutoHyphens/>
              <w:spacing w:after="0"/>
              <w:rPr>
                <w:rFonts w:ascii="Times New Roman" w:hAnsi="Times New Roman" w:cs="Times New Roman"/>
                <w:bCs/>
                <w:strike/>
                <w:color w:val="FF0000"/>
                <w:sz w:val="18"/>
                <w:szCs w:val="18"/>
              </w:rPr>
            </w:pPr>
          </w:p>
          <w:p w14:paraId="1E59B714" w14:textId="77777777" w:rsidR="00B45EC9" w:rsidRPr="006204AA" w:rsidRDefault="00B45EC9" w:rsidP="00B45EC9">
            <w:pPr>
              <w:suppressAutoHyphens/>
              <w:spacing w:after="0"/>
              <w:rPr>
                <w:rFonts w:ascii="Times New Roman" w:hAnsi="Times New Roman" w:cs="Times New Roman"/>
                <w:bCs/>
                <w:strike/>
                <w:color w:val="FF0000"/>
                <w:sz w:val="18"/>
                <w:szCs w:val="18"/>
              </w:rPr>
            </w:pPr>
            <w:r w:rsidRPr="006204AA">
              <w:rPr>
                <w:rFonts w:ascii="Times New Roman" w:hAnsi="Times New Roman" w:cs="Times New Roman"/>
                <w:bCs/>
                <w:strike/>
                <w:color w:val="FF0000"/>
                <w:sz w:val="18"/>
                <w:szCs w:val="18"/>
              </w:rPr>
              <w:t>Minyoung Park</w:t>
            </w:r>
            <w:r w:rsidRPr="006204AA">
              <w:rPr>
                <w:rFonts w:ascii="Times New Roman" w:hAnsi="Times New Roman" w:cs="Times New Roman"/>
                <w:bCs/>
                <w:strike/>
                <w:color w:val="FF0000"/>
                <w:sz w:val="18"/>
                <w:szCs w:val="18"/>
              </w:rPr>
              <w:tab/>
              <w:t>22/1181r1</w:t>
            </w:r>
          </w:p>
          <w:p w14:paraId="72D14B8F" w14:textId="77777777" w:rsidR="00B45EC9" w:rsidRPr="006204AA" w:rsidRDefault="00B45EC9" w:rsidP="00B45EC9">
            <w:pPr>
              <w:suppressAutoHyphens/>
              <w:spacing w:after="0"/>
              <w:rPr>
                <w:rFonts w:ascii="Times New Roman" w:hAnsi="Times New Roman" w:cs="Times New Roman"/>
                <w:bCs/>
                <w:strike/>
                <w:color w:val="FF0000"/>
                <w:sz w:val="18"/>
                <w:szCs w:val="18"/>
              </w:rPr>
            </w:pPr>
            <w:r w:rsidRPr="006204AA">
              <w:rPr>
                <w:rFonts w:ascii="Times New Roman" w:hAnsi="Times New Roman" w:cs="Times New Roman"/>
                <w:bCs/>
                <w:strike/>
                <w:color w:val="FF0000"/>
                <w:sz w:val="18"/>
                <w:szCs w:val="18"/>
              </w:rPr>
              <w:t>Notes from Discussion:</w:t>
            </w:r>
          </w:p>
          <w:p w14:paraId="624CB039" w14:textId="77777777" w:rsidR="00B45EC9" w:rsidRPr="006204AA" w:rsidRDefault="00B45EC9" w:rsidP="00B45EC9">
            <w:pPr>
              <w:suppressAutoHyphens/>
              <w:spacing w:after="0"/>
              <w:rPr>
                <w:rFonts w:ascii="Times New Roman" w:hAnsi="Times New Roman" w:cs="Times New Roman"/>
                <w:bCs/>
                <w:strike/>
                <w:color w:val="FF0000"/>
                <w:sz w:val="18"/>
                <w:szCs w:val="18"/>
              </w:rPr>
            </w:pPr>
            <w:r w:rsidRPr="006204AA">
              <w:rPr>
                <w:rFonts w:ascii="Times New Roman" w:hAnsi="Times New Roman" w:cs="Times New Roman"/>
                <w:bCs/>
                <w:strike/>
                <w:color w:val="FF0000"/>
                <w:sz w:val="18"/>
                <w:szCs w:val="18"/>
              </w:rPr>
              <w:t>&lt;&gt;</w:t>
            </w:r>
          </w:p>
          <w:p w14:paraId="1A905BF1" w14:textId="41EA021D" w:rsidR="007506F5" w:rsidRPr="006204AA" w:rsidRDefault="007506F5" w:rsidP="00F971F9">
            <w:pPr>
              <w:suppressAutoHyphens/>
              <w:spacing w:after="0"/>
              <w:rPr>
                <w:rFonts w:ascii="Times New Roman" w:hAnsi="Times New Roman" w:cs="Times New Roman"/>
                <w:bCs/>
                <w:strike/>
                <w:color w:val="FF0000"/>
                <w:sz w:val="18"/>
                <w:szCs w:val="18"/>
              </w:rPr>
            </w:pPr>
          </w:p>
        </w:tc>
      </w:tr>
      <w:tr w:rsidR="00580B7B" w:rsidRPr="008B0293" w14:paraId="466B147C" w14:textId="77777777" w:rsidTr="00221221">
        <w:trPr>
          <w:trHeight w:val="220"/>
          <w:jc w:val="center"/>
        </w:trPr>
        <w:tc>
          <w:tcPr>
            <w:tcW w:w="715" w:type="dxa"/>
            <w:shd w:val="clear" w:color="auto" w:fill="auto"/>
            <w:noWrap/>
          </w:tcPr>
          <w:p w14:paraId="1121FE04" w14:textId="66EFB01F" w:rsidR="00580B7B" w:rsidRPr="006204AA" w:rsidRDefault="00580B7B" w:rsidP="00580B7B">
            <w:pPr>
              <w:suppressAutoHyphens/>
              <w:spacing w:after="0"/>
              <w:rPr>
                <w:rFonts w:ascii="Times New Roman" w:hAnsi="Times New Roman" w:cs="Times New Roman"/>
                <w:strike/>
                <w:color w:val="FF0000"/>
                <w:sz w:val="18"/>
                <w:szCs w:val="18"/>
              </w:rPr>
            </w:pPr>
            <w:r w:rsidRPr="006204AA">
              <w:rPr>
                <w:rFonts w:ascii="Times New Roman" w:hAnsi="Times New Roman" w:cs="Times New Roman"/>
                <w:strike/>
                <w:color w:val="FF0000"/>
                <w:sz w:val="18"/>
                <w:szCs w:val="18"/>
              </w:rPr>
              <w:t>10869</w:t>
            </w:r>
          </w:p>
        </w:tc>
        <w:tc>
          <w:tcPr>
            <w:tcW w:w="990" w:type="dxa"/>
          </w:tcPr>
          <w:p w14:paraId="601A9C25" w14:textId="14447759" w:rsidR="00580B7B" w:rsidRPr="006204AA" w:rsidRDefault="00580B7B" w:rsidP="00580B7B">
            <w:pPr>
              <w:suppressAutoHyphens/>
              <w:spacing w:after="0"/>
              <w:rPr>
                <w:rFonts w:ascii="Times New Roman" w:hAnsi="Times New Roman" w:cs="Times New Roman"/>
                <w:strike/>
                <w:color w:val="FF0000"/>
                <w:sz w:val="18"/>
                <w:szCs w:val="18"/>
              </w:rPr>
            </w:pPr>
            <w:proofErr w:type="spellStart"/>
            <w:r w:rsidRPr="006204AA">
              <w:rPr>
                <w:rFonts w:ascii="Times New Roman" w:hAnsi="Times New Roman" w:cs="Times New Roman"/>
                <w:strike/>
                <w:color w:val="FF0000"/>
                <w:sz w:val="18"/>
                <w:szCs w:val="18"/>
              </w:rPr>
              <w:t>Yousi</w:t>
            </w:r>
            <w:proofErr w:type="spellEnd"/>
            <w:r w:rsidRPr="006204AA">
              <w:rPr>
                <w:rFonts w:ascii="Times New Roman" w:hAnsi="Times New Roman" w:cs="Times New Roman"/>
                <w:strike/>
                <w:color w:val="FF0000"/>
                <w:sz w:val="18"/>
                <w:szCs w:val="18"/>
              </w:rPr>
              <w:t xml:space="preserve"> Lin</w:t>
            </w:r>
          </w:p>
        </w:tc>
        <w:tc>
          <w:tcPr>
            <w:tcW w:w="900" w:type="dxa"/>
            <w:shd w:val="clear" w:color="auto" w:fill="auto"/>
            <w:noWrap/>
          </w:tcPr>
          <w:p w14:paraId="77E51639" w14:textId="27223969" w:rsidR="00580B7B" w:rsidRPr="006204AA" w:rsidRDefault="00580B7B" w:rsidP="00580B7B">
            <w:pPr>
              <w:suppressAutoHyphens/>
              <w:spacing w:after="0"/>
              <w:rPr>
                <w:rFonts w:ascii="Times New Roman" w:hAnsi="Times New Roman" w:cs="Times New Roman"/>
                <w:strike/>
                <w:color w:val="FF0000"/>
                <w:sz w:val="18"/>
                <w:szCs w:val="18"/>
              </w:rPr>
            </w:pPr>
            <w:r w:rsidRPr="006204AA">
              <w:rPr>
                <w:rFonts w:ascii="Times New Roman" w:hAnsi="Times New Roman" w:cs="Times New Roman"/>
                <w:strike/>
                <w:color w:val="FF0000"/>
                <w:sz w:val="18"/>
                <w:szCs w:val="18"/>
              </w:rPr>
              <w:t>9.4.1.74</w:t>
            </w:r>
          </w:p>
        </w:tc>
        <w:tc>
          <w:tcPr>
            <w:tcW w:w="720" w:type="dxa"/>
          </w:tcPr>
          <w:p w14:paraId="2A92804B" w14:textId="67012A03" w:rsidR="00580B7B" w:rsidRPr="006204AA" w:rsidRDefault="00580B7B" w:rsidP="00580B7B">
            <w:pPr>
              <w:suppressAutoHyphens/>
              <w:spacing w:after="0"/>
              <w:rPr>
                <w:rFonts w:ascii="Times New Roman" w:hAnsi="Times New Roman" w:cs="Times New Roman"/>
                <w:strike/>
                <w:color w:val="FF0000"/>
                <w:sz w:val="18"/>
                <w:szCs w:val="18"/>
              </w:rPr>
            </w:pPr>
            <w:r w:rsidRPr="006204AA">
              <w:rPr>
                <w:rFonts w:ascii="Times New Roman" w:hAnsi="Times New Roman" w:cs="Times New Roman"/>
                <w:strike/>
                <w:color w:val="FF0000"/>
                <w:sz w:val="18"/>
                <w:szCs w:val="18"/>
              </w:rPr>
              <w:t>190.45</w:t>
            </w:r>
          </w:p>
        </w:tc>
        <w:tc>
          <w:tcPr>
            <w:tcW w:w="2520" w:type="dxa"/>
            <w:shd w:val="clear" w:color="auto" w:fill="auto"/>
            <w:noWrap/>
          </w:tcPr>
          <w:p w14:paraId="51509330" w14:textId="32B5B020" w:rsidR="00580B7B" w:rsidRPr="006204AA" w:rsidRDefault="00580B7B" w:rsidP="00580B7B">
            <w:pPr>
              <w:suppressAutoHyphens/>
              <w:spacing w:after="0"/>
              <w:rPr>
                <w:rFonts w:ascii="Times New Roman" w:hAnsi="Times New Roman" w:cs="Times New Roman"/>
                <w:strike/>
                <w:color w:val="FF0000"/>
                <w:sz w:val="18"/>
                <w:szCs w:val="18"/>
              </w:rPr>
            </w:pPr>
            <w:r w:rsidRPr="006204AA">
              <w:rPr>
                <w:rFonts w:ascii="Times New Roman" w:hAnsi="Times New Roman" w:cs="Times New Roman"/>
                <w:strike/>
                <w:color w:val="FF0000"/>
                <w:sz w:val="18"/>
                <w:szCs w:val="18"/>
              </w:rPr>
              <w:t>A non-AP MLD that is in EMLSR mode also has different per-link capabilities. And AP MLD needs to be informed about the capabilities. So EMLMR Supported MCS And NSS Set should be extended for both EMLMR and EMLSR.</w:t>
            </w:r>
          </w:p>
        </w:tc>
        <w:tc>
          <w:tcPr>
            <w:tcW w:w="2340" w:type="dxa"/>
            <w:shd w:val="clear" w:color="auto" w:fill="auto"/>
            <w:noWrap/>
          </w:tcPr>
          <w:p w14:paraId="1B2B7F64" w14:textId="2FDB183D" w:rsidR="00580B7B" w:rsidRPr="006204AA" w:rsidRDefault="00DF476D" w:rsidP="00580B7B">
            <w:pPr>
              <w:suppressAutoHyphens/>
              <w:spacing w:after="0"/>
              <w:rPr>
                <w:rFonts w:ascii="Times New Roman" w:hAnsi="Times New Roman" w:cs="Times New Roman"/>
                <w:strike/>
                <w:color w:val="FF0000"/>
                <w:sz w:val="18"/>
                <w:szCs w:val="18"/>
              </w:rPr>
            </w:pPr>
            <w:r w:rsidRPr="006204AA">
              <w:rPr>
                <w:rFonts w:ascii="Times New Roman" w:hAnsi="Times New Roman" w:cs="Times New Roman"/>
                <w:strike/>
                <w:color w:val="FF0000"/>
                <w:sz w:val="18"/>
                <w:szCs w:val="18"/>
              </w:rPr>
              <w:t>A</w:t>
            </w:r>
            <w:r w:rsidR="00580B7B" w:rsidRPr="006204AA">
              <w:rPr>
                <w:rFonts w:ascii="Times New Roman" w:hAnsi="Times New Roman" w:cs="Times New Roman"/>
                <w:strike/>
                <w:color w:val="FF0000"/>
                <w:sz w:val="18"/>
                <w:szCs w:val="18"/>
              </w:rPr>
              <w:t>s in comment</w:t>
            </w:r>
          </w:p>
        </w:tc>
        <w:tc>
          <w:tcPr>
            <w:tcW w:w="3150" w:type="dxa"/>
            <w:shd w:val="clear" w:color="auto" w:fill="auto"/>
          </w:tcPr>
          <w:p w14:paraId="1CF4BB95" w14:textId="3662E7FA" w:rsidR="00121651" w:rsidRPr="006204AA" w:rsidRDefault="00121651" w:rsidP="008C027F">
            <w:pPr>
              <w:suppressAutoHyphens/>
              <w:spacing w:after="0"/>
              <w:rPr>
                <w:ins w:id="165" w:author="Alfred Aster" w:date="2022-10-16T22:03:00Z"/>
                <w:rFonts w:ascii="Times New Roman" w:hAnsi="Times New Roman" w:cs="Times New Roman"/>
                <w:bCs/>
                <w:strike/>
                <w:color w:val="FF0000"/>
                <w:sz w:val="18"/>
                <w:szCs w:val="18"/>
              </w:rPr>
            </w:pPr>
            <w:ins w:id="166" w:author="Alfred Aster" w:date="2022-10-16T22:03:00Z">
              <w:r w:rsidRPr="006204AA">
                <w:rPr>
                  <w:rFonts w:ascii="Times New Roman" w:hAnsi="Times New Roman" w:cs="Times New Roman"/>
                  <w:bCs/>
                  <w:strike/>
                  <w:color w:val="FF0000"/>
                  <w:sz w:val="18"/>
                  <w:szCs w:val="18"/>
                </w:rPr>
                <w:t>Pending SP</w:t>
              </w:r>
            </w:ins>
          </w:p>
          <w:p w14:paraId="0B6A251C" w14:textId="77777777" w:rsidR="00121651" w:rsidRPr="006204AA" w:rsidRDefault="00121651" w:rsidP="008C027F">
            <w:pPr>
              <w:suppressAutoHyphens/>
              <w:spacing w:after="0"/>
              <w:rPr>
                <w:ins w:id="167" w:author="Alfred Aster" w:date="2022-10-16T22:03:00Z"/>
                <w:rFonts w:ascii="Times New Roman" w:hAnsi="Times New Roman" w:cs="Times New Roman"/>
                <w:bCs/>
                <w:strike/>
                <w:color w:val="FF0000"/>
                <w:sz w:val="18"/>
                <w:szCs w:val="18"/>
              </w:rPr>
            </w:pPr>
          </w:p>
          <w:p w14:paraId="5A339FF7" w14:textId="707EFB0D" w:rsidR="008C027F" w:rsidRPr="006204AA" w:rsidRDefault="008C027F" w:rsidP="008C027F">
            <w:pPr>
              <w:suppressAutoHyphens/>
              <w:spacing w:after="0"/>
              <w:rPr>
                <w:rFonts w:ascii="Times New Roman" w:hAnsi="Times New Roman" w:cs="Times New Roman"/>
                <w:bCs/>
                <w:strike/>
                <w:color w:val="FF0000"/>
                <w:sz w:val="18"/>
                <w:szCs w:val="18"/>
              </w:rPr>
            </w:pPr>
            <w:r w:rsidRPr="006204AA">
              <w:rPr>
                <w:rFonts w:ascii="Times New Roman" w:hAnsi="Times New Roman" w:cs="Times New Roman"/>
                <w:bCs/>
                <w:strike/>
                <w:color w:val="FF0000"/>
                <w:sz w:val="18"/>
                <w:szCs w:val="18"/>
              </w:rPr>
              <w:t xml:space="preserve">Rejected </w:t>
            </w:r>
            <w:del w:id="168" w:author="Alfred Aster" w:date="2022-10-18T10:12:00Z">
              <w:r w:rsidRPr="006204AA" w:rsidDel="00DF476D">
                <w:rPr>
                  <w:rFonts w:ascii="Times New Roman" w:hAnsi="Times New Roman" w:cs="Times New Roman"/>
                  <w:bCs/>
                  <w:strike/>
                  <w:color w:val="FF0000"/>
                  <w:sz w:val="18"/>
                  <w:szCs w:val="18"/>
                </w:rPr>
                <w:delText>--</w:delText>
              </w:r>
            </w:del>
            <w:ins w:id="169" w:author="Alfred Aster" w:date="2022-10-18T10:12:00Z">
              <w:r w:rsidR="00DF476D" w:rsidRPr="006204AA">
                <w:rPr>
                  <w:rFonts w:ascii="Times New Roman" w:hAnsi="Times New Roman" w:cs="Times New Roman"/>
                  <w:bCs/>
                  <w:strike/>
                  <w:color w:val="FF0000"/>
                  <w:sz w:val="18"/>
                  <w:szCs w:val="18"/>
                </w:rPr>
                <w:t>–</w:t>
              </w:r>
            </w:ins>
            <w:r w:rsidRPr="006204AA">
              <w:rPr>
                <w:rFonts w:ascii="Times New Roman" w:hAnsi="Times New Roman" w:cs="Times New Roman"/>
                <w:bCs/>
                <w:strike/>
                <w:color w:val="FF0000"/>
                <w:sz w:val="18"/>
                <w:szCs w:val="18"/>
              </w:rPr>
              <w:t xml:space="preserve"> A proposed resolution for “this CID” was discussed as part of the comment resolutions in “document”, however the group could not reach consensus on a proposed change that would resolve the comment.</w:t>
            </w:r>
          </w:p>
          <w:p w14:paraId="32037843" w14:textId="77777777" w:rsidR="008C027F" w:rsidRPr="006204AA" w:rsidRDefault="008C027F" w:rsidP="00580B7B">
            <w:pPr>
              <w:suppressAutoHyphens/>
              <w:spacing w:after="0"/>
              <w:rPr>
                <w:rFonts w:ascii="Times New Roman" w:hAnsi="Times New Roman" w:cs="Times New Roman"/>
                <w:bCs/>
                <w:strike/>
                <w:color w:val="FF0000"/>
                <w:sz w:val="18"/>
                <w:szCs w:val="18"/>
              </w:rPr>
            </w:pPr>
          </w:p>
          <w:p w14:paraId="3A4BFA7E" w14:textId="773DEDBF" w:rsidR="00B45EC9" w:rsidRPr="006204AA" w:rsidRDefault="00580B7B" w:rsidP="00580B7B">
            <w:pPr>
              <w:suppressAutoHyphens/>
              <w:spacing w:after="0"/>
              <w:rPr>
                <w:rFonts w:ascii="Times New Roman" w:hAnsi="Times New Roman" w:cs="Times New Roman"/>
                <w:bCs/>
                <w:strike/>
                <w:color w:val="FF0000"/>
                <w:sz w:val="18"/>
                <w:szCs w:val="18"/>
              </w:rPr>
            </w:pPr>
            <w:r w:rsidRPr="006204AA">
              <w:rPr>
                <w:rFonts w:ascii="Times New Roman" w:hAnsi="Times New Roman" w:cs="Times New Roman"/>
                <w:bCs/>
                <w:strike/>
                <w:color w:val="FF0000"/>
                <w:sz w:val="18"/>
                <w:szCs w:val="18"/>
              </w:rPr>
              <w:t xml:space="preserve">This CID is discussed on August 1, </w:t>
            </w:r>
            <w:proofErr w:type="gramStart"/>
            <w:r w:rsidRPr="006204AA">
              <w:rPr>
                <w:rFonts w:ascii="Times New Roman" w:hAnsi="Times New Roman" w:cs="Times New Roman"/>
                <w:bCs/>
                <w:strike/>
                <w:color w:val="FF0000"/>
                <w:sz w:val="18"/>
                <w:szCs w:val="18"/>
              </w:rPr>
              <w:t>2022</w:t>
            </w:r>
            <w:proofErr w:type="gramEnd"/>
            <w:r w:rsidRPr="006204AA">
              <w:rPr>
                <w:rFonts w:ascii="Times New Roman" w:hAnsi="Times New Roman" w:cs="Times New Roman"/>
                <w:bCs/>
                <w:strike/>
                <w:color w:val="FF0000"/>
                <w:sz w:val="18"/>
                <w:szCs w:val="18"/>
              </w:rPr>
              <w:t xml:space="preserve"> with 22/1129r1, but no straw poll is conducted yet.</w:t>
            </w:r>
          </w:p>
          <w:p w14:paraId="08A7F447" w14:textId="1DD6B033" w:rsidR="00580B7B" w:rsidRPr="006204AA" w:rsidRDefault="00580B7B" w:rsidP="00580B7B">
            <w:pPr>
              <w:suppressAutoHyphens/>
              <w:spacing w:after="0"/>
              <w:rPr>
                <w:rFonts w:ascii="Times New Roman" w:hAnsi="Times New Roman" w:cs="Times New Roman"/>
                <w:bCs/>
                <w:strike/>
                <w:color w:val="FF0000"/>
                <w:sz w:val="18"/>
                <w:szCs w:val="18"/>
              </w:rPr>
            </w:pPr>
            <w:r w:rsidRPr="006204AA">
              <w:rPr>
                <w:rFonts w:ascii="Times New Roman" w:hAnsi="Times New Roman" w:cs="Times New Roman"/>
                <w:bCs/>
                <w:strike/>
                <w:color w:val="FF0000"/>
                <w:sz w:val="18"/>
                <w:szCs w:val="18"/>
              </w:rPr>
              <w:t xml:space="preserve">This CID is discussed on September 8, </w:t>
            </w:r>
            <w:proofErr w:type="gramStart"/>
            <w:r w:rsidRPr="006204AA">
              <w:rPr>
                <w:rFonts w:ascii="Times New Roman" w:hAnsi="Times New Roman" w:cs="Times New Roman"/>
                <w:bCs/>
                <w:strike/>
                <w:color w:val="FF0000"/>
                <w:sz w:val="18"/>
                <w:szCs w:val="18"/>
              </w:rPr>
              <w:t>2022</w:t>
            </w:r>
            <w:proofErr w:type="gramEnd"/>
            <w:r w:rsidRPr="006204AA">
              <w:rPr>
                <w:rFonts w:ascii="Times New Roman" w:hAnsi="Times New Roman" w:cs="Times New Roman"/>
                <w:bCs/>
                <w:strike/>
                <w:color w:val="FF0000"/>
                <w:sz w:val="18"/>
                <w:szCs w:val="18"/>
              </w:rPr>
              <w:t xml:space="preserve"> with 22/1434r1, but no straw poll is conducted yet.</w:t>
            </w:r>
          </w:p>
          <w:p w14:paraId="50325916" w14:textId="77777777" w:rsidR="00B45EC9" w:rsidRPr="006204AA" w:rsidRDefault="00B45EC9" w:rsidP="00580B7B">
            <w:pPr>
              <w:suppressAutoHyphens/>
              <w:spacing w:after="0"/>
              <w:rPr>
                <w:rFonts w:ascii="Times New Roman" w:hAnsi="Times New Roman" w:cs="Times New Roman"/>
                <w:bCs/>
                <w:strike/>
                <w:color w:val="FF0000"/>
                <w:sz w:val="18"/>
                <w:szCs w:val="18"/>
              </w:rPr>
            </w:pPr>
          </w:p>
          <w:p w14:paraId="7F760E89" w14:textId="77777777" w:rsidR="00B45EC9" w:rsidRPr="006204AA" w:rsidRDefault="00B45EC9" w:rsidP="00B45EC9">
            <w:pPr>
              <w:suppressAutoHyphens/>
              <w:spacing w:after="0"/>
              <w:rPr>
                <w:rFonts w:ascii="Times New Roman" w:hAnsi="Times New Roman" w:cs="Times New Roman"/>
                <w:bCs/>
                <w:strike/>
                <w:color w:val="FF0000"/>
                <w:sz w:val="18"/>
                <w:szCs w:val="18"/>
              </w:rPr>
            </w:pPr>
            <w:r w:rsidRPr="006204AA">
              <w:rPr>
                <w:rFonts w:ascii="Times New Roman" w:hAnsi="Times New Roman" w:cs="Times New Roman"/>
                <w:bCs/>
                <w:strike/>
                <w:color w:val="FF0000"/>
                <w:sz w:val="18"/>
                <w:szCs w:val="18"/>
              </w:rPr>
              <w:t>Minyoung Park</w:t>
            </w:r>
            <w:r w:rsidRPr="006204AA">
              <w:rPr>
                <w:rFonts w:ascii="Times New Roman" w:hAnsi="Times New Roman" w:cs="Times New Roman"/>
                <w:bCs/>
                <w:strike/>
                <w:color w:val="FF0000"/>
                <w:sz w:val="18"/>
                <w:szCs w:val="18"/>
              </w:rPr>
              <w:tab/>
              <w:t>22/1434r1</w:t>
            </w:r>
          </w:p>
          <w:p w14:paraId="6F188F6F" w14:textId="77777777" w:rsidR="00B45EC9" w:rsidRPr="006204AA" w:rsidRDefault="00B45EC9" w:rsidP="00B45EC9">
            <w:pPr>
              <w:suppressAutoHyphens/>
              <w:spacing w:after="0"/>
              <w:rPr>
                <w:rFonts w:ascii="Times New Roman" w:hAnsi="Times New Roman" w:cs="Times New Roman"/>
                <w:bCs/>
                <w:strike/>
                <w:color w:val="FF0000"/>
                <w:sz w:val="18"/>
                <w:szCs w:val="18"/>
              </w:rPr>
            </w:pPr>
            <w:r w:rsidRPr="006204AA">
              <w:rPr>
                <w:rFonts w:ascii="Times New Roman" w:hAnsi="Times New Roman" w:cs="Times New Roman"/>
                <w:bCs/>
                <w:strike/>
                <w:color w:val="FF0000"/>
                <w:sz w:val="18"/>
                <w:szCs w:val="18"/>
              </w:rPr>
              <w:t>Notes from Discussion:</w:t>
            </w:r>
          </w:p>
          <w:p w14:paraId="65370B88" w14:textId="0433D9DB" w:rsidR="00B45EC9" w:rsidRPr="006204AA" w:rsidRDefault="00B45EC9" w:rsidP="00B45EC9">
            <w:pPr>
              <w:suppressAutoHyphens/>
              <w:spacing w:after="0"/>
              <w:rPr>
                <w:rFonts w:ascii="Times New Roman" w:hAnsi="Times New Roman" w:cs="Times New Roman"/>
                <w:bCs/>
                <w:strike/>
                <w:color w:val="FF0000"/>
                <w:sz w:val="18"/>
                <w:szCs w:val="18"/>
              </w:rPr>
            </w:pPr>
            <w:r w:rsidRPr="006204AA">
              <w:rPr>
                <w:rFonts w:ascii="Times New Roman" w:hAnsi="Times New Roman" w:cs="Times New Roman"/>
                <w:bCs/>
                <w:strike/>
                <w:color w:val="FF0000"/>
                <w:sz w:val="18"/>
                <w:szCs w:val="18"/>
              </w:rPr>
              <w:t>&lt;&gt;</w:t>
            </w:r>
          </w:p>
          <w:p w14:paraId="6EC2E8D5" w14:textId="57027FEE" w:rsidR="00580B7B" w:rsidRPr="006204AA" w:rsidRDefault="00580B7B" w:rsidP="00580B7B">
            <w:pPr>
              <w:suppressAutoHyphens/>
              <w:spacing w:after="0"/>
              <w:rPr>
                <w:rFonts w:ascii="Times New Roman" w:hAnsi="Times New Roman" w:cs="Times New Roman"/>
                <w:bCs/>
                <w:strike/>
                <w:color w:val="FF0000"/>
                <w:sz w:val="18"/>
                <w:szCs w:val="18"/>
              </w:rPr>
            </w:pPr>
          </w:p>
        </w:tc>
      </w:tr>
      <w:tr w:rsidR="009B2225" w:rsidRPr="008B0293" w14:paraId="33DC0160" w14:textId="77777777" w:rsidTr="00221221">
        <w:trPr>
          <w:trHeight w:val="220"/>
          <w:jc w:val="center"/>
        </w:trPr>
        <w:tc>
          <w:tcPr>
            <w:tcW w:w="715" w:type="dxa"/>
            <w:shd w:val="clear" w:color="auto" w:fill="auto"/>
            <w:noWrap/>
          </w:tcPr>
          <w:p w14:paraId="26306709" w14:textId="33651EEF" w:rsidR="009B2225" w:rsidRPr="00237700" w:rsidRDefault="009B2225" w:rsidP="009B222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11189</w:t>
            </w:r>
          </w:p>
        </w:tc>
        <w:tc>
          <w:tcPr>
            <w:tcW w:w="990" w:type="dxa"/>
          </w:tcPr>
          <w:p w14:paraId="29ED8323" w14:textId="496093BC" w:rsidR="009B2225" w:rsidRPr="00237700" w:rsidRDefault="009B2225" w:rsidP="009B222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Joseph Levy</w:t>
            </w:r>
          </w:p>
        </w:tc>
        <w:tc>
          <w:tcPr>
            <w:tcW w:w="900" w:type="dxa"/>
            <w:shd w:val="clear" w:color="auto" w:fill="auto"/>
            <w:noWrap/>
          </w:tcPr>
          <w:p w14:paraId="17CC9867" w14:textId="49B7A053" w:rsidR="009B2225" w:rsidRPr="00237700" w:rsidRDefault="009B2225" w:rsidP="009B222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35.3.5.3</w:t>
            </w:r>
          </w:p>
        </w:tc>
        <w:tc>
          <w:tcPr>
            <w:tcW w:w="720" w:type="dxa"/>
          </w:tcPr>
          <w:p w14:paraId="1EFF7439" w14:textId="248E68B8" w:rsidR="009B2225" w:rsidRPr="00237700" w:rsidRDefault="009B2225" w:rsidP="009B222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423.59</w:t>
            </w:r>
          </w:p>
        </w:tc>
        <w:tc>
          <w:tcPr>
            <w:tcW w:w="2520" w:type="dxa"/>
            <w:shd w:val="clear" w:color="auto" w:fill="auto"/>
            <w:noWrap/>
          </w:tcPr>
          <w:p w14:paraId="491A6927" w14:textId="06542926" w:rsidR="009B2225" w:rsidRPr="00237700" w:rsidRDefault="009B2225" w:rsidP="009B222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After the completion of the disassociation procedure multi-link teardown has been accomplished and the state of the non-AP MLD is unassociated (State 2).  A non-AP STA affiliated with the non-AP MLD does not have a state and never has a state, as it is not capable of having its own MAC SAP to MAC SAP association.</w:t>
            </w:r>
          </w:p>
        </w:tc>
        <w:tc>
          <w:tcPr>
            <w:tcW w:w="2340" w:type="dxa"/>
            <w:shd w:val="clear" w:color="auto" w:fill="auto"/>
            <w:noWrap/>
          </w:tcPr>
          <w:p w14:paraId="1540CAB9" w14:textId="0CE60700" w:rsidR="009B2225" w:rsidRPr="00237700" w:rsidRDefault="009B2225" w:rsidP="009B222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Replace: </w:t>
            </w:r>
            <w:del w:id="170" w:author="Alfred Aster" w:date="2022-10-18T10:12:00Z">
              <w:r w:rsidRPr="00237700" w:rsidDel="00DF476D">
                <w:rPr>
                  <w:rFonts w:ascii="Times New Roman" w:hAnsi="Times New Roman" w:cs="Times New Roman"/>
                  <w:sz w:val="18"/>
                  <w:szCs w:val="18"/>
                </w:rPr>
                <w:delText>"</w:delText>
              </w:r>
            </w:del>
            <w:ins w:id="171" w:author="Alfred Aster" w:date="2022-10-18T10:12:00Z">
              <w:r w:rsidR="00DF476D">
                <w:rPr>
                  <w:rFonts w:ascii="Times New Roman" w:hAnsi="Times New Roman" w:cs="Times New Roman"/>
                  <w:sz w:val="18"/>
                  <w:szCs w:val="18"/>
                </w:rPr>
                <w:t>“</w:t>
              </w:r>
            </w:ins>
            <w:r w:rsidRPr="00237700">
              <w:rPr>
                <w:rFonts w:ascii="Times New Roman" w:hAnsi="Times New Roman" w:cs="Times New Roman"/>
                <w:sz w:val="18"/>
                <w:szCs w:val="18"/>
              </w:rPr>
              <w:t>After multi-link teardown, all the non-AP STAs affiliated with the non-AP MLD and the non-AP MLD are in the unassociated state (see 11.3.2 (State variables)).</w:t>
            </w:r>
            <w:del w:id="172" w:author="Alfred Aster" w:date="2022-10-18T10:12:00Z">
              <w:r w:rsidRPr="00237700" w:rsidDel="00DF476D">
                <w:rPr>
                  <w:rFonts w:ascii="Times New Roman" w:hAnsi="Times New Roman" w:cs="Times New Roman"/>
                  <w:sz w:val="18"/>
                  <w:szCs w:val="18"/>
                </w:rPr>
                <w:delText>"</w:delText>
              </w:r>
            </w:del>
            <w:ins w:id="173" w:author="Alfred Aster" w:date="2022-10-18T10:12:00Z">
              <w:r w:rsidR="00DF476D">
                <w:rPr>
                  <w:rFonts w:ascii="Times New Roman" w:hAnsi="Times New Roman" w:cs="Times New Roman"/>
                  <w:sz w:val="18"/>
                  <w:szCs w:val="18"/>
                </w:rPr>
                <w:t>”</w:t>
              </w:r>
            </w:ins>
            <w:r w:rsidRPr="00237700">
              <w:rPr>
                <w:rFonts w:ascii="Times New Roman" w:hAnsi="Times New Roman" w:cs="Times New Roman"/>
                <w:sz w:val="18"/>
                <w:szCs w:val="18"/>
              </w:rPr>
              <w:br/>
              <w:t xml:space="preserve">With: </w:t>
            </w:r>
            <w:del w:id="174" w:author="Alfred Aster" w:date="2022-10-18T10:12:00Z">
              <w:r w:rsidRPr="00237700" w:rsidDel="00DF476D">
                <w:rPr>
                  <w:rFonts w:ascii="Times New Roman" w:hAnsi="Times New Roman" w:cs="Times New Roman"/>
                  <w:sz w:val="18"/>
                  <w:szCs w:val="18"/>
                </w:rPr>
                <w:delText>"</w:delText>
              </w:r>
            </w:del>
            <w:ins w:id="175" w:author="Alfred Aster" w:date="2022-10-18T10:12:00Z">
              <w:r w:rsidR="00DF476D">
                <w:rPr>
                  <w:rFonts w:ascii="Times New Roman" w:hAnsi="Times New Roman" w:cs="Times New Roman"/>
                  <w:sz w:val="18"/>
                  <w:szCs w:val="18"/>
                </w:rPr>
                <w:t>“</w:t>
              </w:r>
            </w:ins>
            <w:r w:rsidRPr="00237700">
              <w:rPr>
                <w:rFonts w:ascii="Times New Roman" w:hAnsi="Times New Roman" w:cs="Times New Roman"/>
                <w:sz w:val="18"/>
                <w:szCs w:val="18"/>
              </w:rPr>
              <w:t>After the completion of the disassociation procedure, multi-link teardown has been accomplished and the state of the non-AP MLD is unassociated (State 2).</w:t>
            </w:r>
            <w:del w:id="176" w:author="Alfred Aster" w:date="2022-10-18T10:12:00Z">
              <w:r w:rsidRPr="00237700" w:rsidDel="00DF476D">
                <w:rPr>
                  <w:rFonts w:ascii="Times New Roman" w:hAnsi="Times New Roman" w:cs="Times New Roman"/>
                  <w:sz w:val="18"/>
                  <w:szCs w:val="18"/>
                </w:rPr>
                <w:delText>"</w:delText>
              </w:r>
            </w:del>
            <w:ins w:id="177" w:author="Alfred Aster" w:date="2022-10-18T10:12:00Z">
              <w:r w:rsidR="00DF476D">
                <w:rPr>
                  <w:rFonts w:ascii="Times New Roman" w:hAnsi="Times New Roman" w:cs="Times New Roman"/>
                  <w:sz w:val="18"/>
                  <w:szCs w:val="18"/>
                </w:rPr>
                <w:t>”</w:t>
              </w:r>
            </w:ins>
          </w:p>
        </w:tc>
        <w:tc>
          <w:tcPr>
            <w:tcW w:w="3150" w:type="dxa"/>
            <w:shd w:val="clear" w:color="auto" w:fill="auto"/>
          </w:tcPr>
          <w:p w14:paraId="26561803" w14:textId="7DEF41AC" w:rsidR="008C027F" w:rsidRDefault="008C027F" w:rsidP="008C027F">
            <w:pPr>
              <w:suppressAutoHyphens/>
              <w:spacing w:after="0"/>
              <w:rPr>
                <w:rFonts w:ascii="Times New Roman" w:hAnsi="Times New Roman" w:cs="Times New Roman"/>
                <w:bCs/>
                <w:sz w:val="18"/>
                <w:szCs w:val="18"/>
              </w:rPr>
            </w:pPr>
            <w:r w:rsidRPr="0094545D">
              <w:rPr>
                <w:rFonts w:ascii="Times New Roman" w:hAnsi="Times New Roman" w:cs="Times New Roman"/>
                <w:bCs/>
                <w:sz w:val="18"/>
                <w:szCs w:val="18"/>
              </w:rPr>
              <w:t xml:space="preserve">Rejected </w:t>
            </w:r>
            <w:del w:id="178" w:author="Alfred Aster" w:date="2022-10-18T10:12:00Z">
              <w:r w:rsidRPr="0094545D" w:rsidDel="00DF476D">
                <w:rPr>
                  <w:rFonts w:ascii="Times New Roman" w:hAnsi="Times New Roman" w:cs="Times New Roman"/>
                  <w:bCs/>
                  <w:sz w:val="18"/>
                  <w:szCs w:val="18"/>
                </w:rPr>
                <w:delText>--</w:delText>
              </w:r>
            </w:del>
            <w:ins w:id="179" w:author="Alfred Aster" w:date="2022-10-18T10:12:00Z">
              <w:r w:rsidR="00DF476D">
                <w:rPr>
                  <w:rFonts w:ascii="Times New Roman" w:hAnsi="Times New Roman" w:cs="Times New Roman"/>
                  <w:bCs/>
                  <w:sz w:val="18"/>
                  <w:szCs w:val="18"/>
                </w:rPr>
                <w:t>–</w:t>
              </w:r>
            </w:ins>
            <w:r w:rsidRPr="0094545D">
              <w:rPr>
                <w:rFonts w:ascii="Times New Roman" w:hAnsi="Times New Roman" w:cs="Times New Roman"/>
                <w:bCs/>
                <w:sz w:val="18"/>
                <w:szCs w:val="18"/>
              </w:rPr>
              <w:t xml:space="preserve"> A proposed resolution for “this CID” was discussed as part of the comment resolutions in “document”, however the group could not reach consensus on a proposed change that would resolve the comment</w:t>
            </w:r>
          </w:p>
          <w:p w14:paraId="1830DA18" w14:textId="77777777" w:rsidR="008C027F" w:rsidRDefault="008C027F" w:rsidP="009B2225">
            <w:pPr>
              <w:suppressAutoHyphens/>
              <w:spacing w:after="0"/>
              <w:rPr>
                <w:rFonts w:ascii="Times New Roman" w:hAnsi="Times New Roman" w:cs="Times New Roman"/>
                <w:bCs/>
                <w:sz w:val="18"/>
                <w:szCs w:val="18"/>
              </w:rPr>
            </w:pPr>
          </w:p>
          <w:p w14:paraId="6CB99A08" w14:textId="2996C5D9" w:rsidR="009B2225" w:rsidRPr="00237700" w:rsidRDefault="009B2225" w:rsidP="009B2225">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August 3, 2022, but no straw poll is conducted yet.</w:t>
            </w:r>
          </w:p>
          <w:p w14:paraId="275719DF" w14:textId="77777777" w:rsidR="009B2225" w:rsidRPr="00237700" w:rsidRDefault="009B2225" w:rsidP="009B2225">
            <w:pPr>
              <w:suppressAutoHyphens/>
              <w:spacing w:after="0"/>
              <w:rPr>
                <w:rFonts w:ascii="Times New Roman" w:hAnsi="Times New Roman" w:cs="Times New Roman"/>
                <w:bCs/>
                <w:sz w:val="18"/>
                <w:szCs w:val="18"/>
              </w:rPr>
            </w:pPr>
          </w:p>
          <w:p w14:paraId="4CA690AD" w14:textId="22BAE39C" w:rsidR="00B45EC9" w:rsidRDefault="00B45EC9" w:rsidP="00B45EC9">
            <w:pPr>
              <w:suppressAutoHyphens/>
              <w:spacing w:after="0"/>
              <w:rPr>
                <w:rFonts w:ascii="Times New Roman" w:hAnsi="Times New Roman" w:cs="Times New Roman"/>
                <w:bCs/>
                <w:sz w:val="18"/>
                <w:szCs w:val="18"/>
              </w:rPr>
            </w:pPr>
            <w:r w:rsidRPr="00E4648E">
              <w:rPr>
                <w:rFonts w:ascii="Times New Roman" w:hAnsi="Times New Roman" w:cs="Times New Roman"/>
                <w:bCs/>
                <w:sz w:val="18"/>
                <w:szCs w:val="18"/>
              </w:rPr>
              <w:t>Po-Kai Huang</w:t>
            </w:r>
            <w:r w:rsidRPr="00E4648E">
              <w:rPr>
                <w:rFonts w:ascii="Times New Roman" w:hAnsi="Times New Roman" w:cs="Times New Roman"/>
                <w:bCs/>
                <w:sz w:val="18"/>
                <w:szCs w:val="18"/>
              </w:rPr>
              <w:tab/>
              <w:t>22/1174r0</w:t>
            </w:r>
          </w:p>
          <w:p w14:paraId="2D092380"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52A3B97E" w14:textId="19C238B5" w:rsidR="00B45EC9" w:rsidRPr="00887E9D" w:rsidRDefault="00B45EC9" w:rsidP="00B45EC9">
            <w:pPr>
              <w:suppressAutoHyphens/>
              <w:spacing w:after="0"/>
              <w:rPr>
                <w:rFonts w:ascii="Times New Roman" w:hAnsi="Times New Roman" w:cs="Times New Roman"/>
                <w:bCs/>
                <w:color w:val="00B050"/>
                <w:sz w:val="18"/>
                <w:szCs w:val="18"/>
              </w:rPr>
            </w:pPr>
            <w:r w:rsidRPr="00887E9D">
              <w:rPr>
                <w:rFonts w:ascii="Times New Roman" w:hAnsi="Times New Roman" w:cs="Times New Roman"/>
                <w:bCs/>
                <w:color w:val="00B050"/>
                <w:sz w:val="18"/>
                <w:szCs w:val="18"/>
              </w:rPr>
              <w:t>&lt;</w:t>
            </w:r>
            <w:r w:rsidR="00AB5F47" w:rsidRPr="00887E9D">
              <w:rPr>
                <w:rFonts w:ascii="Times New Roman" w:hAnsi="Times New Roman" w:cs="Times New Roman"/>
                <w:bCs/>
                <w:color w:val="00B050"/>
                <w:sz w:val="18"/>
                <w:szCs w:val="18"/>
              </w:rPr>
              <w:t xml:space="preserve"> </w:t>
            </w:r>
            <w:r w:rsidR="00AB5F47" w:rsidRPr="00887E9D">
              <w:rPr>
                <w:rFonts w:ascii="Times New Roman" w:hAnsi="Times New Roman" w:cs="Times New Roman"/>
                <w:bCs/>
                <w:color w:val="00B050"/>
                <w:sz w:val="18"/>
                <w:szCs w:val="18"/>
              </w:rPr>
              <w:t xml:space="preserve">It was discussed during the meeting that the motivation for the sentence is to have each link reuses the baseline operation between an AP and an associated non-AP ST. By saying that each non-AP STA of </w:t>
            </w:r>
            <w:proofErr w:type="gramStart"/>
            <w:r w:rsidR="00AB5F47" w:rsidRPr="00887E9D">
              <w:rPr>
                <w:rFonts w:ascii="Times New Roman" w:hAnsi="Times New Roman" w:cs="Times New Roman"/>
                <w:bCs/>
                <w:color w:val="00B050"/>
                <w:sz w:val="18"/>
                <w:szCs w:val="18"/>
              </w:rPr>
              <w:t>an</w:t>
            </w:r>
            <w:proofErr w:type="gramEnd"/>
            <w:r w:rsidR="00AB5F47" w:rsidRPr="00887E9D">
              <w:rPr>
                <w:rFonts w:ascii="Times New Roman" w:hAnsi="Times New Roman" w:cs="Times New Roman"/>
                <w:bCs/>
                <w:color w:val="00B050"/>
                <w:sz w:val="18"/>
                <w:szCs w:val="18"/>
              </w:rPr>
              <w:t xml:space="preserve"> non-AP MLD keeps the same associated state as the non-AP MLD and is associated with the AP in the corresponding link, then </w:t>
            </w:r>
            <w:r w:rsidR="00AB5F47" w:rsidRPr="00887E9D">
              <w:rPr>
                <w:rFonts w:ascii="Times New Roman" w:hAnsi="Times New Roman" w:cs="Times New Roman"/>
                <w:bCs/>
                <w:color w:val="00B050"/>
                <w:sz w:val="18"/>
                <w:szCs w:val="18"/>
              </w:rPr>
              <w:lastRenderedPageBreak/>
              <w:t xml:space="preserve">baseline clause on per-link feature can then be reused. There were some differences in opinion on this aspect and </w:t>
            </w:r>
            <w:r w:rsidR="00AB5F47" w:rsidRPr="00887E9D">
              <w:rPr>
                <w:rFonts w:ascii="Times New Roman" w:hAnsi="Times New Roman" w:cs="Times New Roman"/>
                <w:bCs/>
                <w:color w:val="00B050"/>
                <w:sz w:val="18"/>
                <w:szCs w:val="18"/>
              </w:rPr>
              <w:t>a</w:t>
            </w:r>
            <w:r w:rsidR="00AB5F47" w:rsidRPr="00887E9D">
              <w:rPr>
                <w:rFonts w:ascii="Times New Roman" w:hAnsi="Times New Roman" w:cs="Times New Roman"/>
                <w:bCs/>
                <w:color w:val="00B050"/>
                <w:sz w:val="18"/>
                <w:szCs w:val="18"/>
              </w:rPr>
              <w:t xml:space="preserve"> member insist</w:t>
            </w:r>
            <w:r w:rsidR="00AB5F47" w:rsidRPr="00887E9D">
              <w:rPr>
                <w:rFonts w:ascii="Times New Roman" w:hAnsi="Times New Roman" w:cs="Times New Roman"/>
                <w:bCs/>
                <w:color w:val="00B050"/>
                <w:sz w:val="18"/>
                <w:szCs w:val="18"/>
              </w:rPr>
              <w:t>s</w:t>
            </w:r>
            <w:r w:rsidR="00AB5F47" w:rsidRPr="00887E9D">
              <w:rPr>
                <w:rFonts w:ascii="Times New Roman" w:hAnsi="Times New Roman" w:cs="Times New Roman"/>
                <w:bCs/>
                <w:color w:val="00B050"/>
                <w:sz w:val="18"/>
                <w:szCs w:val="18"/>
              </w:rPr>
              <w:t xml:space="preserve"> that the non-AP STA should not have any state.</w:t>
            </w:r>
            <w:r w:rsidRPr="00887E9D">
              <w:rPr>
                <w:rFonts w:ascii="Times New Roman" w:hAnsi="Times New Roman" w:cs="Times New Roman"/>
                <w:bCs/>
                <w:color w:val="00B050"/>
                <w:sz w:val="18"/>
                <w:szCs w:val="18"/>
              </w:rPr>
              <w:t>&gt;</w:t>
            </w:r>
          </w:p>
          <w:p w14:paraId="71ADCE9B" w14:textId="781DBFB5" w:rsidR="009B2225" w:rsidRPr="00237700" w:rsidRDefault="009B2225" w:rsidP="009B2225">
            <w:pPr>
              <w:suppressAutoHyphens/>
              <w:spacing w:after="0"/>
              <w:rPr>
                <w:rFonts w:ascii="Times New Roman" w:hAnsi="Times New Roman" w:cs="Times New Roman"/>
                <w:bCs/>
                <w:sz w:val="18"/>
                <w:szCs w:val="18"/>
              </w:rPr>
            </w:pPr>
          </w:p>
        </w:tc>
      </w:tr>
      <w:tr w:rsidR="00BC1078" w:rsidRPr="008B0293" w14:paraId="65AD0892" w14:textId="77777777" w:rsidTr="00221221">
        <w:trPr>
          <w:trHeight w:val="220"/>
          <w:jc w:val="center"/>
        </w:trPr>
        <w:tc>
          <w:tcPr>
            <w:tcW w:w="715" w:type="dxa"/>
            <w:shd w:val="clear" w:color="auto" w:fill="auto"/>
            <w:noWrap/>
          </w:tcPr>
          <w:p w14:paraId="1A2D9D77" w14:textId="5F038740" w:rsidR="00BC1078" w:rsidRPr="00237700" w:rsidRDefault="00BC1078" w:rsidP="00BC107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11319</w:t>
            </w:r>
          </w:p>
        </w:tc>
        <w:tc>
          <w:tcPr>
            <w:tcW w:w="990" w:type="dxa"/>
          </w:tcPr>
          <w:p w14:paraId="62FE8CAF" w14:textId="25688947" w:rsidR="00BC1078" w:rsidRPr="00237700" w:rsidRDefault="00BC1078" w:rsidP="00BC107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Robert Stacey</w:t>
            </w:r>
          </w:p>
        </w:tc>
        <w:tc>
          <w:tcPr>
            <w:tcW w:w="900" w:type="dxa"/>
            <w:shd w:val="clear" w:color="auto" w:fill="auto"/>
            <w:noWrap/>
          </w:tcPr>
          <w:p w14:paraId="5A680717" w14:textId="22E01CFA" w:rsidR="00BC1078" w:rsidRPr="00237700" w:rsidRDefault="00BC1078" w:rsidP="00BC107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35.3.4.2</w:t>
            </w:r>
          </w:p>
        </w:tc>
        <w:tc>
          <w:tcPr>
            <w:tcW w:w="720" w:type="dxa"/>
          </w:tcPr>
          <w:p w14:paraId="63E4DE50" w14:textId="0AC47279" w:rsidR="00BC1078" w:rsidRPr="00237700" w:rsidRDefault="00BC1078" w:rsidP="00BC107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416.37</w:t>
            </w:r>
          </w:p>
        </w:tc>
        <w:tc>
          <w:tcPr>
            <w:tcW w:w="2520" w:type="dxa"/>
            <w:shd w:val="clear" w:color="auto" w:fill="auto"/>
            <w:noWrap/>
          </w:tcPr>
          <w:p w14:paraId="5E317E8C" w14:textId="4CF17A20" w:rsidR="00BC1078" w:rsidRPr="00237700" w:rsidRDefault="00BC1078" w:rsidP="00BC107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Does an AP have an SSID or is it the ESS that has the SSID? What is the difference between an </w:t>
            </w:r>
            <w:del w:id="180" w:author="Alfred Aster" w:date="2022-10-20T14:58:00Z">
              <w:r w:rsidRPr="00237700" w:rsidDel="004F3BCE">
                <w:rPr>
                  <w:rFonts w:ascii="Times New Roman" w:hAnsi="Times New Roman" w:cs="Times New Roman"/>
                  <w:sz w:val="18"/>
                  <w:szCs w:val="18"/>
                </w:rPr>
                <w:delText>"</w:delText>
              </w:r>
            </w:del>
            <w:ins w:id="181" w:author="Alfred Aster" w:date="2022-10-20T14:58:00Z">
              <w:r w:rsidR="004F3BCE">
                <w:rPr>
                  <w:rFonts w:ascii="Times New Roman" w:hAnsi="Times New Roman" w:cs="Times New Roman"/>
                  <w:sz w:val="18"/>
                  <w:szCs w:val="18"/>
                </w:rPr>
                <w:t>“</w:t>
              </w:r>
            </w:ins>
            <w:r w:rsidRPr="00237700">
              <w:rPr>
                <w:rFonts w:ascii="Times New Roman" w:hAnsi="Times New Roman" w:cs="Times New Roman"/>
                <w:sz w:val="18"/>
                <w:szCs w:val="18"/>
              </w:rPr>
              <w:t>actual SSID</w:t>
            </w:r>
            <w:del w:id="182" w:author="Alfred Aster" w:date="2022-10-20T14:58:00Z">
              <w:r w:rsidRPr="00237700" w:rsidDel="004F3BCE">
                <w:rPr>
                  <w:rFonts w:ascii="Times New Roman" w:hAnsi="Times New Roman" w:cs="Times New Roman"/>
                  <w:sz w:val="18"/>
                  <w:szCs w:val="18"/>
                </w:rPr>
                <w:delText>"</w:delText>
              </w:r>
            </w:del>
            <w:ins w:id="183" w:author="Alfred Aster" w:date="2022-10-20T14:58:00Z">
              <w:r w:rsidR="004F3BCE">
                <w:rPr>
                  <w:rFonts w:ascii="Times New Roman" w:hAnsi="Times New Roman" w:cs="Times New Roman"/>
                  <w:sz w:val="18"/>
                  <w:szCs w:val="18"/>
                </w:rPr>
                <w:t>”</w:t>
              </w:r>
            </w:ins>
            <w:r w:rsidRPr="00237700">
              <w:rPr>
                <w:rFonts w:ascii="Times New Roman" w:hAnsi="Times New Roman" w:cs="Times New Roman"/>
                <w:sz w:val="18"/>
                <w:szCs w:val="18"/>
              </w:rPr>
              <w:t xml:space="preserve"> and an </w:t>
            </w:r>
            <w:del w:id="184" w:author="Alfred Aster" w:date="2022-10-20T14:58:00Z">
              <w:r w:rsidRPr="00237700" w:rsidDel="004F3BCE">
                <w:rPr>
                  <w:rFonts w:ascii="Times New Roman" w:hAnsi="Times New Roman" w:cs="Times New Roman"/>
                  <w:sz w:val="18"/>
                  <w:szCs w:val="18"/>
                </w:rPr>
                <w:delText>"</w:delText>
              </w:r>
            </w:del>
            <w:ins w:id="185" w:author="Alfred Aster" w:date="2022-10-20T14:58:00Z">
              <w:r w:rsidR="004F3BCE">
                <w:rPr>
                  <w:rFonts w:ascii="Times New Roman" w:hAnsi="Times New Roman" w:cs="Times New Roman"/>
                  <w:sz w:val="18"/>
                  <w:szCs w:val="18"/>
                </w:rPr>
                <w:t>“</w:t>
              </w:r>
            </w:ins>
            <w:r w:rsidRPr="00237700">
              <w:rPr>
                <w:rFonts w:ascii="Times New Roman" w:hAnsi="Times New Roman" w:cs="Times New Roman"/>
                <w:sz w:val="18"/>
                <w:szCs w:val="18"/>
              </w:rPr>
              <w:t>SSID</w:t>
            </w:r>
            <w:del w:id="186" w:author="Alfred Aster" w:date="2022-10-20T14:58:00Z">
              <w:r w:rsidRPr="00237700" w:rsidDel="004F3BCE">
                <w:rPr>
                  <w:rFonts w:ascii="Times New Roman" w:hAnsi="Times New Roman" w:cs="Times New Roman"/>
                  <w:sz w:val="18"/>
                  <w:szCs w:val="18"/>
                </w:rPr>
                <w:delText>"</w:delText>
              </w:r>
            </w:del>
            <w:ins w:id="187" w:author="Alfred Aster" w:date="2022-10-20T14:58:00Z">
              <w:r w:rsidR="004F3BCE">
                <w:rPr>
                  <w:rFonts w:ascii="Times New Roman" w:hAnsi="Times New Roman" w:cs="Times New Roman"/>
                  <w:sz w:val="18"/>
                  <w:szCs w:val="18"/>
                </w:rPr>
                <w:t>”</w:t>
              </w:r>
            </w:ins>
            <w:r w:rsidRPr="00237700">
              <w:rPr>
                <w:rFonts w:ascii="Times New Roman" w:hAnsi="Times New Roman" w:cs="Times New Roman"/>
                <w:sz w:val="18"/>
                <w:szCs w:val="18"/>
              </w:rPr>
              <w:t xml:space="preserve">? (Hint </w:t>
            </w:r>
            <w:del w:id="188" w:author="Alfred Aster" w:date="2022-10-20T14:58:00Z">
              <w:r w:rsidRPr="00237700" w:rsidDel="004F3BCE">
                <w:rPr>
                  <w:rFonts w:ascii="Times New Roman" w:hAnsi="Times New Roman" w:cs="Times New Roman"/>
                  <w:sz w:val="18"/>
                  <w:szCs w:val="18"/>
                </w:rPr>
                <w:delText>-</w:delText>
              </w:r>
            </w:del>
            <w:ins w:id="189" w:author="Alfred Aster" w:date="2022-10-20T14:58:00Z">
              <w:r w:rsidR="004F3BCE">
                <w:rPr>
                  <w:rFonts w:ascii="Times New Roman" w:hAnsi="Times New Roman" w:cs="Times New Roman"/>
                  <w:sz w:val="18"/>
                  <w:szCs w:val="18"/>
                </w:rPr>
                <w:t>–</w:t>
              </w:r>
            </w:ins>
            <w:r w:rsidRPr="00237700">
              <w:rPr>
                <w:rFonts w:ascii="Times New Roman" w:hAnsi="Times New Roman" w:cs="Times New Roman"/>
                <w:sz w:val="18"/>
                <w:szCs w:val="18"/>
              </w:rPr>
              <w:t xml:space="preserve"> the </w:t>
            </w:r>
            <w:proofErr w:type="spellStart"/>
            <w:r w:rsidRPr="00237700">
              <w:rPr>
                <w:rFonts w:ascii="Times New Roman" w:hAnsi="Times New Roman" w:cs="Times New Roman"/>
                <w:sz w:val="18"/>
                <w:szCs w:val="18"/>
              </w:rPr>
              <w:t>distintion</w:t>
            </w:r>
            <w:proofErr w:type="spellEnd"/>
            <w:r w:rsidRPr="00237700">
              <w:rPr>
                <w:rFonts w:ascii="Times New Roman" w:hAnsi="Times New Roman" w:cs="Times New Roman"/>
                <w:sz w:val="18"/>
                <w:szCs w:val="18"/>
              </w:rPr>
              <w:t xml:space="preserve"> might have to do with advertising an SSID vs not advertising an SSID). Using </w:t>
            </w:r>
            <w:del w:id="190" w:author="Alfred Aster" w:date="2022-10-20T14:58:00Z">
              <w:r w:rsidRPr="00237700" w:rsidDel="004F3BCE">
                <w:rPr>
                  <w:rFonts w:ascii="Times New Roman" w:hAnsi="Times New Roman" w:cs="Times New Roman"/>
                  <w:sz w:val="18"/>
                  <w:szCs w:val="18"/>
                </w:rPr>
                <w:delText>"</w:delText>
              </w:r>
            </w:del>
            <w:ins w:id="191" w:author="Alfred Aster" w:date="2022-10-20T14:58:00Z">
              <w:r w:rsidR="004F3BCE">
                <w:rPr>
                  <w:rFonts w:ascii="Times New Roman" w:hAnsi="Times New Roman" w:cs="Times New Roman"/>
                  <w:sz w:val="18"/>
                  <w:szCs w:val="18"/>
                </w:rPr>
                <w:t>“</w:t>
              </w:r>
            </w:ins>
            <w:r w:rsidRPr="00237700">
              <w:rPr>
                <w:rFonts w:ascii="Times New Roman" w:hAnsi="Times New Roman" w:cs="Times New Roman"/>
                <w:sz w:val="18"/>
                <w:szCs w:val="18"/>
              </w:rPr>
              <w:t>may &lt;do something&gt; unless &lt;condition applies&gt;</w:t>
            </w:r>
            <w:del w:id="192" w:author="Alfred Aster" w:date="2022-10-20T14:58:00Z">
              <w:r w:rsidRPr="00237700" w:rsidDel="004F3BCE">
                <w:rPr>
                  <w:rFonts w:ascii="Times New Roman" w:hAnsi="Times New Roman" w:cs="Times New Roman"/>
                  <w:sz w:val="18"/>
                  <w:szCs w:val="18"/>
                </w:rPr>
                <w:delText>"</w:delText>
              </w:r>
            </w:del>
            <w:ins w:id="193" w:author="Alfred Aster" w:date="2022-10-20T14:58:00Z">
              <w:r w:rsidR="004F3BCE">
                <w:rPr>
                  <w:rFonts w:ascii="Times New Roman" w:hAnsi="Times New Roman" w:cs="Times New Roman"/>
                  <w:sz w:val="18"/>
                  <w:szCs w:val="18"/>
                </w:rPr>
                <w:t>”</w:t>
              </w:r>
            </w:ins>
            <w:r w:rsidRPr="00237700">
              <w:rPr>
                <w:rFonts w:ascii="Times New Roman" w:hAnsi="Times New Roman" w:cs="Times New Roman"/>
                <w:sz w:val="18"/>
                <w:szCs w:val="18"/>
              </w:rPr>
              <w:t xml:space="preserve"> does not make sense; </w:t>
            </w:r>
            <w:del w:id="194" w:author="Alfred Aster" w:date="2022-10-20T14:58:00Z">
              <w:r w:rsidRPr="00237700" w:rsidDel="004F3BCE">
                <w:rPr>
                  <w:rFonts w:ascii="Times New Roman" w:hAnsi="Times New Roman" w:cs="Times New Roman"/>
                  <w:sz w:val="18"/>
                  <w:szCs w:val="18"/>
                </w:rPr>
                <w:delText>"</w:delText>
              </w:r>
            </w:del>
            <w:ins w:id="195" w:author="Alfred Aster" w:date="2022-10-20T14:58:00Z">
              <w:r w:rsidR="004F3BCE">
                <w:rPr>
                  <w:rFonts w:ascii="Times New Roman" w:hAnsi="Times New Roman" w:cs="Times New Roman"/>
                  <w:sz w:val="18"/>
                  <w:szCs w:val="18"/>
                </w:rPr>
                <w:t>“</w:t>
              </w:r>
            </w:ins>
            <w:r w:rsidRPr="00237700">
              <w:rPr>
                <w:rFonts w:ascii="Times New Roman" w:hAnsi="Times New Roman" w:cs="Times New Roman"/>
                <w:sz w:val="18"/>
                <w:szCs w:val="18"/>
              </w:rPr>
              <w:t>may &lt;do something&gt; if &lt;condition is met&gt;</w:t>
            </w:r>
            <w:del w:id="196" w:author="Alfred Aster" w:date="2022-10-20T14:58:00Z">
              <w:r w:rsidRPr="00237700" w:rsidDel="004F3BCE">
                <w:rPr>
                  <w:rFonts w:ascii="Times New Roman" w:hAnsi="Times New Roman" w:cs="Times New Roman"/>
                  <w:sz w:val="18"/>
                  <w:szCs w:val="18"/>
                </w:rPr>
                <w:delText>"</w:delText>
              </w:r>
            </w:del>
            <w:ins w:id="197" w:author="Alfred Aster" w:date="2022-10-20T14:58:00Z">
              <w:r w:rsidR="004F3BCE">
                <w:rPr>
                  <w:rFonts w:ascii="Times New Roman" w:hAnsi="Times New Roman" w:cs="Times New Roman"/>
                  <w:sz w:val="18"/>
                  <w:szCs w:val="18"/>
                </w:rPr>
                <w:t>”</w:t>
              </w:r>
            </w:ins>
            <w:r w:rsidRPr="00237700">
              <w:rPr>
                <w:rFonts w:ascii="Times New Roman" w:hAnsi="Times New Roman" w:cs="Times New Roman"/>
                <w:sz w:val="18"/>
                <w:szCs w:val="18"/>
              </w:rPr>
              <w:t xml:space="preserve"> makes more sense.</w:t>
            </w:r>
          </w:p>
        </w:tc>
        <w:tc>
          <w:tcPr>
            <w:tcW w:w="2340" w:type="dxa"/>
            <w:shd w:val="clear" w:color="auto" w:fill="auto"/>
            <w:noWrap/>
          </w:tcPr>
          <w:p w14:paraId="2BD0B8BF" w14:textId="479ECBA8" w:rsidR="00BC1078" w:rsidRPr="00237700" w:rsidRDefault="00BC1078" w:rsidP="00BC1078">
            <w:pPr>
              <w:suppressAutoHyphens/>
              <w:spacing w:after="0"/>
              <w:rPr>
                <w:rFonts w:ascii="Times New Roman" w:hAnsi="Times New Roman" w:cs="Times New Roman"/>
                <w:sz w:val="18"/>
                <w:szCs w:val="18"/>
              </w:rPr>
            </w:pPr>
            <w:del w:id="198" w:author="Alfred Aster" w:date="2022-10-20T14:58:00Z">
              <w:r w:rsidRPr="00237700" w:rsidDel="004F3BCE">
                <w:rPr>
                  <w:rFonts w:ascii="Times New Roman" w:hAnsi="Times New Roman" w:cs="Times New Roman"/>
                  <w:sz w:val="18"/>
                  <w:szCs w:val="18"/>
                </w:rPr>
                <w:delText>...</w:delText>
              </w:r>
            </w:del>
            <w:ins w:id="199" w:author="Alfred Aster" w:date="2022-10-20T14:58:00Z">
              <w:r w:rsidR="004F3BCE">
                <w:rPr>
                  <w:rFonts w:ascii="Times New Roman" w:hAnsi="Times New Roman" w:cs="Times New Roman"/>
                  <w:sz w:val="18"/>
                  <w:szCs w:val="18"/>
                </w:rPr>
                <w:t>…</w:t>
              </w:r>
            </w:ins>
            <w:r w:rsidRPr="00237700">
              <w:rPr>
                <w:rFonts w:ascii="Times New Roman" w:hAnsi="Times New Roman" w:cs="Times New Roman"/>
                <w:sz w:val="18"/>
                <w:szCs w:val="18"/>
              </w:rPr>
              <w:t>may be se</w:t>
            </w:r>
            <w:del w:id="200" w:author="Alfred Aster" w:date="2022-10-18T10:12:00Z">
              <w:r w:rsidRPr="00237700" w:rsidDel="00DF476D">
                <w:rPr>
                  <w:rFonts w:ascii="Times New Roman" w:hAnsi="Times New Roman" w:cs="Times New Roman"/>
                  <w:sz w:val="18"/>
                  <w:szCs w:val="18"/>
                </w:rPr>
                <w:delText>t</w:delText>
              </w:r>
            </w:del>
            <w:ins w:id="201" w:author="Alfred Aster" w:date="2022-10-18T10:12:00Z">
              <w:r w:rsidR="00DF476D">
                <w:rPr>
                  <w:rFonts w:ascii="Times New Roman" w:hAnsi="Times New Roman" w:cs="Times New Roman"/>
                  <w:sz w:val="18"/>
                  <w:szCs w:val="18"/>
                </w:rPr>
                <w:t>“</w:t>
              </w:r>
            </w:ins>
            <w:r w:rsidRPr="00237700">
              <w:rPr>
                <w:rFonts w:ascii="Times New Roman" w:hAnsi="Times New Roman" w:cs="Times New Roman"/>
                <w:sz w:val="18"/>
                <w:szCs w:val="18"/>
              </w:rPr>
              <w:t xml:space="preserve"> to the broadcast address if the Beacon frame last received from the AP included an SSID element.</w:t>
            </w:r>
          </w:p>
        </w:tc>
        <w:tc>
          <w:tcPr>
            <w:tcW w:w="3150" w:type="dxa"/>
            <w:shd w:val="clear" w:color="auto" w:fill="auto"/>
          </w:tcPr>
          <w:p w14:paraId="6F4A0F8F" w14:textId="2EA4B5F6" w:rsidR="008C027F" w:rsidRDefault="008C027F" w:rsidP="008C027F">
            <w:pPr>
              <w:suppressAutoHyphens/>
              <w:spacing w:after="0"/>
              <w:rPr>
                <w:rFonts w:ascii="Times New Roman" w:hAnsi="Times New Roman" w:cs="Times New Roman"/>
                <w:bCs/>
                <w:sz w:val="18"/>
                <w:szCs w:val="18"/>
              </w:rPr>
            </w:pPr>
            <w:r w:rsidRPr="0094545D">
              <w:rPr>
                <w:rFonts w:ascii="Times New Roman" w:hAnsi="Times New Roman" w:cs="Times New Roman"/>
                <w:bCs/>
                <w:sz w:val="18"/>
                <w:szCs w:val="18"/>
              </w:rPr>
              <w:t xml:space="preserve">Rejected </w:t>
            </w:r>
            <w:del w:id="202" w:author="Alfred Aster" w:date="2022-10-18T10:12:00Z">
              <w:r w:rsidRPr="0094545D" w:rsidDel="00DF476D">
                <w:rPr>
                  <w:rFonts w:ascii="Times New Roman" w:hAnsi="Times New Roman" w:cs="Times New Roman"/>
                  <w:bCs/>
                  <w:sz w:val="18"/>
                  <w:szCs w:val="18"/>
                </w:rPr>
                <w:delText>--</w:delText>
              </w:r>
            </w:del>
            <w:ins w:id="203" w:author="Alfred Aster" w:date="2022-10-18T10:12:00Z">
              <w:r w:rsidR="00DF476D">
                <w:rPr>
                  <w:rFonts w:ascii="Times New Roman" w:hAnsi="Times New Roman" w:cs="Times New Roman"/>
                  <w:bCs/>
                  <w:sz w:val="18"/>
                  <w:szCs w:val="18"/>
                </w:rPr>
                <w:t>–</w:t>
              </w:r>
            </w:ins>
            <w:r w:rsidRPr="0094545D">
              <w:rPr>
                <w:rFonts w:ascii="Times New Roman" w:hAnsi="Times New Roman" w:cs="Times New Roman"/>
                <w:bCs/>
                <w:sz w:val="18"/>
                <w:szCs w:val="18"/>
              </w:rPr>
              <w:t xml:space="preserve"> A proposed resolution for “this CID” was discussed as part of the comment resolutions in “document”, however the group could not reach consensus on a proposed change that would resolve the comment</w:t>
            </w:r>
          </w:p>
          <w:p w14:paraId="5288E242" w14:textId="4D8870A1" w:rsidR="008C027F" w:rsidRDefault="008C027F" w:rsidP="00BC1078">
            <w:pPr>
              <w:suppressAutoHyphens/>
              <w:spacing w:after="0"/>
              <w:rPr>
                <w:rFonts w:ascii="Times New Roman" w:hAnsi="Times New Roman" w:cs="Times New Roman"/>
                <w:bCs/>
                <w:sz w:val="18"/>
                <w:szCs w:val="18"/>
              </w:rPr>
            </w:pPr>
          </w:p>
          <w:p w14:paraId="0655B845" w14:textId="218AD223" w:rsidR="00E4648E" w:rsidRDefault="00E4648E" w:rsidP="00BC1078">
            <w:pPr>
              <w:suppressAutoHyphens/>
              <w:spacing w:after="0"/>
              <w:rPr>
                <w:rFonts w:ascii="Times New Roman" w:hAnsi="Times New Roman" w:cs="Times New Roman"/>
                <w:bCs/>
                <w:sz w:val="18"/>
                <w:szCs w:val="18"/>
              </w:rPr>
            </w:pPr>
          </w:p>
          <w:p w14:paraId="7AEFE73E" w14:textId="0743E3DA" w:rsidR="00BC1078" w:rsidRPr="00237700" w:rsidRDefault="00BC1078" w:rsidP="00BC1078">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September 7, 2022, but no straw poll is conducted yet.</w:t>
            </w:r>
          </w:p>
          <w:p w14:paraId="20B4BE66" w14:textId="50F90EBE" w:rsidR="00B45EC9" w:rsidRDefault="00B45EC9" w:rsidP="00B45EC9">
            <w:pPr>
              <w:suppressAutoHyphens/>
              <w:spacing w:after="0"/>
              <w:rPr>
                <w:rFonts w:ascii="Times New Roman" w:hAnsi="Times New Roman" w:cs="Times New Roman"/>
                <w:bCs/>
                <w:sz w:val="18"/>
                <w:szCs w:val="18"/>
              </w:rPr>
            </w:pPr>
          </w:p>
          <w:p w14:paraId="7DB777FF" w14:textId="2C9035E4"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Laurent Cariou</w:t>
            </w:r>
            <w:r w:rsidRPr="00B45EC9">
              <w:rPr>
                <w:rFonts w:ascii="Times New Roman" w:hAnsi="Times New Roman" w:cs="Times New Roman"/>
                <w:bCs/>
                <w:sz w:val="18"/>
                <w:szCs w:val="18"/>
              </w:rPr>
              <w:tab/>
              <w:t>22/1428r2</w:t>
            </w:r>
          </w:p>
          <w:p w14:paraId="6BC21DE3" w14:textId="215A4FD1"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4372BA47" w14:textId="1744DA53" w:rsidR="00B45EC9" w:rsidRPr="00887E9D" w:rsidRDefault="00B45EC9" w:rsidP="00B45EC9">
            <w:pPr>
              <w:suppressAutoHyphens/>
              <w:spacing w:after="0"/>
              <w:rPr>
                <w:rFonts w:ascii="Times New Roman" w:hAnsi="Times New Roman" w:cs="Times New Roman"/>
                <w:bCs/>
                <w:color w:val="00B050"/>
                <w:sz w:val="18"/>
                <w:szCs w:val="18"/>
              </w:rPr>
            </w:pPr>
            <w:r w:rsidRPr="00887E9D">
              <w:rPr>
                <w:rFonts w:ascii="Times New Roman" w:hAnsi="Times New Roman" w:cs="Times New Roman"/>
                <w:bCs/>
                <w:color w:val="00B050"/>
                <w:sz w:val="18"/>
                <w:szCs w:val="18"/>
              </w:rPr>
              <w:t>&lt;</w:t>
            </w:r>
            <w:r w:rsidR="004A152F" w:rsidRPr="00887E9D">
              <w:rPr>
                <w:color w:val="00B050"/>
              </w:rPr>
              <w:t xml:space="preserve"> </w:t>
            </w:r>
            <w:r w:rsidR="004A152F" w:rsidRPr="00887E9D">
              <w:rPr>
                <w:rFonts w:ascii="Times New Roman" w:hAnsi="Times New Roman" w:cs="Times New Roman"/>
                <w:bCs/>
                <w:color w:val="00B050"/>
                <w:sz w:val="18"/>
                <w:szCs w:val="18"/>
              </w:rPr>
              <w:t xml:space="preserve">Proposal discussed to have different requirements for addressing of Probe Response depending on the addressing of the Probe </w:t>
            </w:r>
            <w:proofErr w:type="gramStart"/>
            <w:r w:rsidR="004A152F" w:rsidRPr="00887E9D">
              <w:rPr>
                <w:rFonts w:ascii="Times New Roman" w:hAnsi="Times New Roman" w:cs="Times New Roman"/>
                <w:bCs/>
                <w:color w:val="00B050"/>
                <w:sz w:val="18"/>
                <w:szCs w:val="18"/>
              </w:rPr>
              <w:t>Request, but</w:t>
            </w:r>
            <w:proofErr w:type="gramEnd"/>
            <w:r w:rsidR="004A152F" w:rsidRPr="00887E9D">
              <w:rPr>
                <w:rFonts w:ascii="Times New Roman" w:hAnsi="Times New Roman" w:cs="Times New Roman"/>
                <w:bCs/>
                <w:color w:val="00B050"/>
                <w:sz w:val="18"/>
                <w:szCs w:val="18"/>
              </w:rPr>
              <w:t xml:space="preserve"> did not reach consensus.</w:t>
            </w:r>
            <w:r w:rsidRPr="00887E9D">
              <w:rPr>
                <w:rFonts w:ascii="Times New Roman" w:hAnsi="Times New Roman" w:cs="Times New Roman"/>
                <w:bCs/>
                <w:color w:val="00B050"/>
                <w:sz w:val="18"/>
                <w:szCs w:val="18"/>
              </w:rPr>
              <w:t>&gt;</w:t>
            </w:r>
          </w:p>
          <w:p w14:paraId="014C42D8" w14:textId="38856C65" w:rsidR="00DD564A" w:rsidRPr="00237700" w:rsidRDefault="00DD564A" w:rsidP="00BC1078">
            <w:pPr>
              <w:suppressAutoHyphens/>
              <w:spacing w:after="0"/>
              <w:rPr>
                <w:rFonts w:ascii="Times New Roman" w:hAnsi="Times New Roman" w:cs="Times New Roman"/>
                <w:bCs/>
                <w:sz w:val="18"/>
                <w:szCs w:val="18"/>
              </w:rPr>
            </w:pPr>
          </w:p>
        </w:tc>
      </w:tr>
      <w:tr w:rsidR="00DD564A" w:rsidRPr="008B0293" w14:paraId="1E27EA5A" w14:textId="77777777" w:rsidTr="00221221">
        <w:trPr>
          <w:trHeight w:val="220"/>
          <w:jc w:val="center"/>
        </w:trPr>
        <w:tc>
          <w:tcPr>
            <w:tcW w:w="715" w:type="dxa"/>
            <w:shd w:val="clear" w:color="auto" w:fill="auto"/>
            <w:noWrap/>
          </w:tcPr>
          <w:p w14:paraId="3A2EBA68" w14:textId="6DC076B3" w:rsidR="00DD564A" w:rsidRPr="00237700" w:rsidRDefault="00DD564A" w:rsidP="00DD564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11390</w:t>
            </w:r>
          </w:p>
        </w:tc>
        <w:tc>
          <w:tcPr>
            <w:tcW w:w="990" w:type="dxa"/>
          </w:tcPr>
          <w:p w14:paraId="2DB20644" w14:textId="0B9696B5" w:rsidR="00DD564A" w:rsidRPr="00237700" w:rsidRDefault="00DD564A" w:rsidP="00DD564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Gaurang Naik</w:t>
            </w:r>
          </w:p>
        </w:tc>
        <w:tc>
          <w:tcPr>
            <w:tcW w:w="900" w:type="dxa"/>
            <w:shd w:val="clear" w:color="auto" w:fill="auto"/>
            <w:noWrap/>
          </w:tcPr>
          <w:p w14:paraId="21A73A6B" w14:textId="6427856D" w:rsidR="00DD564A" w:rsidRPr="00237700" w:rsidRDefault="00DD564A" w:rsidP="00DD564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9.4.2.312.2.2</w:t>
            </w:r>
          </w:p>
        </w:tc>
        <w:tc>
          <w:tcPr>
            <w:tcW w:w="720" w:type="dxa"/>
          </w:tcPr>
          <w:p w14:paraId="2778DAF0" w14:textId="5B36A261" w:rsidR="00DD564A" w:rsidRPr="00237700" w:rsidRDefault="00DD564A" w:rsidP="00DD564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217.19</w:t>
            </w:r>
          </w:p>
        </w:tc>
        <w:tc>
          <w:tcPr>
            <w:tcW w:w="2520" w:type="dxa"/>
            <w:shd w:val="clear" w:color="auto" w:fill="auto"/>
            <w:noWrap/>
          </w:tcPr>
          <w:p w14:paraId="6273E846" w14:textId="5A003FC6" w:rsidR="00DD564A" w:rsidRPr="00237700" w:rsidRDefault="00DD564A" w:rsidP="00DD564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There needs to be normative text for this. Add the normative text in 35.3.17 and 35.3.18.</w:t>
            </w:r>
          </w:p>
        </w:tc>
        <w:tc>
          <w:tcPr>
            <w:tcW w:w="2340" w:type="dxa"/>
            <w:shd w:val="clear" w:color="auto" w:fill="auto"/>
            <w:noWrap/>
          </w:tcPr>
          <w:p w14:paraId="13A2C363" w14:textId="4D816614" w:rsidR="00DD564A" w:rsidRPr="00237700" w:rsidRDefault="00DD564A" w:rsidP="00DD564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Add the following statement in 35.3.</w:t>
            </w:r>
            <w:del w:id="204" w:author="Alfred Aster" w:date="2022-10-20T14:58:00Z">
              <w:r w:rsidRPr="00237700" w:rsidDel="004F3BCE">
                <w:rPr>
                  <w:rFonts w:ascii="Times New Roman" w:hAnsi="Times New Roman" w:cs="Times New Roman"/>
                  <w:sz w:val="18"/>
                  <w:szCs w:val="18"/>
                </w:rPr>
                <w:delText>17</w:delText>
              </w:r>
            </w:del>
            <w:ins w:id="205" w:author="Alfred Aster" w:date="2022-10-20T14:58:00Z">
              <w:r w:rsidR="004F3BCE">
                <w:rPr>
                  <w:rFonts w:ascii="Times New Roman" w:hAnsi="Times New Roman" w:cs="Times New Roman"/>
                  <w:sz w:val="18"/>
                  <w:szCs w:val="18"/>
                </w:rPr>
                <w:t>–</w:t>
              </w:r>
            </w:ins>
            <w:r w:rsidRPr="00237700">
              <w:rPr>
                <w:rFonts w:ascii="Times New Roman" w:hAnsi="Times New Roman" w:cs="Times New Roman"/>
                <w:sz w:val="18"/>
                <w:szCs w:val="18"/>
              </w:rPr>
              <w:t xml:space="preserve"> </w:t>
            </w:r>
            <w:del w:id="206" w:author="Alfred Aster" w:date="2022-10-18T10:12:00Z">
              <w:r w:rsidRPr="00237700" w:rsidDel="00DF476D">
                <w:rPr>
                  <w:rFonts w:ascii="Times New Roman" w:hAnsi="Times New Roman" w:cs="Times New Roman"/>
                  <w:sz w:val="18"/>
                  <w:szCs w:val="18"/>
                </w:rPr>
                <w:delText>-</w:delText>
              </w:r>
            </w:del>
            <w:ins w:id="207" w:author="Alfred Aster" w:date="2022-10-18T10:12:00Z">
              <w:r w:rsidR="00DF476D">
                <w:rPr>
                  <w:rFonts w:ascii="Times New Roman" w:hAnsi="Times New Roman" w:cs="Times New Roman"/>
                  <w:sz w:val="18"/>
                  <w:szCs w:val="18"/>
                </w:rPr>
                <w:t>–</w:t>
              </w:r>
            </w:ins>
            <w:r w:rsidRPr="00237700">
              <w:rPr>
                <w:rFonts w:ascii="Times New Roman" w:hAnsi="Times New Roman" w:cs="Times New Roman"/>
                <w:sz w:val="18"/>
                <w:szCs w:val="18"/>
              </w:rPr>
              <w:t xml:space="preserve"> </w:t>
            </w:r>
            <w:del w:id="208" w:author="Alfred Aster" w:date="2022-10-18T10:12:00Z">
              <w:r w:rsidRPr="00237700" w:rsidDel="00DF476D">
                <w:rPr>
                  <w:rFonts w:ascii="Times New Roman" w:hAnsi="Times New Roman" w:cs="Times New Roman"/>
                  <w:sz w:val="18"/>
                  <w:szCs w:val="18"/>
                </w:rPr>
                <w:delText>'</w:delText>
              </w:r>
            </w:del>
            <w:ins w:id="209" w:author="Alfred Aster" w:date="2022-10-18T10:12:00Z">
              <w:r w:rsidR="00DF476D">
                <w:rPr>
                  <w:rFonts w:ascii="Times New Roman" w:hAnsi="Times New Roman" w:cs="Times New Roman"/>
                  <w:sz w:val="18"/>
                  <w:szCs w:val="18"/>
                </w:rPr>
                <w:t>‘</w:t>
              </w:r>
            </w:ins>
            <w:r w:rsidRPr="00237700">
              <w:rPr>
                <w:rFonts w:ascii="Times New Roman" w:hAnsi="Times New Roman" w:cs="Times New Roman"/>
                <w:sz w:val="18"/>
                <w:szCs w:val="18"/>
              </w:rPr>
              <w:t>A non-AP MLD with dot11EHTMLSROptionImplemented equal to true shall have dot11EHTEMLMROptionImplemented equal to false.</w:t>
            </w:r>
            <w:del w:id="210" w:author="Alfred Aster" w:date="2022-10-18T10:12:00Z">
              <w:r w:rsidRPr="00237700" w:rsidDel="00DF476D">
                <w:rPr>
                  <w:rFonts w:ascii="Times New Roman" w:hAnsi="Times New Roman" w:cs="Times New Roman"/>
                  <w:sz w:val="18"/>
                  <w:szCs w:val="18"/>
                </w:rPr>
                <w:delText>'</w:delText>
              </w:r>
            </w:del>
            <w:ins w:id="211" w:author="Alfred Aster" w:date="2022-10-18T10:12:00Z">
              <w:r w:rsidR="00DF476D">
                <w:rPr>
                  <w:rFonts w:ascii="Times New Roman" w:hAnsi="Times New Roman" w:cs="Times New Roman"/>
                  <w:sz w:val="18"/>
                  <w:szCs w:val="18"/>
                </w:rPr>
                <w:t>’</w:t>
              </w:r>
            </w:ins>
            <w:r w:rsidRPr="00237700">
              <w:rPr>
                <w:rFonts w:ascii="Times New Roman" w:hAnsi="Times New Roman" w:cs="Times New Roman"/>
                <w:sz w:val="18"/>
                <w:szCs w:val="18"/>
              </w:rPr>
              <w:t xml:space="preserve"> </w:t>
            </w:r>
            <w:r w:rsidR="00DF476D" w:rsidRPr="00237700">
              <w:rPr>
                <w:rFonts w:ascii="Times New Roman" w:hAnsi="Times New Roman" w:cs="Times New Roman"/>
                <w:sz w:val="18"/>
                <w:szCs w:val="18"/>
              </w:rPr>
              <w:t>A</w:t>
            </w:r>
            <w:r w:rsidRPr="00237700">
              <w:rPr>
                <w:rFonts w:ascii="Times New Roman" w:hAnsi="Times New Roman" w:cs="Times New Roman"/>
                <w:sz w:val="18"/>
                <w:szCs w:val="18"/>
              </w:rPr>
              <w:t>nd add the following statement in 35.3.</w:t>
            </w:r>
            <w:del w:id="212" w:author="Alfred Aster" w:date="2022-10-20T14:58:00Z">
              <w:r w:rsidRPr="00237700" w:rsidDel="004F3BCE">
                <w:rPr>
                  <w:rFonts w:ascii="Times New Roman" w:hAnsi="Times New Roman" w:cs="Times New Roman"/>
                  <w:sz w:val="18"/>
                  <w:szCs w:val="18"/>
                </w:rPr>
                <w:delText>18</w:delText>
              </w:r>
            </w:del>
            <w:ins w:id="213" w:author="Alfred Aster" w:date="2022-10-20T14:58:00Z">
              <w:r w:rsidR="004F3BCE">
                <w:rPr>
                  <w:rFonts w:ascii="Times New Roman" w:hAnsi="Times New Roman" w:cs="Times New Roman"/>
                  <w:sz w:val="18"/>
                  <w:szCs w:val="18"/>
                </w:rPr>
                <w:t>–</w:t>
              </w:r>
            </w:ins>
            <w:r w:rsidRPr="00237700">
              <w:rPr>
                <w:rFonts w:ascii="Times New Roman" w:hAnsi="Times New Roman" w:cs="Times New Roman"/>
                <w:sz w:val="18"/>
                <w:szCs w:val="18"/>
              </w:rPr>
              <w:t xml:space="preserve"> </w:t>
            </w:r>
            <w:del w:id="214" w:author="Alfred Aster" w:date="2022-10-18T10:12:00Z">
              <w:r w:rsidRPr="00237700" w:rsidDel="00DF476D">
                <w:rPr>
                  <w:rFonts w:ascii="Times New Roman" w:hAnsi="Times New Roman" w:cs="Times New Roman"/>
                  <w:sz w:val="18"/>
                  <w:szCs w:val="18"/>
                </w:rPr>
                <w:delText>-</w:delText>
              </w:r>
            </w:del>
            <w:ins w:id="215" w:author="Alfred Aster" w:date="2022-10-18T10:12:00Z">
              <w:r w:rsidR="00DF476D">
                <w:rPr>
                  <w:rFonts w:ascii="Times New Roman" w:hAnsi="Times New Roman" w:cs="Times New Roman"/>
                  <w:sz w:val="18"/>
                  <w:szCs w:val="18"/>
                </w:rPr>
                <w:t>–</w:t>
              </w:r>
            </w:ins>
            <w:r w:rsidRPr="00237700">
              <w:rPr>
                <w:rFonts w:ascii="Times New Roman" w:hAnsi="Times New Roman" w:cs="Times New Roman"/>
                <w:sz w:val="18"/>
                <w:szCs w:val="18"/>
              </w:rPr>
              <w:t xml:space="preserve"> </w:t>
            </w:r>
            <w:del w:id="216" w:author="Alfred Aster" w:date="2022-10-18T10:12:00Z">
              <w:r w:rsidRPr="00237700" w:rsidDel="00DF476D">
                <w:rPr>
                  <w:rFonts w:ascii="Times New Roman" w:hAnsi="Times New Roman" w:cs="Times New Roman"/>
                  <w:sz w:val="18"/>
                  <w:szCs w:val="18"/>
                </w:rPr>
                <w:delText>'</w:delText>
              </w:r>
            </w:del>
            <w:ins w:id="217" w:author="Alfred Aster" w:date="2022-10-18T10:12:00Z">
              <w:r w:rsidR="00DF476D">
                <w:rPr>
                  <w:rFonts w:ascii="Times New Roman" w:hAnsi="Times New Roman" w:cs="Times New Roman"/>
                  <w:sz w:val="18"/>
                  <w:szCs w:val="18"/>
                </w:rPr>
                <w:t>‘</w:t>
              </w:r>
            </w:ins>
            <w:r w:rsidRPr="00237700">
              <w:rPr>
                <w:rFonts w:ascii="Times New Roman" w:hAnsi="Times New Roman" w:cs="Times New Roman"/>
                <w:sz w:val="18"/>
                <w:szCs w:val="18"/>
              </w:rPr>
              <w:t>A non-AP MLD with dot11EHTEMLMROptionImplemented equal to true shall have dot11EHTEMLSROptionImplemented equal to false.</w:t>
            </w:r>
            <w:del w:id="218" w:author="Alfred Aster" w:date="2022-10-18T10:12:00Z">
              <w:r w:rsidRPr="00237700" w:rsidDel="00DF476D">
                <w:rPr>
                  <w:rFonts w:ascii="Times New Roman" w:hAnsi="Times New Roman" w:cs="Times New Roman"/>
                  <w:sz w:val="18"/>
                  <w:szCs w:val="18"/>
                </w:rPr>
                <w:delText>'</w:delText>
              </w:r>
            </w:del>
            <w:ins w:id="219" w:author="Alfred Aster" w:date="2022-10-18T10:12:00Z">
              <w:r w:rsidR="00DF476D">
                <w:rPr>
                  <w:rFonts w:ascii="Times New Roman" w:hAnsi="Times New Roman" w:cs="Times New Roman"/>
                  <w:sz w:val="18"/>
                  <w:szCs w:val="18"/>
                </w:rPr>
                <w:t>’</w:t>
              </w:r>
            </w:ins>
          </w:p>
        </w:tc>
        <w:tc>
          <w:tcPr>
            <w:tcW w:w="3150" w:type="dxa"/>
            <w:shd w:val="clear" w:color="auto" w:fill="auto"/>
          </w:tcPr>
          <w:p w14:paraId="43FAB1D5" w14:textId="76E35E64" w:rsidR="00DD564A" w:rsidRDefault="008C027F" w:rsidP="00DD564A">
            <w:pPr>
              <w:suppressAutoHyphens/>
              <w:spacing w:after="0"/>
              <w:rPr>
                <w:rFonts w:ascii="Times New Roman" w:hAnsi="Times New Roman" w:cs="Times New Roman"/>
                <w:bCs/>
                <w:sz w:val="18"/>
                <w:szCs w:val="18"/>
              </w:rPr>
            </w:pPr>
            <w:r>
              <w:rPr>
                <w:rFonts w:ascii="Times New Roman" w:hAnsi="Times New Roman" w:cs="Times New Roman"/>
                <w:bCs/>
                <w:sz w:val="18"/>
                <w:szCs w:val="18"/>
              </w:rPr>
              <w:t xml:space="preserve">Rejected </w:t>
            </w:r>
            <w:del w:id="220" w:author="Alfred Aster" w:date="2022-10-18T10:12:00Z">
              <w:r w:rsidDel="00DF476D">
                <w:rPr>
                  <w:rFonts w:ascii="Times New Roman" w:hAnsi="Times New Roman" w:cs="Times New Roman"/>
                  <w:bCs/>
                  <w:sz w:val="18"/>
                  <w:szCs w:val="18"/>
                </w:rPr>
                <w:delText>--</w:delText>
              </w:r>
            </w:del>
            <w:ins w:id="221" w:author="Alfred Aster" w:date="2022-10-18T10:12:00Z">
              <w:r w:rsidR="00DF476D">
                <w:rPr>
                  <w:rFonts w:ascii="Times New Roman" w:hAnsi="Times New Roman" w:cs="Times New Roman"/>
                  <w:bCs/>
                  <w:sz w:val="18"/>
                  <w:szCs w:val="18"/>
                </w:rPr>
                <w:t>–</w:t>
              </w:r>
            </w:ins>
            <w:r>
              <w:rPr>
                <w:rFonts w:ascii="Times New Roman" w:hAnsi="Times New Roman" w:cs="Times New Roman"/>
                <w:bCs/>
                <w:sz w:val="18"/>
                <w:szCs w:val="18"/>
              </w:rPr>
              <w:t xml:space="preserve"> A proposed resolution for “this CID” was discussed as part of the comment resolutions in “document”, however the group could not reach consensus on a proposed change that would resolve the comment</w:t>
            </w:r>
          </w:p>
          <w:p w14:paraId="104015F2" w14:textId="059698FE" w:rsidR="00E4648E" w:rsidRDefault="00E4648E" w:rsidP="00DD564A">
            <w:pPr>
              <w:suppressAutoHyphens/>
              <w:spacing w:after="0"/>
              <w:rPr>
                <w:rFonts w:ascii="Times New Roman" w:hAnsi="Times New Roman" w:cs="Times New Roman"/>
                <w:bCs/>
                <w:sz w:val="18"/>
                <w:szCs w:val="18"/>
              </w:rPr>
            </w:pPr>
          </w:p>
          <w:p w14:paraId="038520E8" w14:textId="42A2DE7D" w:rsidR="00DD564A" w:rsidRDefault="00DD564A" w:rsidP="00DD564A">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August 3, 2022, but no straw poll is conducted yet.</w:t>
            </w:r>
          </w:p>
          <w:p w14:paraId="7D3E3A0C" w14:textId="5745D9FD" w:rsidR="00B45EC9" w:rsidRDefault="00B45EC9" w:rsidP="00DD564A">
            <w:pPr>
              <w:suppressAutoHyphens/>
              <w:spacing w:after="0"/>
              <w:rPr>
                <w:rFonts w:ascii="Times New Roman" w:hAnsi="Times New Roman" w:cs="Times New Roman"/>
                <w:bCs/>
                <w:sz w:val="18"/>
                <w:szCs w:val="18"/>
              </w:rPr>
            </w:pPr>
          </w:p>
          <w:p w14:paraId="2DC8B406" w14:textId="453ED2E3" w:rsidR="00B45EC9" w:rsidRDefault="00B45EC9" w:rsidP="00DD564A">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Gaurang Naik</w:t>
            </w:r>
            <w:r w:rsidRPr="00B45EC9">
              <w:rPr>
                <w:rFonts w:ascii="Times New Roman" w:hAnsi="Times New Roman" w:cs="Times New Roman"/>
                <w:bCs/>
                <w:sz w:val="18"/>
                <w:szCs w:val="18"/>
              </w:rPr>
              <w:tab/>
              <w:t>22/1159r1</w:t>
            </w:r>
          </w:p>
          <w:p w14:paraId="162D2443" w14:textId="77777777" w:rsidR="00B408C1" w:rsidRPr="00237700" w:rsidRDefault="00B408C1" w:rsidP="00DD564A">
            <w:pPr>
              <w:suppressAutoHyphens/>
              <w:spacing w:after="0"/>
              <w:rPr>
                <w:rFonts w:ascii="Times New Roman" w:hAnsi="Times New Roman" w:cs="Times New Roman"/>
                <w:bCs/>
                <w:sz w:val="18"/>
                <w:szCs w:val="18"/>
              </w:rPr>
            </w:pPr>
          </w:p>
          <w:p w14:paraId="6038A58B"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7833A002" w14:textId="6AE3F24B" w:rsidR="00B45EC9" w:rsidRPr="00887E9D" w:rsidRDefault="00B45EC9" w:rsidP="00B45EC9">
            <w:pPr>
              <w:suppressAutoHyphens/>
              <w:spacing w:after="0"/>
              <w:rPr>
                <w:rFonts w:ascii="Times New Roman" w:hAnsi="Times New Roman" w:cs="Times New Roman"/>
                <w:bCs/>
                <w:color w:val="00B050"/>
                <w:sz w:val="18"/>
                <w:szCs w:val="18"/>
              </w:rPr>
            </w:pPr>
            <w:r w:rsidRPr="00887E9D">
              <w:rPr>
                <w:rFonts w:ascii="Times New Roman" w:hAnsi="Times New Roman" w:cs="Times New Roman"/>
                <w:bCs/>
                <w:color w:val="00B050"/>
                <w:sz w:val="18"/>
                <w:szCs w:val="18"/>
              </w:rPr>
              <w:t>&lt;</w:t>
            </w:r>
            <w:r w:rsidR="004B1934" w:rsidRPr="00887E9D">
              <w:rPr>
                <w:rFonts w:ascii="Times New Roman" w:hAnsi="Times New Roman" w:cs="Times New Roman"/>
                <w:bCs/>
                <w:color w:val="00B050"/>
                <w:sz w:val="18"/>
                <w:szCs w:val="18"/>
              </w:rPr>
              <w:t xml:space="preserve"> The proposed change was discussed in the TGbe MAC </w:t>
            </w:r>
            <w:proofErr w:type="spellStart"/>
            <w:r w:rsidR="004B1934" w:rsidRPr="00887E9D">
              <w:rPr>
                <w:rFonts w:ascii="Times New Roman" w:hAnsi="Times New Roman" w:cs="Times New Roman"/>
                <w:bCs/>
                <w:color w:val="00B050"/>
                <w:sz w:val="18"/>
                <w:szCs w:val="18"/>
              </w:rPr>
              <w:t>adhoc</w:t>
            </w:r>
            <w:proofErr w:type="spellEnd"/>
            <w:r w:rsidR="004B1934" w:rsidRPr="00887E9D">
              <w:rPr>
                <w:rFonts w:ascii="Times New Roman" w:hAnsi="Times New Roman" w:cs="Times New Roman"/>
                <w:bCs/>
                <w:color w:val="00B050"/>
                <w:sz w:val="18"/>
                <w:szCs w:val="18"/>
              </w:rPr>
              <w:t>. There was discussion on whether a separate MIB variable is required considering Clause 9 already specifies the orthogonal setting of EMLSR Support and EMLMR Support subfields in the Basic Multi-Link element. No conclusion could be reached on the call by the members.</w:t>
            </w:r>
            <w:r w:rsidRPr="00887E9D">
              <w:rPr>
                <w:rFonts w:ascii="Times New Roman" w:hAnsi="Times New Roman" w:cs="Times New Roman"/>
                <w:bCs/>
                <w:color w:val="00B050"/>
                <w:sz w:val="18"/>
                <w:szCs w:val="18"/>
              </w:rPr>
              <w:t>&gt;</w:t>
            </w:r>
          </w:p>
          <w:p w14:paraId="662E6D67" w14:textId="1DA2938A" w:rsidR="00DD564A" w:rsidRPr="00237700" w:rsidRDefault="00DD564A" w:rsidP="00DD564A">
            <w:pPr>
              <w:suppressAutoHyphens/>
              <w:spacing w:after="0"/>
              <w:rPr>
                <w:rFonts w:ascii="Times New Roman" w:hAnsi="Times New Roman" w:cs="Times New Roman"/>
                <w:bCs/>
                <w:sz w:val="18"/>
                <w:szCs w:val="18"/>
              </w:rPr>
            </w:pPr>
          </w:p>
        </w:tc>
      </w:tr>
      <w:tr w:rsidR="00035614" w:rsidRPr="008B0293" w14:paraId="4290F501" w14:textId="77777777" w:rsidTr="00221221">
        <w:trPr>
          <w:trHeight w:val="220"/>
          <w:jc w:val="center"/>
        </w:trPr>
        <w:tc>
          <w:tcPr>
            <w:tcW w:w="715" w:type="dxa"/>
            <w:shd w:val="clear" w:color="auto" w:fill="auto"/>
            <w:noWrap/>
          </w:tcPr>
          <w:p w14:paraId="7C5641AE" w14:textId="64561871" w:rsidR="00035614" w:rsidRPr="00237700" w:rsidRDefault="00035614" w:rsidP="0003561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11453</w:t>
            </w:r>
          </w:p>
        </w:tc>
        <w:tc>
          <w:tcPr>
            <w:tcW w:w="990" w:type="dxa"/>
          </w:tcPr>
          <w:p w14:paraId="142298E4" w14:textId="55F49DBC" w:rsidR="00035614" w:rsidRPr="00237700" w:rsidRDefault="00035614" w:rsidP="0003561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Gaurang Naik</w:t>
            </w:r>
          </w:p>
        </w:tc>
        <w:tc>
          <w:tcPr>
            <w:tcW w:w="900" w:type="dxa"/>
            <w:shd w:val="clear" w:color="auto" w:fill="auto"/>
            <w:noWrap/>
          </w:tcPr>
          <w:p w14:paraId="0E500CDE" w14:textId="71EFB9A8" w:rsidR="00035614" w:rsidRPr="00237700" w:rsidRDefault="00035614" w:rsidP="00035614">
            <w:pPr>
              <w:suppressAutoHyphens/>
              <w:spacing w:after="0"/>
              <w:rPr>
                <w:rFonts w:ascii="Times New Roman" w:hAnsi="Times New Roman" w:cs="Times New Roman"/>
                <w:sz w:val="18"/>
                <w:szCs w:val="18"/>
              </w:rPr>
            </w:pPr>
            <w:r w:rsidRPr="0005102A">
              <w:rPr>
                <w:rFonts w:ascii="Times New Roman" w:hAnsi="Times New Roman" w:cs="Times New Roman"/>
                <w:sz w:val="18"/>
                <w:szCs w:val="18"/>
              </w:rPr>
              <w:t>35.3.17</w:t>
            </w:r>
          </w:p>
        </w:tc>
        <w:tc>
          <w:tcPr>
            <w:tcW w:w="720" w:type="dxa"/>
          </w:tcPr>
          <w:p w14:paraId="300A504E" w14:textId="1A416B9E" w:rsidR="00035614" w:rsidRPr="00237700" w:rsidRDefault="00035614" w:rsidP="00035614">
            <w:pPr>
              <w:suppressAutoHyphens/>
              <w:spacing w:after="0"/>
              <w:rPr>
                <w:rFonts w:ascii="Times New Roman" w:hAnsi="Times New Roman" w:cs="Times New Roman"/>
                <w:sz w:val="18"/>
                <w:szCs w:val="18"/>
              </w:rPr>
            </w:pPr>
            <w:r w:rsidRPr="0005102A">
              <w:rPr>
                <w:rFonts w:ascii="Times New Roman" w:hAnsi="Times New Roman" w:cs="Times New Roman"/>
                <w:sz w:val="18"/>
                <w:szCs w:val="18"/>
              </w:rPr>
              <w:t>462.18</w:t>
            </w:r>
          </w:p>
        </w:tc>
        <w:tc>
          <w:tcPr>
            <w:tcW w:w="2520" w:type="dxa"/>
            <w:shd w:val="clear" w:color="auto" w:fill="auto"/>
            <w:noWrap/>
          </w:tcPr>
          <w:p w14:paraId="16B787E5" w14:textId="1B5D6D6C" w:rsidR="00035614" w:rsidRPr="00237700" w:rsidRDefault="00035614" w:rsidP="00035614">
            <w:pPr>
              <w:suppressAutoHyphens/>
              <w:spacing w:after="0"/>
              <w:rPr>
                <w:rFonts w:ascii="Times New Roman" w:hAnsi="Times New Roman" w:cs="Times New Roman"/>
                <w:sz w:val="18"/>
                <w:szCs w:val="18"/>
              </w:rPr>
            </w:pPr>
            <w:r w:rsidRPr="0005102A">
              <w:rPr>
                <w:rFonts w:ascii="Times New Roman" w:hAnsi="Times New Roman" w:cs="Times New Roman"/>
                <w:sz w:val="18"/>
                <w:szCs w:val="18"/>
              </w:rPr>
              <w:t>Support for EMLSR and EMLMR is mutually exclusive at the non-AP MLD. Add normative text to specify this.</w:t>
            </w:r>
          </w:p>
        </w:tc>
        <w:tc>
          <w:tcPr>
            <w:tcW w:w="2340" w:type="dxa"/>
            <w:shd w:val="clear" w:color="auto" w:fill="auto"/>
            <w:noWrap/>
          </w:tcPr>
          <w:p w14:paraId="19E52194" w14:textId="4A4861F1" w:rsidR="00035614" w:rsidRPr="00237700" w:rsidRDefault="00035614" w:rsidP="00035614">
            <w:pPr>
              <w:suppressAutoHyphens/>
              <w:spacing w:after="0"/>
              <w:rPr>
                <w:rFonts w:ascii="Times New Roman" w:hAnsi="Times New Roman" w:cs="Times New Roman"/>
                <w:sz w:val="18"/>
                <w:szCs w:val="18"/>
              </w:rPr>
            </w:pPr>
            <w:r w:rsidRPr="0005102A">
              <w:rPr>
                <w:rFonts w:ascii="Times New Roman" w:hAnsi="Times New Roman" w:cs="Times New Roman"/>
                <w:sz w:val="18"/>
                <w:szCs w:val="18"/>
              </w:rPr>
              <w:t xml:space="preserve">Add the </w:t>
            </w:r>
            <w:proofErr w:type="spellStart"/>
            <w:r w:rsidRPr="0005102A">
              <w:rPr>
                <w:rFonts w:ascii="Times New Roman" w:hAnsi="Times New Roman" w:cs="Times New Roman"/>
                <w:sz w:val="18"/>
                <w:szCs w:val="18"/>
              </w:rPr>
              <w:t>followi</w:t>
            </w:r>
            <w:proofErr w:type="spellEnd"/>
            <w:del w:id="222" w:author="Alfred Aster" w:date="2022-10-20T14:58:00Z">
              <w:r w:rsidRPr="0005102A" w:rsidDel="004F3BCE">
                <w:rPr>
                  <w:rFonts w:ascii="Times New Roman" w:hAnsi="Times New Roman" w:cs="Times New Roman"/>
                  <w:sz w:val="18"/>
                  <w:szCs w:val="18"/>
                </w:rPr>
                <w:delText>ng</w:delText>
              </w:r>
            </w:del>
            <w:ins w:id="223" w:author="Alfred Aster" w:date="2022-10-20T14:58:00Z">
              <w:r w:rsidR="004F3BCE">
                <w:rPr>
                  <w:rFonts w:ascii="Times New Roman" w:hAnsi="Times New Roman" w:cs="Times New Roman"/>
                  <w:sz w:val="18"/>
                  <w:szCs w:val="18"/>
                </w:rPr>
                <w:t>–</w:t>
              </w:r>
            </w:ins>
            <w:r w:rsidRPr="0005102A">
              <w:rPr>
                <w:rFonts w:ascii="Times New Roman" w:hAnsi="Times New Roman" w:cs="Times New Roman"/>
                <w:sz w:val="18"/>
                <w:szCs w:val="18"/>
              </w:rPr>
              <w:t xml:space="preserve"> </w:t>
            </w:r>
            <w:del w:id="224" w:author="Alfred Aster" w:date="2022-10-18T10:12:00Z">
              <w:r w:rsidRPr="0005102A" w:rsidDel="00DF476D">
                <w:rPr>
                  <w:rFonts w:ascii="Times New Roman" w:hAnsi="Times New Roman" w:cs="Times New Roman"/>
                  <w:sz w:val="18"/>
                  <w:szCs w:val="18"/>
                </w:rPr>
                <w:delText>-</w:delText>
              </w:r>
            </w:del>
            <w:ins w:id="225" w:author="Alfred Aster" w:date="2022-10-18T10:12:00Z">
              <w:r w:rsidR="00DF476D">
                <w:rPr>
                  <w:rFonts w:ascii="Times New Roman" w:hAnsi="Times New Roman" w:cs="Times New Roman"/>
                  <w:sz w:val="18"/>
                  <w:szCs w:val="18"/>
                </w:rPr>
                <w:t>–</w:t>
              </w:r>
            </w:ins>
            <w:r w:rsidRPr="0005102A">
              <w:rPr>
                <w:rFonts w:ascii="Times New Roman" w:hAnsi="Times New Roman" w:cs="Times New Roman"/>
                <w:sz w:val="18"/>
                <w:szCs w:val="18"/>
              </w:rPr>
              <w:t xml:space="preserve"> </w:t>
            </w:r>
            <w:del w:id="226" w:author="Alfred Aster" w:date="2022-10-18T10:12:00Z">
              <w:r w:rsidRPr="0005102A" w:rsidDel="00DF476D">
                <w:rPr>
                  <w:rFonts w:ascii="Times New Roman" w:hAnsi="Times New Roman" w:cs="Times New Roman"/>
                  <w:sz w:val="18"/>
                  <w:szCs w:val="18"/>
                </w:rPr>
                <w:delText>'</w:delText>
              </w:r>
            </w:del>
            <w:ins w:id="227" w:author="Alfred Aster" w:date="2022-10-18T10:12:00Z">
              <w:r w:rsidR="00DF476D">
                <w:rPr>
                  <w:rFonts w:ascii="Times New Roman" w:hAnsi="Times New Roman" w:cs="Times New Roman"/>
                  <w:sz w:val="18"/>
                  <w:szCs w:val="18"/>
                </w:rPr>
                <w:t>‘</w:t>
              </w:r>
            </w:ins>
            <w:r w:rsidRPr="0005102A">
              <w:rPr>
                <w:rFonts w:ascii="Times New Roman" w:hAnsi="Times New Roman" w:cs="Times New Roman"/>
                <w:sz w:val="18"/>
                <w:szCs w:val="18"/>
              </w:rPr>
              <w:t>A non-AP MLD with dot11EHTMLSROptionImplemented equal to true shall have dot11EHTEMLMROptionImplemented equal to false.</w:t>
            </w:r>
            <w:del w:id="228" w:author="Alfred Aster" w:date="2022-10-18T10:12:00Z">
              <w:r w:rsidRPr="0005102A" w:rsidDel="00DF476D">
                <w:rPr>
                  <w:rFonts w:ascii="Times New Roman" w:hAnsi="Times New Roman" w:cs="Times New Roman"/>
                  <w:sz w:val="18"/>
                  <w:szCs w:val="18"/>
                </w:rPr>
                <w:delText>'</w:delText>
              </w:r>
            </w:del>
            <w:ins w:id="229" w:author="Alfred Aster" w:date="2022-10-18T10:12:00Z">
              <w:r w:rsidR="00DF476D">
                <w:rPr>
                  <w:rFonts w:ascii="Times New Roman" w:hAnsi="Times New Roman" w:cs="Times New Roman"/>
                  <w:sz w:val="18"/>
                  <w:szCs w:val="18"/>
                </w:rPr>
                <w:t>’</w:t>
              </w:r>
            </w:ins>
          </w:p>
        </w:tc>
        <w:tc>
          <w:tcPr>
            <w:tcW w:w="3150" w:type="dxa"/>
            <w:shd w:val="clear" w:color="auto" w:fill="auto"/>
          </w:tcPr>
          <w:p w14:paraId="7489D1E8" w14:textId="14D895D4" w:rsidR="00035614" w:rsidRPr="00237700" w:rsidRDefault="00035614" w:rsidP="00035614">
            <w:pPr>
              <w:suppressAutoHyphens/>
              <w:spacing w:after="0"/>
              <w:rPr>
                <w:rFonts w:ascii="Times New Roman" w:hAnsi="Times New Roman" w:cs="Times New Roman"/>
                <w:bCs/>
                <w:sz w:val="18"/>
                <w:szCs w:val="18"/>
              </w:rPr>
            </w:pPr>
            <w:r>
              <w:rPr>
                <w:rFonts w:ascii="Times New Roman" w:hAnsi="Times New Roman" w:cs="Times New Roman"/>
                <w:bCs/>
                <w:sz w:val="18"/>
                <w:szCs w:val="18"/>
              </w:rPr>
              <w:t xml:space="preserve">Rejected </w:t>
            </w:r>
            <w:del w:id="230" w:author="Alfred Aster" w:date="2022-10-18T10:12:00Z">
              <w:r w:rsidDel="00DF476D">
                <w:rPr>
                  <w:rFonts w:ascii="Times New Roman" w:hAnsi="Times New Roman" w:cs="Times New Roman"/>
                  <w:bCs/>
                  <w:sz w:val="18"/>
                  <w:szCs w:val="18"/>
                </w:rPr>
                <w:delText>--</w:delText>
              </w:r>
            </w:del>
            <w:ins w:id="231" w:author="Alfred Aster" w:date="2022-10-18T10:12:00Z">
              <w:r w:rsidR="00DF476D">
                <w:rPr>
                  <w:rFonts w:ascii="Times New Roman" w:hAnsi="Times New Roman" w:cs="Times New Roman"/>
                  <w:bCs/>
                  <w:sz w:val="18"/>
                  <w:szCs w:val="18"/>
                </w:rPr>
                <w:t>–</w:t>
              </w:r>
            </w:ins>
            <w:r>
              <w:rPr>
                <w:rFonts w:ascii="Times New Roman" w:hAnsi="Times New Roman" w:cs="Times New Roman"/>
                <w:bCs/>
                <w:sz w:val="18"/>
                <w:szCs w:val="18"/>
              </w:rPr>
              <w:t xml:space="preserve"> A proposed resolution for “this CID” was discussed as part of the comment resolutions in “document”, however the group could not reach consensus on a proposed change that would resolve the comment</w:t>
            </w:r>
          </w:p>
          <w:p w14:paraId="2357D14D" w14:textId="77777777" w:rsidR="00035614" w:rsidRDefault="00035614" w:rsidP="00035614">
            <w:pPr>
              <w:suppressAutoHyphens/>
              <w:spacing w:after="0"/>
              <w:rPr>
                <w:rFonts w:ascii="Times New Roman" w:hAnsi="Times New Roman" w:cs="Times New Roman"/>
                <w:bCs/>
                <w:sz w:val="18"/>
                <w:szCs w:val="18"/>
              </w:rPr>
            </w:pPr>
          </w:p>
          <w:p w14:paraId="2D689BFB" w14:textId="3521EE0B" w:rsidR="00035614" w:rsidRDefault="008A548D" w:rsidP="00035614">
            <w:pPr>
              <w:suppressAutoHyphens/>
              <w:spacing w:after="0"/>
              <w:rPr>
                <w:rFonts w:ascii="Times New Roman" w:hAnsi="Times New Roman" w:cs="Times New Roman"/>
                <w:bCs/>
                <w:sz w:val="18"/>
                <w:szCs w:val="18"/>
              </w:rPr>
            </w:pPr>
            <w:r w:rsidRPr="008A548D">
              <w:rPr>
                <w:rFonts w:ascii="Times New Roman" w:hAnsi="Times New Roman" w:cs="Times New Roman"/>
                <w:bCs/>
                <w:sz w:val="18"/>
                <w:szCs w:val="18"/>
              </w:rPr>
              <w:t>This CID is discussed on August 1, 2022, but no straw poll is conducted yet.</w:t>
            </w:r>
          </w:p>
          <w:p w14:paraId="71B5EA12" w14:textId="77777777" w:rsidR="008A548D" w:rsidRDefault="008A548D" w:rsidP="00035614">
            <w:pPr>
              <w:suppressAutoHyphens/>
              <w:spacing w:after="0"/>
              <w:rPr>
                <w:rFonts w:ascii="Times New Roman" w:hAnsi="Times New Roman" w:cs="Times New Roman"/>
                <w:bCs/>
                <w:sz w:val="18"/>
                <w:szCs w:val="18"/>
              </w:rPr>
            </w:pPr>
          </w:p>
          <w:p w14:paraId="7C64D67A" w14:textId="287527EA" w:rsidR="00035614" w:rsidRDefault="00035614" w:rsidP="00035614">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Minyoung Park</w:t>
            </w:r>
            <w:r w:rsidRPr="00B45EC9">
              <w:rPr>
                <w:rFonts w:ascii="Times New Roman" w:hAnsi="Times New Roman" w:cs="Times New Roman"/>
                <w:bCs/>
                <w:sz w:val="18"/>
                <w:szCs w:val="18"/>
              </w:rPr>
              <w:tab/>
              <w:t>22/1181r1</w:t>
            </w:r>
          </w:p>
          <w:p w14:paraId="55842076" w14:textId="694F9734" w:rsidR="00035614" w:rsidRDefault="00035614" w:rsidP="00035614">
            <w:pPr>
              <w:suppressAutoHyphens/>
              <w:spacing w:after="0"/>
              <w:rPr>
                <w:rFonts w:ascii="Times New Roman" w:hAnsi="Times New Roman" w:cs="Times New Roman"/>
                <w:bCs/>
                <w:sz w:val="18"/>
                <w:szCs w:val="18"/>
              </w:rPr>
            </w:pPr>
            <w:r>
              <w:rPr>
                <w:rFonts w:ascii="Times New Roman" w:hAnsi="Times New Roman" w:cs="Times New Roman"/>
                <w:bCs/>
                <w:sz w:val="18"/>
                <w:szCs w:val="18"/>
              </w:rPr>
              <w:lastRenderedPageBreak/>
              <w:t>Notes from Discussion:</w:t>
            </w:r>
          </w:p>
          <w:p w14:paraId="48DE3046" w14:textId="49B5855E" w:rsidR="00035614" w:rsidRPr="00887E9D" w:rsidRDefault="00035614" w:rsidP="00035614">
            <w:pPr>
              <w:suppressAutoHyphens/>
              <w:spacing w:after="0"/>
              <w:rPr>
                <w:rFonts w:ascii="Times New Roman" w:hAnsi="Times New Roman" w:cs="Times New Roman"/>
                <w:bCs/>
                <w:color w:val="00B050"/>
                <w:sz w:val="18"/>
                <w:szCs w:val="18"/>
              </w:rPr>
            </w:pPr>
            <w:r w:rsidRPr="00887E9D">
              <w:rPr>
                <w:rFonts w:ascii="Times New Roman" w:hAnsi="Times New Roman" w:cs="Times New Roman"/>
                <w:bCs/>
                <w:color w:val="00B050"/>
                <w:sz w:val="18"/>
                <w:szCs w:val="18"/>
              </w:rPr>
              <w:t>&lt;</w:t>
            </w:r>
            <w:r w:rsidR="00EA221B" w:rsidRPr="00887E9D">
              <w:rPr>
                <w:rFonts w:ascii="Times New Roman" w:hAnsi="Times New Roman" w:cs="Times New Roman"/>
                <w:bCs/>
                <w:color w:val="00B050"/>
                <w:sz w:val="18"/>
                <w:szCs w:val="18"/>
              </w:rPr>
              <w:t xml:space="preserve">The proposed change was discussed in the TGbe MAC </w:t>
            </w:r>
            <w:proofErr w:type="spellStart"/>
            <w:r w:rsidR="00EA221B" w:rsidRPr="00887E9D">
              <w:rPr>
                <w:rFonts w:ascii="Times New Roman" w:hAnsi="Times New Roman" w:cs="Times New Roman"/>
                <w:bCs/>
                <w:color w:val="00B050"/>
                <w:sz w:val="18"/>
                <w:szCs w:val="18"/>
              </w:rPr>
              <w:t>adhoc</w:t>
            </w:r>
            <w:proofErr w:type="spellEnd"/>
            <w:r w:rsidR="00EA221B" w:rsidRPr="00887E9D">
              <w:rPr>
                <w:rFonts w:ascii="Times New Roman" w:hAnsi="Times New Roman" w:cs="Times New Roman"/>
                <w:bCs/>
                <w:color w:val="00B050"/>
                <w:sz w:val="18"/>
                <w:szCs w:val="18"/>
              </w:rPr>
              <w:t>. There was discussion on whether a separate MIB variable is required considering Clause 9 already specifies the orthogonal setting of EMLSR Support and EMLMR Support subfields in the Basic Multi-Link element. No conclusion could be reached on the call by the members.</w:t>
            </w:r>
            <w:r w:rsidRPr="00887E9D">
              <w:rPr>
                <w:rFonts w:ascii="Times New Roman" w:hAnsi="Times New Roman" w:cs="Times New Roman"/>
                <w:bCs/>
                <w:color w:val="00B050"/>
                <w:sz w:val="18"/>
                <w:szCs w:val="18"/>
              </w:rPr>
              <w:t>&gt;</w:t>
            </w:r>
          </w:p>
          <w:p w14:paraId="0645E5E3" w14:textId="0EEECC5E" w:rsidR="00035614" w:rsidRPr="00237700" w:rsidRDefault="00035614" w:rsidP="00035614">
            <w:pPr>
              <w:suppressAutoHyphens/>
              <w:spacing w:after="0"/>
              <w:rPr>
                <w:rFonts w:ascii="Times New Roman" w:hAnsi="Times New Roman" w:cs="Times New Roman"/>
                <w:bCs/>
                <w:sz w:val="18"/>
                <w:szCs w:val="18"/>
              </w:rPr>
            </w:pPr>
          </w:p>
        </w:tc>
      </w:tr>
      <w:tr w:rsidR="00BF2D55" w:rsidRPr="008B0293" w14:paraId="1391D8AF" w14:textId="77777777" w:rsidTr="00221221">
        <w:trPr>
          <w:trHeight w:val="220"/>
          <w:jc w:val="center"/>
        </w:trPr>
        <w:tc>
          <w:tcPr>
            <w:tcW w:w="715" w:type="dxa"/>
            <w:shd w:val="clear" w:color="auto" w:fill="auto"/>
            <w:noWrap/>
          </w:tcPr>
          <w:p w14:paraId="4E140267" w14:textId="12470328" w:rsidR="00BF2D55" w:rsidRPr="00BB594C" w:rsidRDefault="00BF2D55" w:rsidP="00BF2D55">
            <w:pPr>
              <w:suppressAutoHyphens/>
              <w:spacing w:after="0"/>
              <w:rPr>
                <w:rFonts w:ascii="Times New Roman" w:hAnsi="Times New Roman" w:cs="Times New Roman"/>
                <w:strike/>
                <w:color w:val="FF0000"/>
                <w:sz w:val="18"/>
                <w:szCs w:val="18"/>
              </w:rPr>
            </w:pPr>
            <w:r w:rsidRPr="00BB594C">
              <w:rPr>
                <w:rFonts w:ascii="Times New Roman" w:hAnsi="Times New Roman" w:cs="Times New Roman"/>
                <w:strike/>
                <w:color w:val="FF0000"/>
                <w:sz w:val="18"/>
                <w:szCs w:val="18"/>
              </w:rPr>
              <w:lastRenderedPageBreak/>
              <w:t>11505</w:t>
            </w:r>
          </w:p>
        </w:tc>
        <w:tc>
          <w:tcPr>
            <w:tcW w:w="990" w:type="dxa"/>
          </w:tcPr>
          <w:p w14:paraId="70ACF77E" w14:textId="4950D78B" w:rsidR="00BF2D55" w:rsidRPr="00BB594C" w:rsidRDefault="00BF2D55" w:rsidP="00BF2D55">
            <w:pPr>
              <w:suppressAutoHyphens/>
              <w:spacing w:after="0"/>
              <w:rPr>
                <w:rFonts w:ascii="Times New Roman" w:hAnsi="Times New Roman" w:cs="Times New Roman"/>
                <w:strike/>
                <w:color w:val="FF0000"/>
                <w:sz w:val="18"/>
                <w:szCs w:val="18"/>
              </w:rPr>
            </w:pPr>
            <w:r w:rsidRPr="00BB594C">
              <w:rPr>
                <w:rFonts w:ascii="Times New Roman" w:hAnsi="Times New Roman" w:cs="Times New Roman"/>
                <w:strike/>
                <w:color w:val="FF0000"/>
                <w:sz w:val="18"/>
                <w:szCs w:val="18"/>
              </w:rPr>
              <w:t>Xiaofei Wang</w:t>
            </w:r>
          </w:p>
        </w:tc>
        <w:tc>
          <w:tcPr>
            <w:tcW w:w="900" w:type="dxa"/>
            <w:shd w:val="clear" w:color="auto" w:fill="auto"/>
            <w:noWrap/>
          </w:tcPr>
          <w:p w14:paraId="369F80F4" w14:textId="5D52D9A6" w:rsidR="00BF2D55" w:rsidRPr="00BB594C" w:rsidRDefault="00BF2D55" w:rsidP="00BF2D55">
            <w:pPr>
              <w:suppressAutoHyphens/>
              <w:spacing w:after="0"/>
              <w:rPr>
                <w:rFonts w:ascii="Times New Roman" w:hAnsi="Times New Roman" w:cs="Times New Roman"/>
                <w:strike/>
                <w:color w:val="FF0000"/>
                <w:sz w:val="18"/>
                <w:szCs w:val="18"/>
              </w:rPr>
            </w:pPr>
            <w:r w:rsidRPr="00BB594C">
              <w:rPr>
                <w:rFonts w:ascii="Times New Roman" w:hAnsi="Times New Roman" w:cs="Times New Roman"/>
                <w:strike/>
                <w:color w:val="FF0000"/>
                <w:sz w:val="18"/>
                <w:szCs w:val="18"/>
              </w:rPr>
              <w:t>9.4.1.74</w:t>
            </w:r>
          </w:p>
        </w:tc>
        <w:tc>
          <w:tcPr>
            <w:tcW w:w="720" w:type="dxa"/>
          </w:tcPr>
          <w:p w14:paraId="2022E4F0" w14:textId="4E748D58" w:rsidR="00BF2D55" w:rsidRPr="00BB594C" w:rsidRDefault="00BF2D55" w:rsidP="00BF2D55">
            <w:pPr>
              <w:suppressAutoHyphens/>
              <w:spacing w:after="0"/>
              <w:rPr>
                <w:rFonts w:ascii="Times New Roman" w:hAnsi="Times New Roman" w:cs="Times New Roman"/>
                <w:strike/>
                <w:color w:val="FF0000"/>
                <w:sz w:val="18"/>
                <w:szCs w:val="18"/>
              </w:rPr>
            </w:pPr>
            <w:r w:rsidRPr="00BB594C">
              <w:rPr>
                <w:rFonts w:ascii="Times New Roman" w:hAnsi="Times New Roman" w:cs="Times New Roman"/>
                <w:strike/>
                <w:color w:val="FF0000"/>
                <w:sz w:val="18"/>
                <w:szCs w:val="18"/>
              </w:rPr>
              <w:t>190.54</w:t>
            </w:r>
          </w:p>
        </w:tc>
        <w:tc>
          <w:tcPr>
            <w:tcW w:w="2520" w:type="dxa"/>
            <w:shd w:val="clear" w:color="auto" w:fill="auto"/>
            <w:noWrap/>
          </w:tcPr>
          <w:p w14:paraId="75B58BEC" w14:textId="61DE338D" w:rsidR="00BF2D55" w:rsidRPr="00BB594C" w:rsidRDefault="00BF2D55" w:rsidP="00BF2D55">
            <w:pPr>
              <w:suppressAutoHyphens/>
              <w:spacing w:after="0"/>
              <w:rPr>
                <w:rFonts w:ascii="Times New Roman" w:hAnsi="Times New Roman" w:cs="Times New Roman"/>
                <w:strike/>
                <w:color w:val="FF0000"/>
                <w:sz w:val="18"/>
                <w:szCs w:val="18"/>
              </w:rPr>
            </w:pPr>
            <w:r w:rsidRPr="00BB594C">
              <w:rPr>
                <w:rFonts w:ascii="Times New Roman" w:hAnsi="Times New Roman" w:cs="Times New Roman"/>
                <w:strike/>
                <w:color w:val="FF0000"/>
                <w:sz w:val="18"/>
                <w:szCs w:val="18"/>
              </w:rPr>
              <w:t xml:space="preserve">The sentence </w:t>
            </w:r>
            <w:del w:id="232" w:author="Alfred Aster" w:date="2022-10-18T10:12:00Z">
              <w:r w:rsidRPr="00BB594C" w:rsidDel="00DF476D">
                <w:rPr>
                  <w:rFonts w:ascii="Times New Roman" w:hAnsi="Times New Roman" w:cs="Times New Roman"/>
                  <w:strike/>
                  <w:color w:val="FF0000"/>
                  <w:sz w:val="18"/>
                  <w:szCs w:val="18"/>
                </w:rPr>
                <w:delText>"</w:delText>
              </w:r>
            </w:del>
            <w:ins w:id="233" w:author="Alfred Aster" w:date="2022-10-18T10:12:00Z">
              <w:r w:rsidR="00DF476D" w:rsidRPr="00BB594C">
                <w:rPr>
                  <w:rFonts w:ascii="Times New Roman" w:hAnsi="Times New Roman" w:cs="Times New Roman"/>
                  <w:strike/>
                  <w:color w:val="FF0000"/>
                  <w:sz w:val="18"/>
                  <w:szCs w:val="18"/>
                </w:rPr>
                <w:t>“</w:t>
              </w:r>
            </w:ins>
            <w:r w:rsidRPr="00BB594C">
              <w:rPr>
                <w:rFonts w:ascii="Times New Roman" w:hAnsi="Times New Roman" w:cs="Times New Roman"/>
                <w:strike/>
                <w:color w:val="FF0000"/>
                <w:sz w:val="18"/>
                <w:szCs w:val="18"/>
              </w:rPr>
              <w:t xml:space="preserve">An AP MLD with dot11EHTEMLSROptionImplemented equal to true that receives an EML Operating Mode Notification frame from a STA affiliated with a non-AP MLD sets the EMLSR Mode subfield of the EML Operating Mode Notification frame that is sent in response to the value obtained from the received EML Operating Mode Notification </w:t>
            </w:r>
            <w:proofErr w:type="spellStart"/>
            <w:r w:rsidRPr="00BB594C">
              <w:rPr>
                <w:rFonts w:ascii="Times New Roman" w:hAnsi="Times New Roman" w:cs="Times New Roman"/>
                <w:strike/>
                <w:color w:val="FF0000"/>
                <w:sz w:val="18"/>
                <w:szCs w:val="18"/>
              </w:rPr>
              <w:t>fra</w:t>
            </w:r>
            <w:del w:id="234" w:author="Alfred Aster" w:date="2022-10-20T14:58:00Z">
              <w:r w:rsidRPr="00BB594C" w:rsidDel="004F3BCE">
                <w:rPr>
                  <w:rFonts w:ascii="Times New Roman" w:hAnsi="Times New Roman" w:cs="Times New Roman"/>
                  <w:strike/>
                  <w:color w:val="FF0000"/>
                  <w:sz w:val="18"/>
                  <w:szCs w:val="18"/>
                </w:rPr>
                <w:delText>m</w:delText>
              </w:r>
            </w:del>
            <w:ins w:id="235" w:author="Alfred Aster" w:date="2022-10-20T14:58:00Z">
              <w:r w:rsidR="004F3BCE" w:rsidRPr="00BB594C">
                <w:rPr>
                  <w:rFonts w:ascii="Times New Roman" w:hAnsi="Times New Roman" w:cs="Times New Roman"/>
                  <w:strike/>
                  <w:color w:val="FF0000"/>
                  <w:sz w:val="18"/>
                  <w:szCs w:val="18"/>
                </w:rPr>
                <w:t>”</w:t>
              </w:r>
            </w:ins>
            <w:r w:rsidRPr="00BB594C">
              <w:rPr>
                <w:rFonts w:ascii="Times New Roman" w:hAnsi="Times New Roman" w:cs="Times New Roman"/>
                <w:strike/>
                <w:color w:val="FF0000"/>
                <w:sz w:val="18"/>
                <w:szCs w:val="18"/>
              </w:rPr>
              <w:t>e</w:t>
            </w:r>
            <w:proofErr w:type="spellEnd"/>
            <w:r w:rsidRPr="00BB594C">
              <w:rPr>
                <w:rFonts w:ascii="Times New Roman" w:hAnsi="Times New Roman" w:cs="Times New Roman"/>
                <w:strike/>
                <w:color w:val="FF0000"/>
                <w:sz w:val="18"/>
                <w:szCs w:val="18"/>
              </w:rPr>
              <w:t xml:space="preserve">." is normative </w:t>
            </w:r>
            <w:proofErr w:type="spellStart"/>
            <w:r w:rsidRPr="00BB594C">
              <w:rPr>
                <w:rFonts w:ascii="Times New Roman" w:hAnsi="Times New Roman" w:cs="Times New Roman"/>
                <w:strike/>
                <w:color w:val="FF0000"/>
                <w:sz w:val="18"/>
                <w:szCs w:val="18"/>
              </w:rPr>
              <w:t>behaivor</w:t>
            </w:r>
            <w:proofErr w:type="spellEnd"/>
            <w:r w:rsidRPr="00BB594C">
              <w:rPr>
                <w:rFonts w:ascii="Times New Roman" w:hAnsi="Times New Roman" w:cs="Times New Roman"/>
                <w:strike/>
                <w:color w:val="FF0000"/>
                <w:sz w:val="18"/>
                <w:szCs w:val="18"/>
              </w:rPr>
              <w:t xml:space="preserve"> and does not belong in format section.</w:t>
            </w:r>
          </w:p>
        </w:tc>
        <w:tc>
          <w:tcPr>
            <w:tcW w:w="2340" w:type="dxa"/>
            <w:shd w:val="clear" w:color="auto" w:fill="auto"/>
            <w:noWrap/>
          </w:tcPr>
          <w:p w14:paraId="50C5DA8A" w14:textId="14CB2D8F" w:rsidR="00BF2D55" w:rsidRPr="00BB594C" w:rsidRDefault="00DF476D" w:rsidP="00BF2D55">
            <w:pPr>
              <w:suppressAutoHyphens/>
              <w:spacing w:after="0"/>
              <w:rPr>
                <w:rFonts w:ascii="Times New Roman" w:hAnsi="Times New Roman" w:cs="Times New Roman"/>
                <w:strike/>
                <w:color w:val="FF0000"/>
                <w:sz w:val="18"/>
                <w:szCs w:val="18"/>
              </w:rPr>
            </w:pPr>
            <w:r w:rsidRPr="00BB594C">
              <w:rPr>
                <w:rFonts w:ascii="Times New Roman" w:hAnsi="Times New Roman" w:cs="Times New Roman"/>
                <w:strike/>
                <w:color w:val="FF0000"/>
                <w:sz w:val="18"/>
                <w:szCs w:val="18"/>
              </w:rPr>
              <w:t>M</w:t>
            </w:r>
            <w:r w:rsidR="00BF2D55" w:rsidRPr="00BB594C">
              <w:rPr>
                <w:rFonts w:ascii="Times New Roman" w:hAnsi="Times New Roman" w:cs="Times New Roman"/>
                <w:strike/>
                <w:color w:val="FF0000"/>
                <w:sz w:val="18"/>
                <w:szCs w:val="18"/>
              </w:rPr>
              <w:t>ove the cited sentence to clause 35</w:t>
            </w:r>
          </w:p>
        </w:tc>
        <w:tc>
          <w:tcPr>
            <w:tcW w:w="3150" w:type="dxa"/>
            <w:shd w:val="clear" w:color="auto" w:fill="auto"/>
          </w:tcPr>
          <w:p w14:paraId="0160A5A9" w14:textId="1B2E56A7" w:rsidR="005D017B" w:rsidRPr="00BB594C" w:rsidRDefault="005D017B" w:rsidP="00BF2D55">
            <w:pPr>
              <w:suppressAutoHyphens/>
              <w:spacing w:after="0"/>
              <w:rPr>
                <w:ins w:id="236" w:author="Alfred Aster" w:date="2022-10-19T09:53:00Z"/>
                <w:rFonts w:ascii="Times New Roman" w:hAnsi="Times New Roman" w:cs="Times New Roman"/>
                <w:bCs/>
                <w:strike/>
                <w:color w:val="FF0000"/>
                <w:sz w:val="18"/>
                <w:szCs w:val="18"/>
              </w:rPr>
            </w:pPr>
            <w:ins w:id="237" w:author="Alfred Aster" w:date="2022-10-19T09:53:00Z">
              <w:r w:rsidRPr="00BB594C">
                <w:rPr>
                  <w:rFonts w:ascii="Times New Roman" w:hAnsi="Times New Roman" w:cs="Times New Roman"/>
                  <w:bCs/>
                  <w:strike/>
                  <w:color w:val="FF0000"/>
                  <w:sz w:val="18"/>
                  <w:szCs w:val="18"/>
                </w:rPr>
                <w:t>Pending SP     22/1129</w:t>
              </w:r>
            </w:ins>
          </w:p>
          <w:p w14:paraId="2F565AE3" w14:textId="77777777" w:rsidR="005D017B" w:rsidRPr="00BB594C" w:rsidRDefault="005D017B" w:rsidP="00BF2D55">
            <w:pPr>
              <w:suppressAutoHyphens/>
              <w:spacing w:after="0"/>
              <w:rPr>
                <w:ins w:id="238" w:author="Alfred Aster" w:date="2022-10-19T09:53:00Z"/>
                <w:rFonts w:ascii="Times New Roman" w:hAnsi="Times New Roman" w:cs="Times New Roman"/>
                <w:bCs/>
                <w:strike/>
                <w:color w:val="FF0000"/>
                <w:sz w:val="18"/>
                <w:szCs w:val="18"/>
              </w:rPr>
            </w:pPr>
          </w:p>
          <w:p w14:paraId="440012A2" w14:textId="2C6031BB" w:rsidR="00BF2D55" w:rsidRPr="00BB594C" w:rsidRDefault="008C027F" w:rsidP="00BF2D55">
            <w:pPr>
              <w:suppressAutoHyphens/>
              <w:spacing w:after="0"/>
              <w:rPr>
                <w:rFonts w:ascii="Times New Roman" w:hAnsi="Times New Roman" w:cs="Times New Roman"/>
                <w:bCs/>
                <w:strike/>
                <w:color w:val="FF0000"/>
                <w:sz w:val="18"/>
                <w:szCs w:val="18"/>
              </w:rPr>
            </w:pPr>
            <w:r w:rsidRPr="00BB594C">
              <w:rPr>
                <w:rFonts w:ascii="Times New Roman" w:hAnsi="Times New Roman" w:cs="Times New Roman"/>
                <w:bCs/>
                <w:strike/>
                <w:color w:val="FF0000"/>
                <w:sz w:val="18"/>
                <w:szCs w:val="18"/>
              </w:rPr>
              <w:t xml:space="preserve">Rejected </w:t>
            </w:r>
            <w:del w:id="239" w:author="Alfred Aster" w:date="2022-10-18T10:12:00Z">
              <w:r w:rsidRPr="00BB594C" w:rsidDel="00DF476D">
                <w:rPr>
                  <w:rFonts w:ascii="Times New Roman" w:hAnsi="Times New Roman" w:cs="Times New Roman"/>
                  <w:bCs/>
                  <w:strike/>
                  <w:color w:val="FF0000"/>
                  <w:sz w:val="18"/>
                  <w:szCs w:val="18"/>
                </w:rPr>
                <w:delText>--</w:delText>
              </w:r>
            </w:del>
            <w:ins w:id="240" w:author="Alfred Aster" w:date="2022-10-18T10:12:00Z">
              <w:r w:rsidR="00DF476D" w:rsidRPr="00BB594C">
                <w:rPr>
                  <w:rFonts w:ascii="Times New Roman" w:hAnsi="Times New Roman" w:cs="Times New Roman"/>
                  <w:bCs/>
                  <w:strike/>
                  <w:color w:val="FF0000"/>
                  <w:sz w:val="18"/>
                  <w:szCs w:val="18"/>
                </w:rPr>
                <w:t>–</w:t>
              </w:r>
            </w:ins>
            <w:r w:rsidRPr="00BB594C">
              <w:rPr>
                <w:rFonts w:ascii="Times New Roman" w:hAnsi="Times New Roman" w:cs="Times New Roman"/>
                <w:bCs/>
                <w:strike/>
                <w:color w:val="FF0000"/>
                <w:sz w:val="18"/>
                <w:szCs w:val="18"/>
              </w:rPr>
              <w:t xml:space="preserve"> A proposed resolution for “this CID” was discussed as part of the comment resolutions in “document”, however the group could not reach consensus on a proposed change that would resolve the comment</w:t>
            </w:r>
          </w:p>
          <w:p w14:paraId="1AD3804C" w14:textId="77777777" w:rsidR="00E4648E" w:rsidRPr="00BB594C" w:rsidRDefault="00E4648E" w:rsidP="00BF2D55">
            <w:pPr>
              <w:suppressAutoHyphens/>
              <w:spacing w:after="0"/>
              <w:rPr>
                <w:rFonts w:ascii="Times New Roman" w:hAnsi="Times New Roman" w:cs="Times New Roman"/>
                <w:bCs/>
                <w:strike/>
                <w:color w:val="FF0000"/>
                <w:sz w:val="18"/>
                <w:szCs w:val="18"/>
              </w:rPr>
            </w:pPr>
          </w:p>
          <w:p w14:paraId="3B1200F1" w14:textId="77777777" w:rsidR="00E4648E" w:rsidRPr="00BB594C" w:rsidRDefault="00E4648E" w:rsidP="00BF2D55">
            <w:pPr>
              <w:suppressAutoHyphens/>
              <w:spacing w:after="0"/>
              <w:rPr>
                <w:rFonts w:ascii="Times New Roman" w:hAnsi="Times New Roman" w:cs="Times New Roman"/>
                <w:bCs/>
                <w:strike/>
                <w:color w:val="FF0000"/>
                <w:sz w:val="18"/>
                <w:szCs w:val="18"/>
              </w:rPr>
            </w:pPr>
          </w:p>
          <w:p w14:paraId="51D7AFB6" w14:textId="047CD1EE" w:rsidR="00BF2D55" w:rsidRPr="00BB594C" w:rsidRDefault="00BF2D55" w:rsidP="00BF2D55">
            <w:pPr>
              <w:suppressAutoHyphens/>
              <w:spacing w:after="0"/>
              <w:rPr>
                <w:rFonts w:ascii="Times New Roman" w:hAnsi="Times New Roman" w:cs="Times New Roman"/>
                <w:bCs/>
                <w:strike/>
                <w:color w:val="FF0000"/>
                <w:sz w:val="18"/>
                <w:szCs w:val="18"/>
              </w:rPr>
            </w:pPr>
            <w:r w:rsidRPr="00BB594C">
              <w:rPr>
                <w:rFonts w:ascii="Times New Roman" w:hAnsi="Times New Roman" w:cs="Times New Roman"/>
                <w:bCs/>
                <w:strike/>
                <w:color w:val="FF0000"/>
                <w:sz w:val="18"/>
                <w:szCs w:val="18"/>
              </w:rPr>
              <w:t>This CID is discussed on August 1, 2022, but no straw poll is conducted yet.</w:t>
            </w:r>
          </w:p>
          <w:p w14:paraId="438E47DD" w14:textId="4467D029" w:rsidR="00B45EC9" w:rsidRPr="00BB594C" w:rsidRDefault="00B45EC9" w:rsidP="00BF2D55">
            <w:pPr>
              <w:suppressAutoHyphens/>
              <w:spacing w:after="0"/>
              <w:rPr>
                <w:rFonts w:ascii="Times New Roman" w:hAnsi="Times New Roman" w:cs="Times New Roman"/>
                <w:bCs/>
                <w:strike/>
                <w:color w:val="FF0000"/>
                <w:sz w:val="18"/>
                <w:szCs w:val="18"/>
              </w:rPr>
            </w:pPr>
          </w:p>
          <w:p w14:paraId="5DA99DCB" w14:textId="49503208" w:rsidR="00B45EC9" w:rsidRPr="00BB594C" w:rsidRDefault="00B45EC9" w:rsidP="00BF2D55">
            <w:pPr>
              <w:suppressAutoHyphens/>
              <w:spacing w:after="0"/>
              <w:rPr>
                <w:rFonts w:ascii="Times New Roman" w:hAnsi="Times New Roman" w:cs="Times New Roman"/>
                <w:bCs/>
                <w:strike/>
                <w:color w:val="FF0000"/>
                <w:sz w:val="18"/>
                <w:szCs w:val="18"/>
              </w:rPr>
            </w:pPr>
            <w:r w:rsidRPr="00BB594C">
              <w:rPr>
                <w:rFonts w:ascii="Times New Roman" w:hAnsi="Times New Roman" w:cs="Times New Roman"/>
                <w:bCs/>
                <w:strike/>
                <w:color w:val="FF0000"/>
                <w:sz w:val="18"/>
                <w:szCs w:val="18"/>
              </w:rPr>
              <w:t>Minyoung Park</w:t>
            </w:r>
            <w:r w:rsidRPr="00BB594C">
              <w:rPr>
                <w:rFonts w:ascii="Times New Roman" w:hAnsi="Times New Roman" w:cs="Times New Roman"/>
                <w:bCs/>
                <w:strike/>
                <w:color w:val="FF0000"/>
                <w:sz w:val="18"/>
                <w:szCs w:val="18"/>
              </w:rPr>
              <w:tab/>
              <w:t>22/1129r1</w:t>
            </w:r>
          </w:p>
          <w:p w14:paraId="27D79DCC" w14:textId="77777777" w:rsidR="00B45EC9" w:rsidRPr="00BB594C" w:rsidRDefault="00B45EC9" w:rsidP="00B45EC9">
            <w:pPr>
              <w:suppressAutoHyphens/>
              <w:spacing w:after="0"/>
              <w:rPr>
                <w:rFonts w:ascii="Times New Roman" w:hAnsi="Times New Roman" w:cs="Times New Roman"/>
                <w:bCs/>
                <w:strike/>
                <w:color w:val="FF0000"/>
                <w:sz w:val="18"/>
                <w:szCs w:val="18"/>
              </w:rPr>
            </w:pPr>
            <w:r w:rsidRPr="00BB594C">
              <w:rPr>
                <w:rFonts w:ascii="Times New Roman" w:hAnsi="Times New Roman" w:cs="Times New Roman"/>
                <w:bCs/>
                <w:strike/>
                <w:color w:val="FF0000"/>
                <w:sz w:val="18"/>
                <w:szCs w:val="18"/>
              </w:rPr>
              <w:t>Notes from Discussion:</w:t>
            </w:r>
          </w:p>
          <w:p w14:paraId="15CD6A89" w14:textId="77777777" w:rsidR="00B45EC9" w:rsidRPr="00BB594C" w:rsidRDefault="00B45EC9" w:rsidP="00B45EC9">
            <w:pPr>
              <w:suppressAutoHyphens/>
              <w:spacing w:after="0"/>
              <w:rPr>
                <w:rFonts w:ascii="Times New Roman" w:hAnsi="Times New Roman" w:cs="Times New Roman"/>
                <w:bCs/>
                <w:strike/>
                <w:color w:val="FF0000"/>
                <w:sz w:val="18"/>
                <w:szCs w:val="18"/>
              </w:rPr>
            </w:pPr>
            <w:r w:rsidRPr="00BB594C">
              <w:rPr>
                <w:rFonts w:ascii="Times New Roman" w:hAnsi="Times New Roman" w:cs="Times New Roman"/>
                <w:bCs/>
                <w:strike/>
                <w:color w:val="FF0000"/>
                <w:sz w:val="18"/>
                <w:szCs w:val="18"/>
              </w:rPr>
              <w:t>&lt;&gt;</w:t>
            </w:r>
          </w:p>
          <w:p w14:paraId="515DB912" w14:textId="03F0A04C" w:rsidR="00BF2D55" w:rsidRPr="00BB594C" w:rsidRDefault="00BF2D55" w:rsidP="00BF2D55">
            <w:pPr>
              <w:suppressAutoHyphens/>
              <w:spacing w:after="0"/>
              <w:rPr>
                <w:rFonts w:ascii="Times New Roman" w:hAnsi="Times New Roman" w:cs="Times New Roman"/>
                <w:bCs/>
                <w:strike/>
                <w:color w:val="FF0000"/>
                <w:sz w:val="18"/>
                <w:szCs w:val="18"/>
              </w:rPr>
            </w:pPr>
          </w:p>
        </w:tc>
      </w:tr>
      <w:tr w:rsidR="009D7297" w:rsidRPr="008B0293" w14:paraId="51143CEC" w14:textId="77777777" w:rsidTr="00221221">
        <w:trPr>
          <w:trHeight w:val="220"/>
          <w:jc w:val="center"/>
        </w:trPr>
        <w:tc>
          <w:tcPr>
            <w:tcW w:w="715" w:type="dxa"/>
            <w:shd w:val="clear" w:color="auto" w:fill="auto"/>
            <w:noWrap/>
          </w:tcPr>
          <w:p w14:paraId="5D326FB0" w14:textId="36E17386" w:rsidR="009D7297" w:rsidRPr="00237700" w:rsidRDefault="009D7297" w:rsidP="009D729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11508</w:t>
            </w:r>
          </w:p>
        </w:tc>
        <w:tc>
          <w:tcPr>
            <w:tcW w:w="990" w:type="dxa"/>
          </w:tcPr>
          <w:p w14:paraId="72F3A307" w14:textId="0219B705" w:rsidR="009D7297" w:rsidRPr="00237700" w:rsidRDefault="009D7297" w:rsidP="009D729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Xiaofei Wang</w:t>
            </w:r>
          </w:p>
        </w:tc>
        <w:tc>
          <w:tcPr>
            <w:tcW w:w="900" w:type="dxa"/>
            <w:shd w:val="clear" w:color="auto" w:fill="auto"/>
            <w:noWrap/>
          </w:tcPr>
          <w:p w14:paraId="07C2398F" w14:textId="3BC02E78" w:rsidR="009D7297" w:rsidRPr="00237700" w:rsidRDefault="009D7297" w:rsidP="009D729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9.4.2.199</w:t>
            </w:r>
          </w:p>
        </w:tc>
        <w:tc>
          <w:tcPr>
            <w:tcW w:w="720" w:type="dxa"/>
          </w:tcPr>
          <w:p w14:paraId="4126D9B9" w14:textId="56C37EFE" w:rsidR="009D7297" w:rsidRPr="00237700" w:rsidRDefault="009D7297" w:rsidP="009D729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207.54</w:t>
            </w:r>
          </w:p>
        </w:tc>
        <w:tc>
          <w:tcPr>
            <w:tcW w:w="2520" w:type="dxa"/>
            <w:shd w:val="clear" w:color="auto" w:fill="auto"/>
            <w:noWrap/>
          </w:tcPr>
          <w:p w14:paraId="0A7B5F95" w14:textId="2AC1E9D5" w:rsidR="009D7297" w:rsidRPr="00237700" w:rsidRDefault="009D7297" w:rsidP="009D729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The design of restricted TWT traffic info field doesn</w:t>
            </w:r>
            <w:del w:id="241" w:author="Alfred Aster" w:date="2022-10-18T10:12:00Z">
              <w:r w:rsidRPr="00237700" w:rsidDel="00DF476D">
                <w:rPr>
                  <w:rFonts w:ascii="Times New Roman" w:hAnsi="Times New Roman" w:cs="Times New Roman"/>
                  <w:sz w:val="18"/>
                  <w:szCs w:val="18"/>
                </w:rPr>
                <w:delText>'</w:delText>
              </w:r>
            </w:del>
            <w:ins w:id="242" w:author="Alfred Aster" w:date="2022-10-18T10:12:00Z">
              <w:r w:rsidR="00DF476D">
                <w:rPr>
                  <w:rFonts w:ascii="Times New Roman" w:hAnsi="Times New Roman" w:cs="Times New Roman"/>
                  <w:sz w:val="18"/>
                  <w:szCs w:val="18"/>
                </w:rPr>
                <w:t>’</w:t>
              </w:r>
            </w:ins>
            <w:r w:rsidRPr="00237700">
              <w:rPr>
                <w:rFonts w:ascii="Times New Roman" w:hAnsi="Times New Roman" w:cs="Times New Roman"/>
                <w:sz w:val="18"/>
                <w:szCs w:val="18"/>
              </w:rPr>
              <w:t xml:space="preserve">t make sense; if there is no valid TID bitmap for DL or </w:t>
            </w:r>
            <w:proofErr w:type="spellStart"/>
            <w:r w:rsidRPr="00237700">
              <w:rPr>
                <w:rFonts w:ascii="Times New Roman" w:hAnsi="Times New Roman" w:cs="Times New Roman"/>
                <w:sz w:val="18"/>
                <w:szCs w:val="18"/>
              </w:rPr>
              <w:t>UL,those</w:t>
            </w:r>
            <w:proofErr w:type="spellEnd"/>
            <w:r w:rsidRPr="00237700">
              <w:rPr>
                <w:rFonts w:ascii="Times New Roman" w:hAnsi="Times New Roman" w:cs="Times New Roman"/>
                <w:sz w:val="18"/>
                <w:szCs w:val="18"/>
              </w:rPr>
              <w:t xml:space="preserve"> fields should be not included; it is just waste of bits.</w:t>
            </w:r>
          </w:p>
        </w:tc>
        <w:tc>
          <w:tcPr>
            <w:tcW w:w="2340" w:type="dxa"/>
            <w:shd w:val="clear" w:color="auto" w:fill="auto"/>
            <w:noWrap/>
          </w:tcPr>
          <w:p w14:paraId="3A0E94A5" w14:textId="31463EBE" w:rsidR="009D7297" w:rsidRPr="00237700" w:rsidRDefault="00DF476D" w:rsidP="009D729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w:t>
            </w:r>
            <w:r w:rsidR="009D7297" w:rsidRPr="00237700">
              <w:rPr>
                <w:rFonts w:ascii="Times New Roman" w:hAnsi="Times New Roman" w:cs="Times New Roman"/>
                <w:sz w:val="18"/>
                <w:szCs w:val="18"/>
              </w:rPr>
              <w:t>s in comment</w:t>
            </w:r>
          </w:p>
        </w:tc>
        <w:tc>
          <w:tcPr>
            <w:tcW w:w="3150" w:type="dxa"/>
            <w:shd w:val="clear" w:color="auto" w:fill="auto"/>
          </w:tcPr>
          <w:p w14:paraId="65898BFF" w14:textId="66DC83E4" w:rsidR="009D7297" w:rsidRPr="00237700" w:rsidRDefault="008C027F" w:rsidP="009D7297">
            <w:pPr>
              <w:suppressAutoHyphens/>
              <w:spacing w:after="0"/>
              <w:rPr>
                <w:rFonts w:ascii="Times New Roman" w:hAnsi="Times New Roman" w:cs="Times New Roman"/>
                <w:bCs/>
                <w:sz w:val="18"/>
                <w:szCs w:val="18"/>
              </w:rPr>
            </w:pPr>
            <w:r>
              <w:rPr>
                <w:rFonts w:ascii="Times New Roman" w:hAnsi="Times New Roman" w:cs="Times New Roman"/>
                <w:bCs/>
                <w:sz w:val="18"/>
                <w:szCs w:val="18"/>
              </w:rPr>
              <w:t xml:space="preserve">Rejected </w:t>
            </w:r>
            <w:del w:id="243" w:author="Alfred Aster" w:date="2022-10-18T10:12:00Z">
              <w:r w:rsidDel="00DF476D">
                <w:rPr>
                  <w:rFonts w:ascii="Times New Roman" w:hAnsi="Times New Roman" w:cs="Times New Roman"/>
                  <w:bCs/>
                  <w:sz w:val="18"/>
                  <w:szCs w:val="18"/>
                </w:rPr>
                <w:delText>--</w:delText>
              </w:r>
            </w:del>
            <w:ins w:id="244" w:author="Alfred Aster" w:date="2022-10-18T10:12:00Z">
              <w:r w:rsidR="00DF476D">
                <w:rPr>
                  <w:rFonts w:ascii="Times New Roman" w:hAnsi="Times New Roman" w:cs="Times New Roman"/>
                  <w:bCs/>
                  <w:sz w:val="18"/>
                  <w:szCs w:val="18"/>
                </w:rPr>
                <w:t>–</w:t>
              </w:r>
            </w:ins>
            <w:r>
              <w:rPr>
                <w:rFonts w:ascii="Times New Roman" w:hAnsi="Times New Roman" w:cs="Times New Roman"/>
                <w:bCs/>
                <w:sz w:val="18"/>
                <w:szCs w:val="18"/>
              </w:rPr>
              <w:t xml:space="preserve"> A proposed resolution for “this CID” was discussed as part of the comment resolutions in “document”, however the group could not reach consensus on a proposed change that would resolve the comment</w:t>
            </w:r>
          </w:p>
          <w:p w14:paraId="69409D4C" w14:textId="77777777" w:rsidR="00E4648E" w:rsidRPr="0046434B" w:rsidRDefault="00E4648E" w:rsidP="00E4648E">
            <w:pPr>
              <w:suppressAutoHyphens/>
              <w:spacing w:after="0"/>
              <w:rPr>
                <w:rFonts w:ascii="Times New Roman" w:hAnsi="Times New Roman" w:cs="Times New Roman"/>
                <w:bCs/>
                <w:color w:val="FF0000"/>
                <w:sz w:val="18"/>
                <w:szCs w:val="18"/>
              </w:rPr>
            </w:pPr>
          </w:p>
          <w:p w14:paraId="68CC9265" w14:textId="77777777" w:rsidR="009D7297" w:rsidRPr="00237700" w:rsidRDefault="009D7297" w:rsidP="009D7297">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August 25, 2022, but no straw poll is conducted yet.</w:t>
            </w:r>
          </w:p>
          <w:p w14:paraId="0B1927F4" w14:textId="77777777" w:rsidR="009D7297" w:rsidRPr="00237700" w:rsidRDefault="009D7297" w:rsidP="009D7297">
            <w:pPr>
              <w:suppressAutoHyphens/>
              <w:spacing w:after="0"/>
              <w:rPr>
                <w:rFonts w:ascii="Times New Roman" w:hAnsi="Times New Roman" w:cs="Times New Roman"/>
                <w:bCs/>
                <w:sz w:val="18"/>
                <w:szCs w:val="18"/>
              </w:rPr>
            </w:pPr>
          </w:p>
          <w:p w14:paraId="7E281C93"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Muhammad Kumail Haider</w:t>
            </w:r>
            <w:r w:rsidRPr="00B45EC9">
              <w:rPr>
                <w:rFonts w:ascii="Times New Roman" w:hAnsi="Times New Roman" w:cs="Times New Roman"/>
                <w:bCs/>
                <w:sz w:val="18"/>
                <w:szCs w:val="18"/>
              </w:rPr>
              <w:tab/>
              <w:t>22/1280r4</w:t>
            </w:r>
          </w:p>
          <w:p w14:paraId="52584046" w14:textId="33708196"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1EA69FF6" w14:textId="78AA748C" w:rsidR="00B45EC9" w:rsidRPr="00887E9D" w:rsidRDefault="00B45EC9" w:rsidP="00B45EC9">
            <w:pPr>
              <w:suppressAutoHyphens/>
              <w:spacing w:after="0"/>
              <w:rPr>
                <w:rFonts w:ascii="Times New Roman" w:hAnsi="Times New Roman" w:cs="Times New Roman"/>
                <w:bCs/>
                <w:color w:val="00B050"/>
                <w:sz w:val="18"/>
                <w:szCs w:val="18"/>
              </w:rPr>
            </w:pPr>
            <w:r w:rsidRPr="00887E9D">
              <w:rPr>
                <w:rFonts w:ascii="Times New Roman" w:hAnsi="Times New Roman" w:cs="Times New Roman"/>
                <w:bCs/>
                <w:color w:val="00B050"/>
                <w:sz w:val="18"/>
                <w:szCs w:val="18"/>
              </w:rPr>
              <w:t>&lt;</w:t>
            </w:r>
            <w:r w:rsidR="00323986" w:rsidRPr="00887E9D">
              <w:rPr>
                <w:rFonts w:ascii="Times New Roman" w:hAnsi="Times New Roman" w:cs="Times New Roman"/>
                <w:bCs/>
                <w:color w:val="00B050"/>
                <w:sz w:val="18"/>
                <w:szCs w:val="18"/>
              </w:rPr>
              <w:t xml:space="preserve">After the resolution to CID was presented, the author had discussion with the commenter via email thread (all volunteers </w:t>
            </w:r>
            <w:proofErr w:type="spellStart"/>
            <w:r w:rsidR="00323986" w:rsidRPr="00887E9D">
              <w:rPr>
                <w:rFonts w:ascii="Times New Roman" w:hAnsi="Times New Roman" w:cs="Times New Roman"/>
                <w:bCs/>
                <w:color w:val="00B050"/>
                <w:sz w:val="18"/>
                <w:szCs w:val="18"/>
              </w:rPr>
              <w:t>CC’d</w:t>
            </w:r>
            <w:proofErr w:type="spellEnd"/>
            <w:r w:rsidR="00323986" w:rsidRPr="00887E9D">
              <w:rPr>
                <w:rFonts w:ascii="Times New Roman" w:hAnsi="Times New Roman" w:cs="Times New Roman"/>
                <w:bCs/>
                <w:color w:val="00B050"/>
                <w:sz w:val="18"/>
                <w:szCs w:val="18"/>
              </w:rPr>
              <w:t>) and also in person. No consensus has been reached in terms of modifying the R-TWT setup signaling based on this CID, and there hasn’t been any follow up discussion or contributions from the group or the commenter for several weeks</w:t>
            </w:r>
            <w:r w:rsidRPr="00887E9D">
              <w:rPr>
                <w:rFonts w:ascii="Times New Roman" w:hAnsi="Times New Roman" w:cs="Times New Roman"/>
                <w:bCs/>
                <w:color w:val="00B050"/>
                <w:sz w:val="18"/>
                <w:szCs w:val="18"/>
              </w:rPr>
              <w:t>&gt;</w:t>
            </w:r>
          </w:p>
          <w:p w14:paraId="5C695CA6" w14:textId="795374BC" w:rsidR="009D7297" w:rsidRPr="00237700" w:rsidRDefault="009D7297" w:rsidP="009D7297">
            <w:pPr>
              <w:suppressAutoHyphens/>
              <w:spacing w:after="0"/>
              <w:rPr>
                <w:rFonts w:ascii="Times New Roman" w:hAnsi="Times New Roman" w:cs="Times New Roman"/>
                <w:bCs/>
                <w:sz w:val="18"/>
                <w:szCs w:val="18"/>
              </w:rPr>
            </w:pPr>
          </w:p>
        </w:tc>
      </w:tr>
      <w:tr w:rsidR="009D7297" w:rsidRPr="008B0293" w14:paraId="10AFCB56" w14:textId="77777777" w:rsidTr="00221221">
        <w:trPr>
          <w:trHeight w:val="220"/>
          <w:jc w:val="center"/>
        </w:trPr>
        <w:tc>
          <w:tcPr>
            <w:tcW w:w="715" w:type="dxa"/>
            <w:shd w:val="clear" w:color="auto" w:fill="auto"/>
            <w:noWrap/>
          </w:tcPr>
          <w:p w14:paraId="107203CD" w14:textId="41D964A2" w:rsidR="009D7297" w:rsidRPr="00BB594C" w:rsidRDefault="009D7297" w:rsidP="009D7297">
            <w:pPr>
              <w:suppressAutoHyphens/>
              <w:spacing w:after="0"/>
              <w:rPr>
                <w:rFonts w:ascii="Times New Roman" w:hAnsi="Times New Roman" w:cs="Times New Roman"/>
                <w:strike/>
                <w:color w:val="FF0000"/>
                <w:sz w:val="18"/>
                <w:szCs w:val="18"/>
              </w:rPr>
            </w:pPr>
            <w:r w:rsidRPr="00BB594C">
              <w:rPr>
                <w:rFonts w:ascii="Times New Roman" w:hAnsi="Times New Roman" w:cs="Times New Roman"/>
                <w:strike/>
                <w:color w:val="FF0000"/>
                <w:sz w:val="18"/>
                <w:szCs w:val="18"/>
              </w:rPr>
              <w:t>11587</w:t>
            </w:r>
          </w:p>
        </w:tc>
        <w:tc>
          <w:tcPr>
            <w:tcW w:w="990" w:type="dxa"/>
          </w:tcPr>
          <w:p w14:paraId="01088FB1" w14:textId="4BF66A6D" w:rsidR="009D7297" w:rsidRPr="00BB594C" w:rsidRDefault="009D7297" w:rsidP="009D7297">
            <w:pPr>
              <w:suppressAutoHyphens/>
              <w:spacing w:after="0"/>
              <w:rPr>
                <w:rFonts w:ascii="Times New Roman" w:hAnsi="Times New Roman" w:cs="Times New Roman"/>
                <w:strike/>
                <w:color w:val="FF0000"/>
                <w:sz w:val="18"/>
                <w:szCs w:val="18"/>
              </w:rPr>
            </w:pPr>
            <w:r w:rsidRPr="00BB594C">
              <w:rPr>
                <w:rFonts w:ascii="Times New Roman" w:hAnsi="Times New Roman" w:cs="Times New Roman"/>
                <w:strike/>
                <w:color w:val="FF0000"/>
                <w:sz w:val="18"/>
                <w:szCs w:val="18"/>
              </w:rPr>
              <w:t>Vishnu Ratnam</w:t>
            </w:r>
          </w:p>
        </w:tc>
        <w:tc>
          <w:tcPr>
            <w:tcW w:w="900" w:type="dxa"/>
            <w:shd w:val="clear" w:color="auto" w:fill="auto"/>
            <w:noWrap/>
          </w:tcPr>
          <w:p w14:paraId="407D1FF7" w14:textId="1F7B3E06" w:rsidR="009D7297" w:rsidRPr="00BB594C" w:rsidRDefault="009D7297" w:rsidP="009D7297">
            <w:pPr>
              <w:suppressAutoHyphens/>
              <w:spacing w:after="0"/>
              <w:rPr>
                <w:rFonts w:ascii="Times New Roman" w:hAnsi="Times New Roman" w:cs="Times New Roman"/>
                <w:strike/>
                <w:color w:val="FF0000"/>
                <w:sz w:val="18"/>
                <w:szCs w:val="18"/>
              </w:rPr>
            </w:pPr>
            <w:r w:rsidRPr="00BB594C">
              <w:rPr>
                <w:rFonts w:ascii="Times New Roman" w:hAnsi="Times New Roman" w:cs="Times New Roman"/>
                <w:strike/>
                <w:color w:val="FF0000"/>
                <w:sz w:val="18"/>
                <w:szCs w:val="18"/>
              </w:rPr>
              <w:t>35.3.7.1.6</w:t>
            </w:r>
          </w:p>
        </w:tc>
        <w:tc>
          <w:tcPr>
            <w:tcW w:w="720" w:type="dxa"/>
          </w:tcPr>
          <w:p w14:paraId="1B401615" w14:textId="56072C18" w:rsidR="009D7297" w:rsidRPr="00BB594C" w:rsidRDefault="009D7297" w:rsidP="009D7297">
            <w:pPr>
              <w:suppressAutoHyphens/>
              <w:spacing w:after="0"/>
              <w:rPr>
                <w:rFonts w:ascii="Times New Roman" w:hAnsi="Times New Roman" w:cs="Times New Roman"/>
                <w:strike/>
                <w:color w:val="FF0000"/>
                <w:sz w:val="18"/>
                <w:szCs w:val="18"/>
              </w:rPr>
            </w:pPr>
            <w:r w:rsidRPr="00BB594C">
              <w:rPr>
                <w:rFonts w:ascii="Times New Roman" w:hAnsi="Times New Roman" w:cs="Times New Roman"/>
                <w:strike/>
                <w:color w:val="FF0000"/>
                <w:sz w:val="18"/>
                <w:szCs w:val="18"/>
              </w:rPr>
              <w:t>430.61</w:t>
            </w:r>
          </w:p>
        </w:tc>
        <w:tc>
          <w:tcPr>
            <w:tcW w:w="2520" w:type="dxa"/>
            <w:shd w:val="clear" w:color="auto" w:fill="auto"/>
            <w:noWrap/>
          </w:tcPr>
          <w:p w14:paraId="049BF049" w14:textId="76B15F31" w:rsidR="009D7297" w:rsidRPr="00BB594C" w:rsidRDefault="009D7297" w:rsidP="009D7297">
            <w:pPr>
              <w:suppressAutoHyphens/>
              <w:spacing w:after="0"/>
              <w:rPr>
                <w:rFonts w:ascii="Times New Roman" w:hAnsi="Times New Roman" w:cs="Times New Roman"/>
                <w:strike/>
                <w:color w:val="FF0000"/>
                <w:sz w:val="18"/>
                <w:szCs w:val="18"/>
              </w:rPr>
            </w:pPr>
            <w:r w:rsidRPr="00BB594C">
              <w:rPr>
                <w:rFonts w:ascii="Times New Roman" w:hAnsi="Times New Roman" w:cs="Times New Roman"/>
                <w:strike/>
                <w:color w:val="FF0000"/>
                <w:sz w:val="18"/>
                <w:szCs w:val="18"/>
              </w:rPr>
              <w:t xml:space="preserve">When there are no </w:t>
            </w:r>
            <w:del w:id="245" w:author="Alfred Aster" w:date="2022-10-18T10:12:00Z">
              <w:r w:rsidRPr="00BB594C" w:rsidDel="00DF476D">
                <w:rPr>
                  <w:rFonts w:ascii="Times New Roman" w:hAnsi="Times New Roman" w:cs="Times New Roman"/>
                  <w:strike/>
                  <w:color w:val="FF0000"/>
                  <w:sz w:val="18"/>
                  <w:szCs w:val="18"/>
                </w:rPr>
                <w:delText>reamining</w:delText>
              </w:r>
            </w:del>
            <w:ins w:id="246" w:author="Alfred Aster" w:date="2022-10-18T10:12:00Z">
              <w:r w:rsidR="00DF476D" w:rsidRPr="00BB594C">
                <w:rPr>
                  <w:rFonts w:ascii="Times New Roman" w:hAnsi="Times New Roman" w:cs="Times New Roman"/>
                  <w:strike/>
                  <w:color w:val="FF0000"/>
                  <w:sz w:val="18"/>
                  <w:szCs w:val="18"/>
                </w:rPr>
                <w:pgNum/>
              </w:r>
              <w:proofErr w:type="spellStart"/>
              <w:r w:rsidR="00DF476D" w:rsidRPr="00BB594C">
                <w:rPr>
                  <w:rFonts w:ascii="Times New Roman" w:hAnsi="Times New Roman" w:cs="Times New Roman"/>
                  <w:strike/>
                  <w:color w:val="FF0000"/>
                  <w:sz w:val="18"/>
                  <w:szCs w:val="18"/>
                </w:rPr>
                <w:t>ccurrenc</w:t>
              </w:r>
            </w:ins>
            <w:proofErr w:type="spellEnd"/>
            <w:r w:rsidRPr="00BB594C">
              <w:rPr>
                <w:rFonts w:ascii="Times New Roman" w:hAnsi="Times New Roman" w:cs="Times New Roman"/>
                <w:strike/>
                <w:color w:val="FF0000"/>
                <w:sz w:val="18"/>
                <w:szCs w:val="18"/>
              </w:rPr>
              <w:t xml:space="preserve"> BUs for a </w:t>
            </w:r>
            <w:proofErr w:type="spellStart"/>
            <w:r w:rsidRPr="00BB594C">
              <w:rPr>
                <w:rFonts w:ascii="Times New Roman" w:hAnsi="Times New Roman" w:cs="Times New Roman"/>
                <w:strike/>
                <w:color w:val="FF0000"/>
                <w:sz w:val="18"/>
                <w:szCs w:val="18"/>
              </w:rPr>
              <w:t>nonAP</w:t>
            </w:r>
            <w:proofErr w:type="spellEnd"/>
            <w:r w:rsidRPr="00BB594C">
              <w:rPr>
                <w:rFonts w:ascii="Times New Roman" w:hAnsi="Times New Roman" w:cs="Times New Roman"/>
                <w:strike/>
                <w:color w:val="FF0000"/>
                <w:sz w:val="18"/>
                <w:szCs w:val="18"/>
              </w:rPr>
              <w:t xml:space="preserve"> MLD that mapped to the current link, the AP MLD sets the </w:t>
            </w:r>
            <w:del w:id="247" w:author="Alfred Aster" w:date="2022-10-18T10:12:00Z">
              <w:r w:rsidRPr="00BB594C" w:rsidDel="00DF476D">
                <w:rPr>
                  <w:rFonts w:ascii="Times New Roman" w:hAnsi="Times New Roman" w:cs="Times New Roman"/>
                  <w:strike/>
                  <w:color w:val="FF0000"/>
                  <w:sz w:val="18"/>
                  <w:szCs w:val="18"/>
                </w:rPr>
                <w:delText>"</w:delText>
              </w:r>
            </w:del>
            <w:ins w:id="248" w:author="Alfred Aster" w:date="2022-10-18T10:12:00Z">
              <w:r w:rsidR="00DF476D" w:rsidRPr="00BB594C">
                <w:rPr>
                  <w:rFonts w:ascii="Times New Roman" w:hAnsi="Times New Roman" w:cs="Times New Roman"/>
                  <w:strike/>
                  <w:color w:val="FF0000"/>
                  <w:sz w:val="18"/>
                  <w:szCs w:val="18"/>
                </w:rPr>
                <w:t>“</w:t>
              </w:r>
            </w:ins>
            <w:r w:rsidRPr="00BB594C">
              <w:rPr>
                <w:rFonts w:ascii="Times New Roman" w:hAnsi="Times New Roman" w:cs="Times New Roman"/>
                <w:strike/>
                <w:color w:val="FF0000"/>
                <w:sz w:val="18"/>
                <w:szCs w:val="18"/>
              </w:rPr>
              <w:t>More Data</w:t>
            </w:r>
            <w:del w:id="249" w:author="Alfred Aster" w:date="2022-10-18T10:12:00Z">
              <w:r w:rsidRPr="00BB594C" w:rsidDel="00DF476D">
                <w:rPr>
                  <w:rFonts w:ascii="Times New Roman" w:hAnsi="Times New Roman" w:cs="Times New Roman"/>
                  <w:strike/>
                  <w:color w:val="FF0000"/>
                  <w:sz w:val="18"/>
                  <w:szCs w:val="18"/>
                </w:rPr>
                <w:delText>"</w:delText>
              </w:r>
            </w:del>
            <w:ins w:id="250" w:author="Alfred Aster" w:date="2022-10-18T10:12:00Z">
              <w:r w:rsidR="00DF476D" w:rsidRPr="00BB594C">
                <w:rPr>
                  <w:rFonts w:ascii="Times New Roman" w:hAnsi="Times New Roman" w:cs="Times New Roman"/>
                  <w:strike/>
                  <w:color w:val="FF0000"/>
                  <w:sz w:val="18"/>
                  <w:szCs w:val="18"/>
                </w:rPr>
                <w:t>”</w:t>
              </w:r>
            </w:ins>
            <w:r w:rsidRPr="00BB594C">
              <w:rPr>
                <w:rFonts w:ascii="Times New Roman" w:hAnsi="Times New Roman" w:cs="Times New Roman"/>
                <w:strike/>
                <w:color w:val="FF0000"/>
                <w:sz w:val="18"/>
                <w:szCs w:val="18"/>
              </w:rPr>
              <w:t xml:space="preserve"> subfield to 0 in a downlink </w:t>
            </w:r>
            <w:proofErr w:type="gramStart"/>
            <w:r w:rsidRPr="00BB594C">
              <w:rPr>
                <w:rFonts w:ascii="Times New Roman" w:hAnsi="Times New Roman" w:cs="Times New Roman"/>
                <w:strike/>
                <w:color w:val="FF0000"/>
                <w:sz w:val="18"/>
                <w:szCs w:val="18"/>
              </w:rPr>
              <w:t>PPDU, or</w:t>
            </w:r>
            <w:proofErr w:type="gramEnd"/>
            <w:r w:rsidRPr="00BB594C">
              <w:rPr>
                <w:rFonts w:ascii="Times New Roman" w:hAnsi="Times New Roman" w:cs="Times New Roman"/>
                <w:strike/>
                <w:color w:val="FF0000"/>
                <w:sz w:val="18"/>
                <w:szCs w:val="18"/>
              </w:rPr>
              <w:t xml:space="preserve"> transmits a QoS null data frame in </w:t>
            </w:r>
            <w:del w:id="251" w:author="Alfred Aster" w:date="2022-10-18T10:12:00Z">
              <w:r w:rsidRPr="00BB594C" w:rsidDel="00DF476D">
                <w:rPr>
                  <w:rFonts w:ascii="Times New Roman" w:hAnsi="Times New Roman" w:cs="Times New Roman"/>
                  <w:strike/>
                  <w:color w:val="FF0000"/>
                  <w:sz w:val="18"/>
                  <w:szCs w:val="18"/>
                </w:rPr>
                <w:delText>reponse</w:delText>
              </w:r>
            </w:del>
            <w:ins w:id="252" w:author="Alfred Aster" w:date="2022-10-18T10:12:00Z">
              <w:r w:rsidR="00DF476D" w:rsidRPr="00BB594C">
                <w:rPr>
                  <w:rFonts w:ascii="Times New Roman" w:hAnsi="Times New Roman" w:cs="Times New Roman"/>
                  <w:strike/>
                  <w:color w:val="FF0000"/>
                  <w:sz w:val="18"/>
                  <w:szCs w:val="18"/>
                </w:rPr>
                <w:pgNum/>
              </w:r>
              <w:proofErr w:type="spellStart"/>
              <w:r w:rsidR="00DF476D" w:rsidRPr="00BB594C">
                <w:rPr>
                  <w:rFonts w:ascii="Times New Roman" w:hAnsi="Times New Roman" w:cs="Times New Roman"/>
                  <w:strike/>
                  <w:color w:val="FF0000"/>
                  <w:sz w:val="18"/>
                  <w:szCs w:val="18"/>
                </w:rPr>
                <w:t>ccurren</w:t>
              </w:r>
            </w:ins>
            <w:proofErr w:type="spellEnd"/>
            <w:r w:rsidRPr="00BB594C">
              <w:rPr>
                <w:rFonts w:ascii="Times New Roman" w:hAnsi="Times New Roman" w:cs="Times New Roman"/>
                <w:strike/>
                <w:color w:val="FF0000"/>
                <w:sz w:val="18"/>
                <w:szCs w:val="18"/>
              </w:rPr>
              <w:t xml:space="preserve"> to a PS poll. </w:t>
            </w:r>
            <w:r w:rsidRPr="00BB594C">
              <w:rPr>
                <w:rFonts w:ascii="Times New Roman" w:hAnsi="Times New Roman" w:cs="Times New Roman"/>
                <w:strike/>
                <w:color w:val="FF0000"/>
                <w:sz w:val="18"/>
                <w:szCs w:val="18"/>
              </w:rPr>
              <w:lastRenderedPageBreak/>
              <w:t xml:space="preserve">The spec should provide a mechanism for the AP to also indicate, in the </w:t>
            </w:r>
            <w:del w:id="253" w:author="Alfred Aster" w:date="2022-10-18T10:12:00Z">
              <w:r w:rsidRPr="00BB594C" w:rsidDel="00DF476D">
                <w:rPr>
                  <w:rFonts w:ascii="Times New Roman" w:hAnsi="Times New Roman" w:cs="Times New Roman"/>
                  <w:strike/>
                  <w:color w:val="FF0000"/>
                  <w:sz w:val="18"/>
                  <w:szCs w:val="18"/>
                </w:rPr>
                <w:delText>resposne</w:delText>
              </w:r>
            </w:del>
            <w:ins w:id="254" w:author="Alfred Aster" w:date="2022-10-18T10:12:00Z">
              <w:r w:rsidR="00DF476D" w:rsidRPr="00BB594C">
                <w:rPr>
                  <w:rFonts w:ascii="Times New Roman" w:hAnsi="Times New Roman" w:cs="Times New Roman"/>
                  <w:strike/>
                  <w:color w:val="FF0000"/>
                  <w:sz w:val="18"/>
                  <w:szCs w:val="18"/>
                </w:rPr>
                <w:pgNum/>
              </w:r>
              <w:proofErr w:type="spellStart"/>
              <w:r w:rsidR="00DF476D" w:rsidRPr="00BB594C">
                <w:rPr>
                  <w:rFonts w:ascii="Times New Roman" w:hAnsi="Times New Roman" w:cs="Times New Roman"/>
                  <w:strike/>
                  <w:color w:val="FF0000"/>
                  <w:sz w:val="18"/>
                  <w:szCs w:val="18"/>
                </w:rPr>
                <w:t>ccurren</w:t>
              </w:r>
            </w:ins>
            <w:proofErr w:type="spellEnd"/>
            <w:r w:rsidRPr="00BB594C">
              <w:rPr>
                <w:rFonts w:ascii="Times New Roman" w:hAnsi="Times New Roman" w:cs="Times New Roman"/>
                <w:strike/>
                <w:color w:val="FF0000"/>
                <w:sz w:val="18"/>
                <w:szCs w:val="18"/>
              </w:rPr>
              <w:t xml:space="preserve"> frame, presence of pending traffic for the </w:t>
            </w:r>
            <w:proofErr w:type="spellStart"/>
            <w:r w:rsidRPr="00BB594C">
              <w:rPr>
                <w:rFonts w:ascii="Times New Roman" w:hAnsi="Times New Roman" w:cs="Times New Roman"/>
                <w:strike/>
                <w:color w:val="FF0000"/>
                <w:sz w:val="18"/>
                <w:szCs w:val="18"/>
              </w:rPr>
              <w:t>nonAP</w:t>
            </w:r>
            <w:proofErr w:type="spellEnd"/>
            <w:r w:rsidRPr="00BB594C">
              <w:rPr>
                <w:rFonts w:ascii="Times New Roman" w:hAnsi="Times New Roman" w:cs="Times New Roman"/>
                <w:strike/>
                <w:color w:val="FF0000"/>
                <w:sz w:val="18"/>
                <w:szCs w:val="18"/>
              </w:rPr>
              <w:t xml:space="preserve"> MLD that is mapped to other links. The AP should also utilize such a mechanism to indicate a need to check the beacon for critical update.</w:t>
            </w:r>
          </w:p>
        </w:tc>
        <w:tc>
          <w:tcPr>
            <w:tcW w:w="2340" w:type="dxa"/>
            <w:shd w:val="clear" w:color="auto" w:fill="auto"/>
            <w:noWrap/>
          </w:tcPr>
          <w:p w14:paraId="6D5DCD06" w14:textId="0BCC19A2" w:rsidR="009D7297" w:rsidRPr="00BB594C" w:rsidRDefault="009D7297" w:rsidP="009D7297">
            <w:pPr>
              <w:suppressAutoHyphens/>
              <w:spacing w:after="0"/>
              <w:rPr>
                <w:rFonts w:ascii="Times New Roman" w:hAnsi="Times New Roman" w:cs="Times New Roman"/>
                <w:strike/>
                <w:color w:val="FF0000"/>
                <w:sz w:val="18"/>
                <w:szCs w:val="18"/>
              </w:rPr>
            </w:pPr>
            <w:r w:rsidRPr="00BB594C">
              <w:rPr>
                <w:rFonts w:ascii="Times New Roman" w:hAnsi="Times New Roman" w:cs="Times New Roman"/>
                <w:strike/>
                <w:color w:val="FF0000"/>
                <w:sz w:val="18"/>
                <w:szCs w:val="18"/>
              </w:rPr>
              <w:lastRenderedPageBreak/>
              <w:t xml:space="preserve">Define a mechanism </w:t>
            </w:r>
            <w:proofErr w:type="gramStart"/>
            <w:r w:rsidRPr="00BB594C">
              <w:rPr>
                <w:rFonts w:ascii="Times New Roman" w:hAnsi="Times New Roman" w:cs="Times New Roman"/>
                <w:strike/>
                <w:color w:val="FF0000"/>
                <w:sz w:val="18"/>
                <w:szCs w:val="18"/>
              </w:rPr>
              <w:t>where</w:t>
            </w:r>
            <w:proofErr w:type="gramEnd"/>
            <w:r w:rsidRPr="00BB594C">
              <w:rPr>
                <w:rFonts w:ascii="Times New Roman" w:hAnsi="Times New Roman" w:cs="Times New Roman"/>
                <w:strike/>
                <w:color w:val="FF0000"/>
                <w:sz w:val="18"/>
                <w:szCs w:val="18"/>
              </w:rPr>
              <w:t xml:space="preserve"> using either a new element or subfield in the response frame, or by transmitting an individually addressed frame, an AP MLD can indicate to an STA of the </w:t>
            </w:r>
            <w:proofErr w:type="spellStart"/>
            <w:r w:rsidRPr="00BB594C">
              <w:rPr>
                <w:rFonts w:ascii="Times New Roman" w:hAnsi="Times New Roman" w:cs="Times New Roman"/>
                <w:strike/>
                <w:color w:val="FF0000"/>
                <w:sz w:val="18"/>
                <w:szCs w:val="18"/>
              </w:rPr>
              <w:t>nonAP</w:t>
            </w:r>
            <w:proofErr w:type="spellEnd"/>
            <w:r w:rsidRPr="00BB594C">
              <w:rPr>
                <w:rFonts w:ascii="Times New Roman" w:hAnsi="Times New Roman" w:cs="Times New Roman"/>
                <w:strike/>
                <w:color w:val="FF0000"/>
                <w:sz w:val="18"/>
                <w:szCs w:val="18"/>
              </w:rPr>
              <w:t xml:space="preserve"> MLD if there is </w:t>
            </w:r>
            <w:r w:rsidRPr="00BB594C">
              <w:rPr>
                <w:rFonts w:ascii="Times New Roman" w:hAnsi="Times New Roman" w:cs="Times New Roman"/>
                <w:strike/>
                <w:color w:val="FF0000"/>
                <w:sz w:val="18"/>
                <w:szCs w:val="18"/>
              </w:rPr>
              <w:lastRenderedPageBreak/>
              <w:t xml:space="preserve">buffered traffic for another STA of the </w:t>
            </w:r>
            <w:proofErr w:type="spellStart"/>
            <w:r w:rsidRPr="00BB594C">
              <w:rPr>
                <w:rFonts w:ascii="Times New Roman" w:hAnsi="Times New Roman" w:cs="Times New Roman"/>
                <w:strike/>
                <w:color w:val="FF0000"/>
                <w:sz w:val="18"/>
                <w:szCs w:val="18"/>
              </w:rPr>
              <w:t>nonAP</w:t>
            </w:r>
            <w:proofErr w:type="spellEnd"/>
            <w:r w:rsidRPr="00BB594C">
              <w:rPr>
                <w:rFonts w:ascii="Times New Roman" w:hAnsi="Times New Roman" w:cs="Times New Roman"/>
                <w:strike/>
                <w:color w:val="FF0000"/>
                <w:sz w:val="18"/>
                <w:szCs w:val="18"/>
              </w:rPr>
              <w:t xml:space="preserve"> MLD or if there is a need to check the beacon for a critical updates.</w:t>
            </w:r>
          </w:p>
        </w:tc>
        <w:tc>
          <w:tcPr>
            <w:tcW w:w="3150" w:type="dxa"/>
            <w:shd w:val="clear" w:color="auto" w:fill="auto"/>
          </w:tcPr>
          <w:p w14:paraId="6B29B22F" w14:textId="33F991A1" w:rsidR="00CB2259" w:rsidRPr="00BB594C" w:rsidRDefault="00CB2259" w:rsidP="009D7297">
            <w:pPr>
              <w:suppressAutoHyphens/>
              <w:spacing w:after="0"/>
              <w:rPr>
                <w:ins w:id="255" w:author="Alfred Aster" w:date="2022-10-18T10:19:00Z"/>
                <w:rFonts w:ascii="Times New Roman" w:hAnsi="Times New Roman" w:cs="Times New Roman"/>
                <w:bCs/>
                <w:strike/>
                <w:color w:val="FF0000"/>
                <w:sz w:val="18"/>
                <w:szCs w:val="18"/>
              </w:rPr>
            </w:pPr>
            <w:ins w:id="256" w:author="Alfred Aster" w:date="2022-10-18T10:19:00Z">
              <w:r w:rsidRPr="00BB594C">
                <w:rPr>
                  <w:rFonts w:ascii="Times New Roman" w:hAnsi="Times New Roman" w:cs="Times New Roman"/>
                  <w:bCs/>
                  <w:strike/>
                  <w:color w:val="FF0000"/>
                  <w:sz w:val="18"/>
                  <w:szCs w:val="18"/>
                </w:rPr>
                <w:lastRenderedPageBreak/>
                <w:t>Pending SP</w:t>
              </w:r>
            </w:ins>
          </w:p>
          <w:p w14:paraId="08548E01" w14:textId="77777777" w:rsidR="00CB2259" w:rsidRPr="00BB594C" w:rsidRDefault="00CB2259" w:rsidP="009D7297">
            <w:pPr>
              <w:suppressAutoHyphens/>
              <w:spacing w:after="0"/>
              <w:rPr>
                <w:ins w:id="257" w:author="Alfred Aster" w:date="2022-10-18T10:19:00Z"/>
                <w:rFonts w:ascii="Times New Roman" w:hAnsi="Times New Roman" w:cs="Times New Roman"/>
                <w:bCs/>
                <w:strike/>
                <w:color w:val="FF0000"/>
                <w:sz w:val="18"/>
                <w:szCs w:val="18"/>
              </w:rPr>
            </w:pPr>
          </w:p>
          <w:p w14:paraId="08AA659E" w14:textId="6539882A" w:rsidR="009D7297" w:rsidRPr="00BB594C" w:rsidRDefault="008C027F" w:rsidP="009D7297">
            <w:pPr>
              <w:suppressAutoHyphens/>
              <w:spacing w:after="0"/>
              <w:rPr>
                <w:rFonts w:ascii="Times New Roman" w:hAnsi="Times New Roman" w:cs="Times New Roman"/>
                <w:bCs/>
                <w:strike/>
                <w:color w:val="FF0000"/>
                <w:sz w:val="18"/>
                <w:szCs w:val="18"/>
              </w:rPr>
            </w:pPr>
            <w:r w:rsidRPr="00BB594C">
              <w:rPr>
                <w:rFonts w:ascii="Times New Roman" w:hAnsi="Times New Roman" w:cs="Times New Roman"/>
                <w:bCs/>
                <w:strike/>
                <w:color w:val="FF0000"/>
                <w:sz w:val="18"/>
                <w:szCs w:val="18"/>
              </w:rPr>
              <w:t xml:space="preserve">Rejected </w:t>
            </w:r>
            <w:del w:id="258" w:author="Alfred Aster" w:date="2022-10-18T10:12:00Z">
              <w:r w:rsidRPr="00BB594C" w:rsidDel="00DF476D">
                <w:rPr>
                  <w:rFonts w:ascii="Times New Roman" w:hAnsi="Times New Roman" w:cs="Times New Roman"/>
                  <w:bCs/>
                  <w:strike/>
                  <w:color w:val="FF0000"/>
                  <w:sz w:val="18"/>
                  <w:szCs w:val="18"/>
                </w:rPr>
                <w:delText>--</w:delText>
              </w:r>
            </w:del>
            <w:ins w:id="259" w:author="Alfred Aster" w:date="2022-10-18T10:12:00Z">
              <w:r w:rsidR="00DF476D" w:rsidRPr="00BB594C">
                <w:rPr>
                  <w:rFonts w:ascii="Times New Roman" w:hAnsi="Times New Roman" w:cs="Times New Roman"/>
                  <w:bCs/>
                  <w:strike/>
                  <w:color w:val="FF0000"/>
                  <w:sz w:val="18"/>
                  <w:szCs w:val="18"/>
                </w:rPr>
                <w:t>–</w:t>
              </w:r>
            </w:ins>
            <w:r w:rsidRPr="00BB594C">
              <w:rPr>
                <w:rFonts w:ascii="Times New Roman" w:hAnsi="Times New Roman" w:cs="Times New Roman"/>
                <w:bCs/>
                <w:strike/>
                <w:color w:val="FF0000"/>
                <w:sz w:val="18"/>
                <w:szCs w:val="18"/>
              </w:rPr>
              <w:t xml:space="preserve"> A proposed resolution for “this CID” was discussed as part of the comment resolutions in “document”, however the group could not reach consensus on a proposed change that would resolve the comment</w:t>
            </w:r>
          </w:p>
          <w:p w14:paraId="4CF49422" w14:textId="77777777" w:rsidR="00E4648E" w:rsidRPr="00BB594C" w:rsidRDefault="00E4648E" w:rsidP="00E4648E">
            <w:pPr>
              <w:suppressAutoHyphens/>
              <w:spacing w:after="0"/>
              <w:rPr>
                <w:rFonts w:ascii="Times New Roman" w:hAnsi="Times New Roman" w:cs="Times New Roman"/>
                <w:bCs/>
                <w:strike/>
                <w:color w:val="FF0000"/>
                <w:sz w:val="18"/>
                <w:szCs w:val="18"/>
              </w:rPr>
            </w:pPr>
          </w:p>
          <w:p w14:paraId="0C092030" w14:textId="77777777" w:rsidR="009D7297" w:rsidRPr="00BB594C" w:rsidRDefault="009D7297" w:rsidP="009D7297">
            <w:pPr>
              <w:suppressAutoHyphens/>
              <w:spacing w:after="0"/>
              <w:rPr>
                <w:rFonts w:ascii="Times New Roman" w:hAnsi="Times New Roman" w:cs="Times New Roman"/>
                <w:bCs/>
                <w:strike/>
                <w:color w:val="FF0000"/>
                <w:sz w:val="18"/>
                <w:szCs w:val="18"/>
              </w:rPr>
            </w:pPr>
            <w:r w:rsidRPr="00BB594C">
              <w:rPr>
                <w:rFonts w:ascii="Times New Roman" w:hAnsi="Times New Roman" w:cs="Times New Roman"/>
                <w:bCs/>
                <w:strike/>
                <w:color w:val="FF0000"/>
                <w:sz w:val="18"/>
                <w:szCs w:val="18"/>
              </w:rPr>
              <w:t>This CID is discussed on August 29, 2022, but no straw poll is conducted yet.</w:t>
            </w:r>
          </w:p>
          <w:p w14:paraId="55249758" w14:textId="7518D82D" w:rsidR="009D7297" w:rsidRPr="00BB594C" w:rsidRDefault="009D7297" w:rsidP="009D7297">
            <w:pPr>
              <w:suppressAutoHyphens/>
              <w:spacing w:after="0"/>
              <w:rPr>
                <w:rFonts w:ascii="Times New Roman" w:hAnsi="Times New Roman" w:cs="Times New Roman"/>
                <w:bCs/>
                <w:strike/>
                <w:color w:val="FF0000"/>
                <w:sz w:val="18"/>
                <w:szCs w:val="18"/>
              </w:rPr>
            </w:pPr>
          </w:p>
          <w:p w14:paraId="552A3D4B" w14:textId="488AF8AD" w:rsidR="00B45EC9" w:rsidRPr="00BB594C" w:rsidRDefault="00B45EC9" w:rsidP="009D7297">
            <w:pPr>
              <w:suppressAutoHyphens/>
              <w:spacing w:after="0"/>
              <w:rPr>
                <w:rFonts w:ascii="Times New Roman" w:hAnsi="Times New Roman" w:cs="Times New Roman"/>
                <w:bCs/>
                <w:strike/>
                <w:color w:val="FF0000"/>
                <w:sz w:val="18"/>
                <w:szCs w:val="18"/>
              </w:rPr>
            </w:pPr>
            <w:r w:rsidRPr="00BB594C">
              <w:rPr>
                <w:rFonts w:ascii="Times New Roman" w:hAnsi="Times New Roman" w:cs="Times New Roman"/>
                <w:bCs/>
                <w:strike/>
                <w:color w:val="FF0000"/>
                <w:sz w:val="18"/>
                <w:szCs w:val="18"/>
              </w:rPr>
              <w:t>Vishnu Ratnam</w:t>
            </w:r>
            <w:r w:rsidRPr="00BB594C">
              <w:rPr>
                <w:rFonts w:ascii="Times New Roman" w:hAnsi="Times New Roman" w:cs="Times New Roman"/>
                <w:bCs/>
                <w:strike/>
                <w:color w:val="FF0000"/>
                <w:sz w:val="18"/>
                <w:szCs w:val="18"/>
              </w:rPr>
              <w:tab/>
              <w:t>22/1201r2</w:t>
            </w:r>
          </w:p>
          <w:p w14:paraId="4007BC72" w14:textId="77777777" w:rsidR="00B45EC9" w:rsidRPr="00BB594C" w:rsidRDefault="00B45EC9" w:rsidP="00B45EC9">
            <w:pPr>
              <w:suppressAutoHyphens/>
              <w:spacing w:after="0"/>
              <w:rPr>
                <w:rFonts w:ascii="Times New Roman" w:hAnsi="Times New Roman" w:cs="Times New Roman"/>
                <w:bCs/>
                <w:strike/>
                <w:color w:val="FF0000"/>
                <w:sz w:val="18"/>
                <w:szCs w:val="18"/>
              </w:rPr>
            </w:pPr>
            <w:r w:rsidRPr="00BB594C">
              <w:rPr>
                <w:rFonts w:ascii="Times New Roman" w:hAnsi="Times New Roman" w:cs="Times New Roman"/>
                <w:bCs/>
                <w:strike/>
                <w:color w:val="FF0000"/>
                <w:sz w:val="18"/>
                <w:szCs w:val="18"/>
              </w:rPr>
              <w:t>Notes from Discussion:</w:t>
            </w:r>
          </w:p>
          <w:p w14:paraId="03D54A8B" w14:textId="77777777" w:rsidR="00B45EC9" w:rsidRPr="00BB594C" w:rsidRDefault="00B45EC9" w:rsidP="00B45EC9">
            <w:pPr>
              <w:suppressAutoHyphens/>
              <w:spacing w:after="0"/>
              <w:rPr>
                <w:rFonts w:ascii="Times New Roman" w:hAnsi="Times New Roman" w:cs="Times New Roman"/>
                <w:bCs/>
                <w:strike/>
                <w:color w:val="FF0000"/>
                <w:sz w:val="18"/>
                <w:szCs w:val="18"/>
              </w:rPr>
            </w:pPr>
            <w:r w:rsidRPr="00BB594C">
              <w:rPr>
                <w:rFonts w:ascii="Times New Roman" w:hAnsi="Times New Roman" w:cs="Times New Roman"/>
                <w:bCs/>
                <w:strike/>
                <w:color w:val="FF0000"/>
                <w:sz w:val="18"/>
                <w:szCs w:val="18"/>
              </w:rPr>
              <w:t>&lt;&gt;</w:t>
            </w:r>
          </w:p>
          <w:p w14:paraId="428F5B56" w14:textId="0305153D" w:rsidR="009D7297" w:rsidRPr="00BB594C" w:rsidRDefault="009D7297" w:rsidP="009D7297">
            <w:pPr>
              <w:suppressAutoHyphens/>
              <w:spacing w:after="0"/>
              <w:rPr>
                <w:rFonts w:ascii="Times New Roman" w:hAnsi="Times New Roman" w:cs="Times New Roman"/>
                <w:bCs/>
                <w:strike/>
                <w:color w:val="FF0000"/>
                <w:sz w:val="18"/>
                <w:szCs w:val="18"/>
              </w:rPr>
            </w:pPr>
          </w:p>
        </w:tc>
      </w:tr>
      <w:tr w:rsidR="00A50C75" w:rsidRPr="008B0293" w14:paraId="4B77DBA7" w14:textId="77777777" w:rsidTr="00221221">
        <w:trPr>
          <w:trHeight w:val="220"/>
          <w:jc w:val="center"/>
        </w:trPr>
        <w:tc>
          <w:tcPr>
            <w:tcW w:w="715" w:type="dxa"/>
            <w:shd w:val="clear" w:color="auto" w:fill="auto"/>
            <w:noWrap/>
          </w:tcPr>
          <w:p w14:paraId="43185498" w14:textId="3FD5597D" w:rsidR="00A50C75" w:rsidRPr="00BB594C" w:rsidRDefault="00A50C75" w:rsidP="00A50C75">
            <w:pPr>
              <w:suppressAutoHyphens/>
              <w:spacing w:after="0"/>
              <w:rPr>
                <w:rFonts w:ascii="Times New Roman" w:hAnsi="Times New Roman" w:cs="Times New Roman"/>
                <w:strike/>
                <w:color w:val="FF0000"/>
                <w:sz w:val="18"/>
                <w:szCs w:val="18"/>
              </w:rPr>
            </w:pPr>
            <w:r w:rsidRPr="00BB594C">
              <w:rPr>
                <w:rFonts w:ascii="Times New Roman" w:hAnsi="Times New Roman" w:cs="Times New Roman"/>
                <w:strike/>
                <w:color w:val="FF0000"/>
                <w:sz w:val="18"/>
                <w:szCs w:val="18"/>
              </w:rPr>
              <w:lastRenderedPageBreak/>
              <w:t>11714</w:t>
            </w:r>
          </w:p>
        </w:tc>
        <w:tc>
          <w:tcPr>
            <w:tcW w:w="990" w:type="dxa"/>
          </w:tcPr>
          <w:p w14:paraId="17722775" w14:textId="76D6F569" w:rsidR="00A50C75" w:rsidRPr="00BB594C" w:rsidRDefault="00A50C75" w:rsidP="00A50C75">
            <w:pPr>
              <w:suppressAutoHyphens/>
              <w:spacing w:after="0"/>
              <w:rPr>
                <w:rFonts w:ascii="Times New Roman" w:hAnsi="Times New Roman" w:cs="Times New Roman"/>
                <w:strike/>
                <w:color w:val="FF0000"/>
                <w:sz w:val="18"/>
                <w:szCs w:val="18"/>
              </w:rPr>
            </w:pPr>
            <w:r w:rsidRPr="00BB594C">
              <w:rPr>
                <w:rFonts w:ascii="Times New Roman" w:hAnsi="Times New Roman" w:cs="Times New Roman"/>
                <w:strike/>
                <w:color w:val="FF0000"/>
                <w:sz w:val="18"/>
                <w:szCs w:val="18"/>
              </w:rPr>
              <w:t>Gaurav Patwardhan</w:t>
            </w:r>
          </w:p>
        </w:tc>
        <w:tc>
          <w:tcPr>
            <w:tcW w:w="900" w:type="dxa"/>
            <w:shd w:val="clear" w:color="auto" w:fill="auto"/>
            <w:noWrap/>
          </w:tcPr>
          <w:p w14:paraId="11607DFC" w14:textId="150815B6" w:rsidR="00A50C75" w:rsidRPr="00BB594C" w:rsidRDefault="00A50C75" w:rsidP="00A50C75">
            <w:pPr>
              <w:suppressAutoHyphens/>
              <w:spacing w:after="0"/>
              <w:rPr>
                <w:rFonts w:ascii="Times New Roman" w:hAnsi="Times New Roman" w:cs="Times New Roman"/>
                <w:strike/>
                <w:color w:val="FF0000"/>
                <w:sz w:val="18"/>
                <w:szCs w:val="18"/>
              </w:rPr>
            </w:pPr>
            <w:r w:rsidRPr="00BB594C">
              <w:rPr>
                <w:rFonts w:ascii="Times New Roman" w:hAnsi="Times New Roman" w:cs="Times New Roman"/>
                <w:strike/>
                <w:color w:val="FF0000"/>
                <w:sz w:val="18"/>
                <w:szCs w:val="18"/>
              </w:rPr>
              <w:t>35.3.2.1</w:t>
            </w:r>
          </w:p>
        </w:tc>
        <w:tc>
          <w:tcPr>
            <w:tcW w:w="720" w:type="dxa"/>
          </w:tcPr>
          <w:p w14:paraId="3DCDF527" w14:textId="7235A980" w:rsidR="00A50C75" w:rsidRPr="00BB594C" w:rsidRDefault="00A50C75" w:rsidP="00A50C75">
            <w:pPr>
              <w:suppressAutoHyphens/>
              <w:spacing w:after="0"/>
              <w:rPr>
                <w:rFonts w:ascii="Times New Roman" w:hAnsi="Times New Roman" w:cs="Times New Roman"/>
                <w:strike/>
                <w:color w:val="FF0000"/>
                <w:sz w:val="18"/>
                <w:szCs w:val="18"/>
              </w:rPr>
            </w:pPr>
            <w:r w:rsidRPr="00BB594C">
              <w:rPr>
                <w:rFonts w:ascii="Times New Roman" w:hAnsi="Times New Roman" w:cs="Times New Roman"/>
                <w:strike/>
                <w:color w:val="FF0000"/>
                <w:sz w:val="18"/>
                <w:szCs w:val="18"/>
              </w:rPr>
              <w:t>406.01</w:t>
            </w:r>
          </w:p>
        </w:tc>
        <w:tc>
          <w:tcPr>
            <w:tcW w:w="2520" w:type="dxa"/>
            <w:shd w:val="clear" w:color="auto" w:fill="auto"/>
            <w:noWrap/>
          </w:tcPr>
          <w:p w14:paraId="2142B362" w14:textId="7F79B29E" w:rsidR="00A50C75" w:rsidRPr="00BB594C" w:rsidRDefault="00A50C75" w:rsidP="00A50C75">
            <w:pPr>
              <w:suppressAutoHyphens/>
              <w:spacing w:after="0"/>
              <w:rPr>
                <w:rFonts w:ascii="Times New Roman" w:hAnsi="Times New Roman" w:cs="Times New Roman"/>
                <w:strike/>
                <w:color w:val="FF0000"/>
                <w:sz w:val="18"/>
                <w:szCs w:val="18"/>
              </w:rPr>
            </w:pPr>
            <w:del w:id="260" w:author="Alfred Aster" w:date="2022-10-18T10:12:00Z">
              <w:r w:rsidRPr="00BB594C" w:rsidDel="00DF476D">
                <w:rPr>
                  <w:rFonts w:ascii="Times New Roman" w:hAnsi="Times New Roman" w:cs="Times New Roman"/>
                  <w:strike/>
                  <w:color w:val="FF0000"/>
                  <w:sz w:val="18"/>
                  <w:szCs w:val="18"/>
                </w:rPr>
                <w:delText>"</w:delText>
              </w:r>
            </w:del>
            <w:ins w:id="261" w:author="Alfred Aster" w:date="2022-10-18T10:12:00Z">
              <w:r w:rsidR="00DF476D" w:rsidRPr="00BB594C">
                <w:rPr>
                  <w:rFonts w:ascii="Times New Roman" w:hAnsi="Times New Roman" w:cs="Times New Roman"/>
                  <w:strike/>
                  <w:color w:val="FF0000"/>
                  <w:sz w:val="18"/>
                  <w:szCs w:val="18"/>
                </w:rPr>
                <w:t>“</w:t>
              </w:r>
            </w:ins>
            <w:r w:rsidRPr="00BB594C">
              <w:rPr>
                <w:rFonts w:ascii="Times New Roman" w:hAnsi="Times New Roman" w:cs="Times New Roman"/>
                <w:strike/>
                <w:color w:val="FF0000"/>
                <w:sz w:val="18"/>
                <w:szCs w:val="18"/>
              </w:rPr>
              <w:t>A STA</w:t>
            </w:r>
            <w:del w:id="262" w:author="Alfred Aster" w:date="2022-10-18T10:12:00Z">
              <w:r w:rsidRPr="00BB594C" w:rsidDel="00DF476D">
                <w:rPr>
                  <w:rFonts w:ascii="Times New Roman" w:hAnsi="Times New Roman" w:cs="Times New Roman"/>
                  <w:strike/>
                  <w:color w:val="FF0000"/>
                  <w:sz w:val="18"/>
                  <w:szCs w:val="18"/>
                </w:rPr>
                <w:delText>"</w:delText>
              </w:r>
            </w:del>
            <w:ins w:id="263" w:author="Alfred Aster" w:date="2022-10-18T10:12:00Z">
              <w:r w:rsidR="00DF476D" w:rsidRPr="00BB594C">
                <w:rPr>
                  <w:rFonts w:ascii="Times New Roman" w:hAnsi="Times New Roman" w:cs="Times New Roman"/>
                  <w:strike/>
                  <w:color w:val="FF0000"/>
                  <w:sz w:val="18"/>
                  <w:szCs w:val="18"/>
                </w:rPr>
                <w:t>”</w:t>
              </w:r>
            </w:ins>
            <w:r w:rsidRPr="00BB594C">
              <w:rPr>
                <w:rFonts w:ascii="Times New Roman" w:hAnsi="Times New Roman" w:cs="Times New Roman"/>
                <w:strike/>
                <w:color w:val="FF0000"/>
                <w:sz w:val="18"/>
                <w:szCs w:val="18"/>
              </w:rPr>
              <w:t xml:space="preserve"> and </w:t>
            </w:r>
            <w:del w:id="264" w:author="Alfred Aster" w:date="2022-10-18T10:12:00Z">
              <w:r w:rsidRPr="00BB594C" w:rsidDel="00DF476D">
                <w:rPr>
                  <w:rFonts w:ascii="Times New Roman" w:hAnsi="Times New Roman" w:cs="Times New Roman"/>
                  <w:strike/>
                  <w:color w:val="FF0000"/>
                  <w:sz w:val="18"/>
                  <w:szCs w:val="18"/>
                </w:rPr>
                <w:delText>"</w:delText>
              </w:r>
            </w:del>
            <w:ins w:id="265" w:author="Alfred Aster" w:date="2022-10-18T10:12:00Z">
              <w:r w:rsidR="00DF476D" w:rsidRPr="00BB594C">
                <w:rPr>
                  <w:rFonts w:ascii="Times New Roman" w:hAnsi="Times New Roman" w:cs="Times New Roman"/>
                  <w:strike/>
                  <w:color w:val="FF0000"/>
                  <w:sz w:val="18"/>
                  <w:szCs w:val="18"/>
                </w:rPr>
                <w:t>“</w:t>
              </w:r>
            </w:ins>
            <w:r w:rsidRPr="00BB594C">
              <w:rPr>
                <w:rFonts w:ascii="Times New Roman" w:hAnsi="Times New Roman" w:cs="Times New Roman"/>
                <w:strike/>
                <w:color w:val="FF0000"/>
                <w:sz w:val="18"/>
                <w:szCs w:val="18"/>
              </w:rPr>
              <w:t>A non-AP STA</w:t>
            </w:r>
            <w:del w:id="266" w:author="Alfred Aster" w:date="2022-10-18T10:12:00Z">
              <w:r w:rsidRPr="00BB594C" w:rsidDel="00DF476D">
                <w:rPr>
                  <w:rFonts w:ascii="Times New Roman" w:hAnsi="Times New Roman" w:cs="Times New Roman"/>
                  <w:strike/>
                  <w:color w:val="FF0000"/>
                  <w:sz w:val="18"/>
                  <w:szCs w:val="18"/>
                </w:rPr>
                <w:delText>"</w:delText>
              </w:r>
            </w:del>
            <w:ins w:id="267" w:author="Alfred Aster" w:date="2022-10-18T10:12:00Z">
              <w:r w:rsidR="00DF476D" w:rsidRPr="00BB594C">
                <w:rPr>
                  <w:rFonts w:ascii="Times New Roman" w:hAnsi="Times New Roman" w:cs="Times New Roman"/>
                  <w:strike/>
                  <w:color w:val="FF0000"/>
                  <w:sz w:val="18"/>
                  <w:szCs w:val="18"/>
                </w:rPr>
                <w:t>”</w:t>
              </w:r>
            </w:ins>
            <w:r w:rsidRPr="00BB594C">
              <w:rPr>
                <w:rFonts w:ascii="Times New Roman" w:hAnsi="Times New Roman" w:cs="Times New Roman"/>
                <w:strike/>
                <w:color w:val="FF0000"/>
                <w:sz w:val="18"/>
                <w:szCs w:val="18"/>
              </w:rPr>
              <w:t xml:space="preserve"> is used interchangeably many times during Clause 35. Need to replace all the relevant </w:t>
            </w:r>
            <w:del w:id="268" w:author="Alfred Aster" w:date="2022-10-18T10:12:00Z">
              <w:r w:rsidRPr="00BB594C" w:rsidDel="00DF476D">
                <w:rPr>
                  <w:rFonts w:ascii="Times New Roman" w:hAnsi="Times New Roman" w:cs="Times New Roman"/>
                  <w:strike/>
                  <w:color w:val="FF0000"/>
                  <w:sz w:val="18"/>
                  <w:szCs w:val="18"/>
                </w:rPr>
                <w:delText>occurences</w:delText>
              </w:r>
            </w:del>
            <w:ins w:id="269" w:author="Alfred Aster" w:date="2022-10-18T10:12:00Z">
              <w:r w:rsidR="00DF476D" w:rsidRPr="00BB594C">
                <w:rPr>
                  <w:rFonts w:ascii="Times New Roman" w:hAnsi="Times New Roman" w:cs="Times New Roman"/>
                  <w:strike/>
                  <w:color w:val="FF0000"/>
                  <w:sz w:val="18"/>
                  <w:szCs w:val="18"/>
                </w:rPr>
                <w:pgNum/>
              </w:r>
              <w:proofErr w:type="spellStart"/>
              <w:r w:rsidR="00DF476D" w:rsidRPr="00BB594C">
                <w:rPr>
                  <w:rFonts w:ascii="Times New Roman" w:hAnsi="Times New Roman" w:cs="Times New Roman"/>
                  <w:strike/>
                  <w:color w:val="FF0000"/>
                  <w:sz w:val="18"/>
                  <w:szCs w:val="18"/>
                </w:rPr>
                <w:t>ccurrences</w:t>
              </w:r>
            </w:ins>
            <w:proofErr w:type="spellEnd"/>
            <w:r w:rsidRPr="00BB594C">
              <w:rPr>
                <w:rFonts w:ascii="Times New Roman" w:hAnsi="Times New Roman" w:cs="Times New Roman"/>
                <w:strike/>
                <w:color w:val="FF0000"/>
                <w:sz w:val="18"/>
                <w:szCs w:val="18"/>
              </w:rPr>
              <w:t xml:space="preserve"> of </w:t>
            </w:r>
            <w:del w:id="270" w:author="Alfred Aster" w:date="2022-10-18T10:12:00Z">
              <w:r w:rsidRPr="00BB594C" w:rsidDel="00DF476D">
                <w:rPr>
                  <w:rFonts w:ascii="Times New Roman" w:hAnsi="Times New Roman" w:cs="Times New Roman"/>
                  <w:strike/>
                  <w:color w:val="FF0000"/>
                  <w:sz w:val="18"/>
                  <w:szCs w:val="18"/>
                </w:rPr>
                <w:delText>"</w:delText>
              </w:r>
            </w:del>
            <w:ins w:id="271" w:author="Alfred Aster" w:date="2022-10-18T10:12:00Z">
              <w:r w:rsidR="00DF476D" w:rsidRPr="00BB594C">
                <w:rPr>
                  <w:rFonts w:ascii="Times New Roman" w:hAnsi="Times New Roman" w:cs="Times New Roman"/>
                  <w:strike/>
                  <w:color w:val="FF0000"/>
                  <w:sz w:val="18"/>
                  <w:szCs w:val="18"/>
                </w:rPr>
                <w:t>“</w:t>
              </w:r>
            </w:ins>
            <w:r w:rsidRPr="00BB594C">
              <w:rPr>
                <w:rFonts w:ascii="Times New Roman" w:hAnsi="Times New Roman" w:cs="Times New Roman"/>
                <w:strike/>
                <w:color w:val="FF0000"/>
                <w:sz w:val="18"/>
                <w:szCs w:val="18"/>
              </w:rPr>
              <w:t>A STA</w:t>
            </w:r>
            <w:del w:id="272" w:author="Alfred Aster" w:date="2022-10-18T10:12:00Z">
              <w:r w:rsidRPr="00BB594C" w:rsidDel="00DF476D">
                <w:rPr>
                  <w:rFonts w:ascii="Times New Roman" w:hAnsi="Times New Roman" w:cs="Times New Roman"/>
                  <w:strike/>
                  <w:color w:val="FF0000"/>
                  <w:sz w:val="18"/>
                  <w:szCs w:val="18"/>
                </w:rPr>
                <w:delText>"</w:delText>
              </w:r>
            </w:del>
            <w:ins w:id="273" w:author="Alfred Aster" w:date="2022-10-18T10:12:00Z">
              <w:r w:rsidR="00DF476D" w:rsidRPr="00BB594C">
                <w:rPr>
                  <w:rFonts w:ascii="Times New Roman" w:hAnsi="Times New Roman" w:cs="Times New Roman"/>
                  <w:strike/>
                  <w:color w:val="FF0000"/>
                  <w:sz w:val="18"/>
                  <w:szCs w:val="18"/>
                </w:rPr>
                <w:t>”</w:t>
              </w:r>
            </w:ins>
            <w:r w:rsidRPr="00BB594C">
              <w:rPr>
                <w:rFonts w:ascii="Times New Roman" w:hAnsi="Times New Roman" w:cs="Times New Roman"/>
                <w:strike/>
                <w:color w:val="FF0000"/>
                <w:sz w:val="18"/>
                <w:szCs w:val="18"/>
              </w:rPr>
              <w:t xml:space="preserve"> with </w:t>
            </w:r>
            <w:del w:id="274" w:author="Alfred Aster" w:date="2022-10-18T10:12:00Z">
              <w:r w:rsidRPr="00BB594C" w:rsidDel="00DF476D">
                <w:rPr>
                  <w:rFonts w:ascii="Times New Roman" w:hAnsi="Times New Roman" w:cs="Times New Roman"/>
                  <w:strike/>
                  <w:color w:val="FF0000"/>
                  <w:sz w:val="18"/>
                  <w:szCs w:val="18"/>
                </w:rPr>
                <w:delText>"</w:delText>
              </w:r>
            </w:del>
            <w:ins w:id="275" w:author="Alfred Aster" w:date="2022-10-18T10:12:00Z">
              <w:r w:rsidR="00DF476D" w:rsidRPr="00BB594C">
                <w:rPr>
                  <w:rFonts w:ascii="Times New Roman" w:hAnsi="Times New Roman" w:cs="Times New Roman"/>
                  <w:strike/>
                  <w:color w:val="FF0000"/>
                  <w:sz w:val="18"/>
                  <w:szCs w:val="18"/>
                </w:rPr>
                <w:t>“</w:t>
              </w:r>
            </w:ins>
            <w:r w:rsidRPr="00BB594C">
              <w:rPr>
                <w:rFonts w:ascii="Times New Roman" w:hAnsi="Times New Roman" w:cs="Times New Roman"/>
                <w:strike/>
                <w:color w:val="FF0000"/>
                <w:sz w:val="18"/>
                <w:szCs w:val="18"/>
              </w:rPr>
              <w:t>A non-AP STA</w:t>
            </w:r>
            <w:del w:id="276" w:author="Alfred Aster" w:date="2022-10-18T10:12:00Z">
              <w:r w:rsidRPr="00BB594C" w:rsidDel="00DF476D">
                <w:rPr>
                  <w:rFonts w:ascii="Times New Roman" w:hAnsi="Times New Roman" w:cs="Times New Roman"/>
                  <w:strike/>
                  <w:color w:val="FF0000"/>
                  <w:sz w:val="18"/>
                  <w:szCs w:val="18"/>
                </w:rPr>
                <w:delText>"</w:delText>
              </w:r>
            </w:del>
            <w:ins w:id="277" w:author="Alfred Aster" w:date="2022-10-18T10:12:00Z">
              <w:r w:rsidR="00DF476D" w:rsidRPr="00BB594C">
                <w:rPr>
                  <w:rFonts w:ascii="Times New Roman" w:hAnsi="Times New Roman" w:cs="Times New Roman"/>
                  <w:strike/>
                  <w:color w:val="FF0000"/>
                  <w:sz w:val="18"/>
                  <w:szCs w:val="18"/>
                </w:rPr>
                <w:t>”</w:t>
              </w:r>
            </w:ins>
            <w:r w:rsidRPr="00BB594C">
              <w:rPr>
                <w:rFonts w:ascii="Times New Roman" w:hAnsi="Times New Roman" w:cs="Times New Roman"/>
                <w:strike/>
                <w:color w:val="FF0000"/>
                <w:sz w:val="18"/>
                <w:szCs w:val="18"/>
              </w:rPr>
              <w:t>. Commenting on this particular line as a placeholder.</w:t>
            </w:r>
          </w:p>
        </w:tc>
        <w:tc>
          <w:tcPr>
            <w:tcW w:w="2340" w:type="dxa"/>
            <w:shd w:val="clear" w:color="auto" w:fill="auto"/>
            <w:noWrap/>
          </w:tcPr>
          <w:p w14:paraId="16E884C1" w14:textId="270FD5A0" w:rsidR="00A50C75" w:rsidRPr="00BB594C" w:rsidRDefault="00DF476D" w:rsidP="00A50C75">
            <w:pPr>
              <w:suppressAutoHyphens/>
              <w:spacing w:after="0"/>
              <w:rPr>
                <w:rFonts w:ascii="Times New Roman" w:hAnsi="Times New Roman" w:cs="Times New Roman"/>
                <w:strike/>
                <w:color w:val="FF0000"/>
                <w:sz w:val="18"/>
                <w:szCs w:val="18"/>
              </w:rPr>
            </w:pPr>
            <w:r w:rsidRPr="00BB594C">
              <w:rPr>
                <w:rFonts w:ascii="Times New Roman" w:hAnsi="Times New Roman" w:cs="Times New Roman"/>
                <w:strike/>
                <w:color w:val="FF0000"/>
                <w:sz w:val="18"/>
                <w:szCs w:val="18"/>
              </w:rPr>
              <w:t>A</w:t>
            </w:r>
            <w:r w:rsidR="00A50C75" w:rsidRPr="00BB594C">
              <w:rPr>
                <w:rFonts w:ascii="Times New Roman" w:hAnsi="Times New Roman" w:cs="Times New Roman"/>
                <w:strike/>
                <w:color w:val="FF0000"/>
                <w:sz w:val="18"/>
                <w:szCs w:val="18"/>
              </w:rPr>
              <w:t>s in comment</w:t>
            </w:r>
          </w:p>
        </w:tc>
        <w:tc>
          <w:tcPr>
            <w:tcW w:w="3150" w:type="dxa"/>
            <w:shd w:val="clear" w:color="auto" w:fill="auto"/>
          </w:tcPr>
          <w:p w14:paraId="110A8389" w14:textId="1DC0C185" w:rsidR="00DF476D" w:rsidRPr="00BB594C" w:rsidRDefault="00DF476D" w:rsidP="00A50C75">
            <w:pPr>
              <w:suppressAutoHyphens/>
              <w:spacing w:after="0"/>
              <w:rPr>
                <w:ins w:id="278" w:author="Alfred Aster" w:date="2022-10-18T10:12:00Z"/>
                <w:rFonts w:ascii="Times New Roman" w:hAnsi="Times New Roman" w:cs="Times New Roman"/>
                <w:bCs/>
                <w:strike/>
                <w:color w:val="FF0000"/>
                <w:sz w:val="18"/>
                <w:szCs w:val="18"/>
              </w:rPr>
            </w:pPr>
            <w:ins w:id="279" w:author="Alfred Aster" w:date="2022-10-18T10:12:00Z">
              <w:r w:rsidRPr="00BB594C">
                <w:rPr>
                  <w:rFonts w:ascii="Times New Roman" w:hAnsi="Times New Roman" w:cs="Times New Roman"/>
                  <w:bCs/>
                  <w:strike/>
                  <w:color w:val="FF0000"/>
                  <w:sz w:val="18"/>
                  <w:szCs w:val="18"/>
                </w:rPr>
                <w:t>Pending SP</w:t>
              </w:r>
            </w:ins>
            <w:ins w:id="280" w:author="Alfred Aster" w:date="2022-10-19T09:41:00Z">
              <w:r w:rsidR="00A2523E" w:rsidRPr="00BB594C">
                <w:rPr>
                  <w:rFonts w:ascii="Times New Roman" w:hAnsi="Times New Roman" w:cs="Times New Roman"/>
                  <w:bCs/>
                  <w:strike/>
                  <w:color w:val="FF0000"/>
                  <w:sz w:val="18"/>
                  <w:szCs w:val="18"/>
                </w:rPr>
                <w:t xml:space="preserve"> </w:t>
              </w:r>
              <w:r w:rsidR="00637509" w:rsidRPr="00BB594C">
                <w:rPr>
                  <w:rFonts w:ascii="Times New Roman" w:hAnsi="Times New Roman" w:cs="Times New Roman"/>
                  <w:bCs/>
                  <w:strike/>
                  <w:color w:val="FF0000"/>
                  <w:sz w:val="18"/>
                  <w:szCs w:val="18"/>
                </w:rPr>
                <w:t>11-22-1779</w:t>
              </w:r>
            </w:ins>
          </w:p>
          <w:p w14:paraId="4A4C2AA4" w14:textId="77777777" w:rsidR="00DF476D" w:rsidRPr="00BB594C" w:rsidRDefault="00DF476D" w:rsidP="00A50C75">
            <w:pPr>
              <w:suppressAutoHyphens/>
              <w:spacing w:after="0"/>
              <w:rPr>
                <w:ins w:id="281" w:author="Alfred Aster" w:date="2022-10-18T10:12:00Z"/>
                <w:rFonts w:ascii="Times New Roman" w:hAnsi="Times New Roman" w:cs="Times New Roman"/>
                <w:bCs/>
                <w:strike/>
                <w:color w:val="FF0000"/>
                <w:sz w:val="18"/>
                <w:szCs w:val="18"/>
              </w:rPr>
            </w:pPr>
          </w:p>
          <w:p w14:paraId="005F8288" w14:textId="735E9F1E" w:rsidR="00A50C75" w:rsidRPr="00BB594C" w:rsidRDefault="008C027F" w:rsidP="00A50C75">
            <w:pPr>
              <w:suppressAutoHyphens/>
              <w:spacing w:after="0"/>
              <w:rPr>
                <w:rFonts w:ascii="Times New Roman" w:hAnsi="Times New Roman" w:cs="Times New Roman"/>
                <w:bCs/>
                <w:strike/>
                <w:color w:val="FF0000"/>
                <w:sz w:val="18"/>
                <w:szCs w:val="18"/>
              </w:rPr>
            </w:pPr>
            <w:r w:rsidRPr="00BB594C">
              <w:rPr>
                <w:rFonts w:ascii="Times New Roman" w:hAnsi="Times New Roman" w:cs="Times New Roman"/>
                <w:bCs/>
                <w:strike/>
                <w:color w:val="FF0000"/>
                <w:sz w:val="18"/>
                <w:szCs w:val="18"/>
              </w:rPr>
              <w:t>Reject</w:t>
            </w:r>
            <w:del w:id="282" w:author="Alfred Aster" w:date="2022-10-20T14:58:00Z">
              <w:r w:rsidRPr="00BB594C" w:rsidDel="004F3BCE">
                <w:rPr>
                  <w:rFonts w:ascii="Times New Roman" w:hAnsi="Times New Roman" w:cs="Times New Roman"/>
                  <w:bCs/>
                  <w:strike/>
                  <w:color w:val="FF0000"/>
                  <w:sz w:val="18"/>
                  <w:szCs w:val="18"/>
                </w:rPr>
                <w:delText>ed</w:delText>
              </w:r>
            </w:del>
            <w:ins w:id="283" w:author="Alfred Aster" w:date="2022-10-20T14:58:00Z">
              <w:r w:rsidR="004F3BCE" w:rsidRPr="00BB594C">
                <w:rPr>
                  <w:rFonts w:ascii="Times New Roman" w:hAnsi="Times New Roman" w:cs="Times New Roman"/>
                  <w:bCs/>
                  <w:strike/>
                  <w:color w:val="FF0000"/>
                  <w:sz w:val="18"/>
                  <w:szCs w:val="18"/>
                </w:rPr>
                <w:t>–</w:t>
              </w:r>
            </w:ins>
            <w:r w:rsidRPr="00BB594C">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5DE3B8E3" w14:textId="77777777" w:rsidR="00E4648E" w:rsidRPr="00BB594C" w:rsidRDefault="00E4648E" w:rsidP="00E4648E">
            <w:pPr>
              <w:suppressAutoHyphens/>
              <w:spacing w:after="0"/>
              <w:rPr>
                <w:rFonts w:ascii="Times New Roman" w:hAnsi="Times New Roman" w:cs="Times New Roman"/>
                <w:bCs/>
                <w:strike/>
                <w:color w:val="FF0000"/>
                <w:sz w:val="18"/>
                <w:szCs w:val="18"/>
              </w:rPr>
            </w:pPr>
          </w:p>
          <w:p w14:paraId="6B1F4896" w14:textId="196CC2C8" w:rsidR="00A50C75" w:rsidRPr="00BB594C" w:rsidRDefault="00A50C75" w:rsidP="00A50C75">
            <w:pPr>
              <w:suppressAutoHyphens/>
              <w:spacing w:after="0"/>
              <w:rPr>
                <w:rFonts w:ascii="Times New Roman" w:hAnsi="Times New Roman" w:cs="Times New Roman"/>
                <w:bCs/>
                <w:strike/>
                <w:color w:val="FF0000"/>
                <w:sz w:val="18"/>
                <w:szCs w:val="18"/>
              </w:rPr>
            </w:pPr>
            <w:r w:rsidRPr="00BB594C">
              <w:rPr>
                <w:rFonts w:ascii="Times New Roman" w:hAnsi="Times New Roman" w:cs="Times New Roman"/>
                <w:bCs/>
                <w:strike/>
                <w:color w:val="FF0000"/>
                <w:sz w:val="18"/>
                <w:szCs w:val="18"/>
              </w:rPr>
              <w:t xml:space="preserve">This CID is discussed with </w:t>
            </w:r>
            <w:proofErr w:type="spellStart"/>
            <w:r w:rsidRPr="00BB594C">
              <w:rPr>
                <w:rFonts w:ascii="Times New Roman" w:hAnsi="Times New Roman" w:cs="Times New Roman"/>
                <w:bCs/>
                <w:strike/>
                <w:color w:val="FF0000"/>
                <w:sz w:val="18"/>
                <w:szCs w:val="18"/>
              </w:rPr>
              <w:t>A</w:t>
            </w:r>
            <w:del w:id="284" w:author="Alfred Aster" w:date="2022-10-20T14:58:00Z">
              <w:r w:rsidRPr="00BB594C" w:rsidDel="004F3BCE">
                <w:rPr>
                  <w:rFonts w:ascii="Times New Roman" w:hAnsi="Times New Roman" w:cs="Times New Roman"/>
                  <w:bCs/>
                  <w:strike/>
                  <w:color w:val="FF0000"/>
                  <w:sz w:val="18"/>
                  <w:szCs w:val="18"/>
                </w:rPr>
                <w:delText>b</w:delText>
              </w:r>
            </w:del>
            <w:ins w:id="285" w:author="Alfred Aster" w:date="2022-10-20T14:58:00Z">
              <w:r w:rsidR="004F3BCE" w:rsidRPr="00BB594C">
                <w:rPr>
                  <w:rFonts w:ascii="Times New Roman" w:hAnsi="Times New Roman" w:cs="Times New Roman"/>
                  <w:bCs/>
                  <w:strike/>
                  <w:color w:val="FF0000"/>
                  <w:sz w:val="18"/>
                  <w:szCs w:val="18"/>
                </w:rPr>
                <w:t>’</w:t>
              </w:r>
            </w:ins>
            <w:r w:rsidRPr="00BB594C">
              <w:rPr>
                <w:rFonts w:ascii="Times New Roman" w:hAnsi="Times New Roman" w:cs="Times New Roman"/>
                <w:bCs/>
                <w:strike/>
                <w:color w:val="FF0000"/>
                <w:sz w:val="18"/>
                <w:szCs w:val="18"/>
              </w:rPr>
              <w:t>hi's</w:t>
            </w:r>
            <w:proofErr w:type="spellEnd"/>
            <w:r w:rsidRPr="00BB594C">
              <w:rPr>
                <w:rFonts w:ascii="Times New Roman" w:hAnsi="Times New Roman" w:cs="Times New Roman"/>
                <w:bCs/>
                <w:strike/>
                <w:color w:val="FF0000"/>
                <w:sz w:val="18"/>
                <w:szCs w:val="18"/>
              </w:rPr>
              <w:t xml:space="preserve"> CR document 22/1182r7 on August 15, 2022, but no straw poll is conducted yet.</w:t>
            </w:r>
          </w:p>
          <w:p w14:paraId="2A3090A4" w14:textId="5BEB5553" w:rsidR="00A50C75" w:rsidRPr="00BB594C" w:rsidRDefault="00A50C75" w:rsidP="00A50C75">
            <w:pPr>
              <w:suppressAutoHyphens/>
              <w:spacing w:after="0"/>
              <w:rPr>
                <w:rFonts w:ascii="Times New Roman" w:hAnsi="Times New Roman" w:cs="Times New Roman"/>
                <w:bCs/>
                <w:strike/>
                <w:color w:val="FF0000"/>
                <w:sz w:val="18"/>
                <w:szCs w:val="18"/>
              </w:rPr>
            </w:pPr>
            <w:r w:rsidRPr="00BB594C">
              <w:rPr>
                <w:rFonts w:ascii="Times New Roman" w:hAnsi="Times New Roman" w:cs="Times New Roman"/>
                <w:bCs/>
                <w:strike/>
                <w:color w:val="FF0000"/>
                <w:sz w:val="18"/>
                <w:szCs w:val="18"/>
              </w:rPr>
              <w:t>The PoC is reassigned from Abhi to Po-Kai on August 30, 2022.</w:t>
            </w:r>
          </w:p>
          <w:p w14:paraId="6E353960" w14:textId="77777777" w:rsidR="00B45EC9" w:rsidRPr="00BB594C" w:rsidRDefault="00B45EC9" w:rsidP="00A50C75">
            <w:pPr>
              <w:suppressAutoHyphens/>
              <w:spacing w:after="0"/>
              <w:rPr>
                <w:rFonts w:ascii="Times New Roman" w:hAnsi="Times New Roman" w:cs="Times New Roman"/>
                <w:bCs/>
                <w:strike/>
                <w:color w:val="FF0000"/>
                <w:sz w:val="18"/>
                <w:szCs w:val="18"/>
              </w:rPr>
            </w:pPr>
          </w:p>
          <w:p w14:paraId="01F6F4B3" w14:textId="2C724E72" w:rsidR="00B45EC9" w:rsidRPr="00BB594C" w:rsidRDefault="00B45EC9" w:rsidP="00B45EC9">
            <w:pPr>
              <w:suppressAutoHyphens/>
              <w:spacing w:after="0"/>
              <w:rPr>
                <w:rFonts w:ascii="Times New Roman" w:hAnsi="Times New Roman" w:cs="Times New Roman"/>
                <w:bCs/>
                <w:strike/>
                <w:color w:val="FF0000"/>
                <w:sz w:val="18"/>
                <w:szCs w:val="18"/>
              </w:rPr>
            </w:pPr>
            <w:r w:rsidRPr="00BB594C">
              <w:rPr>
                <w:rFonts w:ascii="Times New Roman" w:hAnsi="Times New Roman" w:cs="Times New Roman"/>
                <w:bCs/>
                <w:strike/>
                <w:color w:val="FF0000"/>
                <w:sz w:val="18"/>
                <w:szCs w:val="18"/>
              </w:rPr>
              <w:t>Po-Kai Huang</w:t>
            </w:r>
            <w:r w:rsidRPr="00BB594C">
              <w:rPr>
                <w:rFonts w:ascii="Times New Roman" w:hAnsi="Times New Roman" w:cs="Times New Roman"/>
                <w:bCs/>
                <w:strike/>
                <w:color w:val="FF0000"/>
                <w:sz w:val="18"/>
                <w:szCs w:val="18"/>
              </w:rPr>
              <w:tab/>
              <w:t>22/1182r7</w:t>
            </w:r>
          </w:p>
          <w:p w14:paraId="680DC02C" w14:textId="5769693C" w:rsidR="00B45EC9" w:rsidRPr="00BB594C" w:rsidRDefault="00B45EC9" w:rsidP="00B45EC9">
            <w:pPr>
              <w:suppressAutoHyphens/>
              <w:spacing w:after="0"/>
              <w:rPr>
                <w:rFonts w:ascii="Times New Roman" w:hAnsi="Times New Roman" w:cs="Times New Roman"/>
                <w:bCs/>
                <w:strike/>
                <w:color w:val="FF0000"/>
                <w:sz w:val="18"/>
                <w:szCs w:val="18"/>
              </w:rPr>
            </w:pPr>
            <w:r w:rsidRPr="00BB594C">
              <w:rPr>
                <w:rFonts w:ascii="Times New Roman" w:hAnsi="Times New Roman" w:cs="Times New Roman"/>
                <w:bCs/>
                <w:strike/>
                <w:color w:val="FF0000"/>
                <w:sz w:val="18"/>
                <w:szCs w:val="18"/>
              </w:rPr>
              <w:t>Notes from Discussion:</w:t>
            </w:r>
          </w:p>
          <w:p w14:paraId="72925782" w14:textId="77777777" w:rsidR="00B45EC9" w:rsidRPr="00BB594C" w:rsidRDefault="00B45EC9" w:rsidP="00B45EC9">
            <w:pPr>
              <w:suppressAutoHyphens/>
              <w:spacing w:after="0"/>
              <w:rPr>
                <w:rFonts w:ascii="Times New Roman" w:hAnsi="Times New Roman" w:cs="Times New Roman"/>
                <w:bCs/>
                <w:strike/>
                <w:color w:val="FF0000"/>
                <w:sz w:val="18"/>
                <w:szCs w:val="18"/>
              </w:rPr>
            </w:pPr>
            <w:r w:rsidRPr="00BB594C">
              <w:rPr>
                <w:rFonts w:ascii="Times New Roman" w:hAnsi="Times New Roman" w:cs="Times New Roman"/>
                <w:bCs/>
                <w:strike/>
                <w:color w:val="FF0000"/>
                <w:sz w:val="18"/>
                <w:szCs w:val="18"/>
              </w:rPr>
              <w:t>&lt;&gt;</w:t>
            </w:r>
          </w:p>
          <w:p w14:paraId="73341C45" w14:textId="77777777" w:rsidR="00B45EC9" w:rsidRPr="00BB594C" w:rsidRDefault="00B45EC9" w:rsidP="00B45EC9">
            <w:pPr>
              <w:suppressAutoHyphens/>
              <w:spacing w:after="0"/>
              <w:rPr>
                <w:rFonts w:ascii="Times New Roman" w:hAnsi="Times New Roman" w:cs="Times New Roman"/>
                <w:bCs/>
                <w:strike/>
                <w:color w:val="FF0000"/>
                <w:sz w:val="18"/>
                <w:szCs w:val="18"/>
              </w:rPr>
            </w:pPr>
          </w:p>
          <w:p w14:paraId="7139A4E5" w14:textId="312D819F" w:rsidR="00A50C75" w:rsidRPr="00BB594C" w:rsidRDefault="00A50C75" w:rsidP="00A50C75">
            <w:pPr>
              <w:suppressAutoHyphens/>
              <w:spacing w:after="0"/>
              <w:rPr>
                <w:rFonts w:ascii="Times New Roman" w:hAnsi="Times New Roman" w:cs="Times New Roman"/>
                <w:bCs/>
                <w:strike/>
                <w:color w:val="FF0000"/>
                <w:sz w:val="18"/>
                <w:szCs w:val="18"/>
              </w:rPr>
            </w:pPr>
          </w:p>
        </w:tc>
      </w:tr>
      <w:tr w:rsidR="006B56FA" w:rsidRPr="008B0293" w14:paraId="6345A60A" w14:textId="77777777" w:rsidTr="00221221">
        <w:trPr>
          <w:trHeight w:val="220"/>
          <w:jc w:val="center"/>
        </w:trPr>
        <w:tc>
          <w:tcPr>
            <w:tcW w:w="715" w:type="dxa"/>
            <w:shd w:val="clear" w:color="auto" w:fill="auto"/>
            <w:noWrap/>
          </w:tcPr>
          <w:p w14:paraId="50327640" w14:textId="3272785C" w:rsidR="006B56FA" w:rsidRPr="00BB594C" w:rsidRDefault="006B56FA" w:rsidP="006B56FA">
            <w:pPr>
              <w:suppressAutoHyphens/>
              <w:spacing w:after="0"/>
              <w:rPr>
                <w:rFonts w:ascii="Times New Roman" w:hAnsi="Times New Roman" w:cs="Times New Roman"/>
                <w:strike/>
                <w:color w:val="FF0000"/>
                <w:sz w:val="18"/>
                <w:szCs w:val="18"/>
              </w:rPr>
            </w:pPr>
            <w:r w:rsidRPr="00BB594C">
              <w:rPr>
                <w:rFonts w:ascii="Times New Roman" w:hAnsi="Times New Roman" w:cs="Times New Roman"/>
                <w:strike/>
                <w:color w:val="FF0000"/>
                <w:sz w:val="18"/>
                <w:szCs w:val="18"/>
              </w:rPr>
              <w:t>12317</w:t>
            </w:r>
          </w:p>
        </w:tc>
        <w:tc>
          <w:tcPr>
            <w:tcW w:w="990" w:type="dxa"/>
          </w:tcPr>
          <w:p w14:paraId="3AEF5442" w14:textId="6C80399D" w:rsidR="006B56FA" w:rsidRPr="00BB594C" w:rsidRDefault="006B56FA" w:rsidP="006B56FA">
            <w:pPr>
              <w:suppressAutoHyphens/>
              <w:spacing w:after="0"/>
              <w:rPr>
                <w:rFonts w:ascii="Times New Roman" w:hAnsi="Times New Roman" w:cs="Times New Roman"/>
                <w:strike/>
                <w:color w:val="FF0000"/>
                <w:sz w:val="18"/>
                <w:szCs w:val="18"/>
              </w:rPr>
            </w:pPr>
            <w:r w:rsidRPr="00BB594C">
              <w:rPr>
                <w:rFonts w:ascii="Times New Roman" w:hAnsi="Times New Roman" w:cs="Times New Roman"/>
                <w:strike/>
                <w:color w:val="FF0000"/>
                <w:sz w:val="18"/>
                <w:szCs w:val="18"/>
              </w:rPr>
              <w:t>Guogang Huang</w:t>
            </w:r>
          </w:p>
        </w:tc>
        <w:tc>
          <w:tcPr>
            <w:tcW w:w="900" w:type="dxa"/>
            <w:shd w:val="clear" w:color="auto" w:fill="auto"/>
            <w:noWrap/>
          </w:tcPr>
          <w:p w14:paraId="0A804E1B" w14:textId="465920FA" w:rsidR="006B56FA" w:rsidRPr="00BB594C" w:rsidRDefault="006B56FA" w:rsidP="006B56FA">
            <w:pPr>
              <w:suppressAutoHyphens/>
              <w:spacing w:after="0"/>
              <w:rPr>
                <w:rFonts w:ascii="Times New Roman" w:hAnsi="Times New Roman" w:cs="Times New Roman"/>
                <w:strike/>
                <w:color w:val="FF0000"/>
                <w:sz w:val="18"/>
                <w:szCs w:val="18"/>
              </w:rPr>
            </w:pPr>
            <w:r w:rsidRPr="00BB594C">
              <w:rPr>
                <w:rFonts w:ascii="Times New Roman" w:hAnsi="Times New Roman" w:cs="Times New Roman"/>
                <w:strike/>
                <w:color w:val="FF0000"/>
                <w:sz w:val="18"/>
                <w:szCs w:val="18"/>
              </w:rPr>
              <w:t>9.4.1.17</w:t>
            </w:r>
          </w:p>
        </w:tc>
        <w:tc>
          <w:tcPr>
            <w:tcW w:w="720" w:type="dxa"/>
          </w:tcPr>
          <w:p w14:paraId="77412B63" w14:textId="6452FBAC" w:rsidR="006B56FA" w:rsidRPr="00BB594C" w:rsidRDefault="006B56FA" w:rsidP="006B56FA">
            <w:pPr>
              <w:suppressAutoHyphens/>
              <w:spacing w:after="0"/>
              <w:rPr>
                <w:rFonts w:ascii="Times New Roman" w:hAnsi="Times New Roman" w:cs="Times New Roman"/>
                <w:strike/>
                <w:color w:val="FF0000"/>
                <w:sz w:val="18"/>
                <w:szCs w:val="18"/>
              </w:rPr>
            </w:pPr>
            <w:r w:rsidRPr="00BB594C">
              <w:rPr>
                <w:rFonts w:ascii="Times New Roman" w:hAnsi="Times New Roman" w:cs="Times New Roman"/>
                <w:strike/>
                <w:color w:val="FF0000"/>
                <w:sz w:val="18"/>
                <w:szCs w:val="18"/>
              </w:rPr>
              <w:t>0.00</w:t>
            </w:r>
          </w:p>
        </w:tc>
        <w:tc>
          <w:tcPr>
            <w:tcW w:w="2520" w:type="dxa"/>
            <w:shd w:val="clear" w:color="auto" w:fill="auto"/>
            <w:noWrap/>
          </w:tcPr>
          <w:p w14:paraId="1A2A5D0B" w14:textId="5333A46C" w:rsidR="006B56FA" w:rsidRPr="00BB594C" w:rsidRDefault="006B56FA" w:rsidP="006B56FA">
            <w:pPr>
              <w:suppressAutoHyphens/>
              <w:spacing w:after="0"/>
              <w:rPr>
                <w:rFonts w:ascii="Times New Roman" w:hAnsi="Times New Roman" w:cs="Times New Roman"/>
                <w:strike/>
                <w:color w:val="FF0000"/>
                <w:sz w:val="18"/>
                <w:szCs w:val="18"/>
              </w:rPr>
            </w:pPr>
            <w:r w:rsidRPr="00BB594C">
              <w:rPr>
                <w:rFonts w:ascii="Times New Roman" w:hAnsi="Times New Roman" w:cs="Times New Roman"/>
                <w:strike/>
                <w:color w:val="FF0000"/>
                <w:sz w:val="18"/>
                <w:szCs w:val="18"/>
              </w:rPr>
              <w:t xml:space="preserve">To reduce the delay, the More Data subfield in the Ack and </w:t>
            </w:r>
            <w:proofErr w:type="spellStart"/>
            <w:r w:rsidRPr="00BB594C">
              <w:rPr>
                <w:rFonts w:ascii="Times New Roman" w:hAnsi="Times New Roman" w:cs="Times New Roman"/>
                <w:strike/>
                <w:color w:val="FF0000"/>
                <w:sz w:val="18"/>
                <w:szCs w:val="18"/>
              </w:rPr>
              <w:t>Blockblock</w:t>
            </w:r>
            <w:proofErr w:type="spellEnd"/>
            <w:r w:rsidRPr="00BB594C">
              <w:rPr>
                <w:rFonts w:ascii="Times New Roman" w:hAnsi="Times New Roman" w:cs="Times New Roman"/>
                <w:strike/>
                <w:color w:val="FF0000"/>
                <w:sz w:val="18"/>
                <w:szCs w:val="18"/>
              </w:rPr>
              <w:t xml:space="preserve"> frames can be used to indicate whether there are pending traffic which need to be transmitted to the AP as soon as possible. Then the AP can do the RDG operation, TXOP sharing or trigger the </w:t>
            </w:r>
            <w:del w:id="286" w:author="Alfred Aster" w:date="2022-10-20T14:58:00Z">
              <w:r w:rsidRPr="00BB594C" w:rsidDel="004F3BCE">
                <w:rPr>
                  <w:rFonts w:ascii="Times New Roman" w:hAnsi="Times New Roman" w:cs="Times New Roman"/>
                  <w:strike/>
                  <w:color w:val="FF0000"/>
                  <w:sz w:val="18"/>
                  <w:szCs w:val="18"/>
                </w:rPr>
                <w:delText>S</w:delText>
              </w:r>
            </w:del>
            <w:ins w:id="287" w:author="Alfred Aster" w:date="2022-10-20T14:58:00Z">
              <w:r w:rsidR="004F3BCE" w:rsidRPr="00BB594C">
                <w:rPr>
                  <w:rFonts w:ascii="Times New Roman" w:hAnsi="Times New Roman" w:cs="Times New Roman"/>
                  <w:strike/>
                  <w:color w:val="FF0000"/>
                  <w:sz w:val="18"/>
                  <w:szCs w:val="18"/>
                </w:rPr>
                <w:t>’</w:t>
              </w:r>
            </w:ins>
            <w:r w:rsidRPr="00BB594C">
              <w:rPr>
                <w:rFonts w:ascii="Times New Roman" w:hAnsi="Times New Roman" w:cs="Times New Roman"/>
                <w:strike/>
                <w:color w:val="FF0000"/>
                <w:sz w:val="18"/>
                <w:szCs w:val="18"/>
              </w:rPr>
              <w:t>TA's uplink transmission.</w:t>
            </w:r>
          </w:p>
        </w:tc>
        <w:tc>
          <w:tcPr>
            <w:tcW w:w="2340" w:type="dxa"/>
            <w:shd w:val="clear" w:color="auto" w:fill="auto"/>
            <w:noWrap/>
          </w:tcPr>
          <w:p w14:paraId="66402E02" w14:textId="0426147F" w:rsidR="006B56FA" w:rsidRPr="00BB594C" w:rsidRDefault="006B56FA" w:rsidP="006B56FA">
            <w:pPr>
              <w:suppressAutoHyphens/>
              <w:spacing w:after="0"/>
              <w:rPr>
                <w:rFonts w:ascii="Times New Roman" w:hAnsi="Times New Roman" w:cs="Times New Roman"/>
                <w:strike/>
                <w:color w:val="FF0000"/>
                <w:sz w:val="18"/>
                <w:szCs w:val="18"/>
              </w:rPr>
            </w:pPr>
            <w:r w:rsidRPr="00BB594C">
              <w:rPr>
                <w:rFonts w:ascii="Times New Roman" w:hAnsi="Times New Roman" w:cs="Times New Roman"/>
                <w:strike/>
                <w:color w:val="FF0000"/>
                <w:sz w:val="18"/>
                <w:szCs w:val="18"/>
              </w:rPr>
              <w:t>The commenter will provide contribution.</w:t>
            </w:r>
          </w:p>
        </w:tc>
        <w:tc>
          <w:tcPr>
            <w:tcW w:w="3150" w:type="dxa"/>
            <w:shd w:val="clear" w:color="auto" w:fill="auto"/>
          </w:tcPr>
          <w:p w14:paraId="438F8B5E" w14:textId="6379965D" w:rsidR="00A708F3" w:rsidRPr="00BB594C" w:rsidRDefault="00A708F3" w:rsidP="006B56FA">
            <w:pPr>
              <w:suppressAutoHyphens/>
              <w:spacing w:after="0"/>
              <w:rPr>
                <w:ins w:id="288" w:author="Alfred Aster" w:date="2022-10-18T09:33:00Z"/>
                <w:rFonts w:ascii="Times New Roman" w:hAnsi="Times New Roman" w:cs="Times New Roman"/>
                <w:bCs/>
                <w:strike/>
                <w:color w:val="FF0000"/>
                <w:sz w:val="18"/>
                <w:szCs w:val="18"/>
              </w:rPr>
            </w:pPr>
            <w:ins w:id="289" w:author="Alfred Aster" w:date="2022-10-18T09:33:00Z">
              <w:r w:rsidRPr="00BB594C">
                <w:rPr>
                  <w:rFonts w:ascii="Times New Roman" w:hAnsi="Times New Roman" w:cs="Times New Roman"/>
                  <w:bCs/>
                  <w:strike/>
                  <w:color w:val="FF0000"/>
                  <w:sz w:val="18"/>
                  <w:szCs w:val="18"/>
                </w:rPr>
                <w:t>Pending SP</w:t>
              </w:r>
            </w:ins>
          </w:p>
          <w:p w14:paraId="4A8A6213" w14:textId="77777777" w:rsidR="00A708F3" w:rsidRPr="00BB594C" w:rsidRDefault="00A708F3" w:rsidP="006B56FA">
            <w:pPr>
              <w:suppressAutoHyphens/>
              <w:spacing w:after="0"/>
              <w:rPr>
                <w:ins w:id="290" w:author="Alfred Aster" w:date="2022-10-18T09:33:00Z"/>
                <w:rFonts w:ascii="Times New Roman" w:hAnsi="Times New Roman" w:cs="Times New Roman"/>
                <w:bCs/>
                <w:strike/>
                <w:color w:val="FF0000"/>
                <w:sz w:val="18"/>
                <w:szCs w:val="18"/>
              </w:rPr>
            </w:pPr>
          </w:p>
          <w:p w14:paraId="6D9E6724" w14:textId="144F6B0B" w:rsidR="006B56FA" w:rsidRPr="00BB594C" w:rsidRDefault="008C027F" w:rsidP="006B56FA">
            <w:pPr>
              <w:suppressAutoHyphens/>
              <w:spacing w:after="0"/>
              <w:rPr>
                <w:rFonts w:ascii="Times New Roman" w:hAnsi="Times New Roman" w:cs="Times New Roman"/>
                <w:bCs/>
                <w:strike/>
                <w:color w:val="FF0000"/>
                <w:sz w:val="18"/>
                <w:szCs w:val="18"/>
              </w:rPr>
            </w:pPr>
            <w:r w:rsidRPr="00BB594C">
              <w:rPr>
                <w:rFonts w:ascii="Times New Roman" w:hAnsi="Times New Roman" w:cs="Times New Roman"/>
                <w:bCs/>
                <w:strike/>
                <w:color w:val="FF0000"/>
                <w:sz w:val="18"/>
                <w:szCs w:val="18"/>
              </w:rPr>
              <w:t>Reject</w:t>
            </w:r>
            <w:del w:id="291" w:author="Alfred Aster" w:date="2022-10-20T14:58:00Z">
              <w:r w:rsidRPr="00BB594C" w:rsidDel="004F3BCE">
                <w:rPr>
                  <w:rFonts w:ascii="Times New Roman" w:hAnsi="Times New Roman" w:cs="Times New Roman"/>
                  <w:bCs/>
                  <w:strike/>
                  <w:color w:val="FF0000"/>
                  <w:sz w:val="18"/>
                  <w:szCs w:val="18"/>
                </w:rPr>
                <w:delText>ed</w:delText>
              </w:r>
            </w:del>
            <w:ins w:id="292" w:author="Alfred Aster" w:date="2022-10-20T14:58:00Z">
              <w:r w:rsidR="004F3BCE" w:rsidRPr="00BB594C">
                <w:rPr>
                  <w:rFonts w:ascii="Times New Roman" w:hAnsi="Times New Roman" w:cs="Times New Roman"/>
                  <w:bCs/>
                  <w:strike/>
                  <w:color w:val="FF0000"/>
                  <w:sz w:val="18"/>
                  <w:szCs w:val="18"/>
                </w:rPr>
                <w:t>–</w:t>
              </w:r>
            </w:ins>
            <w:r w:rsidRPr="00BB594C">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40D1F9B3" w14:textId="77777777" w:rsidR="00E4648E" w:rsidRPr="00BB594C" w:rsidRDefault="00E4648E" w:rsidP="00E4648E">
            <w:pPr>
              <w:suppressAutoHyphens/>
              <w:spacing w:after="0"/>
              <w:rPr>
                <w:rFonts w:ascii="Times New Roman" w:hAnsi="Times New Roman" w:cs="Times New Roman"/>
                <w:bCs/>
                <w:strike/>
                <w:color w:val="FF0000"/>
                <w:sz w:val="18"/>
                <w:szCs w:val="18"/>
              </w:rPr>
            </w:pPr>
          </w:p>
          <w:p w14:paraId="70E7B4B4" w14:textId="64E96108" w:rsidR="006B56FA" w:rsidRPr="00BB594C" w:rsidRDefault="006B56FA" w:rsidP="006B56FA">
            <w:pPr>
              <w:suppressAutoHyphens/>
              <w:spacing w:after="0"/>
              <w:rPr>
                <w:rFonts w:ascii="Times New Roman" w:hAnsi="Times New Roman" w:cs="Times New Roman"/>
                <w:bCs/>
                <w:strike/>
                <w:color w:val="FF0000"/>
                <w:sz w:val="18"/>
                <w:szCs w:val="18"/>
              </w:rPr>
            </w:pPr>
            <w:r w:rsidRPr="00BB594C">
              <w:rPr>
                <w:rFonts w:ascii="Times New Roman" w:hAnsi="Times New Roman" w:cs="Times New Roman"/>
                <w:bCs/>
                <w:strike/>
                <w:color w:val="FF0000"/>
                <w:sz w:val="18"/>
                <w:szCs w:val="18"/>
              </w:rPr>
              <w:t xml:space="preserve">This CID is discussed on August 15, </w:t>
            </w:r>
            <w:proofErr w:type="gramStart"/>
            <w:r w:rsidRPr="00BB594C">
              <w:rPr>
                <w:rFonts w:ascii="Times New Roman" w:hAnsi="Times New Roman" w:cs="Times New Roman"/>
                <w:bCs/>
                <w:strike/>
                <w:color w:val="FF0000"/>
                <w:sz w:val="18"/>
                <w:szCs w:val="18"/>
              </w:rPr>
              <w:t>2022</w:t>
            </w:r>
            <w:proofErr w:type="gramEnd"/>
            <w:r w:rsidRPr="00BB594C">
              <w:rPr>
                <w:rFonts w:ascii="Times New Roman" w:hAnsi="Times New Roman" w:cs="Times New Roman"/>
                <w:bCs/>
                <w:strike/>
                <w:color w:val="FF0000"/>
                <w:sz w:val="18"/>
                <w:szCs w:val="18"/>
              </w:rPr>
              <w:t xml:space="preserve"> and September 13, 2022, but no straw poll is conducted yet.</w:t>
            </w:r>
          </w:p>
          <w:p w14:paraId="683C5DD3" w14:textId="38383B8D" w:rsidR="00B45EC9" w:rsidRPr="00BB594C" w:rsidRDefault="00B45EC9" w:rsidP="006B56FA">
            <w:pPr>
              <w:suppressAutoHyphens/>
              <w:spacing w:after="0"/>
              <w:rPr>
                <w:rFonts w:ascii="Times New Roman" w:hAnsi="Times New Roman" w:cs="Times New Roman"/>
                <w:bCs/>
                <w:strike/>
                <w:color w:val="FF0000"/>
                <w:sz w:val="18"/>
                <w:szCs w:val="18"/>
              </w:rPr>
            </w:pPr>
          </w:p>
          <w:p w14:paraId="60516108" w14:textId="22C1521A" w:rsidR="00B45EC9" w:rsidRPr="00BB594C" w:rsidRDefault="00B45EC9" w:rsidP="006B56FA">
            <w:pPr>
              <w:suppressAutoHyphens/>
              <w:spacing w:after="0"/>
              <w:rPr>
                <w:rFonts w:ascii="Times New Roman" w:hAnsi="Times New Roman" w:cs="Times New Roman"/>
                <w:bCs/>
                <w:strike/>
                <w:color w:val="FF0000"/>
                <w:sz w:val="18"/>
                <w:szCs w:val="18"/>
              </w:rPr>
            </w:pPr>
            <w:r w:rsidRPr="00BB594C">
              <w:rPr>
                <w:rFonts w:ascii="Times New Roman" w:hAnsi="Times New Roman" w:cs="Times New Roman"/>
                <w:bCs/>
                <w:strike/>
                <w:color w:val="FF0000"/>
                <w:sz w:val="18"/>
                <w:szCs w:val="18"/>
              </w:rPr>
              <w:t>Guogang Huang</w:t>
            </w:r>
            <w:r w:rsidRPr="00BB594C">
              <w:rPr>
                <w:rFonts w:ascii="Times New Roman" w:hAnsi="Times New Roman" w:cs="Times New Roman"/>
                <w:bCs/>
                <w:strike/>
                <w:color w:val="FF0000"/>
                <w:sz w:val="18"/>
                <w:szCs w:val="18"/>
              </w:rPr>
              <w:tab/>
              <w:t>22/1043r4</w:t>
            </w:r>
          </w:p>
          <w:p w14:paraId="3EED665C" w14:textId="61D45189" w:rsidR="00B45EC9" w:rsidRPr="00BB594C" w:rsidRDefault="00B45EC9" w:rsidP="00B45EC9">
            <w:pPr>
              <w:suppressAutoHyphens/>
              <w:spacing w:after="0"/>
              <w:rPr>
                <w:rFonts w:ascii="Times New Roman" w:hAnsi="Times New Roman" w:cs="Times New Roman"/>
                <w:bCs/>
                <w:strike/>
                <w:color w:val="FF0000"/>
                <w:sz w:val="18"/>
                <w:szCs w:val="18"/>
              </w:rPr>
            </w:pPr>
            <w:r w:rsidRPr="00BB594C">
              <w:rPr>
                <w:rFonts w:ascii="Times New Roman" w:hAnsi="Times New Roman" w:cs="Times New Roman"/>
                <w:bCs/>
                <w:strike/>
                <w:color w:val="FF0000"/>
                <w:sz w:val="18"/>
                <w:szCs w:val="18"/>
              </w:rPr>
              <w:t>Notes from Discussion:</w:t>
            </w:r>
          </w:p>
          <w:p w14:paraId="347CA37A" w14:textId="77777777" w:rsidR="00B45EC9" w:rsidRPr="00BB594C" w:rsidRDefault="00B45EC9" w:rsidP="00B45EC9">
            <w:pPr>
              <w:suppressAutoHyphens/>
              <w:spacing w:after="0"/>
              <w:rPr>
                <w:rFonts w:ascii="Times New Roman" w:hAnsi="Times New Roman" w:cs="Times New Roman"/>
                <w:bCs/>
                <w:strike/>
                <w:color w:val="FF0000"/>
                <w:sz w:val="18"/>
                <w:szCs w:val="18"/>
              </w:rPr>
            </w:pPr>
            <w:r w:rsidRPr="00BB594C">
              <w:rPr>
                <w:rFonts w:ascii="Times New Roman" w:hAnsi="Times New Roman" w:cs="Times New Roman"/>
                <w:bCs/>
                <w:strike/>
                <w:color w:val="FF0000"/>
                <w:sz w:val="18"/>
                <w:szCs w:val="18"/>
              </w:rPr>
              <w:t>&lt;&gt;</w:t>
            </w:r>
          </w:p>
          <w:p w14:paraId="4731F9B6" w14:textId="2C9857D0" w:rsidR="006B56FA" w:rsidRPr="00BB594C" w:rsidRDefault="006B56FA" w:rsidP="006B56FA">
            <w:pPr>
              <w:suppressAutoHyphens/>
              <w:spacing w:after="0"/>
              <w:rPr>
                <w:rFonts w:ascii="Times New Roman" w:hAnsi="Times New Roman" w:cs="Times New Roman"/>
                <w:bCs/>
                <w:strike/>
                <w:color w:val="FF0000"/>
                <w:sz w:val="18"/>
                <w:szCs w:val="18"/>
              </w:rPr>
            </w:pPr>
          </w:p>
        </w:tc>
      </w:tr>
      <w:tr w:rsidR="006B56FA" w:rsidRPr="008B0293" w14:paraId="2C481AB2" w14:textId="77777777" w:rsidTr="00221221">
        <w:trPr>
          <w:trHeight w:val="220"/>
          <w:jc w:val="center"/>
        </w:trPr>
        <w:tc>
          <w:tcPr>
            <w:tcW w:w="715" w:type="dxa"/>
            <w:shd w:val="clear" w:color="auto" w:fill="auto"/>
            <w:noWrap/>
          </w:tcPr>
          <w:p w14:paraId="01FFAF32" w14:textId="54AEA8B5" w:rsidR="006B56FA" w:rsidRPr="00BB594C" w:rsidRDefault="006B56FA" w:rsidP="006B56FA">
            <w:pPr>
              <w:suppressAutoHyphens/>
              <w:spacing w:after="0"/>
              <w:rPr>
                <w:rFonts w:ascii="Times New Roman" w:hAnsi="Times New Roman" w:cs="Times New Roman"/>
                <w:strike/>
                <w:color w:val="FF0000"/>
                <w:sz w:val="18"/>
                <w:szCs w:val="18"/>
              </w:rPr>
            </w:pPr>
            <w:r w:rsidRPr="00BB594C">
              <w:rPr>
                <w:rFonts w:ascii="Times New Roman" w:hAnsi="Times New Roman" w:cs="Times New Roman"/>
                <w:strike/>
                <w:color w:val="FF0000"/>
                <w:sz w:val="18"/>
                <w:szCs w:val="18"/>
              </w:rPr>
              <w:t>12322</w:t>
            </w:r>
          </w:p>
        </w:tc>
        <w:tc>
          <w:tcPr>
            <w:tcW w:w="990" w:type="dxa"/>
          </w:tcPr>
          <w:p w14:paraId="48F0B14F" w14:textId="4B8B07D0" w:rsidR="006B56FA" w:rsidRPr="00BB594C" w:rsidRDefault="006B56FA" w:rsidP="006B56FA">
            <w:pPr>
              <w:suppressAutoHyphens/>
              <w:spacing w:after="0"/>
              <w:rPr>
                <w:rFonts w:ascii="Times New Roman" w:hAnsi="Times New Roman" w:cs="Times New Roman"/>
                <w:strike/>
                <w:color w:val="FF0000"/>
                <w:sz w:val="18"/>
                <w:szCs w:val="18"/>
              </w:rPr>
            </w:pPr>
            <w:r w:rsidRPr="00BB594C">
              <w:rPr>
                <w:rFonts w:ascii="Times New Roman" w:hAnsi="Times New Roman" w:cs="Times New Roman"/>
                <w:strike/>
                <w:color w:val="FF0000"/>
                <w:sz w:val="18"/>
                <w:szCs w:val="18"/>
              </w:rPr>
              <w:t>Guogang Huang</w:t>
            </w:r>
          </w:p>
        </w:tc>
        <w:tc>
          <w:tcPr>
            <w:tcW w:w="900" w:type="dxa"/>
            <w:shd w:val="clear" w:color="auto" w:fill="auto"/>
            <w:noWrap/>
          </w:tcPr>
          <w:p w14:paraId="54CEFA9E" w14:textId="33E7759D" w:rsidR="006B56FA" w:rsidRPr="00BB594C" w:rsidRDefault="006B56FA" w:rsidP="006B56FA">
            <w:pPr>
              <w:suppressAutoHyphens/>
              <w:spacing w:after="0"/>
              <w:rPr>
                <w:rFonts w:ascii="Times New Roman" w:hAnsi="Times New Roman" w:cs="Times New Roman"/>
                <w:strike/>
                <w:color w:val="FF0000"/>
                <w:sz w:val="18"/>
                <w:szCs w:val="18"/>
              </w:rPr>
            </w:pPr>
            <w:r w:rsidRPr="00BB594C">
              <w:rPr>
                <w:rFonts w:ascii="Times New Roman" w:hAnsi="Times New Roman" w:cs="Times New Roman"/>
                <w:strike/>
                <w:color w:val="FF0000"/>
                <w:sz w:val="18"/>
                <w:szCs w:val="18"/>
              </w:rPr>
              <w:t>12.5.3.3.1</w:t>
            </w:r>
          </w:p>
        </w:tc>
        <w:tc>
          <w:tcPr>
            <w:tcW w:w="720" w:type="dxa"/>
          </w:tcPr>
          <w:p w14:paraId="237164DA" w14:textId="5197D07D" w:rsidR="006B56FA" w:rsidRPr="00BB594C" w:rsidRDefault="006B56FA" w:rsidP="006B56FA">
            <w:pPr>
              <w:suppressAutoHyphens/>
              <w:spacing w:after="0"/>
              <w:rPr>
                <w:rFonts w:ascii="Times New Roman" w:hAnsi="Times New Roman" w:cs="Times New Roman"/>
                <w:strike/>
                <w:color w:val="FF0000"/>
                <w:sz w:val="18"/>
                <w:szCs w:val="18"/>
              </w:rPr>
            </w:pPr>
            <w:r w:rsidRPr="00BB594C">
              <w:rPr>
                <w:rFonts w:ascii="Times New Roman" w:hAnsi="Times New Roman" w:cs="Times New Roman"/>
                <w:strike/>
                <w:color w:val="FF0000"/>
                <w:sz w:val="18"/>
                <w:szCs w:val="18"/>
              </w:rPr>
              <w:t>339.53</w:t>
            </w:r>
          </w:p>
        </w:tc>
        <w:tc>
          <w:tcPr>
            <w:tcW w:w="2520" w:type="dxa"/>
            <w:shd w:val="clear" w:color="auto" w:fill="auto"/>
            <w:noWrap/>
          </w:tcPr>
          <w:p w14:paraId="5036D6C9" w14:textId="3B79937F" w:rsidR="006B56FA" w:rsidRPr="00BB594C" w:rsidRDefault="006B56FA" w:rsidP="006B56FA">
            <w:pPr>
              <w:suppressAutoHyphens/>
              <w:spacing w:after="0"/>
              <w:rPr>
                <w:rFonts w:ascii="Times New Roman" w:hAnsi="Times New Roman" w:cs="Times New Roman"/>
                <w:strike/>
                <w:color w:val="FF0000"/>
                <w:sz w:val="18"/>
                <w:szCs w:val="18"/>
              </w:rPr>
            </w:pPr>
            <w:proofErr w:type="gramStart"/>
            <w:r w:rsidRPr="00BB594C">
              <w:rPr>
                <w:rFonts w:ascii="Times New Roman" w:hAnsi="Times New Roman" w:cs="Times New Roman"/>
                <w:strike/>
                <w:color w:val="FF0000"/>
                <w:sz w:val="18"/>
                <w:szCs w:val="18"/>
              </w:rPr>
              <w:t>An</w:t>
            </w:r>
            <w:proofErr w:type="gramEnd"/>
            <w:r w:rsidRPr="00BB594C">
              <w:rPr>
                <w:rFonts w:ascii="Times New Roman" w:hAnsi="Times New Roman" w:cs="Times New Roman"/>
                <w:strike/>
                <w:color w:val="FF0000"/>
                <w:sz w:val="18"/>
                <w:szCs w:val="18"/>
              </w:rPr>
              <w:t xml:space="preserve"> unified framework should be defined  for both individually addressed Data frame and Management frame. Please remove the </w:t>
            </w:r>
            <w:proofErr w:type="spellStart"/>
            <w:r w:rsidRPr="00BB594C">
              <w:rPr>
                <w:rFonts w:ascii="Times New Roman" w:hAnsi="Times New Roman" w:cs="Times New Roman"/>
                <w:strike/>
                <w:color w:val="FF0000"/>
                <w:sz w:val="18"/>
                <w:szCs w:val="18"/>
              </w:rPr>
              <w:t>wo</w:t>
            </w:r>
            <w:del w:id="293" w:author="Alfred Aster" w:date="2022-10-20T14:58:00Z">
              <w:r w:rsidRPr="00BB594C" w:rsidDel="004F3BCE">
                <w:rPr>
                  <w:rFonts w:ascii="Times New Roman" w:hAnsi="Times New Roman" w:cs="Times New Roman"/>
                  <w:strike/>
                  <w:color w:val="FF0000"/>
                  <w:sz w:val="18"/>
                  <w:szCs w:val="18"/>
                </w:rPr>
                <w:delText>r</w:delText>
              </w:r>
            </w:del>
            <w:ins w:id="294" w:author="Alfred Aster" w:date="2022-10-20T14:58:00Z">
              <w:r w:rsidR="004F3BCE" w:rsidRPr="00BB594C">
                <w:rPr>
                  <w:rFonts w:ascii="Times New Roman" w:hAnsi="Times New Roman" w:cs="Times New Roman"/>
                  <w:strike/>
                  <w:color w:val="FF0000"/>
                  <w:sz w:val="18"/>
                  <w:szCs w:val="18"/>
                </w:rPr>
                <w:t>“</w:t>
              </w:r>
            </w:ins>
            <w:r w:rsidRPr="00BB594C">
              <w:rPr>
                <w:rFonts w:ascii="Times New Roman" w:hAnsi="Times New Roman" w:cs="Times New Roman"/>
                <w:strike/>
                <w:color w:val="FF0000"/>
                <w:sz w:val="18"/>
                <w:szCs w:val="18"/>
              </w:rPr>
              <w:t>d</w:t>
            </w:r>
            <w:proofErr w:type="spellEnd"/>
            <w:r w:rsidRPr="00BB594C">
              <w:rPr>
                <w:rFonts w:ascii="Times New Roman" w:hAnsi="Times New Roman" w:cs="Times New Roman"/>
                <w:strike/>
                <w:color w:val="FF0000"/>
                <w:sz w:val="18"/>
                <w:szCs w:val="18"/>
              </w:rPr>
              <w:t xml:space="preserve"> "</w:t>
            </w:r>
            <w:proofErr w:type="spellStart"/>
            <w:r w:rsidRPr="00BB594C">
              <w:rPr>
                <w:rFonts w:ascii="Times New Roman" w:hAnsi="Times New Roman" w:cs="Times New Roman"/>
                <w:strike/>
                <w:color w:val="FF0000"/>
                <w:sz w:val="18"/>
                <w:szCs w:val="18"/>
              </w:rPr>
              <w:t>D</w:t>
            </w:r>
            <w:del w:id="295" w:author="Alfred Aster" w:date="2022-10-20T14:58:00Z">
              <w:r w:rsidRPr="00BB594C" w:rsidDel="004F3BCE">
                <w:rPr>
                  <w:rFonts w:ascii="Times New Roman" w:hAnsi="Times New Roman" w:cs="Times New Roman"/>
                  <w:strike/>
                  <w:color w:val="FF0000"/>
                  <w:sz w:val="18"/>
                  <w:szCs w:val="18"/>
                </w:rPr>
                <w:delText>a</w:delText>
              </w:r>
            </w:del>
            <w:ins w:id="296" w:author="Alfred Aster" w:date="2022-10-20T14:58:00Z">
              <w:r w:rsidR="004F3BCE" w:rsidRPr="00BB594C">
                <w:rPr>
                  <w:rFonts w:ascii="Times New Roman" w:hAnsi="Times New Roman" w:cs="Times New Roman"/>
                  <w:strike/>
                  <w:color w:val="FF0000"/>
                  <w:sz w:val="18"/>
                  <w:szCs w:val="18"/>
                </w:rPr>
                <w:t>”</w:t>
              </w:r>
            </w:ins>
            <w:r w:rsidRPr="00BB594C">
              <w:rPr>
                <w:rFonts w:ascii="Times New Roman" w:hAnsi="Times New Roman" w:cs="Times New Roman"/>
                <w:strike/>
                <w:color w:val="FF0000"/>
                <w:sz w:val="18"/>
                <w:szCs w:val="18"/>
              </w:rPr>
              <w:t>ta</w:t>
            </w:r>
            <w:proofErr w:type="spellEnd"/>
            <w:r w:rsidRPr="00BB594C">
              <w:rPr>
                <w:rFonts w:ascii="Times New Roman" w:hAnsi="Times New Roman" w:cs="Times New Roman"/>
                <w:strike/>
                <w:color w:val="FF0000"/>
                <w:sz w:val="18"/>
                <w:szCs w:val="18"/>
              </w:rPr>
              <w:t>"</w:t>
            </w:r>
          </w:p>
        </w:tc>
        <w:tc>
          <w:tcPr>
            <w:tcW w:w="2340" w:type="dxa"/>
            <w:shd w:val="clear" w:color="auto" w:fill="auto"/>
            <w:noWrap/>
          </w:tcPr>
          <w:p w14:paraId="62DAC3D2" w14:textId="5FE5DDB3" w:rsidR="006B56FA" w:rsidRPr="00BB594C" w:rsidRDefault="006B56FA" w:rsidP="006B56FA">
            <w:pPr>
              <w:suppressAutoHyphens/>
              <w:spacing w:after="0"/>
              <w:rPr>
                <w:rFonts w:ascii="Times New Roman" w:hAnsi="Times New Roman" w:cs="Times New Roman"/>
                <w:strike/>
                <w:color w:val="FF0000"/>
                <w:sz w:val="18"/>
                <w:szCs w:val="18"/>
              </w:rPr>
            </w:pPr>
            <w:r w:rsidRPr="00BB594C">
              <w:rPr>
                <w:rFonts w:ascii="Times New Roman" w:hAnsi="Times New Roman" w:cs="Times New Roman"/>
                <w:strike/>
                <w:color w:val="FF0000"/>
                <w:sz w:val="18"/>
                <w:szCs w:val="18"/>
              </w:rPr>
              <w:t xml:space="preserve">Please remove the </w:t>
            </w:r>
            <w:proofErr w:type="spellStart"/>
            <w:r w:rsidRPr="00BB594C">
              <w:rPr>
                <w:rFonts w:ascii="Times New Roman" w:hAnsi="Times New Roman" w:cs="Times New Roman"/>
                <w:strike/>
                <w:color w:val="FF0000"/>
                <w:sz w:val="18"/>
                <w:szCs w:val="18"/>
              </w:rPr>
              <w:t>wo</w:t>
            </w:r>
            <w:del w:id="297" w:author="Alfred Aster" w:date="2022-10-20T14:58:00Z">
              <w:r w:rsidRPr="00BB594C" w:rsidDel="004F3BCE">
                <w:rPr>
                  <w:rFonts w:ascii="Times New Roman" w:hAnsi="Times New Roman" w:cs="Times New Roman"/>
                  <w:strike/>
                  <w:color w:val="FF0000"/>
                  <w:sz w:val="18"/>
                  <w:szCs w:val="18"/>
                </w:rPr>
                <w:delText>r</w:delText>
              </w:r>
            </w:del>
            <w:ins w:id="298" w:author="Alfred Aster" w:date="2022-10-20T14:58:00Z">
              <w:r w:rsidR="004F3BCE" w:rsidRPr="00BB594C">
                <w:rPr>
                  <w:rFonts w:ascii="Times New Roman" w:hAnsi="Times New Roman" w:cs="Times New Roman"/>
                  <w:strike/>
                  <w:color w:val="FF0000"/>
                  <w:sz w:val="18"/>
                  <w:szCs w:val="18"/>
                </w:rPr>
                <w:t>“</w:t>
              </w:r>
            </w:ins>
            <w:r w:rsidRPr="00BB594C">
              <w:rPr>
                <w:rFonts w:ascii="Times New Roman" w:hAnsi="Times New Roman" w:cs="Times New Roman"/>
                <w:strike/>
                <w:color w:val="FF0000"/>
                <w:sz w:val="18"/>
                <w:szCs w:val="18"/>
              </w:rPr>
              <w:t>d</w:t>
            </w:r>
            <w:proofErr w:type="spellEnd"/>
            <w:r w:rsidRPr="00BB594C">
              <w:rPr>
                <w:rFonts w:ascii="Times New Roman" w:hAnsi="Times New Roman" w:cs="Times New Roman"/>
                <w:strike/>
                <w:color w:val="FF0000"/>
                <w:sz w:val="18"/>
                <w:szCs w:val="18"/>
              </w:rPr>
              <w:t xml:space="preserve"> "</w:t>
            </w:r>
            <w:proofErr w:type="spellStart"/>
            <w:r w:rsidRPr="00BB594C">
              <w:rPr>
                <w:rFonts w:ascii="Times New Roman" w:hAnsi="Times New Roman" w:cs="Times New Roman"/>
                <w:strike/>
                <w:color w:val="FF0000"/>
                <w:sz w:val="18"/>
                <w:szCs w:val="18"/>
              </w:rPr>
              <w:t>D</w:t>
            </w:r>
            <w:del w:id="299" w:author="Alfred Aster" w:date="2022-10-20T14:58:00Z">
              <w:r w:rsidRPr="00BB594C" w:rsidDel="004F3BCE">
                <w:rPr>
                  <w:rFonts w:ascii="Times New Roman" w:hAnsi="Times New Roman" w:cs="Times New Roman"/>
                  <w:strike/>
                  <w:color w:val="FF0000"/>
                  <w:sz w:val="18"/>
                  <w:szCs w:val="18"/>
                </w:rPr>
                <w:delText>a</w:delText>
              </w:r>
            </w:del>
            <w:ins w:id="300" w:author="Alfred Aster" w:date="2022-10-20T14:58:00Z">
              <w:r w:rsidR="004F3BCE" w:rsidRPr="00BB594C">
                <w:rPr>
                  <w:rFonts w:ascii="Times New Roman" w:hAnsi="Times New Roman" w:cs="Times New Roman"/>
                  <w:strike/>
                  <w:color w:val="FF0000"/>
                  <w:sz w:val="18"/>
                  <w:szCs w:val="18"/>
                </w:rPr>
                <w:t>”</w:t>
              </w:r>
            </w:ins>
            <w:r w:rsidRPr="00BB594C">
              <w:rPr>
                <w:rFonts w:ascii="Times New Roman" w:hAnsi="Times New Roman" w:cs="Times New Roman"/>
                <w:strike/>
                <w:color w:val="FF0000"/>
                <w:sz w:val="18"/>
                <w:szCs w:val="18"/>
              </w:rPr>
              <w:t>ta</w:t>
            </w:r>
            <w:proofErr w:type="spellEnd"/>
            <w:r w:rsidRPr="00BB594C">
              <w:rPr>
                <w:rFonts w:ascii="Times New Roman" w:hAnsi="Times New Roman" w:cs="Times New Roman"/>
                <w:strike/>
                <w:color w:val="FF0000"/>
                <w:sz w:val="18"/>
                <w:szCs w:val="18"/>
              </w:rPr>
              <w:t>"</w:t>
            </w:r>
          </w:p>
        </w:tc>
        <w:tc>
          <w:tcPr>
            <w:tcW w:w="3150" w:type="dxa"/>
            <w:shd w:val="clear" w:color="auto" w:fill="auto"/>
          </w:tcPr>
          <w:p w14:paraId="30C09287" w14:textId="77777777" w:rsidR="00B85E0F" w:rsidRPr="00BB594C" w:rsidRDefault="00B85E0F" w:rsidP="00B85E0F">
            <w:pPr>
              <w:suppressAutoHyphens/>
              <w:spacing w:after="0"/>
              <w:rPr>
                <w:ins w:id="301" w:author="Alfred Aster" w:date="2022-10-18T09:37:00Z"/>
                <w:rFonts w:ascii="Times New Roman" w:hAnsi="Times New Roman" w:cs="Times New Roman"/>
                <w:bCs/>
                <w:strike/>
                <w:color w:val="FF0000"/>
                <w:sz w:val="18"/>
                <w:szCs w:val="18"/>
              </w:rPr>
            </w:pPr>
            <w:ins w:id="302" w:author="Alfred Aster" w:date="2022-10-18T09:37:00Z">
              <w:r w:rsidRPr="00BB594C">
                <w:rPr>
                  <w:rFonts w:ascii="Times New Roman" w:hAnsi="Times New Roman" w:cs="Times New Roman"/>
                  <w:bCs/>
                  <w:strike/>
                  <w:color w:val="FF0000"/>
                  <w:sz w:val="18"/>
                  <w:szCs w:val="18"/>
                </w:rPr>
                <w:t>Pending SP</w:t>
              </w:r>
            </w:ins>
          </w:p>
          <w:p w14:paraId="03BAB9F2" w14:textId="77777777" w:rsidR="00B85E0F" w:rsidRPr="00BB594C" w:rsidRDefault="00B85E0F" w:rsidP="00E4648E">
            <w:pPr>
              <w:suppressAutoHyphens/>
              <w:spacing w:after="0"/>
              <w:rPr>
                <w:ins w:id="303" w:author="Alfred Aster" w:date="2022-10-18T09:37:00Z"/>
                <w:rFonts w:ascii="Times New Roman" w:hAnsi="Times New Roman" w:cs="Times New Roman"/>
                <w:bCs/>
                <w:strike/>
                <w:color w:val="FF0000"/>
                <w:sz w:val="18"/>
                <w:szCs w:val="18"/>
              </w:rPr>
            </w:pPr>
          </w:p>
          <w:p w14:paraId="0B48EF79" w14:textId="3EC5F731" w:rsidR="00E4648E" w:rsidRPr="00BB594C" w:rsidRDefault="008C027F" w:rsidP="00E4648E">
            <w:pPr>
              <w:suppressAutoHyphens/>
              <w:spacing w:after="0"/>
              <w:rPr>
                <w:rFonts w:ascii="Times New Roman" w:hAnsi="Times New Roman" w:cs="Times New Roman"/>
                <w:bCs/>
                <w:strike/>
                <w:color w:val="FF0000"/>
                <w:sz w:val="18"/>
                <w:szCs w:val="18"/>
              </w:rPr>
            </w:pPr>
            <w:r w:rsidRPr="00BB594C">
              <w:rPr>
                <w:rFonts w:ascii="Times New Roman" w:hAnsi="Times New Roman" w:cs="Times New Roman"/>
                <w:bCs/>
                <w:strike/>
                <w:color w:val="FF0000"/>
                <w:sz w:val="18"/>
                <w:szCs w:val="18"/>
              </w:rPr>
              <w:t>Reject</w:t>
            </w:r>
            <w:del w:id="304" w:author="Alfred Aster" w:date="2022-10-20T14:58:00Z">
              <w:r w:rsidRPr="00BB594C" w:rsidDel="004F3BCE">
                <w:rPr>
                  <w:rFonts w:ascii="Times New Roman" w:hAnsi="Times New Roman" w:cs="Times New Roman"/>
                  <w:bCs/>
                  <w:strike/>
                  <w:color w:val="FF0000"/>
                  <w:sz w:val="18"/>
                  <w:szCs w:val="18"/>
                </w:rPr>
                <w:delText>ed</w:delText>
              </w:r>
            </w:del>
            <w:ins w:id="305" w:author="Alfred Aster" w:date="2022-10-20T14:58:00Z">
              <w:r w:rsidR="004F3BCE" w:rsidRPr="00BB594C">
                <w:rPr>
                  <w:rFonts w:ascii="Times New Roman" w:hAnsi="Times New Roman" w:cs="Times New Roman"/>
                  <w:bCs/>
                  <w:strike/>
                  <w:color w:val="FF0000"/>
                  <w:sz w:val="18"/>
                  <w:szCs w:val="18"/>
                </w:rPr>
                <w:t>–</w:t>
              </w:r>
            </w:ins>
            <w:r w:rsidRPr="00BB594C">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081799C0" w14:textId="77777777" w:rsidR="00E4648E" w:rsidRPr="00BB594C" w:rsidRDefault="00E4648E" w:rsidP="00E4648E">
            <w:pPr>
              <w:suppressAutoHyphens/>
              <w:spacing w:after="0"/>
              <w:rPr>
                <w:rFonts w:ascii="Times New Roman" w:hAnsi="Times New Roman" w:cs="Times New Roman"/>
                <w:bCs/>
                <w:strike/>
                <w:color w:val="FF0000"/>
                <w:sz w:val="18"/>
                <w:szCs w:val="18"/>
              </w:rPr>
            </w:pPr>
          </w:p>
          <w:p w14:paraId="69C3EF96" w14:textId="77777777" w:rsidR="00B5078F" w:rsidRPr="00BB594C" w:rsidRDefault="00B5078F" w:rsidP="00B5078F">
            <w:pPr>
              <w:suppressAutoHyphens/>
              <w:spacing w:after="0"/>
              <w:rPr>
                <w:rFonts w:ascii="Times New Roman" w:hAnsi="Times New Roman" w:cs="Times New Roman"/>
                <w:bCs/>
                <w:strike/>
                <w:color w:val="FF0000"/>
                <w:sz w:val="18"/>
                <w:szCs w:val="18"/>
              </w:rPr>
            </w:pPr>
            <w:r w:rsidRPr="00BB594C">
              <w:rPr>
                <w:rFonts w:ascii="Times New Roman" w:hAnsi="Times New Roman" w:cs="Times New Roman"/>
                <w:bCs/>
                <w:strike/>
                <w:color w:val="FF0000"/>
                <w:sz w:val="18"/>
                <w:szCs w:val="18"/>
              </w:rPr>
              <w:t>This CID is discussed on August 17, 2022, but no straw poll is conducted yet.</w:t>
            </w:r>
          </w:p>
          <w:p w14:paraId="19D035F2" w14:textId="38AECEE4" w:rsidR="00B5078F" w:rsidRPr="00BB594C" w:rsidRDefault="00B5078F" w:rsidP="00B5078F">
            <w:pPr>
              <w:suppressAutoHyphens/>
              <w:spacing w:after="0"/>
              <w:rPr>
                <w:rFonts w:ascii="Times New Roman" w:hAnsi="Times New Roman" w:cs="Times New Roman"/>
                <w:bCs/>
                <w:strike/>
                <w:color w:val="FF0000"/>
                <w:sz w:val="18"/>
                <w:szCs w:val="18"/>
              </w:rPr>
            </w:pPr>
          </w:p>
          <w:p w14:paraId="43A75ED1" w14:textId="77777777" w:rsidR="00B45EC9" w:rsidRPr="00BB594C" w:rsidRDefault="00B45EC9" w:rsidP="00B45EC9">
            <w:pPr>
              <w:suppressAutoHyphens/>
              <w:spacing w:after="0"/>
              <w:rPr>
                <w:rFonts w:ascii="Times New Roman" w:hAnsi="Times New Roman" w:cs="Times New Roman"/>
                <w:bCs/>
                <w:strike/>
                <w:color w:val="FF0000"/>
                <w:sz w:val="18"/>
                <w:szCs w:val="18"/>
              </w:rPr>
            </w:pPr>
            <w:r w:rsidRPr="00BB594C">
              <w:rPr>
                <w:rFonts w:ascii="Times New Roman" w:hAnsi="Times New Roman" w:cs="Times New Roman"/>
                <w:bCs/>
                <w:strike/>
                <w:color w:val="FF0000"/>
                <w:sz w:val="18"/>
                <w:szCs w:val="18"/>
              </w:rPr>
              <w:lastRenderedPageBreak/>
              <w:t>Michael Montemurro</w:t>
            </w:r>
            <w:r w:rsidRPr="00BB594C">
              <w:rPr>
                <w:rFonts w:ascii="Times New Roman" w:hAnsi="Times New Roman" w:cs="Times New Roman"/>
                <w:bCs/>
                <w:strike/>
                <w:color w:val="FF0000"/>
                <w:sz w:val="18"/>
                <w:szCs w:val="18"/>
              </w:rPr>
              <w:tab/>
              <w:t>22/1178r3</w:t>
            </w:r>
          </w:p>
          <w:p w14:paraId="6C4CF489" w14:textId="4E7D9AC5" w:rsidR="00B45EC9" w:rsidRPr="00BB594C" w:rsidRDefault="00B45EC9" w:rsidP="00B45EC9">
            <w:pPr>
              <w:suppressAutoHyphens/>
              <w:spacing w:after="0"/>
              <w:rPr>
                <w:rFonts w:ascii="Times New Roman" w:hAnsi="Times New Roman" w:cs="Times New Roman"/>
                <w:bCs/>
                <w:strike/>
                <w:color w:val="FF0000"/>
                <w:sz w:val="18"/>
                <w:szCs w:val="18"/>
              </w:rPr>
            </w:pPr>
            <w:r w:rsidRPr="00BB594C">
              <w:rPr>
                <w:rFonts w:ascii="Times New Roman" w:hAnsi="Times New Roman" w:cs="Times New Roman"/>
                <w:bCs/>
                <w:strike/>
                <w:color w:val="FF0000"/>
                <w:sz w:val="18"/>
                <w:szCs w:val="18"/>
              </w:rPr>
              <w:t>Notes from Discussion:</w:t>
            </w:r>
          </w:p>
          <w:p w14:paraId="5B2149F5" w14:textId="77777777" w:rsidR="00B5078F" w:rsidRPr="00BB594C" w:rsidRDefault="00B45EC9" w:rsidP="00B45EC9">
            <w:pPr>
              <w:suppressAutoHyphens/>
              <w:spacing w:after="0"/>
              <w:rPr>
                <w:rFonts w:ascii="Times New Roman" w:hAnsi="Times New Roman" w:cs="Times New Roman"/>
                <w:bCs/>
                <w:strike/>
                <w:color w:val="FF0000"/>
                <w:sz w:val="18"/>
                <w:szCs w:val="18"/>
              </w:rPr>
            </w:pPr>
            <w:r w:rsidRPr="00BB594C">
              <w:rPr>
                <w:rFonts w:ascii="Times New Roman" w:hAnsi="Times New Roman" w:cs="Times New Roman"/>
                <w:bCs/>
                <w:strike/>
                <w:color w:val="FF0000"/>
                <w:sz w:val="18"/>
                <w:szCs w:val="18"/>
              </w:rPr>
              <w:t>&lt;&gt;</w:t>
            </w:r>
          </w:p>
          <w:p w14:paraId="7D973138" w14:textId="06ED5D4F" w:rsidR="00B45EC9" w:rsidRPr="00BB594C" w:rsidRDefault="00B45EC9" w:rsidP="00B45EC9">
            <w:pPr>
              <w:suppressAutoHyphens/>
              <w:spacing w:after="0"/>
              <w:rPr>
                <w:rFonts w:ascii="Times New Roman" w:hAnsi="Times New Roman" w:cs="Times New Roman"/>
                <w:bCs/>
                <w:strike/>
                <w:color w:val="FF0000"/>
                <w:sz w:val="18"/>
                <w:szCs w:val="18"/>
              </w:rPr>
            </w:pPr>
          </w:p>
        </w:tc>
      </w:tr>
      <w:tr w:rsidR="006F3423" w:rsidRPr="008B0293" w14:paraId="6E5D9EFA" w14:textId="77777777" w:rsidTr="00221221">
        <w:trPr>
          <w:trHeight w:val="220"/>
          <w:jc w:val="center"/>
        </w:trPr>
        <w:tc>
          <w:tcPr>
            <w:tcW w:w="715" w:type="dxa"/>
            <w:shd w:val="clear" w:color="auto" w:fill="auto"/>
            <w:noWrap/>
          </w:tcPr>
          <w:p w14:paraId="6534E120" w14:textId="11D61868" w:rsidR="006F3423" w:rsidRPr="00BB594C" w:rsidRDefault="006F3423" w:rsidP="006F3423">
            <w:pPr>
              <w:suppressAutoHyphens/>
              <w:spacing w:after="0"/>
              <w:rPr>
                <w:rFonts w:ascii="Times New Roman" w:hAnsi="Times New Roman" w:cs="Times New Roman"/>
                <w:strike/>
                <w:color w:val="FF0000"/>
                <w:sz w:val="18"/>
                <w:szCs w:val="18"/>
              </w:rPr>
            </w:pPr>
            <w:r w:rsidRPr="00BB594C">
              <w:rPr>
                <w:rFonts w:ascii="Times New Roman" w:hAnsi="Times New Roman" w:cs="Times New Roman"/>
                <w:strike/>
                <w:color w:val="FF0000"/>
                <w:sz w:val="18"/>
                <w:szCs w:val="18"/>
              </w:rPr>
              <w:lastRenderedPageBreak/>
              <w:t>12390</w:t>
            </w:r>
          </w:p>
        </w:tc>
        <w:tc>
          <w:tcPr>
            <w:tcW w:w="990" w:type="dxa"/>
          </w:tcPr>
          <w:p w14:paraId="38AD66E3" w14:textId="5D72F9EA" w:rsidR="006F3423" w:rsidRPr="00BB594C" w:rsidRDefault="006F3423" w:rsidP="006F3423">
            <w:pPr>
              <w:suppressAutoHyphens/>
              <w:spacing w:after="0"/>
              <w:rPr>
                <w:rFonts w:ascii="Times New Roman" w:hAnsi="Times New Roman" w:cs="Times New Roman"/>
                <w:strike/>
                <w:color w:val="FF0000"/>
                <w:sz w:val="18"/>
                <w:szCs w:val="18"/>
              </w:rPr>
            </w:pPr>
            <w:r w:rsidRPr="00BB594C">
              <w:rPr>
                <w:rFonts w:ascii="Times New Roman" w:hAnsi="Times New Roman" w:cs="Times New Roman"/>
                <w:strike/>
                <w:color w:val="FF0000"/>
                <w:sz w:val="18"/>
                <w:szCs w:val="18"/>
              </w:rPr>
              <w:t>Rojan Chitrakar</w:t>
            </w:r>
          </w:p>
        </w:tc>
        <w:tc>
          <w:tcPr>
            <w:tcW w:w="900" w:type="dxa"/>
            <w:shd w:val="clear" w:color="auto" w:fill="auto"/>
            <w:noWrap/>
          </w:tcPr>
          <w:p w14:paraId="6F50D945" w14:textId="71A684CE" w:rsidR="006F3423" w:rsidRPr="00BB594C" w:rsidRDefault="006F3423" w:rsidP="006F3423">
            <w:pPr>
              <w:suppressAutoHyphens/>
              <w:spacing w:after="0"/>
              <w:rPr>
                <w:rFonts w:ascii="Times New Roman" w:hAnsi="Times New Roman" w:cs="Times New Roman"/>
                <w:strike/>
                <w:color w:val="FF0000"/>
                <w:sz w:val="18"/>
                <w:szCs w:val="18"/>
              </w:rPr>
            </w:pPr>
            <w:r w:rsidRPr="00BB594C">
              <w:rPr>
                <w:rFonts w:ascii="Times New Roman" w:hAnsi="Times New Roman" w:cs="Times New Roman"/>
                <w:strike/>
                <w:color w:val="FF0000"/>
                <w:sz w:val="18"/>
                <w:szCs w:val="18"/>
              </w:rPr>
              <w:t>35.3.19.1</w:t>
            </w:r>
          </w:p>
        </w:tc>
        <w:tc>
          <w:tcPr>
            <w:tcW w:w="720" w:type="dxa"/>
          </w:tcPr>
          <w:p w14:paraId="0BAC1EDC" w14:textId="1C41B465" w:rsidR="006F3423" w:rsidRPr="00BB594C" w:rsidRDefault="006F3423" w:rsidP="006F3423">
            <w:pPr>
              <w:suppressAutoHyphens/>
              <w:spacing w:after="0"/>
              <w:rPr>
                <w:rFonts w:ascii="Times New Roman" w:hAnsi="Times New Roman" w:cs="Times New Roman"/>
                <w:strike/>
                <w:color w:val="FF0000"/>
                <w:sz w:val="18"/>
                <w:szCs w:val="18"/>
              </w:rPr>
            </w:pPr>
            <w:r w:rsidRPr="00BB594C">
              <w:rPr>
                <w:rFonts w:ascii="Times New Roman" w:hAnsi="Times New Roman" w:cs="Times New Roman"/>
                <w:strike/>
                <w:color w:val="FF0000"/>
                <w:sz w:val="18"/>
                <w:szCs w:val="18"/>
              </w:rPr>
              <w:t>469.12</w:t>
            </w:r>
          </w:p>
        </w:tc>
        <w:tc>
          <w:tcPr>
            <w:tcW w:w="2520" w:type="dxa"/>
            <w:shd w:val="clear" w:color="auto" w:fill="auto"/>
            <w:noWrap/>
          </w:tcPr>
          <w:p w14:paraId="65289BE3" w14:textId="3B56DE6F" w:rsidR="006F3423" w:rsidRPr="00BB594C" w:rsidRDefault="006F3423" w:rsidP="006F3423">
            <w:pPr>
              <w:suppressAutoHyphens/>
              <w:spacing w:after="0"/>
              <w:rPr>
                <w:rFonts w:ascii="Times New Roman" w:hAnsi="Times New Roman" w:cs="Times New Roman"/>
                <w:strike/>
                <w:color w:val="FF0000"/>
                <w:sz w:val="18"/>
                <w:szCs w:val="18"/>
              </w:rPr>
            </w:pPr>
            <w:proofErr w:type="spellStart"/>
            <w:r w:rsidRPr="00BB594C">
              <w:rPr>
                <w:rFonts w:ascii="Times New Roman" w:hAnsi="Times New Roman" w:cs="Times New Roman"/>
                <w:strike/>
                <w:color w:val="FF0000"/>
                <w:sz w:val="18"/>
                <w:szCs w:val="18"/>
              </w:rPr>
              <w:t>W</w:t>
            </w:r>
            <w:del w:id="306" w:author="Alfred Aster" w:date="2022-10-20T14:58:00Z">
              <w:r w:rsidRPr="00BB594C" w:rsidDel="004F3BCE">
                <w:rPr>
                  <w:rFonts w:ascii="Times New Roman" w:hAnsi="Times New Roman" w:cs="Times New Roman"/>
                  <w:strike/>
                  <w:color w:val="FF0000"/>
                  <w:sz w:val="18"/>
                  <w:szCs w:val="18"/>
                </w:rPr>
                <w:delText>h</w:delText>
              </w:r>
            </w:del>
            <w:ins w:id="307" w:author="Alfred Aster" w:date="2022-10-20T14:58:00Z">
              <w:r w:rsidR="004F3BCE" w:rsidRPr="00BB594C">
                <w:rPr>
                  <w:rFonts w:ascii="Times New Roman" w:hAnsi="Times New Roman" w:cs="Times New Roman"/>
                  <w:strike/>
                  <w:color w:val="FF0000"/>
                  <w:sz w:val="18"/>
                  <w:szCs w:val="18"/>
                </w:rPr>
                <w:t>“</w:t>
              </w:r>
            </w:ins>
            <w:r w:rsidRPr="00BB594C">
              <w:rPr>
                <w:rFonts w:ascii="Times New Roman" w:hAnsi="Times New Roman" w:cs="Times New Roman"/>
                <w:strike/>
                <w:color w:val="FF0000"/>
                <w:sz w:val="18"/>
                <w:szCs w:val="18"/>
              </w:rPr>
              <w:t>y</w:t>
            </w:r>
            <w:proofErr w:type="spellEnd"/>
            <w:r w:rsidRPr="00BB594C">
              <w:rPr>
                <w:rFonts w:ascii="Times New Roman" w:hAnsi="Times New Roman" w:cs="Times New Roman"/>
                <w:strike/>
                <w:color w:val="FF0000"/>
                <w:sz w:val="18"/>
                <w:szCs w:val="18"/>
              </w:rPr>
              <w:t xml:space="preserve"> "peer </w:t>
            </w:r>
            <w:proofErr w:type="spellStart"/>
            <w:r w:rsidRPr="00BB594C">
              <w:rPr>
                <w:rFonts w:ascii="Times New Roman" w:hAnsi="Times New Roman" w:cs="Times New Roman"/>
                <w:strike/>
                <w:color w:val="FF0000"/>
                <w:sz w:val="18"/>
                <w:szCs w:val="18"/>
              </w:rPr>
              <w:t>dev</w:t>
            </w:r>
            <w:del w:id="308" w:author="Alfred Aster" w:date="2022-10-20T14:58:00Z">
              <w:r w:rsidRPr="00BB594C" w:rsidDel="004F3BCE">
                <w:rPr>
                  <w:rFonts w:ascii="Times New Roman" w:hAnsi="Times New Roman" w:cs="Times New Roman"/>
                  <w:strike/>
                  <w:color w:val="FF0000"/>
                  <w:sz w:val="18"/>
                  <w:szCs w:val="18"/>
                </w:rPr>
                <w:delText>i</w:delText>
              </w:r>
            </w:del>
            <w:ins w:id="309" w:author="Alfred Aster" w:date="2022-10-20T14:58:00Z">
              <w:r w:rsidR="004F3BCE" w:rsidRPr="00BB594C">
                <w:rPr>
                  <w:rFonts w:ascii="Times New Roman" w:hAnsi="Times New Roman" w:cs="Times New Roman"/>
                  <w:strike/>
                  <w:color w:val="FF0000"/>
                  <w:sz w:val="18"/>
                  <w:szCs w:val="18"/>
                </w:rPr>
                <w:t>”</w:t>
              </w:r>
            </w:ins>
            <w:r w:rsidRPr="00BB594C">
              <w:rPr>
                <w:rFonts w:ascii="Times New Roman" w:hAnsi="Times New Roman" w:cs="Times New Roman"/>
                <w:strike/>
                <w:color w:val="FF0000"/>
                <w:sz w:val="18"/>
                <w:szCs w:val="18"/>
              </w:rPr>
              <w:t>ce</w:t>
            </w:r>
            <w:proofErr w:type="spellEnd"/>
            <w:r w:rsidRPr="00BB594C">
              <w:rPr>
                <w:rFonts w:ascii="Times New Roman" w:hAnsi="Times New Roman" w:cs="Times New Roman"/>
                <w:strike/>
                <w:color w:val="FF0000"/>
                <w:sz w:val="18"/>
                <w:szCs w:val="18"/>
              </w:rPr>
              <w:t>" is used here when the immediately preceding sentence and elsewhere use associated non-AP STA?</w:t>
            </w:r>
          </w:p>
        </w:tc>
        <w:tc>
          <w:tcPr>
            <w:tcW w:w="2340" w:type="dxa"/>
            <w:shd w:val="clear" w:color="auto" w:fill="auto"/>
            <w:noWrap/>
          </w:tcPr>
          <w:p w14:paraId="61F1359F" w14:textId="66624EC0" w:rsidR="006F3423" w:rsidRPr="00BB594C" w:rsidRDefault="006F3423" w:rsidP="006F3423">
            <w:pPr>
              <w:suppressAutoHyphens/>
              <w:spacing w:after="0"/>
              <w:rPr>
                <w:rFonts w:ascii="Times New Roman" w:hAnsi="Times New Roman" w:cs="Times New Roman"/>
                <w:strike/>
                <w:color w:val="FF0000"/>
                <w:sz w:val="18"/>
                <w:szCs w:val="18"/>
              </w:rPr>
            </w:pPr>
            <w:proofErr w:type="spellStart"/>
            <w:r w:rsidRPr="00BB594C">
              <w:rPr>
                <w:rFonts w:ascii="Times New Roman" w:hAnsi="Times New Roman" w:cs="Times New Roman"/>
                <w:strike/>
                <w:color w:val="FF0000"/>
                <w:sz w:val="18"/>
                <w:szCs w:val="18"/>
              </w:rPr>
              <w:t>Repla</w:t>
            </w:r>
            <w:del w:id="310" w:author="Alfred Aster" w:date="2022-10-20T14:58:00Z">
              <w:r w:rsidRPr="00BB594C" w:rsidDel="004F3BCE">
                <w:rPr>
                  <w:rFonts w:ascii="Times New Roman" w:hAnsi="Times New Roman" w:cs="Times New Roman"/>
                  <w:strike/>
                  <w:color w:val="FF0000"/>
                  <w:sz w:val="18"/>
                  <w:szCs w:val="18"/>
                </w:rPr>
                <w:delText>c</w:delText>
              </w:r>
            </w:del>
            <w:ins w:id="311" w:author="Alfred Aster" w:date="2022-10-20T14:58:00Z">
              <w:r w:rsidR="004F3BCE" w:rsidRPr="00BB594C">
                <w:rPr>
                  <w:rFonts w:ascii="Times New Roman" w:hAnsi="Times New Roman" w:cs="Times New Roman"/>
                  <w:strike/>
                  <w:color w:val="FF0000"/>
                  <w:sz w:val="18"/>
                  <w:szCs w:val="18"/>
                </w:rPr>
                <w:t>“</w:t>
              </w:r>
            </w:ins>
            <w:r w:rsidRPr="00BB594C">
              <w:rPr>
                <w:rFonts w:ascii="Times New Roman" w:hAnsi="Times New Roman" w:cs="Times New Roman"/>
                <w:strike/>
                <w:color w:val="FF0000"/>
                <w:sz w:val="18"/>
                <w:szCs w:val="18"/>
              </w:rPr>
              <w:t>e</w:t>
            </w:r>
            <w:proofErr w:type="spellEnd"/>
            <w:r w:rsidRPr="00BB594C">
              <w:rPr>
                <w:rFonts w:ascii="Times New Roman" w:hAnsi="Times New Roman" w:cs="Times New Roman"/>
                <w:strike/>
                <w:color w:val="FF0000"/>
                <w:sz w:val="18"/>
                <w:szCs w:val="18"/>
              </w:rPr>
              <w:t xml:space="preserve"> "peer </w:t>
            </w:r>
            <w:proofErr w:type="spellStart"/>
            <w:r w:rsidRPr="00BB594C">
              <w:rPr>
                <w:rFonts w:ascii="Times New Roman" w:hAnsi="Times New Roman" w:cs="Times New Roman"/>
                <w:strike/>
                <w:color w:val="FF0000"/>
                <w:sz w:val="18"/>
                <w:szCs w:val="18"/>
              </w:rPr>
              <w:t>dev</w:t>
            </w:r>
            <w:del w:id="312" w:author="Alfred Aster" w:date="2022-10-20T14:58:00Z">
              <w:r w:rsidRPr="00BB594C" w:rsidDel="004F3BCE">
                <w:rPr>
                  <w:rFonts w:ascii="Times New Roman" w:hAnsi="Times New Roman" w:cs="Times New Roman"/>
                  <w:strike/>
                  <w:color w:val="FF0000"/>
                  <w:sz w:val="18"/>
                  <w:szCs w:val="18"/>
                </w:rPr>
                <w:delText>i</w:delText>
              </w:r>
            </w:del>
            <w:ins w:id="313" w:author="Alfred Aster" w:date="2022-10-20T14:58:00Z">
              <w:r w:rsidR="004F3BCE" w:rsidRPr="00BB594C">
                <w:rPr>
                  <w:rFonts w:ascii="Times New Roman" w:hAnsi="Times New Roman" w:cs="Times New Roman"/>
                  <w:strike/>
                  <w:color w:val="FF0000"/>
                  <w:sz w:val="18"/>
                  <w:szCs w:val="18"/>
                </w:rPr>
                <w:t>”</w:t>
              </w:r>
            </w:ins>
            <w:r w:rsidRPr="00BB594C">
              <w:rPr>
                <w:rFonts w:ascii="Times New Roman" w:hAnsi="Times New Roman" w:cs="Times New Roman"/>
                <w:strike/>
                <w:color w:val="FF0000"/>
                <w:sz w:val="18"/>
                <w:szCs w:val="18"/>
              </w:rPr>
              <w:t>ce</w:t>
            </w:r>
            <w:proofErr w:type="spellEnd"/>
            <w:r w:rsidRPr="00BB594C">
              <w:rPr>
                <w:rFonts w:ascii="Times New Roman" w:hAnsi="Times New Roman" w:cs="Times New Roman"/>
                <w:strike/>
                <w:color w:val="FF0000"/>
                <w:sz w:val="18"/>
                <w:szCs w:val="18"/>
              </w:rPr>
              <w:t>" with associated non-AP STA.</w:t>
            </w:r>
          </w:p>
        </w:tc>
        <w:tc>
          <w:tcPr>
            <w:tcW w:w="3150" w:type="dxa"/>
            <w:shd w:val="clear" w:color="auto" w:fill="auto"/>
          </w:tcPr>
          <w:p w14:paraId="202A4E71" w14:textId="77777777" w:rsidR="007A255F" w:rsidRPr="00BB594C" w:rsidRDefault="007A255F" w:rsidP="007A255F">
            <w:pPr>
              <w:suppressAutoHyphens/>
              <w:spacing w:after="0"/>
              <w:rPr>
                <w:ins w:id="314" w:author="Alfred Aster" w:date="2022-10-19T09:44:00Z"/>
                <w:rFonts w:ascii="Times New Roman" w:hAnsi="Times New Roman" w:cs="Times New Roman"/>
                <w:bCs/>
                <w:strike/>
                <w:color w:val="FF0000"/>
                <w:sz w:val="18"/>
                <w:szCs w:val="18"/>
              </w:rPr>
            </w:pPr>
            <w:ins w:id="315" w:author="Alfred Aster" w:date="2022-10-19T09:44:00Z">
              <w:r w:rsidRPr="00BB594C">
                <w:rPr>
                  <w:rFonts w:ascii="Times New Roman" w:hAnsi="Times New Roman" w:cs="Times New Roman"/>
                  <w:bCs/>
                  <w:strike/>
                  <w:color w:val="FF0000"/>
                  <w:sz w:val="18"/>
                  <w:szCs w:val="18"/>
                </w:rPr>
                <w:t>Pending SP     22/1233r8</w:t>
              </w:r>
            </w:ins>
          </w:p>
          <w:p w14:paraId="00AA36D4" w14:textId="77777777" w:rsidR="005768B1" w:rsidRPr="00BB594C" w:rsidRDefault="005768B1" w:rsidP="006F3423">
            <w:pPr>
              <w:suppressAutoHyphens/>
              <w:spacing w:after="0"/>
              <w:rPr>
                <w:ins w:id="316" w:author="Alfred Aster" w:date="2022-10-19T09:43:00Z"/>
                <w:rFonts w:ascii="Times New Roman" w:hAnsi="Times New Roman" w:cs="Times New Roman"/>
                <w:bCs/>
                <w:strike/>
                <w:color w:val="FF0000"/>
                <w:sz w:val="18"/>
                <w:szCs w:val="18"/>
              </w:rPr>
            </w:pPr>
          </w:p>
          <w:p w14:paraId="2399E408" w14:textId="532DCAA9" w:rsidR="006F3423" w:rsidRPr="00BB594C" w:rsidRDefault="008C027F" w:rsidP="006F3423">
            <w:pPr>
              <w:suppressAutoHyphens/>
              <w:spacing w:after="0"/>
              <w:rPr>
                <w:rFonts w:ascii="Times New Roman" w:hAnsi="Times New Roman" w:cs="Times New Roman"/>
                <w:bCs/>
                <w:strike/>
                <w:color w:val="FF0000"/>
                <w:sz w:val="18"/>
                <w:szCs w:val="18"/>
              </w:rPr>
            </w:pPr>
            <w:r w:rsidRPr="00BB594C">
              <w:rPr>
                <w:rFonts w:ascii="Times New Roman" w:hAnsi="Times New Roman" w:cs="Times New Roman"/>
                <w:bCs/>
                <w:strike/>
                <w:color w:val="FF0000"/>
                <w:sz w:val="18"/>
                <w:szCs w:val="18"/>
              </w:rPr>
              <w:t>Reject</w:t>
            </w:r>
            <w:del w:id="317" w:author="Alfred Aster" w:date="2022-10-20T14:58:00Z">
              <w:r w:rsidRPr="00BB594C" w:rsidDel="004F3BCE">
                <w:rPr>
                  <w:rFonts w:ascii="Times New Roman" w:hAnsi="Times New Roman" w:cs="Times New Roman"/>
                  <w:bCs/>
                  <w:strike/>
                  <w:color w:val="FF0000"/>
                  <w:sz w:val="18"/>
                  <w:szCs w:val="18"/>
                </w:rPr>
                <w:delText>ed</w:delText>
              </w:r>
            </w:del>
            <w:ins w:id="318" w:author="Alfred Aster" w:date="2022-10-20T14:58:00Z">
              <w:r w:rsidR="004F3BCE" w:rsidRPr="00BB594C">
                <w:rPr>
                  <w:rFonts w:ascii="Times New Roman" w:hAnsi="Times New Roman" w:cs="Times New Roman"/>
                  <w:bCs/>
                  <w:strike/>
                  <w:color w:val="FF0000"/>
                  <w:sz w:val="18"/>
                  <w:szCs w:val="18"/>
                </w:rPr>
                <w:t>–</w:t>
              </w:r>
            </w:ins>
            <w:r w:rsidRPr="00BB594C">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5AA495FF" w14:textId="77777777" w:rsidR="00E4648E" w:rsidRPr="00BB594C" w:rsidRDefault="00E4648E" w:rsidP="00E4648E">
            <w:pPr>
              <w:suppressAutoHyphens/>
              <w:spacing w:after="0"/>
              <w:rPr>
                <w:rFonts w:ascii="Times New Roman" w:hAnsi="Times New Roman" w:cs="Times New Roman"/>
                <w:bCs/>
                <w:strike/>
                <w:color w:val="FF0000"/>
                <w:sz w:val="18"/>
                <w:szCs w:val="18"/>
              </w:rPr>
            </w:pPr>
          </w:p>
          <w:p w14:paraId="61CDC339" w14:textId="77777777" w:rsidR="006F3423" w:rsidRPr="00BB594C" w:rsidRDefault="006F3423" w:rsidP="006F3423">
            <w:pPr>
              <w:suppressAutoHyphens/>
              <w:spacing w:after="0"/>
              <w:rPr>
                <w:rFonts w:ascii="Times New Roman" w:hAnsi="Times New Roman" w:cs="Times New Roman"/>
                <w:bCs/>
                <w:strike/>
                <w:color w:val="FF0000"/>
                <w:sz w:val="18"/>
                <w:szCs w:val="18"/>
              </w:rPr>
            </w:pPr>
            <w:r w:rsidRPr="00BB594C">
              <w:rPr>
                <w:rFonts w:ascii="Times New Roman" w:hAnsi="Times New Roman" w:cs="Times New Roman"/>
                <w:bCs/>
                <w:strike/>
                <w:color w:val="FF0000"/>
                <w:sz w:val="18"/>
                <w:szCs w:val="18"/>
              </w:rPr>
              <w:t xml:space="preserve">This CID is discussed on August 29, </w:t>
            </w:r>
            <w:proofErr w:type="gramStart"/>
            <w:r w:rsidRPr="00BB594C">
              <w:rPr>
                <w:rFonts w:ascii="Times New Roman" w:hAnsi="Times New Roman" w:cs="Times New Roman"/>
                <w:bCs/>
                <w:strike/>
                <w:color w:val="FF0000"/>
                <w:sz w:val="18"/>
                <w:szCs w:val="18"/>
              </w:rPr>
              <w:t>2022</w:t>
            </w:r>
            <w:proofErr w:type="gramEnd"/>
            <w:r w:rsidRPr="00BB594C">
              <w:rPr>
                <w:rFonts w:ascii="Times New Roman" w:hAnsi="Times New Roman" w:cs="Times New Roman"/>
                <w:bCs/>
                <w:strike/>
                <w:color w:val="FF0000"/>
                <w:sz w:val="18"/>
                <w:szCs w:val="18"/>
              </w:rPr>
              <w:t xml:space="preserve"> with 22/1233r6, but no straw poll is conducted yet.</w:t>
            </w:r>
          </w:p>
          <w:p w14:paraId="22C09880" w14:textId="714C0D2C" w:rsidR="00B45EC9" w:rsidRPr="00BB594C" w:rsidRDefault="006F3423" w:rsidP="00B45EC9">
            <w:pPr>
              <w:suppressAutoHyphens/>
              <w:spacing w:after="0"/>
              <w:rPr>
                <w:rFonts w:ascii="Times New Roman" w:hAnsi="Times New Roman" w:cs="Times New Roman"/>
                <w:bCs/>
                <w:strike/>
                <w:color w:val="FF0000"/>
                <w:sz w:val="18"/>
                <w:szCs w:val="18"/>
              </w:rPr>
            </w:pPr>
            <w:r w:rsidRPr="00BB594C">
              <w:rPr>
                <w:rFonts w:ascii="Times New Roman" w:hAnsi="Times New Roman" w:cs="Times New Roman"/>
                <w:bCs/>
                <w:strike/>
                <w:color w:val="FF0000"/>
                <w:sz w:val="18"/>
                <w:szCs w:val="18"/>
              </w:rPr>
              <w:t xml:space="preserve">This CID is discussed on September 12, </w:t>
            </w:r>
            <w:proofErr w:type="gramStart"/>
            <w:r w:rsidRPr="00BB594C">
              <w:rPr>
                <w:rFonts w:ascii="Times New Roman" w:hAnsi="Times New Roman" w:cs="Times New Roman"/>
                <w:bCs/>
                <w:strike/>
                <w:color w:val="FF0000"/>
                <w:sz w:val="18"/>
                <w:szCs w:val="18"/>
              </w:rPr>
              <w:t>2022</w:t>
            </w:r>
            <w:proofErr w:type="gramEnd"/>
            <w:r w:rsidRPr="00BB594C">
              <w:rPr>
                <w:rFonts w:ascii="Times New Roman" w:hAnsi="Times New Roman" w:cs="Times New Roman"/>
                <w:bCs/>
                <w:strike/>
                <w:color w:val="FF0000"/>
                <w:sz w:val="18"/>
                <w:szCs w:val="18"/>
              </w:rPr>
              <w:t xml:space="preserve"> with 22/1233r8, but no straw poll is conducted yet.</w:t>
            </w:r>
          </w:p>
          <w:p w14:paraId="154E3E75" w14:textId="77777777" w:rsidR="00B45EC9" w:rsidRPr="00BB594C" w:rsidRDefault="00B45EC9" w:rsidP="00B45EC9">
            <w:pPr>
              <w:suppressAutoHyphens/>
              <w:spacing w:after="0"/>
              <w:rPr>
                <w:rFonts w:ascii="Times New Roman" w:hAnsi="Times New Roman" w:cs="Times New Roman"/>
                <w:bCs/>
                <w:strike/>
                <w:color w:val="FF0000"/>
                <w:sz w:val="18"/>
                <w:szCs w:val="18"/>
              </w:rPr>
            </w:pPr>
          </w:p>
          <w:p w14:paraId="0E0C9A23" w14:textId="58AB5FFC" w:rsidR="00B45EC9" w:rsidRPr="00BB594C" w:rsidRDefault="00B45EC9" w:rsidP="00B45EC9">
            <w:pPr>
              <w:suppressAutoHyphens/>
              <w:spacing w:after="0"/>
              <w:rPr>
                <w:rFonts w:ascii="Times New Roman" w:hAnsi="Times New Roman" w:cs="Times New Roman"/>
                <w:bCs/>
                <w:strike/>
                <w:color w:val="FF0000"/>
                <w:sz w:val="18"/>
                <w:szCs w:val="18"/>
              </w:rPr>
            </w:pPr>
            <w:r w:rsidRPr="00BB594C">
              <w:rPr>
                <w:rFonts w:ascii="Times New Roman" w:hAnsi="Times New Roman" w:cs="Times New Roman"/>
                <w:bCs/>
                <w:strike/>
                <w:color w:val="FF0000"/>
                <w:sz w:val="18"/>
                <w:szCs w:val="18"/>
              </w:rPr>
              <w:t>Kaiying Lu</w:t>
            </w:r>
            <w:r w:rsidRPr="00BB594C">
              <w:rPr>
                <w:rFonts w:ascii="Times New Roman" w:hAnsi="Times New Roman" w:cs="Times New Roman"/>
                <w:bCs/>
                <w:strike/>
                <w:color w:val="FF0000"/>
                <w:sz w:val="18"/>
                <w:szCs w:val="18"/>
              </w:rPr>
              <w:tab/>
              <w:t>22/1233r8</w:t>
            </w:r>
          </w:p>
          <w:p w14:paraId="04CEECF2" w14:textId="74E4F15E" w:rsidR="00B45EC9" w:rsidRPr="00BB594C" w:rsidRDefault="00B45EC9" w:rsidP="00B45EC9">
            <w:pPr>
              <w:suppressAutoHyphens/>
              <w:spacing w:after="0"/>
              <w:rPr>
                <w:rFonts w:ascii="Times New Roman" w:hAnsi="Times New Roman" w:cs="Times New Roman"/>
                <w:bCs/>
                <w:strike/>
                <w:color w:val="FF0000"/>
                <w:sz w:val="18"/>
                <w:szCs w:val="18"/>
              </w:rPr>
            </w:pPr>
            <w:r w:rsidRPr="00BB594C">
              <w:rPr>
                <w:rFonts w:ascii="Times New Roman" w:hAnsi="Times New Roman" w:cs="Times New Roman"/>
                <w:bCs/>
                <w:strike/>
                <w:color w:val="FF0000"/>
                <w:sz w:val="18"/>
                <w:szCs w:val="18"/>
              </w:rPr>
              <w:t>Notes from Discussion:</w:t>
            </w:r>
          </w:p>
          <w:p w14:paraId="075766CB" w14:textId="77777777" w:rsidR="006F3423" w:rsidRPr="00BB594C" w:rsidRDefault="00B45EC9" w:rsidP="00B45EC9">
            <w:pPr>
              <w:suppressAutoHyphens/>
              <w:spacing w:after="0"/>
              <w:rPr>
                <w:rFonts w:ascii="Times New Roman" w:hAnsi="Times New Roman" w:cs="Times New Roman"/>
                <w:bCs/>
                <w:strike/>
                <w:color w:val="FF0000"/>
                <w:sz w:val="18"/>
                <w:szCs w:val="18"/>
              </w:rPr>
            </w:pPr>
            <w:r w:rsidRPr="00BB594C">
              <w:rPr>
                <w:rFonts w:ascii="Times New Roman" w:hAnsi="Times New Roman" w:cs="Times New Roman"/>
                <w:bCs/>
                <w:strike/>
                <w:color w:val="FF0000"/>
                <w:sz w:val="18"/>
                <w:szCs w:val="18"/>
              </w:rPr>
              <w:t>&lt;&gt;</w:t>
            </w:r>
          </w:p>
          <w:p w14:paraId="7DA2ECA6" w14:textId="418E336B" w:rsidR="00B45EC9" w:rsidRPr="00BB594C" w:rsidRDefault="00B45EC9" w:rsidP="00B45EC9">
            <w:pPr>
              <w:suppressAutoHyphens/>
              <w:spacing w:after="0"/>
              <w:rPr>
                <w:rFonts w:ascii="Times New Roman" w:hAnsi="Times New Roman" w:cs="Times New Roman"/>
                <w:bCs/>
                <w:strike/>
                <w:color w:val="FF0000"/>
                <w:sz w:val="18"/>
                <w:szCs w:val="18"/>
              </w:rPr>
            </w:pPr>
          </w:p>
        </w:tc>
      </w:tr>
      <w:tr w:rsidR="006F3423" w:rsidRPr="008B0293" w14:paraId="193841AB" w14:textId="77777777" w:rsidTr="00221221">
        <w:trPr>
          <w:trHeight w:val="220"/>
          <w:jc w:val="center"/>
        </w:trPr>
        <w:tc>
          <w:tcPr>
            <w:tcW w:w="715" w:type="dxa"/>
            <w:shd w:val="clear" w:color="auto" w:fill="auto"/>
            <w:noWrap/>
          </w:tcPr>
          <w:p w14:paraId="18A8D4A2" w14:textId="3D4CFEBE" w:rsidR="006F3423" w:rsidRPr="00BB594C" w:rsidRDefault="006F3423" w:rsidP="006F3423">
            <w:pPr>
              <w:suppressAutoHyphens/>
              <w:spacing w:after="0"/>
              <w:rPr>
                <w:rFonts w:ascii="Times New Roman" w:hAnsi="Times New Roman" w:cs="Times New Roman"/>
                <w:strike/>
                <w:color w:val="FF0000"/>
                <w:sz w:val="18"/>
                <w:szCs w:val="18"/>
              </w:rPr>
            </w:pPr>
            <w:r w:rsidRPr="00BB594C">
              <w:rPr>
                <w:rFonts w:ascii="Times New Roman" w:hAnsi="Times New Roman" w:cs="Times New Roman"/>
                <w:strike/>
                <w:color w:val="FF0000"/>
                <w:sz w:val="18"/>
                <w:szCs w:val="18"/>
              </w:rPr>
              <w:t>12812</w:t>
            </w:r>
          </w:p>
        </w:tc>
        <w:tc>
          <w:tcPr>
            <w:tcW w:w="990" w:type="dxa"/>
          </w:tcPr>
          <w:p w14:paraId="1FF20F6A" w14:textId="4DD585E8" w:rsidR="006F3423" w:rsidRPr="00BB594C" w:rsidRDefault="006F3423" w:rsidP="006F3423">
            <w:pPr>
              <w:suppressAutoHyphens/>
              <w:spacing w:after="0"/>
              <w:rPr>
                <w:rFonts w:ascii="Times New Roman" w:hAnsi="Times New Roman" w:cs="Times New Roman"/>
                <w:strike/>
                <w:color w:val="FF0000"/>
                <w:sz w:val="18"/>
                <w:szCs w:val="18"/>
              </w:rPr>
            </w:pPr>
            <w:r w:rsidRPr="00BB594C">
              <w:rPr>
                <w:rFonts w:ascii="Times New Roman" w:hAnsi="Times New Roman" w:cs="Times New Roman"/>
                <w:strike/>
                <w:color w:val="FF0000"/>
                <w:sz w:val="18"/>
                <w:szCs w:val="18"/>
              </w:rPr>
              <w:t>Laurent Cariou</w:t>
            </w:r>
          </w:p>
        </w:tc>
        <w:tc>
          <w:tcPr>
            <w:tcW w:w="900" w:type="dxa"/>
            <w:shd w:val="clear" w:color="auto" w:fill="auto"/>
            <w:noWrap/>
          </w:tcPr>
          <w:p w14:paraId="244610B4" w14:textId="1AE170C4" w:rsidR="006F3423" w:rsidRPr="00BB594C" w:rsidRDefault="006F3423" w:rsidP="006F3423">
            <w:pPr>
              <w:suppressAutoHyphens/>
              <w:spacing w:after="0"/>
              <w:rPr>
                <w:rFonts w:ascii="Times New Roman" w:hAnsi="Times New Roman" w:cs="Times New Roman"/>
                <w:strike/>
                <w:color w:val="FF0000"/>
                <w:sz w:val="18"/>
                <w:szCs w:val="18"/>
              </w:rPr>
            </w:pPr>
            <w:r w:rsidRPr="00BB594C">
              <w:rPr>
                <w:rFonts w:ascii="Times New Roman" w:hAnsi="Times New Roman" w:cs="Times New Roman"/>
                <w:strike/>
                <w:color w:val="FF0000"/>
                <w:sz w:val="18"/>
                <w:szCs w:val="18"/>
              </w:rPr>
              <w:t>35.3.17</w:t>
            </w:r>
          </w:p>
        </w:tc>
        <w:tc>
          <w:tcPr>
            <w:tcW w:w="720" w:type="dxa"/>
          </w:tcPr>
          <w:p w14:paraId="2EFB8FE6" w14:textId="55AFBE2F" w:rsidR="006F3423" w:rsidRPr="00BB594C" w:rsidRDefault="006F3423" w:rsidP="006F3423">
            <w:pPr>
              <w:suppressAutoHyphens/>
              <w:spacing w:after="0"/>
              <w:rPr>
                <w:rFonts w:ascii="Times New Roman" w:hAnsi="Times New Roman" w:cs="Times New Roman"/>
                <w:strike/>
                <w:color w:val="FF0000"/>
                <w:sz w:val="18"/>
                <w:szCs w:val="18"/>
              </w:rPr>
            </w:pPr>
            <w:r w:rsidRPr="00BB594C">
              <w:rPr>
                <w:rFonts w:ascii="Times New Roman" w:hAnsi="Times New Roman" w:cs="Times New Roman"/>
                <w:strike/>
                <w:color w:val="FF0000"/>
                <w:sz w:val="18"/>
                <w:szCs w:val="18"/>
              </w:rPr>
              <w:t>463.60</w:t>
            </w:r>
          </w:p>
        </w:tc>
        <w:tc>
          <w:tcPr>
            <w:tcW w:w="2520" w:type="dxa"/>
            <w:shd w:val="clear" w:color="auto" w:fill="auto"/>
            <w:noWrap/>
          </w:tcPr>
          <w:p w14:paraId="03CC417A" w14:textId="75F6FF9F" w:rsidR="006F3423" w:rsidRPr="00BB594C" w:rsidRDefault="006F3423" w:rsidP="006F3423">
            <w:pPr>
              <w:suppressAutoHyphens/>
              <w:spacing w:after="0"/>
              <w:rPr>
                <w:rFonts w:ascii="Times New Roman" w:hAnsi="Times New Roman" w:cs="Times New Roman"/>
                <w:strike/>
                <w:color w:val="FF0000"/>
                <w:sz w:val="18"/>
                <w:szCs w:val="18"/>
              </w:rPr>
            </w:pPr>
            <w:r w:rsidRPr="00BB594C">
              <w:rPr>
                <w:rFonts w:ascii="Times New Roman" w:hAnsi="Times New Roman" w:cs="Times New Roman"/>
                <w:strike/>
                <w:color w:val="FF0000"/>
                <w:sz w:val="18"/>
                <w:szCs w:val="18"/>
              </w:rPr>
              <w:t xml:space="preserve">When a non-AP MLD is in EMLSR mode and when only one STA that is operating on one of the EMLSR links is in awake state and the other STAs operating on the EMLSR links affiliated with the same non-AP MLD are in doze state, the non-AP MLD </w:t>
            </w:r>
            <w:proofErr w:type="spellStart"/>
            <w:r w:rsidRPr="00BB594C">
              <w:rPr>
                <w:rFonts w:ascii="Times New Roman" w:hAnsi="Times New Roman" w:cs="Times New Roman"/>
                <w:strike/>
                <w:color w:val="FF0000"/>
                <w:sz w:val="18"/>
                <w:szCs w:val="18"/>
              </w:rPr>
              <w:t>do</w:t>
            </w:r>
            <w:del w:id="319" w:author="Alfred Aster" w:date="2022-10-20T14:58:00Z">
              <w:r w:rsidRPr="00BB594C" w:rsidDel="004F3BCE">
                <w:rPr>
                  <w:rFonts w:ascii="Times New Roman" w:hAnsi="Times New Roman" w:cs="Times New Roman"/>
                  <w:strike/>
                  <w:color w:val="FF0000"/>
                  <w:sz w:val="18"/>
                  <w:szCs w:val="18"/>
                </w:rPr>
                <w:delText>e</w:delText>
              </w:r>
            </w:del>
            <w:ins w:id="320" w:author="Alfred Aster" w:date="2022-10-20T14:58:00Z">
              <w:r w:rsidR="004F3BCE" w:rsidRPr="00BB594C">
                <w:rPr>
                  <w:rFonts w:ascii="Times New Roman" w:hAnsi="Times New Roman" w:cs="Times New Roman"/>
                  <w:strike/>
                  <w:color w:val="FF0000"/>
                  <w:sz w:val="18"/>
                  <w:szCs w:val="18"/>
                </w:rPr>
                <w:t>’</w:t>
              </w:r>
            </w:ins>
            <w:r w:rsidRPr="00BB594C">
              <w:rPr>
                <w:rFonts w:ascii="Times New Roman" w:hAnsi="Times New Roman" w:cs="Times New Roman"/>
                <w:strike/>
                <w:color w:val="FF0000"/>
                <w:sz w:val="18"/>
                <w:szCs w:val="18"/>
              </w:rPr>
              <w:t>sn't</w:t>
            </w:r>
            <w:proofErr w:type="spellEnd"/>
            <w:r w:rsidRPr="00BB594C">
              <w:rPr>
                <w:rFonts w:ascii="Times New Roman" w:hAnsi="Times New Roman" w:cs="Times New Roman"/>
                <w:strike/>
                <w:color w:val="FF0000"/>
                <w:sz w:val="18"/>
                <w:szCs w:val="18"/>
              </w:rPr>
              <w:t xml:space="preserve"> need to wait for the EMLSR Transition Delay time to switch to the listening operation.</w:t>
            </w:r>
          </w:p>
        </w:tc>
        <w:tc>
          <w:tcPr>
            <w:tcW w:w="2340" w:type="dxa"/>
            <w:shd w:val="clear" w:color="auto" w:fill="auto"/>
            <w:noWrap/>
          </w:tcPr>
          <w:p w14:paraId="4DF88D68" w14:textId="705CC962" w:rsidR="006F3423" w:rsidRPr="00BB594C" w:rsidRDefault="006F3423" w:rsidP="006F3423">
            <w:pPr>
              <w:suppressAutoHyphens/>
              <w:spacing w:after="0"/>
              <w:rPr>
                <w:rFonts w:ascii="Times New Roman" w:hAnsi="Times New Roman" w:cs="Times New Roman"/>
                <w:strike/>
                <w:color w:val="FF0000"/>
                <w:sz w:val="18"/>
                <w:szCs w:val="18"/>
              </w:rPr>
            </w:pPr>
            <w:r w:rsidRPr="00BB594C">
              <w:rPr>
                <w:rFonts w:ascii="Times New Roman" w:hAnsi="Times New Roman" w:cs="Times New Roman"/>
                <w:strike/>
                <w:color w:val="FF0000"/>
                <w:sz w:val="18"/>
                <w:szCs w:val="18"/>
              </w:rPr>
              <w:t>Please add an exception as follow</w:t>
            </w:r>
            <w:del w:id="321" w:author="Alfred Aster" w:date="2022-10-20T14:58:00Z">
              <w:r w:rsidRPr="00BB594C" w:rsidDel="004F3BCE">
                <w:rPr>
                  <w:rFonts w:ascii="Times New Roman" w:hAnsi="Times New Roman" w:cs="Times New Roman"/>
                  <w:strike/>
                  <w:color w:val="FF0000"/>
                  <w:sz w:val="18"/>
                  <w:szCs w:val="18"/>
                </w:rPr>
                <w:delText>s</w:delText>
              </w:r>
            </w:del>
            <w:ins w:id="322" w:author="Alfred Aster" w:date="2022-10-20T14:58:00Z">
              <w:r w:rsidR="004F3BCE" w:rsidRPr="00BB594C">
                <w:rPr>
                  <w:rFonts w:ascii="Times New Roman" w:hAnsi="Times New Roman" w:cs="Times New Roman"/>
                  <w:strike/>
                  <w:color w:val="FF0000"/>
                  <w:sz w:val="18"/>
                  <w:szCs w:val="18"/>
                </w:rPr>
                <w:t>“</w:t>
              </w:r>
            </w:ins>
            <w:r w:rsidRPr="00BB594C">
              <w:rPr>
                <w:rFonts w:ascii="Times New Roman" w:hAnsi="Times New Roman" w:cs="Times New Roman"/>
                <w:strike/>
                <w:color w:val="FF0000"/>
                <w:sz w:val="18"/>
                <w:szCs w:val="18"/>
              </w:rPr>
              <w:t xml:space="preserve">: "When there is only one STA in awake state operation on the EMLSR links, the non-AP MLD switches back to the listening operation after the end of the frame exchanges for both an AP </w:t>
            </w:r>
            <w:proofErr w:type="gramStart"/>
            <w:r w:rsidRPr="00BB594C">
              <w:rPr>
                <w:rFonts w:ascii="Times New Roman" w:hAnsi="Times New Roman" w:cs="Times New Roman"/>
                <w:strike/>
                <w:color w:val="FF0000"/>
                <w:sz w:val="18"/>
                <w:szCs w:val="18"/>
              </w:rPr>
              <w:t>initiated</w:t>
            </w:r>
            <w:proofErr w:type="gramEnd"/>
            <w:r w:rsidRPr="00BB594C">
              <w:rPr>
                <w:rFonts w:ascii="Times New Roman" w:hAnsi="Times New Roman" w:cs="Times New Roman"/>
                <w:strike/>
                <w:color w:val="FF0000"/>
                <w:sz w:val="18"/>
                <w:szCs w:val="18"/>
              </w:rPr>
              <w:t xml:space="preserve"> and a STA initiated cases without waiting for the EMLSR Transition Delay </w:t>
            </w:r>
            <w:proofErr w:type="spellStart"/>
            <w:r w:rsidRPr="00BB594C">
              <w:rPr>
                <w:rFonts w:ascii="Times New Roman" w:hAnsi="Times New Roman" w:cs="Times New Roman"/>
                <w:strike/>
                <w:color w:val="FF0000"/>
                <w:sz w:val="18"/>
                <w:szCs w:val="18"/>
              </w:rPr>
              <w:t>ti</w:t>
            </w:r>
            <w:del w:id="323" w:author="Alfred Aster" w:date="2022-10-20T14:58:00Z">
              <w:r w:rsidRPr="00BB594C" w:rsidDel="004F3BCE">
                <w:rPr>
                  <w:rFonts w:ascii="Times New Roman" w:hAnsi="Times New Roman" w:cs="Times New Roman"/>
                  <w:strike/>
                  <w:color w:val="FF0000"/>
                  <w:sz w:val="18"/>
                  <w:szCs w:val="18"/>
                </w:rPr>
                <w:delText>m</w:delText>
              </w:r>
            </w:del>
            <w:ins w:id="324" w:author="Alfred Aster" w:date="2022-10-20T14:58:00Z">
              <w:r w:rsidR="004F3BCE" w:rsidRPr="00BB594C">
                <w:rPr>
                  <w:rFonts w:ascii="Times New Roman" w:hAnsi="Times New Roman" w:cs="Times New Roman"/>
                  <w:strike/>
                  <w:color w:val="FF0000"/>
                  <w:sz w:val="18"/>
                  <w:szCs w:val="18"/>
                </w:rPr>
                <w:t>”</w:t>
              </w:r>
            </w:ins>
            <w:r w:rsidRPr="00BB594C">
              <w:rPr>
                <w:rFonts w:ascii="Times New Roman" w:hAnsi="Times New Roman" w:cs="Times New Roman"/>
                <w:strike/>
                <w:color w:val="FF0000"/>
                <w:sz w:val="18"/>
                <w:szCs w:val="18"/>
              </w:rPr>
              <w:t>e</w:t>
            </w:r>
            <w:proofErr w:type="spellEnd"/>
            <w:r w:rsidRPr="00BB594C">
              <w:rPr>
                <w:rFonts w:ascii="Times New Roman" w:hAnsi="Times New Roman" w:cs="Times New Roman"/>
                <w:strike/>
                <w:color w:val="FF0000"/>
                <w:sz w:val="18"/>
                <w:szCs w:val="18"/>
              </w:rPr>
              <w:t>."</w:t>
            </w:r>
          </w:p>
        </w:tc>
        <w:tc>
          <w:tcPr>
            <w:tcW w:w="3150" w:type="dxa"/>
            <w:shd w:val="clear" w:color="auto" w:fill="auto"/>
          </w:tcPr>
          <w:p w14:paraId="35803F48" w14:textId="77777777" w:rsidR="00396D6F" w:rsidRPr="00BB594C" w:rsidRDefault="00396D6F" w:rsidP="00396D6F">
            <w:pPr>
              <w:suppressAutoHyphens/>
              <w:spacing w:after="0"/>
              <w:rPr>
                <w:ins w:id="325" w:author="Alfred Aster" w:date="2022-10-19T09:52:00Z"/>
                <w:rFonts w:ascii="Times New Roman" w:hAnsi="Times New Roman" w:cs="Times New Roman"/>
                <w:bCs/>
                <w:strike/>
                <w:color w:val="FF0000"/>
                <w:sz w:val="18"/>
                <w:szCs w:val="18"/>
              </w:rPr>
            </w:pPr>
            <w:ins w:id="326" w:author="Alfred Aster" w:date="2022-10-19T09:52:00Z">
              <w:r w:rsidRPr="00BB594C">
                <w:rPr>
                  <w:rFonts w:ascii="Times New Roman" w:hAnsi="Times New Roman" w:cs="Times New Roman"/>
                  <w:bCs/>
                  <w:strike/>
                  <w:color w:val="FF0000"/>
                  <w:sz w:val="18"/>
                  <w:szCs w:val="18"/>
                </w:rPr>
                <w:t>Pending SP    22/1181</w:t>
              </w:r>
            </w:ins>
          </w:p>
          <w:p w14:paraId="3DB94B36" w14:textId="77777777" w:rsidR="00396D6F" w:rsidRPr="00BB594C" w:rsidRDefault="00396D6F" w:rsidP="006F3423">
            <w:pPr>
              <w:suppressAutoHyphens/>
              <w:spacing w:after="0"/>
              <w:rPr>
                <w:ins w:id="327" w:author="Alfred Aster" w:date="2022-10-19T09:52:00Z"/>
                <w:rFonts w:ascii="Times New Roman" w:hAnsi="Times New Roman" w:cs="Times New Roman"/>
                <w:bCs/>
                <w:strike/>
                <w:color w:val="FF0000"/>
                <w:sz w:val="18"/>
                <w:szCs w:val="18"/>
              </w:rPr>
            </w:pPr>
          </w:p>
          <w:p w14:paraId="073DAF38" w14:textId="3C3D2501" w:rsidR="006F3423" w:rsidRPr="00BB594C" w:rsidRDefault="008C027F" w:rsidP="006F3423">
            <w:pPr>
              <w:suppressAutoHyphens/>
              <w:spacing w:after="0"/>
              <w:rPr>
                <w:rFonts w:ascii="Times New Roman" w:hAnsi="Times New Roman" w:cs="Times New Roman"/>
                <w:bCs/>
                <w:strike/>
                <w:color w:val="FF0000"/>
                <w:sz w:val="18"/>
                <w:szCs w:val="18"/>
              </w:rPr>
            </w:pPr>
            <w:r w:rsidRPr="00BB594C">
              <w:rPr>
                <w:rFonts w:ascii="Times New Roman" w:hAnsi="Times New Roman" w:cs="Times New Roman"/>
                <w:bCs/>
                <w:strike/>
                <w:color w:val="FF0000"/>
                <w:sz w:val="18"/>
                <w:szCs w:val="18"/>
              </w:rPr>
              <w:t>Reject</w:t>
            </w:r>
            <w:del w:id="328" w:author="Alfred Aster" w:date="2022-10-20T14:58:00Z">
              <w:r w:rsidRPr="00BB594C" w:rsidDel="004F3BCE">
                <w:rPr>
                  <w:rFonts w:ascii="Times New Roman" w:hAnsi="Times New Roman" w:cs="Times New Roman"/>
                  <w:bCs/>
                  <w:strike/>
                  <w:color w:val="FF0000"/>
                  <w:sz w:val="18"/>
                  <w:szCs w:val="18"/>
                </w:rPr>
                <w:delText>ed</w:delText>
              </w:r>
            </w:del>
            <w:ins w:id="329" w:author="Alfred Aster" w:date="2022-10-20T14:58:00Z">
              <w:r w:rsidR="004F3BCE" w:rsidRPr="00BB594C">
                <w:rPr>
                  <w:rFonts w:ascii="Times New Roman" w:hAnsi="Times New Roman" w:cs="Times New Roman"/>
                  <w:bCs/>
                  <w:strike/>
                  <w:color w:val="FF0000"/>
                  <w:sz w:val="18"/>
                  <w:szCs w:val="18"/>
                </w:rPr>
                <w:t>–</w:t>
              </w:r>
            </w:ins>
            <w:r w:rsidRPr="00BB594C">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56D279CD" w14:textId="77777777" w:rsidR="00E4648E" w:rsidRPr="00BB594C" w:rsidRDefault="00E4648E" w:rsidP="00E4648E">
            <w:pPr>
              <w:suppressAutoHyphens/>
              <w:spacing w:after="0"/>
              <w:rPr>
                <w:rFonts w:ascii="Times New Roman" w:hAnsi="Times New Roman" w:cs="Times New Roman"/>
                <w:bCs/>
                <w:strike/>
                <w:color w:val="FF0000"/>
                <w:sz w:val="18"/>
                <w:szCs w:val="18"/>
              </w:rPr>
            </w:pPr>
          </w:p>
          <w:p w14:paraId="64779CCE" w14:textId="77777777" w:rsidR="006F3423" w:rsidRPr="00BB594C" w:rsidRDefault="006F3423" w:rsidP="006F3423">
            <w:pPr>
              <w:suppressAutoHyphens/>
              <w:spacing w:after="0"/>
              <w:rPr>
                <w:rFonts w:ascii="Times New Roman" w:hAnsi="Times New Roman" w:cs="Times New Roman"/>
                <w:bCs/>
                <w:strike/>
                <w:color w:val="FF0000"/>
                <w:sz w:val="18"/>
                <w:szCs w:val="18"/>
              </w:rPr>
            </w:pPr>
            <w:r w:rsidRPr="00BB594C">
              <w:rPr>
                <w:rFonts w:ascii="Times New Roman" w:hAnsi="Times New Roman" w:cs="Times New Roman"/>
                <w:bCs/>
                <w:strike/>
                <w:color w:val="FF0000"/>
                <w:sz w:val="18"/>
                <w:szCs w:val="18"/>
              </w:rPr>
              <w:t>This CID is discussed on August 1, 2022, but no straw poll is conducted yet.</w:t>
            </w:r>
          </w:p>
          <w:p w14:paraId="5EAA579B" w14:textId="5E2AF599" w:rsidR="00901A72" w:rsidRPr="00BB594C" w:rsidRDefault="00901A72" w:rsidP="006F3423">
            <w:pPr>
              <w:suppressAutoHyphens/>
              <w:spacing w:after="0"/>
              <w:rPr>
                <w:rFonts w:ascii="Times New Roman" w:hAnsi="Times New Roman" w:cs="Times New Roman"/>
                <w:bCs/>
                <w:strike/>
                <w:color w:val="FF0000"/>
                <w:sz w:val="18"/>
                <w:szCs w:val="18"/>
              </w:rPr>
            </w:pPr>
          </w:p>
          <w:p w14:paraId="31853551" w14:textId="77777777" w:rsidR="00B45EC9" w:rsidRPr="00BB594C" w:rsidRDefault="00B45EC9" w:rsidP="00B45EC9">
            <w:pPr>
              <w:suppressAutoHyphens/>
              <w:spacing w:after="0"/>
              <w:rPr>
                <w:rFonts w:ascii="Times New Roman" w:hAnsi="Times New Roman" w:cs="Times New Roman"/>
                <w:bCs/>
                <w:strike/>
                <w:color w:val="FF0000"/>
                <w:sz w:val="18"/>
                <w:szCs w:val="18"/>
              </w:rPr>
            </w:pPr>
            <w:r w:rsidRPr="00BB594C">
              <w:rPr>
                <w:rFonts w:ascii="Times New Roman" w:hAnsi="Times New Roman" w:cs="Times New Roman"/>
                <w:bCs/>
                <w:strike/>
                <w:color w:val="FF0000"/>
                <w:sz w:val="18"/>
                <w:szCs w:val="18"/>
              </w:rPr>
              <w:t>Minyoung Park</w:t>
            </w:r>
            <w:r w:rsidRPr="00BB594C">
              <w:rPr>
                <w:rFonts w:ascii="Times New Roman" w:hAnsi="Times New Roman" w:cs="Times New Roman"/>
                <w:bCs/>
                <w:strike/>
                <w:color w:val="FF0000"/>
                <w:sz w:val="18"/>
                <w:szCs w:val="18"/>
              </w:rPr>
              <w:tab/>
              <w:t>22/1181r1</w:t>
            </w:r>
          </w:p>
          <w:p w14:paraId="0D301E6E" w14:textId="4E47BF5D" w:rsidR="00B45EC9" w:rsidRPr="00BB594C" w:rsidRDefault="00B45EC9" w:rsidP="00B45EC9">
            <w:pPr>
              <w:suppressAutoHyphens/>
              <w:spacing w:after="0"/>
              <w:rPr>
                <w:rFonts w:ascii="Times New Roman" w:hAnsi="Times New Roman" w:cs="Times New Roman"/>
                <w:bCs/>
                <w:strike/>
                <w:color w:val="FF0000"/>
                <w:sz w:val="18"/>
                <w:szCs w:val="18"/>
              </w:rPr>
            </w:pPr>
            <w:r w:rsidRPr="00BB594C">
              <w:rPr>
                <w:rFonts w:ascii="Times New Roman" w:hAnsi="Times New Roman" w:cs="Times New Roman"/>
                <w:bCs/>
                <w:strike/>
                <w:color w:val="FF0000"/>
                <w:sz w:val="18"/>
                <w:szCs w:val="18"/>
              </w:rPr>
              <w:t>Notes from Discussion:</w:t>
            </w:r>
          </w:p>
          <w:p w14:paraId="1FCB7F39" w14:textId="77777777" w:rsidR="00901A72" w:rsidRPr="00BB594C" w:rsidRDefault="00B45EC9" w:rsidP="00B45EC9">
            <w:pPr>
              <w:suppressAutoHyphens/>
              <w:spacing w:after="0"/>
              <w:rPr>
                <w:rFonts w:ascii="Times New Roman" w:hAnsi="Times New Roman" w:cs="Times New Roman"/>
                <w:bCs/>
                <w:strike/>
                <w:color w:val="FF0000"/>
                <w:sz w:val="18"/>
                <w:szCs w:val="18"/>
              </w:rPr>
            </w:pPr>
            <w:r w:rsidRPr="00BB594C">
              <w:rPr>
                <w:rFonts w:ascii="Times New Roman" w:hAnsi="Times New Roman" w:cs="Times New Roman"/>
                <w:bCs/>
                <w:strike/>
                <w:color w:val="FF0000"/>
                <w:sz w:val="18"/>
                <w:szCs w:val="18"/>
              </w:rPr>
              <w:t>&lt;&gt;</w:t>
            </w:r>
          </w:p>
          <w:p w14:paraId="5355AF70" w14:textId="012C692C" w:rsidR="00B45EC9" w:rsidRPr="00BB594C" w:rsidRDefault="00B45EC9" w:rsidP="00B45EC9">
            <w:pPr>
              <w:suppressAutoHyphens/>
              <w:spacing w:after="0"/>
              <w:rPr>
                <w:rFonts w:ascii="Times New Roman" w:hAnsi="Times New Roman" w:cs="Times New Roman"/>
                <w:bCs/>
                <w:strike/>
                <w:color w:val="FF0000"/>
                <w:sz w:val="18"/>
                <w:szCs w:val="18"/>
              </w:rPr>
            </w:pPr>
          </w:p>
        </w:tc>
      </w:tr>
      <w:tr w:rsidR="00901A72" w:rsidRPr="008B0293" w14:paraId="2ECC9616" w14:textId="77777777" w:rsidTr="00221221">
        <w:trPr>
          <w:trHeight w:val="220"/>
          <w:jc w:val="center"/>
        </w:trPr>
        <w:tc>
          <w:tcPr>
            <w:tcW w:w="715" w:type="dxa"/>
            <w:shd w:val="clear" w:color="auto" w:fill="auto"/>
            <w:noWrap/>
          </w:tcPr>
          <w:p w14:paraId="21398E59" w14:textId="62F2DEB6" w:rsidR="00901A72" w:rsidRPr="00BB594C" w:rsidRDefault="00901A72" w:rsidP="00901A72">
            <w:pPr>
              <w:suppressAutoHyphens/>
              <w:spacing w:after="0"/>
              <w:rPr>
                <w:rFonts w:ascii="Times New Roman" w:hAnsi="Times New Roman" w:cs="Times New Roman"/>
                <w:strike/>
                <w:color w:val="FF0000"/>
                <w:sz w:val="18"/>
                <w:szCs w:val="18"/>
              </w:rPr>
            </w:pPr>
            <w:r w:rsidRPr="00BB594C">
              <w:rPr>
                <w:rFonts w:ascii="Times New Roman" w:hAnsi="Times New Roman" w:cs="Times New Roman"/>
                <w:strike/>
                <w:color w:val="FF0000"/>
                <w:sz w:val="18"/>
                <w:szCs w:val="18"/>
              </w:rPr>
              <w:t>12853</w:t>
            </w:r>
          </w:p>
        </w:tc>
        <w:tc>
          <w:tcPr>
            <w:tcW w:w="990" w:type="dxa"/>
          </w:tcPr>
          <w:p w14:paraId="3816A115" w14:textId="1A56E0DC" w:rsidR="00901A72" w:rsidRPr="00BB594C" w:rsidRDefault="00901A72" w:rsidP="00901A72">
            <w:pPr>
              <w:suppressAutoHyphens/>
              <w:spacing w:after="0"/>
              <w:rPr>
                <w:rFonts w:ascii="Times New Roman" w:hAnsi="Times New Roman" w:cs="Times New Roman"/>
                <w:strike/>
                <w:color w:val="FF0000"/>
                <w:sz w:val="18"/>
                <w:szCs w:val="18"/>
              </w:rPr>
            </w:pPr>
            <w:r w:rsidRPr="00BB594C">
              <w:rPr>
                <w:rFonts w:ascii="Times New Roman" w:hAnsi="Times New Roman" w:cs="Times New Roman"/>
                <w:strike/>
                <w:color w:val="FF0000"/>
                <w:sz w:val="18"/>
                <w:szCs w:val="18"/>
              </w:rPr>
              <w:t xml:space="preserve">Mikael </w:t>
            </w:r>
            <w:proofErr w:type="spellStart"/>
            <w:r w:rsidRPr="00BB594C">
              <w:rPr>
                <w:rFonts w:ascii="Times New Roman" w:hAnsi="Times New Roman" w:cs="Times New Roman"/>
                <w:strike/>
                <w:color w:val="FF0000"/>
                <w:sz w:val="18"/>
                <w:szCs w:val="18"/>
              </w:rPr>
              <w:t>Lorgeoux</w:t>
            </w:r>
            <w:proofErr w:type="spellEnd"/>
          </w:p>
        </w:tc>
        <w:tc>
          <w:tcPr>
            <w:tcW w:w="900" w:type="dxa"/>
            <w:shd w:val="clear" w:color="auto" w:fill="auto"/>
            <w:noWrap/>
          </w:tcPr>
          <w:p w14:paraId="572E77AC" w14:textId="445921D7" w:rsidR="00901A72" w:rsidRPr="00BB594C" w:rsidRDefault="00901A72" w:rsidP="00901A72">
            <w:pPr>
              <w:suppressAutoHyphens/>
              <w:spacing w:after="0"/>
              <w:rPr>
                <w:rFonts w:ascii="Times New Roman" w:hAnsi="Times New Roman" w:cs="Times New Roman"/>
                <w:strike/>
                <w:color w:val="FF0000"/>
                <w:sz w:val="18"/>
                <w:szCs w:val="18"/>
              </w:rPr>
            </w:pPr>
            <w:r w:rsidRPr="00BB594C">
              <w:rPr>
                <w:rFonts w:ascii="Times New Roman" w:hAnsi="Times New Roman" w:cs="Times New Roman"/>
                <w:strike/>
                <w:color w:val="FF0000"/>
                <w:sz w:val="18"/>
                <w:szCs w:val="18"/>
              </w:rPr>
              <w:t>35.3.17</w:t>
            </w:r>
          </w:p>
        </w:tc>
        <w:tc>
          <w:tcPr>
            <w:tcW w:w="720" w:type="dxa"/>
          </w:tcPr>
          <w:p w14:paraId="2CB1E18B" w14:textId="2A73FB17" w:rsidR="00901A72" w:rsidRPr="00BB594C" w:rsidRDefault="00901A72" w:rsidP="00901A72">
            <w:pPr>
              <w:suppressAutoHyphens/>
              <w:spacing w:after="0"/>
              <w:rPr>
                <w:rFonts w:ascii="Times New Roman" w:hAnsi="Times New Roman" w:cs="Times New Roman"/>
                <w:strike/>
                <w:color w:val="FF0000"/>
                <w:sz w:val="18"/>
                <w:szCs w:val="18"/>
              </w:rPr>
            </w:pPr>
            <w:r w:rsidRPr="00BB594C">
              <w:rPr>
                <w:rFonts w:ascii="Times New Roman" w:hAnsi="Times New Roman" w:cs="Times New Roman"/>
                <w:strike/>
                <w:color w:val="FF0000"/>
                <w:sz w:val="18"/>
                <w:szCs w:val="18"/>
              </w:rPr>
              <w:t>461.56</w:t>
            </w:r>
          </w:p>
        </w:tc>
        <w:tc>
          <w:tcPr>
            <w:tcW w:w="2520" w:type="dxa"/>
            <w:shd w:val="clear" w:color="auto" w:fill="auto"/>
            <w:noWrap/>
          </w:tcPr>
          <w:p w14:paraId="3F266617" w14:textId="3E746DDC" w:rsidR="00901A72" w:rsidRPr="00BB594C" w:rsidRDefault="00901A72" w:rsidP="00901A72">
            <w:pPr>
              <w:suppressAutoHyphens/>
              <w:spacing w:after="0"/>
              <w:rPr>
                <w:rFonts w:ascii="Times New Roman" w:hAnsi="Times New Roman" w:cs="Times New Roman"/>
                <w:strike/>
                <w:color w:val="FF0000"/>
                <w:sz w:val="18"/>
                <w:szCs w:val="18"/>
              </w:rPr>
            </w:pPr>
            <w:r w:rsidRPr="00BB594C">
              <w:rPr>
                <w:rFonts w:ascii="Times New Roman" w:hAnsi="Times New Roman" w:cs="Times New Roman"/>
                <w:strike/>
                <w:color w:val="FF0000"/>
                <w:sz w:val="18"/>
                <w:szCs w:val="18"/>
              </w:rPr>
              <w:t>Lack of rules for an efficient operation of EMLSR mode regarding uplink TID-To-Link Mapping. Especially, in some situations, the transmitted BSRP TF (</w:t>
            </w:r>
            <w:proofErr w:type="gramStart"/>
            <w:r w:rsidRPr="00BB594C">
              <w:rPr>
                <w:rFonts w:ascii="Times New Roman" w:hAnsi="Times New Roman" w:cs="Times New Roman"/>
                <w:strike/>
                <w:color w:val="FF0000"/>
                <w:sz w:val="18"/>
                <w:szCs w:val="18"/>
              </w:rPr>
              <w:t>i.e.</w:t>
            </w:r>
            <w:proofErr w:type="gramEnd"/>
            <w:r w:rsidRPr="00BB594C">
              <w:rPr>
                <w:rFonts w:ascii="Times New Roman" w:hAnsi="Times New Roman" w:cs="Times New Roman"/>
                <w:strike/>
                <w:color w:val="FF0000"/>
                <w:sz w:val="18"/>
                <w:szCs w:val="18"/>
              </w:rPr>
              <w:t xml:space="preserve"> Initial Ctrl frame) may be not in line with the uplink TID-To-Link mapping in use.</w:t>
            </w:r>
          </w:p>
        </w:tc>
        <w:tc>
          <w:tcPr>
            <w:tcW w:w="2340" w:type="dxa"/>
            <w:shd w:val="clear" w:color="auto" w:fill="auto"/>
            <w:noWrap/>
          </w:tcPr>
          <w:p w14:paraId="3F275CF8" w14:textId="13A755DC" w:rsidR="00901A72" w:rsidRPr="00BB594C" w:rsidRDefault="00901A72" w:rsidP="00901A72">
            <w:pPr>
              <w:suppressAutoHyphens/>
              <w:spacing w:after="0"/>
              <w:rPr>
                <w:rFonts w:ascii="Times New Roman" w:hAnsi="Times New Roman" w:cs="Times New Roman"/>
                <w:strike/>
                <w:color w:val="FF0000"/>
                <w:sz w:val="18"/>
                <w:szCs w:val="18"/>
              </w:rPr>
            </w:pPr>
            <w:r w:rsidRPr="00BB594C">
              <w:rPr>
                <w:rFonts w:ascii="Times New Roman" w:hAnsi="Times New Roman" w:cs="Times New Roman"/>
                <w:strike/>
                <w:color w:val="FF0000"/>
                <w:sz w:val="18"/>
                <w:szCs w:val="18"/>
              </w:rPr>
              <w:t>Specify rules for transmission of BSRP TF regarding uplink TID-To-Link mapping.</w:t>
            </w:r>
          </w:p>
        </w:tc>
        <w:tc>
          <w:tcPr>
            <w:tcW w:w="3150" w:type="dxa"/>
            <w:shd w:val="clear" w:color="auto" w:fill="auto"/>
          </w:tcPr>
          <w:p w14:paraId="1DF2FA14" w14:textId="35E7DFDB" w:rsidR="00821720" w:rsidRPr="00BB594C" w:rsidRDefault="00821720" w:rsidP="00821720">
            <w:pPr>
              <w:suppressAutoHyphens/>
              <w:spacing w:after="0"/>
              <w:rPr>
                <w:ins w:id="330" w:author="Alfred Aster" w:date="2022-10-19T09:55:00Z"/>
                <w:rFonts w:ascii="Times New Roman" w:hAnsi="Times New Roman" w:cs="Times New Roman"/>
                <w:bCs/>
                <w:strike/>
                <w:color w:val="FF0000"/>
                <w:sz w:val="18"/>
                <w:szCs w:val="18"/>
              </w:rPr>
            </w:pPr>
            <w:ins w:id="331" w:author="Alfred Aster" w:date="2022-10-19T09:55:00Z">
              <w:r w:rsidRPr="00BB594C">
                <w:rPr>
                  <w:rFonts w:ascii="Times New Roman" w:hAnsi="Times New Roman" w:cs="Times New Roman"/>
                  <w:bCs/>
                  <w:strike/>
                  <w:color w:val="FF0000"/>
                  <w:sz w:val="18"/>
                  <w:szCs w:val="18"/>
                </w:rPr>
                <w:t>Pending SP     22/1181</w:t>
              </w:r>
            </w:ins>
          </w:p>
          <w:p w14:paraId="39D45096" w14:textId="77777777" w:rsidR="00821720" w:rsidRPr="00BB594C" w:rsidRDefault="00821720" w:rsidP="00901A72">
            <w:pPr>
              <w:suppressAutoHyphens/>
              <w:spacing w:after="0"/>
              <w:rPr>
                <w:ins w:id="332" w:author="Alfred Aster" w:date="2022-10-19T09:55:00Z"/>
                <w:rFonts w:ascii="Times New Roman" w:hAnsi="Times New Roman" w:cs="Times New Roman"/>
                <w:bCs/>
                <w:strike/>
                <w:color w:val="FF0000"/>
                <w:sz w:val="18"/>
                <w:szCs w:val="18"/>
              </w:rPr>
            </w:pPr>
          </w:p>
          <w:p w14:paraId="5EE9032E" w14:textId="69B03795" w:rsidR="00901A72" w:rsidRPr="00BB594C" w:rsidRDefault="008C027F" w:rsidP="00901A72">
            <w:pPr>
              <w:suppressAutoHyphens/>
              <w:spacing w:after="0"/>
              <w:rPr>
                <w:rFonts w:ascii="Times New Roman" w:hAnsi="Times New Roman" w:cs="Times New Roman"/>
                <w:bCs/>
                <w:strike/>
                <w:color w:val="FF0000"/>
                <w:sz w:val="18"/>
                <w:szCs w:val="18"/>
              </w:rPr>
            </w:pPr>
            <w:r w:rsidRPr="00BB594C">
              <w:rPr>
                <w:rFonts w:ascii="Times New Roman" w:hAnsi="Times New Roman" w:cs="Times New Roman"/>
                <w:bCs/>
                <w:strike/>
                <w:color w:val="FF0000"/>
                <w:sz w:val="18"/>
                <w:szCs w:val="18"/>
              </w:rPr>
              <w:t>Reject</w:t>
            </w:r>
            <w:del w:id="333" w:author="Alfred Aster" w:date="2022-10-20T14:58:00Z">
              <w:r w:rsidRPr="00BB594C" w:rsidDel="004F3BCE">
                <w:rPr>
                  <w:rFonts w:ascii="Times New Roman" w:hAnsi="Times New Roman" w:cs="Times New Roman"/>
                  <w:bCs/>
                  <w:strike/>
                  <w:color w:val="FF0000"/>
                  <w:sz w:val="18"/>
                  <w:szCs w:val="18"/>
                </w:rPr>
                <w:delText>ed</w:delText>
              </w:r>
            </w:del>
            <w:ins w:id="334" w:author="Alfred Aster" w:date="2022-10-20T14:58:00Z">
              <w:r w:rsidR="004F3BCE" w:rsidRPr="00BB594C">
                <w:rPr>
                  <w:rFonts w:ascii="Times New Roman" w:hAnsi="Times New Roman" w:cs="Times New Roman"/>
                  <w:bCs/>
                  <w:strike/>
                  <w:color w:val="FF0000"/>
                  <w:sz w:val="18"/>
                  <w:szCs w:val="18"/>
                </w:rPr>
                <w:t>–</w:t>
              </w:r>
            </w:ins>
            <w:r w:rsidRPr="00BB594C">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748AAF9B" w14:textId="02676303" w:rsidR="00E4648E" w:rsidRPr="00BB594C" w:rsidRDefault="00E4648E" w:rsidP="00E4648E">
            <w:pPr>
              <w:suppressAutoHyphens/>
              <w:spacing w:after="0"/>
              <w:rPr>
                <w:rFonts w:ascii="Times New Roman" w:hAnsi="Times New Roman" w:cs="Times New Roman"/>
                <w:bCs/>
                <w:strike/>
                <w:color w:val="FF0000"/>
                <w:sz w:val="18"/>
                <w:szCs w:val="18"/>
              </w:rPr>
            </w:pPr>
          </w:p>
          <w:p w14:paraId="2C2BF4CC" w14:textId="77777777" w:rsidR="00901A72" w:rsidRPr="00BB594C" w:rsidRDefault="00901A72" w:rsidP="00901A72">
            <w:pPr>
              <w:suppressAutoHyphens/>
              <w:spacing w:after="0"/>
              <w:rPr>
                <w:rFonts w:ascii="Times New Roman" w:hAnsi="Times New Roman" w:cs="Times New Roman"/>
                <w:bCs/>
                <w:strike/>
                <w:color w:val="FF0000"/>
                <w:sz w:val="18"/>
                <w:szCs w:val="18"/>
              </w:rPr>
            </w:pPr>
            <w:r w:rsidRPr="00BB594C">
              <w:rPr>
                <w:rFonts w:ascii="Times New Roman" w:hAnsi="Times New Roman" w:cs="Times New Roman"/>
                <w:bCs/>
                <w:strike/>
                <w:color w:val="FF0000"/>
                <w:sz w:val="18"/>
                <w:szCs w:val="18"/>
              </w:rPr>
              <w:t>This CID is discussed on August 1, 2022, but no straw poll is conducted yet.</w:t>
            </w:r>
          </w:p>
          <w:p w14:paraId="2077E1E9" w14:textId="427F38A3" w:rsidR="00901A72" w:rsidRPr="00BB594C" w:rsidRDefault="00901A72" w:rsidP="00901A72">
            <w:pPr>
              <w:suppressAutoHyphens/>
              <w:spacing w:after="0"/>
              <w:rPr>
                <w:rFonts w:ascii="Times New Roman" w:hAnsi="Times New Roman" w:cs="Times New Roman"/>
                <w:bCs/>
                <w:strike/>
                <w:color w:val="FF0000"/>
                <w:sz w:val="18"/>
                <w:szCs w:val="18"/>
              </w:rPr>
            </w:pPr>
          </w:p>
          <w:p w14:paraId="041BA115" w14:textId="77777777" w:rsidR="00B45EC9" w:rsidRPr="00BB594C" w:rsidRDefault="00B45EC9" w:rsidP="00B45EC9">
            <w:pPr>
              <w:suppressAutoHyphens/>
              <w:spacing w:after="0"/>
              <w:rPr>
                <w:rFonts w:ascii="Times New Roman" w:hAnsi="Times New Roman" w:cs="Times New Roman"/>
                <w:bCs/>
                <w:strike/>
                <w:color w:val="FF0000"/>
                <w:sz w:val="18"/>
                <w:szCs w:val="18"/>
              </w:rPr>
            </w:pPr>
            <w:r w:rsidRPr="00BB594C">
              <w:rPr>
                <w:rFonts w:ascii="Times New Roman" w:hAnsi="Times New Roman" w:cs="Times New Roman"/>
                <w:bCs/>
                <w:strike/>
                <w:color w:val="FF0000"/>
                <w:sz w:val="18"/>
                <w:szCs w:val="18"/>
              </w:rPr>
              <w:t>Minyoung Park</w:t>
            </w:r>
            <w:r w:rsidRPr="00BB594C">
              <w:rPr>
                <w:rFonts w:ascii="Times New Roman" w:hAnsi="Times New Roman" w:cs="Times New Roman"/>
                <w:bCs/>
                <w:strike/>
                <w:color w:val="FF0000"/>
                <w:sz w:val="18"/>
                <w:szCs w:val="18"/>
              </w:rPr>
              <w:tab/>
              <w:t>22/1181r1</w:t>
            </w:r>
          </w:p>
          <w:p w14:paraId="14A8E0E4" w14:textId="26B836D0" w:rsidR="00B45EC9" w:rsidRPr="00BB594C" w:rsidRDefault="00B45EC9" w:rsidP="00B45EC9">
            <w:pPr>
              <w:suppressAutoHyphens/>
              <w:spacing w:after="0"/>
              <w:rPr>
                <w:rFonts w:ascii="Times New Roman" w:hAnsi="Times New Roman" w:cs="Times New Roman"/>
                <w:bCs/>
                <w:strike/>
                <w:color w:val="FF0000"/>
                <w:sz w:val="18"/>
                <w:szCs w:val="18"/>
              </w:rPr>
            </w:pPr>
            <w:r w:rsidRPr="00BB594C">
              <w:rPr>
                <w:rFonts w:ascii="Times New Roman" w:hAnsi="Times New Roman" w:cs="Times New Roman"/>
                <w:bCs/>
                <w:strike/>
                <w:color w:val="FF0000"/>
                <w:sz w:val="18"/>
                <w:szCs w:val="18"/>
              </w:rPr>
              <w:t>Notes from Discussion:</w:t>
            </w:r>
          </w:p>
          <w:p w14:paraId="64265D0D" w14:textId="2DC852C3" w:rsidR="00901A72" w:rsidRPr="00BB594C" w:rsidRDefault="00B45EC9" w:rsidP="00B45EC9">
            <w:pPr>
              <w:suppressAutoHyphens/>
              <w:spacing w:after="0"/>
              <w:rPr>
                <w:rFonts w:ascii="Times New Roman" w:hAnsi="Times New Roman" w:cs="Times New Roman"/>
                <w:bCs/>
                <w:strike/>
                <w:color w:val="FF0000"/>
                <w:sz w:val="18"/>
                <w:szCs w:val="18"/>
              </w:rPr>
            </w:pPr>
            <w:r w:rsidRPr="00BB594C">
              <w:rPr>
                <w:rFonts w:ascii="Times New Roman" w:hAnsi="Times New Roman" w:cs="Times New Roman"/>
                <w:bCs/>
                <w:strike/>
                <w:color w:val="FF0000"/>
                <w:sz w:val="18"/>
                <w:szCs w:val="18"/>
              </w:rPr>
              <w:t>&lt;&gt;</w:t>
            </w:r>
          </w:p>
        </w:tc>
      </w:tr>
      <w:tr w:rsidR="00AC0ADF" w:rsidRPr="008B0293" w14:paraId="14809C93" w14:textId="77777777" w:rsidTr="00221221">
        <w:trPr>
          <w:trHeight w:val="220"/>
          <w:jc w:val="center"/>
        </w:trPr>
        <w:tc>
          <w:tcPr>
            <w:tcW w:w="715" w:type="dxa"/>
            <w:shd w:val="clear" w:color="auto" w:fill="auto"/>
            <w:noWrap/>
          </w:tcPr>
          <w:p w14:paraId="79A6A613" w14:textId="0AAC40BB" w:rsidR="00AC0ADF" w:rsidRPr="00237700" w:rsidRDefault="00AC0ADF" w:rsidP="00AC0AD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13055</w:t>
            </w:r>
          </w:p>
        </w:tc>
        <w:tc>
          <w:tcPr>
            <w:tcW w:w="990" w:type="dxa"/>
          </w:tcPr>
          <w:p w14:paraId="093E302D" w14:textId="0D3BF19F" w:rsidR="00AC0ADF" w:rsidRPr="00237700" w:rsidRDefault="00AC0ADF" w:rsidP="00AC0AD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Chittabrata Ghosh</w:t>
            </w:r>
          </w:p>
        </w:tc>
        <w:tc>
          <w:tcPr>
            <w:tcW w:w="900" w:type="dxa"/>
            <w:shd w:val="clear" w:color="auto" w:fill="auto"/>
            <w:noWrap/>
          </w:tcPr>
          <w:p w14:paraId="31CAD8D5" w14:textId="293886AA" w:rsidR="00AC0ADF" w:rsidRPr="00237700" w:rsidRDefault="00AC0ADF" w:rsidP="00AC0AD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35.3.16.4</w:t>
            </w:r>
          </w:p>
        </w:tc>
        <w:tc>
          <w:tcPr>
            <w:tcW w:w="720" w:type="dxa"/>
          </w:tcPr>
          <w:p w14:paraId="4DED3CD8" w14:textId="7892F083" w:rsidR="00AC0ADF" w:rsidRPr="00237700" w:rsidRDefault="00AC0ADF" w:rsidP="00AC0AD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454.31</w:t>
            </w:r>
          </w:p>
        </w:tc>
        <w:tc>
          <w:tcPr>
            <w:tcW w:w="2520" w:type="dxa"/>
            <w:shd w:val="clear" w:color="auto" w:fill="auto"/>
            <w:noWrap/>
          </w:tcPr>
          <w:p w14:paraId="2143FFAA" w14:textId="64724623" w:rsidR="00AC0ADF" w:rsidRPr="00237700" w:rsidRDefault="00AC0ADF" w:rsidP="00AC0AD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A similar rule as in the quoted </w:t>
            </w:r>
            <w:proofErr w:type="spellStart"/>
            <w:r w:rsidRPr="00237700">
              <w:rPr>
                <w:rFonts w:ascii="Times New Roman" w:hAnsi="Times New Roman" w:cs="Times New Roman"/>
                <w:sz w:val="18"/>
                <w:szCs w:val="18"/>
              </w:rPr>
              <w:t>tex</w:t>
            </w:r>
            <w:proofErr w:type="spellEnd"/>
            <w:del w:id="335" w:author="Alfred Aster" w:date="2022-10-20T14:58:00Z">
              <w:r w:rsidRPr="00237700" w:rsidDel="004F3BCE">
                <w:rPr>
                  <w:rFonts w:ascii="Times New Roman" w:hAnsi="Times New Roman" w:cs="Times New Roman"/>
                  <w:sz w:val="18"/>
                  <w:szCs w:val="18"/>
                </w:rPr>
                <w:delText>t</w:delText>
              </w:r>
            </w:del>
            <w:ins w:id="336" w:author="Alfred Aster" w:date="2022-10-20T14:58:00Z">
              <w:r w:rsidR="004F3BCE">
                <w:rPr>
                  <w:rFonts w:ascii="Times New Roman" w:hAnsi="Times New Roman" w:cs="Times New Roman"/>
                  <w:sz w:val="18"/>
                  <w:szCs w:val="18"/>
                </w:rPr>
                <w:t>“</w:t>
              </w:r>
            </w:ins>
            <w:r w:rsidRPr="00237700">
              <w:rPr>
                <w:rFonts w:ascii="Times New Roman" w:hAnsi="Times New Roman" w:cs="Times New Roman"/>
                <w:sz w:val="18"/>
                <w:szCs w:val="18"/>
              </w:rPr>
              <w:br/>
              <w:t xml:space="preserve"> "An AP MLD should not transmit a frame that solicits an immediate response to a STA </w:t>
            </w:r>
            <w:r w:rsidRPr="00237700">
              <w:rPr>
                <w:rFonts w:ascii="Times New Roman" w:hAnsi="Times New Roman" w:cs="Times New Roman"/>
                <w:sz w:val="18"/>
                <w:szCs w:val="18"/>
              </w:rPr>
              <w:lastRenderedPageBreak/>
              <w:t>that is affiliated with a non-AP MLD on a link that is a member of one or more NSTR link pairs for that non-AP MLD, if the immediate response is expected to overlap in time with group addressed MPDUs scheduled in another link of any of those NSTR link pairs and the non-AP MLD is expected to be receiving those group addressed MPD</w:t>
            </w:r>
            <w:del w:id="337" w:author="Alfred Aster" w:date="2022-10-20T14:58:00Z">
              <w:r w:rsidRPr="00237700" w:rsidDel="004F3BCE">
                <w:rPr>
                  <w:rFonts w:ascii="Times New Roman" w:hAnsi="Times New Roman" w:cs="Times New Roman"/>
                  <w:sz w:val="18"/>
                  <w:szCs w:val="18"/>
                </w:rPr>
                <w:delText>U</w:delText>
              </w:r>
            </w:del>
            <w:ins w:id="338" w:author="Alfred Aster" w:date="2022-10-20T14:58:00Z">
              <w:r w:rsidR="004F3BCE">
                <w:rPr>
                  <w:rFonts w:ascii="Times New Roman" w:hAnsi="Times New Roman" w:cs="Times New Roman"/>
                  <w:sz w:val="18"/>
                  <w:szCs w:val="18"/>
                </w:rPr>
                <w:t>”</w:t>
              </w:r>
            </w:ins>
            <w:r w:rsidRPr="00237700">
              <w:rPr>
                <w:rFonts w:ascii="Times New Roman" w:hAnsi="Times New Roman" w:cs="Times New Roman"/>
                <w:sz w:val="18"/>
                <w:szCs w:val="18"/>
              </w:rPr>
              <w:t>s."</w:t>
            </w:r>
            <w:r w:rsidRPr="00237700">
              <w:rPr>
                <w:rFonts w:ascii="Times New Roman" w:hAnsi="Times New Roman" w:cs="Times New Roman"/>
                <w:sz w:val="18"/>
                <w:szCs w:val="18"/>
              </w:rPr>
              <w:br/>
              <w:t>is needed for an EHT STA that is participating in an r-TWT SP in one link, should not be scheduled an RU/M-RU in a TF by an EHT AP on another link that is a member of one or more NSTR link pairs.</w:t>
            </w:r>
          </w:p>
        </w:tc>
        <w:tc>
          <w:tcPr>
            <w:tcW w:w="2340" w:type="dxa"/>
            <w:shd w:val="clear" w:color="auto" w:fill="auto"/>
            <w:noWrap/>
          </w:tcPr>
          <w:p w14:paraId="48B3E464" w14:textId="00DF7416" w:rsidR="00AC0ADF" w:rsidRPr="00237700" w:rsidRDefault="00AC0ADF" w:rsidP="00AC0AD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Please add specific behavior to consider the scenario in this subclause</w:t>
            </w:r>
          </w:p>
        </w:tc>
        <w:tc>
          <w:tcPr>
            <w:tcW w:w="3150" w:type="dxa"/>
            <w:shd w:val="clear" w:color="auto" w:fill="auto"/>
          </w:tcPr>
          <w:p w14:paraId="554EDB69" w14:textId="1B4066FC" w:rsidR="00AC0ADF" w:rsidRPr="00237700" w:rsidRDefault="008C027F" w:rsidP="00AC0ADF">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w:t>
            </w:r>
            <w:del w:id="339" w:author="Alfred Aster" w:date="2022-10-20T14:58:00Z">
              <w:r w:rsidDel="004F3BCE">
                <w:rPr>
                  <w:rFonts w:ascii="Times New Roman" w:hAnsi="Times New Roman" w:cs="Times New Roman"/>
                  <w:bCs/>
                  <w:sz w:val="18"/>
                  <w:szCs w:val="18"/>
                </w:rPr>
                <w:delText>ed</w:delText>
              </w:r>
            </w:del>
            <w:ins w:id="340"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comment resolutions in “document”, however the group could not reach </w:t>
            </w:r>
            <w:r>
              <w:rPr>
                <w:rFonts w:ascii="Times New Roman" w:hAnsi="Times New Roman" w:cs="Times New Roman"/>
                <w:bCs/>
                <w:sz w:val="18"/>
                <w:szCs w:val="18"/>
              </w:rPr>
              <w:lastRenderedPageBreak/>
              <w:t>consensus on a proposed change that would resolve the comment</w:t>
            </w:r>
          </w:p>
          <w:p w14:paraId="4ABA70DD" w14:textId="77777777" w:rsidR="00E4648E" w:rsidRPr="0046434B" w:rsidRDefault="00E4648E" w:rsidP="00E4648E">
            <w:pPr>
              <w:suppressAutoHyphens/>
              <w:spacing w:after="0"/>
              <w:rPr>
                <w:rFonts w:ascii="Times New Roman" w:hAnsi="Times New Roman" w:cs="Times New Roman"/>
                <w:bCs/>
                <w:color w:val="FF0000"/>
                <w:sz w:val="18"/>
                <w:szCs w:val="18"/>
              </w:rPr>
            </w:pPr>
          </w:p>
          <w:p w14:paraId="750D9C22" w14:textId="2F044DE5" w:rsidR="00AC0ADF" w:rsidRPr="00237700" w:rsidRDefault="00AC0ADF" w:rsidP="00AC0ADF">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August 11, 2022, but no straw poll is conducted yet.</w:t>
            </w:r>
          </w:p>
          <w:p w14:paraId="75F5865D" w14:textId="77777777" w:rsidR="00AC0ADF" w:rsidRPr="00237700" w:rsidRDefault="00AC0ADF" w:rsidP="00AC0ADF">
            <w:pPr>
              <w:suppressAutoHyphens/>
              <w:spacing w:after="0"/>
              <w:rPr>
                <w:rFonts w:ascii="Times New Roman" w:hAnsi="Times New Roman" w:cs="Times New Roman"/>
                <w:bCs/>
                <w:sz w:val="18"/>
                <w:szCs w:val="18"/>
              </w:rPr>
            </w:pPr>
          </w:p>
          <w:p w14:paraId="2976DC28" w14:textId="7582D09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Yunbo Li</w:t>
            </w:r>
            <w:r w:rsidRPr="00B45EC9">
              <w:rPr>
                <w:rFonts w:ascii="Times New Roman" w:hAnsi="Times New Roman" w:cs="Times New Roman"/>
                <w:bCs/>
                <w:sz w:val="18"/>
                <w:szCs w:val="18"/>
              </w:rPr>
              <w:tab/>
            </w:r>
            <w:r>
              <w:rPr>
                <w:rFonts w:ascii="Times New Roman" w:hAnsi="Times New Roman" w:cs="Times New Roman"/>
                <w:bCs/>
                <w:sz w:val="18"/>
                <w:szCs w:val="18"/>
              </w:rPr>
              <w:t xml:space="preserve">     </w:t>
            </w:r>
            <w:r w:rsidRPr="00B45EC9">
              <w:rPr>
                <w:rFonts w:ascii="Times New Roman" w:hAnsi="Times New Roman" w:cs="Times New Roman"/>
                <w:bCs/>
                <w:sz w:val="18"/>
                <w:szCs w:val="18"/>
              </w:rPr>
              <w:t>22/1239r2</w:t>
            </w:r>
            <w:r>
              <w:rPr>
                <w:rFonts w:ascii="Times New Roman" w:hAnsi="Times New Roman" w:cs="Times New Roman"/>
                <w:bCs/>
                <w:sz w:val="18"/>
                <w:szCs w:val="18"/>
              </w:rPr>
              <w:t xml:space="preserve"> </w:t>
            </w:r>
          </w:p>
          <w:p w14:paraId="59FCE60E" w14:textId="33825154"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384D9CAE" w14:textId="56129A06" w:rsidR="00AC0ADF" w:rsidRPr="00237700" w:rsidRDefault="00B45EC9" w:rsidP="00B45EC9">
            <w:pPr>
              <w:suppressAutoHyphens/>
              <w:spacing w:after="0"/>
              <w:rPr>
                <w:rFonts w:ascii="Times New Roman" w:hAnsi="Times New Roman" w:cs="Times New Roman"/>
                <w:bCs/>
                <w:sz w:val="18"/>
                <w:szCs w:val="18"/>
              </w:rPr>
            </w:pPr>
            <w:r w:rsidRPr="0046434B">
              <w:rPr>
                <w:rFonts w:ascii="Times New Roman" w:hAnsi="Times New Roman" w:cs="Times New Roman"/>
                <w:bCs/>
                <w:color w:val="FF0000"/>
                <w:sz w:val="18"/>
                <w:szCs w:val="18"/>
              </w:rPr>
              <w:t>&lt;&gt;</w:t>
            </w:r>
          </w:p>
        </w:tc>
      </w:tr>
      <w:tr w:rsidR="00324823" w:rsidRPr="008B0293" w14:paraId="15A12E1A" w14:textId="77777777" w:rsidTr="00221221">
        <w:trPr>
          <w:trHeight w:val="220"/>
          <w:jc w:val="center"/>
        </w:trPr>
        <w:tc>
          <w:tcPr>
            <w:tcW w:w="715" w:type="dxa"/>
            <w:shd w:val="clear" w:color="auto" w:fill="auto"/>
            <w:noWrap/>
          </w:tcPr>
          <w:p w14:paraId="25037351" w14:textId="19800445" w:rsidR="00324823" w:rsidRPr="00237700" w:rsidRDefault="00324823" w:rsidP="00324823">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13056</w:t>
            </w:r>
          </w:p>
        </w:tc>
        <w:tc>
          <w:tcPr>
            <w:tcW w:w="990" w:type="dxa"/>
          </w:tcPr>
          <w:p w14:paraId="106BC1F2" w14:textId="5F3094B8" w:rsidR="00324823" w:rsidRPr="00237700" w:rsidRDefault="00324823" w:rsidP="00324823">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Chittabrata Ghosh</w:t>
            </w:r>
          </w:p>
        </w:tc>
        <w:tc>
          <w:tcPr>
            <w:tcW w:w="900" w:type="dxa"/>
            <w:shd w:val="clear" w:color="auto" w:fill="auto"/>
            <w:noWrap/>
          </w:tcPr>
          <w:p w14:paraId="10FC1A63" w14:textId="79ECE37A" w:rsidR="00324823" w:rsidRPr="00237700" w:rsidRDefault="00324823" w:rsidP="00324823">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35.3.16.4</w:t>
            </w:r>
          </w:p>
        </w:tc>
        <w:tc>
          <w:tcPr>
            <w:tcW w:w="720" w:type="dxa"/>
          </w:tcPr>
          <w:p w14:paraId="328D07A8" w14:textId="0FDFB170" w:rsidR="00324823" w:rsidRPr="00237700" w:rsidRDefault="00324823" w:rsidP="00324823">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454.31</w:t>
            </w:r>
          </w:p>
        </w:tc>
        <w:tc>
          <w:tcPr>
            <w:tcW w:w="2520" w:type="dxa"/>
            <w:shd w:val="clear" w:color="auto" w:fill="auto"/>
            <w:noWrap/>
          </w:tcPr>
          <w:p w14:paraId="676B7AA4" w14:textId="0A39B2F8" w:rsidR="00324823" w:rsidRPr="00237700" w:rsidRDefault="00324823" w:rsidP="00324823">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A similar rule as in quoted </w:t>
            </w:r>
            <w:proofErr w:type="spellStart"/>
            <w:r w:rsidRPr="00237700">
              <w:rPr>
                <w:rFonts w:ascii="Times New Roman" w:hAnsi="Times New Roman" w:cs="Times New Roman"/>
                <w:sz w:val="18"/>
                <w:szCs w:val="18"/>
              </w:rPr>
              <w:t>tex</w:t>
            </w:r>
            <w:proofErr w:type="spellEnd"/>
            <w:del w:id="341" w:author="Alfred Aster" w:date="2022-10-20T14:58:00Z">
              <w:r w:rsidRPr="00237700" w:rsidDel="004F3BCE">
                <w:rPr>
                  <w:rFonts w:ascii="Times New Roman" w:hAnsi="Times New Roman" w:cs="Times New Roman"/>
                  <w:sz w:val="18"/>
                  <w:szCs w:val="18"/>
                </w:rPr>
                <w:delText>t</w:delText>
              </w:r>
            </w:del>
            <w:ins w:id="342" w:author="Alfred Aster" w:date="2022-10-20T14:58:00Z">
              <w:r w:rsidR="004F3BCE">
                <w:rPr>
                  <w:rFonts w:ascii="Times New Roman" w:hAnsi="Times New Roman" w:cs="Times New Roman"/>
                  <w:sz w:val="18"/>
                  <w:szCs w:val="18"/>
                </w:rPr>
                <w:t>“</w:t>
              </w:r>
            </w:ins>
            <w:r w:rsidRPr="00237700">
              <w:rPr>
                <w:rFonts w:ascii="Times New Roman" w:hAnsi="Times New Roman" w:cs="Times New Roman"/>
                <w:sz w:val="18"/>
                <w:szCs w:val="18"/>
              </w:rPr>
              <w:t>:</w:t>
            </w:r>
            <w:r w:rsidRPr="00237700">
              <w:rPr>
                <w:rFonts w:ascii="Times New Roman" w:hAnsi="Times New Roman" w:cs="Times New Roman"/>
                <w:sz w:val="18"/>
                <w:szCs w:val="18"/>
              </w:rPr>
              <w:br/>
              <w:t xml:space="preserve">"If a STA that is affiliated with a non-AP MLD successfully obtains a TXOP on one link of one of its NSTR link pairs before the TBTT of the other link of the NSTR link pair, then it should end its TXOP before the TBTT of the other link if it intends to receive Beacon frames on the other </w:t>
            </w:r>
            <w:proofErr w:type="spellStart"/>
            <w:r w:rsidRPr="00237700">
              <w:rPr>
                <w:rFonts w:ascii="Times New Roman" w:hAnsi="Times New Roman" w:cs="Times New Roman"/>
                <w:sz w:val="18"/>
                <w:szCs w:val="18"/>
              </w:rPr>
              <w:t>li</w:t>
            </w:r>
            <w:del w:id="343" w:author="Alfred Aster" w:date="2022-10-20T14:58:00Z">
              <w:r w:rsidRPr="00237700" w:rsidDel="004F3BCE">
                <w:rPr>
                  <w:rFonts w:ascii="Times New Roman" w:hAnsi="Times New Roman" w:cs="Times New Roman"/>
                  <w:sz w:val="18"/>
                  <w:szCs w:val="18"/>
                </w:rPr>
                <w:delText>n</w:delText>
              </w:r>
            </w:del>
            <w:ins w:id="344" w:author="Alfred Aster" w:date="2022-10-20T14:58:00Z">
              <w:r w:rsidR="004F3BCE">
                <w:rPr>
                  <w:rFonts w:ascii="Times New Roman" w:hAnsi="Times New Roman" w:cs="Times New Roman"/>
                  <w:sz w:val="18"/>
                  <w:szCs w:val="18"/>
                </w:rPr>
                <w:t>”</w:t>
              </w:r>
            </w:ins>
            <w:r w:rsidRPr="00237700">
              <w:rPr>
                <w:rFonts w:ascii="Times New Roman" w:hAnsi="Times New Roman" w:cs="Times New Roman"/>
                <w:sz w:val="18"/>
                <w:szCs w:val="18"/>
              </w:rPr>
              <w:t>k</w:t>
            </w:r>
            <w:proofErr w:type="spellEnd"/>
            <w:r w:rsidRPr="00237700">
              <w:rPr>
                <w:rFonts w:ascii="Times New Roman" w:hAnsi="Times New Roman" w:cs="Times New Roman"/>
                <w:sz w:val="18"/>
                <w:szCs w:val="18"/>
              </w:rPr>
              <w:t>."</w:t>
            </w:r>
            <w:r w:rsidRPr="00237700">
              <w:rPr>
                <w:rFonts w:ascii="Times New Roman" w:hAnsi="Times New Roman" w:cs="Times New Roman"/>
                <w:sz w:val="18"/>
                <w:szCs w:val="18"/>
              </w:rPr>
              <w:br/>
              <w:t>is needed if the obtained TXOP in one link overlaps with  the start time of a restricted TWT SP scheduled on other link</w:t>
            </w:r>
          </w:p>
        </w:tc>
        <w:tc>
          <w:tcPr>
            <w:tcW w:w="2340" w:type="dxa"/>
            <w:shd w:val="clear" w:color="auto" w:fill="auto"/>
            <w:noWrap/>
          </w:tcPr>
          <w:p w14:paraId="214CD1C7" w14:textId="535CBFD6" w:rsidR="00324823" w:rsidRPr="00237700" w:rsidRDefault="00324823" w:rsidP="00324823">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Please add specific behavior </w:t>
            </w:r>
            <w:del w:id="345" w:author="Alfred Aster" w:date="2022-10-20T14:58:00Z">
              <w:r w:rsidRPr="00237700" w:rsidDel="004F3BCE">
                <w:rPr>
                  <w:rFonts w:ascii="Times New Roman" w:hAnsi="Times New Roman" w:cs="Times New Roman"/>
                  <w:sz w:val="18"/>
                  <w:szCs w:val="18"/>
                </w:rPr>
                <w:delText>to sat</w:delText>
              </w:r>
            </w:del>
            <w:ins w:id="346" w:author="Alfred Aster" w:date="2022-10-20T14:58:00Z">
              <w:r w:rsidR="004F3BCE">
                <w:rPr>
                  <w:rFonts w:ascii="Times New Roman" w:hAnsi="Times New Roman" w:cs="Times New Roman"/>
                  <w:sz w:val="18"/>
                  <w:szCs w:val="18"/>
                </w:rPr>
                <w:pgNum/>
              </w:r>
              <w:proofErr w:type="spellStart"/>
              <w:r w:rsidR="004F3BCE">
                <w:rPr>
                  <w:rFonts w:ascii="Times New Roman" w:hAnsi="Times New Roman" w:cs="Times New Roman"/>
                  <w:sz w:val="18"/>
                  <w:szCs w:val="18"/>
                </w:rPr>
                <w:t>ropped</w:t>
              </w:r>
            </w:ins>
            <w:r w:rsidRPr="00237700">
              <w:rPr>
                <w:rFonts w:ascii="Times New Roman" w:hAnsi="Times New Roman" w:cs="Times New Roman"/>
                <w:sz w:val="18"/>
                <w:szCs w:val="18"/>
              </w:rPr>
              <w:t>isy</w:t>
            </w:r>
            <w:proofErr w:type="spellEnd"/>
            <w:r w:rsidRPr="00237700">
              <w:rPr>
                <w:rFonts w:ascii="Times New Roman" w:hAnsi="Times New Roman" w:cs="Times New Roman"/>
                <w:sz w:val="18"/>
                <w:szCs w:val="18"/>
              </w:rPr>
              <w:t xml:space="preserve"> the issue pointed out in the comment</w:t>
            </w:r>
          </w:p>
        </w:tc>
        <w:tc>
          <w:tcPr>
            <w:tcW w:w="3150" w:type="dxa"/>
            <w:shd w:val="clear" w:color="auto" w:fill="auto"/>
          </w:tcPr>
          <w:p w14:paraId="51056C86" w14:textId="142B504B" w:rsidR="00324823" w:rsidRPr="00237700" w:rsidRDefault="008C027F" w:rsidP="00324823">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w:t>
            </w:r>
            <w:del w:id="347" w:author="Alfred Aster" w:date="2022-10-20T14:58:00Z">
              <w:r w:rsidDel="004F3BCE">
                <w:rPr>
                  <w:rFonts w:ascii="Times New Roman" w:hAnsi="Times New Roman" w:cs="Times New Roman"/>
                  <w:bCs/>
                  <w:sz w:val="18"/>
                  <w:szCs w:val="18"/>
                </w:rPr>
                <w:delText>ed</w:delText>
              </w:r>
            </w:del>
            <w:ins w:id="348"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comment resolutions in “document”, however the group could not reach consensus on a proposed change that would resolve the comment</w:t>
            </w:r>
          </w:p>
          <w:p w14:paraId="6D88BAA1" w14:textId="77777777" w:rsidR="00E4648E" w:rsidRDefault="00E4648E" w:rsidP="00E4648E">
            <w:pPr>
              <w:suppressAutoHyphens/>
              <w:spacing w:after="0"/>
              <w:rPr>
                <w:rFonts w:ascii="Times New Roman" w:hAnsi="Times New Roman" w:cs="Times New Roman"/>
                <w:bCs/>
                <w:sz w:val="18"/>
                <w:szCs w:val="18"/>
              </w:rPr>
            </w:pPr>
          </w:p>
          <w:p w14:paraId="58213D66" w14:textId="77777777" w:rsidR="00324823" w:rsidRPr="00237700" w:rsidRDefault="00324823" w:rsidP="00324823">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August 11, 2022, but no straw poll is conducted yet.</w:t>
            </w:r>
          </w:p>
          <w:p w14:paraId="7525461A" w14:textId="3F17FFFB" w:rsidR="00324823" w:rsidRPr="00237700" w:rsidRDefault="00324823" w:rsidP="00324823">
            <w:pPr>
              <w:suppressAutoHyphens/>
              <w:spacing w:after="0"/>
              <w:rPr>
                <w:rFonts w:ascii="Times New Roman" w:hAnsi="Times New Roman" w:cs="Times New Roman"/>
                <w:bCs/>
                <w:sz w:val="18"/>
                <w:szCs w:val="18"/>
              </w:rPr>
            </w:pPr>
          </w:p>
          <w:p w14:paraId="2693D7CF" w14:textId="30B52CAF"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Yunbo Li</w:t>
            </w:r>
            <w:r>
              <w:rPr>
                <w:rFonts w:ascii="Times New Roman" w:hAnsi="Times New Roman" w:cs="Times New Roman"/>
                <w:bCs/>
                <w:sz w:val="18"/>
                <w:szCs w:val="18"/>
              </w:rPr>
              <w:t xml:space="preserve">  </w:t>
            </w:r>
            <w:r w:rsidRPr="00B45EC9">
              <w:rPr>
                <w:rFonts w:ascii="Times New Roman" w:hAnsi="Times New Roman" w:cs="Times New Roman"/>
                <w:bCs/>
                <w:sz w:val="18"/>
                <w:szCs w:val="18"/>
              </w:rPr>
              <w:tab/>
              <w:t>22/1239r2</w:t>
            </w:r>
          </w:p>
          <w:p w14:paraId="630A96BE" w14:textId="5F0D9180"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1B187DDC" w14:textId="7A854023" w:rsidR="00324823" w:rsidRPr="00B45EC9" w:rsidRDefault="00B45EC9" w:rsidP="00324823">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tc>
      </w:tr>
      <w:tr w:rsidR="006024A6" w:rsidRPr="008B0293" w14:paraId="077C8D4F" w14:textId="77777777" w:rsidTr="00221221">
        <w:trPr>
          <w:trHeight w:val="220"/>
          <w:jc w:val="center"/>
        </w:trPr>
        <w:tc>
          <w:tcPr>
            <w:tcW w:w="715" w:type="dxa"/>
            <w:shd w:val="clear" w:color="auto" w:fill="auto"/>
            <w:noWrap/>
          </w:tcPr>
          <w:p w14:paraId="6372525E" w14:textId="31B2F139" w:rsidR="006024A6" w:rsidRPr="0034677F" w:rsidRDefault="006024A6" w:rsidP="006024A6">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t>13162</w:t>
            </w:r>
          </w:p>
        </w:tc>
        <w:tc>
          <w:tcPr>
            <w:tcW w:w="990" w:type="dxa"/>
          </w:tcPr>
          <w:p w14:paraId="33CEBF75" w14:textId="38DCDB25" w:rsidR="006024A6" w:rsidRPr="0034677F" w:rsidRDefault="006024A6" w:rsidP="006024A6">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t>Mark RISON</w:t>
            </w:r>
          </w:p>
        </w:tc>
        <w:tc>
          <w:tcPr>
            <w:tcW w:w="900" w:type="dxa"/>
            <w:shd w:val="clear" w:color="auto" w:fill="auto"/>
            <w:noWrap/>
          </w:tcPr>
          <w:p w14:paraId="1D93C725" w14:textId="298187CF" w:rsidR="006024A6" w:rsidRPr="0034677F" w:rsidRDefault="006024A6" w:rsidP="006024A6">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t>12.4.1</w:t>
            </w:r>
          </w:p>
        </w:tc>
        <w:tc>
          <w:tcPr>
            <w:tcW w:w="720" w:type="dxa"/>
          </w:tcPr>
          <w:p w14:paraId="494B8F89" w14:textId="6943E05F" w:rsidR="006024A6" w:rsidRPr="0034677F" w:rsidRDefault="006024A6" w:rsidP="006024A6">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t>334.57</w:t>
            </w:r>
          </w:p>
        </w:tc>
        <w:tc>
          <w:tcPr>
            <w:tcW w:w="2520" w:type="dxa"/>
            <w:shd w:val="clear" w:color="auto" w:fill="auto"/>
            <w:noWrap/>
          </w:tcPr>
          <w:p w14:paraId="72CE6457" w14:textId="5D05639F" w:rsidR="006024A6" w:rsidRPr="0034677F" w:rsidRDefault="006024A6" w:rsidP="006024A6">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t xml:space="preserve">This could be seen as a technical change to the baseline, as the definition </w:t>
            </w:r>
            <w:del w:id="349" w:author="Alfred Aster" w:date="2022-10-20T14:58:00Z">
              <w:r w:rsidRPr="0034677F" w:rsidDel="004F3BCE">
                <w:rPr>
                  <w:rFonts w:ascii="Times New Roman" w:hAnsi="Times New Roman" w:cs="Times New Roman"/>
                  <w:strike/>
                  <w:color w:val="FF0000"/>
                  <w:sz w:val="18"/>
                  <w:szCs w:val="18"/>
                </w:rPr>
                <w:delText>o</w:delText>
              </w:r>
            </w:del>
            <w:ins w:id="350" w:author="Alfred Aster" w:date="2022-10-20T14:58:00Z">
              <w:r w:rsidR="004F3BCE" w:rsidRPr="0034677F">
                <w:rPr>
                  <w:rFonts w:ascii="Times New Roman" w:hAnsi="Times New Roman" w:cs="Times New Roman"/>
                  <w:strike/>
                  <w:color w:val="FF0000"/>
                  <w:sz w:val="18"/>
                  <w:szCs w:val="18"/>
                </w:rPr>
                <w:t>“</w:t>
              </w:r>
            </w:ins>
            <w:r w:rsidRPr="0034677F">
              <w:rPr>
                <w:rFonts w:ascii="Times New Roman" w:hAnsi="Times New Roman" w:cs="Times New Roman"/>
                <w:strike/>
                <w:color w:val="FF0000"/>
                <w:sz w:val="18"/>
                <w:szCs w:val="18"/>
              </w:rPr>
              <w:t xml:space="preserve">f "SAE </w:t>
            </w:r>
            <w:proofErr w:type="spellStart"/>
            <w:r w:rsidRPr="0034677F">
              <w:rPr>
                <w:rFonts w:ascii="Times New Roman" w:hAnsi="Times New Roman" w:cs="Times New Roman"/>
                <w:strike/>
                <w:color w:val="FF0000"/>
                <w:sz w:val="18"/>
                <w:szCs w:val="18"/>
              </w:rPr>
              <w:t>ent</w:t>
            </w:r>
            <w:del w:id="351" w:author="Alfred Aster" w:date="2022-10-20T14:58:00Z">
              <w:r w:rsidRPr="0034677F" w:rsidDel="004F3BCE">
                <w:rPr>
                  <w:rFonts w:ascii="Times New Roman" w:hAnsi="Times New Roman" w:cs="Times New Roman"/>
                  <w:strike/>
                  <w:color w:val="FF0000"/>
                  <w:sz w:val="18"/>
                  <w:szCs w:val="18"/>
                </w:rPr>
                <w:delText>i</w:delText>
              </w:r>
            </w:del>
            <w:ins w:id="352" w:author="Alfred Aster" w:date="2022-10-20T14:58:00Z">
              <w:r w:rsidR="004F3BCE" w:rsidRPr="0034677F">
                <w:rPr>
                  <w:rFonts w:ascii="Times New Roman" w:hAnsi="Times New Roman" w:cs="Times New Roman"/>
                  <w:strike/>
                  <w:color w:val="FF0000"/>
                  <w:sz w:val="18"/>
                  <w:szCs w:val="18"/>
                </w:rPr>
                <w:t>”</w:t>
              </w:r>
            </w:ins>
            <w:r w:rsidRPr="0034677F">
              <w:rPr>
                <w:rFonts w:ascii="Times New Roman" w:hAnsi="Times New Roman" w:cs="Times New Roman"/>
                <w:strike/>
                <w:color w:val="FF0000"/>
                <w:sz w:val="18"/>
                <w:szCs w:val="18"/>
              </w:rPr>
              <w:t>ty</w:t>
            </w:r>
            <w:proofErr w:type="spellEnd"/>
            <w:r w:rsidRPr="0034677F">
              <w:rPr>
                <w:rFonts w:ascii="Times New Roman" w:hAnsi="Times New Roman" w:cs="Times New Roman"/>
                <w:strike/>
                <w:color w:val="FF0000"/>
                <w:sz w:val="18"/>
                <w:szCs w:val="18"/>
              </w:rPr>
              <w:t>" does not refer to APs, while the original text makes it clear that two APs could use SAE between themselves (</w:t>
            </w:r>
            <w:proofErr w:type="gramStart"/>
            <w:r w:rsidRPr="0034677F">
              <w:rPr>
                <w:rFonts w:ascii="Times New Roman" w:hAnsi="Times New Roman" w:cs="Times New Roman"/>
                <w:strike/>
                <w:color w:val="FF0000"/>
                <w:sz w:val="18"/>
                <w:szCs w:val="18"/>
              </w:rPr>
              <w:t>e.g.</w:t>
            </w:r>
            <w:proofErr w:type="gramEnd"/>
            <w:r w:rsidRPr="0034677F">
              <w:rPr>
                <w:rFonts w:ascii="Times New Roman" w:hAnsi="Times New Roman" w:cs="Times New Roman"/>
                <w:strike/>
                <w:color w:val="FF0000"/>
                <w:sz w:val="18"/>
                <w:szCs w:val="18"/>
              </w:rPr>
              <w:t xml:space="preserve"> for AP </w:t>
            </w:r>
            <w:proofErr w:type="spellStart"/>
            <w:r w:rsidRPr="0034677F">
              <w:rPr>
                <w:rFonts w:ascii="Times New Roman" w:hAnsi="Times New Roman" w:cs="Times New Roman"/>
                <w:strike/>
                <w:color w:val="FF0000"/>
                <w:sz w:val="18"/>
                <w:szCs w:val="18"/>
              </w:rPr>
              <w:t>PeerKey</w:t>
            </w:r>
            <w:proofErr w:type="spellEnd"/>
            <w:r w:rsidRPr="0034677F">
              <w:rPr>
                <w:rFonts w:ascii="Times New Roman" w:hAnsi="Times New Roman" w:cs="Times New Roman"/>
                <w:strike/>
                <w:color w:val="FF0000"/>
                <w:sz w:val="18"/>
                <w:szCs w:val="18"/>
              </w:rPr>
              <w:t>)</w:t>
            </w:r>
          </w:p>
        </w:tc>
        <w:tc>
          <w:tcPr>
            <w:tcW w:w="2340" w:type="dxa"/>
            <w:shd w:val="clear" w:color="auto" w:fill="auto"/>
            <w:noWrap/>
          </w:tcPr>
          <w:p w14:paraId="72EC5B2F" w14:textId="44632DDA" w:rsidR="006024A6" w:rsidRPr="0034677F" w:rsidRDefault="006024A6" w:rsidP="006024A6">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t xml:space="preserve">Change the definition at 53.63 </w:t>
            </w:r>
            <w:del w:id="353" w:author="Alfred Aster" w:date="2022-10-20T14:58:00Z">
              <w:r w:rsidRPr="0034677F" w:rsidDel="004F3BCE">
                <w:rPr>
                  <w:rFonts w:ascii="Times New Roman" w:hAnsi="Times New Roman" w:cs="Times New Roman"/>
                  <w:strike/>
                  <w:color w:val="FF0000"/>
                  <w:sz w:val="18"/>
                  <w:szCs w:val="18"/>
                </w:rPr>
                <w:delText>t</w:delText>
              </w:r>
            </w:del>
            <w:ins w:id="354" w:author="Alfred Aster" w:date="2022-10-20T14:58:00Z">
              <w:r w:rsidR="004F3BCE" w:rsidRPr="0034677F">
                <w:rPr>
                  <w:rFonts w:ascii="Times New Roman" w:hAnsi="Times New Roman" w:cs="Times New Roman"/>
                  <w:strike/>
                  <w:color w:val="FF0000"/>
                  <w:sz w:val="18"/>
                  <w:szCs w:val="18"/>
                </w:rPr>
                <w:t>“</w:t>
              </w:r>
            </w:ins>
            <w:r w:rsidRPr="0034677F">
              <w:rPr>
                <w:rFonts w:ascii="Times New Roman" w:hAnsi="Times New Roman" w:cs="Times New Roman"/>
                <w:strike/>
                <w:color w:val="FF0000"/>
                <w:sz w:val="18"/>
                <w:szCs w:val="18"/>
              </w:rPr>
              <w:t>o "simultaneous authentication of equals (SAE) entity: an entity that is a station (STA), access point (AP) or a multi-link device</w:t>
            </w:r>
            <w:r w:rsidRPr="0034677F">
              <w:rPr>
                <w:rFonts w:ascii="Times New Roman" w:hAnsi="Times New Roman" w:cs="Times New Roman"/>
                <w:strike/>
                <w:color w:val="FF0000"/>
                <w:sz w:val="18"/>
                <w:szCs w:val="18"/>
              </w:rPr>
              <w:br/>
              <w:t>(MLD) that participates in SAE authentication (see 12.4 (Authentication using a password</w:t>
            </w:r>
            <w:del w:id="355" w:author="Alfred Aster" w:date="2022-10-20T14:58:00Z">
              <w:r w:rsidRPr="0034677F" w:rsidDel="004F3BCE">
                <w:rPr>
                  <w:rFonts w:ascii="Times New Roman" w:hAnsi="Times New Roman" w:cs="Times New Roman"/>
                  <w:strike/>
                  <w:color w:val="FF0000"/>
                  <w:sz w:val="18"/>
                  <w:szCs w:val="18"/>
                </w:rPr>
                <w:delText>)</w:delText>
              </w:r>
            </w:del>
            <w:ins w:id="356" w:author="Alfred Aster" w:date="2022-10-20T14:58:00Z">
              <w:r w:rsidR="004F3BCE" w:rsidRPr="0034677F">
                <w:rPr>
                  <w:rFonts w:ascii="Times New Roman" w:hAnsi="Times New Roman" w:cs="Times New Roman"/>
                  <w:strike/>
                  <w:color w:val="FF0000"/>
                  <w:sz w:val="18"/>
                  <w:szCs w:val="18"/>
                </w:rPr>
                <w:t>”</w:t>
              </w:r>
            </w:ins>
            <w:r w:rsidRPr="0034677F">
              <w:rPr>
                <w:rFonts w:ascii="Times New Roman" w:hAnsi="Times New Roman" w:cs="Times New Roman"/>
                <w:strike/>
                <w:color w:val="FF0000"/>
                <w:sz w:val="18"/>
                <w:szCs w:val="18"/>
              </w:rPr>
              <w:t>)."</w:t>
            </w:r>
          </w:p>
        </w:tc>
        <w:tc>
          <w:tcPr>
            <w:tcW w:w="3150" w:type="dxa"/>
            <w:shd w:val="clear" w:color="auto" w:fill="auto"/>
          </w:tcPr>
          <w:p w14:paraId="2A95BD86" w14:textId="4365D2D2" w:rsidR="005123F8" w:rsidRPr="0034677F" w:rsidDel="005123F8" w:rsidRDefault="005123F8" w:rsidP="006024A6">
            <w:pPr>
              <w:suppressAutoHyphens/>
              <w:spacing w:after="0"/>
              <w:rPr>
                <w:del w:id="357" w:author="Alfred Aster" w:date="2022-10-22T11:08:00Z"/>
                <w:rFonts w:ascii="Times New Roman" w:hAnsi="Times New Roman" w:cs="Times New Roman"/>
                <w:bCs/>
                <w:strike/>
                <w:color w:val="FF0000"/>
                <w:sz w:val="18"/>
                <w:szCs w:val="18"/>
              </w:rPr>
            </w:pPr>
          </w:p>
          <w:p w14:paraId="7EF687B6" w14:textId="77777777" w:rsidR="005123F8" w:rsidRPr="0034677F" w:rsidRDefault="005123F8" w:rsidP="006024A6">
            <w:pPr>
              <w:suppressAutoHyphens/>
              <w:spacing w:after="0"/>
              <w:rPr>
                <w:ins w:id="358" w:author="Alfred Aster" w:date="2022-10-22T11:08:00Z"/>
                <w:rFonts w:ascii="Times New Roman" w:hAnsi="Times New Roman" w:cs="Times New Roman"/>
                <w:bCs/>
                <w:strike/>
                <w:color w:val="FF0000"/>
                <w:sz w:val="18"/>
                <w:szCs w:val="18"/>
              </w:rPr>
            </w:pPr>
            <w:ins w:id="359" w:author="Alfred Aster" w:date="2022-10-22T11:08:00Z">
              <w:r w:rsidRPr="0034677F">
                <w:rPr>
                  <w:rFonts w:ascii="Times New Roman" w:hAnsi="Times New Roman" w:cs="Times New Roman"/>
                  <w:bCs/>
                  <w:strike/>
                  <w:color w:val="FF0000"/>
                  <w:sz w:val="18"/>
                  <w:szCs w:val="18"/>
                </w:rPr>
                <w:t>Pending SP</w:t>
              </w:r>
            </w:ins>
          </w:p>
          <w:p w14:paraId="5D200B1F" w14:textId="77777777" w:rsidR="005123F8" w:rsidRPr="0034677F" w:rsidRDefault="005123F8" w:rsidP="006024A6">
            <w:pPr>
              <w:suppressAutoHyphens/>
              <w:spacing w:after="0"/>
              <w:rPr>
                <w:ins w:id="360" w:author="Alfred Aster" w:date="2022-10-22T11:08:00Z"/>
                <w:rFonts w:ascii="Times New Roman" w:hAnsi="Times New Roman" w:cs="Times New Roman"/>
                <w:bCs/>
                <w:strike/>
                <w:color w:val="FF0000"/>
                <w:sz w:val="18"/>
                <w:szCs w:val="18"/>
              </w:rPr>
            </w:pPr>
          </w:p>
          <w:p w14:paraId="5EBCD99F" w14:textId="52C14FD2" w:rsidR="006024A6" w:rsidRPr="0034677F" w:rsidRDefault="008C027F" w:rsidP="006024A6">
            <w:pPr>
              <w:suppressAutoHyphens/>
              <w:spacing w:after="0"/>
              <w:rPr>
                <w:rFonts w:ascii="Times New Roman" w:hAnsi="Times New Roman" w:cs="Times New Roman"/>
                <w:bCs/>
                <w:strike/>
                <w:color w:val="FF0000"/>
                <w:sz w:val="18"/>
                <w:szCs w:val="18"/>
              </w:rPr>
            </w:pPr>
            <w:r w:rsidRPr="0034677F">
              <w:rPr>
                <w:rFonts w:ascii="Times New Roman" w:hAnsi="Times New Roman" w:cs="Times New Roman"/>
                <w:bCs/>
                <w:strike/>
                <w:color w:val="FF0000"/>
                <w:sz w:val="18"/>
                <w:szCs w:val="18"/>
              </w:rPr>
              <w:t>Reject</w:t>
            </w:r>
            <w:r w:rsidRPr="0034677F">
              <w:rPr>
                <w:rFonts w:ascii="Times New Roman" w:hAnsi="Times New Roman" w:cs="Times New Roman"/>
                <w:bCs/>
                <w:strike/>
                <w:color w:val="FF0000"/>
                <w:sz w:val="18"/>
                <w:szCs w:val="18"/>
              </w:rPr>
              <w:t>ed</w:t>
            </w:r>
            <w:ins w:id="361" w:author="Alfred Aster" w:date="2022-10-20T14:58:00Z">
              <w:r w:rsidR="004F3BCE" w:rsidRPr="0034677F">
                <w:rPr>
                  <w:rFonts w:ascii="Times New Roman" w:hAnsi="Times New Roman" w:cs="Times New Roman"/>
                  <w:bCs/>
                  <w:strike/>
                  <w:color w:val="FF0000"/>
                  <w:sz w:val="18"/>
                  <w:szCs w:val="18"/>
                </w:rPr>
                <w:t>–</w:t>
              </w:r>
            </w:ins>
            <w:r w:rsidRPr="0034677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54D73CB4" w14:textId="77777777" w:rsidR="00E4648E" w:rsidRPr="0034677F" w:rsidRDefault="00E4648E" w:rsidP="00E4648E">
            <w:pPr>
              <w:suppressAutoHyphens/>
              <w:spacing w:after="0"/>
              <w:rPr>
                <w:rFonts w:ascii="Times New Roman" w:hAnsi="Times New Roman" w:cs="Times New Roman"/>
                <w:bCs/>
                <w:strike/>
                <w:color w:val="FF0000"/>
                <w:sz w:val="18"/>
                <w:szCs w:val="18"/>
              </w:rPr>
            </w:pPr>
          </w:p>
          <w:p w14:paraId="0DF58BD2" w14:textId="77777777" w:rsidR="006024A6" w:rsidRPr="0034677F" w:rsidRDefault="006024A6" w:rsidP="006024A6">
            <w:pPr>
              <w:suppressAutoHyphens/>
              <w:spacing w:after="0"/>
              <w:rPr>
                <w:rFonts w:ascii="Times New Roman" w:hAnsi="Times New Roman" w:cs="Times New Roman"/>
                <w:bCs/>
                <w:strike/>
                <w:color w:val="FF0000"/>
                <w:sz w:val="18"/>
                <w:szCs w:val="18"/>
              </w:rPr>
            </w:pPr>
            <w:r w:rsidRPr="0034677F">
              <w:rPr>
                <w:rFonts w:ascii="Times New Roman" w:hAnsi="Times New Roman" w:cs="Times New Roman"/>
                <w:bCs/>
                <w:strike/>
                <w:color w:val="FF0000"/>
                <w:sz w:val="18"/>
                <w:szCs w:val="18"/>
              </w:rPr>
              <w:t>This CID is discussed on August 17, 2022, but no straw poll is conducted yet.</w:t>
            </w:r>
          </w:p>
          <w:p w14:paraId="262AA62D" w14:textId="77777777" w:rsidR="006024A6" w:rsidRPr="0034677F" w:rsidRDefault="006024A6" w:rsidP="006024A6">
            <w:pPr>
              <w:suppressAutoHyphens/>
              <w:spacing w:after="0"/>
              <w:rPr>
                <w:rFonts w:ascii="Times New Roman" w:hAnsi="Times New Roman" w:cs="Times New Roman"/>
                <w:bCs/>
                <w:strike/>
                <w:color w:val="FF0000"/>
                <w:sz w:val="18"/>
                <w:szCs w:val="18"/>
              </w:rPr>
            </w:pPr>
          </w:p>
          <w:p w14:paraId="1349DD0B" w14:textId="13B1B6EE" w:rsidR="00B45EC9" w:rsidRPr="0034677F" w:rsidRDefault="00B45EC9" w:rsidP="00B45EC9">
            <w:pPr>
              <w:suppressAutoHyphens/>
              <w:spacing w:after="0"/>
              <w:rPr>
                <w:rFonts w:ascii="Times New Roman" w:hAnsi="Times New Roman" w:cs="Times New Roman"/>
                <w:bCs/>
                <w:strike/>
                <w:color w:val="FF0000"/>
                <w:sz w:val="18"/>
                <w:szCs w:val="18"/>
              </w:rPr>
            </w:pPr>
            <w:r w:rsidRPr="0034677F">
              <w:rPr>
                <w:rFonts w:ascii="Times New Roman" w:hAnsi="Times New Roman" w:cs="Times New Roman"/>
                <w:bCs/>
                <w:strike/>
                <w:color w:val="FF0000"/>
                <w:sz w:val="18"/>
                <w:szCs w:val="18"/>
              </w:rPr>
              <w:t>Michael Montemurro</w:t>
            </w:r>
            <w:r w:rsidRPr="0034677F">
              <w:rPr>
                <w:rFonts w:ascii="Times New Roman" w:hAnsi="Times New Roman" w:cs="Times New Roman"/>
                <w:bCs/>
                <w:strike/>
                <w:color w:val="FF0000"/>
                <w:sz w:val="18"/>
                <w:szCs w:val="18"/>
              </w:rPr>
              <w:tab/>
              <w:t>22/1178r3</w:t>
            </w:r>
          </w:p>
          <w:p w14:paraId="65369363" w14:textId="0F8F9B6A" w:rsidR="00B45EC9" w:rsidRPr="0034677F" w:rsidRDefault="00B45EC9" w:rsidP="00B45EC9">
            <w:pPr>
              <w:suppressAutoHyphens/>
              <w:spacing w:after="0"/>
              <w:rPr>
                <w:rFonts w:ascii="Times New Roman" w:hAnsi="Times New Roman" w:cs="Times New Roman"/>
                <w:bCs/>
                <w:strike/>
                <w:color w:val="FF0000"/>
                <w:sz w:val="18"/>
                <w:szCs w:val="18"/>
              </w:rPr>
            </w:pPr>
            <w:r w:rsidRPr="0034677F">
              <w:rPr>
                <w:rFonts w:ascii="Times New Roman" w:hAnsi="Times New Roman" w:cs="Times New Roman"/>
                <w:bCs/>
                <w:strike/>
                <w:color w:val="FF0000"/>
                <w:sz w:val="18"/>
                <w:szCs w:val="18"/>
              </w:rPr>
              <w:t>Notes from Discussion:</w:t>
            </w:r>
          </w:p>
          <w:p w14:paraId="79C12304" w14:textId="77777777" w:rsidR="00B45EC9" w:rsidRPr="0034677F" w:rsidRDefault="00B45EC9" w:rsidP="00B45EC9">
            <w:pPr>
              <w:suppressAutoHyphens/>
              <w:spacing w:after="0"/>
              <w:rPr>
                <w:rFonts w:ascii="Times New Roman" w:hAnsi="Times New Roman" w:cs="Times New Roman"/>
                <w:bCs/>
                <w:strike/>
                <w:color w:val="FF0000"/>
                <w:sz w:val="18"/>
                <w:szCs w:val="18"/>
              </w:rPr>
            </w:pPr>
            <w:r w:rsidRPr="0034677F">
              <w:rPr>
                <w:rFonts w:ascii="Times New Roman" w:hAnsi="Times New Roman" w:cs="Times New Roman"/>
                <w:bCs/>
                <w:strike/>
                <w:color w:val="FF0000"/>
                <w:sz w:val="18"/>
                <w:szCs w:val="18"/>
              </w:rPr>
              <w:t>&lt;&gt;</w:t>
            </w:r>
          </w:p>
          <w:p w14:paraId="70730465" w14:textId="0169396F" w:rsidR="006024A6" w:rsidRPr="0034677F" w:rsidRDefault="006024A6" w:rsidP="006024A6">
            <w:pPr>
              <w:suppressAutoHyphens/>
              <w:spacing w:after="0"/>
              <w:rPr>
                <w:rFonts w:ascii="Times New Roman" w:hAnsi="Times New Roman" w:cs="Times New Roman"/>
                <w:bCs/>
                <w:strike/>
                <w:color w:val="FF0000"/>
                <w:sz w:val="18"/>
                <w:szCs w:val="18"/>
              </w:rPr>
            </w:pPr>
          </w:p>
        </w:tc>
      </w:tr>
      <w:tr w:rsidR="006024A6" w:rsidRPr="008B0293" w14:paraId="0FF0A940" w14:textId="77777777" w:rsidTr="00221221">
        <w:trPr>
          <w:trHeight w:val="220"/>
          <w:jc w:val="center"/>
        </w:trPr>
        <w:tc>
          <w:tcPr>
            <w:tcW w:w="715" w:type="dxa"/>
            <w:shd w:val="clear" w:color="auto" w:fill="auto"/>
            <w:noWrap/>
          </w:tcPr>
          <w:p w14:paraId="5045B17E" w14:textId="6EC0D3DF" w:rsidR="006024A6" w:rsidRPr="00AA0CF4" w:rsidRDefault="006024A6" w:rsidP="006024A6">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13241</w:t>
            </w:r>
          </w:p>
        </w:tc>
        <w:tc>
          <w:tcPr>
            <w:tcW w:w="990" w:type="dxa"/>
          </w:tcPr>
          <w:p w14:paraId="1CB7058B" w14:textId="768D0626" w:rsidR="006024A6" w:rsidRPr="00AA0CF4" w:rsidRDefault="006024A6" w:rsidP="006024A6">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Binita Gupta</w:t>
            </w:r>
          </w:p>
        </w:tc>
        <w:tc>
          <w:tcPr>
            <w:tcW w:w="900" w:type="dxa"/>
            <w:shd w:val="clear" w:color="auto" w:fill="auto"/>
            <w:noWrap/>
          </w:tcPr>
          <w:p w14:paraId="345C6603" w14:textId="0187DB21" w:rsidR="006024A6" w:rsidRPr="00AA0CF4" w:rsidRDefault="006024A6" w:rsidP="006024A6">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35.9.2.2</w:t>
            </w:r>
          </w:p>
        </w:tc>
        <w:tc>
          <w:tcPr>
            <w:tcW w:w="720" w:type="dxa"/>
          </w:tcPr>
          <w:p w14:paraId="57C243A0" w14:textId="53EE4193" w:rsidR="006024A6" w:rsidRPr="00AA0CF4" w:rsidRDefault="006024A6" w:rsidP="006024A6">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511.40</w:t>
            </w:r>
          </w:p>
        </w:tc>
        <w:tc>
          <w:tcPr>
            <w:tcW w:w="2520" w:type="dxa"/>
            <w:shd w:val="clear" w:color="auto" w:fill="auto"/>
            <w:noWrap/>
          </w:tcPr>
          <w:p w14:paraId="52A9365A" w14:textId="76569445" w:rsidR="006024A6" w:rsidRPr="00AA0CF4" w:rsidRDefault="006024A6" w:rsidP="006024A6">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 xml:space="preserve">As part of the </w:t>
            </w:r>
            <w:proofErr w:type="spellStart"/>
            <w:r w:rsidRPr="00AA0CF4">
              <w:rPr>
                <w:rFonts w:ascii="Times New Roman" w:hAnsi="Times New Roman" w:cs="Times New Roman"/>
                <w:strike/>
                <w:color w:val="FF0000"/>
                <w:sz w:val="18"/>
                <w:szCs w:val="18"/>
              </w:rPr>
              <w:t>rTWT</w:t>
            </w:r>
            <w:proofErr w:type="spellEnd"/>
            <w:r w:rsidRPr="00AA0CF4">
              <w:rPr>
                <w:rFonts w:ascii="Times New Roman" w:hAnsi="Times New Roman" w:cs="Times New Roman"/>
                <w:strike/>
                <w:color w:val="FF0000"/>
                <w:sz w:val="18"/>
                <w:szCs w:val="18"/>
              </w:rPr>
              <w:t xml:space="preserve"> setup procedures, should add requirements for the </w:t>
            </w:r>
            <w:proofErr w:type="spellStart"/>
            <w:r w:rsidRPr="00AA0CF4">
              <w:rPr>
                <w:rFonts w:ascii="Times New Roman" w:hAnsi="Times New Roman" w:cs="Times New Roman"/>
                <w:strike/>
                <w:color w:val="FF0000"/>
                <w:sz w:val="18"/>
                <w:szCs w:val="18"/>
              </w:rPr>
              <w:t>rTWT</w:t>
            </w:r>
            <w:proofErr w:type="spellEnd"/>
            <w:r w:rsidRPr="00AA0CF4">
              <w:rPr>
                <w:rFonts w:ascii="Times New Roman" w:hAnsi="Times New Roman" w:cs="Times New Roman"/>
                <w:strike/>
                <w:color w:val="FF0000"/>
                <w:sz w:val="18"/>
                <w:szCs w:val="18"/>
              </w:rPr>
              <w:t xml:space="preserve"> scheduling AP and </w:t>
            </w:r>
            <w:proofErr w:type="spellStart"/>
            <w:r w:rsidRPr="00AA0CF4">
              <w:rPr>
                <w:rFonts w:ascii="Times New Roman" w:hAnsi="Times New Roman" w:cs="Times New Roman"/>
                <w:strike/>
                <w:color w:val="FF0000"/>
                <w:sz w:val="18"/>
                <w:szCs w:val="18"/>
              </w:rPr>
              <w:t>rTWT</w:t>
            </w:r>
            <w:proofErr w:type="spellEnd"/>
            <w:r w:rsidRPr="00AA0CF4">
              <w:rPr>
                <w:rFonts w:ascii="Times New Roman" w:hAnsi="Times New Roman" w:cs="Times New Roman"/>
                <w:strike/>
                <w:color w:val="FF0000"/>
                <w:sz w:val="18"/>
                <w:szCs w:val="18"/>
              </w:rPr>
              <w:t xml:space="preserve"> scheduled STA to indicate LS traffic streams using </w:t>
            </w:r>
            <w:proofErr w:type="spellStart"/>
            <w:r w:rsidRPr="00AA0CF4">
              <w:rPr>
                <w:rFonts w:ascii="Times New Roman" w:hAnsi="Times New Roman" w:cs="Times New Roman"/>
                <w:strike/>
                <w:color w:val="FF0000"/>
                <w:sz w:val="18"/>
                <w:szCs w:val="18"/>
              </w:rPr>
              <w:t>rTWT</w:t>
            </w:r>
            <w:proofErr w:type="spellEnd"/>
            <w:r w:rsidRPr="00AA0CF4">
              <w:rPr>
                <w:rFonts w:ascii="Times New Roman" w:hAnsi="Times New Roman" w:cs="Times New Roman"/>
                <w:strike/>
                <w:color w:val="FF0000"/>
                <w:sz w:val="18"/>
                <w:szCs w:val="18"/>
              </w:rPr>
              <w:t xml:space="preserve"> TIDs.</w:t>
            </w:r>
          </w:p>
        </w:tc>
        <w:tc>
          <w:tcPr>
            <w:tcW w:w="2340" w:type="dxa"/>
            <w:shd w:val="clear" w:color="auto" w:fill="auto"/>
            <w:noWrap/>
          </w:tcPr>
          <w:p w14:paraId="409703BF" w14:textId="595E097A" w:rsidR="006024A6" w:rsidRPr="00AA0CF4" w:rsidRDefault="006024A6" w:rsidP="006024A6">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Add following requirement</w:t>
            </w:r>
            <w:del w:id="362" w:author="Alfred Aster" w:date="2022-10-20T14:58:00Z">
              <w:r w:rsidRPr="00AA0CF4" w:rsidDel="004F3BCE">
                <w:rPr>
                  <w:rFonts w:ascii="Times New Roman" w:hAnsi="Times New Roman" w:cs="Times New Roman"/>
                  <w:strike/>
                  <w:color w:val="FF0000"/>
                  <w:sz w:val="18"/>
                  <w:szCs w:val="18"/>
                </w:rPr>
                <w:delText>s</w:delText>
              </w:r>
            </w:del>
            <w:ins w:id="363" w:author="Alfred Aster" w:date="2022-10-20T14:58:00Z">
              <w:r w:rsidR="004F3BCE" w:rsidRPr="00AA0CF4">
                <w:rPr>
                  <w:rFonts w:ascii="Times New Roman" w:hAnsi="Times New Roman" w:cs="Times New Roman"/>
                  <w:strike/>
                  <w:color w:val="FF0000"/>
                  <w:sz w:val="18"/>
                  <w:szCs w:val="18"/>
                </w:rPr>
                <w:t>“</w:t>
              </w:r>
            </w:ins>
            <w:r w:rsidRPr="00AA0CF4">
              <w:rPr>
                <w:rFonts w:ascii="Times New Roman" w:hAnsi="Times New Roman" w:cs="Times New Roman"/>
                <w:strike/>
                <w:color w:val="FF0000"/>
                <w:sz w:val="18"/>
                <w:szCs w:val="18"/>
              </w:rPr>
              <w:t>:</w:t>
            </w:r>
            <w:r w:rsidRPr="00AA0CF4">
              <w:rPr>
                <w:rFonts w:ascii="Times New Roman" w:hAnsi="Times New Roman" w:cs="Times New Roman"/>
                <w:strike/>
                <w:color w:val="FF0000"/>
                <w:sz w:val="18"/>
                <w:szCs w:val="18"/>
              </w:rPr>
              <w:br/>
              <w:t xml:space="preserve">"An </w:t>
            </w:r>
            <w:proofErr w:type="spellStart"/>
            <w:r w:rsidRPr="00AA0CF4">
              <w:rPr>
                <w:rFonts w:ascii="Times New Roman" w:hAnsi="Times New Roman" w:cs="Times New Roman"/>
                <w:strike/>
                <w:color w:val="FF0000"/>
                <w:sz w:val="18"/>
                <w:szCs w:val="18"/>
              </w:rPr>
              <w:t>rTWT</w:t>
            </w:r>
            <w:proofErr w:type="spellEnd"/>
            <w:r w:rsidRPr="00AA0CF4">
              <w:rPr>
                <w:rFonts w:ascii="Times New Roman" w:hAnsi="Times New Roman" w:cs="Times New Roman"/>
                <w:strike/>
                <w:color w:val="FF0000"/>
                <w:sz w:val="18"/>
                <w:szCs w:val="18"/>
              </w:rPr>
              <w:t xml:space="preserve"> scheduled STA should indicate specific TIDs for latency sensitive traffic streams in the Restricted TWT DL TID Bitmap and Restricted TWT UL TID </w:t>
            </w:r>
            <w:r w:rsidRPr="00AA0CF4">
              <w:rPr>
                <w:rFonts w:ascii="Times New Roman" w:hAnsi="Times New Roman" w:cs="Times New Roman"/>
                <w:strike/>
                <w:color w:val="FF0000"/>
                <w:sz w:val="18"/>
                <w:szCs w:val="18"/>
              </w:rPr>
              <w:lastRenderedPageBreak/>
              <w:t xml:space="preserve">Bitmap subfields of the Restricted TWT Parameter Set field in the TWT request sent to the </w:t>
            </w:r>
            <w:proofErr w:type="spellStart"/>
            <w:r w:rsidRPr="00AA0CF4">
              <w:rPr>
                <w:rFonts w:ascii="Times New Roman" w:hAnsi="Times New Roman" w:cs="Times New Roman"/>
                <w:strike/>
                <w:color w:val="FF0000"/>
                <w:sz w:val="18"/>
                <w:szCs w:val="18"/>
              </w:rPr>
              <w:t>rTWT</w:t>
            </w:r>
            <w:proofErr w:type="spellEnd"/>
            <w:r w:rsidRPr="00AA0CF4">
              <w:rPr>
                <w:rFonts w:ascii="Times New Roman" w:hAnsi="Times New Roman" w:cs="Times New Roman"/>
                <w:strike/>
                <w:color w:val="FF0000"/>
                <w:sz w:val="18"/>
                <w:szCs w:val="18"/>
              </w:rPr>
              <w:t xml:space="preserve"> scheduling AP for an </w:t>
            </w:r>
            <w:proofErr w:type="spellStart"/>
            <w:r w:rsidRPr="00AA0CF4">
              <w:rPr>
                <w:rFonts w:ascii="Times New Roman" w:hAnsi="Times New Roman" w:cs="Times New Roman"/>
                <w:strike/>
                <w:color w:val="FF0000"/>
                <w:sz w:val="18"/>
                <w:szCs w:val="18"/>
              </w:rPr>
              <w:t>rTWT</w:t>
            </w:r>
            <w:proofErr w:type="spellEnd"/>
            <w:r w:rsidRPr="00AA0CF4">
              <w:rPr>
                <w:rFonts w:ascii="Times New Roman" w:hAnsi="Times New Roman" w:cs="Times New Roman"/>
                <w:strike/>
                <w:color w:val="FF0000"/>
                <w:sz w:val="18"/>
                <w:szCs w:val="18"/>
              </w:rPr>
              <w:t xml:space="preserve"> </w:t>
            </w:r>
            <w:proofErr w:type="spellStart"/>
            <w:r w:rsidRPr="00AA0CF4">
              <w:rPr>
                <w:rFonts w:ascii="Times New Roman" w:hAnsi="Times New Roman" w:cs="Times New Roman"/>
                <w:strike/>
                <w:color w:val="FF0000"/>
                <w:sz w:val="18"/>
                <w:szCs w:val="18"/>
              </w:rPr>
              <w:t>se</w:t>
            </w:r>
            <w:del w:id="364" w:author="Alfred Aster" w:date="2022-10-20T14:58:00Z">
              <w:r w:rsidRPr="00AA0CF4" w:rsidDel="004F3BCE">
                <w:rPr>
                  <w:rFonts w:ascii="Times New Roman" w:hAnsi="Times New Roman" w:cs="Times New Roman"/>
                  <w:strike/>
                  <w:color w:val="FF0000"/>
                  <w:sz w:val="18"/>
                  <w:szCs w:val="18"/>
                </w:rPr>
                <w:delText>t</w:delText>
              </w:r>
            </w:del>
            <w:ins w:id="365" w:author="Alfred Aster" w:date="2022-10-20T14:58:00Z">
              <w:r w:rsidR="004F3BCE" w:rsidRPr="00AA0CF4">
                <w:rPr>
                  <w:rFonts w:ascii="Times New Roman" w:hAnsi="Times New Roman" w:cs="Times New Roman"/>
                  <w:strike/>
                  <w:color w:val="FF0000"/>
                  <w:sz w:val="18"/>
                  <w:szCs w:val="18"/>
                </w:rPr>
                <w:t>”</w:t>
              </w:r>
            </w:ins>
            <w:r w:rsidRPr="00AA0CF4">
              <w:rPr>
                <w:rFonts w:ascii="Times New Roman" w:hAnsi="Times New Roman" w:cs="Times New Roman"/>
                <w:strike/>
                <w:color w:val="FF0000"/>
                <w:sz w:val="18"/>
                <w:szCs w:val="18"/>
              </w:rPr>
              <w:t>up</w:t>
            </w:r>
            <w:proofErr w:type="spellEnd"/>
            <w:del w:id="366" w:author="Alfred Aster" w:date="2022-10-20T14:58:00Z">
              <w:r w:rsidRPr="00AA0CF4" w:rsidDel="004F3BCE">
                <w:rPr>
                  <w:rFonts w:ascii="Times New Roman" w:hAnsi="Times New Roman" w:cs="Times New Roman"/>
                  <w:strike/>
                  <w:color w:val="FF0000"/>
                  <w:sz w:val="18"/>
                  <w:szCs w:val="18"/>
                </w:rPr>
                <w:delText>"</w:delText>
              </w:r>
            </w:del>
            <w:ins w:id="367" w:author="Alfred Aster" w:date="2022-10-20T14:58:00Z">
              <w:r w:rsidR="004F3BCE" w:rsidRPr="00AA0CF4">
                <w:rPr>
                  <w:rFonts w:ascii="Times New Roman" w:hAnsi="Times New Roman" w:cs="Times New Roman"/>
                  <w:strike/>
                  <w:color w:val="FF0000"/>
                  <w:sz w:val="18"/>
                  <w:szCs w:val="18"/>
                </w:rPr>
                <w:t>“</w:t>
              </w:r>
            </w:ins>
            <w:r w:rsidRPr="00AA0CF4">
              <w:rPr>
                <w:rFonts w:ascii="Times New Roman" w:hAnsi="Times New Roman" w:cs="Times New Roman"/>
                <w:strike/>
                <w:color w:val="FF0000"/>
                <w:sz w:val="18"/>
                <w:szCs w:val="18"/>
              </w:rPr>
              <w:br/>
            </w:r>
            <w:r w:rsidRPr="00AA0CF4">
              <w:rPr>
                <w:rFonts w:ascii="Times New Roman" w:hAnsi="Times New Roman" w:cs="Times New Roman"/>
                <w:strike/>
                <w:color w:val="FF0000"/>
                <w:sz w:val="18"/>
                <w:szCs w:val="18"/>
              </w:rPr>
              <w:br/>
              <w:t xml:space="preserve">"An </w:t>
            </w:r>
            <w:proofErr w:type="spellStart"/>
            <w:r w:rsidRPr="00AA0CF4">
              <w:rPr>
                <w:rFonts w:ascii="Times New Roman" w:hAnsi="Times New Roman" w:cs="Times New Roman"/>
                <w:strike/>
                <w:color w:val="FF0000"/>
                <w:sz w:val="18"/>
                <w:szCs w:val="18"/>
              </w:rPr>
              <w:t>rTWT</w:t>
            </w:r>
            <w:proofErr w:type="spellEnd"/>
            <w:r w:rsidRPr="00AA0CF4">
              <w:rPr>
                <w:rFonts w:ascii="Times New Roman" w:hAnsi="Times New Roman" w:cs="Times New Roman"/>
                <w:strike/>
                <w:color w:val="FF0000"/>
                <w:sz w:val="18"/>
                <w:szCs w:val="18"/>
              </w:rPr>
              <w:t xml:space="preserve"> scheduling AP should indicate specific TIDs for latency sensitive traffic streams in the Restricted TWT DL TID Bitmap and Restricted TWT UL TID Bitmap subfields of the Restricted TWT Parameter Set field in the TWT response sent to the </w:t>
            </w:r>
            <w:proofErr w:type="spellStart"/>
            <w:r w:rsidRPr="00AA0CF4">
              <w:rPr>
                <w:rFonts w:ascii="Times New Roman" w:hAnsi="Times New Roman" w:cs="Times New Roman"/>
                <w:strike/>
                <w:color w:val="FF0000"/>
                <w:sz w:val="18"/>
                <w:szCs w:val="18"/>
              </w:rPr>
              <w:t>rTWT</w:t>
            </w:r>
            <w:proofErr w:type="spellEnd"/>
            <w:r w:rsidRPr="00AA0CF4">
              <w:rPr>
                <w:rFonts w:ascii="Times New Roman" w:hAnsi="Times New Roman" w:cs="Times New Roman"/>
                <w:strike/>
                <w:color w:val="FF0000"/>
                <w:sz w:val="18"/>
                <w:szCs w:val="18"/>
              </w:rPr>
              <w:t xml:space="preserve"> scheduled STA for an </w:t>
            </w:r>
            <w:proofErr w:type="spellStart"/>
            <w:r w:rsidRPr="00AA0CF4">
              <w:rPr>
                <w:rFonts w:ascii="Times New Roman" w:hAnsi="Times New Roman" w:cs="Times New Roman"/>
                <w:strike/>
                <w:color w:val="FF0000"/>
                <w:sz w:val="18"/>
                <w:szCs w:val="18"/>
              </w:rPr>
              <w:t>rTWT</w:t>
            </w:r>
            <w:proofErr w:type="spellEnd"/>
            <w:r w:rsidRPr="00AA0CF4">
              <w:rPr>
                <w:rFonts w:ascii="Times New Roman" w:hAnsi="Times New Roman" w:cs="Times New Roman"/>
                <w:strike/>
                <w:color w:val="FF0000"/>
                <w:sz w:val="18"/>
                <w:szCs w:val="18"/>
              </w:rPr>
              <w:t xml:space="preserve"> </w:t>
            </w:r>
            <w:proofErr w:type="spellStart"/>
            <w:r w:rsidRPr="00AA0CF4">
              <w:rPr>
                <w:rFonts w:ascii="Times New Roman" w:hAnsi="Times New Roman" w:cs="Times New Roman"/>
                <w:strike/>
                <w:color w:val="FF0000"/>
                <w:sz w:val="18"/>
                <w:szCs w:val="18"/>
              </w:rPr>
              <w:t>se</w:t>
            </w:r>
            <w:del w:id="368" w:author="Alfred Aster" w:date="2022-10-20T14:58:00Z">
              <w:r w:rsidRPr="00AA0CF4" w:rsidDel="004F3BCE">
                <w:rPr>
                  <w:rFonts w:ascii="Times New Roman" w:hAnsi="Times New Roman" w:cs="Times New Roman"/>
                  <w:strike/>
                  <w:color w:val="FF0000"/>
                  <w:sz w:val="18"/>
                  <w:szCs w:val="18"/>
                </w:rPr>
                <w:delText>t</w:delText>
              </w:r>
            </w:del>
            <w:ins w:id="369" w:author="Alfred Aster" w:date="2022-10-20T14:58:00Z">
              <w:r w:rsidR="004F3BCE" w:rsidRPr="00AA0CF4">
                <w:rPr>
                  <w:rFonts w:ascii="Times New Roman" w:hAnsi="Times New Roman" w:cs="Times New Roman"/>
                  <w:strike/>
                  <w:color w:val="FF0000"/>
                  <w:sz w:val="18"/>
                  <w:szCs w:val="18"/>
                </w:rPr>
                <w:t>”</w:t>
              </w:r>
            </w:ins>
            <w:r w:rsidRPr="00AA0CF4">
              <w:rPr>
                <w:rFonts w:ascii="Times New Roman" w:hAnsi="Times New Roman" w:cs="Times New Roman"/>
                <w:strike/>
                <w:color w:val="FF0000"/>
                <w:sz w:val="18"/>
                <w:szCs w:val="18"/>
              </w:rPr>
              <w:t>up</w:t>
            </w:r>
            <w:proofErr w:type="spellEnd"/>
            <w:r w:rsidRPr="00AA0CF4">
              <w:rPr>
                <w:rFonts w:ascii="Times New Roman" w:hAnsi="Times New Roman" w:cs="Times New Roman"/>
                <w:strike/>
                <w:color w:val="FF0000"/>
                <w:sz w:val="18"/>
                <w:szCs w:val="18"/>
              </w:rPr>
              <w:t>"</w:t>
            </w:r>
          </w:p>
        </w:tc>
        <w:tc>
          <w:tcPr>
            <w:tcW w:w="3150" w:type="dxa"/>
            <w:shd w:val="clear" w:color="auto" w:fill="auto"/>
          </w:tcPr>
          <w:p w14:paraId="26E03811" w14:textId="4A42CB14" w:rsidR="006E235C" w:rsidRPr="00AA0CF4" w:rsidRDefault="006E235C" w:rsidP="006024A6">
            <w:pPr>
              <w:suppressAutoHyphens/>
              <w:spacing w:after="0"/>
              <w:rPr>
                <w:ins w:id="370" w:author="Alfred Aster" w:date="2022-10-18T10:17:00Z"/>
                <w:rFonts w:ascii="Times New Roman" w:hAnsi="Times New Roman" w:cs="Times New Roman"/>
                <w:bCs/>
                <w:strike/>
                <w:color w:val="FF0000"/>
                <w:sz w:val="18"/>
                <w:szCs w:val="18"/>
              </w:rPr>
            </w:pPr>
            <w:ins w:id="371" w:author="Alfred Aster" w:date="2022-10-17T15:29:00Z">
              <w:r w:rsidRPr="00AA0CF4">
                <w:rPr>
                  <w:rFonts w:ascii="Times New Roman" w:hAnsi="Times New Roman" w:cs="Times New Roman"/>
                  <w:bCs/>
                  <w:strike/>
                  <w:color w:val="FF0000"/>
                  <w:sz w:val="18"/>
                  <w:szCs w:val="18"/>
                </w:rPr>
                <w:lastRenderedPageBreak/>
                <w:t>Pending SP (</w:t>
              </w:r>
              <w:r w:rsidR="00BB634D" w:rsidRPr="00AA0CF4">
                <w:rPr>
                  <w:rFonts w:ascii="Times New Roman" w:hAnsi="Times New Roman" w:cs="Times New Roman"/>
                  <w:bCs/>
                  <w:strike/>
                  <w:color w:val="FF0000"/>
                  <w:sz w:val="18"/>
                  <w:szCs w:val="18"/>
                </w:rPr>
                <w:t>Kumail: The proposed resolution for #13241 in 1280r6 is similar to another CID 10429, and changes are already in D2.2. I discussed this when presenting 1280r6 as well, on which I ran SP. But due to mislabeling, I missed to add #13241 in list of CIDs to run SP)</w:t>
              </w:r>
              <w:r w:rsidR="00D008BD" w:rsidRPr="00AA0CF4">
                <w:rPr>
                  <w:rFonts w:ascii="Times New Roman" w:hAnsi="Times New Roman" w:cs="Times New Roman"/>
                  <w:bCs/>
                  <w:strike/>
                  <w:color w:val="FF0000"/>
                  <w:sz w:val="18"/>
                  <w:szCs w:val="18"/>
                </w:rPr>
                <w:t>.</w:t>
              </w:r>
            </w:ins>
          </w:p>
          <w:p w14:paraId="7F758BD0" w14:textId="77777777" w:rsidR="00030B8D" w:rsidRPr="00AA0CF4" w:rsidRDefault="00030B8D" w:rsidP="006024A6">
            <w:pPr>
              <w:suppressAutoHyphens/>
              <w:spacing w:after="0"/>
              <w:rPr>
                <w:rFonts w:ascii="Times New Roman" w:hAnsi="Times New Roman" w:cs="Times New Roman"/>
                <w:bCs/>
                <w:strike/>
                <w:color w:val="FF0000"/>
                <w:sz w:val="18"/>
                <w:szCs w:val="18"/>
              </w:rPr>
            </w:pPr>
          </w:p>
          <w:p w14:paraId="0DB21F08" w14:textId="63ABD8C5" w:rsidR="006024A6" w:rsidRPr="00AA0CF4" w:rsidRDefault="008C027F" w:rsidP="006024A6">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Reject</w:t>
            </w:r>
            <w:del w:id="372" w:author="Alfred Aster" w:date="2022-10-20T14:58:00Z">
              <w:r w:rsidRPr="00AA0CF4" w:rsidDel="004F3BCE">
                <w:rPr>
                  <w:rFonts w:ascii="Times New Roman" w:hAnsi="Times New Roman" w:cs="Times New Roman"/>
                  <w:bCs/>
                  <w:strike/>
                  <w:color w:val="FF0000"/>
                  <w:sz w:val="18"/>
                  <w:szCs w:val="18"/>
                </w:rPr>
                <w:delText>ed</w:delText>
              </w:r>
            </w:del>
            <w:ins w:id="373" w:author="Alfred Aster" w:date="2022-10-20T14:58:00Z">
              <w:r w:rsidR="004F3BCE" w:rsidRPr="00AA0CF4">
                <w:rPr>
                  <w:rFonts w:ascii="Times New Roman" w:hAnsi="Times New Roman" w:cs="Times New Roman"/>
                  <w:bCs/>
                  <w:strike/>
                  <w:color w:val="FF0000"/>
                  <w:sz w:val="18"/>
                  <w:szCs w:val="18"/>
                </w:rPr>
                <w:t>–</w:t>
              </w:r>
            </w:ins>
            <w:r w:rsidRPr="00AA0CF4">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159184E1" w14:textId="77777777" w:rsidR="00E4648E" w:rsidRPr="00AA0CF4" w:rsidRDefault="00E4648E" w:rsidP="00E4648E">
            <w:pPr>
              <w:suppressAutoHyphens/>
              <w:spacing w:after="0"/>
              <w:rPr>
                <w:rFonts w:ascii="Times New Roman" w:hAnsi="Times New Roman" w:cs="Times New Roman"/>
                <w:bCs/>
                <w:strike/>
                <w:color w:val="FF0000"/>
                <w:sz w:val="18"/>
                <w:szCs w:val="18"/>
              </w:rPr>
            </w:pPr>
          </w:p>
          <w:p w14:paraId="0BE8BE5F" w14:textId="55C70C4F" w:rsidR="006024A6" w:rsidRPr="00AA0CF4" w:rsidRDefault="006024A6" w:rsidP="006024A6">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This CID is discussed on August 25, 2022, but no straw poll is conducted yet.</w:t>
            </w:r>
          </w:p>
          <w:p w14:paraId="648130AF" w14:textId="77777777" w:rsidR="006024A6" w:rsidRPr="00AA0CF4" w:rsidRDefault="006024A6" w:rsidP="006024A6">
            <w:pPr>
              <w:suppressAutoHyphens/>
              <w:spacing w:after="0"/>
              <w:rPr>
                <w:rFonts w:ascii="Times New Roman" w:hAnsi="Times New Roman" w:cs="Times New Roman"/>
                <w:bCs/>
                <w:strike/>
                <w:color w:val="FF0000"/>
                <w:sz w:val="18"/>
                <w:szCs w:val="18"/>
              </w:rPr>
            </w:pPr>
          </w:p>
          <w:p w14:paraId="68A5956E" w14:textId="77777777" w:rsidR="00B45EC9" w:rsidRPr="00AA0CF4" w:rsidRDefault="00B45EC9" w:rsidP="00B45EC9">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Muhammad Kumail Haider</w:t>
            </w:r>
            <w:r w:rsidRPr="00AA0CF4">
              <w:rPr>
                <w:rFonts w:ascii="Times New Roman" w:hAnsi="Times New Roman" w:cs="Times New Roman"/>
                <w:bCs/>
                <w:strike/>
                <w:color w:val="FF0000"/>
                <w:sz w:val="18"/>
                <w:szCs w:val="18"/>
              </w:rPr>
              <w:tab/>
              <w:t>22/1280r4</w:t>
            </w:r>
          </w:p>
          <w:p w14:paraId="796735CB" w14:textId="79AFCF03" w:rsidR="00B45EC9" w:rsidRPr="00AA0CF4" w:rsidRDefault="00B45EC9" w:rsidP="00B45EC9">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Notes from Discussion:</w:t>
            </w:r>
          </w:p>
          <w:p w14:paraId="7C77832F" w14:textId="07879A4C" w:rsidR="006024A6" w:rsidRPr="00AA0CF4" w:rsidRDefault="00B45EC9" w:rsidP="00B45EC9">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&lt;&gt;</w:t>
            </w:r>
          </w:p>
        </w:tc>
      </w:tr>
      <w:tr w:rsidR="00AA75CE" w:rsidRPr="008B0293" w14:paraId="49048009" w14:textId="77777777" w:rsidTr="00221221">
        <w:trPr>
          <w:trHeight w:val="220"/>
          <w:jc w:val="center"/>
        </w:trPr>
        <w:tc>
          <w:tcPr>
            <w:tcW w:w="715" w:type="dxa"/>
            <w:shd w:val="clear" w:color="auto" w:fill="auto"/>
            <w:noWrap/>
          </w:tcPr>
          <w:p w14:paraId="1E99A371" w14:textId="018DF3DB" w:rsidR="00AA75CE" w:rsidRPr="00237700" w:rsidRDefault="00AA75CE" w:rsidP="00AA75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13346</w:t>
            </w:r>
          </w:p>
        </w:tc>
        <w:tc>
          <w:tcPr>
            <w:tcW w:w="990" w:type="dxa"/>
          </w:tcPr>
          <w:p w14:paraId="071FD975" w14:textId="3DD0DBD8" w:rsidR="00AA75CE" w:rsidRPr="00237700" w:rsidRDefault="00AA75CE" w:rsidP="00AA75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Liwen Chu</w:t>
            </w:r>
          </w:p>
        </w:tc>
        <w:tc>
          <w:tcPr>
            <w:tcW w:w="900" w:type="dxa"/>
            <w:shd w:val="clear" w:color="auto" w:fill="auto"/>
            <w:noWrap/>
          </w:tcPr>
          <w:p w14:paraId="6BE601D7" w14:textId="291DE129" w:rsidR="00AA75CE" w:rsidRPr="00237700" w:rsidRDefault="00AA75CE" w:rsidP="00AA75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35.3.2.4.1</w:t>
            </w:r>
          </w:p>
        </w:tc>
        <w:tc>
          <w:tcPr>
            <w:tcW w:w="720" w:type="dxa"/>
          </w:tcPr>
          <w:p w14:paraId="71E198FA" w14:textId="7A53AFAB" w:rsidR="00AA75CE" w:rsidRPr="00237700" w:rsidRDefault="00AA75CE" w:rsidP="00AA75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410.04</w:t>
            </w:r>
          </w:p>
        </w:tc>
        <w:tc>
          <w:tcPr>
            <w:tcW w:w="2520" w:type="dxa"/>
            <w:shd w:val="clear" w:color="auto" w:fill="auto"/>
            <w:noWrap/>
          </w:tcPr>
          <w:p w14:paraId="76B6A308" w14:textId="778721CA" w:rsidR="00AA75CE" w:rsidRPr="00237700" w:rsidRDefault="00AA75CE" w:rsidP="00AA75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another exception should be added, </w:t>
            </w:r>
            <w:proofErr w:type="gramStart"/>
            <w:r w:rsidRPr="00237700">
              <w:rPr>
                <w:rFonts w:ascii="Times New Roman" w:hAnsi="Times New Roman" w:cs="Times New Roman"/>
                <w:sz w:val="18"/>
                <w:szCs w:val="18"/>
              </w:rPr>
              <w:t>i.e.</w:t>
            </w:r>
            <w:proofErr w:type="gramEnd"/>
            <w:r w:rsidRPr="00237700">
              <w:rPr>
                <w:rFonts w:ascii="Times New Roman" w:hAnsi="Times New Roman" w:cs="Times New Roman"/>
                <w:sz w:val="18"/>
                <w:szCs w:val="18"/>
              </w:rPr>
              <w:t xml:space="preserve"> the element identified by the element ID is not applicable in reported link (6GHz related Capabilities element in 6GHz reporting link, or VHT, HT Capabilities element in 5GHz reporting link).</w:t>
            </w:r>
          </w:p>
        </w:tc>
        <w:tc>
          <w:tcPr>
            <w:tcW w:w="2340" w:type="dxa"/>
            <w:shd w:val="clear" w:color="auto" w:fill="auto"/>
            <w:noWrap/>
          </w:tcPr>
          <w:p w14:paraId="57995F9E" w14:textId="1628272A" w:rsidR="00AA75CE" w:rsidRPr="00237700" w:rsidRDefault="00AA75CE" w:rsidP="00AA75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comment</w:t>
            </w:r>
          </w:p>
        </w:tc>
        <w:tc>
          <w:tcPr>
            <w:tcW w:w="3150" w:type="dxa"/>
            <w:shd w:val="clear" w:color="auto" w:fill="auto"/>
          </w:tcPr>
          <w:p w14:paraId="0AA375B2" w14:textId="0FED9531" w:rsidR="00E4648E" w:rsidRDefault="008C027F" w:rsidP="00E4648E">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w:t>
            </w:r>
            <w:del w:id="374" w:author="Alfred Aster" w:date="2022-10-20T14:58:00Z">
              <w:r w:rsidDel="004F3BCE">
                <w:rPr>
                  <w:rFonts w:ascii="Times New Roman" w:hAnsi="Times New Roman" w:cs="Times New Roman"/>
                  <w:bCs/>
                  <w:sz w:val="18"/>
                  <w:szCs w:val="18"/>
                </w:rPr>
                <w:delText>ed</w:delText>
              </w:r>
            </w:del>
            <w:ins w:id="375"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comment resolutions in “document”, however the group could not reach consensus on a proposed change that would resolve the comment</w:t>
            </w:r>
          </w:p>
          <w:p w14:paraId="19840C82" w14:textId="77777777" w:rsidR="00E4648E" w:rsidRPr="0046434B" w:rsidRDefault="00E4648E" w:rsidP="00E4648E">
            <w:pPr>
              <w:suppressAutoHyphens/>
              <w:spacing w:after="0"/>
              <w:rPr>
                <w:rFonts w:ascii="Times New Roman" w:hAnsi="Times New Roman" w:cs="Times New Roman"/>
                <w:bCs/>
                <w:color w:val="FF0000"/>
                <w:sz w:val="18"/>
                <w:szCs w:val="18"/>
              </w:rPr>
            </w:pPr>
          </w:p>
          <w:p w14:paraId="4C4E67C2" w14:textId="5EC123EC" w:rsidR="00AA75CE" w:rsidRPr="00237700" w:rsidRDefault="00AA75CE" w:rsidP="00AA75CE">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August 15, 2022, but no straw poll is conducted yet.</w:t>
            </w:r>
          </w:p>
          <w:p w14:paraId="5762CB2F" w14:textId="77777777" w:rsidR="00AA75CE" w:rsidRPr="00237700" w:rsidRDefault="00AA75CE" w:rsidP="00AA75CE">
            <w:pPr>
              <w:suppressAutoHyphens/>
              <w:spacing w:after="0"/>
              <w:rPr>
                <w:rFonts w:ascii="Times New Roman" w:hAnsi="Times New Roman" w:cs="Times New Roman"/>
                <w:bCs/>
                <w:sz w:val="18"/>
                <w:szCs w:val="18"/>
              </w:rPr>
            </w:pPr>
          </w:p>
          <w:p w14:paraId="7C823FEE"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Abhishek Patil</w:t>
            </w:r>
            <w:r w:rsidRPr="00B45EC9">
              <w:rPr>
                <w:rFonts w:ascii="Times New Roman" w:hAnsi="Times New Roman" w:cs="Times New Roman"/>
                <w:bCs/>
                <w:sz w:val="18"/>
                <w:szCs w:val="18"/>
              </w:rPr>
              <w:tab/>
              <w:t>22/1182r7</w:t>
            </w:r>
          </w:p>
          <w:p w14:paraId="7C526092" w14:textId="3236D47B"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7F4FBA7F" w14:textId="17575CB2" w:rsidR="00B45EC9" w:rsidRPr="00887E9D" w:rsidRDefault="00B45EC9" w:rsidP="00B45EC9">
            <w:pPr>
              <w:suppressAutoHyphens/>
              <w:spacing w:after="0"/>
              <w:rPr>
                <w:rFonts w:ascii="Times New Roman" w:hAnsi="Times New Roman" w:cs="Times New Roman"/>
                <w:bCs/>
                <w:color w:val="00B050"/>
                <w:sz w:val="18"/>
                <w:szCs w:val="18"/>
              </w:rPr>
            </w:pPr>
            <w:r w:rsidRPr="00887E9D">
              <w:rPr>
                <w:rFonts w:ascii="Times New Roman" w:hAnsi="Times New Roman" w:cs="Times New Roman"/>
                <w:bCs/>
                <w:color w:val="00B050"/>
                <w:sz w:val="18"/>
                <w:szCs w:val="18"/>
              </w:rPr>
              <w:t>&lt;</w:t>
            </w:r>
            <w:r w:rsidR="00423C25" w:rsidRPr="00887E9D">
              <w:rPr>
                <w:rFonts w:ascii="Times New Roman" w:hAnsi="Times New Roman" w:cs="Times New Roman"/>
                <w:bCs/>
                <w:color w:val="00B050"/>
                <w:sz w:val="18"/>
                <w:szCs w:val="18"/>
              </w:rPr>
              <w:t xml:space="preserve">Clause 35.3.3.3 states that conditions in tables specified in 9.3.3 need to be satisfied for an element to be included in the </w:t>
            </w:r>
            <w:proofErr w:type="spellStart"/>
            <w:r w:rsidR="00423C25" w:rsidRPr="00887E9D">
              <w:rPr>
                <w:rFonts w:ascii="Times New Roman" w:hAnsi="Times New Roman" w:cs="Times New Roman"/>
                <w:bCs/>
                <w:color w:val="00B050"/>
                <w:sz w:val="18"/>
                <w:szCs w:val="18"/>
              </w:rPr>
              <w:t>per_STA</w:t>
            </w:r>
            <w:proofErr w:type="spellEnd"/>
            <w:r w:rsidR="00423C25" w:rsidRPr="00887E9D">
              <w:rPr>
                <w:rFonts w:ascii="Times New Roman" w:hAnsi="Times New Roman" w:cs="Times New Roman"/>
                <w:bCs/>
                <w:color w:val="00B050"/>
                <w:sz w:val="18"/>
                <w:szCs w:val="18"/>
              </w:rPr>
              <w:t xml:space="preserve"> profile subelement (i.e., applicable to the reported STA and hence (non)inheritance does not apply). Therefore, we don't need to explicitly state that certain elements are not carried in the profile.</w:t>
            </w:r>
            <w:r w:rsidRPr="00887E9D">
              <w:rPr>
                <w:rFonts w:ascii="Times New Roman" w:hAnsi="Times New Roman" w:cs="Times New Roman"/>
                <w:bCs/>
                <w:color w:val="00B050"/>
                <w:sz w:val="18"/>
                <w:szCs w:val="18"/>
              </w:rPr>
              <w:t>&gt;</w:t>
            </w:r>
          </w:p>
          <w:p w14:paraId="31F61807" w14:textId="30B284E9" w:rsidR="00AA75CE" w:rsidRPr="00237700" w:rsidRDefault="00AA75CE" w:rsidP="00AA75CE">
            <w:pPr>
              <w:suppressAutoHyphens/>
              <w:spacing w:after="0"/>
              <w:rPr>
                <w:rFonts w:ascii="Times New Roman" w:hAnsi="Times New Roman" w:cs="Times New Roman"/>
                <w:bCs/>
                <w:sz w:val="18"/>
                <w:szCs w:val="18"/>
              </w:rPr>
            </w:pPr>
          </w:p>
        </w:tc>
      </w:tr>
      <w:tr w:rsidR="00D67DD6" w:rsidRPr="008B0293" w14:paraId="22AF83F0" w14:textId="77777777" w:rsidTr="00221221">
        <w:trPr>
          <w:trHeight w:val="220"/>
          <w:jc w:val="center"/>
        </w:trPr>
        <w:tc>
          <w:tcPr>
            <w:tcW w:w="715" w:type="dxa"/>
            <w:shd w:val="clear" w:color="auto" w:fill="auto"/>
            <w:noWrap/>
          </w:tcPr>
          <w:p w14:paraId="4CB0BBA6" w14:textId="29168D16" w:rsidR="00D67DD6" w:rsidRPr="0034677F" w:rsidRDefault="00D67DD6" w:rsidP="00D67DD6">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t>13599</w:t>
            </w:r>
          </w:p>
        </w:tc>
        <w:tc>
          <w:tcPr>
            <w:tcW w:w="990" w:type="dxa"/>
          </w:tcPr>
          <w:p w14:paraId="331BBC1A" w14:textId="612F4342" w:rsidR="00D67DD6" w:rsidRPr="0034677F" w:rsidRDefault="00D67DD6" w:rsidP="00D67DD6">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t>Yongho Seok</w:t>
            </w:r>
          </w:p>
        </w:tc>
        <w:tc>
          <w:tcPr>
            <w:tcW w:w="900" w:type="dxa"/>
            <w:shd w:val="clear" w:color="auto" w:fill="auto"/>
            <w:noWrap/>
          </w:tcPr>
          <w:p w14:paraId="4A0C0165" w14:textId="30965296" w:rsidR="00D67DD6" w:rsidRPr="0034677F" w:rsidRDefault="00D67DD6" w:rsidP="00D67DD6">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t>12.5.3.4.4</w:t>
            </w:r>
          </w:p>
        </w:tc>
        <w:tc>
          <w:tcPr>
            <w:tcW w:w="720" w:type="dxa"/>
          </w:tcPr>
          <w:p w14:paraId="499E5243" w14:textId="00CB579B" w:rsidR="00D67DD6" w:rsidRPr="0034677F" w:rsidRDefault="00D67DD6" w:rsidP="00D67DD6">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t>342.</w:t>
            </w:r>
            <w:del w:id="376" w:author="Alfred Aster" w:date="2022-10-20T14:58:00Z">
              <w:r w:rsidRPr="0034677F" w:rsidDel="004F3BCE">
                <w:rPr>
                  <w:rFonts w:ascii="Times New Roman" w:hAnsi="Times New Roman" w:cs="Times New Roman"/>
                  <w:strike/>
                  <w:color w:val="FF0000"/>
                  <w:sz w:val="18"/>
                  <w:szCs w:val="18"/>
                </w:rPr>
                <w:delText>0</w:delText>
              </w:r>
            </w:del>
            <w:ins w:id="377" w:author="Alfred Aster" w:date="2022-10-20T14:58:00Z">
              <w:r w:rsidR="004F3BCE" w:rsidRPr="0034677F">
                <w:rPr>
                  <w:rFonts w:ascii="Times New Roman" w:hAnsi="Times New Roman" w:cs="Times New Roman"/>
                  <w:strike/>
                  <w:color w:val="FF0000"/>
                  <w:sz w:val="18"/>
                  <w:szCs w:val="18"/>
                </w:rPr>
                <w:t>“</w:t>
              </w:r>
            </w:ins>
            <w:r w:rsidRPr="0034677F">
              <w:rPr>
                <w:rFonts w:ascii="Times New Roman" w:hAnsi="Times New Roman" w:cs="Times New Roman"/>
                <w:strike/>
                <w:color w:val="FF0000"/>
                <w:sz w:val="18"/>
                <w:szCs w:val="18"/>
              </w:rPr>
              <w:t>6</w:t>
            </w:r>
          </w:p>
        </w:tc>
        <w:tc>
          <w:tcPr>
            <w:tcW w:w="2520" w:type="dxa"/>
            <w:shd w:val="clear" w:color="auto" w:fill="auto"/>
            <w:noWrap/>
          </w:tcPr>
          <w:p w14:paraId="59C6B49F" w14:textId="716E398A" w:rsidR="00D67DD6" w:rsidRPr="0034677F" w:rsidRDefault="00D67DD6" w:rsidP="00D67DD6">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t>"The receiver shall discard any Data frame that is received with its PN less than or equal to the value of the replay counter that is associated with the TA and priority value of the received MP</w:t>
            </w:r>
            <w:del w:id="378" w:author="Alfred Aster" w:date="2022-10-20T14:58:00Z">
              <w:r w:rsidRPr="0034677F" w:rsidDel="004F3BCE">
                <w:rPr>
                  <w:rFonts w:ascii="Times New Roman" w:hAnsi="Times New Roman" w:cs="Times New Roman"/>
                  <w:strike/>
                  <w:color w:val="FF0000"/>
                  <w:sz w:val="18"/>
                  <w:szCs w:val="18"/>
                </w:rPr>
                <w:delText>D</w:delText>
              </w:r>
            </w:del>
            <w:ins w:id="379" w:author="Alfred Aster" w:date="2022-10-20T14:58:00Z">
              <w:r w:rsidR="004F3BCE" w:rsidRPr="0034677F">
                <w:rPr>
                  <w:rFonts w:ascii="Times New Roman" w:hAnsi="Times New Roman" w:cs="Times New Roman"/>
                  <w:strike/>
                  <w:color w:val="FF0000"/>
                  <w:sz w:val="18"/>
                  <w:szCs w:val="18"/>
                </w:rPr>
                <w:t>”</w:t>
              </w:r>
            </w:ins>
            <w:r w:rsidRPr="0034677F">
              <w:rPr>
                <w:rFonts w:ascii="Times New Roman" w:hAnsi="Times New Roman" w:cs="Times New Roman"/>
                <w:strike/>
                <w:color w:val="FF0000"/>
                <w:sz w:val="18"/>
                <w:szCs w:val="18"/>
              </w:rPr>
              <w:t>U."</w:t>
            </w:r>
            <w:r w:rsidRPr="0034677F">
              <w:rPr>
                <w:rFonts w:ascii="Times New Roman" w:hAnsi="Times New Roman" w:cs="Times New Roman"/>
                <w:strike/>
                <w:color w:val="FF0000"/>
                <w:sz w:val="18"/>
                <w:szCs w:val="18"/>
              </w:rPr>
              <w:br/>
              <w:t>In the MLO, the replay counter is not associated with the TA. Please update this baseline rule.</w:t>
            </w:r>
            <w:r w:rsidRPr="0034677F">
              <w:rPr>
                <w:rFonts w:ascii="Times New Roman" w:hAnsi="Times New Roman" w:cs="Times New Roman"/>
                <w:strike/>
                <w:color w:val="FF0000"/>
                <w:sz w:val="18"/>
                <w:szCs w:val="18"/>
              </w:rPr>
              <w:br/>
              <w:t>And, in Figure 12-23, the MLD MAC Address value should be provided into the Replay check box.</w:t>
            </w:r>
          </w:p>
        </w:tc>
        <w:tc>
          <w:tcPr>
            <w:tcW w:w="2340" w:type="dxa"/>
            <w:shd w:val="clear" w:color="auto" w:fill="auto"/>
            <w:noWrap/>
          </w:tcPr>
          <w:p w14:paraId="370C2143" w14:textId="31D6DD7C" w:rsidR="00D67DD6" w:rsidRPr="0034677F" w:rsidRDefault="00D67DD6" w:rsidP="00D67DD6">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t>As in the comment.</w:t>
            </w:r>
          </w:p>
        </w:tc>
        <w:tc>
          <w:tcPr>
            <w:tcW w:w="3150" w:type="dxa"/>
            <w:shd w:val="clear" w:color="auto" w:fill="auto"/>
          </w:tcPr>
          <w:p w14:paraId="19DB3BD9" w14:textId="755A6547" w:rsidR="0034677F" w:rsidRPr="0034677F" w:rsidRDefault="0034677F" w:rsidP="00D67DD6">
            <w:pPr>
              <w:suppressAutoHyphens/>
              <w:spacing w:after="0"/>
              <w:rPr>
                <w:ins w:id="380" w:author="Alfred Aster" w:date="2022-10-22T11:09:00Z"/>
                <w:rFonts w:ascii="Times New Roman" w:hAnsi="Times New Roman" w:cs="Times New Roman"/>
                <w:bCs/>
                <w:strike/>
                <w:color w:val="FF0000"/>
                <w:sz w:val="18"/>
                <w:szCs w:val="18"/>
              </w:rPr>
            </w:pPr>
            <w:ins w:id="381" w:author="Alfred Aster" w:date="2022-10-22T11:09:00Z">
              <w:r w:rsidRPr="0034677F">
                <w:rPr>
                  <w:rFonts w:ascii="Times New Roman" w:hAnsi="Times New Roman" w:cs="Times New Roman"/>
                  <w:bCs/>
                  <w:strike/>
                  <w:color w:val="FF0000"/>
                  <w:sz w:val="18"/>
                  <w:szCs w:val="18"/>
                </w:rPr>
                <w:t>Pending SP</w:t>
              </w:r>
            </w:ins>
          </w:p>
          <w:p w14:paraId="27EC4E54" w14:textId="77777777" w:rsidR="0034677F" w:rsidRPr="0034677F" w:rsidRDefault="0034677F" w:rsidP="00D67DD6">
            <w:pPr>
              <w:suppressAutoHyphens/>
              <w:spacing w:after="0"/>
              <w:rPr>
                <w:ins w:id="382" w:author="Alfred Aster" w:date="2022-10-22T11:09:00Z"/>
                <w:rFonts w:ascii="Times New Roman" w:hAnsi="Times New Roman" w:cs="Times New Roman"/>
                <w:bCs/>
                <w:strike/>
                <w:color w:val="FF0000"/>
                <w:sz w:val="18"/>
                <w:szCs w:val="18"/>
              </w:rPr>
            </w:pPr>
          </w:p>
          <w:p w14:paraId="5A49508D" w14:textId="6D9F7869" w:rsidR="00D67DD6" w:rsidRPr="0034677F" w:rsidRDefault="008C027F" w:rsidP="00D67DD6">
            <w:pPr>
              <w:suppressAutoHyphens/>
              <w:spacing w:after="0"/>
              <w:rPr>
                <w:rFonts w:ascii="Times New Roman" w:hAnsi="Times New Roman" w:cs="Times New Roman"/>
                <w:bCs/>
                <w:strike/>
                <w:color w:val="FF0000"/>
                <w:sz w:val="18"/>
                <w:szCs w:val="18"/>
              </w:rPr>
            </w:pPr>
            <w:r w:rsidRPr="0034677F">
              <w:rPr>
                <w:rFonts w:ascii="Times New Roman" w:hAnsi="Times New Roman" w:cs="Times New Roman"/>
                <w:bCs/>
                <w:strike/>
                <w:color w:val="FF0000"/>
                <w:sz w:val="18"/>
                <w:szCs w:val="18"/>
              </w:rPr>
              <w:t>Reject</w:t>
            </w:r>
            <w:del w:id="383" w:author="Alfred Aster" w:date="2022-10-20T14:58:00Z">
              <w:r w:rsidRPr="0034677F" w:rsidDel="004F3BCE">
                <w:rPr>
                  <w:rFonts w:ascii="Times New Roman" w:hAnsi="Times New Roman" w:cs="Times New Roman"/>
                  <w:bCs/>
                  <w:strike/>
                  <w:color w:val="FF0000"/>
                  <w:sz w:val="18"/>
                  <w:szCs w:val="18"/>
                </w:rPr>
                <w:delText>ed</w:delText>
              </w:r>
            </w:del>
            <w:ins w:id="384" w:author="Alfred Aster" w:date="2022-10-20T14:58:00Z">
              <w:r w:rsidR="004F3BCE" w:rsidRPr="0034677F">
                <w:rPr>
                  <w:rFonts w:ascii="Times New Roman" w:hAnsi="Times New Roman" w:cs="Times New Roman"/>
                  <w:bCs/>
                  <w:strike/>
                  <w:color w:val="FF0000"/>
                  <w:sz w:val="18"/>
                  <w:szCs w:val="18"/>
                </w:rPr>
                <w:t>–</w:t>
              </w:r>
            </w:ins>
            <w:r w:rsidRPr="0034677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049D5A98" w14:textId="77777777" w:rsidR="00E4648E" w:rsidRPr="0034677F" w:rsidRDefault="00E4648E" w:rsidP="00E4648E">
            <w:pPr>
              <w:suppressAutoHyphens/>
              <w:spacing w:after="0"/>
              <w:rPr>
                <w:rFonts w:ascii="Times New Roman" w:hAnsi="Times New Roman" w:cs="Times New Roman"/>
                <w:bCs/>
                <w:strike/>
                <w:color w:val="FF0000"/>
                <w:sz w:val="18"/>
                <w:szCs w:val="18"/>
              </w:rPr>
            </w:pPr>
          </w:p>
          <w:p w14:paraId="49A41507" w14:textId="77777777" w:rsidR="00D67DD6" w:rsidRPr="0034677F" w:rsidRDefault="00D67DD6" w:rsidP="00D67DD6">
            <w:pPr>
              <w:suppressAutoHyphens/>
              <w:spacing w:after="0"/>
              <w:rPr>
                <w:rFonts w:ascii="Times New Roman" w:hAnsi="Times New Roman" w:cs="Times New Roman"/>
                <w:bCs/>
                <w:strike/>
                <w:color w:val="FF0000"/>
                <w:sz w:val="18"/>
                <w:szCs w:val="18"/>
              </w:rPr>
            </w:pPr>
            <w:r w:rsidRPr="0034677F">
              <w:rPr>
                <w:rFonts w:ascii="Times New Roman" w:hAnsi="Times New Roman" w:cs="Times New Roman"/>
                <w:bCs/>
                <w:strike/>
                <w:color w:val="FF0000"/>
                <w:sz w:val="18"/>
                <w:szCs w:val="18"/>
              </w:rPr>
              <w:t>This CID is discussed on August 17, 2022, but no straw poll is conducted yet.</w:t>
            </w:r>
          </w:p>
          <w:p w14:paraId="16ECF15B" w14:textId="77777777" w:rsidR="00D67DD6" w:rsidRPr="0034677F" w:rsidRDefault="00D67DD6" w:rsidP="00D67DD6">
            <w:pPr>
              <w:suppressAutoHyphens/>
              <w:spacing w:after="0"/>
              <w:rPr>
                <w:rFonts w:ascii="Times New Roman" w:hAnsi="Times New Roman" w:cs="Times New Roman"/>
                <w:bCs/>
                <w:strike/>
                <w:color w:val="FF0000"/>
                <w:sz w:val="18"/>
                <w:szCs w:val="18"/>
              </w:rPr>
            </w:pPr>
          </w:p>
          <w:p w14:paraId="1283F7AD" w14:textId="77777777" w:rsidR="00B45EC9" w:rsidRPr="0034677F" w:rsidRDefault="00B45EC9" w:rsidP="00B45EC9">
            <w:pPr>
              <w:suppressAutoHyphens/>
              <w:spacing w:after="0"/>
              <w:rPr>
                <w:rFonts w:ascii="Times New Roman" w:hAnsi="Times New Roman" w:cs="Times New Roman"/>
                <w:bCs/>
                <w:strike/>
                <w:color w:val="FF0000"/>
                <w:sz w:val="18"/>
                <w:szCs w:val="18"/>
              </w:rPr>
            </w:pPr>
            <w:r w:rsidRPr="0034677F">
              <w:rPr>
                <w:rFonts w:ascii="Times New Roman" w:hAnsi="Times New Roman" w:cs="Times New Roman"/>
                <w:bCs/>
                <w:strike/>
                <w:color w:val="FF0000"/>
                <w:sz w:val="18"/>
                <w:szCs w:val="18"/>
              </w:rPr>
              <w:t>Michael Montemurro</w:t>
            </w:r>
            <w:r w:rsidRPr="0034677F">
              <w:rPr>
                <w:rFonts w:ascii="Times New Roman" w:hAnsi="Times New Roman" w:cs="Times New Roman"/>
                <w:bCs/>
                <w:strike/>
                <w:color w:val="FF0000"/>
                <w:sz w:val="18"/>
                <w:szCs w:val="18"/>
              </w:rPr>
              <w:tab/>
              <w:t>22/1178r3</w:t>
            </w:r>
          </w:p>
          <w:p w14:paraId="0D8015CF" w14:textId="5FC7E408" w:rsidR="00B45EC9" w:rsidRPr="0034677F" w:rsidRDefault="00B45EC9" w:rsidP="00B45EC9">
            <w:pPr>
              <w:suppressAutoHyphens/>
              <w:spacing w:after="0"/>
              <w:rPr>
                <w:rFonts w:ascii="Times New Roman" w:hAnsi="Times New Roman" w:cs="Times New Roman"/>
                <w:bCs/>
                <w:strike/>
                <w:color w:val="FF0000"/>
                <w:sz w:val="18"/>
                <w:szCs w:val="18"/>
              </w:rPr>
            </w:pPr>
            <w:r w:rsidRPr="0034677F">
              <w:rPr>
                <w:rFonts w:ascii="Times New Roman" w:hAnsi="Times New Roman" w:cs="Times New Roman"/>
                <w:bCs/>
                <w:strike/>
                <w:color w:val="FF0000"/>
                <w:sz w:val="18"/>
                <w:szCs w:val="18"/>
              </w:rPr>
              <w:t>Notes from Discussion:</w:t>
            </w:r>
          </w:p>
          <w:p w14:paraId="6764D796" w14:textId="05D155C8" w:rsidR="00D67DD6" w:rsidRPr="0034677F" w:rsidRDefault="00B45EC9" w:rsidP="00B45EC9">
            <w:pPr>
              <w:suppressAutoHyphens/>
              <w:spacing w:after="0"/>
              <w:rPr>
                <w:rFonts w:ascii="Times New Roman" w:hAnsi="Times New Roman" w:cs="Times New Roman"/>
                <w:bCs/>
                <w:strike/>
                <w:color w:val="FF0000"/>
                <w:sz w:val="18"/>
                <w:szCs w:val="18"/>
              </w:rPr>
            </w:pPr>
            <w:r w:rsidRPr="0034677F">
              <w:rPr>
                <w:rFonts w:ascii="Times New Roman" w:hAnsi="Times New Roman" w:cs="Times New Roman"/>
                <w:bCs/>
                <w:strike/>
                <w:color w:val="FF0000"/>
                <w:sz w:val="18"/>
                <w:szCs w:val="18"/>
              </w:rPr>
              <w:t>&lt;&gt;</w:t>
            </w:r>
          </w:p>
        </w:tc>
      </w:tr>
      <w:tr w:rsidR="00D67DD6" w:rsidRPr="008B0293" w14:paraId="6FA75B48" w14:textId="77777777" w:rsidTr="00221221">
        <w:trPr>
          <w:trHeight w:val="220"/>
          <w:jc w:val="center"/>
        </w:trPr>
        <w:tc>
          <w:tcPr>
            <w:tcW w:w="715" w:type="dxa"/>
            <w:shd w:val="clear" w:color="auto" w:fill="auto"/>
            <w:noWrap/>
          </w:tcPr>
          <w:p w14:paraId="42655DFC" w14:textId="737D3752" w:rsidR="00D67DD6" w:rsidRPr="00237700" w:rsidRDefault="00D67DD6" w:rsidP="00D67DD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13651</w:t>
            </w:r>
          </w:p>
        </w:tc>
        <w:tc>
          <w:tcPr>
            <w:tcW w:w="990" w:type="dxa"/>
          </w:tcPr>
          <w:p w14:paraId="45D3778B" w14:textId="25C047D7" w:rsidR="00D67DD6" w:rsidRPr="00237700" w:rsidRDefault="00D67DD6" w:rsidP="00D67DD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Rubayet Shafin</w:t>
            </w:r>
          </w:p>
        </w:tc>
        <w:tc>
          <w:tcPr>
            <w:tcW w:w="900" w:type="dxa"/>
            <w:shd w:val="clear" w:color="auto" w:fill="auto"/>
            <w:noWrap/>
          </w:tcPr>
          <w:p w14:paraId="5C9DF805" w14:textId="2253A841" w:rsidR="00D67DD6" w:rsidRPr="00237700" w:rsidRDefault="00D67DD6" w:rsidP="00D67DD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35.3.19</w:t>
            </w:r>
          </w:p>
        </w:tc>
        <w:tc>
          <w:tcPr>
            <w:tcW w:w="720" w:type="dxa"/>
          </w:tcPr>
          <w:p w14:paraId="3340C091" w14:textId="7E6A8B4B" w:rsidR="00D67DD6" w:rsidRPr="00237700" w:rsidRDefault="00D67DD6" w:rsidP="00D67DD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468.25</w:t>
            </w:r>
          </w:p>
        </w:tc>
        <w:tc>
          <w:tcPr>
            <w:tcW w:w="2520" w:type="dxa"/>
            <w:shd w:val="clear" w:color="auto" w:fill="auto"/>
            <w:noWrap/>
          </w:tcPr>
          <w:p w14:paraId="562851F7" w14:textId="586EB99A" w:rsidR="00D67DD6" w:rsidRPr="00237700" w:rsidRDefault="00D67DD6" w:rsidP="00D67DD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Simultaneous Transmission and Reception would be a key feature for Mobile AP MLD in 11be.  However, currently the mechanisms and operational </w:t>
            </w:r>
            <w:r w:rsidRPr="00237700">
              <w:rPr>
                <w:rFonts w:ascii="Times New Roman" w:hAnsi="Times New Roman" w:cs="Times New Roman"/>
                <w:sz w:val="18"/>
                <w:szCs w:val="18"/>
              </w:rPr>
              <w:lastRenderedPageBreak/>
              <w:t>procedures for STR Mobile AP MLD is missing in the spec.</w:t>
            </w:r>
          </w:p>
        </w:tc>
        <w:tc>
          <w:tcPr>
            <w:tcW w:w="2340" w:type="dxa"/>
            <w:shd w:val="clear" w:color="auto" w:fill="auto"/>
            <w:noWrap/>
          </w:tcPr>
          <w:p w14:paraId="63DD6205" w14:textId="2AD31E71" w:rsidR="00D67DD6" w:rsidRPr="00237700" w:rsidRDefault="00D67DD6" w:rsidP="00D67DD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Please provide description of framework and operation of STR Mobile AP MLD.</w:t>
            </w:r>
          </w:p>
        </w:tc>
        <w:tc>
          <w:tcPr>
            <w:tcW w:w="3150" w:type="dxa"/>
            <w:shd w:val="clear" w:color="auto" w:fill="auto"/>
          </w:tcPr>
          <w:p w14:paraId="00A95DC3" w14:textId="168E03FF" w:rsidR="00E4648E" w:rsidRPr="00B45EC9" w:rsidRDefault="008C027F" w:rsidP="00E4648E">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w:t>
            </w:r>
            <w:r>
              <w:rPr>
                <w:rFonts w:ascii="Times New Roman" w:hAnsi="Times New Roman" w:cs="Times New Roman"/>
                <w:bCs/>
                <w:sz w:val="18"/>
                <w:szCs w:val="18"/>
              </w:rPr>
              <w:t>ed</w:t>
            </w:r>
            <w:r>
              <w:rPr>
                <w:rFonts w:ascii="Times New Roman" w:hAnsi="Times New Roman" w:cs="Times New Roman"/>
                <w:bCs/>
                <w:sz w:val="18"/>
                <w:szCs w:val="18"/>
              </w:rPr>
              <w:t xml:space="preserve"> -- A proposed resolution for “this CID” was discussed as part of the comment resolutions in “document”, however the group could not reach </w:t>
            </w:r>
            <w:r>
              <w:rPr>
                <w:rFonts w:ascii="Times New Roman" w:hAnsi="Times New Roman" w:cs="Times New Roman"/>
                <w:bCs/>
                <w:sz w:val="18"/>
                <w:szCs w:val="18"/>
              </w:rPr>
              <w:lastRenderedPageBreak/>
              <w:t>consensus on a proposed change that would resolve the comment</w:t>
            </w:r>
          </w:p>
          <w:p w14:paraId="7C7EACB2" w14:textId="77777777" w:rsidR="00E4648E" w:rsidRPr="0046434B" w:rsidRDefault="00E4648E" w:rsidP="00E4648E">
            <w:pPr>
              <w:suppressAutoHyphens/>
              <w:spacing w:after="0"/>
              <w:rPr>
                <w:rFonts w:ascii="Times New Roman" w:hAnsi="Times New Roman" w:cs="Times New Roman"/>
                <w:bCs/>
                <w:color w:val="FF0000"/>
                <w:sz w:val="18"/>
                <w:szCs w:val="18"/>
              </w:rPr>
            </w:pPr>
          </w:p>
          <w:p w14:paraId="5C5B89AE" w14:textId="77777777" w:rsidR="00D67DD6" w:rsidRPr="00237700" w:rsidRDefault="00D67DD6" w:rsidP="00D67DD6">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August 29, 2022, but no straw poll is conducted yet.</w:t>
            </w:r>
          </w:p>
          <w:p w14:paraId="3EBDB366" w14:textId="77777777" w:rsidR="00D67DD6" w:rsidRPr="00237700" w:rsidRDefault="00D67DD6" w:rsidP="00D67DD6">
            <w:pPr>
              <w:suppressAutoHyphens/>
              <w:spacing w:after="0"/>
              <w:rPr>
                <w:rFonts w:ascii="Times New Roman" w:hAnsi="Times New Roman" w:cs="Times New Roman"/>
                <w:bCs/>
                <w:sz w:val="18"/>
                <w:szCs w:val="18"/>
              </w:rPr>
            </w:pPr>
          </w:p>
          <w:p w14:paraId="777E10EF" w14:textId="0F6C31C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Kaiying Lu</w:t>
            </w:r>
            <w:r w:rsidRPr="00B45EC9">
              <w:rPr>
                <w:rFonts w:ascii="Times New Roman" w:hAnsi="Times New Roman" w:cs="Times New Roman"/>
                <w:bCs/>
                <w:sz w:val="18"/>
                <w:szCs w:val="18"/>
              </w:rPr>
              <w:tab/>
              <w:t>22/1233r6</w:t>
            </w:r>
          </w:p>
          <w:p w14:paraId="03199CEA" w14:textId="3CB499D3"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2DF78AB1" w14:textId="1867BF5E" w:rsidR="00D67DD6" w:rsidRPr="00887E9D" w:rsidRDefault="00B45EC9" w:rsidP="00D67DD6">
            <w:pPr>
              <w:suppressAutoHyphens/>
              <w:spacing w:after="0"/>
              <w:rPr>
                <w:rFonts w:ascii="Times New Roman" w:hAnsi="Times New Roman" w:cs="Times New Roman"/>
                <w:bCs/>
                <w:color w:val="00B050"/>
                <w:sz w:val="18"/>
                <w:szCs w:val="18"/>
              </w:rPr>
            </w:pPr>
            <w:r w:rsidRPr="00887E9D">
              <w:rPr>
                <w:rFonts w:ascii="Times New Roman" w:hAnsi="Times New Roman" w:cs="Times New Roman"/>
                <w:bCs/>
                <w:color w:val="00B050"/>
                <w:sz w:val="18"/>
                <w:szCs w:val="18"/>
              </w:rPr>
              <w:t>&lt;</w:t>
            </w:r>
            <w:r w:rsidR="009161BF" w:rsidRPr="00887E9D">
              <w:rPr>
                <w:rFonts w:ascii="Times New Roman" w:hAnsi="Times New Roman" w:cs="Times New Roman"/>
                <w:bCs/>
                <w:color w:val="00B050"/>
                <w:sz w:val="18"/>
                <w:szCs w:val="18"/>
              </w:rPr>
              <w:t xml:space="preserve"> </w:t>
            </w:r>
            <w:r w:rsidR="009161BF" w:rsidRPr="00887E9D">
              <w:rPr>
                <w:rFonts w:ascii="Times New Roman" w:hAnsi="Times New Roman" w:cs="Times New Roman"/>
                <w:bCs/>
                <w:color w:val="00B050"/>
                <w:sz w:val="18"/>
                <w:szCs w:val="18"/>
              </w:rPr>
              <w:t>When it was presented, it was requested to defer by the commenter. However, the commenter did not provide any reason or discussion</w:t>
            </w:r>
            <w:r w:rsidRPr="00887E9D">
              <w:rPr>
                <w:rFonts w:ascii="Times New Roman" w:hAnsi="Times New Roman" w:cs="Times New Roman"/>
                <w:bCs/>
                <w:color w:val="00B050"/>
                <w:sz w:val="18"/>
                <w:szCs w:val="18"/>
              </w:rPr>
              <w:t>&gt;</w:t>
            </w:r>
          </w:p>
          <w:p w14:paraId="3F064C3B" w14:textId="0E2EA188" w:rsidR="00B45EC9" w:rsidRPr="00237700" w:rsidRDefault="00B45EC9" w:rsidP="00D67DD6">
            <w:pPr>
              <w:suppressAutoHyphens/>
              <w:spacing w:after="0"/>
              <w:rPr>
                <w:rFonts w:ascii="Times New Roman" w:hAnsi="Times New Roman" w:cs="Times New Roman"/>
                <w:bCs/>
                <w:sz w:val="18"/>
                <w:szCs w:val="18"/>
              </w:rPr>
            </w:pPr>
          </w:p>
        </w:tc>
      </w:tr>
      <w:tr w:rsidR="00A1465D" w:rsidRPr="008B0293" w14:paraId="609E5013" w14:textId="77777777" w:rsidTr="00221221">
        <w:trPr>
          <w:trHeight w:val="220"/>
          <w:jc w:val="center"/>
        </w:trPr>
        <w:tc>
          <w:tcPr>
            <w:tcW w:w="715" w:type="dxa"/>
            <w:shd w:val="clear" w:color="auto" w:fill="auto"/>
            <w:noWrap/>
          </w:tcPr>
          <w:p w14:paraId="0265CFEC" w14:textId="6ADE1F50" w:rsidR="00A1465D" w:rsidRPr="00AA0CF4" w:rsidRDefault="00A1465D" w:rsidP="00A1465D">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lastRenderedPageBreak/>
              <w:t>14001</w:t>
            </w:r>
          </w:p>
        </w:tc>
        <w:tc>
          <w:tcPr>
            <w:tcW w:w="990" w:type="dxa"/>
          </w:tcPr>
          <w:p w14:paraId="16E64077" w14:textId="6664340D" w:rsidR="00A1465D" w:rsidRPr="00AA0CF4" w:rsidRDefault="00A1465D" w:rsidP="00A1465D">
            <w:pPr>
              <w:suppressAutoHyphens/>
              <w:spacing w:after="0"/>
              <w:rPr>
                <w:rFonts w:ascii="Times New Roman" w:hAnsi="Times New Roman" w:cs="Times New Roman"/>
                <w:strike/>
                <w:color w:val="FF0000"/>
                <w:sz w:val="18"/>
                <w:szCs w:val="18"/>
              </w:rPr>
            </w:pPr>
            <w:proofErr w:type="spellStart"/>
            <w:r w:rsidRPr="00AA0CF4">
              <w:rPr>
                <w:rFonts w:ascii="Times New Roman" w:hAnsi="Times New Roman" w:cs="Times New Roman"/>
                <w:strike/>
                <w:color w:val="FF0000"/>
                <w:sz w:val="18"/>
                <w:szCs w:val="18"/>
              </w:rPr>
              <w:t>Geonjung</w:t>
            </w:r>
            <w:proofErr w:type="spellEnd"/>
            <w:r w:rsidRPr="00AA0CF4">
              <w:rPr>
                <w:rFonts w:ascii="Times New Roman" w:hAnsi="Times New Roman" w:cs="Times New Roman"/>
                <w:strike/>
                <w:color w:val="FF0000"/>
                <w:sz w:val="18"/>
                <w:szCs w:val="18"/>
              </w:rPr>
              <w:t xml:space="preserve"> Ko</w:t>
            </w:r>
          </w:p>
        </w:tc>
        <w:tc>
          <w:tcPr>
            <w:tcW w:w="900" w:type="dxa"/>
            <w:shd w:val="clear" w:color="auto" w:fill="auto"/>
            <w:noWrap/>
          </w:tcPr>
          <w:p w14:paraId="1A43E3C3" w14:textId="623FCDB3" w:rsidR="00A1465D" w:rsidRPr="00AA0CF4" w:rsidRDefault="00A1465D" w:rsidP="00A1465D">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35.3.17</w:t>
            </w:r>
          </w:p>
        </w:tc>
        <w:tc>
          <w:tcPr>
            <w:tcW w:w="720" w:type="dxa"/>
          </w:tcPr>
          <w:p w14:paraId="398561BE" w14:textId="44C33A52" w:rsidR="00A1465D" w:rsidRPr="00AA0CF4" w:rsidRDefault="00A1465D" w:rsidP="00A1465D">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462.48</w:t>
            </w:r>
          </w:p>
        </w:tc>
        <w:tc>
          <w:tcPr>
            <w:tcW w:w="2520" w:type="dxa"/>
            <w:shd w:val="clear" w:color="auto" w:fill="auto"/>
            <w:noWrap/>
          </w:tcPr>
          <w:p w14:paraId="4D038ED0" w14:textId="10A14404" w:rsidR="00A1465D" w:rsidRPr="00AA0CF4" w:rsidRDefault="00A1465D" w:rsidP="00A1465D">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The STAs on other EMLSR links transition to active mode after transition delay, but transition delay may be long. Therefore, the AP MLD should not transmit the initial Control frame to those STAs during transition delay.</w:t>
            </w:r>
          </w:p>
        </w:tc>
        <w:tc>
          <w:tcPr>
            <w:tcW w:w="2340" w:type="dxa"/>
            <w:shd w:val="clear" w:color="auto" w:fill="auto"/>
            <w:noWrap/>
          </w:tcPr>
          <w:p w14:paraId="1C8AA4C5" w14:textId="15BB1A55" w:rsidR="00A1465D" w:rsidRPr="00AA0CF4" w:rsidRDefault="00A1465D" w:rsidP="00A1465D">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The AP MLD needs a restriction on its transmission during transition delay for STAs not in active mode.</w:t>
            </w:r>
          </w:p>
        </w:tc>
        <w:tc>
          <w:tcPr>
            <w:tcW w:w="3150" w:type="dxa"/>
            <w:shd w:val="clear" w:color="auto" w:fill="auto"/>
          </w:tcPr>
          <w:p w14:paraId="160E694B" w14:textId="4773A9F6" w:rsidR="00E965A1" w:rsidRPr="00AA0CF4" w:rsidRDefault="00E965A1" w:rsidP="00E965A1">
            <w:pPr>
              <w:suppressAutoHyphens/>
              <w:spacing w:after="0"/>
              <w:rPr>
                <w:ins w:id="385" w:author="Alfred Aster" w:date="2022-10-19T09:55:00Z"/>
                <w:rFonts w:ascii="Times New Roman" w:hAnsi="Times New Roman" w:cs="Times New Roman"/>
                <w:bCs/>
                <w:strike/>
                <w:color w:val="FF0000"/>
                <w:sz w:val="18"/>
                <w:szCs w:val="18"/>
              </w:rPr>
            </w:pPr>
            <w:ins w:id="386" w:author="Alfred Aster" w:date="2022-10-19T09:55:00Z">
              <w:r w:rsidRPr="00AA0CF4">
                <w:rPr>
                  <w:rFonts w:ascii="Times New Roman" w:hAnsi="Times New Roman" w:cs="Times New Roman"/>
                  <w:bCs/>
                  <w:strike/>
                  <w:color w:val="FF0000"/>
                  <w:sz w:val="18"/>
                  <w:szCs w:val="18"/>
                </w:rPr>
                <w:t>Pending SP     22/1204</w:t>
              </w:r>
            </w:ins>
          </w:p>
          <w:p w14:paraId="342C2422" w14:textId="77777777" w:rsidR="00E965A1" w:rsidRPr="00AA0CF4" w:rsidRDefault="00E965A1" w:rsidP="00E965A1">
            <w:pPr>
              <w:suppressAutoHyphens/>
              <w:spacing w:after="0"/>
              <w:rPr>
                <w:ins w:id="387" w:author="Alfred Aster" w:date="2022-10-19T09:55:00Z"/>
                <w:rFonts w:ascii="Times New Roman" w:hAnsi="Times New Roman" w:cs="Times New Roman"/>
                <w:bCs/>
                <w:strike/>
                <w:color w:val="FF0000"/>
                <w:sz w:val="18"/>
                <w:szCs w:val="18"/>
              </w:rPr>
            </w:pPr>
          </w:p>
          <w:p w14:paraId="3B7EE34D" w14:textId="09C51B7E" w:rsidR="00A1465D" w:rsidRPr="00AA0CF4" w:rsidRDefault="008C027F" w:rsidP="00A1465D">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Reject</w:t>
            </w:r>
            <w:del w:id="388" w:author="Alfred Aster" w:date="2022-10-20T14:58:00Z">
              <w:r w:rsidRPr="00AA0CF4" w:rsidDel="004F3BCE">
                <w:rPr>
                  <w:rFonts w:ascii="Times New Roman" w:hAnsi="Times New Roman" w:cs="Times New Roman"/>
                  <w:bCs/>
                  <w:strike/>
                  <w:color w:val="FF0000"/>
                  <w:sz w:val="18"/>
                  <w:szCs w:val="18"/>
                </w:rPr>
                <w:delText>ed</w:delText>
              </w:r>
            </w:del>
            <w:ins w:id="389" w:author="Alfred Aster" w:date="2022-10-20T14:58:00Z">
              <w:r w:rsidR="004F3BCE" w:rsidRPr="00AA0CF4">
                <w:rPr>
                  <w:rFonts w:ascii="Times New Roman" w:hAnsi="Times New Roman" w:cs="Times New Roman"/>
                  <w:bCs/>
                  <w:strike/>
                  <w:color w:val="FF0000"/>
                  <w:sz w:val="18"/>
                  <w:szCs w:val="18"/>
                </w:rPr>
                <w:t>–</w:t>
              </w:r>
            </w:ins>
            <w:r w:rsidRPr="00AA0CF4">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73BB4A71" w14:textId="77777777" w:rsidR="00E4648E" w:rsidRPr="00AA0CF4" w:rsidRDefault="00E4648E" w:rsidP="00E4648E">
            <w:pPr>
              <w:suppressAutoHyphens/>
              <w:spacing w:after="0"/>
              <w:rPr>
                <w:rFonts w:ascii="Times New Roman" w:hAnsi="Times New Roman" w:cs="Times New Roman"/>
                <w:bCs/>
                <w:strike/>
                <w:color w:val="FF0000"/>
                <w:sz w:val="18"/>
                <w:szCs w:val="18"/>
              </w:rPr>
            </w:pPr>
          </w:p>
          <w:p w14:paraId="32B7C6A9" w14:textId="025B3F45" w:rsidR="00A1465D" w:rsidRPr="00AA0CF4" w:rsidRDefault="00A1465D" w:rsidP="00A1465D">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This CID is discussed on August 17, 2022, but no straw poll is conducted yet.</w:t>
            </w:r>
          </w:p>
          <w:p w14:paraId="5A1255E0" w14:textId="77777777" w:rsidR="00A1465D" w:rsidRPr="00AA0CF4" w:rsidRDefault="00A1465D" w:rsidP="00A1465D">
            <w:pPr>
              <w:suppressAutoHyphens/>
              <w:spacing w:after="0"/>
              <w:rPr>
                <w:rFonts w:ascii="Times New Roman" w:hAnsi="Times New Roman" w:cs="Times New Roman"/>
                <w:bCs/>
                <w:strike/>
                <w:color w:val="FF0000"/>
                <w:sz w:val="18"/>
                <w:szCs w:val="18"/>
              </w:rPr>
            </w:pPr>
          </w:p>
          <w:p w14:paraId="123EC40C" w14:textId="77777777" w:rsidR="00B45EC9" w:rsidRPr="00AA0CF4" w:rsidRDefault="00B45EC9" w:rsidP="00B45EC9">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Minyoung Park</w:t>
            </w:r>
            <w:r w:rsidRPr="00AA0CF4">
              <w:rPr>
                <w:rFonts w:ascii="Times New Roman" w:hAnsi="Times New Roman" w:cs="Times New Roman"/>
                <w:bCs/>
                <w:strike/>
                <w:color w:val="FF0000"/>
                <w:sz w:val="18"/>
                <w:szCs w:val="18"/>
              </w:rPr>
              <w:tab/>
              <w:t>22/1204r4</w:t>
            </w:r>
          </w:p>
          <w:p w14:paraId="45FEBF92" w14:textId="5D4A9B90" w:rsidR="00B45EC9" w:rsidRPr="00AA0CF4" w:rsidRDefault="00B45EC9" w:rsidP="00B45EC9">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Notes from Discussion:</w:t>
            </w:r>
          </w:p>
          <w:p w14:paraId="590824C5" w14:textId="77777777" w:rsidR="00B45EC9" w:rsidRPr="00AA0CF4" w:rsidRDefault="00B45EC9" w:rsidP="00B45EC9">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&lt;&gt;</w:t>
            </w:r>
          </w:p>
          <w:p w14:paraId="0DDFDFED" w14:textId="28778684" w:rsidR="00A1465D" w:rsidRPr="00AA0CF4" w:rsidRDefault="00A1465D" w:rsidP="00A1465D">
            <w:pPr>
              <w:suppressAutoHyphens/>
              <w:spacing w:after="0"/>
              <w:rPr>
                <w:rFonts w:ascii="Times New Roman" w:hAnsi="Times New Roman" w:cs="Times New Roman"/>
                <w:bCs/>
                <w:strike/>
                <w:color w:val="FF0000"/>
                <w:sz w:val="18"/>
                <w:szCs w:val="18"/>
              </w:rPr>
            </w:pPr>
          </w:p>
        </w:tc>
      </w:tr>
      <w:tr w:rsidR="002D3438" w:rsidRPr="008B0293" w14:paraId="1B80ACBE" w14:textId="77777777" w:rsidTr="00221221">
        <w:trPr>
          <w:trHeight w:val="220"/>
          <w:jc w:val="center"/>
        </w:trPr>
        <w:tc>
          <w:tcPr>
            <w:tcW w:w="715" w:type="dxa"/>
            <w:shd w:val="clear" w:color="auto" w:fill="auto"/>
            <w:noWrap/>
          </w:tcPr>
          <w:p w14:paraId="3472E5F5" w14:textId="2DD79BA7" w:rsidR="002D3438" w:rsidRPr="00AA0CF4" w:rsidRDefault="002D3438" w:rsidP="002D3438">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14077</w:t>
            </w:r>
          </w:p>
        </w:tc>
        <w:tc>
          <w:tcPr>
            <w:tcW w:w="990" w:type="dxa"/>
          </w:tcPr>
          <w:p w14:paraId="36ECC7EA" w14:textId="437B282A" w:rsidR="002D3438" w:rsidRPr="00AA0CF4" w:rsidRDefault="002D3438" w:rsidP="002D3438">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Ming Gan</w:t>
            </w:r>
          </w:p>
        </w:tc>
        <w:tc>
          <w:tcPr>
            <w:tcW w:w="900" w:type="dxa"/>
            <w:shd w:val="clear" w:color="auto" w:fill="auto"/>
            <w:noWrap/>
          </w:tcPr>
          <w:p w14:paraId="34BE22AB" w14:textId="4FF434FD" w:rsidR="002D3438" w:rsidRPr="00AA0CF4" w:rsidRDefault="002D3438" w:rsidP="002D3438">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35.3.17</w:t>
            </w:r>
          </w:p>
        </w:tc>
        <w:tc>
          <w:tcPr>
            <w:tcW w:w="720" w:type="dxa"/>
          </w:tcPr>
          <w:p w14:paraId="7D44B89C" w14:textId="66A1B6BC" w:rsidR="002D3438" w:rsidRPr="00AA0CF4" w:rsidRDefault="002D3438" w:rsidP="002D3438">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462.34</w:t>
            </w:r>
          </w:p>
        </w:tc>
        <w:tc>
          <w:tcPr>
            <w:tcW w:w="2520" w:type="dxa"/>
            <w:shd w:val="clear" w:color="auto" w:fill="auto"/>
            <w:noWrap/>
          </w:tcPr>
          <w:p w14:paraId="506B253E" w14:textId="64EC288E" w:rsidR="002D3438" w:rsidRPr="00AA0CF4" w:rsidRDefault="002D3438" w:rsidP="002D3438">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It is straight forward to allow AP to initiate and send an EML Operating Mode Notification frame</w:t>
            </w:r>
          </w:p>
        </w:tc>
        <w:tc>
          <w:tcPr>
            <w:tcW w:w="2340" w:type="dxa"/>
            <w:shd w:val="clear" w:color="auto" w:fill="auto"/>
            <w:noWrap/>
          </w:tcPr>
          <w:p w14:paraId="39809D02" w14:textId="52DCBCC1" w:rsidR="002D3438" w:rsidRPr="00AA0CF4" w:rsidRDefault="002D3438" w:rsidP="002D3438">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add the case that AP initiates and sends an EML Operating Mode Notification frame</w:t>
            </w:r>
          </w:p>
        </w:tc>
        <w:tc>
          <w:tcPr>
            <w:tcW w:w="3150" w:type="dxa"/>
            <w:shd w:val="clear" w:color="auto" w:fill="auto"/>
          </w:tcPr>
          <w:p w14:paraId="603A6F19" w14:textId="7B27A8D8" w:rsidR="00FD7FA6" w:rsidRPr="00AA0CF4" w:rsidRDefault="00E30041" w:rsidP="002D3438">
            <w:pPr>
              <w:suppressAutoHyphens/>
              <w:spacing w:after="0"/>
              <w:rPr>
                <w:ins w:id="390" w:author="Alfred Aster" w:date="2022-10-20T11:17:00Z"/>
                <w:rFonts w:ascii="Times New Roman" w:hAnsi="Times New Roman" w:cs="Times New Roman"/>
                <w:bCs/>
                <w:strike/>
                <w:color w:val="FF0000"/>
                <w:sz w:val="18"/>
                <w:szCs w:val="18"/>
              </w:rPr>
            </w:pPr>
            <w:ins w:id="391" w:author="Alfred Aster" w:date="2022-10-20T11:17:00Z">
              <w:r w:rsidRPr="00AA0CF4">
                <w:rPr>
                  <w:rFonts w:ascii="Times New Roman" w:hAnsi="Times New Roman" w:cs="Times New Roman"/>
                  <w:bCs/>
                  <w:strike/>
                  <w:color w:val="FF0000"/>
                  <w:sz w:val="18"/>
                  <w:szCs w:val="18"/>
                </w:rPr>
                <w:t>Pending SP</w:t>
              </w:r>
            </w:ins>
            <w:ins w:id="392" w:author="Alfred Aster" w:date="2022-10-20T11:18:00Z">
              <w:r w:rsidR="0082706D" w:rsidRPr="00AA0CF4">
                <w:rPr>
                  <w:rFonts w:ascii="Times New Roman" w:hAnsi="Times New Roman" w:cs="Times New Roman"/>
                  <w:bCs/>
                  <w:strike/>
                  <w:color w:val="FF0000"/>
                  <w:sz w:val="18"/>
                  <w:szCs w:val="18"/>
                </w:rPr>
                <w:t xml:space="preserve"> doc number??</w:t>
              </w:r>
            </w:ins>
          </w:p>
          <w:p w14:paraId="56A55D75" w14:textId="77777777" w:rsidR="00E30041" w:rsidRPr="00AA0CF4" w:rsidRDefault="00E30041" w:rsidP="002D3438">
            <w:pPr>
              <w:suppressAutoHyphens/>
              <w:spacing w:after="0"/>
              <w:rPr>
                <w:ins w:id="393" w:author="Alfred Aster" w:date="2022-10-20T11:17:00Z"/>
                <w:rFonts w:ascii="Times New Roman" w:hAnsi="Times New Roman" w:cs="Times New Roman"/>
                <w:bCs/>
                <w:strike/>
                <w:color w:val="FF0000"/>
                <w:sz w:val="18"/>
                <w:szCs w:val="18"/>
              </w:rPr>
            </w:pPr>
          </w:p>
          <w:p w14:paraId="643778A7" w14:textId="7BF43632" w:rsidR="002D3438" w:rsidRPr="00AA0CF4" w:rsidRDefault="008C027F" w:rsidP="002D3438">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Reject</w:t>
            </w:r>
            <w:del w:id="394" w:author="Alfred Aster" w:date="2022-10-20T14:58:00Z">
              <w:r w:rsidRPr="00AA0CF4" w:rsidDel="004F3BCE">
                <w:rPr>
                  <w:rFonts w:ascii="Times New Roman" w:hAnsi="Times New Roman" w:cs="Times New Roman"/>
                  <w:bCs/>
                  <w:strike/>
                  <w:color w:val="FF0000"/>
                  <w:sz w:val="18"/>
                  <w:szCs w:val="18"/>
                </w:rPr>
                <w:delText>ed</w:delText>
              </w:r>
            </w:del>
            <w:ins w:id="395" w:author="Alfred Aster" w:date="2022-10-20T14:58:00Z">
              <w:r w:rsidR="004F3BCE" w:rsidRPr="00AA0CF4">
                <w:rPr>
                  <w:rFonts w:ascii="Times New Roman" w:hAnsi="Times New Roman" w:cs="Times New Roman"/>
                  <w:bCs/>
                  <w:strike/>
                  <w:color w:val="FF0000"/>
                  <w:sz w:val="18"/>
                  <w:szCs w:val="18"/>
                </w:rPr>
                <w:t>–</w:t>
              </w:r>
            </w:ins>
            <w:r w:rsidRPr="00AA0CF4">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6B44F535" w14:textId="77777777" w:rsidR="00E4648E" w:rsidRPr="00AA0CF4" w:rsidRDefault="00E4648E" w:rsidP="00E4648E">
            <w:pPr>
              <w:suppressAutoHyphens/>
              <w:spacing w:after="0"/>
              <w:rPr>
                <w:rFonts w:ascii="Times New Roman" w:hAnsi="Times New Roman" w:cs="Times New Roman"/>
                <w:bCs/>
                <w:strike/>
                <w:color w:val="FF0000"/>
                <w:sz w:val="18"/>
                <w:szCs w:val="18"/>
              </w:rPr>
            </w:pPr>
          </w:p>
          <w:p w14:paraId="3F1C9A00" w14:textId="77777777" w:rsidR="002D3438" w:rsidRPr="00AA0CF4" w:rsidRDefault="002D3438" w:rsidP="002D3438">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This CID is discussed on August 17, 2022, but no straw poll is conducted yet.</w:t>
            </w:r>
          </w:p>
          <w:p w14:paraId="144FB1BA" w14:textId="1B5E003B" w:rsidR="002D3438" w:rsidRPr="00AA0CF4" w:rsidRDefault="002D3438" w:rsidP="002D3438">
            <w:pPr>
              <w:suppressAutoHyphens/>
              <w:spacing w:after="0"/>
              <w:rPr>
                <w:rFonts w:ascii="Times New Roman" w:hAnsi="Times New Roman" w:cs="Times New Roman"/>
                <w:bCs/>
                <w:strike/>
                <w:color w:val="FF0000"/>
                <w:sz w:val="18"/>
                <w:szCs w:val="18"/>
              </w:rPr>
            </w:pPr>
          </w:p>
          <w:p w14:paraId="5BB23EAE" w14:textId="77777777" w:rsidR="00B45EC9" w:rsidRPr="00AA0CF4" w:rsidRDefault="00B45EC9" w:rsidP="00B45EC9">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Minyoung Park</w:t>
            </w:r>
            <w:r w:rsidRPr="00AA0CF4">
              <w:rPr>
                <w:rFonts w:ascii="Times New Roman" w:hAnsi="Times New Roman" w:cs="Times New Roman"/>
                <w:bCs/>
                <w:strike/>
                <w:color w:val="FF0000"/>
                <w:sz w:val="18"/>
                <w:szCs w:val="18"/>
              </w:rPr>
              <w:tab/>
              <w:t>22/1204r4</w:t>
            </w:r>
          </w:p>
          <w:p w14:paraId="6A15C9F4" w14:textId="1B711152" w:rsidR="00B45EC9" w:rsidRPr="00AA0CF4" w:rsidRDefault="00B45EC9" w:rsidP="00B45EC9">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Notes from Discussion:</w:t>
            </w:r>
          </w:p>
          <w:p w14:paraId="60F17A1E" w14:textId="77777777" w:rsidR="00B45EC9" w:rsidRPr="00AA0CF4" w:rsidRDefault="00B45EC9" w:rsidP="00B45EC9">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&lt;&gt;</w:t>
            </w:r>
          </w:p>
          <w:p w14:paraId="16141545" w14:textId="2AE6C0FE" w:rsidR="002D3438" w:rsidRPr="00AA0CF4" w:rsidRDefault="002D3438" w:rsidP="002D3438">
            <w:pPr>
              <w:suppressAutoHyphens/>
              <w:spacing w:after="0"/>
              <w:rPr>
                <w:rFonts w:ascii="Times New Roman" w:hAnsi="Times New Roman" w:cs="Times New Roman"/>
                <w:bCs/>
                <w:strike/>
                <w:color w:val="FF0000"/>
                <w:sz w:val="18"/>
                <w:szCs w:val="18"/>
              </w:rPr>
            </w:pPr>
          </w:p>
        </w:tc>
      </w:tr>
      <w:tr w:rsidR="006C4101" w:rsidRPr="008B0293" w14:paraId="00615787" w14:textId="77777777" w:rsidTr="006C4101">
        <w:trPr>
          <w:trHeight w:val="809"/>
          <w:jc w:val="center"/>
        </w:trPr>
        <w:tc>
          <w:tcPr>
            <w:tcW w:w="11335" w:type="dxa"/>
            <w:gridSpan w:val="7"/>
            <w:shd w:val="clear" w:color="auto" w:fill="auto"/>
            <w:noWrap/>
          </w:tcPr>
          <w:p w14:paraId="7698018D" w14:textId="77777777" w:rsidR="006C4101" w:rsidRDefault="006C4101" w:rsidP="006C4101">
            <w:pPr>
              <w:suppressAutoHyphens/>
              <w:spacing w:after="0"/>
              <w:jc w:val="center"/>
              <w:rPr>
                <w:rFonts w:ascii="Times New Roman" w:hAnsi="Times New Roman" w:cs="Times New Roman"/>
                <w:b/>
                <w:color w:val="FF0000"/>
                <w:sz w:val="20"/>
                <w:szCs w:val="20"/>
              </w:rPr>
            </w:pPr>
          </w:p>
          <w:p w14:paraId="0D5B3DDF" w14:textId="600EA27F" w:rsidR="006C4101" w:rsidRPr="00623E88" w:rsidRDefault="006C4101" w:rsidP="006C4101">
            <w:pPr>
              <w:suppressAutoHyphens/>
              <w:spacing w:after="0"/>
              <w:jc w:val="center"/>
              <w:rPr>
                <w:rFonts w:ascii="Times New Roman" w:hAnsi="Times New Roman" w:cs="Times New Roman"/>
                <w:bCs/>
                <w:sz w:val="20"/>
                <w:szCs w:val="20"/>
              </w:rPr>
            </w:pPr>
            <w:r w:rsidRPr="00DF7C3F">
              <w:rPr>
                <w:rFonts w:ascii="Times New Roman" w:hAnsi="Times New Roman" w:cs="Times New Roman"/>
                <w:b/>
                <w:color w:val="FF0000"/>
                <w:sz w:val="20"/>
                <w:szCs w:val="20"/>
              </w:rPr>
              <w:t xml:space="preserve">CIDs discussed </w:t>
            </w:r>
            <w:r>
              <w:rPr>
                <w:rFonts w:ascii="Times New Roman" w:hAnsi="Times New Roman" w:cs="Times New Roman"/>
                <w:b/>
                <w:color w:val="FF0000"/>
                <w:sz w:val="20"/>
                <w:szCs w:val="20"/>
              </w:rPr>
              <w:t>up to September 16</w:t>
            </w:r>
            <w:r w:rsidRPr="006C4101">
              <w:rPr>
                <w:rFonts w:ascii="Times New Roman" w:hAnsi="Times New Roman" w:cs="Times New Roman"/>
                <w:b/>
                <w:color w:val="FF0000"/>
                <w:sz w:val="20"/>
                <w:szCs w:val="20"/>
                <w:vertAlign w:val="superscript"/>
              </w:rPr>
              <w:t>th</w:t>
            </w:r>
            <w:r>
              <w:rPr>
                <w:rFonts w:ascii="Times New Roman" w:hAnsi="Times New Roman" w:cs="Times New Roman"/>
                <w:b/>
                <w:color w:val="FF0000"/>
                <w:sz w:val="20"/>
                <w:szCs w:val="20"/>
              </w:rPr>
              <w:t xml:space="preserve"> </w:t>
            </w:r>
            <w:r w:rsidRPr="00DF7C3F">
              <w:rPr>
                <w:rFonts w:ascii="Times New Roman" w:hAnsi="Times New Roman" w:cs="Times New Roman"/>
                <w:b/>
                <w:color w:val="FF0000"/>
                <w:sz w:val="20"/>
                <w:szCs w:val="20"/>
              </w:rPr>
              <w:t>2022</w:t>
            </w:r>
          </w:p>
        </w:tc>
      </w:tr>
      <w:tr w:rsidR="00103CB0" w:rsidRPr="008B0293" w14:paraId="675978CF" w14:textId="77777777" w:rsidTr="00221221">
        <w:trPr>
          <w:trHeight w:val="220"/>
          <w:jc w:val="center"/>
        </w:trPr>
        <w:tc>
          <w:tcPr>
            <w:tcW w:w="715" w:type="dxa"/>
            <w:shd w:val="clear" w:color="auto" w:fill="auto"/>
            <w:noWrap/>
          </w:tcPr>
          <w:p w14:paraId="31677C68" w14:textId="502F81CA" w:rsidR="00103CB0" w:rsidRPr="00AA0CF4" w:rsidRDefault="00103CB0" w:rsidP="00103CB0">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10013</w:t>
            </w:r>
          </w:p>
        </w:tc>
        <w:tc>
          <w:tcPr>
            <w:tcW w:w="990" w:type="dxa"/>
          </w:tcPr>
          <w:p w14:paraId="6A1C7B9F" w14:textId="4992FFE5" w:rsidR="00103CB0" w:rsidRPr="00AA0CF4" w:rsidRDefault="00103CB0" w:rsidP="00103CB0">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Jay Yang</w:t>
            </w:r>
          </w:p>
        </w:tc>
        <w:tc>
          <w:tcPr>
            <w:tcW w:w="900" w:type="dxa"/>
            <w:shd w:val="clear" w:color="auto" w:fill="auto"/>
            <w:noWrap/>
          </w:tcPr>
          <w:p w14:paraId="61BF62D1" w14:textId="75DB21D0" w:rsidR="00103CB0" w:rsidRPr="00AA0CF4" w:rsidRDefault="00103CB0" w:rsidP="00103CB0">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35.3.7</w:t>
            </w:r>
          </w:p>
        </w:tc>
        <w:tc>
          <w:tcPr>
            <w:tcW w:w="720" w:type="dxa"/>
          </w:tcPr>
          <w:p w14:paraId="063EE6E3" w14:textId="72AD2384" w:rsidR="00103CB0" w:rsidRPr="00AA0CF4" w:rsidRDefault="00103CB0" w:rsidP="00103CB0">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427.05</w:t>
            </w:r>
          </w:p>
        </w:tc>
        <w:tc>
          <w:tcPr>
            <w:tcW w:w="2520" w:type="dxa"/>
            <w:shd w:val="clear" w:color="auto" w:fill="auto"/>
            <w:noWrap/>
          </w:tcPr>
          <w:p w14:paraId="362C48B7" w14:textId="616D7B78" w:rsidR="00103CB0" w:rsidRPr="00AA0CF4" w:rsidRDefault="00103CB0" w:rsidP="00103CB0">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 xml:space="preserve">if one of the </w:t>
            </w:r>
            <w:proofErr w:type="spellStart"/>
            <w:r w:rsidRPr="00AA0CF4">
              <w:rPr>
                <w:rFonts w:ascii="Times New Roman" w:hAnsi="Times New Roman" w:cs="Times New Roman"/>
                <w:strike/>
                <w:color w:val="FF0000"/>
                <w:sz w:val="18"/>
                <w:szCs w:val="18"/>
              </w:rPr>
              <w:t>affilicated</w:t>
            </w:r>
            <w:proofErr w:type="spellEnd"/>
            <w:r w:rsidRPr="00AA0CF4">
              <w:rPr>
                <w:rFonts w:ascii="Times New Roman" w:hAnsi="Times New Roman" w:cs="Times New Roman"/>
                <w:strike/>
                <w:color w:val="FF0000"/>
                <w:sz w:val="18"/>
                <w:szCs w:val="18"/>
              </w:rPr>
              <w:t xml:space="preserve"> AP operating on CAC state, the link should be disable and enabled again </w:t>
            </w:r>
            <w:proofErr w:type="spellStart"/>
            <w:r w:rsidRPr="00AA0CF4">
              <w:rPr>
                <w:rFonts w:ascii="Times New Roman" w:hAnsi="Times New Roman" w:cs="Times New Roman"/>
                <w:strike/>
                <w:color w:val="FF0000"/>
                <w:sz w:val="18"/>
                <w:szCs w:val="18"/>
              </w:rPr>
              <w:t>once</w:t>
            </w:r>
            <w:del w:id="396" w:author="Alfred Aster" w:date="2022-10-20T14:58:00Z">
              <w:r w:rsidRPr="00AA0CF4" w:rsidDel="004F3BCE">
                <w:rPr>
                  <w:rFonts w:ascii="Times New Roman" w:hAnsi="Times New Roman" w:cs="Times New Roman"/>
                  <w:strike/>
                  <w:color w:val="FF0000"/>
                  <w:sz w:val="18"/>
                  <w:szCs w:val="18"/>
                </w:rPr>
                <w:delText xml:space="preserve"> </w:delText>
              </w:r>
            </w:del>
            <w:ins w:id="397" w:author="Alfred Aster" w:date="2022-10-20T14:58:00Z">
              <w:r w:rsidR="004F3BCE" w:rsidRPr="00AA0CF4">
                <w:rPr>
                  <w:rFonts w:ascii="Times New Roman" w:hAnsi="Times New Roman" w:cs="Times New Roman"/>
                  <w:strike/>
                  <w:color w:val="FF0000"/>
                  <w:sz w:val="18"/>
                  <w:szCs w:val="18"/>
                </w:rPr>
                <w:t>’</w:t>
              </w:r>
            </w:ins>
            <w:r w:rsidRPr="00AA0CF4">
              <w:rPr>
                <w:rFonts w:ascii="Times New Roman" w:hAnsi="Times New Roman" w:cs="Times New Roman"/>
                <w:strike/>
                <w:color w:val="FF0000"/>
                <w:sz w:val="18"/>
                <w:szCs w:val="18"/>
              </w:rPr>
              <w:t>it's</w:t>
            </w:r>
            <w:proofErr w:type="spellEnd"/>
            <w:r w:rsidRPr="00AA0CF4">
              <w:rPr>
                <w:rFonts w:ascii="Times New Roman" w:hAnsi="Times New Roman" w:cs="Times New Roman"/>
                <w:strike/>
                <w:color w:val="FF0000"/>
                <w:sz w:val="18"/>
                <w:szCs w:val="18"/>
              </w:rPr>
              <w:t xml:space="preserve"> out of CAC mode.</w:t>
            </w:r>
          </w:p>
        </w:tc>
        <w:tc>
          <w:tcPr>
            <w:tcW w:w="2340" w:type="dxa"/>
            <w:shd w:val="clear" w:color="auto" w:fill="auto"/>
            <w:noWrap/>
          </w:tcPr>
          <w:p w14:paraId="5BEE5B70" w14:textId="4DE02E5D" w:rsidR="00103CB0" w:rsidRPr="00AA0CF4" w:rsidRDefault="00103CB0" w:rsidP="00103CB0">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 xml:space="preserve">11be SPEC should have a solution to indicate the CAC mode and the </w:t>
            </w:r>
            <w:proofErr w:type="spellStart"/>
            <w:r w:rsidRPr="00AA0CF4">
              <w:rPr>
                <w:rFonts w:ascii="Times New Roman" w:hAnsi="Times New Roman" w:cs="Times New Roman"/>
                <w:strike/>
                <w:color w:val="FF0000"/>
                <w:sz w:val="18"/>
                <w:szCs w:val="18"/>
              </w:rPr>
              <w:t>remaing</w:t>
            </w:r>
            <w:proofErr w:type="spellEnd"/>
            <w:r w:rsidRPr="00AA0CF4">
              <w:rPr>
                <w:rFonts w:ascii="Times New Roman" w:hAnsi="Times New Roman" w:cs="Times New Roman"/>
                <w:strike/>
                <w:color w:val="FF0000"/>
                <w:sz w:val="18"/>
                <w:szCs w:val="18"/>
              </w:rPr>
              <w:t xml:space="preserve"> time, so that the non-AP MLD can decide whether to associated with such AP MLD.</w:t>
            </w:r>
          </w:p>
        </w:tc>
        <w:tc>
          <w:tcPr>
            <w:tcW w:w="3150" w:type="dxa"/>
            <w:shd w:val="clear" w:color="auto" w:fill="auto"/>
          </w:tcPr>
          <w:p w14:paraId="11B77CF0" w14:textId="50919B75" w:rsidR="000B4D4E" w:rsidRPr="00AA0CF4" w:rsidRDefault="000B4D4E" w:rsidP="00103CB0">
            <w:pPr>
              <w:suppressAutoHyphens/>
              <w:spacing w:after="0"/>
              <w:rPr>
                <w:ins w:id="398" w:author="Alfred Aster" w:date="2022-10-18T09:56:00Z"/>
                <w:rFonts w:ascii="Times New Roman" w:hAnsi="Times New Roman" w:cs="Times New Roman"/>
                <w:bCs/>
                <w:strike/>
                <w:color w:val="FF0000"/>
                <w:sz w:val="18"/>
                <w:szCs w:val="18"/>
              </w:rPr>
            </w:pPr>
            <w:ins w:id="399" w:author="Alfred Aster" w:date="2022-10-18T09:56:00Z">
              <w:r w:rsidRPr="00AA0CF4">
                <w:rPr>
                  <w:rFonts w:ascii="Times New Roman" w:hAnsi="Times New Roman" w:cs="Times New Roman"/>
                  <w:bCs/>
                  <w:strike/>
                  <w:color w:val="FF0000"/>
                  <w:sz w:val="18"/>
                  <w:szCs w:val="18"/>
                </w:rPr>
                <w:t>Pending SP</w:t>
              </w:r>
            </w:ins>
            <w:ins w:id="400" w:author="Alfred Aster" w:date="2022-10-19T10:06:00Z">
              <w:r w:rsidR="0095539D" w:rsidRPr="00AA0CF4">
                <w:rPr>
                  <w:rFonts w:ascii="Times New Roman" w:hAnsi="Times New Roman" w:cs="Times New Roman"/>
                  <w:bCs/>
                  <w:strike/>
                  <w:color w:val="FF0000"/>
                  <w:sz w:val="18"/>
                  <w:szCs w:val="18"/>
                </w:rPr>
                <w:t xml:space="preserve"> 22/1782</w:t>
              </w:r>
            </w:ins>
          </w:p>
          <w:p w14:paraId="7114FE73" w14:textId="77777777" w:rsidR="000B4D4E" w:rsidRPr="00AA0CF4" w:rsidRDefault="000B4D4E" w:rsidP="00103CB0">
            <w:pPr>
              <w:suppressAutoHyphens/>
              <w:spacing w:after="0"/>
              <w:rPr>
                <w:rFonts w:ascii="Times New Roman" w:hAnsi="Times New Roman" w:cs="Times New Roman"/>
                <w:bCs/>
                <w:strike/>
                <w:color w:val="FF0000"/>
                <w:sz w:val="18"/>
                <w:szCs w:val="18"/>
              </w:rPr>
            </w:pPr>
          </w:p>
          <w:p w14:paraId="7714A035" w14:textId="20EFC548" w:rsidR="00103CB0" w:rsidRPr="00AA0CF4" w:rsidRDefault="008C027F" w:rsidP="00103CB0">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Reject</w:t>
            </w:r>
            <w:del w:id="401" w:author="Alfred Aster" w:date="2022-10-20T14:58:00Z">
              <w:r w:rsidRPr="00AA0CF4" w:rsidDel="004F3BCE">
                <w:rPr>
                  <w:rFonts w:ascii="Times New Roman" w:hAnsi="Times New Roman" w:cs="Times New Roman"/>
                  <w:bCs/>
                  <w:strike/>
                  <w:color w:val="FF0000"/>
                  <w:sz w:val="18"/>
                  <w:szCs w:val="18"/>
                </w:rPr>
                <w:delText>ed</w:delText>
              </w:r>
            </w:del>
            <w:ins w:id="402" w:author="Alfred Aster" w:date="2022-10-20T14:58:00Z">
              <w:r w:rsidR="004F3BCE" w:rsidRPr="00AA0CF4">
                <w:rPr>
                  <w:rFonts w:ascii="Times New Roman" w:hAnsi="Times New Roman" w:cs="Times New Roman"/>
                  <w:bCs/>
                  <w:strike/>
                  <w:color w:val="FF0000"/>
                  <w:sz w:val="18"/>
                  <w:szCs w:val="18"/>
                </w:rPr>
                <w:t>–</w:t>
              </w:r>
            </w:ins>
            <w:r w:rsidRPr="00AA0CF4">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0A46E200" w14:textId="77777777" w:rsidR="00E4648E" w:rsidRPr="00AA0CF4" w:rsidRDefault="00E4648E" w:rsidP="00E4648E">
            <w:pPr>
              <w:suppressAutoHyphens/>
              <w:spacing w:after="0"/>
              <w:rPr>
                <w:rFonts w:ascii="Times New Roman" w:hAnsi="Times New Roman" w:cs="Times New Roman"/>
                <w:bCs/>
                <w:strike/>
                <w:color w:val="FF0000"/>
                <w:sz w:val="18"/>
                <w:szCs w:val="18"/>
              </w:rPr>
            </w:pPr>
          </w:p>
          <w:p w14:paraId="6D531A5F" w14:textId="77777777" w:rsidR="00103CB0" w:rsidRPr="00AA0CF4" w:rsidRDefault="00103CB0" w:rsidP="00103CB0">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This CID is discussed on September 7, 2022, but no straw poll is conducted yet.</w:t>
            </w:r>
          </w:p>
          <w:p w14:paraId="7558689D" w14:textId="77777777" w:rsidR="002F47CF" w:rsidRPr="00AA0CF4" w:rsidRDefault="002F47CF" w:rsidP="00103CB0">
            <w:pPr>
              <w:suppressAutoHyphens/>
              <w:spacing w:after="0"/>
              <w:rPr>
                <w:rFonts w:ascii="Times New Roman" w:hAnsi="Times New Roman" w:cs="Times New Roman"/>
                <w:bCs/>
                <w:strike/>
                <w:color w:val="FF0000"/>
                <w:sz w:val="18"/>
                <w:szCs w:val="18"/>
              </w:rPr>
            </w:pPr>
          </w:p>
          <w:p w14:paraId="57A17D60" w14:textId="77777777" w:rsidR="00B45EC9" w:rsidRPr="00AA0CF4" w:rsidRDefault="00B45EC9" w:rsidP="00B45EC9">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lastRenderedPageBreak/>
              <w:t>Laurent Cariou</w:t>
            </w:r>
            <w:r w:rsidRPr="00AA0CF4">
              <w:rPr>
                <w:rFonts w:ascii="Times New Roman" w:hAnsi="Times New Roman" w:cs="Times New Roman"/>
                <w:bCs/>
                <w:strike/>
                <w:color w:val="FF0000"/>
                <w:sz w:val="18"/>
                <w:szCs w:val="18"/>
              </w:rPr>
              <w:tab/>
              <w:t>22/1429r2</w:t>
            </w:r>
          </w:p>
          <w:p w14:paraId="64A1DAA4" w14:textId="4FC1C4A3" w:rsidR="00B45EC9" w:rsidRPr="00AA0CF4" w:rsidRDefault="00B45EC9" w:rsidP="00B45EC9">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Notes from Discussion:</w:t>
            </w:r>
          </w:p>
          <w:p w14:paraId="304DB898" w14:textId="77777777" w:rsidR="00B45EC9" w:rsidRPr="00AA0CF4" w:rsidRDefault="00B45EC9" w:rsidP="00B45EC9">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&lt;&gt;</w:t>
            </w:r>
          </w:p>
          <w:p w14:paraId="6236B20D" w14:textId="30AF7217" w:rsidR="002F47CF" w:rsidRPr="00AA0CF4" w:rsidRDefault="002F47CF" w:rsidP="00103CB0">
            <w:pPr>
              <w:suppressAutoHyphens/>
              <w:spacing w:after="0"/>
              <w:rPr>
                <w:rFonts w:ascii="Times New Roman" w:hAnsi="Times New Roman" w:cs="Times New Roman"/>
                <w:bCs/>
                <w:strike/>
                <w:color w:val="FF0000"/>
                <w:sz w:val="18"/>
                <w:szCs w:val="18"/>
              </w:rPr>
            </w:pPr>
          </w:p>
        </w:tc>
      </w:tr>
      <w:tr w:rsidR="002F47CF" w:rsidRPr="008B0293" w14:paraId="34B105D4" w14:textId="77777777" w:rsidTr="00221221">
        <w:trPr>
          <w:trHeight w:val="220"/>
          <w:jc w:val="center"/>
        </w:trPr>
        <w:tc>
          <w:tcPr>
            <w:tcW w:w="715" w:type="dxa"/>
            <w:shd w:val="clear" w:color="auto" w:fill="auto"/>
            <w:noWrap/>
          </w:tcPr>
          <w:p w14:paraId="6E7C801A" w14:textId="5E5AF069" w:rsidR="002F47CF" w:rsidRPr="00AA0CF4" w:rsidRDefault="002F47CF" w:rsidP="002F47CF">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lastRenderedPageBreak/>
              <w:t>10031</w:t>
            </w:r>
          </w:p>
        </w:tc>
        <w:tc>
          <w:tcPr>
            <w:tcW w:w="990" w:type="dxa"/>
          </w:tcPr>
          <w:p w14:paraId="394B5CA8" w14:textId="61C5D93D" w:rsidR="002F47CF" w:rsidRPr="00AA0CF4" w:rsidRDefault="002F47CF" w:rsidP="002F47CF">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Morteza Mehrnoush</w:t>
            </w:r>
          </w:p>
        </w:tc>
        <w:tc>
          <w:tcPr>
            <w:tcW w:w="900" w:type="dxa"/>
            <w:shd w:val="clear" w:color="auto" w:fill="auto"/>
            <w:noWrap/>
          </w:tcPr>
          <w:p w14:paraId="1B2E7293" w14:textId="70D435A3" w:rsidR="002F47CF" w:rsidRPr="00AA0CF4" w:rsidRDefault="002F47CF" w:rsidP="002F47CF">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35.3.19.1</w:t>
            </w:r>
          </w:p>
        </w:tc>
        <w:tc>
          <w:tcPr>
            <w:tcW w:w="720" w:type="dxa"/>
          </w:tcPr>
          <w:p w14:paraId="5FEE2733" w14:textId="181AAB0C" w:rsidR="002F47CF" w:rsidRPr="00AA0CF4" w:rsidRDefault="002F47CF" w:rsidP="002F47CF">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468.30</w:t>
            </w:r>
          </w:p>
        </w:tc>
        <w:tc>
          <w:tcPr>
            <w:tcW w:w="2520" w:type="dxa"/>
            <w:shd w:val="clear" w:color="auto" w:fill="auto"/>
            <w:noWrap/>
          </w:tcPr>
          <w:p w14:paraId="4E62B967" w14:textId="2D1B90CE" w:rsidR="002F47CF" w:rsidRPr="00AA0CF4" w:rsidRDefault="002F47CF" w:rsidP="002F47CF">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The power saving mechanism of the non-AP MLDs associated with the NSTR mobile AP MLD is not defined. If the STA on the primary link goes the power save (and doze state), then the STA on the non-primary link also should go the power save (and doze state) but not the other way around, because STA affiliated with non-AP MLD can only initiate PPDU transmission over th</w:t>
            </w:r>
            <w:r w:rsidRPr="00AA0CF4">
              <w:rPr>
                <w:rFonts w:ascii="Times New Roman" w:hAnsi="Times New Roman" w:cs="Times New Roman"/>
                <w:strike/>
                <w:color w:val="FF0000"/>
                <w:sz w:val="18"/>
                <w:szCs w:val="18"/>
                <w:vertAlign w:val="superscript"/>
                <w:rPrChange w:id="403" w:author="Alfred Aster" w:date="2022-10-20T14:58:00Z">
                  <w:rPr>
                    <w:rFonts w:ascii="Times New Roman" w:hAnsi="Times New Roman" w:cs="Times New Roman"/>
                    <w:color w:val="FF0000"/>
                    <w:sz w:val="18"/>
                    <w:szCs w:val="18"/>
                  </w:rPr>
                </w:rPrChange>
              </w:rPr>
              <w:t xml:space="preserve">e </w:t>
            </w:r>
            <w:r w:rsidRPr="00AA0CF4">
              <w:rPr>
                <w:rFonts w:ascii="Times New Roman" w:hAnsi="Times New Roman" w:cs="Times New Roman"/>
                <w:strike/>
                <w:color w:val="FF0000"/>
                <w:sz w:val="18"/>
                <w:szCs w:val="18"/>
              </w:rPr>
              <w:t>2nd link if STA of the same non-AP MLD initiate the start time sync PP</w:t>
            </w:r>
            <w:del w:id="404" w:author="Alfred Aster" w:date="2022-10-20T14:58:00Z">
              <w:r w:rsidRPr="00AA0CF4" w:rsidDel="004F3BCE">
                <w:rPr>
                  <w:rFonts w:ascii="Times New Roman" w:hAnsi="Times New Roman" w:cs="Times New Roman"/>
                  <w:strike/>
                  <w:color w:val="FF0000"/>
                  <w:sz w:val="18"/>
                  <w:szCs w:val="18"/>
                </w:rPr>
                <w:delText>DU tranmiss</w:delText>
              </w:r>
            </w:del>
            <w:ins w:id="405" w:author="Alfred Aster" w:date="2022-10-20T14:58:00Z">
              <w:r w:rsidR="004F3BCE" w:rsidRPr="00AA0CF4">
                <w:rPr>
                  <w:rFonts w:ascii="Times New Roman" w:hAnsi="Times New Roman" w:cs="Times New Roman"/>
                  <w:strike/>
                  <w:color w:val="FF0000"/>
                  <w:sz w:val="18"/>
                  <w:szCs w:val="18"/>
                </w:rPr>
                <w:pgNum/>
              </w:r>
              <w:proofErr w:type="spellStart"/>
              <w:r w:rsidR="004F3BCE" w:rsidRPr="00AA0CF4">
                <w:rPr>
                  <w:rFonts w:ascii="Times New Roman" w:hAnsi="Times New Roman" w:cs="Times New Roman"/>
                  <w:strike/>
                  <w:color w:val="FF0000"/>
                  <w:sz w:val="18"/>
                  <w:szCs w:val="18"/>
                </w:rPr>
                <w:t>ropped</w:t>
              </w:r>
              <w:proofErr w:type="spellEnd"/>
              <w:r w:rsidR="004F3BCE" w:rsidRPr="00AA0CF4">
                <w:rPr>
                  <w:rFonts w:ascii="Times New Roman" w:hAnsi="Times New Roman" w:cs="Times New Roman"/>
                  <w:strike/>
                  <w:color w:val="FF0000"/>
                  <w:sz w:val="18"/>
                  <w:szCs w:val="18"/>
                </w:rPr>
                <w:pgNum/>
              </w:r>
              <w:r w:rsidR="004F3BCE" w:rsidRPr="00AA0CF4">
                <w:rPr>
                  <w:rFonts w:ascii="Times New Roman" w:hAnsi="Times New Roman" w:cs="Times New Roman"/>
                  <w:strike/>
                  <w:color w:val="FF0000"/>
                  <w:sz w:val="18"/>
                  <w:szCs w:val="18"/>
                </w:rPr>
                <w:t>t</w:t>
              </w:r>
              <w:r w:rsidR="004F3BCE" w:rsidRPr="00AA0CF4">
                <w:rPr>
                  <w:rFonts w:ascii="Times New Roman" w:hAnsi="Times New Roman" w:cs="Times New Roman"/>
                  <w:strike/>
                  <w:color w:val="FF0000"/>
                  <w:sz w:val="18"/>
                  <w:szCs w:val="18"/>
                </w:rPr>
                <w:pgNum/>
              </w:r>
              <w:r w:rsidR="004F3BCE" w:rsidRPr="00AA0CF4">
                <w:rPr>
                  <w:rFonts w:ascii="Times New Roman" w:hAnsi="Times New Roman" w:cs="Times New Roman"/>
                  <w:strike/>
                  <w:color w:val="FF0000"/>
                  <w:sz w:val="18"/>
                  <w:szCs w:val="18"/>
                </w:rPr>
                <w:t>on</w:t>
              </w:r>
            </w:ins>
            <w:r w:rsidRPr="00AA0CF4">
              <w:rPr>
                <w:rFonts w:ascii="Times New Roman" w:hAnsi="Times New Roman" w:cs="Times New Roman"/>
                <w:strike/>
                <w:color w:val="FF0000"/>
                <w:sz w:val="18"/>
                <w:szCs w:val="18"/>
              </w:rPr>
              <w:t>ion over primary link.</w:t>
            </w:r>
            <w:r w:rsidRPr="00AA0CF4">
              <w:rPr>
                <w:rFonts w:ascii="Times New Roman" w:hAnsi="Times New Roman" w:cs="Times New Roman"/>
                <w:strike/>
                <w:color w:val="FF0000"/>
                <w:sz w:val="18"/>
                <w:szCs w:val="18"/>
              </w:rPr>
              <w:br/>
              <w:t xml:space="preserve">Also during the PS mode, if the STA affiliated with non-AP MLD wants to poll DL buffer, send in UL, or NSTR mobile AP sending the DL buffer, it should follow the same mechanism for start time sync and end </w:t>
            </w:r>
            <w:proofErr w:type="spellStart"/>
            <w:r w:rsidRPr="00AA0CF4">
              <w:rPr>
                <w:rFonts w:ascii="Times New Roman" w:hAnsi="Times New Roman" w:cs="Times New Roman"/>
                <w:strike/>
                <w:color w:val="FF0000"/>
                <w:sz w:val="18"/>
                <w:szCs w:val="18"/>
              </w:rPr>
              <w:t>ti</w:t>
            </w:r>
            <w:proofErr w:type="spellEnd"/>
            <w:del w:id="406" w:author="Alfred Aster" w:date="2022-10-20T14:58:00Z">
              <w:r w:rsidRPr="00AA0CF4" w:rsidDel="004F3BCE">
                <w:rPr>
                  <w:rFonts w:ascii="Times New Roman" w:hAnsi="Times New Roman" w:cs="Times New Roman"/>
                  <w:strike/>
                  <w:color w:val="FF0000"/>
                  <w:sz w:val="18"/>
                  <w:szCs w:val="18"/>
                </w:rPr>
                <w:delText>me alginm</w:delText>
              </w:r>
            </w:del>
            <w:ins w:id="407" w:author="Alfred Aster" w:date="2022-10-20T14:58:00Z">
              <w:r w:rsidR="004F3BCE" w:rsidRPr="00AA0CF4">
                <w:rPr>
                  <w:rFonts w:ascii="Times New Roman" w:hAnsi="Times New Roman" w:cs="Times New Roman"/>
                  <w:strike/>
                  <w:color w:val="FF0000"/>
                  <w:sz w:val="18"/>
                  <w:szCs w:val="18"/>
                </w:rPr>
                <w:pgNum/>
              </w:r>
              <w:proofErr w:type="spellStart"/>
              <w:r w:rsidR="004F3BCE" w:rsidRPr="00AA0CF4">
                <w:rPr>
                  <w:rFonts w:ascii="Times New Roman" w:hAnsi="Times New Roman" w:cs="Times New Roman"/>
                  <w:strike/>
                  <w:color w:val="FF0000"/>
                  <w:sz w:val="18"/>
                  <w:szCs w:val="18"/>
                </w:rPr>
                <w:t>ropped</w:t>
              </w:r>
              <w:proofErr w:type="spellEnd"/>
              <w:r w:rsidR="004F3BCE" w:rsidRPr="00AA0CF4">
                <w:rPr>
                  <w:rFonts w:ascii="Times New Roman" w:hAnsi="Times New Roman" w:cs="Times New Roman"/>
                  <w:strike/>
                  <w:color w:val="FF0000"/>
                  <w:sz w:val="18"/>
                  <w:szCs w:val="18"/>
                </w:rPr>
                <w:pgNum/>
              </w:r>
              <w:r w:rsidR="004F3BCE" w:rsidRPr="00AA0CF4">
                <w:rPr>
                  <w:rFonts w:ascii="Times New Roman" w:hAnsi="Times New Roman" w:cs="Times New Roman"/>
                  <w:strike/>
                  <w:color w:val="FF0000"/>
                  <w:sz w:val="18"/>
                  <w:szCs w:val="18"/>
                </w:rPr>
                <w:t>t</w:t>
              </w:r>
            </w:ins>
            <w:r w:rsidRPr="00AA0CF4">
              <w:rPr>
                <w:rFonts w:ascii="Times New Roman" w:hAnsi="Times New Roman" w:cs="Times New Roman"/>
                <w:strike/>
                <w:color w:val="FF0000"/>
                <w:sz w:val="18"/>
                <w:szCs w:val="18"/>
              </w:rPr>
              <w:t>ent of the primary/non-primary links.</w:t>
            </w:r>
          </w:p>
        </w:tc>
        <w:tc>
          <w:tcPr>
            <w:tcW w:w="2340" w:type="dxa"/>
            <w:shd w:val="clear" w:color="auto" w:fill="auto"/>
            <w:noWrap/>
          </w:tcPr>
          <w:p w14:paraId="3C6F7125" w14:textId="4C06A08C" w:rsidR="002F47CF" w:rsidRPr="00AA0CF4" w:rsidRDefault="002F47CF" w:rsidP="002F47CF">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Please add text to explain these behaviors in spec.</w:t>
            </w:r>
          </w:p>
        </w:tc>
        <w:tc>
          <w:tcPr>
            <w:tcW w:w="3150" w:type="dxa"/>
            <w:shd w:val="clear" w:color="auto" w:fill="auto"/>
          </w:tcPr>
          <w:p w14:paraId="03863FDC" w14:textId="6F1DA085" w:rsidR="00A5660E" w:rsidRPr="00AA0CF4" w:rsidRDefault="00A5660E" w:rsidP="002F47CF">
            <w:pPr>
              <w:suppressAutoHyphens/>
              <w:spacing w:after="0"/>
              <w:rPr>
                <w:ins w:id="408" w:author="Alfred Aster" w:date="2022-10-20T14:47:00Z"/>
                <w:rFonts w:ascii="Times New Roman" w:hAnsi="Times New Roman" w:cs="Times New Roman"/>
                <w:bCs/>
                <w:strike/>
                <w:color w:val="FF0000"/>
                <w:sz w:val="18"/>
                <w:szCs w:val="18"/>
              </w:rPr>
            </w:pPr>
            <w:ins w:id="409" w:author="Alfred Aster" w:date="2022-10-20T14:47:00Z">
              <w:r w:rsidRPr="00AA0CF4">
                <w:rPr>
                  <w:rFonts w:ascii="Times New Roman" w:hAnsi="Times New Roman" w:cs="Times New Roman"/>
                  <w:bCs/>
                  <w:strike/>
                  <w:color w:val="FF0000"/>
                  <w:sz w:val="18"/>
                  <w:szCs w:val="18"/>
                </w:rPr>
                <w:t>Pending SP 22/1537</w:t>
              </w:r>
            </w:ins>
          </w:p>
          <w:p w14:paraId="5EA411AA" w14:textId="77777777" w:rsidR="00A5660E" w:rsidRPr="00AA0CF4" w:rsidRDefault="00A5660E" w:rsidP="002F47CF">
            <w:pPr>
              <w:suppressAutoHyphens/>
              <w:spacing w:after="0"/>
              <w:rPr>
                <w:ins w:id="410" w:author="Alfred Aster" w:date="2022-10-20T14:47:00Z"/>
                <w:rFonts w:ascii="Times New Roman" w:hAnsi="Times New Roman" w:cs="Times New Roman"/>
                <w:bCs/>
                <w:strike/>
                <w:color w:val="FF0000"/>
                <w:sz w:val="18"/>
                <w:szCs w:val="18"/>
              </w:rPr>
            </w:pPr>
          </w:p>
          <w:p w14:paraId="4BCFF76D" w14:textId="26C07AE6" w:rsidR="002F47CF" w:rsidRPr="00AA0CF4" w:rsidRDefault="008C027F" w:rsidP="002F47CF">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Reject</w:t>
            </w:r>
            <w:del w:id="411" w:author="Alfred Aster" w:date="2022-10-20T14:58:00Z">
              <w:r w:rsidRPr="00AA0CF4" w:rsidDel="004F3BCE">
                <w:rPr>
                  <w:rFonts w:ascii="Times New Roman" w:hAnsi="Times New Roman" w:cs="Times New Roman"/>
                  <w:bCs/>
                  <w:strike/>
                  <w:color w:val="FF0000"/>
                  <w:sz w:val="18"/>
                  <w:szCs w:val="18"/>
                </w:rPr>
                <w:delText>ed</w:delText>
              </w:r>
            </w:del>
            <w:ins w:id="412" w:author="Alfred Aster" w:date="2022-10-20T14:58:00Z">
              <w:r w:rsidR="004F3BCE" w:rsidRPr="00AA0CF4">
                <w:rPr>
                  <w:rFonts w:ascii="Times New Roman" w:hAnsi="Times New Roman" w:cs="Times New Roman"/>
                  <w:bCs/>
                  <w:strike/>
                  <w:color w:val="FF0000"/>
                  <w:sz w:val="18"/>
                  <w:szCs w:val="18"/>
                </w:rPr>
                <w:t>–</w:t>
              </w:r>
            </w:ins>
            <w:r w:rsidRPr="00AA0CF4">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0228CD62" w14:textId="77777777" w:rsidR="00E4648E" w:rsidRPr="00AA0CF4" w:rsidRDefault="00E4648E" w:rsidP="00E4648E">
            <w:pPr>
              <w:suppressAutoHyphens/>
              <w:spacing w:after="0"/>
              <w:rPr>
                <w:rFonts w:ascii="Times New Roman" w:hAnsi="Times New Roman" w:cs="Times New Roman"/>
                <w:bCs/>
                <w:strike/>
                <w:color w:val="FF0000"/>
                <w:sz w:val="18"/>
                <w:szCs w:val="18"/>
              </w:rPr>
            </w:pPr>
          </w:p>
          <w:p w14:paraId="2E8EF83E" w14:textId="27715578" w:rsidR="002F47CF" w:rsidRPr="00AA0CF4" w:rsidRDefault="002F47CF" w:rsidP="002F47CF">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This CID is discussed on September 7, 2022, but no straw poll is conducted yet.</w:t>
            </w:r>
          </w:p>
          <w:p w14:paraId="5BC5D0C3" w14:textId="77777777" w:rsidR="002F47CF" w:rsidRPr="00AA0CF4" w:rsidRDefault="002F47CF" w:rsidP="002F47CF">
            <w:pPr>
              <w:suppressAutoHyphens/>
              <w:spacing w:after="0"/>
              <w:rPr>
                <w:rFonts w:ascii="Times New Roman" w:hAnsi="Times New Roman" w:cs="Times New Roman"/>
                <w:bCs/>
                <w:strike/>
                <w:color w:val="FF0000"/>
                <w:sz w:val="18"/>
                <w:szCs w:val="18"/>
              </w:rPr>
            </w:pPr>
          </w:p>
          <w:p w14:paraId="741FAF69" w14:textId="77777777" w:rsidR="00B45EC9" w:rsidRPr="00AA0CF4" w:rsidRDefault="00B45EC9" w:rsidP="00B45EC9">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Morteza Mehrnoush</w:t>
            </w:r>
            <w:r w:rsidRPr="00AA0CF4">
              <w:rPr>
                <w:rFonts w:ascii="Times New Roman" w:hAnsi="Times New Roman" w:cs="Times New Roman"/>
                <w:bCs/>
                <w:strike/>
                <w:color w:val="FF0000"/>
                <w:sz w:val="18"/>
                <w:szCs w:val="18"/>
              </w:rPr>
              <w:tab/>
              <w:t>22/1357r2</w:t>
            </w:r>
          </w:p>
          <w:p w14:paraId="529B6A69" w14:textId="4714F03B" w:rsidR="00B45EC9" w:rsidRPr="00AA0CF4" w:rsidRDefault="00B45EC9" w:rsidP="00B45EC9">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Notes from Discussion:</w:t>
            </w:r>
          </w:p>
          <w:p w14:paraId="2F4E21A7" w14:textId="77777777" w:rsidR="00B45EC9" w:rsidRPr="00AA0CF4" w:rsidRDefault="00B45EC9" w:rsidP="00B45EC9">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&lt;&gt;</w:t>
            </w:r>
          </w:p>
          <w:p w14:paraId="1A547248" w14:textId="636DBF89" w:rsidR="002F47CF" w:rsidRPr="00AA0CF4" w:rsidRDefault="002F47CF" w:rsidP="002F47CF">
            <w:pPr>
              <w:suppressAutoHyphens/>
              <w:spacing w:after="0"/>
              <w:rPr>
                <w:rFonts w:ascii="Times New Roman" w:hAnsi="Times New Roman" w:cs="Times New Roman"/>
                <w:bCs/>
                <w:strike/>
                <w:color w:val="FF0000"/>
                <w:sz w:val="18"/>
                <w:szCs w:val="18"/>
              </w:rPr>
            </w:pPr>
          </w:p>
        </w:tc>
      </w:tr>
      <w:tr w:rsidR="00676343" w:rsidRPr="008B0293" w14:paraId="544CE1D5" w14:textId="77777777" w:rsidTr="00221221">
        <w:trPr>
          <w:trHeight w:val="220"/>
          <w:jc w:val="center"/>
        </w:trPr>
        <w:tc>
          <w:tcPr>
            <w:tcW w:w="715" w:type="dxa"/>
            <w:shd w:val="clear" w:color="auto" w:fill="auto"/>
            <w:noWrap/>
          </w:tcPr>
          <w:p w14:paraId="06396F69" w14:textId="5B1DB1BF" w:rsidR="00676343" w:rsidRPr="00AA0CF4" w:rsidRDefault="00676343" w:rsidP="00676343">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10050</w:t>
            </w:r>
          </w:p>
        </w:tc>
        <w:tc>
          <w:tcPr>
            <w:tcW w:w="990" w:type="dxa"/>
          </w:tcPr>
          <w:p w14:paraId="6473B701" w14:textId="1D38D4D7" w:rsidR="00676343" w:rsidRPr="00AA0CF4" w:rsidRDefault="00676343" w:rsidP="00676343">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Morteza Mehrnoush</w:t>
            </w:r>
          </w:p>
        </w:tc>
        <w:tc>
          <w:tcPr>
            <w:tcW w:w="900" w:type="dxa"/>
            <w:shd w:val="clear" w:color="auto" w:fill="auto"/>
            <w:noWrap/>
          </w:tcPr>
          <w:p w14:paraId="4640937B" w14:textId="43FB6DDC" w:rsidR="00676343" w:rsidRPr="00AA0CF4" w:rsidRDefault="00676343" w:rsidP="00676343">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35.8.2</w:t>
            </w:r>
          </w:p>
        </w:tc>
        <w:tc>
          <w:tcPr>
            <w:tcW w:w="720" w:type="dxa"/>
          </w:tcPr>
          <w:p w14:paraId="3666A1A9" w14:textId="1FB26CC9" w:rsidR="00676343" w:rsidRPr="00AA0CF4" w:rsidRDefault="00676343" w:rsidP="00676343">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509.59</w:t>
            </w:r>
          </w:p>
        </w:tc>
        <w:tc>
          <w:tcPr>
            <w:tcW w:w="2520" w:type="dxa"/>
            <w:shd w:val="clear" w:color="auto" w:fill="auto"/>
            <w:noWrap/>
          </w:tcPr>
          <w:p w14:paraId="1A54B148" w14:textId="50DD1CCF" w:rsidR="00676343" w:rsidRPr="00AA0CF4" w:rsidRDefault="00676343" w:rsidP="00676343">
            <w:pPr>
              <w:suppressAutoHyphens/>
              <w:spacing w:after="0"/>
              <w:rPr>
                <w:rFonts w:ascii="Times New Roman" w:hAnsi="Times New Roman" w:cs="Times New Roman"/>
                <w:strike/>
                <w:color w:val="FF0000"/>
                <w:sz w:val="18"/>
                <w:szCs w:val="18"/>
              </w:rPr>
            </w:pPr>
            <w:proofErr w:type="spellStart"/>
            <w:r w:rsidRPr="00AA0CF4">
              <w:rPr>
                <w:rFonts w:ascii="Times New Roman" w:hAnsi="Times New Roman" w:cs="Times New Roman"/>
                <w:strike/>
                <w:color w:val="FF0000"/>
                <w:sz w:val="18"/>
                <w:szCs w:val="18"/>
              </w:rPr>
              <w:t>A</w:t>
            </w:r>
            <w:del w:id="413" w:author="Alfred Aster" w:date="2022-10-20T14:58:00Z">
              <w:r w:rsidRPr="00AA0CF4" w:rsidDel="004F3BCE">
                <w:rPr>
                  <w:rFonts w:ascii="Times New Roman" w:hAnsi="Times New Roman" w:cs="Times New Roman"/>
                  <w:strike/>
                  <w:color w:val="FF0000"/>
                  <w:sz w:val="18"/>
                  <w:szCs w:val="18"/>
                </w:rPr>
                <w:delText>d</w:delText>
              </w:r>
            </w:del>
            <w:ins w:id="414" w:author="Alfred Aster" w:date="2022-10-20T14:58:00Z">
              <w:r w:rsidR="004F3BCE" w:rsidRPr="00AA0CF4">
                <w:rPr>
                  <w:rFonts w:ascii="Times New Roman" w:hAnsi="Times New Roman" w:cs="Times New Roman"/>
                  <w:strike/>
                  <w:color w:val="FF0000"/>
                  <w:sz w:val="18"/>
                  <w:szCs w:val="18"/>
                </w:rPr>
                <w:t>“</w:t>
              </w:r>
            </w:ins>
            <w:r w:rsidRPr="00AA0CF4">
              <w:rPr>
                <w:rFonts w:ascii="Times New Roman" w:hAnsi="Times New Roman" w:cs="Times New Roman"/>
                <w:strike/>
                <w:color w:val="FF0000"/>
                <w:sz w:val="18"/>
                <w:szCs w:val="18"/>
              </w:rPr>
              <w:t>d</w:t>
            </w:r>
            <w:del w:id="415" w:author="Alfred Aster" w:date="2022-10-20T14:58:00Z">
              <w:r w:rsidRPr="00AA0CF4" w:rsidDel="004F3BCE">
                <w:rPr>
                  <w:rFonts w:ascii="Times New Roman" w:hAnsi="Times New Roman" w:cs="Times New Roman"/>
                  <w:strike/>
                  <w:color w:val="FF0000"/>
                  <w:sz w:val="18"/>
                  <w:szCs w:val="18"/>
                </w:rPr>
                <w:delText xml:space="preserve"> </w:delText>
              </w:r>
            </w:del>
            <w:ins w:id="416" w:author="Alfred Aster" w:date="2022-10-20T14:58:00Z">
              <w:r w:rsidR="004F3BCE" w:rsidRPr="00AA0CF4">
                <w:rPr>
                  <w:rFonts w:ascii="Times New Roman" w:hAnsi="Times New Roman" w:cs="Times New Roman"/>
                  <w:strike/>
                  <w:color w:val="FF0000"/>
                  <w:sz w:val="18"/>
                  <w:szCs w:val="18"/>
                </w:rPr>
                <w:t>”</w:t>
              </w:r>
            </w:ins>
            <w:r w:rsidRPr="00AA0CF4">
              <w:rPr>
                <w:rFonts w:ascii="Times New Roman" w:hAnsi="Times New Roman" w:cs="Times New Roman"/>
                <w:strike/>
                <w:color w:val="FF0000"/>
                <w:sz w:val="18"/>
                <w:szCs w:val="18"/>
              </w:rPr>
              <w:t>"s</w:t>
            </w:r>
            <w:proofErr w:type="spellEnd"/>
            <w:r w:rsidRPr="00AA0CF4">
              <w:rPr>
                <w:rFonts w:ascii="Times New Roman" w:hAnsi="Times New Roman" w:cs="Times New Roman"/>
                <w:strike/>
                <w:color w:val="FF0000"/>
                <w:sz w:val="18"/>
                <w:szCs w:val="18"/>
              </w:rPr>
              <w:t xml:space="preserve">" to STA </w:t>
            </w:r>
            <w:del w:id="417" w:author="Alfred Aster" w:date="2022-10-20T14:58:00Z">
              <w:r w:rsidRPr="00AA0CF4" w:rsidDel="004F3BCE">
                <w:rPr>
                  <w:rFonts w:ascii="Times New Roman" w:hAnsi="Times New Roman" w:cs="Times New Roman"/>
                  <w:strike/>
                  <w:color w:val="FF0000"/>
                  <w:sz w:val="18"/>
                  <w:szCs w:val="18"/>
                </w:rPr>
                <w:delText>i</w:delText>
              </w:r>
            </w:del>
            <w:ins w:id="418" w:author="Alfred Aster" w:date="2022-10-20T14:58:00Z">
              <w:r w:rsidR="004F3BCE" w:rsidRPr="00AA0CF4">
                <w:rPr>
                  <w:rFonts w:ascii="Times New Roman" w:hAnsi="Times New Roman" w:cs="Times New Roman"/>
                  <w:strike/>
                  <w:color w:val="FF0000"/>
                  <w:sz w:val="18"/>
                  <w:szCs w:val="18"/>
                </w:rPr>
                <w:t>“</w:t>
              </w:r>
            </w:ins>
            <w:r w:rsidRPr="00AA0CF4">
              <w:rPr>
                <w:rFonts w:ascii="Times New Roman" w:hAnsi="Times New Roman" w:cs="Times New Roman"/>
                <w:strike/>
                <w:color w:val="FF0000"/>
                <w:sz w:val="18"/>
                <w:szCs w:val="18"/>
              </w:rPr>
              <w:t xml:space="preserve">n "... behalf of the STAs affiliated with the same MLD </w:t>
            </w:r>
            <w:del w:id="419" w:author="Alfred Aster" w:date="2022-10-20T14:58:00Z">
              <w:r w:rsidRPr="00AA0CF4" w:rsidDel="004F3BCE">
                <w:rPr>
                  <w:rFonts w:ascii="Times New Roman" w:hAnsi="Times New Roman" w:cs="Times New Roman"/>
                  <w:strike/>
                  <w:color w:val="FF0000"/>
                  <w:sz w:val="18"/>
                  <w:szCs w:val="18"/>
                </w:rPr>
                <w:delText>.</w:delText>
              </w:r>
            </w:del>
            <w:proofErr w:type="gramStart"/>
            <w:ins w:id="420" w:author="Alfred Aster" w:date="2022-10-20T14:58:00Z">
              <w:r w:rsidR="004F3BCE" w:rsidRPr="00AA0CF4">
                <w:rPr>
                  <w:rFonts w:ascii="Times New Roman" w:hAnsi="Times New Roman" w:cs="Times New Roman"/>
                  <w:strike/>
                  <w:color w:val="FF0000"/>
                  <w:sz w:val="18"/>
                  <w:szCs w:val="18"/>
                </w:rPr>
                <w:t>”</w:t>
              </w:r>
            </w:ins>
            <w:r w:rsidRPr="00AA0CF4">
              <w:rPr>
                <w:rFonts w:ascii="Times New Roman" w:hAnsi="Times New Roman" w:cs="Times New Roman"/>
                <w:strike/>
                <w:color w:val="FF0000"/>
                <w:sz w:val="18"/>
                <w:szCs w:val="18"/>
              </w:rPr>
              <w:t>..</w:t>
            </w:r>
            <w:proofErr w:type="gramEnd"/>
            <w:r w:rsidRPr="00AA0CF4">
              <w:rPr>
                <w:rFonts w:ascii="Times New Roman" w:hAnsi="Times New Roman" w:cs="Times New Roman"/>
                <w:strike/>
                <w:color w:val="FF0000"/>
                <w:sz w:val="18"/>
                <w:szCs w:val="18"/>
              </w:rPr>
              <w:t>"</w:t>
            </w:r>
          </w:p>
        </w:tc>
        <w:tc>
          <w:tcPr>
            <w:tcW w:w="2340" w:type="dxa"/>
            <w:shd w:val="clear" w:color="auto" w:fill="auto"/>
            <w:noWrap/>
          </w:tcPr>
          <w:p w14:paraId="3E21C550" w14:textId="09A68208" w:rsidR="00676343" w:rsidRPr="00AA0CF4" w:rsidRDefault="00676343" w:rsidP="00676343">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as in comment</w:t>
            </w:r>
          </w:p>
        </w:tc>
        <w:tc>
          <w:tcPr>
            <w:tcW w:w="3150" w:type="dxa"/>
            <w:shd w:val="clear" w:color="auto" w:fill="auto"/>
          </w:tcPr>
          <w:p w14:paraId="283A7E65" w14:textId="61C6904F" w:rsidR="00446FD4" w:rsidRPr="00AA0CF4" w:rsidRDefault="00446FD4" w:rsidP="00446FD4">
            <w:pPr>
              <w:suppressAutoHyphens/>
              <w:spacing w:after="0"/>
              <w:rPr>
                <w:ins w:id="421" w:author="Alfred Aster" w:date="2022-10-20T11:20:00Z"/>
                <w:rFonts w:ascii="Times New Roman" w:hAnsi="Times New Roman" w:cs="Times New Roman"/>
                <w:bCs/>
                <w:strike/>
                <w:color w:val="FF0000"/>
                <w:sz w:val="18"/>
                <w:szCs w:val="18"/>
              </w:rPr>
            </w:pPr>
            <w:ins w:id="422" w:author="Alfred Aster" w:date="2022-10-20T11:20:00Z">
              <w:r w:rsidRPr="00AA0CF4">
                <w:rPr>
                  <w:rFonts w:ascii="Times New Roman" w:hAnsi="Times New Roman" w:cs="Times New Roman"/>
                  <w:bCs/>
                  <w:strike/>
                  <w:color w:val="FF0000"/>
                  <w:sz w:val="18"/>
                  <w:szCs w:val="18"/>
                </w:rPr>
                <w:t>Pending SP 22/1526</w:t>
              </w:r>
            </w:ins>
          </w:p>
          <w:p w14:paraId="2088B34D" w14:textId="77777777" w:rsidR="00446FD4" w:rsidRPr="00AA0CF4" w:rsidRDefault="00446FD4" w:rsidP="00676343">
            <w:pPr>
              <w:suppressAutoHyphens/>
              <w:spacing w:after="0"/>
              <w:rPr>
                <w:ins w:id="423" w:author="Alfred Aster" w:date="2022-10-20T11:20:00Z"/>
                <w:rFonts w:ascii="Times New Roman" w:hAnsi="Times New Roman" w:cs="Times New Roman"/>
                <w:bCs/>
                <w:strike/>
                <w:color w:val="FF0000"/>
                <w:sz w:val="18"/>
                <w:szCs w:val="18"/>
              </w:rPr>
            </w:pPr>
          </w:p>
          <w:p w14:paraId="13F4F661" w14:textId="1E6A78C5" w:rsidR="00676343" w:rsidRPr="00AA0CF4" w:rsidRDefault="008C027F" w:rsidP="00676343">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Reject</w:t>
            </w:r>
            <w:del w:id="424" w:author="Alfred Aster" w:date="2022-10-20T14:58:00Z">
              <w:r w:rsidRPr="00AA0CF4" w:rsidDel="004F3BCE">
                <w:rPr>
                  <w:rFonts w:ascii="Times New Roman" w:hAnsi="Times New Roman" w:cs="Times New Roman"/>
                  <w:bCs/>
                  <w:strike/>
                  <w:color w:val="FF0000"/>
                  <w:sz w:val="18"/>
                  <w:szCs w:val="18"/>
                </w:rPr>
                <w:delText>ed</w:delText>
              </w:r>
            </w:del>
            <w:ins w:id="425" w:author="Alfred Aster" w:date="2022-10-20T14:58:00Z">
              <w:r w:rsidR="004F3BCE" w:rsidRPr="00AA0CF4">
                <w:rPr>
                  <w:rFonts w:ascii="Times New Roman" w:hAnsi="Times New Roman" w:cs="Times New Roman"/>
                  <w:bCs/>
                  <w:strike/>
                  <w:color w:val="FF0000"/>
                  <w:sz w:val="18"/>
                  <w:szCs w:val="18"/>
                </w:rPr>
                <w:t>–</w:t>
              </w:r>
            </w:ins>
            <w:r w:rsidRPr="00AA0CF4">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706D1C40" w14:textId="77777777" w:rsidR="00E4648E" w:rsidRPr="00AA0CF4" w:rsidRDefault="00E4648E" w:rsidP="00E4648E">
            <w:pPr>
              <w:suppressAutoHyphens/>
              <w:spacing w:after="0"/>
              <w:rPr>
                <w:rFonts w:ascii="Times New Roman" w:hAnsi="Times New Roman" w:cs="Times New Roman"/>
                <w:bCs/>
                <w:strike/>
                <w:color w:val="FF0000"/>
                <w:sz w:val="18"/>
                <w:szCs w:val="18"/>
              </w:rPr>
            </w:pPr>
          </w:p>
          <w:p w14:paraId="0FC55AB0" w14:textId="1D668588" w:rsidR="00676343" w:rsidRPr="00AA0CF4" w:rsidRDefault="00676343" w:rsidP="00676343">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This CID is discussed on September 13, 2022, but no straw poll is conducted yet.</w:t>
            </w:r>
          </w:p>
          <w:p w14:paraId="3019E65B" w14:textId="011D6CC8" w:rsidR="00676343" w:rsidRPr="00AA0CF4" w:rsidRDefault="00676343" w:rsidP="00676343">
            <w:pPr>
              <w:suppressAutoHyphens/>
              <w:spacing w:after="0"/>
              <w:rPr>
                <w:rFonts w:ascii="Times New Roman" w:hAnsi="Times New Roman" w:cs="Times New Roman"/>
                <w:bCs/>
                <w:strike/>
                <w:color w:val="FF0000"/>
                <w:sz w:val="18"/>
                <w:szCs w:val="18"/>
              </w:rPr>
            </w:pPr>
          </w:p>
          <w:p w14:paraId="514D232D" w14:textId="77777777" w:rsidR="00B45EC9" w:rsidRPr="00AA0CF4" w:rsidRDefault="00B45EC9" w:rsidP="00B45EC9">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Ming Gan</w:t>
            </w:r>
            <w:r w:rsidRPr="00AA0CF4">
              <w:rPr>
                <w:rFonts w:ascii="Times New Roman" w:hAnsi="Times New Roman" w:cs="Times New Roman"/>
                <w:bCs/>
                <w:strike/>
                <w:color w:val="FF0000"/>
                <w:sz w:val="18"/>
                <w:szCs w:val="18"/>
              </w:rPr>
              <w:tab/>
              <w:t>22/1526r1</w:t>
            </w:r>
          </w:p>
          <w:p w14:paraId="32BE2606" w14:textId="44216C86" w:rsidR="00B45EC9" w:rsidRPr="00AA0CF4" w:rsidRDefault="00B45EC9" w:rsidP="00B45EC9">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Notes from Discussion:</w:t>
            </w:r>
          </w:p>
          <w:p w14:paraId="43C58268" w14:textId="77777777" w:rsidR="00B45EC9" w:rsidRPr="00AA0CF4" w:rsidRDefault="00B45EC9" w:rsidP="00B45EC9">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&lt;&gt;</w:t>
            </w:r>
          </w:p>
          <w:p w14:paraId="309B63B5" w14:textId="0B289B8A" w:rsidR="00676343" w:rsidRPr="00AA0CF4" w:rsidRDefault="00676343" w:rsidP="00676343">
            <w:pPr>
              <w:suppressAutoHyphens/>
              <w:spacing w:after="0"/>
              <w:rPr>
                <w:rFonts w:ascii="Times New Roman" w:hAnsi="Times New Roman" w:cs="Times New Roman"/>
                <w:bCs/>
                <w:strike/>
                <w:color w:val="FF0000"/>
                <w:sz w:val="18"/>
                <w:szCs w:val="18"/>
              </w:rPr>
            </w:pPr>
          </w:p>
        </w:tc>
      </w:tr>
      <w:tr w:rsidR="00BD4892" w:rsidRPr="008B0293" w14:paraId="22FD0F4F" w14:textId="77777777" w:rsidTr="00221221">
        <w:trPr>
          <w:trHeight w:val="220"/>
          <w:jc w:val="center"/>
        </w:trPr>
        <w:tc>
          <w:tcPr>
            <w:tcW w:w="715" w:type="dxa"/>
            <w:shd w:val="clear" w:color="auto" w:fill="auto"/>
            <w:noWrap/>
          </w:tcPr>
          <w:p w14:paraId="2480825F" w14:textId="095DF7CA" w:rsidR="00BD4892" w:rsidRPr="00AA0CF4" w:rsidRDefault="00BD4892" w:rsidP="00BD4892">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10063</w:t>
            </w:r>
          </w:p>
        </w:tc>
        <w:tc>
          <w:tcPr>
            <w:tcW w:w="990" w:type="dxa"/>
          </w:tcPr>
          <w:p w14:paraId="71162FC1" w14:textId="74F7C10B" w:rsidR="00BD4892" w:rsidRPr="00AA0CF4" w:rsidRDefault="00BD4892" w:rsidP="00BD4892">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Morteza Mehrnoush</w:t>
            </w:r>
          </w:p>
        </w:tc>
        <w:tc>
          <w:tcPr>
            <w:tcW w:w="900" w:type="dxa"/>
            <w:shd w:val="clear" w:color="auto" w:fill="auto"/>
            <w:noWrap/>
          </w:tcPr>
          <w:p w14:paraId="7B32F69F" w14:textId="29990C44" w:rsidR="00BD4892" w:rsidRPr="00AA0CF4" w:rsidRDefault="00BD4892" w:rsidP="00BD4892">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35.9</w:t>
            </w:r>
          </w:p>
        </w:tc>
        <w:tc>
          <w:tcPr>
            <w:tcW w:w="720" w:type="dxa"/>
          </w:tcPr>
          <w:p w14:paraId="6D2C272C" w14:textId="6F785887" w:rsidR="00BD4892" w:rsidRPr="00AA0CF4" w:rsidRDefault="00BD4892" w:rsidP="00BD4892">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510.51</w:t>
            </w:r>
          </w:p>
        </w:tc>
        <w:tc>
          <w:tcPr>
            <w:tcW w:w="2520" w:type="dxa"/>
            <w:shd w:val="clear" w:color="auto" w:fill="auto"/>
            <w:noWrap/>
          </w:tcPr>
          <w:p w14:paraId="51E7B519" w14:textId="70A1D5F9" w:rsidR="00BD4892" w:rsidRPr="00AA0CF4" w:rsidRDefault="00BD4892" w:rsidP="00BD4892">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 xml:space="preserve">The current TDLS setup </w:t>
            </w:r>
            <w:proofErr w:type="spellStart"/>
            <w:r w:rsidRPr="00AA0CF4">
              <w:rPr>
                <w:rFonts w:ascii="Times New Roman" w:hAnsi="Times New Roman" w:cs="Times New Roman"/>
                <w:strike/>
                <w:color w:val="FF0000"/>
                <w:sz w:val="18"/>
                <w:szCs w:val="18"/>
              </w:rPr>
              <w:t>do</w:t>
            </w:r>
            <w:del w:id="426" w:author="Alfred Aster" w:date="2022-10-20T14:58:00Z">
              <w:r w:rsidRPr="00AA0CF4" w:rsidDel="004F3BCE">
                <w:rPr>
                  <w:rFonts w:ascii="Times New Roman" w:hAnsi="Times New Roman" w:cs="Times New Roman"/>
                  <w:strike/>
                  <w:color w:val="FF0000"/>
                  <w:sz w:val="18"/>
                  <w:szCs w:val="18"/>
                </w:rPr>
                <w:delText>e</w:delText>
              </w:r>
            </w:del>
            <w:ins w:id="427" w:author="Alfred Aster" w:date="2022-10-20T14:58:00Z">
              <w:r w:rsidR="004F3BCE" w:rsidRPr="00AA0CF4">
                <w:rPr>
                  <w:rFonts w:ascii="Times New Roman" w:hAnsi="Times New Roman" w:cs="Times New Roman"/>
                  <w:strike/>
                  <w:color w:val="FF0000"/>
                  <w:sz w:val="18"/>
                  <w:szCs w:val="18"/>
                </w:rPr>
                <w:t>’</w:t>
              </w:r>
            </w:ins>
            <w:r w:rsidRPr="00AA0CF4">
              <w:rPr>
                <w:rFonts w:ascii="Times New Roman" w:hAnsi="Times New Roman" w:cs="Times New Roman"/>
                <w:strike/>
                <w:color w:val="FF0000"/>
                <w:sz w:val="18"/>
                <w:szCs w:val="18"/>
              </w:rPr>
              <w:t>sn't</w:t>
            </w:r>
            <w:proofErr w:type="spellEnd"/>
            <w:r w:rsidRPr="00AA0CF4">
              <w:rPr>
                <w:rFonts w:ascii="Times New Roman" w:hAnsi="Times New Roman" w:cs="Times New Roman"/>
                <w:strike/>
                <w:color w:val="FF0000"/>
                <w:sz w:val="18"/>
                <w:szCs w:val="18"/>
              </w:rPr>
              <w:t xml:space="preserve"> accommodate the r-TWT schedule among the peer STAs so that the </w:t>
            </w:r>
            <w:proofErr w:type="spellStart"/>
            <w:r w:rsidRPr="00AA0CF4">
              <w:rPr>
                <w:rFonts w:ascii="Times New Roman" w:hAnsi="Times New Roman" w:cs="Times New Roman"/>
                <w:strike/>
                <w:color w:val="FF0000"/>
                <w:sz w:val="18"/>
                <w:szCs w:val="18"/>
              </w:rPr>
              <w:t>rTWT</w:t>
            </w:r>
            <w:proofErr w:type="spellEnd"/>
            <w:r w:rsidRPr="00AA0CF4">
              <w:rPr>
                <w:rFonts w:ascii="Times New Roman" w:hAnsi="Times New Roman" w:cs="Times New Roman"/>
                <w:strike/>
                <w:color w:val="FF0000"/>
                <w:sz w:val="18"/>
                <w:szCs w:val="18"/>
              </w:rPr>
              <w:t xml:space="preserve"> SP can be scheduled and announced directly between the TDLS peer STAs. This is </w:t>
            </w:r>
            <w:proofErr w:type="spellStart"/>
            <w:proofErr w:type="gramStart"/>
            <w:r w:rsidRPr="00AA0CF4">
              <w:rPr>
                <w:rFonts w:ascii="Times New Roman" w:hAnsi="Times New Roman" w:cs="Times New Roman"/>
                <w:strike/>
                <w:color w:val="FF0000"/>
                <w:sz w:val="18"/>
                <w:szCs w:val="18"/>
              </w:rPr>
              <w:t>specially</w:t>
            </w:r>
            <w:proofErr w:type="spellEnd"/>
            <w:proofErr w:type="gramEnd"/>
            <w:r w:rsidRPr="00AA0CF4">
              <w:rPr>
                <w:rFonts w:ascii="Times New Roman" w:hAnsi="Times New Roman" w:cs="Times New Roman"/>
                <w:strike/>
                <w:color w:val="FF0000"/>
                <w:sz w:val="18"/>
                <w:szCs w:val="18"/>
              </w:rPr>
              <w:t xml:space="preserve"> helpful when  two TDLS peer STAs switching to off-channel and AP </w:t>
            </w:r>
            <w:proofErr w:type="spellStart"/>
            <w:r w:rsidRPr="00AA0CF4">
              <w:rPr>
                <w:rFonts w:ascii="Times New Roman" w:hAnsi="Times New Roman" w:cs="Times New Roman"/>
                <w:strike/>
                <w:color w:val="FF0000"/>
                <w:sz w:val="18"/>
                <w:szCs w:val="18"/>
              </w:rPr>
              <w:t>do</w:t>
            </w:r>
            <w:del w:id="428" w:author="Alfred Aster" w:date="2022-10-20T14:58:00Z">
              <w:r w:rsidRPr="00AA0CF4" w:rsidDel="004F3BCE">
                <w:rPr>
                  <w:rFonts w:ascii="Times New Roman" w:hAnsi="Times New Roman" w:cs="Times New Roman"/>
                  <w:strike/>
                  <w:color w:val="FF0000"/>
                  <w:sz w:val="18"/>
                  <w:szCs w:val="18"/>
                </w:rPr>
                <w:delText>e</w:delText>
              </w:r>
            </w:del>
            <w:ins w:id="429" w:author="Alfred Aster" w:date="2022-10-20T14:58:00Z">
              <w:r w:rsidR="004F3BCE" w:rsidRPr="00AA0CF4">
                <w:rPr>
                  <w:rFonts w:ascii="Times New Roman" w:hAnsi="Times New Roman" w:cs="Times New Roman"/>
                  <w:strike/>
                  <w:color w:val="FF0000"/>
                  <w:sz w:val="18"/>
                  <w:szCs w:val="18"/>
                </w:rPr>
                <w:t>’</w:t>
              </w:r>
            </w:ins>
            <w:r w:rsidRPr="00AA0CF4">
              <w:rPr>
                <w:rFonts w:ascii="Times New Roman" w:hAnsi="Times New Roman" w:cs="Times New Roman"/>
                <w:strike/>
                <w:color w:val="FF0000"/>
                <w:sz w:val="18"/>
                <w:szCs w:val="18"/>
              </w:rPr>
              <w:t>sn't</w:t>
            </w:r>
            <w:proofErr w:type="spellEnd"/>
            <w:r w:rsidRPr="00AA0CF4">
              <w:rPr>
                <w:rFonts w:ascii="Times New Roman" w:hAnsi="Times New Roman" w:cs="Times New Roman"/>
                <w:strike/>
                <w:color w:val="FF0000"/>
                <w:sz w:val="18"/>
                <w:szCs w:val="18"/>
              </w:rPr>
              <w:t xml:space="preserve"> have knowledge of the traffic between TDLS peer STAs. </w:t>
            </w:r>
            <w:r w:rsidRPr="00AA0CF4">
              <w:rPr>
                <w:rFonts w:ascii="Times New Roman" w:hAnsi="Times New Roman" w:cs="Times New Roman"/>
                <w:strike/>
                <w:color w:val="FF0000"/>
                <w:sz w:val="18"/>
                <w:szCs w:val="18"/>
              </w:rPr>
              <w:lastRenderedPageBreak/>
              <w:t>Please define such a procedure in the spec.</w:t>
            </w:r>
          </w:p>
        </w:tc>
        <w:tc>
          <w:tcPr>
            <w:tcW w:w="2340" w:type="dxa"/>
            <w:shd w:val="clear" w:color="auto" w:fill="auto"/>
            <w:noWrap/>
          </w:tcPr>
          <w:p w14:paraId="411B727F" w14:textId="6A575587" w:rsidR="00BD4892" w:rsidRPr="00AA0CF4" w:rsidRDefault="00BD4892" w:rsidP="00BD4892">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lastRenderedPageBreak/>
              <w:t>as in comment</w:t>
            </w:r>
          </w:p>
        </w:tc>
        <w:tc>
          <w:tcPr>
            <w:tcW w:w="3150" w:type="dxa"/>
            <w:shd w:val="clear" w:color="auto" w:fill="auto"/>
          </w:tcPr>
          <w:p w14:paraId="25D65669" w14:textId="77777777" w:rsidR="0005387E" w:rsidRPr="00AA0CF4" w:rsidRDefault="0005387E" w:rsidP="0005387E">
            <w:pPr>
              <w:suppressAutoHyphens/>
              <w:spacing w:after="0"/>
              <w:rPr>
                <w:ins w:id="430" w:author="Alfred Aster" w:date="2022-10-16T22:16:00Z"/>
                <w:rFonts w:ascii="Times New Roman" w:hAnsi="Times New Roman" w:cs="Times New Roman"/>
                <w:bCs/>
                <w:strike/>
                <w:color w:val="FF0000"/>
                <w:sz w:val="18"/>
                <w:szCs w:val="18"/>
              </w:rPr>
            </w:pPr>
            <w:ins w:id="431" w:author="Alfred Aster" w:date="2022-10-16T22:16:00Z">
              <w:r w:rsidRPr="00AA0CF4">
                <w:rPr>
                  <w:rFonts w:ascii="Times New Roman" w:hAnsi="Times New Roman" w:cs="Times New Roman"/>
                  <w:bCs/>
                  <w:strike/>
                  <w:color w:val="FF0000"/>
                  <w:sz w:val="18"/>
                  <w:szCs w:val="18"/>
                </w:rPr>
                <w:t>Pending SP</w:t>
              </w:r>
            </w:ins>
          </w:p>
          <w:p w14:paraId="2ABDC00E" w14:textId="77777777" w:rsidR="0005387E" w:rsidRPr="00AA0CF4" w:rsidRDefault="0005387E" w:rsidP="0005387E">
            <w:pPr>
              <w:suppressAutoHyphens/>
              <w:spacing w:after="0"/>
              <w:rPr>
                <w:ins w:id="432" w:author="Alfred Aster" w:date="2022-10-16T22:16:00Z"/>
                <w:rFonts w:ascii="Times New Roman" w:hAnsi="Times New Roman" w:cs="Times New Roman"/>
                <w:bCs/>
                <w:strike/>
                <w:color w:val="FF0000"/>
                <w:sz w:val="18"/>
                <w:szCs w:val="18"/>
              </w:rPr>
            </w:pPr>
          </w:p>
          <w:p w14:paraId="24E1A662" w14:textId="47C9BBB6" w:rsidR="00E4648E" w:rsidRPr="00AA0CF4" w:rsidRDefault="008C027F" w:rsidP="00E4648E">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Reject</w:t>
            </w:r>
            <w:del w:id="433" w:author="Alfred Aster" w:date="2022-10-20T14:58:00Z">
              <w:r w:rsidRPr="00AA0CF4" w:rsidDel="004F3BCE">
                <w:rPr>
                  <w:rFonts w:ascii="Times New Roman" w:hAnsi="Times New Roman" w:cs="Times New Roman"/>
                  <w:bCs/>
                  <w:strike/>
                  <w:color w:val="FF0000"/>
                  <w:sz w:val="18"/>
                  <w:szCs w:val="18"/>
                </w:rPr>
                <w:delText>ed</w:delText>
              </w:r>
            </w:del>
            <w:ins w:id="434" w:author="Alfred Aster" w:date="2022-10-20T14:58:00Z">
              <w:r w:rsidR="004F3BCE" w:rsidRPr="00AA0CF4">
                <w:rPr>
                  <w:rFonts w:ascii="Times New Roman" w:hAnsi="Times New Roman" w:cs="Times New Roman"/>
                  <w:bCs/>
                  <w:strike/>
                  <w:color w:val="FF0000"/>
                  <w:sz w:val="18"/>
                  <w:szCs w:val="18"/>
                </w:rPr>
                <w:t>–</w:t>
              </w:r>
            </w:ins>
            <w:r w:rsidRPr="00AA0CF4">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6681883B" w14:textId="77777777" w:rsidR="00E4648E" w:rsidRPr="00AA0CF4" w:rsidRDefault="00E4648E" w:rsidP="00E4648E">
            <w:pPr>
              <w:suppressAutoHyphens/>
              <w:spacing w:after="0"/>
              <w:rPr>
                <w:rFonts w:ascii="Times New Roman" w:hAnsi="Times New Roman" w:cs="Times New Roman"/>
                <w:bCs/>
                <w:strike/>
                <w:color w:val="FF0000"/>
                <w:sz w:val="18"/>
                <w:szCs w:val="18"/>
              </w:rPr>
            </w:pPr>
          </w:p>
          <w:p w14:paraId="5A269FCD" w14:textId="04F7DA4F" w:rsidR="00BD4892" w:rsidRPr="00AA0CF4" w:rsidRDefault="00BD4892" w:rsidP="00BD4892">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This CID is discussed on September 9, 2022, but no straw poll is conducted yet.</w:t>
            </w:r>
          </w:p>
          <w:p w14:paraId="3E5F0558" w14:textId="0D4030DA" w:rsidR="00BD4892" w:rsidRPr="00AA0CF4" w:rsidRDefault="00BD4892" w:rsidP="00BD4892">
            <w:pPr>
              <w:suppressAutoHyphens/>
              <w:spacing w:after="0"/>
              <w:rPr>
                <w:rFonts w:ascii="Times New Roman" w:hAnsi="Times New Roman" w:cs="Times New Roman"/>
                <w:bCs/>
                <w:strike/>
                <w:color w:val="FF0000"/>
                <w:sz w:val="18"/>
                <w:szCs w:val="18"/>
              </w:rPr>
            </w:pPr>
          </w:p>
          <w:p w14:paraId="4A565AC8" w14:textId="77777777" w:rsidR="00B45EC9" w:rsidRPr="00AA0CF4" w:rsidRDefault="00B45EC9" w:rsidP="00B45EC9">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lastRenderedPageBreak/>
              <w:t>Chunyu Hu</w:t>
            </w:r>
            <w:r w:rsidRPr="00AA0CF4">
              <w:rPr>
                <w:rFonts w:ascii="Times New Roman" w:hAnsi="Times New Roman" w:cs="Times New Roman"/>
                <w:bCs/>
                <w:strike/>
                <w:color w:val="FF0000"/>
                <w:sz w:val="18"/>
                <w:szCs w:val="18"/>
              </w:rPr>
              <w:tab/>
              <w:t>22/1463r2</w:t>
            </w:r>
          </w:p>
          <w:p w14:paraId="7E28F3C7" w14:textId="649BDC11" w:rsidR="00B45EC9" w:rsidRPr="00AA0CF4" w:rsidRDefault="00B45EC9" w:rsidP="00B45EC9">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Notes from Discussion:</w:t>
            </w:r>
          </w:p>
          <w:p w14:paraId="041D02F2" w14:textId="77777777" w:rsidR="00B45EC9" w:rsidRPr="00AA0CF4" w:rsidRDefault="00B45EC9" w:rsidP="00B45EC9">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&lt;&gt;</w:t>
            </w:r>
          </w:p>
          <w:p w14:paraId="550459FD" w14:textId="6806B5E2" w:rsidR="00BD4892" w:rsidRPr="00AA0CF4" w:rsidRDefault="00BD4892" w:rsidP="00BD4892">
            <w:pPr>
              <w:suppressAutoHyphens/>
              <w:spacing w:after="0"/>
              <w:rPr>
                <w:rFonts w:ascii="Times New Roman" w:hAnsi="Times New Roman" w:cs="Times New Roman"/>
                <w:bCs/>
                <w:strike/>
                <w:color w:val="FF0000"/>
                <w:sz w:val="18"/>
                <w:szCs w:val="18"/>
              </w:rPr>
            </w:pPr>
          </w:p>
        </w:tc>
      </w:tr>
      <w:tr w:rsidR="00BD4892" w:rsidRPr="008B0293" w14:paraId="59203AA6" w14:textId="77777777" w:rsidTr="00221221">
        <w:trPr>
          <w:trHeight w:val="220"/>
          <w:jc w:val="center"/>
        </w:trPr>
        <w:tc>
          <w:tcPr>
            <w:tcW w:w="715" w:type="dxa"/>
            <w:shd w:val="clear" w:color="auto" w:fill="auto"/>
            <w:noWrap/>
          </w:tcPr>
          <w:p w14:paraId="61411FB7" w14:textId="2D9DADDD" w:rsidR="00BD4892" w:rsidRPr="00AA0CF4" w:rsidRDefault="00BD4892" w:rsidP="00BD4892">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lastRenderedPageBreak/>
              <w:t>10071</w:t>
            </w:r>
          </w:p>
        </w:tc>
        <w:tc>
          <w:tcPr>
            <w:tcW w:w="990" w:type="dxa"/>
          </w:tcPr>
          <w:p w14:paraId="1A6A9D67" w14:textId="1523CD88" w:rsidR="00BD4892" w:rsidRPr="00AA0CF4" w:rsidRDefault="00BD4892" w:rsidP="00BD4892">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Thomas Derham</w:t>
            </w:r>
          </w:p>
        </w:tc>
        <w:tc>
          <w:tcPr>
            <w:tcW w:w="900" w:type="dxa"/>
            <w:shd w:val="clear" w:color="auto" w:fill="auto"/>
            <w:noWrap/>
          </w:tcPr>
          <w:p w14:paraId="07253DCE" w14:textId="56807FAC" w:rsidR="00BD4892" w:rsidRPr="00AA0CF4" w:rsidRDefault="00BD4892" w:rsidP="00BD4892">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9.4.2.316</w:t>
            </w:r>
          </w:p>
        </w:tc>
        <w:tc>
          <w:tcPr>
            <w:tcW w:w="720" w:type="dxa"/>
          </w:tcPr>
          <w:p w14:paraId="3AC0C2F4" w14:textId="1AAEC2E0" w:rsidR="00BD4892" w:rsidRPr="00AA0CF4" w:rsidRDefault="00BD4892" w:rsidP="00BD4892">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252.64</w:t>
            </w:r>
          </w:p>
        </w:tc>
        <w:tc>
          <w:tcPr>
            <w:tcW w:w="2520" w:type="dxa"/>
            <w:shd w:val="clear" w:color="auto" w:fill="auto"/>
            <w:noWrap/>
          </w:tcPr>
          <w:p w14:paraId="1003F08C" w14:textId="3D76D99A" w:rsidR="00BD4892" w:rsidRPr="00AA0CF4" w:rsidRDefault="00BD4892" w:rsidP="00BD4892">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 xml:space="preserve">The User Priority field in a TCLAS is used as an input classifier filter, </w:t>
            </w:r>
            <w:proofErr w:type="gramStart"/>
            <w:r w:rsidRPr="00AA0CF4">
              <w:rPr>
                <w:rFonts w:ascii="Times New Roman" w:hAnsi="Times New Roman" w:cs="Times New Roman"/>
                <w:strike/>
                <w:color w:val="FF0000"/>
                <w:sz w:val="18"/>
                <w:szCs w:val="18"/>
              </w:rPr>
              <w:t>i.e.</w:t>
            </w:r>
            <w:proofErr w:type="gramEnd"/>
            <w:r w:rsidRPr="00AA0CF4">
              <w:rPr>
                <w:rFonts w:ascii="Times New Roman" w:hAnsi="Times New Roman" w:cs="Times New Roman"/>
                <w:strike/>
                <w:color w:val="FF0000"/>
                <w:sz w:val="18"/>
                <w:szCs w:val="18"/>
              </w:rPr>
              <w:t xml:space="preserve"> use cases where an MSDU/MPDU is classified in the MAC after its UP has already been assigned. In SCS use cases, packet classification is generally based on the classifier types (</w:t>
            </w:r>
            <w:proofErr w:type="gramStart"/>
            <w:r w:rsidRPr="00AA0CF4">
              <w:rPr>
                <w:rFonts w:ascii="Times New Roman" w:hAnsi="Times New Roman" w:cs="Times New Roman"/>
                <w:strike/>
                <w:color w:val="FF0000"/>
                <w:sz w:val="18"/>
                <w:szCs w:val="18"/>
              </w:rPr>
              <w:t>e.g.</w:t>
            </w:r>
            <w:proofErr w:type="gramEnd"/>
            <w:r w:rsidRPr="00AA0CF4">
              <w:rPr>
                <w:rFonts w:ascii="Times New Roman" w:hAnsi="Times New Roman" w:cs="Times New Roman"/>
                <w:strike/>
                <w:color w:val="FF0000"/>
                <w:sz w:val="18"/>
                <w:szCs w:val="18"/>
              </w:rPr>
              <w:t xml:space="preserve"> IP tuple, MAC addresses, </w:t>
            </w:r>
            <w:proofErr w:type="spellStart"/>
            <w:r w:rsidRPr="00AA0CF4">
              <w:rPr>
                <w:rFonts w:ascii="Times New Roman" w:hAnsi="Times New Roman" w:cs="Times New Roman"/>
                <w:strike/>
                <w:color w:val="FF0000"/>
                <w:sz w:val="18"/>
                <w:szCs w:val="18"/>
              </w:rPr>
              <w:t>etc</w:t>
            </w:r>
            <w:proofErr w:type="spellEnd"/>
            <w:r w:rsidRPr="00AA0CF4">
              <w:rPr>
                <w:rFonts w:ascii="Times New Roman" w:hAnsi="Times New Roman" w:cs="Times New Roman"/>
                <w:strike/>
                <w:color w:val="FF0000"/>
                <w:sz w:val="18"/>
                <w:szCs w:val="18"/>
              </w:rPr>
              <w:t>) in the TCLAS, and the User Priority field is set to 255 (not used for comparison). Where SCS is used to assign a UP to downlink MSDUs, the UP to be assigned is specified in the Intra-Access Category Priority element (see 11 25.2 of baseline). Therefore, the sentence saying the User Priority subfield should be set to the same as the value in TCLAS seems incorrect, since this would not equal the UP that the data frames will be assigned.</w:t>
            </w:r>
          </w:p>
        </w:tc>
        <w:tc>
          <w:tcPr>
            <w:tcW w:w="2340" w:type="dxa"/>
            <w:shd w:val="clear" w:color="auto" w:fill="auto"/>
            <w:noWrap/>
          </w:tcPr>
          <w:p w14:paraId="022FDF8A" w14:textId="1386B4B3" w:rsidR="00BD4892" w:rsidRPr="00AA0CF4" w:rsidRDefault="00BD4892" w:rsidP="00BD4892">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 xml:space="preserve">Remove the sentence from this subclause (clause 9 should just define the field). Potentially move to clause 11 </w:t>
            </w:r>
            <w:proofErr w:type="gramStart"/>
            <w:r w:rsidRPr="00AA0CF4">
              <w:rPr>
                <w:rFonts w:ascii="Times New Roman" w:hAnsi="Times New Roman" w:cs="Times New Roman"/>
                <w:strike/>
                <w:color w:val="FF0000"/>
                <w:sz w:val="18"/>
                <w:szCs w:val="18"/>
              </w:rPr>
              <w:t>SCS, and</w:t>
            </w:r>
            <w:proofErr w:type="gramEnd"/>
            <w:r w:rsidRPr="00AA0CF4">
              <w:rPr>
                <w:rFonts w:ascii="Times New Roman" w:hAnsi="Times New Roman" w:cs="Times New Roman"/>
                <w:strike/>
                <w:color w:val="FF0000"/>
                <w:sz w:val="18"/>
                <w:szCs w:val="18"/>
              </w:rPr>
              <w:t xml:space="preserve"> modify so it refers to the Intra-Access Category Priority element instead of TCLAS.</w:t>
            </w:r>
          </w:p>
        </w:tc>
        <w:tc>
          <w:tcPr>
            <w:tcW w:w="3150" w:type="dxa"/>
            <w:shd w:val="clear" w:color="auto" w:fill="auto"/>
          </w:tcPr>
          <w:p w14:paraId="55E63BC2" w14:textId="197A67ED" w:rsidR="00386A1F" w:rsidRPr="00AA0CF4" w:rsidRDefault="00386A1F" w:rsidP="00BD4892">
            <w:pPr>
              <w:suppressAutoHyphens/>
              <w:spacing w:after="0"/>
              <w:rPr>
                <w:ins w:id="435" w:author="Alfred Aster" w:date="2022-10-19T10:04:00Z"/>
                <w:rFonts w:ascii="Times New Roman" w:hAnsi="Times New Roman" w:cs="Times New Roman"/>
                <w:bCs/>
                <w:strike/>
                <w:color w:val="FF0000"/>
                <w:sz w:val="18"/>
                <w:szCs w:val="18"/>
              </w:rPr>
            </w:pPr>
            <w:ins w:id="436" w:author="Alfred Aster" w:date="2022-10-19T10:03:00Z">
              <w:r w:rsidRPr="00AA0CF4">
                <w:rPr>
                  <w:rFonts w:ascii="Times New Roman" w:hAnsi="Times New Roman" w:cs="Times New Roman"/>
                  <w:bCs/>
                  <w:strike/>
                  <w:color w:val="FF0000"/>
                  <w:sz w:val="18"/>
                  <w:szCs w:val="18"/>
                </w:rPr>
                <w:t>Pending SP 22/14</w:t>
              </w:r>
            </w:ins>
            <w:ins w:id="437" w:author="Alfred Aster" w:date="2022-10-19T10:04:00Z">
              <w:r w:rsidRPr="00AA0CF4">
                <w:rPr>
                  <w:rFonts w:ascii="Times New Roman" w:hAnsi="Times New Roman" w:cs="Times New Roman"/>
                  <w:bCs/>
                  <w:strike/>
                  <w:color w:val="FF0000"/>
                  <w:sz w:val="18"/>
                  <w:szCs w:val="18"/>
                </w:rPr>
                <w:t>36</w:t>
              </w:r>
            </w:ins>
          </w:p>
          <w:p w14:paraId="07F1A666" w14:textId="77777777" w:rsidR="00386A1F" w:rsidRPr="00AA0CF4" w:rsidRDefault="00386A1F" w:rsidP="00BD4892">
            <w:pPr>
              <w:suppressAutoHyphens/>
              <w:spacing w:after="0"/>
              <w:rPr>
                <w:ins w:id="438" w:author="Alfred Aster" w:date="2022-10-19T10:03:00Z"/>
                <w:rFonts w:ascii="Times New Roman" w:hAnsi="Times New Roman" w:cs="Times New Roman"/>
                <w:bCs/>
                <w:strike/>
                <w:color w:val="FF0000"/>
                <w:sz w:val="18"/>
                <w:szCs w:val="18"/>
              </w:rPr>
            </w:pPr>
          </w:p>
          <w:p w14:paraId="0F0BFB02" w14:textId="3F80F6CA" w:rsidR="00BD4892" w:rsidRPr="00AA0CF4" w:rsidRDefault="008C027F" w:rsidP="00BD4892">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Reject</w:t>
            </w:r>
            <w:del w:id="439" w:author="Alfred Aster" w:date="2022-10-20T14:58:00Z">
              <w:r w:rsidRPr="00AA0CF4" w:rsidDel="004F3BCE">
                <w:rPr>
                  <w:rFonts w:ascii="Times New Roman" w:hAnsi="Times New Roman" w:cs="Times New Roman"/>
                  <w:bCs/>
                  <w:strike/>
                  <w:color w:val="FF0000"/>
                  <w:sz w:val="18"/>
                  <w:szCs w:val="18"/>
                </w:rPr>
                <w:delText>ed</w:delText>
              </w:r>
            </w:del>
            <w:ins w:id="440" w:author="Alfred Aster" w:date="2022-10-20T14:58:00Z">
              <w:r w:rsidR="004F3BCE" w:rsidRPr="00AA0CF4">
                <w:rPr>
                  <w:rFonts w:ascii="Times New Roman" w:hAnsi="Times New Roman" w:cs="Times New Roman"/>
                  <w:bCs/>
                  <w:strike/>
                  <w:color w:val="FF0000"/>
                  <w:sz w:val="18"/>
                  <w:szCs w:val="18"/>
                </w:rPr>
                <w:t>–</w:t>
              </w:r>
            </w:ins>
            <w:r w:rsidRPr="00AA0CF4">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21A6AADB" w14:textId="77777777" w:rsidR="00E4648E" w:rsidRPr="00AA0CF4" w:rsidRDefault="00E4648E" w:rsidP="00E4648E">
            <w:pPr>
              <w:suppressAutoHyphens/>
              <w:spacing w:after="0"/>
              <w:rPr>
                <w:rFonts w:ascii="Times New Roman" w:hAnsi="Times New Roman" w:cs="Times New Roman"/>
                <w:bCs/>
                <w:strike/>
                <w:color w:val="FF0000"/>
                <w:sz w:val="18"/>
                <w:szCs w:val="18"/>
              </w:rPr>
            </w:pPr>
          </w:p>
          <w:p w14:paraId="2F592589" w14:textId="4F491709" w:rsidR="00BD4892" w:rsidRPr="00AA0CF4" w:rsidRDefault="00BD4892" w:rsidP="00BD4892">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This CID is discussed on September 14, 2022, but no straw poll is conducted yet.</w:t>
            </w:r>
          </w:p>
          <w:p w14:paraId="03C2B34B" w14:textId="77777777" w:rsidR="000243AD" w:rsidRPr="00AA0CF4" w:rsidRDefault="000243AD" w:rsidP="00BD4892">
            <w:pPr>
              <w:suppressAutoHyphens/>
              <w:spacing w:after="0"/>
              <w:rPr>
                <w:rFonts w:ascii="Times New Roman" w:hAnsi="Times New Roman" w:cs="Times New Roman"/>
                <w:bCs/>
                <w:strike/>
                <w:color w:val="FF0000"/>
                <w:sz w:val="18"/>
                <w:szCs w:val="18"/>
              </w:rPr>
            </w:pPr>
          </w:p>
          <w:p w14:paraId="6B218323" w14:textId="58DBC20A" w:rsidR="00B45EC9" w:rsidRPr="00AA0CF4" w:rsidRDefault="00B45EC9" w:rsidP="00B45EC9">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Duncan Ho</w:t>
            </w:r>
            <w:r w:rsidRPr="00AA0CF4">
              <w:rPr>
                <w:rFonts w:ascii="Times New Roman" w:hAnsi="Times New Roman" w:cs="Times New Roman"/>
                <w:bCs/>
                <w:strike/>
                <w:color w:val="FF0000"/>
                <w:sz w:val="18"/>
                <w:szCs w:val="18"/>
              </w:rPr>
              <w:tab/>
              <w:t xml:space="preserve">22/1436r2 </w:t>
            </w:r>
          </w:p>
          <w:p w14:paraId="0417681A" w14:textId="398980DD" w:rsidR="00B45EC9" w:rsidRPr="00AA0CF4" w:rsidRDefault="00B45EC9" w:rsidP="00B45EC9">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Notes from Discussion:</w:t>
            </w:r>
          </w:p>
          <w:p w14:paraId="11015AEE" w14:textId="77777777" w:rsidR="00B45EC9" w:rsidRPr="00AA0CF4" w:rsidRDefault="00B45EC9" w:rsidP="00B45EC9">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&lt;&gt;</w:t>
            </w:r>
          </w:p>
          <w:p w14:paraId="019F58D9" w14:textId="7C0A19C0" w:rsidR="000243AD" w:rsidRPr="00AA0CF4" w:rsidRDefault="000243AD" w:rsidP="00BD4892">
            <w:pPr>
              <w:suppressAutoHyphens/>
              <w:spacing w:after="0"/>
              <w:rPr>
                <w:rFonts w:ascii="Times New Roman" w:hAnsi="Times New Roman" w:cs="Times New Roman"/>
                <w:bCs/>
                <w:strike/>
                <w:color w:val="FF0000"/>
                <w:sz w:val="18"/>
                <w:szCs w:val="18"/>
              </w:rPr>
            </w:pPr>
          </w:p>
        </w:tc>
      </w:tr>
      <w:tr w:rsidR="000243AD" w:rsidRPr="008B0293" w14:paraId="63376298" w14:textId="77777777" w:rsidTr="00221221">
        <w:trPr>
          <w:trHeight w:val="220"/>
          <w:jc w:val="center"/>
        </w:trPr>
        <w:tc>
          <w:tcPr>
            <w:tcW w:w="715" w:type="dxa"/>
            <w:shd w:val="clear" w:color="auto" w:fill="auto"/>
            <w:noWrap/>
          </w:tcPr>
          <w:p w14:paraId="4476DD85" w14:textId="14838DAB" w:rsidR="000243AD" w:rsidRPr="00AA0CF4" w:rsidRDefault="000243AD" w:rsidP="000243AD">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10078</w:t>
            </w:r>
          </w:p>
        </w:tc>
        <w:tc>
          <w:tcPr>
            <w:tcW w:w="990" w:type="dxa"/>
          </w:tcPr>
          <w:p w14:paraId="1F1D21A4" w14:textId="15DEA879" w:rsidR="000243AD" w:rsidRPr="00AA0CF4" w:rsidRDefault="000243AD" w:rsidP="000243AD">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Pei Zhou</w:t>
            </w:r>
          </w:p>
        </w:tc>
        <w:tc>
          <w:tcPr>
            <w:tcW w:w="900" w:type="dxa"/>
            <w:shd w:val="clear" w:color="auto" w:fill="auto"/>
            <w:noWrap/>
          </w:tcPr>
          <w:p w14:paraId="3BA060C1" w14:textId="11119783" w:rsidR="000243AD" w:rsidRPr="00AA0CF4" w:rsidRDefault="000243AD" w:rsidP="000243AD">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35.2.1.2</w:t>
            </w:r>
          </w:p>
        </w:tc>
        <w:tc>
          <w:tcPr>
            <w:tcW w:w="720" w:type="dxa"/>
          </w:tcPr>
          <w:p w14:paraId="12AC8D3B" w14:textId="6AEE45DE" w:rsidR="000243AD" w:rsidRPr="00AA0CF4" w:rsidRDefault="000243AD" w:rsidP="000243AD">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400.60</w:t>
            </w:r>
          </w:p>
        </w:tc>
        <w:tc>
          <w:tcPr>
            <w:tcW w:w="2520" w:type="dxa"/>
            <w:shd w:val="clear" w:color="auto" w:fill="auto"/>
            <w:noWrap/>
          </w:tcPr>
          <w:p w14:paraId="00B2BDFF" w14:textId="3880AB1D" w:rsidR="000243AD" w:rsidRPr="00AA0CF4" w:rsidRDefault="000243AD" w:rsidP="000243AD">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 xml:space="preserve">For the TXOP Sharing mode=1, the method of returning TXOP to AP is </w:t>
            </w:r>
            <w:proofErr w:type="gramStart"/>
            <w:r w:rsidRPr="00AA0CF4">
              <w:rPr>
                <w:rFonts w:ascii="Times New Roman" w:hAnsi="Times New Roman" w:cs="Times New Roman"/>
                <w:strike/>
                <w:color w:val="FF0000"/>
                <w:sz w:val="18"/>
                <w:szCs w:val="18"/>
              </w:rPr>
              <w:t>that,</w:t>
            </w:r>
            <w:proofErr w:type="gramEnd"/>
            <w:r w:rsidRPr="00AA0CF4">
              <w:rPr>
                <w:rFonts w:ascii="Times New Roman" w:hAnsi="Times New Roman" w:cs="Times New Roman"/>
                <w:strike/>
                <w:color w:val="FF0000"/>
                <w:sz w:val="18"/>
                <w:szCs w:val="18"/>
              </w:rPr>
              <w:t xml:space="preserve"> AP could transmit </w:t>
            </w:r>
            <w:proofErr w:type="spellStart"/>
            <w:r w:rsidRPr="00AA0CF4">
              <w:rPr>
                <w:rFonts w:ascii="Times New Roman" w:hAnsi="Times New Roman" w:cs="Times New Roman"/>
                <w:strike/>
                <w:color w:val="FF0000"/>
                <w:sz w:val="18"/>
                <w:szCs w:val="18"/>
              </w:rPr>
              <w:t>wh</w:t>
            </w:r>
            <w:del w:id="441" w:author="Alfred Aster" w:date="2022-10-20T14:58:00Z">
              <w:r w:rsidRPr="00AA0CF4" w:rsidDel="004F3BCE">
                <w:rPr>
                  <w:rFonts w:ascii="Times New Roman" w:hAnsi="Times New Roman" w:cs="Times New Roman"/>
                  <w:strike/>
                  <w:color w:val="FF0000"/>
                  <w:sz w:val="18"/>
                  <w:szCs w:val="18"/>
                </w:rPr>
                <w:delText>e</w:delText>
              </w:r>
            </w:del>
            <w:ins w:id="442" w:author="Alfred Aster" w:date="2022-10-20T14:58:00Z">
              <w:r w:rsidR="004F3BCE" w:rsidRPr="00AA0CF4">
                <w:rPr>
                  <w:rFonts w:ascii="Times New Roman" w:hAnsi="Times New Roman" w:cs="Times New Roman"/>
                  <w:strike/>
                  <w:color w:val="FF0000"/>
                  <w:sz w:val="18"/>
                  <w:szCs w:val="18"/>
                </w:rPr>
                <w:t>“</w:t>
              </w:r>
            </w:ins>
            <w:r w:rsidRPr="00AA0CF4">
              <w:rPr>
                <w:rFonts w:ascii="Times New Roman" w:hAnsi="Times New Roman" w:cs="Times New Roman"/>
                <w:strike/>
                <w:color w:val="FF0000"/>
                <w:sz w:val="18"/>
                <w:szCs w:val="18"/>
              </w:rPr>
              <w:t>n</w:t>
            </w:r>
            <w:proofErr w:type="spellEnd"/>
            <w:r w:rsidRPr="00AA0CF4">
              <w:rPr>
                <w:rFonts w:ascii="Times New Roman" w:hAnsi="Times New Roman" w:cs="Times New Roman"/>
                <w:strike/>
                <w:color w:val="FF0000"/>
                <w:sz w:val="18"/>
                <w:szCs w:val="18"/>
              </w:rPr>
              <w:t xml:space="preserve"> "the medium is idle at the </w:t>
            </w:r>
            <w:proofErr w:type="spellStart"/>
            <w:r w:rsidRPr="00AA0CF4">
              <w:rPr>
                <w:rFonts w:ascii="Times New Roman" w:hAnsi="Times New Roman" w:cs="Times New Roman"/>
                <w:strike/>
                <w:color w:val="FF0000"/>
                <w:sz w:val="18"/>
                <w:szCs w:val="18"/>
              </w:rPr>
              <w:t>TxPIFS</w:t>
            </w:r>
            <w:proofErr w:type="spellEnd"/>
            <w:r w:rsidRPr="00AA0CF4">
              <w:rPr>
                <w:rFonts w:ascii="Times New Roman" w:hAnsi="Times New Roman" w:cs="Times New Roman"/>
                <w:strike/>
                <w:color w:val="FF0000"/>
                <w:sz w:val="18"/>
                <w:szCs w:val="18"/>
              </w:rPr>
              <w:t xml:space="preserve"> slot boundary after the end of either the transmission of an immediate response frame sent to that STA or the reception of a frame from that STA that did not require an immediate </w:t>
            </w:r>
            <w:proofErr w:type="spellStart"/>
            <w:r w:rsidRPr="00AA0CF4">
              <w:rPr>
                <w:rFonts w:ascii="Times New Roman" w:hAnsi="Times New Roman" w:cs="Times New Roman"/>
                <w:strike/>
                <w:color w:val="FF0000"/>
                <w:sz w:val="18"/>
                <w:szCs w:val="18"/>
              </w:rPr>
              <w:t>respo</w:t>
            </w:r>
            <w:del w:id="443" w:author="Alfred Aster" w:date="2022-10-20T14:58:00Z">
              <w:r w:rsidRPr="00AA0CF4" w:rsidDel="004F3BCE">
                <w:rPr>
                  <w:rFonts w:ascii="Times New Roman" w:hAnsi="Times New Roman" w:cs="Times New Roman"/>
                  <w:strike/>
                  <w:color w:val="FF0000"/>
                  <w:sz w:val="18"/>
                  <w:szCs w:val="18"/>
                </w:rPr>
                <w:delText>n</w:delText>
              </w:r>
            </w:del>
            <w:ins w:id="444" w:author="Alfred Aster" w:date="2022-10-20T14:58:00Z">
              <w:r w:rsidR="004F3BCE" w:rsidRPr="00AA0CF4">
                <w:rPr>
                  <w:rFonts w:ascii="Times New Roman" w:hAnsi="Times New Roman" w:cs="Times New Roman"/>
                  <w:strike/>
                  <w:color w:val="FF0000"/>
                  <w:sz w:val="18"/>
                  <w:szCs w:val="18"/>
                </w:rPr>
                <w:t>”</w:t>
              </w:r>
            </w:ins>
            <w:r w:rsidRPr="00AA0CF4">
              <w:rPr>
                <w:rFonts w:ascii="Times New Roman" w:hAnsi="Times New Roman" w:cs="Times New Roman"/>
                <w:strike/>
                <w:color w:val="FF0000"/>
                <w:sz w:val="18"/>
                <w:szCs w:val="18"/>
              </w:rPr>
              <w:t>se</w:t>
            </w:r>
            <w:proofErr w:type="spellEnd"/>
            <w:r w:rsidRPr="00AA0CF4">
              <w:rPr>
                <w:rFonts w:ascii="Times New Roman" w:hAnsi="Times New Roman" w:cs="Times New Roman"/>
                <w:strike/>
                <w:color w:val="FF0000"/>
                <w:sz w:val="18"/>
                <w:szCs w:val="18"/>
              </w:rPr>
              <w:t>". For the TXOP Sharing mode=2, we can restrict the STA from P2P transmission first, and then followed by uplink transmission. In this way, we can use the same rule to return back the remaining TXOP as TXOP Sharing mode=1. The benefit is that a frame with RDG/More PPDU subfield = 0 is avoided. Only a simple rule is needed. In case there is only P2P transmission for a STA when TXOP Sharing mode=2, we can then use the current solution: STA transmits a frame with RDG/More PPDU subfield = 0.</w:t>
            </w:r>
          </w:p>
        </w:tc>
        <w:tc>
          <w:tcPr>
            <w:tcW w:w="2340" w:type="dxa"/>
            <w:shd w:val="clear" w:color="auto" w:fill="auto"/>
            <w:noWrap/>
          </w:tcPr>
          <w:p w14:paraId="642F7D88" w14:textId="300E357B" w:rsidR="000243AD" w:rsidRPr="00AA0CF4" w:rsidRDefault="000243AD" w:rsidP="000243AD">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As in comment.</w:t>
            </w:r>
          </w:p>
        </w:tc>
        <w:tc>
          <w:tcPr>
            <w:tcW w:w="3150" w:type="dxa"/>
            <w:shd w:val="clear" w:color="auto" w:fill="auto"/>
          </w:tcPr>
          <w:p w14:paraId="5D458E7F" w14:textId="628F817C" w:rsidR="006F5461" w:rsidRPr="00AA0CF4" w:rsidRDefault="006F5461" w:rsidP="00E4648E">
            <w:pPr>
              <w:suppressAutoHyphens/>
              <w:spacing w:after="0"/>
              <w:rPr>
                <w:ins w:id="445" w:author="Alfred Aster" w:date="2022-10-18T10:28:00Z"/>
                <w:rFonts w:ascii="Times New Roman" w:hAnsi="Times New Roman" w:cs="Times New Roman"/>
                <w:bCs/>
                <w:strike/>
                <w:color w:val="FF0000"/>
                <w:sz w:val="18"/>
                <w:szCs w:val="18"/>
              </w:rPr>
            </w:pPr>
            <w:ins w:id="446" w:author="Alfred Aster" w:date="2022-10-18T10:28:00Z">
              <w:r w:rsidRPr="00AA0CF4">
                <w:rPr>
                  <w:rFonts w:ascii="Times New Roman" w:hAnsi="Times New Roman" w:cs="Times New Roman"/>
                  <w:bCs/>
                  <w:strike/>
                  <w:color w:val="FF0000"/>
                  <w:sz w:val="18"/>
                  <w:szCs w:val="18"/>
                </w:rPr>
                <w:t>Pending SP</w:t>
              </w:r>
            </w:ins>
          </w:p>
          <w:p w14:paraId="36676B48" w14:textId="77777777" w:rsidR="006F5461" w:rsidRPr="00AA0CF4" w:rsidRDefault="006F5461" w:rsidP="00E4648E">
            <w:pPr>
              <w:suppressAutoHyphens/>
              <w:spacing w:after="0"/>
              <w:rPr>
                <w:ins w:id="447" w:author="Alfred Aster" w:date="2022-10-18T10:28:00Z"/>
                <w:rFonts w:ascii="Times New Roman" w:hAnsi="Times New Roman" w:cs="Times New Roman"/>
                <w:bCs/>
                <w:strike/>
                <w:color w:val="FF0000"/>
                <w:sz w:val="18"/>
                <w:szCs w:val="18"/>
              </w:rPr>
            </w:pPr>
          </w:p>
          <w:p w14:paraId="11F550EE" w14:textId="6EFA36CF" w:rsidR="00E4648E" w:rsidRPr="00AA0CF4" w:rsidRDefault="008C027F" w:rsidP="00E4648E">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Reject</w:t>
            </w:r>
            <w:del w:id="448" w:author="Alfred Aster" w:date="2022-10-20T14:58:00Z">
              <w:r w:rsidRPr="00AA0CF4" w:rsidDel="004F3BCE">
                <w:rPr>
                  <w:rFonts w:ascii="Times New Roman" w:hAnsi="Times New Roman" w:cs="Times New Roman"/>
                  <w:bCs/>
                  <w:strike/>
                  <w:color w:val="FF0000"/>
                  <w:sz w:val="18"/>
                  <w:szCs w:val="18"/>
                </w:rPr>
                <w:delText>ed</w:delText>
              </w:r>
            </w:del>
            <w:ins w:id="449" w:author="Alfred Aster" w:date="2022-10-20T14:58:00Z">
              <w:r w:rsidR="004F3BCE" w:rsidRPr="00AA0CF4">
                <w:rPr>
                  <w:rFonts w:ascii="Times New Roman" w:hAnsi="Times New Roman" w:cs="Times New Roman"/>
                  <w:bCs/>
                  <w:strike/>
                  <w:color w:val="FF0000"/>
                  <w:sz w:val="18"/>
                  <w:szCs w:val="18"/>
                </w:rPr>
                <w:t>–</w:t>
              </w:r>
            </w:ins>
            <w:r w:rsidRPr="00AA0CF4">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7B3B018A" w14:textId="77777777" w:rsidR="00E4648E" w:rsidRPr="00AA0CF4" w:rsidRDefault="00E4648E" w:rsidP="00E4648E">
            <w:pPr>
              <w:suppressAutoHyphens/>
              <w:spacing w:after="0"/>
              <w:rPr>
                <w:rFonts w:ascii="Times New Roman" w:hAnsi="Times New Roman" w:cs="Times New Roman"/>
                <w:bCs/>
                <w:strike/>
                <w:color w:val="FF0000"/>
                <w:sz w:val="18"/>
                <w:szCs w:val="18"/>
              </w:rPr>
            </w:pPr>
          </w:p>
          <w:p w14:paraId="5A56C9DA" w14:textId="3F5432F1" w:rsidR="000243AD" w:rsidRPr="00AA0CF4" w:rsidRDefault="000243AD" w:rsidP="000243AD">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This CID is discussed on September 13, 2022, but no straw poll is conducted yet.</w:t>
            </w:r>
          </w:p>
          <w:p w14:paraId="362012F3" w14:textId="77777777" w:rsidR="000243AD" w:rsidRPr="00AA0CF4" w:rsidRDefault="000243AD" w:rsidP="000243AD">
            <w:pPr>
              <w:suppressAutoHyphens/>
              <w:spacing w:after="0"/>
              <w:rPr>
                <w:rFonts w:ascii="Times New Roman" w:hAnsi="Times New Roman" w:cs="Times New Roman"/>
                <w:bCs/>
                <w:strike/>
                <w:color w:val="FF0000"/>
                <w:sz w:val="18"/>
                <w:szCs w:val="18"/>
              </w:rPr>
            </w:pPr>
          </w:p>
          <w:p w14:paraId="47FB0075" w14:textId="0499C4DE" w:rsidR="00B45EC9" w:rsidRPr="00AA0CF4" w:rsidRDefault="00B45EC9" w:rsidP="00B45EC9">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Dibakar Das</w:t>
            </w:r>
            <w:r w:rsidRPr="00AA0CF4">
              <w:rPr>
                <w:rFonts w:ascii="Times New Roman" w:hAnsi="Times New Roman" w:cs="Times New Roman"/>
                <w:bCs/>
                <w:strike/>
                <w:color w:val="FF0000"/>
                <w:sz w:val="18"/>
                <w:szCs w:val="18"/>
              </w:rPr>
              <w:tab/>
              <w:t xml:space="preserve">22/1189r3 </w:t>
            </w:r>
          </w:p>
          <w:p w14:paraId="2F0728C3" w14:textId="624D3BC6" w:rsidR="00B45EC9" w:rsidRPr="00AA0CF4" w:rsidRDefault="00B45EC9" w:rsidP="00B45EC9">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Notes from Discussion:</w:t>
            </w:r>
          </w:p>
          <w:p w14:paraId="40B39955" w14:textId="77777777" w:rsidR="00B45EC9" w:rsidRPr="00AA0CF4" w:rsidRDefault="00B45EC9" w:rsidP="00B45EC9">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&lt;&gt;</w:t>
            </w:r>
          </w:p>
          <w:p w14:paraId="0CEFB675" w14:textId="450E1936" w:rsidR="000243AD" w:rsidRPr="00AA0CF4" w:rsidRDefault="000243AD" w:rsidP="000243AD">
            <w:pPr>
              <w:suppressAutoHyphens/>
              <w:spacing w:after="0"/>
              <w:rPr>
                <w:rFonts w:ascii="Times New Roman" w:hAnsi="Times New Roman" w:cs="Times New Roman"/>
                <w:bCs/>
                <w:strike/>
                <w:color w:val="FF0000"/>
                <w:sz w:val="18"/>
                <w:szCs w:val="18"/>
              </w:rPr>
            </w:pPr>
          </w:p>
        </w:tc>
      </w:tr>
      <w:tr w:rsidR="00E6439F" w:rsidRPr="008B0293" w14:paraId="2D5CFE70" w14:textId="77777777" w:rsidTr="00221221">
        <w:trPr>
          <w:trHeight w:val="220"/>
          <w:jc w:val="center"/>
        </w:trPr>
        <w:tc>
          <w:tcPr>
            <w:tcW w:w="715" w:type="dxa"/>
            <w:shd w:val="clear" w:color="auto" w:fill="auto"/>
            <w:noWrap/>
          </w:tcPr>
          <w:p w14:paraId="5ECE54FB" w14:textId="51DA64B1" w:rsidR="00E6439F" w:rsidRPr="00AA0CF4" w:rsidRDefault="00E6439F" w:rsidP="00E6439F">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lastRenderedPageBreak/>
              <w:t>10079</w:t>
            </w:r>
          </w:p>
        </w:tc>
        <w:tc>
          <w:tcPr>
            <w:tcW w:w="990" w:type="dxa"/>
          </w:tcPr>
          <w:p w14:paraId="2C9F1360" w14:textId="4255B916" w:rsidR="00E6439F" w:rsidRPr="00AA0CF4" w:rsidRDefault="00E6439F" w:rsidP="00E6439F">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Pei Zhou</w:t>
            </w:r>
          </w:p>
        </w:tc>
        <w:tc>
          <w:tcPr>
            <w:tcW w:w="900" w:type="dxa"/>
            <w:shd w:val="clear" w:color="auto" w:fill="auto"/>
            <w:noWrap/>
          </w:tcPr>
          <w:p w14:paraId="6DB71CD1" w14:textId="07E82165" w:rsidR="00E6439F" w:rsidRPr="00AA0CF4" w:rsidRDefault="00E6439F" w:rsidP="00E6439F">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35.2.1.2</w:t>
            </w:r>
          </w:p>
        </w:tc>
        <w:tc>
          <w:tcPr>
            <w:tcW w:w="720" w:type="dxa"/>
          </w:tcPr>
          <w:p w14:paraId="24D9810D" w14:textId="6F55C2FB" w:rsidR="00E6439F" w:rsidRPr="00AA0CF4" w:rsidRDefault="00E6439F" w:rsidP="00E6439F">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399.57</w:t>
            </w:r>
          </w:p>
        </w:tc>
        <w:tc>
          <w:tcPr>
            <w:tcW w:w="2520" w:type="dxa"/>
            <w:shd w:val="clear" w:color="auto" w:fill="auto"/>
            <w:noWrap/>
          </w:tcPr>
          <w:p w14:paraId="4738A4C4" w14:textId="2994D34E" w:rsidR="00E6439F" w:rsidRPr="00AA0CF4" w:rsidRDefault="00E6439F" w:rsidP="00E6439F">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 xml:space="preserve">Can Triggered TXOP sharing procedure apply to MLD level/device? If a NSTR non-AP MLD </w:t>
            </w:r>
            <w:del w:id="450" w:author="Alfred Aster" w:date="2022-10-20T14:58:00Z">
              <w:r w:rsidRPr="00AA0CF4" w:rsidDel="004F3BCE">
                <w:rPr>
                  <w:rFonts w:ascii="Times New Roman" w:hAnsi="Times New Roman" w:cs="Times New Roman"/>
                  <w:strike/>
                  <w:color w:val="FF0000"/>
                  <w:sz w:val="18"/>
                  <w:szCs w:val="18"/>
                </w:rPr>
                <w:delText>is opeart</w:delText>
              </w:r>
            </w:del>
            <w:ins w:id="451" w:author="Alfred Aster" w:date="2022-10-20T14:58:00Z">
              <w:r w:rsidR="004F3BCE" w:rsidRPr="00AA0CF4">
                <w:rPr>
                  <w:rFonts w:ascii="Times New Roman" w:hAnsi="Times New Roman" w:cs="Times New Roman"/>
                  <w:strike/>
                  <w:color w:val="FF0000"/>
                  <w:sz w:val="18"/>
                  <w:szCs w:val="18"/>
                </w:rPr>
                <w:pgNum/>
              </w:r>
              <w:proofErr w:type="spellStart"/>
              <w:r w:rsidR="004F3BCE" w:rsidRPr="00AA0CF4">
                <w:rPr>
                  <w:rFonts w:ascii="Times New Roman" w:hAnsi="Times New Roman" w:cs="Times New Roman"/>
                  <w:strike/>
                  <w:color w:val="FF0000"/>
                  <w:sz w:val="18"/>
                  <w:szCs w:val="18"/>
                </w:rPr>
                <w:t>ropped</w:t>
              </w:r>
              <w:proofErr w:type="spellEnd"/>
              <w:r w:rsidR="004F3BCE" w:rsidRPr="00AA0CF4">
                <w:rPr>
                  <w:rFonts w:ascii="Times New Roman" w:hAnsi="Times New Roman" w:cs="Times New Roman"/>
                  <w:strike/>
                  <w:color w:val="FF0000"/>
                  <w:sz w:val="18"/>
                  <w:szCs w:val="18"/>
                </w:rPr>
                <w:pgNum/>
              </w:r>
              <w:r w:rsidR="004F3BCE" w:rsidRPr="00AA0CF4">
                <w:rPr>
                  <w:rFonts w:ascii="Times New Roman" w:hAnsi="Times New Roman" w:cs="Times New Roman"/>
                  <w:strike/>
                  <w:color w:val="FF0000"/>
                  <w:sz w:val="18"/>
                  <w:szCs w:val="18"/>
                </w:rPr>
                <w:t>t</w:t>
              </w:r>
            </w:ins>
            <w:r w:rsidRPr="00AA0CF4">
              <w:rPr>
                <w:rFonts w:ascii="Times New Roman" w:hAnsi="Times New Roman" w:cs="Times New Roman"/>
                <w:strike/>
                <w:color w:val="FF0000"/>
                <w:sz w:val="18"/>
                <w:szCs w:val="18"/>
              </w:rPr>
              <w:t>ing on link 1 with its peer-non-AP MLD under TXOP Sharing mode(=2), AP STA/MLD or other non-AP STAs/MLDs should not transmit to the NSTR non-AP MLD on other links due to NSTR limit.</w:t>
            </w:r>
          </w:p>
        </w:tc>
        <w:tc>
          <w:tcPr>
            <w:tcW w:w="2340" w:type="dxa"/>
            <w:shd w:val="clear" w:color="auto" w:fill="auto"/>
            <w:noWrap/>
          </w:tcPr>
          <w:p w14:paraId="6315D342" w14:textId="75C9C066" w:rsidR="00E6439F" w:rsidRPr="00AA0CF4" w:rsidRDefault="00E6439F" w:rsidP="00E6439F">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As in comment. Please provide rules for NSTR device operates in Triggered TXOP procedure.</w:t>
            </w:r>
          </w:p>
        </w:tc>
        <w:tc>
          <w:tcPr>
            <w:tcW w:w="3150" w:type="dxa"/>
            <w:shd w:val="clear" w:color="auto" w:fill="auto"/>
          </w:tcPr>
          <w:p w14:paraId="7DA2A082" w14:textId="29CA13AB" w:rsidR="006F5461" w:rsidRPr="00AA0CF4" w:rsidRDefault="006F5461" w:rsidP="00E6439F">
            <w:pPr>
              <w:suppressAutoHyphens/>
              <w:spacing w:after="0"/>
              <w:rPr>
                <w:ins w:id="452" w:author="Alfred Aster" w:date="2022-10-18T10:28:00Z"/>
                <w:rFonts w:ascii="Times New Roman" w:hAnsi="Times New Roman" w:cs="Times New Roman"/>
                <w:bCs/>
                <w:strike/>
                <w:color w:val="FF0000"/>
                <w:sz w:val="18"/>
                <w:szCs w:val="18"/>
              </w:rPr>
            </w:pPr>
            <w:ins w:id="453" w:author="Alfred Aster" w:date="2022-10-18T10:28:00Z">
              <w:r w:rsidRPr="00AA0CF4">
                <w:rPr>
                  <w:rFonts w:ascii="Times New Roman" w:hAnsi="Times New Roman" w:cs="Times New Roman"/>
                  <w:bCs/>
                  <w:strike/>
                  <w:color w:val="FF0000"/>
                  <w:sz w:val="18"/>
                  <w:szCs w:val="18"/>
                </w:rPr>
                <w:t>Pending SP</w:t>
              </w:r>
            </w:ins>
            <w:ins w:id="454" w:author="Alfred Aster" w:date="2022-10-19T10:07:00Z">
              <w:r w:rsidR="002978F4" w:rsidRPr="00AA0CF4">
                <w:rPr>
                  <w:rFonts w:ascii="Times New Roman" w:hAnsi="Times New Roman" w:cs="Times New Roman"/>
                  <w:bCs/>
                  <w:strike/>
                  <w:color w:val="FF0000"/>
                  <w:sz w:val="18"/>
                  <w:szCs w:val="18"/>
                </w:rPr>
                <w:t xml:space="preserve"> 22/1189</w:t>
              </w:r>
            </w:ins>
          </w:p>
          <w:p w14:paraId="3EAEEB72" w14:textId="77777777" w:rsidR="006F5461" w:rsidRPr="00AA0CF4" w:rsidRDefault="006F5461" w:rsidP="00E6439F">
            <w:pPr>
              <w:suppressAutoHyphens/>
              <w:spacing w:after="0"/>
              <w:rPr>
                <w:ins w:id="455" w:author="Alfred Aster" w:date="2022-10-18T10:28:00Z"/>
                <w:rFonts w:ascii="Times New Roman" w:hAnsi="Times New Roman" w:cs="Times New Roman"/>
                <w:bCs/>
                <w:strike/>
                <w:color w:val="FF0000"/>
                <w:sz w:val="18"/>
                <w:szCs w:val="18"/>
              </w:rPr>
            </w:pPr>
          </w:p>
          <w:p w14:paraId="5BEFCDB9" w14:textId="0A2E7C1E" w:rsidR="00E6439F" w:rsidRPr="00AA0CF4" w:rsidRDefault="008C027F" w:rsidP="00E6439F">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Reject</w:t>
            </w:r>
            <w:del w:id="456" w:author="Alfred Aster" w:date="2022-10-20T14:58:00Z">
              <w:r w:rsidRPr="00AA0CF4" w:rsidDel="004F3BCE">
                <w:rPr>
                  <w:rFonts w:ascii="Times New Roman" w:hAnsi="Times New Roman" w:cs="Times New Roman"/>
                  <w:bCs/>
                  <w:strike/>
                  <w:color w:val="FF0000"/>
                  <w:sz w:val="18"/>
                  <w:szCs w:val="18"/>
                </w:rPr>
                <w:delText>ed</w:delText>
              </w:r>
            </w:del>
            <w:ins w:id="457" w:author="Alfred Aster" w:date="2022-10-20T14:58:00Z">
              <w:r w:rsidR="004F3BCE" w:rsidRPr="00AA0CF4">
                <w:rPr>
                  <w:rFonts w:ascii="Times New Roman" w:hAnsi="Times New Roman" w:cs="Times New Roman"/>
                  <w:bCs/>
                  <w:strike/>
                  <w:color w:val="FF0000"/>
                  <w:sz w:val="18"/>
                  <w:szCs w:val="18"/>
                </w:rPr>
                <w:t>–</w:t>
              </w:r>
            </w:ins>
            <w:r w:rsidRPr="00AA0CF4">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21B6F8C1" w14:textId="77777777" w:rsidR="00E4648E" w:rsidRPr="00AA0CF4" w:rsidRDefault="00E4648E" w:rsidP="00E4648E">
            <w:pPr>
              <w:suppressAutoHyphens/>
              <w:spacing w:after="0"/>
              <w:rPr>
                <w:rFonts w:ascii="Times New Roman" w:hAnsi="Times New Roman" w:cs="Times New Roman"/>
                <w:bCs/>
                <w:strike/>
                <w:color w:val="FF0000"/>
                <w:sz w:val="18"/>
                <w:szCs w:val="18"/>
              </w:rPr>
            </w:pPr>
          </w:p>
          <w:p w14:paraId="7DB82E92" w14:textId="0FE183FA" w:rsidR="00E6439F" w:rsidRPr="00AA0CF4" w:rsidRDefault="00E6439F" w:rsidP="00E6439F">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This CID is discussed on September 13, 2022, but no straw poll is conducted yet.</w:t>
            </w:r>
          </w:p>
          <w:p w14:paraId="27D09F38" w14:textId="77777777" w:rsidR="00E6439F" w:rsidRPr="00AA0CF4" w:rsidRDefault="00E6439F" w:rsidP="00E6439F">
            <w:pPr>
              <w:suppressAutoHyphens/>
              <w:spacing w:after="0"/>
              <w:rPr>
                <w:rFonts w:ascii="Times New Roman" w:hAnsi="Times New Roman" w:cs="Times New Roman"/>
                <w:bCs/>
                <w:strike/>
                <w:color w:val="FF0000"/>
                <w:sz w:val="18"/>
                <w:szCs w:val="18"/>
              </w:rPr>
            </w:pPr>
          </w:p>
          <w:p w14:paraId="64F855B0" w14:textId="13B19DB5" w:rsidR="00B45EC9" w:rsidRPr="00AA0CF4" w:rsidRDefault="00B45EC9" w:rsidP="00B45EC9">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Dibakar Das</w:t>
            </w:r>
            <w:r w:rsidRPr="00AA0CF4">
              <w:rPr>
                <w:rFonts w:ascii="Times New Roman" w:hAnsi="Times New Roman" w:cs="Times New Roman"/>
                <w:bCs/>
                <w:strike/>
                <w:color w:val="FF0000"/>
                <w:sz w:val="18"/>
                <w:szCs w:val="18"/>
              </w:rPr>
              <w:tab/>
              <w:t xml:space="preserve">22/1189r3 </w:t>
            </w:r>
          </w:p>
          <w:p w14:paraId="48859D21" w14:textId="722733BA" w:rsidR="00B45EC9" w:rsidRPr="00AA0CF4" w:rsidRDefault="00B45EC9" w:rsidP="00B45EC9">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Notes from Discussion:</w:t>
            </w:r>
          </w:p>
          <w:p w14:paraId="48E9C88A" w14:textId="77777777" w:rsidR="00B45EC9" w:rsidRPr="00AA0CF4" w:rsidRDefault="00B45EC9" w:rsidP="00B45EC9">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&lt;&gt;</w:t>
            </w:r>
          </w:p>
          <w:p w14:paraId="575685EF" w14:textId="009D5543" w:rsidR="00E6439F" w:rsidRPr="00AA0CF4" w:rsidRDefault="00E6439F" w:rsidP="00E6439F">
            <w:pPr>
              <w:suppressAutoHyphens/>
              <w:spacing w:after="0"/>
              <w:rPr>
                <w:rFonts w:ascii="Times New Roman" w:hAnsi="Times New Roman" w:cs="Times New Roman"/>
                <w:bCs/>
                <w:strike/>
                <w:color w:val="FF0000"/>
                <w:sz w:val="18"/>
                <w:szCs w:val="18"/>
              </w:rPr>
            </w:pPr>
          </w:p>
        </w:tc>
      </w:tr>
      <w:tr w:rsidR="00BA2A9E" w:rsidRPr="008B0293" w14:paraId="0363B0DD" w14:textId="77777777" w:rsidTr="00221221">
        <w:trPr>
          <w:trHeight w:val="220"/>
          <w:jc w:val="center"/>
        </w:trPr>
        <w:tc>
          <w:tcPr>
            <w:tcW w:w="715" w:type="dxa"/>
            <w:shd w:val="clear" w:color="auto" w:fill="auto"/>
            <w:noWrap/>
          </w:tcPr>
          <w:p w14:paraId="6399D5A5" w14:textId="6B92BFE9" w:rsidR="00BA2A9E" w:rsidRPr="00B45EC9" w:rsidRDefault="00BA2A9E" w:rsidP="00BA2A9E">
            <w:pPr>
              <w:suppressAutoHyphens/>
              <w:spacing w:after="0"/>
              <w:rPr>
                <w:rFonts w:ascii="Times New Roman" w:hAnsi="Times New Roman" w:cs="Times New Roman"/>
                <w:sz w:val="18"/>
                <w:szCs w:val="18"/>
              </w:rPr>
            </w:pPr>
            <w:r w:rsidRPr="00B45EC9">
              <w:rPr>
                <w:rFonts w:ascii="Times New Roman" w:hAnsi="Times New Roman" w:cs="Times New Roman"/>
                <w:sz w:val="18"/>
                <w:szCs w:val="18"/>
              </w:rPr>
              <w:t>10103</w:t>
            </w:r>
          </w:p>
        </w:tc>
        <w:tc>
          <w:tcPr>
            <w:tcW w:w="990" w:type="dxa"/>
          </w:tcPr>
          <w:p w14:paraId="1FA5F54F" w14:textId="77D9412E" w:rsidR="00BA2A9E" w:rsidRPr="00B45EC9" w:rsidRDefault="00BA2A9E" w:rsidP="00BA2A9E">
            <w:pPr>
              <w:suppressAutoHyphens/>
              <w:spacing w:after="0"/>
              <w:rPr>
                <w:rFonts w:ascii="Times New Roman" w:hAnsi="Times New Roman" w:cs="Times New Roman"/>
                <w:sz w:val="18"/>
                <w:szCs w:val="18"/>
              </w:rPr>
            </w:pPr>
            <w:r w:rsidRPr="00B45EC9">
              <w:rPr>
                <w:rFonts w:ascii="Times New Roman" w:hAnsi="Times New Roman" w:cs="Times New Roman"/>
                <w:sz w:val="18"/>
                <w:szCs w:val="18"/>
              </w:rPr>
              <w:t>Xiangxin Gu</w:t>
            </w:r>
          </w:p>
        </w:tc>
        <w:tc>
          <w:tcPr>
            <w:tcW w:w="900" w:type="dxa"/>
            <w:shd w:val="clear" w:color="auto" w:fill="auto"/>
            <w:noWrap/>
          </w:tcPr>
          <w:p w14:paraId="3CC08D6C" w14:textId="77CF0168" w:rsidR="00BA2A9E" w:rsidRPr="00237700" w:rsidRDefault="00BA2A9E" w:rsidP="00BA2A9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35.3.4.2</w:t>
            </w:r>
          </w:p>
        </w:tc>
        <w:tc>
          <w:tcPr>
            <w:tcW w:w="720" w:type="dxa"/>
          </w:tcPr>
          <w:p w14:paraId="41FE4B24" w14:textId="5B75F036" w:rsidR="00BA2A9E" w:rsidRPr="00237700" w:rsidRDefault="00BA2A9E" w:rsidP="00BA2A9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415.26</w:t>
            </w:r>
          </w:p>
        </w:tc>
        <w:tc>
          <w:tcPr>
            <w:tcW w:w="2520" w:type="dxa"/>
            <w:shd w:val="clear" w:color="auto" w:fill="auto"/>
            <w:noWrap/>
          </w:tcPr>
          <w:p w14:paraId="539574ED" w14:textId="568D2427" w:rsidR="00BA2A9E" w:rsidRPr="00237700" w:rsidRDefault="00BA2A9E" w:rsidP="00BA2A9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MLD ID subfield can be omitted for the case that the targeted MLD is the MLD with which the responding AP affiliated.</w:t>
            </w:r>
          </w:p>
        </w:tc>
        <w:tc>
          <w:tcPr>
            <w:tcW w:w="2340" w:type="dxa"/>
            <w:shd w:val="clear" w:color="auto" w:fill="auto"/>
            <w:noWrap/>
          </w:tcPr>
          <w:p w14:paraId="27B38190" w14:textId="532D8AE6" w:rsidR="00BA2A9E" w:rsidRPr="00237700" w:rsidRDefault="00BA2A9E" w:rsidP="00BA2A9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Change to:</w:t>
            </w:r>
            <w:r w:rsidRPr="00237700">
              <w:rPr>
                <w:rFonts w:ascii="Times New Roman" w:hAnsi="Times New Roman" w:cs="Times New Roman"/>
                <w:sz w:val="18"/>
                <w:szCs w:val="18"/>
              </w:rPr>
              <w:br/>
              <w:t xml:space="preserve">1) MLD ID subfield is not present if the targeted MLD is the MLD with which the responding AP (addressed by Address 1 or 3 of the Probe Request </w:t>
            </w:r>
            <w:proofErr w:type="spellStart"/>
            <w:r w:rsidRPr="00237700">
              <w:rPr>
                <w:rFonts w:ascii="Times New Roman" w:hAnsi="Times New Roman" w:cs="Times New Roman"/>
                <w:sz w:val="18"/>
                <w:szCs w:val="18"/>
              </w:rPr>
              <w:t>fram</w:t>
            </w:r>
            <w:proofErr w:type="spellEnd"/>
            <w:del w:id="458" w:author="Alfred Aster" w:date="2022-10-20T14:58:00Z">
              <w:r w:rsidRPr="00237700" w:rsidDel="004F3BCE">
                <w:rPr>
                  <w:rFonts w:ascii="Times New Roman" w:hAnsi="Times New Roman" w:cs="Times New Roman"/>
                  <w:sz w:val="18"/>
                  <w:szCs w:val="18"/>
                </w:rPr>
                <w:delText>e) affila</w:delText>
              </w:r>
            </w:del>
            <w:ins w:id="459" w:author="Alfred Aster" w:date="2022-10-20T14:58:00Z">
              <w:r w:rsidR="004F3BCE">
                <w:rPr>
                  <w:rFonts w:ascii="Times New Roman" w:hAnsi="Times New Roman" w:cs="Times New Roman"/>
                  <w:sz w:val="18"/>
                  <w:szCs w:val="18"/>
                </w:rPr>
                <w:pgNum/>
              </w:r>
              <w:proofErr w:type="spellStart"/>
              <w:r w:rsidR="004F3BCE">
                <w:rPr>
                  <w:rFonts w:ascii="Times New Roman" w:hAnsi="Times New Roman" w:cs="Times New Roman"/>
                  <w:sz w:val="18"/>
                  <w:szCs w:val="18"/>
                </w:rPr>
                <w:t>ropped</w:t>
              </w:r>
              <w:proofErr w:type="spellEnd"/>
              <w:r w:rsidR="004F3BCE">
                <w:rPr>
                  <w:rFonts w:ascii="Times New Roman" w:hAnsi="Times New Roman" w:cs="Times New Roman"/>
                  <w:sz w:val="18"/>
                  <w:szCs w:val="18"/>
                </w:rPr>
                <w:pgNum/>
              </w:r>
              <w:r w:rsidR="004F3BCE">
                <w:rPr>
                  <w:rFonts w:ascii="Times New Roman" w:hAnsi="Times New Roman" w:cs="Times New Roman"/>
                  <w:sz w:val="18"/>
                  <w:szCs w:val="18"/>
                </w:rPr>
                <w:t>t</w:t>
              </w:r>
              <w:r w:rsidR="004F3BCE">
                <w:rPr>
                  <w:rFonts w:ascii="Times New Roman" w:hAnsi="Times New Roman" w:cs="Times New Roman"/>
                  <w:sz w:val="18"/>
                  <w:szCs w:val="18"/>
                </w:rPr>
                <w:pgNum/>
              </w:r>
            </w:ins>
            <w:r w:rsidRPr="00237700">
              <w:rPr>
                <w:rFonts w:ascii="Times New Roman" w:hAnsi="Times New Roman" w:cs="Times New Roman"/>
                <w:sz w:val="18"/>
                <w:szCs w:val="18"/>
              </w:rPr>
              <w:t>ted</w:t>
            </w:r>
            <w:r w:rsidRPr="00237700">
              <w:rPr>
                <w:rFonts w:ascii="Times New Roman" w:hAnsi="Times New Roman" w:cs="Times New Roman"/>
                <w:sz w:val="18"/>
                <w:szCs w:val="18"/>
              </w:rPr>
              <w:br/>
              <w:t>2) MLD ID subfield is present otherwise.</w:t>
            </w:r>
          </w:p>
        </w:tc>
        <w:tc>
          <w:tcPr>
            <w:tcW w:w="3150" w:type="dxa"/>
            <w:shd w:val="clear" w:color="auto" w:fill="auto"/>
          </w:tcPr>
          <w:p w14:paraId="32130933" w14:textId="64E75C02" w:rsidR="00BE5E55" w:rsidRPr="00237700" w:rsidRDefault="00BE5E55" w:rsidP="00BE5E55">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w:t>
            </w:r>
            <w:del w:id="460" w:author="Alfred Aster" w:date="2022-10-20T14:58:00Z">
              <w:r w:rsidDel="004F3BCE">
                <w:rPr>
                  <w:rFonts w:ascii="Times New Roman" w:hAnsi="Times New Roman" w:cs="Times New Roman"/>
                  <w:bCs/>
                  <w:sz w:val="18"/>
                  <w:szCs w:val="18"/>
                </w:rPr>
                <w:delText>ed</w:delText>
              </w:r>
            </w:del>
            <w:ins w:id="461"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comment resolutions in “document”, however the group could not reach consensus on a proposed change that would resolve the comment</w:t>
            </w:r>
          </w:p>
          <w:p w14:paraId="1F54BE33" w14:textId="77777777" w:rsidR="00BE5E55" w:rsidRDefault="00BE5E55" w:rsidP="00BE5E55">
            <w:pPr>
              <w:suppressAutoHyphens/>
              <w:spacing w:after="0"/>
              <w:rPr>
                <w:rFonts w:ascii="Times New Roman" w:hAnsi="Times New Roman" w:cs="Times New Roman"/>
                <w:bCs/>
                <w:sz w:val="18"/>
                <w:szCs w:val="18"/>
              </w:rPr>
            </w:pPr>
          </w:p>
          <w:p w14:paraId="1C61AB38" w14:textId="213A7343" w:rsidR="00B45EC9" w:rsidRDefault="00BA2A9E" w:rsidP="00B45EC9">
            <w:pPr>
              <w:suppressAutoHyphens/>
              <w:spacing w:after="0"/>
              <w:rPr>
                <w:rFonts w:ascii="Times New Roman" w:hAnsi="Times New Roman" w:cs="Times New Roman"/>
                <w:bCs/>
                <w:sz w:val="18"/>
                <w:szCs w:val="18"/>
              </w:rPr>
            </w:pPr>
            <w:r w:rsidRPr="00237700">
              <w:rPr>
                <w:rFonts w:ascii="Times New Roman" w:hAnsi="Times New Roman" w:cs="Times New Roman"/>
                <w:sz w:val="18"/>
                <w:szCs w:val="18"/>
              </w:rPr>
              <w:t>This CID is discussed on September 7, 2022, but no straw poll is conducted yet.</w:t>
            </w:r>
            <w:r w:rsidRPr="00237700">
              <w:rPr>
                <w:rFonts w:ascii="Times New Roman" w:hAnsi="Times New Roman" w:cs="Times New Roman"/>
                <w:sz w:val="18"/>
                <w:szCs w:val="18"/>
              </w:rPr>
              <w:br/>
            </w:r>
            <w:r w:rsidRPr="00237700">
              <w:rPr>
                <w:rFonts w:ascii="Times New Roman" w:hAnsi="Times New Roman" w:cs="Times New Roman"/>
                <w:sz w:val="18"/>
                <w:szCs w:val="18"/>
              </w:rPr>
              <w:br/>
            </w:r>
            <w:r w:rsidR="00B45EC9" w:rsidRPr="00B45EC9">
              <w:rPr>
                <w:rFonts w:ascii="Times New Roman" w:hAnsi="Times New Roman" w:cs="Times New Roman"/>
                <w:bCs/>
                <w:sz w:val="18"/>
                <w:szCs w:val="18"/>
              </w:rPr>
              <w:t>Laurent Cariou</w:t>
            </w:r>
            <w:r w:rsidR="00B45EC9" w:rsidRPr="00B45EC9">
              <w:rPr>
                <w:rFonts w:ascii="Times New Roman" w:hAnsi="Times New Roman" w:cs="Times New Roman"/>
                <w:bCs/>
                <w:sz w:val="18"/>
                <w:szCs w:val="18"/>
              </w:rPr>
              <w:tab/>
              <w:t>22/1428r2</w:t>
            </w:r>
          </w:p>
          <w:p w14:paraId="0C862F54" w14:textId="7C9C89DC"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2C7E4682" w14:textId="09710680" w:rsidR="00BA2A9E" w:rsidRPr="00B45EC9" w:rsidRDefault="00B45EC9" w:rsidP="00BA2A9E">
            <w:pPr>
              <w:suppressAutoHyphens/>
              <w:spacing w:after="0"/>
              <w:rPr>
                <w:rFonts w:ascii="Times New Roman" w:hAnsi="Times New Roman" w:cs="Times New Roman"/>
                <w:bCs/>
                <w:color w:val="FF0000"/>
                <w:sz w:val="18"/>
                <w:szCs w:val="18"/>
              </w:rPr>
            </w:pPr>
            <w:r w:rsidRPr="00887E9D">
              <w:rPr>
                <w:rFonts w:ascii="Times New Roman" w:hAnsi="Times New Roman" w:cs="Times New Roman"/>
                <w:bCs/>
                <w:color w:val="00B050"/>
                <w:sz w:val="18"/>
                <w:szCs w:val="18"/>
              </w:rPr>
              <w:t>&lt;</w:t>
            </w:r>
            <w:r w:rsidR="001C0F23" w:rsidRPr="00887E9D">
              <w:rPr>
                <w:rFonts w:ascii="Times New Roman" w:hAnsi="Times New Roman" w:cs="Times New Roman"/>
                <w:bCs/>
                <w:color w:val="00B050"/>
                <w:sz w:val="18"/>
                <w:szCs w:val="18"/>
              </w:rPr>
              <w:t xml:space="preserve">Discussion to clarify the meaning of the 2 sentences, but there was so </w:t>
            </w:r>
            <w:proofErr w:type="gramStart"/>
            <w:r w:rsidR="001C0F23" w:rsidRPr="00887E9D">
              <w:rPr>
                <w:rFonts w:ascii="Times New Roman" w:hAnsi="Times New Roman" w:cs="Times New Roman"/>
                <w:bCs/>
                <w:color w:val="00B050"/>
                <w:sz w:val="18"/>
                <w:szCs w:val="18"/>
              </w:rPr>
              <w:t>far</w:t>
            </w:r>
            <w:proofErr w:type="gramEnd"/>
            <w:r w:rsidR="001C0F23" w:rsidRPr="00887E9D">
              <w:rPr>
                <w:rFonts w:ascii="Times New Roman" w:hAnsi="Times New Roman" w:cs="Times New Roman"/>
                <w:bCs/>
                <w:color w:val="00B050"/>
                <w:sz w:val="18"/>
                <w:szCs w:val="18"/>
              </w:rPr>
              <w:t xml:space="preserve"> objection to the clarification.</w:t>
            </w:r>
            <w:r w:rsidRPr="00887E9D">
              <w:rPr>
                <w:rFonts w:ascii="Times New Roman" w:hAnsi="Times New Roman" w:cs="Times New Roman"/>
                <w:bCs/>
                <w:color w:val="00B050"/>
                <w:sz w:val="18"/>
                <w:szCs w:val="18"/>
              </w:rPr>
              <w:t>&gt;</w:t>
            </w:r>
          </w:p>
        </w:tc>
      </w:tr>
      <w:tr w:rsidR="00BA2A9E" w:rsidRPr="008B0293" w14:paraId="7C1F68FB" w14:textId="77777777" w:rsidTr="00221221">
        <w:trPr>
          <w:trHeight w:val="220"/>
          <w:jc w:val="center"/>
        </w:trPr>
        <w:tc>
          <w:tcPr>
            <w:tcW w:w="715" w:type="dxa"/>
            <w:shd w:val="clear" w:color="auto" w:fill="auto"/>
            <w:noWrap/>
          </w:tcPr>
          <w:p w14:paraId="2284B447" w14:textId="64A68582" w:rsidR="00BA2A9E" w:rsidRPr="00AA0CF4" w:rsidRDefault="00BA2A9E" w:rsidP="00BA2A9E">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10125</w:t>
            </w:r>
          </w:p>
        </w:tc>
        <w:tc>
          <w:tcPr>
            <w:tcW w:w="990" w:type="dxa"/>
          </w:tcPr>
          <w:p w14:paraId="5804BECA" w14:textId="635CB98C" w:rsidR="00BA2A9E" w:rsidRPr="00AA0CF4" w:rsidRDefault="00BA2A9E" w:rsidP="00BA2A9E">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Xiangxin Gu</w:t>
            </w:r>
          </w:p>
        </w:tc>
        <w:tc>
          <w:tcPr>
            <w:tcW w:w="900" w:type="dxa"/>
            <w:shd w:val="clear" w:color="auto" w:fill="auto"/>
            <w:noWrap/>
          </w:tcPr>
          <w:p w14:paraId="491831A9" w14:textId="3D8916CD" w:rsidR="00BA2A9E" w:rsidRPr="00AA0CF4" w:rsidRDefault="00BA2A9E" w:rsidP="00BA2A9E">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35.3.17</w:t>
            </w:r>
          </w:p>
        </w:tc>
        <w:tc>
          <w:tcPr>
            <w:tcW w:w="720" w:type="dxa"/>
          </w:tcPr>
          <w:p w14:paraId="4035F7E9" w14:textId="1AC1A6B9" w:rsidR="00BA2A9E" w:rsidRPr="00AA0CF4" w:rsidDel="004F3BCE" w:rsidRDefault="00BA2A9E" w:rsidP="00BA2A9E">
            <w:pPr>
              <w:suppressAutoHyphens/>
              <w:spacing w:after="0"/>
              <w:rPr>
                <w:del w:id="462" w:author="Alfred Aster" w:date="2022-10-20T14:58:00Z"/>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462.56</w:t>
            </w:r>
          </w:p>
        </w:tc>
        <w:tc>
          <w:tcPr>
            <w:tcW w:w="2520" w:type="dxa"/>
            <w:shd w:val="clear" w:color="auto" w:fill="auto"/>
            <w:noWrap/>
          </w:tcPr>
          <w:p w14:paraId="7174857A" w14:textId="1225D390" w:rsidR="00BA2A9E" w:rsidRPr="00AA0CF4" w:rsidRDefault="004F3BCE" w:rsidP="00BA2A9E">
            <w:pPr>
              <w:suppressAutoHyphens/>
              <w:spacing w:after="0"/>
              <w:rPr>
                <w:rFonts w:ascii="Times New Roman" w:hAnsi="Times New Roman" w:cs="Times New Roman"/>
                <w:strike/>
                <w:color w:val="FF0000"/>
                <w:sz w:val="18"/>
                <w:szCs w:val="18"/>
              </w:rPr>
            </w:pPr>
            <w:ins w:id="463" w:author="Alfred Aster" w:date="2022-10-20T14:58:00Z">
              <w:r w:rsidRPr="00AA0CF4">
                <w:rPr>
                  <w:rFonts w:ascii="Times New Roman" w:hAnsi="Times New Roman" w:cs="Times New Roman"/>
                  <w:strike/>
                  <w:color w:val="FF0000"/>
                  <w:sz w:val="18"/>
                  <w:szCs w:val="18"/>
                </w:rPr>
                <w:t>’</w:t>
              </w:r>
            </w:ins>
            <w:r w:rsidR="00BA2A9E" w:rsidRPr="00AA0CF4">
              <w:rPr>
                <w:rFonts w:ascii="Times New Roman" w:hAnsi="Times New Roman" w:cs="Times New Roman"/>
                <w:strike/>
                <w:color w:val="FF0000"/>
                <w:sz w:val="18"/>
                <w:szCs w:val="18"/>
              </w:rPr>
              <w:t>It's useful to have a mechanism for an EMLSR/EMLMR supporting non-AP MLD to enable EMLSR/EMLMR mode by PS-Poll or QoS Null frame after awaking from doze.</w:t>
            </w:r>
          </w:p>
        </w:tc>
        <w:tc>
          <w:tcPr>
            <w:tcW w:w="2340" w:type="dxa"/>
            <w:shd w:val="clear" w:color="auto" w:fill="auto"/>
            <w:noWrap/>
          </w:tcPr>
          <w:p w14:paraId="1E317F60" w14:textId="31C3ACD8" w:rsidR="00BA2A9E" w:rsidRPr="00AA0CF4" w:rsidRDefault="00BA2A9E" w:rsidP="00BA2A9E">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t>Define the mechanism to enable EMLSR/EMLMR mode by PS-Poll or QoS Null frame</w:t>
            </w:r>
          </w:p>
        </w:tc>
        <w:tc>
          <w:tcPr>
            <w:tcW w:w="3150" w:type="dxa"/>
            <w:shd w:val="clear" w:color="auto" w:fill="auto"/>
          </w:tcPr>
          <w:p w14:paraId="400E434A" w14:textId="22EB3924" w:rsidR="00471137" w:rsidRPr="00AA0CF4" w:rsidRDefault="00471137" w:rsidP="00BE5E55">
            <w:pPr>
              <w:suppressAutoHyphens/>
              <w:spacing w:after="0"/>
              <w:rPr>
                <w:ins w:id="464" w:author="Alfred Aster" w:date="2022-10-16T22:13:00Z"/>
                <w:rFonts w:ascii="Times New Roman" w:hAnsi="Times New Roman" w:cs="Times New Roman"/>
                <w:bCs/>
                <w:strike/>
                <w:color w:val="FF0000"/>
                <w:sz w:val="18"/>
                <w:szCs w:val="18"/>
              </w:rPr>
            </w:pPr>
            <w:ins w:id="465" w:author="Alfred Aster" w:date="2022-10-16T22:13:00Z">
              <w:r w:rsidRPr="00AA0CF4">
                <w:rPr>
                  <w:rFonts w:ascii="Times New Roman" w:hAnsi="Times New Roman" w:cs="Times New Roman"/>
                  <w:bCs/>
                  <w:strike/>
                  <w:color w:val="FF0000"/>
                  <w:sz w:val="18"/>
                  <w:szCs w:val="18"/>
                </w:rPr>
                <w:t>Pending SP</w:t>
              </w:r>
            </w:ins>
          </w:p>
          <w:p w14:paraId="34FBCD68" w14:textId="77777777" w:rsidR="00471137" w:rsidRPr="00AA0CF4" w:rsidRDefault="00471137" w:rsidP="00BE5E55">
            <w:pPr>
              <w:suppressAutoHyphens/>
              <w:spacing w:after="0"/>
              <w:rPr>
                <w:ins w:id="466" w:author="Alfred Aster" w:date="2022-10-16T22:13:00Z"/>
                <w:rFonts w:ascii="Times New Roman" w:hAnsi="Times New Roman" w:cs="Times New Roman"/>
                <w:bCs/>
                <w:strike/>
                <w:color w:val="FF0000"/>
                <w:sz w:val="18"/>
                <w:szCs w:val="18"/>
              </w:rPr>
            </w:pPr>
          </w:p>
          <w:p w14:paraId="708893FA" w14:textId="2729A6FA" w:rsidR="00BE5E55" w:rsidRPr="00AA0CF4" w:rsidRDefault="00BE5E55" w:rsidP="00BE5E55">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Reject</w:t>
            </w:r>
            <w:del w:id="467" w:author="Alfred Aster" w:date="2022-10-20T14:58:00Z">
              <w:r w:rsidRPr="00AA0CF4" w:rsidDel="004F3BCE">
                <w:rPr>
                  <w:rFonts w:ascii="Times New Roman" w:hAnsi="Times New Roman" w:cs="Times New Roman"/>
                  <w:bCs/>
                  <w:strike/>
                  <w:color w:val="FF0000"/>
                  <w:sz w:val="18"/>
                  <w:szCs w:val="18"/>
                </w:rPr>
                <w:delText>ed</w:delText>
              </w:r>
            </w:del>
            <w:ins w:id="468" w:author="Alfred Aster" w:date="2022-10-20T14:58:00Z">
              <w:r w:rsidR="004F3BCE" w:rsidRPr="00AA0CF4">
                <w:rPr>
                  <w:rFonts w:ascii="Times New Roman" w:hAnsi="Times New Roman" w:cs="Times New Roman"/>
                  <w:bCs/>
                  <w:strike/>
                  <w:color w:val="FF0000"/>
                  <w:sz w:val="18"/>
                  <w:szCs w:val="18"/>
                </w:rPr>
                <w:t>–</w:t>
              </w:r>
            </w:ins>
            <w:r w:rsidRPr="00AA0CF4">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4A31C19B" w14:textId="2FFC5AB2" w:rsidR="00BE5E55" w:rsidRPr="00AA0CF4" w:rsidRDefault="00BA2A9E" w:rsidP="00BE5E55">
            <w:pPr>
              <w:suppressAutoHyphens/>
              <w:spacing w:after="0"/>
              <w:rPr>
                <w:rFonts w:ascii="Times New Roman" w:hAnsi="Times New Roman" w:cs="Times New Roman"/>
                <w:strike/>
                <w:color w:val="FF0000"/>
                <w:sz w:val="18"/>
                <w:szCs w:val="18"/>
              </w:rPr>
            </w:pPr>
            <w:r w:rsidRPr="00AA0CF4">
              <w:rPr>
                <w:rFonts w:ascii="Times New Roman" w:hAnsi="Times New Roman" w:cs="Times New Roman"/>
                <w:strike/>
                <w:color w:val="FF0000"/>
                <w:sz w:val="18"/>
                <w:szCs w:val="18"/>
              </w:rPr>
              <w:br/>
              <w:t>This CID is discussed on September 9, 2022, but no straw poll is conducted yet.</w:t>
            </w:r>
          </w:p>
          <w:p w14:paraId="7F303188" w14:textId="77777777" w:rsidR="00B45EC9" w:rsidRPr="00AA0CF4" w:rsidRDefault="00B45EC9" w:rsidP="00BE5E55">
            <w:pPr>
              <w:suppressAutoHyphens/>
              <w:spacing w:after="0"/>
              <w:rPr>
                <w:rFonts w:ascii="Times New Roman" w:hAnsi="Times New Roman" w:cs="Times New Roman"/>
                <w:bCs/>
                <w:strike/>
                <w:color w:val="FF0000"/>
                <w:sz w:val="18"/>
                <w:szCs w:val="18"/>
              </w:rPr>
            </w:pPr>
          </w:p>
          <w:p w14:paraId="243B5E59" w14:textId="77777777" w:rsidR="00B45EC9" w:rsidRPr="00AA0CF4" w:rsidRDefault="00B45EC9" w:rsidP="00B45EC9">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Xiangxin Gu</w:t>
            </w:r>
            <w:r w:rsidRPr="00AA0CF4">
              <w:rPr>
                <w:rFonts w:ascii="Times New Roman" w:hAnsi="Times New Roman" w:cs="Times New Roman"/>
                <w:bCs/>
                <w:strike/>
                <w:color w:val="FF0000"/>
                <w:sz w:val="18"/>
                <w:szCs w:val="18"/>
              </w:rPr>
              <w:tab/>
              <w:t>22/1205r3</w:t>
            </w:r>
          </w:p>
          <w:p w14:paraId="5BFE22E4" w14:textId="6833BF36" w:rsidR="00B45EC9" w:rsidRPr="00AA0CF4" w:rsidRDefault="00B45EC9" w:rsidP="00B45EC9">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Notes from Discussion:</w:t>
            </w:r>
          </w:p>
          <w:p w14:paraId="3E5DD74E" w14:textId="77777777" w:rsidR="00BA2A9E" w:rsidRPr="00AA0CF4" w:rsidRDefault="00B45EC9" w:rsidP="00B45EC9">
            <w:pPr>
              <w:suppressAutoHyphens/>
              <w:spacing w:after="0"/>
              <w:rPr>
                <w:rFonts w:ascii="Times New Roman" w:hAnsi="Times New Roman" w:cs="Times New Roman"/>
                <w:bCs/>
                <w:strike/>
                <w:color w:val="FF0000"/>
                <w:sz w:val="18"/>
                <w:szCs w:val="18"/>
              </w:rPr>
            </w:pPr>
            <w:r w:rsidRPr="00AA0CF4">
              <w:rPr>
                <w:rFonts w:ascii="Times New Roman" w:hAnsi="Times New Roman" w:cs="Times New Roman"/>
                <w:bCs/>
                <w:strike/>
                <w:color w:val="FF0000"/>
                <w:sz w:val="18"/>
                <w:szCs w:val="18"/>
              </w:rPr>
              <w:t>&lt;&gt;</w:t>
            </w:r>
          </w:p>
          <w:p w14:paraId="6BF048A2" w14:textId="149F4D1C" w:rsidR="00B45EC9" w:rsidRPr="00AA0CF4" w:rsidRDefault="00B45EC9" w:rsidP="00B45EC9">
            <w:pPr>
              <w:suppressAutoHyphens/>
              <w:spacing w:after="0"/>
              <w:rPr>
                <w:rFonts w:ascii="Times New Roman" w:hAnsi="Times New Roman" w:cs="Times New Roman"/>
                <w:bCs/>
                <w:strike/>
                <w:color w:val="FF0000"/>
                <w:sz w:val="18"/>
                <w:szCs w:val="18"/>
              </w:rPr>
            </w:pPr>
          </w:p>
        </w:tc>
      </w:tr>
      <w:tr w:rsidR="00BA2A9E" w:rsidRPr="008B0293" w14:paraId="2D30D09B" w14:textId="77777777" w:rsidTr="00221221">
        <w:trPr>
          <w:trHeight w:val="220"/>
          <w:jc w:val="center"/>
        </w:trPr>
        <w:tc>
          <w:tcPr>
            <w:tcW w:w="715" w:type="dxa"/>
            <w:shd w:val="clear" w:color="auto" w:fill="auto"/>
            <w:noWrap/>
          </w:tcPr>
          <w:p w14:paraId="5C0B6862" w14:textId="77470A38" w:rsidR="00BA2A9E" w:rsidRPr="00237700" w:rsidRDefault="00BA2A9E" w:rsidP="00BA2A9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10155</w:t>
            </w:r>
          </w:p>
        </w:tc>
        <w:tc>
          <w:tcPr>
            <w:tcW w:w="990" w:type="dxa"/>
          </w:tcPr>
          <w:p w14:paraId="3CB0538A" w14:textId="7B6008CA" w:rsidR="00BA2A9E" w:rsidRPr="00237700" w:rsidRDefault="00BA2A9E" w:rsidP="00BA2A9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Julien </w:t>
            </w:r>
            <w:proofErr w:type="spellStart"/>
            <w:r w:rsidRPr="00237700">
              <w:rPr>
                <w:rFonts w:ascii="Times New Roman" w:hAnsi="Times New Roman" w:cs="Times New Roman"/>
                <w:sz w:val="18"/>
                <w:szCs w:val="18"/>
              </w:rPr>
              <w:t>Sevin</w:t>
            </w:r>
            <w:proofErr w:type="spellEnd"/>
          </w:p>
        </w:tc>
        <w:tc>
          <w:tcPr>
            <w:tcW w:w="900" w:type="dxa"/>
            <w:shd w:val="clear" w:color="auto" w:fill="auto"/>
            <w:noWrap/>
          </w:tcPr>
          <w:p w14:paraId="5381AA1A" w14:textId="3ACAB26F" w:rsidR="00BA2A9E" w:rsidRPr="00237700" w:rsidRDefault="00BA2A9E" w:rsidP="00BA2A9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35.3.17</w:t>
            </w:r>
          </w:p>
        </w:tc>
        <w:tc>
          <w:tcPr>
            <w:tcW w:w="720" w:type="dxa"/>
          </w:tcPr>
          <w:p w14:paraId="30678089" w14:textId="0D2C2F9C" w:rsidR="00BA2A9E" w:rsidRPr="00237700" w:rsidRDefault="00BA2A9E" w:rsidP="00BA2A9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462.33</w:t>
            </w:r>
          </w:p>
        </w:tc>
        <w:tc>
          <w:tcPr>
            <w:tcW w:w="2520" w:type="dxa"/>
            <w:shd w:val="clear" w:color="auto" w:fill="auto"/>
            <w:noWrap/>
          </w:tcPr>
          <w:p w14:paraId="0DBAE07D" w14:textId="732B1AA2" w:rsidR="00BA2A9E" w:rsidRPr="00237700" w:rsidRDefault="00BA2A9E" w:rsidP="00BA2A9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An AP MLD has not the possibility to refuse an EML Operating Mode Notification frame and shall accept that the non-AP MLD operates in EMLSR Mode which is not </w:t>
            </w:r>
            <w:proofErr w:type="spellStart"/>
            <w:r w:rsidRPr="00237700">
              <w:rPr>
                <w:rFonts w:ascii="Times New Roman" w:hAnsi="Times New Roman" w:cs="Times New Roman"/>
                <w:sz w:val="18"/>
                <w:szCs w:val="18"/>
              </w:rPr>
              <w:t>necessarly</w:t>
            </w:r>
            <w:proofErr w:type="spellEnd"/>
            <w:r w:rsidRPr="00237700">
              <w:rPr>
                <w:rFonts w:ascii="Times New Roman" w:hAnsi="Times New Roman" w:cs="Times New Roman"/>
                <w:sz w:val="18"/>
                <w:szCs w:val="18"/>
              </w:rPr>
              <w:t xml:space="preserve"> possible if the </w:t>
            </w:r>
            <w:proofErr w:type="spellStart"/>
            <w:r w:rsidRPr="00237700">
              <w:rPr>
                <w:rFonts w:ascii="Times New Roman" w:hAnsi="Times New Roman" w:cs="Times New Roman"/>
                <w:sz w:val="18"/>
                <w:szCs w:val="18"/>
              </w:rPr>
              <w:t>the</w:t>
            </w:r>
            <w:proofErr w:type="spellEnd"/>
            <w:r w:rsidRPr="00237700">
              <w:rPr>
                <w:rFonts w:ascii="Times New Roman" w:hAnsi="Times New Roman" w:cs="Times New Roman"/>
                <w:sz w:val="18"/>
                <w:szCs w:val="18"/>
              </w:rPr>
              <w:t xml:space="preserve"> AP MLD is a NSTR mobile AP MLD.</w:t>
            </w:r>
          </w:p>
        </w:tc>
        <w:tc>
          <w:tcPr>
            <w:tcW w:w="2340" w:type="dxa"/>
            <w:shd w:val="clear" w:color="auto" w:fill="auto"/>
            <w:noWrap/>
          </w:tcPr>
          <w:p w14:paraId="5542D148" w14:textId="57A9A413" w:rsidR="00BA2A9E" w:rsidRPr="00237700" w:rsidRDefault="00BA2A9E" w:rsidP="00BA2A9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Specify a procedure allowing an AP to refuse an EML Operating Mode Notification frame transmitted by the non-AP MLD initiating an EMLSR mode</w:t>
            </w:r>
          </w:p>
        </w:tc>
        <w:tc>
          <w:tcPr>
            <w:tcW w:w="3150" w:type="dxa"/>
            <w:shd w:val="clear" w:color="auto" w:fill="auto"/>
          </w:tcPr>
          <w:p w14:paraId="0089CAEA" w14:textId="4D356F13" w:rsidR="00BE5E55" w:rsidRPr="00237700" w:rsidRDefault="00BE5E55" w:rsidP="00BE5E55">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w:t>
            </w:r>
            <w:del w:id="469" w:author="Alfred Aster" w:date="2022-10-20T14:58:00Z">
              <w:r w:rsidDel="004F3BCE">
                <w:rPr>
                  <w:rFonts w:ascii="Times New Roman" w:hAnsi="Times New Roman" w:cs="Times New Roman"/>
                  <w:bCs/>
                  <w:sz w:val="18"/>
                  <w:szCs w:val="18"/>
                </w:rPr>
                <w:delText>ed</w:delText>
              </w:r>
            </w:del>
            <w:ins w:id="470"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comment resolutions in “document”, however the group could not reach consensus on a proposed change that would resolve the comment</w:t>
            </w:r>
          </w:p>
          <w:p w14:paraId="79A0B5DA" w14:textId="77777777" w:rsidR="00BE5E55" w:rsidRDefault="00BE5E55" w:rsidP="00BA2A9E">
            <w:pPr>
              <w:suppressAutoHyphens/>
              <w:spacing w:after="0"/>
              <w:rPr>
                <w:rFonts w:ascii="Times New Roman" w:hAnsi="Times New Roman" w:cs="Times New Roman"/>
                <w:sz w:val="18"/>
                <w:szCs w:val="18"/>
              </w:rPr>
            </w:pPr>
          </w:p>
          <w:p w14:paraId="04474CDF" w14:textId="7F54BD4C" w:rsidR="00BE5E55" w:rsidRDefault="00BA2A9E" w:rsidP="00BE5E5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This CID is discussed on September 8 and September 14, 2022, but no straw poll is conducted yet.</w:t>
            </w:r>
          </w:p>
          <w:p w14:paraId="70EF023F" w14:textId="77777777" w:rsidR="00B45EC9" w:rsidRPr="00237700" w:rsidRDefault="00B45EC9" w:rsidP="00BE5E55">
            <w:pPr>
              <w:suppressAutoHyphens/>
              <w:spacing w:after="0"/>
              <w:rPr>
                <w:rFonts w:ascii="Times New Roman" w:hAnsi="Times New Roman" w:cs="Times New Roman"/>
                <w:bCs/>
                <w:sz w:val="18"/>
                <w:szCs w:val="18"/>
              </w:rPr>
            </w:pPr>
          </w:p>
          <w:p w14:paraId="46C3150D"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Minyoung Park</w:t>
            </w:r>
            <w:r w:rsidRPr="00B45EC9">
              <w:rPr>
                <w:rFonts w:ascii="Times New Roman" w:hAnsi="Times New Roman" w:cs="Times New Roman"/>
                <w:bCs/>
                <w:sz w:val="18"/>
                <w:szCs w:val="18"/>
              </w:rPr>
              <w:tab/>
              <w:t>22/1434r2</w:t>
            </w:r>
          </w:p>
          <w:p w14:paraId="45BF1BFC" w14:textId="356A36BF"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4FA1700F" w14:textId="21A25630" w:rsidR="00B45EC9" w:rsidRPr="00887E9D" w:rsidRDefault="00B45EC9" w:rsidP="00B45EC9">
            <w:pPr>
              <w:suppressAutoHyphens/>
              <w:spacing w:after="0"/>
              <w:rPr>
                <w:rFonts w:ascii="Times New Roman" w:hAnsi="Times New Roman" w:cs="Times New Roman"/>
                <w:bCs/>
                <w:color w:val="00B050"/>
                <w:sz w:val="18"/>
                <w:szCs w:val="18"/>
              </w:rPr>
            </w:pPr>
            <w:r w:rsidRPr="00887E9D">
              <w:rPr>
                <w:rFonts w:ascii="Times New Roman" w:hAnsi="Times New Roman" w:cs="Times New Roman"/>
                <w:bCs/>
                <w:color w:val="00B050"/>
                <w:sz w:val="18"/>
                <w:szCs w:val="18"/>
              </w:rPr>
              <w:lastRenderedPageBreak/>
              <w:t>&lt;</w:t>
            </w:r>
            <w:r w:rsidR="009F17F3" w:rsidRPr="00887E9D">
              <w:rPr>
                <w:rFonts w:ascii="Times New Roman" w:hAnsi="Times New Roman" w:cs="Times New Roman"/>
                <w:bCs/>
                <w:color w:val="00B050"/>
                <w:sz w:val="18"/>
                <w:szCs w:val="18"/>
              </w:rPr>
              <w:t>The technical debate was on whether an NSTR mobile AP MLD can support EMLSR mode for a non-AP MLDs and the group couldn’t reach consensus.</w:t>
            </w:r>
            <w:r w:rsidRPr="00887E9D">
              <w:rPr>
                <w:rFonts w:ascii="Times New Roman" w:hAnsi="Times New Roman" w:cs="Times New Roman"/>
                <w:bCs/>
                <w:color w:val="00B050"/>
                <w:sz w:val="18"/>
                <w:szCs w:val="18"/>
              </w:rPr>
              <w:t>&gt;</w:t>
            </w:r>
          </w:p>
          <w:p w14:paraId="7F63A7FF" w14:textId="04332033" w:rsidR="0013106A" w:rsidRPr="00237700" w:rsidRDefault="0013106A" w:rsidP="00BA2A9E">
            <w:pPr>
              <w:suppressAutoHyphens/>
              <w:spacing w:after="0"/>
              <w:rPr>
                <w:rFonts w:ascii="Times New Roman" w:hAnsi="Times New Roman" w:cs="Times New Roman"/>
                <w:bCs/>
                <w:sz w:val="18"/>
                <w:szCs w:val="18"/>
              </w:rPr>
            </w:pPr>
          </w:p>
        </w:tc>
      </w:tr>
      <w:tr w:rsidR="0013106A" w:rsidRPr="008B0293" w14:paraId="0CAE6C11" w14:textId="77777777" w:rsidTr="00221221">
        <w:trPr>
          <w:trHeight w:val="220"/>
          <w:jc w:val="center"/>
        </w:trPr>
        <w:tc>
          <w:tcPr>
            <w:tcW w:w="715" w:type="dxa"/>
            <w:shd w:val="clear" w:color="auto" w:fill="auto"/>
            <w:noWrap/>
          </w:tcPr>
          <w:p w14:paraId="44BFA499" w14:textId="4A66FAD4" w:rsidR="0013106A" w:rsidRPr="003A4382" w:rsidRDefault="0013106A" w:rsidP="0013106A">
            <w:pPr>
              <w:suppressAutoHyphens/>
              <w:spacing w:after="0"/>
              <w:rPr>
                <w:rFonts w:ascii="Times New Roman" w:hAnsi="Times New Roman" w:cs="Times New Roman"/>
                <w:strike/>
                <w:color w:val="FF0000"/>
                <w:sz w:val="18"/>
                <w:szCs w:val="18"/>
              </w:rPr>
            </w:pPr>
            <w:r w:rsidRPr="003A4382">
              <w:rPr>
                <w:rFonts w:ascii="Times New Roman" w:hAnsi="Times New Roman" w:cs="Times New Roman"/>
                <w:strike/>
                <w:color w:val="FF0000"/>
                <w:sz w:val="18"/>
                <w:szCs w:val="18"/>
              </w:rPr>
              <w:lastRenderedPageBreak/>
              <w:t>10168</w:t>
            </w:r>
          </w:p>
        </w:tc>
        <w:tc>
          <w:tcPr>
            <w:tcW w:w="990" w:type="dxa"/>
          </w:tcPr>
          <w:p w14:paraId="071A56B4" w14:textId="6BB17E44" w:rsidR="0013106A" w:rsidRPr="003A4382" w:rsidRDefault="0013106A" w:rsidP="0013106A">
            <w:pPr>
              <w:suppressAutoHyphens/>
              <w:spacing w:after="0"/>
              <w:rPr>
                <w:rFonts w:ascii="Times New Roman" w:hAnsi="Times New Roman" w:cs="Times New Roman"/>
                <w:strike/>
                <w:color w:val="FF0000"/>
                <w:sz w:val="18"/>
                <w:szCs w:val="18"/>
              </w:rPr>
            </w:pPr>
            <w:r w:rsidRPr="003A4382">
              <w:rPr>
                <w:rFonts w:ascii="Times New Roman" w:hAnsi="Times New Roman" w:cs="Times New Roman"/>
                <w:strike/>
                <w:color w:val="FF0000"/>
                <w:sz w:val="18"/>
                <w:szCs w:val="18"/>
              </w:rPr>
              <w:t xml:space="preserve">Julien </w:t>
            </w:r>
            <w:proofErr w:type="spellStart"/>
            <w:r w:rsidRPr="003A4382">
              <w:rPr>
                <w:rFonts w:ascii="Times New Roman" w:hAnsi="Times New Roman" w:cs="Times New Roman"/>
                <w:strike/>
                <w:color w:val="FF0000"/>
                <w:sz w:val="18"/>
                <w:szCs w:val="18"/>
              </w:rPr>
              <w:t>Sevin</w:t>
            </w:r>
            <w:proofErr w:type="spellEnd"/>
          </w:p>
        </w:tc>
        <w:tc>
          <w:tcPr>
            <w:tcW w:w="900" w:type="dxa"/>
            <w:shd w:val="clear" w:color="auto" w:fill="auto"/>
            <w:noWrap/>
          </w:tcPr>
          <w:p w14:paraId="187CF80E" w14:textId="0E2DABC2" w:rsidR="0013106A" w:rsidRPr="003A4382" w:rsidRDefault="0013106A" w:rsidP="0013106A">
            <w:pPr>
              <w:suppressAutoHyphens/>
              <w:spacing w:after="0"/>
              <w:rPr>
                <w:rFonts w:ascii="Times New Roman" w:hAnsi="Times New Roman" w:cs="Times New Roman"/>
                <w:strike/>
                <w:color w:val="FF0000"/>
                <w:sz w:val="18"/>
                <w:szCs w:val="18"/>
              </w:rPr>
            </w:pPr>
            <w:r w:rsidRPr="003A4382">
              <w:rPr>
                <w:rFonts w:ascii="Times New Roman" w:hAnsi="Times New Roman" w:cs="Times New Roman"/>
                <w:strike/>
                <w:color w:val="FF0000"/>
                <w:sz w:val="18"/>
                <w:szCs w:val="18"/>
              </w:rPr>
              <w:t>35.3.19.1</w:t>
            </w:r>
          </w:p>
        </w:tc>
        <w:tc>
          <w:tcPr>
            <w:tcW w:w="720" w:type="dxa"/>
          </w:tcPr>
          <w:p w14:paraId="0D450190" w14:textId="0922E568" w:rsidR="0013106A" w:rsidRPr="003A4382" w:rsidRDefault="0013106A" w:rsidP="0013106A">
            <w:pPr>
              <w:suppressAutoHyphens/>
              <w:spacing w:after="0"/>
              <w:rPr>
                <w:rFonts w:ascii="Times New Roman" w:hAnsi="Times New Roman" w:cs="Times New Roman"/>
                <w:strike/>
                <w:color w:val="FF0000"/>
                <w:sz w:val="18"/>
                <w:szCs w:val="18"/>
              </w:rPr>
            </w:pPr>
            <w:r w:rsidRPr="003A4382">
              <w:rPr>
                <w:rFonts w:ascii="Times New Roman" w:hAnsi="Times New Roman" w:cs="Times New Roman"/>
                <w:strike/>
                <w:color w:val="FF0000"/>
                <w:sz w:val="18"/>
                <w:szCs w:val="18"/>
              </w:rPr>
              <w:t>468.44</w:t>
            </w:r>
          </w:p>
        </w:tc>
        <w:tc>
          <w:tcPr>
            <w:tcW w:w="2520" w:type="dxa"/>
            <w:shd w:val="clear" w:color="auto" w:fill="auto"/>
            <w:noWrap/>
          </w:tcPr>
          <w:p w14:paraId="2B59A7F0" w14:textId="1AC7758A" w:rsidR="0013106A" w:rsidRPr="003A4382" w:rsidRDefault="0013106A" w:rsidP="0013106A">
            <w:pPr>
              <w:suppressAutoHyphens/>
              <w:spacing w:after="0"/>
              <w:rPr>
                <w:rFonts w:ascii="Times New Roman" w:hAnsi="Times New Roman" w:cs="Times New Roman"/>
                <w:strike/>
                <w:color w:val="FF0000"/>
                <w:sz w:val="18"/>
                <w:szCs w:val="18"/>
              </w:rPr>
            </w:pPr>
            <w:r w:rsidRPr="003A4382">
              <w:rPr>
                <w:rFonts w:ascii="Times New Roman" w:hAnsi="Times New Roman" w:cs="Times New Roman"/>
                <w:strike/>
                <w:color w:val="FF0000"/>
                <w:sz w:val="18"/>
                <w:szCs w:val="18"/>
              </w:rPr>
              <w:t>In the scope of an NSTR mobile AP MLD operation, an NSTR mobile AP MLD shall designate one link of an NSTR link pair as the primary link. No procedure has been specified to designate the primary link</w:t>
            </w:r>
          </w:p>
        </w:tc>
        <w:tc>
          <w:tcPr>
            <w:tcW w:w="2340" w:type="dxa"/>
            <w:shd w:val="clear" w:color="auto" w:fill="auto"/>
            <w:noWrap/>
          </w:tcPr>
          <w:p w14:paraId="298C65A0" w14:textId="70F4EFCB" w:rsidR="0013106A" w:rsidRPr="003A4382" w:rsidRDefault="0013106A" w:rsidP="0013106A">
            <w:pPr>
              <w:suppressAutoHyphens/>
              <w:spacing w:after="0"/>
              <w:rPr>
                <w:rFonts w:ascii="Times New Roman" w:hAnsi="Times New Roman" w:cs="Times New Roman"/>
                <w:strike/>
                <w:color w:val="FF0000"/>
                <w:sz w:val="18"/>
                <w:szCs w:val="18"/>
              </w:rPr>
            </w:pPr>
            <w:r w:rsidRPr="003A4382">
              <w:rPr>
                <w:rFonts w:ascii="Times New Roman" w:hAnsi="Times New Roman" w:cs="Times New Roman"/>
                <w:strike/>
                <w:color w:val="FF0000"/>
                <w:sz w:val="18"/>
                <w:szCs w:val="18"/>
              </w:rPr>
              <w:t>Specify a procedure for designating a primary link</w:t>
            </w:r>
          </w:p>
        </w:tc>
        <w:tc>
          <w:tcPr>
            <w:tcW w:w="3150" w:type="dxa"/>
            <w:shd w:val="clear" w:color="auto" w:fill="auto"/>
          </w:tcPr>
          <w:p w14:paraId="79B2C135" w14:textId="64FF3202" w:rsidR="005768B1" w:rsidRPr="003A4382" w:rsidRDefault="005768B1" w:rsidP="0013106A">
            <w:pPr>
              <w:suppressAutoHyphens/>
              <w:spacing w:after="0"/>
              <w:rPr>
                <w:ins w:id="471" w:author="Alfred Aster" w:date="2022-10-19T09:44:00Z"/>
                <w:rFonts w:ascii="Times New Roman" w:hAnsi="Times New Roman" w:cs="Times New Roman"/>
                <w:bCs/>
                <w:strike/>
                <w:color w:val="FF0000"/>
                <w:sz w:val="18"/>
                <w:szCs w:val="18"/>
              </w:rPr>
            </w:pPr>
            <w:ins w:id="472" w:author="Alfred Aster" w:date="2022-10-19T09:44:00Z">
              <w:r w:rsidRPr="003A4382">
                <w:rPr>
                  <w:rFonts w:ascii="Times New Roman" w:hAnsi="Times New Roman" w:cs="Times New Roman"/>
                  <w:bCs/>
                  <w:strike/>
                  <w:color w:val="FF0000"/>
                  <w:sz w:val="18"/>
                  <w:szCs w:val="18"/>
                </w:rPr>
                <w:t xml:space="preserve">Pending SP </w:t>
              </w:r>
              <w:r w:rsidR="00FD2614" w:rsidRPr="003A4382">
                <w:rPr>
                  <w:rFonts w:ascii="Times New Roman" w:hAnsi="Times New Roman" w:cs="Times New Roman"/>
                  <w:bCs/>
                  <w:strike/>
                  <w:color w:val="FF0000"/>
                  <w:sz w:val="18"/>
                  <w:szCs w:val="18"/>
                </w:rPr>
                <w:t xml:space="preserve">    </w:t>
              </w:r>
              <w:r w:rsidRPr="003A4382">
                <w:rPr>
                  <w:rFonts w:ascii="Times New Roman" w:hAnsi="Times New Roman" w:cs="Times New Roman"/>
                  <w:bCs/>
                  <w:strike/>
                  <w:color w:val="FF0000"/>
                  <w:sz w:val="18"/>
                  <w:szCs w:val="18"/>
                </w:rPr>
                <w:t>22/1233</w:t>
              </w:r>
              <w:r w:rsidR="00FD2614" w:rsidRPr="003A4382">
                <w:rPr>
                  <w:rFonts w:ascii="Times New Roman" w:hAnsi="Times New Roman" w:cs="Times New Roman"/>
                  <w:bCs/>
                  <w:strike/>
                  <w:color w:val="FF0000"/>
                  <w:sz w:val="18"/>
                  <w:szCs w:val="18"/>
                </w:rPr>
                <w:t>r8</w:t>
              </w:r>
            </w:ins>
          </w:p>
          <w:p w14:paraId="35BF497F" w14:textId="2904A69E" w:rsidR="0013106A" w:rsidRPr="003A4382" w:rsidRDefault="008C027F" w:rsidP="0013106A">
            <w:pPr>
              <w:suppressAutoHyphens/>
              <w:spacing w:after="0"/>
              <w:rPr>
                <w:rFonts w:ascii="Times New Roman" w:hAnsi="Times New Roman" w:cs="Times New Roman"/>
                <w:bCs/>
                <w:strike/>
                <w:color w:val="FF0000"/>
                <w:sz w:val="18"/>
                <w:szCs w:val="18"/>
              </w:rPr>
            </w:pPr>
            <w:r w:rsidRPr="003A4382">
              <w:rPr>
                <w:rFonts w:ascii="Times New Roman" w:hAnsi="Times New Roman" w:cs="Times New Roman"/>
                <w:bCs/>
                <w:strike/>
                <w:color w:val="FF0000"/>
                <w:sz w:val="18"/>
                <w:szCs w:val="18"/>
              </w:rPr>
              <w:t>Reject</w:t>
            </w:r>
            <w:del w:id="473" w:author="Alfred Aster" w:date="2022-10-20T14:58:00Z">
              <w:r w:rsidRPr="003A4382" w:rsidDel="004F3BCE">
                <w:rPr>
                  <w:rFonts w:ascii="Times New Roman" w:hAnsi="Times New Roman" w:cs="Times New Roman"/>
                  <w:bCs/>
                  <w:strike/>
                  <w:color w:val="FF0000"/>
                  <w:sz w:val="18"/>
                  <w:szCs w:val="18"/>
                </w:rPr>
                <w:delText>ed</w:delText>
              </w:r>
            </w:del>
            <w:ins w:id="474" w:author="Alfred Aster" w:date="2022-10-20T14:58:00Z">
              <w:r w:rsidR="004F3BCE" w:rsidRPr="003A4382">
                <w:rPr>
                  <w:rFonts w:ascii="Times New Roman" w:hAnsi="Times New Roman" w:cs="Times New Roman"/>
                  <w:bCs/>
                  <w:strike/>
                  <w:color w:val="FF0000"/>
                  <w:sz w:val="18"/>
                  <w:szCs w:val="18"/>
                </w:rPr>
                <w:t>–</w:t>
              </w:r>
            </w:ins>
            <w:r w:rsidRPr="003A4382">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544CE43B" w14:textId="77777777" w:rsidR="00E92CD5" w:rsidRPr="003A4382" w:rsidRDefault="00E92CD5" w:rsidP="0013106A">
            <w:pPr>
              <w:suppressAutoHyphens/>
              <w:spacing w:after="0"/>
              <w:rPr>
                <w:rFonts w:ascii="Times New Roman" w:hAnsi="Times New Roman" w:cs="Times New Roman"/>
                <w:bCs/>
                <w:strike/>
                <w:color w:val="FF0000"/>
                <w:sz w:val="18"/>
                <w:szCs w:val="18"/>
              </w:rPr>
            </w:pPr>
          </w:p>
          <w:p w14:paraId="06734D47" w14:textId="4D6B05A3" w:rsidR="0013106A" w:rsidRPr="003A4382" w:rsidRDefault="0013106A" w:rsidP="0013106A">
            <w:pPr>
              <w:suppressAutoHyphens/>
              <w:spacing w:after="0"/>
              <w:rPr>
                <w:rFonts w:ascii="Times New Roman" w:hAnsi="Times New Roman" w:cs="Times New Roman"/>
                <w:bCs/>
                <w:strike/>
                <w:color w:val="FF0000"/>
                <w:sz w:val="18"/>
                <w:szCs w:val="18"/>
              </w:rPr>
            </w:pPr>
            <w:r w:rsidRPr="003A4382">
              <w:rPr>
                <w:rFonts w:ascii="Times New Roman" w:hAnsi="Times New Roman" w:cs="Times New Roman"/>
                <w:bCs/>
                <w:strike/>
                <w:color w:val="FF0000"/>
                <w:sz w:val="18"/>
                <w:szCs w:val="18"/>
              </w:rPr>
              <w:t>This CID is discussed on September 12, 2022, but no straw poll is conducted yet.</w:t>
            </w:r>
          </w:p>
          <w:p w14:paraId="1DC42EE9" w14:textId="77777777" w:rsidR="00B45EC9" w:rsidRPr="003A4382" w:rsidRDefault="00B45EC9" w:rsidP="0013106A">
            <w:pPr>
              <w:suppressAutoHyphens/>
              <w:spacing w:after="0"/>
              <w:rPr>
                <w:rFonts w:ascii="Times New Roman" w:hAnsi="Times New Roman" w:cs="Times New Roman"/>
                <w:bCs/>
                <w:strike/>
                <w:color w:val="FF0000"/>
                <w:sz w:val="18"/>
                <w:szCs w:val="18"/>
              </w:rPr>
            </w:pPr>
          </w:p>
          <w:p w14:paraId="4379B6BC" w14:textId="316911C4" w:rsidR="00B45EC9" w:rsidRPr="003A4382" w:rsidRDefault="00B45EC9" w:rsidP="00B45EC9">
            <w:pPr>
              <w:suppressAutoHyphens/>
              <w:spacing w:after="0"/>
              <w:rPr>
                <w:rFonts w:ascii="Times New Roman" w:hAnsi="Times New Roman" w:cs="Times New Roman"/>
                <w:bCs/>
                <w:strike/>
                <w:color w:val="FF0000"/>
                <w:sz w:val="18"/>
                <w:szCs w:val="18"/>
              </w:rPr>
            </w:pPr>
            <w:r w:rsidRPr="003A4382">
              <w:rPr>
                <w:rFonts w:ascii="Times New Roman" w:hAnsi="Times New Roman" w:cs="Times New Roman"/>
                <w:bCs/>
                <w:strike/>
                <w:color w:val="FF0000"/>
                <w:sz w:val="18"/>
                <w:szCs w:val="18"/>
              </w:rPr>
              <w:t>Kaiying Lu</w:t>
            </w:r>
            <w:r w:rsidRPr="003A4382">
              <w:rPr>
                <w:rFonts w:ascii="Times New Roman" w:hAnsi="Times New Roman" w:cs="Times New Roman"/>
                <w:bCs/>
                <w:strike/>
                <w:color w:val="FF0000"/>
                <w:sz w:val="18"/>
                <w:szCs w:val="18"/>
              </w:rPr>
              <w:tab/>
              <w:t>22/1233r8</w:t>
            </w:r>
          </w:p>
          <w:p w14:paraId="0610942F" w14:textId="4F993456" w:rsidR="00B45EC9" w:rsidRPr="003A4382" w:rsidRDefault="00B45EC9" w:rsidP="00B45EC9">
            <w:pPr>
              <w:suppressAutoHyphens/>
              <w:spacing w:after="0"/>
              <w:rPr>
                <w:rFonts w:ascii="Times New Roman" w:hAnsi="Times New Roman" w:cs="Times New Roman"/>
                <w:bCs/>
                <w:strike/>
                <w:color w:val="FF0000"/>
                <w:sz w:val="18"/>
                <w:szCs w:val="18"/>
              </w:rPr>
            </w:pPr>
            <w:r w:rsidRPr="003A4382">
              <w:rPr>
                <w:rFonts w:ascii="Times New Roman" w:hAnsi="Times New Roman" w:cs="Times New Roman"/>
                <w:bCs/>
                <w:strike/>
                <w:color w:val="FF0000"/>
                <w:sz w:val="18"/>
                <w:szCs w:val="18"/>
              </w:rPr>
              <w:t>Notes from Discussion:</w:t>
            </w:r>
          </w:p>
          <w:p w14:paraId="45118D6A" w14:textId="77777777" w:rsidR="00B45EC9" w:rsidRPr="003A4382" w:rsidRDefault="00B45EC9" w:rsidP="00B45EC9">
            <w:pPr>
              <w:suppressAutoHyphens/>
              <w:spacing w:after="0"/>
              <w:rPr>
                <w:rFonts w:ascii="Times New Roman" w:hAnsi="Times New Roman" w:cs="Times New Roman"/>
                <w:bCs/>
                <w:strike/>
                <w:color w:val="FF0000"/>
                <w:sz w:val="18"/>
                <w:szCs w:val="18"/>
              </w:rPr>
            </w:pPr>
            <w:r w:rsidRPr="003A4382">
              <w:rPr>
                <w:rFonts w:ascii="Times New Roman" w:hAnsi="Times New Roman" w:cs="Times New Roman"/>
                <w:bCs/>
                <w:strike/>
                <w:color w:val="FF0000"/>
                <w:sz w:val="18"/>
                <w:szCs w:val="18"/>
              </w:rPr>
              <w:t>&lt;&gt;</w:t>
            </w:r>
          </w:p>
          <w:p w14:paraId="0A2370E3" w14:textId="2C9316D1" w:rsidR="0013106A" w:rsidRPr="003A4382" w:rsidRDefault="0013106A" w:rsidP="0013106A">
            <w:pPr>
              <w:suppressAutoHyphens/>
              <w:spacing w:after="0"/>
              <w:rPr>
                <w:rFonts w:ascii="Times New Roman" w:hAnsi="Times New Roman" w:cs="Times New Roman"/>
                <w:bCs/>
                <w:strike/>
                <w:color w:val="FF0000"/>
                <w:sz w:val="18"/>
                <w:szCs w:val="18"/>
              </w:rPr>
            </w:pPr>
          </w:p>
        </w:tc>
      </w:tr>
      <w:tr w:rsidR="00E17CA5" w:rsidRPr="008B0293" w14:paraId="5A8BF821" w14:textId="77777777" w:rsidTr="00221221">
        <w:trPr>
          <w:trHeight w:val="220"/>
          <w:jc w:val="center"/>
        </w:trPr>
        <w:tc>
          <w:tcPr>
            <w:tcW w:w="715" w:type="dxa"/>
            <w:shd w:val="clear" w:color="auto" w:fill="auto"/>
            <w:noWrap/>
          </w:tcPr>
          <w:p w14:paraId="1A74731D" w14:textId="133014A1" w:rsidR="00E17CA5" w:rsidRPr="003A4382" w:rsidRDefault="00E17CA5" w:rsidP="00E17CA5">
            <w:pPr>
              <w:suppressAutoHyphens/>
              <w:spacing w:after="0"/>
              <w:rPr>
                <w:rFonts w:ascii="Times New Roman" w:hAnsi="Times New Roman" w:cs="Times New Roman"/>
                <w:strike/>
                <w:color w:val="FF0000"/>
                <w:sz w:val="18"/>
                <w:szCs w:val="18"/>
              </w:rPr>
            </w:pPr>
            <w:r w:rsidRPr="003A4382">
              <w:rPr>
                <w:rFonts w:ascii="Times New Roman" w:hAnsi="Times New Roman" w:cs="Times New Roman"/>
                <w:strike/>
                <w:color w:val="FF0000"/>
                <w:sz w:val="18"/>
                <w:szCs w:val="18"/>
              </w:rPr>
              <w:t>10345</w:t>
            </w:r>
          </w:p>
        </w:tc>
        <w:tc>
          <w:tcPr>
            <w:tcW w:w="990" w:type="dxa"/>
          </w:tcPr>
          <w:p w14:paraId="0070D616" w14:textId="36943111" w:rsidR="00E17CA5" w:rsidRPr="003A4382" w:rsidRDefault="00E17CA5" w:rsidP="00E17CA5">
            <w:pPr>
              <w:suppressAutoHyphens/>
              <w:spacing w:after="0"/>
              <w:rPr>
                <w:rFonts w:ascii="Times New Roman" w:hAnsi="Times New Roman" w:cs="Times New Roman"/>
                <w:strike/>
                <w:color w:val="FF0000"/>
                <w:sz w:val="18"/>
                <w:szCs w:val="18"/>
              </w:rPr>
            </w:pPr>
            <w:r w:rsidRPr="003A4382">
              <w:rPr>
                <w:rFonts w:ascii="Times New Roman" w:hAnsi="Times New Roman" w:cs="Times New Roman"/>
                <w:strike/>
                <w:color w:val="FF0000"/>
                <w:sz w:val="18"/>
                <w:szCs w:val="18"/>
              </w:rPr>
              <w:t>Tomoko Adachi</w:t>
            </w:r>
          </w:p>
        </w:tc>
        <w:tc>
          <w:tcPr>
            <w:tcW w:w="900" w:type="dxa"/>
            <w:shd w:val="clear" w:color="auto" w:fill="auto"/>
            <w:noWrap/>
          </w:tcPr>
          <w:p w14:paraId="03D1C677" w14:textId="1BE248EB" w:rsidR="00E17CA5" w:rsidRPr="003A4382" w:rsidRDefault="00E17CA5" w:rsidP="00E17CA5">
            <w:pPr>
              <w:suppressAutoHyphens/>
              <w:spacing w:after="0"/>
              <w:rPr>
                <w:rFonts w:ascii="Times New Roman" w:hAnsi="Times New Roman" w:cs="Times New Roman"/>
                <w:strike/>
                <w:color w:val="FF0000"/>
                <w:sz w:val="18"/>
                <w:szCs w:val="18"/>
              </w:rPr>
            </w:pPr>
            <w:r w:rsidRPr="003A4382">
              <w:rPr>
                <w:rFonts w:ascii="Times New Roman" w:hAnsi="Times New Roman" w:cs="Times New Roman"/>
                <w:strike/>
                <w:color w:val="FF0000"/>
                <w:sz w:val="18"/>
                <w:szCs w:val="18"/>
              </w:rPr>
              <w:t>35.3.8</w:t>
            </w:r>
          </w:p>
        </w:tc>
        <w:tc>
          <w:tcPr>
            <w:tcW w:w="720" w:type="dxa"/>
          </w:tcPr>
          <w:p w14:paraId="21B766C0" w14:textId="53141BB0" w:rsidR="00E17CA5" w:rsidRPr="003A4382" w:rsidRDefault="00E17CA5" w:rsidP="00E17CA5">
            <w:pPr>
              <w:suppressAutoHyphens/>
              <w:spacing w:after="0"/>
              <w:rPr>
                <w:rFonts w:ascii="Times New Roman" w:hAnsi="Times New Roman" w:cs="Times New Roman"/>
                <w:strike/>
                <w:color w:val="FF0000"/>
                <w:sz w:val="18"/>
                <w:szCs w:val="18"/>
              </w:rPr>
            </w:pPr>
            <w:r w:rsidRPr="003A4382">
              <w:rPr>
                <w:rFonts w:ascii="Times New Roman" w:hAnsi="Times New Roman" w:cs="Times New Roman"/>
                <w:strike/>
                <w:color w:val="FF0000"/>
                <w:sz w:val="18"/>
                <w:szCs w:val="18"/>
              </w:rPr>
              <w:t>0.00</w:t>
            </w:r>
          </w:p>
        </w:tc>
        <w:tc>
          <w:tcPr>
            <w:tcW w:w="2520" w:type="dxa"/>
            <w:shd w:val="clear" w:color="auto" w:fill="auto"/>
            <w:noWrap/>
          </w:tcPr>
          <w:p w14:paraId="13ED9679" w14:textId="5D99D95C" w:rsidR="00E17CA5" w:rsidRPr="003A4382" w:rsidRDefault="00E17CA5" w:rsidP="00E17CA5">
            <w:pPr>
              <w:suppressAutoHyphens/>
              <w:spacing w:after="0"/>
              <w:rPr>
                <w:rFonts w:ascii="Times New Roman" w:hAnsi="Times New Roman" w:cs="Times New Roman"/>
                <w:strike/>
                <w:color w:val="FF0000"/>
                <w:sz w:val="18"/>
                <w:szCs w:val="18"/>
              </w:rPr>
            </w:pPr>
            <w:r w:rsidRPr="003A4382">
              <w:rPr>
                <w:rFonts w:ascii="Times New Roman" w:hAnsi="Times New Roman" w:cs="Times New Roman"/>
                <w:strike/>
                <w:color w:val="FF0000"/>
                <w:sz w:val="18"/>
                <w:szCs w:val="18"/>
              </w:rPr>
              <w:t xml:space="preserve">When a link </w:t>
            </w:r>
            <w:proofErr w:type="spellStart"/>
            <w:r w:rsidRPr="003A4382">
              <w:rPr>
                <w:rFonts w:ascii="Times New Roman" w:hAnsi="Times New Roman" w:cs="Times New Roman"/>
                <w:strike/>
                <w:color w:val="FF0000"/>
                <w:sz w:val="18"/>
                <w:szCs w:val="18"/>
              </w:rPr>
              <w:t>do</w:t>
            </w:r>
            <w:del w:id="475" w:author="Alfred Aster" w:date="2022-10-20T14:58:00Z">
              <w:r w:rsidRPr="003A4382" w:rsidDel="004F3BCE">
                <w:rPr>
                  <w:rFonts w:ascii="Times New Roman" w:hAnsi="Times New Roman" w:cs="Times New Roman"/>
                  <w:strike/>
                  <w:color w:val="FF0000"/>
                  <w:sz w:val="18"/>
                  <w:szCs w:val="18"/>
                </w:rPr>
                <w:delText>e</w:delText>
              </w:r>
            </w:del>
            <w:ins w:id="476" w:author="Alfred Aster" w:date="2022-10-20T14:58:00Z">
              <w:r w:rsidR="004F3BCE" w:rsidRPr="003A4382">
                <w:rPr>
                  <w:rFonts w:ascii="Times New Roman" w:hAnsi="Times New Roman" w:cs="Times New Roman"/>
                  <w:strike/>
                  <w:color w:val="FF0000"/>
                  <w:sz w:val="18"/>
                  <w:szCs w:val="18"/>
                </w:rPr>
                <w:t>’</w:t>
              </w:r>
            </w:ins>
            <w:r w:rsidRPr="003A4382">
              <w:rPr>
                <w:rFonts w:ascii="Times New Roman" w:hAnsi="Times New Roman" w:cs="Times New Roman"/>
                <w:strike/>
                <w:color w:val="FF0000"/>
                <w:sz w:val="18"/>
                <w:szCs w:val="18"/>
              </w:rPr>
              <w:t>sn't</w:t>
            </w:r>
            <w:proofErr w:type="spellEnd"/>
            <w:r w:rsidRPr="003A4382">
              <w:rPr>
                <w:rFonts w:ascii="Times New Roman" w:hAnsi="Times New Roman" w:cs="Times New Roman"/>
                <w:strike/>
                <w:color w:val="FF0000"/>
                <w:sz w:val="18"/>
                <w:szCs w:val="18"/>
              </w:rPr>
              <w:t xml:space="preserve"> receive MPDUs at all for some period and the recorded SNs become older than 2^11 while the other links receive MPDUs, the link will respond with an outdated BlockAck frame in the next turn.</w:t>
            </w:r>
            <w:r w:rsidRPr="003A4382">
              <w:rPr>
                <w:rFonts w:ascii="Times New Roman" w:hAnsi="Times New Roman" w:cs="Times New Roman"/>
                <w:strike/>
                <w:color w:val="FF0000"/>
                <w:sz w:val="18"/>
                <w:szCs w:val="18"/>
              </w:rPr>
              <w:br/>
              <w:t>The window at the scoreboard context control at that link needs to be updated at an appropriate time to catch up with those in other links.</w:t>
            </w:r>
          </w:p>
        </w:tc>
        <w:tc>
          <w:tcPr>
            <w:tcW w:w="2340" w:type="dxa"/>
            <w:shd w:val="clear" w:color="auto" w:fill="auto"/>
            <w:noWrap/>
          </w:tcPr>
          <w:p w14:paraId="1CB2556C" w14:textId="03DD5D5B" w:rsidR="00E17CA5" w:rsidRPr="003A4382" w:rsidRDefault="00E17CA5" w:rsidP="00E17CA5">
            <w:pPr>
              <w:suppressAutoHyphens/>
              <w:spacing w:after="0"/>
              <w:rPr>
                <w:rFonts w:ascii="Times New Roman" w:hAnsi="Times New Roman" w:cs="Times New Roman"/>
                <w:strike/>
                <w:color w:val="FF0000"/>
                <w:sz w:val="18"/>
                <w:szCs w:val="18"/>
              </w:rPr>
            </w:pPr>
            <w:r w:rsidRPr="003A4382">
              <w:rPr>
                <w:rFonts w:ascii="Times New Roman" w:hAnsi="Times New Roman" w:cs="Times New Roman"/>
                <w:strike/>
                <w:color w:val="FF0000"/>
                <w:sz w:val="18"/>
                <w:szCs w:val="18"/>
              </w:rPr>
              <w:t>When and how to update the scoreboard context control on the outdated link can be implementation dependent but at least the outdated link should be able to transmit a BlockAck frame to acknowledge the SN of a successfully received MPDU and to transmit a BlockAck frame in response to a BlockAckReq frame. For instance, when partial state operation is applied at the outdated link, it can be the same with when there is no temporary record (</w:t>
            </w:r>
            <w:proofErr w:type="spellStart"/>
            <w:r w:rsidRPr="003A4382">
              <w:rPr>
                <w:rFonts w:ascii="Times New Roman" w:hAnsi="Times New Roman" w:cs="Times New Roman"/>
                <w:strike/>
                <w:color w:val="FF0000"/>
                <w:sz w:val="18"/>
                <w:szCs w:val="18"/>
              </w:rPr>
              <w:t>REVme</w:t>
            </w:r>
            <w:proofErr w:type="spellEnd"/>
            <w:r w:rsidRPr="003A4382">
              <w:rPr>
                <w:rFonts w:ascii="Times New Roman" w:hAnsi="Times New Roman" w:cs="Times New Roman"/>
                <w:strike/>
                <w:color w:val="FF0000"/>
                <w:sz w:val="18"/>
                <w:szCs w:val="18"/>
              </w:rPr>
              <w:t xml:space="preserve"> D1.3 10.25.6.4 b) and d)). The outdated link can be defined as a link having recorded SNs older than 2^11 compared with the most advancing </w:t>
            </w:r>
            <w:proofErr w:type="spellStart"/>
            <w:r w:rsidRPr="003A4382">
              <w:rPr>
                <w:rFonts w:ascii="Times New Roman" w:hAnsi="Times New Roman" w:cs="Times New Roman"/>
                <w:strike/>
                <w:color w:val="FF0000"/>
                <w:sz w:val="18"/>
                <w:szCs w:val="18"/>
              </w:rPr>
              <w:t>WinStartR</w:t>
            </w:r>
            <w:proofErr w:type="spellEnd"/>
            <w:r w:rsidRPr="003A4382">
              <w:rPr>
                <w:rFonts w:ascii="Times New Roman" w:hAnsi="Times New Roman" w:cs="Times New Roman"/>
                <w:strike/>
                <w:color w:val="FF0000"/>
                <w:sz w:val="18"/>
                <w:szCs w:val="18"/>
              </w:rPr>
              <w:t xml:space="preserve"> in any of the other enabled links.</w:t>
            </w:r>
          </w:p>
        </w:tc>
        <w:tc>
          <w:tcPr>
            <w:tcW w:w="3150" w:type="dxa"/>
            <w:shd w:val="clear" w:color="auto" w:fill="auto"/>
          </w:tcPr>
          <w:p w14:paraId="77D66C56" w14:textId="77777777" w:rsidR="00280FCD" w:rsidRPr="003A4382" w:rsidRDefault="00280FCD" w:rsidP="00280FCD">
            <w:pPr>
              <w:suppressAutoHyphens/>
              <w:spacing w:after="0"/>
              <w:rPr>
                <w:ins w:id="477" w:author="Alfred Aster" w:date="2022-10-16T22:43:00Z"/>
                <w:rFonts w:ascii="Times New Roman" w:hAnsi="Times New Roman" w:cs="Times New Roman"/>
                <w:bCs/>
                <w:strike/>
                <w:color w:val="FF0000"/>
                <w:sz w:val="18"/>
                <w:szCs w:val="18"/>
              </w:rPr>
            </w:pPr>
            <w:ins w:id="478" w:author="Alfred Aster" w:date="2022-10-16T22:43:00Z">
              <w:r w:rsidRPr="003A4382">
                <w:rPr>
                  <w:rFonts w:ascii="Times New Roman" w:hAnsi="Times New Roman" w:cs="Times New Roman"/>
                  <w:bCs/>
                  <w:strike/>
                  <w:color w:val="FF0000"/>
                  <w:sz w:val="18"/>
                  <w:szCs w:val="18"/>
                </w:rPr>
                <w:t>Pending SP</w:t>
              </w:r>
            </w:ins>
          </w:p>
          <w:p w14:paraId="780727C2" w14:textId="77777777" w:rsidR="00280FCD" w:rsidRPr="003A4382" w:rsidRDefault="00280FCD" w:rsidP="00280FCD">
            <w:pPr>
              <w:suppressAutoHyphens/>
              <w:spacing w:after="0"/>
              <w:rPr>
                <w:ins w:id="479" w:author="Alfred Aster" w:date="2022-10-16T22:43:00Z"/>
                <w:rFonts w:ascii="Times New Roman" w:hAnsi="Times New Roman" w:cs="Times New Roman"/>
                <w:bCs/>
                <w:strike/>
                <w:color w:val="FF0000"/>
                <w:sz w:val="18"/>
                <w:szCs w:val="18"/>
              </w:rPr>
            </w:pPr>
          </w:p>
          <w:p w14:paraId="6B40C2B1" w14:textId="65D067A7" w:rsidR="00E92CD5" w:rsidRPr="003A4382" w:rsidRDefault="00E92CD5" w:rsidP="00E92CD5">
            <w:pPr>
              <w:suppressAutoHyphens/>
              <w:spacing w:after="0"/>
              <w:rPr>
                <w:rFonts w:ascii="Times New Roman" w:hAnsi="Times New Roman" w:cs="Times New Roman"/>
                <w:bCs/>
                <w:strike/>
                <w:color w:val="FF0000"/>
                <w:sz w:val="18"/>
                <w:szCs w:val="18"/>
              </w:rPr>
            </w:pPr>
            <w:r w:rsidRPr="003A4382">
              <w:rPr>
                <w:rFonts w:ascii="Times New Roman" w:hAnsi="Times New Roman" w:cs="Times New Roman"/>
                <w:bCs/>
                <w:strike/>
                <w:color w:val="FF0000"/>
                <w:sz w:val="18"/>
                <w:szCs w:val="18"/>
              </w:rPr>
              <w:t>Reject</w:t>
            </w:r>
            <w:del w:id="480" w:author="Alfred Aster" w:date="2022-10-20T14:58:00Z">
              <w:r w:rsidRPr="003A4382" w:rsidDel="004F3BCE">
                <w:rPr>
                  <w:rFonts w:ascii="Times New Roman" w:hAnsi="Times New Roman" w:cs="Times New Roman"/>
                  <w:bCs/>
                  <w:strike/>
                  <w:color w:val="FF0000"/>
                  <w:sz w:val="18"/>
                  <w:szCs w:val="18"/>
                </w:rPr>
                <w:delText>ed</w:delText>
              </w:r>
            </w:del>
            <w:ins w:id="481" w:author="Alfred Aster" w:date="2022-10-20T14:58:00Z">
              <w:r w:rsidR="004F3BCE" w:rsidRPr="003A4382">
                <w:rPr>
                  <w:rFonts w:ascii="Times New Roman" w:hAnsi="Times New Roman" w:cs="Times New Roman"/>
                  <w:bCs/>
                  <w:strike/>
                  <w:color w:val="FF0000"/>
                  <w:sz w:val="18"/>
                  <w:szCs w:val="18"/>
                </w:rPr>
                <w:t>–</w:t>
              </w:r>
            </w:ins>
            <w:r w:rsidRPr="003A4382">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487F4E9A" w14:textId="13A0D943" w:rsidR="00B45EC9" w:rsidRPr="003A4382" w:rsidRDefault="00E17CA5" w:rsidP="00E92CD5">
            <w:pPr>
              <w:suppressAutoHyphens/>
              <w:spacing w:after="0"/>
              <w:rPr>
                <w:rFonts w:ascii="Times New Roman" w:hAnsi="Times New Roman" w:cs="Times New Roman"/>
                <w:strike/>
                <w:color w:val="FF0000"/>
                <w:sz w:val="18"/>
                <w:szCs w:val="18"/>
              </w:rPr>
            </w:pPr>
            <w:r w:rsidRPr="003A4382">
              <w:rPr>
                <w:rFonts w:ascii="Times New Roman" w:hAnsi="Times New Roman" w:cs="Times New Roman"/>
                <w:strike/>
                <w:color w:val="FF0000"/>
                <w:sz w:val="18"/>
                <w:szCs w:val="18"/>
              </w:rPr>
              <w:br/>
              <w:t>This CID is discussed on September 9, 2022, but no straw poll is conducted yet.</w:t>
            </w:r>
          </w:p>
          <w:p w14:paraId="67F01C2E" w14:textId="77777777" w:rsidR="00B45EC9" w:rsidRPr="003A4382" w:rsidRDefault="00B45EC9" w:rsidP="00E92CD5">
            <w:pPr>
              <w:suppressAutoHyphens/>
              <w:spacing w:after="0"/>
              <w:rPr>
                <w:rFonts w:ascii="Times New Roman" w:hAnsi="Times New Roman" w:cs="Times New Roman"/>
                <w:bCs/>
                <w:strike/>
                <w:color w:val="FF0000"/>
                <w:sz w:val="18"/>
                <w:szCs w:val="18"/>
              </w:rPr>
            </w:pPr>
          </w:p>
          <w:p w14:paraId="1F1351BF" w14:textId="77777777" w:rsidR="00B45EC9" w:rsidRPr="003A4382" w:rsidRDefault="00B45EC9" w:rsidP="00B45EC9">
            <w:pPr>
              <w:suppressAutoHyphens/>
              <w:spacing w:after="0"/>
              <w:rPr>
                <w:rFonts w:ascii="Times New Roman" w:hAnsi="Times New Roman" w:cs="Times New Roman"/>
                <w:bCs/>
                <w:strike/>
                <w:color w:val="FF0000"/>
                <w:sz w:val="18"/>
                <w:szCs w:val="18"/>
              </w:rPr>
            </w:pPr>
            <w:r w:rsidRPr="003A4382">
              <w:rPr>
                <w:rFonts w:ascii="Times New Roman" w:hAnsi="Times New Roman" w:cs="Times New Roman"/>
                <w:bCs/>
                <w:strike/>
                <w:color w:val="FF0000"/>
                <w:sz w:val="18"/>
                <w:szCs w:val="18"/>
              </w:rPr>
              <w:t>Abhishek Patil</w:t>
            </w:r>
            <w:r w:rsidRPr="003A4382">
              <w:rPr>
                <w:rFonts w:ascii="Times New Roman" w:hAnsi="Times New Roman" w:cs="Times New Roman"/>
                <w:bCs/>
                <w:strike/>
                <w:color w:val="FF0000"/>
                <w:sz w:val="18"/>
                <w:szCs w:val="18"/>
              </w:rPr>
              <w:tab/>
              <w:t>22/1336r1</w:t>
            </w:r>
          </w:p>
          <w:p w14:paraId="5F8B3E82" w14:textId="5AF90A77" w:rsidR="00B45EC9" w:rsidRPr="003A4382" w:rsidRDefault="00B45EC9" w:rsidP="00B45EC9">
            <w:pPr>
              <w:suppressAutoHyphens/>
              <w:spacing w:after="0"/>
              <w:rPr>
                <w:rFonts w:ascii="Times New Roman" w:hAnsi="Times New Roman" w:cs="Times New Roman"/>
                <w:bCs/>
                <w:strike/>
                <w:color w:val="FF0000"/>
                <w:sz w:val="18"/>
                <w:szCs w:val="18"/>
              </w:rPr>
            </w:pPr>
            <w:r w:rsidRPr="003A4382">
              <w:rPr>
                <w:rFonts w:ascii="Times New Roman" w:hAnsi="Times New Roman" w:cs="Times New Roman"/>
                <w:bCs/>
                <w:strike/>
                <w:color w:val="FF0000"/>
                <w:sz w:val="18"/>
                <w:szCs w:val="18"/>
              </w:rPr>
              <w:t>Notes from Discussion:</w:t>
            </w:r>
          </w:p>
          <w:p w14:paraId="7BE9ECAC" w14:textId="77777777" w:rsidR="00B45EC9" w:rsidRPr="003A4382" w:rsidRDefault="00B45EC9" w:rsidP="00B45EC9">
            <w:pPr>
              <w:suppressAutoHyphens/>
              <w:spacing w:after="0"/>
              <w:rPr>
                <w:rFonts w:ascii="Times New Roman" w:hAnsi="Times New Roman" w:cs="Times New Roman"/>
                <w:bCs/>
                <w:strike/>
                <w:color w:val="FF0000"/>
                <w:sz w:val="18"/>
                <w:szCs w:val="18"/>
              </w:rPr>
            </w:pPr>
            <w:r w:rsidRPr="003A4382">
              <w:rPr>
                <w:rFonts w:ascii="Times New Roman" w:hAnsi="Times New Roman" w:cs="Times New Roman"/>
                <w:bCs/>
                <w:strike/>
                <w:color w:val="FF0000"/>
                <w:sz w:val="18"/>
                <w:szCs w:val="18"/>
              </w:rPr>
              <w:t>&lt;&gt;</w:t>
            </w:r>
          </w:p>
          <w:p w14:paraId="0083C793" w14:textId="34CC5799" w:rsidR="00E17CA5" w:rsidRPr="003A4382" w:rsidRDefault="00E17CA5" w:rsidP="00E17CA5">
            <w:pPr>
              <w:suppressAutoHyphens/>
              <w:spacing w:after="0"/>
              <w:rPr>
                <w:rFonts w:ascii="Times New Roman" w:hAnsi="Times New Roman" w:cs="Times New Roman"/>
                <w:bCs/>
                <w:strike/>
                <w:color w:val="FF0000"/>
                <w:sz w:val="18"/>
                <w:szCs w:val="18"/>
              </w:rPr>
            </w:pPr>
          </w:p>
        </w:tc>
      </w:tr>
      <w:tr w:rsidR="00E17CA5" w:rsidRPr="008B0293" w14:paraId="25A6AE9C" w14:textId="77777777" w:rsidTr="00221221">
        <w:trPr>
          <w:trHeight w:val="220"/>
          <w:jc w:val="center"/>
        </w:trPr>
        <w:tc>
          <w:tcPr>
            <w:tcW w:w="715" w:type="dxa"/>
            <w:shd w:val="clear" w:color="auto" w:fill="auto"/>
            <w:noWrap/>
          </w:tcPr>
          <w:p w14:paraId="46BAE224" w14:textId="6E2B2513" w:rsidR="00E17CA5" w:rsidRPr="003A4382" w:rsidRDefault="00E17CA5" w:rsidP="00E17CA5">
            <w:pPr>
              <w:suppressAutoHyphens/>
              <w:spacing w:after="0"/>
              <w:rPr>
                <w:rFonts w:ascii="Times New Roman" w:hAnsi="Times New Roman" w:cs="Times New Roman"/>
                <w:strike/>
                <w:color w:val="FF0000"/>
                <w:sz w:val="18"/>
                <w:szCs w:val="18"/>
              </w:rPr>
            </w:pPr>
            <w:r w:rsidRPr="003A4382">
              <w:rPr>
                <w:rFonts w:ascii="Times New Roman" w:hAnsi="Times New Roman" w:cs="Times New Roman"/>
                <w:strike/>
                <w:color w:val="FF0000"/>
                <w:sz w:val="18"/>
                <w:szCs w:val="18"/>
              </w:rPr>
              <w:t>10357</w:t>
            </w:r>
          </w:p>
        </w:tc>
        <w:tc>
          <w:tcPr>
            <w:tcW w:w="990" w:type="dxa"/>
          </w:tcPr>
          <w:p w14:paraId="0A826C1A" w14:textId="083A4A2F" w:rsidR="00E17CA5" w:rsidRPr="003A4382" w:rsidRDefault="00E17CA5" w:rsidP="00E17CA5">
            <w:pPr>
              <w:suppressAutoHyphens/>
              <w:spacing w:after="0"/>
              <w:rPr>
                <w:rFonts w:ascii="Times New Roman" w:hAnsi="Times New Roman" w:cs="Times New Roman"/>
                <w:strike/>
                <w:color w:val="FF0000"/>
                <w:sz w:val="18"/>
                <w:szCs w:val="18"/>
              </w:rPr>
            </w:pPr>
            <w:r w:rsidRPr="003A4382">
              <w:rPr>
                <w:rFonts w:ascii="Times New Roman" w:hAnsi="Times New Roman" w:cs="Times New Roman"/>
                <w:strike/>
                <w:color w:val="FF0000"/>
                <w:sz w:val="18"/>
                <w:szCs w:val="18"/>
              </w:rPr>
              <w:t>Tomoko Adachi</w:t>
            </w:r>
          </w:p>
        </w:tc>
        <w:tc>
          <w:tcPr>
            <w:tcW w:w="900" w:type="dxa"/>
            <w:shd w:val="clear" w:color="auto" w:fill="auto"/>
            <w:noWrap/>
          </w:tcPr>
          <w:p w14:paraId="4879DFEF" w14:textId="5E5319C3" w:rsidR="00E17CA5" w:rsidRPr="003A4382" w:rsidRDefault="00E17CA5" w:rsidP="00E17CA5">
            <w:pPr>
              <w:suppressAutoHyphens/>
              <w:spacing w:after="0"/>
              <w:rPr>
                <w:rFonts w:ascii="Times New Roman" w:hAnsi="Times New Roman" w:cs="Times New Roman"/>
                <w:strike/>
                <w:color w:val="FF0000"/>
                <w:sz w:val="18"/>
                <w:szCs w:val="18"/>
              </w:rPr>
            </w:pPr>
            <w:r w:rsidRPr="003A4382">
              <w:rPr>
                <w:rFonts w:ascii="Times New Roman" w:hAnsi="Times New Roman" w:cs="Times New Roman"/>
                <w:strike/>
                <w:color w:val="FF0000"/>
                <w:sz w:val="18"/>
                <w:szCs w:val="18"/>
              </w:rPr>
              <w:t>35.3.8</w:t>
            </w:r>
          </w:p>
        </w:tc>
        <w:tc>
          <w:tcPr>
            <w:tcW w:w="720" w:type="dxa"/>
          </w:tcPr>
          <w:p w14:paraId="0690C066" w14:textId="35104667" w:rsidR="00E17CA5" w:rsidRPr="003A4382" w:rsidRDefault="00E17CA5" w:rsidP="00E17CA5">
            <w:pPr>
              <w:suppressAutoHyphens/>
              <w:spacing w:after="0"/>
              <w:rPr>
                <w:rFonts w:ascii="Times New Roman" w:hAnsi="Times New Roman" w:cs="Times New Roman"/>
                <w:strike/>
                <w:color w:val="FF0000"/>
                <w:sz w:val="18"/>
                <w:szCs w:val="18"/>
              </w:rPr>
            </w:pPr>
            <w:r w:rsidRPr="003A4382">
              <w:rPr>
                <w:rFonts w:ascii="Times New Roman" w:hAnsi="Times New Roman" w:cs="Times New Roman"/>
                <w:strike/>
                <w:color w:val="FF0000"/>
                <w:sz w:val="18"/>
                <w:szCs w:val="18"/>
              </w:rPr>
              <w:t>0.00</w:t>
            </w:r>
          </w:p>
        </w:tc>
        <w:tc>
          <w:tcPr>
            <w:tcW w:w="2520" w:type="dxa"/>
            <w:shd w:val="clear" w:color="auto" w:fill="auto"/>
            <w:noWrap/>
          </w:tcPr>
          <w:p w14:paraId="7A31C418" w14:textId="4C699ADC" w:rsidR="00E17CA5" w:rsidRPr="003A4382" w:rsidRDefault="00E17CA5" w:rsidP="00E17CA5">
            <w:pPr>
              <w:suppressAutoHyphens/>
              <w:spacing w:after="0"/>
              <w:rPr>
                <w:rFonts w:ascii="Times New Roman" w:hAnsi="Times New Roman" w:cs="Times New Roman"/>
                <w:strike/>
                <w:color w:val="FF0000"/>
                <w:sz w:val="18"/>
                <w:szCs w:val="18"/>
              </w:rPr>
            </w:pPr>
            <w:r w:rsidRPr="003A4382">
              <w:rPr>
                <w:rFonts w:ascii="Times New Roman" w:hAnsi="Times New Roman" w:cs="Times New Roman"/>
                <w:strike/>
                <w:color w:val="FF0000"/>
                <w:sz w:val="18"/>
                <w:szCs w:val="18"/>
              </w:rPr>
              <w:t xml:space="preserve">The baseline spec (10.25.6.5) allows to set any value for the status between the SSN of the BlockAck frame and adjusted </w:t>
            </w:r>
            <w:proofErr w:type="spellStart"/>
            <w:r w:rsidRPr="003A4382">
              <w:rPr>
                <w:rFonts w:ascii="Times New Roman" w:hAnsi="Times New Roman" w:cs="Times New Roman"/>
                <w:strike/>
                <w:color w:val="FF0000"/>
                <w:sz w:val="18"/>
                <w:szCs w:val="18"/>
              </w:rPr>
              <w:t>WinStart_R</w:t>
            </w:r>
            <w:proofErr w:type="spellEnd"/>
            <w:r w:rsidRPr="003A4382">
              <w:rPr>
                <w:rFonts w:ascii="Times New Roman" w:hAnsi="Times New Roman" w:cs="Times New Roman"/>
                <w:strike/>
                <w:color w:val="FF0000"/>
                <w:sz w:val="18"/>
                <w:szCs w:val="18"/>
              </w:rPr>
              <w:t xml:space="preserve">, if the adjusted </w:t>
            </w:r>
            <w:proofErr w:type="spellStart"/>
            <w:r w:rsidRPr="003A4382">
              <w:rPr>
                <w:rFonts w:ascii="Times New Roman" w:hAnsi="Times New Roman" w:cs="Times New Roman"/>
                <w:strike/>
                <w:color w:val="FF0000"/>
                <w:sz w:val="18"/>
                <w:szCs w:val="18"/>
              </w:rPr>
              <w:t>WinStart_R</w:t>
            </w:r>
            <w:proofErr w:type="spellEnd"/>
            <w:r w:rsidRPr="003A4382">
              <w:rPr>
                <w:rFonts w:ascii="Times New Roman" w:hAnsi="Times New Roman" w:cs="Times New Roman"/>
                <w:strike/>
                <w:color w:val="FF0000"/>
                <w:sz w:val="18"/>
                <w:szCs w:val="18"/>
              </w:rPr>
              <w:t xml:space="preserve"> is greater than the SSN of the BlockAck frame.</w:t>
            </w:r>
            <w:r w:rsidRPr="003A4382">
              <w:rPr>
                <w:rFonts w:ascii="Times New Roman" w:hAnsi="Times New Roman" w:cs="Times New Roman"/>
                <w:strike/>
                <w:color w:val="FF0000"/>
                <w:sz w:val="18"/>
                <w:szCs w:val="18"/>
              </w:rPr>
              <w:br/>
              <w:t>How this rule is applied at an MLD should be described.</w:t>
            </w:r>
            <w:r w:rsidRPr="003A4382">
              <w:rPr>
                <w:rFonts w:ascii="Times New Roman" w:hAnsi="Times New Roman" w:cs="Times New Roman"/>
                <w:strike/>
                <w:color w:val="FF0000"/>
                <w:sz w:val="18"/>
                <w:szCs w:val="18"/>
              </w:rPr>
              <w:br/>
              <w:t xml:space="preserve">At an MLD, </w:t>
            </w:r>
            <w:proofErr w:type="spellStart"/>
            <w:r w:rsidRPr="003A4382">
              <w:rPr>
                <w:rFonts w:ascii="Times New Roman" w:hAnsi="Times New Roman" w:cs="Times New Roman"/>
                <w:strike/>
                <w:color w:val="FF0000"/>
                <w:sz w:val="18"/>
                <w:szCs w:val="18"/>
              </w:rPr>
              <w:t>WinStart_R</w:t>
            </w:r>
            <w:proofErr w:type="spellEnd"/>
            <w:r w:rsidRPr="003A4382">
              <w:rPr>
                <w:rFonts w:ascii="Times New Roman" w:hAnsi="Times New Roman" w:cs="Times New Roman"/>
                <w:strike/>
                <w:color w:val="FF0000"/>
                <w:sz w:val="18"/>
                <w:szCs w:val="18"/>
              </w:rPr>
              <w:t xml:space="preserve"> or the scoreboard context control used to generate the BlockAck frame may be in link level or in the MLD level. In any case, the above rule in 10.25.6.5 should </w:t>
            </w:r>
            <w:r w:rsidRPr="003A4382">
              <w:rPr>
                <w:rFonts w:ascii="Times New Roman" w:hAnsi="Times New Roman" w:cs="Times New Roman"/>
                <w:strike/>
                <w:color w:val="FF0000"/>
                <w:sz w:val="18"/>
                <w:szCs w:val="18"/>
              </w:rPr>
              <w:lastRenderedPageBreak/>
              <w:t xml:space="preserve">apply. The fact that </w:t>
            </w:r>
            <w:proofErr w:type="spellStart"/>
            <w:r w:rsidRPr="003A4382">
              <w:rPr>
                <w:rFonts w:ascii="Times New Roman" w:hAnsi="Times New Roman" w:cs="Times New Roman"/>
                <w:strike/>
                <w:color w:val="FF0000"/>
                <w:sz w:val="18"/>
                <w:szCs w:val="18"/>
              </w:rPr>
              <w:t>WinStart_R</w:t>
            </w:r>
            <w:proofErr w:type="spellEnd"/>
            <w:r w:rsidRPr="003A4382">
              <w:rPr>
                <w:rFonts w:ascii="Times New Roman" w:hAnsi="Times New Roman" w:cs="Times New Roman"/>
                <w:strike/>
                <w:color w:val="FF0000"/>
                <w:sz w:val="18"/>
                <w:szCs w:val="18"/>
              </w:rPr>
              <w:t xml:space="preserve"> can be the same or later than </w:t>
            </w:r>
            <w:proofErr w:type="spellStart"/>
            <w:r w:rsidRPr="003A4382">
              <w:rPr>
                <w:rFonts w:ascii="Times New Roman" w:hAnsi="Times New Roman" w:cs="Times New Roman"/>
                <w:strike/>
                <w:color w:val="FF0000"/>
                <w:sz w:val="18"/>
                <w:szCs w:val="18"/>
              </w:rPr>
              <w:t>WinStart_O</w:t>
            </w:r>
            <w:proofErr w:type="spellEnd"/>
            <w:r w:rsidRPr="003A4382">
              <w:rPr>
                <w:rFonts w:ascii="Times New Roman" w:hAnsi="Times New Roman" w:cs="Times New Roman"/>
                <w:strike/>
                <w:color w:val="FF0000"/>
                <w:sz w:val="18"/>
                <w:szCs w:val="18"/>
              </w:rPr>
              <w:t xml:space="preserve"> and will never be earlier applies also to MLO case, so there is no problem.</w:t>
            </w:r>
          </w:p>
        </w:tc>
        <w:tc>
          <w:tcPr>
            <w:tcW w:w="2340" w:type="dxa"/>
            <w:shd w:val="clear" w:color="auto" w:fill="auto"/>
            <w:noWrap/>
          </w:tcPr>
          <w:p w14:paraId="623CD204" w14:textId="0A66C1AB" w:rsidR="00E17CA5" w:rsidRPr="003A4382" w:rsidRDefault="00E17CA5" w:rsidP="00E17CA5">
            <w:pPr>
              <w:suppressAutoHyphens/>
              <w:spacing w:after="0"/>
              <w:rPr>
                <w:rFonts w:ascii="Times New Roman" w:hAnsi="Times New Roman" w:cs="Times New Roman"/>
                <w:strike/>
                <w:color w:val="FF0000"/>
                <w:sz w:val="18"/>
                <w:szCs w:val="18"/>
              </w:rPr>
            </w:pPr>
            <w:r w:rsidRPr="003A4382">
              <w:rPr>
                <w:rFonts w:ascii="Times New Roman" w:hAnsi="Times New Roman" w:cs="Times New Roman"/>
                <w:strike/>
                <w:color w:val="FF0000"/>
                <w:sz w:val="18"/>
                <w:szCs w:val="18"/>
              </w:rPr>
              <w:lastRenderedPageBreak/>
              <w:t xml:space="preserve">Add a description that the rule in 10.25.6.5 that allows to set any value for the status between the SSN of the BlockAck frame and adjusted </w:t>
            </w:r>
            <w:proofErr w:type="spellStart"/>
            <w:r w:rsidRPr="003A4382">
              <w:rPr>
                <w:rFonts w:ascii="Times New Roman" w:hAnsi="Times New Roman" w:cs="Times New Roman"/>
                <w:strike/>
                <w:color w:val="FF0000"/>
                <w:sz w:val="18"/>
                <w:szCs w:val="18"/>
              </w:rPr>
              <w:t>WinStart_R</w:t>
            </w:r>
            <w:proofErr w:type="spellEnd"/>
            <w:r w:rsidRPr="003A4382">
              <w:rPr>
                <w:rFonts w:ascii="Times New Roman" w:hAnsi="Times New Roman" w:cs="Times New Roman"/>
                <w:strike/>
                <w:color w:val="FF0000"/>
                <w:sz w:val="18"/>
                <w:szCs w:val="18"/>
              </w:rPr>
              <w:t xml:space="preserve">, if the adjusted </w:t>
            </w:r>
            <w:proofErr w:type="spellStart"/>
            <w:r w:rsidRPr="003A4382">
              <w:rPr>
                <w:rFonts w:ascii="Times New Roman" w:hAnsi="Times New Roman" w:cs="Times New Roman"/>
                <w:strike/>
                <w:color w:val="FF0000"/>
                <w:sz w:val="18"/>
                <w:szCs w:val="18"/>
              </w:rPr>
              <w:t>WinStart_R</w:t>
            </w:r>
            <w:proofErr w:type="spellEnd"/>
            <w:r w:rsidRPr="003A4382">
              <w:rPr>
                <w:rFonts w:ascii="Times New Roman" w:hAnsi="Times New Roman" w:cs="Times New Roman"/>
                <w:strike/>
                <w:color w:val="FF0000"/>
                <w:sz w:val="18"/>
                <w:szCs w:val="18"/>
              </w:rPr>
              <w:t xml:space="preserve"> is greater than the SSN of the BlockAck frame applies depending on which scoreboard context control is used to generate the BlockAck frame.</w:t>
            </w:r>
          </w:p>
        </w:tc>
        <w:tc>
          <w:tcPr>
            <w:tcW w:w="3150" w:type="dxa"/>
            <w:shd w:val="clear" w:color="auto" w:fill="auto"/>
          </w:tcPr>
          <w:p w14:paraId="4C07EA85" w14:textId="77777777" w:rsidR="00280FCD" w:rsidRPr="003A4382" w:rsidRDefault="00280FCD" w:rsidP="00280FCD">
            <w:pPr>
              <w:suppressAutoHyphens/>
              <w:spacing w:after="0"/>
              <w:rPr>
                <w:ins w:id="482" w:author="Alfred Aster" w:date="2022-10-16T22:43:00Z"/>
                <w:rFonts w:ascii="Times New Roman" w:hAnsi="Times New Roman" w:cs="Times New Roman"/>
                <w:bCs/>
                <w:strike/>
                <w:color w:val="FF0000"/>
                <w:sz w:val="18"/>
                <w:szCs w:val="18"/>
              </w:rPr>
            </w:pPr>
            <w:ins w:id="483" w:author="Alfred Aster" w:date="2022-10-16T22:43:00Z">
              <w:r w:rsidRPr="003A4382">
                <w:rPr>
                  <w:rFonts w:ascii="Times New Roman" w:hAnsi="Times New Roman" w:cs="Times New Roman"/>
                  <w:bCs/>
                  <w:strike/>
                  <w:color w:val="FF0000"/>
                  <w:sz w:val="18"/>
                  <w:szCs w:val="18"/>
                </w:rPr>
                <w:t>Pending SP</w:t>
              </w:r>
            </w:ins>
          </w:p>
          <w:p w14:paraId="66BCCD3A" w14:textId="77777777" w:rsidR="00280FCD" w:rsidRPr="003A4382" w:rsidRDefault="00280FCD" w:rsidP="00280FCD">
            <w:pPr>
              <w:suppressAutoHyphens/>
              <w:spacing w:after="0"/>
              <w:rPr>
                <w:ins w:id="484" w:author="Alfred Aster" w:date="2022-10-16T22:43:00Z"/>
                <w:rFonts w:ascii="Times New Roman" w:hAnsi="Times New Roman" w:cs="Times New Roman"/>
                <w:bCs/>
                <w:strike/>
                <w:color w:val="FF0000"/>
                <w:sz w:val="18"/>
                <w:szCs w:val="18"/>
              </w:rPr>
            </w:pPr>
          </w:p>
          <w:p w14:paraId="62E7CDF2" w14:textId="3DA34254" w:rsidR="00E92CD5" w:rsidRPr="003A4382" w:rsidRDefault="00E92CD5" w:rsidP="00E92CD5">
            <w:pPr>
              <w:suppressAutoHyphens/>
              <w:spacing w:after="0"/>
              <w:rPr>
                <w:rFonts w:ascii="Times New Roman" w:hAnsi="Times New Roman" w:cs="Times New Roman"/>
                <w:bCs/>
                <w:strike/>
                <w:color w:val="FF0000"/>
                <w:sz w:val="18"/>
                <w:szCs w:val="18"/>
              </w:rPr>
            </w:pPr>
            <w:r w:rsidRPr="003A4382">
              <w:rPr>
                <w:rFonts w:ascii="Times New Roman" w:hAnsi="Times New Roman" w:cs="Times New Roman"/>
                <w:bCs/>
                <w:strike/>
                <w:color w:val="FF0000"/>
                <w:sz w:val="18"/>
                <w:szCs w:val="18"/>
              </w:rPr>
              <w:t>Reject</w:t>
            </w:r>
            <w:del w:id="485" w:author="Alfred Aster" w:date="2022-10-20T14:58:00Z">
              <w:r w:rsidRPr="003A4382" w:rsidDel="004F3BCE">
                <w:rPr>
                  <w:rFonts w:ascii="Times New Roman" w:hAnsi="Times New Roman" w:cs="Times New Roman"/>
                  <w:bCs/>
                  <w:strike/>
                  <w:color w:val="FF0000"/>
                  <w:sz w:val="18"/>
                  <w:szCs w:val="18"/>
                </w:rPr>
                <w:delText>ed</w:delText>
              </w:r>
            </w:del>
            <w:ins w:id="486" w:author="Alfred Aster" w:date="2022-10-20T14:58:00Z">
              <w:r w:rsidR="004F3BCE" w:rsidRPr="003A4382">
                <w:rPr>
                  <w:rFonts w:ascii="Times New Roman" w:hAnsi="Times New Roman" w:cs="Times New Roman"/>
                  <w:bCs/>
                  <w:strike/>
                  <w:color w:val="FF0000"/>
                  <w:sz w:val="18"/>
                  <w:szCs w:val="18"/>
                </w:rPr>
                <w:t>–</w:t>
              </w:r>
            </w:ins>
            <w:r w:rsidRPr="003A4382">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406C1BD1" w14:textId="77777777" w:rsidR="00E92CD5" w:rsidRPr="003A4382" w:rsidRDefault="00E92CD5" w:rsidP="00E92CD5">
            <w:pPr>
              <w:suppressAutoHyphens/>
              <w:spacing w:after="0"/>
              <w:rPr>
                <w:rFonts w:ascii="Times New Roman" w:hAnsi="Times New Roman" w:cs="Times New Roman"/>
                <w:bCs/>
                <w:strike/>
                <w:color w:val="FF0000"/>
                <w:sz w:val="18"/>
                <w:szCs w:val="18"/>
              </w:rPr>
            </w:pPr>
          </w:p>
          <w:p w14:paraId="75DACEC3" w14:textId="07FC7E0E" w:rsidR="00E92CD5" w:rsidRPr="003A4382" w:rsidRDefault="00E17CA5" w:rsidP="00E92CD5">
            <w:pPr>
              <w:suppressAutoHyphens/>
              <w:spacing w:after="0"/>
              <w:rPr>
                <w:rFonts w:ascii="Times New Roman" w:hAnsi="Times New Roman" w:cs="Times New Roman"/>
                <w:bCs/>
                <w:strike/>
                <w:color w:val="FF0000"/>
                <w:sz w:val="18"/>
                <w:szCs w:val="18"/>
              </w:rPr>
            </w:pPr>
            <w:r w:rsidRPr="003A4382">
              <w:rPr>
                <w:rFonts w:ascii="Times New Roman" w:hAnsi="Times New Roman" w:cs="Times New Roman"/>
                <w:strike/>
                <w:color w:val="FF0000"/>
                <w:sz w:val="18"/>
                <w:szCs w:val="18"/>
              </w:rPr>
              <w:t>This CID is discussed on September 9, 2022, but no straw poll is conducted yet.</w:t>
            </w:r>
            <w:r w:rsidRPr="003A4382">
              <w:rPr>
                <w:rFonts w:ascii="Times New Roman" w:hAnsi="Times New Roman" w:cs="Times New Roman"/>
                <w:strike/>
                <w:color w:val="FF0000"/>
                <w:sz w:val="18"/>
                <w:szCs w:val="18"/>
              </w:rPr>
              <w:br/>
            </w:r>
          </w:p>
          <w:p w14:paraId="7E1E04EC" w14:textId="77777777" w:rsidR="00B45EC9" w:rsidRPr="003A4382" w:rsidRDefault="00B45EC9" w:rsidP="00B45EC9">
            <w:pPr>
              <w:suppressAutoHyphens/>
              <w:spacing w:after="0"/>
              <w:rPr>
                <w:rFonts w:ascii="Times New Roman" w:hAnsi="Times New Roman" w:cs="Times New Roman"/>
                <w:bCs/>
                <w:strike/>
                <w:color w:val="FF0000"/>
                <w:sz w:val="18"/>
                <w:szCs w:val="18"/>
              </w:rPr>
            </w:pPr>
            <w:r w:rsidRPr="003A4382">
              <w:rPr>
                <w:rFonts w:ascii="Times New Roman" w:hAnsi="Times New Roman" w:cs="Times New Roman"/>
                <w:bCs/>
                <w:strike/>
                <w:color w:val="FF0000"/>
                <w:sz w:val="18"/>
                <w:szCs w:val="18"/>
              </w:rPr>
              <w:t>Abhishek Patil</w:t>
            </w:r>
            <w:r w:rsidRPr="003A4382">
              <w:rPr>
                <w:rFonts w:ascii="Times New Roman" w:hAnsi="Times New Roman" w:cs="Times New Roman"/>
                <w:bCs/>
                <w:strike/>
                <w:color w:val="FF0000"/>
                <w:sz w:val="18"/>
                <w:szCs w:val="18"/>
              </w:rPr>
              <w:tab/>
              <w:t>22/1336r1</w:t>
            </w:r>
          </w:p>
          <w:p w14:paraId="60AFCABE" w14:textId="77777777" w:rsidR="00B45EC9" w:rsidRPr="003A4382" w:rsidRDefault="00B45EC9" w:rsidP="00B45EC9">
            <w:pPr>
              <w:suppressAutoHyphens/>
              <w:spacing w:after="0"/>
              <w:rPr>
                <w:rFonts w:ascii="Times New Roman" w:hAnsi="Times New Roman" w:cs="Times New Roman"/>
                <w:bCs/>
                <w:strike/>
                <w:color w:val="FF0000"/>
                <w:sz w:val="18"/>
                <w:szCs w:val="18"/>
              </w:rPr>
            </w:pPr>
            <w:r w:rsidRPr="003A4382">
              <w:rPr>
                <w:rFonts w:ascii="Times New Roman" w:hAnsi="Times New Roman" w:cs="Times New Roman"/>
                <w:bCs/>
                <w:strike/>
                <w:color w:val="FF0000"/>
                <w:sz w:val="18"/>
                <w:szCs w:val="18"/>
              </w:rPr>
              <w:t>Notes from Discussion:</w:t>
            </w:r>
          </w:p>
          <w:p w14:paraId="5301C259" w14:textId="77777777" w:rsidR="00B45EC9" w:rsidRPr="003A4382" w:rsidRDefault="00B45EC9" w:rsidP="00B45EC9">
            <w:pPr>
              <w:suppressAutoHyphens/>
              <w:spacing w:after="0"/>
              <w:rPr>
                <w:rFonts w:ascii="Times New Roman" w:hAnsi="Times New Roman" w:cs="Times New Roman"/>
                <w:bCs/>
                <w:strike/>
                <w:color w:val="FF0000"/>
                <w:sz w:val="18"/>
                <w:szCs w:val="18"/>
              </w:rPr>
            </w:pPr>
            <w:r w:rsidRPr="003A4382">
              <w:rPr>
                <w:rFonts w:ascii="Times New Roman" w:hAnsi="Times New Roman" w:cs="Times New Roman"/>
                <w:bCs/>
                <w:strike/>
                <w:color w:val="FF0000"/>
                <w:sz w:val="18"/>
                <w:szCs w:val="18"/>
              </w:rPr>
              <w:t>&lt;&gt;</w:t>
            </w:r>
          </w:p>
          <w:p w14:paraId="5251C2B0" w14:textId="0373CC89" w:rsidR="00E17CA5" w:rsidRPr="003A4382" w:rsidRDefault="00E17CA5" w:rsidP="00E17CA5">
            <w:pPr>
              <w:suppressAutoHyphens/>
              <w:spacing w:after="0"/>
              <w:rPr>
                <w:rFonts w:ascii="Times New Roman" w:hAnsi="Times New Roman" w:cs="Times New Roman"/>
                <w:bCs/>
                <w:strike/>
                <w:color w:val="FF0000"/>
                <w:sz w:val="18"/>
                <w:szCs w:val="18"/>
              </w:rPr>
            </w:pPr>
          </w:p>
        </w:tc>
      </w:tr>
      <w:tr w:rsidR="00A3172B" w:rsidRPr="008B0293" w14:paraId="469AFF37" w14:textId="77777777" w:rsidTr="00221221">
        <w:trPr>
          <w:trHeight w:val="220"/>
          <w:jc w:val="center"/>
        </w:trPr>
        <w:tc>
          <w:tcPr>
            <w:tcW w:w="715" w:type="dxa"/>
            <w:shd w:val="clear" w:color="auto" w:fill="auto"/>
            <w:noWrap/>
          </w:tcPr>
          <w:p w14:paraId="6F5791CC" w14:textId="357D0011" w:rsidR="00A3172B" w:rsidRPr="003A4382" w:rsidRDefault="00A3172B" w:rsidP="00A3172B">
            <w:pPr>
              <w:suppressAutoHyphens/>
              <w:spacing w:after="0"/>
              <w:rPr>
                <w:rFonts w:ascii="Times New Roman" w:hAnsi="Times New Roman" w:cs="Times New Roman"/>
                <w:strike/>
                <w:color w:val="FF0000"/>
                <w:sz w:val="18"/>
                <w:szCs w:val="18"/>
              </w:rPr>
            </w:pPr>
            <w:r w:rsidRPr="003A4382">
              <w:rPr>
                <w:rFonts w:ascii="Times New Roman" w:hAnsi="Times New Roman" w:cs="Times New Roman"/>
                <w:strike/>
                <w:color w:val="FF0000"/>
                <w:sz w:val="18"/>
                <w:szCs w:val="18"/>
              </w:rPr>
              <w:lastRenderedPageBreak/>
              <w:t>10387</w:t>
            </w:r>
          </w:p>
        </w:tc>
        <w:tc>
          <w:tcPr>
            <w:tcW w:w="990" w:type="dxa"/>
          </w:tcPr>
          <w:p w14:paraId="0D8141DD" w14:textId="17784EA4" w:rsidR="00A3172B" w:rsidRPr="003A4382" w:rsidRDefault="00A3172B" w:rsidP="00A3172B">
            <w:pPr>
              <w:suppressAutoHyphens/>
              <w:spacing w:after="0"/>
              <w:rPr>
                <w:rFonts w:ascii="Times New Roman" w:hAnsi="Times New Roman" w:cs="Times New Roman"/>
                <w:strike/>
                <w:color w:val="FF0000"/>
                <w:sz w:val="18"/>
                <w:szCs w:val="18"/>
              </w:rPr>
            </w:pPr>
            <w:r w:rsidRPr="003A4382">
              <w:rPr>
                <w:rFonts w:ascii="Times New Roman" w:hAnsi="Times New Roman" w:cs="Times New Roman"/>
                <w:strike/>
                <w:color w:val="FF0000"/>
                <w:sz w:val="18"/>
                <w:szCs w:val="18"/>
              </w:rPr>
              <w:t>GEORGE CHERIAN</w:t>
            </w:r>
          </w:p>
        </w:tc>
        <w:tc>
          <w:tcPr>
            <w:tcW w:w="900" w:type="dxa"/>
            <w:shd w:val="clear" w:color="auto" w:fill="auto"/>
            <w:noWrap/>
          </w:tcPr>
          <w:p w14:paraId="32C86D6A" w14:textId="59889E06" w:rsidR="00A3172B" w:rsidRPr="003A4382" w:rsidRDefault="00A3172B" w:rsidP="00A3172B">
            <w:pPr>
              <w:suppressAutoHyphens/>
              <w:spacing w:after="0"/>
              <w:rPr>
                <w:rFonts w:ascii="Times New Roman" w:hAnsi="Times New Roman" w:cs="Times New Roman"/>
                <w:strike/>
                <w:color w:val="FF0000"/>
                <w:sz w:val="18"/>
                <w:szCs w:val="18"/>
              </w:rPr>
            </w:pPr>
            <w:r w:rsidRPr="003A4382">
              <w:rPr>
                <w:rFonts w:ascii="Times New Roman" w:hAnsi="Times New Roman" w:cs="Times New Roman"/>
                <w:strike/>
                <w:color w:val="FF0000"/>
                <w:sz w:val="18"/>
                <w:szCs w:val="18"/>
              </w:rPr>
              <w:t>35.3.9</w:t>
            </w:r>
          </w:p>
        </w:tc>
        <w:tc>
          <w:tcPr>
            <w:tcW w:w="720" w:type="dxa"/>
          </w:tcPr>
          <w:p w14:paraId="4E1A42D7" w14:textId="6923244B" w:rsidR="00A3172B" w:rsidRPr="003A4382" w:rsidRDefault="00A3172B" w:rsidP="00A3172B">
            <w:pPr>
              <w:suppressAutoHyphens/>
              <w:spacing w:after="0"/>
              <w:rPr>
                <w:rFonts w:ascii="Times New Roman" w:hAnsi="Times New Roman" w:cs="Times New Roman"/>
                <w:strike/>
                <w:color w:val="FF0000"/>
                <w:sz w:val="18"/>
                <w:szCs w:val="18"/>
              </w:rPr>
            </w:pPr>
            <w:r w:rsidRPr="003A4382">
              <w:rPr>
                <w:rFonts w:ascii="Times New Roman" w:hAnsi="Times New Roman" w:cs="Times New Roman"/>
                <w:strike/>
                <w:color w:val="FF0000"/>
                <w:sz w:val="18"/>
                <w:szCs w:val="18"/>
              </w:rPr>
              <w:t>0.00</w:t>
            </w:r>
          </w:p>
        </w:tc>
        <w:tc>
          <w:tcPr>
            <w:tcW w:w="2520" w:type="dxa"/>
            <w:shd w:val="clear" w:color="auto" w:fill="auto"/>
            <w:noWrap/>
          </w:tcPr>
          <w:p w14:paraId="608308F2" w14:textId="04344277" w:rsidR="00A3172B" w:rsidRPr="003A4382" w:rsidRDefault="00A3172B" w:rsidP="00A3172B">
            <w:pPr>
              <w:suppressAutoHyphens/>
              <w:spacing w:after="0"/>
              <w:rPr>
                <w:rFonts w:ascii="Times New Roman" w:hAnsi="Times New Roman" w:cs="Times New Roman"/>
                <w:strike/>
                <w:color w:val="FF0000"/>
                <w:sz w:val="18"/>
                <w:szCs w:val="18"/>
              </w:rPr>
            </w:pPr>
            <w:r w:rsidRPr="003A4382">
              <w:rPr>
                <w:rFonts w:ascii="Times New Roman" w:hAnsi="Times New Roman" w:cs="Times New Roman"/>
                <w:strike/>
                <w:color w:val="FF0000"/>
                <w:sz w:val="18"/>
                <w:szCs w:val="18"/>
              </w:rPr>
              <w:t>Allow dynamic fragmentation when the MLD is operating with only one link is enabled</w:t>
            </w:r>
          </w:p>
        </w:tc>
        <w:tc>
          <w:tcPr>
            <w:tcW w:w="2340" w:type="dxa"/>
            <w:shd w:val="clear" w:color="auto" w:fill="auto"/>
            <w:noWrap/>
          </w:tcPr>
          <w:p w14:paraId="1DFB19C3" w14:textId="63E69450" w:rsidR="00A3172B" w:rsidRPr="003A4382" w:rsidRDefault="00A3172B" w:rsidP="00A3172B">
            <w:pPr>
              <w:suppressAutoHyphens/>
              <w:spacing w:after="0"/>
              <w:rPr>
                <w:rFonts w:ascii="Times New Roman" w:hAnsi="Times New Roman" w:cs="Times New Roman"/>
                <w:strike/>
                <w:color w:val="FF0000"/>
                <w:sz w:val="18"/>
                <w:szCs w:val="18"/>
              </w:rPr>
            </w:pPr>
            <w:r w:rsidRPr="003A4382">
              <w:rPr>
                <w:rFonts w:ascii="Times New Roman" w:hAnsi="Times New Roman" w:cs="Times New Roman"/>
                <w:strike/>
                <w:color w:val="FF0000"/>
                <w:sz w:val="18"/>
                <w:szCs w:val="18"/>
              </w:rPr>
              <w:t>As in the comment</w:t>
            </w:r>
          </w:p>
        </w:tc>
        <w:tc>
          <w:tcPr>
            <w:tcW w:w="3150" w:type="dxa"/>
            <w:shd w:val="clear" w:color="auto" w:fill="auto"/>
          </w:tcPr>
          <w:p w14:paraId="5A6A0A02" w14:textId="77777777" w:rsidR="00280FCD" w:rsidRPr="003A4382" w:rsidRDefault="00280FCD" w:rsidP="00280FCD">
            <w:pPr>
              <w:suppressAutoHyphens/>
              <w:spacing w:after="0"/>
              <w:rPr>
                <w:ins w:id="487" w:author="Alfred Aster" w:date="2022-10-16T22:44:00Z"/>
                <w:rFonts w:ascii="Times New Roman" w:hAnsi="Times New Roman" w:cs="Times New Roman"/>
                <w:bCs/>
                <w:strike/>
                <w:color w:val="FF0000"/>
                <w:sz w:val="18"/>
                <w:szCs w:val="18"/>
              </w:rPr>
            </w:pPr>
            <w:ins w:id="488" w:author="Alfred Aster" w:date="2022-10-16T22:44:00Z">
              <w:r w:rsidRPr="003A4382">
                <w:rPr>
                  <w:rFonts w:ascii="Times New Roman" w:hAnsi="Times New Roman" w:cs="Times New Roman"/>
                  <w:bCs/>
                  <w:strike/>
                  <w:color w:val="FF0000"/>
                  <w:sz w:val="18"/>
                  <w:szCs w:val="18"/>
                </w:rPr>
                <w:t>Pending SP</w:t>
              </w:r>
            </w:ins>
          </w:p>
          <w:p w14:paraId="310EC86B" w14:textId="77777777" w:rsidR="00280FCD" w:rsidRPr="003A4382" w:rsidRDefault="00280FCD" w:rsidP="00280FCD">
            <w:pPr>
              <w:suppressAutoHyphens/>
              <w:spacing w:after="0"/>
              <w:rPr>
                <w:ins w:id="489" w:author="Alfred Aster" w:date="2022-10-16T22:44:00Z"/>
                <w:rFonts w:ascii="Times New Roman" w:hAnsi="Times New Roman" w:cs="Times New Roman"/>
                <w:bCs/>
                <w:strike/>
                <w:color w:val="FF0000"/>
                <w:sz w:val="18"/>
                <w:szCs w:val="18"/>
              </w:rPr>
            </w:pPr>
          </w:p>
          <w:p w14:paraId="2B99C69B" w14:textId="651A7424" w:rsidR="00E92CD5" w:rsidRPr="003A4382" w:rsidRDefault="00E92CD5" w:rsidP="00E92CD5">
            <w:pPr>
              <w:suppressAutoHyphens/>
              <w:spacing w:after="0"/>
              <w:rPr>
                <w:rFonts w:ascii="Times New Roman" w:hAnsi="Times New Roman" w:cs="Times New Roman"/>
                <w:bCs/>
                <w:strike/>
                <w:color w:val="FF0000"/>
                <w:sz w:val="18"/>
                <w:szCs w:val="18"/>
              </w:rPr>
            </w:pPr>
            <w:r w:rsidRPr="003A4382">
              <w:rPr>
                <w:rFonts w:ascii="Times New Roman" w:hAnsi="Times New Roman" w:cs="Times New Roman"/>
                <w:bCs/>
                <w:strike/>
                <w:color w:val="FF0000"/>
                <w:sz w:val="18"/>
                <w:szCs w:val="18"/>
              </w:rPr>
              <w:t>Reject</w:t>
            </w:r>
            <w:del w:id="490" w:author="Alfred Aster" w:date="2022-10-20T14:58:00Z">
              <w:r w:rsidRPr="003A4382" w:rsidDel="004F3BCE">
                <w:rPr>
                  <w:rFonts w:ascii="Times New Roman" w:hAnsi="Times New Roman" w:cs="Times New Roman"/>
                  <w:bCs/>
                  <w:strike/>
                  <w:color w:val="FF0000"/>
                  <w:sz w:val="18"/>
                  <w:szCs w:val="18"/>
                </w:rPr>
                <w:delText>ed</w:delText>
              </w:r>
            </w:del>
            <w:ins w:id="491" w:author="Alfred Aster" w:date="2022-10-20T14:58:00Z">
              <w:r w:rsidR="004F3BCE" w:rsidRPr="003A4382">
                <w:rPr>
                  <w:rFonts w:ascii="Times New Roman" w:hAnsi="Times New Roman" w:cs="Times New Roman"/>
                  <w:bCs/>
                  <w:strike/>
                  <w:color w:val="FF0000"/>
                  <w:sz w:val="18"/>
                  <w:szCs w:val="18"/>
                </w:rPr>
                <w:t>–</w:t>
              </w:r>
            </w:ins>
            <w:r w:rsidRPr="003A4382">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2536A162" w14:textId="77777777" w:rsidR="00E92CD5" w:rsidRPr="003A4382" w:rsidRDefault="00E92CD5" w:rsidP="00A3172B">
            <w:pPr>
              <w:suppressAutoHyphens/>
              <w:spacing w:after="0"/>
              <w:rPr>
                <w:rFonts w:ascii="Times New Roman" w:hAnsi="Times New Roman" w:cs="Times New Roman"/>
                <w:bCs/>
                <w:strike/>
                <w:color w:val="FF0000"/>
                <w:sz w:val="18"/>
                <w:szCs w:val="18"/>
              </w:rPr>
            </w:pPr>
          </w:p>
          <w:p w14:paraId="7C8A89A4" w14:textId="77777777" w:rsidR="00A3172B" w:rsidRPr="003A4382" w:rsidRDefault="00A3172B" w:rsidP="00A3172B">
            <w:pPr>
              <w:suppressAutoHyphens/>
              <w:spacing w:after="0"/>
              <w:rPr>
                <w:rFonts w:ascii="Times New Roman" w:hAnsi="Times New Roman" w:cs="Times New Roman"/>
                <w:bCs/>
                <w:strike/>
                <w:color w:val="FF0000"/>
                <w:sz w:val="18"/>
                <w:szCs w:val="18"/>
              </w:rPr>
            </w:pPr>
            <w:r w:rsidRPr="003A4382">
              <w:rPr>
                <w:rFonts w:ascii="Times New Roman" w:hAnsi="Times New Roman" w:cs="Times New Roman"/>
                <w:bCs/>
                <w:strike/>
                <w:color w:val="FF0000"/>
                <w:sz w:val="18"/>
                <w:szCs w:val="18"/>
              </w:rPr>
              <w:t>This CID is discussed on September 9, 2022, but no straw poll is conducted yet.</w:t>
            </w:r>
          </w:p>
          <w:p w14:paraId="6A164077" w14:textId="515C73B4" w:rsidR="00A3172B" w:rsidRPr="003A4382" w:rsidRDefault="00A3172B" w:rsidP="00A3172B">
            <w:pPr>
              <w:suppressAutoHyphens/>
              <w:spacing w:after="0"/>
              <w:rPr>
                <w:rFonts w:ascii="Times New Roman" w:hAnsi="Times New Roman" w:cs="Times New Roman"/>
                <w:bCs/>
                <w:strike/>
                <w:color w:val="FF0000"/>
                <w:sz w:val="18"/>
                <w:szCs w:val="18"/>
              </w:rPr>
            </w:pPr>
          </w:p>
          <w:p w14:paraId="4A6F8C6F" w14:textId="77777777" w:rsidR="00B45EC9" w:rsidRPr="003A4382" w:rsidRDefault="00B45EC9" w:rsidP="00B45EC9">
            <w:pPr>
              <w:suppressAutoHyphens/>
              <w:spacing w:after="0"/>
              <w:rPr>
                <w:rFonts w:ascii="Times New Roman" w:hAnsi="Times New Roman" w:cs="Times New Roman"/>
                <w:bCs/>
                <w:strike/>
                <w:color w:val="FF0000"/>
                <w:sz w:val="18"/>
                <w:szCs w:val="18"/>
              </w:rPr>
            </w:pPr>
            <w:r w:rsidRPr="003A4382">
              <w:rPr>
                <w:rFonts w:ascii="Times New Roman" w:hAnsi="Times New Roman" w:cs="Times New Roman"/>
                <w:bCs/>
                <w:strike/>
                <w:color w:val="FF0000"/>
                <w:sz w:val="18"/>
                <w:szCs w:val="18"/>
              </w:rPr>
              <w:t>Abhishek Patil</w:t>
            </w:r>
            <w:r w:rsidRPr="003A4382">
              <w:rPr>
                <w:rFonts w:ascii="Times New Roman" w:hAnsi="Times New Roman" w:cs="Times New Roman"/>
                <w:bCs/>
                <w:strike/>
                <w:color w:val="FF0000"/>
                <w:sz w:val="18"/>
                <w:szCs w:val="18"/>
              </w:rPr>
              <w:tab/>
              <w:t>22/1336r1</w:t>
            </w:r>
          </w:p>
          <w:p w14:paraId="346B62CE" w14:textId="77777777" w:rsidR="00B45EC9" w:rsidRPr="003A4382" w:rsidRDefault="00B45EC9" w:rsidP="00B45EC9">
            <w:pPr>
              <w:suppressAutoHyphens/>
              <w:spacing w:after="0"/>
              <w:rPr>
                <w:rFonts w:ascii="Times New Roman" w:hAnsi="Times New Roman" w:cs="Times New Roman"/>
                <w:bCs/>
                <w:strike/>
                <w:color w:val="FF0000"/>
                <w:sz w:val="18"/>
                <w:szCs w:val="18"/>
              </w:rPr>
            </w:pPr>
            <w:r w:rsidRPr="003A4382">
              <w:rPr>
                <w:rFonts w:ascii="Times New Roman" w:hAnsi="Times New Roman" w:cs="Times New Roman"/>
                <w:bCs/>
                <w:strike/>
                <w:color w:val="FF0000"/>
                <w:sz w:val="18"/>
                <w:szCs w:val="18"/>
              </w:rPr>
              <w:t>Notes from Discussion:</w:t>
            </w:r>
          </w:p>
          <w:p w14:paraId="16BA4291" w14:textId="77777777" w:rsidR="00B45EC9" w:rsidRPr="003A4382" w:rsidRDefault="00B45EC9" w:rsidP="00B45EC9">
            <w:pPr>
              <w:suppressAutoHyphens/>
              <w:spacing w:after="0"/>
              <w:rPr>
                <w:rFonts w:ascii="Times New Roman" w:hAnsi="Times New Roman" w:cs="Times New Roman"/>
                <w:bCs/>
                <w:strike/>
                <w:color w:val="FF0000"/>
                <w:sz w:val="18"/>
                <w:szCs w:val="18"/>
              </w:rPr>
            </w:pPr>
            <w:r w:rsidRPr="003A4382">
              <w:rPr>
                <w:rFonts w:ascii="Times New Roman" w:hAnsi="Times New Roman" w:cs="Times New Roman"/>
                <w:bCs/>
                <w:strike/>
                <w:color w:val="FF0000"/>
                <w:sz w:val="18"/>
                <w:szCs w:val="18"/>
              </w:rPr>
              <w:t>&lt;&gt;</w:t>
            </w:r>
          </w:p>
          <w:p w14:paraId="45180C41" w14:textId="0D1C98DC" w:rsidR="00B45EC9" w:rsidRPr="003A4382" w:rsidRDefault="00B45EC9" w:rsidP="00A3172B">
            <w:pPr>
              <w:suppressAutoHyphens/>
              <w:spacing w:after="0"/>
              <w:rPr>
                <w:rFonts w:ascii="Times New Roman" w:hAnsi="Times New Roman" w:cs="Times New Roman"/>
                <w:bCs/>
                <w:strike/>
                <w:color w:val="FF0000"/>
                <w:sz w:val="18"/>
                <w:szCs w:val="18"/>
              </w:rPr>
            </w:pPr>
          </w:p>
        </w:tc>
      </w:tr>
      <w:tr w:rsidR="00EE52A0" w:rsidRPr="008B0293" w14:paraId="3334AEA3" w14:textId="77777777" w:rsidTr="00221221">
        <w:trPr>
          <w:trHeight w:val="220"/>
          <w:jc w:val="center"/>
        </w:trPr>
        <w:tc>
          <w:tcPr>
            <w:tcW w:w="715" w:type="dxa"/>
            <w:shd w:val="clear" w:color="auto" w:fill="auto"/>
            <w:noWrap/>
          </w:tcPr>
          <w:p w14:paraId="433DC682" w14:textId="720CCDFF" w:rsidR="00EE52A0" w:rsidRPr="00237700" w:rsidRDefault="00EE52A0" w:rsidP="00EE52A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10488</w:t>
            </w:r>
          </w:p>
        </w:tc>
        <w:tc>
          <w:tcPr>
            <w:tcW w:w="990" w:type="dxa"/>
          </w:tcPr>
          <w:p w14:paraId="33F547CA" w14:textId="7047A067" w:rsidR="00EE52A0" w:rsidRPr="00237700" w:rsidRDefault="00EE52A0" w:rsidP="00EE52A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Eldad Perahia</w:t>
            </w:r>
          </w:p>
        </w:tc>
        <w:tc>
          <w:tcPr>
            <w:tcW w:w="900" w:type="dxa"/>
            <w:shd w:val="clear" w:color="auto" w:fill="auto"/>
            <w:noWrap/>
          </w:tcPr>
          <w:p w14:paraId="63CFCCB3" w14:textId="415AB36F" w:rsidR="00EE52A0" w:rsidRPr="00237700" w:rsidRDefault="00EE52A0" w:rsidP="00EE52A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35.3.7.1</w:t>
            </w:r>
          </w:p>
        </w:tc>
        <w:tc>
          <w:tcPr>
            <w:tcW w:w="720" w:type="dxa"/>
          </w:tcPr>
          <w:p w14:paraId="35ECD156" w14:textId="4FA2918D" w:rsidR="00EE52A0" w:rsidRPr="00237700" w:rsidRDefault="00EE52A0" w:rsidP="00EE52A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427.07</w:t>
            </w:r>
          </w:p>
        </w:tc>
        <w:tc>
          <w:tcPr>
            <w:tcW w:w="2520" w:type="dxa"/>
            <w:shd w:val="clear" w:color="auto" w:fill="auto"/>
            <w:noWrap/>
          </w:tcPr>
          <w:p w14:paraId="59278FB5" w14:textId="37D47961" w:rsidR="00EE52A0" w:rsidRPr="00237700" w:rsidRDefault="00EE52A0" w:rsidP="00EE52A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TID-to-link mapping as defined is useless for Enterprise.  For 802.11be to support Enterprise use cases, it is required to have the following enhancements:</w:t>
            </w:r>
            <w:r w:rsidRPr="00237700">
              <w:rPr>
                <w:rFonts w:ascii="Times New Roman" w:hAnsi="Times New Roman" w:cs="Times New Roman"/>
                <w:sz w:val="18"/>
                <w:szCs w:val="18"/>
              </w:rPr>
              <w:br/>
              <w:t>- Introduce a priority level in TID-to-link mapping negotiations</w:t>
            </w:r>
            <w:r w:rsidRPr="00237700">
              <w:rPr>
                <w:rFonts w:ascii="Times New Roman" w:hAnsi="Times New Roman" w:cs="Times New Roman"/>
                <w:sz w:val="18"/>
                <w:szCs w:val="18"/>
              </w:rPr>
              <w:br/>
              <w:t xml:space="preserve">- </w:t>
            </w:r>
            <w:proofErr w:type="spellStart"/>
            <w:r w:rsidRPr="00237700">
              <w:rPr>
                <w:rFonts w:ascii="Times New Roman" w:hAnsi="Times New Roman" w:cs="Times New Roman"/>
                <w:sz w:val="18"/>
                <w:szCs w:val="18"/>
              </w:rPr>
              <w:t>Defi</w:t>
            </w:r>
            <w:del w:id="492" w:author="Alfred Aster" w:date="2022-10-20T14:58:00Z">
              <w:r w:rsidRPr="00237700" w:rsidDel="004F3BCE">
                <w:rPr>
                  <w:rFonts w:ascii="Times New Roman" w:hAnsi="Times New Roman" w:cs="Times New Roman"/>
                  <w:sz w:val="18"/>
                  <w:szCs w:val="18"/>
                </w:rPr>
                <w:delText>n</w:delText>
              </w:r>
            </w:del>
            <w:ins w:id="493" w:author="Alfred Aster" w:date="2022-10-20T14:58:00Z">
              <w:r w:rsidR="004F3BCE">
                <w:rPr>
                  <w:rFonts w:ascii="Times New Roman" w:hAnsi="Times New Roman" w:cs="Times New Roman"/>
                  <w:sz w:val="18"/>
                  <w:szCs w:val="18"/>
                </w:rPr>
                <w:t>“</w:t>
              </w:r>
            </w:ins>
            <w:r w:rsidRPr="00237700">
              <w:rPr>
                <w:rFonts w:ascii="Times New Roman" w:hAnsi="Times New Roman" w:cs="Times New Roman"/>
                <w:sz w:val="18"/>
                <w:szCs w:val="18"/>
              </w:rPr>
              <w:t>e</w:t>
            </w:r>
            <w:proofErr w:type="spellEnd"/>
            <w:r w:rsidRPr="00237700">
              <w:rPr>
                <w:rFonts w:ascii="Times New Roman" w:hAnsi="Times New Roman" w:cs="Times New Roman"/>
                <w:sz w:val="18"/>
                <w:szCs w:val="18"/>
              </w:rPr>
              <w:t xml:space="preserve"> "enhanced TID to link </w:t>
            </w:r>
            <w:proofErr w:type="spellStart"/>
            <w:r w:rsidRPr="00237700">
              <w:rPr>
                <w:rFonts w:ascii="Times New Roman" w:hAnsi="Times New Roman" w:cs="Times New Roman"/>
                <w:sz w:val="18"/>
                <w:szCs w:val="18"/>
              </w:rPr>
              <w:t>sub</w:t>
            </w:r>
            <w:del w:id="494" w:author="Alfred Aster" w:date="2022-10-20T14:58:00Z">
              <w:r w:rsidRPr="00237700" w:rsidDel="004F3BCE">
                <w:rPr>
                  <w:rFonts w:ascii="Times New Roman" w:hAnsi="Times New Roman" w:cs="Times New Roman"/>
                  <w:sz w:val="18"/>
                  <w:szCs w:val="18"/>
                </w:rPr>
                <w:delText>s</w:delText>
              </w:r>
            </w:del>
            <w:ins w:id="495" w:author="Alfred Aster" w:date="2022-10-20T14:58:00Z">
              <w:r w:rsidR="004F3BCE">
                <w:rPr>
                  <w:rFonts w:ascii="Times New Roman" w:hAnsi="Times New Roman" w:cs="Times New Roman"/>
                  <w:sz w:val="18"/>
                  <w:szCs w:val="18"/>
                </w:rPr>
                <w:t>”</w:t>
              </w:r>
            </w:ins>
            <w:r w:rsidRPr="00237700">
              <w:rPr>
                <w:rFonts w:ascii="Times New Roman" w:hAnsi="Times New Roman" w:cs="Times New Roman"/>
                <w:sz w:val="18"/>
                <w:szCs w:val="18"/>
              </w:rPr>
              <w:t>et</w:t>
            </w:r>
            <w:proofErr w:type="spellEnd"/>
            <w:r w:rsidRPr="00237700">
              <w:rPr>
                <w:rFonts w:ascii="Times New Roman" w:hAnsi="Times New Roman" w:cs="Times New Roman"/>
                <w:sz w:val="18"/>
                <w:szCs w:val="18"/>
              </w:rPr>
              <w:t>" mapping capability</w:t>
            </w:r>
            <w:r w:rsidRPr="00237700">
              <w:rPr>
                <w:rFonts w:ascii="Times New Roman" w:hAnsi="Times New Roman" w:cs="Times New Roman"/>
                <w:sz w:val="18"/>
                <w:szCs w:val="18"/>
              </w:rPr>
              <w:br/>
              <w:t>- Introduce a method for both non-AP STAs and APs to identify reasons for TID mapping changes</w:t>
            </w:r>
            <w:r w:rsidRPr="00237700">
              <w:rPr>
                <w:rFonts w:ascii="Times New Roman" w:hAnsi="Times New Roman" w:cs="Times New Roman"/>
                <w:sz w:val="18"/>
                <w:szCs w:val="18"/>
              </w:rPr>
              <w:br/>
              <w:t>- Add scalable TID-to-link mapping mechanisms (broadcast advertisement and group-negotiation)</w:t>
            </w:r>
          </w:p>
        </w:tc>
        <w:tc>
          <w:tcPr>
            <w:tcW w:w="2340" w:type="dxa"/>
            <w:shd w:val="clear" w:color="auto" w:fill="auto"/>
            <w:noWrap/>
          </w:tcPr>
          <w:p w14:paraId="5DC0E6D2" w14:textId="3A68F5DC" w:rsidR="00EE52A0" w:rsidRPr="00237700" w:rsidRDefault="00EE52A0" w:rsidP="00EE52A0">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comment</w:t>
            </w:r>
          </w:p>
        </w:tc>
        <w:tc>
          <w:tcPr>
            <w:tcW w:w="3150" w:type="dxa"/>
            <w:shd w:val="clear" w:color="auto" w:fill="auto"/>
          </w:tcPr>
          <w:p w14:paraId="38C67B2B" w14:textId="7FC87E54" w:rsidR="00E92CD5" w:rsidRDefault="00E92CD5" w:rsidP="00E92CD5">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w:t>
            </w:r>
            <w:del w:id="496" w:author="Alfred Aster" w:date="2022-10-20T14:58:00Z">
              <w:r w:rsidDel="004F3BCE">
                <w:rPr>
                  <w:rFonts w:ascii="Times New Roman" w:hAnsi="Times New Roman" w:cs="Times New Roman"/>
                  <w:bCs/>
                  <w:sz w:val="18"/>
                  <w:szCs w:val="18"/>
                </w:rPr>
                <w:delText>ed</w:delText>
              </w:r>
            </w:del>
            <w:ins w:id="497"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comment resolutions in “document”, however the group could not reach consensus on a proposed change that would resolve the comment.</w:t>
            </w:r>
          </w:p>
          <w:p w14:paraId="5A38D248" w14:textId="77777777" w:rsidR="00E92CD5" w:rsidRPr="00237700" w:rsidRDefault="00E92CD5" w:rsidP="00E92CD5">
            <w:pPr>
              <w:suppressAutoHyphens/>
              <w:spacing w:after="0"/>
              <w:rPr>
                <w:rFonts w:ascii="Times New Roman" w:hAnsi="Times New Roman" w:cs="Times New Roman"/>
                <w:bCs/>
                <w:sz w:val="18"/>
                <w:szCs w:val="18"/>
              </w:rPr>
            </w:pPr>
          </w:p>
          <w:p w14:paraId="4F4D4F51" w14:textId="77777777" w:rsidR="00EE52A0" w:rsidRPr="00237700" w:rsidRDefault="00EE52A0" w:rsidP="00EE52A0">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 xml:space="preserve">This CID is discussed on September 7, </w:t>
            </w:r>
            <w:proofErr w:type="gramStart"/>
            <w:r w:rsidRPr="00237700">
              <w:rPr>
                <w:rFonts w:ascii="Times New Roman" w:hAnsi="Times New Roman" w:cs="Times New Roman"/>
                <w:bCs/>
                <w:sz w:val="18"/>
                <w:szCs w:val="18"/>
              </w:rPr>
              <w:t>2022</w:t>
            </w:r>
            <w:proofErr w:type="gramEnd"/>
            <w:r w:rsidRPr="00237700">
              <w:rPr>
                <w:rFonts w:ascii="Times New Roman" w:hAnsi="Times New Roman" w:cs="Times New Roman"/>
                <w:bCs/>
                <w:sz w:val="18"/>
                <w:szCs w:val="18"/>
              </w:rPr>
              <w:t xml:space="preserve"> with 22/1429r2, but no straw poll is conducted yet.</w:t>
            </w:r>
          </w:p>
          <w:p w14:paraId="63E8B1FC" w14:textId="77777777" w:rsidR="00EE52A0" w:rsidRPr="00237700" w:rsidRDefault="00EE52A0" w:rsidP="00EE52A0">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 xml:space="preserve">This CID is discussed on October 12, </w:t>
            </w:r>
            <w:proofErr w:type="gramStart"/>
            <w:r w:rsidRPr="00237700">
              <w:rPr>
                <w:rFonts w:ascii="Times New Roman" w:hAnsi="Times New Roman" w:cs="Times New Roman"/>
                <w:bCs/>
                <w:sz w:val="18"/>
                <w:szCs w:val="18"/>
              </w:rPr>
              <w:t>2022</w:t>
            </w:r>
            <w:proofErr w:type="gramEnd"/>
            <w:r w:rsidRPr="00237700">
              <w:rPr>
                <w:rFonts w:ascii="Times New Roman" w:hAnsi="Times New Roman" w:cs="Times New Roman"/>
                <w:bCs/>
                <w:sz w:val="18"/>
                <w:szCs w:val="18"/>
              </w:rPr>
              <w:t xml:space="preserve"> with 22/1509r4.  The straw poll result is 52Y, 34N, 28A.</w:t>
            </w:r>
          </w:p>
          <w:p w14:paraId="50A116CE" w14:textId="02A219F1" w:rsidR="00EE52A0" w:rsidRPr="00237700" w:rsidRDefault="00EE52A0" w:rsidP="00EE52A0">
            <w:pPr>
              <w:suppressAutoHyphens/>
              <w:spacing w:after="0"/>
              <w:rPr>
                <w:rFonts w:ascii="Times New Roman" w:hAnsi="Times New Roman" w:cs="Times New Roman"/>
                <w:bCs/>
                <w:sz w:val="18"/>
                <w:szCs w:val="18"/>
              </w:rPr>
            </w:pPr>
          </w:p>
          <w:p w14:paraId="54C8E1CB"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Laurent Cariou</w:t>
            </w:r>
            <w:r w:rsidRPr="00B45EC9">
              <w:rPr>
                <w:rFonts w:ascii="Times New Roman" w:hAnsi="Times New Roman" w:cs="Times New Roman"/>
                <w:bCs/>
                <w:sz w:val="18"/>
                <w:szCs w:val="18"/>
              </w:rPr>
              <w:tab/>
              <w:t>22/1509r4</w:t>
            </w:r>
          </w:p>
          <w:p w14:paraId="65433686" w14:textId="1AA55C0B"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5E8F9236" w14:textId="0E629DFB" w:rsidR="00B45EC9" w:rsidRPr="00887E9D" w:rsidRDefault="00B45EC9" w:rsidP="00B45EC9">
            <w:pPr>
              <w:suppressAutoHyphens/>
              <w:spacing w:after="0"/>
              <w:rPr>
                <w:rFonts w:ascii="Times New Roman" w:hAnsi="Times New Roman" w:cs="Times New Roman"/>
                <w:bCs/>
                <w:color w:val="00B050"/>
                <w:sz w:val="18"/>
                <w:szCs w:val="18"/>
              </w:rPr>
            </w:pPr>
            <w:r w:rsidRPr="00887E9D">
              <w:rPr>
                <w:rFonts w:ascii="Times New Roman" w:hAnsi="Times New Roman" w:cs="Times New Roman"/>
                <w:bCs/>
                <w:color w:val="00B050"/>
                <w:sz w:val="18"/>
                <w:szCs w:val="18"/>
              </w:rPr>
              <w:t>&lt;</w:t>
            </w:r>
            <w:r w:rsidR="000622DB" w:rsidRPr="00887E9D">
              <w:rPr>
                <w:rFonts w:ascii="Times New Roman" w:hAnsi="Times New Roman" w:cs="Times New Roman"/>
                <w:bCs/>
                <w:color w:val="00B050"/>
                <w:sz w:val="18"/>
                <w:szCs w:val="18"/>
              </w:rPr>
              <w:t xml:space="preserve"> </w:t>
            </w:r>
            <w:r w:rsidR="000622DB" w:rsidRPr="00887E9D">
              <w:rPr>
                <w:rFonts w:ascii="Times New Roman" w:hAnsi="Times New Roman" w:cs="Times New Roman"/>
                <w:bCs/>
                <w:color w:val="00B050"/>
                <w:sz w:val="18"/>
                <w:szCs w:val="18"/>
              </w:rPr>
              <w:t>Multiple proposals have been discussed. Some aspects of this CID have been accepted based on the resolution of other CIDs, but not all.</w:t>
            </w:r>
            <w:r w:rsidRPr="00887E9D">
              <w:rPr>
                <w:rFonts w:ascii="Times New Roman" w:hAnsi="Times New Roman" w:cs="Times New Roman"/>
                <w:bCs/>
                <w:color w:val="00B050"/>
                <w:sz w:val="18"/>
                <w:szCs w:val="18"/>
              </w:rPr>
              <w:t>&gt;</w:t>
            </w:r>
          </w:p>
          <w:p w14:paraId="4C63FED9" w14:textId="4E466793" w:rsidR="00B45EC9" w:rsidRPr="00237700" w:rsidRDefault="00B45EC9" w:rsidP="00EE52A0">
            <w:pPr>
              <w:suppressAutoHyphens/>
              <w:spacing w:after="0"/>
              <w:rPr>
                <w:rFonts w:ascii="Times New Roman" w:hAnsi="Times New Roman" w:cs="Times New Roman"/>
                <w:bCs/>
                <w:sz w:val="18"/>
                <w:szCs w:val="18"/>
              </w:rPr>
            </w:pPr>
          </w:p>
        </w:tc>
      </w:tr>
      <w:tr w:rsidR="00C20134" w:rsidRPr="008B0293" w14:paraId="4926D7B5" w14:textId="77777777" w:rsidTr="00221221">
        <w:trPr>
          <w:trHeight w:val="220"/>
          <w:jc w:val="center"/>
        </w:trPr>
        <w:tc>
          <w:tcPr>
            <w:tcW w:w="715" w:type="dxa"/>
            <w:shd w:val="clear" w:color="auto" w:fill="auto"/>
            <w:noWrap/>
          </w:tcPr>
          <w:p w14:paraId="071C7AF6" w14:textId="76D152E2" w:rsidR="00C20134" w:rsidRPr="003A4382" w:rsidRDefault="00C20134" w:rsidP="00C20134">
            <w:pPr>
              <w:suppressAutoHyphens/>
              <w:spacing w:after="0"/>
              <w:rPr>
                <w:rFonts w:ascii="Times New Roman" w:hAnsi="Times New Roman" w:cs="Times New Roman"/>
                <w:strike/>
                <w:color w:val="FF0000"/>
                <w:sz w:val="18"/>
                <w:szCs w:val="18"/>
              </w:rPr>
            </w:pPr>
            <w:r w:rsidRPr="003A4382">
              <w:rPr>
                <w:rFonts w:ascii="Times New Roman" w:hAnsi="Times New Roman" w:cs="Times New Roman"/>
                <w:strike/>
                <w:color w:val="FF0000"/>
                <w:sz w:val="18"/>
                <w:szCs w:val="18"/>
              </w:rPr>
              <w:t>10597</w:t>
            </w:r>
          </w:p>
        </w:tc>
        <w:tc>
          <w:tcPr>
            <w:tcW w:w="990" w:type="dxa"/>
          </w:tcPr>
          <w:p w14:paraId="6AA5D760" w14:textId="57658E27" w:rsidR="00C20134" w:rsidRPr="003A4382" w:rsidRDefault="00C20134" w:rsidP="00C20134">
            <w:pPr>
              <w:suppressAutoHyphens/>
              <w:spacing w:after="0"/>
              <w:rPr>
                <w:rFonts w:ascii="Times New Roman" w:hAnsi="Times New Roman" w:cs="Times New Roman"/>
                <w:strike/>
                <w:color w:val="FF0000"/>
                <w:sz w:val="18"/>
                <w:szCs w:val="18"/>
              </w:rPr>
            </w:pPr>
            <w:r w:rsidRPr="003A4382">
              <w:rPr>
                <w:rFonts w:ascii="Times New Roman" w:hAnsi="Times New Roman" w:cs="Times New Roman"/>
                <w:strike/>
                <w:color w:val="FF0000"/>
                <w:sz w:val="18"/>
                <w:szCs w:val="18"/>
              </w:rPr>
              <w:t>Abhishek Patil</w:t>
            </w:r>
          </w:p>
        </w:tc>
        <w:tc>
          <w:tcPr>
            <w:tcW w:w="900" w:type="dxa"/>
            <w:shd w:val="clear" w:color="auto" w:fill="auto"/>
            <w:noWrap/>
          </w:tcPr>
          <w:p w14:paraId="77447DED" w14:textId="1CF916E4" w:rsidR="00C20134" w:rsidRPr="003A4382" w:rsidRDefault="00C20134" w:rsidP="00C20134">
            <w:pPr>
              <w:suppressAutoHyphens/>
              <w:spacing w:after="0"/>
              <w:rPr>
                <w:rFonts w:ascii="Times New Roman" w:hAnsi="Times New Roman" w:cs="Times New Roman"/>
                <w:strike/>
                <w:color w:val="FF0000"/>
                <w:sz w:val="18"/>
                <w:szCs w:val="18"/>
              </w:rPr>
            </w:pPr>
            <w:r w:rsidRPr="003A4382">
              <w:rPr>
                <w:rFonts w:ascii="Times New Roman" w:hAnsi="Times New Roman" w:cs="Times New Roman"/>
                <w:strike/>
                <w:color w:val="FF0000"/>
                <w:sz w:val="18"/>
                <w:szCs w:val="18"/>
              </w:rPr>
              <w:t>35.3.2.1</w:t>
            </w:r>
          </w:p>
        </w:tc>
        <w:tc>
          <w:tcPr>
            <w:tcW w:w="720" w:type="dxa"/>
          </w:tcPr>
          <w:p w14:paraId="199FD733" w14:textId="1AEFF987" w:rsidR="00C20134" w:rsidRPr="003A4382" w:rsidRDefault="00C20134" w:rsidP="00C20134">
            <w:pPr>
              <w:suppressAutoHyphens/>
              <w:spacing w:after="0"/>
              <w:rPr>
                <w:rFonts w:ascii="Times New Roman" w:hAnsi="Times New Roman" w:cs="Times New Roman"/>
                <w:strike/>
                <w:color w:val="FF0000"/>
                <w:sz w:val="18"/>
                <w:szCs w:val="18"/>
              </w:rPr>
            </w:pPr>
            <w:r w:rsidRPr="003A4382">
              <w:rPr>
                <w:rFonts w:ascii="Times New Roman" w:hAnsi="Times New Roman" w:cs="Times New Roman"/>
                <w:strike/>
                <w:color w:val="FF0000"/>
                <w:sz w:val="18"/>
                <w:szCs w:val="18"/>
              </w:rPr>
              <w:t>406.11</w:t>
            </w:r>
          </w:p>
        </w:tc>
        <w:tc>
          <w:tcPr>
            <w:tcW w:w="2520" w:type="dxa"/>
            <w:shd w:val="clear" w:color="auto" w:fill="auto"/>
            <w:noWrap/>
          </w:tcPr>
          <w:p w14:paraId="240F7ACC" w14:textId="03447B93" w:rsidR="00C20134" w:rsidRPr="003A4382" w:rsidRDefault="00C20134" w:rsidP="00C20134">
            <w:pPr>
              <w:suppressAutoHyphens/>
              <w:spacing w:after="0"/>
              <w:rPr>
                <w:rFonts w:ascii="Times New Roman" w:hAnsi="Times New Roman" w:cs="Times New Roman"/>
                <w:strike/>
                <w:color w:val="FF0000"/>
                <w:sz w:val="18"/>
                <w:szCs w:val="18"/>
              </w:rPr>
            </w:pPr>
            <w:r w:rsidRPr="003A4382">
              <w:rPr>
                <w:rFonts w:ascii="Times New Roman" w:hAnsi="Times New Roman" w:cs="Times New Roman"/>
                <w:strike/>
                <w:color w:val="FF0000"/>
                <w:sz w:val="18"/>
                <w:szCs w:val="18"/>
              </w:rPr>
              <w:t>Clarify that an AP MLD assigns a unique link ID to each link on which its affiliated APs operate on and that the link ID is continuous. There can be a gap in the link ID space if the AP MLD performs ML reconfiguration procedure which results in removal of an affiliated AP. However, if the same AP (BSSID) is added back to the same channel, then the AP MLD assigns the same link ID as before.</w:t>
            </w:r>
          </w:p>
        </w:tc>
        <w:tc>
          <w:tcPr>
            <w:tcW w:w="2340" w:type="dxa"/>
            <w:shd w:val="clear" w:color="auto" w:fill="auto"/>
            <w:noWrap/>
          </w:tcPr>
          <w:p w14:paraId="00E6B197" w14:textId="75456D79" w:rsidR="00C20134" w:rsidRPr="003A4382" w:rsidRDefault="00C20134" w:rsidP="00C20134">
            <w:pPr>
              <w:suppressAutoHyphens/>
              <w:spacing w:after="0"/>
              <w:rPr>
                <w:rFonts w:ascii="Times New Roman" w:hAnsi="Times New Roman" w:cs="Times New Roman"/>
                <w:strike/>
                <w:color w:val="FF0000"/>
                <w:sz w:val="18"/>
                <w:szCs w:val="18"/>
              </w:rPr>
            </w:pPr>
            <w:r w:rsidRPr="003A4382">
              <w:rPr>
                <w:rFonts w:ascii="Times New Roman" w:hAnsi="Times New Roman" w:cs="Times New Roman"/>
                <w:strike/>
                <w:color w:val="FF0000"/>
                <w:sz w:val="18"/>
                <w:szCs w:val="18"/>
              </w:rPr>
              <w:t>As in comment</w:t>
            </w:r>
          </w:p>
        </w:tc>
        <w:tc>
          <w:tcPr>
            <w:tcW w:w="3150" w:type="dxa"/>
            <w:shd w:val="clear" w:color="auto" w:fill="auto"/>
          </w:tcPr>
          <w:p w14:paraId="22B944A5" w14:textId="1196D25E" w:rsidR="00D80136" w:rsidRPr="003A4382" w:rsidRDefault="00D80136" w:rsidP="0089621D">
            <w:pPr>
              <w:suppressAutoHyphens/>
              <w:spacing w:after="0"/>
              <w:rPr>
                <w:ins w:id="498" w:author="Alfred Aster" w:date="2022-10-16T22:38:00Z"/>
                <w:rFonts w:ascii="Times New Roman" w:hAnsi="Times New Roman" w:cs="Times New Roman"/>
                <w:bCs/>
                <w:strike/>
                <w:color w:val="FF0000"/>
                <w:sz w:val="18"/>
                <w:szCs w:val="18"/>
              </w:rPr>
            </w:pPr>
            <w:ins w:id="499" w:author="Alfred Aster" w:date="2022-10-16T22:38:00Z">
              <w:r w:rsidRPr="003A4382">
                <w:rPr>
                  <w:rFonts w:ascii="Times New Roman" w:hAnsi="Times New Roman" w:cs="Times New Roman"/>
                  <w:bCs/>
                  <w:strike/>
                  <w:color w:val="FF0000"/>
                  <w:sz w:val="18"/>
                  <w:szCs w:val="18"/>
                </w:rPr>
                <w:t>Pending SP</w:t>
              </w:r>
            </w:ins>
          </w:p>
          <w:p w14:paraId="62111F03" w14:textId="77777777" w:rsidR="00D80136" w:rsidRPr="003A4382" w:rsidRDefault="00D80136" w:rsidP="0089621D">
            <w:pPr>
              <w:suppressAutoHyphens/>
              <w:spacing w:after="0"/>
              <w:rPr>
                <w:ins w:id="500" w:author="Alfred Aster" w:date="2022-10-16T22:37:00Z"/>
                <w:rFonts w:ascii="Times New Roman" w:hAnsi="Times New Roman" w:cs="Times New Roman"/>
                <w:bCs/>
                <w:strike/>
                <w:color w:val="FF0000"/>
                <w:sz w:val="18"/>
                <w:szCs w:val="18"/>
              </w:rPr>
            </w:pPr>
          </w:p>
          <w:p w14:paraId="74CF886D" w14:textId="1C3144B2" w:rsidR="0089621D" w:rsidRPr="003A4382" w:rsidRDefault="0089621D" w:rsidP="0089621D">
            <w:pPr>
              <w:suppressAutoHyphens/>
              <w:spacing w:after="0"/>
              <w:rPr>
                <w:rFonts w:ascii="Times New Roman" w:hAnsi="Times New Roman" w:cs="Times New Roman"/>
                <w:bCs/>
                <w:strike/>
                <w:color w:val="FF0000"/>
                <w:sz w:val="18"/>
                <w:szCs w:val="18"/>
              </w:rPr>
            </w:pPr>
            <w:r w:rsidRPr="003A4382">
              <w:rPr>
                <w:rFonts w:ascii="Times New Roman" w:hAnsi="Times New Roman" w:cs="Times New Roman"/>
                <w:bCs/>
                <w:strike/>
                <w:color w:val="FF0000"/>
                <w:sz w:val="18"/>
                <w:szCs w:val="18"/>
              </w:rPr>
              <w:t>Reject</w:t>
            </w:r>
            <w:del w:id="501" w:author="Alfred Aster" w:date="2022-10-20T14:58:00Z">
              <w:r w:rsidRPr="003A4382" w:rsidDel="004F3BCE">
                <w:rPr>
                  <w:rFonts w:ascii="Times New Roman" w:hAnsi="Times New Roman" w:cs="Times New Roman"/>
                  <w:bCs/>
                  <w:strike/>
                  <w:color w:val="FF0000"/>
                  <w:sz w:val="18"/>
                  <w:szCs w:val="18"/>
                </w:rPr>
                <w:delText>ed</w:delText>
              </w:r>
            </w:del>
            <w:ins w:id="502" w:author="Alfred Aster" w:date="2022-10-20T14:58:00Z">
              <w:r w:rsidR="004F3BCE" w:rsidRPr="003A4382">
                <w:rPr>
                  <w:rFonts w:ascii="Times New Roman" w:hAnsi="Times New Roman" w:cs="Times New Roman"/>
                  <w:bCs/>
                  <w:strike/>
                  <w:color w:val="FF0000"/>
                  <w:sz w:val="18"/>
                  <w:szCs w:val="18"/>
                </w:rPr>
                <w:t>–</w:t>
              </w:r>
            </w:ins>
            <w:r w:rsidRPr="003A4382">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4484482C" w14:textId="77777777" w:rsidR="0089621D" w:rsidRPr="003A4382" w:rsidRDefault="0089621D" w:rsidP="0089621D">
            <w:pPr>
              <w:suppressAutoHyphens/>
              <w:spacing w:after="0"/>
              <w:rPr>
                <w:rFonts w:ascii="Times New Roman" w:hAnsi="Times New Roman" w:cs="Times New Roman"/>
                <w:bCs/>
                <w:strike/>
                <w:color w:val="FF0000"/>
                <w:sz w:val="18"/>
                <w:szCs w:val="18"/>
              </w:rPr>
            </w:pPr>
          </w:p>
          <w:p w14:paraId="0540CDC1" w14:textId="795DFA9E" w:rsidR="0089621D" w:rsidRPr="003A4382" w:rsidRDefault="00C20134" w:rsidP="0089621D">
            <w:pPr>
              <w:suppressAutoHyphens/>
              <w:spacing w:after="0"/>
              <w:rPr>
                <w:rFonts w:ascii="Times New Roman" w:hAnsi="Times New Roman" w:cs="Times New Roman"/>
                <w:bCs/>
                <w:strike/>
                <w:color w:val="FF0000"/>
                <w:sz w:val="18"/>
                <w:szCs w:val="18"/>
              </w:rPr>
            </w:pPr>
            <w:r w:rsidRPr="003A4382">
              <w:rPr>
                <w:rFonts w:ascii="Times New Roman" w:hAnsi="Times New Roman" w:cs="Times New Roman"/>
                <w:strike/>
                <w:color w:val="FF0000"/>
                <w:sz w:val="18"/>
                <w:szCs w:val="18"/>
              </w:rPr>
              <w:t>This CID is discussed on September 12, 2022, but no straw poll is conducted yet.</w:t>
            </w:r>
          </w:p>
          <w:p w14:paraId="08BD9611" w14:textId="77777777" w:rsidR="00C20134" w:rsidRPr="003A4382" w:rsidRDefault="00C20134" w:rsidP="00C20134">
            <w:pPr>
              <w:suppressAutoHyphens/>
              <w:spacing w:after="0"/>
              <w:rPr>
                <w:rFonts w:ascii="Times New Roman" w:hAnsi="Times New Roman" w:cs="Times New Roman"/>
                <w:bCs/>
                <w:strike/>
                <w:color w:val="FF0000"/>
                <w:sz w:val="18"/>
                <w:szCs w:val="18"/>
              </w:rPr>
            </w:pPr>
          </w:p>
          <w:p w14:paraId="3E1A5AC4" w14:textId="77777777" w:rsidR="00B45EC9" w:rsidRPr="003A4382" w:rsidRDefault="00B45EC9" w:rsidP="00B45EC9">
            <w:pPr>
              <w:suppressAutoHyphens/>
              <w:spacing w:after="0"/>
              <w:rPr>
                <w:rFonts w:ascii="Times New Roman" w:hAnsi="Times New Roman" w:cs="Times New Roman"/>
                <w:bCs/>
                <w:strike/>
                <w:color w:val="FF0000"/>
                <w:sz w:val="18"/>
                <w:szCs w:val="18"/>
              </w:rPr>
            </w:pPr>
            <w:r w:rsidRPr="003A4382">
              <w:rPr>
                <w:rFonts w:ascii="Times New Roman" w:hAnsi="Times New Roman" w:cs="Times New Roman"/>
                <w:bCs/>
                <w:strike/>
                <w:color w:val="FF0000"/>
                <w:sz w:val="18"/>
                <w:szCs w:val="18"/>
              </w:rPr>
              <w:t>Abhishek Patil</w:t>
            </w:r>
            <w:r w:rsidRPr="003A4382">
              <w:rPr>
                <w:rFonts w:ascii="Times New Roman" w:hAnsi="Times New Roman" w:cs="Times New Roman"/>
                <w:bCs/>
                <w:strike/>
                <w:color w:val="FF0000"/>
                <w:sz w:val="18"/>
                <w:szCs w:val="18"/>
              </w:rPr>
              <w:tab/>
              <w:t>22/1422r1</w:t>
            </w:r>
          </w:p>
          <w:p w14:paraId="6C32C0A5" w14:textId="571790C9" w:rsidR="00B45EC9" w:rsidRPr="003A4382" w:rsidRDefault="00B45EC9" w:rsidP="00B45EC9">
            <w:pPr>
              <w:suppressAutoHyphens/>
              <w:spacing w:after="0"/>
              <w:rPr>
                <w:rFonts w:ascii="Times New Roman" w:hAnsi="Times New Roman" w:cs="Times New Roman"/>
                <w:bCs/>
                <w:strike/>
                <w:color w:val="FF0000"/>
                <w:sz w:val="18"/>
                <w:szCs w:val="18"/>
              </w:rPr>
            </w:pPr>
            <w:r w:rsidRPr="003A4382">
              <w:rPr>
                <w:rFonts w:ascii="Times New Roman" w:hAnsi="Times New Roman" w:cs="Times New Roman"/>
                <w:bCs/>
                <w:strike/>
                <w:color w:val="FF0000"/>
                <w:sz w:val="18"/>
                <w:szCs w:val="18"/>
              </w:rPr>
              <w:t>Notes from Discussion:</w:t>
            </w:r>
          </w:p>
          <w:p w14:paraId="2D379A4A" w14:textId="2B85CE54" w:rsidR="00B45EC9" w:rsidRPr="003A4382" w:rsidRDefault="00B45EC9" w:rsidP="00C20134">
            <w:pPr>
              <w:suppressAutoHyphens/>
              <w:spacing w:after="0"/>
              <w:rPr>
                <w:rFonts w:ascii="Times New Roman" w:hAnsi="Times New Roman" w:cs="Times New Roman"/>
                <w:bCs/>
                <w:strike/>
                <w:color w:val="FF0000"/>
                <w:sz w:val="18"/>
                <w:szCs w:val="18"/>
              </w:rPr>
            </w:pPr>
            <w:r w:rsidRPr="003A4382">
              <w:rPr>
                <w:rFonts w:ascii="Times New Roman" w:hAnsi="Times New Roman" w:cs="Times New Roman"/>
                <w:bCs/>
                <w:strike/>
                <w:color w:val="FF0000"/>
                <w:sz w:val="18"/>
                <w:szCs w:val="18"/>
              </w:rPr>
              <w:t>&lt;&gt;</w:t>
            </w:r>
          </w:p>
        </w:tc>
      </w:tr>
      <w:tr w:rsidR="00C20134" w:rsidRPr="008B0293" w14:paraId="11A26B73" w14:textId="77777777" w:rsidTr="00221221">
        <w:trPr>
          <w:trHeight w:val="220"/>
          <w:jc w:val="center"/>
        </w:trPr>
        <w:tc>
          <w:tcPr>
            <w:tcW w:w="715" w:type="dxa"/>
            <w:shd w:val="clear" w:color="auto" w:fill="auto"/>
            <w:noWrap/>
          </w:tcPr>
          <w:p w14:paraId="722E2363" w14:textId="6E0B574A" w:rsidR="00C20134" w:rsidRPr="003A4382" w:rsidRDefault="00C20134" w:rsidP="00C20134">
            <w:pPr>
              <w:suppressAutoHyphens/>
              <w:spacing w:after="0"/>
              <w:rPr>
                <w:rFonts w:ascii="Times New Roman" w:hAnsi="Times New Roman" w:cs="Times New Roman"/>
                <w:strike/>
                <w:color w:val="FF0000"/>
                <w:sz w:val="18"/>
                <w:szCs w:val="18"/>
              </w:rPr>
            </w:pPr>
            <w:r w:rsidRPr="003A4382">
              <w:rPr>
                <w:rFonts w:ascii="Times New Roman" w:hAnsi="Times New Roman" w:cs="Times New Roman"/>
                <w:strike/>
                <w:color w:val="FF0000"/>
                <w:sz w:val="18"/>
                <w:szCs w:val="18"/>
              </w:rPr>
              <w:t>10625</w:t>
            </w:r>
          </w:p>
        </w:tc>
        <w:tc>
          <w:tcPr>
            <w:tcW w:w="990" w:type="dxa"/>
          </w:tcPr>
          <w:p w14:paraId="6F109362" w14:textId="4420AC04" w:rsidR="00C20134" w:rsidRPr="003A4382" w:rsidRDefault="00C20134" w:rsidP="00C20134">
            <w:pPr>
              <w:suppressAutoHyphens/>
              <w:spacing w:after="0"/>
              <w:rPr>
                <w:rFonts w:ascii="Times New Roman" w:hAnsi="Times New Roman" w:cs="Times New Roman"/>
                <w:strike/>
                <w:color w:val="FF0000"/>
                <w:sz w:val="18"/>
                <w:szCs w:val="18"/>
              </w:rPr>
            </w:pPr>
            <w:r w:rsidRPr="003A4382">
              <w:rPr>
                <w:rFonts w:ascii="Times New Roman" w:hAnsi="Times New Roman" w:cs="Times New Roman"/>
                <w:strike/>
                <w:color w:val="FF0000"/>
                <w:sz w:val="18"/>
                <w:szCs w:val="18"/>
              </w:rPr>
              <w:t>Abhishek Patil</w:t>
            </w:r>
          </w:p>
        </w:tc>
        <w:tc>
          <w:tcPr>
            <w:tcW w:w="900" w:type="dxa"/>
            <w:shd w:val="clear" w:color="auto" w:fill="auto"/>
            <w:noWrap/>
          </w:tcPr>
          <w:p w14:paraId="69F311B5" w14:textId="0385A835" w:rsidR="00C20134" w:rsidRPr="003A4382" w:rsidRDefault="00C20134" w:rsidP="00C20134">
            <w:pPr>
              <w:suppressAutoHyphens/>
              <w:spacing w:after="0"/>
              <w:rPr>
                <w:rFonts w:ascii="Times New Roman" w:hAnsi="Times New Roman" w:cs="Times New Roman"/>
                <w:strike/>
                <w:color w:val="FF0000"/>
                <w:sz w:val="18"/>
                <w:szCs w:val="18"/>
              </w:rPr>
            </w:pPr>
            <w:r w:rsidRPr="003A4382">
              <w:rPr>
                <w:rFonts w:ascii="Times New Roman" w:hAnsi="Times New Roman" w:cs="Times New Roman"/>
                <w:strike/>
                <w:color w:val="FF0000"/>
                <w:sz w:val="18"/>
                <w:szCs w:val="18"/>
              </w:rPr>
              <w:t>35.3.4.4</w:t>
            </w:r>
          </w:p>
        </w:tc>
        <w:tc>
          <w:tcPr>
            <w:tcW w:w="720" w:type="dxa"/>
          </w:tcPr>
          <w:p w14:paraId="2CFB3761" w14:textId="3992BD5D" w:rsidR="00C20134" w:rsidRPr="003A4382" w:rsidRDefault="00C20134" w:rsidP="00C20134">
            <w:pPr>
              <w:suppressAutoHyphens/>
              <w:spacing w:after="0"/>
              <w:rPr>
                <w:rFonts w:ascii="Times New Roman" w:hAnsi="Times New Roman" w:cs="Times New Roman"/>
                <w:strike/>
                <w:color w:val="FF0000"/>
                <w:sz w:val="18"/>
                <w:szCs w:val="18"/>
              </w:rPr>
            </w:pPr>
            <w:r w:rsidRPr="003A4382">
              <w:rPr>
                <w:rFonts w:ascii="Times New Roman" w:hAnsi="Times New Roman" w:cs="Times New Roman"/>
                <w:strike/>
                <w:color w:val="FF0000"/>
                <w:sz w:val="18"/>
                <w:szCs w:val="18"/>
              </w:rPr>
              <w:t>417.55</w:t>
            </w:r>
          </w:p>
        </w:tc>
        <w:tc>
          <w:tcPr>
            <w:tcW w:w="2520" w:type="dxa"/>
            <w:shd w:val="clear" w:color="auto" w:fill="auto"/>
            <w:noWrap/>
          </w:tcPr>
          <w:p w14:paraId="3C8849EC" w14:textId="102907BE" w:rsidR="00C20134" w:rsidRPr="003A4382" w:rsidRDefault="00C20134" w:rsidP="00C20134">
            <w:pPr>
              <w:suppressAutoHyphens/>
              <w:spacing w:after="0"/>
              <w:rPr>
                <w:rFonts w:ascii="Times New Roman" w:hAnsi="Times New Roman" w:cs="Times New Roman"/>
                <w:strike/>
                <w:color w:val="FF0000"/>
                <w:sz w:val="18"/>
                <w:szCs w:val="18"/>
              </w:rPr>
            </w:pPr>
            <w:r w:rsidRPr="003A4382">
              <w:rPr>
                <w:rFonts w:ascii="Times New Roman" w:hAnsi="Times New Roman" w:cs="Times New Roman"/>
                <w:strike/>
                <w:color w:val="FF0000"/>
                <w:sz w:val="18"/>
                <w:szCs w:val="18"/>
              </w:rPr>
              <w:t xml:space="preserve">Description in clause 9.4.2.312.2 explains which </w:t>
            </w:r>
            <w:r w:rsidRPr="003A4382">
              <w:rPr>
                <w:rFonts w:ascii="Times New Roman" w:hAnsi="Times New Roman" w:cs="Times New Roman"/>
                <w:strike/>
                <w:color w:val="FF0000"/>
                <w:sz w:val="18"/>
                <w:szCs w:val="18"/>
              </w:rPr>
              <w:lastRenderedPageBreak/>
              <w:t xml:space="preserve">subfields are present in the Common Info field and includes the conditions or references to normative text in clause 35.3.x. Duplicating information runs the risk of making different part of the spec out of sync. This paragraph </w:t>
            </w:r>
            <w:proofErr w:type="spellStart"/>
            <w:r w:rsidRPr="003A4382">
              <w:rPr>
                <w:rFonts w:ascii="Times New Roman" w:hAnsi="Times New Roman" w:cs="Times New Roman"/>
                <w:strike/>
                <w:color w:val="FF0000"/>
                <w:sz w:val="18"/>
                <w:szCs w:val="18"/>
              </w:rPr>
              <w:t>do</w:t>
            </w:r>
            <w:del w:id="503" w:author="Alfred Aster" w:date="2022-10-20T14:58:00Z">
              <w:r w:rsidRPr="003A4382" w:rsidDel="004F3BCE">
                <w:rPr>
                  <w:rFonts w:ascii="Times New Roman" w:hAnsi="Times New Roman" w:cs="Times New Roman"/>
                  <w:strike/>
                  <w:color w:val="FF0000"/>
                  <w:sz w:val="18"/>
                  <w:szCs w:val="18"/>
                </w:rPr>
                <w:delText>e</w:delText>
              </w:r>
            </w:del>
            <w:ins w:id="504" w:author="Alfred Aster" w:date="2022-10-20T14:58:00Z">
              <w:r w:rsidR="004F3BCE" w:rsidRPr="003A4382">
                <w:rPr>
                  <w:rFonts w:ascii="Times New Roman" w:hAnsi="Times New Roman" w:cs="Times New Roman"/>
                  <w:strike/>
                  <w:color w:val="FF0000"/>
                  <w:sz w:val="18"/>
                  <w:szCs w:val="18"/>
                </w:rPr>
                <w:t>’</w:t>
              </w:r>
            </w:ins>
            <w:r w:rsidRPr="003A4382">
              <w:rPr>
                <w:rFonts w:ascii="Times New Roman" w:hAnsi="Times New Roman" w:cs="Times New Roman"/>
                <w:strike/>
                <w:color w:val="FF0000"/>
                <w:sz w:val="18"/>
                <w:szCs w:val="18"/>
              </w:rPr>
              <w:t>sn't</w:t>
            </w:r>
            <w:proofErr w:type="spellEnd"/>
            <w:r w:rsidRPr="003A4382">
              <w:rPr>
                <w:rFonts w:ascii="Times New Roman" w:hAnsi="Times New Roman" w:cs="Times New Roman"/>
                <w:strike/>
                <w:color w:val="FF0000"/>
                <w:sz w:val="18"/>
                <w:szCs w:val="18"/>
              </w:rPr>
              <w:t xml:space="preserve"> need to duplicate clause 9</w:t>
            </w:r>
          </w:p>
        </w:tc>
        <w:tc>
          <w:tcPr>
            <w:tcW w:w="2340" w:type="dxa"/>
            <w:shd w:val="clear" w:color="auto" w:fill="auto"/>
            <w:noWrap/>
          </w:tcPr>
          <w:p w14:paraId="5388B9BA" w14:textId="7B190E6C" w:rsidR="00C20134" w:rsidRPr="003A4382" w:rsidRDefault="00C20134" w:rsidP="00C20134">
            <w:pPr>
              <w:suppressAutoHyphens/>
              <w:spacing w:after="0"/>
              <w:rPr>
                <w:rFonts w:ascii="Times New Roman" w:hAnsi="Times New Roman" w:cs="Times New Roman"/>
                <w:strike/>
                <w:color w:val="FF0000"/>
                <w:sz w:val="18"/>
                <w:szCs w:val="18"/>
              </w:rPr>
            </w:pPr>
            <w:r w:rsidRPr="003A4382">
              <w:rPr>
                <w:rFonts w:ascii="Times New Roman" w:hAnsi="Times New Roman" w:cs="Times New Roman"/>
                <w:strike/>
                <w:color w:val="FF0000"/>
                <w:sz w:val="18"/>
                <w:szCs w:val="18"/>
              </w:rPr>
              <w:lastRenderedPageBreak/>
              <w:t>Delete the cited paragraph</w:t>
            </w:r>
          </w:p>
        </w:tc>
        <w:tc>
          <w:tcPr>
            <w:tcW w:w="3150" w:type="dxa"/>
            <w:shd w:val="clear" w:color="auto" w:fill="auto"/>
          </w:tcPr>
          <w:p w14:paraId="32D0F421" w14:textId="222AB681" w:rsidR="004908C3" w:rsidRPr="003A4382" w:rsidRDefault="004908C3" w:rsidP="0089621D">
            <w:pPr>
              <w:suppressAutoHyphens/>
              <w:spacing w:after="0"/>
              <w:rPr>
                <w:ins w:id="505" w:author="Alfred Aster" w:date="2022-10-20T11:21:00Z"/>
                <w:rFonts w:ascii="Times New Roman" w:hAnsi="Times New Roman" w:cs="Times New Roman"/>
                <w:bCs/>
                <w:strike/>
                <w:color w:val="FF0000"/>
                <w:sz w:val="18"/>
                <w:szCs w:val="18"/>
              </w:rPr>
            </w:pPr>
            <w:ins w:id="506" w:author="Alfred Aster" w:date="2022-10-20T11:21:00Z">
              <w:r w:rsidRPr="003A4382">
                <w:rPr>
                  <w:rFonts w:ascii="Times New Roman" w:hAnsi="Times New Roman" w:cs="Times New Roman"/>
                  <w:bCs/>
                  <w:strike/>
                  <w:color w:val="FF0000"/>
                  <w:sz w:val="18"/>
                  <w:szCs w:val="18"/>
                </w:rPr>
                <w:t>Pending SP 22/1462</w:t>
              </w:r>
            </w:ins>
          </w:p>
          <w:p w14:paraId="5BA83519" w14:textId="77777777" w:rsidR="004908C3" w:rsidRPr="003A4382" w:rsidRDefault="004908C3" w:rsidP="0089621D">
            <w:pPr>
              <w:suppressAutoHyphens/>
              <w:spacing w:after="0"/>
              <w:rPr>
                <w:ins w:id="507" w:author="Alfred Aster" w:date="2022-10-20T11:21:00Z"/>
                <w:rFonts w:ascii="Times New Roman" w:hAnsi="Times New Roman" w:cs="Times New Roman"/>
                <w:bCs/>
                <w:strike/>
                <w:color w:val="FF0000"/>
                <w:sz w:val="18"/>
                <w:szCs w:val="18"/>
              </w:rPr>
            </w:pPr>
          </w:p>
          <w:p w14:paraId="0E57098D" w14:textId="4A20CE1C" w:rsidR="0089621D" w:rsidRPr="003A4382" w:rsidRDefault="0089621D" w:rsidP="0089621D">
            <w:pPr>
              <w:suppressAutoHyphens/>
              <w:spacing w:after="0"/>
              <w:rPr>
                <w:rFonts w:ascii="Times New Roman" w:hAnsi="Times New Roman" w:cs="Times New Roman"/>
                <w:bCs/>
                <w:strike/>
                <w:color w:val="FF0000"/>
                <w:sz w:val="18"/>
                <w:szCs w:val="18"/>
              </w:rPr>
            </w:pPr>
            <w:r w:rsidRPr="003A4382">
              <w:rPr>
                <w:rFonts w:ascii="Times New Roman" w:hAnsi="Times New Roman" w:cs="Times New Roman"/>
                <w:bCs/>
                <w:strike/>
                <w:color w:val="FF0000"/>
                <w:sz w:val="18"/>
                <w:szCs w:val="18"/>
              </w:rPr>
              <w:lastRenderedPageBreak/>
              <w:t>Reject</w:t>
            </w:r>
            <w:del w:id="508" w:author="Alfred Aster" w:date="2022-10-20T14:58:00Z">
              <w:r w:rsidRPr="003A4382" w:rsidDel="004F3BCE">
                <w:rPr>
                  <w:rFonts w:ascii="Times New Roman" w:hAnsi="Times New Roman" w:cs="Times New Roman"/>
                  <w:bCs/>
                  <w:strike/>
                  <w:color w:val="FF0000"/>
                  <w:sz w:val="18"/>
                  <w:szCs w:val="18"/>
                </w:rPr>
                <w:delText>ed</w:delText>
              </w:r>
            </w:del>
            <w:ins w:id="509" w:author="Alfred Aster" w:date="2022-10-20T14:58:00Z">
              <w:r w:rsidR="004F3BCE" w:rsidRPr="003A4382">
                <w:rPr>
                  <w:rFonts w:ascii="Times New Roman" w:hAnsi="Times New Roman" w:cs="Times New Roman"/>
                  <w:bCs/>
                  <w:strike/>
                  <w:color w:val="FF0000"/>
                  <w:sz w:val="18"/>
                  <w:szCs w:val="18"/>
                </w:rPr>
                <w:t>–</w:t>
              </w:r>
            </w:ins>
            <w:r w:rsidRPr="003A4382">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6460923C" w14:textId="4BF28EBA" w:rsidR="00C20134" w:rsidRPr="003A4382" w:rsidRDefault="00C20134" w:rsidP="00C20134">
            <w:pPr>
              <w:suppressAutoHyphens/>
              <w:spacing w:after="0"/>
              <w:rPr>
                <w:rFonts w:ascii="Times New Roman" w:hAnsi="Times New Roman" w:cs="Times New Roman"/>
                <w:strike/>
                <w:color w:val="FF0000"/>
                <w:sz w:val="18"/>
                <w:szCs w:val="18"/>
              </w:rPr>
            </w:pPr>
            <w:r w:rsidRPr="003A4382">
              <w:rPr>
                <w:rFonts w:ascii="Times New Roman" w:hAnsi="Times New Roman" w:cs="Times New Roman"/>
                <w:strike/>
                <w:color w:val="FF0000"/>
                <w:sz w:val="18"/>
                <w:szCs w:val="18"/>
              </w:rPr>
              <w:br/>
              <w:t>This CID is discussed on September 9, 2022, but no straw poll is conducted yet.</w:t>
            </w:r>
          </w:p>
          <w:p w14:paraId="3ED39FC0" w14:textId="77777777" w:rsidR="00C20134" w:rsidRPr="003A4382" w:rsidRDefault="00C20134" w:rsidP="00C20134">
            <w:pPr>
              <w:suppressAutoHyphens/>
              <w:spacing w:after="0"/>
              <w:rPr>
                <w:rFonts w:ascii="Times New Roman" w:hAnsi="Times New Roman" w:cs="Times New Roman"/>
                <w:strike/>
                <w:color w:val="FF0000"/>
                <w:sz w:val="18"/>
                <w:szCs w:val="18"/>
              </w:rPr>
            </w:pPr>
          </w:p>
          <w:p w14:paraId="508E15C0" w14:textId="77777777" w:rsidR="00B45EC9" w:rsidRPr="003A4382" w:rsidRDefault="00B45EC9" w:rsidP="00B45EC9">
            <w:pPr>
              <w:suppressAutoHyphens/>
              <w:spacing w:after="0"/>
              <w:rPr>
                <w:rFonts w:ascii="Times New Roman" w:hAnsi="Times New Roman" w:cs="Times New Roman"/>
                <w:bCs/>
                <w:strike/>
                <w:color w:val="FF0000"/>
                <w:sz w:val="18"/>
                <w:szCs w:val="18"/>
              </w:rPr>
            </w:pPr>
            <w:r w:rsidRPr="003A4382">
              <w:rPr>
                <w:rFonts w:ascii="Times New Roman" w:hAnsi="Times New Roman" w:cs="Times New Roman"/>
                <w:bCs/>
                <w:strike/>
                <w:color w:val="FF0000"/>
                <w:sz w:val="18"/>
                <w:szCs w:val="18"/>
              </w:rPr>
              <w:t>Ming Gan</w:t>
            </w:r>
            <w:r w:rsidRPr="003A4382">
              <w:rPr>
                <w:rFonts w:ascii="Times New Roman" w:hAnsi="Times New Roman" w:cs="Times New Roman"/>
                <w:bCs/>
                <w:strike/>
                <w:color w:val="FF0000"/>
                <w:sz w:val="18"/>
                <w:szCs w:val="18"/>
              </w:rPr>
              <w:tab/>
              <w:t>22/1462r1</w:t>
            </w:r>
          </w:p>
          <w:p w14:paraId="3A66AADE" w14:textId="01C3D34E" w:rsidR="00B45EC9" w:rsidRPr="003A4382" w:rsidRDefault="00B45EC9" w:rsidP="00B45EC9">
            <w:pPr>
              <w:suppressAutoHyphens/>
              <w:spacing w:after="0"/>
              <w:rPr>
                <w:rFonts w:ascii="Times New Roman" w:hAnsi="Times New Roman" w:cs="Times New Roman"/>
                <w:bCs/>
                <w:strike/>
                <w:color w:val="FF0000"/>
                <w:sz w:val="18"/>
                <w:szCs w:val="18"/>
              </w:rPr>
            </w:pPr>
            <w:r w:rsidRPr="003A4382">
              <w:rPr>
                <w:rFonts w:ascii="Times New Roman" w:hAnsi="Times New Roman" w:cs="Times New Roman"/>
                <w:bCs/>
                <w:strike/>
                <w:color w:val="FF0000"/>
                <w:sz w:val="18"/>
                <w:szCs w:val="18"/>
              </w:rPr>
              <w:t>Notes from Discussion:</w:t>
            </w:r>
          </w:p>
          <w:p w14:paraId="0FB5DC38" w14:textId="77777777" w:rsidR="00B45EC9" w:rsidRPr="003A4382" w:rsidRDefault="00B45EC9" w:rsidP="00B45EC9">
            <w:pPr>
              <w:suppressAutoHyphens/>
              <w:spacing w:after="0"/>
              <w:rPr>
                <w:rFonts w:ascii="Times New Roman" w:hAnsi="Times New Roman" w:cs="Times New Roman"/>
                <w:bCs/>
                <w:strike/>
                <w:color w:val="FF0000"/>
                <w:sz w:val="18"/>
                <w:szCs w:val="18"/>
              </w:rPr>
            </w:pPr>
            <w:r w:rsidRPr="003A4382">
              <w:rPr>
                <w:rFonts w:ascii="Times New Roman" w:hAnsi="Times New Roman" w:cs="Times New Roman"/>
                <w:bCs/>
                <w:strike/>
                <w:color w:val="FF0000"/>
                <w:sz w:val="18"/>
                <w:szCs w:val="18"/>
              </w:rPr>
              <w:t>&lt;&gt;</w:t>
            </w:r>
          </w:p>
          <w:p w14:paraId="3F49E9FD" w14:textId="109E7C52" w:rsidR="00B45EC9" w:rsidRPr="003A4382" w:rsidRDefault="00B45EC9" w:rsidP="00C20134">
            <w:pPr>
              <w:suppressAutoHyphens/>
              <w:spacing w:after="0"/>
              <w:rPr>
                <w:rFonts w:ascii="Times New Roman" w:hAnsi="Times New Roman" w:cs="Times New Roman"/>
                <w:bCs/>
                <w:strike/>
                <w:color w:val="FF0000"/>
                <w:sz w:val="18"/>
                <w:szCs w:val="18"/>
              </w:rPr>
            </w:pPr>
          </w:p>
        </w:tc>
      </w:tr>
      <w:tr w:rsidR="00C35A76" w:rsidRPr="008B0293" w14:paraId="2560F5E6" w14:textId="77777777" w:rsidTr="00221221">
        <w:trPr>
          <w:trHeight w:val="220"/>
          <w:jc w:val="center"/>
        </w:trPr>
        <w:tc>
          <w:tcPr>
            <w:tcW w:w="715" w:type="dxa"/>
            <w:shd w:val="clear" w:color="auto" w:fill="auto"/>
            <w:noWrap/>
          </w:tcPr>
          <w:p w14:paraId="1F00DAC5" w14:textId="6275C090" w:rsidR="00C35A76" w:rsidRPr="00BD34B8" w:rsidRDefault="00C35A76" w:rsidP="00C35A76">
            <w:pPr>
              <w:suppressAutoHyphens/>
              <w:spacing w:after="0"/>
              <w:rPr>
                <w:rFonts w:ascii="Times New Roman" w:hAnsi="Times New Roman" w:cs="Times New Roman"/>
                <w:color w:val="000000" w:themeColor="text1"/>
                <w:sz w:val="18"/>
                <w:szCs w:val="18"/>
              </w:rPr>
            </w:pPr>
            <w:r w:rsidRPr="00BD34B8">
              <w:rPr>
                <w:rFonts w:ascii="Times New Roman" w:hAnsi="Times New Roman" w:cs="Times New Roman"/>
                <w:color w:val="000000" w:themeColor="text1"/>
                <w:sz w:val="18"/>
                <w:szCs w:val="18"/>
              </w:rPr>
              <w:lastRenderedPageBreak/>
              <w:t>10628</w:t>
            </w:r>
          </w:p>
        </w:tc>
        <w:tc>
          <w:tcPr>
            <w:tcW w:w="990" w:type="dxa"/>
          </w:tcPr>
          <w:p w14:paraId="7ED56FAF" w14:textId="5A6938A4" w:rsidR="00C35A76" w:rsidRPr="00BD34B8" w:rsidRDefault="00C35A76" w:rsidP="00C35A76">
            <w:pPr>
              <w:suppressAutoHyphens/>
              <w:spacing w:after="0"/>
              <w:rPr>
                <w:rFonts w:ascii="Times New Roman" w:hAnsi="Times New Roman" w:cs="Times New Roman"/>
                <w:color w:val="000000" w:themeColor="text1"/>
                <w:sz w:val="18"/>
                <w:szCs w:val="18"/>
              </w:rPr>
            </w:pPr>
            <w:r w:rsidRPr="00BD34B8">
              <w:rPr>
                <w:rFonts w:ascii="Times New Roman" w:hAnsi="Times New Roman" w:cs="Times New Roman"/>
                <w:color w:val="000000" w:themeColor="text1"/>
                <w:sz w:val="18"/>
                <w:szCs w:val="18"/>
              </w:rPr>
              <w:t>Abhishek Patil</w:t>
            </w:r>
          </w:p>
        </w:tc>
        <w:tc>
          <w:tcPr>
            <w:tcW w:w="900" w:type="dxa"/>
            <w:shd w:val="clear" w:color="auto" w:fill="auto"/>
            <w:noWrap/>
          </w:tcPr>
          <w:p w14:paraId="5D2A8EA6" w14:textId="363EA883" w:rsidR="00C35A76" w:rsidRPr="00BD34B8" w:rsidRDefault="00C35A76" w:rsidP="00C35A76">
            <w:pPr>
              <w:suppressAutoHyphens/>
              <w:spacing w:after="0"/>
              <w:rPr>
                <w:rFonts w:ascii="Times New Roman" w:hAnsi="Times New Roman" w:cs="Times New Roman"/>
                <w:color w:val="000000" w:themeColor="text1"/>
                <w:sz w:val="18"/>
                <w:szCs w:val="18"/>
              </w:rPr>
            </w:pPr>
            <w:r w:rsidRPr="00BD34B8">
              <w:rPr>
                <w:rFonts w:ascii="Times New Roman" w:hAnsi="Times New Roman" w:cs="Times New Roman"/>
                <w:color w:val="000000" w:themeColor="text1"/>
                <w:sz w:val="18"/>
                <w:szCs w:val="18"/>
              </w:rPr>
              <w:t>35.3.5.4</w:t>
            </w:r>
          </w:p>
        </w:tc>
        <w:tc>
          <w:tcPr>
            <w:tcW w:w="720" w:type="dxa"/>
          </w:tcPr>
          <w:p w14:paraId="44AF5CBB" w14:textId="1CD383CE" w:rsidR="00C35A76" w:rsidRPr="00BD34B8" w:rsidRDefault="00C35A76" w:rsidP="00C35A76">
            <w:pPr>
              <w:suppressAutoHyphens/>
              <w:spacing w:after="0"/>
              <w:rPr>
                <w:rFonts w:ascii="Times New Roman" w:hAnsi="Times New Roman" w:cs="Times New Roman"/>
                <w:color w:val="000000" w:themeColor="text1"/>
                <w:sz w:val="18"/>
                <w:szCs w:val="18"/>
              </w:rPr>
            </w:pPr>
            <w:r w:rsidRPr="00BD34B8">
              <w:rPr>
                <w:rFonts w:ascii="Times New Roman" w:hAnsi="Times New Roman" w:cs="Times New Roman"/>
                <w:color w:val="000000" w:themeColor="text1"/>
                <w:sz w:val="18"/>
                <w:szCs w:val="18"/>
              </w:rPr>
              <w:t>424.15</w:t>
            </w:r>
          </w:p>
        </w:tc>
        <w:tc>
          <w:tcPr>
            <w:tcW w:w="2520" w:type="dxa"/>
            <w:shd w:val="clear" w:color="auto" w:fill="auto"/>
            <w:noWrap/>
          </w:tcPr>
          <w:p w14:paraId="16855764" w14:textId="797443FC" w:rsidR="00C35A76" w:rsidRPr="00BD34B8" w:rsidRDefault="00C35A76" w:rsidP="00C35A76">
            <w:pPr>
              <w:suppressAutoHyphens/>
              <w:spacing w:after="0"/>
              <w:rPr>
                <w:rFonts w:ascii="Times New Roman" w:hAnsi="Times New Roman" w:cs="Times New Roman"/>
                <w:color w:val="000000" w:themeColor="text1"/>
                <w:sz w:val="18"/>
                <w:szCs w:val="18"/>
              </w:rPr>
            </w:pPr>
            <w:r w:rsidRPr="00BD34B8">
              <w:rPr>
                <w:rFonts w:ascii="Times New Roman" w:hAnsi="Times New Roman" w:cs="Times New Roman"/>
                <w:color w:val="000000" w:themeColor="text1"/>
                <w:sz w:val="18"/>
                <w:szCs w:val="18"/>
              </w:rPr>
              <w:t>Clarify the case when a non-AP MLD may not include Link Info field. Perhaps a NOTE that provides an example such as a non-AP MLD that is capable of operating on 2.4 GHz and 5 GHz is associating with an AP MLD that is operating on 5 GHz and 6 GHz. In such case, there is only one overlapping link between the two MLDs and that the (Re)Association Request frame is sent on 5 GHz link containing Basic Multi-Link element without the Link Info field. Same comment for paragraph on line 50 of this (424) page.</w:t>
            </w:r>
          </w:p>
        </w:tc>
        <w:tc>
          <w:tcPr>
            <w:tcW w:w="2340" w:type="dxa"/>
            <w:shd w:val="clear" w:color="auto" w:fill="auto"/>
            <w:noWrap/>
          </w:tcPr>
          <w:p w14:paraId="1476488F" w14:textId="7C6105B1" w:rsidR="00C35A76" w:rsidRPr="00BD34B8" w:rsidRDefault="00C35A76" w:rsidP="00C35A76">
            <w:pPr>
              <w:suppressAutoHyphens/>
              <w:spacing w:after="0"/>
              <w:rPr>
                <w:rFonts w:ascii="Times New Roman" w:hAnsi="Times New Roman" w:cs="Times New Roman"/>
                <w:color w:val="000000" w:themeColor="text1"/>
                <w:sz w:val="18"/>
                <w:szCs w:val="18"/>
              </w:rPr>
            </w:pPr>
            <w:r w:rsidRPr="00BD34B8">
              <w:rPr>
                <w:rFonts w:ascii="Times New Roman" w:hAnsi="Times New Roman" w:cs="Times New Roman"/>
                <w:color w:val="000000" w:themeColor="text1"/>
                <w:sz w:val="18"/>
                <w:szCs w:val="18"/>
              </w:rPr>
              <w:t>As in comment</w:t>
            </w:r>
          </w:p>
        </w:tc>
        <w:tc>
          <w:tcPr>
            <w:tcW w:w="3150" w:type="dxa"/>
            <w:shd w:val="clear" w:color="auto" w:fill="auto"/>
          </w:tcPr>
          <w:p w14:paraId="6C1B1D5D" w14:textId="16AA7595" w:rsidR="00B45EC9" w:rsidRPr="00BD34B8" w:rsidRDefault="00B45EC9" w:rsidP="00B45EC9">
            <w:pPr>
              <w:suppressAutoHyphens/>
              <w:spacing w:after="0"/>
              <w:rPr>
                <w:rFonts w:ascii="Times New Roman" w:hAnsi="Times New Roman" w:cs="Times New Roman"/>
                <w:bCs/>
                <w:color w:val="000000" w:themeColor="text1"/>
                <w:sz w:val="18"/>
                <w:szCs w:val="18"/>
              </w:rPr>
            </w:pPr>
            <w:r w:rsidRPr="00BD34B8">
              <w:rPr>
                <w:rFonts w:ascii="Times New Roman" w:hAnsi="Times New Roman" w:cs="Times New Roman"/>
                <w:bCs/>
                <w:color w:val="000000" w:themeColor="text1"/>
                <w:sz w:val="18"/>
                <w:szCs w:val="18"/>
              </w:rPr>
              <w:t>Reject</w:t>
            </w:r>
            <w:del w:id="510" w:author="Alfred Aster" w:date="2022-10-20T14:58:00Z">
              <w:r w:rsidRPr="00BD34B8" w:rsidDel="004F3BCE">
                <w:rPr>
                  <w:rFonts w:ascii="Times New Roman" w:hAnsi="Times New Roman" w:cs="Times New Roman"/>
                  <w:bCs/>
                  <w:color w:val="000000" w:themeColor="text1"/>
                  <w:sz w:val="18"/>
                  <w:szCs w:val="18"/>
                </w:rPr>
                <w:delText>ed</w:delText>
              </w:r>
            </w:del>
            <w:ins w:id="511" w:author="Alfred Aster" w:date="2022-10-20T14:58:00Z">
              <w:r w:rsidR="004F3BCE">
                <w:rPr>
                  <w:rFonts w:ascii="Times New Roman" w:hAnsi="Times New Roman" w:cs="Times New Roman"/>
                  <w:bCs/>
                  <w:color w:val="000000" w:themeColor="text1"/>
                  <w:sz w:val="18"/>
                  <w:szCs w:val="18"/>
                </w:rPr>
                <w:t>–</w:t>
              </w:r>
            </w:ins>
            <w:r w:rsidRPr="00BD34B8">
              <w:rPr>
                <w:rFonts w:ascii="Times New Roman" w:hAnsi="Times New Roman" w:cs="Times New Roman"/>
                <w:bCs/>
                <w:color w:val="000000" w:themeColor="text1"/>
                <w:sz w:val="18"/>
                <w:szCs w:val="18"/>
              </w:rPr>
              <w:t xml:space="preserve"> -- A proposed resolution for “this CID” was discussed as part of the comment resolutions in “document”, however the group could not reach consensus on a proposed change that would resolve the comment.</w:t>
            </w:r>
          </w:p>
          <w:p w14:paraId="505CF714" w14:textId="77777777" w:rsidR="00B45EC9" w:rsidRPr="00BD34B8" w:rsidRDefault="00C35A76" w:rsidP="00B45EC9">
            <w:pPr>
              <w:suppressAutoHyphens/>
              <w:spacing w:after="0"/>
              <w:rPr>
                <w:rFonts w:ascii="Times New Roman" w:hAnsi="Times New Roman" w:cs="Times New Roman"/>
                <w:bCs/>
                <w:color w:val="000000" w:themeColor="text1"/>
                <w:sz w:val="18"/>
                <w:szCs w:val="18"/>
              </w:rPr>
            </w:pPr>
            <w:r w:rsidRPr="00BD34B8">
              <w:rPr>
                <w:rFonts w:ascii="Times New Roman" w:hAnsi="Times New Roman" w:cs="Times New Roman"/>
                <w:color w:val="000000" w:themeColor="text1"/>
                <w:sz w:val="18"/>
                <w:szCs w:val="18"/>
              </w:rPr>
              <w:br/>
              <w:t>This CID is discussed on September 8, 2022, but no straw poll is conducted yet.</w:t>
            </w:r>
            <w:r w:rsidRPr="00BD34B8">
              <w:rPr>
                <w:rFonts w:ascii="Times New Roman" w:hAnsi="Times New Roman" w:cs="Times New Roman"/>
                <w:color w:val="000000" w:themeColor="text1"/>
                <w:sz w:val="18"/>
                <w:szCs w:val="18"/>
              </w:rPr>
              <w:br/>
            </w:r>
            <w:r w:rsidRPr="00BD34B8">
              <w:rPr>
                <w:rFonts w:ascii="Times New Roman" w:hAnsi="Times New Roman" w:cs="Times New Roman"/>
                <w:color w:val="000000" w:themeColor="text1"/>
                <w:sz w:val="18"/>
                <w:szCs w:val="18"/>
              </w:rPr>
              <w:br/>
            </w:r>
            <w:r w:rsidR="00B45EC9" w:rsidRPr="00BD34B8">
              <w:rPr>
                <w:rFonts w:ascii="Times New Roman" w:hAnsi="Times New Roman" w:cs="Times New Roman"/>
                <w:bCs/>
                <w:color w:val="000000" w:themeColor="text1"/>
                <w:sz w:val="18"/>
                <w:szCs w:val="18"/>
              </w:rPr>
              <w:t>Insun Jang</w:t>
            </w:r>
            <w:r w:rsidR="00B45EC9" w:rsidRPr="00BD34B8">
              <w:rPr>
                <w:rFonts w:ascii="Times New Roman" w:hAnsi="Times New Roman" w:cs="Times New Roman"/>
                <w:bCs/>
                <w:color w:val="000000" w:themeColor="text1"/>
                <w:sz w:val="18"/>
                <w:szCs w:val="18"/>
              </w:rPr>
              <w:tab/>
              <w:t>22/1399r2</w:t>
            </w:r>
          </w:p>
          <w:p w14:paraId="17CC9040" w14:textId="69111B9B" w:rsidR="00B45EC9" w:rsidRPr="00BD34B8" w:rsidRDefault="00B45EC9" w:rsidP="00B45EC9">
            <w:pPr>
              <w:suppressAutoHyphens/>
              <w:spacing w:after="0"/>
              <w:rPr>
                <w:rFonts w:ascii="Times New Roman" w:hAnsi="Times New Roman" w:cs="Times New Roman"/>
                <w:bCs/>
                <w:color w:val="000000" w:themeColor="text1"/>
                <w:sz w:val="18"/>
                <w:szCs w:val="18"/>
              </w:rPr>
            </w:pPr>
            <w:r w:rsidRPr="00BD34B8">
              <w:rPr>
                <w:rFonts w:ascii="Times New Roman" w:hAnsi="Times New Roman" w:cs="Times New Roman"/>
                <w:bCs/>
                <w:color w:val="000000" w:themeColor="text1"/>
                <w:sz w:val="18"/>
                <w:szCs w:val="18"/>
              </w:rPr>
              <w:t>Notes from Discussion:</w:t>
            </w:r>
          </w:p>
          <w:p w14:paraId="1DC6A36B" w14:textId="25861932" w:rsidR="00B45EC9" w:rsidRPr="00887E9D" w:rsidRDefault="00B45EC9" w:rsidP="007372D2">
            <w:pPr>
              <w:suppressAutoHyphens/>
              <w:spacing w:after="0"/>
              <w:rPr>
                <w:rFonts w:ascii="Times New Roman" w:hAnsi="Times New Roman" w:cs="Times New Roman"/>
                <w:bCs/>
                <w:color w:val="00B050"/>
                <w:sz w:val="18"/>
                <w:szCs w:val="18"/>
              </w:rPr>
            </w:pPr>
            <w:r w:rsidRPr="00887E9D">
              <w:rPr>
                <w:rFonts w:ascii="Times New Roman" w:hAnsi="Times New Roman" w:cs="Times New Roman"/>
                <w:bCs/>
                <w:color w:val="00B050"/>
                <w:sz w:val="18"/>
                <w:szCs w:val="18"/>
              </w:rPr>
              <w:t>&lt;</w:t>
            </w:r>
            <w:r w:rsidR="007372D2" w:rsidRPr="00887E9D">
              <w:rPr>
                <w:rFonts w:ascii="Times New Roman" w:hAnsi="Times New Roman" w:cs="Times New Roman"/>
                <w:bCs/>
                <w:color w:val="00B050"/>
                <w:sz w:val="18"/>
                <w:szCs w:val="18"/>
              </w:rPr>
              <w:t>Even though adding an example of a single-link setup between MLDs is a good approach as informative, some members do not prefer to add only multi-link setup case except legacy association as example(s) in case of the setup of a single-link.</w:t>
            </w:r>
            <w:r w:rsidRPr="00887E9D">
              <w:rPr>
                <w:rFonts w:ascii="Times New Roman" w:hAnsi="Times New Roman" w:cs="Times New Roman"/>
                <w:bCs/>
                <w:color w:val="00B050"/>
                <w:sz w:val="18"/>
                <w:szCs w:val="18"/>
              </w:rPr>
              <w:t>&gt;</w:t>
            </w:r>
          </w:p>
          <w:p w14:paraId="18CA5664" w14:textId="6878143D" w:rsidR="00C35A76" w:rsidRPr="00BD34B8" w:rsidRDefault="00C35A76" w:rsidP="00C35A76">
            <w:pPr>
              <w:suppressAutoHyphens/>
              <w:spacing w:after="0"/>
              <w:rPr>
                <w:rFonts w:ascii="Times New Roman" w:hAnsi="Times New Roman" w:cs="Times New Roman"/>
                <w:bCs/>
                <w:color w:val="000000" w:themeColor="text1"/>
                <w:sz w:val="18"/>
                <w:szCs w:val="18"/>
              </w:rPr>
            </w:pPr>
          </w:p>
        </w:tc>
      </w:tr>
      <w:tr w:rsidR="00C35A76" w:rsidRPr="008B0293" w14:paraId="1E751526" w14:textId="77777777" w:rsidTr="00221221">
        <w:trPr>
          <w:trHeight w:val="220"/>
          <w:jc w:val="center"/>
        </w:trPr>
        <w:tc>
          <w:tcPr>
            <w:tcW w:w="715" w:type="dxa"/>
            <w:shd w:val="clear" w:color="auto" w:fill="auto"/>
            <w:noWrap/>
          </w:tcPr>
          <w:p w14:paraId="13C63B8B" w14:textId="11AECDBD" w:rsidR="00C35A76" w:rsidRPr="006F5129" w:rsidRDefault="00C35A76" w:rsidP="00C35A76">
            <w:pPr>
              <w:suppressAutoHyphens/>
              <w:spacing w:after="0"/>
              <w:rPr>
                <w:rFonts w:ascii="Times New Roman" w:hAnsi="Times New Roman" w:cs="Times New Roman"/>
                <w:color w:val="7030A0"/>
                <w:sz w:val="18"/>
                <w:szCs w:val="18"/>
              </w:rPr>
            </w:pPr>
            <w:r w:rsidRPr="006F5129">
              <w:rPr>
                <w:rFonts w:ascii="Times New Roman" w:hAnsi="Times New Roman" w:cs="Times New Roman"/>
                <w:color w:val="7030A0"/>
                <w:sz w:val="18"/>
                <w:szCs w:val="18"/>
              </w:rPr>
              <w:t>10629</w:t>
            </w:r>
          </w:p>
        </w:tc>
        <w:tc>
          <w:tcPr>
            <w:tcW w:w="990" w:type="dxa"/>
          </w:tcPr>
          <w:p w14:paraId="36E705CF" w14:textId="7A177D2F" w:rsidR="00C35A76" w:rsidRPr="006F5129" w:rsidRDefault="00C35A76" w:rsidP="00C35A76">
            <w:pPr>
              <w:suppressAutoHyphens/>
              <w:spacing w:after="0"/>
              <w:rPr>
                <w:rFonts w:ascii="Times New Roman" w:hAnsi="Times New Roman" w:cs="Times New Roman"/>
                <w:color w:val="7030A0"/>
                <w:sz w:val="18"/>
                <w:szCs w:val="18"/>
              </w:rPr>
            </w:pPr>
            <w:r w:rsidRPr="006F5129">
              <w:rPr>
                <w:rFonts w:ascii="Times New Roman" w:hAnsi="Times New Roman" w:cs="Times New Roman"/>
                <w:color w:val="7030A0"/>
                <w:sz w:val="18"/>
                <w:szCs w:val="18"/>
              </w:rPr>
              <w:t>Abhishek Patil</w:t>
            </w:r>
          </w:p>
        </w:tc>
        <w:tc>
          <w:tcPr>
            <w:tcW w:w="900" w:type="dxa"/>
            <w:shd w:val="clear" w:color="auto" w:fill="auto"/>
            <w:noWrap/>
          </w:tcPr>
          <w:p w14:paraId="57D6A685" w14:textId="31244DEA" w:rsidR="00C35A76" w:rsidRPr="006F5129" w:rsidRDefault="00C35A76" w:rsidP="00C35A76">
            <w:pPr>
              <w:suppressAutoHyphens/>
              <w:spacing w:after="0"/>
              <w:rPr>
                <w:rFonts w:ascii="Times New Roman" w:hAnsi="Times New Roman" w:cs="Times New Roman"/>
                <w:color w:val="7030A0"/>
                <w:sz w:val="18"/>
                <w:szCs w:val="18"/>
              </w:rPr>
            </w:pPr>
            <w:r w:rsidRPr="006F5129">
              <w:rPr>
                <w:rFonts w:ascii="Times New Roman" w:hAnsi="Times New Roman" w:cs="Times New Roman"/>
                <w:color w:val="7030A0"/>
                <w:sz w:val="18"/>
                <w:szCs w:val="18"/>
              </w:rPr>
              <w:t>35.3.5.4</w:t>
            </w:r>
          </w:p>
        </w:tc>
        <w:tc>
          <w:tcPr>
            <w:tcW w:w="720" w:type="dxa"/>
          </w:tcPr>
          <w:p w14:paraId="60BF31BA" w14:textId="58CDD22A" w:rsidR="00C35A76" w:rsidRPr="006F5129" w:rsidRDefault="00C35A76" w:rsidP="00C35A76">
            <w:pPr>
              <w:suppressAutoHyphens/>
              <w:spacing w:after="0"/>
              <w:rPr>
                <w:rFonts w:ascii="Times New Roman" w:hAnsi="Times New Roman" w:cs="Times New Roman"/>
                <w:color w:val="7030A0"/>
                <w:sz w:val="18"/>
                <w:szCs w:val="18"/>
              </w:rPr>
            </w:pPr>
            <w:r w:rsidRPr="006F5129">
              <w:rPr>
                <w:rFonts w:ascii="Times New Roman" w:hAnsi="Times New Roman" w:cs="Times New Roman"/>
                <w:color w:val="7030A0"/>
                <w:sz w:val="18"/>
                <w:szCs w:val="18"/>
              </w:rPr>
              <w:t>424.20</w:t>
            </w:r>
          </w:p>
        </w:tc>
        <w:tc>
          <w:tcPr>
            <w:tcW w:w="2520" w:type="dxa"/>
            <w:shd w:val="clear" w:color="auto" w:fill="auto"/>
            <w:noWrap/>
          </w:tcPr>
          <w:p w14:paraId="21E39E9D" w14:textId="5CF0F423" w:rsidR="00C35A76" w:rsidRPr="006F5129" w:rsidRDefault="00C35A76" w:rsidP="00C35A76">
            <w:pPr>
              <w:suppressAutoHyphens/>
              <w:spacing w:after="0"/>
              <w:rPr>
                <w:rFonts w:ascii="Times New Roman" w:hAnsi="Times New Roman" w:cs="Times New Roman"/>
                <w:color w:val="7030A0"/>
                <w:sz w:val="18"/>
                <w:szCs w:val="18"/>
              </w:rPr>
            </w:pPr>
            <w:r w:rsidRPr="006F5129">
              <w:rPr>
                <w:rFonts w:ascii="Times New Roman" w:hAnsi="Times New Roman" w:cs="Times New Roman"/>
                <w:color w:val="7030A0"/>
                <w:sz w:val="18"/>
                <w:szCs w:val="18"/>
              </w:rPr>
              <w:t xml:space="preserve">Description in clause 9.4.2.312.2 explains which subfields are present in the Common Info field and includes the conditions or references to normative text in clause 35.3.x. This paragraph </w:t>
            </w:r>
            <w:proofErr w:type="spellStart"/>
            <w:r w:rsidRPr="006F5129">
              <w:rPr>
                <w:rFonts w:ascii="Times New Roman" w:hAnsi="Times New Roman" w:cs="Times New Roman"/>
                <w:color w:val="7030A0"/>
                <w:sz w:val="18"/>
                <w:szCs w:val="18"/>
              </w:rPr>
              <w:t>do</w:t>
            </w:r>
            <w:del w:id="512" w:author="Alfred Aster" w:date="2022-10-20T14:58:00Z">
              <w:r w:rsidRPr="006F5129" w:rsidDel="004F3BCE">
                <w:rPr>
                  <w:rFonts w:ascii="Times New Roman" w:hAnsi="Times New Roman" w:cs="Times New Roman"/>
                  <w:color w:val="7030A0"/>
                  <w:sz w:val="18"/>
                  <w:szCs w:val="18"/>
                </w:rPr>
                <w:delText>e</w:delText>
              </w:r>
            </w:del>
            <w:ins w:id="513" w:author="Alfred Aster" w:date="2022-10-20T14:58:00Z">
              <w:r w:rsidR="004F3BCE">
                <w:rPr>
                  <w:rFonts w:ascii="Times New Roman" w:hAnsi="Times New Roman" w:cs="Times New Roman"/>
                  <w:color w:val="7030A0"/>
                  <w:sz w:val="18"/>
                  <w:szCs w:val="18"/>
                </w:rPr>
                <w:t>’</w:t>
              </w:r>
            </w:ins>
            <w:r w:rsidRPr="006F5129">
              <w:rPr>
                <w:rFonts w:ascii="Times New Roman" w:hAnsi="Times New Roman" w:cs="Times New Roman"/>
                <w:color w:val="7030A0"/>
                <w:sz w:val="18"/>
                <w:szCs w:val="18"/>
              </w:rPr>
              <w:t>sn't</w:t>
            </w:r>
            <w:proofErr w:type="spellEnd"/>
            <w:r w:rsidRPr="006F5129">
              <w:rPr>
                <w:rFonts w:ascii="Times New Roman" w:hAnsi="Times New Roman" w:cs="Times New Roman"/>
                <w:color w:val="7030A0"/>
                <w:sz w:val="18"/>
                <w:szCs w:val="18"/>
              </w:rPr>
              <w:t xml:space="preserve"> need to duplicate Description in clause 9.4.2.312.2 explains which subfields are present in the Common Info field and includes the conditions or references to normative text in clause 35.3.x. Duplicating information runs the risk of making different part of the spec out of sync. This paragraph </w:t>
            </w:r>
            <w:proofErr w:type="spellStart"/>
            <w:r w:rsidRPr="006F5129">
              <w:rPr>
                <w:rFonts w:ascii="Times New Roman" w:hAnsi="Times New Roman" w:cs="Times New Roman"/>
                <w:color w:val="7030A0"/>
                <w:sz w:val="18"/>
                <w:szCs w:val="18"/>
              </w:rPr>
              <w:t>do</w:t>
            </w:r>
            <w:del w:id="514" w:author="Alfred Aster" w:date="2022-10-20T14:58:00Z">
              <w:r w:rsidRPr="006F5129" w:rsidDel="004F3BCE">
                <w:rPr>
                  <w:rFonts w:ascii="Times New Roman" w:hAnsi="Times New Roman" w:cs="Times New Roman"/>
                  <w:color w:val="7030A0"/>
                  <w:sz w:val="18"/>
                  <w:szCs w:val="18"/>
                </w:rPr>
                <w:delText>e</w:delText>
              </w:r>
            </w:del>
            <w:ins w:id="515" w:author="Alfred Aster" w:date="2022-10-20T14:58:00Z">
              <w:r w:rsidR="004F3BCE">
                <w:rPr>
                  <w:rFonts w:ascii="Times New Roman" w:hAnsi="Times New Roman" w:cs="Times New Roman"/>
                  <w:color w:val="7030A0"/>
                  <w:sz w:val="18"/>
                  <w:szCs w:val="18"/>
                </w:rPr>
                <w:t>’</w:t>
              </w:r>
            </w:ins>
            <w:r w:rsidRPr="006F5129">
              <w:rPr>
                <w:rFonts w:ascii="Times New Roman" w:hAnsi="Times New Roman" w:cs="Times New Roman"/>
                <w:color w:val="7030A0"/>
                <w:sz w:val="18"/>
                <w:szCs w:val="18"/>
              </w:rPr>
              <w:t>sn't</w:t>
            </w:r>
            <w:proofErr w:type="spellEnd"/>
            <w:r w:rsidRPr="006F5129">
              <w:rPr>
                <w:rFonts w:ascii="Times New Roman" w:hAnsi="Times New Roman" w:cs="Times New Roman"/>
                <w:color w:val="7030A0"/>
                <w:sz w:val="18"/>
                <w:szCs w:val="18"/>
              </w:rPr>
              <w:t xml:space="preserve"> need to duplicate clause 9. Same comment applies to paragraph starting line 56 on this (424) page.</w:t>
            </w:r>
          </w:p>
        </w:tc>
        <w:tc>
          <w:tcPr>
            <w:tcW w:w="2340" w:type="dxa"/>
            <w:shd w:val="clear" w:color="auto" w:fill="auto"/>
            <w:noWrap/>
          </w:tcPr>
          <w:p w14:paraId="3448B20C" w14:textId="23B1090F" w:rsidR="00C35A76" w:rsidRPr="006F5129" w:rsidRDefault="00C35A76" w:rsidP="00C35A76">
            <w:pPr>
              <w:suppressAutoHyphens/>
              <w:spacing w:after="0"/>
              <w:rPr>
                <w:rFonts w:ascii="Times New Roman" w:hAnsi="Times New Roman" w:cs="Times New Roman"/>
                <w:color w:val="7030A0"/>
                <w:sz w:val="18"/>
                <w:szCs w:val="18"/>
              </w:rPr>
            </w:pPr>
            <w:r w:rsidRPr="006F5129">
              <w:rPr>
                <w:rFonts w:ascii="Times New Roman" w:hAnsi="Times New Roman" w:cs="Times New Roman"/>
                <w:color w:val="7030A0"/>
                <w:sz w:val="18"/>
                <w:szCs w:val="18"/>
              </w:rPr>
              <w:t>Delete the cited paragraphs from the two locations</w:t>
            </w:r>
          </w:p>
        </w:tc>
        <w:tc>
          <w:tcPr>
            <w:tcW w:w="3150" w:type="dxa"/>
            <w:shd w:val="clear" w:color="auto" w:fill="auto"/>
          </w:tcPr>
          <w:p w14:paraId="0F461747" w14:textId="00F9D44E" w:rsidR="00E9618E" w:rsidRPr="006F5129" w:rsidRDefault="00E9618E" w:rsidP="00E9618E">
            <w:pPr>
              <w:suppressAutoHyphens/>
              <w:spacing w:after="0"/>
              <w:rPr>
                <w:rFonts w:ascii="Times New Roman" w:hAnsi="Times New Roman" w:cs="Times New Roman"/>
                <w:bCs/>
                <w:color w:val="7030A0"/>
                <w:sz w:val="18"/>
                <w:szCs w:val="18"/>
              </w:rPr>
            </w:pPr>
            <w:r w:rsidRPr="006F5129">
              <w:rPr>
                <w:rFonts w:ascii="Times New Roman" w:hAnsi="Times New Roman" w:cs="Times New Roman"/>
                <w:bCs/>
                <w:color w:val="7030A0"/>
                <w:sz w:val="18"/>
                <w:szCs w:val="18"/>
              </w:rPr>
              <w:t>Pending SP</w:t>
            </w:r>
            <w:r w:rsidR="008733E2" w:rsidRPr="006F5129">
              <w:rPr>
                <w:rFonts w:ascii="Times New Roman" w:hAnsi="Times New Roman" w:cs="Times New Roman"/>
                <w:bCs/>
                <w:color w:val="7030A0"/>
                <w:sz w:val="18"/>
                <w:szCs w:val="18"/>
              </w:rPr>
              <w:t>: Majority Support. Done.</w:t>
            </w:r>
          </w:p>
          <w:p w14:paraId="0EF7B21F" w14:textId="77777777" w:rsidR="00E9618E" w:rsidRPr="006F5129" w:rsidRDefault="00E9618E" w:rsidP="00E9618E">
            <w:pPr>
              <w:suppressAutoHyphens/>
              <w:spacing w:after="0"/>
              <w:rPr>
                <w:ins w:id="516" w:author="Alfred Aster" w:date="2022-10-16T22:21:00Z"/>
                <w:rFonts w:ascii="Times New Roman" w:hAnsi="Times New Roman" w:cs="Times New Roman"/>
                <w:bCs/>
                <w:color w:val="7030A0"/>
                <w:sz w:val="18"/>
                <w:szCs w:val="18"/>
              </w:rPr>
            </w:pPr>
          </w:p>
          <w:p w14:paraId="7968136A" w14:textId="0D587A11" w:rsidR="00B45EC9" w:rsidRPr="006F5129" w:rsidRDefault="00B45EC9" w:rsidP="00B45EC9">
            <w:pPr>
              <w:suppressAutoHyphens/>
              <w:spacing w:after="0"/>
              <w:rPr>
                <w:rFonts w:ascii="Times New Roman" w:hAnsi="Times New Roman" w:cs="Times New Roman"/>
                <w:bCs/>
                <w:color w:val="7030A0"/>
                <w:sz w:val="18"/>
                <w:szCs w:val="18"/>
              </w:rPr>
            </w:pPr>
            <w:r w:rsidRPr="006F5129">
              <w:rPr>
                <w:rFonts w:ascii="Times New Roman" w:hAnsi="Times New Roman" w:cs="Times New Roman"/>
                <w:bCs/>
                <w:color w:val="7030A0"/>
                <w:sz w:val="18"/>
                <w:szCs w:val="18"/>
              </w:rPr>
              <w:t>Reject</w:t>
            </w:r>
            <w:del w:id="517" w:author="Alfred Aster" w:date="2022-10-20T14:58:00Z">
              <w:r w:rsidRPr="006F5129" w:rsidDel="004F3BCE">
                <w:rPr>
                  <w:rFonts w:ascii="Times New Roman" w:hAnsi="Times New Roman" w:cs="Times New Roman"/>
                  <w:bCs/>
                  <w:color w:val="7030A0"/>
                  <w:sz w:val="18"/>
                  <w:szCs w:val="18"/>
                </w:rPr>
                <w:delText>ed</w:delText>
              </w:r>
            </w:del>
            <w:ins w:id="518" w:author="Alfred Aster" w:date="2022-10-20T14:58:00Z">
              <w:r w:rsidR="004F3BCE">
                <w:rPr>
                  <w:rFonts w:ascii="Times New Roman" w:hAnsi="Times New Roman" w:cs="Times New Roman"/>
                  <w:bCs/>
                  <w:color w:val="7030A0"/>
                  <w:sz w:val="18"/>
                  <w:szCs w:val="18"/>
                </w:rPr>
                <w:t>–</w:t>
              </w:r>
            </w:ins>
            <w:r w:rsidRPr="006F5129">
              <w:rPr>
                <w:rFonts w:ascii="Times New Roman" w:hAnsi="Times New Roman" w:cs="Times New Roman"/>
                <w:bCs/>
                <w:color w:val="7030A0"/>
                <w:sz w:val="18"/>
                <w:szCs w:val="18"/>
              </w:rPr>
              <w:t xml:space="preserve"> -- A proposed resolution for “this CID” was discussed as part of the comment resolutions in “document”, however the group could not reach consensus on a proposed change that would resolve the comment.</w:t>
            </w:r>
          </w:p>
          <w:p w14:paraId="4636183C" w14:textId="77777777" w:rsidR="00B45EC9" w:rsidRPr="006F5129" w:rsidRDefault="00C35A76" w:rsidP="00B45EC9">
            <w:pPr>
              <w:suppressAutoHyphens/>
              <w:spacing w:after="0"/>
              <w:rPr>
                <w:rFonts w:ascii="Times New Roman" w:hAnsi="Times New Roman" w:cs="Times New Roman"/>
                <w:bCs/>
                <w:color w:val="7030A0"/>
                <w:sz w:val="18"/>
                <w:szCs w:val="18"/>
              </w:rPr>
            </w:pPr>
            <w:r w:rsidRPr="006F5129">
              <w:rPr>
                <w:rFonts w:ascii="Times New Roman" w:hAnsi="Times New Roman" w:cs="Times New Roman"/>
                <w:color w:val="7030A0"/>
                <w:sz w:val="18"/>
                <w:szCs w:val="18"/>
              </w:rPr>
              <w:br/>
              <w:t>This CID is discussed on September 8, 2022, but no straw poll is conducted yet.</w:t>
            </w:r>
            <w:r w:rsidRPr="006F5129">
              <w:rPr>
                <w:rFonts w:ascii="Times New Roman" w:hAnsi="Times New Roman" w:cs="Times New Roman"/>
                <w:color w:val="7030A0"/>
                <w:sz w:val="18"/>
                <w:szCs w:val="18"/>
              </w:rPr>
              <w:br/>
            </w:r>
            <w:r w:rsidRPr="006F5129">
              <w:rPr>
                <w:rFonts w:ascii="Times New Roman" w:hAnsi="Times New Roman" w:cs="Times New Roman"/>
                <w:color w:val="7030A0"/>
                <w:sz w:val="18"/>
                <w:szCs w:val="18"/>
              </w:rPr>
              <w:br/>
            </w:r>
            <w:r w:rsidR="00B45EC9" w:rsidRPr="006F5129">
              <w:rPr>
                <w:rFonts w:ascii="Times New Roman" w:hAnsi="Times New Roman" w:cs="Times New Roman"/>
                <w:bCs/>
                <w:color w:val="7030A0"/>
                <w:sz w:val="18"/>
                <w:szCs w:val="18"/>
              </w:rPr>
              <w:t>Insun Jang</w:t>
            </w:r>
            <w:r w:rsidR="00B45EC9" w:rsidRPr="006F5129">
              <w:rPr>
                <w:rFonts w:ascii="Times New Roman" w:hAnsi="Times New Roman" w:cs="Times New Roman"/>
                <w:bCs/>
                <w:color w:val="7030A0"/>
                <w:sz w:val="18"/>
                <w:szCs w:val="18"/>
              </w:rPr>
              <w:tab/>
              <w:t>22/1399r2</w:t>
            </w:r>
          </w:p>
          <w:p w14:paraId="5E1128FA" w14:textId="4244030E" w:rsidR="00B45EC9" w:rsidRPr="006F5129" w:rsidRDefault="00B45EC9" w:rsidP="00B45EC9">
            <w:pPr>
              <w:suppressAutoHyphens/>
              <w:spacing w:after="0"/>
              <w:rPr>
                <w:rFonts w:ascii="Times New Roman" w:hAnsi="Times New Roman" w:cs="Times New Roman"/>
                <w:bCs/>
                <w:color w:val="7030A0"/>
                <w:sz w:val="18"/>
                <w:szCs w:val="18"/>
              </w:rPr>
            </w:pPr>
            <w:r w:rsidRPr="006F5129">
              <w:rPr>
                <w:rFonts w:ascii="Times New Roman" w:hAnsi="Times New Roman" w:cs="Times New Roman"/>
                <w:bCs/>
                <w:color w:val="7030A0"/>
                <w:sz w:val="18"/>
                <w:szCs w:val="18"/>
              </w:rPr>
              <w:t>Notes from Discussion:</w:t>
            </w:r>
          </w:p>
          <w:p w14:paraId="535DEC11" w14:textId="77777777" w:rsidR="00B45EC9" w:rsidRPr="006F5129" w:rsidRDefault="00B45EC9" w:rsidP="00B45EC9">
            <w:pPr>
              <w:suppressAutoHyphens/>
              <w:spacing w:after="0"/>
              <w:rPr>
                <w:rFonts w:ascii="Times New Roman" w:hAnsi="Times New Roman" w:cs="Times New Roman"/>
                <w:bCs/>
                <w:color w:val="7030A0"/>
                <w:sz w:val="18"/>
                <w:szCs w:val="18"/>
              </w:rPr>
            </w:pPr>
            <w:r w:rsidRPr="006F5129">
              <w:rPr>
                <w:rFonts w:ascii="Times New Roman" w:hAnsi="Times New Roman" w:cs="Times New Roman"/>
                <w:bCs/>
                <w:color w:val="7030A0"/>
                <w:sz w:val="18"/>
                <w:szCs w:val="18"/>
              </w:rPr>
              <w:t>&lt;&gt;</w:t>
            </w:r>
          </w:p>
          <w:p w14:paraId="63E334FF" w14:textId="55361B92" w:rsidR="00C35A76" w:rsidRPr="006F5129" w:rsidRDefault="00C35A76" w:rsidP="00C35A76">
            <w:pPr>
              <w:suppressAutoHyphens/>
              <w:spacing w:after="0"/>
              <w:rPr>
                <w:rFonts w:ascii="Times New Roman" w:hAnsi="Times New Roman" w:cs="Times New Roman"/>
                <w:bCs/>
                <w:color w:val="7030A0"/>
                <w:sz w:val="18"/>
                <w:szCs w:val="18"/>
              </w:rPr>
            </w:pPr>
          </w:p>
        </w:tc>
      </w:tr>
      <w:tr w:rsidR="00C35A76" w:rsidRPr="008B0293" w14:paraId="0680D502" w14:textId="77777777" w:rsidTr="00221221">
        <w:trPr>
          <w:trHeight w:val="220"/>
          <w:jc w:val="center"/>
        </w:trPr>
        <w:tc>
          <w:tcPr>
            <w:tcW w:w="715" w:type="dxa"/>
            <w:shd w:val="clear" w:color="auto" w:fill="auto"/>
            <w:noWrap/>
          </w:tcPr>
          <w:p w14:paraId="0CB9059C" w14:textId="45ED76FA" w:rsidR="00C35A76" w:rsidRPr="006F5129" w:rsidRDefault="00C35A76" w:rsidP="00C35A76">
            <w:pPr>
              <w:suppressAutoHyphens/>
              <w:spacing w:after="0"/>
              <w:rPr>
                <w:rFonts w:ascii="Times New Roman" w:hAnsi="Times New Roman" w:cs="Times New Roman"/>
                <w:color w:val="000000" w:themeColor="text1"/>
                <w:sz w:val="18"/>
                <w:szCs w:val="18"/>
              </w:rPr>
            </w:pPr>
            <w:r w:rsidRPr="006F5129">
              <w:rPr>
                <w:rFonts w:ascii="Times New Roman" w:hAnsi="Times New Roman" w:cs="Times New Roman"/>
                <w:color w:val="000000" w:themeColor="text1"/>
                <w:sz w:val="18"/>
                <w:szCs w:val="18"/>
              </w:rPr>
              <w:t>10630</w:t>
            </w:r>
          </w:p>
        </w:tc>
        <w:tc>
          <w:tcPr>
            <w:tcW w:w="990" w:type="dxa"/>
          </w:tcPr>
          <w:p w14:paraId="3118EAFE" w14:textId="41FA3687" w:rsidR="00C35A76" w:rsidRPr="006F5129" w:rsidRDefault="00C35A76" w:rsidP="00C35A76">
            <w:pPr>
              <w:suppressAutoHyphens/>
              <w:spacing w:after="0"/>
              <w:rPr>
                <w:rFonts w:ascii="Times New Roman" w:hAnsi="Times New Roman" w:cs="Times New Roman"/>
                <w:color w:val="000000" w:themeColor="text1"/>
                <w:sz w:val="18"/>
                <w:szCs w:val="18"/>
              </w:rPr>
            </w:pPr>
            <w:r w:rsidRPr="006F5129">
              <w:rPr>
                <w:rFonts w:ascii="Times New Roman" w:hAnsi="Times New Roman" w:cs="Times New Roman"/>
                <w:color w:val="000000" w:themeColor="text1"/>
                <w:sz w:val="18"/>
                <w:szCs w:val="18"/>
              </w:rPr>
              <w:t>Abhishek Patil</w:t>
            </w:r>
          </w:p>
        </w:tc>
        <w:tc>
          <w:tcPr>
            <w:tcW w:w="900" w:type="dxa"/>
            <w:shd w:val="clear" w:color="auto" w:fill="auto"/>
            <w:noWrap/>
          </w:tcPr>
          <w:p w14:paraId="23FBEA64" w14:textId="61A893F5" w:rsidR="00C35A76" w:rsidRPr="006F5129" w:rsidRDefault="00C35A76" w:rsidP="00C35A76">
            <w:pPr>
              <w:suppressAutoHyphens/>
              <w:spacing w:after="0"/>
              <w:rPr>
                <w:rFonts w:ascii="Times New Roman" w:hAnsi="Times New Roman" w:cs="Times New Roman"/>
                <w:color w:val="000000" w:themeColor="text1"/>
                <w:sz w:val="18"/>
                <w:szCs w:val="18"/>
              </w:rPr>
            </w:pPr>
            <w:r w:rsidRPr="006F5129">
              <w:rPr>
                <w:rFonts w:ascii="Times New Roman" w:hAnsi="Times New Roman" w:cs="Times New Roman"/>
                <w:color w:val="000000" w:themeColor="text1"/>
                <w:sz w:val="18"/>
                <w:szCs w:val="18"/>
              </w:rPr>
              <w:t>35.3.5.4</w:t>
            </w:r>
          </w:p>
        </w:tc>
        <w:tc>
          <w:tcPr>
            <w:tcW w:w="720" w:type="dxa"/>
          </w:tcPr>
          <w:p w14:paraId="125BC92F" w14:textId="1B4100C3" w:rsidR="00C35A76" w:rsidRPr="006F5129" w:rsidRDefault="00C35A76" w:rsidP="00C35A76">
            <w:pPr>
              <w:suppressAutoHyphens/>
              <w:spacing w:after="0"/>
              <w:rPr>
                <w:rFonts w:ascii="Times New Roman" w:hAnsi="Times New Roman" w:cs="Times New Roman"/>
                <w:color w:val="000000" w:themeColor="text1"/>
                <w:sz w:val="18"/>
                <w:szCs w:val="18"/>
              </w:rPr>
            </w:pPr>
            <w:r w:rsidRPr="006F5129">
              <w:rPr>
                <w:rFonts w:ascii="Times New Roman" w:hAnsi="Times New Roman" w:cs="Times New Roman"/>
                <w:color w:val="000000" w:themeColor="text1"/>
                <w:sz w:val="18"/>
                <w:szCs w:val="18"/>
              </w:rPr>
              <w:t>425.16</w:t>
            </w:r>
          </w:p>
        </w:tc>
        <w:tc>
          <w:tcPr>
            <w:tcW w:w="2520" w:type="dxa"/>
            <w:shd w:val="clear" w:color="auto" w:fill="auto"/>
            <w:noWrap/>
          </w:tcPr>
          <w:p w14:paraId="6641D528" w14:textId="08DC1738" w:rsidR="00C35A76" w:rsidRPr="006F5129" w:rsidRDefault="00C35A76" w:rsidP="00C35A76">
            <w:pPr>
              <w:suppressAutoHyphens/>
              <w:spacing w:after="0"/>
              <w:rPr>
                <w:rFonts w:ascii="Times New Roman" w:hAnsi="Times New Roman" w:cs="Times New Roman"/>
                <w:color w:val="000000" w:themeColor="text1"/>
                <w:sz w:val="18"/>
                <w:szCs w:val="18"/>
              </w:rPr>
            </w:pPr>
            <w:r w:rsidRPr="006F5129">
              <w:rPr>
                <w:rFonts w:ascii="Times New Roman" w:hAnsi="Times New Roman" w:cs="Times New Roman"/>
                <w:color w:val="000000" w:themeColor="text1"/>
                <w:sz w:val="18"/>
                <w:szCs w:val="18"/>
              </w:rPr>
              <w:t xml:space="preserve">What </w:t>
            </w:r>
            <w:proofErr w:type="spellStart"/>
            <w:r w:rsidRPr="006F5129">
              <w:rPr>
                <w:rFonts w:ascii="Times New Roman" w:hAnsi="Times New Roman" w:cs="Times New Roman"/>
                <w:color w:val="000000" w:themeColor="text1"/>
                <w:sz w:val="18"/>
                <w:szCs w:val="18"/>
              </w:rPr>
              <w:t>do</w:t>
            </w:r>
            <w:del w:id="519" w:author="Alfred Aster" w:date="2022-10-20T14:58:00Z">
              <w:r w:rsidRPr="006F5129" w:rsidDel="004F3BCE">
                <w:rPr>
                  <w:rFonts w:ascii="Times New Roman" w:hAnsi="Times New Roman" w:cs="Times New Roman"/>
                  <w:color w:val="000000" w:themeColor="text1"/>
                  <w:sz w:val="18"/>
                  <w:szCs w:val="18"/>
                </w:rPr>
                <w:delText>e</w:delText>
              </w:r>
            </w:del>
            <w:ins w:id="520" w:author="Alfred Aster" w:date="2022-10-20T14:58:00Z">
              <w:r w:rsidR="004F3BCE">
                <w:rPr>
                  <w:rFonts w:ascii="Times New Roman" w:hAnsi="Times New Roman" w:cs="Times New Roman"/>
                  <w:color w:val="000000" w:themeColor="text1"/>
                  <w:sz w:val="18"/>
                  <w:szCs w:val="18"/>
                </w:rPr>
                <w:t>“</w:t>
              </w:r>
            </w:ins>
            <w:r w:rsidRPr="006F5129">
              <w:rPr>
                <w:rFonts w:ascii="Times New Roman" w:hAnsi="Times New Roman" w:cs="Times New Roman"/>
                <w:color w:val="000000" w:themeColor="text1"/>
                <w:sz w:val="18"/>
                <w:szCs w:val="18"/>
              </w:rPr>
              <w:t>s</w:t>
            </w:r>
            <w:proofErr w:type="spellEnd"/>
            <w:r w:rsidRPr="006F5129">
              <w:rPr>
                <w:rFonts w:ascii="Times New Roman" w:hAnsi="Times New Roman" w:cs="Times New Roman"/>
                <w:color w:val="000000" w:themeColor="text1"/>
                <w:sz w:val="18"/>
                <w:szCs w:val="18"/>
              </w:rPr>
              <w:t xml:space="preserve"> "if the Status Code is not set to </w:t>
            </w:r>
            <w:r w:rsidRPr="006F5129">
              <w:rPr>
                <w:rFonts w:ascii="Times New Roman" w:hAnsi="Times New Roman" w:cs="Times New Roman"/>
                <w:color w:val="000000" w:themeColor="text1"/>
                <w:sz w:val="18"/>
                <w:szCs w:val="18"/>
              </w:rPr>
              <w:lastRenderedPageBreak/>
              <w:t>REFUSED_REASON_UNSPECIFI</w:t>
            </w:r>
            <w:del w:id="521" w:author="Alfred Aster" w:date="2022-10-20T14:58:00Z">
              <w:r w:rsidRPr="006F5129" w:rsidDel="004F3BCE">
                <w:rPr>
                  <w:rFonts w:ascii="Times New Roman" w:hAnsi="Times New Roman" w:cs="Times New Roman"/>
                  <w:color w:val="000000" w:themeColor="text1"/>
                  <w:sz w:val="18"/>
                  <w:szCs w:val="18"/>
                </w:rPr>
                <w:delText>E</w:delText>
              </w:r>
            </w:del>
            <w:ins w:id="522" w:author="Alfred Aster" w:date="2022-10-20T14:58:00Z">
              <w:r w:rsidR="004F3BCE">
                <w:rPr>
                  <w:rFonts w:ascii="Times New Roman" w:hAnsi="Times New Roman" w:cs="Times New Roman"/>
                  <w:color w:val="000000" w:themeColor="text1"/>
                  <w:sz w:val="18"/>
                  <w:szCs w:val="18"/>
                </w:rPr>
                <w:t>“</w:t>
              </w:r>
            </w:ins>
            <w:r w:rsidRPr="006F5129">
              <w:rPr>
                <w:rFonts w:ascii="Times New Roman" w:hAnsi="Times New Roman" w:cs="Times New Roman"/>
                <w:color w:val="000000" w:themeColor="text1"/>
                <w:sz w:val="18"/>
                <w:szCs w:val="18"/>
              </w:rPr>
              <w:t>D " mean?</w:t>
            </w:r>
          </w:p>
        </w:tc>
        <w:tc>
          <w:tcPr>
            <w:tcW w:w="2340" w:type="dxa"/>
            <w:shd w:val="clear" w:color="auto" w:fill="auto"/>
            <w:noWrap/>
          </w:tcPr>
          <w:p w14:paraId="069B4B82" w14:textId="3A5D3C8A" w:rsidR="00C35A76" w:rsidRPr="006F5129" w:rsidRDefault="00C35A76" w:rsidP="00C35A76">
            <w:pPr>
              <w:suppressAutoHyphens/>
              <w:spacing w:after="0"/>
              <w:rPr>
                <w:rFonts w:ascii="Times New Roman" w:hAnsi="Times New Roman" w:cs="Times New Roman"/>
                <w:color w:val="000000" w:themeColor="text1"/>
                <w:sz w:val="18"/>
                <w:szCs w:val="18"/>
              </w:rPr>
            </w:pPr>
            <w:proofErr w:type="spellStart"/>
            <w:r w:rsidRPr="006F5129">
              <w:rPr>
                <w:rFonts w:ascii="Times New Roman" w:hAnsi="Times New Roman" w:cs="Times New Roman"/>
                <w:color w:val="000000" w:themeColor="text1"/>
                <w:sz w:val="18"/>
                <w:szCs w:val="18"/>
              </w:rPr>
              <w:lastRenderedPageBreak/>
              <w:t>Delet</w:t>
            </w:r>
            <w:proofErr w:type="spellEnd"/>
            <w:del w:id="523" w:author="Alfred Aster" w:date="2022-10-20T14:58:00Z">
              <w:r w:rsidRPr="006F5129" w:rsidDel="004F3BCE">
                <w:rPr>
                  <w:rFonts w:ascii="Times New Roman" w:hAnsi="Times New Roman" w:cs="Times New Roman"/>
                  <w:color w:val="000000" w:themeColor="text1"/>
                  <w:sz w:val="18"/>
                  <w:szCs w:val="18"/>
                </w:rPr>
                <w:delText>e</w:delText>
              </w:r>
            </w:del>
            <w:ins w:id="524" w:author="Alfred Aster" w:date="2022-10-20T14:58:00Z">
              <w:r w:rsidR="004F3BCE">
                <w:rPr>
                  <w:rFonts w:ascii="Times New Roman" w:hAnsi="Times New Roman" w:cs="Times New Roman"/>
                  <w:color w:val="000000" w:themeColor="text1"/>
                  <w:sz w:val="18"/>
                  <w:szCs w:val="18"/>
                </w:rPr>
                <w:t>“</w:t>
              </w:r>
            </w:ins>
            <w:r w:rsidRPr="006F5129">
              <w:rPr>
                <w:rFonts w:ascii="Times New Roman" w:hAnsi="Times New Roman" w:cs="Times New Roman"/>
                <w:color w:val="000000" w:themeColor="text1"/>
                <w:sz w:val="18"/>
                <w:szCs w:val="18"/>
              </w:rPr>
              <w:t xml:space="preserve">: "if the Status Code is not set to </w:t>
            </w:r>
            <w:r w:rsidRPr="006F5129">
              <w:rPr>
                <w:rFonts w:ascii="Times New Roman" w:hAnsi="Times New Roman" w:cs="Times New Roman"/>
                <w:color w:val="000000" w:themeColor="text1"/>
                <w:sz w:val="18"/>
                <w:szCs w:val="18"/>
              </w:rPr>
              <w:lastRenderedPageBreak/>
              <w:t>REFUSED_REASON_UNSPECIF</w:t>
            </w:r>
            <w:del w:id="525" w:author="Alfred Aster" w:date="2022-10-20T14:58:00Z">
              <w:r w:rsidRPr="006F5129" w:rsidDel="004F3BCE">
                <w:rPr>
                  <w:rFonts w:ascii="Times New Roman" w:hAnsi="Times New Roman" w:cs="Times New Roman"/>
                  <w:color w:val="000000" w:themeColor="text1"/>
                  <w:sz w:val="18"/>
                  <w:szCs w:val="18"/>
                </w:rPr>
                <w:delText>I</w:delText>
              </w:r>
            </w:del>
            <w:ins w:id="526" w:author="Alfred Aster" w:date="2022-10-20T14:58:00Z">
              <w:r w:rsidR="004F3BCE">
                <w:rPr>
                  <w:rFonts w:ascii="Times New Roman" w:hAnsi="Times New Roman" w:cs="Times New Roman"/>
                  <w:color w:val="000000" w:themeColor="text1"/>
                  <w:sz w:val="18"/>
                  <w:szCs w:val="18"/>
                </w:rPr>
                <w:t>”</w:t>
              </w:r>
            </w:ins>
            <w:r w:rsidRPr="006F5129">
              <w:rPr>
                <w:rFonts w:ascii="Times New Roman" w:hAnsi="Times New Roman" w:cs="Times New Roman"/>
                <w:color w:val="000000" w:themeColor="text1"/>
                <w:sz w:val="18"/>
                <w:szCs w:val="18"/>
              </w:rPr>
              <w:t>ED"</w:t>
            </w:r>
          </w:p>
        </w:tc>
        <w:tc>
          <w:tcPr>
            <w:tcW w:w="3150" w:type="dxa"/>
            <w:shd w:val="clear" w:color="auto" w:fill="auto"/>
          </w:tcPr>
          <w:p w14:paraId="120A52CC" w14:textId="5E8DF63F" w:rsidR="00B45EC9" w:rsidRPr="006F5129" w:rsidRDefault="00B45EC9" w:rsidP="00B45EC9">
            <w:pPr>
              <w:suppressAutoHyphens/>
              <w:spacing w:after="0"/>
              <w:rPr>
                <w:rFonts w:ascii="Times New Roman" w:hAnsi="Times New Roman" w:cs="Times New Roman"/>
                <w:bCs/>
                <w:color w:val="000000" w:themeColor="text1"/>
                <w:sz w:val="18"/>
                <w:szCs w:val="18"/>
              </w:rPr>
            </w:pPr>
            <w:r w:rsidRPr="006F5129">
              <w:rPr>
                <w:rFonts w:ascii="Times New Roman" w:hAnsi="Times New Roman" w:cs="Times New Roman"/>
                <w:bCs/>
                <w:color w:val="000000" w:themeColor="text1"/>
                <w:sz w:val="18"/>
                <w:szCs w:val="18"/>
              </w:rPr>
              <w:lastRenderedPageBreak/>
              <w:t>Reject</w:t>
            </w:r>
            <w:del w:id="527" w:author="Alfred Aster" w:date="2022-10-20T14:58:00Z">
              <w:r w:rsidRPr="006F5129" w:rsidDel="004F3BCE">
                <w:rPr>
                  <w:rFonts w:ascii="Times New Roman" w:hAnsi="Times New Roman" w:cs="Times New Roman"/>
                  <w:bCs/>
                  <w:color w:val="000000" w:themeColor="text1"/>
                  <w:sz w:val="18"/>
                  <w:szCs w:val="18"/>
                </w:rPr>
                <w:delText>ed</w:delText>
              </w:r>
            </w:del>
            <w:ins w:id="528" w:author="Alfred Aster" w:date="2022-10-20T14:58:00Z">
              <w:r w:rsidR="004F3BCE">
                <w:rPr>
                  <w:rFonts w:ascii="Times New Roman" w:hAnsi="Times New Roman" w:cs="Times New Roman"/>
                  <w:bCs/>
                  <w:color w:val="000000" w:themeColor="text1"/>
                  <w:sz w:val="18"/>
                  <w:szCs w:val="18"/>
                </w:rPr>
                <w:t>–</w:t>
              </w:r>
            </w:ins>
            <w:r w:rsidRPr="006F5129">
              <w:rPr>
                <w:rFonts w:ascii="Times New Roman" w:hAnsi="Times New Roman" w:cs="Times New Roman"/>
                <w:bCs/>
                <w:color w:val="000000" w:themeColor="text1"/>
                <w:sz w:val="18"/>
                <w:szCs w:val="18"/>
              </w:rPr>
              <w:t xml:space="preserve"> -- A proposed resolution for “this CID” was discussed as part of the comment resolutions in “document”, </w:t>
            </w:r>
            <w:r w:rsidRPr="006F5129">
              <w:rPr>
                <w:rFonts w:ascii="Times New Roman" w:hAnsi="Times New Roman" w:cs="Times New Roman"/>
                <w:bCs/>
                <w:color w:val="000000" w:themeColor="text1"/>
                <w:sz w:val="18"/>
                <w:szCs w:val="18"/>
              </w:rPr>
              <w:lastRenderedPageBreak/>
              <w:t>however the group could not reach consensus on a proposed change that would resolve the comment.</w:t>
            </w:r>
          </w:p>
          <w:p w14:paraId="3359E99A" w14:textId="60AF4C20" w:rsidR="00C35A76" w:rsidRPr="006F5129" w:rsidRDefault="00C35A76" w:rsidP="00C35A76">
            <w:pPr>
              <w:suppressAutoHyphens/>
              <w:spacing w:after="0"/>
              <w:rPr>
                <w:rFonts w:ascii="Times New Roman" w:hAnsi="Times New Roman" w:cs="Times New Roman"/>
                <w:color w:val="000000" w:themeColor="text1"/>
                <w:sz w:val="18"/>
                <w:szCs w:val="18"/>
              </w:rPr>
            </w:pPr>
            <w:r w:rsidRPr="006F5129">
              <w:rPr>
                <w:rFonts w:ascii="Times New Roman" w:hAnsi="Times New Roman" w:cs="Times New Roman"/>
                <w:color w:val="000000" w:themeColor="text1"/>
                <w:sz w:val="18"/>
                <w:szCs w:val="18"/>
              </w:rPr>
              <w:br/>
              <w:t>This CID is discussed on September 8, 2022, but no straw poll is conducted yet.</w:t>
            </w:r>
          </w:p>
          <w:p w14:paraId="572DED3E" w14:textId="77777777" w:rsidR="00C35A76" w:rsidRPr="006F5129" w:rsidRDefault="00C35A76" w:rsidP="00C35A76">
            <w:pPr>
              <w:suppressAutoHyphens/>
              <w:spacing w:after="0"/>
              <w:rPr>
                <w:rFonts w:ascii="Times New Roman" w:hAnsi="Times New Roman" w:cs="Times New Roman"/>
                <w:color w:val="000000" w:themeColor="text1"/>
                <w:sz w:val="18"/>
                <w:szCs w:val="18"/>
              </w:rPr>
            </w:pPr>
          </w:p>
          <w:p w14:paraId="0340BC39" w14:textId="77777777" w:rsidR="00B45EC9" w:rsidRPr="006F5129" w:rsidRDefault="00B45EC9" w:rsidP="00B45EC9">
            <w:pPr>
              <w:suppressAutoHyphens/>
              <w:spacing w:after="0"/>
              <w:rPr>
                <w:rFonts w:ascii="Times New Roman" w:hAnsi="Times New Roman" w:cs="Times New Roman"/>
                <w:bCs/>
                <w:color w:val="000000" w:themeColor="text1"/>
                <w:sz w:val="18"/>
                <w:szCs w:val="18"/>
              </w:rPr>
            </w:pPr>
            <w:r w:rsidRPr="006F5129">
              <w:rPr>
                <w:rFonts w:ascii="Times New Roman" w:hAnsi="Times New Roman" w:cs="Times New Roman"/>
                <w:bCs/>
                <w:color w:val="000000" w:themeColor="text1"/>
                <w:sz w:val="18"/>
                <w:szCs w:val="18"/>
              </w:rPr>
              <w:t>Insun Jang</w:t>
            </w:r>
            <w:r w:rsidRPr="006F5129">
              <w:rPr>
                <w:rFonts w:ascii="Times New Roman" w:hAnsi="Times New Roman" w:cs="Times New Roman"/>
                <w:bCs/>
                <w:color w:val="000000" w:themeColor="text1"/>
                <w:sz w:val="18"/>
                <w:szCs w:val="18"/>
              </w:rPr>
              <w:tab/>
              <w:t>22/1399r2</w:t>
            </w:r>
          </w:p>
          <w:p w14:paraId="65818C47" w14:textId="77777777" w:rsidR="00B45EC9" w:rsidRPr="006F5129" w:rsidRDefault="00B45EC9" w:rsidP="00B45EC9">
            <w:pPr>
              <w:suppressAutoHyphens/>
              <w:spacing w:after="0"/>
              <w:rPr>
                <w:rFonts w:ascii="Times New Roman" w:hAnsi="Times New Roman" w:cs="Times New Roman"/>
                <w:bCs/>
                <w:color w:val="000000" w:themeColor="text1"/>
                <w:sz w:val="18"/>
                <w:szCs w:val="18"/>
              </w:rPr>
            </w:pPr>
            <w:r w:rsidRPr="006F5129">
              <w:rPr>
                <w:rFonts w:ascii="Times New Roman" w:hAnsi="Times New Roman" w:cs="Times New Roman"/>
                <w:bCs/>
                <w:color w:val="000000" w:themeColor="text1"/>
                <w:sz w:val="18"/>
                <w:szCs w:val="18"/>
              </w:rPr>
              <w:t>Notes from Discussion:</w:t>
            </w:r>
          </w:p>
          <w:p w14:paraId="721161A7" w14:textId="77777777" w:rsidR="001628A6" w:rsidRPr="00887E9D" w:rsidRDefault="00B45EC9" w:rsidP="001628A6">
            <w:pPr>
              <w:suppressAutoHyphens/>
              <w:spacing w:after="0"/>
              <w:rPr>
                <w:rFonts w:ascii="Times New Roman" w:hAnsi="Times New Roman" w:cs="Times New Roman"/>
                <w:bCs/>
                <w:color w:val="00B050"/>
                <w:sz w:val="18"/>
                <w:szCs w:val="18"/>
              </w:rPr>
            </w:pPr>
            <w:r w:rsidRPr="00887E9D">
              <w:rPr>
                <w:rFonts w:ascii="Times New Roman" w:hAnsi="Times New Roman" w:cs="Times New Roman"/>
                <w:bCs/>
                <w:color w:val="00B050"/>
                <w:sz w:val="18"/>
                <w:szCs w:val="18"/>
              </w:rPr>
              <w:t>&lt;</w:t>
            </w:r>
            <w:r w:rsidR="001628A6" w:rsidRPr="00887E9D">
              <w:rPr>
                <w:rFonts w:ascii="Times New Roman" w:hAnsi="Times New Roman" w:cs="Times New Roman"/>
                <w:bCs/>
                <w:color w:val="00B050"/>
                <w:sz w:val="18"/>
                <w:szCs w:val="18"/>
              </w:rPr>
              <w:t>The commented sentence was already agreed in the last round (CC36) while the CID is commenting to remove it.</w:t>
            </w:r>
          </w:p>
          <w:p w14:paraId="1FDC3AA8" w14:textId="77777777" w:rsidR="001628A6" w:rsidRPr="00887E9D" w:rsidRDefault="001628A6" w:rsidP="001628A6">
            <w:pPr>
              <w:suppressAutoHyphens/>
              <w:spacing w:after="0"/>
              <w:rPr>
                <w:rFonts w:ascii="Times New Roman" w:hAnsi="Times New Roman" w:cs="Times New Roman"/>
                <w:bCs/>
                <w:color w:val="00B050"/>
                <w:sz w:val="18"/>
                <w:szCs w:val="18"/>
              </w:rPr>
            </w:pPr>
          </w:p>
          <w:p w14:paraId="35EF7B21" w14:textId="5EC30397" w:rsidR="00B45EC9" w:rsidRPr="00887E9D" w:rsidRDefault="001628A6" w:rsidP="001628A6">
            <w:pPr>
              <w:suppressAutoHyphens/>
              <w:spacing w:after="0"/>
              <w:rPr>
                <w:rFonts w:ascii="Times New Roman" w:hAnsi="Times New Roman" w:cs="Times New Roman"/>
                <w:bCs/>
                <w:color w:val="00B050"/>
                <w:sz w:val="18"/>
                <w:szCs w:val="18"/>
              </w:rPr>
            </w:pPr>
            <w:r w:rsidRPr="00887E9D">
              <w:rPr>
                <w:rFonts w:ascii="Times New Roman" w:hAnsi="Times New Roman" w:cs="Times New Roman"/>
                <w:bCs/>
                <w:color w:val="00B050"/>
                <w:sz w:val="18"/>
                <w:szCs w:val="18"/>
              </w:rPr>
              <w:t>However, some members still want to keep the text based on previous discussions</w:t>
            </w:r>
            <w:r w:rsidR="00B45EC9" w:rsidRPr="00887E9D">
              <w:rPr>
                <w:rFonts w:ascii="Times New Roman" w:hAnsi="Times New Roman" w:cs="Times New Roman"/>
                <w:bCs/>
                <w:color w:val="00B050"/>
                <w:sz w:val="18"/>
                <w:szCs w:val="18"/>
              </w:rPr>
              <w:t>&gt;</w:t>
            </w:r>
          </w:p>
          <w:p w14:paraId="0EAC63E4" w14:textId="014C33A3" w:rsidR="00B45EC9" w:rsidRPr="006F5129" w:rsidRDefault="00B45EC9" w:rsidP="00C35A76">
            <w:pPr>
              <w:suppressAutoHyphens/>
              <w:spacing w:after="0"/>
              <w:rPr>
                <w:rFonts w:ascii="Times New Roman" w:hAnsi="Times New Roman" w:cs="Times New Roman"/>
                <w:bCs/>
                <w:color w:val="000000" w:themeColor="text1"/>
                <w:sz w:val="18"/>
                <w:szCs w:val="18"/>
              </w:rPr>
            </w:pPr>
          </w:p>
        </w:tc>
      </w:tr>
      <w:tr w:rsidR="00C35A76" w:rsidRPr="008B0293" w14:paraId="74D40577" w14:textId="77777777" w:rsidTr="00221221">
        <w:trPr>
          <w:trHeight w:val="220"/>
          <w:jc w:val="center"/>
        </w:trPr>
        <w:tc>
          <w:tcPr>
            <w:tcW w:w="715" w:type="dxa"/>
            <w:shd w:val="clear" w:color="auto" w:fill="auto"/>
            <w:noWrap/>
          </w:tcPr>
          <w:p w14:paraId="17786387" w14:textId="370AAD7D" w:rsidR="00C35A76" w:rsidRPr="003A4382" w:rsidRDefault="00C35A76" w:rsidP="00C35A76">
            <w:pPr>
              <w:suppressAutoHyphens/>
              <w:spacing w:after="0"/>
              <w:rPr>
                <w:rFonts w:ascii="Times New Roman" w:hAnsi="Times New Roman" w:cs="Times New Roman"/>
                <w:strike/>
                <w:color w:val="FF0000"/>
                <w:sz w:val="18"/>
                <w:szCs w:val="18"/>
              </w:rPr>
            </w:pPr>
            <w:r w:rsidRPr="003A4382">
              <w:rPr>
                <w:rFonts w:ascii="Times New Roman" w:hAnsi="Times New Roman" w:cs="Times New Roman"/>
                <w:strike/>
                <w:color w:val="FF0000"/>
                <w:sz w:val="18"/>
                <w:szCs w:val="18"/>
              </w:rPr>
              <w:lastRenderedPageBreak/>
              <w:t>10640</w:t>
            </w:r>
          </w:p>
        </w:tc>
        <w:tc>
          <w:tcPr>
            <w:tcW w:w="990" w:type="dxa"/>
          </w:tcPr>
          <w:p w14:paraId="008EF58F" w14:textId="2FAE6316" w:rsidR="00C35A76" w:rsidRPr="003A4382" w:rsidRDefault="00C35A76" w:rsidP="00C35A76">
            <w:pPr>
              <w:suppressAutoHyphens/>
              <w:spacing w:after="0"/>
              <w:rPr>
                <w:rFonts w:ascii="Times New Roman" w:hAnsi="Times New Roman" w:cs="Times New Roman"/>
                <w:strike/>
                <w:color w:val="FF0000"/>
                <w:sz w:val="18"/>
                <w:szCs w:val="18"/>
              </w:rPr>
            </w:pPr>
            <w:r w:rsidRPr="003A4382">
              <w:rPr>
                <w:rFonts w:ascii="Times New Roman" w:hAnsi="Times New Roman" w:cs="Times New Roman"/>
                <w:strike/>
                <w:color w:val="FF0000"/>
                <w:sz w:val="18"/>
                <w:szCs w:val="18"/>
              </w:rPr>
              <w:t>Abhishek Patil</w:t>
            </w:r>
          </w:p>
        </w:tc>
        <w:tc>
          <w:tcPr>
            <w:tcW w:w="900" w:type="dxa"/>
            <w:shd w:val="clear" w:color="auto" w:fill="auto"/>
            <w:noWrap/>
          </w:tcPr>
          <w:p w14:paraId="076F1551" w14:textId="0F941AF4" w:rsidR="00C35A76" w:rsidRPr="003A4382" w:rsidRDefault="00C35A76" w:rsidP="00C35A76">
            <w:pPr>
              <w:suppressAutoHyphens/>
              <w:spacing w:after="0"/>
              <w:rPr>
                <w:rFonts w:ascii="Times New Roman" w:hAnsi="Times New Roman" w:cs="Times New Roman"/>
                <w:strike/>
                <w:color w:val="FF0000"/>
                <w:sz w:val="18"/>
                <w:szCs w:val="18"/>
              </w:rPr>
            </w:pPr>
            <w:r w:rsidRPr="003A4382">
              <w:rPr>
                <w:rFonts w:ascii="Times New Roman" w:hAnsi="Times New Roman" w:cs="Times New Roman"/>
                <w:strike/>
                <w:color w:val="FF0000"/>
                <w:sz w:val="18"/>
                <w:szCs w:val="18"/>
              </w:rPr>
              <w:t>35.3.9</w:t>
            </w:r>
          </w:p>
        </w:tc>
        <w:tc>
          <w:tcPr>
            <w:tcW w:w="720" w:type="dxa"/>
          </w:tcPr>
          <w:p w14:paraId="4B9177E7" w14:textId="3FDAAAF4" w:rsidR="00C35A76" w:rsidRPr="003A4382" w:rsidRDefault="00C35A76" w:rsidP="00C35A76">
            <w:pPr>
              <w:suppressAutoHyphens/>
              <w:spacing w:after="0"/>
              <w:rPr>
                <w:rFonts w:ascii="Times New Roman" w:hAnsi="Times New Roman" w:cs="Times New Roman"/>
                <w:strike/>
                <w:color w:val="FF0000"/>
                <w:sz w:val="18"/>
                <w:szCs w:val="18"/>
              </w:rPr>
            </w:pPr>
            <w:r w:rsidRPr="003A4382">
              <w:rPr>
                <w:rFonts w:ascii="Times New Roman" w:hAnsi="Times New Roman" w:cs="Times New Roman"/>
                <w:strike/>
                <w:color w:val="FF0000"/>
                <w:sz w:val="18"/>
                <w:szCs w:val="18"/>
              </w:rPr>
              <w:t>433.35</w:t>
            </w:r>
          </w:p>
        </w:tc>
        <w:tc>
          <w:tcPr>
            <w:tcW w:w="2520" w:type="dxa"/>
            <w:shd w:val="clear" w:color="auto" w:fill="auto"/>
            <w:noWrap/>
          </w:tcPr>
          <w:p w14:paraId="26B1B618" w14:textId="42DD21D7" w:rsidR="00C35A76" w:rsidRPr="003A4382" w:rsidRDefault="00C35A76" w:rsidP="00C35A76">
            <w:pPr>
              <w:suppressAutoHyphens/>
              <w:spacing w:after="0"/>
              <w:rPr>
                <w:rFonts w:ascii="Times New Roman" w:hAnsi="Times New Roman" w:cs="Times New Roman"/>
                <w:strike/>
                <w:color w:val="FF0000"/>
                <w:sz w:val="18"/>
                <w:szCs w:val="18"/>
              </w:rPr>
            </w:pPr>
            <w:r w:rsidRPr="003A4382">
              <w:rPr>
                <w:rFonts w:ascii="Times New Roman" w:hAnsi="Times New Roman" w:cs="Times New Roman"/>
                <w:strike/>
                <w:color w:val="FF0000"/>
                <w:sz w:val="18"/>
                <w:szCs w:val="18"/>
              </w:rPr>
              <w:t>The details of dynamic fragmentation for a TID is mapped to a single link (or when both MLDs are operating on a single link for all TIDs) are missing.</w:t>
            </w:r>
          </w:p>
        </w:tc>
        <w:tc>
          <w:tcPr>
            <w:tcW w:w="2340" w:type="dxa"/>
            <w:shd w:val="clear" w:color="auto" w:fill="auto"/>
            <w:noWrap/>
          </w:tcPr>
          <w:p w14:paraId="0AA3785C" w14:textId="38680EB8" w:rsidR="00C35A76" w:rsidRPr="003A4382" w:rsidRDefault="00C35A76" w:rsidP="00C35A76">
            <w:pPr>
              <w:suppressAutoHyphens/>
              <w:spacing w:after="0"/>
              <w:rPr>
                <w:rFonts w:ascii="Times New Roman" w:hAnsi="Times New Roman" w:cs="Times New Roman"/>
                <w:strike/>
                <w:color w:val="FF0000"/>
                <w:sz w:val="18"/>
                <w:szCs w:val="18"/>
              </w:rPr>
            </w:pPr>
            <w:r w:rsidRPr="003A4382">
              <w:rPr>
                <w:rFonts w:ascii="Times New Roman" w:hAnsi="Times New Roman" w:cs="Times New Roman"/>
                <w:strike/>
                <w:color w:val="FF0000"/>
                <w:sz w:val="18"/>
                <w:szCs w:val="18"/>
              </w:rPr>
              <w:t>As in comment</w:t>
            </w:r>
          </w:p>
        </w:tc>
        <w:tc>
          <w:tcPr>
            <w:tcW w:w="3150" w:type="dxa"/>
            <w:shd w:val="clear" w:color="auto" w:fill="auto"/>
          </w:tcPr>
          <w:p w14:paraId="1DDF01D3" w14:textId="1CD94063" w:rsidR="007807CE" w:rsidRPr="003A4382" w:rsidRDefault="007807CE" w:rsidP="00B45EC9">
            <w:pPr>
              <w:suppressAutoHyphens/>
              <w:spacing w:after="0"/>
              <w:rPr>
                <w:ins w:id="529" w:author="Alfred Aster" w:date="2022-10-16T22:42:00Z"/>
                <w:rFonts w:ascii="Times New Roman" w:hAnsi="Times New Roman" w:cs="Times New Roman"/>
                <w:bCs/>
                <w:strike/>
                <w:color w:val="FF0000"/>
                <w:sz w:val="18"/>
                <w:szCs w:val="18"/>
              </w:rPr>
            </w:pPr>
            <w:ins w:id="530" w:author="Alfred Aster" w:date="2022-10-16T22:42:00Z">
              <w:r w:rsidRPr="003A4382">
                <w:rPr>
                  <w:rFonts w:ascii="Times New Roman" w:hAnsi="Times New Roman" w:cs="Times New Roman"/>
                  <w:bCs/>
                  <w:strike/>
                  <w:color w:val="FF0000"/>
                  <w:sz w:val="18"/>
                  <w:szCs w:val="18"/>
                </w:rPr>
                <w:t>Pending SP</w:t>
              </w:r>
            </w:ins>
          </w:p>
          <w:p w14:paraId="5587E3BD" w14:textId="77777777" w:rsidR="007807CE" w:rsidRPr="003A4382" w:rsidRDefault="007807CE" w:rsidP="00B45EC9">
            <w:pPr>
              <w:suppressAutoHyphens/>
              <w:spacing w:after="0"/>
              <w:rPr>
                <w:ins w:id="531" w:author="Alfred Aster" w:date="2022-10-16T22:42:00Z"/>
                <w:rFonts w:ascii="Times New Roman" w:hAnsi="Times New Roman" w:cs="Times New Roman"/>
                <w:bCs/>
                <w:strike/>
                <w:color w:val="FF0000"/>
                <w:sz w:val="18"/>
                <w:szCs w:val="18"/>
              </w:rPr>
            </w:pPr>
          </w:p>
          <w:p w14:paraId="5FA63DAB" w14:textId="59122511" w:rsidR="00B45EC9" w:rsidRPr="003A4382" w:rsidRDefault="00B45EC9" w:rsidP="00B45EC9">
            <w:pPr>
              <w:suppressAutoHyphens/>
              <w:spacing w:after="0"/>
              <w:rPr>
                <w:rFonts w:ascii="Times New Roman" w:hAnsi="Times New Roman" w:cs="Times New Roman"/>
                <w:bCs/>
                <w:strike/>
                <w:color w:val="FF0000"/>
                <w:sz w:val="18"/>
                <w:szCs w:val="18"/>
              </w:rPr>
            </w:pPr>
            <w:r w:rsidRPr="003A4382">
              <w:rPr>
                <w:rFonts w:ascii="Times New Roman" w:hAnsi="Times New Roman" w:cs="Times New Roman"/>
                <w:bCs/>
                <w:strike/>
                <w:color w:val="FF0000"/>
                <w:sz w:val="18"/>
                <w:szCs w:val="18"/>
              </w:rPr>
              <w:t>Reject</w:t>
            </w:r>
            <w:del w:id="532" w:author="Alfred Aster" w:date="2022-10-20T14:58:00Z">
              <w:r w:rsidRPr="003A4382" w:rsidDel="004F3BCE">
                <w:rPr>
                  <w:rFonts w:ascii="Times New Roman" w:hAnsi="Times New Roman" w:cs="Times New Roman"/>
                  <w:bCs/>
                  <w:strike/>
                  <w:color w:val="FF0000"/>
                  <w:sz w:val="18"/>
                  <w:szCs w:val="18"/>
                </w:rPr>
                <w:delText>ed</w:delText>
              </w:r>
            </w:del>
            <w:ins w:id="533" w:author="Alfred Aster" w:date="2022-10-20T14:58:00Z">
              <w:r w:rsidR="004F3BCE" w:rsidRPr="003A4382">
                <w:rPr>
                  <w:rFonts w:ascii="Times New Roman" w:hAnsi="Times New Roman" w:cs="Times New Roman"/>
                  <w:bCs/>
                  <w:strike/>
                  <w:color w:val="FF0000"/>
                  <w:sz w:val="18"/>
                  <w:szCs w:val="18"/>
                </w:rPr>
                <w:t>–</w:t>
              </w:r>
            </w:ins>
            <w:r w:rsidRPr="003A4382">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32BD5C87" w14:textId="5AD7D61F" w:rsidR="00C35A76" w:rsidRPr="003A4382" w:rsidRDefault="00C35A76" w:rsidP="00C35A76">
            <w:pPr>
              <w:suppressAutoHyphens/>
              <w:spacing w:after="0"/>
              <w:rPr>
                <w:rFonts w:ascii="Times New Roman" w:hAnsi="Times New Roman" w:cs="Times New Roman"/>
                <w:strike/>
                <w:color w:val="FF0000"/>
                <w:sz w:val="18"/>
                <w:szCs w:val="18"/>
              </w:rPr>
            </w:pPr>
            <w:r w:rsidRPr="003A4382">
              <w:rPr>
                <w:rFonts w:ascii="Times New Roman" w:hAnsi="Times New Roman" w:cs="Times New Roman"/>
                <w:strike/>
                <w:color w:val="FF0000"/>
                <w:sz w:val="18"/>
                <w:szCs w:val="18"/>
              </w:rPr>
              <w:br/>
              <w:t>This CID is discussed on September 9, 2022, but no straw poll is conducted yet.</w:t>
            </w:r>
          </w:p>
          <w:p w14:paraId="24D5C605" w14:textId="77777777" w:rsidR="00C35A76" w:rsidRPr="003A4382" w:rsidRDefault="00C35A76" w:rsidP="00C35A76">
            <w:pPr>
              <w:suppressAutoHyphens/>
              <w:spacing w:after="0"/>
              <w:rPr>
                <w:rFonts w:ascii="Times New Roman" w:hAnsi="Times New Roman" w:cs="Times New Roman"/>
                <w:strike/>
                <w:color w:val="FF0000"/>
                <w:sz w:val="18"/>
                <w:szCs w:val="18"/>
              </w:rPr>
            </w:pPr>
          </w:p>
          <w:p w14:paraId="6F438599" w14:textId="77777777" w:rsidR="00B45EC9" w:rsidRPr="003A4382" w:rsidRDefault="00B45EC9" w:rsidP="00B45EC9">
            <w:pPr>
              <w:suppressAutoHyphens/>
              <w:spacing w:after="0"/>
              <w:rPr>
                <w:rFonts w:ascii="Times New Roman" w:hAnsi="Times New Roman" w:cs="Times New Roman"/>
                <w:bCs/>
                <w:strike/>
                <w:color w:val="FF0000"/>
                <w:sz w:val="18"/>
                <w:szCs w:val="18"/>
              </w:rPr>
            </w:pPr>
            <w:r w:rsidRPr="003A4382">
              <w:rPr>
                <w:rFonts w:ascii="Times New Roman" w:hAnsi="Times New Roman" w:cs="Times New Roman"/>
                <w:bCs/>
                <w:strike/>
                <w:color w:val="FF0000"/>
                <w:sz w:val="18"/>
                <w:szCs w:val="18"/>
              </w:rPr>
              <w:t>Abhishek Patil</w:t>
            </w:r>
            <w:r w:rsidRPr="003A4382">
              <w:rPr>
                <w:rFonts w:ascii="Times New Roman" w:hAnsi="Times New Roman" w:cs="Times New Roman"/>
                <w:bCs/>
                <w:strike/>
                <w:color w:val="FF0000"/>
                <w:sz w:val="18"/>
                <w:szCs w:val="18"/>
              </w:rPr>
              <w:tab/>
              <w:t>22/1336r1</w:t>
            </w:r>
          </w:p>
          <w:p w14:paraId="297C952B" w14:textId="7B6F1347" w:rsidR="00B45EC9" w:rsidRPr="003A4382" w:rsidRDefault="00B45EC9" w:rsidP="00B45EC9">
            <w:pPr>
              <w:suppressAutoHyphens/>
              <w:spacing w:after="0"/>
              <w:rPr>
                <w:rFonts w:ascii="Times New Roman" w:hAnsi="Times New Roman" w:cs="Times New Roman"/>
                <w:bCs/>
                <w:strike/>
                <w:color w:val="FF0000"/>
                <w:sz w:val="18"/>
                <w:szCs w:val="18"/>
              </w:rPr>
            </w:pPr>
            <w:r w:rsidRPr="003A4382">
              <w:rPr>
                <w:rFonts w:ascii="Times New Roman" w:hAnsi="Times New Roman" w:cs="Times New Roman"/>
                <w:bCs/>
                <w:strike/>
                <w:color w:val="FF0000"/>
                <w:sz w:val="18"/>
                <w:szCs w:val="18"/>
              </w:rPr>
              <w:t>Notes from Discussion:</w:t>
            </w:r>
          </w:p>
          <w:p w14:paraId="2B734C8B" w14:textId="77777777" w:rsidR="00B45EC9" w:rsidRPr="003A4382" w:rsidRDefault="00B45EC9" w:rsidP="00B45EC9">
            <w:pPr>
              <w:suppressAutoHyphens/>
              <w:spacing w:after="0"/>
              <w:rPr>
                <w:rFonts w:ascii="Times New Roman" w:hAnsi="Times New Roman" w:cs="Times New Roman"/>
                <w:bCs/>
                <w:strike/>
                <w:color w:val="FF0000"/>
                <w:sz w:val="18"/>
                <w:szCs w:val="18"/>
              </w:rPr>
            </w:pPr>
            <w:r w:rsidRPr="003A4382">
              <w:rPr>
                <w:rFonts w:ascii="Times New Roman" w:hAnsi="Times New Roman" w:cs="Times New Roman"/>
                <w:bCs/>
                <w:strike/>
                <w:color w:val="FF0000"/>
                <w:sz w:val="18"/>
                <w:szCs w:val="18"/>
              </w:rPr>
              <w:t>&lt;&gt;</w:t>
            </w:r>
          </w:p>
          <w:p w14:paraId="3C4D1965" w14:textId="454C4F49" w:rsidR="00B45EC9" w:rsidRPr="003A4382" w:rsidRDefault="00B45EC9" w:rsidP="00C35A76">
            <w:pPr>
              <w:suppressAutoHyphens/>
              <w:spacing w:after="0"/>
              <w:rPr>
                <w:rFonts w:ascii="Times New Roman" w:hAnsi="Times New Roman" w:cs="Times New Roman"/>
                <w:bCs/>
                <w:strike/>
                <w:color w:val="FF0000"/>
                <w:sz w:val="18"/>
                <w:szCs w:val="18"/>
              </w:rPr>
            </w:pPr>
          </w:p>
        </w:tc>
      </w:tr>
      <w:tr w:rsidR="00DE34A1" w:rsidRPr="008B0293" w14:paraId="0F24C5AA" w14:textId="77777777" w:rsidTr="00221221">
        <w:trPr>
          <w:trHeight w:val="220"/>
          <w:jc w:val="center"/>
        </w:trPr>
        <w:tc>
          <w:tcPr>
            <w:tcW w:w="715" w:type="dxa"/>
            <w:shd w:val="clear" w:color="auto" w:fill="auto"/>
            <w:noWrap/>
          </w:tcPr>
          <w:p w14:paraId="04E294E7" w14:textId="05D5E278" w:rsidR="00DE34A1" w:rsidRPr="0034677F" w:rsidRDefault="00DE34A1" w:rsidP="00DE34A1">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t>10678</w:t>
            </w:r>
          </w:p>
        </w:tc>
        <w:tc>
          <w:tcPr>
            <w:tcW w:w="990" w:type="dxa"/>
          </w:tcPr>
          <w:p w14:paraId="03772056" w14:textId="795DC4B8" w:rsidR="00DE34A1" w:rsidRPr="0034677F" w:rsidRDefault="00DE34A1" w:rsidP="00DE34A1">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t>Duncan Ho</w:t>
            </w:r>
          </w:p>
        </w:tc>
        <w:tc>
          <w:tcPr>
            <w:tcW w:w="900" w:type="dxa"/>
            <w:shd w:val="clear" w:color="auto" w:fill="auto"/>
            <w:noWrap/>
          </w:tcPr>
          <w:p w14:paraId="0C20427C" w14:textId="1E9EE075" w:rsidR="00DE34A1" w:rsidRPr="0034677F" w:rsidRDefault="00DE34A1" w:rsidP="00DE34A1">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t>12.7.6.3</w:t>
            </w:r>
          </w:p>
        </w:tc>
        <w:tc>
          <w:tcPr>
            <w:tcW w:w="720" w:type="dxa"/>
          </w:tcPr>
          <w:p w14:paraId="4CA34E36" w14:textId="5015A62B" w:rsidR="00DE34A1" w:rsidRPr="0034677F" w:rsidRDefault="00DE34A1" w:rsidP="00DE34A1">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t>358.46</w:t>
            </w:r>
          </w:p>
        </w:tc>
        <w:tc>
          <w:tcPr>
            <w:tcW w:w="2520" w:type="dxa"/>
            <w:shd w:val="clear" w:color="auto" w:fill="auto"/>
            <w:noWrap/>
          </w:tcPr>
          <w:p w14:paraId="2FFC4C2E" w14:textId="29ACB6DE" w:rsidR="00DE34A1" w:rsidRPr="0034677F" w:rsidRDefault="00DE34A1" w:rsidP="00DE34A1">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t xml:space="preserve">For MLO, OCI verification should occur on all the links. Will need to make sure OCI works correctly for </w:t>
            </w:r>
            <w:proofErr w:type="spellStart"/>
            <w:r w:rsidRPr="0034677F">
              <w:rPr>
                <w:rFonts w:ascii="Times New Roman" w:hAnsi="Times New Roman" w:cs="Times New Roman"/>
                <w:strike/>
                <w:color w:val="FF0000"/>
                <w:sz w:val="18"/>
                <w:szCs w:val="18"/>
              </w:rPr>
              <w:t>ML</w:t>
            </w:r>
            <w:r w:rsidR="004F3BCE" w:rsidRPr="0034677F">
              <w:rPr>
                <w:rFonts w:ascii="Times New Roman" w:hAnsi="Times New Roman" w:cs="Times New Roman"/>
                <w:strike/>
                <w:color w:val="FF0000"/>
                <w:sz w:val="18"/>
                <w:szCs w:val="18"/>
              </w:rPr>
              <w:t>o</w:t>
            </w:r>
            <w:proofErr w:type="spellEnd"/>
            <w:r w:rsidRPr="0034677F">
              <w:rPr>
                <w:rFonts w:ascii="Times New Roman" w:hAnsi="Times New Roman" w:cs="Times New Roman"/>
                <w:strike/>
                <w:color w:val="FF0000"/>
                <w:sz w:val="18"/>
                <w:szCs w:val="18"/>
              </w:rPr>
              <w:t>. e.g., we should include the OCI KDE for each requested link in msg 2 for the AP MLD to verify the operating channels of the STAs corresponding to the requested links</w:t>
            </w:r>
          </w:p>
        </w:tc>
        <w:tc>
          <w:tcPr>
            <w:tcW w:w="2340" w:type="dxa"/>
            <w:shd w:val="clear" w:color="auto" w:fill="auto"/>
            <w:noWrap/>
          </w:tcPr>
          <w:p w14:paraId="7D033D06" w14:textId="07A19515" w:rsidR="00DE34A1" w:rsidRPr="0034677F" w:rsidRDefault="00DE34A1" w:rsidP="00DE34A1">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t>As in the comment</w:t>
            </w:r>
          </w:p>
        </w:tc>
        <w:tc>
          <w:tcPr>
            <w:tcW w:w="3150" w:type="dxa"/>
            <w:shd w:val="clear" w:color="auto" w:fill="auto"/>
          </w:tcPr>
          <w:p w14:paraId="4020F64D" w14:textId="1F232EC5" w:rsidR="0034677F" w:rsidRDefault="0034677F" w:rsidP="00B45EC9">
            <w:pPr>
              <w:suppressAutoHyphens/>
              <w:spacing w:after="0"/>
              <w:rPr>
                <w:rFonts w:ascii="Times New Roman" w:hAnsi="Times New Roman" w:cs="Times New Roman"/>
                <w:bCs/>
                <w:strike/>
                <w:color w:val="FF0000"/>
                <w:sz w:val="18"/>
                <w:szCs w:val="18"/>
              </w:rPr>
            </w:pPr>
            <w:r>
              <w:rPr>
                <w:rFonts w:ascii="Times New Roman" w:hAnsi="Times New Roman" w:cs="Times New Roman"/>
                <w:bCs/>
                <w:strike/>
                <w:color w:val="FF0000"/>
                <w:sz w:val="18"/>
                <w:szCs w:val="18"/>
              </w:rPr>
              <w:t>Pending SP</w:t>
            </w:r>
          </w:p>
          <w:p w14:paraId="23C5FA49" w14:textId="77777777" w:rsidR="0034677F" w:rsidRDefault="0034677F" w:rsidP="00B45EC9">
            <w:pPr>
              <w:suppressAutoHyphens/>
              <w:spacing w:after="0"/>
              <w:rPr>
                <w:rFonts w:ascii="Times New Roman" w:hAnsi="Times New Roman" w:cs="Times New Roman"/>
                <w:bCs/>
                <w:strike/>
                <w:color w:val="FF0000"/>
                <w:sz w:val="18"/>
                <w:szCs w:val="18"/>
              </w:rPr>
            </w:pPr>
          </w:p>
          <w:p w14:paraId="06A4DE0D" w14:textId="788FCFB9" w:rsidR="00B45EC9" w:rsidRPr="0034677F" w:rsidRDefault="00B45EC9" w:rsidP="00B45EC9">
            <w:pPr>
              <w:suppressAutoHyphens/>
              <w:spacing w:after="0"/>
              <w:rPr>
                <w:rFonts w:ascii="Times New Roman" w:hAnsi="Times New Roman" w:cs="Times New Roman"/>
                <w:bCs/>
                <w:strike/>
                <w:color w:val="FF0000"/>
                <w:sz w:val="18"/>
                <w:szCs w:val="18"/>
              </w:rPr>
            </w:pPr>
            <w:r w:rsidRPr="0034677F">
              <w:rPr>
                <w:rFonts w:ascii="Times New Roman" w:hAnsi="Times New Roman" w:cs="Times New Roman"/>
                <w:bCs/>
                <w:strike/>
                <w:color w:val="FF0000"/>
                <w:sz w:val="18"/>
                <w:szCs w:val="18"/>
              </w:rPr>
              <w:t>Reject</w:t>
            </w:r>
            <w:del w:id="534" w:author="Alfred Aster" w:date="2022-10-20T14:58:00Z">
              <w:r w:rsidRPr="0034677F" w:rsidDel="004F3BCE">
                <w:rPr>
                  <w:rFonts w:ascii="Times New Roman" w:hAnsi="Times New Roman" w:cs="Times New Roman"/>
                  <w:bCs/>
                  <w:strike/>
                  <w:color w:val="FF0000"/>
                  <w:sz w:val="18"/>
                  <w:szCs w:val="18"/>
                </w:rPr>
                <w:delText>ed</w:delText>
              </w:r>
            </w:del>
            <w:ins w:id="535" w:author="Alfred Aster" w:date="2022-10-20T14:58:00Z">
              <w:r w:rsidR="004F3BCE" w:rsidRPr="0034677F">
                <w:rPr>
                  <w:rFonts w:ascii="Times New Roman" w:hAnsi="Times New Roman" w:cs="Times New Roman"/>
                  <w:bCs/>
                  <w:strike/>
                  <w:color w:val="FF0000"/>
                  <w:sz w:val="18"/>
                  <w:szCs w:val="18"/>
                </w:rPr>
                <w:t>–</w:t>
              </w:r>
            </w:ins>
            <w:r w:rsidRPr="0034677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48AD6970" w14:textId="2CCE51A0" w:rsidR="00DE34A1" w:rsidRPr="0034677F" w:rsidRDefault="00DE34A1" w:rsidP="00DE34A1">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br/>
              <w:t>This CID is discussed on September 13, 2022, but no straw poll is conducted yet.</w:t>
            </w:r>
          </w:p>
          <w:p w14:paraId="47AEC273" w14:textId="77777777" w:rsidR="00DE34A1" w:rsidRPr="0034677F" w:rsidRDefault="00DE34A1" w:rsidP="00DE34A1">
            <w:pPr>
              <w:suppressAutoHyphens/>
              <w:spacing w:after="0"/>
              <w:rPr>
                <w:rFonts w:ascii="Times New Roman" w:hAnsi="Times New Roman" w:cs="Times New Roman"/>
                <w:strike/>
                <w:color w:val="FF0000"/>
                <w:sz w:val="18"/>
                <w:szCs w:val="18"/>
              </w:rPr>
            </w:pPr>
          </w:p>
          <w:p w14:paraId="37A10AC4" w14:textId="77777777" w:rsidR="00B45EC9" w:rsidRPr="0034677F" w:rsidRDefault="00B45EC9" w:rsidP="00B45EC9">
            <w:pPr>
              <w:suppressAutoHyphens/>
              <w:spacing w:after="0"/>
              <w:rPr>
                <w:rFonts w:ascii="Times New Roman" w:hAnsi="Times New Roman" w:cs="Times New Roman"/>
                <w:bCs/>
                <w:strike/>
                <w:color w:val="FF0000"/>
                <w:sz w:val="18"/>
                <w:szCs w:val="18"/>
              </w:rPr>
            </w:pPr>
            <w:r w:rsidRPr="0034677F">
              <w:rPr>
                <w:rFonts w:ascii="Times New Roman" w:hAnsi="Times New Roman" w:cs="Times New Roman"/>
                <w:bCs/>
                <w:strike/>
                <w:color w:val="FF0000"/>
                <w:sz w:val="18"/>
                <w:szCs w:val="18"/>
              </w:rPr>
              <w:t>Michael Montemurro</w:t>
            </w:r>
            <w:r w:rsidRPr="0034677F">
              <w:rPr>
                <w:rFonts w:ascii="Times New Roman" w:hAnsi="Times New Roman" w:cs="Times New Roman"/>
                <w:bCs/>
                <w:strike/>
                <w:color w:val="FF0000"/>
                <w:sz w:val="18"/>
                <w:szCs w:val="18"/>
              </w:rPr>
              <w:tab/>
              <w:t>22/1356r2</w:t>
            </w:r>
          </w:p>
          <w:p w14:paraId="256F6541" w14:textId="3B4A9774" w:rsidR="00B45EC9" w:rsidRPr="0034677F" w:rsidRDefault="00B45EC9" w:rsidP="00B45EC9">
            <w:pPr>
              <w:suppressAutoHyphens/>
              <w:spacing w:after="0"/>
              <w:rPr>
                <w:rFonts w:ascii="Times New Roman" w:hAnsi="Times New Roman" w:cs="Times New Roman"/>
                <w:bCs/>
                <w:strike/>
                <w:color w:val="FF0000"/>
                <w:sz w:val="18"/>
                <w:szCs w:val="18"/>
              </w:rPr>
            </w:pPr>
            <w:r w:rsidRPr="0034677F">
              <w:rPr>
                <w:rFonts w:ascii="Times New Roman" w:hAnsi="Times New Roman" w:cs="Times New Roman"/>
                <w:bCs/>
                <w:strike/>
                <w:color w:val="FF0000"/>
                <w:sz w:val="18"/>
                <w:szCs w:val="18"/>
              </w:rPr>
              <w:t>Notes from Discussion:</w:t>
            </w:r>
          </w:p>
          <w:p w14:paraId="3D8C2AA2" w14:textId="77777777" w:rsidR="00B45EC9" w:rsidRPr="0034677F" w:rsidRDefault="00B45EC9" w:rsidP="00B45EC9">
            <w:pPr>
              <w:suppressAutoHyphens/>
              <w:spacing w:after="0"/>
              <w:rPr>
                <w:rFonts w:ascii="Times New Roman" w:hAnsi="Times New Roman" w:cs="Times New Roman"/>
                <w:bCs/>
                <w:strike/>
                <w:color w:val="FF0000"/>
                <w:sz w:val="18"/>
                <w:szCs w:val="18"/>
              </w:rPr>
            </w:pPr>
            <w:r w:rsidRPr="0034677F">
              <w:rPr>
                <w:rFonts w:ascii="Times New Roman" w:hAnsi="Times New Roman" w:cs="Times New Roman"/>
                <w:bCs/>
                <w:strike/>
                <w:color w:val="FF0000"/>
                <w:sz w:val="18"/>
                <w:szCs w:val="18"/>
              </w:rPr>
              <w:t>&lt;&gt;</w:t>
            </w:r>
          </w:p>
          <w:p w14:paraId="004917DA" w14:textId="1A046A9E" w:rsidR="00B45EC9" w:rsidRPr="0034677F" w:rsidRDefault="00B45EC9" w:rsidP="00DE34A1">
            <w:pPr>
              <w:suppressAutoHyphens/>
              <w:spacing w:after="0"/>
              <w:rPr>
                <w:rFonts w:ascii="Times New Roman" w:hAnsi="Times New Roman" w:cs="Times New Roman"/>
                <w:bCs/>
                <w:strike/>
                <w:color w:val="FF0000"/>
                <w:sz w:val="18"/>
                <w:szCs w:val="18"/>
              </w:rPr>
            </w:pPr>
          </w:p>
        </w:tc>
      </w:tr>
      <w:tr w:rsidR="00DE34A1" w:rsidRPr="008B0293" w14:paraId="0167BCEA" w14:textId="77777777" w:rsidTr="00221221">
        <w:trPr>
          <w:trHeight w:val="220"/>
          <w:jc w:val="center"/>
        </w:trPr>
        <w:tc>
          <w:tcPr>
            <w:tcW w:w="715" w:type="dxa"/>
            <w:shd w:val="clear" w:color="auto" w:fill="auto"/>
            <w:noWrap/>
          </w:tcPr>
          <w:p w14:paraId="10BFB878" w14:textId="1D50D0B7" w:rsidR="00DE34A1" w:rsidRPr="0034677F" w:rsidRDefault="00DE34A1" w:rsidP="00DE34A1">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t>10679</w:t>
            </w:r>
          </w:p>
        </w:tc>
        <w:tc>
          <w:tcPr>
            <w:tcW w:w="990" w:type="dxa"/>
          </w:tcPr>
          <w:p w14:paraId="26148DCC" w14:textId="4063B859" w:rsidR="00DE34A1" w:rsidRPr="0034677F" w:rsidRDefault="00DE34A1" w:rsidP="00DE34A1">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t>Duncan Ho</w:t>
            </w:r>
          </w:p>
        </w:tc>
        <w:tc>
          <w:tcPr>
            <w:tcW w:w="900" w:type="dxa"/>
            <w:shd w:val="clear" w:color="auto" w:fill="auto"/>
            <w:noWrap/>
          </w:tcPr>
          <w:p w14:paraId="7D908B9A" w14:textId="5CE0FB14" w:rsidR="00DE34A1" w:rsidRPr="0034677F" w:rsidRDefault="00DE34A1" w:rsidP="00DE34A1">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t>12.7.6.4</w:t>
            </w:r>
          </w:p>
        </w:tc>
        <w:tc>
          <w:tcPr>
            <w:tcW w:w="720" w:type="dxa"/>
          </w:tcPr>
          <w:p w14:paraId="2D4883B7" w14:textId="3E0D0DCD" w:rsidR="00DE34A1" w:rsidRPr="0034677F" w:rsidRDefault="00DE34A1" w:rsidP="00DE34A1">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t>361.11</w:t>
            </w:r>
          </w:p>
        </w:tc>
        <w:tc>
          <w:tcPr>
            <w:tcW w:w="2520" w:type="dxa"/>
            <w:shd w:val="clear" w:color="auto" w:fill="auto"/>
            <w:noWrap/>
          </w:tcPr>
          <w:p w14:paraId="51F1C531" w14:textId="1D38CAAC" w:rsidR="00DE34A1" w:rsidRPr="0034677F" w:rsidRDefault="00DE34A1" w:rsidP="00DE34A1">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t xml:space="preserve">For MLO, OCI verification should occur on all the links. Will need to make sure OCI works correctly for </w:t>
            </w:r>
            <w:proofErr w:type="spellStart"/>
            <w:r w:rsidRPr="0034677F">
              <w:rPr>
                <w:rFonts w:ascii="Times New Roman" w:hAnsi="Times New Roman" w:cs="Times New Roman"/>
                <w:strike/>
                <w:color w:val="FF0000"/>
                <w:sz w:val="18"/>
                <w:szCs w:val="18"/>
              </w:rPr>
              <w:t>ML</w:t>
            </w:r>
            <w:r w:rsidR="004F3BCE" w:rsidRPr="0034677F">
              <w:rPr>
                <w:rFonts w:ascii="Times New Roman" w:hAnsi="Times New Roman" w:cs="Times New Roman"/>
                <w:strike/>
                <w:color w:val="FF0000"/>
                <w:sz w:val="18"/>
                <w:szCs w:val="18"/>
              </w:rPr>
              <w:t>o</w:t>
            </w:r>
            <w:proofErr w:type="spellEnd"/>
            <w:r w:rsidRPr="0034677F">
              <w:rPr>
                <w:rFonts w:ascii="Times New Roman" w:hAnsi="Times New Roman" w:cs="Times New Roman"/>
                <w:strike/>
                <w:color w:val="FF0000"/>
                <w:sz w:val="18"/>
                <w:szCs w:val="18"/>
              </w:rPr>
              <w:t>. e.g., we should include the OCI KDE for each requested link in msg 3 for the non-AP MLD to verify the operating channels of the APs corresponding to the requested links</w:t>
            </w:r>
          </w:p>
        </w:tc>
        <w:tc>
          <w:tcPr>
            <w:tcW w:w="2340" w:type="dxa"/>
            <w:shd w:val="clear" w:color="auto" w:fill="auto"/>
            <w:noWrap/>
          </w:tcPr>
          <w:p w14:paraId="4326CE1B" w14:textId="7D1848C3" w:rsidR="00DE34A1" w:rsidRPr="0034677F" w:rsidRDefault="00DE34A1" w:rsidP="00DE34A1">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t>As in the comment</w:t>
            </w:r>
          </w:p>
        </w:tc>
        <w:tc>
          <w:tcPr>
            <w:tcW w:w="3150" w:type="dxa"/>
            <w:shd w:val="clear" w:color="auto" w:fill="auto"/>
          </w:tcPr>
          <w:p w14:paraId="53F4E2A3" w14:textId="77777777" w:rsidR="0034677F" w:rsidRDefault="0034677F" w:rsidP="00B45EC9">
            <w:pPr>
              <w:suppressAutoHyphens/>
              <w:spacing w:after="0"/>
              <w:rPr>
                <w:rFonts w:ascii="Times New Roman" w:hAnsi="Times New Roman" w:cs="Times New Roman"/>
                <w:bCs/>
                <w:strike/>
                <w:color w:val="FF0000"/>
                <w:sz w:val="18"/>
                <w:szCs w:val="18"/>
              </w:rPr>
            </w:pPr>
            <w:r>
              <w:rPr>
                <w:rFonts w:ascii="Times New Roman" w:hAnsi="Times New Roman" w:cs="Times New Roman"/>
                <w:bCs/>
                <w:strike/>
                <w:color w:val="FF0000"/>
                <w:sz w:val="18"/>
                <w:szCs w:val="18"/>
              </w:rPr>
              <w:t>Pending SP</w:t>
            </w:r>
          </w:p>
          <w:p w14:paraId="5717872B" w14:textId="77777777" w:rsidR="0034677F" w:rsidRDefault="0034677F" w:rsidP="00B45EC9">
            <w:pPr>
              <w:suppressAutoHyphens/>
              <w:spacing w:after="0"/>
              <w:rPr>
                <w:rFonts w:ascii="Times New Roman" w:hAnsi="Times New Roman" w:cs="Times New Roman"/>
                <w:bCs/>
                <w:strike/>
                <w:color w:val="FF0000"/>
                <w:sz w:val="18"/>
                <w:szCs w:val="18"/>
              </w:rPr>
            </w:pPr>
          </w:p>
          <w:p w14:paraId="2C913BA4" w14:textId="74A773EF" w:rsidR="00B45EC9" w:rsidRPr="0034677F" w:rsidRDefault="00B45EC9" w:rsidP="00B45EC9">
            <w:pPr>
              <w:suppressAutoHyphens/>
              <w:spacing w:after="0"/>
              <w:rPr>
                <w:rFonts w:ascii="Times New Roman" w:hAnsi="Times New Roman" w:cs="Times New Roman"/>
                <w:bCs/>
                <w:strike/>
                <w:color w:val="FF0000"/>
                <w:sz w:val="18"/>
                <w:szCs w:val="18"/>
              </w:rPr>
            </w:pPr>
            <w:r w:rsidRPr="0034677F">
              <w:rPr>
                <w:rFonts w:ascii="Times New Roman" w:hAnsi="Times New Roman" w:cs="Times New Roman"/>
                <w:bCs/>
                <w:strike/>
                <w:color w:val="FF0000"/>
                <w:sz w:val="18"/>
                <w:szCs w:val="18"/>
              </w:rPr>
              <w:t>Reject</w:t>
            </w:r>
            <w:del w:id="536" w:author="Alfred Aster" w:date="2022-10-20T14:58:00Z">
              <w:r w:rsidRPr="0034677F" w:rsidDel="004F3BCE">
                <w:rPr>
                  <w:rFonts w:ascii="Times New Roman" w:hAnsi="Times New Roman" w:cs="Times New Roman"/>
                  <w:bCs/>
                  <w:strike/>
                  <w:color w:val="FF0000"/>
                  <w:sz w:val="18"/>
                  <w:szCs w:val="18"/>
                </w:rPr>
                <w:delText>ed</w:delText>
              </w:r>
            </w:del>
            <w:ins w:id="537" w:author="Alfred Aster" w:date="2022-10-20T14:58:00Z">
              <w:r w:rsidR="004F3BCE" w:rsidRPr="0034677F">
                <w:rPr>
                  <w:rFonts w:ascii="Times New Roman" w:hAnsi="Times New Roman" w:cs="Times New Roman"/>
                  <w:bCs/>
                  <w:strike/>
                  <w:color w:val="FF0000"/>
                  <w:sz w:val="18"/>
                  <w:szCs w:val="18"/>
                </w:rPr>
                <w:t>–</w:t>
              </w:r>
            </w:ins>
            <w:r w:rsidRPr="0034677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45DB69A9" w14:textId="7C7EF59E" w:rsidR="00DE34A1" w:rsidRPr="0034677F" w:rsidRDefault="00DE34A1" w:rsidP="00DE34A1">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br/>
              <w:t xml:space="preserve">This CID is discussed on September 13, </w:t>
            </w:r>
            <w:r w:rsidRPr="0034677F">
              <w:rPr>
                <w:rFonts w:ascii="Times New Roman" w:hAnsi="Times New Roman" w:cs="Times New Roman"/>
                <w:strike/>
                <w:color w:val="FF0000"/>
                <w:sz w:val="18"/>
                <w:szCs w:val="18"/>
              </w:rPr>
              <w:lastRenderedPageBreak/>
              <w:t>2022, but no straw poll is conducted yet.</w:t>
            </w:r>
            <w:r w:rsidRPr="0034677F">
              <w:rPr>
                <w:rFonts w:ascii="Times New Roman" w:hAnsi="Times New Roman" w:cs="Times New Roman"/>
                <w:strike/>
                <w:color w:val="FF0000"/>
                <w:sz w:val="18"/>
                <w:szCs w:val="18"/>
              </w:rPr>
              <w:br/>
            </w:r>
          </w:p>
          <w:p w14:paraId="3974ED31" w14:textId="77777777" w:rsidR="00B45EC9" w:rsidRPr="0034677F" w:rsidRDefault="00B45EC9" w:rsidP="00B45EC9">
            <w:pPr>
              <w:suppressAutoHyphens/>
              <w:spacing w:after="0"/>
              <w:rPr>
                <w:rFonts w:ascii="Times New Roman" w:hAnsi="Times New Roman" w:cs="Times New Roman"/>
                <w:bCs/>
                <w:strike/>
                <w:color w:val="FF0000"/>
                <w:sz w:val="18"/>
                <w:szCs w:val="18"/>
              </w:rPr>
            </w:pPr>
            <w:r w:rsidRPr="0034677F">
              <w:rPr>
                <w:rFonts w:ascii="Times New Roman" w:hAnsi="Times New Roman" w:cs="Times New Roman"/>
                <w:bCs/>
                <w:strike/>
                <w:color w:val="FF0000"/>
                <w:sz w:val="18"/>
                <w:szCs w:val="18"/>
              </w:rPr>
              <w:t>Michael Montemurro</w:t>
            </w:r>
            <w:r w:rsidRPr="0034677F">
              <w:rPr>
                <w:rFonts w:ascii="Times New Roman" w:hAnsi="Times New Roman" w:cs="Times New Roman"/>
                <w:bCs/>
                <w:strike/>
                <w:color w:val="FF0000"/>
                <w:sz w:val="18"/>
                <w:szCs w:val="18"/>
              </w:rPr>
              <w:tab/>
              <w:t>22/1356r2</w:t>
            </w:r>
          </w:p>
          <w:p w14:paraId="55BC3EA6" w14:textId="77777777" w:rsidR="00B45EC9" w:rsidRPr="0034677F" w:rsidRDefault="00B45EC9" w:rsidP="00B45EC9">
            <w:pPr>
              <w:suppressAutoHyphens/>
              <w:spacing w:after="0"/>
              <w:rPr>
                <w:rFonts w:ascii="Times New Roman" w:hAnsi="Times New Roman" w:cs="Times New Roman"/>
                <w:bCs/>
                <w:strike/>
                <w:color w:val="FF0000"/>
                <w:sz w:val="18"/>
                <w:szCs w:val="18"/>
              </w:rPr>
            </w:pPr>
            <w:r w:rsidRPr="0034677F">
              <w:rPr>
                <w:rFonts w:ascii="Times New Roman" w:hAnsi="Times New Roman" w:cs="Times New Roman"/>
                <w:bCs/>
                <w:strike/>
                <w:color w:val="FF0000"/>
                <w:sz w:val="18"/>
                <w:szCs w:val="18"/>
              </w:rPr>
              <w:t>Notes from Discussion:</w:t>
            </w:r>
          </w:p>
          <w:p w14:paraId="31BC5BF1" w14:textId="77777777" w:rsidR="00B45EC9" w:rsidRPr="0034677F" w:rsidRDefault="00B45EC9" w:rsidP="00B45EC9">
            <w:pPr>
              <w:suppressAutoHyphens/>
              <w:spacing w:after="0"/>
              <w:rPr>
                <w:rFonts w:ascii="Times New Roman" w:hAnsi="Times New Roman" w:cs="Times New Roman"/>
                <w:bCs/>
                <w:strike/>
                <w:color w:val="FF0000"/>
                <w:sz w:val="18"/>
                <w:szCs w:val="18"/>
              </w:rPr>
            </w:pPr>
            <w:r w:rsidRPr="0034677F">
              <w:rPr>
                <w:rFonts w:ascii="Times New Roman" w:hAnsi="Times New Roman" w:cs="Times New Roman"/>
                <w:bCs/>
                <w:strike/>
                <w:color w:val="FF0000"/>
                <w:sz w:val="18"/>
                <w:szCs w:val="18"/>
              </w:rPr>
              <w:t>&lt;&gt;</w:t>
            </w:r>
          </w:p>
          <w:p w14:paraId="42BDAB77" w14:textId="268345CE" w:rsidR="00B45EC9" w:rsidRPr="0034677F" w:rsidRDefault="00B45EC9" w:rsidP="00DE34A1">
            <w:pPr>
              <w:suppressAutoHyphens/>
              <w:spacing w:after="0"/>
              <w:rPr>
                <w:rFonts w:ascii="Times New Roman" w:hAnsi="Times New Roman" w:cs="Times New Roman"/>
                <w:bCs/>
                <w:strike/>
                <w:color w:val="FF0000"/>
                <w:sz w:val="18"/>
                <w:szCs w:val="18"/>
              </w:rPr>
            </w:pPr>
          </w:p>
        </w:tc>
      </w:tr>
      <w:tr w:rsidR="00DE34A1" w:rsidRPr="008B0293" w14:paraId="5362D982" w14:textId="77777777" w:rsidTr="00221221">
        <w:trPr>
          <w:trHeight w:val="220"/>
          <w:jc w:val="center"/>
        </w:trPr>
        <w:tc>
          <w:tcPr>
            <w:tcW w:w="715" w:type="dxa"/>
            <w:shd w:val="clear" w:color="auto" w:fill="auto"/>
            <w:noWrap/>
          </w:tcPr>
          <w:p w14:paraId="03C717D5" w14:textId="4CA40D31" w:rsidR="00DE34A1" w:rsidRPr="002577AC" w:rsidRDefault="00DE34A1" w:rsidP="00DE34A1">
            <w:pPr>
              <w:suppressAutoHyphens/>
              <w:spacing w:after="0"/>
              <w:rPr>
                <w:rFonts w:ascii="Times New Roman" w:hAnsi="Times New Roman" w:cs="Times New Roman"/>
                <w:color w:val="7030A0"/>
                <w:sz w:val="18"/>
                <w:szCs w:val="18"/>
              </w:rPr>
            </w:pPr>
            <w:r w:rsidRPr="002577AC">
              <w:rPr>
                <w:rFonts w:ascii="Times New Roman" w:hAnsi="Times New Roman" w:cs="Times New Roman"/>
                <w:color w:val="7030A0"/>
                <w:sz w:val="18"/>
                <w:szCs w:val="18"/>
              </w:rPr>
              <w:lastRenderedPageBreak/>
              <w:t>10703</w:t>
            </w:r>
          </w:p>
        </w:tc>
        <w:tc>
          <w:tcPr>
            <w:tcW w:w="990" w:type="dxa"/>
          </w:tcPr>
          <w:p w14:paraId="07E9EA0D" w14:textId="4C9AE8FE" w:rsidR="00DE34A1" w:rsidRPr="002577AC" w:rsidRDefault="00DE34A1" w:rsidP="00DE34A1">
            <w:pPr>
              <w:suppressAutoHyphens/>
              <w:spacing w:after="0"/>
              <w:rPr>
                <w:rFonts w:ascii="Times New Roman" w:hAnsi="Times New Roman" w:cs="Times New Roman"/>
                <w:color w:val="7030A0"/>
                <w:sz w:val="18"/>
                <w:szCs w:val="18"/>
              </w:rPr>
            </w:pPr>
            <w:r w:rsidRPr="002577AC">
              <w:rPr>
                <w:rFonts w:ascii="Times New Roman" w:hAnsi="Times New Roman" w:cs="Times New Roman"/>
                <w:color w:val="7030A0"/>
                <w:sz w:val="18"/>
                <w:szCs w:val="18"/>
              </w:rPr>
              <w:t>Liangxiao Xin</w:t>
            </w:r>
          </w:p>
        </w:tc>
        <w:tc>
          <w:tcPr>
            <w:tcW w:w="900" w:type="dxa"/>
            <w:shd w:val="clear" w:color="auto" w:fill="auto"/>
            <w:noWrap/>
          </w:tcPr>
          <w:p w14:paraId="33C49F04" w14:textId="27AC4B8A" w:rsidR="00DE34A1" w:rsidRPr="002577AC" w:rsidRDefault="00DE34A1" w:rsidP="00DE34A1">
            <w:pPr>
              <w:suppressAutoHyphens/>
              <w:spacing w:after="0"/>
              <w:rPr>
                <w:rFonts w:ascii="Times New Roman" w:hAnsi="Times New Roman" w:cs="Times New Roman"/>
                <w:color w:val="7030A0"/>
                <w:sz w:val="18"/>
                <w:szCs w:val="18"/>
              </w:rPr>
            </w:pPr>
            <w:r w:rsidRPr="002577AC">
              <w:rPr>
                <w:rFonts w:ascii="Times New Roman" w:hAnsi="Times New Roman" w:cs="Times New Roman"/>
                <w:color w:val="7030A0"/>
                <w:sz w:val="18"/>
                <w:szCs w:val="18"/>
              </w:rPr>
              <w:t>9.4.2.316</w:t>
            </w:r>
          </w:p>
        </w:tc>
        <w:tc>
          <w:tcPr>
            <w:tcW w:w="720" w:type="dxa"/>
          </w:tcPr>
          <w:p w14:paraId="1915300F" w14:textId="17DAB9CA" w:rsidR="00DE34A1" w:rsidRPr="002577AC" w:rsidRDefault="00DE34A1" w:rsidP="00DE34A1">
            <w:pPr>
              <w:suppressAutoHyphens/>
              <w:spacing w:after="0"/>
              <w:rPr>
                <w:rFonts w:ascii="Times New Roman" w:hAnsi="Times New Roman" w:cs="Times New Roman"/>
                <w:color w:val="7030A0"/>
                <w:sz w:val="18"/>
                <w:szCs w:val="18"/>
              </w:rPr>
            </w:pPr>
            <w:r w:rsidRPr="002577AC">
              <w:rPr>
                <w:rFonts w:ascii="Times New Roman" w:hAnsi="Times New Roman" w:cs="Times New Roman"/>
                <w:color w:val="7030A0"/>
                <w:sz w:val="18"/>
                <w:szCs w:val="18"/>
              </w:rPr>
              <w:t>254.15</w:t>
            </w:r>
          </w:p>
        </w:tc>
        <w:tc>
          <w:tcPr>
            <w:tcW w:w="2520" w:type="dxa"/>
            <w:shd w:val="clear" w:color="auto" w:fill="auto"/>
            <w:noWrap/>
          </w:tcPr>
          <w:p w14:paraId="5CE15FB4" w14:textId="3D1626E4" w:rsidR="00DE34A1" w:rsidRPr="002577AC" w:rsidRDefault="00DE34A1" w:rsidP="00DE34A1">
            <w:pPr>
              <w:suppressAutoHyphens/>
              <w:spacing w:after="0"/>
              <w:rPr>
                <w:rFonts w:ascii="Times New Roman" w:hAnsi="Times New Roman" w:cs="Times New Roman"/>
                <w:color w:val="7030A0"/>
                <w:sz w:val="18"/>
                <w:szCs w:val="18"/>
              </w:rPr>
            </w:pPr>
            <w:r w:rsidRPr="002577AC">
              <w:rPr>
                <w:rFonts w:ascii="Times New Roman" w:hAnsi="Times New Roman" w:cs="Times New Roman"/>
                <w:color w:val="7030A0"/>
                <w:sz w:val="18"/>
                <w:szCs w:val="18"/>
              </w:rPr>
              <w:t>No peak data rate is defined in the element. The mean data rate, the peak data rate, and the burst size are the parameters of the token bucket model, which provides standard terminology for describing the behavior of a traffic source.</w:t>
            </w:r>
          </w:p>
        </w:tc>
        <w:tc>
          <w:tcPr>
            <w:tcW w:w="2340" w:type="dxa"/>
            <w:shd w:val="clear" w:color="auto" w:fill="auto"/>
            <w:noWrap/>
          </w:tcPr>
          <w:p w14:paraId="4D215554" w14:textId="15DECEA0" w:rsidR="00DE34A1" w:rsidRPr="002577AC" w:rsidRDefault="00DE34A1" w:rsidP="00DE34A1">
            <w:pPr>
              <w:suppressAutoHyphens/>
              <w:spacing w:after="0"/>
              <w:rPr>
                <w:rFonts w:ascii="Times New Roman" w:hAnsi="Times New Roman" w:cs="Times New Roman"/>
                <w:color w:val="7030A0"/>
                <w:sz w:val="18"/>
                <w:szCs w:val="18"/>
              </w:rPr>
            </w:pPr>
            <w:r w:rsidRPr="002577AC">
              <w:rPr>
                <w:rFonts w:ascii="Times New Roman" w:hAnsi="Times New Roman" w:cs="Times New Roman"/>
                <w:color w:val="7030A0"/>
                <w:sz w:val="18"/>
                <w:szCs w:val="18"/>
              </w:rPr>
              <w:t>Please add the definition of peak data rate and add the peak data rate field in the element</w:t>
            </w:r>
          </w:p>
        </w:tc>
        <w:tc>
          <w:tcPr>
            <w:tcW w:w="3150" w:type="dxa"/>
            <w:shd w:val="clear" w:color="auto" w:fill="auto"/>
          </w:tcPr>
          <w:p w14:paraId="7685A214" w14:textId="4465593A" w:rsidR="009949DA" w:rsidRPr="002577AC" w:rsidRDefault="002A0A23" w:rsidP="00B45EC9">
            <w:pPr>
              <w:suppressAutoHyphens/>
              <w:spacing w:after="0"/>
              <w:rPr>
                <w:ins w:id="538" w:author="Alfred Aster" w:date="2022-10-18T10:01:00Z"/>
                <w:rFonts w:ascii="Times New Roman" w:hAnsi="Times New Roman" w:cs="Times New Roman"/>
                <w:bCs/>
                <w:color w:val="7030A0"/>
                <w:sz w:val="18"/>
                <w:szCs w:val="18"/>
              </w:rPr>
            </w:pPr>
            <w:ins w:id="539" w:author="Alfred Aster" w:date="2022-10-18T10:01:00Z">
              <w:r w:rsidRPr="002577AC">
                <w:rPr>
                  <w:rFonts w:ascii="Times New Roman" w:hAnsi="Times New Roman" w:cs="Times New Roman"/>
                  <w:bCs/>
                  <w:color w:val="7030A0"/>
                  <w:sz w:val="18"/>
                  <w:szCs w:val="18"/>
                </w:rPr>
                <w:t xml:space="preserve">Pending </w:t>
              </w:r>
            </w:ins>
            <w:ins w:id="540" w:author="Alfred Aster" w:date="2022-10-18T10:00:00Z">
              <w:r w:rsidR="009949DA" w:rsidRPr="002577AC">
                <w:rPr>
                  <w:rFonts w:ascii="Times New Roman" w:hAnsi="Times New Roman" w:cs="Times New Roman"/>
                  <w:bCs/>
                  <w:color w:val="7030A0"/>
                  <w:sz w:val="18"/>
                  <w:szCs w:val="18"/>
                </w:rPr>
                <w:t xml:space="preserve">SP: </w:t>
              </w:r>
            </w:ins>
            <w:ins w:id="541" w:author="Alfred Aster" w:date="2022-10-18T10:01:00Z">
              <w:r w:rsidR="009949DA" w:rsidRPr="002577AC">
                <w:rPr>
                  <w:rFonts w:ascii="Times New Roman" w:hAnsi="Times New Roman" w:cs="Times New Roman"/>
                  <w:bCs/>
                  <w:color w:val="7030A0"/>
                  <w:sz w:val="18"/>
                  <w:szCs w:val="18"/>
                </w:rPr>
                <w:t>Majority Support</w:t>
              </w:r>
            </w:ins>
            <w:ins w:id="542" w:author="Alfred Aster" w:date="2022-10-19T11:19:00Z">
              <w:r w:rsidR="009F0555" w:rsidRPr="002577AC">
                <w:rPr>
                  <w:rFonts w:ascii="Times New Roman" w:hAnsi="Times New Roman" w:cs="Times New Roman"/>
                  <w:bCs/>
                  <w:color w:val="7030A0"/>
                  <w:sz w:val="18"/>
                  <w:szCs w:val="18"/>
                </w:rPr>
                <w:t>: Done.</w:t>
              </w:r>
            </w:ins>
          </w:p>
          <w:p w14:paraId="22775388" w14:textId="77777777" w:rsidR="002A0A23" w:rsidRPr="002577AC" w:rsidRDefault="002A0A23" w:rsidP="00B45EC9">
            <w:pPr>
              <w:suppressAutoHyphens/>
              <w:spacing w:after="0"/>
              <w:rPr>
                <w:ins w:id="543" w:author="Alfred Aster" w:date="2022-10-18T10:00:00Z"/>
                <w:rFonts w:ascii="Times New Roman" w:hAnsi="Times New Roman" w:cs="Times New Roman"/>
                <w:bCs/>
                <w:color w:val="7030A0"/>
                <w:sz w:val="18"/>
                <w:szCs w:val="18"/>
              </w:rPr>
            </w:pPr>
          </w:p>
          <w:p w14:paraId="408291AA" w14:textId="1341F1BB" w:rsidR="00B45EC9" w:rsidRPr="002577AC" w:rsidRDefault="00B45EC9" w:rsidP="00B45EC9">
            <w:pPr>
              <w:suppressAutoHyphens/>
              <w:spacing w:after="0"/>
              <w:rPr>
                <w:rFonts w:ascii="Times New Roman" w:hAnsi="Times New Roman" w:cs="Times New Roman"/>
                <w:bCs/>
                <w:color w:val="7030A0"/>
                <w:sz w:val="18"/>
                <w:szCs w:val="18"/>
              </w:rPr>
            </w:pPr>
            <w:r w:rsidRPr="002577AC">
              <w:rPr>
                <w:rFonts w:ascii="Times New Roman" w:hAnsi="Times New Roman" w:cs="Times New Roman"/>
                <w:bCs/>
                <w:color w:val="7030A0"/>
                <w:sz w:val="18"/>
                <w:szCs w:val="18"/>
              </w:rPr>
              <w:t>Reject</w:t>
            </w:r>
            <w:del w:id="544" w:author="Alfred Aster" w:date="2022-10-20T14:58:00Z">
              <w:r w:rsidRPr="002577AC" w:rsidDel="004F3BCE">
                <w:rPr>
                  <w:rFonts w:ascii="Times New Roman" w:hAnsi="Times New Roman" w:cs="Times New Roman"/>
                  <w:bCs/>
                  <w:color w:val="7030A0"/>
                  <w:sz w:val="18"/>
                  <w:szCs w:val="18"/>
                </w:rPr>
                <w:delText>ed</w:delText>
              </w:r>
            </w:del>
            <w:ins w:id="545" w:author="Alfred Aster" w:date="2022-10-20T14:58:00Z">
              <w:r w:rsidR="004F3BCE">
                <w:rPr>
                  <w:rFonts w:ascii="Times New Roman" w:hAnsi="Times New Roman" w:cs="Times New Roman"/>
                  <w:bCs/>
                  <w:color w:val="7030A0"/>
                  <w:sz w:val="18"/>
                  <w:szCs w:val="18"/>
                </w:rPr>
                <w:t>–</w:t>
              </w:r>
            </w:ins>
            <w:r w:rsidRPr="002577AC">
              <w:rPr>
                <w:rFonts w:ascii="Times New Roman" w:hAnsi="Times New Roman" w:cs="Times New Roman"/>
                <w:bCs/>
                <w:color w:val="7030A0"/>
                <w:sz w:val="18"/>
                <w:szCs w:val="18"/>
              </w:rPr>
              <w:t xml:space="preserve"> -- A proposed resolution for “this CID” was discussed as part of the comment resolutions in “document”, however the group could not reach consensus on a proposed change that would resolve the comment.</w:t>
            </w:r>
          </w:p>
          <w:p w14:paraId="108E35BC" w14:textId="1B565AC7" w:rsidR="00DE34A1" w:rsidRPr="002577AC" w:rsidRDefault="00DE34A1" w:rsidP="00DE34A1">
            <w:pPr>
              <w:suppressAutoHyphens/>
              <w:spacing w:after="0"/>
              <w:rPr>
                <w:rFonts w:ascii="Times New Roman" w:hAnsi="Times New Roman" w:cs="Times New Roman"/>
                <w:color w:val="7030A0"/>
                <w:sz w:val="18"/>
                <w:szCs w:val="18"/>
              </w:rPr>
            </w:pPr>
            <w:r w:rsidRPr="002577AC">
              <w:rPr>
                <w:rFonts w:ascii="Times New Roman" w:hAnsi="Times New Roman" w:cs="Times New Roman"/>
                <w:color w:val="7030A0"/>
                <w:sz w:val="18"/>
                <w:szCs w:val="18"/>
              </w:rPr>
              <w:br/>
              <w:t>This CID is discussed on September 14, 2022, but no straw poll is conducted yet.</w:t>
            </w:r>
          </w:p>
          <w:p w14:paraId="157DF438" w14:textId="77777777" w:rsidR="00DE34A1" w:rsidRPr="002577AC" w:rsidRDefault="00DE34A1" w:rsidP="00DE34A1">
            <w:pPr>
              <w:suppressAutoHyphens/>
              <w:spacing w:after="0"/>
              <w:rPr>
                <w:rFonts w:ascii="Times New Roman" w:hAnsi="Times New Roman" w:cs="Times New Roman"/>
                <w:color w:val="7030A0"/>
                <w:sz w:val="18"/>
                <w:szCs w:val="18"/>
              </w:rPr>
            </w:pPr>
          </w:p>
          <w:p w14:paraId="25134F54" w14:textId="77777777" w:rsidR="00B45EC9" w:rsidRPr="002577AC" w:rsidRDefault="00B45EC9" w:rsidP="00B45EC9">
            <w:pPr>
              <w:suppressAutoHyphens/>
              <w:spacing w:after="0"/>
              <w:rPr>
                <w:rFonts w:ascii="Times New Roman" w:hAnsi="Times New Roman" w:cs="Times New Roman"/>
                <w:bCs/>
                <w:color w:val="7030A0"/>
                <w:sz w:val="18"/>
                <w:szCs w:val="18"/>
              </w:rPr>
            </w:pPr>
            <w:r w:rsidRPr="002577AC">
              <w:rPr>
                <w:rFonts w:ascii="Times New Roman" w:hAnsi="Times New Roman" w:cs="Times New Roman"/>
                <w:bCs/>
                <w:color w:val="7030A0"/>
                <w:sz w:val="18"/>
                <w:szCs w:val="18"/>
              </w:rPr>
              <w:t>Duncan Ho</w:t>
            </w:r>
            <w:r w:rsidRPr="002577AC">
              <w:rPr>
                <w:rFonts w:ascii="Times New Roman" w:hAnsi="Times New Roman" w:cs="Times New Roman"/>
                <w:bCs/>
                <w:color w:val="7030A0"/>
                <w:sz w:val="18"/>
                <w:szCs w:val="18"/>
              </w:rPr>
              <w:tab/>
              <w:t>22/1436r2</w:t>
            </w:r>
          </w:p>
          <w:p w14:paraId="542EBCDC" w14:textId="3D9C025C" w:rsidR="00B45EC9" w:rsidRPr="002577AC" w:rsidRDefault="00B45EC9" w:rsidP="00B45EC9">
            <w:pPr>
              <w:suppressAutoHyphens/>
              <w:spacing w:after="0"/>
              <w:rPr>
                <w:rFonts w:ascii="Times New Roman" w:hAnsi="Times New Roman" w:cs="Times New Roman"/>
                <w:bCs/>
                <w:color w:val="7030A0"/>
                <w:sz w:val="18"/>
                <w:szCs w:val="18"/>
              </w:rPr>
            </w:pPr>
            <w:r w:rsidRPr="002577AC">
              <w:rPr>
                <w:rFonts w:ascii="Times New Roman" w:hAnsi="Times New Roman" w:cs="Times New Roman"/>
                <w:bCs/>
                <w:color w:val="7030A0"/>
                <w:sz w:val="18"/>
                <w:szCs w:val="18"/>
              </w:rPr>
              <w:t>Notes from Discussion:</w:t>
            </w:r>
          </w:p>
          <w:p w14:paraId="201025B5" w14:textId="77777777" w:rsidR="00B45EC9" w:rsidRPr="002577AC" w:rsidRDefault="00B45EC9" w:rsidP="00B45EC9">
            <w:pPr>
              <w:suppressAutoHyphens/>
              <w:spacing w:after="0"/>
              <w:rPr>
                <w:rFonts w:ascii="Times New Roman" w:hAnsi="Times New Roman" w:cs="Times New Roman"/>
                <w:bCs/>
                <w:color w:val="7030A0"/>
                <w:sz w:val="18"/>
                <w:szCs w:val="18"/>
              </w:rPr>
            </w:pPr>
            <w:r w:rsidRPr="002577AC">
              <w:rPr>
                <w:rFonts w:ascii="Times New Roman" w:hAnsi="Times New Roman" w:cs="Times New Roman"/>
                <w:bCs/>
                <w:color w:val="7030A0"/>
                <w:sz w:val="18"/>
                <w:szCs w:val="18"/>
              </w:rPr>
              <w:t>&lt;&gt;</w:t>
            </w:r>
          </w:p>
          <w:p w14:paraId="12D368A9" w14:textId="6590AA31" w:rsidR="00B45EC9" w:rsidRPr="002577AC" w:rsidRDefault="00B45EC9" w:rsidP="00DE34A1">
            <w:pPr>
              <w:suppressAutoHyphens/>
              <w:spacing w:after="0"/>
              <w:rPr>
                <w:rFonts w:ascii="Times New Roman" w:hAnsi="Times New Roman" w:cs="Times New Roman"/>
                <w:bCs/>
                <w:color w:val="7030A0"/>
                <w:sz w:val="18"/>
                <w:szCs w:val="18"/>
              </w:rPr>
            </w:pPr>
          </w:p>
        </w:tc>
      </w:tr>
      <w:tr w:rsidR="001A60C0" w:rsidRPr="008B0293" w14:paraId="3115E529" w14:textId="77777777" w:rsidTr="00221221">
        <w:trPr>
          <w:trHeight w:val="220"/>
          <w:jc w:val="center"/>
        </w:trPr>
        <w:tc>
          <w:tcPr>
            <w:tcW w:w="715" w:type="dxa"/>
            <w:shd w:val="clear" w:color="auto" w:fill="auto"/>
            <w:noWrap/>
          </w:tcPr>
          <w:p w14:paraId="123F4053" w14:textId="29FF743F" w:rsidR="001A60C0" w:rsidRPr="0052474F" w:rsidRDefault="001A60C0" w:rsidP="001A60C0">
            <w:pPr>
              <w:suppressAutoHyphens/>
              <w:spacing w:after="0"/>
              <w:rPr>
                <w:rFonts w:ascii="Times New Roman" w:hAnsi="Times New Roman" w:cs="Times New Roman"/>
                <w:strike/>
                <w:color w:val="FF0000"/>
                <w:sz w:val="18"/>
                <w:szCs w:val="18"/>
              </w:rPr>
            </w:pPr>
            <w:r w:rsidRPr="0052474F">
              <w:rPr>
                <w:rFonts w:ascii="Times New Roman" w:hAnsi="Times New Roman" w:cs="Times New Roman"/>
                <w:strike/>
                <w:color w:val="FF0000"/>
                <w:sz w:val="18"/>
                <w:szCs w:val="18"/>
              </w:rPr>
              <w:t>10721</w:t>
            </w:r>
          </w:p>
        </w:tc>
        <w:tc>
          <w:tcPr>
            <w:tcW w:w="990" w:type="dxa"/>
          </w:tcPr>
          <w:p w14:paraId="1F935971" w14:textId="481B6044" w:rsidR="001A60C0" w:rsidRPr="0052474F" w:rsidRDefault="001A60C0" w:rsidP="001A60C0">
            <w:pPr>
              <w:suppressAutoHyphens/>
              <w:spacing w:after="0"/>
              <w:rPr>
                <w:rFonts w:ascii="Times New Roman" w:hAnsi="Times New Roman" w:cs="Times New Roman"/>
                <w:strike/>
                <w:color w:val="FF0000"/>
                <w:sz w:val="18"/>
                <w:szCs w:val="18"/>
              </w:rPr>
            </w:pPr>
            <w:proofErr w:type="spellStart"/>
            <w:r w:rsidRPr="0052474F">
              <w:rPr>
                <w:rFonts w:ascii="Times New Roman" w:hAnsi="Times New Roman" w:cs="Times New Roman"/>
                <w:strike/>
                <w:color w:val="FF0000"/>
                <w:sz w:val="18"/>
                <w:szCs w:val="18"/>
              </w:rPr>
              <w:t>Xiandong</w:t>
            </w:r>
            <w:proofErr w:type="spellEnd"/>
            <w:r w:rsidRPr="0052474F">
              <w:rPr>
                <w:rFonts w:ascii="Times New Roman" w:hAnsi="Times New Roman" w:cs="Times New Roman"/>
                <w:strike/>
                <w:color w:val="FF0000"/>
                <w:sz w:val="18"/>
                <w:szCs w:val="18"/>
              </w:rPr>
              <w:t xml:space="preserve"> Dong</w:t>
            </w:r>
          </w:p>
        </w:tc>
        <w:tc>
          <w:tcPr>
            <w:tcW w:w="900" w:type="dxa"/>
            <w:shd w:val="clear" w:color="auto" w:fill="auto"/>
            <w:noWrap/>
          </w:tcPr>
          <w:p w14:paraId="72DAFABF" w14:textId="2EFCF7F3" w:rsidR="001A60C0" w:rsidRPr="0052474F" w:rsidRDefault="001A60C0" w:rsidP="001A60C0">
            <w:pPr>
              <w:suppressAutoHyphens/>
              <w:spacing w:after="0"/>
              <w:rPr>
                <w:rFonts w:ascii="Times New Roman" w:hAnsi="Times New Roman" w:cs="Times New Roman"/>
                <w:strike/>
                <w:color w:val="FF0000"/>
                <w:sz w:val="18"/>
                <w:szCs w:val="18"/>
              </w:rPr>
            </w:pPr>
            <w:r w:rsidRPr="0052474F">
              <w:rPr>
                <w:rFonts w:ascii="Times New Roman" w:hAnsi="Times New Roman" w:cs="Times New Roman"/>
                <w:strike/>
                <w:color w:val="FF0000"/>
                <w:sz w:val="18"/>
                <w:szCs w:val="18"/>
              </w:rPr>
              <w:t>35.3.19.1</w:t>
            </w:r>
          </w:p>
        </w:tc>
        <w:tc>
          <w:tcPr>
            <w:tcW w:w="720" w:type="dxa"/>
          </w:tcPr>
          <w:p w14:paraId="55D26227" w14:textId="39C1009E" w:rsidR="001A60C0" w:rsidRPr="0052474F" w:rsidRDefault="001A60C0" w:rsidP="001A60C0">
            <w:pPr>
              <w:suppressAutoHyphens/>
              <w:spacing w:after="0"/>
              <w:rPr>
                <w:rFonts w:ascii="Times New Roman" w:hAnsi="Times New Roman" w:cs="Times New Roman"/>
                <w:strike/>
                <w:color w:val="FF0000"/>
                <w:sz w:val="18"/>
                <w:szCs w:val="18"/>
              </w:rPr>
            </w:pPr>
            <w:r w:rsidRPr="0052474F">
              <w:rPr>
                <w:rFonts w:ascii="Times New Roman" w:hAnsi="Times New Roman" w:cs="Times New Roman"/>
                <w:strike/>
                <w:color w:val="FF0000"/>
                <w:sz w:val="18"/>
                <w:szCs w:val="18"/>
              </w:rPr>
              <w:t>468.45</w:t>
            </w:r>
          </w:p>
        </w:tc>
        <w:tc>
          <w:tcPr>
            <w:tcW w:w="2520" w:type="dxa"/>
            <w:shd w:val="clear" w:color="auto" w:fill="auto"/>
            <w:noWrap/>
          </w:tcPr>
          <w:p w14:paraId="030C5A3F" w14:textId="242B38BE" w:rsidR="001A60C0" w:rsidRPr="0052474F" w:rsidRDefault="001A60C0" w:rsidP="001A60C0">
            <w:pPr>
              <w:suppressAutoHyphens/>
              <w:spacing w:after="0"/>
              <w:rPr>
                <w:rFonts w:ascii="Times New Roman" w:hAnsi="Times New Roman" w:cs="Times New Roman"/>
                <w:strike/>
                <w:color w:val="FF0000"/>
                <w:sz w:val="18"/>
                <w:szCs w:val="18"/>
              </w:rPr>
            </w:pPr>
            <w:r w:rsidRPr="0052474F">
              <w:rPr>
                <w:rFonts w:ascii="Times New Roman" w:hAnsi="Times New Roman" w:cs="Times New Roman"/>
                <w:strike/>
                <w:color w:val="FF0000"/>
                <w:sz w:val="18"/>
                <w:szCs w:val="18"/>
              </w:rPr>
              <w:t xml:space="preserve">is it needed </w:t>
            </w:r>
            <w:del w:id="546" w:author="Alfred Aster" w:date="2022-10-20T14:58:00Z">
              <w:r w:rsidRPr="0052474F" w:rsidDel="004F3BCE">
                <w:rPr>
                  <w:rFonts w:ascii="Times New Roman" w:hAnsi="Times New Roman" w:cs="Times New Roman"/>
                  <w:strike/>
                  <w:color w:val="FF0000"/>
                  <w:sz w:val="18"/>
                  <w:szCs w:val="18"/>
                </w:rPr>
                <w:delText>to dif</w:delText>
              </w:r>
            </w:del>
            <w:ins w:id="547" w:author="Alfred Aster" w:date="2022-10-20T14:58:00Z">
              <w:r w:rsidR="004F3BCE" w:rsidRPr="0052474F">
                <w:rPr>
                  <w:rFonts w:ascii="Times New Roman" w:hAnsi="Times New Roman" w:cs="Times New Roman"/>
                  <w:strike/>
                  <w:color w:val="FF0000"/>
                  <w:sz w:val="18"/>
                  <w:szCs w:val="18"/>
                </w:rPr>
                <w:pgNum/>
              </w:r>
              <w:proofErr w:type="spellStart"/>
              <w:r w:rsidR="004F3BCE" w:rsidRPr="0052474F">
                <w:rPr>
                  <w:rFonts w:ascii="Times New Roman" w:hAnsi="Times New Roman" w:cs="Times New Roman"/>
                  <w:strike/>
                  <w:color w:val="FF0000"/>
                  <w:sz w:val="18"/>
                  <w:szCs w:val="18"/>
                </w:rPr>
                <w:t>roppe</w:t>
              </w:r>
            </w:ins>
            <w:r w:rsidRPr="0052474F">
              <w:rPr>
                <w:rFonts w:ascii="Times New Roman" w:hAnsi="Times New Roman" w:cs="Times New Roman"/>
                <w:strike/>
                <w:color w:val="FF0000"/>
                <w:sz w:val="18"/>
                <w:szCs w:val="18"/>
              </w:rPr>
              <w:t>ine</w:t>
            </w:r>
            <w:proofErr w:type="spellEnd"/>
            <w:del w:id="548" w:author="Alfred Aster" w:date="2022-10-20T14:58:00Z">
              <w:r w:rsidRPr="0052474F" w:rsidDel="004F3BCE">
                <w:rPr>
                  <w:rFonts w:ascii="Times New Roman" w:hAnsi="Times New Roman" w:cs="Times New Roman"/>
                  <w:strike/>
                  <w:color w:val="FF0000"/>
                  <w:sz w:val="18"/>
                  <w:szCs w:val="18"/>
                </w:rPr>
                <w:delText xml:space="preserve"> a mechn</w:delText>
              </w:r>
            </w:del>
            <w:ins w:id="549" w:author="Alfred Aster" w:date="2022-10-20T14:58:00Z">
              <w:r w:rsidR="004F3BCE" w:rsidRPr="0052474F">
                <w:rPr>
                  <w:rFonts w:ascii="Times New Roman" w:hAnsi="Times New Roman" w:cs="Times New Roman"/>
                  <w:strike/>
                  <w:color w:val="FF0000"/>
                  <w:sz w:val="18"/>
                  <w:szCs w:val="18"/>
                </w:rPr>
                <w:pgNum/>
              </w:r>
              <w:proofErr w:type="spellStart"/>
              <w:r w:rsidR="004F3BCE" w:rsidRPr="0052474F">
                <w:rPr>
                  <w:rFonts w:ascii="Times New Roman" w:hAnsi="Times New Roman" w:cs="Times New Roman"/>
                  <w:strike/>
                  <w:color w:val="FF0000"/>
                  <w:sz w:val="18"/>
                  <w:szCs w:val="18"/>
                </w:rPr>
                <w:t>ropped</w:t>
              </w:r>
              <w:proofErr w:type="spellEnd"/>
              <w:r w:rsidR="004F3BCE" w:rsidRPr="0052474F">
                <w:rPr>
                  <w:rFonts w:ascii="Times New Roman" w:hAnsi="Times New Roman" w:cs="Times New Roman"/>
                  <w:strike/>
                  <w:color w:val="FF0000"/>
                  <w:sz w:val="18"/>
                  <w:szCs w:val="18"/>
                </w:rPr>
                <w:pgNum/>
              </w:r>
              <w:proofErr w:type="spellStart"/>
              <w:r w:rsidR="004F3BCE" w:rsidRPr="0052474F">
                <w:rPr>
                  <w:rFonts w:ascii="Times New Roman" w:hAnsi="Times New Roman" w:cs="Times New Roman"/>
                  <w:strike/>
                  <w:color w:val="FF0000"/>
                  <w:sz w:val="18"/>
                  <w:szCs w:val="18"/>
                </w:rPr>
                <w:t>t</w:t>
              </w:r>
            </w:ins>
            <w:r w:rsidRPr="0052474F">
              <w:rPr>
                <w:rFonts w:ascii="Times New Roman" w:hAnsi="Times New Roman" w:cs="Times New Roman"/>
                <w:strike/>
                <w:color w:val="FF0000"/>
                <w:sz w:val="18"/>
                <w:szCs w:val="18"/>
              </w:rPr>
              <w:t>ism</w:t>
            </w:r>
            <w:proofErr w:type="spellEnd"/>
            <w:r w:rsidRPr="0052474F">
              <w:rPr>
                <w:rFonts w:ascii="Times New Roman" w:hAnsi="Times New Roman" w:cs="Times New Roman"/>
                <w:strike/>
                <w:color w:val="FF0000"/>
                <w:sz w:val="18"/>
                <w:szCs w:val="18"/>
              </w:rPr>
              <w:t xml:space="preserve"> </w:t>
            </w:r>
            <w:proofErr w:type="spellStart"/>
            <w:r w:rsidRPr="0052474F">
              <w:rPr>
                <w:rFonts w:ascii="Times New Roman" w:hAnsi="Times New Roman" w:cs="Times New Roman"/>
                <w:strike/>
                <w:color w:val="FF0000"/>
                <w:sz w:val="18"/>
                <w:szCs w:val="18"/>
              </w:rPr>
              <w:t>wrt</w:t>
            </w:r>
            <w:proofErr w:type="spellEnd"/>
            <w:r w:rsidRPr="0052474F">
              <w:rPr>
                <w:rFonts w:ascii="Times New Roman" w:hAnsi="Times New Roman" w:cs="Times New Roman"/>
                <w:strike/>
                <w:color w:val="FF0000"/>
                <w:sz w:val="18"/>
                <w:szCs w:val="18"/>
              </w:rPr>
              <w:t xml:space="preserve"> how does the NSTR mobile AP designate a link as primary link, if not, how does the non-AP MLD know it will not send probe request on nonprimary link, please clarify</w:t>
            </w:r>
          </w:p>
        </w:tc>
        <w:tc>
          <w:tcPr>
            <w:tcW w:w="2340" w:type="dxa"/>
            <w:shd w:val="clear" w:color="auto" w:fill="auto"/>
            <w:noWrap/>
          </w:tcPr>
          <w:p w14:paraId="0BEEE1D4" w14:textId="3598473E" w:rsidR="001A60C0" w:rsidRPr="0052474F" w:rsidRDefault="001A60C0" w:rsidP="001A60C0">
            <w:pPr>
              <w:suppressAutoHyphens/>
              <w:spacing w:after="0"/>
              <w:rPr>
                <w:rFonts w:ascii="Times New Roman" w:hAnsi="Times New Roman" w:cs="Times New Roman"/>
                <w:strike/>
                <w:color w:val="FF0000"/>
                <w:sz w:val="18"/>
                <w:szCs w:val="18"/>
              </w:rPr>
            </w:pPr>
            <w:r w:rsidRPr="0052474F">
              <w:rPr>
                <w:rFonts w:ascii="Times New Roman" w:hAnsi="Times New Roman" w:cs="Times New Roman"/>
                <w:strike/>
                <w:color w:val="FF0000"/>
                <w:sz w:val="18"/>
                <w:szCs w:val="18"/>
              </w:rPr>
              <w:t>as in the comment</w:t>
            </w:r>
          </w:p>
        </w:tc>
        <w:tc>
          <w:tcPr>
            <w:tcW w:w="3150" w:type="dxa"/>
            <w:shd w:val="clear" w:color="auto" w:fill="auto"/>
          </w:tcPr>
          <w:p w14:paraId="5759E832" w14:textId="77777777" w:rsidR="007A255F" w:rsidRPr="0052474F" w:rsidRDefault="007A255F" w:rsidP="007A255F">
            <w:pPr>
              <w:suppressAutoHyphens/>
              <w:spacing w:after="0"/>
              <w:rPr>
                <w:ins w:id="550" w:author="Alfred Aster" w:date="2022-10-19T09:45:00Z"/>
                <w:rFonts w:ascii="Times New Roman" w:hAnsi="Times New Roman" w:cs="Times New Roman"/>
                <w:bCs/>
                <w:strike/>
                <w:color w:val="FF0000"/>
                <w:sz w:val="18"/>
                <w:szCs w:val="18"/>
              </w:rPr>
            </w:pPr>
            <w:ins w:id="551" w:author="Alfred Aster" w:date="2022-10-19T09:45:00Z">
              <w:r w:rsidRPr="0052474F">
                <w:rPr>
                  <w:rFonts w:ascii="Times New Roman" w:hAnsi="Times New Roman" w:cs="Times New Roman"/>
                  <w:bCs/>
                  <w:strike/>
                  <w:color w:val="FF0000"/>
                  <w:sz w:val="18"/>
                  <w:szCs w:val="18"/>
                </w:rPr>
                <w:t>Pending SP     22/1233r8</w:t>
              </w:r>
            </w:ins>
          </w:p>
          <w:p w14:paraId="7230111B" w14:textId="77777777" w:rsidR="007A255F" w:rsidRPr="0052474F" w:rsidRDefault="007A255F" w:rsidP="00B45EC9">
            <w:pPr>
              <w:suppressAutoHyphens/>
              <w:spacing w:after="0"/>
              <w:rPr>
                <w:ins w:id="552" w:author="Alfred Aster" w:date="2022-10-19T09:45:00Z"/>
                <w:rFonts w:ascii="Times New Roman" w:hAnsi="Times New Roman" w:cs="Times New Roman"/>
                <w:bCs/>
                <w:strike/>
                <w:color w:val="FF0000"/>
                <w:sz w:val="18"/>
                <w:szCs w:val="18"/>
              </w:rPr>
            </w:pPr>
          </w:p>
          <w:p w14:paraId="64403040" w14:textId="2C626E7C" w:rsidR="00B45EC9" w:rsidRPr="0052474F" w:rsidRDefault="00B45EC9" w:rsidP="00B45EC9">
            <w:pPr>
              <w:suppressAutoHyphens/>
              <w:spacing w:after="0"/>
              <w:rPr>
                <w:rFonts w:ascii="Times New Roman" w:hAnsi="Times New Roman" w:cs="Times New Roman"/>
                <w:bCs/>
                <w:strike/>
                <w:color w:val="FF0000"/>
                <w:sz w:val="18"/>
                <w:szCs w:val="18"/>
              </w:rPr>
            </w:pPr>
            <w:r w:rsidRPr="0052474F">
              <w:rPr>
                <w:rFonts w:ascii="Times New Roman" w:hAnsi="Times New Roman" w:cs="Times New Roman"/>
                <w:bCs/>
                <w:strike/>
                <w:color w:val="FF0000"/>
                <w:sz w:val="18"/>
                <w:szCs w:val="18"/>
              </w:rPr>
              <w:t>Reject</w:t>
            </w:r>
            <w:del w:id="553" w:author="Alfred Aster" w:date="2022-10-20T14:58:00Z">
              <w:r w:rsidRPr="0052474F" w:rsidDel="004F3BCE">
                <w:rPr>
                  <w:rFonts w:ascii="Times New Roman" w:hAnsi="Times New Roman" w:cs="Times New Roman"/>
                  <w:bCs/>
                  <w:strike/>
                  <w:color w:val="FF0000"/>
                  <w:sz w:val="18"/>
                  <w:szCs w:val="18"/>
                </w:rPr>
                <w:delText>ed</w:delText>
              </w:r>
            </w:del>
            <w:ins w:id="554" w:author="Alfred Aster" w:date="2022-10-20T14:58:00Z">
              <w:r w:rsidR="004F3BCE" w:rsidRPr="0052474F">
                <w:rPr>
                  <w:rFonts w:ascii="Times New Roman" w:hAnsi="Times New Roman" w:cs="Times New Roman"/>
                  <w:bCs/>
                  <w:strike/>
                  <w:color w:val="FF0000"/>
                  <w:sz w:val="18"/>
                  <w:szCs w:val="18"/>
                </w:rPr>
                <w:t>–</w:t>
              </w:r>
            </w:ins>
            <w:r w:rsidRPr="0052474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33E0DDDA" w14:textId="77777777" w:rsidR="00B45EC9" w:rsidRPr="0052474F" w:rsidRDefault="00B45EC9" w:rsidP="001A60C0">
            <w:pPr>
              <w:suppressAutoHyphens/>
              <w:spacing w:after="0"/>
              <w:rPr>
                <w:rFonts w:ascii="Times New Roman" w:hAnsi="Times New Roman" w:cs="Times New Roman"/>
                <w:strike/>
                <w:color w:val="FF0000"/>
                <w:sz w:val="18"/>
                <w:szCs w:val="18"/>
              </w:rPr>
            </w:pPr>
          </w:p>
          <w:p w14:paraId="2B5CE6C7" w14:textId="4BC6B9B5" w:rsidR="001A60C0" w:rsidRPr="0052474F" w:rsidRDefault="001A60C0" w:rsidP="001A60C0">
            <w:pPr>
              <w:suppressAutoHyphens/>
              <w:spacing w:after="0"/>
              <w:rPr>
                <w:rFonts w:ascii="Times New Roman" w:hAnsi="Times New Roman" w:cs="Times New Roman"/>
                <w:strike/>
                <w:color w:val="FF0000"/>
                <w:sz w:val="18"/>
                <w:szCs w:val="18"/>
              </w:rPr>
            </w:pPr>
            <w:r w:rsidRPr="0052474F">
              <w:rPr>
                <w:rFonts w:ascii="Times New Roman" w:hAnsi="Times New Roman" w:cs="Times New Roman"/>
                <w:strike/>
                <w:color w:val="FF0000"/>
                <w:sz w:val="18"/>
                <w:szCs w:val="18"/>
              </w:rPr>
              <w:t>This CID is discussed on September 12, 2022, but no straw poll is conducted yet.</w:t>
            </w:r>
          </w:p>
          <w:p w14:paraId="090D10B8" w14:textId="77777777" w:rsidR="008858D6" w:rsidRPr="0052474F" w:rsidRDefault="008858D6" w:rsidP="001A60C0">
            <w:pPr>
              <w:suppressAutoHyphens/>
              <w:spacing w:after="0"/>
              <w:rPr>
                <w:rFonts w:ascii="Times New Roman" w:hAnsi="Times New Roman" w:cs="Times New Roman"/>
                <w:strike/>
                <w:color w:val="FF0000"/>
                <w:sz w:val="18"/>
                <w:szCs w:val="18"/>
              </w:rPr>
            </w:pPr>
          </w:p>
          <w:p w14:paraId="3ADD7FF9" w14:textId="701938AE" w:rsidR="00B45EC9" w:rsidRPr="0052474F" w:rsidRDefault="00B45EC9" w:rsidP="00B45EC9">
            <w:pPr>
              <w:suppressAutoHyphens/>
              <w:spacing w:after="0"/>
              <w:rPr>
                <w:rFonts w:ascii="Times New Roman" w:hAnsi="Times New Roman" w:cs="Times New Roman"/>
                <w:bCs/>
                <w:strike/>
                <w:color w:val="FF0000"/>
                <w:sz w:val="18"/>
                <w:szCs w:val="18"/>
              </w:rPr>
            </w:pPr>
            <w:r w:rsidRPr="0052474F">
              <w:rPr>
                <w:rFonts w:ascii="Times New Roman" w:hAnsi="Times New Roman" w:cs="Times New Roman"/>
                <w:bCs/>
                <w:strike/>
                <w:color w:val="FF0000"/>
                <w:sz w:val="18"/>
                <w:szCs w:val="18"/>
              </w:rPr>
              <w:t>Kaiying Lu</w:t>
            </w:r>
            <w:r w:rsidRPr="0052474F">
              <w:rPr>
                <w:rFonts w:ascii="Times New Roman" w:hAnsi="Times New Roman" w:cs="Times New Roman"/>
                <w:bCs/>
                <w:strike/>
                <w:color w:val="FF0000"/>
                <w:sz w:val="18"/>
                <w:szCs w:val="18"/>
              </w:rPr>
              <w:tab/>
              <w:t>22/1233r8</w:t>
            </w:r>
          </w:p>
          <w:p w14:paraId="66B7EFD5" w14:textId="05341A31" w:rsidR="00B45EC9" w:rsidRPr="0052474F" w:rsidRDefault="00B45EC9" w:rsidP="00B45EC9">
            <w:pPr>
              <w:suppressAutoHyphens/>
              <w:spacing w:after="0"/>
              <w:rPr>
                <w:rFonts w:ascii="Times New Roman" w:hAnsi="Times New Roman" w:cs="Times New Roman"/>
                <w:bCs/>
                <w:strike/>
                <w:color w:val="FF0000"/>
                <w:sz w:val="18"/>
                <w:szCs w:val="18"/>
              </w:rPr>
            </w:pPr>
            <w:r w:rsidRPr="0052474F">
              <w:rPr>
                <w:rFonts w:ascii="Times New Roman" w:hAnsi="Times New Roman" w:cs="Times New Roman"/>
                <w:bCs/>
                <w:strike/>
                <w:color w:val="FF0000"/>
                <w:sz w:val="18"/>
                <w:szCs w:val="18"/>
              </w:rPr>
              <w:t>Notes from Discussion:</w:t>
            </w:r>
          </w:p>
          <w:p w14:paraId="3978ACF9" w14:textId="77777777" w:rsidR="00B45EC9" w:rsidRPr="0052474F" w:rsidRDefault="00B45EC9" w:rsidP="00B45EC9">
            <w:pPr>
              <w:suppressAutoHyphens/>
              <w:spacing w:after="0"/>
              <w:rPr>
                <w:rFonts w:ascii="Times New Roman" w:hAnsi="Times New Roman" w:cs="Times New Roman"/>
                <w:bCs/>
                <w:strike/>
                <w:color w:val="FF0000"/>
                <w:sz w:val="18"/>
                <w:szCs w:val="18"/>
              </w:rPr>
            </w:pPr>
            <w:r w:rsidRPr="0052474F">
              <w:rPr>
                <w:rFonts w:ascii="Times New Roman" w:hAnsi="Times New Roman" w:cs="Times New Roman"/>
                <w:bCs/>
                <w:strike/>
                <w:color w:val="FF0000"/>
                <w:sz w:val="18"/>
                <w:szCs w:val="18"/>
              </w:rPr>
              <w:t>&lt;&gt;</w:t>
            </w:r>
          </w:p>
          <w:p w14:paraId="665A4BAC" w14:textId="0331B489" w:rsidR="00B45EC9" w:rsidRPr="0052474F" w:rsidRDefault="00B45EC9" w:rsidP="001A60C0">
            <w:pPr>
              <w:suppressAutoHyphens/>
              <w:spacing w:after="0"/>
              <w:rPr>
                <w:rFonts w:ascii="Times New Roman" w:hAnsi="Times New Roman" w:cs="Times New Roman"/>
                <w:bCs/>
                <w:strike/>
                <w:color w:val="FF0000"/>
                <w:sz w:val="18"/>
                <w:szCs w:val="18"/>
              </w:rPr>
            </w:pPr>
          </w:p>
        </w:tc>
      </w:tr>
      <w:tr w:rsidR="001A60C0" w:rsidRPr="008B0293" w14:paraId="4F34A627" w14:textId="77777777" w:rsidTr="00221221">
        <w:trPr>
          <w:trHeight w:val="220"/>
          <w:jc w:val="center"/>
        </w:trPr>
        <w:tc>
          <w:tcPr>
            <w:tcW w:w="715" w:type="dxa"/>
            <w:shd w:val="clear" w:color="auto" w:fill="auto"/>
            <w:noWrap/>
          </w:tcPr>
          <w:p w14:paraId="30051EBA" w14:textId="5D48E033" w:rsidR="001A60C0" w:rsidRPr="0052474F" w:rsidRDefault="001A60C0" w:rsidP="001A60C0">
            <w:pPr>
              <w:suppressAutoHyphens/>
              <w:spacing w:after="0"/>
              <w:rPr>
                <w:rFonts w:ascii="Times New Roman" w:hAnsi="Times New Roman" w:cs="Times New Roman"/>
                <w:strike/>
                <w:color w:val="FF0000"/>
                <w:sz w:val="18"/>
                <w:szCs w:val="18"/>
              </w:rPr>
            </w:pPr>
            <w:r w:rsidRPr="0052474F">
              <w:rPr>
                <w:rFonts w:ascii="Times New Roman" w:hAnsi="Times New Roman" w:cs="Times New Roman"/>
                <w:strike/>
                <w:color w:val="FF0000"/>
                <w:sz w:val="18"/>
                <w:szCs w:val="18"/>
              </w:rPr>
              <w:t>10732</w:t>
            </w:r>
          </w:p>
        </w:tc>
        <w:tc>
          <w:tcPr>
            <w:tcW w:w="990" w:type="dxa"/>
          </w:tcPr>
          <w:p w14:paraId="4F788E53" w14:textId="4FCDFA04" w:rsidR="001A60C0" w:rsidRPr="0052474F" w:rsidRDefault="001A60C0" w:rsidP="001A60C0">
            <w:pPr>
              <w:suppressAutoHyphens/>
              <w:spacing w:after="0"/>
              <w:rPr>
                <w:rFonts w:ascii="Times New Roman" w:hAnsi="Times New Roman" w:cs="Times New Roman"/>
                <w:strike/>
                <w:color w:val="FF0000"/>
                <w:sz w:val="18"/>
                <w:szCs w:val="18"/>
              </w:rPr>
            </w:pPr>
            <w:r w:rsidRPr="0052474F">
              <w:rPr>
                <w:rFonts w:ascii="Times New Roman" w:hAnsi="Times New Roman" w:cs="Times New Roman"/>
                <w:strike/>
                <w:color w:val="FF0000"/>
                <w:sz w:val="18"/>
                <w:szCs w:val="18"/>
              </w:rPr>
              <w:t>Insun Jang</w:t>
            </w:r>
          </w:p>
        </w:tc>
        <w:tc>
          <w:tcPr>
            <w:tcW w:w="900" w:type="dxa"/>
            <w:shd w:val="clear" w:color="auto" w:fill="auto"/>
            <w:noWrap/>
          </w:tcPr>
          <w:p w14:paraId="5EF8EE4D" w14:textId="2DF1EB3E" w:rsidR="001A60C0" w:rsidRPr="0052474F" w:rsidRDefault="001A60C0" w:rsidP="001A60C0">
            <w:pPr>
              <w:suppressAutoHyphens/>
              <w:spacing w:after="0"/>
              <w:rPr>
                <w:rFonts w:ascii="Times New Roman" w:hAnsi="Times New Roman" w:cs="Times New Roman"/>
                <w:strike/>
                <w:color w:val="FF0000"/>
                <w:sz w:val="18"/>
                <w:szCs w:val="18"/>
              </w:rPr>
            </w:pPr>
            <w:r w:rsidRPr="0052474F">
              <w:rPr>
                <w:rFonts w:ascii="Times New Roman" w:hAnsi="Times New Roman" w:cs="Times New Roman"/>
                <w:strike/>
                <w:color w:val="FF0000"/>
                <w:sz w:val="18"/>
                <w:szCs w:val="18"/>
              </w:rPr>
              <w:t>35.9.4.2</w:t>
            </w:r>
          </w:p>
        </w:tc>
        <w:tc>
          <w:tcPr>
            <w:tcW w:w="720" w:type="dxa"/>
          </w:tcPr>
          <w:p w14:paraId="0EDAEC3F" w14:textId="34DA7B92" w:rsidR="001A60C0" w:rsidRPr="0052474F" w:rsidRDefault="001A60C0" w:rsidP="001A60C0">
            <w:pPr>
              <w:suppressAutoHyphens/>
              <w:spacing w:after="0"/>
              <w:rPr>
                <w:rFonts w:ascii="Times New Roman" w:hAnsi="Times New Roman" w:cs="Times New Roman"/>
                <w:strike/>
                <w:color w:val="FF0000"/>
                <w:sz w:val="18"/>
                <w:szCs w:val="18"/>
              </w:rPr>
            </w:pPr>
            <w:r w:rsidRPr="0052474F">
              <w:rPr>
                <w:rFonts w:ascii="Times New Roman" w:hAnsi="Times New Roman" w:cs="Times New Roman"/>
                <w:strike/>
                <w:color w:val="FF0000"/>
                <w:sz w:val="18"/>
                <w:szCs w:val="18"/>
              </w:rPr>
              <w:t>512.41</w:t>
            </w:r>
          </w:p>
        </w:tc>
        <w:tc>
          <w:tcPr>
            <w:tcW w:w="2520" w:type="dxa"/>
            <w:shd w:val="clear" w:color="auto" w:fill="auto"/>
            <w:noWrap/>
          </w:tcPr>
          <w:p w14:paraId="7FA5F26B" w14:textId="2D741F64" w:rsidR="001A60C0" w:rsidRPr="0052474F" w:rsidRDefault="001A60C0" w:rsidP="001A60C0">
            <w:pPr>
              <w:suppressAutoHyphens/>
              <w:spacing w:after="0"/>
              <w:rPr>
                <w:rFonts w:ascii="Times New Roman" w:hAnsi="Times New Roman" w:cs="Times New Roman"/>
                <w:strike/>
                <w:color w:val="FF0000"/>
                <w:sz w:val="18"/>
                <w:szCs w:val="18"/>
              </w:rPr>
            </w:pPr>
            <w:r w:rsidRPr="0052474F">
              <w:rPr>
                <w:rFonts w:ascii="Times New Roman" w:hAnsi="Times New Roman" w:cs="Times New Roman"/>
                <w:strike/>
                <w:color w:val="FF0000"/>
                <w:sz w:val="18"/>
                <w:szCs w:val="18"/>
              </w:rPr>
              <w:t xml:space="preserve">How can non-AP EHT STAs, which does not support </w:t>
            </w:r>
            <w:proofErr w:type="spellStart"/>
            <w:r w:rsidRPr="0052474F">
              <w:rPr>
                <w:rFonts w:ascii="Times New Roman" w:hAnsi="Times New Roman" w:cs="Times New Roman"/>
                <w:strike/>
                <w:color w:val="FF0000"/>
                <w:sz w:val="18"/>
                <w:szCs w:val="18"/>
              </w:rPr>
              <w:t>rTWT</w:t>
            </w:r>
            <w:proofErr w:type="spellEnd"/>
            <w:r w:rsidRPr="0052474F">
              <w:rPr>
                <w:rFonts w:ascii="Times New Roman" w:hAnsi="Times New Roman" w:cs="Times New Roman"/>
                <w:strike/>
                <w:color w:val="FF0000"/>
                <w:sz w:val="18"/>
                <w:szCs w:val="18"/>
              </w:rPr>
              <w:t xml:space="preserve">, differentiate any existing quite interval </w:t>
            </w:r>
            <w:del w:id="555" w:author="Alfred Aster" w:date="2022-10-20T14:58:00Z">
              <w:r w:rsidRPr="0052474F" w:rsidDel="004F3BCE">
                <w:rPr>
                  <w:rFonts w:ascii="Times New Roman" w:hAnsi="Times New Roman" w:cs="Times New Roman"/>
                  <w:strike/>
                  <w:color w:val="FF0000"/>
                  <w:sz w:val="18"/>
                  <w:szCs w:val="18"/>
                </w:rPr>
                <w:delText>is overalpp</w:delText>
              </w:r>
            </w:del>
            <w:ins w:id="556" w:author="Alfred Aster" w:date="2022-10-20T14:58:00Z">
              <w:r w:rsidR="004F3BCE" w:rsidRPr="0052474F">
                <w:rPr>
                  <w:rFonts w:ascii="Times New Roman" w:hAnsi="Times New Roman" w:cs="Times New Roman"/>
                  <w:strike/>
                  <w:color w:val="FF0000"/>
                  <w:sz w:val="18"/>
                  <w:szCs w:val="18"/>
                </w:rPr>
                <w:pgNum/>
              </w:r>
              <w:proofErr w:type="spellStart"/>
              <w:r w:rsidR="004F3BCE" w:rsidRPr="0052474F">
                <w:rPr>
                  <w:rFonts w:ascii="Times New Roman" w:hAnsi="Times New Roman" w:cs="Times New Roman"/>
                  <w:strike/>
                  <w:color w:val="FF0000"/>
                  <w:sz w:val="18"/>
                  <w:szCs w:val="18"/>
                </w:rPr>
                <w:t>ropped</w:t>
              </w:r>
              <w:proofErr w:type="spellEnd"/>
              <w:r w:rsidR="004F3BCE" w:rsidRPr="0052474F">
                <w:rPr>
                  <w:rFonts w:ascii="Times New Roman" w:hAnsi="Times New Roman" w:cs="Times New Roman"/>
                  <w:strike/>
                  <w:color w:val="FF0000"/>
                  <w:sz w:val="18"/>
                  <w:szCs w:val="18"/>
                </w:rPr>
                <w:pgNum/>
              </w:r>
              <w:r w:rsidR="004F3BCE" w:rsidRPr="0052474F">
                <w:rPr>
                  <w:rFonts w:ascii="Times New Roman" w:hAnsi="Times New Roman" w:cs="Times New Roman"/>
                  <w:strike/>
                  <w:color w:val="FF0000"/>
                  <w:sz w:val="18"/>
                  <w:szCs w:val="18"/>
                </w:rPr>
                <w:t>t</w:t>
              </w:r>
              <w:r w:rsidR="004F3BCE" w:rsidRPr="0052474F">
                <w:rPr>
                  <w:rFonts w:ascii="Times New Roman" w:hAnsi="Times New Roman" w:cs="Times New Roman"/>
                  <w:strike/>
                  <w:color w:val="FF0000"/>
                  <w:sz w:val="18"/>
                  <w:szCs w:val="18"/>
                </w:rPr>
                <w:pgNum/>
              </w:r>
              <w:proofErr w:type="spellStart"/>
              <w:r w:rsidR="004F3BCE" w:rsidRPr="0052474F">
                <w:rPr>
                  <w:rFonts w:ascii="Times New Roman" w:hAnsi="Times New Roman" w:cs="Times New Roman"/>
                  <w:strike/>
                  <w:color w:val="FF0000"/>
                  <w:sz w:val="18"/>
                  <w:szCs w:val="18"/>
                </w:rPr>
                <w:t>o</w:t>
              </w:r>
            </w:ins>
            <w:r w:rsidRPr="0052474F">
              <w:rPr>
                <w:rFonts w:ascii="Times New Roman" w:hAnsi="Times New Roman" w:cs="Times New Roman"/>
                <w:strike/>
                <w:color w:val="FF0000"/>
                <w:sz w:val="18"/>
                <w:szCs w:val="18"/>
              </w:rPr>
              <w:t>ing</w:t>
            </w:r>
            <w:proofErr w:type="spellEnd"/>
            <w:r w:rsidRPr="0052474F">
              <w:rPr>
                <w:rFonts w:ascii="Times New Roman" w:hAnsi="Times New Roman" w:cs="Times New Roman"/>
                <w:strike/>
                <w:color w:val="FF0000"/>
                <w:sz w:val="18"/>
                <w:szCs w:val="18"/>
              </w:rPr>
              <w:t xml:space="preserve"> or not? If they </w:t>
            </w:r>
            <w:del w:id="557" w:author="Alfred Aster" w:date="2022-10-20T14:58:00Z">
              <w:r w:rsidRPr="0052474F" w:rsidDel="004F3BCE">
                <w:rPr>
                  <w:rFonts w:ascii="Times New Roman" w:hAnsi="Times New Roman" w:cs="Times New Roman"/>
                  <w:strike/>
                  <w:color w:val="FF0000"/>
                  <w:sz w:val="18"/>
                  <w:szCs w:val="18"/>
                </w:rPr>
                <w:delText>d</w:delText>
              </w:r>
            </w:del>
            <w:ins w:id="558" w:author="Alfred Aster" w:date="2022-10-20T14:58:00Z">
              <w:r w:rsidR="004F3BCE" w:rsidRPr="0052474F">
                <w:rPr>
                  <w:rFonts w:ascii="Times New Roman" w:hAnsi="Times New Roman" w:cs="Times New Roman"/>
                  <w:strike/>
                  <w:color w:val="FF0000"/>
                  <w:sz w:val="18"/>
                  <w:szCs w:val="18"/>
                </w:rPr>
                <w:t>’</w:t>
              </w:r>
            </w:ins>
            <w:proofErr w:type="spellStart"/>
            <w:r w:rsidRPr="0052474F">
              <w:rPr>
                <w:rFonts w:ascii="Times New Roman" w:hAnsi="Times New Roman" w:cs="Times New Roman"/>
                <w:strike/>
                <w:color w:val="FF0000"/>
                <w:sz w:val="18"/>
                <w:szCs w:val="18"/>
              </w:rPr>
              <w:t>on't</w:t>
            </w:r>
            <w:proofErr w:type="spellEnd"/>
            <w:r w:rsidRPr="0052474F">
              <w:rPr>
                <w:rFonts w:ascii="Times New Roman" w:hAnsi="Times New Roman" w:cs="Times New Roman"/>
                <w:strike/>
                <w:color w:val="FF0000"/>
                <w:sz w:val="18"/>
                <w:szCs w:val="18"/>
              </w:rPr>
              <w:t xml:space="preserve"> understand </w:t>
            </w:r>
            <w:proofErr w:type="spellStart"/>
            <w:r w:rsidRPr="0052474F">
              <w:rPr>
                <w:rFonts w:ascii="Times New Roman" w:hAnsi="Times New Roman" w:cs="Times New Roman"/>
                <w:strike/>
                <w:color w:val="FF0000"/>
                <w:sz w:val="18"/>
                <w:szCs w:val="18"/>
              </w:rPr>
              <w:t>rTWT</w:t>
            </w:r>
            <w:proofErr w:type="spellEnd"/>
            <w:r w:rsidRPr="0052474F">
              <w:rPr>
                <w:rFonts w:ascii="Times New Roman" w:hAnsi="Times New Roman" w:cs="Times New Roman"/>
                <w:strike/>
                <w:color w:val="FF0000"/>
                <w:sz w:val="18"/>
                <w:szCs w:val="18"/>
              </w:rPr>
              <w:t xml:space="preserve"> parameters, we need to handle how it can work</w:t>
            </w:r>
          </w:p>
        </w:tc>
        <w:tc>
          <w:tcPr>
            <w:tcW w:w="2340" w:type="dxa"/>
            <w:shd w:val="clear" w:color="auto" w:fill="auto"/>
            <w:noWrap/>
          </w:tcPr>
          <w:p w14:paraId="1C51E24B" w14:textId="2F295544" w:rsidR="001A60C0" w:rsidRPr="0052474F" w:rsidRDefault="001A60C0" w:rsidP="001A60C0">
            <w:pPr>
              <w:suppressAutoHyphens/>
              <w:spacing w:after="0"/>
              <w:rPr>
                <w:rFonts w:ascii="Times New Roman" w:hAnsi="Times New Roman" w:cs="Times New Roman"/>
                <w:strike/>
                <w:color w:val="FF0000"/>
                <w:sz w:val="18"/>
                <w:szCs w:val="18"/>
              </w:rPr>
            </w:pPr>
            <w:r w:rsidRPr="0052474F">
              <w:rPr>
                <w:rFonts w:ascii="Times New Roman" w:hAnsi="Times New Roman" w:cs="Times New Roman"/>
                <w:strike/>
                <w:color w:val="FF0000"/>
                <w:sz w:val="18"/>
                <w:szCs w:val="18"/>
              </w:rPr>
              <w:t>As in the comment</w:t>
            </w:r>
          </w:p>
        </w:tc>
        <w:tc>
          <w:tcPr>
            <w:tcW w:w="3150" w:type="dxa"/>
            <w:shd w:val="clear" w:color="auto" w:fill="auto"/>
          </w:tcPr>
          <w:p w14:paraId="2F3257A7" w14:textId="77777777" w:rsidR="0001543B" w:rsidRPr="0052474F" w:rsidRDefault="0001543B" w:rsidP="0001543B">
            <w:pPr>
              <w:suppressAutoHyphens/>
              <w:spacing w:after="0"/>
              <w:rPr>
                <w:ins w:id="559" w:author="Alfred Aster" w:date="2022-10-16T22:19:00Z"/>
                <w:rFonts w:ascii="Times New Roman" w:hAnsi="Times New Roman" w:cs="Times New Roman"/>
                <w:bCs/>
                <w:strike/>
                <w:color w:val="FF0000"/>
                <w:sz w:val="18"/>
                <w:szCs w:val="18"/>
              </w:rPr>
            </w:pPr>
            <w:ins w:id="560" w:author="Alfred Aster" w:date="2022-10-16T22:19:00Z">
              <w:r w:rsidRPr="0052474F">
                <w:rPr>
                  <w:rFonts w:ascii="Times New Roman" w:hAnsi="Times New Roman" w:cs="Times New Roman"/>
                  <w:bCs/>
                  <w:strike/>
                  <w:color w:val="FF0000"/>
                  <w:sz w:val="18"/>
                  <w:szCs w:val="18"/>
                </w:rPr>
                <w:t>Pending SP</w:t>
              </w:r>
            </w:ins>
          </w:p>
          <w:p w14:paraId="39596CE6" w14:textId="77777777" w:rsidR="0001543B" w:rsidRPr="0052474F" w:rsidRDefault="0001543B" w:rsidP="0001543B">
            <w:pPr>
              <w:suppressAutoHyphens/>
              <w:spacing w:after="0"/>
              <w:rPr>
                <w:ins w:id="561" w:author="Alfred Aster" w:date="2022-10-16T22:19:00Z"/>
                <w:rFonts w:ascii="Times New Roman" w:hAnsi="Times New Roman" w:cs="Times New Roman"/>
                <w:bCs/>
                <w:strike/>
                <w:color w:val="FF0000"/>
                <w:sz w:val="18"/>
                <w:szCs w:val="18"/>
              </w:rPr>
            </w:pPr>
          </w:p>
          <w:p w14:paraId="5CB8D033" w14:textId="1E2C4486" w:rsidR="00B45EC9" w:rsidRPr="0052474F" w:rsidRDefault="00B45EC9" w:rsidP="00B45EC9">
            <w:pPr>
              <w:suppressAutoHyphens/>
              <w:spacing w:after="0"/>
              <w:rPr>
                <w:rFonts w:ascii="Times New Roman" w:hAnsi="Times New Roman" w:cs="Times New Roman"/>
                <w:bCs/>
                <w:strike/>
                <w:color w:val="FF0000"/>
                <w:sz w:val="18"/>
                <w:szCs w:val="18"/>
              </w:rPr>
            </w:pPr>
            <w:r w:rsidRPr="0052474F">
              <w:rPr>
                <w:rFonts w:ascii="Times New Roman" w:hAnsi="Times New Roman" w:cs="Times New Roman"/>
                <w:bCs/>
                <w:strike/>
                <w:color w:val="FF0000"/>
                <w:sz w:val="18"/>
                <w:szCs w:val="18"/>
              </w:rPr>
              <w:t>Reject</w:t>
            </w:r>
            <w:del w:id="562" w:author="Alfred Aster" w:date="2022-10-20T14:58:00Z">
              <w:r w:rsidRPr="0052474F" w:rsidDel="004F3BCE">
                <w:rPr>
                  <w:rFonts w:ascii="Times New Roman" w:hAnsi="Times New Roman" w:cs="Times New Roman"/>
                  <w:bCs/>
                  <w:strike/>
                  <w:color w:val="FF0000"/>
                  <w:sz w:val="18"/>
                  <w:szCs w:val="18"/>
                </w:rPr>
                <w:delText>ed</w:delText>
              </w:r>
            </w:del>
            <w:ins w:id="563" w:author="Alfred Aster" w:date="2022-10-20T14:58:00Z">
              <w:r w:rsidR="004F3BCE" w:rsidRPr="0052474F">
                <w:rPr>
                  <w:rFonts w:ascii="Times New Roman" w:hAnsi="Times New Roman" w:cs="Times New Roman"/>
                  <w:bCs/>
                  <w:strike/>
                  <w:color w:val="FF0000"/>
                  <w:sz w:val="18"/>
                  <w:szCs w:val="18"/>
                </w:rPr>
                <w:t>–</w:t>
              </w:r>
            </w:ins>
            <w:r w:rsidRPr="0052474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21210C34" w14:textId="6D17458B" w:rsidR="008858D6" w:rsidRPr="0052474F" w:rsidRDefault="001A60C0" w:rsidP="001A60C0">
            <w:pPr>
              <w:suppressAutoHyphens/>
              <w:spacing w:after="0"/>
              <w:rPr>
                <w:rFonts w:ascii="Times New Roman" w:hAnsi="Times New Roman" w:cs="Times New Roman"/>
                <w:strike/>
                <w:color w:val="FF0000"/>
                <w:sz w:val="18"/>
                <w:szCs w:val="18"/>
              </w:rPr>
            </w:pPr>
            <w:r w:rsidRPr="0052474F">
              <w:rPr>
                <w:rFonts w:ascii="Times New Roman" w:hAnsi="Times New Roman" w:cs="Times New Roman"/>
                <w:strike/>
                <w:color w:val="FF0000"/>
                <w:sz w:val="18"/>
                <w:szCs w:val="18"/>
              </w:rPr>
              <w:br/>
              <w:t>This CID is discussed on September 12, 2022, but no straw poll is conducted yet.</w:t>
            </w:r>
            <w:r w:rsidRPr="0052474F">
              <w:rPr>
                <w:rFonts w:ascii="Times New Roman" w:hAnsi="Times New Roman" w:cs="Times New Roman"/>
                <w:strike/>
                <w:color w:val="FF0000"/>
                <w:sz w:val="18"/>
                <w:szCs w:val="18"/>
              </w:rPr>
              <w:br/>
            </w:r>
          </w:p>
          <w:p w14:paraId="525233B4" w14:textId="77777777" w:rsidR="00B45EC9" w:rsidRPr="0052474F" w:rsidRDefault="00B45EC9" w:rsidP="00B45EC9">
            <w:pPr>
              <w:suppressAutoHyphens/>
              <w:spacing w:after="0"/>
              <w:rPr>
                <w:rFonts w:ascii="Times New Roman" w:hAnsi="Times New Roman" w:cs="Times New Roman"/>
                <w:bCs/>
                <w:strike/>
                <w:color w:val="FF0000"/>
                <w:sz w:val="18"/>
                <w:szCs w:val="18"/>
              </w:rPr>
            </w:pPr>
            <w:r w:rsidRPr="0052474F">
              <w:rPr>
                <w:rFonts w:ascii="Times New Roman" w:hAnsi="Times New Roman" w:cs="Times New Roman"/>
                <w:bCs/>
                <w:strike/>
                <w:color w:val="FF0000"/>
                <w:sz w:val="18"/>
                <w:szCs w:val="18"/>
              </w:rPr>
              <w:t>Chunyu Hu</w:t>
            </w:r>
            <w:r w:rsidRPr="0052474F">
              <w:rPr>
                <w:rFonts w:ascii="Times New Roman" w:hAnsi="Times New Roman" w:cs="Times New Roman"/>
                <w:bCs/>
                <w:strike/>
                <w:color w:val="FF0000"/>
                <w:sz w:val="18"/>
                <w:szCs w:val="18"/>
              </w:rPr>
              <w:tab/>
              <w:t>22/1471r2</w:t>
            </w:r>
          </w:p>
          <w:p w14:paraId="36421A96" w14:textId="5C26A9F0" w:rsidR="00B45EC9" w:rsidRPr="0052474F" w:rsidRDefault="00B45EC9" w:rsidP="00B45EC9">
            <w:pPr>
              <w:suppressAutoHyphens/>
              <w:spacing w:after="0"/>
              <w:rPr>
                <w:rFonts w:ascii="Times New Roman" w:hAnsi="Times New Roman" w:cs="Times New Roman"/>
                <w:bCs/>
                <w:strike/>
                <w:color w:val="FF0000"/>
                <w:sz w:val="18"/>
                <w:szCs w:val="18"/>
              </w:rPr>
            </w:pPr>
            <w:r w:rsidRPr="0052474F">
              <w:rPr>
                <w:rFonts w:ascii="Times New Roman" w:hAnsi="Times New Roman" w:cs="Times New Roman"/>
                <w:bCs/>
                <w:strike/>
                <w:color w:val="FF0000"/>
                <w:sz w:val="18"/>
                <w:szCs w:val="18"/>
              </w:rPr>
              <w:t>Notes from Discussion:</w:t>
            </w:r>
          </w:p>
          <w:p w14:paraId="2102CAFB" w14:textId="77777777" w:rsidR="00B45EC9" w:rsidRPr="0052474F" w:rsidRDefault="00B45EC9" w:rsidP="00B45EC9">
            <w:pPr>
              <w:suppressAutoHyphens/>
              <w:spacing w:after="0"/>
              <w:rPr>
                <w:rFonts w:ascii="Times New Roman" w:hAnsi="Times New Roman" w:cs="Times New Roman"/>
                <w:bCs/>
                <w:strike/>
                <w:color w:val="FF0000"/>
                <w:sz w:val="18"/>
                <w:szCs w:val="18"/>
              </w:rPr>
            </w:pPr>
            <w:r w:rsidRPr="0052474F">
              <w:rPr>
                <w:rFonts w:ascii="Times New Roman" w:hAnsi="Times New Roman" w:cs="Times New Roman"/>
                <w:bCs/>
                <w:strike/>
                <w:color w:val="FF0000"/>
                <w:sz w:val="18"/>
                <w:szCs w:val="18"/>
              </w:rPr>
              <w:t>&lt;&gt;</w:t>
            </w:r>
          </w:p>
          <w:p w14:paraId="0C630E9F" w14:textId="1D4AAC40" w:rsidR="00B45EC9" w:rsidRPr="0052474F" w:rsidRDefault="00B45EC9" w:rsidP="001A60C0">
            <w:pPr>
              <w:suppressAutoHyphens/>
              <w:spacing w:after="0"/>
              <w:rPr>
                <w:rFonts w:ascii="Times New Roman" w:hAnsi="Times New Roman" w:cs="Times New Roman"/>
                <w:bCs/>
                <w:strike/>
                <w:color w:val="FF0000"/>
                <w:sz w:val="18"/>
                <w:szCs w:val="18"/>
              </w:rPr>
            </w:pPr>
          </w:p>
        </w:tc>
      </w:tr>
      <w:tr w:rsidR="001A60C0" w:rsidRPr="008B0293" w14:paraId="09C99223" w14:textId="77777777" w:rsidTr="00221221">
        <w:trPr>
          <w:trHeight w:val="220"/>
          <w:jc w:val="center"/>
        </w:trPr>
        <w:tc>
          <w:tcPr>
            <w:tcW w:w="715" w:type="dxa"/>
            <w:shd w:val="clear" w:color="auto" w:fill="auto"/>
            <w:noWrap/>
          </w:tcPr>
          <w:p w14:paraId="31D70F72" w14:textId="2BFD3E1A" w:rsidR="001A60C0" w:rsidRPr="00F23E0E" w:rsidRDefault="001A60C0" w:rsidP="001A60C0">
            <w:pPr>
              <w:suppressAutoHyphens/>
              <w:spacing w:after="0"/>
              <w:rPr>
                <w:rFonts w:ascii="Times New Roman" w:hAnsi="Times New Roman" w:cs="Times New Roman"/>
                <w:color w:val="7030A0"/>
                <w:sz w:val="18"/>
                <w:szCs w:val="18"/>
              </w:rPr>
            </w:pPr>
            <w:r w:rsidRPr="00F23E0E">
              <w:rPr>
                <w:rFonts w:ascii="Times New Roman" w:hAnsi="Times New Roman" w:cs="Times New Roman"/>
                <w:color w:val="7030A0"/>
                <w:sz w:val="18"/>
                <w:szCs w:val="18"/>
              </w:rPr>
              <w:t>10734</w:t>
            </w:r>
          </w:p>
        </w:tc>
        <w:tc>
          <w:tcPr>
            <w:tcW w:w="990" w:type="dxa"/>
          </w:tcPr>
          <w:p w14:paraId="227843C2" w14:textId="2D442C56" w:rsidR="001A60C0" w:rsidRPr="00F23E0E" w:rsidRDefault="001A60C0" w:rsidP="001A60C0">
            <w:pPr>
              <w:suppressAutoHyphens/>
              <w:spacing w:after="0"/>
              <w:rPr>
                <w:rFonts w:ascii="Times New Roman" w:hAnsi="Times New Roman" w:cs="Times New Roman"/>
                <w:color w:val="7030A0"/>
                <w:sz w:val="18"/>
                <w:szCs w:val="18"/>
              </w:rPr>
            </w:pPr>
            <w:r w:rsidRPr="00F23E0E">
              <w:rPr>
                <w:rFonts w:ascii="Times New Roman" w:hAnsi="Times New Roman" w:cs="Times New Roman"/>
                <w:color w:val="7030A0"/>
                <w:sz w:val="18"/>
                <w:szCs w:val="18"/>
              </w:rPr>
              <w:t>Insun Jang</w:t>
            </w:r>
          </w:p>
        </w:tc>
        <w:tc>
          <w:tcPr>
            <w:tcW w:w="900" w:type="dxa"/>
            <w:shd w:val="clear" w:color="auto" w:fill="auto"/>
            <w:noWrap/>
          </w:tcPr>
          <w:p w14:paraId="7ACC3DEB" w14:textId="5FB8DF54" w:rsidR="001A60C0" w:rsidRPr="00F23E0E" w:rsidRDefault="001A60C0" w:rsidP="001A60C0">
            <w:pPr>
              <w:suppressAutoHyphens/>
              <w:spacing w:after="0"/>
              <w:rPr>
                <w:rFonts w:ascii="Times New Roman" w:hAnsi="Times New Roman" w:cs="Times New Roman"/>
                <w:color w:val="7030A0"/>
                <w:sz w:val="18"/>
                <w:szCs w:val="18"/>
              </w:rPr>
            </w:pPr>
            <w:r w:rsidRPr="00F23E0E">
              <w:rPr>
                <w:rFonts w:ascii="Times New Roman" w:hAnsi="Times New Roman" w:cs="Times New Roman"/>
                <w:color w:val="7030A0"/>
                <w:sz w:val="18"/>
                <w:szCs w:val="18"/>
              </w:rPr>
              <w:t>35.3.5.4</w:t>
            </w:r>
          </w:p>
        </w:tc>
        <w:tc>
          <w:tcPr>
            <w:tcW w:w="720" w:type="dxa"/>
          </w:tcPr>
          <w:p w14:paraId="0870556A" w14:textId="525C7A3F" w:rsidR="001A60C0" w:rsidRPr="00F23E0E" w:rsidRDefault="001A60C0" w:rsidP="001A60C0">
            <w:pPr>
              <w:suppressAutoHyphens/>
              <w:spacing w:after="0"/>
              <w:rPr>
                <w:rFonts w:ascii="Times New Roman" w:hAnsi="Times New Roman" w:cs="Times New Roman"/>
                <w:color w:val="7030A0"/>
                <w:sz w:val="18"/>
                <w:szCs w:val="18"/>
              </w:rPr>
            </w:pPr>
            <w:r w:rsidRPr="00F23E0E">
              <w:rPr>
                <w:rFonts w:ascii="Times New Roman" w:hAnsi="Times New Roman" w:cs="Times New Roman"/>
                <w:color w:val="7030A0"/>
                <w:sz w:val="18"/>
                <w:szCs w:val="18"/>
              </w:rPr>
              <w:t>424.20</w:t>
            </w:r>
          </w:p>
        </w:tc>
        <w:tc>
          <w:tcPr>
            <w:tcW w:w="2520" w:type="dxa"/>
            <w:shd w:val="clear" w:color="auto" w:fill="auto"/>
            <w:noWrap/>
          </w:tcPr>
          <w:p w14:paraId="58896C7E" w14:textId="40CAAFD5" w:rsidR="001A60C0" w:rsidRPr="00F23E0E" w:rsidRDefault="001A60C0" w:rsidP="001A60C0">
            <w:pPr>
              <w:suppressAutoHyphens/>
              <w:spacing w:after="0"/>
              <w:rPr>
                <w:rFonts w:ascii="Times New Roman" w:hAnsi="Times New Roman" w:cs="Times New Roman"/>
                <w:color w:val="7030A0"/>
                <w:sz w:val="18"/>
                <w:szCs w:val="18"/>
              </w:rPr>
            </w:pPr>
            <w:r w:rsidRPr="00F23E0E">
              <w:rPr>
                <w:rFonts w:ascii="Times New Roman" w:hAnsi="Times New Roman" w:cs="Times New Roman"/>
                <w:color w:val="7030A0"/>
                <w:sz w:val="18"/>
                <w:szCs w:val="18"/>
              </w:rPr>
              <w:t>Requirements for several fields in the Common info field of the Basic ML IE carried in the (Re)Association Request frame are missing</w:t>
            </w:r>
          </w:p>
        </w:tc>
        <w:tc>
          <w:tcPr>
            <w:tcW w:w="2340" w:type="dxa"/>
            <w:shd w:val="clear" w:color="auto" w:fill="auto"/>
            <w:noWrap/>
          </w:tcPr>
          <w:p w14:paraId="2B140553" w14:textId="72CE2C17" w:rsidR="001A60C0" w:rsidRPr="00F23E0E" w:rsidRDefault="001A60C0" w:rsidP="001A60C0">
            <w:pPr>
              <w:suppressAutoHyphens/>
              <w:spacing w:after="0"/>
              <w:rPr>
                <w:rFonts w:ascii="Times New Roman" w:hAnsi="Times New Roman" w:cs="Times New Roman"/>
                <w:color w:val="7030A0"/>
                <w:sz w:val="18"/>
                <w:szCs w:val="18"/>
              </w:rPr>
            </w:pPr>
            <w:r w:rsidRPr="00F23E0E">
              <w:rPr>
                <w:rFonts w:ascii="Times New Roman" w:hAnsi="Times New Roman" w:cs="Times New Roman"/>
                <w:color w:val="7030A0"/>
                <w:sz w:val="18"/>
                <w:szCs w:val="18"/>
              </w:rPr>
              <w:t xml:space="preserve">As in the </w:t>
            </w:r>
            <w:proofErr w:type="spellStart"/>
            <w:r w:rsidRPr="00F23E0E">
              <w:rPr>
                <w:rFonts w:ascii="Times New Roman" w:hAnsi="Times New Roman" w:cs="Times New Roman"/>
                <w:color w:val="7030A0"/>
                <w:sz w:val="18"/>
                <w:szCs w:val="18"/>
              </w:rPr>
              <w:t>commen</w:t>
            </w:r>
            <w:proofErr w:type="spellEnd"/>
            <w:del w:id="564" w:author="Alfred Aster" w:date="2022-10-20T14:58:00Z">
              <w:r w:rsidRPr="00F23E0E" w:rsidDel="004F3BCE">
                <w:rPr>
                  <w:rFonts w:ascii="Times New Roman" w:hAnsi="Times New Roman" w:cs="Times New Roman"/>
                  <w:color w:val="7030A0"/>
                  <w:sz w:val="18"/>
                  <w:szCs w:val="18"/>
                </w:rPr>
                <w:delText>t, descipti</w:delText>
              </w:r>
            </w:del>
            <w:ins w:id="565" w:author="Alfred Aster" w:date="2022-10-20T14:58:00Z">
              <w:r w:rsidR="004F3BCE">
                <w:rPr>
                  <w:rFonts w:ascii="Times New Roman" w:hAnsi="Times New Roman" w:cs="Times New Roman"/>
                  <w:color w:val="7030A0"/>
                  <w:sz w:val="18"/>
                  <w:szCs w:val="18"/>
                </w:rPr>
                <w:pgNum/>
              </w:r>
              <w:proofErr w:type="spellStart"/>
              <w:r w:rsidR="004F3BCE">
                <w:rPr>
                  <w:rFonts w:ascii="Times New Roman" w:hAnsi="Times New Roman" w:cs="Times New Roman"/>
                  <w:color w:val="7030A0"/>
                  <w:sz w:val="18"/>
                  <w:szCs w:val="18"/>
                </w:rPr>
                <w:t>ropped</w:t>
              </w:r>
              <w:proofErr w:type="spellEnd"/>
              <w:r w:rsidR="004F3BCE">
                <w:rPr>
                  <w:rFonts w:ascii="Times New Roman" w:hAnsi="Times New Roman" w:cs="Times New Roman"/>
                  <w:color w:val="7030A0"/>
                  <w:sz w:val="18"/>
                  <w:szCs w:val="18"/>
                </w:rPr>
                <w:pgNum/>
              </w:r>
              <w:r w:rsidR="004F3BCE">
                <w:rPr>
                  <w:rFonts w:ascii="Times New Roman" w:hAnsi="Times New Roman" w:cs="Times New Roman"/>
                  <w:color w:val="7030A0"/>
                  <w:sz w:val="18"/>
                  <w:szCs w:val="18"/>
                </w:rPr>
                <w:t>t</w:t>
              </w:r>
              <w:r w:rsidR="004F3BCE">
                <w:rPr>
                  <w:rFonts w:ascii="Times New Roman" w:hAnsi="Times New Roman" w:cs="Times New Roman"/>
                  <w:color w:val="7030A0"/>
                  <w:sz w:val="18"/>
                  <w:szCs w:val="18"/>
                </w:rPr>
                <w:pgNum/>
              </w:r>
              <w:proofErr w:type="spellStart"/>
              <w:r w:rsidR="004F3BCE">
                <w:rPr>
                  <w:rFonts w:ascii="Times New Roman" w:hAnsi="Times New Roman" w:cs="Times New Roman"/>
                  <w:color w:val="7030A0"/>
                  <w:sz w:val="18"/>
                  <w:szCs w:val="18"/>
                </w:rPr>
                <w:t>on</w:t>
              </w:r>
            </w:ins>
            <w:r w:rsidRPr="00F23E0E">
              <w:rPr>
                <w:rFonts w:ascii="Times New Roman" w:hAnsi="Times New Roman" w:cs="Times New Roman"/>
                <w:color w:val="7030A0"/>
                <w:sz w:val="18"/>
                <w:szCs w:val="18"/>
              </w:rPr>
              <w:t>ons</w:t>
            </w:r>
            <w:proofErr w:type="spellEnd"/>
            <w:r w:rsidRPr="00F23E0E">
              <w:rPr>
                <w:rFonts w:ascii="Times New Roman" w:hAnsi="Times New Roman" w:cs="Times New Roman"/>
                <w:color w:val="7030A0"/>
                <w:sz w:val="18"/>
                <w:szCs w:val="18"/>
              </w:rPr>
              <w:t xml:space="preserve"> for missing parts needs to be added</w:t>
            </w:r>
          </w:p>
        </w:tc>
        <w:tc>
          <w:tcPr>
            <w:tcW w:w="3150" w:type="dxa"/>
            <w:shd w:val="clear" w:color="auto" w:fill="auto"/>
          </w:tcPr>
          <w:p w14:paraId="1EBA3233" w14:textId="77777777" w:rsidR="00F23E0E" w:rsidRPr="00F23E0E" w:rsidRDefault="00F23E0E" w:rsidP="00F23E0E">
            <w:pPr>
              <w:suppressAutoHyphens/>
              <w:spacing w:after="0"/>
              <w:rPr>
                <w:ins w:id="566" w:author="Alfred Aster" w:date="2022-10-16T22:21:00Z"/>
                <w:rFonts w:ascii="Times New Roman" w:hAnsi="Times New Roman" w:cs="Times New Roman"/>
                <w:bCs/>
                <w:color w:val="7030A0"/>
                <w:sz w:val="18"/>
                <w:szCs w:val="18"/>
              </w:rPr>
            </w:pPr>
            <w:ins w:id="567" w:author="Alfred Aster" w:date="2022-10-16T22:21:00Z">
              <w:r w:rsidRPr="00F23E0E">
                <w:rPr>
                  <w:rFonts w:ascii="Times New Roman" w:hAnsi="Times New Roman" w:cs="Times New Roman"/>
                  <w:bCs/>
                  <w:color w:val="7030A0"/>
                  <w:sz w:val="18"/>
                  <w:szCs w:val="18"/>
                </w:rPr>
                <w:t>Pending SP</w:t>
              </w:r>
            </w:ins>
            <w:ins w:id="568" w:author="Alfred Aster" w:date="2022-10-19T11:02:00Z">
              <w:r w:rsidRPr="00F23E0E">
                <w:rPr>
                  <w:rFonts w:ascii="Times New Roman" w:hAnsi="Times New Roman" w:cs="Times New Roman"/>
                  <w:bCs/>
                  <w:color w:val="7030A0"/>
                  <w:sz w:val="18"/>
                  <w:szCs w:val="18"/>
                </w:rPr>
                <w:t>: Majority Support. Done.</w:t>
              </w:r>
            </w:ins>
          </w:p>
          <w:p w14:paraId="3FB348AD" w14:textId="77777777" w:rsidR="00E9618E" w:rsidRPr="00F23E0E" w:rsidRDefault="00E9618E" w:rsidP="00E9618E">
            <w:pPr>
              <w:suppressAutoHyphens/>
              <w:spacing w:after="0"/>
              <w:rPr>
                <w:ins w:id="569" w:author="Alfred Aster" w:date="2022-10-16T22:21:00Z"/>
                <w:rFonts w:ascii="Times New Roman" w:hAnsi="Times New Roman" w:cs="Times New Roman"/>
                <w:bCs/>
                <w:color w:val="7030A0"/>
                <w:sz w:val="18"/>
                <w:szCs w:val="18"/>
              </w:rPr>
            </w:pPr>
          </w:p>
          <w:p w14:paraId="6EBD51D9" w14:textId="0F8C73E4" w:rsidR="00B45EC9" w:rsidRPr="00F23E0E" w:rsidRDefault="00B45EC9" w:rsidP="00B45EC9">
            <w:pPr>
              <w:suppressAutoHyphens/>
              <w:spacing w:after="0"/>
              <w:rPr>
                <w:rFonts w:ascii="Times New Roman" w:hAnsi="Times New Roman" w:cs="Times New Roman"/>
                <w:bCs/>
                <w:color w:val="7030A0"/>
                <w:sz w:val="18"/>
                <w:szCs w:val="18"/>
              </w:rPr>
            </w:pPr>
            <w:r w:rsidRPr="00F23E0E">
              <w:rPr>
                <w:rFonts w:ascii="Times New Roman" w:hAnsi="Times New Roman" w:cs="Times New Roman"/>
                <w:bCs/>
                <w:color w:val="7030A0"/>
                <w:sz w:val="18"/>
                <w:szCs w:val="18"/>
              </w:rPr>
              <w:t>Reject</w:t>
            </w:r>
            <w:del w:id="570" w:author="Alfred Aster" w:date="2022-10-20T14:58:00Z">
              <w:r w:rsidRPr="00F23E0E" w:rsidDel="004F3BCE">
                <w:rPr>
                  <w:rFonts w:ascii="Times New Roman" w:hAnsi="Times New Roman" w:cs="Times New Roman"/>
                  <w:bCs/>
                  <w:color w:val="7030A0"/>
                  <w:sz w:val="18"/>
                  <w:szCs w:val="18"/>
                </w:rPr>
                <w:delText>ed</w:delText>
              </w:r>
            </w:del>
            <w:ins w:id="571" w:author="Alfred Aster" w:date="2022-10-20T14:58:00Z">
              <w:r w:rsidR="004F3BCE">
                <w:rPr>
                  <w:rFonts w:ascii="Times New Roman" w:hAnsi="Times New Roman" w:cs="Times New Roman"/>
                  <w:bCs/>
                  <w:color w:val="7030A0"/>
                  <w:sz w:val="18"/>
                  <w:szCs w:val="18"/>
                </w:rPr>
                <w:t>–</w:t>
              </w:r>
            </w:ins>
            <w:r w:rsidRPr="00F23E0E">
              <w:rPr>
                <w:rFonts w:ascii="Times New Roman" w:hAnsi="Times New Roman" w:cs="Times New Roman"/>
                <w:bCs/>
                <w:color w:val="7030A0"/>
                <w:sz w:val="18"/>
                <w:szCs w:val="18"/>
              </w:rPr>
              <w:t xml:space="preserve"> -- A proposed resolution for “this CID” was discussed as part of the comment resolutions in “document”, however the group could not reach </w:t>
            </w:r>
            <w:r w:rsidRPr="00F23E0E">
              <w:rPr>
                <w:rFonts w:ascii="Times New Roman" w:hAnsi="Times New Roman" w:cs="Times New Roman"/>
                <w:bCs/>
                <w:color w:val="7030A0"/>
                <w:sz w:val="18"/>
                <w:szCs w:val="18"/>
              </w:rPr>
              <w:lastRenderedPageBreak/>
              <w:t>consensus on a proposed change that would resolve the comment.</w:t>
            </w:r>
          </w:p>
          <w:p w14:paraId="30D2A2C7" w14:textId="5FB37873" w:rsidR="001A60C0" w:rsidRPr="00F23E0E" w:rsidRDefault="001A60C0" w:rsidP="001A60C0">
            <w:pPr>
              <w:suppressAutoHyphens/>
              <w:spacing w:after="0"/>
              <w:rPr>
                <w:rFonts w:ascii="Times New Roman" w:hAnsi="Times New Roman" w:cs="Times New Roman"/>
                <w:color w:val="7030A0"/>
                <w:sz w:val="18"/>
                <w:szCs w:val="18"/>
              </w:rPr>
            </w:pPr>
            <w:r w:rsidRPr="00F23E0E">
              <w:rPr>
                <w:rFonts w:ascii="Times New Roman" w:hAnsi="Times New Roman" w:cs="Times New Roman"/>
                <w:color w:val="7030A0"/>
                <w:sz w:val="18"/>
                <w:szCs w:val="18"/>
              </w:rPr>
              <w:br/>
              <w:t>This CID is discussed on September 8, 2022, but no straw poll is conducted yet.</w:t>
            </w:r>
          </w:p>
          <w:p w14:paraId="046BD426" w14:textId="77777777" w:rsidR="008858D6" w:rsidRPr="00F23E0E" w:rsidRDefault="008858D6" w:rsidP="001A60C0">
            <w:pPr>
              <w:suppressAutoHyphens/>
              <w:spacing w:after="0"/>
              <w:rPr>
                <w:rFonts w:ascii="Times New Roman" w:hAnsi="Times New Roman" w:cs="Times New Roman"/>
                <w:color w:val="7030A0"/>
                <w:sz w:val="18"/>
                <w:szCs w:val="18"/>
              </w:rPr>
            </w:pPr>
          </w:p>
          <w:p w14:paraId="7D4EC63E" w14:textId="77777777" w:rsidR="00B45EC9" w:rsidRPr="00F23E0E" w:rsidRDefault="00B45EC9" w:rsidP="00B45EC9">
            <w:pPr>
              <w:suppressAutoHyphens/>
              <w:spacing w:after="0"/>
              <w:rPr>
                <w:rFonts w:ascii="Times New Roman" w:hAnsi="Times New Roman" w:cs="Times New Roman"/>
                <w:bCs/>
                <w:color w:val="7030A0"/>
                <w:sz w:val="18"/>
                <w:szCs w:val="18"/>
              </w:rPr>
            </w:pPr>
            <w:r w:rsidRPr="00F23E0E">
              <w:rPr>
                <w:rFonts w:ascii="Times New Roman" w:hAnsi="Times New Roman" w:cs="Times New Roman"/>
                <w:bCs/>
                <w:color w:val="7030A0"/>
                <w:sz w:val="18"/>
                <w:szCs w:val="18"/>
              </w:rPr>
              <w:t>Insun Jang</w:t>
            </w:r>
            <w:r w:rsidRPr="00F23E0E">
              <w:rPr>
                <w:rFonts w:ascii="Times New Roman" w:hAnsi="Times New Roman" w:cs="Times New Roman"/>
                <w:bCs/>
                <w:color w:val="7030A0"/>
                <w:sz w:val="18"/>
                <w:szCs w:val="18"/>
              </w:rPr>
              <w:tab/>
              <w:t>22/1399r2</w:t>
            </w:r>
          </w:p>
          <w:p w14:paraId="4E4965A8" w14:textId="6A87F855" w:rsidR="00B45EC9" w:rsidRPr="00F23E0E" w:rsidRDefault="00B45EC9" w:rsidP="00B45EC9">
            <w:pPr>
              <w:suppressAutoHyphens/>
              <w:spacing w:after="0"/>
              <w:rPr>
                <w:rFonts w:ascii="Times New Roman" w:hAnsi="Times New Roman" w:cs="Times New Roman"/>
                <w:bCs/>
                <w:color w:val="7030A0"/>
                <w:sz w:val="18"/>
                <w:szCs w:val="18"/>
              </w:rPr>
            </w:pPr>
            <w:r w:rsidRPr="00F23E0E">
              <w:rPr>
                <w:rFonts w:ascii="Times New Roman" w:hAnsi="Times New Roman" w:cs="Times New Roman"/>
                <w:bCs/>
                <w:color w:val="7030A0"/>
                <w:sz w:val="18"/>
                <w:szCs w:val="18"/>
              </w:rPr>
              <w:t>Notes from Discussion:</w:t>
            </w:r>
          </w:p>
          <w:p w14:paraId="70CDABF4" w14:textId="77777777" w:rsidR="00B45EC9" w:rsidRPr="00F23E0E" w:rsidRDefault="00B45EC9" w:rsidP="00B45EC9">
            <w:pPr>
              <w:suppressAutoHyphens/>
              <w:spacing w:after="0"/>
              <w:rPr>
                <w:rFonts w:ascii="Times New Roman" w:hAnsi="Times New Roman" w:cs="Times New Roman"/>
                <w:bCs/>
                <w:color w:val="7030A0"/>
                <w:sz w:val="18"/>
                <w:szCs w:val="18"/>
              </w:rPr>
            </w:pPr>
            <w:r w:rsidRPr="00F23E0E">
              <w:rPr>
                <w:rFonts w:ascii="Times New Roman" w:hAnsi="Times New Roman" w:cs="Times New Roman"/>
                <w:bCs/>
                <w:color w:val="7030A0"/>
                <w:sz w:val="18"/>
                <w:szCs w:val="18"/>
              </w:rPr>
              <w:t>&lt;&gt;</w:t>
            </w:r>
          </w:p>
          <w:p w14:paraId="3A1D1C0B" w14:textId="41D4A0AF" w:rsidR="00B45EC9" w:rsidRPr="00F23E0E" w:rsidRDefault="00B45EC9" w:rsidP="001A60C0">
            <w:pPr>
              <w:suppressAutoHyphens/>
              <w:spacing w:after="0"/>
              <w:rPr>
                <w:rFonts w:ascii="Times New Roman" w:hAnsi="Times New Roman" w:cs="Times New Roman"/>
                <w:bCs/>
                <w:color w:val="7030A0"/>
                <w:sz w:val="18"/>
                <w:szCs w:val="18"/>
              </w:rPr>
            </w:pPr>
          </w:p>
        </w:tc>
      </w:tr>
      <w:tr w:rsidR="001A60C0" w:rsidRPr="008B0293" w14:paraId="733FE219" w14:textId="77777777" w:rsidTr="00221221">
        <w:trPr>
          <w:trHeight w:val="220"/>
          <w:jc w:val="center"/>
        </w:trPr>
        <w:tc>
          <w:tcPr>
            <w:tcW w:w="715" w:type="dxa"/>
            <w:shd w:val="clear" w:color="auto" w:fill="auto"/>
            <w:noWrap/>
          </w:tcPr>
          <w:p w14:paraId="41CA815B" w14:textId="2B659E42" w:rsidR="001A60C0" w:rsidRPr="00F23E0E" w:rsidRDefault="001A60C0" w:rsidP="001A60C0">
            <w:pPr>
              <w:suppressAutoHyphens/>
              <w:spacing w:after="0"/>
              <w:rPr>
                <w:rFonts w:ascii="Times New Roman" w:hAnsi="Times New Roman" w:cs="Times New Roman"/>
                <w:color w:val="7030A0"/>
                <w:sz w:val="18"/>
                <w:szCs w:val="18"/>
              </w:rPr>
            </w:pPr>
            <w:r w:rsidRPr="00F23E0E">
              <w:rPr>
                <w:rFonts w:ascii="Times New Roman" w:hAnsi="Times New Roman" w:cs="Times New Roman"/>
                <w:color w:val="7030A0"/>
                <w:sz w:val="18"/>
                <w:szCs w:val="18"/>
              </w:rPr>
              <w:lastRenderedPageBreak/>
              <w:t>10735</w:t>
            </w:r>
          </w:p>
        </w:tc>
        <w:tc>
          <w:tcPr>
            <w:tcW w:w="990" w:type="dxa"/>
          </w:tcPr>
          <w:p w14:paraId="10D1551C" w14:textId="74751A99" w:rsidR="001A60C0" w:rsidRPr="00F23E0E" w:rsidRDefault="001A60C0" w:rsidP="001A60C0">
            <w:pPr>
              <w:suppressAutoHyphens/>
              <w:spacing w:after="0"/>
              <w:rPr>
                <w:rFonts w:ascii="Times New Roman" w:hAnsi="Times New Roman" w:cs="Times New Roman"/>
                <w:color w:val="7030A0"/>
                <w:sz w:val="18"/>
                <w:szCs w:val="18"/>
              </w:rPr>
            </w:pPr>
            <w:r w:rsidRPr="00F23E0E">
              <w:rPr>
                <w:rFonts w:ascii="Times New Roman" w:hAnsi="Times New Roman" w:cs="Times New Roman"/>
                <w:color w:val="7030A0"/>
                <w:sz w:val="18"/>
                <w:szCs w:val="18"/>
              </w:rPr>
              <w:t>Insun Jang</w:t>
            </w:r>
          </w:p>
        </w:tc>
        <w:tc>
          <w:tcPr>
            <w:tcW w:w="900" w:type="dxa"/>
            <w:shd w:val="clear" w:color="auto" w:fill="auto"/>
            <w:noWrap/>
          </w:tcPr>
          <w:p w14:paraId="49BABD82" w14:textId="33886708" w:rsidR="001A60C0" w:rsidRPr="00F23E0E" w:rsidRDefault="001A60C0" w:rsidP="001A60C0">
            <w:pPr>
              <w:suppressAutoHyphens/>
              <w:spacing w:after="0"/>
              <w:rPr>
                <w:rFonts w:ascii="Times New Roman" w:hAnsi="Times New Roman" w:cs="Times New Roman"/>
                <w:color w:val="7030A0"/>
                <w:sz w:val="18"/>
                <w:szCs w:val="18"/>
              </w:rPr>
            </w:pPr>
            <w:r w:rsidRPr="00F23E0E">
              <w:rPr>
                <w:rFonts w:ascii="Times New Roman" w:hAnsi="Times New Roman" w:cs="Times New Roman"/>
                <w:color w:val="7030A0"/>
                <w:sz w:val="18"/>
                <w:szCs w:val="18"/>
              </w:rPr>
              <w:t>35.3.5.4</w:t>
            </w:r>
          </w:p>
        </w:tc>
        <w:tc>
          <w:tcPr>
            <w:tcW w:w="720" w:type="dxa"/>
          </w:tcPr>
          <w:p w14:paraId="1C04EFC2" w14:textId="12E57EF1" w:rsidR="001A60C0" w:rsidRPr="00F23E0E" w:rsidRDefault="001A60C0" w:rsidP="001A60C0">
            <w:pPr>
              <w:suppressAutoHyphens/>
              <w:spacing w:after="0"/>
              <w:rPr>
                <w:rFonts w:ascii="Times New Roman" w:hAnsi="Times New Roman" w:cs="Times New Roman"/>
                <w:color w:val="7030A0"/>
                <w:sz w:val="18"/>
                <w:szCs w:val="18"/>
              </w:rPr>
            </w:pPr>
            <w:r w:rsidRPr="00F23E0E">
              <w:rPr>
                <w:rFonts w:ascii="Times New Roman" w:hAnsi="Times New Roman" w:cs="Times New Roman"/>
                <w:color w:val="7030A0"/>
                <w:sz w:val="18"/>
                <w:szCs w:val="18"/>
              </w:rPr>
              <w:t>424.20</w:t>
            </w:r>
          </w:p>
        </w:tc>
        <w:tc>
          <w:tcPr>
            <w:tcW w:w="2520" w:type="dxa"/>
            <w:shd w:val="clear" w:color="auto" w:fill="auto"/>
            <w:noWrap/>
          </w:tcPr>
          <w:p w14:paraId="046E9C8E" w14:textId="09439FA6" w:rsidR="001A60C0" w:rsidRPr="00F23E0E" w:rsidRDefault="001A60C0" w:rsidP="001A60C0">
            <w:pPr>
              <w:suppressAutoHyphens/>
              <w:spacing w:after="0"/>
              <w:rPr>
                <w:rFonts w:ascii="Times New Roman" w:hAnsi="Times New Roman" w:cs="Times New Roman"/>
                <w:color w:val="7030A0"/>
                <w:sz w:val="18"/>
                <w:szCs w:val="18"/>
              </w:rPr>
            </w:pPr>
            <w:r w:rsidRPr="00F23E0E">
              <w:rPr>
                <w:rFonts w:ascii="Times New Roman" w:hAnsi="Times New Roman" w:cs="Times New Roman"/>
                <w:color w:val="7030A0"/>
                <w:sz w:val="18"/>
                <w:szCs w:val="18"/>
              </w:rPr>
              <w:t>Requirements for several fields in the Common info field of the Basic ML IE carried in the (Re)Association Response frame are missing</w:t>
            </w:r>
          </w:p>
        </w:tc>
        <w:tc>
          <w:tcPr>
            <w:tcW w:w="2340" w:type="dxa"/>
            <w:shd w:val="clear" w:color="auto" w:fill="auto"/>
            <w:noWrap/>
          </w:tcPr>
          <w:p w14:paraId="2278941B" w14:textId="2154E920" w:rsidR="001A60C0" w:rsidRPr="00F23E0E" w:rsidRDefault="001A60C0" w:rsidP="001A60C0">
            <w:pPr>
              <w:suppressAutoHyphens/>
              <w:spacing w:after="0"/>
              <w:rPr>
                <w:rFonts w:ascii="Times New Roman" w:hAnsi="Times New Roman" w:cs="Times New Roman"/>
                <w:color w:val="7030A0"/>
                <w:sz w:val="18"/>
                <w:szCs w:val="18"/>
              </w:rPr>
            </w:pPr>
            <w:r w:rsidRPr="00F23E0E">
              <w:rPr>
                <w:rFonts w:ascii="Times New Roman" w:hAnsi="Times New Roman" w:cs="Times New Roman"/>
                <w:color w:val="7030A0"/>
                <w:sz w:val="18"/>
                <w:szCs w:val="18"/>
              </w:rPr>
              <w:t xml:space="preserve">As in the </w:t>
            </w:r>
            <w:proofErr w:type="spellStart"/>
            <w:r w:rsidRPr="00F23E0E">
              <w:rPr>
                <w:rFonts w:ascii="Times New Roman" w:hAnsi="Times New Roman" w:cs="Times New Roman"/>
                <w:color w:val="7030A0"/>
                <w:sz w:val="18"/>
                <w:szCs w:val="18"/>
              </w:rPr>
              <w:t>commen</w:t>
            </w:r>
            <w:proofErr w:type="spellEnd"/>
            <w:del w:id="572" w:author="Alfred Aster" w:date="2022-10-20T14:58:00Z">
              <w:r w:rsidRPr="00F23E0E" w:rsidDel="004F3BCE">
                <w:rPr>
                  <w:rFonts w:ascii="Times New Roman" w:hAnsi="Times New Roman" w:cs="Times New Roman"/>
                  <w:color w:val="7030A0"/>
                  <w:sz w:val="18"/>
                  <w:szCs w:val="18"/>
                </w:rPr>
                <w:delText>t, descipti</w:delText>
              </w:r>
            </w:del>
            <w:ins w:id="573" w:author="Alfred Aster" w:date="2022-10-20T14:58:00Z">
              <w:r w:rsidR="004F3BCE">
                <w:rPr>
                  <w:rFonts w:ascii="Times New Roman" w:hAnsi="Times New Roman" w:cs="Times New Roman"/>
                  <w:color w:val="7030A0"/>
                  <w:sz w:val="18"/>
                  <w:szCs w:val="18"/>
                </w:rPr>
                <w:pgNum/>
              </w:r>
              <w:proofErr w:type="spellStart"/>
              <w:r w:rsidR="004F3BCE">
                <w:rPr>
                  <w:rFonts w:ascii="Times New Roman" w:hAnsi="Times New Roman" w:cs="Times New Roman"/>
                  <w:color w:val="7030A0"/>
                  <w:sz w:val="18"/>
                  <w:szCs w:val="18"/>
                </w:rPr>
                <w:t>ropped</w:t>
              </w:r>
              <w:proofErr w:type="spellEnd"/>
              <w:r w:rsidR="004F3BCE">
                <w:rPr>
                  <w:rFonts w:ascii="Times New Roman" w:hAnsi="Times New Roman" w:cs="Times New Roman"/>
                  <w:color w:val="7030A0"/>
                  <w:sz w:val="18"/>
                  <w:szCs w:val="18"/>
                </w:rPr>
                <w:pgNum/>
              </w:r>
              <w:r w:rsidR="004F3BCE">
                <w:rPr>
                  <w:rFonts w:ascii="Times New Roman" w:hAnsi="Times New Roman" w:cs="Times New Roman"/>
                  <w:color w:val="7030A0"/>
                  <w:sz w:val="18"/>
                  <w:szCs w:val="18"/>
                </w:rPr>
                <w:t>t</w:t>
              </w:r>
              <w:r w:rsidR="004F3BCE">
                <w:rPr>
                  <w:rFonts w:ascii="Times New Roman" w:hAnsi="Times New Roman" w:cs="Times New Roman"/>
                  <w:color w:val="7030A0"/>
                  <w:sz w:val="18"/>
                  <w:szCs w:val="18"/>
                </w:rPr>
                <w:pgNum/>
              </w:r>
              <w:proofErr w:type="spellStart"/>
              <w:r w:rsidR="004F3BCE">
                <w:rPr>
                  <w:rFonts w:ascii="Times New Roman" w:hAnsi="Times New Roman" w:cs="Times New Roman"/>
                  <w:color w:val="7030A0"/>
                  <w:sz w:val="18"/>
                  <w:szCs w:val="18"/>
                </w:rPr>
                <w:t>on</w:t>
              </w:r>
            </w:ins>
            <w:r w:rsidRPr="00F23E0E">
              <w:rPr>
                <w:rFonts w:ascii="Times New Roman" w:hAnsi="Times New Roman" w:cs="Times New Roman"/>
                <w:color w:val="7030A0"/>
                <w:sz w:val="18"/>
                <w:szCs w:val="18"/>
              </w:rPr>
              <w:t>ons</w:t>
            </w:r>
            <w:proofErr w:type="spellEnd"/>
            <w:r w:rsidRPr="00F23E0E">
              <w:rPr>
                <w:rFonts w:ascii="Times New Roman" w:hAnsi="Times New Roman" w:cs="Times New Roman"/>
                <w:color w:val="7030A0"/>
                <w:sz w:val="18"/>
                <w:szCs w:val="18"/>
              </w:rPr>
              <w:t xml:space="preserve"> for missing parts needs to be added</w:t>
            </w:r>
          </w:p>
        </w:tc>
        <w:tc>
          <w:tcPr>
            <w:tcW w:w="3150" w:type="dxa"/>
            <w:shd w:val="clear" w:color="auto" w:fill="auto"/>
          </w:tcPr>
          <w:p w14:paraId="599CF59C" w14:textId="77777777" w:rsidR="00F23E0E" w:rsidRPr="00F23E0E" w:rsidRDefault="00F23E0E" w:rsidP="00F23E0E">
            <w:pPr>
              <w:suppressAutoHyphens/>
              <w:spacing w:after="0"/>
              <w:rPr>
                <w:ins w:id="574" w:author="Alfred Aster" w:date="2022-10-16T22:21:00Z"/>
                <w:rFonts w:ascii="Times New Roman" w:hAnsi="Times New Roman" w:cs="Times New Roman"/>
                <w:bCs/>
                <w:color w:val="7030A0"/>
                <w:sz w:val="18"/>
                <w:szCs w:val="18"/>
              </w:rPr>
            </w:pPr>
            <w:ins w:id="575" w:author="Alfred Aster" w:date="2022-10-16T22:21:00Z">
              <w:r w:rsidRPr="00F23E0E">
                <w:rPr>
                  <w:rFonts w:ascii="Times New Roman" w:hAnsi="Times New Roman" w:cs="Times New Roman"/>
                  <w:bCs/>
                  <w:color w:val="7030A0"/>
                  <w:sz w:val="18"/>
                  <w:szCs w:val="18"/>
                </w:rPr>
                <w:t>Pending SP</w:t>
              </w:r>
            </w:ins>
            <w:ins w:id="576" w:author="Alfred Aster" w:date="2022-10-19T11:02:00Z">
              <w:r w:rsidRPr="00F23E0E">
                <w:rPr>
                  <w:rFonts w:ascii="Times New Roman" w:hAnsi="Times New Roman" w:cs="Times New Roman"/>
                  <w:bCs/>
                  <w:color w:val="7030A0"/>
                  <w:sz w:val="18"/>
                  <w:szCs w:val="18"/>
                </w:rPr>
                <w:t>: Majority Support. Done.</w:t>
              </w:r>
            </w:ins>
          </w:p>
          <w:p w14:paraId="1CDFC9DA" w14:textId="77777777" w:rsidR="00E9618E" w:rsidRPr="00F23E0E" w:rsidRDefault="00E9618E" w:rsidP="00E9618E">
            <w:pPr>
              <w:suppressAutoHyphens/>
              <w:spacing w:after="0"/>
              <w:rPr>
                <w:ins w:id="577" w:author="Alfred Aster" w:date="2022-10-16T22:21:00Z"/>
                <w:rFonts w:ascii="Times New Roman" w:hAnsi="Times New Roman" w:cs="Times New Roman"/>
                <w:bCs/>
                <w:color w:val="7030A0"/>
                <w:sz w:val="18"/>
                <w:szCs w:val="18"/>
              </w:rPr>
            </w:pPr>
          </w:p>
          <w:p w14:paraId="0981F0D9" w14:textId="3E03D373" w:rsidR="008858D6" w:rsidRPr="00F23E0E" w:rsidRDefault="008C027F" w:rsidP="008858D6">
            <w:pPr>
              <w:suppressAutoHyphens/>
              <w:spacing w:after="0"/>
              <w:rPr>
                <w:rFonts w:ascii="Times New Roman" w:hAnsi="Times New Roman" w:cs="Times New Roman"/>
                <w:bCs/>
                <w:color w:val="7030A0"/>
                <w:sz w:val="18"/>
                <w:szCs w:val="18"/>
              </w:rPr>
            </w:pPr>
            <w:r w:rsidRPr="00F23E0E">
              <w:rPr>
                <w:rFonts w:ascii="Times New Roman" w:hAnsi="Times New Roman" w:cs="Times New Roman"/>
                <w:bCs/>
                <w:color w:val="7030A0"/>
                <w:sz w:val="18"/>
                <w:szCs w:val="18"/>
              </w:rPr>
              <w:t>Reject</w:t>
            </w:r>
            <w:del w:id="578" w:author="Alfred Aster" w:date="2022-10-20T14:58:00Z">
              <w:r w:rsidRPr="00F23E0E" w:rsidDel="004F3BCE">
                <w:rPr>
                  <w:rFonts w:ascii="Times New Roman" w:hAnsi="Times New Roman" w:cs="Times New Roman"/>
                  <w:bCs/>
                  <w:color w:val="7030A0"/>
                  <w:sz w:val="18"/>
                  <w:szCs w:val="18"/>
                </w:rPr>
                <w:delText>ed</w:delText>
              </w:r>
            </w:del>
            <w:ins w:id="579" w:author="Alfred Aster" w:date="2022-10-20T14:58:00Z">
              <w:r w:rsidR="004F3BCE">
                <w:rPr>
                  <w:rFonts w:ascii="Times New Roman" w:hAnsi="Times New Roman" w:cs="Times New Roman"/>
                  <w:bCs/>
                  <w:color w:val="7030A0"/>
                  <w:sz w:val="18"/>
                  <w:szCs w:val="18"/>
                </w:rPr>
                <w:t>–</w:t>
              </w:r>
            </w:ins>
            <w:r w:rsidRPr="00F23E0E">
              <w:rPr>
                <w:rFonts w:ascii="Times New Roman" w:hAnsi="Times New Roman" w:cs="Times New Roman"/>
                <w:bCs/>
                <w:color w:val="7030A0"/>
                <w:sz w:val="18"/>
                <w:szCs w:val="18"/>
              </w:rPr>
              <w:t xml:space="preserve"> -- A proposed resolution for “this CID” was discussed as part of the comment resolutions in “document”, however the group could not reach consensus on a proposed change that would resolve the comment</w:t>
            </w:r>
          </w:p>
          <w:p w14:paraId="59016622" w14:textId="77777777" w:rsidR="008858D6" w:rsidRPr="00F23E0E" w:rsidRDefault="008858D6" w:rsidP="008858D6">
            <w:pPr>
              <w:suppressAutoHyphens/>
              <w:spacing w:after="0"/>
              <w:rPr>
                <w:rFonts w:ascii="Times New Roman" w:hAnsi="Times New Roman" w:cs="Times New Roman"/>
                <w:bCs/>
                <w:color w:val="7030A0"/>
                <w:sz w:val="18"/>
                <w:szCs w:val="18"/>
              </w:rPr>
            </w:pPr>
            <w:r w:rsidRPr="00F23E0E">
              <w:rPr>
                <w:rFonts w:ascii="Times New Roman" w:hAnsi="Times New Roman" w:cs="Times New Roman"/>
                <w:bCs/>
                <w:color w:val="7030A0"/>
                <w:sz w:val="18"/>
                <w:szCs w:val="18"/>
              </w:rPr>
              <w:t>This CID is discussed on September 8, 2022, but no straw poll is conducted yet.</w:t>
            </w:r>
          </w:p>
          <w:p w14:paraId="3499DA7E" w14:textId="5AE55789" w:rsidR="001A60C0" w:rsidRPr="00F23E0E" w:rsidRDefault="001A60C0" w:rsidP="008858D6">
            <w:pPr>
              <w:suppressAutoHyphens/>
              <w:spacing w:after="0"/>
              <w:rPr>
                <w:rFonts w:ascii="Times New Roman" w:hAnsi="Times New Roman" w:cs="Times New Roman"/>
                <w:bCs/>
                <w:color w:val="7030A0"/>
                <w:sz w:val="18"/>
                <w:szCs w:val="18"/>
              </w:rPr>
            </w:pPr>
          </w:p>
          <w:p w14:paraId="14630B25" w14:textId="77777777" w:rsidR="00B45EC9" w:rsidRPr="00F23E0E" w:rsidRDefault="00B45EC9" w:rsidP="00B45EC9">
            <w:pPr>
              <w:suppressAutoHyphens/>
              <w:spacing w:after="0"/>
              <w:rPr>
                <w:rFonts w:ascii="Times New Roman" w:hAnsi="Times New Roman" w:cs="Times New Roman"/>
                <w:bCs/>
                <w:color w:val="7030A0"/>
                <w:sz w:val="18"/>
                <w:szCs w:val="18"/>
              </w:rPr>
            </w:pPr>
            <w:r w:rsidRPr="00F23E0E">
              <w:rPr>
                <w:rFonts w:ascii="Times New Roman" w:hAnsi="Times New Roman" w:cs="Times New Roman"/>
                <w:bCs/>
                <w:color w:val="7030A0"/>
                <w:sz w:val="18"/>
                <w:szCs w:val="18"/>
              </w:rPr>
              <w:t>Insun Jang</w:t>
            </w:r>
            <w:r w:rsidRPr="00F23E0E">
              <w:rPr>
                <w:rFonts w:ascii="Times New Roman" w:hAnsi="Times New Roman" w:cs="Times New Roman"/>
                <w:bCs/>
                <w:color w:val="7030A0"/>
                <w:sz w:val="18"/>
                <w:szCs w:val="18"/>
              </w:rPr>
              <w:tab/>
              <w:t>22/1399r2</w:t>
            </w:r>
          </w:p>
          <w:p w14:paraId="36AF39B9" w14:textId="77777777" w:rsidR="00B45EC9" w:rsidRPr="00F23E0E" w:rsidRDefault="00B45EC9" w:rsidP="00B45EC9">
            <w:pPr>
              <w:suppressAutoHyphens/>
              <w:spacing w:after="0"/>
              <w:rPr>
                <w:rFonts w:ascii="Times New Roman" w:hAnsi="Times New Roman" w:cs="Times New Roman"/>
                <w:bCs/>
                <w:color w:val="7030A0"/>
                <w:sz w:val="18"/>
                <w:szCs w:val="18"/>
              </w:rPr>
            </w:pPr>
            <w:r w:rsidRPr="00F23E0E">
              <w:rPr>
                <w:rFonts w:ascii="Times New Roman" w:hAnsi="Times New Roman" w:cs="Times New Roman"/>
                <w:bCs/>
                <w:color w:val="7030A0"/>
                <w:sz w:val="18"/>
                <w:szCs w:val="18"/>
              </w:rPr>
              <w:t>Notes from Discussion:</w:t>
            </w:r>
          </w:p>
          <w:p w14:paraId="7B463948" w14:textId="77777777" w:rsidR="00B45EC9" w:rsidRPr="00F23E0E" w:rsidRDefault="00B45EC9" w:rsidP="00B45EC9">
            <w:pPr>
              <w:suppressAutoHyphens/>
              <w:spacing w:after="0"/>
              <w:rPr>
                <w:rFonts w:ascii="Times New Roman" w:hAnsi="Times New Roman" w:cs="Times New Roman"/>
                <w:bCs/>
                <w:color w:val="7030A0"/>
                <w:sz w:val="18"/>
                <w:szCs w:val="18"/>
              </w:rPr>
            </w:pPr>
            <w:r w:rsidRPr="00F23E0E">
              <w:rPr>
                <w:rFonts w:ascii="Times New Roman" w:hAnsi="Times New Roman" w:cs="Times New Roman"/>
                <w:bCs/>
                <w:color w:val="7030A0"/>
                <w:sz w:val="18"/>
                <w:szCs w:val="18"/>
              </w:rPr>
              <w:t>&lt;&gt;</w:t>
            </w:r>
          </w:p>
          <w:p w14:paraId="06D6A335" w14:textId="0BBAF8D8" w:rsidR="00B45EC9" w:rsidRPr="00F23E0E" w:rsidRDefault="00B45EC9" w:rsidP="008858D6">
            <w:pPr>
              <w:suppressAutoHyphens/>
              <w:spacing w:after="0"/>
              <w:rPr>
                <w:rFonts w:ascii="Times New Roman" w:hAnsi="Times New Roman" w:cs="Times New Roman"/>
                <w:bCs/>
                <w:color w:val="7030A0"/>
                <w:sz w:val="18"/>
                <w:szCs w:val="18"/>
              </w:rPr>
            </w:pPr>
          </w:p>
        </w:tc>
      </w:tr>
      <w:tr w:rsidR="001329D8" w:rsidRPr="008B0293" w14:paraId="3488AD50" w14:textId="77777777" w:rsidTr="00221221">
        <w:trPr>
          <w:trHeight w:val="220"/>
          <w:jc w:val="center"/>
        </w:trPr>
        <w:tc>
          <w:tcPr>
            <w:tcW w:w="715" w:type="dxa"/>
            <w:shd w:val="clear" w:color="auto" w:fill="auto"/>
            <w:noWrap/>
          </w:tcPr>
          <w:p w14:paraId="74D1BB9C" w14:textId="6F1EC543" w:rsidR="001329D8" w:rsidRPr="00237700" w:rsidRDefault="00563073" w:rsidP="001329D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10679</w:t>
            </w:r>
          </w:p>
        </w:tc>
        <w:tc>
          <w:tcPr>
            <w:tcW w:w="990" w:type="dxa"/>
          </w:tcPr>
          <w:p w14:paraId="2D174A7B" w14:textId="72598110" w:rsidR="001329D8" w:rsidRPr="00237700" w:rsidRDefault="001329D8" w:rsidP="001329D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Chien-Fang Hsu</w:t>
            </w:r>
          </w:p>
        </w:tc>
        <w:tc>
          <w:tcPr>
            <w:tcW w:w="900" w:type="dxa"/>
            <w:shd w:val="clear" w:color="auto" w:fill="auto"/>
            <w:noWrap/>
          </w:tcPr>
          <w:p w14:paraId="71911F6E" w14:textId="1A86105A" w:rsidR="001329D8" w:rsidRPr="00237700" w:rsidRDefault="001329D8" w:rsidP="001329D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35.3.22</w:t>
            </w:r>
          </w:p>
        </w:tc>
        <w:tc>
          <w:tcPr>
            <w:tcW w:w="720" w:type="dxa"/>
          </w:tcPr>
          <w:p w14:paraId="676FBB7D" w14:textId="242E1C1F" w:rsidR="001329D8" w:rsidRPr="00237700" w:rsidRDefault="001329D8" w:rsidP="001329D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476.54</w:t>
            </w:r>
          </w:p>
        </w:tc>
        <w:tc>
          <w:tcPr>
            <w:tcW w:w="2520" w:type="dxa"/>
            <w:shd w:val="clear" w:color="auto" w:fill="auto"/>
            <w:noWrap/>
          </w:tcPr>
          <w:p w14:paraId="4478A66B" w14:textId="17F9996C" w:rsidR="001329D8" w:rsidRPr="00237700" w:rsidRDefault="001329D8" w:rsidP="001329D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When an EHT STA establishes an SCS stream, an SCSID is also generated. The stream may share a TID with other streams or other traffic from the EHT AP. On the EHT STA side, there is no way to differentiate multiple traffic streams (SCS or non-SCS) because they are sharing the TID. This may cause the head-of-line blocking problem delaying the SCS stream requiring higher QoS.</w:t>
            </w:r>
          </w:p>
        </w:tc>
        <w:tc>
          <w:tcPr>
            <w:tcW w:w="2340" w:type="dxa"/>
            <w:shd w:val="clear" w:color="auto" w:fill="auto"/>
            <w:noWrap/>
          </w:tcPr>
          <w:p w14:paraId="639521F3" w14:textId="5D7F74A3" w:rsidR="001329D8" w:rsidRPr="00237700" w:rsidRDefault="001329D8" w:rsidP="001329D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Adding signaling of the SCSID to the MSDU (A-MSDU) carrying the SCS stream while some other streams are sharing the same TID so that the receiver can do traffic </w:t>
            </w:r>
            <w:proofErr w:type="spellStart"/>
            <w:r w:rsidRPr="00237700">
              <w:rPr>
                <w:rFonts w:ascii="Times New Roman" w:hAnsi="Times New Roman" w:cs="Times New Roman"/>
                <w:sz w:val="18"/>
                <w:szCs w:val="18"/>
              </w:rPr>
              <w:t>prioritation</w:t>
            </w:r>
            <w:proofErr w:type="spellEnd"/>
            <w:r w:rsidRPr="00237700">
              <w:rPr>
                <w:rFonts w:ascii="Times New Roman" w:hAnsi="Times New Roman" w:cs="Times New Roman"/>
                <w:sz w:val="18"/>
                <w:szCs w:val="18"/>
              </w:rPr>
              <w:t xml:space="preserve"> accordingly.</w:t>
            </w:r>
          </w:p>
        </w:tc>
        <w:tc>
          <w:tcPr>
            <w:tcW w:w="3150" w:type="dxa"/>
            <w:shd w:val="clear" w:color="auto" w:fill="auto"/>
          </w:tcPr>
          <w:p w14:paraId="682337A6" w14:textId="5EDD9536" w:rsidR="001329D8" w:rsidRPr="00237700" w:rsidRDefault="008C027F" w:rsidP="001329D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w:t>
            </w:r>
            <w:del w:id="580" w:author="Alfred Aster" w:date="2022-10-20T14:58:00Z">
              <w:r w:rsidDel="004F3BCE">
                <w:rPr>
                  <w:rFonts w:ascii="Times New Roman" w:hAnsi="Times New Roman" w:cs="Times New Roman"/>
                  <w:bCs/>
                  <w:sz w:val="18"/>
                  <w:szCs w:val="18"/>
                </w:rPr>
                <w:delText>ed</w:delText>
              </w:r>
            </w:del>
            <w:ins w:id="581"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comment resolutions in “document”, however the group could not reach consensus on a proposed change that would resolve the comment</w:t>
            </w:r>
          </w:p>
          <w:p w14:paraId="09F9D497" w14:textId="609DF8CC" w:rsidR="001329D8" w:rsidRPr="00237700" w:rsidRDefault="001329D8" w:rsidP="001329D8">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September 9, 2022, but no straw poll is conducted yet.</w:t>
            </w:r>
          </w:p>
          <w:p w14:paraId="2843645B" w14:textId="77777777" w:rsidR="001329D8" w:rsidRPr="00237700" w:rsidRDefault="001329D8" w:rsidP="001329D8">
            <w:pPr>
              <w:suppressAutoHyphens/>
              <w:spacing w:after="0"/>
              <w:rPr>
                <w:rFonts w:ascii="Times New Roman" w:hAnsi="Times New Roman" w:cs="Times New Roman"/>
                <w:bCs/>
                <w:sz w:val="18"/>
                <w:szCs w:val="18"/>
              </w:rPr>
            </w:pPr>
          </w:p>
          <w:p w14:paraId="278777A8"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Dibakar Das</w:t>
            </w:r>
            <w:r w:rsidRPr="00B45EC9">
              <w:rPr>
                <w:rFonts w:ascii="Times New Roman" w:hAnsi="Times New Roman" w:cs="Times New Roman"/>
                <w:bCs/>
                <w:sz w:val="18"/>
                <w:szCs w:val="18"/>
              </w:rPr>
              <w:tab/>
              <w:t>22/1187r1</w:t>
            </w:r>
          </w:p>
          <w:p w14:paraId="357788B3" w14:textId="10EE783D"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45C4032F"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6B444144" w14:textId="551DC851" w:rsidR="00B45EC9" w:rsidRPr="00237700" w:rsidRDefault="00B45EC9" w:rsidP="001329D8">
            <w:pPr>
              <w:suppressAutoHyphens/>
              <w:spacing w:after="0"/>
              <w:rPr>
                <w:rFonts w:ascii="Times New Roman" w:hAnsi="Times New Roman" w:cs="Times New Roman"/>
                <w:bCs/>
                <w:sz w:val="18"/>
                <w:szCs w:val="18"/>
              </w:rPr>
            </w:pPr>
          </w:p>
        </w:tc>
      </w:tr>
      <w:tr w:rsidR="009E4DAF" w:rsidRPr="008B0293" w14:paraId="3E6A0F17" w14:textId="77777777" w:rsidTr="00221221">
        <w:trPr>
          <w:trHeight w:val="220"/>
          <w:jc w:val="center"/>
        </w:trPr>
        <w:tc>
          <w:tcPr>
            <w:tcW w:w="715" w:type="dxa"/>
            <w:shd w:val="clear" w:color="auto" w:fill="auto"/>
            <w:noWrap/>
          </w:tcPr>
          <w:p w14:paraId="7A6DA735" w14:textId="470A9D00" w:rsidR="009E4DAF" w:rsidRPr="00237700" w:rsidRDefault="009E4DAF" w:rsidP="009E4DA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10848</w:t>
            </w:r>
          </w:p>
        </w:tc>
        <w:tc>
          <w:tcPr>
            <w:tcW w:w="990" w:type="dxa"/>
          </w:tcPr>
          <w:p w14:paraId="5BB49197" w14:textId="7D35E742" w:rsidR="009E4DAF" w:rsidRPr="00237700" w:rsidRDefault="009E4DAF" w:rsidP="009E4DA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Jinsoo Choi</w:t>
            </w:r>
          </w:p>
        </w:tc>
        <w:tc>
          <w:tcPr>
            <w:tcW w:w="900" w:type="dxa"/>
            <w:shd w:val="clear" w:color="auto" w:fill="auto"/>
            <w:noWrap/>
          </w:tcPr>
          <w:p w14:paraId="39423914" w14:textId="763947A1" w:rsidR="009E4DAF" w:rsidRPr="00237700" w:rsidRDefault="009E4DAF" w:rsidP="009E4DA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35.3.7.1.1</w:t>
            </w:r>
          </w:p>
        </w:tc>
        <w:tc>
          <w:tcPr>
            <w:tcW w:w="720" w:type="dxa"/>
          </w:tcPr>
          <w:p w14:paraId="3C948B55" w14:textId="0E7DE553" w:rsidR="009E4DAF" w:rsidRPr="00237700" w:rsidRDefault="009E4DAF" w:rsidP="009E4DA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427.25</w:t>
            </w:r>
          </w:p>
        </w:tc>
        <w:tc>
          <w:tcPr>
            <w:tcW w:w="2520" w:type="dxa"/>
            <w:shd w:val="clear" w:color="auto" w:fill="auto"/>
            <w:noWrap/>
          </w:tcPr>
          <w:p w14:paraId="29B21844" w14:textId="1F28E0A7" w:rsidR="009E4DAF" w:rsidRPr="00237700" w:rsidRDefault="009E4DAF" w:rsidP="009E4DA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Regarding the </w:t>
            </w:r>
            <w:proofErr w:type="spellStart"/>
            <w:r w:rsidRPr="00237700">
              <w:rPr>
                <w:rFonts w:ascii="Times New Roman" w:hAnsi="Times New Roman" w:cs="Times New Roman"/>
                <w:sz w:val="18"/>
                <w:szCs w:val="18"/>
              </w:rPr>
              <w:t>te</w:t>
            </w:r>
            <w:del w:id="582" w:author="Alfred Aster" w:date="2022-10-20T14:58:00Z">
              <w:r w:rsidRPr="00237700" w:rsidDel="004F3BCE">
                <w:rPr>
                  <w:rFonts w:ascii="Times New Roman" w:hAnsi="Times New Roman" w:cs="Times New Roman"/>
                  <w:sz w:val="18"/>
                  <w:szCs w:val="18"/>
                </w:rPr>
                <w:delText>x</w:delText>
              </w:r>
            </w:del>
            <w:ins w:id="583" w:author="Alfred Aster" w:date="2022-10-20T14:58:00Z">
              <w:r w:rsidR="004F3BCE">
                <w:rPr>
                  <w:rFonts w:ascii="Times New Roman" w:hAnsi="Times New Roman" w:cs="Times New Roman"/>
                  <w:sz w:val="18"/>
                  <w:szCs w:val="18"/>
                </w:rPr>
                <w:t>“</w:t>
              </w:r>
            </w:ins>
            <w:r w:rsidRPr="00237700">
              <w:rPr>
                <w:rFonts w:ascii="Times New Roman" w:hAnsi="Times New Roman" w:cs="Times New Roman"/>
                <w:sz w:val="18"/>
                <w:szCs w:val="18"/>
              </w:rPr>
              <w:t>t</w:t>
            </w:r>
            <w:proofErr w:type="spellEnd"/>
            <w:r w:rsidRPr="00237700">
              <w:rPr>
                <w:rFonts w:ascii="Times New Roman" w:hAnsi="Times New Roman" w:cs="Times New Roman"/>
                <w:sz w:val="18"/>
                <w:szCs w:val="18"/>
              </w:rPr>
              <w:t xml:space="preserve"> "At any point in time, a TID shall always be mapped to at least one setup link both in DL and UL, which means that a TID-to-link mapping change is only valid and successful if it will not result in having a single TID for which the link set is made of zero setup </w:t>
            </w:r>
            <w:proofErr w:type="spellStart"/>
            <w:r w:rsidRPr="00237700">
              <w:rPr>
                <w:rFonts w:ascii="Times New Roman" w:hAnsi="Times New Roman" w:cs="Times New Roman"/>
                <w:sz w:val="18"/>
                <w:szCs w:val="18"/>
              </w:rPr>
              <w:t>lin</w:t>
            </w:r>
            <w:del w:id="584" w:author="Alfred Aster" w:date="2022-10-20T14:58:00Z">
              <w:r w:rsidRPr="00237700" w:rsidDel="004F3BCE">
                <w:rPr>
                  <w:rFonts w:ascii="Times New Roman" w:hAnsi="Times New Roman" w:cs="Times New Roman"/>
                  <w:sz w:val="18"/>
                  <w:szCs w:val="18"/>
                </w:rPr>
                <w:delText>k</w:delText>
              </w:r>
            </w:del>
            <w:ins w:id="585" w:author="Alfred Aster" w:date="2022-10-20T14:58:00Z">
              <w:r w:rsidR="004F3BCE">
                <w:rPr>
                  <w:rFonts w:ascii="Times New Roman" w:hAnsi="Times New Roman" w:cs="Times New Roman"/>
                  <w:sz w:val="18"/>
                  <w:szCs w:val="18"/>
                </w:rPr>
                <w:t>”</w:t>
              </w:r>
            </w:ins>
            <w:r w:rsidRPr="00237700">
              <w:rPr>
                <w:rFonts w:ascii="Times New Roman" w:hAnsi="Times New Roman" w:cs="Times New Roman"/>
                <w:sz w:val="18"/>
                <w:szCs w:val="18"/>
              </w:rPr>
              <w:t>s</w:t>
            </w:r>
            <w:proofErr w:type="spellEnd"/>
            <w:r w:rsidRPr="00237700">
              <w:rPr>
                <w:rFonts w:ascii="Times New Roman" w:hAnsi="Times New Roman" w:cs="Times New Roman"/>
                <w:sz w:val="18"/>
                <w:szCs w:val="18"/>
              </w:rPr>
              <w:t xml:space="preserve">.", what if the AP removal (by MLD reconfiguration) happens and some TIDs miss the mapping of links, i.e., should we clarify if this </w:t>
            </w:r>
            <w:proofErr w:type="spellStart"/>
            <w:r w:rsidRPr="00237700">
              <w:rPr>
                <w:rFonts w:ascii="Times New Roman" w:hAnsi="Times New Roman" w:cs="Times New Roman"/>
                <w:sz w:val="18"/>
                <w:szCs w:val="18"/>
              </w:rPr>
              <w:t>wou</w:t>
            </w:r>
            <w:del w:id="586" w:author="Alfred Aster" w:date="2022-10-20T14:58:00Z">
              <w:r w:rsidRPr="00237700" w:rsidDel="004F3BCE">
                <w:rPr>
                  <w:rFonts w:ascii="Times New Roman" w:hAnsi="Times New Roman" w:cs="Times New Roman"/>
                  <w:sz w:val="18"/>
                  <w:szCs w:val="18"/>
                </w:rPr>
                <w:delText>l</w:delText>
              </w:r>
            </w:del>
            <w:ins w:id="587" w:author="Alfred Aster" w:date="2022-10-20T14:58:00Z">
              <w:r w:rsidR="004F3BCE">
                <w:rPr>
                  <w:rFonts w:ascii="Times New Roman" w:hAnsi="Times New Roman" w:cs="Times New Roman"/>
                  <w:sz w:val="18"/>
                  <w:szCs w:val="18"/>
                </w:rPr>
                <w:t>’</w:t>
              </w:r>
            </w:ins>
            <w:r w:rsidRPr="00237700">
              <w:rPr>
                <w:rFonts w:ascii="Times New Roman" w:hAnsi="Times New Roman" w:cs="Times New Roman"/>
                <w:sz w:val="18"/>
                <w:szCs w:val="18"/>
              </w:rPr>
              <w:t>dn't</w:t>
            </w:r>
            <w:proofErr w:type="spellEnd"/>
            <w:r w:rsidRPr="00237700">
              <w:rPr>
                <w:rFonts w:ascii="Times New Roman" w:hAnsi="Times New Roman" w:cs="Times New Roman"/>
                <w:sz w:val="18"/>
                <w:szCs w:val="18"/>
              </w:rPr>
              <w:t xml:space="preserve"> happen at all (e.g. AP removal is only allowed without this kind of issues) or add some text for such exception?</w:t>
            </w:r>
          </w:p>
        </w:tc>
        <w:tc>
          <w:tcPr>
            <w:tcW w:w="2340" w:type="dxa"/>
            <w:shd w:val="clear" w:color="auto" w:fill="auto"/>
            <w:noWrap/>
          </w:tcPr>
          <w:p w14:paraId="3059C11F" w14:textId="5E67DEE1" w:rsidR="009E4DAF" w:rsidRPr="00237700" w:rsidRDefault="009E4DAF" w:rsidP="009E4DA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comment</w:t>
            </w:r>
          </w:p>
        </w:tc>
        <w:tc>
          <w:tcPr>
            <w:tcW w:w="3150" w:type="dxa"/>
            <w:shd w:val="clear" w:color="auto" w:fill="auto"/>
          </w:tcPr>
          <w:p w14:paraId="7399492D" w14:textId="568FE6F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w:t>
            </w:r>
            <w:del w:id="588" w:author="Alfred Aster" w:date="2022-10-20T14:58:00Z">
              <w:r w:rsidDel="004F3BCE">
                <w:rPr>
                  <w:rFonts w:ascii="Times New Roman" w:hAnsi="Times New Roman" w:cs="Times New Roman"/>
                  <w:bCs/>
                  <w:sz w:val="18"/>
                  <w:szCs w:val="18"/>
                </w:rPr>
                <w:delText>ed</w:delText>
              </w:r>
            </w:del>
            <w:ins w:id="589"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comment resolutions in “document”, however the group could not reach consensus on a proposed change that would resolve the comment.</w:t>
            </w:r>
          </w:p>
          <w:p w14:paraId="28251398" w14:textId="73F2FBBF" w:rsidR="009E4DAF" w:rsidRPr="00237700" w:rsidRDefault="009E4DAF" w:rsidP="009E4DAF">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7, 2022, but no straw poll is conducted yet.</w:t>
            </w:r>
            <w:r w:rsidRPr="00237700">
              <w:rPr>
                <w:rFonts w:ascii="Times New Roman" w:hAnsi="Times New Roman" w:cs="Times New Roman"/>
                <w:sz w:val="18"/>
                <w:szCs w:val="18"/>
              </w:rPr>
              <w:br/>
            </w:r>
          </w:p>
          <w:p w14:paraId="7FDA2592"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Laurent Cariou</w:t>
            </w:r>
            <w:r w:rsidRPr="00B45EC9">
              <w:rPr>
                <w:rFonts w:ascii="Times New Roman" w:hAnsi="Times New Roman" w:cs="Times New Roman"/>
                <w:bCs/>
                <w:sz w:val="18"/>
                <w:szCs w:val="18"/>
              </w:rPr>
              <w:tab/>
              <w:t>22/1429r2</w:t>
            </w:r>
          </w:p>
          <w:p w14:paraId="417E4569" w14:textId="0CF721D8"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2439B692" w14:textId="53E5F2F9" w:rsidR="00B45EC9" w:rsidRPr="00887E9D" w:rsidRDefault="00B45EC9" w:rsidP="00B45EC9">
            <w:pPr>
              <w:suppressAutoHyphens/>
              <w:spacing w:after="0"/>
              <w:rPr>
                <w:rFonts w:ascii="Times New Roman" w:hAnsi="Times New Roman" w:cs="Times New Roman"/>
                <w:bCs/>
                <w:color w:val="00B050"/>
                <w:sz w:val="18"/>
                <w:szCs w:val="18"/>
              </w:rPr>
            </w:pPr>
            <w:r w:rsidRPr="00887E9D">
              <w:rPr>
                <w:rFonts w:ascii="Times New Roman" w:hAnsi="Times New Roman" w:cs="Times New Roman"/>
                <w:bCs/>
                <w:color w:val="00B050"/>
                <w:sz w:val="18"/>
                <w:szCs w:val="18"/>
              </w:rPr>
              <w:t>&lt;</w:t>
            </w:r>
            <w:r w:rsidR="00A14BFC" w:rsidRPr="00887E9D">
              <w:rPr>
                <w:rFonts w:ascii="Times New Roman" w:hAnsi="Times New Roman" w:cs="Times New Roman"/>
                <w:bCs/>
                <w:color w:val="00B050"/>
                <w:sz w:val="18"/>
                <w:szCs w:val="18"/>
              </w:rPr>
              <w:t xml:space="preserve"> </w:t>
            </w:r>
            <w:r w:rsidR="00A14BFC" w:rsidRPr="00887E9D">
              <w:rPr>
                <w:rFonts w:ascii="Times New Roman" w:hAnsi="Times New Roman" w:cs="Times New Roman"/>
                <w:bCs/>
                <w:color w:val="00B050"/>
                <w:sz w:val="18"/>
                <w:szCs w:val="18"/>
              </w:rPr>
              <w:t>Proposal to add a note to clarify the language of the specification has not reached consensus.</w:t>
            </w:r>
            <w:r w:rsidRPr="00887E9D">
              <w:rPr>
                <w:rFonts w:ascii="Times New Roman" w:hAnsi="Times New Roman" w:cs="Times New Roman"/>
                <w:bCs/>
                <w:color w:val="00B050"/>
                <w:sz w:val="18"/>
                <w:szCs w:val="18"/>
              </w:rPr>
              <w:t>&gt;</w:t>
            </w:r>
          </w:p>
          <w:p w14:paraId="7E52829F" w14:textId="2B6A1B69" w:rsidR="00B45EC9" w:rsidRPr="00237700" w:rsidRDefault="00B45EC9" w:rsidP="009E4DAF">
            <w:pPr>
              <w:suppressAutoHyphens/>
              <w:spacing w:after="0"/>
              <w:rPr>
                <w:rFonts w:ascii="Times New Roman" w:hAnsi="Times New Roman" w:cs="Times New Roman"/>
                <w:bCs/>
                <w:sz w:val="18"/>
                <w:szCs w:val="18"/>
              </w:rPr>
            </w:pPr>
          </w:p>
        </w:tc>
      </w:tr>
      <w:tr w:rsidR="009E4DAF" w:rsidRPr="008B0293" w14:paraId="71F5C593" w14:textId="77777777" w:rsidTr="00221221">
        <w:trPr>
          <w:trHeight w:val="220"/>
          <w:jc w:val="center"/>
        </w:trPr>
        <w:tc>
          <w:tcPr>
            <w:tcW w:w="715" w:type="dxa"/>
            <w:shd w:val="clear" w:color="auto" w:fill="auto"/>
            <w:noWrap/>
          </w:tcPr>
          <w:p w14:paraId="05D1AC9E" w14:textId="17F5BC26" w:rsidR="009E4DAF" w:rsidRPr="006C27B0" w:rsidRDefault="009E4DAF" w:rsidP="009E4DAF">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10859</w:t>
            </w:r>
          </w:p>
        </w:tc>
        <w:tc>
          <w:tcPr>
            <w:tcW w:w="990" w:type="dxa"/>
          </w:tcPr>
          <w:p w14:paraId="57D7D2E8" w14:textId="493FCA4E" w:rsidR="009E4DAF" w:rsidRPr="006C27B0" w:rsidRDefault="009E4DAF" w:rsidP="009E4DAF">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Jinsoo Choi</w:t>
            </w:r>
          </w:p>
        </w:tc>
        <w:tc>
          <w:tcPr>
            <w:tcW w:w="900" w:type="dxa"/>
            <w:shd w:val="clear" w:color="auto" w:fill="auto"/>
            <w:noWrap/>
          </w:tcPr>
          <w:p w14:paraId="0DC30040" w14:textId="51DE509A" w:rsidR="009E4DAF" w:rsidRPr="006C27B0" w:rsidRDefault="009E4DAF" w:rsidP="009E4DAF">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35.9.4.2</w:t>
            </w:r>
          </w:p>
        </w:tc>
        <w:tc>
          <w:tcPr>
            <w:tcW w:w="720" w:type="dxa"/>
          </w:tcPr>
          <w:p w14:paraId="0CED554B" w14:textId="58C70F3E" w:rsidR="009E4DAF" w:rsidRPr="006C27B0" w:rsidRDefault="009E4DAF" w:rsidP="009E4DAF">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512.42</w:t>
            </w:r>
          </w:p>
        </w:tc>
        <w:tc>
          <w:tcPr>
            <w:tcW w:w="2520" w:type="dxa"/>
            <w:shd w:val="clear" w:color="auto" w:fill="auto"/>
            <w:noWrap/>
          </w:tcPr>
          <w:p w14:paraId="07EDE103" w14:textId="13971C92" w:rsidR="009E4DAF" w:rsidRPr="006C27B0" w:rsidRDefault="009E4DAF" w:rsidP="009E4DAF">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 xml:space="preserve">The </w:t>
            </w:r>
            <w:proofErr w:type="spellStart"/>
            <w:r w:rsidRPr="006C27B0">
              <w:rPr>
                <w:rFonts w:ascii="Times New Roman" w:hAnsi="Times New Roman" w:cs="Times New Roman"/>
                <w:strike/>
                <w:color w:val="FF0000"/>
                <w:sz w:val="18"/>
                <w:szCs w:val="18"/>
              </w:rPr>
              <w:t>senten</w:t>
            </w:r>
            <w:del w:id="590" w:author="Alfred Aster" w:date="2022-10-20T14:58:00Z">
              <w:r w:rsidRPr="006C27B0" w:rsidDel="004F3BCE">
                <w:rPr>
                  <w:rFonts w:ascii="Times New Roman" w:hAnsi="Times New Roman" w:cs="Times New Roman"/>
                  <w:strike/>
                  <w:color w:val="FF0000"/>
                  <w:sz w:val="18"/>
                  <w:szCs w:val="18"/>
                </w:rPr>
                <w:delText>c</w:delText>
              </w:r>
            </w:del>
            <w:ins w:id="591"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e</w:t>
            </w:r>
            <w:proofErr w:type="spellEnd"/>
            <w:r w:rsidRPr="006C27B0">
              <w:rPr>
                <w:rFonts w:ascii="Times New Roman" w:hAnsi="Times New Roman" w:cs="Times New Roman"/>
                <w:strike/>
                <w:color w:val="FF0000"/>
                <w:sz w:val="18"/>
                <w:szCs w:val="18"/>
              </w:rPr>
              <w:t xml:space="preserve"> "</w:t>
            </w:r>
            <w:proofErr w:type="gramStart"/>
            <w:r w:rsidRPr="006C27B0">
              <w:rPr>
                <w:rFonts w:ascii="Times New Roman" w:hAnsi="Times New Roman" w:cs="Times New Roman"/>
                <w:strike/>
                <w:color w:val="FF0000"/>
                <w:sz w:val="18"/>
                <w:szCs w:val="18"/>
              </w:rPr>
              <w:t>Non-AP EHT STAs</w:t>
            </w:r>
            <w:proofErr w:type="gramEnd"/>
            <w:r w:rsidRPr="006C27B0">
              <w:rPr>
                <w:rFonts w:ascii="Times New Roman" w:hAnsi="Times New Roman" w:cs="Times New Roman"/>
                <w:strike/>
                <w:color w:val="FF0000"/>
                <w:sz w:val="18"/>
                <w:szCs w:val="18"/>
              </w:rPr>
              <w:t xml:space="preserve"> may behave as if overlapping quiet intervals do </w:t>
            </w:r>
            <w:r w:rsidRPr="006C27B0">
              <w:rPr>
                <w:rFonts w:ascii="Times New Roman" w:hAnsi="Times New Roman" w:cs="Times New Roman"/>
                <w:strike/>
                <w:color w:val="FF0000"/>
                <w:sz w:val="18"/>
                <w:szCs w:val="18"/>
              </w:rPr>
              <w:lastRenderedPageBreak/>
              <w:t xml:space="preserve">not </w:t>
            </w:r>
            <w:proofErr w:type="spellStart"/>
            <w:r w:rsidRPr="006C27B0">
              <w:rPr>
                <w:rFonts w:ascii="Times New Roman" w:hAnsi="Times New Roman" w:cs="Times New Roman"/>
                <w:strike/>
                <w:color w:val="FF0000"/>
                <w:sz w:val="18"/>
                <w:szCs w:val="18"/>
              </w:rPr>
              <w:t>exi</w:t>
            </w:r>
            <w:del w:id="592" w:author="Alfred Aster" w:date="2022-10-20T14:58:00Z">
              <w:r w:rsidRPr="006C27B0" w:rsidDel="004F3BCE">
                <w:rPr>
                  <w:rFonts w:ascii="Times New Roman" w:hAnsi="Times New Roman" w:cs="Times New Roman"/>
                  <w:strike/>
                  <w:color w:val="FF0000"/>
                  <w:sz w:val="18"/>
                  <w:szCs w:val="18"/>
                </w:rPr>
                <w:delText>s</w:delText>
              </w:r>
            </w:del>
            <w:ins w:id="593"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t</w:t>
            </w:r>
            <w:proofErr w:type="spellEnd"/>
            <w:r w:rsidRPr="006C27B0">
              <w:rPr>
                <w:rFonts w:ascii="Times New Roman" w:hAnsi="Times New Roman" w:cs="Times New Roman"/>
                <w:strike/>
                <w:color w:val="FF0000"/>
                <w:sz w:val="18"/>
                <w:szCs w:val="18"/>
              </w:rPr>
              <w:t>." is not enough delivering the meaning of what this intends for. Need to add more text to clarify the purpose and required protocol/signaling.</w:t>
            </w:r>
          </w:p>
        </w:tc>
        <w:tc>
          <w:tcPr>
            <w:tcW w:w="2340" w:type="dxa"/>
            <w:shd w:val="clear" w:color="auto" w:fill="auto"/>
            <w:noWrap/>
          </w:tcPr>
          <w:p w14:paraId="4BDDDD7F" w14:textId="177C9538" w:rsidR="009E4DAF" w:rsidRPr="006C27B0" w:rsidRDefault="009E4DAF" w:rsidP="009E4DAF">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lastRenderedPageBreak/>
              <w:t>As in comment</w:t>
            </w:r>
          </w:p>
        </w:tc>
        <w:tc>
          <w:tcPr>
            <w:tcW w:w="3150" w:type="dxa"/>
            <w:shd w:val="clear" w:color="auto" w:fill="auto"/>
          </w:tcPr>
          <w:p w14:paraId="1173B538" w14:textId="77777777" w:rsidR="0001543B" w:rsidRPr="006C27B0" w:rsidRDefault="0001543B" w:rsidP="0001543B">
            <w:pPr>
              <w:suppressAutoHyphens/>
              <w:spacing w:after="0"/>
              <w:rPr>
                <w:ins w:id="594" w:author="Alfred Aster" w:date="2022-10-16T22:19:00Z"/>
                <w:rFonts w:ascii="Times New Roman" w:hAnsi="Times New Roman" w:cs="Times New Roman"/>
                <w:bCs/>
                <w:strike/>
                <w:color w:val="FF0000"/>
                <w:sz w:val="18"/>
                <w:szCs w:val="18"/>
              </w:rPr>
            </w:pPr>
            <w:ins w:id="595" w:author="Alfred Aster" w:date="2022-10-16T22:19:00Z">
              <w:r w:rsidRPr="006C27B0">
                <w:rPr>
                  <w:rFonts w:ascii="Times New Roman" w:hAnsi="Times New Roman" w:cs="Times New Roman"/>
                  <w:bCs/>
                  <w:strike/>
                  <w:color w:val="FF0000"/>
                  <w:sz w:val="18"/>
                  <w:szCs w:val="18"/>
                </w:rPr>
                <w:t>Pending SP</w:t>
              </w:r>
            </w:ins>
          </w:p>
          <w:p w14:paraId="1EFBD66D" w14:textId="77777777" w:rsidR="0001543B" w:rsidRPr="006C27B0" w:rsidRDefault="0001543B" w:rsidP="0001543B">
            <w:pPr>
              <w:suppressAutoHyphens/>
              <w:spacing w:after="0"/>
              <w:rPr>
                <w:ins w:id="596" w:author="Alfred Aster" w:date="2022-10-16T22:19:00Z"/>
                <w:rFonts w:ascii="Times New Roman" w:hAnsi="Times New Roman" w:cs="Times New Roman"/>
                <w:bCs/>
                <w:strike/>
                <w:color w:val="FF0000"/>
                <w:sz w:val="18"/>
                <w:szCs w:val="18"/>
              </w:rPr>
            </w:pPr>
          </w:p>
          <w:p w14:paraId="58B02B80" w14:textId="6EF64E3E"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lastRenderedPageBreak/>
              <w:t>Reject</w:t>
            </w:r>
            <w:del w:id="597" w:author="Alfred Aster" w:date="2022-10-20T14:58:00Z">
              <w:r w:rsidRPr="006C27B0" w:rsidDel="004F3BCE">
                <w:rPr>
                  <w:rFonts w:ascii="Times New Roman" w:hAnsi="Times New Roman" w:cs="Times New Roman"/>
                  <w:bCs/>
                  <w:strike/>
                  <w:color w:val="FF0000"/>
                  <w:sz w:val="18"/>
                  <w:szCs w:val="18"/>
                </w:rPr>
                <w:delText>ed</w:delText>
              </w:r>
            </w:del>
            <w:ins w:id="598" w:author="Alfred Aster" w:date="2022-10-20T14:58:00Z">
              <w:r w:rsidR="004F3BCE" w:rsidRPr="006C27B0">
                <w:rPr>
                  <w:rFonts w:ascii="Times New Roman" w:hAnsi="Times New Roman" w:cs="Times New Roman"/>
                  <w:bCs/>
                  <w:strike/>
                  <w:color w:val="FF0000"/>
                  <w:sz w:val="18"/>
                  <w:szCs w:val="18"/>
                </w:rPr>
                <w:t>–</w:t>
              </w:r>
            </w:ins>
            <w:r w:rsidRPr="006C27B0">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619C28CA" w14:textId="0836F7D3" w:rsidR="009E4DAF" w:rsidRPr="006C27B0" w:rsidRDefault="009E4DAF" w:rsidP="009E4DAF">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br/>
              <w:t>This CID is discussed on September 12, 2022, but no straw poll is conducted yet.</w:t>
            </w:r>
            <w:r w:rsidRPr="006C27B0">
              <w:rPr>
                <w:rFonts w:ascii="Times New Roman" w:hAnsi="Times New Roman" w:cs="Times New Roman"/>
                <w:strike/>
                <w:color w:val="FF0000"/>
                <w:sz w:val="18"/>
                <w:szCs w:val="18"/>
              </w:rPr>
              <w:br/>
            </w:r>
          </w:p>
          <w:p w14:paraId="4D1D9E4B"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Chunyu Hu</w:t>
            </w:r>
            <w:r w:rsidRPr="006C27B0">
              <w:rPr>
                <w:rFonts w:ascii="Times New Roman" w:hAnsi="Times New Roman" w:cs="Times New Roman"/>
                <w:bCs/>
                <w:strike/>
                <w:color w:val="FF0000"/>
                <w:sz w:val="18"/>
                <w:szCs w:val="18"/>
              </w:rPr>
              <w:tab/>
              <w:t>22/1471r2</w:t>
            </w:r>
          </w:p>
          <w:p w14:paraId="4B80DAA8" w14:textId="1FA66280"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Notes from Discussion:</w:t>
            </w:r>
          </w:p>
          <w:p w14:paraId="295134FA"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&lt;&gt;</w:t>
            </w:r>
          </w:p>
          <w:p w14:paraId="19872DD3" w14:textId="450E5ADE" w:rsidR="00B45EC9" w:rsidRPr="006C27B0" w:rsidRDefault="00B45EC9" w:rsidP="009E4DAF">
            <w:pPr>
              <w:suppressAutoHyphens/>
              <w:spacing w:after="0"/>
              <w:rPr>
                <w:rFonts w:ascii="Times New Roman" w:hAnsi="Times New Roman" w:cs="Times New Roman"/>
                <w:bCs/>
                <w:strike/>
                <w:color w:val="FF0000"/>
                <w:sz w:val="18"/>
                <w:szCs w:val="18"/>
              </w:rPr>
            </w:pPr>
          </w:p>
        </w:tc>
      </w:tr>
      <w:tr w:rsidR="009E4DAF" w:rsidRPr="008B0293" w14:paraId="3AFC1DE0" w14:textId="77777777" w:rsidTr="00221221">
        <w:trPr>
          <w:trHeight w:val="220"/>
          <w:jc w:val="center"/>
        </w:trPr>
        <w:tc>
          <w:tcPr>
            <w:tcW w:w="715" w:type="dxa"/>
            <w:shd w:val="clear" w:color="auto" w:fill="auto"/>
            <w:noWrap/>
          </w:tcPr>
          <w:p w14:paraId="7CA99501" w14:textId="2F40FDA2" w:rsidR="009E4DAF" w:rsidRPr="006C27B0" w:rsidRDefault="009E4DAF" w:rsidP="009E4DAF">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lastRenderedPageBreak/>
              <w:t>10861</w:t>
            </w:r>
          </w:p>
        </w:tc>
        <w:tc>
          <w:tcPr>
            <w:tcW w:w="990" w:type="dxa"/>
          </w:tcPr>
          <w:p w14:paraId="10C64A44" w14:textId="6B4F0DE2" w:rsidR="009E4DAF" w:rsidRPr="006C27B0" w:rsidRDefault="009E4DAF" w:rsidP="009E4DAF">
            <w:pPr>
              <w:suppressAutoHyphens/>
              <w:spacing w:after="0"/>
              <w:rPr>
                <w:rFonts w:ascii="Times New Roman" w:hAnsi="Times New Roman" w:cs="Times New Roman"/>
                <w:strike/>
                <w:color w:val="FF0000"/>
                <w:sz w:val="18"/>
                <w:szCs w:val="18"/>
              </w:rPr>
            </w:pPr>
            <w:proofErr w:type="spellStart"/>
            <w:r w:rsidRPr="006C27B0">
              <w:rPr>
                <w:rFonts w:ascii="Times New Roman" w:hAnsi="Times New Roman" w:cs="Times New Roman"/>
                <w:strike/>
                <w:color w:val="FF0000"/>
                <w:sz w:val="18"/>
                <w:szCs w:val="18"/>
              </w:rPr>
              <w:t>Yousi</w:t>
            </w:r>
            <w:proofErr w:type="spellEnd"/>
            <w:r w:rsidRPr="006C27B0">
              <w:rPr>
                <w:rFonts w:ascii="Times New Roman" w:hAnsi="Times New Roman" w:cs="Times New Roman"/>
                <w:strike/>
                <w:color w:val="FF0000"/>
                <w:sz w:val="18"/>
                <w:szCs w:val="18"/>
              </w:rPr>
              <w:t xml:space="preserve"> Lin</w:t>
            </w:r>
          </w:p>
        </w:tc>
        <w:tc>
          <w:tcPr>
            <w:tcW w:w="900" w:type="dxa"/>
            <w:shd w:val="clear" w:color="auto" w:fill="auto"/>
            <w:noWrap/>
          </w:tcPr>
          <w:p w14:paraId="221BD2C5" w14:textId="217537C6" w:rsidR="009E4DAF" w:rsidRPr="006C27B0" w:rsidRDefault="009E4DAF" w:rsidP="009E4DAF">
            <w:pPr>
              <w:suppressAutoHyphens/>
              <w:spacing w:after="0"/>
              <w:rPr>
                <w:rFonts w:ascii="Times New Roman" w:hAnsi="Times New Roman" w:cs="Times New Roman"/>
                <w:strike/>
                <w:color w:val="FF0000"/>
                <w:sz w:val="18"/>
                <w:szCs w:val="18"/>
              </w:rPr>
            </w:pPr>
            <w:proofErr w:type="spellStart"/>
            <w:r w:rsidRPr="006C27B0">
              <w:rPr>
                <w:rFonts w:ascii="Times New Roman" w:hAnsi="Times New Roman" w:cs="Times New Roman"/>
                <w:strike/>
                <w:color w:val="FF0000"/>
                <w:sz w:val="18"/>
                <w:szCs w:val="18"/>
              </w:rPr>
              <w:t>x.y</w:t>
            </w:r>
            <w:proofErr w:type="spellEnd"/>
          </w:p>
        </w:tc>
        <w:tc>
          <w:tcPr>
            <w:tcW w:w="720" w:type="dxa"/>
          </w:tcPr>
          <w:p w14:paraId="20718EA9" w14:textId="28E963C6" w:rsidR="009E4DAF" w:rsidRPr="006C27B0" w:rsidRDefault="009E4DAF" w:rsidP="009E4DAF">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0.00</w:t>
            </w:r>
          </w:p>
        </w:tc>
        <w:tc>
          <w:tcPr>
            <w:tcW w:w="2520" w:type="dxa"/>
            <w:shd w:val="clear" w:color="auto" w:fill="auto"/>
            <w:noWrap/>
          </w:tcPr>
          <w:p w14:paraId="3F7A9A9F" w14:textId="651A68BC" w:rsidR="009E4DAF" w:rsidRPr="006C27B0" w:rsidRDefault="009E4DAF" w:rsidP="009E4DAF">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 xml:space="preserve">When an AP MLD transmits to a non-AP MLD on one NSTR link pair that belongs to the NSTR link pairs for that non-AP MLD, the AP MLD needs to do PPDU end time alignment. But on the non-AP </w:t>
            </w:r>
            <w:del w:id="599" w:author="Alfred Aster" w:date="2022-10-20T14:58:00Z">
              <w:r w:rsidRPr="006C27B0" w:rsidDel="004F3BCE">
                <w:rPr>
                  <w:rFonts w:ascii="Times New Roman" w:hAnsi="Times New Roman" w:cs="Times New Roman"/>
                  <w:strike/>
                  <w:color w:val="FF0000"/>
                  <w:sz w:val="18"/>
                  <w:szCs w:val="18"/>
                </w:rPr>
                <w:delText>M</w:delText>
              </w:r>
            </w:del>
            <w:ins w:id="600"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 xml:space="preserve">LD's side, when it receives a PPDU from its associated AP MLD on a link that is a member of one or more NSTR link pairs, it may need to be awake on all links that construct NSTR link pairs with the link where the PPDU is transmitted until the reception of the PPDU is finished, in case that the AP MLD sends other PPDUs on those links. This may result in a waste of power for non-AP MLD. Also, the implementation of end time alignment is complex. May need a simplified operation mode for NSTR operations that can save more power for non-AP MLD and also reduce the implementation complexity for AP </w:t>
            </w:r>
            <w:proofErr w:type="spellStart"/>
            <w:r w:rsidRPr="006C27B0">
              <w:rPr>
                <w:rFonts w:ascii="Times New Roman" w:hAnsi="Times New Roman" w:cs="Times New Roman"/>
                <w:strike/>
                <w:color w:val="FF0000"/>
                <w:sz w:val="18"/>
                <w:szCs w:val="18"/>
              </w:rPr>
              <w:t>ML</w:t>
            </w:r>
            <w:r w:rsidR="004F3BCE" w:rsidRPr="006C27B0">
              <w:rPr>
                <w:rFonts w:ascii="Times New Roman" w:hAnsi="Times New Roman" w:cs="Times New Roman"/>
                <w:strike/>
                <w:color w:val="FF0000"/>
                <w:sz w:val="18"/>
                <w:szCs w:val="18"/>
              </w:rPr>
              <w:t>d</w:t>
            </w:r>
            <w:proofErr w:type="spellEnd"/>
            <w:r w:rsidRPr="006C27B0">
              <w:rPr>
                <w:rFonts w:ascii="Times New Roman" w:hAnsi="Times New Roman" w:cs="Times New Roman"/>
                <w:strike/>
                <w:color w:val="FF0000"/>
                <w:sz w:val="18"/>
                <w:szCs w:val="18"/>
              </w:rPr>
              <w:t>.</w:t>
            </w:r>
          </w:p>
        </w:tc>
        <w:tc>
          <w:tcPr>
            <w:tcW w:w="2340" w:type="dxa"/>
            <w:shd w:val="clear" w:color="auto" w:fill="auto"/>
            <w:noWrap/>
          </w:tcPr>
          <w:p w14:paraId="5D8AAC90" w14:textId="10C504DE" w:rsidR="009E4DAF" w:rsidRPr="006C27B0" w:rsidRDefault="009E4DAF" w:rsidP="009E4DAF">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the commenter will bring a contribution to resolve it.</w:t>
            </w:r>
          </w:p>
        </w:tc>
        <w:tc>
          <w:tcPr>
            <w:tcW w:w="3150" w:type="dxa"/>
            <w:shd w:val="clear" w:color="auto" w:fill="auto"/>
          </w:tcPr>
          <w:p w14:paraId="7AFA2793" w14:textId="77777777" w:rsidR="004B6A5E" w:rsidRPr="006C27B0" w:rsidRDefault="004B6A5E" w:rsidP="00B45EC9">
            <w:pPr>
              <w:suppressAutoHyphens/>
              <w:spacing w:after="0"/>
              <w:rPr>
                <w:ins w:id="601" w:author="Alfred Aster" w:date="2022-10-18T09:50:00Z"/>
                <w:rFonts w:ascii="Times New Roman" w:hAnsi="Times New Roman" w:cs="Times New Roman"/>
                <w:bCs/>
                <w:strike/>
                <w:color w:val="FF0000"/>
                <w:sz w:val="18"/>
                <w:szCs w:val="18"/>
              </w:rPr>
            </w:pPr>
            <w:ins w:id="602" w:author="Alfred Aster" w:date="2022-10-18T09:50:00Z">
              <w:r w:rsidRPr="006C27B0">
                <w:rPr>
                  <w:rFonts w:ascii="Times New Roman" w:hAnsi="Times New Roman" w:cs="Times New Roman"/>
                  <w:bCs/>
                  <w:strike/>
                  <w:color w:val="FF0000"/>
                  <w:sz w:val="18"/>
                  <w:szCs w:val="18"/>
                </w:rPr>
                <w:t>Pending SP</w:t>
              </w:r>
            </w:ins>
          </w:p>
          <w:p w14:paraId="56369C81" w14:textId="77777777" w:rsidR="004B6A5E" w:rsidRPr="006C27B0" w:rsidRDefault="004B6A5E" w:rsidP="00B45EC9">
            <w:pPr>
              <w:suppressAutoHyphens/>
              <w:spacing w:after="0"/>
              <w:rPr>
                <w:ins w:id="603" w:author="Alfred Aster" w:date="2022-10-18T09:50:00Z"/>
                <w:rFonts w:ascii="Times New Roman" w:hAnsi="Times New Roman" w:cs="Times New Roman"/>
                <w:bCs/>
                <w:strike/>
                <w:color w:val="FF0000"/>
                <w:sz w:val="18"/>
                <w:szCs w:val="18"/>
              </w:rPr>
            </w:pPr>
          </w:p>
          <w:p w14:paraId="171CAF68" w14:textId="0A944D0B"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Reject</w:t>
            </w:r>
            <w:del w:id="604" w:author="Alfred Aster" w:date="2022-10-20T14:58:00Z">
              <w:r w:rsidRPr="006C27B0" w:rsidDel="004F3BCE">
                <w:rPr>
                  <w:rFonts w:ascii="Times New Roman" w:hAnsi="Times New Roman" w:cs="Times New Roman"/>
                  <w:bCs/>
                  <w:strike/>
                  <w:color w:val="FF0000"/>
                  <w:sz w:val="18"/>
                  <w:szCs w:val="18"/>
                </w:rPr>
                <w:delText>ed</w:delText>
              </w:r>
            </w:del>
            <w:ins w:id="605" w:author="Alfred Aster" w:date="2022-10-20T14:58:00Z">
              <w:r w:rsidR="004F3BCE" w:rsidRPr="006C27B0">
                <w:rPr>
                  <w:rFonts w:ascii="Times New Roman" w:hAnsi="Times New Roman" w:cs="Times New Roman"/>
                  <w:bCs/>
                  <w:strike/>
                  <w:color w:val="FF0000"/>
                  <w:sz w:val="18"/>
                  <w:szCs w:val="18"/>
                </w:rPr>
                <w:t>–</w:t>
              </w:r>
            </w:ins>
            <w:r w:rsidRPr="006C27B0">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73E6D624" w14:textId="106894AF" w:rsidR="009E4DAF" w:rsidRPr="006C27B0" w:rsidRDefault="009E4DAF" w:rsidP="009E4DAF">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br/>
              <w:t>This CID is discussed on September 9, 2022, but no straw poll is conducted yet.</w:t>
            </w:r>
          </w:p>
          <w:p w14:paraId="420052E7" w14:textId="77777777" w:rsidR="00AB3E6B" w:rsidRPr="006C27B0" w:rsidRDefault="00AB3E6B" w:rsidP="009E4DAF">
            <w:pPr>
              <w:suppressAutoHyphens/>
              <w:spacing w:after="0"/>
              <w:rPr>
                <w:rFonts w:ascii="Times New Roman" w:hAnsi="Times New Roman" w:cs="Times New Roman"/>
                <w:strike/>
                <w:color w:val="FF0000"/>
                <w:sz w:val="18"/>
                <w:szCs w:val="18"/>
              </w:rPr>
            </w:pPr>
          </w:p>
          <w:p w14:paraId="0528B571" w14:textId="77777777" w:rsidR="00B45EC9" w:rsidRPr="006C27B0" w:rsidRDefault="00B45EC9" w:rsidP="00B45EC9">
            <w:pPr>
              <w:suppressAutoHyphens/>
              <w:spacing w:after="0"/>
              <w:rPr>
                <w:rFonts w:ascii="Times New Roman" w:hAnsi="Times New Roman" w:cs="Times New Roman"/>
                <w:bCs/>
                <w:strike/>
                <w:color w:val="FF0000"/>
                <w:sz w:val="18"/>
                <w:szCs w:val="18"/>
              </w:rPr>
            </w:pPr>
            <w:proofErr w:type="spellStart"/>
            <w:r w:rsidRPr="006C27B0">
              <w:rPr>
                <w:rFonts w:ascii="Times New Roman" w:hAnsi="Times New Roman" w:cs="Times New Roman"/>
                <w:bCs/>
                <w:strike/>
                <w:color w:val="FF0000"/>
                <w:sz w:val="18"/>
                <w:szCs w:val="18"/>
              </w:rPr>
              <w:t>Yousi</w:t>
            </w:r>
            <w:proofErr w:type="spellEnd"/>
            <w:r w:rsidRPr="006C27B0">
              <w:rPr>
                <w:rFonts w:ascii="Times New Roman" w:hAnsi="Times New Roman" w:cs="Times New Roman"/>
                <w:bCs/>
                <w:strike/>
                <w:color w:val="FF0000"/>
                <w:sz w:val="18"/>
                <w:szCs w:val="18"/>
              </w:rPr>
              <w:t xml:space="preserve"> Lin</w:t>
            </w:r>
            <w:r w:rsidRPr="006C27B0">
              <w:rPr>
                <w:rFonts w:ascii="Times New Roman" w:hAnsi="Times New Roman" w:cs="Times New Roman"/>
                <w:bCs/>
                <w:strike/>
                <w:color w:val="FF0000"/>
                <w:sz w:val="18"/>
                <w:szCs w:val="18"/>
              </w:rPr>
              <w:tab/>
              <w:t>22/1292r0</w:t>
            </w:r>
          </w:p>
          <w:p w14:paraId="60D901AF" w14:textId="575579A6"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Notes from Discussion:</w:t>
            </w:r>
          </w:p>
          <w:p w14:paraId="002275D0"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&lt;&gt;</w:t>
            </w:r>
          </w:p>
          <w:p w14:paraId="2C0AF23F" w14:textId="371679AF" w:rsidR="00B45EC9" w:rsidRPr="006C27B0" w:rsidRDefault="00B45EC9" w:rsidP="009E4DAF">
            <w:pPr>
              <w:suppressAutoHyphens/>
              <w:spacing w:after="0"/>
              <w:rPr>
                <w:rFonts w:ascii="Times New Roman" w:hAnsi="Times New Roman" w:cs="Times New Roman"/>
                <w:bCs/>
                <w:strike/>
                <w:color w:val="FF0000"/>
                <w:sz w:val="18"/>
                <w:szCs w:val="18"/>
              </w:rPr>
            </w:pPr>
          </w:p>
        </w:tc>
      </w:tr>
      <w:tr w:rsidR="00AB3E6B" w:rsidRPr="008B0293" w14:paraId="2DC4CC4E" w14:textId="77777777" w:rsidTr="00221221">
        <w:trPr>
          <w:trHeight w:val="220"/>
          <w:jc w:val="center"/>
        </w:trPr>
        <w:tc>
          <w:tcPr>
            <w:tcW w:w="715" w:type="dxa"/>
            <w:shd w:val="clear" w:color="auto" w:fill="auto"/>
            <w:noWrap/>
          </w:tcPr>
          <w:p w14:paraId="7512DCAF" w14:textId="710BD35D" w:rsidR="00AB3E6B" w:rsidRPr="006C27B0" w:rsidRDefault="00AB3E6B" w:rsidP="00AB3E6B">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10874</w:t>
            </w:r>
          </w:p>
        </w:tc>
        <w:tc>
          <w:tcPr>
            <w:tcW w:w="990" w:type="dxa"/>
          </w:tcPr>
          <w:p w14:paraId="6FA91C42" w14:textId="6DB88946" w:rsidR="00AB3E6B" w:rsidRPr="006C27B0" w:rsidRDefault="00AB3E6B" w:rsidP="00AB3E6B">
            <w:pPr>
              <w:suppressAutoHyphens/>
              <w:spacing w:after="0"/>
              <w:rPr>
                <w:rFonts w:ascii="Times New Roman" w:hAnsi="Times New Roman" w:cs="Times New Roman"/>
                <w:strike/>
                <w:color w:val="FF0000"/>
                <w:sz w:val="18"/>
                <w:szCs w:val="18"/>
              </w:rPr>
            </w:pPr>
            <w:proofErr w:type="spellStart"/>
            <w:r w:rsidRPr="006C27B0">
              <w:rPr>
                <w:rFonts w:ascii="Times New Roman" w:hAnsi="Times New Roman" w:cs="Times New Roman"/>
                <w:strike/>
                <w:color w:val="FF0000"/>
                <w:sz w:val="18"/>
                <w:szCs w:val="18"/>
              </w:rPr>
              <w:t>Yousi</w:t>
            </w:r>
            <w:proofErr w:type="spellEnd"/>
            <w:r w:rsidRPr="006C27B0">
              <w:rPr>
                <w:rFonts w:ascii="Times New Roman" w:hAnsi="Times New Roman" w:cs="Times New Roman"/>
                <w:strike/>
                <w:color w:val="FF0000"/>
                <w:sz w:val="18"/>
                <w:szCs w:val="18"/>
              </w:rPr>
              <w:t xml:space="preserve"> Lin</w:t>
            </w:r>
          </w:p>
        </w:tc>
        <w:tc>
          <w:tcPr>
            <w:tcW w:w="900" w:type="dxa"/>
            <w:shd w:val="clear" w:color="auto" w:fill="auto"/>
            <w:noWrap/>
          </w:tcPr>
          <w:p w14:paraId="45AE0564" w14:textId="3928AA31" w:rsidR="00AB3E6B" w:rsidRPr="006C27B0" w:rsidRDefault="00AB3E6B" w:rsidP="00AB3E6B">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35.9.1</w:t>
            </w:r>
          </w:p>
        </w:tc>
        <w:tc>
          <w:tcPr>
            <w:tcW w:w="720" w:type="dxa"/>
          </w:tcPr>
          <w:p w14:paraId="40119915" w14:textId="6815F24A" w:rsidR="00AB3E6B" w:rsidRPr="006C27B0" w:rsidRDefault="00AB3E6B" w:rsidP="00AB3E6B">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510.51</w:t>
            </w:r>
          </w:p>
        </w:tc>
        <w:tc>
          <w:tcPr>
            <w:tcW w:w="2520" w:type="dxa"/>
            <w:shd w:val="clear" w:color="auto" w:fill="auto"/>
            <w:noWrap/>
          </w:tcPr>
          <w:p w14:paraId="7E2A869A" w14:textId="4E730207" w:rsidR="00AB3E6B" w:rsidRPr="006C27B0" w:rsidRDefault="00AB3E6B" w:rsidP="00AB3E6B">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Currently rules are only designed trigger enabled r-TWT. May need to define rules for EDCA based r-</w:t>
            </w:r>
            <w:proofErr w:type="spellStart"/>
            <w:r w:rsidRPr="006C27B0">
              <w:rPr>
                <w:rFonts w:ascii="Times New Roman" w:hAnsi="Times New Roman" w:cs="Times New Roman"/>
                <w:strike/>
                <w:color w:val="FF0000"/>
                <w:sz w:val="18"/>
                <w:szCs w:val="18"/>
              </w:rPr>
              <w:t>TW</w:t>
            </w:r>
            <w:r w:rsidR="004F3BCE" w:rsidRPr="006C27B0">
              <w:rPr>
                <w:rFonts w:ascii="Times New Roman" w:hAnsi="Times New Roman" w:cs="Times New Roman"/>
                <w:strike/>
                <w:color w:val="FF0000"/>
                <w:sz w:val="18"/>
                <w:szCs w:val="18"/>
              </w:rPr>
              <w:t>t</w:t>
            </w:r>
            <w:proofErr w:type="spellEnd"/>
            <w:r w:rsidRPr="006C27B0">
              <w:rPr>
                <w:rFonts w:ascii="Times New Roman" w:hAnsi="Times New Roman" w:cs="Times New Roman"/>
                <w:strike/>
                <w:color w:val="FF0000"/>
                <w:sz w:val="18"/>
                <w:szCs w:val="18"/>
              </w:rPr>
              <w:t>.</w:t>
            </w:r>
          </w:p>
        </w:tc>
        <w:tc>
          <w:tcPr>
            <w:tcW w:w="2340" w:type="dxa"/>
            <w:shd w:val="clear" w:color="auto" w:fill="auto"/>
            <w:noWrap/>
          </w:tcPr>
          <w:p w14:paraId="407AC931" w14:textId="7E597A9B" w:rsidR="00AB3E6B" w:rsidRPr="006C27B0" w:rsidRDefault="00AB3E6B" w:rsidP="00AB3E6B">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as in comment</w:t>
            </w:r>
          </w:p>
        </w:tc>
        <w:tc>
          <w:tcPr>
            <w:tcW w:w="3150" w:type="dxa"/>
            <w:shd w:val="clear" w:color="auto" w:fill="auto"/>
          </w:tcPr>
          <w:p w14:paraId="2E52C91A" w14:textId="795CE2CB" w:rsidR="00372862" w:rsidRPr="006C27B0" w:rsidRDefault="00372862" w:rsidP="00AA1971">
            <w:pPr>
              <w:suppressAutoHyphens/>
              <w:spacing w:after="0"/>
              <w:rPr>
                <w:ins w:id="606" w:author="Alfred Aster" w:date="2022-10-16T22:17:00Z"/>
                <w:rFonts w:ascii="Times New Roman" w:hAnsi="Times New Roman" w:cs="Times New Roman"/>
                <w:bCs/>
                <w:strike/>
                <w:color w:val="FF0000"/>
                <w:sz w:val="18"/>
                <w:szCs w:val="18"/>
              </w:rPr>
            </w:pPr>
            <w:ins w:id="607" w:author="Alfred Aster" w:date="2022-10-16T22:17:00Z">
              <w:r w:rsidRPr="006C27B0">
                <w:rPr>
                  <w:rFonts w:ascii="Times New Roman" w:hAnsi="Times New Roman" w:cs="Times New Roman"/>
                  <w:bCs/>
                  <w:strike/>
                  <w:color w:val="FF0000"/>
                  <w:sz w:val="18"/>
                  <w:szCs w:val="18"/>
                </w:rPr>
                <w:t>Pending SP</w:t>
              </w:r>
            </w:ins>
          </w:p>
          <w:p w14:paraId="7B75911C" w14:textId="77777777" w:rsidR="00372862" w:rsidRPr="006C27B0" w:rsidRDefault="00372862" w:rsidP="00AA1971">
            <w:pPr>
              <w:suppressAutoHyphens/>
              <w:spacing w:after="0"/>
              <w:rPr>
                <w:ins w:id="608" w:author="Alfred Aster" w:date="2022-10-16T22:17:00Z"/>
                <w:rFonts w:ascii="Times New Roman" w:hAnsi="Times New Roman" w:cs="Times New Roman"/>
                <w:bCs/>
                <w:strike/>
                <w:color w:val="FF0000"/>
                <w:sz w:val="18"/>
                <w:szCs w:val="18"/>
              </w:rPr>
            </w:pPr>
          </w:p>
          <w:p w14:paraId="6E6CA9AE" w14:textId="7C01B911" w:rsidR="00AA1971" w:rsidRPr="006C27B0" w:rsidRDefault="008C027F" w:rsidP="00AA1971">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Reject</w:t>
            </w:r>
            <w:del w:id="609" w:author="Alfred Aster" w:date="2022-10-20T14:58:00Z">
              <w:r w:rsidRPr="006C27B0" w:rsidDel="004F3BCE">
                <w:rPr>
                  <w:rFonts w:ascii="Times New Roman" w:hAnsi="Times New Roman" w:cs="Times New Roman"/>
                  <w:bCs/>
                  <w:strike/>
                  <w:color w:val="FF0000"/>
                  <w:sz w:val="18"/>
                  <w:szCs w:val="18"/>
                </w:rPr>
                <w:delText>ed</w:delText>
              </w:r>
            </w:del>
            <w:ins w:id="610" w:author="Alfred Aster" w:date="2022-10-20T14:58:00Z">
              <w:r w:rsidR="004F3BCE" w:rsidRPr="006C27B0">
                <w:rPr>
                  <w:rFonts w:ascii="Times New Roman" w:hAnsi="Times New Roman" w:cs="Times New Roman"/>
                  <w:bCs/>
                  <w:strike/>
                  <w:color w:val="FF0000"/>
                  <w:sz w:val="18"/>
                  <w:szCs w:val="18"/>
                </w:rPr>
                <w:t>–</w:t>
              </w:r>
            </w:ins>
            <w:r w:rsidRPr="006C27B0">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59B676C3" w14:textId="77777777" w:rsidR="00AA1971" w:rsidRPr="006C27B0" w:rsidRDefault="00AA1971" w:rsidP="00AA1971">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This CID is discussed on September 13, 2022, but no straw poll is conducted yet.</w:t>
            </w:r>
          </w:p>
          <w:p w14:paraId="5A712B13" w14:textId="77777777" w:rsidR="00AA1971" w:rsidRPr="006C27B0" w:rsidRDefault="00AA1971" w:rsidP="00AA1971">
            <w:pPr>
              <w:suppressAutoHyphens/>
              <w:spacing w:after="0"/>
              <w:rPr>
                <w:rFonts w:ascii="Times New Roman" w:hAnsi="Times New Roman" w:cs="Times New Roman"/>
                <w:bCs/>
                <w:strike/>
                <w:color w:val="FF0000"/>
                <w:sz w:val="18"/>
                <w:szCs w:val="18"/>
              </w:rPr>
            </w:pPr>
          </w:p>
          <w:p w14:paraId="61072508"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Chunyu Hu</w:t>
            </w:r>
            <w:r w:rsidRPr="006C27B0">
              <w:rPr>
                <w:rFonts w:ascii="Times New Roman" w:hAnsi="Times New Roman" w:cs="Times New Roman"/>
                <w:bCs/>
                <w:strike/>
                <w:color w:val="FF0000"/>
                <w:sz w:val="18"/>
                <w:szCs w:val="18"/>
              </w:rPr>
              <w:tab/>
              <w:t>22/1470r6</w:t>
            </w:r>
          </w:p>
          <w:p w14:paraId="57FE287D" w14:textId="57513265"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Notes from Discussion:</w:t>
            </w:r>
          </w:p>
          <w:p w14:paraId="4C6418C1"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&lt;&gt;</w:t>
            </w:r>
          </w:p>
          <w:p w14:paraId="41853165" w14:textId="4702C815" w:rsidR="00B45EC9" w:rsidRPr="006C27B0" w:rsidRDefault="00B45EC9" w:rsidP="00AA1971">
            <w:pPr>
              <w:suppressAutoHyphens/>
              <w:spacing w:after="0"/>
              <w:rPr>
                <w:rFonts w:ascii="Times New Roman" w:hAnsi="Times New Roman" w:cs="Times New Roman"/>
                <w:bCs/>
                <w:strike/>
                <w:color w:val="FF0000"/>
                <w:sz w:val="18"/>
                <w:szCs w:val="18"/>
              </w:rPr>
            </w:pPr>
          </w:p>
        </w:tc>
      </w:tr>
      <w:tr w:rsidR="000B7F75" w:rsidRPr="008B0293" w14:paraId="572A7DD0" w14:textId="77777777" w:rsidTr="00221221">
        <w:trPr>
          <w:trHeight w:val="220"/>
          <w:jc w:val="center"/>
        </w:trPr>
        <w:tc>
          <w:tcPr>
            <w:tcW w:w="715" w:type="dxa"/>
            <w:shd w:val="clear" w:color="auto" w:fill="auto"/>
            <w:noWrap/>
          </w:tcPr>
          <w:p w14:paraId="71DE934A" w14:textId="10FC840A" w:rsidR="000B7F75" w:rsidRPr="001B0B9D" w:rsidRDefault="000B7F75" w:rsidP="000B7F75">
            <w:pPr>
              <w:suppressAutoHyphens/>
              <w:spacing w:after="0"/>
              <w:rPr>
                <w:rFonts w:ascii="Times New Roman" w:hAnsi="Times New Roman" w:cs="Times New Roman"/>
                <w:sz w:val="18"/>
                <w:szCs w:val="18"/>
              </w:rPr>
            </w:pPr>
            <w:r w:rsidRPr="001B0B9D">
              <w:rPr>
                <w:rFonts w:ascii="Times New Roman" w:hAnsi="Times New Roman" w:cs="Times New Roman"/>
                <w:sz w:val="18"/>
                <w:szCs w:val="18"/>
              </w:rPr>
              <w:t>10906</w:t>
            </w:r>
          </w:p>
        </w:tc>
        <w:tc>
          <w:tcPr>
            <w:tcW w:w="990" w:type="dxa"/>
          </w:tcPr>
          <w:p w14:paraId="02C57E9D" w14:textId="42623A84" w:rsidR="000B7F75" w:rsidRPr="001B0B9D" w:rsidRDefault="000B7F75" w:rsidP="000B7F75">
            <w:pPr>
              <w:suppressAutoHyphens/>
              <w:spacing w:after="0"/>
              <w:rPr>
                <w:rFonts w:ascii="Times New Roman" w:hAnsi="Times New Roman" w:cs="Times New Roman"/>
                <w:sz w:val="18"/>
                <w:szCs w:val="18"/>
              </w:rPr>
            </w:pPr>
            <w:r w:rsidRPr="001B0B9D">
              <w:rPr>
                <w:rFonts w:ascii="Times New Roman" w:hAnsi="Times New Roman" w:cs="Times New Roman"/>
                <w:sz w:val="18"/>
                <w:szCs w:val="18"/>
              </w:rPr>
              <w:t>Akira Kishida</w:t>
            </w:r>
          </w:p>
        </w:tc>
        <w:tc>
          <w:tcPr>
            <w:tcW w:w="900" w:type="dxa"/>
            <w:shd w:val="clear" w:color="auto" w:fill="auto"/>
            <w:noWrap/>
          </w:tcPr>
          <w:p w14:paraId="6D9702E8" w14:textId="76C17D4D" w:rsidR="000B7F75" w:rsidRPr="001B0B9D" w:rsidRDefault="000B7F75" w:rsidP="000B7F75">
            <w:pPr>
              <w:suppressAutoHyphens/>
              <w:spacing w:after="0"/>
              <w:rPr>
                <w:rFonts w:ascii="Times New Roman" w:hAnsi="Times New Roman" w:cs="Times New Roman"/>
                <w:sz w:val="18"/>
                <w:szCs w:val="18"/>
              </w:rPr>
            </w:pPr>
            <w:r w:rsidRPr="001B0B9D">
              <w:rPr>
                <w:rFonts w:ascii="Times New Roman" w:hAnsi="Times New Roman" w:cs="Times New Roman"/>
                <w:sz w:val="18"/>
                <w:szCs w:val="18"/>
              </w:rPr>
              <w:t>9.4.2.316</w:t>
            </w:r>
          </w:p>
        </w:tc>
        <w:tc>
          <w:tcPr>
            <w:tcW w:w="720" w:type="dxa"/>
          </w:tcPr>
          <w:p w14:paraId="55576F20" w14:textId="77F0EADB" w:rsidR="000B7F75" w:rsidRPr="001B0B9D" w:rsidRDefault="000B7F75" w:rsidP="000B7F75">
            <w:pPr>
              <w:suppressAutoHyphens/>
              <w:spacing w:after="0"/>
              <w:rPr>
                <w:rFonts w:ascii="Times New Roman" w:hAnsi="Times New Roman" w:cs="Times New Roman"/>
                <w:sz w:val="18"/>
                <w:szCs w:val="18"/>
              </w:rPr>
            </w:pPr>
            <w:r w:rsidRPr="001B0B9D">
              <w:rPr>
                <w:rFonts w:ascii="Times New Roman" w:hAnsi="Times New Roman" w:cs="Times New Roman"/>
                <w:sz w:val="18"/>
                <w:szCs w:val="18"/>
              </w:rPr>
              <w:t>251.40</w:t>
            </w:r>
          </w:p>
        </w:tc>
        <w:tc>
          <w:tcPr>
            <w:tcW w:w="2520" w:type="dxa"/>
            <w:shd w:val="clear" w:color="auto" w:fill="auto"/>
            <w:noWrap/>
          </w:tcPr>
          <w:p w14:paraId="164EFE50" w14:textId="706EC55F" w:rsidR="000B7F75" w:rsidRPr="001B0B9D" w:rsidRDefault="000B7F75" w:rsidP="000B7F75">
            <w:pPr>
              <w:suppressAutoHyphens/>
              <w:spacing w:after="0"/>
              <w:rPr>
                <w:rFonts w:ascii="Times New Roman" w:hAnsi="Times New Roman" w:cs="Times New Roman"/>
                <w:sz w:val="18"/>
                <w:szCs w:val="18"/>
              </w:rPr>
            </w:pPr>
            <w:r w:rsidRPr="001B0B9D">
              <w:rPr>
                <w:rFonts w:ascii="Times New Roman" w:hAnsi="Times New Roman" w:cs="Times New Roman"/>
                <w:sz w:val="18"/>
                <w:szCs w:val="18"/>
              </w:rPr>
              <w:t xml:space="preserve">The QoS Characteristics element contains requirements </w:t>
            </w:r>
            <w:r w:rsidRPr="001B0B9D">
              <w:rPr>
                <w:rFonts w:ascii="Times New Roman" w:hAnsi="Times New Roman" w:cs="Times New Roman"/>
                <w:sz w:val="18"/>
                <w:szCs w:val="18"/>
              </w:rPr>
              <w:lastRenderedPageBreak/>
              <w:t>of QoS expectations of a traffic flow as defined; however, there is no mechanism to notify measurement results of the set of parameters corresponding to the contents of the QoS Characteristics element. Therefore, some mechanisms should be determined to know whether the traffic flow fulfills the requirements of the QoS Characteristic element or not.</w:t>
            </w:r>
          </w:p>
        </w:tc>
        <w:tc>
          <w:tcPr>
            <w:tcW w:w="2340" w:type="dxa"/>
            <w:shd w:val="clear" w:color="auto" w:fill="auto"/>
            <w:noWrap/>
          </w:tcPr>
          <w:p w14:paraId="6F7EF4D0" w14:textId="20A7BAD7" w:rsidR="000B7F75" w:rsidRPr="001B0B9D" w:rsidRDefault="000B7F75" w:rsidP="000B7F75">
            <w:pPr>
              <w:suppressAutoHyphens/>
              <w:spacing w:after="0"/>
              <w:rPr>
                <w:rFonts w:ascii="Times New Roman" w:hAnsi="Times New Roman" w:cs="Times New Roman"/>
                <w:sz w:val="18"/>
                <w:szCs w:val="18"/>
              </w:rPr>
            </w:pPr>
            <w:r w:rsidRPr="001B0B9D">
              <w:rPr>
                <w:rFonts w:ascii="Times New Roman" w:hAnsi="Times New Roman" w:cs="Times New Roman"/>
                <w:sz w:val="18"/>
                <w:szCs w:val="18"/>
              </w:rPr>
              <w:lastRenderedPageBreak/>
              <w:t xml:space="preserve">A new element such as </w:t>
            </w:r>
            <w:proofErr w:type="spellStart"/>
            <w:r w:rsidRPr="001B0B9D">
              <w:rPr>
                <w:rFonts w:ascii="Times New Roman" w:hAnsi="Times New Roman" w:cs="Times New Roman"/>
                <w:sz w:val="18"/>
                <w:szCs w:val="18"/>
              </w:rPr>
              <w:t>t</w:t>
            </w:r>
            <w:del w:id="611" w:author="Alfred Aster" w:date="2022-10-20T14:58:00Z">
              <w:r w:rsidRPr="001B0B9D" w:rsidDel="004F3BCE">
                <w:rPr>
                  <w:rFonts w:ascii="Times New Roman" w:hAnsi="Times New Roman" w:cs="Times New Roman"/>
                  <w:sz w:val="18"/>
                  <w:szCs w:val="18"/>
                </w:rPr>
                <w:delText>h</w:delText>
              </w:r>
            </w:del>
            <w:ins w:id="612" w:author="Alfred Aster" w:date="2022-10-20T14:58:00Z">
              <w:r w:rsidR="004F3BCE">
                <w:rPr>
                  <w:rFonts w:ascii="Times New Roman" w:hAnsi="Times New Roman" w:cs="Times New Roman"/>
                  <w:sz w:val="18"/>
                  <w:szCs w:val="18"/>
                </w:rPr>
                <w:t>“</w:t>
              </w:r>
            </w:ins>
            <w:r w:rsidRPr="001B0B9D">
              <w:rPr>
                <w:rFonts w:ascii="Times New Roman" w:hAnsi="Times New Roman" w:cs="Times New Roman"/>
                <w:sz w:val="18"/>
                <w:szCs w:val="18"/>
              </w:rPr>
              <w:t>e</w:t>
            </w:r>
            <w:proofErr w:type="spellEnd"/>
            <w:r w:rsidRPr="001B0B9D">
              <w:rPr>
                <w:rFonts w:ascii="Times New Roman" w:hAnsi="Times New Roman" w:cs="Times New Roman"/>
                <w:sz w:val="18"/>
                <w:szCs w:val="18"/>
              </w:rPr>
              <w:t xml:space="preserve"> "QoS Characteristic report </w:t>
            </w:r>
            <w:proofErr w:type="spellStart"/>
            <w:r w:rsidRPr="001B0B9D">
              <w:rPr>
                <w:rFonts w:ascii="Times New Roman" w:hAnsi="Times New Roman" w:cs="Times New Roman"/>
                <w:sz w:val="18"/>
                <w:szCs w:val="18"/>
              </w:rPr>
              <w:lastRenderedPageBreak/>
              <w:t>elem</w:t>
            </w:r>
            <w:del w:id="613" w:author="Alfred Aster" w:date="2022-10-20T14:58:00Z">
              <w:r w:rsidRPr="001B0B9D" w:rsidDel="004F3BCE">
                <w:rPr>
                  <w:rFonts w:ascii="Times New Roman" w:hAnsi="Times New Roman" w:cs="Times New Roman"/>
                  <w:sz w:val="18"/>
                  <w:szCs w:val="18"/>
                </w:rPr>
                <w:delText>e</w:delText>
              </w:r>
            </w:del>
            <w:ins w:id="614" w:author="Alfred Aster" w:date="2022-10-20T14:58:00Z">
              <w:r w:rsidR="004F3BCE">
                <w:rPr>
                  <w:rFonts w:ascii="Times New Roman" w:hAnsi="Times New Roman" w:cs="Times New Roman"/>
                  <w:sz w:val="18"/>
                  <w:szCs w:val="18"/>
                </w:rPr>
                <w:t>”</w:t>
              </w:r>
            </w:ins>
            <w:r w:rsidRPr="001B0B9D">
              <w:rPr>
                <w:rFonts w:ascii="Times New Roman" w:hAnsi="Times New Roman" w:cs="Times New Roman"/>
                <w:sz w:val="18"/>
                <w:szCs w:val="18"/>
              </w:rPr>
              <w:t>nt</w:t>
            </w:r>
            <w:proofErr w:type="spellEnd"/>
            <w:r w:rsidRPr="001B0B9D">
              <w:rPr>
                <w:rFonts w:ascii="Times New Roman" w:hAnsi="Times New Roman" w:cs="Times New Roman"/>
                <w:sz w:val="18"/>
                <w:szCs w:val="18"/>
              </w:rPr>
              <w:t>" should be created to notify the results of measurements of each component in the QoS Characteristic element.</w:t>
            </w:r>
          </w:p>
        </w:tc>
        <w:tc>
          <w:tcPr>
            <w:tcW w:w="3150" w:type="dxa"/>
            <w:shd w:val="clear" w:color="auto" w:fill="auto"/>
          </w:tcPr>
          <w:p w14:paraId="01763EFE" w14:textId="648D20F6" w:rsidR="00B45EC9" w:rsidRPr="001B0B9D" w:rsidRDefault="00B45EC9" w:rsidP="00B45EC9">
            <w:pPr>
              <w:suppressAutoHyphens/>
              <w:spacing w:after="0"/>
              <w:rPr>
                <w:rFonts w:ascii="Times New Roman" w:hAnsi="Times New Roman" w:cs="Times New Roman"/>
                <w:bCs/>
                <w:sz w:val="18"/>
                <w:szCs w:val="18"/>
              </w:rPr>
            </w:pPr>
            <w:r w:rsidRPr="001B0B9D">
              <w:rPr>
                <w:rFonts w:ascii="Times New Roman" w:hAnsi="Times New Roman" w:cs="Times New Roman"/>
                <w:bCs/>
                <w:sz w:val="18"/>
                <w:szCs w:val="18"/>
              </w:rPr>
              <w:lastRenderedPageBreak/>
              <w:t>Reject</w:t>
            </w:r>
            <w:del w:id="615" w:author="Alfred Aster" w:date="2022-10-20T14:58:00Z">
              <w:r w:rsidRPr="001B0B9D" w:rsidDel="004F3BCE">
                <w:rPr>
                  <w:rFonts w:ascii="Times New Roman" w:hAnsi="Times New Roman" w:cs="Times New Roman"/>
                  <w:bCs/>
                  <w:sz w:val="18"/>
                  <w:szCs w:val="18"/>
                </w:rPr>
                <w:delText>ed</w:delText>
              </w:r>
            </w:del>
            <w:ins w:id="616" w:author="Alfred Aster" w:date="2022-10-20T14:58:00Z">
              <w:r w:rsidR="004F3BCE">
                <w:rPr>
                  <w:rFonts w:ascii="Times New Roman" w:hAnsi="Times New Roman" w:cs="Times New Roman"/>
                  <w:bCs/>
                  <w:sz w:val="18"/>
                  <w:szCs w:val="18"/>
                </w:rPr>
                <w:t>–</w:t>
              </w:r>
            </w:ins>
            <w:r w:rsidRPr="001B0B9D">
              <w:rPr>
                <w:rFonts w:ascii="Times New Roman" w:hAnsi="Times New Roman" w:cs="Times New Roman"/>
                <w:bCs/>
                <w:sz w:val="18"/>
                <w:szCs w:val="18"/>
              </w:rPr>
              <w:t xml:space="preserve"> -- A proposed resolution for “this CID” was discussed as part of the </w:t>
            </w:r>
            <w:r w:rsidRPr="001B0B9D">
              <w:rPr>
                <w:rFonts w:ascii="Times New Roman" w:hAnsi="Times New Roman" w:cs="Times New Roman"/>
                <w:bCs/>
                <w:sz w:val="18"/>
                <w:szCs w:val="18"/>
              </w:rPr>
              <w:lastRenderedPageBreak/>
              <w:t>comment resolutions in “document”, however the group could not reach consensus on a proposed change that would resolve the comment.</w:t>
            </w:r>
          </w:p>
          <w:p w14:paraId="242D64A8" w14:textId="26FBBA50" w:rsidR="000B7F75" w:rsidRPr="001B0B9D" w:rsidRDefault="000B7F75" w:rsidP="000B7F75">
            <w:pPr>
              <w:suppressAutoHyphens/>
              <w:spacing w:after="0"/>
              <w:rPr>
                <w:rFonts w:ascii="Times New Roman" w:hAnsi="Times New Roman" w:cs="Times New Roman"/>
                <w:sz w:val="18"/>
                <w:szCs w:val="18"/>
              </w:rPr>
            </w:pPr>
            <w:r w:rsidRPr="001B0B9D">
              <w:rPr>
                <w:rFonts w:ascii="Times New Roman" w:hAnsi="Times New Roman" w:cs="Times New Roman"/>
                <w:sz w:val="18"/>
                <w:szCs w:val="18"/>
              </w:rPr>
              <w:br/>
              <w:t xml:space="preserve">This CID is discussed on September 8, 2022, </w:t>
            </w:r>
            <w:r w:rsidR="001B0B9D">
              <w:rPr>
                <w:rFonts w:ascii="Times New Roman" w:hAnsi="Times New Roman" w:cs="Times New Roman"/>
                <w:sz w:val="18"/>
                <w:szCs w:val="18"/>
              </w:rPr>
              <w:t xml:space="preserve">and then </w:t>
            </w:r>
            <w:proofErr w:type="gramStart"/>
            <w:r w:rsidR="001B0B9D">
              <w:rPr>
                <w:rFonts w:ascii="Times New Roman" w:hAnsi="Times New Roman" w:cs="Times New Roman"/>
                <w:sz w:val="18"/>
                <w:szCs w:val="18"/>
              </w:rPr>
              <w:t>in</w:t>
            </w:r>
            <w:proofErr w:type="gramEnd"/>
            <w:r w:rsidR="001B0B9D">
              <w:rPr>
                <w:rFonts w:ascii="Times New Roman" w:hAnsi="Times New Roman" w:cs="Times New Roman"/>
                <w:sz w:val="18"/>
                <w:szCs w:val="18"/>
              </w:rPr>
              <w:t xml:space="preserve"> October 19, 2022. The SP result is: </w:t>
            </w:r>
            <w:r w:rsidR="00DF663E">
              <w:rPr>
                <w:rFonts w:ascii="Times New Roman" w:hAnsi="Times New Roman" w:cs="Times New Roman"/>
                <w:sz w:val="18"/>
                <w:szCs w:val="18"/>
              </w:rPr>
              <w:t>21Y, 14N, 26A</w:t>
            </w:r>
            <w:r w:rsidRPr="001B0B9D">
              <w:rPr>
                <w:rFonts w:ascii="Times New Roman" w:hAnsi="Times New Roman" w:cs="Times New Roman"/>
                <w:sz w:val="18"/>
                <w:szCs w:val="18"/>
              </w:rPr>
              <w:t>.</w:t>
            </w:r>
            <w:r w:rsidRPr="001B0B9D">
              <w:rPr>
                <w:rFonts w:ascii="Times New Roman" w:hAnsi="Times New Roman" w:cs="Times New Roman"/>
                <w:sz w:val="18"/>
                <w:szCs w:val="18"/>
              </w:rPr>
              <w:br/>
            </w:r>
          </w:p>
          <w:p w14:paraId="7482C0C7" w14:textId="22AA43DF" w:rsidR="00887E9D" w:rsidRPr="001B0B9D" w:rsidRDefault="00B45EC9" w:rsidP="00DF663E">
            <w:pPr>
              <w:suppressAutoHyphens/>
              <w:spacing w:after="0"/>
              <w:rPr>
                <w:rFonts w:ascii="Times New Roman" w:hAnsi="Times New Roman" w:cs="Times New Roman"/>
                <w:bCs/>
                <w:sz w:val="18"/>
                <w:szCs w:val="18"/>
              </w:rPr>
            </w:pPr>
            <w:r w:rsidRPr="001B0B9D">
              <w:rPr>
                <w:rFonts w:ascii="Times New Roman" w:hAnsi="Times New Roman" w:cs="Times New Roman"/>
                <w:bCs/>
                <w:sz w:val="18"/>
                <w:szCs w:val="18"/>
              </w:rPr>
              <w:t>Guogang Huang</w:t>
            </w:r>
            <w:r w:rsidRPr="001B0B9D">
              <w:rPr>
                <w:rFonts w:ascii="Times New Roman" w:hAnsi="Times New Roman" w:cs="Times New Roman"/>
                <w:bCs/>
                <w:sz w:val="18"/>
                <w:szCs w:val="18"/>
              </w:rPr>
              <w:tab/>
              <w:t>22/1213r</w:t>
            </w:r>
            <w:r w:rsidR="00C3229B">
              <w:rPr>
                <w:rFonts w:ascii="Times New Roman" w:hAnsi="Times New Roman" w:cs="Times New Roman"/>
                <w:bCs/>
                <w:sz w:val="18"/>
                <w:szCs w:val="18"/>
              </w:rPr>
              <w:t>3</w:t>
            </w:r>
          </w:p>
        </w:tc>
      </w:tr>
      <w:tr w:rsidR="000B7F75" w:rsidRPr="008B0293" w14:paraId="017AFB06" w14:textId="77777777" w:rsidTr="00221221">
        <w:trPr>
          <w:trHeight w:val="220"/>
          <w:jc w:val="center"/>
        </w:trPr>
        <w:tc>
          <w:tcPr>
            <w:tcW w:w="715" w:type="dxa"/>
            <w:shd w:val="clear" w:color="auto" w:fill="auto"/>
            <w:noWrap/>
          </w:tcPr>
          <w:p w14:paraId="14298795" w14:textId="4D6BAD59" w:rsidR="000B7F75" w:rsidRPr="00C3229B" w:rsidRDefault="000B7F75" w:rsidP="000B7F75">
            <w:pPr>
              <w:suppressAutoHyphens/>
              <w:spacing w:after="0"/>
              <w:rPr>
                <w:rFonts w:ascii="Times New Roman" w:hAnsi="Times New Roman" w:cs="Times New Roman"/>
                <w:sz w:val="18"/>
                <w:szCs w:val="18"/>
              </w:rPr>
            </w:pPr>
            <w:r w:rsidRPr="00C3229B">
              <w:rPr>
                <w:rFonts w:ascii="Times New Roman" w:hAnsi="Times New Roman" w:cs="Times New Roman"/>
                <w:sz w:val="18"/>
                <w:szCs w:val="18"/>
              </w:rPr>
              <w:lastRenderedPageBreak/>
              <w:t>10908</w:t>
            </w:r>
          </w:p>
        </w:tc>
        <w:tc>
          <w:tcPr>
            <w:tcW w:w="990" w:type="dxa"/>
          </w:tcPr>
          <w:p w14:paraId="18430BA4" w14:textId="36E60F8A" w:rsidR="000B7F75" w:rsidRPr="00C3229B" w:rsidRDefault="000B7F75" w:rsidP="000B7F75">
            <w:pPr>
              <w:suppressAutoHyphens/>
              <w:spacing w:after="0"/>
              <w:rPr>
                <w:rFonts w:ascii="Times New Roman" w:hAnsi="Times New Roman" w:cs="Times New Roman"/>
                <w:sz w:val="18"/>
                <w:szCs w:val="18"/>
              </w:rPr>
            </w:pPr>
            <w:r w:rsidRPr="00C3229B">
              <w:rPr>
                <w:rFonts w:ascii="Times New Roman" w:hAnsi="Times New Roman" w:cs="Times New Roman"/>
                <w:sz w:val="18"/>
                <w:szCs w:val="18"/>
              </w:rPr>
              <w:t>Akira Kishida</w:t>
            </w:r>
          </w:p>
        </w:tc>
        <w:tc>
          <w:tcPr>
            <w:tcW w:w="900" w:type="dxa"/>
            <w:shd w:val="clear" w:color="auto" w:fill="auto"/>
            <w:noWrap/>
          </w:tcPr>
          <w:p w14:paraId="5F224202" w14:textId="07E03CEC" w:rsidR="000B7F75" w:rsidRPr="00C3229B" w:rsidRDefault="000B7F75" w:rsidP="000B7F75">
            <w:pPr>
              <w:suppressAutoHyphens/>
              <w:spacing w:after="0"/>
              <w:rPr>
                <w:rFonts w:ascii="Times New Roman" w:hAnsi="Times New Roman" w:cs="Times New Roman"/>
                <w:sz w:val="18"/>
                <w:szCs w:val="18"/>
              </w:rPr>
            </w:pPr>
            <w:r w:rsidRPr="00C3229B">
              <w:rPr>
                <w:rFonts w:ascii="Times New Roman" w:hAnsi="Times New Roman" w:cs="Times New Roman"/>
                <w:sz w:val="18"/>
                <w:szCs w:val="18"/>
              </w:rPr>
              <w:t>35.9</w:t>
            </w:r>
          </w:p>
        </w:tc>
        <w:tc>
          <w:tcPr>
            <w:tcW w:w="720" w:type="dxa"/>
          </w:tcPr>
          <w:p w14:paraId="404B1FBE" w14:textId="408DD93D" w:rsidR="000B7F75" w:rsidRPr="00C3229B" w:rsidRDefault="000B7F75" w:rsidP="000B7F75">
            <w:pPr>
              <w:suppressAutoHyphens/>
              <w:spacing w:after="0"/>
              <w:rPr>
                <w:rFonts w:ascii="Times New Roman" w:hAnsi="Times New Roman" w:cs="Times New Roman"/>
                <w:sz w:val="18"/>
                <w:szCs w:val="18"/>
              </w:rPr>
            </w:pPr>
            <w:r w:rsidRPr="00C3229B">
              <w:rPr>
                <w:rFonts w:ascii="Times New Roman" w:hAnsi="Times New Roman" w:cs="Times New Roman"/>
                <w:sz w:val="18"/>
                <w:szCs w:val="18"/>
              </w:rPr>
              <w:t>510.51</w:t>
            </w:r>
          </w:p>
        </w:tc>
        <w:tc>
          <w:tcPr>
            <w:tcW w:w="2520" w:type="dxa"/>
            <w:shd w:val="clear" w:color="auto" w:fill="auto"/>
            <w:noWrap/>
          </w:tcPr>
          <w:p w14:paraId="1D0D8DC6" w14:textId="1CD3D925" w:rsidR="000B7F75" w:rsidRPr="00C3229B" w:rsidRDefault="000B7F75" w:rsidP="000B7F75">
            <w:pPr>
              <w:suppressAutoHyphens/>
              <w:spacing w:after="0"/>
              <w:rPr>
                <w:rFonts w:ascii="Times New Roman" w:hAnsi="Times New Roman" w:cs="Times New Roman"/>
                <w:sz w:val="18"/>
                <w:szCs w:val="18"/>
              </w:rPr>
            </w:pPr>
            <w:r w:rsidRPr="00C3229B">
              <w:rPr>
                <w:rFonts w:ascii="Times New Roman" w:hAnsi="Times New Roman" w:cs="Times New Roman"/>
                <w:sz w:val="18"/>
                <w:szCs w:val="18"/>
              </w:rPr>
              <w:t>A mechanism for how an AP confirms whether the requirements described in the QoS Characteristics element are fulfilled or not should be defined in 35.9 and 35.3.22.</w:t>
            </w:r>
          </w:p>
        </w:tc>
        <w:tc>
          <w:tcPr>
            <w:tcW w:w="2340" w:type="dxa"/>
            <w:shd w:val="clear" w:color="auto" w:fill="auto"/>
            <w:noWrap/>
          </w:tcPr>
          <w:p w14:paraId="2C049EED" w14:textId="063E2E12" w:rsidR="000B7F75" w:rsidRPr="00C3229B" w:rsidRDefault="000B7F75" w:rsidP="000B7F75">
            <w:pPr>
              <w:suppressAutoHyphens/>
              <w:spacing w:after="0"/>
              <w:rPr>
                <w:rFonts w:ascii="Times New Roman" w:hAnsi="Times New Roman" w:cs="Times New Roman"/>
                <w:sz w:val="18"/>
                <w:szCs w:val="18"/>
              </w:rPr>
            </w:pPr>
            <w:r w:rsidRPr="00C3229B">
              <w:rPr>
                <w:rFonts w:ascii="Times New Roman" w:hAnsi="Times New Roman" w:cs="Times New Roman"/>
                <w:sz w:val="18"/>
                <w:szCs w:val="18"/>
              </w:rPr>
              <w:t>As in the comment.</w:t>
            </w:r>
          </w:p>
        </w:tc>
        <w:tc>
          <w:tcPr>
            <w:tcW w:w="3150" w:type="dxa"/>
            <w:shd w:val="clear" w:color="auto" w:fill="auto"/>
          </w:tcPr>
          <w:p w14:paraId="42B85438" w14:textId="63939D34" w:rsidR="00C3229B" w:rsidRPr="00C3229B" w:rsidRDefault="00C3229B" w:rsidP="00C3229B">
            <w:pPr>
              <w:suppressAutoHyphens/>
              <w:spacing w:after="0"/>
              <w:rPr>
                <w:rFonts w:ascii="Times New Roman" w:hAnsi="Times New Roman" w:cs="Times New Roman"/>
                <w:bCs/>
                <w:sz w:val="18"/>
                <w:szCs w:val="18"/>
              </w:rPr>
            </w:pPr>
            <w:r w:rsidRPr="00C3229B">
              <w:rPr>
                <w:rFonts w:ascii="Times New Roman" w:hAnsi="Times New Roman" w:cs="Times New Roman"/>
                <w:bCs/>
                <w:sz w:val="18"/>
                <w:szCs w:val="18"/>
              </w:rPr>
              <w:t>Reject</w:t>
            </w:r>
            <w:del w:id="617" w:author="Alfred Aster" w:date="2022-10-20T14:58:00Z">
              <w:r w:rsidRPr="00C3229B" w:rsidDel="004F3BCE">
                <w:rPr>
                  <w:rFonts w:ascii="Times New Roman" w:hAnsi="Times New Roman" w:cs="Times New Roman"/>
                  <w:bCs/>
                  <w:sz w:val="18"/>
                  <w:szCs w:val="18"/>
                </w:rPr>
                <w:delText>ed</w:delText>
              </w:r>
            </w:del>
            <w:ins w:id="618" w:author="Alfred Aster" w:date="2022-10-20T14:58:00Z">
              <w:r w:rsidR="004F3BCE">
                <w:rPr>
                  <w:rFonts w:ascii="Times New Roman" w:hAnsi="Times New Roman" w:cs="Times New Roman"/>
                  <w:bCs/>
                  <w:sz w:val="18"/>
                  <w:szCs w:val="18"/>
                </w:rPr>
                <w:t>–</w:t>
              </w:r>
            </w:ins>
            <w:r w:rsidRPr="00C3229B">
              <w:rPr>
                <w:rFonts w:ascii="Times New Roman" w:hAnsi="Times New Roman" w:cs="Times New Roman"/>
                <w:bCs/>
                <w:sz w:val="18"/>
                <w:szCs w:val="18"/>
              </w:rPr>
              <w:t xml:space="preserve"> -- A proposed resolution for “this CID” was discussed as part of the comment resolutions in “document”, however the group could not reach consensus on a proposed change that would resolve the comment.</w:t>
            </w:r>
          </w:p>
          <w:p w14:paraId="3483C841" w14:textId="77777777" w:rsidR="00C3229B" w:rsidRPr="00C3229B" w:rsidRDefault="00C3229B" w:rsidP="00C3229B">
            <w:pPr>
              <w:suppressAutoHyphens/>
              <w:spacing w:after="0"/>
              <w:rPr>
                <w:rFonts w:ascii="Times New Roman" w:hAnsi="Times New Roman" w:cs="Times New Roman"/>
                <w:sz w:val="18"/>
                <w:szCs w:val="18"/>
              </w:rPr>
            </w:pPr>
            <w:r w:rsidRPr="00C3229B">
              <w:rPr>
                <w:rFonts w:ascii="Times New Roman" w:hAnsi="Times New Roman" w:cs="Times New Roman"/>
                <w:sz w:val="18"/>
                <w:szCs w:val="18"/>
              </w:rPr>
              <w:br/>
              <w:t xml:space="preserve">This CID is discussed on September 8, 2022, and then </w:t>
            </w:r>
            <w:proofErr w:type="gramStart"/>
            <w:r w:rsidRPr="00C3229B">
              <w:rPr>
                <w:rFonts w:ascii="Times New Roman" w:hAnsi="Times New Roman" w:cs="Times New Roman"/>
                <w:sz w:val="18"/>
                <w:szCs w:val="18"/>
              </w:rPr>
              <w:t>in</w:t>
            </w:r>
            <w:proofErr w:type="gramEnd"/>
            <w:r w:rsidRPr="00C3229B">
              <w:rPr>
                <w:rFonts w:ascii="Times New Roman" w:hAnsi="Times New Roman" w:cs="Times New Roman"/>
                <w:sz w:val="18"/>
                <w:szCs w:val="18"/>
              </w:rPr>
              <w:t xml:space="preserve"> October 19, 2022. The SP result is: 21Y, 14N, 26A.</w:t>
            </w:r>
            <w:r w:rsidRPr="00C3229B">
              <w:rPr>
                <w:rFonts w:ascii="Times New Roman" w:hAnsi="Times New Roman" w:cs="Times New Roman"/>
                <w:sz w:val="18"/>
                <w:szCs w:val="18"/>
              </w:rPr>
              <w:br/>
            </w:r>
          </w:p>
          <w:p w14:paraId="4851B434" w14:textId="3EA62C45" w:rsidR="00B45EC9" w:rsidRPr="00C3229B" w:rsidRDefault="00C3229B" w:rsidP="00C3229B">
            <w:pPr>
              <w:suppressAutoHyphens/>
              <w:spacing w:after="0"/>
              <w:rPr>
                <w:rFonts w:ascii="Times New Roman" w:hAnsi="Times New Roman" w:cs="Times New Roman"/>
                <w:bCs/>
                <w:sz w:val="18"/>
                <w:szCs w:val="18"/>
              </w:rPr>
            </w:pPr>
            <w:r w:rsidRPr="00C3229B">
              <w:rPr>
                <w:rFonts w:ascii="Times New Roman" w:hAnsi="Times New Roman" w:cs="Times New Roman"/>
                <w:bCs/>
                <w:sz w:val="18"/>
                <w:szCs w:val="18"/>
              </w:rPr>
              <w:t>Guogang Huang</w:t>
            </w:r>
            <w:r w:rsidRPr="00C3229B">
              <w:rPr>
                <w:rFonts w:ascii="Times New Roman" w:hAnsi="Times New Roman" w:cs="Times New Roman"/>
                <w:bCs/>
                <w:sz w:val="18"/>
                <w:szCs w:val="18"/>
              </w:rPr>
              <w:tab/>
              <w:t>22/1213r3</w:t>
            </w:r>
          </w:p>
        </w:tc>
      </w:tr>
      <w:tr w:rsidR="000B7F75" w:rsidRPr="008B0293" w14:paraId="3481C1B7" w14:textId="77777777" w:rsidTr="00221221">
        <w:trPr>
          <w:trHeight w:val="220"/>
          <w:jc w:val="center"/>
        </w:trPr>
        <w:tc>
          <w:tcPr>
            <w:tcW w:w="715" w:type="dxa"/>
            <w:shd w:val="clear" w:color="auto" w:fill="auto"/>
            <w:noWrap/>
          </w:tcPr>
          <w:p w14:paraId="65FCB745" w14:textId="32EF03AA" w:rsidR="000B7F75" w:rsidRPr="006C27B0" w:rsidRDefault="000B7F75" w:rsidP="000B7F75">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10914</w:t>
            </w:r>
          </w:p>
        </w:tc>
        <w:tc>
          <w:tcPr>
            <w:tcW w:w="990" w:type="dxa"/>
          </w:tcPr>
          <w:p w14:paraId="2B0FC4B6" w14:textId="166C6521" w:rsidR="000B7F75" w:rsidRPr="006C27B0" w:rsidRDefault="000B7F75" w:rsidP="000B7F75">
            <w:pPr>
              <w:suppressAutoHyphens/>
              <w:spacing w:after="0"/>
              <w:rPr>
                <w:rFonts w:ascii="Times New Roman" w:hAnsi="Times New Roman" w:cs="Times New Roman"/>
                <w:strike/>
                <w:color w:val="FF0000"/>
                <w:sz w:val="18"/>
                <w:szCs w:val="18"/>
              </w:rPr>
            </w:pPr>
            <w:proofErr w:type="spellStart"/>
            <w:r w:rsidRPr="006C27B0">
              <w:rPr>
                <w:rFonts w:ascii="Times New Roman" w:hAnsi="Times New Roman" w:cs="Times New Roman"/>
                <w:strike/>
                <w:color w:val="FF0000"/>
                <w:sz w:val="18"/>
                <w:szCs w:val="18"/>
              </w:rPr>
              <w:t>Kiseon</w:t>
            </w:r>
            <w:proofErr w:type="spellEnd"/>
            <w:r w:rsidRPr="006C27B0">
              <w:rPr>
                <w:rFonts w:ascii="Times New Roman" w:hAnsi="Times New Roman" w:cs="Times New Roman"/>
                <w:strike/>
                <w:color w:val="FF0000"/>
                <w:sz w:val="18"/>
                <w:szCs w:val="18"/>
              </w:rPr>
              <w:t xml:space="preserve"> Ryu</w:t>
            </w:r>
          </w:p>
        </w:tc>
        <w:tc>
          <w:tcPr>
            <w:tcW w:w="900" w:type="dxa"/>
            <w:shd w:val="clear" w:color="auto" w:fill="auto"/>
            <w:noWrap/>
          </w:tcPr>
          <w:p w14:paraId="16FA359D" w14:textId="1A7A22E9" w:rsidR="000B7F75" w:rsidRPr="006C27B0" w:rsidRDefault="000B7F75" w:rsidP="000B7F75">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35.9.4.2</w:t>
            </w:r>
          </w:p>
        </w:tc>
        <w:tc>
          <w:tcPr>
            <w:tcW w:w="720" w:type="dxa"/>
          </w:tcPr>
          <w:p w14:paraId="17E7840E" w14:textId="5A9A0B3A" w:rsidR="000B7F75" w:rsidRPr="006C27B0" w:rsidRDefault="000B7F75" w:rsidP="000B7F75">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512.42</w:t>
            </w:r>
          </w:p>
        </w:tc>
        <w:tc>
          <w:tcPr>
            <w:tcW w:w="2520" w:type="dxa"/>
            <w:shd w:val="clear" w:color="auto" w:fill="auto"/>
            <w:noWrap/>
          </w:tcPr>
          <w:p w14:paraId="27C1D385" w14:textId="62AD8DF4" w:rsidR="000B7F75" w:rsidRPr="006C27B0" w:rsidRDefault="000B7F75" w:rsidP="000B7F75">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An r-TWT STA that is not a member of the r-TWT SP should consider overlapping quiet intervals.</w:t>
            </w:r>
          </w:p>
        </w:tc>
        <w:tc>
          <w:tcPr>
            <w:tcW w:w="2340" w:type="dxa"/>
            <w:shd w:val="clear" w:color="auto" w:fill="auto"/>
            <w:noWrap/>
          </w:tcPr>
          <w:p w14:paraId="51DC6544" w14:textId="31AE75D6" w:rsidR="000B7F75" w:rsidRPr="006C27B0" w:rsidRDefault="000B7F75" w:rsidP="000B7F75">
            <w:pPr>
              <w:suppressAutoHyphens/>
              <w:spacing w:after="0"/>
              <w:rPr>
                <w:rFonts w:ascii="Times New Roman" w:hAnsi="Times New Roman" w:cs="Times New Roman"/>
                <w:strike/>
                <w:color w:val="FF0000"/>
                <w:sz w:val="18"/>
                <w:szCs w:val="18"/>
              </w:rPr>
            </w:pPr>
            <w:proofErr w:type="spellStart"/>
            <w:r w:rsidRPr="006C27B0">
              <w:rPr>
                <w:rFonts w:ascii="Times New Roman" w:hAnsi="Times New Roman" w:cs="Times New Roman"/>
                <w:strike/>
                <w:color w:val="FF0000"/>
                <w:sz w:val="18"/>
                <w:szCs w:val="18"/>
              </w:rPr>
              <w:t>Repla</w:t>
            </w:r>
            <w:del w:id="619" w:author="Alfred Aster" w:date="2022-10-20T14:58:00Z">
              <w:r w:rsidRPr="006C27B0" w:rsidDel="004F3BCE">
                <w:rPr>
                  <w:rFonts w:ascii="Times New Roman" w:hAnsi="Times New Roman" w:cs="Times New Roman"/>
                  <w:strike/>
                  <w:color w:val="FF0000"/>
                  <w:sz w:val="18"/>
                  <w:szCs w:val="18"/>
                </w:rPr>
                <w:delText>c</w:delText>
              </w:r>
            </w:del>
            <w:ins w:id="620"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e</w:t>
            </w:r>
            <w:proofErr w:type="spellEnd"/>
            <w:r w:rsidRPr="006C27B0">
              <w:rPr>
                <w:rFonts w:ascii="Times New Roman" w:hAnsi="Times New Roman" w:cs="Times New Roman"/>
                <w:strike/>
                <w:color w:val="FF0000"/>
                <w:sz w:val="18"/>
                <w:szCs w:val="18"/>
              </w:rPr>
              <w:t xml:space="preserve"> "</w:t>
            </w:r>
            <w:proofErr w:type="gramStart"/>
            <w:r w:rsidRPr="006C27B0">
              <w:rPr>
                <w:rFonts w:ascii="Times New Roman" w:hAnsi="Times New Roman" w:cs="Times New Roman"/>
                <w:strike/>
                <w:color w:val="FF0000"/>
                <w:sz w:val="18"/>
                <w:szCs w:val="18"/>
              </w:rPr>
              <w:t>Non-AP EHT STAs</w:t>
            </w:r>
            <w:proofErr w:type="gramEnd"/>
            <w:r w:rsidRPr="006C27B0">
              <w:rPr>
                <w:rFonts w:ascii="Times New Roman" w:hAnsi="Times New Roman" w:cs="Times New Roman"/>
                <w:strike/>
                <w:color w:val="FF0000"/>
                <w:sz w:val="18"/>
                <w:szCs w:val="18"/>
              </w:rPr>
              <w:t xml:space="preserve"> may behave as if overlapping quiet intervals do not </w:t>
            </w:r>
            <w:proofErr w:type="spellStart"/>
            <w:r w:rsidRPr="006C27B0">
              <w:rPr>
                <w:rFonts w:ascii="Times New Roman" w:hAnsi="Times New Roman" w:cs="Times New Roman"/>
                <w:strike/>
                <w:color w:val="FF0000"/>
                <w:sz w:val="18"/>
                <w:szCs w:val="18"/>
              </w:rPr>
              <w:t>exi</w:t>
            </w:r>
            <w:del w:id="621" w:author="Alfred Aster" w:date="2022-10-20T14:58:00Z">
              <w:r w:rsidRPr="006C27B0" w:rsidDel="004F3BCE">
                <w:rPr>
                  <w:rFonts w:ascii="Times New Roman" w:hAnsi="Times New Roman" w:cs="Times New Roman"/>
                  <w:strike/>
                  <w:color w:val="FF0000"/>
                  <w:sz w:val="18"/>
                  <w:szCs w:val="18"/>
                </w:rPr>
                <w:delText>s</w:delText>
              </w:r>
            </w:del>
            <w:ins w:id="622"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t</w:t>
            </w:r>
            <w:proofErr w:type="spellEnd"/>
            <w:r w:rsidRPr="006C27B0">
              <w:rPr>
                <w:rFonts w:ascii="Times New Roman" w:hAnsi="Times New Roman" w:cs="Times New Roman"/>
                <w:strike/>
                <w:color w:val="FF0000"/>
                <w:sz w:val="18"/>
                <w:szCs w:val="18"/>
              </w:rPr>
              <w:t xml:space="preserve">." </w:t>
            </w:r>
            <w:proofErr w:type="spellStart"/>
            <w:r w:rsidRPr="006C27B0">
              <w:rPr>
                <w:rFonts w:ascii="Times New Roman" w:hAnsi="Times New Roman" w:cs="Times New Roman"/>
                <w:strike/>
                <w:color w:val="FF0000"/>
                <w:sz w:val="18"/>
                <w:szCs w:val="18"/>
              </w:rPr>
              <w:t>wi</w:t>
            </w:r>
            <w:del w:id="623" w:author="Alfred Aster" w:date="2022-10-20T14:58:00Z">
              <w:r w:rsidRPr="006C27B0" w:rsidDel="004F3BCE">
                <w:rPr>
                  <w:rFonts w:ascii="Times New Roman" w:hAnsi="Times New Roman" w:cs="Times New Roman"/>
                  <w:strike/>
                  <w:color w:val="FF0000"/>
                  <w:sz w:val="18"/>
                  <w:szCs w:val="18"/>
                </w:rPr>
                <w:delText>t</w:delText>
              </w:r>
            </w:del>
            <w:ins w:id="624"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h</w:t>
            </w:r>
            <w:proofErr w:type="spellEnd"/>
            <w:r w:rsidRPr="006C27B0">
              <w:rPr>
                <w:rFonts w:ascii="Times New Roman" w:hAnsi="Times New Roman" w:cs="Times New Roman"/>
                <w:strike/>
                <w:color w:val="FF0000"/>
                <w:sz w:val="18"/>
                <w:szCs w:val="18"/>
              </w:rPr>
              <w:t xml:space="preserve"> "Non-AP EHT STAs with dot11RestrictedTWTOptionImplemented set to false may behave as if overlapping quiet intervals do not </w:t>
            </w:r>
            <w:proofErr w:type="spellStart"/>
            <w:r w:rsidRPr="006C27B0">
              <w:rPr>
                <w:rFonts w:ascii="Times New Roman" w:hAnsi="Times New Roman" w:cs="Times New Roman"/>
                <w:strike/>
                <w:color w:val="FF0000"/>
                <w:sz w:val="18"/>
                <w:szCs w:val="18"/>
              </w:rPr>
              <w:t>exi</w:t>
            </w:r>
            <w:del w:id="625" w:author="Alfred Aster" w:date="2022-10-20T14:58:00Z">
              <w:r w:rsidRPr="006C27B0" w:rsidDel="004F3BCE">
                <w:rPr>
                  <w:rFonts w:ascii="Times New Roman" w:hAnsi="Times New Roman" w:cs="Times New Roman"/>
                  <w:strike/>
                  <w:color w:val="FF0000"/>
                  <w:sz w:val="18"/>
                  <w:szCs w:val="18"/>
                </w:rPr>
                <w:delText>s</w:delText>
              </w:r>
            </w:del>
            <w:ins w:id="626"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t</w:t>
            </w:r>
            <w:proofErr w:type="spellEnd"/>
            <w:r w:rsidRPr="006C27B0">
              <w:rPr>
                <w:rFonts w:ascii="Times New Roman" w:hAnsi="Times New Roman" w:cs="Times New Roman"/>
                <w:strike/>
                <w:color w:val="FF0000"/>
                <w:sz w:val="18"/>
                <w:szCs w:val="18"/>
              </w:rPr>
              <w:t>."</w:t>
            </w:r>
          </w:p>
        </w:tc>
        <w:tc>
          <w:tcPr>
            <w:tcW w:w="3150" w:type="dxa"/>
            <w:shd w:val="clear" w:color="auto" w:fill="auto"/>
          </w:tcPr>
          <w:p w14:paraId="6FC9C352" w14:textId="23F034F3" w:rsidR="0001543B" w:rsidRPr="006C27B0" w:rsidRDefault="0001543B" w:rsidP="00B45EC9">
            <w:pPr>
              <w:suppressAutoHyphens/>
              <w:spacing w:after="0"/>
              <w:rPr>
                <w:ins w:id="627" w:author="Alfred Aster" w:date="2022-10-16T22:19:00Z"/>
                <w:rFonts w:ascii="Times New Roman" w:hAnsi="Times New Roman" w:cs="Times New Roman"/>
                <w:bCs/>
                <w:strike/>
                <w:color w:val="FF0000"/>
                <w:sz w:val="18"/>
                <w:szCs w:val="18"/>
              </w:rPr>
            </w:pPr>
            <w:ins w:id="628" w:author="Alfred Aster" w:date="2022-10-16T22:19:00Z">
              <w:r w:rsidRPr="006C27B0">
                <w:rPr>
                  <w:rFonts w:ascii="Times New Roman" w:hAnsi="Times New Roman" w:cs="Times New Roman"/>
                  <w:bCs/>
                  <w:strike/>
                  <w:color w:val="FF0000"/>
                  <w:sz w:val="18"/>
                  <w:szCs w:val="18"/>
                </w:rPr>
                <w:t>Pending SP</w:t>
              </w:r>
            </w:ins>
            <w:ins w:id="629" w:author="Alfred Aster" w:date="2022-10-19T10:15:00Z">
              <w:r w:rsidR="00183CE4" w:rsidRPr="006C27B0">
                <w:rPr>
                  <w:rFonts w:ascii="Times New Roman" w:hAnsi="Times New Roman" w:cs="Times New Roman"/>
                  <w:bCs/>
                  <w:strike/>
                  <w:color w:val="FF0000"/>
                  <w:sz w:val="18"/>
                  <w:szCs w:val="18"/>
                </w:rPr>
                <w:t xml:space="preserve"> 22/????</w:t>
              </w:r>
            </w:ins>
          </w:p>
          <w:p w14:paraId="266B3087" w14:textId="77777777" w:rsidR="0001543B" w:rsidRPr="006C27B0" w:rsidRDefault="0001543B" w:rsidP="00B45EC9">
            <w:pPr>
              <w:suppressAutoHyphens/>
              <w:spacing w:after="0"/>
              <w:rPr>
                <w:ins w:id="630" w:author="Alfred Aster" w:date="2022-10-16T22:19:00Z"/>
                <w:rFonts w:ascii="Times New Roman" w:hAnsi="Times New Roman" w:cs="Times New Roman"/>
                <w:bCs/>
                <w:strike/>
                <w:color w:val="FF0000"/>
                <w:sz w:val="18"/>
                <w:szCs w:val="18"/>
              </w:rPr>
            </w:pPr>
          </w:p>
          <w:p w14:paraId="7497D4C7" w14:textId="3B308A2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Reject</w:t>
            </w:r>
            <w:del w:id="631" w:author="Alfred Aster" w:date="2022-10-20T14:58:00Z">
              <w:r w:rsidRPr="006C27B0" w:rsidDel="004F3BCE">
                <w:rPr>
                  <w:rFonts w:ascii="Times New Roman" w:hAnsi="Times New Roman" w:cs="Times New Roman"/>
                  <w:bCs/>
                  <w:strike/>
                  <w:color w:val="FF0000"/>
                  <w:sz w:val="18"/>
                  <w:szCs w:val="18"/>
                </w:rPr>
                <w:delText>ed</w:delText>
              </w:r>
            </w:del>
            <w:ins w:id="632" w:author="Alfred Aster" w:date="2022-10-20T14:58:00Z">
              <w:r w:rsidR="004F3BCE" w:rsidRPr="006C27B0">
                <w:rPr>
                  <w:rFonts w:ascii="Times New Roman" w:hAnsi="Times New Roman" w:cs="Times New Roman"/>
                  <w:bCs/>
                  <w:strike/>
                  <w:color w:val="FF0000"/>
                  <w:sz w:val="18"/>
                  <w:szCs w:val="18"/>
                </w:rPr>
                <w:t>–</w:t>
              </w:r>
            </w:ins>
            <w:r w:rsidRPr="006C27B0">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6849FAE7" w14:textId="6B6AE099" w:rsidR="00F14955" w:rsidRPr="006C27B0" w:rsidRDefault="000B7F75" w:rsidP="000B7F75">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br/>
              <w:t>This CID is discussed on September 12, 2022, but no straw poll is conducted yet.</w:t>
            </w:r>
            <w:r w:rsidRPr="006C27B0">
              <w:rPr>
                <w:rFonts w:ascii="Times New Roman" w:hAnsi="Times New Roman" w:cs="Times New Roman"/>
                <w:strike/>
                <w:color w:val="FF0000"/>
                <w:sz w:val="18"/>
                <w:szCs w:val="18"/>
              </w:rPr>
              <w:br/>
            </w:r>
          </w:p>
          <w:p w14:paraId="46024EFE" w14:textId="7FA7A9E2" w:rsidR="00B45EC9" w:rsidRPr="006C27B0" w:rsidRDefault="00B45EC9" w:rsidP="00B45EC9">
            <w:pPr>
              <w:suppressAutoHyphens/>
              <w:spacing w:after="0"/>
              <w:rPr>
                <w:ins w:id="633" w:author="Alfred Aster" w:date="2022-10-18T09:45:00Z"/>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Jeongki Kim</w:t>
            </w:r>
            <w:r w:rsidRPr="006C27B0">
              <w:rPr>
                <w:rFonts w:ascii="Times New Roman" w:hAnsi="Times New Roman" w:cs="Times New Roman"/>
                <w:bCs/>
                <w:strike/>
                <w:color w:val="FF0000"/>
                <w:sz w:val="18"/>
                <w:szCs w:val="18"/>
              </w:rPr>
              <w:tab/>
              <w:t>22/1471r2</w:t>
            </w:r>
          </w:p>
          <w:p w14:paraId="5E2D30B8" w14:textId="4AD335C5" w:rsidR="00A90E35" w:rsidRPr="006C27B0" w:rsidRDefault="00A90E35" w:rsidP="00B45EC9">
            <w:pPr>
              <w:suppressAutoHyphens/>
              <w:spacing w:after="0"/>
              <w:rPr>
                <w:rFonts w:ascii="Times New Roman" w:hAnsi="Times New Roman" w:cs="Times New Roman"/>
                <w:bCs/>
                <w:strike/>
                <w:color w:val="FF0000"/>
                <w:sz w:val="18"/>
                <w:szCs w:val="18"/>
              </w:rPr>
            </w:pPr>
            <w:ins w:id="634" w:author="Alfred Aster" w:date="2022-10-18T09:45:00Z">
              <w:r w:rsidRPr="006C27B0">
                <w:rPr>
                  <w:rFonts w:ascii="Times New Roman" w:hAnsi="Times New Roman" w:cs="Times New Roman"/>
                  <w:bCs/>
                  <w:strike/>
                  <w:color w:val="FF0000"/>
                  <w:sz w:val="18"/>
                  <w:szCs w:val="18"/>
                </w:rPr>
                <w:t>New Doc:??</w:t>
              </w:r>
            </w:ins>
          </w:p>
          <w:p w14:paraId="4A5095AA" w14:textId="31954199"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Notes from Discussion:</w:t>
            </w:r>
          </w:p>
          <w:p w14:paraId="108A854F"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&lt;&gt;</w:t>
            </w:r>
          </w:p>
          <w:p w14:paraId="0F25B447" w14:textId="543D400F" w:rsidR="00B45EC9" w:rsidRPr="006C27B0" w:rsidRDefault="00B45EC9" w:rsidP="000B7F75">
            <w:pPr>
              <w:suppressAutoHyphens/>
              <w:spacing w:after="0"/>
              <w:rPr>
                <w:rFonts w:ascii="Times New Roman" w:hAnsi="Times New Roman" w:cs="Times New Roman"/>
                <w:bCs/>
                <w:strike/>
                <w:color w:val="FF0000"/>
                <w:sz w:val="18"/>
                <w:szCs w:val="18"/>
              </w:rPr>
            </w:pPr>
          </w:p>
        </w:tc>
      </w:tr>
      <w:tr w:rsidR="0049260D" w:rsidRPr="008B0293" w14:paraId="3A69E37D" w14:textId="77777777" w:rsidTr="00221221">
        <w:trPr>
          <w:trHeight w:val="220"/>
          <w:jc w:val="center"/>
        </w:trPr>
        <w:tc>
          <w:tcPr>
            <w:tcW w:w="715" w:type="dxa"/>
            <w:shd w:val="clear" w:color="auto" w:fill="auto"/>
            <w:noWrap/>
          </w:tcPr>
          <w:p w14:paraId="70F14C9D" w14:textId="44904AD7" w:rsidR="0049260D" w:rsidRPr="006C27B0" w:rsidRDefault="0049260D" w:rsidP="0049260D">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10934</w:t>
            </w:r>
          </w:p>
        </w:tc>
        <w:tc>
          <w:tcPr>
            <w:tcW w:w="990" w:type="dxa"/>
          </w:tcPr>
          <w:p w14:paraId="741519A5" w14:textId="6E93E76E" w:rsidR="0049260D" w:rsidRPr="006C27B0" w:rsidRDefault="0049260D" w:rsidP="0049260D">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Thomas Handte</w:t>
            </w:r>
          </w:p>
        </w:tc>
        <w:tc>
          <w:tcPr>
            <w:tcW w:w="900" w:type="dxa"/>
            <w:shd w:val="clear" w:color="auto" w:fill="auto"/>
            <w:noWrap/>
          </w:tcPr>
          <w:p w14:paraId="6885BD75" w14:textId="0ACD4BF2" w:rsidR="0049260D" w:rsidRPr="006C27B0" w:rsidRDefault="0049260D" w:rsidP="0049260D">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35.9.4.2</w:t>
            </w:r>
          </w:p>
        </w:tc>
        <w:tc>
          <w:tcPr>
            <w:tcW w:w="720" w:type="dxa"/>
          </w:tcPr>
          <w:p w14:paraId="6DC22EB5" w14:textId="7968033E" w:rsidR="0049260D" w:rsidRPr="006C27B0" w:rsidRDefault="0049260D" w:rsidP="0049260D">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512.</w:t>
            </w:r>
            <w:del w:id="635" w:author="Alfred Aster" w:date="2022-10-20T14:58:00Z">
              <w:r w:rsidRPr="006C27B0" w:rsidDel="004F3BCE">
                <w:rPr>
                  <w:rFonts w:ascii="Times New Roman" w:hAnsi="Times New Roman" w:cs="Times New Roman"/>
                  <w:strike/>
                  <w:color w:val="FF0000"/>
                  <w:sz w:val="18"/>
                  <w:szCs w:val="18"/>
                </w:rPr>
                <w:delText>4</w:delText>
              </w:r>
            </w:del>
            <w:ins w:id="636"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2</w:t>
            </w:r>
          </w:p>
        </w:tc>
        <w:tc>
          <w:tcPr>
            <w:tcW w:w="2520" w:type="dxa"/>
            <w:shd w:val="clear" w:color="auto" w:fill="auto"/>
            <w:noWrap/>
          </w:tcPr>
          <w:p w14:paraId="4D86C399" w14:textId="5F717478" w:rsidR="0049260D" w:rsidRPr="006C27B0" w:rsidRDefault="0049260D" w:rsidP="0049260D">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 xml:space="preserve">"Non-AP EHT STAs may behave as if overlapping quiet intervals do not </w:t>
            </w:r>
            <w:proofErr w:type="spellStart"/>
            <w:r w:rsidRPr="006C27B0">
              <w:rPr>
                <w:rFonts w:ascii="Times New Roman" w:hAnsi="Times New Roman" w:cs="Times New Roman"/>
                <w:strike/>
                <w:color w:val="FF0000"/>
                <w:sz w:val="18"/>
                <w:szCs w:val="18"/>
              </w:rPr>
              <w:t>exi</w:t>
            </w:r>
            <w:del w:id="637" w:author="Alfred Aster" w:date="2022-10-20T14:58:00Z">
              <w:r w:rsidRPr="006C27B0" w:rsidDel="004F3BCE">
                <w:rPr>
                  <w:rFonts w:ascii="Times New Roman" w:hAnsi="Times New Roman" w:cs="Times New Roman"/>
                  <w:strike/>
                  <w:color w:val="FF0000"/>
                  <w:sz w:val="18"/>
                  <w:szCs w:val="18"/>
                </w:rPr>
                <w:delText>s</w:delText>
              </w:r>
            </w:del>
            <w:ins w:id="638"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t</w:t>
            </w:r>
            <w:proofErr w:type="spellEnd"/>
            <w:r w:rsidRPr="006C27B0">
              <w:rPr>
                <w:rFonts w:ascii="Times New Roman" w:hAnsi="Times New Roman" w:cs="Times New Roman"/>
                <w:strike/>
                <w:color w:val="FF0000"/>
                <w:sz w:val="18"/>
                <w:szCs w:val="18"/>
              </w:rPr>
              <w:t xml:space="preserve">." How can a non-AP EHT STA with dot11RestrictedTWTOptionImplemented set to </w:t>
            </w:r>
            <w:proofErr w:type="spellStart"/>
            <w:r w:rsidRPr="006C27B0">
              <w:rPr>
                <w:rFonts w:ascii="Times New Roman" w:hAnsi="Times New Roman" w:cs="Times New Roman"/>
                <w:strike/>
                <w:color w:val="FF0000"/>
                <w:sz w:val="18"/>
                <w:szCs w:val="18"/>
              </w:rPr>
              <w:t>fal</w:t>
            </w:r>
            <w:proofErr w:type="spellEnd"/>
            <w:del w:id="639" w:author="Alfred Aster" w:date="2022-10-20T14:58:00Z">
              <w:r w:rsidRPr="006C27B0" w:rsidDel="004F3BCE">
                <w:rPr>
                  <w:rFonts w:ascii="Times New Roman" w:hAnsi="Times New Roman" w:cs="Times New Roman"/>
                  <w:strike/>
                  <w:color w:val="FF0000"/>
                  <w:sz w:val="18"/>
                  <w:szCs w:val="18"/>
                </w:rPr>
                <w:delText>se destingu</w:delText>
              </w:r>
            </w:del>
            <w:ins w:id="640" w:author="Alfred Aster" w:date="2022-10-20T14:58:00Z">
              <w:r w:rsidR="004F3BCE" w:rsidRPr="006C27B0">
                <w:rPr>
                  <w:rFonts w:ascii="Times New Roman" w:hAnsi="Times New Roman" w:cs="Times New Roman"/>
                  <w:strike/>
                  <w:color w:val="FF0000"/>
                  <w:sz w:val="18"/>
                  <w:szCs w:val="18"/>
                </w:rPr>
                <w:pgNum/>
              </w:r>
              <w:proofErr w:type="spellStart"/>
              <w:r w:rsidR="004F3BCE" w:rsidRPr="006C27B0">
                <w:rPr>
                  <w:rFonts w:ascii="Times New Roman" w:hAnsi="Times New Roman" w:cs="Times New Roman"/>
                  <w:strike/>
                  <w:color w:val="FF0000"/>
                  <w:sz w:val="18"/>
                  <w:szCs w:val="18"/>
                </w:rPr>
                <w:t>ropped</w:t>
              </w:r>
              <w:proofErr w:type="spellEnd"/>
              <w:r w:rsidR="004F3BCE" w:rsidRPr="006C27B0">
                <w:rPr>
                  <w:rFonts w:ascii="Times New Roman" w:hAnsi="Times New Roman" w:cs="Times New Roman"/>
                  <w:strike/>
                  <w:color w:val="FF0000"/>
                  <w:sz w:val="18"/>
                  <w:szCs w:val="18"/>
                </w:rPr>
                <w:pgNum/>
              </w:r>
              <w:r w:rsidR="004F3BCE" w:rsidRPr="006C27B0">
                <w:rPr>
                  <w:rFonts w:ascii="Times New Roman" w:hAnsi="Times New Roman" w:cs="Times New Roman"/>
                  <w:strike/>
                  <w:color w:val="FF0000"/>
                  <w:sz w:val="18"/>
                  <w:szCs w:val="18"/>
                </w:rPr>
                <w:t>t</w:t>
              </w:r>
              <w:r w:rsidR="004F3BCE" w:rsidRPr="006C27B0">
                <w:rPr>
                  <w:rFonts w:ascii="Times New Roman" w:hAnsi="Times New Roman" w:cs="Times New Roman"/>
                  <w:strike/>
                  <w:color w:val="FF0000"/>
                  <w:sz w:val="18"/>
                  <w:szCs w:val="18"/>
                </w:rPr>
                <w:pgNum/>
              </w:r>
              <w:proofErr w:type="spellStart"/>
              <w:r w:rsidR="004F3BCE" w:rsidRPr="006C27B0">
                <w:rPr>
                  <w:rFonts w:ascii="Times New Roman" w:hAnsi="Times New Roman" w:cs="Times New Roman"/>
                  <w:strike/>
                  <w:color w:val="FF0000"/>
                  <w:sz w:val="18"/>
                  <w:szCs w:val="18"/>
                </w:rPr>
                <w:t>o</w:t>
              </w:r>
            </w:ins>
            <w:r w:rsidRPr="006C27B0">
              <w:rPr>
                <w:rFonts w:ascii="Times New Roman" w:hAnsi="Times New Roman" w:cs="Times New Roman"/>
                <w:strike/>
                <w:color w:val="FF0000"/>
                <w:sz w:val="18"/>
                <w:szCs w:val="18"/>
              </w:rPr>
              <w:t>ish</w:t>
            </w:r>
            <w:proofErr w:type="spellEnd"/>
            <w:r w:rsidRPr="006C27B0">
              <w:rPr>
                <w:rFonts w:ascii="Times New Roman" w:hAnsi="Times New Roman" w:cs="Times New Roman"/>
                <w:strike/>
                <w:color w:val="FF0000"/>
                <w:sz w:val="18"/>
                <w:szCs w:val="18"/>
              </w:rPr>
              <w:t xml:space="preserve"> if a signaled quiet interval can be ignored, because it is </w:t>
            </w:r>
            <w:proofErr w:type="gramStart"/>
            <w:r w:rsidRPr="006C27B0">
              <w:rPr>
                <w:rFonts w:ascii="Times New Roman" w:hAnsi="Times New Roman" w:cs="Times New Roman"/>
                <w:strike/>
                <w:color w:val="FF0000"/>
                <w:sz w:val="18"/>
                <w:szCs w:val="18"/>
              </w:rPr>
              <w:t>a</w:t>
            </w:r>
            <w:proofErr w:type="gramEnd"/>
            <w:r w:rsidRPr="006C27B0">
              <w:rPr>
                <w:rFonts w:ascii="Times New Roman" w:hAnsi="Times New Roman" w:cs="Times New Roman"/>
                <w:strike/>
                <w:color w:val="FF0000"/>
                <w:sz w:val="18"/>
                <w:szCs w:val="18"/>
              </w:rPr>
              <w:t xml:space="preserve"> overlapping quiet interval or cannot be ignored because it is not an overlapping quiet interval? Since the Non-AP EHT STA </w:t>
            </w:r>
            <w:proofErr w:type="spellStart"/>
            <w:r w:rsidRPr="006C27B0">
              <w:rPr>
                <w:rFonts w:ascii="Times New Roman" w:hAnsi="Times New Roman" w:cs="Times New Roman"/>
                <w:strike/>
                <w:color w:val="FF0000"/>
                <w:sz w:val="18"/>
                <w:szCs w:val="18"/>
              </w:rPr>
              <w:t>do</w:t>
            </w:r>
            <w:del w:id="641" w:author="Alfred Aster" w:date="2022-10-20T14:58:00Z">
              <w:r w:rsidRPr="006C27B0" w:rsidDel="004F3BCE">
                <w:rPr>
                  <w:rFonts w:ascii="Times New Roman" w:hAnsi="Times New Roman" w:cs="Times New Roman"/>
                  <w:strike/>
                  <w:color w:val="FF0000"/>
                  <w:sz w:val="18"/>
                  <w:szCs w:val="18"/>
                </w:rPr>
                <w:delText>e</w:delText>
              </w:r>
            </w:del>
            <w:ins w:id="642"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sn't</w:t>
            </w:r>
            <w:proofErr w:type="spellEnd"/>
            <w:r w:rsidRPr="006C27B0">
              <w:rPr>
                <w:rFonts w:ascii="Times New Roman" w:hAnsi="Times New Roman" w:cs="Times New Roman"/>
                <w:strike/>
                <w:color w:val="FF0000"/>
                <w:sz w:val="18"/>
                <w:szCs w:val="18"/>
              </w:rPr>
              <w:t xml:space="preserve"> support r-TWT, it may not parse the TWT element to figure out the status of a quiet interval</w:t>
            </w:r>
          </w:p>
        </w:tc>
        <w:tc>
          <w:tcPr>
            <w:tcW w:w="2340" w:type="dxa"/>
            <w:shd w:val="clear" w:color="auto" w:fill="auto"/>
            <w:noWrap/>
          </w:tcPr>
          <w:p w14:paraId="460AA983" w14:textId="52F034DA" w:rsidR="0049260D" w:rsidRPr="006C27B0" w:rsidRDefault="0049260D" w:rsidP="0049260D">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 xml:space="preserve">Please clarify or delete the sentence. A solution would </w:t>
            </w:r>
            <w:proofErr w:type="spellStart"/>
            <w:r w:rsidRPr="006C27B0">
              <w:rPr>
                <w:rFonts w:ascii="Times New Roman" w:hAnsi="Times New Roman" w:cs="Times New Roman"/>
                <w:strike/>
                <w:color w:val="FF0000"/>
                <w:sz w:val="18"/>
                <w:szCs w:val="18"/>
              </w:rPr>
              <w:t>b</w:t>
            </w:r>
            <w:proofErr w:type="spellEnd"/>
            <w:del w:id="643" w:author="Alfred Aster" w:date="2022-10-20T14:58:00Z">
              <w:r w:rsidRPr="006C27B0" w:rsidDel="004F3BCE">
                <w:rPr>
                  <w:rFonts w:ascii="Times New Roman" w:hAnsi="Times New Roman" w:cs="Times New Roman"/>
                  <w:strike/>
                  <w:color w:val="FF0000"/>
                  <w:sz w:val="18"/>
                  <w:szCs w:val="18"/>
                </w:rPr>
                <w:delText>e</w:delText>
              </w:r>
            </w:del>
            <w:ins w:id="644"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 "Non-AP EHT STAs with dot11RestrictedTWTOptionImplemented set to true may behave as</w:t>
            </w:r>
            <w:del w:id="645" w:author="Alfred Aster" w:date="2022-10-20T14:58:00Z">
              <w:r w:rsidRPr="006C27B0" w:rsidDel="004F3BCE">
                <w:rPr>
                  <w:rFonts w:ascii="Times New Roman" w:hAnsi="Times New Roman" w:cs="Times New Roman"/>
                  <w:strike/>
                  <w:color w:val="FF0000"/>
                  <w:sz w:val="18"/>
                  <w:szCs w:val="18"/>
                </w:rPr>
                <w:delText>.</w:delText>
              </w:r>
            </w:del>
            <w:proofErr w:type="gramStart"/>
            <w:ins w:id="646"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w:t>
            </w:r>
            <w:proofErr w:type="gramEnd"/>
            <w:r w:rsidRPr="006C27B0">
              <w:rPr>
                <w:rFonts w:ascii="Times New Roman" w:hAnsi="Times New Roman" w:cs="Times New Roman"/>
                <w:strike/>
                <w:color w:val="FF0000"/>
                <w:sz w:val="18"/>
                <w:szCs w:val="18"/>
              </w:rPr>
              <w:t>"</w:t>
            </w:r>
          </w:p>
        </w:tc>
        <w:tc>
          <w:tcPr>
            <w:tcW w:w="3150" w:type="dxa"/>
            <w:shd w:val="clear" w:color="auto" w:fill="auto"/>
          </w:tcPr>
          <w:p w14:paraId="458C2718" w14:textId="77777777" w:rsidR="0001543B" w:rsidRPr="006C27B0" w:rsidRDefault="0001543B" w:rsidP="0001543B">
            <w:pPr>
              <w:suppressAutoHyphens/>
              <w:spacing w:after="0"/>
              <w:rPr>
                <w:ins w:id="647" w:author="Alfred Aster" w:date="2022-10-16T22:19:00Z"/>
                <w:rFonts w:ascii="Times New Roman" w:hAnsi="Times New Roman" w:cs="Times New Roman"/>
                <w:bCs/>
                <w:strike/>
                <w:color w:val="FF0000"/>
                <w:sz w:val="18"/>
                <w:szCs w:val="18"/>
              </w:rPr>
            </w:pPr>
            <w:ins w:id="648" w:author="Alfred Aster" w:date="2022-10-16T22:19:00Z">
              <w:r w:rsidRPr="006C27B0">
                <w:rPr>
                  <w:rFonts w:ascii="Times New Roman" w:hAnsi="Times New Roman" w:cs="Times New Roman"/>
                  <w:bCs/>
                  <w:strike/>
                  <w:color w:val="FF0000"/>
                  <w:sz w:val="18"/>
                  <w:szCs w:val="18"/>
                </w:rPr>
                <w:t>Pending SP</w:t>
              </w:r>
            </w:ins>
          </w:p>
          <w:p w14:paraId="2CC496F7" w14:textId="77777777" w:rsidR="0001543B" w:rsidRPr="006C27B0" w:rsidRDefault="0001543B" w:rsidP="0001543B">
            <w:pPr>
              <w:suppressAutoHyphens/>
              <w:spacing w:after="0"/>
              <w:rPr>
                <w:ins w:id="649" w:author="Alfred Aster" w:date="2022-10-16T22:19:00Z"/>
                <w:rFonts w:ascii="Times New Roman" w:hAnsi="Times New Roman" w:cs="Times New Roman"/>
                <w:bCs/>
                <w:strike/>
                <w:color w:val="FF0000"/>
                <w:sz w:val="18"/>
                <w:szCs w:val="18"/>
              </w:rPr>
            </w:pPr>
          </w:p>
          <w:p w14:paraId="26715AA7" w14:textId="7D15F2A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Reject</w:t>
            </w:r>
            <w:del w:id="650" w:author="Alfred Aster" w:date="2022-10-20T14:58:00Z">
              <w:r w:rsidRPr="006C27B0" w:rsidDel="004F3BCE">
                <w:rPr>
                  <w:rFonts w:ascii="Times New Roman" w:hAnsi="Times New Roman" w:cs="Times New Roman"/>
                  <w:bCs/>
                  <w:strike/>
                  <w:color w:val="FF0000"/>
                  <w:sz w:val="18"/>
                  <w:szCs w:val="18"/>
                </w:rPr>
                <w:delText>ed</w:delText>
              </w:r>
            </w:del>
            <w:ins w:id="651" w:author="Alfred Aster" w:date="2022-10-20T14:58:00Z">
              <w:r w:rsidR="004F3BCE" w:rsidRPr="006C27B0">
                <w:rPr>
                  <w:rFonts w:ascii="Times New Roman" w:hAnsi="Times New Roman" w:cs="Times New Roman"/>
                  <w:bCs/>
                  <w:strike/>
                  <w:color w:val="FF0000"/>
                  <w:sz w:val="18"/>
                  <w:szCs w:val="18"/>
                </w:rPr>
                <w:t>–</w:t>
              </w:r>
            </w:ins>
            <w:r w:rsidRPr="006C27B0">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1B01311A" w14:textId="5E3AF106" w:rsidR="0049260D" w:rsidRPr="006C27B0" w:rsidRDefault="0049260D" w:rsidP="0049260D">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br/>
              <w:t>This CID is discussed on September 12, 2022, but no straw poll is conducted yet.</w:t>
            </w:r>
            <w:r w:rsidRPr="006C27B0">
              <w:rPr>
                <w:rFonts w:ascii="Times New Roman" w:hAnsi="Times New Roman" w:cs="Times New Roman"/>
                <w:strike/>
                <w:color w:val="FF0000"/>
                <w:sz w:val="18"/>
                <w:szCs w:val="18"/>
              </w:rPr>
              <w:br/>
            </w:r>
          </w:p>
          <w:p w14:paraId="609021E6" w14:textId="2ED6AC1D" w:rsidR="0049260D" w:rsidRPr="006C27B0" w:rsidRDefault="00B45EC9" w:rsidP="0049260D">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Chunyu Hu</w:t>
            </w:r>
            <w:r w:rsidRPr="006C27B0">
              <w:rPr>
                <w:rFonts w:ascii="Times New Roman" w:hAnsi="Times New Roman" w:cs="Times New Roman"/>
                <w:bCs/>
                <w:strike/>
                <w:color w:val="FF0000"/>
                <w:sz w:val="18"/>
                <w:szCs w:val="18"/>
              </w:rPr>
              <w:tab/>
              <w:t>22/1471r2</w:t>
            </w:r>
          </w:p>
          <w:p w14:paraId="147160FB"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Notes from Discussion:</w:t>
            </w:r>
          </w:p>
          <w:p w14:paraId="5CA22A4A"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&lt;&gt;</w:t>
            </w:r>
          </w:p>
          <w:p w14:paraId="2215D3C5" w14:textId="745AF5AF" w:rsidR="00B45EC9" w:rsidRPr="006C27B0" w:rsidRDefault="00B45EC9" w:rsidP="0049260D">
            <w:pPr>
              <w:suppressAutoHyphens/>
              <w:spacing w:after="0"/>
              <w:rPr>
                <w:rFonts w:ascii="Times New Roman" w:hAnsi="Times New Roman" w:cs="Times New Roman"/>
                <w:bCs/>
                <w:strike/>
                <w:color w:val="FF0000"/>
                <w:sz w:val="18"/>
                <w:szCs w:val="18"/>
              </w:rPr>
            </w:pPr>
          </w:p>
        </w:tc>
      </w:tr>
      <w:tr w:rsidR="0049260D" w:rsidRPr="008B0293" w14:paraId="1C7A8E3F" w14:textId="77777777" w:rsidTr="00221221">
        <w:trPr>
          <w:trHeight w:val="220"/>
          <w:jc w:val="center"/>
        </w:trPr>
        <w:tc>
          <w:tcPr>
            <w:tcW w:w="715" w:type="dxa"/>
            <w:shd w:val="clear" w:color="auto" w:fill="auto"/>
            <w:noWrap/>
          </w:tcPr>
          <w:p w14:paraId="0B4911B9" w14:textId="3B22522F" w:rsidR="0049260D" w:rsidRPr="00237700" w:rsidRDefault="0049260D" w:rsidP="0049260D">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10935</w:t>
            </w:r>
          </w:p>
        </w:tc>
        <w:tc>
          <w:tcPr>
            <w:tcW w:w="990" w:type="dxa"/>
          </w:tcPr>
          <w:p w14:paraId="0D399B7C" w14:textId="2EB7AC38" w:rsidR="0049260D" w:rsidRPr="00237700" w:rsidRDefault="0049260D" w:rsidP="0049260D">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Thomas Handte</w:t>
            </w:r>
          </w:p>
        </w:tc>
        <w:tc>
          <w:tcPr>
            <w:tcW w:w="900" w:type="dxa"/>
            <w:shd w:val="clear" w:color="auto" w:fill="auto"/>
            <w:noWrap/>
          </w:tcPr>
          <w:p w14:paraId="760E9D24" w14:textId="6FDD762F" w:rsidR="0049260D" w:rsidRPr="00237700" w:rsidRDefault="0049260D" w:rsidP="0049260D">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3.2</w:t>
            </w:r>
          </w:p>
        </w:tc>
        <w:tc>
          <w:tcPr>
            <w:tcW w:w="720" w:type="dxa"/>
          </w:tcPr>
          <w:p w14:paraId="29AF57A7" w14:textId="1E0BEAED" w:rsidR="0049260D" w:rsidRPr="00237700" w:rsidRDefault="0049260D" w:rsidP="0049260D">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54.15</w:t>
            </w:r>
          </w:p>
        </w:tc>
        <w:tc>
          <w:tcPr>
            <w:tcW w:w="2520" w:type="dxa"/>
            <w:shd w:val="clear" w:color="auto" w:fill="auto"/>
            <w:noWrap/>
          </w:tcPr>
          <w:p w14:paraId="46C278F6" w14:textId="4A4057B2" w:rsidR="0049260D" w:rsidRPr="00237700" w:rsidRDefault="0049260D" w:rsidP="0049260D">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EMLMR has in contrast to EMLSR no definition</w:t>
            </w:r>
          </w:p>
        </w:tc>
        <w:tc>
          <w:tcPr>
            <w:tcW w:w="2340" w:type="dxa"/>
            <w:shd w:val="clear" w:color="auto" w:fill="auto"/>
            <w:noWrap/>
          </w:tcPr>
          <w:p w14:paraId="2DA7404C" w14:textId="21711A16" w:rsidR="0049260D" w:rsidRPr="00237700" w:rsidRDefault="0049260D" w:rsidP="0049260D">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Please add: Baseline could be a generalized EMLSR definition</w:t>
            </w:r>
          </w:p>
        </w:tc>
        <w:tc>
          <w:tcPr>
            <w:tcW w:w="3150" w:type="dxa"/>
            <w:shd w:val="clear" w:color="auto" w:fill="auto"/>
          </w:tcPr>
          <w:p w14:paraId="3B0AFFF5" w14:textId="162EBC85"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w:t>
            </w:r>
            <w:del w:id="652" w:author="Alfred Aster" w:date="2022-10-20T14:58:00Z">
              <w:r w:rsidDel="004F3BCE">
                <w:rPr>
                  <w:rFonts w:ascii="Times New Roman" w:hAnsi="Times New Roman" w:cs="Times New Roman"/>
                  <w:bCs/>
                  <w:sz w:val="18"/>
                  <w:szCs w:val="18"/>
                </w:rPr>
                <w:delText>ed</w:delText>
              </w:r>
            </w:del>
            <w:ins w:id="653"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comment resolutions in “document”, however the group could not reach consensus on a proposed change that would resolve the comment.</w:t>
            </w:r>
          </w:p>
          <w:p w14:paraId="1581D35E" w14:textId="58E7433A" w:rsidR="0049260D" w:rsidRPr="00237700" w:rsidRDefault="0049260D" w:rsidP="0049260D">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15, 2022, but no straw poll is conducted yet.</w:t>
            </w:r>
            <w:r w:rsidRPr="00237700">
              <w:rPr>
                <w:rFonts w:ascii="Times New Roman" w:hAnsi="Times New Roman" w:cs="Times New Roman"/>
                <w:sz w:val="18"/>
                <w:szCs w:val="18"/>
              </w:rPr>
              <w:br/>
            </w:r>
          </w:p>
          <w:p w14:paraId="50052075" w14:textId="5B785EAF" w:rsidR="0049260D" w:rsidRDefault="00B45EC9" w:rsidP="0049260D">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Stephen McCann</w:t>
            </w:r>
            <w:r w:rsidRPr="00B45EC9">
              <w:rPr>
                <w:rFonts w:ascii="Times New Roman" w:hAnsi="Times New Roman" w:cs="Times New Roman"/>
                <w:bCs/>
                <w:sz w:val="18"/>
                <w:szCs w:val="18"/>
              </w:rPr>
              <w:tab/>
              <w:t>22/1196r5</w:t>
            </w:r>
          </w:p>
          <w:p w14:paraId="6FBB0C3B"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75D12A91" w14:textId="15F00B36" w:rsidR="00B45EC9" w:rsidRPr="005B4DAB" w:rsidRDefault="00B45EC9" w:rsidP="00B45EC9">
            <w:pPr>
              <w:suppressAutoHyphens/>
              <w:spacing w:after="0"/>
              <w:rPr>
                <w:rFonts w:ascii="Times New Roman" w:hAnsi="Times New Roman" w:cs="Times New Roman"/>
                <w:bCs/>
                <w:color w:val="00B050"/>
                <w:sz w:val="18"/>
                <w:szCs w:val="18"/>
              </w:rPr>
            </w:pPr>
            <w:r w:rsidRPr="005B4DAB">
              <w:rPr>
                <w:rFonts w:ascii="Times New Roman" w:hAnsi="Times New Roman" w:cs="Times New Roman"/>
                <w:bCs/>
                <w:color w:val="00B050"/>
                <w:sz w:val="18"/>
                <w:szCs w:val="18"/>
              </w:rPr>
              <w:t>&lt;</w:t>
            </w:r>
            <w:r w:rsidR="00DC3B8B" w:rsidRPr="005B4DAB">
              <w:rPr>
                <w:rFonts w:ascii="Times New Roman" w:hAnsi="Times New Roman" w:cs="Times New Roman"/>
                <w:bCs/>
                <w:color w:val="00B050"/>
                <w:sz w:val="18"/>
                <w:szCs w:val="18"/>
              </w:rPr>
              <w:t>A new definition for EMLMR was presented at the September interim TGbe session, but no conclusion of how the definition should be updated, could be reached by the members. The discussion continues by email</w:t>
            </w:r>
            <w:r w:rsidRPr="005B4DAB">
              <w:rPr>
                <w:rFonts w:ascii="Times New Roman" w:hAnsi="Times New Roman" w:cs="Times New Roman"/>
                <w:bCs/>
                <w:color w:val="00B050"/>
                <w:sz w:val="18"/>
                <w:szCs w:val="18"/>
              </w:rPr>
              <w:t>&gt;</w:t>
            </w:r>
          </w:p>
          <w:p w14:paraId="045A6FAA" w14:textId="6BEBCC2F" w:rsidR="00B45EC9" w:rsidRPr="00237700" w:rsidRDefault="00B45EC9" w:rsidP="0049260D">
            <w:pPr>
              <w:suppressAutoHyphens/>
              <w:spacing w:after="0"/>
              <w:rPr>
                <w:rFonts w:ascii="Times New Roman" w:hAnsi="Times New Roman" w:cs="Times New Roman"/>
                <w:bCs/>
                <w:sz w:val="18"/>
                <w:szCs w:val="18"/>
              </w:rPr>
            </w:pPr>
          </w:p>
        </w:tc>
      </w:tr>
      <w:tr w:rsidR="00210DAE" w:rsidRPr="008B0293" w14:paraId="1673C2A9" w14:textId="77777777" w:rsidTr="00221221">
        <w:trPr>
          <w:trHeight w:val="220"/>
          <w:jc w:val="center"/>
        </w:trPr>
        <w:tc>
          <w:tcPr>
            <w:tcW w:w="715" w:type="dxa"/>
            <w:shd w:val="clear" w:color="auto" w:fill="auto"/>
            <w:noWrap/>
          </w:tcPr>
          <w:p w14:paraId="24AFD749" w14:textId="089AB54B" w:rsidR="00210DAE" w:rsidRPr="00237700" w:rsidRDefault="00210DAE" w:rsidP="00210DA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11026</w:t>
            </w:r>
          </w:p>
        </w:tc>
        <w:tc>
          <w:tcPr>
            <w:tcW w:w="990" w:type="dxa"/>
          </w:tcPr>
          <w:p w14:paraId="08E2E18A" w14:textId="3229B851" w:rsidR="00210DAE" w:rsidRPr="00237700" w:rsidRDefault="00210DAE" w:rsidP="00210DA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Hanqing Lou</w:t>
            </w:r>
          </w:p>
        </w:tc>
        <w:tc>
          <w:tcPr>
            <w:tcW w:w="900" w:type="dxa"/>
            <w:shd w:val="clear" w:color="auto" w:fill="auto"/>
            <w:noWrap/>
          </w:tcPr>
          <w:p w14:paraId="02F332B2" w14:textId="5868F8DF" w:rsidR="00210DAE" w:rsidRPr="00237700" w:rsidRDefault="00210DAE" w:rsidP="00210DA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9.4.2.311</w:t>
            </w:r>
          </w:p>
        </w:tc>
        <w:tc>
          <w:tcPr>
            <w:tcW w:w="720" w:type="dxa"/>
          </w:tcPr>
          <w:p w14:paraId="46EC75AF" w14:textId="00A2514E" w:rsidR="00210DAE" w:rsidRPr="00237700" w:rsidRDefault="00210DAE" w:rsidP="00210DA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209.</w:t>
            </w:r>
            <w:del w:id="654" w:author="Alfred Aster" w:date="2022-10-20T14:58:00Z">
              <w:r w:rsidRPr="00237700" w:rsidDel="004F3BCE">
                <w:rPr>
                  <w:rFonts w:ascii="Times New Roman" w:hAnsi="Times New Roman" w:cs="Times New Roman"/>
                  <w:sz w:val="18"/>
                  <w:szCs w:val="18"/>
                </w:rPr>
                <w:delText>4</w:delText>
              </w:r>
            </w:del>
            <w:ins w:id="655" w:author="Alfred Aster" w:date="2022-10-20T14:58:00Z">
              <w:r w:rsidR="004F3BCE">
                <w:rPr>
                  <w:rFonts w:ascii="Times New Roman" w:hAnsi="Times New Roman" w:cs="Times New Roman"/>
                  <w:sz w:val="18"/>
                  <w:szCs w:val="18"/>
                </w:rPr>
                <w:t>“</w:t>
              </w:r>
            </w:ins>
            <w:r w:rsidRPr="00237700">
              <w:rPr>
                <w:rFonts w:ascii="Times New Roman" w:hAnsi="Times New Roman" w:cs="Times New Roman"/>
                <w:sz w:val="18"/>
                <w:szCs w:val="18"/>
              </w:rPr>
              <w:t>3</w:t>
            </w:r>
          </w:p>
        </w:tc>
        <w:tc>
          <w:tcPr>
            <w:tcW w:w="2520" w:type="dxa"/>
            <w:shd w:val="clear" w:color="auto" w:fill="auto"/>
            <w:noWrap/>
          </w:tcPr>
          <w:p w14:paraId="786B9C0E" w14:textId="56E162C2" w:rsidR="00210DAE" w:rsidRPr="00237700" w:rsidRDefault="00210DAE" w:rsidP="00210DA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"The EHT Operation Information Present subfield is set to 1 if the channel width indicated in an HT Operation, VHT Operation, or HE Operation element that is present in the same Manage</w:t>
            </w:r>
            <w:r w:rsidRPr="00237700">
              <w:rPr>
                <w:rFonts w:ascii="Times New Roman" w:hAnsi="Times New Roman" w:cs="Times New Roman"/>
                <w:sz w:val="18"/>
                <w:szCs w:val="18"/>
              </w:rPr>
              <w:br/>
            </w:r>
            <w:proofErr w:type="spellStart"/>
            <w:r w:rsidRPr="00237700">
              <w:rPr>
                <w:rFonts w:ascii="Times New Roman" w:hAnsi="Times New Roman" w:cs="Times New Roman"/>
                <w:sz w:val="18"/>
                <w:szCs w:val="18"/>
              </w:rPr>
              <w:t>ment</w:t>
            </w:r>
            <w:proofErr w:type="spellEnd"/>
            <w:r w:rsidRPr="00237700">
              <w:rPr>
                <w:rFonts w:ascii="Times New Roman" w:hAnsi="Times New Roman" w:cs="Times New Roman"/>
                <w:sz w:val="18"/>
                <w:szCs w:val="18"/>
              </w:rPr>
              <w:t xml:space="preserve"> frame is different from the Channel Width field indicated in the EHT Operation Information </w:t>
            </w:r>
            <w:proofErr w:type="spellStart"/>
            <w:r w:rsidRPr="00237700">
              <w:rPr>
                <w:rFonts w:ascii="Times New Roman" w:hAnsi="Times New Roman" w:cs="Times New Roman"/>
                <w:sz w:val="18"/>
                <w:szCs w:val="18"/>
              </w:rPr>
              <w:t>fi</w:t>
            </w:r>
            <w:del w:id="656" w:author="Alfred Aster" w:date="2022-10-20T14:58:00Z">
              <w:r w:rsidRPr="00237700" w:rsidDel="004F3BCE">
                <w:rPr>
                  <w:rFonts w:ascii="Times New Roman" w:hAnsi="Times New Roman" w:cs="Times New Roman"/>
                  <w:sz w:val="18"/>
                  <w:szCs w:val="18"/>
                </w:rPr>
                <w:delText>e</w:delText>
              </w:r>
            </w:del>
            <w:ins w:id="657" w:author="Alfred Aster" w:date="2022-10-20T14:58:00Z">
              <w:r w:rsidR="004F3BCE">
                <w:rPr>
                  <w:rFonts w:ascii="Times New Roman" w:hAnsi="Times New Roman" w:cs="Times New Roman"/>
                  <w:sz w:val="18"/>
                  <w:szCs w:val="18"/>
                </w:rPr>
                <w:t>”</w:t>
              </w:r>
            </w:ins>
            <w:r w:rsidRPr="00237700">
              <w:rPr>
                <w:rFonts w:ascii="Times New Roman" w:hAnsi="Times New Roman" w:cs="Times New Roman"/>
                <w:sz w:val="18"/>
                <w:szCs w:val="18"/>
              </w:rPr>
              <w:t>ld</w:t>
            </w:r>
            <w:proofErr w:type="spellEnd"/>
            <w:r w:rsidRPr="00237700">
              <w:rPr>
                <w:rFonts w:ascii="Times New Roman" w:hAnsi="Times New Roman" w:cs="Times New Roman"/>
                <w:sz w:val="18"/>
                <w:szCs w:val="18"/>
              </w:rPr>
              <w:t>". The Disabled Subchannel Bitmap subfield is in the EHT Operation Information field. If the channel width is the same as VHT Operation Element, but Disabled subchannel Bitmap is updated, will the EHT Operation Information Present subfield be set to 1?</w:t>
            </w:r>
          </w:p>
        </w:tc>
        <w:tc>
          <w:tcPr>
            <w:tcW w:w="2340" w:type="dxa"/>
            <w:shd w:val="clear" w:color="auto" w:fill="auto"/>
            <w:noWrap/>
          </w:tcPr>
          <w:p w14:paraId="534EC1FE" w14:textId="4F0196D5" w:rsidR="00210DAE" w:rsidRPr="00237700" w:rsidRDefault="00210DAE" w:rsidP="00210DA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When Disabled Subchannel Bitmap Present subfield is 1, the EHT Operation Information Present subfield shall be 1.</w:t>
            </w:r>
          </w:p>
        </w:tc>
        <w:tc>
          <w:tcPr>
            <w:tcW w:w="3150" w:type="dxa"/>
            <w:shd w:val="clear" w:color="auto" w:fill="auto"/>
          </w:tcPr>
          <w:p w14:paraId="104BCFF9" w14:textId="700FBC0A"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w:t>
            </w:r>
            <w:del w:id="658" w:author="Alfred Aster" w:date="2022-10-20T14:58:00Z">
              <w:r w:rsidDel="004F3BCE">
                <w:rPr>
                  <w:rFonts w:ascii="Times New Roman" w:hAnsi="Times New Roman" w:cs="Times New Roman"/>
                  <w:bCs/>
                  <w:sz w:val="18"/>
                  <w:szCs w:val="18"/>
                </w:rPr>
                <w:delText>ed</w:delText>
              </w:r>
            </w:del>
            <w:ins w:id="659"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comment resolutions in “document”, however the group could not reach consensus on a proposed change that would resolve the comment.</w:t>
            </w:r>
          </w:p>
          <w:p w14:paraId="15A8E8DD" w14:textId="1CFE65F0" w:rsidR="00210DAE" w:rsidRPr="00237700" w:rsidRDefault="00210DAE" w:rsidP="00210DA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13, 2022, but no straw poll is conducted yet.</w:t>
            </w:r>
            <w:r w:rsidRPr="00237700">
              <w:rPr>
                <w:rFonts w:ascii="Times New Roman" w:hAnsi="Times New Roman" w:cs="Times New Roman"/>
                <w:sz w:val="18"/>
                <w:szCs w:val="18"/>
              </w:rPr>
              <w:br/>
            </w:r>
          </w:p>
          <w:p w14:paraId="6DA97A23"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Guogang Huang</w:t>
            </w:r>
            <w:r w:rsidRPr="00B45EC9">
              <w:rPr>
                <w:rFonts w:ascii="Times New Roman" w:hAnsi="Times New Roman" w:cs="Times New Roman"/>
                <w:bCs/>
                <w:sz w:val="18"/>
                <w:szCs w:val="18"/>
              </w:rPr>
              <w:tab/>
              <w:t>22/1267r5</w:t>
            </w:r>
          </w:p>
          <w:p w14:paraId="165E0A60" w14:textId="45BFE463"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30C0B4FB" w14:textId="62664FF9" w:rsidR="00B45EC9" w:rsidRPr="005B4DAB" w:rsidRDefault="00B45EC9" w:rsidP="00B45EC9">
            <w:pPr>
              <w:suppressAutoHyphens/>
              <w:spacing w:after="0"/>
              <w:rPr>
                <w:rFonts w:ascii="Times New Roman" w:hAnsi="Times New Roman" w:cs="Times New Roman"/>
                <w:bCs/>
                <w:color w:val="00B050"/>
                <w:sz w:val="18"/>
                <w:szCs w:val="18"/>
              </w:rPr>
            </w:pPr>
            <w:r w:rsidRPr="005B4DAB">
              <w:rPr>
                <w:rFonts w:ascii="Times New Roman" w:hAnsi="Times New Roman" w:cs="Times New Roman"/>
                <w:bCs/>
                <w:color w:val="00B050"/>
                <w:sz w:val="18"/>
                <w:szCs w:val="18"/>
              </w:rPr>
              <w:t>&lt;</w:t>
            </w:r>
            <w:r w:rsidR="00631E8B" w:rsidRPr="005B4DAB">
              <w:rPr>
                <w:rFonts w:ascii="Times New Roman" w:hAnsi="Times New Roman" w:cs="Times New Roman"/>
                <w:bCs/>
                <w:color w:val="00B050"/>
                <w:sz w:val="18"/>
                <w:szCs w:val="18"/>
              </w:rPr>
              <w:t xml:space="preserve"> </w:t>
            </w:r>
            <w:r w:rsidR="00631E8B" w:rsidRPr="005B4DAB">
              <w:rPr>
                <w:rFonts w:ascii="Times New Roman" w:hAnsi="Times New Roman" w:cs="Times New Roman"/>
                <w:bCs/>
                <w:color w:val="00B050"/>
                <w:sz w:val="18"/>
                <w:szCs w:val="18"/>
              </w:rPr>
              <w:t>There is no controversial technical issue for this CID. But the commenter want to add some text for clarification. But I think we should find another related CID to address the commenter’s concern, rather than use this CID</w:t>
            </w:r>
            <w:r w:rsidRPr="005B4DAB">
              <w:rPr>
                <w:rFonts w:ascii="Times New Roman" w:hAnsi="Times New Roman" w:cs="Times New Roman"/>
                <w:bCs/>
                <w:color w:val="00B050"/>
                <w:sz w:val="18"/>
                <w:szCs w:val="18"/>
              </w:rPr>
              <w:t>&gt;</w:t>
            </w:r>
          </w:p>
          <w:p w14:paraId="0F74FF53" w14:textId="335A2DD5" w:rsidR="00B45EC9" w:rsidRPr="00237700" w:rsidRDefault="00B45EC9" w:rsidP="00210DAE">
            <w:pPr>
              <w:suppressAutoHyphens/>
              <w:spacing w:after="0"/>
              <w:rPr>
                <w:rFonts w:ascii="Times New Roman" w:hAnsi="Times New Roman" w:cs="Times New Roman"/>
                <w:bCs/>
                <w:sz w:val="18"/>
                <w:szCs w:val="18"/>
              </w:rPr>
            </w:pPr>
          </w:p>
        </w:tc>
      </w:tr>
      <w:tr w:rsidR="00210DAE" w:rsidRPr="008B0293" w14:paraId="1B4D45C6" w14:textId="77777777" w:rsidTr="00221221">
        <w:trPr>
          <w:trHeight w:val="220"/>
          <w:jc w:val="center"/>
        </w:trPr>
        <w:tc>
          <w:tcPr>
            <w:tcW w:w="715" w:type="dxa"/>
            <w:shd w:val="clear" w:color="auto" w:fill="auto"/>
            <w:noWrap/>
          </w:tcPr>
          <w:p w14:paraId="546A85DD" w14:textId="0590CC81" w:rsidR="00210DAE" w:rsidRPr="00237700" w:rsidRDefault="00210DAE" w:rsidP="00210DA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11027</w:t>
            </w:r>
          </w:p>
        </w:tc>
        <w:tc>
          <w:tcPr>
            <w:tcW w:w="990" w:type="dxa"/>
          </w:tcPr>
          <w:p w14:paraId="159E4F33" w14:textId="1F021282" w:rsidR="00210DAE" w:rsidRPr="00237700" w:rsidRDefault="00210DAE" w:rsidP="00210DA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Hanqing Lou</w:t>
            </w:r>
          </w:p>
        </w:tc>
        <w:tc>
          <w:tcPr>
            <w:tcW w:w="900" w:type="dxa"/>
            <w:shd w:val="clear" w:color="auto" w:fill="auto"/>
            <w:noWrap/>
          </w:tcPr>
          <w:p w14:paraId="75510348" w14:textId="0B043D27" w:rsidR="00210DAE" w:rsidRPr="00237700" w:rsidRDefault="00210DAE" w:rsidP="00210DA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35.3.1</w:t>
            </w:r>
          </w:p>
        </w:tc>
        <w:tc>
          <w:tcPr>
            <w:tcW w:w="720" w:type="dxa"/>
          </w:tcPr>
          <w:p w14:paraId="3FF7E45B" w14:textId="3CAAB77E" w:rsidR="00210DAE" w:rsidRPr="00237700" w:rsidRDefault="00210DAE" w:rsidP="00210DA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405.34</w:t>
            </w:r>
          </w:p>
        </w:tc>
        <w:tc>
          <w:tcPr>
            <w:tcW w:w="2520" w:type="dxa"/>
            <w:shd w:val="clear" w:color="auto" w:fill="auto"/>
            <w:noWrap/>
          </w:tcPr>
          <w:p w14:paraId="240052FF" w14:textId="7C4E2AB2" w:rsidR="00210DAE" w:rsidRPr="00237700" w:rsidRDefault="00210DAE" w:rsidP="00210DAE">
            <w:pPr>
              <w:suppressAutoHyphens/>
              <w:spacing w:after="0"/>
              <w:rPr>
                <w:rFonts w:ascii="Times New Roman" w:hAnsi="Times New Roman" w:cs="Times New Roman"/>
                <w:sz w:val="18"/>
                <w:szCs w:val="18"/>
              </w:rPr>
            </w:pPr>
            <w:proofErr w:type="gramStart"/>
            <w:r w:rsidRPr="00237700">
              <w:rPr>
                <w:rFonts w:ascii="Times New Roman" w:hAnsi="Times New Roman" w:cs="Times New Roman"/>
                <w:sz w:val="18"/>
                <w:szCs w:val="18"/>
              </w:rPr>
              <w:t>Base</w:t>
            </w:r>
            <w:proofErr w:type="gramEnd"/>
            <w:r w:rsidRPr="00237700">
              <w:rPr>
                <w:rFonts w:ascii="Times New Roman" w:hAnsi="Times New Roman" w:cs="Times New Roman"/>
                <w:sz w:val="18"/>
                <w:szCs w:val="18"/>
              </w:rPr>
              <w:t xml:space="preserve"> on this paragraph, a non-AP STA may change its MAC address when its dot11MultiLinkActivated is set from true to false. Detailed explanation may be needed here since MAC address changing may require some frame exchanges between AP and STA.</w:t>
            </w:r>
          </w:p>
        </w:tc>
        <w:tc>
          <w:tcPr>
            <w:tcW w:w="2340" w:type="dxa"/>
            <w:shd w:val="clear" w:color="auto" w:fill="auto"/>
            <w:noWrap/>
          </w:tcPr>
          <w:p w14:paraId="3B7CD59B" w14:textId="5DC8EB45" w:rsidR="00210DAE" w:rsidRPr="00237700" w:rsidRDefault="00210DAE" w:rsidP="00210DA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Please clarify</w:t>
            </w:r>
          </w:p>
        </w:tc>
        <w:tc>
          <w:tcPr>
            <w:tcW w:w="3150" w:type="dxa"/>
            <w:shd w:val="clear" w:color="auto" w:fill="auto"/>
          </w:tcPr>
          <w:p w14:paraId="290464E4" w14:textId="71D6C07D"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w:t>
            </w:r>
            <w:del w:id="660" w:author="Alfred Aster" w:date="2022-10-20T14:58:00Z">
              <w:r w:rsidDel="004F3BCE">
                <w:rPr>
                  <w:rFonts w:ascii="Times New Roman" w:hAnsi="Times New Roman" w:cs="Times New Roman"/>
                  <w:bCs/>
                  <w:sz w:val="18"/>
                  <w:szCs w:val="18"/>
                </w:rPr>
                <w:delText>ed</w:delText>
              </w:r>
            </w:del>
            <w:ins w:id="661"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comment resolutions in “document”, however the group could not reach consensus on a proposed change that would resolve the comment.</w:t>
            </w:r>
          </w:p>
          <w:p w14:paraId="5E2A8A9E" w14:textId="015089DF" w:rsidR="00210DAE" w:rsidRPr="00237700" w:rsidRDefault="00210DAE" w:rsidP="00210DA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7, 2022, but no straw poll is conducted yet.</w:t>
            </w:r>
          </w:p>
          <w:p w14:paraId="351FA79F" w14:textId="77777777" w:rsidR="00210DAE" w:rsidRPr="00237700" w:rsidRDefault="00210DAE" w:rsidP="00210DAE">
            <w:pPr>
              <w:suppressAutoHyphens/>
              <w:spacing w:after="0"/>
              <w:rPr>
                <w:rFonts w:ascii="Times New Roman" w:hAnsi="Times New Roman" w:cs="Times New Roman"/>
                <w:sz w:val="18"/>
                <w:szCs w:val="18"/>
              </w:rPr>
            </w:pPr>
          </w:p>
          <w:p w14:paraId="2278CB8F"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Po-Kai Huang</w:t>
            </w:r>
            <w:r w:rsidRPr="00B45EC9">
              <w:rPr>
                <w:rFonts w:ascii="Times New Roman" w:hAnsi="Times New Roman" w:cs="Times New Roman"/>
                <w:bCs/>
                <w:sz w:val="18"/>
                <w:szCs w:val="18"/>
              </w:rPr>
              <w:tab/>
              <w:t>22/1316r1</w:t>
            </w:r>
          </w:p>
          <w:p w14:paraId="6189401F" w14:textId="0C4A890F"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696DC637" w14:textId="3F945DCD" w:rsidR="00B45EC9" w:rsidRPr="005B4DAB" w:rsidRDefault="00B45EC9" w:rsidP="00B45EC9">
            <w:pPr>
              <w:suppressAutoHyphens/>
              <w:spacing w:after="0"/>
              <w:rPr>
                <w:rFonts w:ascii="Times New Roman" w:hAnsi="Times New Roman" w:cs="Times New Roman"/>
                <w:bCs/>
                <w:color w:val="00B050"/>
                <w:sz w:val="18"/>
                <w:szCs w:val="18"/>
              </w:rPr>
            </w:pPr>
            <w:r w:rsidRPr="005B4DAB">
              <w:rPr>
                <w:rFonts w:ascii="Times New Roman" w:hAnsi="Times New Roman" w:cs="Times New Roman"/>
                <w:bCs/>
                <w:color w:val="00B050"/>
                <w:sz w:val="18"/>
                <w:szCs w:val="18"/>
              </w:rPr>
              <w:t>&lt;</w:t>
            </w:r>
            <w:r w:rsidR="0067415A" w:rsidRPr="005B4DAB">
              <w:rPr>
                <w:rFonts w:ascii="Times New Roman" w:hAnsi="Times New Roman" w:cs="Times New Roman"/>
                <w:bCs/>
                <w:color w:val="00B050"/>
                <w:sz w:val="18"/>
                <w:szCs w:val="18"/>
              </w:rPr>
              <w:t xml:space="preserve"> </w:t>
            </w:r>
            <w:r w:rsidR="0067415A" w:rsidRPr="005B4DAB">
              <w:rPr>
                <w:rFonts w:ascii="Times New Roman" w:hAnsi="Times New Roman" w:cs="Times New Roman"/>
                <w:bCs/>
                <w:color w:val="00B050"/>
                <w:sz w:val="18"/>
                <w:szCs w:val="18"/>
              </w:rPr>
              <w:t xml:space="preserve">The commenter is asking a question. It was explained in </w:t>
            </w:r>
            <w:proofErr w:type="gramStart"/>
            <w:r w:rsidR="0067415A" w:rsidRPr="005B4DAB">
              <w:rPr>
                <w:rFonts w:ascii="Times New Roman" w:hAnsi="Times New Roman" w:cs="Times New Roman"/>
                <w:bCs/>
                <w:color w:val="00B050"/>
                <w:sz w:val="18"/>
                <w:szCs w:val="18"/>
              </w:rPr>
              <w:t>details</w:t>
            </w:r>
            <w:proofErr w:type="gramEnd"/>
            <w:r w:rsidR="0067415A" w:rsidRPr="005B4DAB">
              <w:rPr>
                <w:rFonts w:ascii="Times New Roman" w:hAnsi="Times New Roman" w:cs="Times New Roman"/>
                <w:bCs/>
                <w:color w:val="00B050"/>
                <w:sz w:val="18"/>
                <w:szCs w:val="18"/>
              </w:rPr>
              <w:t xml:space="preserve"> during the meeting that that changing MAC address in this context does not need further frame exchange. When non-AP STA is not affiliated with a non-AP MLD anymore, the non-AP STA basically disconnected from the associated AP MLD </w:t>
            </w:r>
            <w:r w:rsidR="00B23C47" w:rsidRPr="005B4DAB">
              <w:rPr>
                <w:rFonts w:ascii="Times New Roman" w:hAnsi="Times New Roman" w:cs="Times New Roman"/>
                <w:bCs/>
                <w:color w:val="00B050"/>
                <w:sz w:val="18"/>
                <w:szCs w:val="18"/>
              </w:rPr>
              <w:t>already and</w:t>
            </w:r>
            <w:r w:rsidR="0067415A" w:rsidRPr="005B4DAB">
              <w:rPr>
                <w:rFonts w:ascii="Times New Roman" w:hAnsi="Times New Roman" w:cs="Times New Roman"/>
                <w:bCs/>
                <w:color w:val="00B050"/>
                <w:sz w:val="18"/>
                <w:szCs w:val="18"/>
              </w:rPr>
              <w:t xml:space="preserve"> set the </w:t>
            </w:r>
            <w:r w:rsidR="0067415A" w:rsidRPr="005B4DAB">
              <w:rPr>
                <w:rFonts w:ascii="Times New Roman" w:hAnsi="Times New Roman" w:cs="Times New Roman"/>
                <w:bCs/>
                <w:color w:val="00B050"/>
                <w:sz w:val="18"/>
                <w:szCs w:val="18"/>
              </w:rPr>
              <w:lastRenderedPageBreak/>
              <w:t xml:space="preserve">MAC address to the desired value internally without frame exchange.  We also explain that this is need for the legacy AP to identify the same address for the DS to complete reassociation. </w:t>
            </w:r>
            <w:r w:rsidR="0067415A" w:rsidRPr="005B4DAB">
              <w:rPr>
                <w:rFonts w:ascii="Times New Roman" w:hAnsi="Times New Roman" w:cs="Times New Roman"/>
                <w:bCs/>
                <w:color w:val="00B050"/>
                <w:sz w:val="18"/>
                <w:szCs w:val="18"/>
              </w:rPr>
              <w:t>A member</w:t>
            </w:r>
            <w:r w:rsidR="0067415A" w:rsidRPr="005B4DAB">
              <w:rPr>
                <w:rFonts w:ascii="Times New Roman" w:hAnsi="Times New Roman" w:cs="Times New Roman"/>
                <w:bCs/>
                <w:color w:val="00B050"/>
                <w:sz w:val="18"/>
                <w:szCs w:val="18"/>
              </w:rPr>
              <w:t xml:space="preserve"> still asks for defer</w:t>
            </w:r>
            <w:r w:rsidR="0067415A" w:rsidRPr="005B4DAB">
              <w:rPr>
                <w:rFonts w:ascii="Times New Roman" w:hAnsi="Times New Roman" w:cs="Times New Roman"/>
                <w:bCs/>
                <w:color w:val="00B050"/>
                <w:sz w:val="18"/>
                <w:szCs w:val="18"/>
              </w:rPr>
              <w:t>ral</w:t>
            </w:r>
            <w:r w:rsidR="0067415A" w:rsidRPr="005B4DAB">
              <w:rPr>
                <w:rFonts w:ascii="Times New Roman" w:hAnsi="Times New Roman" w:cs="Times New Roman"/>
                <w:bCs/>
                <w:color w:val="00B050"/>
                <w:sz w:val="18"/>
                <w:szCs w:val="18"/>
              </w:rPr>
              <w:t xml:space="preserve"> after the explanation.</w:t>
            </w:r>
            <w:r w:rsidRPr="005B4DAB">
              <w:rPr>
                <w:rFonts w:ascii="Times New Roman" w:hAnsi="Times New Roman" w:cs="Times New Roman"/>
                <w:bCs/>
                <w:color w:val="00B050"/>
                <w:sz w:val="18"/>
                <w:szCs w:val="18"/>
              </w:rPr>
              <w:t>&gt;</w:t>
            </w:r>
          </w:p>
          <w:p w14:paraId="3F1B7466" w14:textId="791B014E" w:rsidR="00B45EC9" w:rsidRPr="00237700" w:rsidRDefault="00B45EC9" w:rsidP="00210DAE">
            <w:pPr>
              <w:suppressAutoHyphens/>
              <w:spacing w:after="0"/>
              <w:rPr>
                <w:rFonts w:ascii="Times New Roman" w:hAnsi="Times New Roman" w:cs="Times New Roman"/>
                <w:bCs/>
                <w:sz w:val="18"/>
                <w:szCs w:val="18"/>
              </w:rPr>
            </w:pPr>
          </w:p>
        </w:tc>
      </w:tr>
      <w:tr w:rsidR="00210DAE" w:rsidRPr="008B0293" w14:paraId="44D0CBC3" w14:textId="77777777" w:rsidTr="00221221">
        <w:trPr>
          <w:trHeight w:val="220"/>
          <w:jc w:val="center"/>
        </w:trPr>
        <w:tc>
          <w:tcPr>
            <w:tcW w:w="715" w:type="dxa"/>
            <w:shd w:val="clear" w:color="auto" w:fill="auto"/>
            <w:noWrap/>
          </w:tcPr>
          <w:p w14:paraId="71FF8703" w14:textId="2D8CCE0F" w:rsidR="00210DAE" w:rsidRPr="0034677F" w:rsidRDefault="00210DAE" w:rsidP="00210DAE">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lastRenderedPageBreak/>
              <w:t>11071</w:t>
            </w:r>
          </w:p>
        </w:tc>
        <w:tc>
          <w:tcPr>
            <w:tcW w:w="990" w:type="dxa"/>
          </w:tcPr>
          <w:p w14:paraId="72EB7213" w14:textId="0DC9DE35" w:rsidR="00210DAE" w:rsidRPr="0034677F" w:rsidRDefault="00210DAE" w:rsidP="00210DAE">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t>Po-Kai Huang</w:t>
            </w:r>
          </w:p>
        </w:tc>
        <w:tc>
          <w:tcPr>
            <w:tcW w:w="900" w:type="dxa"/>
            <w:shd w:val="clear" w:color="auto" w:fill="auto"/>
            <w:noWrap/>
          </w:tcPr>
          <w:p w14:paraId="4D8449FF" w14:textId="7FF69299" w:rsidR="00210DAE" w:rsidRPr="0034677F" w:rsidRDefault="00210DAE" w:rsidP="00210DAE">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t>12.7.6.1</w:t>
            </w:r>
          </w:p>
        </w:tc>
        <w:tc>
          <w:tcPr>
            <w:tcW w:w="720" w:type="dxa"/>
          </w:tcPr>
          <w:p w14:paraId="6717A8A8" w14:textId="3163044C" w:rsidR="00210DAE" w:rsidRPr="0034677F" w:rsidRDefault="00210DAE" w:rsidP="00210DAE">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t>355.45</w:t>
            </w:r>
          </w:p>
        </w:tc>
        <w:tc>
          <w:tcPr>
            <w:tcW w:w="2520" w:type="dxa"/>
            <w:shd w:val="clear" w:color="auto" w:fill="auto"/>
            <w:noWrap/>
          </w:tcPr>
          <w:p w14:paraId="11AE19E3" w14:textId="3EA8B63F" w:rsidR="00210DAE" w:rsidRPr="0034677F" w:rsidRDefault="00210DAE" w:rsidP="00210DAE">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t>The description implies that OCI KDE can be used for MLO. However, OCI KDE needs to be redesigned to include link ID and information for 320 MHz verification because 320 MHz may have 320 MHz-1 or 320 MHz-2.</w:t>
            </w:r>
          </w:p>
        </w:tc>
        <w:tc>
          <w:tcPr>
            <w:tcW w:w="2340" w:type="dxa"/>
            <w:shd w:val="clear" w:color="auto" w:fill="auto"/>
            <w:noWrap/>
          </w:tcPr>
          <w:p w14:paraId="5F23DFAC" w14:textId="1A0903FB" w:rsidR="00210DAE" w:rsidRPr="0034677F" w:rsidRDefault="00210DAE" w:rsidP="00210DAE">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t xml:space="preserve">Define MLO OCI KDE. Ideally, follow the format of OCI KDE to include link ID and </w:t>
            </w:r>
            <w:proofErr w:type="spellStart"/>
            <w:r w:rsidRPr="0034677F">
              <w:rPr>
                <w:rFonts w:ascii="Times New Roman" w:hAnsi="Times New Roman" w:cs="Times New Roman"/>
                <w:strike/>
                <w:color w:val="FF0000"/>
                <w:sz w:val="18"/>
                <w:szCs w:val="18"/>
              </w:rPr>
              <w:t>chan</w:t>
            </w:r>
            <w:del w:id="662" w:author="Alfred Aster" w:date="2022-10-20T14:58:00Z">
              <w:r w:rsidRPr="0034677F" w:rsidDel="004F3BCE">
                <w:rPr>
                  <w:rFonts w:ascii="Times New Roman" w:hAnsi="Times New Roman" w:cs="Times New Roman"/>
                  <w:strike/>
                  <w:color w:val="FF0000"/>
                  <w:sz w:val="18"/>
                  <w:szCs w:val="18"/>
                </w:rPr>
                <w:delText>g</w:delText>
              </w:r>
            </w:del>
            <w:ins w:id="663" w:author="Alfred Aster" w:date="2022-10-20T14:58:00Z">
              <w:r w:rsidR="004F3BCE" w:rsidRPr="0034677F">
                <w:rPr>
                  <w:rFonts w:ascii="Times New Roman" w:hAnsi="Times New Roman" w:cs="Times New Roman"/>
                  <w:strike/>
                  <w:color w:val="FF0000"/>
                  <w:sz w:val="18"/>
                  <w:szCs w:val="18"/>
                </w:rPr>
                <w:t>“</w:t>
              </w:r>
            </w:ins>
            <w:r w:rsidRPr="0034677F">
              <w:rPr>
                <w:rFonts w:ascii="Times New Roman" w:hAnsi="Times New Roman" w:cs="Times New Roman"/>
                <w:strike/>
                <w:color w:val="FF0000"/>
                <w:sz w:val="18"/>
                <w:szCs w:val="18"/>
              </w:rPr>
              <w:t>e</w:t>
            </w:r>
            <w:proofErr w:type="spellEnd"/>
            <w:r w:rsidRPr="0034677F">
              <w:rPr>
                <w:rFonts w:ascii="Times New Roman" w:hAnsi="Times New Roman" w:cs="Times New Roman"/>
                <w:strike/>
                <w:color w:val="FF0000"/>
                <w:sz w:val="18"/>
                <w:szCs w:val="18"/>
              </w:rPr>
              <w:t xml:space="preserve"> "Frequency Segment 1</w:t>
            </w:r>
            <w:r w:rsidRPr="0034677F">
              <w:rPr>
                <w:rFonts w:ascii="Times New Roman" w:hAnsi="Times New Roman" w:cs="Times New Roman"/>
                <w:strike/>
                <w:color w:val="FF0000"/>
                <w:sz w:val="18"/>
                <w:szCs w:val="18"/>
              </w:rPr>
              <w:br/>
              <w:t xml:space="preserve">Channel </w:t>
            </w:r>
            <w:proofErr w:type="spellStart"/>
            <w:r w:rsidRPr="0034677F">
              <w:rPr>
                <w:rFonts w:ascii="Times New Roman" w:hAnsi="Times New Roman" w:cs="Times New Roman"/>
                <w:strike/>
                <w:color w:val="FF0000"/>
                <w:sz w:val="18"/>
                <w:szCs w:val="18"/>
              </w:rPr>
              <w:t>Num</w:t>
            </w:r>
            <w:del w:id="664" w:author="Alfred Aster" w:date="2022-10-20T14:58:00Z">
              <w:r w:rsidRPr="0034677F" w:rsidDel="004F3BCE">
                <w:rPr>
                  <w:rFonts w:ascii="Times New Roman" w:hAnsi="Times New Roman" w:cs="Times New Roman"/>
                  <w:strike/>
                  <w:color w:val="FF0000"/>
                  <w:sz w:val="18"/>
                  <w:szCs w:val="18"/>
                </w:rPr>
                <w:delText>b</w:delText>
              </w:r>
            </w:del>
            <w:ins w:id="665" w:author="Alfred Aster" w:date="2022-10-20T14:58:00Z">
              <w:r w:rsidR="004F3BCE" w:rsidRPr="0034677F">
                <w:rPr>
                  <w:rFonts w:ascii="Times New Roman" w:hAnsi="Times New Roman" w:cs="Times New Roman"/>
                  <w:strike/>
                  <w:color w:val="FF0000"/>
                  <w:sz w:val="18"/>
                  <w:szCs w:val="18"/>
                </w:rPr>
                <w:t>”</w:t>
              </w:r>
            </w:ins>
            <w:r w:rsidRPr="0034677F">
              <w:rPr>
                <w:rFonts w:ascii="Times New Roman" w:hAnsi="Times New Roman" w:cs="Times New Roman"/>
                <w:strike/>
                <w:color w:val="FF0000"/>
                <w:sz w:val="18"/>
                <w:szCs w:val="18"/>
              </w:rPr>
              <w:t>er</w:t>
            </w:r>
            <w:proofErr w:type="spellEnd"/>
            <w:r w:rsidRPr="0034677F">
              <w:rPr>
                <w:rFonts w:ascii="Times New Roman" w:hAnsi="Times New Roman" w:cs="Times New Roman"/>
                <w:strike/>
                <w:color w:val="FF0000"/>
                <w:sz w:val="18"/>
                <w:szCs w:val="18"/>
              </w:rPr>
              <w:t xml:space="preserve">" to </w:t>
            </w:r>
            <w:proofErr w:type="spellStart"/>
            <w:r w:rsidRPr="0034677F">
              <w:rPr>
                <w:rFonts w:ascii="Times New Roman" w:hAnsi="Times New Roman" w:cs="Times New Roman"/>
                <w:strike/>
                <w:color w:val="FF0000"/>
                <w:sz w:val="18"/>
                <w:szCs w:val="18"/>
              </w:rPr>
              <w:t>simp</w:t>
            </w:r>
            <w:del w:id="666" w:author="Alfred Aster" w:date="2022-10-20T14:58:00Z">
              <w:r w:rsidRPr="0034677F" w:rsidDel="004F3BCE">
                <w:rPr>
                  <w:rFonts w:ascii="Times New Roman" w:hAnsi="Times New Roman" w:cs="Times New Roman"/>
                  <w:strike/>
                  <w:color w:val="FF0000"/>
                  <w:sz w:val="18"/>
                  <w:szCs w:val="18"/>
                </w:rPr>
                <w:delText>l</w:delText>
              </w:r>
            </w:del>
            <w:ins w:id="667" w:author="Alfred Aster" w:date="2022-10-20T14:58:00Z">
              <w:r w:rsidR="004F3BCE" w:rsidRPr="0034677F">
                <w:rPr>
                  <w:rFonts w:ascii="Times New Roman" w:hAnsi="Times New Roman" w:cs="Times New Roman"/>
                  <w:strike/>
                  <w:color w:val="FF0000"/>
                  <w:sz w:val="18"/>
                  <w:szCs w:val="18"/>
                </w:rPr>
                <w:t>“</w:t>
              </w:r>
            </w:ins>
            <w:r w:rsidRPr="0034677F">
              <w:rPr>
                <w:rFonts w:ascii="Times New Roman" w:hAnsi="Times New Roman" w:cs="Times New Roman"/>
                <w:strike/>
                <w:color w:val="FF0000"/>
                <w:sz w:val="18"/>
                <w:szCs w:val="18"/>
              </w:rPr>
              <w:t>y</w:t>
            </w:r>
            <w:proofErr w:type="spellEnd"/>
            <w:r w:rsidRPr="0034677F">
              <w:rPr>
                <w:rFonts w:ascii="Times New Roman" w:hAnsi="Times New Roman" w:cs="Times New Roman"/>
                <w:strike/>
                <w:color w:val="FF0000"/>
                <w:sz w:val="18"/>
                <w:szCs w:val="18"/>
              </w:rPr>
              <w:t xml:space="preserve"> "Channel center </w:t>
            </w:r>
            <w:proofErr w:type="spellStart"/>
            <w:r w:rsidRPr="0034677F">
              <w:rPr>
                <w:rFonts w:ascii="Times New Roman" w:hAnsi="Times New Roman" w:cs="Times New Roman"/>
                <w:strike/>
                <w:color w:val="FF0000"/>
                <w:sz w:val="18"/>
                <w:szCs w:val="18"/>
              </w:rPr>
              <w:t>frequeny</w:t>
            </w:r>
            <w:proofErr w:type="spellEnd"/>
            <w:r w:rsidRPr="0034677F">
              <w:rPr>
                <w:rFonts w:ascii="Times New Roman" w:hAnsi="Times New Roman" w:cs="Times New Roman"/>
                <w:strike/>
                <w:color w:val="FF0000"/>
                <w:sz w:val="18"/>
                <w:szCs w:val="18"/>
              </w:rPr>
              <w:t xml:space="preserve"> of 320 </w:t>
            </w:r>
            <w:del w:id="668" w:author="Alfred Aster" w:date="2022-10-20T14:58:00Z">
              <w:r w:rsidRPr="0034677F" w:rsidDel="004F3BCE">
                <w:rPr>
                  <w:rFonts w:ascii="Times New Roman" w:hAnsi="Times New Roman" w:cs="Times New Roman"/>
                  <w:strike/>
                  <w:color w:val="FF0000"/>
                  <w:sz w:val="18"/>
                  <w:szCs w:val="18"/>
                </w:rPr>
                <w:delText>M</w:delText>
              </w:r>
            </w:del>
            <w:ins w:id="669" w:author="Alfred Aster" w:date="2022-10-20T14:58:00Z">
              <w:r w:rsidR="004F3BCE" w:rsidRPr="0034677F">
                <w:rPr>
                  <w:rFonts w:ascii="Times New Roman" w:hAnsi="Times New Roman" w:cs="Times New Roman"/>
                  <w:strike/>
                  <w:color w:val="FF0000"/>
                  <w:sz w:val="18"/>
                  <w:szCs w:val="18"/>
                </w:rPr>
                <w:t>”</w:t>
              </w:r>
            </w:ins>
            <w:r w:rsidRPr="0034677F">
              <w:rPr>
                <w:rFonts w:ascii="Times New Roman" w:hAnsi="Times New Roman" w:cs="Times New Roman"/>
                <w:strike/>
                <w:color w:val="FF0000"/>
                <w:sz w:val="18"/>
                <w:szCs w:val="18"/>
              </w:rPr>
              <w:t>Hz", which is set to channel center frequency of 320 MHz when 320 MHz is used and 0 otherwise.</w:t>
            </w:r>
          </w:p>
        </w:tc>
        <w:tc>
          <w:tcPr>
            <w:tcW w:w="3150" w:type="dxa"/>
            <w:shd w:val="clear" w:color="auto" w:fill="auto"/>
          </w:tcPr>
          <w:p w14:paraId="301BCBCD" w14:textId="77777777" w:rsidR="0034677F" w:rsidRDefault="0034677F" w:rsidP="00B45EC9">
            <w:pPr>
              <w:suppressAutoHyphens/>
              <w:spacing w:after="0"/>
              <w:rPr>
                <w:rFonts w:ascii="Times New Roman" w:hAnsi="Times New Roman" w:cs="Times New Roman"/>
                <w:bCs/>
                <w:strike/>
                <w:color w:val="FF0000"/>
                <w:sz w:val="18"/>
                <w:szCs w:val="18"/>
              </w:rPr>
            </w:pPr>
            <w:r>
              <w:rPr>
                <w:rFonts w:ascii="Times New Roman" w:hAnsi="Times New Roman" w:cs="Times New Roman"/>
                <w:bCs/>
                <w:strike/>
                <w:color w:val="FF0000"/>
                <w:sz w:val="18"/>
                <w:szCs w:val="18"/>
              </w:rPr>
              <w:t>Pending SP</w:t>
            </w:r>
          </w:p>
          <w:p w14:paraId="31F993D9" w14:textId="77777777" w:rsidR="0034677F" w:rsidRDefault="0034677F" w:rsidP="00B45EC9">
            <w:pPr>
              <w:suppressAutoHyphens/>
              <w:spacing w:after="0"/>
              <w:rPr>
                <w:rFonts w:ascii="Times New Roman" w:hAnsi="Times New Roman" w:cs="Times New Roman"/>
                <w:bCs/>
                <w:strike/>
                <w:color w:val="FF0000"/>
                <w:sz w:val="18"/>
                <w:szCs w:val="18"/>
              </w:rPr>
            </w:pPr>
          </w:p>
          <w:p w14:paraId="0592DCA9" w14:textId="356655E2" w:rsidR="00B45EC9" w:rsidRPr="0034677F" w:rsidRDefault="00B45EC9" w:rsidP="00B45EC9">
            <w:pPr>
              <w:suppressAutoHyphens/>
              <w:spacing w:after="0"/>
              <w:rPr>
                <w:rFonts w:ascii="Times New Roman" w:hAnsi="Times New Roman" w:cs="Times New Roman"/>
                <w:bCs/>
                <w:strike/>
                <w:color w:val="FF0000"/>
                <w:sz w:val="18"/>
                <w:szCs w:val="18"/>
              </w:rPr>
            </w:pPr>
            <w:r w:rsidRPr="0034677F">
              <w:rPr>
                <w:rFonts w:ascii="Times New Roman" w:hAnsi="Times New Roman" w:cs="Times New Roman"/>
                <w:bCs/>
                <w:strike/>
                <w:color w:val="FF0000"/>
                <w:sz w:val="18"/>
                <w:szCs w:val="18"/>
              </w:rPr>
              <w:t>Reject</w:t>
            </w:r>
            <w:del w:id="670" w:author="Alfred Aster" w:date="2022-10-20T14:58:00Z">
              <w:r w:rsidRPr="0034677F" w:rsidDel="004F3BCE">
                <w:rPr>
                  <w:rFonts w:ascii="Times New Roman" w:hAnsi="Times New Roman" w:cs="Times New Roman"/>
                  <w:bCs/>
                  <w:strike/>
                  <w:color w:val="FF0000"/>
                  <w:sz w:val="18"/>
                  <w:szCs w:val="18"/>
                </w:rPr>
                <w:delText>ed</w:delText>
              </w:r>
            </w:del>
            <w:ins w:id="671" w:author="Alfred Aster" w:date="2022-10-20T14:58:00Z">
              <w:r w:rsidR="004F3BCE" w:rsidRPr="0034677F">
                <w:rPr>
                  <w:rFonts w:ascii="Times New Roman" w:hAnsi="Times New Roman" w:cs="Times New Roman"/>
                  <w:bCs/>
                  <w:strike/>
                  <w:color w:val="FF0000"/>
                  <w:sz w:val="18"/>
                  <w:szCs w:val="18"/>
                </w:rPr>
                <w:t>–</w:t>
              </w:r>
            </w:ins>
            <w:r w:rsidRPr="0034677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0D7AE45B" w14:textId="1B0FDD3B" w:rsidR="00210DAE" w:rsidRPr="0034677F" w:rsidRDefault="00210DAE" w:rsidP="00210DAE">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br/>
              <w:t>This CID is discussed on September 13, 2022, but no straw poll is conducted yet.</w:t>
            </w:r>
            <w:r w:rsidRPr="0034677F">
              <w:rPr>
                <w:rFonts w:ascii="Times New Roman" w:hAnsi="Times New Roman" w:cs="Times New Roman"/>
                <w:strike/>
                <w:color w:val="FF0000"/>
                <w:sz w:val="18"/>
                <w:szCs w:val="18"/>
              </w:rPr>
              <w:br/>
            </w:r>
          </w:p>
          <w:p w14:paraId="625EE288" w14:textId="77777777" w:rsidR="00B45EC9" w:rsidRPr="0034677F" w:rsidRDefault="00B45EC9" w:rsidP="00B45EC9">
            <w:pPr>
              <w:suppressAutoHyphens/>
              <w:spacing w:after="0"/>
              <w:rPr>
                <w:rFonts w:ascii="Times New Roman" w:hAnsi="Times New Roman" w:cs="Times New Roman"/>
                <w:bCs/>
                <w:strike/>
                <w:color w:val="FF0000"/>
                <w:sz w:val="18"/>
                <w:szCs w:val="18"/>
              </w:rPr>
            </w:pPr>
            <w:r w:rsidRPr="0034677F">
              <w:rPr>
                <w:rFonts w:ascii="Times New Roman" w:hAnsi="Times New Roman" w:cs="Times New Roman"/>
                <w:bCs/>
                <w:strike/>
                <w:color w:val="FF0000"/>
                <w:sz w:val="18"/>
                <w:szCs w:val="18"/>
              </w:rPr>
              <w:t>Michael Montemurro</w:t>
            </w:r>
            <w:r w:rsidRPr="0034677F">
              <w:rPr>
                <w:rFonts w:ascii="Times New Roman" w:hAnsi="Times New Roman" w:cs="Times New Roman"/>
                <w:bCs/>
                <w:strike/>
                <w:color w:val="FF0000"/>
                <w:sz w:val="18"/>
                <w:szCs w:val="18"/>
              </w:rPr>
              <w:tab/>
              <w:t>22/1356r2</w:t>
            </w:r>
          </w:p>
          <w:p w14:paraId="6EDB92CA" w14:textId="58AC3AF6" w:rsidR="00B45EC9" w:rsidRPr="0034677F" w:rsidRDefault="00B45EC9" w:rsidP="00B45EC9">
            <w:pPr>
              <w:suppressAutoHyphens/>
              <w:spacing w:after="0"/>
              <w:rPr>
                <w:rFonts w:ascii="Times New Roman" w:hAnsi="Times New Roman" w:cs="Times New Roman"/>
                <w:bCs/>
                <w:strike/>
                <w:color w:val="FF0000"/>
                <w:sz w:val="18"/>
                <w:szCs w:val="18"/>
              </w:rPr>
            </w:pPr>
            <w:r w:rsidRPr="0034677F">
              <w:rPr>
                <w:rFonts w:ascii="Times New Roman" w:hAnsi="Times New Roman" w:cs="Times New Roman"/>
                <w:bCs/>
                <w:strike/>
                <w:color w:val="FF0000"/>
                <w:sz w:val="18"/>
                <w:szCs w:val="18"/>
              </w:rPr>
              <w:t>Notes from Discussion:</w:t>
            </w:r>
          </w:p>
          <w:p w14:paraId="789B4E62" w14:textId="77777777" w:rsidR="00B45EC9" w:rsidRPr="0034677F" w:rsidRDefault="00B45EC9" w:rsidP="00B45EC9">
            <w:pPr>
              <w:suppressAutoHyphens/>
              <w:spacing w:after="0"/>
              <w:rPr>
                <w:rFonts w:ascii="Times New Roman" w:hAnsi="Times New Roman" w:cs="Times New Roman"/>
                <w:bCs/>
                <w:strike/>
                <w:color w:val="FF0000"/>
                <w:sz w:val="18"/>
                <w:szCs w:val="18"/>
              </w:rPr>
            </w:pPr>
            <w:r w:rsidRPr="0034677F">
              <w:rPr>
                <w:rFonts w:ascii="Times New Roman" w:hAnsi="Times New Roman" w:cs="Times New Roman"/>
                <w:bCs/>
                <w:strike/>
                <w:color w:val="FF0000"/>
                <w:sz w:val="18"/>
                <w:szCs w:val="18"/>
              </w:rPr>
              <w:t>&lt;&gt;</w:t>
            </w:r>
          </w:p>
          <w:p w14:paraId="7E48AAE3" w14:textId="52B23F45" w:rsidR="00B45EC9" w:rsidRPr="0034677F" w:rsidRDefault="00B45EC9" w:rsidP="00210DAE">
            <w:pPr>
              <w:suppressAutoHyphens/>
              <w:spacing w:after="0"/>
              <w:rPr>
                <w:rFonts w:ascii="Times New Roman" w:hAnsi="Times New Roman" w:cs="Times New Roman"/>
                <w:bCs/>
                <w:strike/>
                <w:color w:val="FF0000"/>
                <w:sz w:val="18"/>
                <w:szCs w:val="18"/>
              </w:rPr>
            </w:pPr>
          </w:p>
        </w:tc>
      </w:tr>
      <w:tr w:rsidR="00E42EE7" w:rsidRPr="008B0293" w14:paraId="6727B537" w14:textId="77777777" w:rsidTr="00221221">
        <w:trPr>
          <w:trHeight w:val="220"/>
          <w:jc w:val="center"/>
        </w:trPr>
        <w:tc>
          <w:tcPr>
            <w:tcW w:w="715" w:type="dxa"/>
            <w:shd w:val="clear" w:color="auto" w:fill="auto"/>
            <w:noWrap/>
          </w:tcPr>
          <w:p w14:paraId="1925D714" w14:textId="7F3F8466" w:rsidR="00E42EE7" w:rsidRPr="006C27B0" w:rsidRDefault="00E42EE7" w:rsidP="00E42EE7">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11074</w:t>
            </w:r>
          </w:p>
        </w:tc>
        <w:tc>
          <w:tcPr>
            <w:tcW w:w="990" w:type="dxa"/>
          </w:tcPr>
          <w:p w14:paraId="5BB8C892" w14:textId="42C7355A" w:rsidR="00E42EE7" w:rsidRPr="006C27B0" w:rsidRDefault="00E42EE7" w:rsidP="00E42EE7">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Po-Kai Huang</w:t>
            </w:r>
          </w:p>
        </w:tc>
        <w:tc>
          <w:tcPr>
            <w:tcW w:w="900" w:type="dxa"/>
            <w:shd w:val="clear" w:color="auto" w:fill="auto"/>
            <w:noWrap/>
          </w:tcPr>
          <w:p w14:paraId="5AF36C9E" w14:textId="38B55AD1" w:rsidR="00E42EE7" w:rsidRPr="006C27B0" w:rsidRDefault="00E42EE7" w:rsidP="00E42EE7">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35.3.8</w:t>
            </w:r>
          </w:p>
        </w:tc>
        <w:tc>
          <w:tcPr>
            <w:tcW w:w="720" w:type="dxa"/>
          </w:tcPr>
          <w:p w14:paraId="479AD299" w14:textId="2069C57E" w:rsidR="00E42EE7" w:rsidRPr="006C27B0" w:rsidRDefault="00E42EE7" w:rsidP="00E42EE7">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432.05</w:t>
            </w:r>
          </w:p>
        </w:tc>
        <w:tc>
          <w:tcPr>
            <w:tcW w:w="2520" w:type="dxa"/>
            <w:shd w:val="clear" w:color="auto" w:fill="auto"/>
            <w:noWrap/>
          </w:tcPr>
          <w:p w14:paraId="198E1253" w14:textId="14CA23C8" w:rsidR="00E42EE7" w:rsidRPr="006C27B0" w:rsidRDefault="00E42EE7" w:rsidP="00E42EE7">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 xml:space="preserve">There has been confusion on the partial state and full state operation for MLO. You may have partial state in each link independently or partial </w:t>
            </w:r>
            <w:proofErr w:type="gramStart"/>
            <w:r w:rsidRPr="006C27B0">
              <w:rPr>
                <w:rFonts w:ascii="Times New Roman" w:hAnsi="Times New Roman" w:cs="Times New Roman"/>
                <w:strike/>
                <w:color w:val="FF0000"/>
                <w:sz w:val="18"/>
                <w:szCs w:val="18"/>
              </w:rPr>
              <w:t>state</w:t>
            </w:r>
            <w:proofErr w:type="gramEnd"/>
            <w:r w:rsidRPr="006C27B0">
              <w:rPr>
                <w:rFonts w:ascii="Times New Roman" w:hAnsi="Times New Roman" w:cs="Times New Roman"/>
                <w:strike/>
                <w:color w:val="FF0000"/>
                <w:sz w:val="18"/>
                <w:szCs w:val="18"/>
              </w:rPr>
              <w:t xml:space="preserve"> but record maintained </w:t>
            </w:r>
            <w:proofErr w:type="spellStart"/>
            <w:r w:rsidRPr="006C27B0">
              <w:rPr>
                <w:rFonts w:ascii="Times New Roman" w:hAnsi="Times New Roman" w:cs="Times New Roman"/>
                <w:strike/>
                <w:color w:val="FF0000"/>
                <w:sz w:val="18"/>
                <w:szCs w:val="18"/>
              </w:rPr>
              <w:t>globablly</w:t>
            </w:r>
            <w:proofErr w:type="spellEnd"/>
            <w:r w:rsidRPr="006C27B0">
              <w:rPr>
                <w:rFonts w:ascii="Times New Roman" w:hAnsi="Times New Roman" w:cs="Times New Roman"/>
                <w:strike/>
                <w:color w:val="FF0000"/>
                <w:sz w:val="18"/>
                <w:szCs w:val="18"/>
              </w:rPr>
              <w:t xml:space="preserve">. You may also have full state and record maintained globally. Suggest to add these 3 </w:t>
            </w:r>
            <w:proofErr w:type="spellStart"/>
            <w:r w:rsidRPr="006C27B0">
              <w:rPr>
                <w:rFonts w:ascii="Times New Roman" w:hAnsi="Times New Roman" w:cs="Times New Roman"/>
                <w:strike/>
                <w:color w:val="FF0000"/>
                <w:sz w:val="18"/>
                <w:szCs w:val="18"/>
              </w:rPr>
              <w:t>combintations</w:t>
            </w:r>
            <w:proofErr w:type="spellEnd"/>
            <w:r w:rsidRPr="006C27B0">
              <w:rPr>
                <w:rFonts w:ascii="Times New Roman" w:hAnsi="Times New Roman" w:cs="Times New Roman"/>
                <w:strike/>
                <w:color w:val="FF0000"/>
                <w:sz w:val="18"/>
                <w:szCs w:val="18"/>
              </w:rPr>
              <w:t xml:space="preserve"> and clarify the allowed combinations.</w:t>
            </w:r>
          </w:p>
        </w:tc>
        <w:tc>
          <w:tcPr>
            <w:tcW w:w="2340" w:type="dxa"/>
            <w:shd w:val="clear" w:color="auto" w:fill="auto"/>
            <w:noWrap/>
          </w:tcPr>
          <w:p w14:paraId="7A61AC5A" w14:textId="508CEA59" w:rsidR="00E42EE7" w:rsidRPr="006C27B0" w:rsidRDefault="00E42EE7" w:rsidP="00E42EE7">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 xml:space="preserve">Add the following to clarify the </w:t>
            </w:r>
            <w:proofErr w:type="spellStart"/>
            <w:r w:rsidRPr="006C27B0">
              <w:rPr>
                <w:rFonts w:ascii="Times New Roman" w:hAnsi="Times New Roman" w:cs="Times New Roman"/>
                <w:strike/>
                <w:color w:val="FF0000"/>
                <w:sz w:val="18"/>
                <w:szCs w:val="18"/>
              </w:rPr>
              <w:t>combinatio</w:t>
            </w:r>
            <w:proofErr w:type="spellEnd"/>
            <w:del w:id="672" w:author="Alfred Aster" w:date="2022-10-20T14:58:00Z">
              <w:r w:rsidRPr="006C27B0" w:rsidDel="004F3BCE">
                <w:rPr>
                  <w:rFonts w:ascii="Times New Roman" w:hAnsi="Times New Roman" w:cs="Times New Roman"/>
                  <w:strike/>
                  <w:color w:val="FF0000"/>
                  <w:sz w:val="18"/>
                  <w:szCs w:val="18"/>
                </w:rPr>
                <w:delText>n</w:delText>
              </w:r>
            </w:del>
            <w:ins w:id="673"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 "A recipient MLD may do one of the following:</w:t>
            </w:r>
            <w:r w:rsidRPr="006C27B0">
              <w:rPr>
                <w:rFonts w:ascii="Times New Roman" w:hAnsi="Times New Roman" w:cs="Times New Roman"/>
                <w:strike/>
                <w:color w:val="FF0000"/>
                <w:sz w:val="18"/>
                <w:szCs w:val="18"/>
              </w:rPr>
              <w:br/>
              <w:t>- Have a separate scoreboard context control with partial state operation in each link</w:t>
            </w:r>
            <w:r w:rsidRPr="006C27B0">
              <w:rPr>
                <w:rFonts w:ascii="Times New Roman" w:hAnsi="Times New Roman" w:cs="Times New Roman"/>
                <w:strike/>
                <w:color w:val="FF0000"/>
                <w:sz w:val="18"/>
                <w:szCs w:val="18"/>
              </w:rPr>
              <w:br/>
              <w:t>- Have one scoreboard context control with partial state operation for all links</w:t>
            </w:r>
            <w:r w:rsidRPr="006C27B0">
              <w:rPr>
                <w:rFonts w:ascii="Times New Roman" w:hAnsi="Times New Roman" w:cs="Times New Roman"/>
                <w:strike/>
                <w:color w:val="FF0000"/>
                <w:sz w:val="18"/>
                <w:szCs w:val="18"/>
              </w:rPr>
              <w:br/>
              <w:t xml:space="preserve">- Have one scoreboard context control with full state operation for all </w:t>
            </w:r>
            <w:proofErr w:type="spellStart"/>
            <w:r w:rsidRPr="006C27B0">
              <w:rPr>
                <w:rFonts w:ascii="Times New Roman" w:hAnsi="Times New Roman" w:cs="Times New Roman"/>
                <w:strike/>
                <w:color w:val="FF0000"/>
                <w:sz w:val="18"/>
                <w:szCs w:val="18"/>
              </w:rPr>
              <w:t>li</w:t>
            </w:r>
            <w:del w:id="674" w:author="Alfred Aster" w:date="2022-10-20T14:58:00Z">
              <w:r w:rsidRPr="006C27B0" w:rsidDel="004F3BCE">
                <w:rPr>
                  <w:rFonts w:ascii="Times New Roman" w:hAnsi="Times New Roman" w:cs="Times New Roman"/>
                  <w:strike/>
                  <w:color w:val="FF0000"/>
                  <w:sz w:val="18"/>
                  <w:szCs w:val="18"/>
                </w:rPr>
                <w:delText>n</w:delText>
              </w:r>
            </w:del>
            <w:ins w:id="675"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ks</w:t>
            </w:r>
            <w:proofErr w:type="spellEnd"/>
            <w:r w:rsidRPr="006C27B0">
              <w:rPr>
                <w:rFonts w:ascii="Times New Roman" w:hAnsi="Times New Roman" w:cs="Times New Roman"/>
                <w:strike/>
                <w:color w:val="FF0000"/>
                <w:sz w:val="18"/>
                <w:szCs w:val="18"/>
              </w:rPr>
              <w:t>"</w:t>
            </w:r>
          </w:p>
        </w:tc>
        <w:tc>
          <w:tcPr>
            <w:tcW w:w="3150" w:type="dxa"/>
            <w:shd w:val="clear" w:color="auto" w:fill="auto"/>
          </w:tcPr>
          <w:p w14:paraId="08419559" w14:textId="77777777" w:rsidR="00280FCD" w:rsidRPr="006C27B0" w:rsidRDefault="00280FCD" w:rsidP="00B45EC9">
            <w:pPr>
              <w:suppressAutoHyphens/>
              <w:spacing w:after="0"/>
              <w:rPr>
                <w:ins w:id="676" w:author="Alfred Aster" w:date="2022-10-16T22:43:00Z"/>
                <w:rFonts w:ascii="Times New Roman" w:hAnsi="Times New Roman" w:cs="Times New Roman"/>
                <w:bCs/>
                <w:strike/>
                <w:color w:val="FF0000"/>
                <w:sz w:val="18"/>
                <w:szCs w:val="18"/>
              </w:rPr>
            </w:pPr>
            <w:ins w:id="677" w:author="Alfred Aster" w:date="2022-10-16T22:43:00Z">
              <w:r w:rsidRPr="006C27B0">
                <w:rPr>
                  <w:rFonts w:ascii="Times New Roman" w:hAnsi="Times New Roman" w:cs="Times New Roman"/>
                  <w:bCs/>
                  <w:strike/>
                  <w:color w:val="FF0000"/>
                  <w:sz w:val="18"/>
                  <w:szCs w:val="18"/>
                </w:rPr>
                <w:t>Pending SP</w:t>
              </w:r>
            </w:ins>
          </w:p>
          <w:p w14:paraId="081D26A6" w14:textId="77777777" w:rsidR="00280FCD" w:rsidRPr="006C27B0" w:rsidRDefault="00280FCD" w:rsidP="00B45EC9">
            <w:pPr>
              <w:suppressAutoHyphens/>
              <w:spacing w:after="0"/>
              <w:rPr>
                <w:ins w:id="678" w:author="Alfred Aster" w:date="2022-10-16T22:43:00Z"/>
                <w:rFonts w:ascii="Times New Roman" w:hAnsi="Times New Roman" w:cs="Times New Roman"/>
                <w:bCs/>
                <w:strike/>
                <w:color w:val="FF0000"/>
                <w:sz w:val="18"/>
                <w:szCs w:val="18"/>
              </w:rPr>
            </w:pPr>
          </w:p>
          <w:p w14:paraId="16F33A91" w14:textId="344A919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Reject</w:t>
            </w:r>
            <w:del w:id="679" w:author="Alfred Aster" w:date="2022-10-20T14:58:00Z">
              <w:r w:rsidRPr="006C27B0" w:rsidDel="004F3BCE">
                <w:rPr>
                  <w:rFonts w:ascii="Times New Roman" w:hAnsi="Times New Roman" w:cs="Times New Roman"/>
                  <w:bCs/>
                  <w:strike/>
                  <w:color w:val="FF0000"/>
                  <w:sz w:val="18"/>
                  <w:szCs w:val="18"/>
                </w:rPr>
                <w:delText>ed</w:delText>
              </w:r>
            </w:del>
            <w:ins w:id="680" w:author="Alfred Aster" w:date="2022-10-20T14:58:00Z">
              <w:r w:rsidR="004F3BCE" w:rsidRPr="006C27B0">
                <w:rPr>
                  <w:rFonts w:ascii="Times New Roman" w:hAnsi="Times New Roman" w:cs="Times New Roman"/>
                  <w:bCs/>
                  <w:strike/>
                  <w:color w:val="FF0000"/>
                  <w:sz w:val="18"/>
                  <w:szCs w:val="18"/>
                </w:rPr>
                <w:t>–</w:t>
              </w:r>
            </w:ins>
            <w:r w:rsidRPr="006C27B0">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02A4F976" w14:textId="7B120DA9" w:rsidR="00E42EE7" w:rsidRPr="006C27B0" w:rsidRDefault="00E42EE7" w:rsidP="00E42EE7">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br/>
              <w:t>This CID is discussed on September 9, 2022, but no straw poll is conducted yet.</w:t>
            </w:r>
            <w:r w:rsidRPr="006C27B0">
              <w:rPr>
                <w:rFonts w:ascii="Times New Roman" w:hAnsi="Times New Roman" w:cs="Times New Roman"/>
                <w:strike/>
                <w:color w:val="FF0000"/>
                <w:sz w:val="18"/>
                <w:szCs w:val="18"/>
              </w:rPr>
              <w:br/>
            </w:r>
          </w:p>
          <w:p w14:paraId="48846346"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Abhishek Patil</w:t>
            </w:r>
            <w:r w:rsidRPr="006C27B0">
              <w:rPr>
                <w:rFonts w:ascii="Times New Roman" w:hAnsi="Times New Roman" w:cs="Times New Roman"/>
                <w:bCs/>
                <w:strike/>
                <w:color w:val="FF0000"/>
                <w:sz w:val="18"/>
                <w:szCs w:val="18"/>
              </w:rPr>
              <w:tab/>
              <w:t>22/1336r1</w:t>
            </w:r>
          </w:p>
          <w:p w14:paraId="4129AB6E" w14:textId="0C26D34A"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Notes from Discussion:</w:t>
            </w:r>
          </w:p>
          <w:p w14:paraId="76A27D6A"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&lt;&gt;</w:t>
            </w:r>
          </w:p>
          <w:p w14:paraId="101DED5D" w14:textId="68D18BD1" w:rsidR="00B45EC9" w:rsidRPr="006C27B0" w:rsidRDefault="00B45EC9" w:rsidP="00E42EE7">
            <w:pPr>
              <w:suppressAutoHyphens/>
              <w:spacing w:after="0"/>
              <w:rPr>
                <w:rFonts w:ascii="Times New Roman" w:hAnsi="Times New Roman" w:cs="Times New Roman"/>
                <w:bCs/>
                <w:strike/>
                <w:color w:val="FF0000"/>
                <w:sz w:val="18"/>
                <w:szCs w:val="18"/>
              </w:rPr>
            </w:pPr>
          </w:p>
        </w:tc>
      </w:tr>
      <w:tr w:rsidR="00E42EE7" w:rsidRPr="008B0293" w14:paraId="1068B6C2" w14:textId="77777777" w:rsidTr="00221221">
        <w:trPr>
          <w:trHeight w:val="220"/>
          <w:jc w:val="center"/>
        </w:trPr>
        <w:tc>
          <w:tcPr>
            <w:tcW w:w="715" w:type="dxa"/>
            <w:shd w:val="clear" w:color="auto" w:fill="auto"/>
            <w:noWrap/>
          </w:tcPr>
          <w:p w14:paraId="4C9DF3E7" w14:textId="6F569C54" w:rsidR="00E42EE7" w:rsidRPr="006C27B0" w:rsidRDefault="00E42EE7" w:rsidP="00E42EE7">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11075</w:t>
            </w:r>
          </w:p>
        </w:tc>
        <w:tc>
          <w:tcPr>
            <w:tcW w:w="990" w:type="dxa"/>
          </w:tcPr>
          <w:p w14:paraId="62A2D4DC" w14:textId="68B82C2A" w:rsidR="00E42EE7" w:rsidRPr="006C27B0" w:rsidRDefault="00E42EE7" w:rsidP="00E42EE7">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Po-Kai Huang</w:t>
            </w:r>
          </w:p>
        </w:tc>
        <w:tc>
          <w:tcPr>
            <w:tcW w:w="900" w:type="dxa"/>
            <w:shd w:val="clear" w:color="auto" w:fill="auto"/>
            <w:noWrap/>
          </w:tcPr>
          <w:p w14:paraId="1BCCE400" w14:textId="79762EBB" w:rsidR="00E42EE7" w:rsidRPr="006C27B0" w:rsidRDefault="00E42EE7" w:rsidP="00E42EE7">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35.3.8</w:t>
            </w:r>
          </w:p>
        </w:tc>
        <w:tc>
          <w:tcPr>
            <w:tcW w:w="720" w:type="dxa"/>
          </w:tcPr>
          <w:p w14:paraId="1E5392F1" w14:textId="45EBA429" w:rsidR="00E42EE7" w:rsidRPr="006C27B0" w:rsidRDefault="00E42EE7" w:rsidP="00E42EE7">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432.05</w:t>
            </w:r>
          </w:p>
        </w:tc>
        <w:tc>
          <w:tcPr>
            <w:tcW w:w="2520" w:type="dxa"/>
            <w:shd w:val="clear" w:color="auto" w:fill="auto"/>
            <w:noWrap/>
          </w:tcPr>
          <w:p w14:paraId="0738F136" w14:textId="7C0585D8" w:rsidR="00E42EE7" w:rsidRPr="006C27B0" w:rsidRDefault="00E42EE7" w:rsidP="00E42EE7">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It has been discovered that full state in each link independently will have issues to respond BA when the data progress in another link say link 1 for a long time and switch to link 2, which still has old record. Similar problem exists for partial state in each link independently if the record is not constantly discarded.</w:t>
            </w:r>
          </w:p>
        </w:tc>
        <w:tc>
          <w:tcPr>
            <w:tcW w:w="2340" w:type="dxa"/>
            <w:shd w:val="clear" w:color="auto" w:fill="auto"/>
            <w:noWrap/>
          </w:tcPr>
          <w:p w14:paraId="2E8A46F0" w14:textId="64B6E9EE" w:rsidR="00E42EE7" w:rsidRPr="006C27B0" w:rsidRDefault="00E42EE7" w:rsidP="00E42EE7">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 xml:space="preserve">Add the following to resolve the </w:t>
            </w:r>
            <w:proofErr w:type="spellStart"/>
            <w:r w:rsidRPr="006C27B0">
              <w:rPr>
                <w:rFonts w:ascii="Times New Roman" w:hAnsi="Times New Roman" w:cs="Times New Roman"/>
                <w:strike/>
                <w:color w:val="FF0000"/>
                <w:sz w:val="18"/>
                <w:szCs w:val="18"/>
              </w:rPr>
              <w:t>issu</w:t>
            </w:r>
            <w:proofErr w:type="spellEnd"/>
            <w:del w:id="681" w:author="Alfred Aster" w:date="2022-10-20T14:58:00Z">
              <w:r w:rsidRPr="006C27B0" w:rsidDel="004F3BCE">
                <w:rPr>
                  <w:rFonts w:ascii="Times New Roman" w:hAnsi="Times New Roman" w:cs="Times New Roman"/>
                  <w:strike/>
                  <w:color w:val="FF0000"/>
                  <w:sz w:val="18"/>
                  <w:szCs w:val="18"/>
                </w:rPr>
                <w:delText>e</w:delText>
              </w:r>
            </w:del>
            <w:ins w:id="682"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 "If the recipient MLD has a separate scoreboard context control in each link, the STA affiliated with the MLD in each link shall implement the partial-state operation and should discard the temporary record in the following defined time periods:</w:t>
            </w:r>
            <w:r w:rsidRPr="006C27B0">
              <w:rPr>
                <w:rFonts w:ascii="Times New Roman" w:hAnsi="Times New Roman" w:cs="Times New Roman"/>
                <w:strike/>
                <w:color w:val="FF0000"/>
                <w:sz w:val="18"/>
                <w:szCs w:val="18"/>
              </w:rPr>
              <w:br/>
              <w:t>* After sending a BA where the BA and the acknowledged A-MPDU(s) are in one TXOP and before processing the scoreboard context of the next  received the QoS Data frame of the TID from the initiator MLD in the link</w:t>
            </w:r>
            <w:r w:rsidRPr="006C27B0">
              <w:rPr>
                <w:rFonts w:ascii="Times New Roman" w:hAnsi="Times New Roman" w:cs="Times New Roman"/>
                <w:strike/>
                <w:color w:val="FF0000"/>
                <w:sz w:val="18"/>
                <w:szCs w:val="18"/>
              </w:rPr>
              <w:br/>
            </w:r>
            <w:r w:rsidRPr="006C27B0">
              <w:rPr>
                <w:rFonts w:ascii="Times New Roman" w:hAnsi="Times New Roman" w:cs="Times New Roman"/>
                <w:strike/>
                <w:color w:val="FF0000"/>
                <w:sz w:val="18"/>
                <w:szCs w:val="18"/>
              </w:rPr>
              <w:lastRenderedPageBreak/>
              <w:t>* After the end of the current TXOP and  right before processing the scoreboard context of the next received the QoS Data frame of the TID from the initiator MLD in the link in a new TXOP if BA is not transmitted at the end of the current TXOP</w:t>
            </w:r>
            <w:r w:rsidRPr="006C27B0">
              <w:rPr>
                <w:rFonts w:ascii="Times New Roman" w:hAnsi="Times New Roman" w:cs="Times New Roman"/>
                <w:strike/>
                <w:color w:val="FF0000"/>
                <w:sz w:val="18"/>
                <w:szCs w:val="18"/>
              </w:rPr>
              <w:br/>
              <w:t xml:space="preserve">NOTE----a STA affiliated with a recipient MLD that discards the temporary record later than the time periods mentioned in the previous paragraph could fail to update the scoreboard context per the received frame within  the transmit buffer control of the initiator MLD and </w:t>
            </w:r>
            <w:del w:id="683" w:author="Alfred Aster" w:date="2022-10-20T14:58:00Z">
              <w:r w:rsidRPr="006C27B0" w:rsidDel="004F3BCE">
                <w:rPr>
                  <w:rFonts w:ascii="Times New Roman" w:hAnsi="Times New Roman" w:cs="Times New Roman"/>
                  <w:strike/>
                  <w:color w:val="FF0000"/>
                  <w:sz w:val="18"/>
                  <w:szCs w:val="18"/>
                </w:rPr>
                <w:delText>c</w:delText>
              </w:r>
            </w:del>
            <w:ins w:id="684" w:author="Alfred Aster" w:date="2022-10-20T14:58:00Z">
              <w:r w:rsidR="004F3BCE" w:rsidRPr="006C27B0">
                <w:rPr>
                  <w:rFonts w:ascii="Times New Roman" w:hAnsi="Times New Roman" w:cs="Times New Roman"/>
                  <w:strike/>
                  <w:color w:val="FF0000"/>
                  <w:sz w:val="18"/>
                  <w:szCs w:val="18"/>
                </w:rPr>
                <w:t>’</w:t>
              </w:r>
            </w:ins>
            <w:proofErr w:type="spellStart"/>
            <w:r w:rsidRPr="006C27B0">
              <w:rPr>
                <w:rFonts w:ascii="Times New Roman" w:hAnsi="Times New Roman" w:cs="Times New Roman"/>
                <w:strike/>
                <w:color w:val="FF0000"/>
                <w:sz w:val="18"/>
                <w:szCs w:val="18"/>
              </w:rPr>
              <w:t>an't</w:t>
            </w:r>
            <w:proofErr w:type="spellEnd"/>
            <w:r w:rsidRPr="006C27B0">
              <w:rPr>
                <w:rFonts w:ascii="Times New Roman" w:hAnsi="Times New Roman" w:cs="Times New Roman"/>
                <w:strike/>
                <w:color w:val="FF0000"/>
                <w:sz w:val="18"/>
                <w:szCs w:val="18"/>
              </w:rPr>
              <w:t xml:space="preserve"> acknowledge the received </w:t>
            </w:r>
            <w:proofErr w:type="spellStart"/>
            <w:r w:rsidRPr="006C27B0">
              <w:rPr>
                <w:rFonts w:ascii="Times New Roman" w:hAnsi="Times New Roman" w:cs="Times New Roman"/>
                <w:strike/>
                <w:color w:val="FF0000"/>
                <w:sz w:val="18"/>
                <w:szCs w:val="18"/>
              </w:rPr>
              <w:t>fra</w:t>
            </w:r>
            <w:del w:id="685" w:author="Alfred Aster" w:date="2022-10-20T14:58:00Z">
              <w:r w:rsidRPr="006C27B0" w:rsidDel="004F3BCE">
                <w:rPr>
                  <w:rFonts w:ascii="Times New Roman" w:hAnsi="Times New Roman" w:cs="Times New Roman"/>
                  <w:strike/>
                  <w:color w:val="FF0000"/>
                  <w:sz w:val="18"/>
                  <w:szCs w:val="18"/>
                </w:rPr>
                <w:delText>m</w:delText>
              </w:r>
            </w:del>
            <w:ins w:id="686"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e</w:t>
            </w:r>
            <w:proofErr w:type="spellEnd"/>
            <w:r w:rsidRPr="006C27B0">
              <w:rPr>
                <w:rFonts w:ascii="Times New Roman" w:hAnsi="Times New Roman" w:cs="Times New Roman"/>
                <w:strike/>
                <w:color w:val="FF0000"/>
                <w:sz w:val="18"/>
                <w:szCs w:val="18"/>
              </w:rPr>
              <w:t>."</w:t>
            </w:r>
          </w:p>
        </w:tc>
        <w:tc>
          <w:tcPr>
            <w:tcW w:w="3150" w:type="dxa"/>
            <w:shd w:val="clear" w:color="auto" w:fill="auto"/>
          </w:tcPr>
          <w:p w14:paraId="27D82AE2" w14:textId="77777777" w:rsidR="00BF6D74" w:rsidRPr="006C27B0" w:rsidRDefault="00BF6D74" w:rsidP="00B45EC9">
            <w:pPr>
              <w:suppressAutoHyphens/>
              <w:spacing w:after="0"/>
              <w:rPr>
                <w:ins w:id="687" w:author="Alfred Aster" w:date="2022-10-20T14:30:00Z"/>
                <w:rFonts w:ascii="Times New Roman" w:hAnsi="Times New Roman" w:cs="Times New Roman"/>
                <w:bCs/>
                <w:strike/>
                <w:color w:val="FF0000"/>
                <w:sz w:val="18"/>
                <w:szCs w:val="18"/>
              </w:rPr>
            </w:pPr>
            <w:ins w:id="688" w:author="Alfred Aster" w:date="2022-10-20T14:30:00Z">
              <w:r w:rsidRPr="006C27B0">
                <w:rPr>
                  <w:rFonts w:ascii="Times New Roman" w:hAnsi="Times New Roman" w:cs="Times New Roman"/>
                  <w:bCs/>
                  <w:strike/>
                  <w:color w:val="FF0000"/>
                  <w:sz w:val="18"/>
                  <w:szCs w:val="18"/>
                </w:rPr>
                <w:lastRenderedPageBreak/>
                <w:t>Pending SP 22/1336</w:t>
              </w:r>
            </w:ins>
          </w:p>
          <w:p w14:paraId="400B1588" w14:textId="77777777" w:rsidR="00BF6D74" w:rsidRPr="006C27B0" w:rsidRDefault="00BF6D74" w:rsidP="00B45EC9">
            <w:pPr>
              <w:suppressAutoHyphens/>
              <w:spacing w:after="0"/>
              <w:rPr>
                <w:ins w:id="689" w:author="Alfred Aster" w:date="2022-10-20T14:30:00Z"/>
                <w:rFonts w:ascii="Times New Roman" w:hAnsi="Times New Roman" w:cs="Times New Roman"/>
                <w:bCs/>
                <w:strike/>
                <w:color w:val="FF0000"/>
                <w:sz w:val="18"/>
                <w:szCs w:val="18"/>
              </w:rPr>
            </w:pPr>
          </w:p>
          <w:p w14:paraId="71345882" w14:textId="295042D4"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Reject</w:t>
            </w:r>
            <w:del w:id="690" w:author="Alfred Aster" w:date="2022-10-20T14:58:00Z">
              <w:r w:rsidRPr="006C27B0" w:rsidDel="004F3BCE">
                <w:rPr>
                  <w:rFonts w:ascii="Times New Roman" w:hAnsi="Times New Roman" w:cs="Times New Roman"/>
                  <w:bCs/>
                  <w:strike/>
                  <w:color w:val="FF0000"/>
                  <w:sz w:val="18"/>
                  <w:szCs w:val="18"/>
                </w:rPr>
                <w:delText>ed</w:delText>
              </w:r>
            </w:del>
            <w:ins w:id="691" w:author="Alfred Aster" w:date="2022-10-20T14:58:00Z">
              <w:r w:rsidR="004F3BCE" w:rsidRPr="006C27B0">
                <w:rPr>
                  <w:rFonts w:ascii="Times New Roman" w:hAnsi="Times New Roman" w:cs="Times New Roman"/>
                  <w:bCs/>
                  <w:strike/>
                  <w:color w:val="FF0000"/>
                  <w:sz w:val="18"/>
                  <w:szCs w:val="18"/>
                </w:rPr>
                <w:t>–</w:t>
              </w:r>
            </w:ins>
            <w:r w:rsidRPr="006C27B0">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2948C6CA" w14:textId="0B18C28C" w:rsidR="00E42EE7" w:rsidRPr="006C27B0" w:rsidRDefault="00E42EE7" w:rsidP="00E42EE7">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br/>
              <w:t>This CID is discussed on September 9, 2022, but no straw poll is conducted yet.</w:t>
            </w:r>
            <w:r w:rsidRPr="006C27B0">
              <w:rPr>
                <w:rFonts w:ascii="Times New Roman" w:hAnsi="Times New Roman" w:cs="Times New Roman"/>
                <w:strike/>
                <w:color w:val="FF0000"/>
                <w:sz w:val="18"/>
                <w:szCs w:val="18"/>
              </w:rPr>
              <w:br/>
            </w:r>
          </w:p>
          <w:p w14:paraId="3AB78E84"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Abhishek Patil</w:t>
            </w:r>
            <w:r w:rsidRPr="006C27B0">
              <w:rPr>
                <w:rFonts w:ascii="Times New Roman" w:hAnsi="Times New Roman" w:cs="Times New Roman"/>
                <w:bCs/>
                <w:strike/>
                <w:color w:val="FF0000"/>
                <w:sz w:val="18"/>
                <w:szCs w:val="18"/>
              </w:rPr>
              <w:tab/>
              <w:t>22/1336r1</w:t>
            </w:r>
          </w:p>
          <w:p w14:paraId="2EE327D5"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Notes from Discussion:</w:t>
            </w:r>
          </w:p>
          <w:p w14:paraId="5B7BF3F7"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&lt;&gt;</w:t>
            </w:r>
          </w:p>
          <w:p w14:paraId="09D02003" w14:textId="03A15D73" w:rsidR="00B45EC9" w:rsidRPr="006C27B0" w:rsidRDefault="00B45EC9" w:rsidP="00E42EE7">
            <w:pPr>
              <w:suppressAutoHyphens/>
              <w:spacing w:after="0"/>
              <w:rPr>
                <w:rFonts w:ascii="Times New Roman" w:hAnsi="Times New Roman" w:cs="Times New Roman"/>
                <w:bCs/>
                <w:strike/>
                <w:color w:val="FF0000"/>
                <w:sz w:val="18"/>
                <w:szCs w:val="18"/>
              </w:rPr>
            </w:pPr>
          </w:p>
        </w:tc>
      </w:tr>
      <w:tr w:rsidR="00B42696" w:rsidRPr="008B0293" w14:paraId="2A519647" w14:textId="77777777" w:rsidTr="00221221">
        <w:trPr>
          <w:trHeight w:val="220"/>
          <w:jc w:val="center"/>
        </w:trPr>
        <w:tc>
          <w:tcPr>
            <w:tcW w:w="715" w:type="dxa"/>
            <w:shd w:val="clear" w:color="auto" w:fill="auto"/>
            <w:noWrap/>
          </w:tcPr>
          <w:p w14:paraId="1C37F5A3" w14:textId="4118B122" w:rsidR="00B42696" w:rsidRPr="006C27B0" w:rsidRDefault="00B42696" w:rsidP="00B42696">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11079</w:t>
            </w:r>
          </w:p>
        </w:tc>
        <w:tc>
          <w:tcPr>
            <w:tcW w:w="990" w:type="dxa"/>
          </w:tcPr>
          <w:p w14:paraId="29D73ACB" w14:textId="6B502F4E" w:rsidR="00B42696" w:rsidRPr="006C27B0" w:rsidRDefault="00B42696" w:rsidP="00B42696">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Po-Kai Huang</w:t>
            </w:r>
          </w:p>
        </w:tc>
        <w:tc>
          <w:tcPr>
            <w:tcW w:w="900" w:type="dxa"/>
            <w:shd w:val="clear" w:color="auto" w:fill="auto"/>
            <w:noWrap/>
          </w:tcPr>
          <w:p w14:paraId="40F749A6" w14:textId="5CA81D31" w:rsidR="00B42696" w:rsidRPr="006C27B0" w:rsidRDefault="00B42696" w:rsidP="00B42696">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35.3.9</w:t>
            </w:r>
          </w:p>
        </w:tc>
        <w:tc>
          <w:tcPr>
            <w:tcW w:w="720" w:type="dxa"/>
          </w:tcPr>
          <w:p w14:paraId="69D13F37" w14:textId="3874BA31" w:rsidR="00B42696" w:rsidRPr="006C27B0" w:rsidRDefault="00B42696" w:rsidP="00B42696">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433.36</w:t>
            </w:r>
          </w:p>
        </w:tc>
        <w:tc>
          <w:tcPr>
            <w:tcW w:w="2520" w:type="dxa"/>
            <w:shd w:val="clear" w:color="auto" w:fill="auto"/>
            <w:noWrap/>
          </w:tcPr>
          <w:p w14:paraId="1B731FFD" w14:textId="0683F308" w:rsidR="00B42696" w:rsidRPr="006C27B0" w:rsidRDefault="00B42696" w:rsidP="00B42696">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 xml:space="preserve">Suggest to disallow dynamic fragmentation when dot11EHTBaseLineFeaturesImplementedOnly equal to true because dynamic fragmentation shall not be classified as baseline features for </w:t>
            </w:r>
            <w:proofErr w:type="spellStart"/>
            <w:r w:rsidRPr="006C27B0">
              <w:rPr>
                <w:rFonts w:ascii="Times New Roman" w:hAnsi="Times New Roman" w:cs="Times New Roman"/>
                <w:strike/>
                <w:color w:val="FF0000"/>
                <w:sz w:val="18"/>
                <w:szCs w:val="18"/>
              </w:rPr>
              <w:t>ML</w:t>
            </w:r>
            <w:r w:rsidR="004F3BCE" w:rsidRPr="006C27B0">
              <w:rPr>
                <w:rFonts w:ascii="Times New Roman" w:hAnsi="Times New Roman" w:cs="Times New Roman"/>
                <w:strike/>
                <w:color w:val="FF0000"/>
                <w:sz w:val="18"/>
                <w:szCs w:val="18"/>
              </w:rPr>
              <w:t>d</w:t>
            </w:r>
            <w:proofErr w:type="spellEnd"/>
            <w:r w:rsidRPr="006C27B0">
              <w:rPr>
                <w:rFonts w:ascii="Times New Roman" w:hAnsi="Times New Roman" w:cs="Times New Roman"/>
                <w:strike/>
                <w:color w:val="FF0000"/>
                <w:sz w:val="18"/>
                <w:szCs w:val="18"/>
              </w:rPr>
              <w:t>.</w:t>
            </w:r>
          </w:p>
        </w:tc>
        <w:tc>
          <w:tcPr>
            <w:tcW w:w="2340" w:type="dxa"/>
            <w:shd w:val="clear" w:color="auto" w:fill="auto"/>
            <w:noWrap/>
          </w:tcPr>
          <w:p w14:paraId="2A9EDBD1" w14:textId="5D2434F7" w:rsidR="00B42696" w:rsidRPr="006C27B0" w:rsidRDefault="00B42696" w:rsidP="00B42696">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 xml:space="preserve">add the </w:t>
            </w:r>
            <w:proofErr w:type="spellStart"/>
            <w:r w:rsidRPr="006C27B0">
              <w:rPr>
                <w:rFonts w:ascii="Times New Roman" w:hAnsi="Times New Roman" w:cs="Times New Roman"/>
                <w:strike/>
                <w:color w:val="FF0000"/>
                <w:sz w:val="18"/>
                <w:szCs w:val="18"/>
              </w:rPr>
              <w:t>followi</w:t>
            </w:r>
            <w:del w:id="692" w:author="Alfred Aster" w:date="2022-10-20T14:58:00Z">
              <w:r w:rsidRPr="006C27B0" w:rsidDel="004F3BCE">
                <w:rPr>
                  <w:rFonts w:ascii="Times New Roman" w:hAnsi="Times New Roman" w:cs="Times New Roman"/>
                  <w:strike/>
                  <w:color w:val="FF0000"/>
                  <w:sz w:val="18"/>
                  <w:szCs w:val="18"/>
                </w:rPr>
                <w:delText>n</w:delText>
              </w:r>
            </w:del>
            <w:ins w:id="693"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g</w:t>
            </w:r>
            <w:proofErr w:type="spellEnd"/>
            <w:r w:rsidRPr="006C27B0">
              <w:rPr>
                <w:rFonts w:ascii="Times New Roman" w:hAnsi="Times New Roman" w:cs="Times New Roman"/>
                <w:strike/>
                <w:color w:val="FF0000"/>
                <w:sz w:val="18"/>
                <w:szCs w:val="18"/>
              </w:rPr>
              <w:t xml:space="preserve"> "STA affiliated with an MLD with dot11EHTBaseLineFeaturesImplementedOnly equal to true shall set the Dynamic</w:t>
            </w:r>
            <w:r w:rsidRPr="006C27B0">
              <w:rPr>
                <w:rFonts w:ascii="Times New Roman" w:hAnsi="Times New Roman" w:cs="Times New Roman"/>
                <w:strike/>
                <w:color w:val="FF0000"/>
                <w:sz w:val="18"/>
                <w:szCs w:val="18"/>
              </w:rPr>
              <w:br/>
              <w:t>Fragmentation</w:t>
            </w:r>
            <w:r w:rsidRPr="006C27B0">
              <w:rPr>
                <w:rFonts w:ascii="Times New Roman" w:hAnsi="Times New Roman" w:cs="Times New Roman"/>
                <w:strike/>
                <w:color w:val="FF0000"/>
                <w:sz w:val="18"/>
                <w:szCs w:val="18"/>
              </w:rPr>
              <w:br/>
              <w:t>Support field of the HE MAC Capabilities Information field to</w:t>
            </w:r>
            <w:del w:id="694" w:author="Alfred Aster" w:date="2022-10-20T14:58:00Z">
              <w:r w:rsidRPr="006C27B0" w:rsidDel="004F3BCE">
                <w:rPr>
                  <w:rFonts w:ascii="Times New Roman" w:hAnsi="Times New Roman" w:cs="Times New Roman"/>
                  <w:strike/>
                  <w:color w:val="FF0000"/>
                  <w:sz w:val="18"/>
                  <w:szCs w:val="18"/>
                </w:rPr>
                <w:delText xml:space="preserve"> </w:delText>
              </w:r>
            </w:del>
            <w:ins w:id="695"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0."</w:t>
            </w:r>
          </w:p>
        </w:tc>
        <w:tc>
          <w:tcPr>
            <w:tcW w:w="3150" w:type="dxa"/>
            <w:shd w:val="clear" w:color="auto" w:fill="auto"/>
          </w:tcPr>
          <w:p w14:paraId="5FD387B5" w14:textId="77777777" w:rsidR="00280FCD" w:rsidRPr="006C27B0" w:rsidRDefault="00280FCD" w:rsidP="00280FCD">
            <w:pPr>
              <w:suppressAutoHyphens/>
              <w:spacing w:after="0"/>
              <w:rPr>
                <w:ins w:id="696" w:author="Alfred Aster" w:date="2022-10-16T22:43:00Z"/>
                <w:rFonts w:ascii="Times New Roman" w:hAnsi="Times New Roman" w:cs="Times New Roman"/>
                <w:bCs/>
                <w:strike/>
                <w:color w:val="FF0000"/>
                <w:sz w:val="18"/>
                <w:szCs w:val="18"/>
              </w:rPr>
            </w:pPr>
            <w:ins w:id="697" w:author="Alfred Aster" w:date="2022-10-16T22:43:00Z">
              <w:r w:rsidRPr="006C27B0">
                <w:rPr>
                  <w:rFonts w:ascii="Times New Roman" w:hAnsi="Times New Roman" w:cs="Times New Roman"/>
                  <w:bCs/>
                  <w:strike/>
                  <w:color w:val="FF0000"/>
                  <w:sz w:val="18"/>
                  <w:szCs w:val="18"/>
                </w:rPr>
                <w:t>Pending SP</w:t>
              </w:r>
            </w:ins>
          </w:p>
          <w:p w14:paraId="510A044B" w14:textId="77777777" w:rsidR="00280FCD" w:rsidRPr="006C27B0" w:rsidRDefault="00280FCD" w:rsidP="00280FCD">
            <w:pPr>
              <w:suppressAutoHyphens/>
              <w:spacing w:after="0"/>
              <w:rPr>
                <w:ins w:id="698" w:author="Alfred Aster" w:date="2022-10-16T22:43:00Z"/>
                <w:rFonts w:ascii="Times New Roman" w:hAnsi="Times New Roman" w:cs="Times New Roman"/>
                <w:bCs/>
                <w:strike/>
                <w:color w:val="FF0000"/>
                <w:sz w:val="18"/>
                <w:szCs w:val="18"/>
              </w:rPr>
            </w:pPr>
          </w:p>
          <w:p w14:paraId="74E72F9B" w14:textId="0C040286"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Reject</w:t>
            </w:r>
            <w:del w:id="699" w:author="Alfred Aster" w:date="2022-10-20T14:58:00Z">
              <w:r w:rsidRPr="006C27B0" w:rsidDel="004F3BCE">
                <w:rPr>
                  <w:rFonts w:ascii="Times New Roman" w:hAnsi="Times New Roman" w:cs="Times New Roman"/>
                  <w:bCs/>
                  <w:strike/>
                  <w:color w:val="FF0000"/>
                  <w:sz w:val="18"/>
                  <w:szCs w:val="18"/>
                </w:rPr>
                <w:delText>ed</w:delText>
              </w:r>
            </w:del>
            <w:ins w:id="700" w:author="Alfred Aster" w:date="2022-10-20T14:58:00Z">
              <w:r w:rsidR="004F3BCE" w:rsidRPr="006C27B0">
                <w:rPr>
                  <w:rFonts w:ascii="Times New Roman" w:hAnsi="Times New Roman" w:cs="Times New Roman"/>
                  <w:bCs/>
                  <w:strike/>
                  <w:color w:val="FF0000"/>
                  <w:sz w:val="18"/>
                  <w:szCs w:val="18"/>
                </w:rPr>
                <w:t>–</w:t>
              </w:r>
            </w:ins>
            <w:r w:rsidRPr="006C27B0">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617D85DD" w14:textId="5C02D56B" w:rsidR="00B42696" w:rsidRPr="006C27B0" w:rsidRDefault="00B42696" w:rsidP="00B42696">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br/>
              <w:t>This CID is discussed on September 9, 2022, but no straw poll is conducted yet.</w:t>
            </w:r>
          </w:p>
          <w:p w14:paraId="44078C1C" w14:textId="77777777" w:rsidR="00B42696" w:rsidRPr="006C27B0" w:rsidRDefault="00B42696" w:rsidP="00B42696">
            <w:pPr>
              <w:suppressAutoHyphens/>
              <w:spacing w:after="0"/>
              <w:rPr>
                <w:rFonts w:ascii="Times New Roman" w:hAnsi="Times New Roman" w:cs="Times New Roman"/>
                <w:strike/>
                <w:color w:val="FF0000"/>
                <w:sz w:val="18"/>
                <w:szCs w:val="18"/>
              </w:rPr>
            </w:pPr>
          </w:p>
          <w:p w14:paraId="574BF027"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Abhishek Patil</w:t>
            </w:r>
            <w:r w:rsidRPr="006C27B0">
              <w:rPr>
                <w:rFonts w:ascii="Times New Roman" w:hAnsi="Times New Roman" w:cs="Times New Roman"/>
                <w:bCs/>
                <w:strike/>
                <w:color w:val="FF0000"/>
                <w:sz w:val="18"/>
                <w:szCs w:val="18"/>
              </w:rPr>
              <w:tab/>
              <w:t>22/1336r1</w:t>
            </w:r>
          </w:p>
          <w:p w14:paraId="1748F98A"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Notes from Discussion:</w:t>
            </w:r>
          </w:p>
          <w:p w14:paraId="6599CFCA"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&lt;&gt;</w:t>
            </w:r>
          </w:p>
          <w:p w14:paraId="2B63AF87" w14:textId="21B2660C" w:rsidR="00B45EC9" w:rsidRPr="006C27B0" w:rsidRDefault="00B45EC9" w:rsidP="00B42696">
            <w:pPr>
              <w:suppressAutoHyphens/>
              <w:spacing w:after="0"/>
              <w:rPr>
                <w:rFonts w:ascii="Times New Roman" w:hAnsi="Times New Roman" w:cs="Times New Roman"/>
                <w:bCs/>
                <w:strike/>
                <w:color w:val="FF0000"/>
                <w:sz w:val="18"/>
                <w:szCs w:val="18"/>
              </w:rPr>
            </w:pPr>
          </w:p>
        </w:tc>
      </w:tr>
      <w:tr w:rsidR="00B42696" w:rsidRPr="008B0293" w14:paraId="4F571724" w14:textId="77777777" w:rsidTr="00221221">
        <w:trPr>
          <w:trHeight w:val="220"/>
          <w:jc w:val="center"/>
        </w:trPr>
        <w:tc>
          <w:tcPr>
            <w:tcW w:w="715" w:type="dxa"/>
            <w:shd w:val="clear" w:color="auto" w:fill="auto"/>
            <w:noWrap/>
          </w:tcPr>
          <w:p w14:paraId="16FED92B" w14:textId="7E33A7E3" w:rsidR="00B42696" w:rsidRPr="006C27B0" w:rsidRDefault="00B42696" w:rsidP="00B42696">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11089</w:t>
            </w:r>
          </w:p>
        </w:tc>
        <w:tc>
          <w:tcPr>
            <w:tcW w:w="990" w:type="dxa"/>
          </w:tcPr>
          <w:p w14:paraId="49DE0303" w14:textId="1EBCA6AE" w:rsidR="00B42696" w:rsidRPr="006C27B0" w:rsidRDefault="00B42696" w:rsidP="00B42696">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Robert Stacey</w:t>
            </w:r>
          </w:p>
        </w:tc>
        <w:tc>
          <w:tcPr>
            <w:tcW w:w="900" w:type="dxa"/>
            <w:shd w:val="clear" w:color="auto" w:fill="auto"/>
            <w:noWrap/>
          </w:tcPr>
          <w:p w14:paraId="6526735D" w14:textId="13A71FAA" w:rsidR="00B42696" w:rsidRPr="006C27B0" w:rsidRDefault="00B42696" w:rsidP="00B42696">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35.2.1.2.1</w:t>
            </w:r>
          </w:p>
        </w:tc>
        <w:tc>
          <w:tcPr>
            <w:tcW w:w="720" w:type="dxa"/>
          </w:tcPr>
          <w:p w14:paraId="0F24987F" w14:textId="36790823" w:rsidR="00B42696" w:rsidRPr="006C27B0" w:rsidRDefault="00B42696" w:rsidP="00B42696">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399.</w:t>
            </w:r>
            <w:del w:id="701" w:author="Alfred Aster" w:date="2022-10-20T14:58:00Z">
              <w:r w:rsidRPr="006C27B0" w:rsidDel="004F3BCE">
                <w:rPr>
                  <w:rFonts w:ascii="Times New Roman" w:hAnsi="Times New Roman" w:cs="Times New Roman"/>
                  <w:strike/>
                  <w:color w:val="FF0000"/>
                  <w:sz w:val="18"/>
                  <w:szCs w:val="18"/>
                </w:rPr>
                <w:delText>5</w:delText>
              </w:r>
            </w:del>
            <w:ins w:id="702"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7</w:t>
            </w:r>
          </w:p>
        </w:tc>
        <w:tc>
          <w:tcPr>
            <w:tcW w:w="2520" w:type="dxa"/>
            <w:shd w:val="clear" w:color="auto" w:fill="auto"/>
            <w:noWrap/>
          </w:tcPr>
          <w:p w14:paraId="09FAEE39" w14:textId="0E82AF6A" w:rsidR="00B42696" w:rsidRPr="006C27B0" w:rsidRDefault="00B42696" w:rsidP="00B42696">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w:t>
            </w:r>
            <w:proofErr w:type="gramStart"/>
            <w:r w:rsidRPr="006C27B0">
              <w:rPr>
                <w:rFonts w:ascii="Times New Roman" w:hAnsi="Times New Roman" w:cs="Times New Roman"/>
                <w:strike/>
                <w:color w:val="FF0000"/>
                <w:sz w:val="18"/>
                <w:szCs w:val="18"/>
              </w:rPr>
              <w:t>an</w:t>
            </w:r>
            <w:proofErr w:type="gramEnd"/>
            <w:r w:rsidRPr="006C27B0">
              <w:rPr>
                <w:rFonts w:ascii="Times New Roman" w:hAnsi="Times New Roman" w:cs="Times New Roman"/>
                <w:strike/>
                <w:color w:val="FF0000"/>
                <w:sz w:val="18"/>
                <w:szCs w:val="18"/>
              </w:rPr>
              <w:t xml:space="preserve"> obtained T</w:t>
            </w:r>
            <w:del w:id="703" w:author="Alfred Aster" w:date="2022-10-20T14:58:00Z">
              <w:r w:rsidRPr="006C27B0" w:rsidDel="004F3BCE">
                <w:rPr>
                  <w:rFonts w:ascii="Times New Roman" w:hAnsi="Times New Roman" w:cs="Times New Roman"/>
                  <w:strike/>
                  <w:color w:val="FF0000"/>
                  <w:sz w:val="18"/>
                  <w:szCs w:val="18"/>
                </w:rPr>
                <w:delText>X</w:delText>
              </w:r>
            </w:del>
            <w:ins w:id="704"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O</w:t>
            </w:r>
            <w:del w:id="705" w:author="Alfred Aster" w:date="2022-10-20T14:58:00Z">
              <w:r w:rsidRPr="006C27B0" w:rsidDel="004F3BCE">
                <w:rPr>
                  <w:rFonts w:ascii="Times New Roman" w:hAnsi="Times New Roman" w:cs="Times New Roman"/>
                  <w:strike/>
                  <w:color w:val="FF0000"/>
                  <w:sz w:val="18"/>
                  <w:szCs w:val="18"/>
                </w:rPr>
                <w:delText>P"</w:delText>
              </w:r>
            </w:del>
            <w:ins w:id="706"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 xml:space="preserve"> -- obtained by who</w:t>
            </w:r>
            <w:del w:id="707" w:author="Alfred Aster" w:date="2022-10-20T14:58:00Z">
              <w:r w:rsidRPr="006C27B0" w:rsidDel="004F3BCE">
                <w:rPr>
                  <w:rFonts w:ascii="Times New Roman" w:hAnsi="Times New Roman" w:cs="Times New Roman"/>
                  <w:strike/>
                  <w:color w:val="FF0000"/>
                  <w:sz w:val="18"/>
                  <w:szCs w:val="18"/>
                </w:rPr>
                <w:delText>m</w:delText>
              </w:r>
            </w:del>
            <w:ins w:id="708"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 "</w:t>
            </w:r>
            <w:proofErr w:type="gramStart"/>
            <w:r w:rsidRPr="006C27B0">
              <w:rPr>
                <w:rFonts w:ascii="Times New Roman" w:hAnsi="Times New Roman" w:cs="Times New Roman"/>
                <w:strike/>
                <w:color w:val="FF0000"/>
                <w:sz w:val="18"/>
                <w:szCs w:val="18"/>
              </w:rPr>
              <w:t>portion</w:t>
            </w:r>
            <w:proofErr w:type="gramEnd"/>
            <w:r w:rsidRPr="006C27B0">
              <w:rPr>
                <w:rFonts w:ascii="Times New Roman" w:hAnsi="Times New Roman" w:cs="Times New Roman"/>
                <w:strike/>
                <w:color w:val="FF0000"/>
                <w:sz w:val="18"/>
                <w:szCs w:val="18"/>
              </w:rPr>
              <w:t xml:space="preserve"> of time </w:t>
            </w:r>
            <w:proofErr w:type="spellStart"/>
            <w:r w:rsidRPr="006C27B0">
              <w:rPr>
                <w:rFonts w:ascii="Times New Roman" w:hAnsi="Times New Roman" w:cs="Times New Roman"/>
                <w:strike/>
                <w:color w:val="FF0000"/>
                <w:sz w:val="18"/>
                <w:szCs w:val="18"/>
              </w:rPr>
              <w:t>with</w:t>
            </w:r>
            <w:del w:id="709" w:author="Alfred Aster" w:date="2022-10-20T14:58:00Z">
              <w:r w:rsidRPr="006C27B0" w:rsidDel="004F3BCE">
                <w:rPr>
                  <w:rFonts w:ascii="Times New Roman" w:hAnsi="Times New Roman" w:cs="Times New Roman"/>
                  <w:strike/>
                  <w:color w:val="FF0000"/>
                  <w:sz w:val="18"/>
                  <w:szCs w:val="18"/>
                </w:rPr>
                <w:delText>i</w:delText>
              </w:r>
            </w:del>
            <w:ins w:id="710"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n</w:t>
            </w:r>
            <w:proofErr w:type="spellEnd"/>
            <w:del w:id="711" w:author="Alfred Aster" w:date="2022-10-20T14:58:00Z">
              <w:r w:rsidRPr="006C27B0" w:rsidDel="004F3BCE">
                <w:rPr>
                  <w:rFonts w:ascii="Times New Roman" w:hAnsi="Times New Roman" w:cs="Times New Roman"/>
                  <w:strike/>
                  <w:color w:val="FF0000"/>
                  <w:sz w:val="18"/>
                  <w:szCs w:val="18"/>
                </w:rPr>
                <w:delText>g"</w:delText>
              </w:r>
            </w:del>
            <w:ins w:id="712"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 xml:space="preserve"> -- a TXOP is an amount of time so this is equivalent to the </w:t>
            </w:r>
            <w:proofErr w:type="spellStart"/>
            <w:r w:rsidRPr="006C27B0">
              <w:rPr>
                <w:rFonts w:ascii="Times New Roman" w:hAnsi="Times New Roman" w:cs="Times New Roman"/>
                <w:strike/>
                <w:color w:val="FF0000"/>
                <w:sz w:val="18"/>
                <w:szCs w:val="18"/>
              </w:rPr>
              <w:t>simp</w:t>
            </w:r>
            <w:del w:id="713" w:author="Alfred Aster" w:date="2022-10-20T14:58:00Z">
              <w:r w:rsidRPr="006C27B0" w:rsidDel="004F3BCE">
                <w:rPr>
                  <w:rFonts w:ascii="Times New Roman" w:hAnsi="Times New Roman" w:cs="Times New Roman"/>
                  <w:strike/>
                  <w:color w:val="FF0000"/>
                  <w:sz w:val="18"/>
                  <w:szCs w:val="18"/>
                </w:rPr>
                <w:delText>l</w:delText>
              </w:r>
            </w:del>
            <w:ins w:id="714"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e</w:t>
            </w:r>
            <w:proofErr w:type="spellEnd"/>
            <w:r w:rsidRPr="006C27B0">
              <w:rPr>
                <w:rFonts w:ascii="Times New Roman" w:hAnsi="Times New Roman" w:cs="Times New Roman"/>
                <w:strike/>
                <w:color w:val="FF0000"/>
                <w:sz w:val="18"/>
                <w:szCs w:val="18"/>
              </w:rPr>
              <w:t xml:space="preserve"> "part of the T</w:t>
            </w:r>
            <w:del w:id="715" w:author="Alfred Aster" w:date="2022-10-20T14:58:00Z">
              <w:r w:rsidRPr="006C27B0" w:rsidDel="004F3BCE">
                <w:rPr>
                  <w:rFonts w:ascii="Times New Roman" w:hAnsi="Times New Roman" w:cs="Times New Roman"/>
                  <w:strike/>
                  <w:color w:val="FF0000"/>
                  <w:sz w:val="18"/>
                  <w:szCs w:val="18"/>
                </w:rPr>
                <w:delText>X</w:delText>
              </w:r>
            </w:del>
            <w:ins w:id="716"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OP</w:t>
            </w:r>
            <w:del w:id="717" w:author="Alfred Aster" w:date="2022-10-20T14:58:00Z">
              <w:r w:rsidRPr="006C27B0" w:rsidDel="004F3BCE">
                <w:rPr>
                  <w:rFonts w:ascii="Times New Roman" w:hAnsi="Times New Roman" w:cs="Times New Roman"/>
                  <w:strike/>
                  <w:color w:val="FF0000"/>
                  <w:sz w:val="18"/>
                  <w:szCs w:val="18"/>
                </w:rPr>
                <w:delText>"</w:delText>
              </w:r>
            </w:del>
            <w:ins w:id="718"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 "</w:t>
            </w:r>
            <w:proofErr w:type="gramStart"/>
            <w:r w:rsidRPr="006C27B0">
              <w:rPr>
                <w:rFonts w:ascii="Times New Roman" w:hAnsi="Times New Roman" w:cs="Times New Roman"/>
                <w:strike/>
                <w:color w:val="FF0000"/>
                <w:sz w:val="18"/>
                <w:szCs w:val="18"/>
              </w:rPr>
              <w:t>to</w:t>
            </w:r>
            <w:proofErr w:type="gramEnd"/>
            <w:r w:rsidRPr="006C27B0">
              <w:rPr>
                <w:rFonts w:ascii="Times New Roman" w:hAnsi="Times New Roman" w:cs="Times New Roman"/>
                <w:strike/>
                <w:color w:val="FF0000"/>
                <w:sz w:val="18"/>
                <w:szCs w:val="18"/>
              </w:rPr>
              <w:t xml:space="preserve"> only an associated non-AP </w:t>
            </w:r>
            <w:del w:id="719" w:author="Alfred Aster" w:date="2022-10-20T14:58:00Z">
              <w:r w:rsidRPr="006C27B0" w:rsidDel="004F3BCE">
                <w:rPr>
                  <w:rFonts w:ascii="Times New Roman" w:hAnsi="Times New Roman" w:cs="Times New Roman"/>
                  <w:strike/>
                  <w:color w:val="FF0000"/>
                  <w:sz w:val="18"/>
                  <w:szCs w:val="18"/>
                </w:rPr>
                <w:delText>S</w:delText>
              </w:r>
            </w:del>
            <w:ins w:id="720"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T</w:t>
            </w:r>
            <w:del w:id="721" w:author="Alfred Aster" w:date="2022-10-20T14:58:00Z">
              <w:r w:rsidRPr="006C27B0" w:rsidDel="004F3BCE">
                <w:rPr>
                  <w:rFonts w:ascii="Times New Roman" w:hAnsi="Times New Roman" w:cs="Times New Roman"/>
                  <w:strike/>
                  <w:color w:val="FF0000"/>
                  <w:sz w:val="18"/>
                  <w:szCs w:val="18"/>
                </w:rPr>
                <w:delText>A"</w:delText>
              </w:r>
            </w:del>
            <w:ins w:id="722"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 xml:space="preserve"> -- what does only add her</w:t>
            </w:r>
            <w:del w:id="723" w:author="Alfred Aster" w:date="2022-10-20T14:58:00Z">
              <w:r w:rsidRPr="006C27B0" w:rsidDel="004F3BCE">
                <w:rPr>
                  <w:rFonts w:ascii="Times New Roman" w:hAnsi="Times New Roman" w:cs="Times New Roman"/>
                  <w:strike/>
                  <w:color w:val="FF0000"/>
                  <w:sz w:val="18"/>
                  <w:szCs w:val="18"/>
                </w:rPr>
                <w:delText>e</w:delText>
              </w:r>
            </w:del>
            <w:ins w:id="724"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 xml:space="preserve">? "to ... for </w:t>
            </w:r>
            <w:del w:id="725" w:author="Alfred Aster" w:date="2022-10-20T14:58:00Z">
              <w:r w:rsidRPr="006C27B0" w:rsidDel="004F3BCE">
                <w:rPr>
                  <w:rFonts w:ascii="Times New Roman" w:hAnsi="Times New Roman" w:cs="Times New Roman"/>
                  <w:strike/>
                  <w:color w:val="FF0000"/>
                  <w:sz w:val="18"/>
                  <w:szCs w:val="18"/>
                </w:rPr>
                <w:delText>.</w:delText>
              </w:r>
            </w:del>
            <w:proofErr w:type="gramStart"/>
            <w:ins w:id="726"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w:t>
            </w:r>
            <w:proofErr w:type="gramEnd"/>
            <w:r w:rsidRPr="006C27B0">
              <w:rPr>
                <w:rFonts w:ascii="Times New Roman" w:hAnsi="Times New Roman" w:cs="Times New Roman"/>
                <w:strike/>
                <w:color w:val="FF0000"/>
                <w:sz w:val="18"/>
                <w:szCs w:val="18"/>
              </w:rPr>
              <w:t>" can be simplified.</w:t>
            </w:r>
          </w:p>
        </w:tc>
        <w:tc>
          <w:tcPr>
            <w:tcW w:w="2340" w:type="dxa"/>
            <w:shd w:val="clear" w:color="auto" w:fill="auto"/>
            <w:noWrap/>
          </w:tcPr>
          <w:p w14:paraId="7A91A904" w14:textId="4039D3EA" w:rsidR="00B42696" w:rsidRPr="006C27B0" w:rsidRDefault="00B42696" w:rsidP="00B42696">
            <w:pPr>
              <w:suppressAutoHyphens/>
              <w:spacing w:after="0"/>
              <w:rPr>
                <w:rFonts w:ascii="Times New Roman" w:hAnsi="Times New Roman" w:cs="Times New Roman"/>
                <w:strike/>
                <w:color w:val="FF0000"/>
                <w:sz w:val="18"/>
                <w:szCs w:val="18"/>
              </w:rPr>
            </w:pPr>
            <w:proofErr w:type="spellStart"/>
            <w:r w:rsidRPr="006C27B0">
              <w:rPr>
                <w:rFonts w:ascii="Times New Roman" w:hAnsi="Times New Roman" w:cs="Times New Roman"/>
                <w:strike/>
                <w:color w:val="FF0000"/>
                <w:sz w:val="18"/>
                <w:szCs w:val="18"/>
              </w:rPr>
              <w:t>Chan</w:t>
            </w:r>
            <w:del w:id="727" w:author="Alfred Aster" w:date="2022-10-20T14:58:00Z">
              <w:r w:rsidRPr="006C27B0" w:rsidDel="004F3BCE">
                <w:rPr>
                  <w:rFonts w:ascii="Times New Roman" w:hAnsi="Times New Roman" w:cs="Times New Roman"/>
                  <w:strike/>
                  <w:color w:val="FF0000"/>
                  <w:sz w:val="18"/>
                  <w:szCs w:val="18"/>
                </w:rPr>
                <w:delText>g</w:delText>
              </w:r>
            </w:del>
            <w:ins w:id="728"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e</w:t>
            </w:r>
            <w:proofErr w:type="spellEnd"/>
            <w:r w:rsidRPr="006C27B0">
              <w:rPr>
                <w:rFonts w:ascii="Times New Roman" w:hAnsi="Times New Roman" w:cs="Times New Roman"/>
                <w:strike/>
                <w:color w:val="FF0000"/>
                <w:sz w:val="18"/>
                <w:szCs w:val="18"/>
              </w:rPr>
              <w:t xml:space="preserve"> "a portion of the time within an obtained TXOP to only an associated non-AP EHT STA for transmitting one or more non-TB PP</w:t>
            </w:r>
            <w:del w:id="729" w:author="Alfred Aster" w:date="2022-10-20T14:58:00Z">
              <w:r w:rsidRPr="006C27B0" w:rsidDel="004F3BCE">
                <w:rPr>
                  <w:rFonts w:ascii="Times New Roman" w:hAnsi="Times New Roman" w:cs="Times New Roman"/>
                  <w:strike/>
                  <w:color w:val="FF0000"/>
                  <w:sz w:val="18"/>
                  <w:szCs w:val="18"/>
                </w:rPr>
                <w:delText>D</w:delText>
              </w:r>
            </w:del>
            <w:ins w:id="730"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 xml:space="preserve">Us" </w:t>
            </w:r>
            <w:del w:id="731" w:author="Alfred Aster" w:date="2022-10-20T14:58:00Z">
              <w:r w:rsidRPr="006C27B0" w:rsidDel="004F3BCE">
                <w:rPr>
                  <w:rFonts w:ascii="Times New Roman" w:hAnsi="Times New Roman" w:cs="Times New Roman"/>
                  <w:strike/>
                  <w:color w:val="FF0000"/>
                  <w:sz w:val="18"/>
                  <w:szCs w:val="18"/>
                </w:rPr>
                <w:delText>t</w:delText>
              </w:r>
            </w:del>
            <w:ins w:id="732"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 xml:space="preserve">o "a part of  its TXOP for the transmission of one or more non-TB PPDUs by an associated non-AP EHT </w:t>
            </w:r>
            <w:del w:id="733" w:author="Alfred Aster" w:date="2022-10-20T14:58:00Z">
              <w:r w:rsidRPr="006C27B0" w:rsidDel="004F3BCE">
                <w:rPr>
                  <w:rFonts w:ascii="Times New Roman" w:hAnsi="Times New Roman" w:cs="Times New Roman"/>
                  <w:strike/>
                  <w:color w:val="FF0000"/>
                  <w:sz w:val="18"/>
                  <w:szCs w:val="18"/>
                </w:rPr>
                <w:delText>S</w:delText>
              </w:r>
            </w:del>
            <w:ins w:id="734"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TA"</w:t>
            </w:r>
          </w:p>
        </w:tc>
        <w:tc>
          <w:tcPr>
            <w:tcW w:w="3150" w:type="dxa"/>
            <w:shd w:val="clear" w:color="auto" w:fill="auto"/>
          </w:tcPr>
          <w:p w14:paraId="33C72BD7" w14:textId="77777777" w:rsidR="006F5461" w:rsidRPr="006C27B0" w:rsidRDefault="006F5461" w:rsidP="006F5461">
            <w:pPr>
              <w:suppressAutoHyphens/>
              <w:spacing w:after="0"/>
              <w:rPr>
                <w:ins w:id="735" w:author="Alfred Aster" w:date="2022-10-18T10:29:00Z"/>
                <w:rFonts w:ascii="Times New Roman" w:hAnsi="Times New Roman" w:cs="Times New Roman"/>
                <w:bCs/>
                <w:strike/>
                <w:color w:val="FF0000"/>
                <w:sz w:val="18"/>
                <w:szCs w:val="18"/>
              </w:rPr>
            </w:pPr>
            <w:ins w:id="736" w:author="Alfred Aster" w:date="2022-10-18T10:29:00Z">
              <w:r w:rsidRPr="006C27B0">
                <w:rPr>
                  <w:rFonts w:ascii="Times New Roman" w:hAnsi="Times New Roman" w:cs="Times New Roman"/>
                  <w:bCs/>
                  <w:strike/>
                  <w:color w:val="FF0000"/>
                  <w:sz w:val="18"/>
                  <w:szCs w:val="18"/>
                </w:rPr>
                <w:t>Pending SP</w:t>
              </w:r>
            </w:ins>
          </w:p>
          <w:p w14:paraId="7AE99CEF" w14:textId="77777777" w:rsidR="006F5461" w:rsidRPr="006C27B0" w:rsidRDefault="006F5461" w:rsidP="006F5461">
            <w:pPr>
              <w:suppressAutoHyphens/>
              <w:spacing w:after="0"/>
              <w:rPr>
                <w:ins w:id="737" w:author="Alfred Aster" w:date="2022-10-18T10:29:00Z"/>
                <w:rFonts w:ascii="Times New Roman" w:hAnsi="Times New Roman" w:cs="Times New Roman"/>
                <w:bCs/>
                <w:strike/>
                <w:color w:val="FF0000"/>
                <w:sz w:val="18"/>
                <w:szCs w:val="18"/>
              </w:rPr>
            </w:pPr>
          </w:p>
          <w:p w14:paraId="5D50BAD9" w14:textId="2256F0D4"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Reject</w:t>
            </w:r>
            <w:del w:id="738" w:author="Alfred Aster" w:date="2022-10-20T14:58:00Z">
              <w:r w:rsidRPr="006C27B0" w:rsidDel="004F3BCE">
                <w:rPr>
                  <w:rFonts w:ascii="Times New Roman" w:hAnsi="Times New Roman" w:cs="Times New Roman"/>
                  <w:bCs/>
                  <w:strike/>
                  <w:color w:val="FF0000"/>
                  <w:sz w:val="18"/>
                  <w:szCs w:val="18"/>
                </w:rPr>
                <w:delText>ed</w:delText>
              </w:r>
            </w:del>
            <w:ins w:id="739" w:author="Alfred Aster" w:date="2022-10-20T14:58:00Z">
              <w:r w:rsidR="004F3BCE" w:rsidRPr="006C27B0">
                <w:rPr>
                  <w:rFonts w:ascii="Times New Roman" w:hAnsi="Times New Roman" w:cs="Times New Roman"/>
                  <w:bCs/>
                  <w:strike/>
                  <w:color w:val="FF0000"/>
                  <w:sz w:val="18"/>
                  <w:szCs w:val="18"/>
                </w:rPr>
                <w:t>–</w:t>
              </w:r>
            </w:ins>
            <w:r w:rsidRPr="006C27B0">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0624FEB1" w14:textId="47914452" w:rsidR="00B42696" w:rsidRPr="006C27B0" w:rsidRDefault="00B42696" w:rsidP="00B42696">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br/>
              <w:t>This CID is discussed on September 13, 2022, but no straw poll is conducted yet.</w:t>
            </w:r>
          </w:p>
          <w:p w14:paraId="6E370520" w14:textId="77777777" w:rsidR="00B42696" w:rsidRPr="006C27B0" w:rsidRDefault="00B42696" w:rsidP="00B42696">
            <w:pPr>
              <w:suppressAutoHyphens/>
              <w:spacing w:after="0"/>
              <w:rPr>
                <w:rFonts w:ascii="Times New Roman" w:hAnsi="Times New Roman" w:cs="Times New Roman"/>
                <w:strike/>
                <w:color w:val="FF0000"/>
                <w:sz w:val="18"/>
                <w:szCs w:val="18"/>
              </w:rPr>
            </w:pPr>
          </w:p>
          <w:p w14:paraId="4D36780A"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Dibakar Das</w:t>
            </w:r>
            <w:r w:rsidRPr="006C27B0">
              <w:rPr>
                <w:rFonts w:ascii="Times New Roman" w:hAnsi="Times New Roman" w:cs="Times New Roman"/>
                <w:bCs/>
                <w:strike/>
                <w:color w:val="FF0000"/>
                <w:sz w:val="18"/>
                <w:szCs w:val="18"/>
              </w:rPr>
              <w:tab/>
              <w:t>22/1189r3</w:t>
            </w:r>
          </w:p>
          <w:p w14:paraId="296B77FC" w14:textId="561DB85C"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Notes from Discussion:</w:t>
            </w:r>
          </w:p>
          <w:p w14:paraId="1AE6C223"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&lt;&gt;</w:t>
            </w:r>
          </w:p>
          <w:p w14:paraId="410DF404" w14:textId="7A5E96C7" w:rsidR="00B45EC9" w:rsidRPr="006C27B0" w:rsidRDefault="00B45EC9" w:rsidP="00B42696">
            <w:pPr>
              <w:suppressAutoHyphens/>
              <w:spacing w:after="0"/>
              <w:rPr>
                <w:rFonts w:ascii="Times New Roman" w:hAnsi="Times New Roman" w:cs="Times New Roman"/>
                <w:bCs/>
                <w:strike/>
                <w:color w:val="FF0000"/>
                <w:sz w:val="18"/>
                <w:szCs w:val="18"/>
              </w:rPr>
            </w:pPr>
          </w:p>
        </w:tc>
      </w:tr>
      <w:tr w:rsidR="00B42696" w:rsidRPr="008B0293" w14:paraId="1CF66C34" w14:textId="77777777" w:rsidTr="00221221">
        <w:trPr>
          <w:trHeight w:val="220"/>
          <w:jc w:val="center"/>
        </w:trPr>
        <w:tc>
          <w:tcPr>
            <w:tcW w:w="715" w:type="dxa"/>
            <w:shd w:val="clear" w:color="auto" w:fill="auto"/>
            <w:noWrap/>
          </w:tcPr>
          <w:p w14:paraId="4CD0E6FF" w14:textId="46531463" w:rsidR="00B42696" w:rsidRPr="006C27B0" w:rsidRDefault="00B42696" w:rsidP="00B42696">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11092</w:t>
            </w:r>
          </w:p>
        </w:tc>
        <w:tc>
          <w:tcPr>
            <w:tcW w:w="990" w:type="dxa"/>
          </w:tcPr>
          <w:p w14:paraId="053AA35A" w14:textId="7C41F620" w:rsidR="00B42696" w:rsidRPr="006C27B0" w:rsidRDefault="00B42696" w:rsidP="00B42696">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Robert Stacey</w:t>
            </w:r>
          </w:p>
        </w:tc>
        <w:tc>
          <w:tcPr>
            <w:tcW w:w="900" w:type="dxa"/>
            <w:shd w:val="clear" w:color="auto" w:fill="auto"/>
            <w:noWrap/>
          </w:tcPr>
          <w:p w14:paraId="35995796" w14:textId="5B5EE2B0" w:rsidR="00B42696" w:rsidRPr="006C27B0" w:rsidRDefault="00B42696" w:rsidP="00B42696">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35.2.1.2.2</w:t>
            </w:r>
          </w:p>
        </w:tc>
        <w:tc>
          <w:tcPr>
            <w:tcW w:w="720" w:type="dxa"/>
          </w:tcPr>
          <w:p w14:paraId="56C1EF8E" w14:textId="622B65AF" w:rsidR="00B42696" w:rsidRPr="006C27B0" w:rsidRDefault="00B42696" w:rsidP="00B42696">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400.22</w:t>
            </w:r>
          </w:p>
        </w:tc>
        <w:tc>
          <w:tcPr>
            <w:tcW w:w="2520" w:type="dxa"/>
            <w:shd w:val="clear" w:color="auto" w:fill="auto"/>
            <w:noWrap/>
          </w:tcPr>
          <w:p w14:paraId="69100129" w14:textId="30A14B68" w:rsidR="00B42696" w:rsidRPr="006C27B0" w:rsidRDefault="00B42696" w:rsidP="00B42696">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The bracketed (</w:t>
            </w:r>
            <w:proofErr w:type="gramStart"/>
            <w:r w:rsidRPr="006C27B0">
              <w:rPr>
                <w:rFonts w:ascii="Times New Roman" w:hAnsi="Times New Roman" w:cs="Times New Roman"/>
                <w:strike/>
                <w:color w:val="FF0000"/>
                <w:sz w:val="18"/>
                <w:szCs w:val="18"/>
              </w:rPr>
              <w:t>i.e.</w:t>
            </w:r>
            <w:proofErr w:type="gramEnd"/>
            <w:r w:rsidRPr="006C27B0">
              <w:rPr>
                <w:rFonts w:ascii="Times New Roman" w:hAnsi="Times New Roman" w:cs="Times New Roman"/>
                <w:strike/>
                <w:color w:val="FF0000"/>
                <w:sz w:val="18"/>
                <w:szCs w:val="18"/>
              </w:rPr>
              <w:t xml:space="preserve">...) is not equivalent </w:t>
            </w:r>
            <w:del w:id="740" w:author="Alfred Aster" w:date="2022-10-20T14:58:00Z">
              <w:r w:rsidRPr="006C27B0" w:rsidDel="004F3BCE">
                <w:rPr>
                  <w:rFonts w:ascii="Times New Roman" w:hAnsi="Times New Roman" w:cs="Times New Roman"/>
                  <w:strike/>
                  <w:color w:val="FF0000"/>
                  <w:sz w:val="18"/>
                  <w:szCs w:val="18"/>
                </w:rPr>
                <w:delText>t</w:delText>
              </w:r>
            </w:del>
            <w:ins w:id="741"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 xml:space="preserve">o "shall be </w:t>
            </w:r>
            <w:proofErr w:type="spellStart"/>
            <w:r w:rsidRPr="006C27B0">
              <w:rPr>
                <w:rFonts w:ascii="Times New Roman" w:hAnsi="Times New Roman" w:cs="Times New Roman"/>
                <w:strike/>
                <w:color w:val="FF0000"/>
                <w:sz w:val="18"/>
                <w:szCs w:val="18"/>
              </w:rPr>
              <w:t>addressed</w:t>
            </w:r>
            <w:del w:id="742" w:author="Alfred Aster" w:date="2022-10-20T14:58:00Z">
              <w:r w:rsidRPr="006C27B0" w:rsidDel="004F3BCE">
                <w:rPr>
                  <w:rFonts w:ascii="Times New Roman" w:hAnsi="Times New Roman" w:cs="Times New Roman"/>
                  <w:strike/>
                  <w:color w:val="FF0000"/>
                  <w:sz w:val="18"/>
                  <w:szCs w:val="18"/>
                </w:rPr>
                <w:delText xml:space="preserve"> </w:delText>
              </w:r>
            </w:del>
            <w:ins w:id="743"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to</w:t>
            </w:r>
            <w:proofErr w:type="spellEnd"/>
            <w:r w:rsidRPr="006C27B0">
              <w:rPr>
                <w:rFonts w:ascii="Times New Roman" w:hAnsi="Times New Roman" w:cs="Times New Roman"/>
                <w:strike/>
                <w:color w:val="FF0000"/>
                <w:sz w:val="18"/>
                <w:szCs w:val="18"/>
              </w:rPr>
              <w:t xml:space="preserve">". A number between 1 and 2006 does not necessarily represent an associated STA. Also, if it did </w:t>
            </w:r>
            <w:r w:rsidRPr="006C27B0">
              <w:rPr>
                <w:rFonts w:ascii="Times New Roman" w:hAnsi="Times New Roman" w:cs="Times New Roman"/>
                <w:strike/>
                <w:color w:val="FF0000"/>
                <w:sz w:val="18"/>
                <w:szCs w:val="18"/>
              </w:rPr>
              <w:lastRenderedPageBreak/>
              <w:t>represent an associated then it would have to be between 1 and 2006.</w:t>
            </w:r>
          </w:p>
        </w:tc>
        <w:tc>
          <w:tcPr>
            <w:tcW w:w="2340" w:type="dxa"/>
            <w:shd w:val="clear" w:color="auto" w:fill="auto"/>
            <w:noWrap/>
          </w:tcPr>
          <w:p w14:paraId="26097549" w14:textId="3EE91AFD" w:rsidR="00B42696" w:rsidRPr="006C27B0" w:rsidRDefault="00B42696" w:rsidP="00B42696">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lastRenderedPageBreak/>
              <w:t>Removed the bracketed statement.</w:t>
            </w:r>
          </w:p>
        </w:tc>
        <w:tc>
          <w:tcPr>
            <w:tcW w:w="3150" w:type="dxa"/>
            <w:shd w:val="clear" w:color="auto" w:fill="auto"/>
          </w:tcPr>
          <w:p w14:paraId="670EA4D3" w14:textId="77777777" w:rsidR="006F5461" w:rsidRPr="006C27B0" w:rsidRDefault="006F5461" w:rsidP="006F5461">
            <w:pPr>
              <w:suppressAutoHyphens/>
              <w:spacing w:after="0"/>
              <w:rPr>
                <w:ins w:id="744" w:author="Alfred Aster" w:date="2022-10-18T10:29:00Z"/>
                <w:rFonts w:ascii="Times New Roman" w:hAnsi="Times New Roman" w:cs="Times New Roman"/>
                <w:bCs/>
                <w:strike/>
                <w:color w:val="FF0000"/>
                <w:sz w:val="18"/>
                <w:szCs w:val="18"/>
              </w:rPr>
            </w:pPr>
            <w:ins w:id="745" w:author="Alfred Aster" w:date="2022-10-18T10:29:00Z">
              <w:r w:rsidRPr="006C27B0">
                <w:rPr>
                  <w:rFonts w:ascii="Times New Roman" w:hAnsi="Times New Roman" w:cs="Times New Roman"/>
                  <w:bCs/>
                  <w:strike/>
                  <w:color w:val="FF0000"/>
                  <w:sz w:val="18"/>
                  <w:szCs w:val="18"/>
                </w:rPr>
                <w:t>Pending SP</w:t>
              </w:r>
            </w:ins>
          </w:p>
          <w:p w14:paraId="37D615EF" w14:textId="77777777" w:rsidR="006F5461" w:rsidRPr="006C27B0" w:rsidRDefault="006F5461" w:rsidP="006F5461">
            <w:pPr>
              <w:suppressAutoHyphens/>
              <w:spacing w:after="0"/>
              <w:rPr>
                <w:ins w:id="746" w:author="Alfred Aster" w:date="2022-10-18T10:29:00Z"/>
                <w:rFonts w:ascii="Times New Roman" w:hAnsi="Times New Roman" w:cs="Times New Roman"/>
                <w:bCs/>
                <w:strike/>
                <w:color w:val="FF0000"/>
                <w:sz w:val="18"/>
                <w:szCs w:val="18"/>
              </w:rPr>
            </w:pPr>
          </w:p>
          <w:p w14:paraId="5DCD7FAD" w14:textId="653AD854"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Reject</w:t>
            </w:r>
            <w:del w:id="747" w:author="Alfred Aster" w:date="2022-10-20T14:58:00Z">
              <w:r w:rsidRPr="006C27B0" w:rsidDel="004F3BCE">
                <w:rPr>
                  <w:rFonts w:ascii="Times New Roman" w:hAnsi="Times New Roman" w:cs="Times New Roman"/>
                  <w:bCs/>
                  <w:strike/>
                  <w:color w:val="FF0000"/>
                  <w:sz w:val="18"/>
                  <w:szCs w:val="18"/>
                </w:rPr>
                <w:delText>ed</w:delText>
              </w:r>
            </w:del>
            <w:ins w:id="748" w:author="Alfred Aster" w:date="2022-10-20T14:58:00Z">
              <w:r w:rsidR="004F3BCE" w:rsidRPr="006C27B0">
                <w:rPr>
                  <w:rFonts w:ascii="Times New Roman" w:hAnsi="Times New Roman" w:cs="Times New Roman"/>
                  <w:bCs/>
                  <w:strike/>
                  <w:color w:val="FF0000"/>
                  <w:sz w:val="18"/>
                  <w:szCs w:val="18"/>
                </w:rPr>
                <w:t>–</w:t>
              </w:r>
            </w:ins>
            <w:r w:rsidRPr="006C27B0">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w:t>
            </w:r>
            <w:r w:rsidRPr="006C27B0">
              <w:rPr>
                <w:rFonts w:ascii="Times New Roman" w:hAnsi="Times New Roman" w:cs="Times New Roman"/>
                <w:bCs/>
                <w:strike/>
                <w:color w:val="FF0000"/>
                <w:sz w:val="18"/>
                <w:szCs w:val="18"/>
              </w:rPr>
              <w:lastRenderedPageBreak/>
              <w:t>consensus on a proposed change that would resolve the comment.</w:t>
            </w:r>
          </w:p>
          <w:p w14:paraId="460C5E14" w14:textId="1B7F7220" w:rsidR="00B42696" w:rsidRPr="006C27B0" w:rsidRDefault="00B42696" w:rsidP="00B42696">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br/>
              <w:t>This CID is discussed on September 13, 2022, but no straw poll is conducted yet.</w:t>
            </w:r>
            <w:r w:rsidRPr="006C27B0">
              <w:rPr>
                <w:rFonts w:ascii="Times New Roman" w:hAnsi="Times New Roman" w:cs="Times New Roman"/>
                <w:strike/>
                <w:color w:val="FF0000"/>
                <w:sz w:val="18"/>
                <w:szCs w:val="18"/>
              </w:rPr>
              <w:br/>
            </w:r>
          </w:p>
          <w:p w14:paraId="373F7F52"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Dibakar Das</w:t>
            </w:r>
            <w:r w:rsidRPr="006C27B0">
              <w:rPr>
                <w:rFonts w:ascii="Times New Roman" w:hAnsi="Times New Roman" w:cs="Times New Roman"/>
                <w:bCs/>
                <w:strike/>
                <w:color w:val="FF0000"/>
                <w:sz w:val="18"/>
                <w:szCs w:val="18"/>
              </w:rPr>
              <w:tab/>
              <w:t>22/1189r3</w:t>
            </w:r>
          </w:p>
          <w:p w14:paraId="62450471" w14:textId="03177DBD"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Notes from Discussion:</w:t>
            </w:r>
          </w:p>
          <w:p w14:paraId="0CC84729"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&lt;&gt;</w:t>
            </w:r>
          </w:p>
          <w:p w14:paraId="53E540DE" w14:textId="3CA98A66" w:rsidR="00B45EC9" w:rsidRPr="006C27B0" w:rsidRDefault="00B45EC9" w:rsidP="00B42696">
            <w:pPr>
              <w:suppressAutoHyphens/>
              <w:spacing w:after="0"/>
              <w:rPr>
                <w:rFonts w:ascii="Times New Roman" w:hAnsi="Times New Roman" w:cs="Times New Roman"/>
                <w:bCs/>
                <w:strike/>
                <w:color w:val="FF0000"/>
                <w:sz w:val="18"/>
                <w:szCs w:val="18"/>
              </w:rPr>
            </w:pPr>
          </w:p>
        </w:tc>
      </w:tr>
      <w:tr w:rsidR="00B42696" w:rsidRPr="008B0293" w14:paraId="722B8E71" w14:textId="77777777" w:rsidTr="00221221">
        <w:trPr>
          <w:trHeight w:val="220"/>
          <w:jc w:val="center"/>
        </w:trPr>
        <w:tc>
          <w:tcPr>
            <w:tcW w:w="715" w:type="dxa"/>
            <w:shd w:val="clear" w:color="auto" w:fill="auto"/>
            <w:noWrap/>
          </w:tcPr>
          <w:p w14:paraId="34A1BB6B" w14:textId="098C1381" w:rsidR="00B42696" w:rsidRPr="00237700" w:rsidRDefault="00B42696" w:rsidP="00B4269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11104</w:t>
            </w:r>
          </w:p>
        </w:tc>
        <w:tc>
          <w:tcPr>
            <w:tcW w:w="990" w:type="dxa"/>
          </w:tcPr>
          <w:p w14:paraId="3B9FB803" w14:textId="5DD4E24D" w:rsidR="00B42696" w:rsidRPr="00237700" w:rsidRDefault="00B42696" w:rsidP="00B4269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Brian Hart</w:t>
            </w:r>
          </w:p>
        </w:tc>
        <w:tc>
          <w:tcPr>
            <w:tcW w:w="900" w:type="dxa"/>
            <w:shd w:val="clear" w:color="auto" w:fill="auto"/>
            <w:noWrap/>
          </w:tcPr>
          <w:p w14:paraId="79631125" w14:textId="0FBD36F4" w:rsidR="00B42696" w:rsidRPr="00237700" w:rsidRDefault="00B42696" w:rsidP="00B4269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35.3.7.1.1</w:t>
            </w:r>
          </w:p>
        </w:tc>
        <w:tc>
          <w:tcPr>
            <w:tcW w:w="720" w:type="dxa"/>
          </w:tcPr>
          <w:p w14:paraId="6895B246" w14:textId="68F1D65A" w:rsidR="00B42696" w:rsidRPr="00237700" w:rsidRDefault="00B42696" w:rsidP="00B4269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427.33</w:t>
            </w:r>
          </w:p>
        </w:tc>
        <w:tc>
          <w:tcPr>
            <w:tcW w:w="2520" w:type="dxa"/>
            <w:shd w:val="clear" w:color="auto" w:fill="auto"/>
            <w:noWrap/>
          </w:tcPr>
          <w:p w14:paraId="51E50EC1" w14:textId="20B91EE0" w:rsidR="00B42696" w:rsidRPr="00237700" w:rsidRDefault="00B42696" w:rsidP="00B4269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Various simulations (e.g., 11-20/1841r2) show that MLO in congested scenarios on all links just increases collisions and degrades performance. Changing EDCA parameters has limited value due to implementations in the field. </w:t>
            </w:r>
            <w:proofErr w:type="gramStart"/>
            <w:r w:rsidRPr="00237700">
              <w:rPr>
                <w:rFonts w:ascii="Times New Roman" w:hAnsi="Times New Roman" w:cs="Times New Roman"/>
                <w:sz w:val="18"/>
                <w:szCs w:val="18"/>
              </w:rPr>
              <w:t>Therefore</w:t>
            </w:r>
            <w:proofErr w:type="gramEnd"/>
            <w:r w:rsidRPr="00237700">
              <w:rPr>
                <w:rFonts w:ascii="Times New Roman" w:hAnsi="Times New Roman" w:cs="Times New Roman"/>
                <w:sz w:val="18"/>
                <w:szCs w:val="18"/>
              </w:rPr>
              <w:t xml:space="preserve"> a known-good, field-proven technique is to spread clients across all links via BTM, selected </w:t>
            </w:r>
            <w:proofErr w:type="spellStart"/>
            <w:r w:rsidRPr="00237700">
              <w:rPr>
                <w:rFonts w:ascii="Times New Roman" w:hAnsi="Times New Roman" w:cs="Times New Roman"/>
                <w:sz w:val="18"/>
                <w:szCs w:val="18"/>
              </w:rPr>
              <w:t>assoc</w:t>
            </w:r>
            <w:proofErr w:type="spellEnd"/>
            <w:r w:rsidRPr="00237700">
              <w:rPr>
                <w:rFonts w:ascii="Times New Roman" w:hAnsi="Times New Roman" w:cs="Times New Roman"/>
                <w:sz w:val="18"/>
                <w:szCs w:val="18"/>
              </w:rPr>
              <w:t xml:space="preserve"> </w:t>
            </w:r>
            <w:proofErr w:type="spellStart"/>
            <w:r w:rsidRPr="00237700">
              <w:rPr>
                <w:rFonts w:ascii="Times New Roman" w:hAnsi="Times New Roman" w:cs="Times New Roman"/>
                <w:sz w:val="18"/>
                <w:szCs w:val="18"/>
              </w:rPr>
              <w:t>rej</w:t>
            </w:r>
            <w:proofErr w:type="spellEnd"/>
            <w:r w:rsidRPr="00237700">
              <w:rPr>
                <w:rFonts w:ascii="Times New Roman" w:hAnsi="Times New Roman" w:cs="Times New Roman"/>
                <w:sz w:val="18"/>
                <w:szCs w:val="18"/>
              </w:rPr>
              <w:t xml:space="preserve"> etc. However, with MLO, the client can perform MLD setup with all links then go into PS mode on all but one link. In order to achieve Wi-Fi6 levels of performance in a congested environment, the AP must </w:t>
            </w:r>
            <w:proofErr w:type="spellStart"/>
            <w:r w:rsidRPr="00237700">
              <w:rPr>
                <w:rFonts w:ascii="Times New Roman" w:hAnsi="Times New Roman" w:cs="Times New Roman"/>
                <w:sz w:val="18"/>
                <w:szCs w:val="18"/>
              </w:rPr>
              <w:t>disassoc</w:t>
            </w:r>
            <w:proofErr w:type="spellEnd"/>
            <w:r w:rsidRPr="00237700">
              <w:rPr>
                <w:rFonts w:ascii="Times New Roman" w:hAnsi="Times New Roman" w:cs="Times New Roman"/>
                <w:sz w:val="18"/>
                <w:szCs w:val="18"/>
              </w:rPr>
              <w:t xml:space="preserve"> clients and only let them back in with a single link. Ditto, when </w:t>
            </w:r>
            <w:proofErr w:type="spellStart"/>
            <w:r w:rsidRPr="00237700">
              <w:rPr>
                <w:rFonts w:ascii="Times New Roman" w:hAnsi="Times New Roman" w:cs="Times New Roman"/>
                <w:sz w:val="18"/>
                <w:szCs w:val="18"/>
              </w:rPr>
              <w:t>hte</w:t>
            </w:r>
            <w:proofErr w:type="spellEnd"/>
            <w:r w:rsidRPr="00237700">
              <w:rPr>
                <w:rFonts w:ascii="Times New Roman" w:hAnsi="Times New Roman" w:cs="Times New Roman"/>
                <w:sz w:val="18"/>
                <w:szCs w:val="18"/>
              </w:rPr>
              <w:t xml:space="preserve"> congestion eases and MLO is possible again, the AP has to </w:t>
            </w:r>
            <w:proofErr w:type="spellStart"/>
            <w:r w:rsidRPr="00237700">
              <w:rPr>
                <w:rFonts w:ascii="Times New Roman" w:hAnsi="Times New Roman" w:cs="Times New Roman"/>
                <w:sz w:val="18"/>
                <w:szCs w:val="18"/>
              </w:rPr>
              <w:t>disassoc</w:t>
            </w:r>
            <w:proofErr w:type="spellEnd"/>
            <w:r w:rsidRPr="00237700">
              <w:rPr>
                <w:rFonts w:ascii="Times New Roman" w:hAnsi="Times New Roman" w:cs="Times New Roman"/>
                <w:sz w:val="18"/>
                <w:szCs w:val="18"/>
              </w:rPr>
              <w:t xml:space="preserve"> such clients again.</w:t>
            </w:r>
          </w:p>
        </w:tc>
        <w:tc>
          <w:tcPr>
            <w:tcW w:w="2340" w:type="dxa"/>
            <w:shd w:val="clear" w:color="auto" w:fill="auto"/>
            <w:noWrap/>
          </w:tcPr>
          <w:p w14:paraId="5B73EE75" w14:textId="78E24B97" w:rsidR="00B42696" w:rsidRPr="00237700" w:rsidRDefault="00B42696" w:rsidP="00B4269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Provide the AP with an enforceable (i.e., mandatory) way to load balance clients: to signal to individual STAs or a group of STAs to limit what links their traffic are sent on, for both UL and DL.  Since clients have constraints that are hard to express and time varying , provide both a way for the AP to express a requested preferred link (e.g., Link Recommendation) or a request a new agreed T2LM agreement before the AP needs to use the mandatory mechanism.</w:t>
            </w:r>
          </w:p>
        </w:tc>
        <w:tc>
          <w:tcPr>
            <w:tcW w:w="3150" w:type="dxa"/>
            <w:shd w:val="clear" w:color="auto" w:fill="auto"/>
          </w:tcPr>
          <w:p w14:paraId="59D93E4B" w14:textId="50FF6192"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w:t>
            </w:r>
            <w:del w:id="749" w:author="Alfred Aster" w:date="2022-10-20T14:58:00Z">
              <w:r w:rsidDel="004F3BCE">
                <w:rPr>
                  <w:rFonts w:ascii="Times New Roman" w:hAnsi="Times New Roman" w:cs="Times New Roman"/>
                  <w:bCs/>
                  <w:sz w:val="18"/>
                  <w:szCs w:val="18"/>
                </w:rPr>
                <w:delText>ed</w:delText>
              </w:r>
            </w:del>
            <w:ins w:id="750"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comment resolutions in “document”, however the group could not reach consensus on a proposed change that would resolve the comment.</w:t>
            </w:r>
          </w:p>
          <w:p w14:paraId="42E82D4E" w14:textId="5C924A39" w:rsidR="00B42696" w:rsidRPr="00237700" w:rsidRDefault="00B42696" w:rsidP="00B42696">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7, 2022, but no straw poll is conducted yet.</w:t>
            </w:r>
            <w:r w:rsidRPr="00237700">
              <w:rPr>
                <w:rFonts w:ascii="Times New Roman" w:hAnsi="Times New Roman" w:cs="Times New Roman"/>
                <w:sz w:val="18"/>
                <w:szCs w:val="18"/>
              </w:rPr>
              <w:br/>
            </w:r>
          </w:p>
          <w:p w14:paraId="037B434A"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Laurent Cariou</w:t>
            </w:r>
            <w:r w:rsidRPr="00B45EC9">
              <w:rPr>
                <w:rFonts w:ascii="Times New Roman" w:hAnsi="Times New Roman" w:cs="Times New Roman"/>
                <w:bCs/>
                <w:sz w:val="18"/>
                <w:szCs w:val="18"/>
              </w:rPr>
              <w:tab/>
              <w:t>22/1429r2</w:t>
            </w:r>
          </w:p>
          <w:p w14:paraId="2170FD6E" w14:textId="2ADD365C"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06B72F98" w14:textId="04791A78" w:rsidR="00B45EC9" w:rsidRPr="005B4DAB" w:rsidRDefault="00B45EC9" w:rsidP="00B45EC9">
            <w:pPr>
              <w:suppressAutoHyphens/>
              <w:spacing w:after="0"/>
              <w:rPr>
                <w:rFonts w:ascii="Times New Roman" w:hAnsi="Times New Roman" w:cs="Times New Roman"/>
                <w:bCs/>
                <w:color w:val="00B050"/>
                <w:sz w:val="18"/>
                <w:szCs w:val="18"/>
              </w:rPr>
            </w:pPr>
            <w:r w:rsidRPr="005B4DAB">
              <w:rPr>
                <w:rFonts w:ascii="Times New Roman" w:hAnsi="Times New Roman" w:cs="Times New Roman"/>
                <w:bCs/>
                <w:color w:val="00B050"/>
                <w:sz w:val="18"/>
                <w:szCs w:val="18"/>
              </w:rPr>
              <w:t>&lt;</w:t>
            </w:r>
            <w:r w:rsidR="00480114" w:rsidRPr="005B4DAB">
              <w:rPr>
                <w:rFonts w:ascii="Times New Roman" w:hAnsi="Times New Roman" w:cs="Times New Roman"/>
                <w:bCs/>
                <w:color w:val="00B050"/>
                <w:sz w:val="18"/>
                <w:szCs w:val="18"/>
              </w:rPr>
              <w:t xml:space="preserve"> </w:t>
            </w:r>
            <w:r w:rsidR="00480114" w:rsidRPr="005B4DAB">
              <w:rPr>
                <w:rFonts w:ascii="Times New Roman" w:hAnsi="Times New Roman" w:cs="Times New Roman"/>
                <w:bCs/>
                <w:color w:val="00B050"/>
                <w:sz w:val="18"/>
                <w:szCs w:val="18"/>
              </w:rPr>
              <w:t>Multiple proposals have been presented to ask for a mandatory TID-to-link mapping and didn’t reach consensus</w:t>
            </w:r>
            <w:r w:rsidR="00480114" w:rsidRPr="005B4DAB">
              <w:rPr>
                <w:rFonts w:ascii="Times New Roman" w:hAnsi="Times New Roman" w:cs="Times New Roman"/>
                <w:bCs/>
                <w:color w:val="00B050"/>
                <w:sz w:val="18"/>
                <w:szCs w:val="18"/>
              </w:rPr>
              <w:t xml:space="preserve"> </w:t>
            </w:r>
            <w:r w:rsidRPr="005B4DAB">
              <w:rPr>
                <w:rFonts w:ascii="Times New Roman" w:hAnsi="Times New Roman" w:cs="Times New Roman"/>
                <w:bCs/>
                <w:color w:val="00B050"/>
                <w:sz w:val="18"/>
                <w:szCs w:val="18"/>
              </w:rPr>
              <w:t>&gt;</w:t>
            </w:r>
          </w:p>
          <w:p w14:paraId="098FF15F" w14:textId="327594F3" w:rsidR="00B45EC9" w:rsidRPr="00237700" w:rsidRDefault="00B45EC9" w:rsidP="00B42696">
            <w:pPr>
              <w:suppressAutoHyphens/>
              <w:spacing w:after="0"/>
              <w:rPr>
                <w:rFonts w:ascii="Times New Roman" w:hAnsi="Times New Roman" w:cs="Times New Roman"/>
                <w:bCs/>
                <w:sz w:val="18"/>
                <w:szCs w:val="18"/>
              </w:rPr>
            </w:pPr>
          </w:p>
        </w:tc>
      </w:tr>
      <w:tr w:rsidR="00DF7908" w:rsidRPr="008B0293" w14:paraId="2EBD0ECA" w14:textId="77777777" w:rsidTr="00221221">
        <w:trPr>
          <w:trHeight w:val="220"/>
          <w:jc w:val="center"/>
        </w:trPr>
        <w:tc>
          <w:tcPr>
            <w:tcW w:w="715" w:type="dxa"/>
            <w:shd w:val="clear" w:color="auto" w:fill="auto"/>
            <w:noWrap/>
          </w:tcPr>
          <w:p w14:paraId="0C048974" w14:textId="0FC3A03E" w:rsidR="00DF7908" w:rsidRPr="00237700" w:rsidRDefault="00DF7908" w:rsidP="00DF790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11107</w:t>
            </w:r>
          </w:p>
        </w:tc>
        <w:tc>
          <w:tcPr>
            <w:tcW w:w="990" w:type="dxa"/>
          </w:tcPr>
          <w:p w14:paraId="2519D91F" w14:textId="5EE71468" w:rsidR="00DF7908" w:rsidRPr="00237700" w:rsidRDefault="00DF7908" w:rsidP="00DF790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Brian Hart</w:t>
            </w:r>
          </w:p>
        </w:tc>
        <w:tc>
          <w:tcPr>
            <w:tcW w:w="900" w:type="dxa"/>
            <w:shd w:val="clear" w:color="auto" w:fill="auto"/>
            <w:noWrap/>
          </w:tcPr>
          <w:p w14:paraId="6BAB33A8" w14:textId="1CC3D0F9" w:rsidR="00DF7908" w:rsidRPr="00237700" w:rsidRDefault="00DF7908" w:rsidP="00DF790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9.4.2.312.2.2</w:t>
            </w:r>
          </w:p>
        </w:tc>
        <w:tc>
          <w:tcPr>
            <w:tcW w:w="720" w:type="dxa"/>
          </w:tcPr>
          <w:p w14:paraId="21E9931E" w14:textId="1F349E80" w:rsidR="00DF7908" w:rsidRPr="00237700" w:rsidRDefault="00DF7908" w:rsidP="00DF790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220.12</w:t>
            </w:r>
          </w:p>
        </w:tc>
        <w:tc>
          <w:tcPr>
            <w:tcW w:w="2520" w:type="dxa"/>
            <w:shd w:val="clear" w:color="auto" w:fill="auto"/>
            <w:noWrap/>
          </w:tcPr>
          <w:p w14:paraId="18BDACB5" w14:textId="40B15743" w:rsidR="00DF7908" w:rsidRPr="00237700" w:rsidRDefault="00DF7908" w:rsidP="00DF790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Capability 2 is onerous for implementations, and capability 1  is a very limited form of T2LM.</w:t>
            </w:r>
          </w:p>
        </w:tc>
        <w:tc>
          <w:tcPr>
            <w:tcW w:w="2340" w:type="dxa"/>
            <w:shd w:val="clear" w:color="auto" w:fill="auto"/>
            <w:noWrap/>
          </w:tcPr>
          <w:p w14:paraId="3F97682E" w14:textId="6E6D791B" w:rsidR="00DF7908" w:rsidRPr="00237700" w:rsidRDefault="00DF7908" w:rsidP="00DF790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Introduce a capability 1.5 whereby the MLD supports at least one link (</w:t>
            </w:r>
            <w:proofErr w:type="gramStart"/>
            <w:r w:rsidRPr="00237700">
              <w:rPr>
                <w:rFonts w:ascii="Times New Roman" w:hAnsi="Times New Roman" w:cs="Times New Roman"/>
                <w:sz w:val="18"/>
                <w:szCs w:val="18"/>
              </w:rPr>
              <w:t>e.g.</w:t>
            </w:r>
            <w:proofErr w:type="gramEnd"/>
            <w:r w:rsidRPr="00237700">
              <w:rPr>
                <w:rFonts w:ascii="Times New Roman" w:hAnsi="Times New Roman" w:cs="Times New Roman"/>
                <w:sz w:val="18"/>
                <w:szCs w:val="18"/>
              </w:rPr>
              <w:t xml:space="preserve"> N-1 links) with all TIDs mapped, and supports another link that has some TIDs mapped. Then renumber the capabilities: 0-&gt;0, 1-&gt;1, 1.5-&gt;2, 2-&gt;3.</w:t>
            </w:r>
          </w:p>
        </w:tc>
        <w:tc>
          <w:tcPr>
            <w:tcW w:w="3150" w:type="dxa"/>
            <w:shd w:val="clear" w:color="auto" w:fill="auto"/>
          </w:tcPr>
          <w:p w14:paraId="773854C9" w14:textId="2300A7F6" w:rsidR="00DF7908" w:rsidRDefault="008C027F" w:rsidP="00DF790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w:t>
            </w:r>
            <w:ins w:id="751"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comment resolutions in “document”, however the group could not reach consensus on a proposed change that would resolve the comment</w:t>
            </w:r>
          </w:p>
          <w:p w14:paraId="1464C5DA" w14:textId="77777777" w:rsidR="00B45EC9" w:rsidRPr="00237700" w:rsidRDefault="00B45EC9" w:rsidP="00DF7908">
            <w:pPr>
              <w:suppressAutoHyphens/>
              <w:spacing w:after="0"/>
              <w:rPr>
                <w:rFonts w:ascii="Times New Roman" w:hAnsi="Times New Roman" w:cs="Times New Roman"/>
                <w:bCs/>
                <w:sz w:val="18"/>
                <w:szCs w:val="18"/>
              </w:rPr>
            </w:pPr>
          </w:p>
          <w:p w14:paraId="4719943C" w14:textId="77777777" w:rsidR="00DF7908" w:rsidRPr="00237700" w:rsidRDefault="00DF7908" w:rsidP="00DF7908">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 xml:space="preserve">This CID is discussed on September 15, </w:t>
            </w:r>
            <w:proofErr w:type="gramStart"/>
            <w:r w:rsidRPr="00237700">
              <w:rPr>
                <w:rFonts w:ascii="Times New Roman" w:hAnsi="Times New Roman" w:cs="Times New Roman"/>
                <w:bCs/>
                <w:sz w:val="18"/>
                <w:szCs w:val="18"/>
              </w:rPr>
              <w:t>2022</w:t>
            </w:r>
            <w:proofErr w:type="gramEnd"/>
            <w:r w:rsidRPr="00237700">
              <w:rPr>
                <w:rFonts w:ascii="Times New Roman" w:hAnsi="Times New Roman" w:cs="Times New Roman"/>
                <w:bCs/>
                <w:sz w:val="18"/>
                <w:szCs w:val="18"/>
              </w:rPr>
              <w:t xml:space="preserve"> with 22/1510r2, but no straw poll is conducted yet.</w:t>
            </w:r>
          </w:p>
          <w:p w14:paraId="2E328DA3" w14:textId="4D24F904" w:rsidR="00DF7908" w:rsidRPr="00237700" w:rsidRDefault="00DF7908" w:rsidP="00DF7908">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 xml:space="preserve">This CID is discussed on September 28, 2022 with 22/1510r4, and the straw poll result is 29 Yes, 34 No, 23 </w:t>
            </w:r>
            <w:proofErr w:type="gramStart"/>
            <w:r w:rsidRPr="00237700">
              <w:rPr>
                <w:rFonts w:ascii="Times New Roman" w:hAnsi="Times New Roman" w:cs="Times New Roman"/>
                <w:bCs/>
                <w:sz w:val="18"/>
                <w:szCs w:val="18"/>
              </w:rPr>
              <w:t>Abstain..</w:t>
            </w:r>
            <w:proofErr w:type="gramEnd"/>
          </w:p>
          <w:p w14:paraId="4ABF6CD4" w14:textId="77777777" w:rsidR="00DF7908" w:rsidRPr="00237700" w:rsidRDefault="00DF7908" w:rsidP="00DF7908">
            <w:pPr>
              <w:suppressAutoHyphens/>
              <w:spacing w:after="0"/>
              <w:rPr>
                <w:rFonts w:ascii="Times New Roman" w:hAnsi="Times New Roman" w:cs="Times New Roman"/>
                <w:bCs/>
                <w:sz w:val="18"/>
                <w:szCs w:val="18"/>
              </w:rPr>
            </w:pPr>
          </w:p>
          <w:p w14:paraId="73781458"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Gaurang Naik</w:t>
            </w:r>
            <w:r w:rsidRPr="00B45EC9">
              <w:rPr>
                <w:rFonts w:ascii="Times New Roman" w:hAnsi="Times New Roman" w:cs="Times New Roman"/>
                <w:bCs/>
                <w:sz w:val="18"/>
                <w:szCs w:val="18"/>
              </w:rPr>
              <w:tab/>
              <w:t>22/1510r4</w:t>
            </w:r>
          </w:p>
          <w:p w14:paraId="6FEE7EEF" w14:textId="4C83B308"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2B889980" w14:textId="10E9DD18" w:rsidR="00B45EC9" w:rsidRDefault="00B45EC9" w:rsidP="00B45EC9">
            <w:pPr>
              <w:suppressAutoHyphens/>
              <w:spacing w:after="0"/>
              <w:rPr>
                <w:rFonts w:ascii="Times New Roman" w:hAnsi="Times New Roman" w:cs="Times New Roman"/>
                <w:bCs/>
                <w:color w:val="FF0000"/>
                <w:sz w:val="18"/>
                <w:szCs w:val="18"/>
              </w:rPr>
            </w:pPr>
            <w:r w:rsidRPr="005B4DAB">
              <w:rPr>
                <w:rFonts w:ascii="Times New Roman" w:hAnsi="Times New Roman" w:cs="Times New Roman"/>
                <w:bCs/>
                <w:color w:val="00B050"/>
                <w:sz w:val="18"/>
                <w:szCs w:val="18"/>
              </w:rPr>
              <w:t>&lt;</w:t>
            </w:r>
            <w:r w:rsidR="00C751D1" w:rsidRPr="005B4DAB">
              <w:rPr>
                <w:rFonts w:ascii="Times New Roman" w:hAnsi="Times New Roman" w:cs="Times New Roman"/>
                <w:bCs/>
                <w:color w:val="00B050"/>
                <w:sz w:val="18"/>
                <w:szCs w:val="18"/>
              </w:rPr>
              <w:t>Members could not conclude on the details of the MU-EDCA rules to be used for the TID(s) that are not mapped to a link.</w:t>
            </w:r>
            <w:r w:rsidRPr="005B4DAB">
              <w:rPr>
                <w:rFonts w:ascii="Times New Roman" w:hAnsi="Times New Roman" w:cs="Times New Roman"/>
                <w:bCs/>
                <w:color w:val="00B050"/>
                <w:sz w:val="18"/>
                <w:szCs w:val="18"/>
              </w:rPr>
              <w:t>&gt;</w:t>
            </w:r>
          </w:p>
          <w:p w14:paraId="2E84910B" w14:textId="30260C65" w:rsidR="00B45EC9" w:rsidRPr="00237700" w:rsidRDefault="00B45EC9" w:rsidP="00DF7908">
            <w:pPr>
              <w:suppressAutoHyphens/>
              <w:spacing w:after="0"/>
              <w:rPr>
                <w:rFonts w:ascii="Times New Roman" w:hAnsi="Times New Roman" w:cs="Times New Roman"/>
                <w:bCs/>
                <w:sz w:val="18"/>
                <w:szCs w:val="18"/>
              </w:rPr>
            </w:pPr>
          </w:p>
        </w:tc>
      </w:tr>
      <w:tr w:rsidR="006A06D4" w:rsidRPr="008B0293" w14:paraId="47BA9228" w14:textId="77777777" w:rsidTr="00221221">
        <w:trPr>
          <w:trHeight w:val="220"/>
          <w:jc w:val="center"/>
        </w:trPr>
        <w:tc>
          <w:tcPr>
            <w:tcW w:w="715" w:type="dxa"/>
            <w:shd w:val="clear" w:color="auto" w:fill="auto"/>
            <w:noWrap/>
          </w:tcPr>
          <w:p w14:paraId="25ED3347" w14:textId="266265C6" w:rsidR="006A06D4" w:rsidRPr="00237700" w:rsidRDefault="006A06D4" w:rsidP="006A06D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11151</w:t>
            </w:r>
          </w:p>
        </w:tc>
        <w:tc>
          <w:tcPr>
            <w:tcW w:w="990" w:type="dxa"/>
          </w:tcPr>
          <w:p w14:paraId="17D4E0BE" w14:textId="27E7234A" w:rsidR="006A06D4" w:rsidRPr="00237700" w:rsidRDefault="006A06D4" w:rsidP="006A06D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Youhan Kim</w:t>
            </w:r>
          </w:p>
        </w:tc>
        <w:tc>
          <w:tcPr>
            <w:tcW w:w="900" w:type="dxa"/>
            <w:shd w:val="clear" w:color="auto" w:fill="auto"/>
            <w:noWrap/>
          </w:tcPr>
          <w:p w14:paraId="5CBEAA78" w14:textId="5CDDFD93" w:rsidR="006A06D4" w:rsidRPr="00237700" w:rsidRDefault="006A06D4" w:rsidP="006A06D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35.15.2</w:t>
            </w:r>
          </w:p>
        </w:tc>
        <w:tc>
          <w:tcPr>
            <w:tcW w:w="720" w:type="dxa"/>
          </w:tcPr>
          <w:p w14:paraId="199EA872" w14:textId="696D8758" w:rsidR="006A06D4" w:rsidRPr="00237700" w:rsidRDefault="006A06D4" w:rsidP="006A06D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526.</w:t>
            </w:r>
            <w:del w:id="752" w:author="Alfred Aster" w:date="2022-10-20T14:58:00Z">
              <w:r w:rsidRPr="00237700" w:rsidDel="004F3BCE">
                <w:rPr>
                  <w:rFonts w:ascii="Times New Roman" w:hAnsi="Times New Roman" w:cs="Times New Roman"/>
                  <w:sz w:val="18"/>
                  <w:szCs w:val="18"/>
                </w:rPr>
                <w:delText>0</w:delText>
              </w:r>
            </w:del>
            <w:ins w:id="753" w:author="Alfred Aster" w:date="2022-10-20T14:58:00Z">
              <w:r w:rsidR="004F3BCE">
                <w:rPr>
                  <w:rFonts w:ascii="Times New Roman" w:hAnsi="Times New Roman" w:cs="Times New Roman"/>
                  <w:sz w:val="18"/>
                  <w:szCs w:val="18"/>
                </w:rPr>
                <w:t>“</w:t>
              </w:r>
            </w:ins>
            <w:r w:rsidRPr="00237700">
              <w:rPr>
                <w:rFonts w:ascii="Times New Roman" w:hAnsi="Times New Roman" w:cs="Times New Roman"/>
                <w:sz w:val="18"/>
                <w:szCs w:val="18"/>
              </w:rPr>
              <w:t>1</w:t>
            </w:r>
          </w:p>
        </w:tc>
        <w:tc>
          <w:tcPr>
            <w:tcW w:w="2520" w:type="dxa"/>
            <w:shd w:val="clear" w:color="auto" w:fill="auto"/>
            <w:noWrap/>
          </w:tcPr>
          <w:p w14:paraId="76B0D1A3" w14:textId="2EEE8BDF" w:rsidR="006A06D4" w:rsidRPr="00237700" w:rsidRDefault="006A06D4" w:rsidP="006A06D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"EHT duplicate </w:t>
            </w:r>
            <w:proofErr w:type="spellStart"/>
            <w:r w:rsidRPr="00237700">
              <w:rPr>
                <w:rFonts w:ascii="Times New Roman" w:hAnsi="Times New Roman" w:cs="Times New Roman"/>
                <w:sz w:val="18"/>
                <w:szCs w:val="18"/>
              </w:rPr>
              <w:t>m</w:t>
            </w:r>
            <w:del w:id="754" w:author="Alfred Aster" w:date="2022-10-20T14:58:00Z">
              <w:r w:rsidRPr="00237700" w:rsidDel="004F3BCE">
                <w:rPr>
                  <w:rFonts w:ascii="Times New Roman" w:hAnsi="Times New Roman" w:cs="Times New Roman"/>
                  <w:sz w:val="18"/>
                  <w:szCs w:val="18"/>
                </w:rPr>
                <w:delText>o</w:delText>
              </w:r>
            </w:del>
            <w:ins w:id="755" w:author="Alfred Aster" w:date="2022-10-20T14:58:00Z">
              <w:r w:rsidR="004F3BCE">
                <w:rPr>
                  <w:rFonts w:ascii="Times New Roman" w:hAnsi="Times New Roman" w:cs="Times New Roman"/>
                  <w:sz w:val="18"/>
                  <w:szCs w:val="18"/>
                </w:rPr>
                <w:t>”</w:t>
              </w:r>
            </w:ins>
            <w:r w:rsidRPr="00237700">
              <w:rPr>
                <w:rFonts w:ascii="Times New Roman" w:hAnsi="Times New Roman" w:cs="Times New Roman"/>
                <w:sz w:val="18"/>
                <w:szCs w:val="18"/>
              </w:rPr>
              <w:t>de</w:t>
            </w:r>
            <w:proofErr w:type="spellEnd"/>
            <w:r w:rsidRPr="00237700">
              <w:rPr>
                <w:rFonts w:ascii="Times New Roman" w:hAnsi="Times New Roman" w:cs="Times New Roman"/>
                <w:sz w:val="18"/>
                <w:szCs w:val="18"/>
              </w:rPr>
              <w:t xml:space="preserve">" is not used </w:t>
            </w:r>
            <w:proofErr w:type="spellStart"/>
            <w:r w:rsidRPr="00237700">
              <w:rPr>
                <w:rFonts w:ascii="Times New Roman" w:hAnsi="Times New Roman" w:cs="Times New Roman"/>
                <w:sz w:val="18"/>
                <w:szCs w:val="18"/>
              </w:rPr>
              <w:t xml:space="preserve">else </w:t>
            </w:r>
            <w:proofErr w:type="gramStart"/>
            <w:r w:rsidRPr="00237700">
              <w:rPr>
                <w:rFonts w:ascii="Times New Roman" w:hAnsi="Times New Roman" w:cs="Times New Roman"/>
                <w:sz w:val="18"/>
                <w:szCs w:val="18"/>
              </w:rPr>
              <w:t>where</w:t>
            </w:r>
            <w:proofErr w:type="spellEnd"/>
            <w:proofErr w:type="gramEnd"/>
            <w:r w:rsidRPr="00237700">
              <w:rPr>
                <w:rFonts w:ascii="Times New Roman" w:hAnsi="Times New Roman" w:cs="Times New Roman"/>
                <w:sz w:val="18"/>
                <w:szCs w:val="18"/>
              </w:rPr>
              <w:t>.</w:t>
            </w:r>
          </w:p>
        </w:tc>
        <w:tc>
          <w:tcPr>
            <w:tcW w:w="2340" w:type="dxa"/>
            <w:shd w:val="clear" w:color="auto" w:fill="auto"/>
            <w:noWrap/>
          </w:tcPr>
          <w:p w14:paraId="78674B34" w14:textId="14B7B417" w:rsidR="006A06D4" w:rsidRPr="00237700" w:rsidRDefault="006A06D4" w:rsidP="006A06D4">
            <w:pPr>
              <w:suppressAutoHyphens/>
              <w:spacing w:after="0"/>
              <w:rPr>
                <w:rFonts w:ascii="Times New Roman" w:hAnsi="Times New Roman" w:cs="Times New Roman"/>
                <w:sz w:val="18"/>
                <w:szCs w:val="18"/>
              </w:rPr>
            </w:pPr>
            <w:proofErr w:type="spellStart"/>
            <w:r w:rsidRPr="00237700">
              <w:rPr>
                <w:rFonts w:ascii="Times New Roman" w:hAnsi="Times New Roman" w:cs="Times New Roman"/>
                <w:sz w:val="18"/>
                <w:szCs w:val="18"/>
              </w:rPr>
              <w:t>Chan</w:t>
            </w:r>
            <w:del w:id="756" w:author="Alfred Aster" w:date="2022-10-20T14:58:00Z">
              <w:r w:rsidRPr="00237700" w:rsidDel="004F3BCE">
                <w:rPr>
                  <w:rFonts w:ascii="Times New Roman" w:hAnsi="Times New Roman" w:cs="Times New Roman"/>
                  <w:sz w:val="18"/>
                  <w:szCs w:val="18"/>
                </w:rPr>
                <w:delText>g</w:delText>
              </w:r>
            </w:del>
            <w:ins w:id="757" w:author="Alfred Aster" w:date="2022-10-20T14:58:00Z">
              <w:r w:rsidR="004F3BCE">
                <w:rPr>
                  <w:rFonts w:ascii="Times New Roman" w:hAnsi="Times New Roman" w:cs="Times New Roman"/>
                  <w:sz w:val="18"/>
                  <w:szCs w:val="18"/>
                </w:rPr>
                <w:t>“</w:t>
              </w:r>
            </w:ins>
            <w:r w:rsidRPr="00237700">
              <w:rPr>
                <w:rFonts w:ascii="Times New Roman" w:hAnsi="Times New Roman" w:cs="Times New Roman"/>
                <w:sz w:val="18"/>
                <w:szCs w:val="18"/>
              </w:rPr>
              <w:t>e</w:t>
            </w:r>
            <w:proofErr w:type="spellEnd"/>
            <w:r w:rsidRPr="00237700">
              <w:rPr>
                <w:rFonts w:ascii="Times New Roman" w:hAnsi="Times New Roman" w:cs="Times New Roman"/>
                <w:sz w:val="18"/>
                <w:szCs w:val="18"/>
              </w:rPr>
              <w:br/>
              <w:t xml:space="preserve">"EHT PPDU in EHT duplicate </w:t>
            </w:r>
            <w:proofErr w:type="spellStart"/>
            <w:r w:rsidRPr="00237700">
              <w:rPr>
                <w:rFonts w:ascii="Times New Roman" w:hAnsi="Times New Roman" w:cs="Times New Roman"/>
                <w:sz w:val="18"/>
                <w:szCs w:val="18"/>
              </w:rPr>
              <w:t>m</w:t>
            </w:r>
            <w:del w:id="758" w:author="Alfred Aster" w:date="2022-10-20T14:58:00Z">
              <w:r w:rsidRPr="00237700" w:rsidDel="004F3BCE">
                <w:rPr>
                  <w:rFonts w:ascii="Times New Roman" w:hAnsi="Times New Roman" w:cs="Times New Roman"/>
                  <w:sz w:val="18"/>
                  <w:szCs w:val="18"/>
                </w:rPr>
                <w:delText>o</w:delText>
              </w:r>
            </w:del>
            <w:ins w:id="759" w:author="Alfred Aster" w:date="2022-10-20T14:58:00Z">
              <w:r w:rsidR="004F3BCE">
                <w:rPr>
                  <w:rFonts w:ascii="Times New Roman" w:hAnsi="Times New Roman" w:cs="Times New Roman"/>
                  <w:sz w:val="18"/>
                  <w:szCs w:val="18"/>
                </w:rPr>
                <w:t>”</w:t>
              </w:r>
            </w:ins>
            <w:r w:rsidRPr="00237700">
              <w:rPr>
                <w:rFonts w:ascii="Times New Roman" w:hAnsi="Times New Roman" w:cs="Times New Roman"/>
                <w:sz w:val="18"/>
                <w:szCs w:val="18"/>
              </w:rPr>
              <w:t>de</w:t>
            </w:r>
            <w:proofErr w:type="spellEnd"/>
            <w:r w:rsidRPr="00237700">
              <w:rPr>
                <w:rFonts w:ascii="Times New Roman" w:hAnsi="Times New Roman" w:cs="Times New Roman"/>
                <w:sz w:val="18"/>
                <w:szCs w:val="18"/>
              </w:rPr>
              <w:t>"</w:t>
            </w:r>
            <w:r w:rsidRPr="00237700">
              <w:rPr>
                <w:rFonts w:ascii="Times New Roman" w:hAnsi="Times New Roman" w:cs="Times New Roman"/>
                <w:sz w:val="18"/>
                <w:szCs w:val="18"/>
              </w:rPr>
              <w:br/>
            </w:r>
            <w:del w:id="760" w:author="Alfred Aster" w:date="2022-10-20T14:58:00Z">
              <w:r w:rsidRPr="00237700" w:rsidDel="004F3BCE">
                <w:rPr>
                  <w:rFonts w:ascii="Times New Roman" w:hAnsi="Times New Roman" w:cs="Times New Roman"/>
                  <w:sz w:val="18"/>
                  <w:szCs w:val="18"/>
                </w:rPr>
                <w:delText>t</w:delText>
              </w:r>
            </w:del>
            <w:ins w:id="761" w:author="Alfred Aster" w:date="2022-10-20T14:58:00Z">
              <w:r w:rsidR="004F3BCE">
                <w:rPr>
                  <w:rFonts w:ascii="Times New Roman" w:hAnsi="Times New Roman" w:cs="Times New Roman"/>
                  <w:sz w:val="18"/>
                  <w:szCs w:val="18"/>
                </w:rPr>
                <w:t>“</w:t>
              </w:r>
            </w:ins>
            <w:r w:rsidRPr="00237700">
              <w:rPr>
                <w:rFonts w:ascii="Times New Roman" w:hAnsi="Times New Roman" w:cs="Times New Roman"/>
                <w:sz w:val="18"/>
                <w:szCs w:val="18"/>
              </w:rPr>
              <w:t>o</w:t>
            </w:r>
            <w:r w:rsidRPr="00237700">
              <w:rPr>
                <w:rFonts w:ascii="Times New Roman" w:hAnsi="Times New Roman" w:cs="Times New Roman"/>
                <w:sz w:val="18"/>
                <w:szCs w:val="18"/>
              </w:rPr>
              <w:br/>
            </w:r>
            <w:r w:rsidRPr="00237700">
              <w:rPr>
                <w:rFonts w:ascii="Times New Roman" w:hAnsi="Times New Roman" w:cs="Times New Roman"/>
                <w:sz w:val="18"/>
                <w:szCs w:val="18"/>
              </w:rPr>
              <w:lastRenderedPageBreak/>
              <w:t>"EHT PPDU using EHT-MCS</w:t>
            </w:r>
            <w:del w:id="762" w:author="Alfred Aster" w:date="2022-10-20T14:58:00Z">
              <w:r w:rsidRPr="00237700" w:rsidDel="004F3BCE">
                <w:rPr>
                  <w:rFonts w:ascii="Times New Roman" w:hAnsi="Times New Roman" w:cs="Times New Roman"/>
                  <w:sz w:val="18"/>
                  <w:szCs w:val="18"/>
                </w:rPr>
                <w:delText xml:space="preserve"> </w:delText>
              </w:r>
            </w:del>
            <w:ins w:id="763" w:author="Alfred Aster" w:date="2022-10-20T14:58:00Z">
              <w:r w:rsidR="004F3BCE">
                <w:rPr>
                  <w:rFonts w:ascii="Times New Roman" w:hAnsi="Times New Roman" w:cs="Times New Roman"/>
                  <w:sz w:val="18"/>
                  <w:szCs w:val="18"/>
                </w:rPr>
                <w:t>”</w:t>
              </w:r>
            </w:ins>
            <w:r w:rsidRPr="00237700">
              <w:rPr>
                <w:rFonts w:ascii="Times New Roman" w:hAnsi="Times New Roman" w:cs="Times New Roman"/>
                <w:sz w:val="18"/>
                <w:szCs w:val="18"/>
              </w:rPr>
              <w:t>14"</w:t>
            </w:r>
          </w:p>
        </w:tc>
        <w:tc>
          <w:tcPr>
            <w:tcW w:w="3150" w:type="dxa"/>
            <w:shd w:val="clear" w:color="auto" w:fill="auto"/>
          </w:tcPr>
          <w:p w14:paraId="38DABA30" w14:textId="0721111D" w:rsidR="006A06D4" w:rsidRDefault="008C027F" w:rsidP="006A06D4">
            <w:pPr>
              <w:suppressAutoHyphens/>
              <w:spacing w:after="0"/>
              <w:rPr>
                <w:rFonts w:ascii="Times New Roman" w:hAnsi="Times New Roman" w:cs="Times New Roman"/>
                <w:bCs/>
                <w:sz w:val="18"/>
                <w:szCs w:val="18"/>
              </w:rPr>
            </w:pPr>
            <w:r>
              <w:rPr>
                <w:rFonts w:ascii="Times New Roman" w:hAnsi="Times New Roman" w:cs="Times New Roman"/>
                <w:bCs/>
                <w:sz w:val="18"/>
                <w:szCs w:val="18"/>
              </w:rPr>
              <w:lastRenderedPageBreak/>
              <w:t>Reject</w:t>
            </w:r>
            <w:del w:id="764" w:author="Alfred Aster" w:date="2022-10-20T14:58:00Z">
              <w:r w:rsidDel="004F3BCE">
                <w:rPr>
                  <w:rFonts w:ascii="Times New Roman" w:hAnsi="Times New Roman" w:cs="Times New Roman"/>
                  <w:bCs/>
                  <w:sz w:val="18"/>
                  <w:szCs w:val="18"/>
                </w:rPr>
                <w:delText>ed</w:delText>
              </w:r>
            </w:del>
            <w:ins w:id="765"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comment resolutions in “document”, however the group could not reach </w:t>
            </w:r>
            <w:r>
              <w:rPr>
                <w:rFonts w:ascii="Times New Roman" w:hAnsi="Times New Roman" w:cs="Times New Roman"/>
                <w:bCs/>
                <w:sz w:val="18"/>
                <w:szCs w:val="18"/>
              </w:rPr>
              <w:lastRenderedPageBreak/>
              <w:t>consensus on a proposed change that would resolve the comment</w:t>
            </w:r>
          </w:p>
          <w:p w14:paraId="190BB7D5" w14:textId="77777777" w:rsidR="00B45EC9" w:rsidRPr="00237700" w:rsidRDefault="00B45EC9" w:rsidP="006A06D4">
            <w:pPr>
              <w:suppressAutoHyphens/>
              <w:spacing w:after="0"/>
              <w:rPr>
                <w:rFonts w:ascii="Times New Roman" w:hAnsi="Times New Roman" w:cs="Times New Roman"/>
                <w:bCs/>
                <w:sz w:val="18"/>
                <w:szCs w:val="18"/>
              </w:rPr>
            </w:pPr>
          </w:p>
          <w:p w14:paraId="3A2599E8" w14:textId="77777777" w:rsidR="006A06D4" w:rsidRPr="00237700" w:rsidRDefault="006A06D4" w:rsidP="006A06D4">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September 9, 2022, but no straw poll is conducted yet.</w:t>
            </w:r>
          </w:p>
          <w:p w14:paraId="04F6F0F3" w14:textId="44E7C846" w:rsidR="006A06D4" w:rsidRPr="00237700" w:rsidRDefault="006A06D4" w:rsidP="006A06D4">
            <w:pPr>
              <w:suppressAutoHyphens/>
              <w:spacing w:after="0"/>
              <w:rPr>
                <w:rFonts w:ascii="Times New Roman" w:hAnsi="Times New Roman" w:cs="Times New Roman"/>
                <w:bCs/>
                <w:sz w:val="18"/>
                <w:szCs w:val="18"/>
              </w:rPr>
            </w:pPr>
          </w:p>
          <w:p w14:paraId="3C844230" w14:textId="605E44D2" w:rsidR="006A06D4" w:rsidRDefault="00B45EC9" w:rsidP="006A06D4">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Liwen Chu</w:t>
            </w:r>
            <w:r w:rsidRPr="00B45EC9">
              <w:rPr>
                <w:rFonts w:ascii="Times New Roman" w:hAnsi="Times New Roman" w:cs="Times New Roman"/>
                <w:bCs/>
                <w:sz w:val="18"/>
                <w:szCs w:val="18"/>
              </w:rPr>
              <w:tab/>
              <w:t>22/1502r0</w:t>
            </w:r>
          </w:p>
          <w:p w14:paraId="38EBF23F"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4EB92750"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2DBD06CC" w14:textId="42D33AD1" w:rsidR="00B45EC9" w:rsidRPr="00237700" w:rsidRDefault="00B45EC9" w:rsidP="006A06D4">
            <w:pPr>
              <w:suppressAutoHyphens/>
              <w:spacing w:after="0"/>
              <w:rPr>
                <w:rFonts w:ascii="Times New Roman" w:hAnsi="Times New Roman" w:cs="Times New Roman"/>
                <w:bCs/>
                <w:sz w:val="18"/>
                <w:szCs w:val="18"/>
              </w:rPr>
            </w:pPr>
          </w:p>
        </w:tc>
      </w:tr>
      <w:tr w:rsidR="00461D32" w:rsidRPr="008B0293" w14:paraId="0C54937B" w14:textId="77777777" w:rsidTr="00221221">
        <w:trPr>
          <w:trHeight w:val="220"/>
          <w:jc w:val="center"/>
        </w:trPr>
        <w:tc>
          <w:tcPr>
            <w:tcW w:w="715" w:type="dxa"/>
            <w:shd w:val="clear" w:color="auto" w:fill="auto"/>
            <w:noWrap/>
          </w:tcPr>
          <w:p w14:paraId="5B85DE66" w14:textId="786F0BEA" w:rsidR="00461D32" w:rsidRPr="006C27B0" w:rsidRDefault="00461D32" w:rsidP="00461D32">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lastRenderedPageBreak/>
              <w:t>11160</w:t>
            </w:r>
          </w:p>
        </w:tc>
        <w:tc>
          <w:tcPr>
            <w:tcW w:w="990" w:type="dxa"/>
          </w:tcPr>
          <w:p w14:paraId="39B1CF0A" w14:textId="57291634" w:rsidR="00461D32" w:rsidRPr="006C27B0" w:rsidRDefault="00461D32" w:rsidP="00461D32">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Boon Loong Ng</w:t>
            </w:r>
          </w:p>
        </w:tc>
        <w:tc>
          <w:tcPr>
            <w:tcW w:w="900" w:type="dxa"/>
            <w:shd w:val="clear" w:color="auto" w:fill="auto"/>
            <w:noWrap/>
          </w:tcPr>
          <w:p w14:paraId="75608041" w14:textId="4C58A562" w:rsidR="00461D32" w:rsidRPr="006C27B0" w:rsidRDefault="00461D32" w:rsidP="00461D32">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35.9</w:t>
            </w:r>
          </w:p>
        </w:tc>
        <w:tc>
          <w:tcPr>
            <w:tcW w:w="720" w:type="dxa"/>
          </w:tcPr>
          <w:p w14:paraId="122544B6" w14:textId="7FCD89B9" w:rsidR="00461D32" w:rsidRPr="006C27B0" w:rsidRDefault="00461D32" w:rsidP="00461D32">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510.51</w:t>
            </w:r>
          </w:p>
        </w:tc>
        <w:tc>
          <w:tcPr>
            <w:tcW w:w="2520" w:type="dxa"/>
            <w:shd w:val="clear" w:color="auto" w:fill="auto"/>
            <w:noWrap/>
          </w:tcPr>
          <w:p w14:paraId="3AC9C0C6" w14:textId="290E5F53" w:rsidR="00461D32" w:rsidRPr="006C27B0" w:rsidRDefault="00461D32" w:rsidP="00461D32">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 xml:space="preserve">In an MLD, if a link becomes unavailable (for example, through link muting for power saving) and if that link had r-TWT schedule established, another link should be used for the latency-sensitive traffic delivery. There needs to a procedure </w:t>
            </w:r>
            <w:del w:id="766" w:author="Alfred Aster" w:date="2022-10-20T14:58:00Z">
              <w:r w:rsidRPr="006C27B0" w:rsidDel="004F3BCE">
                <w:rPr>
                  <w:rFonts w:ascii="Times New Roman" w:hAnsi="Times New Roman" w:cs="Times New Roman"/>
                  <w:strike/>
                  <w:color w:val="FF0000"/>
                  <w:sz w:val="18"/>
                  <w:szCs w:val="18"/>
                </w:rPr>
                <w:delText>to seemles</w:delText>
              </w:r>
            </w:del>
            <w:ins w:id="767" w:author="Alfred Aster" w:date="2022-10-20T14:58:00Z">
              <w:r w:rsidR="004F3BCE" w:rsidRPr="006C27B0">
                <w:rPr>
                  <w:rFonts w:ascii="Times New Roman" w:hAnsi="Times New Roman" w:cs="Times New Roman"/>
                  <w:strike/>
                  <w:color w:val="FF0000"/>
                  <w:sz w:val="18"/>
                  <w:szCs w:val="18"/>
                </w:rPr>
                <w:pgNum/>
              </w:r>
              <w:proofErr w:type="spellStart"/>
              <w:r w:rsidR="004F3BCE" w:rsidRPr="006C27B0">
                <w:rPr>
                  <w:rFonts w:ascii="Times New Roman" w:hAnsi="Times New Roman" w:cs="Times New Roman"/>
                  <w:strike/>
                  <w:color w:val="FF0000"/>
                  <w:sz w:val="18"/>
                  <w:szCs w:val="18"/>
                </w:rPr>
                <w:t>ropped</w:t>
              </w:r>
              <w:proofErr w:type="spellEnd"/>
              <w:r w:rsidR="004F3BCE" w:rsidRPr="006C27B0">
                <w:rPr>
                  <w:rFonts w:ascii="Times New Roman" w:hAnsi="Times New Roman" w:cs="Times New Roman"/>
                  <w:strike/>
                  <w:color w:val="FF0000"/>
                  <w:sz w:val="18"/>
                  <w:szCs w:val="18"/>
                </w:rPr>
                <w:pgNum/>
              </w:r>
              <w:r w:rsidR="004F3BCE" w:rsidRPr="006C27B0">
                <w:rPr>
                  <w:rFonts w:ascii="Times New Roman" w:hAnsi="Times New Roman" w:cs="Times New Roman"/>
                  <w:strike/>
                  <w:color w:val="FF0000"/>
                  <w:sz w:val="18"/>
                  <w:szCs w:val="18"/>
                </w:rPr>
                <w:t>t</w:t>
              </w:r>
              <w:r w:rsidR="004F3BCE" w:rsidRPr="006C27B0">
                <w:rPr>
                  <w:rFonts w:ascii="Times New Roman" w:hAnsi="Times New Roman" w:cs="Times New Roman"/>
                  <w:strike/>
                  <w:color w:val="FF0000"/>
                  <w:sz w:val="18"/>
                  <w:szCs w:val="18"/>
                </w:rPr>
                <w:pgNum/>
              </w:r>
            </w:ins>
            <w:r w:rsidRPr="006C27B0">
              <w:rPr>
                <w:rFonts w:ascii="Times New Roman" w:hAnsi="Times New Roman" w:cs="Times New Roman"/>
                <w:strike/>
                <w:color w:val="FF0000"/>
                <w:sz w:val="18"/>
                <w:szCs w:val="18"/>
              </w:rPr>
              <w:t>sly retrieve the corresponding latency-sensitive traffic from the other link.</w:t>
            </w:r>
          </w:p>
        </w:tc>
        <w:tc>
          <w:tcPr>
            <w:tcW w:w="2340" w:type="dxa"/>
            <w:shd w:val="clear" w:color="auto" w:fill="auto"/>
            <w:noWrap/>
          </w:tcPr>
          <w:p w14:paraId="68F550C8" w14:textId="50FA7E71" w:rsidR="00461D32" w:rsidRPr="006C27B0" w:rsidRDefault="00461D32" w:rsidP="00461D32">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As in comment.</w:t>
            </w:r>
          </w:p>
        </w:tc>
        <w:tc>
          <w:tcPr>
            <w:tcW w:w="3150" w:type="dxa"/>
            <w:shd w:val="clear" w:color="auto" w:fill="auto"/>
          </w:tcPr>
          <w:p w14:paraId="3AB7B417" w14:textId="61C0294E" w:rsidR="00372862" w:rsidRPr="006C27B0" w:rsidRDefault="00372862" w:rsidP="00372862">
            <w:pPr>
              <w:suppressAutoHyphens/>
              <w:spacing w:after="0"/>
              <w:rPr>
                <w:ins w:id="768" w:author="Alfred Aster" w:date="2022-10-16T22:17:00Z"/>
                <w:rFonts w:ascii="Times New Roman" w:hAnsi="Times New Roman" w:cs="Times New Roman"/>
                <w:bCs/>
                <w:strike/>
                <w:color w:val="FF0000"/>
                <w:sz w:val="18"/>
                <w:szCs w:val="18"/>
              </w:rPr>
            </w:pPr>
            <w:ins w:id="769" w:author="Alfred Aster" w:date="2022-10-16T22:17:00Z">
              <w:r w:rsidRPr="006C27B0">
                <w:rPr>
                  <w:rFonts w:ascii="Times New Roman" w:hAnsi="Times New Roman" w:cs="Times New Roman"/>
                  <w:bCs/>
                  <w:strike/>
                  <w:color w:val="FF0000"/>
                  <w:sz w:val="18"/>
                  <w:szCs w:val="18"/>
                </w:rPr>
                <w:t>Pending SP</w:t>
              </w:r>
            </w:ins>
          </w:p>
          <w:p w14:paraId="23FD8B93" w14:textId="77777777" w:rsidR="00372862" w:rsidRPr="006C27B0" w:rsidRDefault="00372862" w:rsidP="00372862">
            <w:pPr>
              <w:suppressAutoHyphens/>
              <w:spacing w:after="0"/>
              <w:rPr>
                <w:ins w:id="770" w:author="Alfred Aster" w:date="2022-10-16T22:17:00Z"/>
                <w:rFonts w:ascii="Times New Roman" w:hAnsi="Times New Roman" w:cs="Times New Roman"/>
                <w:bCs/>
                <w:strike/>
                <w:color w:val="FF0000"/>
                <w:sz w:val="18"/>
                <w:szCs w:val="18"/>
              </w:rPr>
            </w:pPr>
          </w:p>
          <w:p w14:paraId="7C25AF5A" w14:textId="6B6237F0"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Reject</w:t>
            </w:r>
            <w:del w:id="771" w:author="Alfred Aster" w:date="2022-10-20T14:58:00Z">
              <w:r w:rsidRPr="006C27B0" w:rsidDel="004F3BCE">
                <w:rPr>
                  <w:rFonts w:ascii="Times New Roman" w:hAnsi="Times New Roman" w:cs="Times New Roman"/>
                  <w:bCs/>
                  <w:strike/>
                  <w:color w:val="FF0000"/>
                  <w:sz w:val="18"/>
                  <w:szCs w:val="18"/>
                </w:rPr>
                <w:delText>ed</w:delText>
              </w:r>
            </w:del>
            <w:ins w:id="772" w:author="Alfred Aster" w:date="2022-10-20T14:58:00Z">
              <w:r w:rsidR="004F3BCE" w:rsidRPr="006C27B0">
                <w:rPr>
                  <w:rFonts w:ascii="Times New Roman" w:hAnsi="Times New Roman" w:cs="Times New Roman"/>
                  <w:bCs/>
                  <w:strike/>
                  <w:color w:val="FF0000"/>
                  <w:sz w:val="18"/>
                  <w:szCs w:val="18"/>
                </w:rPr>
                <w:t>–</w:t>
              </w:r>
            </w:ins>
            <w:r w:rsidRPr="006C27B0">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411E5380" w14:textId="038E10C3" w:rsidR="00461D32" w:rsidRPr="006C27B0" w:rsidRDefault="00461D32" w:rsidP="00461D32">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br/>
              <w:t>This CID is discussed on September 13, 2022, but no straw poll is conducted yet.</w:t>
            </w:r>
            <w:r w:rsidRPr="006C27B0">
              <w:rPr>
                <w:rFonts w:ascii="Times New Roman" w:hAnsi="Times New Roman" w:cs="Times New Roman"/>
                <w:strike/>
                <w:color w:val="FF0000"/>
                <w:sz w:val="18"/>
                <w:szCs w:val="18"/>
              </w:rPr>
              <w:br/>
            </w:r>
          </w:p>
          <w:p w14:paraId="7BE1A0CA"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Chunyu Hu</w:t>
            </w:r>
            <w:r w:rsidRPr="006C27B0">
              <w:rPr>
                <w:rFonts w:ascii="Times New Roman" w:hAnsi="Times New Roman" w:cs="Times New Roman"/>
                <w:bCs/>
                <w:strike/>
                <w:color w:val="FF0000"/>
                <w:sz w:val="18"/>
                <w:szCs w:val="18"/>
              </w:rPr>
              <w:tab/>
              <w:t>22/1470r6</w:t>
            </w:r>
          </w:p>
          <w:p w14:paraId="316CA3C0" w14:textId="0C10CEFE"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Notes from Discussion:</w:t>
            </w:r>
          </w:p>
          <w:p w14:paraId="2FD2BE17"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&lt;&gt;</w:t>
            </w:r>
          </w:p>
          <w:p w14:paraId="2628F53B" w14:textId="0FD64470" w:rsidR="00B45EC9" w:rsidRPr="006C27B0" w:rsidRDefault="00B45EC9" w:rsidP="00461D32">
            <w:pPr>
              <w:suppressAutoHyphens/>
              <w:spacing w:after="0"/>
              <w:rPr>
                <w:rFonts w:ascii="Times New Roman" w:hAnsi="Times New Roman" w:cs="Times New Roman"/>
                <w:bCs/>
                <w:strike/>
                <w:color w:val="FF0000"/>
                <w:sz w:val="18"/>
                <w:szCs w:val="18"/>
              </w:rPr>
            </w:pPr>
          </w:p>
        </w:tc>
      </w:tr>
      <w:tr w:rsidR="00461D32" w:rsidRPr="008B0293" w14:paraId="7CEB039D" w14:textId="77777777" w:rsidTr="00221221">
        <w:trPr>
          <w:trHeight w:val="220"/>
          <w:jc w:val="center"/>
        </w:trPr>
        <w:tc>
          <w:tcPr>
            <w:tcW w:w="715" w:type="dxa"/>
            <w:shd w:val="clear" w:color="auto" w:fill="auto"/>
            <w:noWrap/>
          </w:tcPr>
          <w:p w14:paraId="23AA8E42" w14:textId="5E45AF04" w:rsidR="00461D32" w:rsidRPr="006C27B0" w:rsidRDefault="00461D32" w:rsidP="00461D32">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11162</w:t>
            </w:r>
          </w:p>
        </w:tc>
        <w:tc>
          <w:tcPr>
            <w:tcW w:w="990" w:type="dxa"/>
          </w:tcPr>
          <w:p w14:paraId="612032C5" w14:textId="32581C66" w:rsidR="00461D32" w:rsidRPr="006C27B0" w:rsidRDefault="00461D32" w:rsidP="00461D32">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Boon Loong Ng</w:t>
            </w:r>
          </w:p>
        </w:tc>
        <w:tc>
          <w:tcPr>
            <w:tcW w:w="900" w:type="dxa"/>
            <w:shd w:val="clear" w:color="auto" w:fill="auto"/>
            <w:noWrap/>
          </w:tcPr>
          <w:p w14:paraId="2B48A3A2" w14:textId="34D190EA" w:rsidR="00461D32" w:rsidRPr="006C27B0" w:rsidRDefault="00461D32" w:rsidP="00461D32">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35.3.17</w:t>
            </w:r>
          </w:p>
        </w:tc>
        <w:tc>
          <w:tcPr>
            <w:tcW w:w="720" w:type="dxa"/>
          </w:tcPr>
          <w:p w14:paraId="1CBA3F31" w14:textId="66B12F02" w:rsidR="00461D32" w:rsidRPr="006C27B0" w:rsidRDefault="00461D32" w:rsidP="00461D32">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461.55</w:t>
            </w:r>
          </w:p>
        </w:tc>
        <w:tc>
          <w:tcPr>
            <w:tcW w:w="2520" w:type="dxa"/>
            <w:shd w:val="clear" w:color="auto" w:fill="auto"/>
            <w:noWrap/>
          </w:tcPr>
          <w:p w14:paraId="3016FD43" w14:textId="36653CF0" w:rsidR="00461D32" w:rsidRPr="006C27B0" w:rsidRDefault="00461D32" w:rsidP="00461D32">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The EMLSR operation procedure for P2P/TDLS communication is currently missing and needs to be described in the spec.</w:t>
            </w:r>
          </w:p>
        </w:tc>
        <w:tc>
          <w:tcPr>
            <w:tcW w:w="2340" w:type="dxa"/>
            <w:shd w:val="clear" w:color="auto" w:fill="auto"/>
            <w:noWrap/>
          </w:tcPr>
          <w:p w14:paraId="7CFED199" w14:textId="64DF9B87" w:rsidR="00461D32" w:rsidRPr="006C27B0" w:rsidRDefault="00461D32" w:rsidP="00461D32">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As in comment.</w:t>
            </w:r>
          </w:p>
        </w:tc>
        <w:tc>
          <w:tcPr>
            <w:tcW w:w="3150" w:type="dxa"/>
            <w:shd w:val="clear" w:color="auto" w:fill="auto"/>
          </w:tcPr>
          <w:p w14:paraId="745B3826" w14:textId="67647CF9" w:rsidR="00A54857" w:rsidRPr="006C27B0" w:rsidRDefault="00A54857" w:rsidP="00A54857">
            <w:pPr>
              <w:suppressAutoHyphens/>
              <w:spacing w:after="0"/>
              <w:rPr>
                <w:ins w:id="773" w:author="Alfred Aster" w:date="2022-10-19T10:12:00Z"/>
                <w:rFonts w:ascii="Times New Roman" w:hAnsi="Times New Roman" w:cs="Times New Roman"/>
                <w:bCs/>
                <w:strike/>
                <w:color w:val="FF0000"/>
                <w:sz w:val="18"/>
                <w:szCs w:val="18"/>
              </w:rPr>
            </w:pPr>
            <w:ins w:id="774" w:author="Alfred Aster" w:date="2022-10-19T10:12:00Z">
              <w:r w:rsidRPr="006C27B0">
                <w:rPr>
                  <w:rFonts w:ascii="Times New Roman" w:hAnsi="Times New Roman" w:cs="Times New Roman"/>
                  <w:bCs/>
                  <w:strike/>
                  <w:color w:val="FF0000"/>
                  <w:sz w:val="18"/>
                  <w:szCs w:val="18"/>
                </w:rPr>
                <w:t>Pending SP 22/1434</w:t>
              </w:r>
            </w:ins>
          </w:p>
          <w:p w14:paraId="151B4D4D" w14:textId="77777777" w:rsidR="00A54857" w:rsidRPr="006C27B0" w:rsidRDefault="00A54857" w:rsidP="00A54857">
            <w:pPr>
              <w:suppressAutoHyphens/>
              <w:spacing w:after="0"/>
              <w:rPr>
                <w:ins w:id="775" w:author="Alfred Aster" w:date="2022-10-19T10:12:00Z"/>
                <w:rFonts w:ascii="Times New Roman" w:hAnsi="Times New Roman" w:cs="Times New Roman"/>
                <w:bCs/>
                <w:strike/>
                <w:color w:val="FF0000"/>
                <w:sz w:val="18"/>
                <w:szCs w:val="18"/>
              </w:rPr>
            </w:pPr>
          </w:p>
          <w:p w14:paraId="3B56A676" w14:textId="19DDB3CF"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Reject</w:t>
            </w:r>
            <w:del w:id="776" w:author="Alfred Aster" w:date="2022-10-20T14:58:00Z">
              <w:r w:rsidRPr="006C27B0" w:rsidDel="004F3BCE">
                <w:rPr>
                  <w:rFonts w:ascii="Times New Roman" w:hAnsi="Times New Roman" w:cs="Times New Roman"/>
                  <w:bCs/>
                  <w:strike/>
                  <w:color w:val="FF0000"/>
                  <w:sz w:val="18"/>
                  <w:szCs w:val="18"/>
                </w:rPr>
                <w:delText>ed</w:delText>
              </w:r>
            </w:del>
            <w:ins w:id="777" w:author="Alfred Aster" w:date="2022-10-20T14:58:00Z">
              <w:r w:rsidR="004F3BCE" w:rsidRPr="006C27B0">
                <w:rPr>
                  <w:rFonts w:ascii="Times New Roman" w:hAnsi="Times New Roman" w:cs="Times New Roman"/>
                  <w:bCs/>
                  <w:strike/>
                  <w:color w:val="FF0000"/>
                  <w:sz w:val="18"/>
                  <w:szCs w:val="18"/>
                </w:rPr>
                <w:t>–</w:t>
              </w:r>
            </w:ins>
            <w:r w:rsidRPr="006C27B0">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22E2D060" w14:textId="58E63935" w:rsidR="00461D32" w:rsidRPr="006C27B0" w:rsidRDefault="00461D32" w:rsidP="00461D32">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br/>
              <w:t>This CID is discussed on September 8, 2022, but no straw poll is conducted yet.</w:t>
            </w:r>
            <w:r w:rsidRPr="006C27B0">
              <w:rPr>
                <w:rFonts w:ascii="Times New Roman" w:hAnsi="Times New Roman" w:cs="Times New Roman"/>
                <w:strike/>
                <w:color w:val="FF0000"/>
                <w:sz w:val="18"/>
                <w:szCs w:val="18"/>
              </w:rPr>
              <w:br/>
            </w:r>
          </w:p>
          <w:p w14:paraId="1B267679"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Minyoung Park</w:t>
            </w:r>
            <w:r w:rsidRPr="006C27B0">
              <w:rPr>
                <w:rFonts w:ascii="Times New Roman" w:hAnsi="Times New Roman" w:cs="Times New Roman"/>
                <w:bCs/>
                <w:strike/>
                <w:color w:val="FF0000"/>
                <w:sz w:val="18"/>
                <w:szCs w:val="18"/>
              </w:rPr>
              <w:tab/>
              <w:t>22/1434r1</w:t>
            </w:r>
          </w:p>
          <w:p w14:paraId="557078F8" w14:textId="544CA36D"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Notes from Discussion:</w:t>
            </w:r>
          </w:p>
          <w:p w14:paraId="56DDA380"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&lt;&gt;</w:t>
            </w:r>
          </w:p>
          <w:p w14:paraId="56BBC7C0" w14:textId="14562D95" w:rsidR="00B45EC9" w:rsidRPr="006C27B0" w:rsidRDefault="00B45EC9" w:rsidP="00461D32">
            <w:pPr>
              <w:suppressAutoHyphens/>
              <w:spacing w:after="0"/>
              <w:rPr>
                <w:rFonts w:ascii="Times New Roman" w:hAnsi="Times New Roman" w:cs="Times New Roman"/>
                <w:bCs/>
                <w:strike/>
                <w:color w:val="FF0000"/>
                <w:sz w:val="18"/>
                <w:szCs w:val="18"/>
              </w:rPr>
            </w:pPr>
          </w:p>
        </w:tc>
      </w:tr>
      <w:tr w:rsidR="00461D32" w:rsidRPr="008B0293" w14:paraId="4D03C1AB" w14:textId="77777777" w:rsidTr="00221221">
        <w:trPr>
          <w:trHeight w:val="220"/>
          <w:jc w:val="center"/>
        </w:trPr>
        <w:tc>
          <w:tcPr>
            <w:tcW w:w="715" w:type="dxa"/>
            <w:shd w:val="clear" w:color="auto" w:fill="auto"/>
            <w:noWrap/>
          </w:tcPr>
          <w:p w14:paraId="2ECF9D1F" w14:textId="794636C3" w:rsidR="00461D32" w:rsidRPr="00237700" w:rsidRDefault="00461D32" w:rsidP="00461D3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11170</w:t>
            </w:r>
          </w:p>
        </w:tc>
        <w:tc>
          <w:tcPr>
            <w:tcW w:w="990" w:type="dxa"/>
          </w:tcPr>
          <w:p w14:paraId="6DCB7045" w14:textId="15AFE282" w:rsidR="00461D32" w:rsidRPr="00237700" w:rsidRDefault="00461D32" w:rsidP="00461D3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Joseph Levy</w:t>
            </w:r>
          </w:p>
        </w:tc>
        <w:tc>
          <w:tcPr>
            <w:tcW w:w="900" w:type="dxa"/>
            <w:shd w:val="clear" w:color="auto" w:fill="auto"/>
            <w:noWrap/>
          </w:tcPr>
          <w:p w14:paraId="309F083E" w14:textId="715E69CC" w:rsidR="00461D32" w:rsidRPr="00237700" w:rsidRDefault="00461D32" w:rsidP="00461D3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3.2</w:t>
            </w:r>
          </w:p>
        </w:tc>
        <w:tc>
          <w:tcPr>
            <w:tcW w:w="720" w:type="dxa"/>
          </w:tcPr>
          <w:p w14:paraId="600C120E" w14:textId="4E0DBC8E" w:rsidR="00461D32" w:rsidRPr="00237700" w:rsidRDefault="00461D32" w:rsidP="00461D3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51.06</w:t>
            </w:r>
          </w:p>
        </w:tc>
        <w:tc>
          <w:tcPr>
            <w:tcW w:w="2520" w:type="dxa"/>
            <w:shd w:val="clear" w:color="auto" w:fill="auto"/>
            <w:noWrap/>
          </w:tcPr>
          <w:p w14:paraId="4A1D93A1" w14:textId="7E2DF946" w:rsidR="00461D32" w:rsidRPr="00237700" w:rsidRDefault="00461D32" w:rsidP="00461D3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The changes to the definition of SP do not clarify anything and are not correct.  An SP is a period of time established by the TXOP holder to transmit frames to a QoS STA and/or allow the QoS STA to transmit frames to the TXOP holder by granting the QoS STA a TXOP during the TXOP </w:t>
            </w:r>
            <w:proofErr w:type="spellStart"/>
            <w:r w:rsidRPr="00237700">
              <w:rPr>
                <w:rFonts w:ascii="Times New Roman" w:hAnsi="Times New Roman" w:cs="Times New Roman"/>
                <w:sz w:val="18"/>
                <w:szCs w:val="18"/>
              </w:rPr>
              <w:t>hol</w:t>
            </w:r>
            <w:del w:id="778" w:author="Alfred Aster" w:date="2022-10-20T14:58:00Z">
              <w:r w:rsidRPr="00237700" w:rsidDel="004F3BCE">
                <w:rPr>
                  <w:rFonts w:ascii="Times New Roman" w:hAnsi="Times New Roman" w:cs="Times New Roman"/>
                  <w:sz w:val="18"/>
                  <w:szCs w:val="18"/>
                </w:rPr>
                <w:delText>d</w:delText>
              </w:r>
            </w:del>
            <w:ins w:id="779" w:author="Alfred Aster" w:date="2022-10-20T14:58:00Z">
              <w:r w:rsidR="004F3BCE">
                <w:rPr>
                  <w:rFonts w:ascii="Times New Roman" w:hAnsi="Times New Roman" w:cs="Times New Roman"/>
                  <w:sz w:val="18"/>
                  <w:szCs w:val="18"/>
                </w:rPr>
                <w:t>’</w:t>
              </w:r>
            </w:ins>
            <w:r w:rsidRPr="00237700">
              <w:rPr>
                <w:rFonts w:ascii="Times New Roman" w:hAnsi="Times New Roman" w:cs="Times New Roman"/>
                <w:sz w:val="18"/>
                <w:szCs w:val="18"/>
              </w:rPr>
              <w:t>er's</w:t>
            </w:r>
            <w:proofErr w:type="spellEnd"/>
            <w:r w:rsidRPr="00237700">
              <w:rPr>
                <w:rFonts w:ascii="Times New Roman" w:hAnsi="Times New Roman" w:cs="Times New Roman"/>
                <w:sz w:val="18"/>
                <w:szCs w:val="18"/>
              </w:rPr>
              <w:t xml:space="preserve"> TXOP.  Which is what the original definition said.  Adding the </w:t>
            </w:r>
            <w:proofErr w:type="spellStart"/>
            <w:r w:rsidRPr="00237700">
              <w:rPr>
                <w:rFonts w:ascii="Times New Roman" w:hAnsi="Times New Roman" w:cs="Times New Roman"/>
                <w:sz w:val="18"/>
                <w:szCs w:val="18"/>
              </w:rPr>
              <w:t>wor</w:t>
            </w:r>
            <w:del w:id="780" w:author="Alfred Aster" w:date="2022-10-20T14:58:00Z">
              <w:r w:rsidRPr="00237700" w:rsidDel="004F3BCE">
                <w:rPr>
                  <w:rFonts w:ascii="Times New Roman" w:hAnsi="Times New Roman" w:cs="Times New Roman"/>
                  <w:sz w:val="18"/>
                  <w:szCs w:val="18"/>
                </w:rPr>
                <w:delText>d</w:delText>
              </w:r>
            </w:del>
            <w:ins w:id="781" w:author="Alfred Aster" w:date="2022-10-20T14:58:00Z">
              <w:r w:rsidR="004F3BCE">
                <w:rPr>
                  <w:rFonts w:ascii="Times New Roman" w:hAnsi="Times New Roman" w:cs="Times New Roman"/>
                  <w:sz w:val="18"/>
                  <w:szCs w:val="18"/>
                </w:rPr>
                <w:t>“</w:t>
              </w:r>
            </w:ins>
            <w:r w:rsidRPr="00237700">
              <w:rPr>
                <w:rFonts w:ascii="Times New Roman" w:hAnsi="Times New Roman" w:cs="Times New Roman"/>
                <w:sz w:val="18"/>
                <w:szCs w:val="18"/>
              </w:rPr>
              <w:t>s</w:t>
            </w:r>
            <w:proofErr w:type="spellEnd"/>
            <w:r w:rsidRPr="00237700">
              <w:rPr>
                <w:rFonts w:ascii="Times New Roman" w:hAnsi="Times New Roman" w:cs="Times New Roman"/>
                <w:sz w:val="18"/>
                <w:szCs w:val="18"/>
              </w:rPr>
              <w:t xml:space="preserve"> "(portions </w:t>
            </w:r>
            <w:del w:id="782" w:author="Alfred Aster" w:date="2022-10-20T14:58:00Z">
              <w:r w:rsidRPr="00237700" w:rsidDel="004F3BCE">
                <w:rPr>
                  <w:rFonts w:ascii="Times New Roman" w:hAnsi="Times New Roman" w:cs="Times New Roman"/>
                  <w:sz w:val="18"/>
                  <w:szCs w:val="18"/>
                </w:rPr>
                <w:delText>o</w:delText>
              </w:r>
            </w:del>
            <w:ins w:id="783" w:author="Alfred Aster" w:date="2022-10-20T14:58:00Z">
              <w:r w:rsidR="004F3BCE">
                <w:rPr>
                  <w:rFonts w:ascii="Times New Roman" w:hAnsi="Times New Roman" w:cs="Times New Roman"/>
                  <w:sz w:val="18"/>
                  <w:szCs w:val="18"/>
                </w:rPr>
                <w:t>”</w:t>
              </w:r>
            </w:ins>
            <w:r w:rsidRPr="00237700">
              <w:rPr>
                <w:rFonts w:ascii="Times New Roman" w:hAnsi="Times New Roman" w:cs="Times New Roman"/>
                <w:sz w:val="18"/>
                <w:szCs w:val="18"/>
              </w:rPr>
              <w:t xml:space="preserve">f)" </w:t>
            </w:r>
            <w:proofErr w:type="spellStart"/>
            <w:r w:rsidRPr="00237700">
              <w:rPr>
                <w:rFonts w:ascii="Times New Roman" w:hAnsi="Times New Roman" w:cs="Times New Roman"/>
                <w:sz w:val="18"/>
                <w:szCs w:val="18"/>
              </w:rPr>
              <w:t>a</w:t>
            </w:r>
            <w:del w:id="784" w:author="Alfred Aster" w:date="2022-10-20T14:58:00Z">
              <w:r w:rsidRPr="00237700" w:rsidDel="004F3BCE">
                <w:rPr>
                  <w:rFonts w:ascii="Times New Roman" w:hAnsi="Times New Roman" w:cs="Times New Roman"/>
                  <w:sz w:val="18"/>
                  <w:szCs w:val="18"/>
                </w:rPr>
                <w:delText>n</w:delText>
              </w:r>
            </w:del>
            <w:ins w:id="785" w:author="Alfred Aster" w:date="2022-10-20T14:58:00Z">
              <w:r w:rsidR="004F3BCE">
                <w:rPr>
                  <w:rFonts w:ascii="Times New Roman" w:hAnsi="Times New Roman" w:cs="Times New Roman"/>
                  <w:sz w:val="18"/>
                  <w:szCs w:val="18"/>
                </w:rPr>
                <w:t>“</w:t>
              </w:r>
            </w:ins>
            <w:r w:rsidRPr="00237700">
              <w:rPr>
                <w:rFonts w:ascii="Times New Roman" w:hAnsi="Times New Roman" w:cs="Times New Roman"/>
                <w:sz w:val="18"/>
                <w:szCs w:val="18"/>
              </w:rPr>
              <w:t>d</w:t>
            </w:r>
            <w:proofErr w:type="spellEnd"/>
            <w:r w:rsidRPr="00237700">
              <w:rPr>
                <w:rFonts w:ascii="Times New Roman" w:hAnsi="Times New Roman" w:cs="Times New Roman"/>
                <w:sz w:val="18"/>
                <w:szCs w:val="18"/>
              </w:rPr>
              <w:t xml:space="preserve"> "or </w:t>
            </w:r>
            <w:proofErr w:type="spellStart"/>
            <w:r w:rsidRPr="00237700">
              <w:rPr>
                <w:rFonts w:ascii="Times New Roman" w:hAnsi="Times New Roman" w:cs="Times New Roman"/>
                <w:sz w:val="18"/>
                <w:szCs w:val="18"/>
              </w:rPr>
              <w:t>alloca</w:t>
            </w:r>
            <w:del w:id="786" w:author="Alfred Aster" w:date="2022-10-20T14:58:00Z">
              <w:r w:rsidRPr="00237700" w:rsidDel="004F3BCE">
                <w:rPr>
                  <w:rFonts w:ascii="Times New Roman" w:hAnsi="Times New Roman" w:cs="Times New Roman"/>
                  <w:sz w:val="18"/>
                  <w:szCs w:val="18"/>
                </w:rPr>
                <w:delText>t</w:delText>
              </w:r>
            </w:del>
            <w:ins w:id="787" w:author="Alfred Aster" w:date="2022-10-20T14:58:00Z">
              <w:r w:rsidR="004F3BCE">
                <w:rPr>
                  <w:rFonts w:ascii="Times New Roman" w:hAnsi="Times New Roman" w:cs="Times New Roman"/>
                  <w:sz w:val="18"/>
                  <w:szCs w:val="18"/>
                </w:rPr>
                <w:t>”</w:t>
              </w:r>
            </w:ins>
            <w:r w:rsidRPr="00237700">
              <w:rPr>
                <w:rFonts w:ascii="Times New Roman" w:hAnsi="Times New Roman" w:cs="Times New Roman"/>
                <w:sz w:val="18"/>
                <w:szCs w:val="18"/>
              </w:rPr>
              <w:t>ed</w:t>
            </w:r>
            <w:proofErr w:type="spellEnd"/>
            <w:r w:rsidRPr="00237700">
              <w:rPr>
                <w:rFonts w:ascii="Times New Roman" w:hAnsi="Times New Roman" w:cs="Times New Roman"/>
                <w:sz w:val="18"/>
                <w:szCs w:val="18"/>
              </w:rPr>
              <w:t>" do not provide clarity, just confusion.</w:t>
            </w:r>
          </w:p>
        </w:tc>
        <w:tc>
          <w:tcPr>
            <w:tcW w:w="2340" w:type="dxa"/>
            <w:shd w:val="clear" w:color="auto" w:fill="auto"/>
            <w:noWrap/>
          </w:tcPr>
          <w:p w14:paraId="6BB55A95" w14:textId="3AE35EE7" w:rsidR="00461D32" w:rsidRPr="00237700" w:rsidRDefault="00461D32" w:rsidP="00461D3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Delete the addition to the definition of service period.</w:t>
            </w:r>
          </w:p>
        </w:tc>
        <w:tc>
          <w:tcPr>
            <w:tcW w:w="3150" w:type="dxa"/>
            <w:shd w:val="clear" w:color="auto" w:fill="auto"/>
          </w:tcPr>
          <w:p w14:paraId="681C82E1" w14:textId="37F8504F"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w:t>
            </w:r>
            <w:del w:id="788" w:author="Alfred Aster" w:date="2022-10-20T14:58:00Z">
              <w:r w:rsidDel="004F3BCE">
                <w:rPr>
                  <w:rFonts w:ascii="Times New Roman" w:hAnsi="Times New Roman" w:cs="Times New Roman"/>
                  <w:bCs/>
                  <w:sz w:val="18"/>
                  <w:szCs w:val="18"/>
                </w:rPr>
                <w:delText>ed</w:delText>
              </w:r>
            </w:del>
            <w:ins w:id="789"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comment resolutions in “document”, however the group could not reach consensus on a proposed change that would resolve the comment.</w:t>
            </w:r>
          </w:p>
          <w:p w14:paraId="329A8DCC" w14:textId="0EF3214B" w:rsidR="00461D32" w:rsidRPr="00237700" w:rsidRDefault="00461D32" w:rsidP="00461D3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15, 2022, but no straw poll is conducted yet.</w:t>
            </w:r>
            <w:r w:rsidRPr="00237700">
              <w:rPr>
                <w:rFonts w:ascii="Times New Roman" w:hAnsi="Times New Roman" w:cs="Times New Roman"/>
                <w:sz w:val="18"/>
                <w:szCs w:val="18"/>
              </w:rPr>
              <w:br/>
            </w:r>
          </w:p>
          <w:p w14:paraId="6DEBEBAB"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Stephen McCann</w:t>
            </w:r>
            <w:r w:rsidRPr="00B45EC9">
              <w:rPr>
                <w:rFonts w:ascii="Times New Roman" w:hAnsi="Times New Roman" w:cs="Times New Roman"/>
                <w:bCs/>
                <w:sz w:val="18"/>
                <w:szCs w:val="18"/>
              </w:rPr>
              <w:tab/>
              <w:t>22/1196r5</w:t>
            </w:r>
          </w:p>
          <w:p w14:paraId="6BF9D5A0" w14:textId="26F05B51"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6A853BDB" w14:textId="3EC5FC63" w:rsidR="00B45EC9" w:rsidRPr="005B4DAB" w:rsidRDefault="00B45EC9" w:rsidP="00B45EC9">
            <w:pPr>
              <w:suppressAutoHyphens/>
              <w:spacing w:after="0"/>
              <w:rPr>
                <w:rFonts w:ascii="Times New Roman" w:hAnsi="Times New Roman" w:cs="Times New Roman"/>
                <w:bCs/>
                <w:color w:val="00B050"/>
                <w:sz w:val="18"/>
                <w:szCs w:val="18"/>
              </w:rPr>
            </w:pPr>
            <w:r w:rsidRPr="005B4DAB">
              <w:rPr>
                <w:rFonts w:ascii="Times New Roman" w:hAnsi="Times New Roman" w:cs="Times New Roman"/>
                <w:bCs/>
                <w:color w:val="00B050"/>
                <w:sz w:val="18"/>
                <w:szCs w:val="18"/>
              </w:rPr>
              <w:t>&lt;</w:t>
            </w:r>
            <w:r w:rsidR="0081296B" w:rsidRPr="005B4DAB">
              <w:rPr>
                <w:color w:val="00B050"/>
              </w:rPr>
              <w:t xml:space="preserve"> </w:t>
            </w:r>
            <w:r w:rsidR="0081296B" w:rsidRPr="005B4DAB">
              <w:rPr>
                <w:rFonts w:ascii="Times New Roman" w:hAnsi="Times New Roman" w:cs="Times New Roman"/>
                <w:bCs/>
                <w:color w:val="00B050"/>
                <w:sz w:val="18"/>
                <w:szCs w:val="18"/>
              </w:rPr>
              <w:t>Following the presentation of this CID during the September interim, new wording has been provisionally agreed by email. The CID needs to be re-presented to seek further approval.</w:t>
            </w:r>
            <w:r w:rsidRPr="005B4DAB">
              <w:rPr>
                <w:rFonts w:ascii="Times New Roman" w:hAnsi="Times New Roman" w:cs="Times New Roman"/>
                <w:bCs/>
                <w:color w:val="00B050"/>
                <w:sz w:val="18"/>
                <w:szCs w:val="18"/>
              </w:rPr>
              <w:t>&gt;</w:t>
            </w:r>
          </w:p>
          <w:p w14:paraId="2760F0D4" w14:textId="69DA525D" w:rsidR="00B45EC9" w:rsidRPr="00237700" w:rsidRDefault="00B45EC9" w:rsidP="00461D32">
            <w:pPr>
              <w:suppressAutoHyphens/>
              <w:spacing w:after="0"/>
              <w:rPr>
                <w:rFonts w:ascii="Times New Roman" w:hAnsi="Times New Roman" w:cs="Times New Roman"/>
                <w:bCs/>
                <w:sz w:val="18"/>
                <w:szCs w:val="18"/>
              </w:rPr>
            </w:pPr>
          </w:p>
        </w:tc>
      </w:tr>
      <w:tr w:rsidR="00844872" w:rsidRPr="008B0293" w14:paraId="433DA7BD" w14:textId="77777777" w:rsidTr="00221221">
        <w:trPr>
          <w:trHeight w:val="220"/>
          <w:jc w:val="center"/>
        </w:trPr>
        <w:tc>
          <w:tcPr>
            <w:tcW w:w="715" w:type="dxa"/>
            <w:shd w:val="clear" w:color="auto" w:fill="auto"/>
            <w:noWrap/>
          </w:tcPr>
          <w:p w14:paraId="24298FFE" w14:textId="7694FA54" w:rsidR="00844872" w:rsidRPr="00237700" w:rsidRDefault="00844872" w:rsidP="0084487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11177</w:t>
            </w:r>
          </w:p>
        </w:tc>
        <w:tc>
          <w:tcPr>
            <w:tcW w:w="990" w:type="dxa"/>
          </w:tcPr>
          <w:p w14:paraId="6985D910" w14:textId="4C5455E9" w:rsidR="00844872" w:rsidRPr="00237700" w:rsidRDefault="00844872" w:rsidP="0084487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Joseph Levy</w:t>
            </w:r>
          </w:p>
        </w:tc>
        <w:tc>
          <w:tcPr>
            <w:tcW w:w="900" w:type="dxa"/>
            <w:shd w:val="clear" w:color="auto" w:fill="auto"/>
            <w:noWrap/>
          </w:tcPr>
          <w:p w14:paraId="4EE53A31" w14:textId="12AE3F8F" w:rsidR="00844872" w:rsidRPr="00237700" w:rsidRDefault="00844872" w:rsidP="0084487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3.2</w:t>
            </w:r>
          </w:p>
        </w:tc>
        <w:tc>
          <w:tcPr>
            <w:tcW w:w="720" w:type="dxa"/>
          </w:tcPr>
          <w:p w14:paraId="4AF63B8C" w14:textId="41C9022D" w:rsidR="00844872" w:rsidRPr="00237700" w:rsidRDefault="00844872" w:rsidP="0084487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0.00</w:t>
            </w:r>
          </w:p>
        </w:tc>
        <w:tc>
          <w:tcPr>
            <w:tcW w:w="2520" w:type="dxa"/>
            <w:shd w:val="clear" w:color="auto" w:fill="auto"/>
            <w:noWrap/>
          </w:tcPr>
          <w:p w14:paraId="63574A37" w14:textId="57655F26" w:rsidR="00844872" w:rsidRPr="00237700" w:rsidRDefault="00844872" w:rsidP="0084487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There is no definition of an NSTR mobile AP, though the term is used in many </w:t>
            </w:r>
            <w:proofErr w:type="gramStart"/>
            <w:r w:rsidRPr="00237700">
              <w:rPr>
                <w:rFonts w:ascii="Times New Roman" w:hAnsi="Times New Roman" w:cs="Times New Roman"/>
                <w:sz w:val="18"/>
                <w:szCs w:val="18"/>
              </w:rPr>
              <w:t>location</w:t>
            </w:r>
            <w:proofErr w:type="gramEnd"/>
            <w:r w:rsidRPr="00237700">
              <w:rPr>
                <w:rFonts w:ascii="Times New Roman" w:hAnsi="Times New Roman" w:cs="Times New Roman"/>
                <w:sz w:val="18"/>
                <w:szCs w:val="18"/>
              </w:rPr>
              <w:t xml:space="preserve"> in the draft.  Please define.</w:t>
            </w:r>
          </w:p>
        </w:tc>
        <w:tc>
          <w:tcPr>
            <w:tcW w:w="2340" w:type="dxa"/>
            <w:shd w:val="clear" w:color="auto" w:fill="auto"/>
            <w:noWrap/>
          </w:tcPr>
          <w:p w14:paraId="26C71073" w14:textId="670016BC" w:rsidR="00844872" w:rsidRPr="00237700" w:rsidRDefault="00844872" w:rsidP="00844872">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Add a definition for NSTR mobile AP.</w:t>
            </w:r>
          </w:p>
        </w:tc>
        <w:tc>
          <w:tcPr>
            <w:tcW w:w="3150" w:type="dxa"/>
            <w:shd w:val="clear" w:color="auto" w:fill="auto"/>
          </w:tcPr>
          <w:p w14:paraId="5FCA3CF6" w14:textId="0FB3BD2A" w:rsidR="00844872" w:rsidRPr="00237700" w:rsidRDefault="008C027F" w:rsidP="00844872">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w:t>
            </w:r>
            <w:del w:id="790" w:author="Alfred Aster" w:date="2022-10-20T14:58:00Z">
              <w:r w:rsidDel="004F3BCE">
                <w:rPr>
                  <w:rFonts w:ascii="Times New Roman" w:hAnsi="Times New Roman" w:cs="Times New Roman"/>
                  <w:bCs/>
                  <w:sz w:val="18"/>
                  <w:szCs w:val="18"/>
                </w:rPr>
                <w:delText>ed</w:delText>
              </w:r>
            </w:del>
            <w:ins w:id="791"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comment resolutions in “document”, however the group could not reach consensus on a proposed change that would resolve the comment</w:t>
            </w:r>
          </w:p>
          <w:p w14:paraId="6C9195C9" w14:textId="77777777" w:rsidR="00844872" w:rsidRPr="00237700" w:rsidRDefault="00844872" w:rsidP="00844872">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September 15, 2022, but no straw poll is conducted yet.</w:t>
            </w:r>
          </w:p>
          <w:p w14:paraId="2688917B" w14:textId="03633DAB" w:rsidR="009A261D" w:rsidRPr="00237700" w:rsidRDefault="009A261D" w:rsidP="00844872">
            <w:pPr>
              <w:suppressAutoHyphens/>
              <w:spacing w:after="0"/>
              <w:rPr>
                <w:rFonts w:ascii="Times New Roman" w:hAnsi="Times New Roman" w:cs="Times New Roman"/>
                <w:bCs/>
                <w:sz w:val="18"/>
                <w:szCs w:val="18"/>
              </w:rPr>
            </w:pPr>
          </w:p>
          <w:p w14:paraId="3537C322"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Stephen McCann</w:t>
            </w:r>
            <w:r w:rsidRPr="00B45EC9">
              <w:rPr>
                <w:rFonts w:ascii="Times New Roman" w:hAnsi="Times New Roman" w:cs="Times New Roman"/>
                <w:bCs/>
                <w:sz w:val="18"/>
                <w:szCs w:val="18"/>
              </w:rPr>
              <w:tab/>
              <w:t>22/1196r5</w:t>
            </w:r>
          </w:p>
          <w:p w14:paraId="3745B410"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081992F2" w14:textId="5561EEC7" w:rsidR="00B45EC9" w:rsidRPr="005B4DAB" w:rsidRDefault="00B45EC9" w:rsidP="00B45EC9">
            <w:pPr>
              <w:suppressAutoHyphens/>
              <w:spacing w:after="0"/>
              <w:rPr>
                <w:rFonts w:ascii="Times New Roman" w:hAnsi="Times New Roman" w:cs="Times New Roman"/>
                <w:bCs/>
                <w:color w:val="00B050"/>
                <w:sz w:val="18"/>
                <w:szCs w:val="18"/>
              </w:rPr>
            </w:pPr>
            <w:r w:rsidRPr="005B4DAB">
              <w:rPr>
                <w:rFonts w:ascii="Times New Roman" w:hAnsi="Times New Roman" w:cs="Times New Roman"/>
                <w:bCs/>
                <w:color w:val="00B050"/>
                <w:sz w:val="18"/>
                <w:szCs w:val="18"/>
              </w:rPr>
              <w:t>&lt;</w:t>
            </w:r>
            <w:r w:rsidR="002A2B01" w:rsidRPr="005B4DAB">
              <w:rPr>
                <w:rFonts w:ascii="Times New Roman" w:hAnsi="Times New Roman" w:cs="Times New Roman"/>
                <w:bCs/>
                <w:color w:val="00B050"/>
                <w:sz w:val="18"/>
                <w:szCs w:val="18"/>
              </w:rPr>
              <w:t>A new definition for NSTR mobile AP was presented at the September interim TGbe session, but no conclusion of how the definition should be updated, could be reached by the members. The discussion continues by email</w:t>
            </w:r>
            <w:r w:rsidRPr="005B4DAB">
              <w:rPr>
                <w:rFonts w:ascii="Times New Roman" w:hAnsi="Times New Roman" w:cs="Times New Roman"/>
                <w:bCs/>
                <w:color w:val="00B050"/>
                <w:sz w:val="18"/>
                <w:szCs w:val="18"/>
              </w:rPr>
              <w:t>&gt;</w:t>
            </w:r>
          </w:p>
          <w:p w14:paraId="3DCED7E8" w14:textId="111AC0E3" w:rsidR="00B45EC9" w:rsidRPr="00237700" w:rsidRDefault="00B45EC9" w:rsidP="00844872">
            <w:pPr>
              <w:suppressAutoHyphens/>
              <w:spacing w:after="0"/>
              <w:rPr>
                <w:rFonts w:ascii="Times New Roman" w:hAnsi="Times New Roman" w:cs="Times New Roman"/>
                <w:bCs/>
                <w:sz w:val="18"/>
                <w:szCs w:val="18"/>
              </w:rPr>
            </w:pPr>
          </w:p>
        </w:tc>
      </w:tr>
      <w:tr w:rsidR="00225FF5" w:rsidRPr="008B0293" w14:paraId="3131EB9B" w14:textId="77777777" w:rsidTr="00221221">
        <w:trPr>
          <w:trHeight w:val="220"/>
          <w:jc w:val="center"/>
        </w:trPr>
        <w:tc>
          <w:tcPr>
            <w:tcW w:w="715" w:type="dxa"/>
            <w:shd w:val="clear" w:color="auto" w:fill="auto"/>
            <w:noWrap/>
          </w:tcPr>
          <w:p w14:paraId="2F58C9F0" w14:textId="2893C1E4" w:rsidR="00225FF5" w:rsidRPr="00237700" w:rsidRDefault="00225FF5" w:rsidP="00225FF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11243</w:t>
            </w:r>
          </w:p>
        </w:tc>
        <w:tc>
          <w:tcPr>
            <w:tcW w:w="990" w:type="dxa"/>
          </w:tcPr>
          <w:p w14:paraId="7C47D294" w14:textId="4782081E" w:rsidR="00225FF5" w:rsidRPr="00237700" w:rsidRDefault="00225FF5" w:rsidP="00225FF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Peshal Nayak</w:t>
            </w:r>
          </w:p>
        </w:tc>
        <w:tc>
          <w:tcPr>
            <w:tcW w:w="900" w:type="dxa"/>
            <w:shd w:val="clear" w:color="auto" w:fill="auto"/>
            <w:noWrap/>
          </w:tcPr>
          <w:p w14:paraId="6A666229" w14:textId="2006AF20" w:rsidR="00225FF5" w:rsidRPr="00237700" w:rsidRDefault="00225FF5" w:rsidP="00225FF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9.4.2.316</w:t>
            </w:r>
          </w:p>
        </w:tc>
        <w:tc>
          <w:tcPr>
            <w:tcW w:w="720" w:type="dxa"/>
          </w:tcPr>
          <w:p w14:paraId="74D0BC66" w14:textId="3B792462" w:rsidR="00225FF5" w:rsidRPr="00237700" w:rsidRDefault="00225FF5" w:rsidP="00225FF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252.01</w:t>
            </w:r>
          </w:p>
        </w:tc>
        <w:tc>
          <w:tcPr>
            <w:tcW w:w="2520" w:type="dxa"/>
            <w:shd w:val="clear" w:color="auto" w:fill="auto"/>
            <w:noWrap/>
          </w:tcPr>
          <w:p w14:paraId="06D8786A" w14:textId="3175A190" w:rsidR="00225FF5" w:rsidRPr="00237700" w:rsidRDefault="00225FF5" w:rsidP="00225FF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Information in the QoS characteristic element can be useful for the STA for in a number of scenarios (e.g., to help a non-AP STA or non-AP MLD to specify a suggested/demanded set of TWT parameters). How can the STA obtain such information for downlink traffic?</w:t>
            </w:r>
          </w:p>
        </w:tc>
        <w:tc>
          <w:tcPr>
            <w:tcW w:w="2340" w:type="dxa"/>
            <w:shd w:val="clear" w:color="auto" w:fill="auto"/>
            <w:noWrap/>
          </w:tcPr>
          <w:p w14:paraId="39902897" w14:textId="08C3E29D" w:rsidR="00225FF5" w:rsidRPr="00237700" w:rsidRDefault="00225FF5" w:rsidP="00225FF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Define a mechanism by which the STA can request the information in the QoS characteristic element from the AP for downlink traffic.</w:t>
            </w:r>
          </w:p>
        </w:tc>
        <w:tc>
          <w:tcPr>
            <w:tcW w:w="3150" w:type="dxa"/>
            <w:shd w:val="clear" w:color="auto" w:fill="auto"/>
          </w:tcPr>
          <w:p w14:paraId="303438CE" w14:textId="4E90B044"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w:t>
            </w:r>
            <w:del w:id="792" w:author="Alfred Aster" w:date="2022-10-20T14:58:00Z">
              <w:r w:rsidDel="004F3BCE">
                <w:rPr>
                  <w:rFonts w:ascii="Times New Roman" w:hAnsi="Times New Roman" w:cs="Times New Roman"/>
                  <w:bCs/>
                  <w:sz w:val="18"/>
                  <w:szCs w:val="18"/>
                </w:rPr>
                <w:delText>ed</w:delText>
              </w:r>
            </w:del>
            <w:ins w:id="793"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comment resolutions in “document”, however the group could not reach consensus on a proposed change that would resolve the comment.</w:t>
            </w:r>
          </w:p>
          <w:p w14:paraId="6EB00E4E" w14:textId="2A4582A1" w:rsidR="00225FF5" w:rsidRPr="00237700" w:rsidRDefault="00225FF5" w:rsidP="00225FF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14, 2022, but no straw poll is conducted yet.</w:t>
            </w:r>
            <w:r w:rsidRPr="00237700">
              <w:rPr>
                <w:rFonts w:ascii="Times New Roman" w:hAnsi="Times New Roman" w:cs="Times New Roman"/>
                <w:sz w:val="18"/>
                <w:szCs w:val="18"/>
              </w:rPr>
              <w:br/>
            </w:r>
          </w:p>
          <w:p w14:paraId="2631A702"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Duncan Ho</w:t>
            </w:r>
            <w:r w:rsidRPr="00B45EC9">
              <w:rPr>
                <w:rFonts w:ascii="Times New Roman" w:hAnsi="Times New Roman" w:cs="Times New Roman"/>
                <w:bCs/>
                <w:sz w:val="18"/>
                <w:szCs w:val="18"/>
              </w:rPr>
              <w:tab/>
              <w:t>22/1436r2</w:t>
            </w:r>
          </w:p>
          <w:p w14:paraId="1EC61BBA" w14:textId="56A8D64A"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31226F76"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6A71F787" w14:textId="2CC920D4" w:rsidR="00B45EC9" w:rsidRPr="00237700" w:rsidRDefault="00B45EC9" w:rsidP="00225FF5">
            <w:pPr>
              <w:suppressAutoHyphens/>
              <w:spacing w:after="0"/>
              <w:rPr>
                <w:rFonts w:ascii="Times New Roman" w:hAnsi="Times New Roman" w:cs="Times New Roman"/>
                <w:bCs/>
                <w:sz w:val="18"/>
                <w:szCs w:val="18"/>
              </w:rPr>
            </w:pPr>
          </w:p>
        </w:tc>
      </w:tr>
      <w:tr w:rsidR="00225FF5" w:rsidRPr="008B0293" w14:paraId="3F9B52E7" w14:textId="77777777" w:rsidTr="00221221">
        <w:trPr>
          <w:trHeight w:val="220"/>
          <w:jc w:val="center"/>
        </w:trPr>
        <w:tc>
          <w:tcPr>
            <w:tcW w:w="715" w:type="dxa"/>
            <w:shd w:val="clear" w:color="auto" w:fill="auto"/>
            <w:noWrap/>
          </w:tcPr>
          <w:p w14:paraId="632872EC" w14:textId="627E3AE4" w:rsidR="00225FF5" w:rsidRPr="006C27B0" w:rsidRDefault="00225FF5" w:rsidP="00225FF5">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11252</w:t>
            </w:r>
          </w:p>
        </w:tc>
        <w:tc>
          <w:tcPr>
            <w:tcW w:w="990" w:type="dxa"/>
          </w:tcPr>
          <w:p w14:paraId="21CDAADE" w14:textId="1FA62E6C" w:rsidR="00225FF5" w:rsidRPr="006C27B0" w:rsidRDefault="00225FF5" w:rsidP="00225FF5">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Sigurd Schelstraete</w:t>
            </w:r>
          </w:p>
        </w:tc>
        <w:tc>
          <w:tcPr>
            <w:tcW w:w="900" w:type="dxa"/>
            <w:shd w:val="clear" w:color="auto" w:fill="auto"/>
            <w:noWrap/>
          </w:tcPr>
          <w:p w14:paraId="6A20C609" w14:textId="5DD95795" w:rsidR="00225FF5" w:rsidRPr="006C27B0" w:rsidRDefault="00225FF5" w:rsidP="00225FF5">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35.2.1.2.1</w:t>
            </w:r>
          </w:p>
        </w:tc>
        <w:tc>
          <w:tcPr>
            <w:tcW w:w="720" w:type="dxa"/>
          </w:tcPr>
          <w:p w14:paraId="065A3ABD" w14:textId="323E18DF" w:rsidR="00225FF5" w:rsidRPr="006C27B0" w:rsidRDefault="00225FF5" w:rsidP="00225FF5">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399.</w:t>
            </w:r>
            <w:del w:id="794" w:author="Alfred Aster" w:date="2022-10-20T14:58:00Z">
              <w:r w:rsidRPr="006C27B0" w:rsidDel="004F3BCE">
                <w:rPr>
                  <w:rFonts w:ascii="Times New Roman" w:hAnsi="Times New Roman" w:cs="Times New Roman"/>
                  <w:strike/>
                  <w:color w:val="FF0000"/>
                  <w:sz w:val="18"/>
                  <w:szCs w:val="18"/>
                </w:rPr>
                <w:delText>5</w:delText>
              </w:r>
            </w:del>
            <w:ins w:id="795"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8</w:t>
            </w:r>
          </w:p>
        </w:tc>
        <w:tc>
          <w:tcPr>
            <w:tcW w:w="2520" w:type="dxa"/>
            <w:shd w:val="clear" w:color="auto" w:fill="auto"/>
            <w:noWrap/>
          </w:tcPr>
          <w:p w14:paraId="4E8C149D" w14:textId="59E51746" w:rsidR="00225FF5" w:rsidRPr="006C27B0" w:rsidRDefault="00225FF5" w:rsidP="00225FF5">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w:t>
            </w:r>
            <w:proofErr w:type="gramStart"/>
            <w:r w:rsidRPr="006C27B0">
              <w:rPr>
                <w:rFonts w:ascii="Times New Roman" w:hAnsi="Times New Roman" w:cs="Times New Roman"/>
                <w:strike/>
                <w:color w:val="FF0000"/>
                <w:sz w:val="18"/>
                <w:szCs w:val="18"/>
              </w:rPr>
              <w:t>allows</w:t>
            </w:r>
            <w:proofErr w:type="gramEnd"/>
            <w:r w:rsidRPr="006C27B0">
              <w:rPr>
                <w:rFonts w:ascii="Times New Roman" w:hAnsi="Times New Roman" w:cs="Times New Roman"/>
                <w:strike/>
                <w:color w:val="FF0000"/>
                <w:sz w:val="18"/>
                <w:szCs w:val="18"/>
              </w:rPr>
              <w:t xml:space="preserve"> an AP to allocate a portion of the time within an obtained TXOP to only an associated non-AP EHT </w:t>
            </w:r>
            <w:del w:id="796" w:author="Alfred Aster" w:date="2022-10-20T14:58:00Z">
              <w:r w:rsidRPr="006C27B0" w:rsidDel="004F3BCE">
                <w:rPr>
                  <w:rFonts w:ascii="Times New Roman" w:hAnsi="Times New Roman" w:cs="Times New Roman"/>
                  <w:strike/>
                  <w:color w:val="FF0000"/>
                  <w:sz w:val="18"/>
                  <w:szCs w:val="18"/>
                </w:rPr>
                <w:delText>S</w:delText>
              </w:r>
            </w:del>
            <w:ins w:id="797"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 xml:space="preserve">TA". If the intention is that this mechanism can only be used by associated STAs, it would be clearer to add that as a separate sentence, rather than in </w:t>
            </w:r>
            <w:proofErr w:type="spellStart"/>
            <w:r w:rsidRPr="006C27B0">
              <w:rPr>
                <w:rFonts w:ascii="Times New Roman" w:hAnsi="Times New Roman" w:cs="Times New Roman"/>
                <w:strike/>
                <w:color w:val="FF0000"/>
                <w:sz w:val="18"/>
                <w:szCs w:val="18"/>
              </w:rPr>
              <w:t>passin</w:t>
            </w:r>
            <w:proofErr w:type="spellEnd"/>
            <w:del w:id="798" w:author="Alfred Aster" w:date="2022-10-20T14:58:00Z">
              <w:r w:rsidRPr="006C27B0" w:rsidDel="004F3BCE">
                <w:rPr>
                  <w:rFonts w:ascii="Times New Roman" w:hAnsi="Times New Roman" w:cs="Times New Roman"/>
                  <w:strike/>
                  <w:color w:val="FF0000"/>
                  <w:sz w:val="18"/>
                  <w:szCs w:val="18"/>
                </w:rPr>
                <w:delText>g</w:delText>
              </w:r>
            </w:del>
            <w:ins w:id="799"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 xml:space="preserve"> ("to only an associated </w:t>
            </w:r>
            <w:del w:id="800" w:author="Alfred Aster" w:date="2022-10-20T14:58:00Z">
              <w:r w:rsidRPr="006C27B0" w:rsidDel="004F3BCE">
                <w:rPr>
                  <w:rFonts w:ascii="Times New Roman" w:hAnsi="Times New Roman" w:cs="Times New Roman"/>
                  <w:strike/>
                  <w:color w:val="FF0000"/>
                  <w:sz w:val="18"/>
                  <w:szCs w:val="18"/>
                </w:rPr>
                <w:delText>S</w:delText>
              </w:r>
            </w:del>
            <w:ins w:id="801"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TA")</w:t>
            </w:r>
          </w:p>
        </w:tc>
        <w:tc>
          <w:tcPr>
            <w:tcW w:w="2340" w:type="dxa"/>
            <w:shd w:val="clear" w:color="auto" w:fill="auto"/>
            <w:noWrap/>
          </w:tcPr>
          <w:p w14:paraId="6EFFAE76" w14:textId="02489C12" w:rsidR="00225FF5" w:rsidRPr="006C27B0" w:rsidRDefault="00225FF5" w:rsidP="00225FF5">
            <w:pPr>
              <w:suppressAutoHyphens/>
              <w:spacing w:after="0"/>
              <w:rPr>
                <w:rFonts w:ascii="Times New Roman" w:hAnsi="Times New Roman" w:cs="Times New Roman"/>
                <w:strike/>
                <w:color w:val="FF0000"/>
                <w:sz w:val="18"/>
                <w:szCs w:val="18"/>
              </w:rPr>
            </w:pPr>
            <w:proofErr w:type="spellStart"/>
            <w:r w:rsidRPr="006C27B0">
              <w:rPr>
                <w:rFonts w:ascii="Times New Roman" w:hAnsi="Times New Roman" w:cs="Times New Roman"/>
                <w:strike/>
                <w:color w:val="FF0000"/>
                <w:sz w:val="18"/>
                <w:szCs w:val="18"/>
              </w:rPr>
              <w:t>chan</w:t>
            </w:r>
            <w:del w:id="802" w:author="Alfred Aster" w:date="2022-10-20T14:58:00Z">
              <w:r w:rsidRPr="006C27B0" w:rsidDel="004F3BCE">
                <w:rPr>
                  <w:rFonts w:ascii="Times New Roman" w:hAnsi="Times New Roman" w:cs="Times New Roman"/>
                  <w:strike/>
                  <w:color w:val="FF0000"/>
                  <w:sz w:val="18"/>
                  <w:szCs w:val="18"/>
                </w:rPr>
                <w:delText>g</w:delText>
              </w:r>
            </w:del>
            <w:ins w:id="803"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e</w:t>
            </w:r>
            <w:proofErr w:type="spellEnd"/>
            <w:r w:rsidRPr="006C27B0">
              <w:rPr>
                <w:rFonts w:ascii="Times New Roman" w:hAnsi="Times New Roman" w:cs="Times New Roman"/>
                <w:strike/>
                <w:color w:val="FF0000"/>
                <w:sz w:val="18"/>
                <w:szCs w:val="18"/>
              </w:rPr>
              <w:t xml:space="preserve"> "to only an </w:t>
            </w:r>
            <w:proofErr w:type="spellStart"/>
            <w:r w:rsidRPr="006C27B0">
              <w:rPr>
                <w:rFonts w:ascii="Times New Roman" w:hAnsi="Times New Roman" w:cs="Times New Roman"/>
                <w:strike/>
                <w:color w:val="FF0000"/>
                <w:sz w:val="18"/>
                <w:szCs w:val="18"/>
              </w:rPr>
              <w:t>associa</w:t>
            </w:r>
            <w:del w:id="804" w:author="Alfred Aster" w:date="2022-10-20T14:58:00Z">
              <w:r w:rsidRPr="006C27B0" w:rsidDel="004F3BCE">
                <w:rPr>
                  <w:rFonts w:ascii="Times New Roman" w:hAnsi="Times New Roman" w:cs="Times New Roman"/>
                  <w:strike/>
                  <w:color w:val="FF0000"/>
                  <w:sz w:val="18"/>
                  <w:szCs w:val="18"/>
                </w:rPr>
                <w:delText>t</w:delText>
              </w:r>
            </w:del>
            <w:ins w:id="805"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ed</w:t>
            </w:r>
            <w:proofErr w:type="spellEnd"/>
            <w:r w:rsidRPr="006C27B0">
              <w:rPr>
                <w:rFonts w:ascii="Times New Roman" w:hAnsi="Times New Roman" w:cs="Times New Roman"/>
                <w:strike/>
                <w:color w:val="FF0000"/>
                <w:sz w:val="18"/>
                <w:szCs w:val="18"/>
              </w:rPr>
              <w:t xml:space="preserve">" </w:t>
            </w:r>
            <w:del w:id="806" w:author="Alfred Aster" w:date="2022-10-20T14:58:00Z">
              <w:r w:rsidRPr="006C27B0" w:rsidDel="004F3BCE">
                <w:rPr>
                  <w:rFonts w:ascii="Times New Roman" w:hAnsi="Times New Roman" w:cs="Times New Roman"/>
                  <w:strike/>
                  <w:color w:val="FF0000"/>
                  <w:sz w:val="18"/>
                  <w:szCs w:val="18"/>
                </w:rPr>
                <w:delText>t</w:delText>
              </w:r>
            </w:del>
            <w:ins w:id="807" w:author="Alfred Aster" w:date="2022-10-20T14:58:00Z">
              <w:r w:rsidR="004F3BCE" w:rsidRPr="006C27B0">
                <w:rPr>
                  <w:rFonts w:ascii="Times New Roman" w:hAnsi="Times New Roman" w:cs="Times New Roman"/>
                  <w:strike/>
                  <w:color w:val="FF0000"/>
                  <w:sz w:val="18"/>
                  <w:szCs w:val="18"/>
                </w:rPr>
                <w:t>“</w:t>
              </w:r>
            </w:ins>
            <w:proofErr w:type="spellStart"/>
            <w:r w:rsidRPr="006C27B0">
              <w:rPr>
                <w:rFonts w:ascii="Times New Roman" w:hAnsi="Times New Roman" w:cs="Times New Roman"/>
                <w:strike/>
                <w:color w:val="FF0000"/>
                <w:sz w:val="18"/>
                <w:szCs w:val="18"/>
              </w:rPr>
              <w:t>o</w:t>
            </w:r>
            <w:del w:id="808" w:author="Alfred Aster" w:date="2022-10-20T14:58:00Z">
              <w:r w:rsidRPr="006C27B0" w:rsidDel="004F3BCE">
                <w:rPr>
                  <w:rFonts w:ascii="Times New Roman" w:hAnsi="Times New Roman" w:cs="Times New Roman"/>
                  <w:strike/>
                  <w:color w:val="FF0000"/>
                  <w:sz w:val="18"/>
                  <w:szCs w:val="18"/>
                </w:rPr>
                <w:delText xml:space="preserve"> </w:delText>
              </w:r>
            </w:del>
            <w:ins w:id="809"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"a</w:t>
            </w:r>
            <w:proofErr w:type="spellEnd"/>
            <w:r w:rsidRPr="006C27B0">
              <w:rPr>
                <w:rFonts w:ascii="Times New Roman" w:hAnsi="Times New Roman" w:cs="Times New Roman"/>
                <w:strike/>
                <w:color w:val="FF0000"/>
                <w:sz w:val="18"/>
                <w:szCs w:val="18"/>
              </w:rPr>
              <w:t xml:space="preserve">". Add sentence at end of </w:t>
            </w:r>
            <w:proofErr w:type="spellStart"/>
            <w:r w:rsidRPr="006C27B0">
              <w:rPr>
                <w:rFonts w:ascii="Times New Roman" w:hAnsi="Times New Roman" w:cs="Times New Roman"/>
                <w:strike/>
                <w:color w:val="FF0000"/>
                <w:sz w:val="18"/>
                <w:szCs w:val="18"/>
              </w:rPr>
              <w:t>paragra</w:t>
            </w:r>
            <w:del w:id="810" w:author="Alfred Aster" w:date="2022-10-20T14:58:00Z">
              <w:r w:rsidRPr="006C27B0" w:rsidDel="004F3BCE">
                <w:rPr>
                  <w:rFonts w:ascii="Times New Roman" w:hAnsi="Times New Roman" w:cs="Times New Roman"/>
                  <w:strike/>
                  <w:color w:val="FF0000"/>
                  <w:sz w:val="18"/>
                  <w:szCs w:val="18"/>
                </w:rPr>
                <w:delText>p</w:delText>
              </w:r>
            </w:del>
            <w:ins w:id="811"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h</w:t>
            </w:r>
            <w:proofErr w:type="spellEnd"/>
            <w:r w:rsidRPr="006C27B0">
              <w:rPr>
                <w:rFonts w:ascii="Times New Roman" w:hAnsi="Times New Roman" w:cs="Times New Roman"/>
                <w:strike/>
                <w:color w:val="FF0000"/>
                <w:sz w:val="18"/>
                <w:szCs w:val="18"/>
              </w:rPr>
              <w:t xml:space="preserve"> "The Triggered TXOP sharing procedure can only be used with associated S</w:t>
            </w:r>
            <w:del w:id="812" w:author="Alfred Aster" w:date="2022-10-20T14:58:00Z">
              <w:r w:rsidRPr="006C27B0" w:rsidDel="004F3BCE">
                <w:rPr>
                  <w:rFonts w:ascii="Times New Roman" w:hAnsi="Times New Roman" w:cs="Times New Roman"/>
                  <w:strike/>
                  <w:color w:val="FF0000"/>
                  <w:sz w:val="18"/>
                  <w:szCs w:val="18"/>
                </w:rPr>
                <w:delText>T</w:delText>
              </w:r>
            </w:del>
            <w:ins w:id="813"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As"</w:t>
            </w:r>
          </w:p>
        </w:tc>
        <w:tc>
          <w:tcPr>
            <w:tcW w:w="3150" w:type="dxa"/>
            <w:shd w:val="clear" w:color="auto" w:fill="auto"/>
          </w:tcPr>
          <w:p w14:paraId="42AC098C" w14:textId="77777777" w:rsidR="006F5461" w:rsidRPr="006C27B0" w:rsidRDefault="006F5461" w:rsidP="006F5461">
            <w:pPr>
              <w:suppressAutoHyphens/>
              <w:spacing w:after="0"/>
              <w:rPr>
                <w:ins w:id="814" w:author="Alfred Aster" w:date="2022-10-18T10:29:00Z"/>
                <w:rFonts w:ascii="Times New Roman" w:hAnsi="Times New Roman" w:cs="Times New Roman"/>
                <w:bCs/>
                <w:strike/>
                <w:color w:val="FF0000"/>
                <w:sz w:val="18"/>
                <w:szCs w:val="18"/>
              </w:rPr>
            </w:pPr>
            <w:ins w:id="815" w:author="Alfred Aster" w:date="2022-10-18T10:29:00Z">
              <w:r w:rsidRPr="006C27B0">
                <w:rPr>
                  <w:rFonts w:ascii="Times New Roman" w:hAnsi="Times New Roman" w:cs="Times New Roman"/>
                  <w:bCs/>
                  <w:strike/>
                  <w:color w:val="FF0000"/>
                  <w:sz w:val="18"/>
                  <w:szCs w:val="18"/>
                </w:rPr>
                <w:t>Pending SP</w:t>
              </w:r>
            </w:ins>
          </w:p>
          <w:p w14:paraId="5CF72682" w14:textId="77777777" w:rsidR="006F5461" w:rsidRPr="006C27B0" w:rsidRDefault="006F5461" w:rsidP="006F5461">
            <w:pPr>
              <w:suppressAutoHyphens/>
              <w:spacing w:after="0"/>
              <w:rPr>
                <w:ins w:id="816" w:author="Alfred Aster" w:date="2022-10-18T10:29:00Z"/>
                <w:rFonts w:ascii="Times New Roman" w:hAnsi="Times New Roman" w:cs="Times New Roman"/>
                <w:bCs/>
                <w:strike/>
                <w:color w:val="FF0000"/>
                <w:sz w:val="18"/>
                <w:szCs w:val="18"/>
              </w:rPr>
            </w:pPr>
          </w:p>
          <w:p w14:paraId="2421007F" w14:textId="0422E7AE"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Reject</w:t>
            </w:r>
            <w:del w:id="817" w:author="Alfred Aster" w:date="2022-10-20T14:58:00Z">
              <w:r w:rsidRPr="006C27B0" w:rsidDel="004F3BCE">
                <w:rPr>
                  <w:rFonts w:ascii="Times New Roman" w:hAnsi="Times New Roman" w:cs="Times New Roman"/>
                  <w:bCs/>
                  <w:strike/>
                  <w:color w:val="FF0000"/>
                  <w:sz w:val="18"/>
                  <w:szCs w:val="18"/>
                </w:rPr>
                <w:delText>ed</w:delText>
              </w:r>
            </w:del>
            <w:ins w:id="818" w:author="Alfred Aster" w:date="2022-10-20T14:58:00Z">
              <w:r w:rsidR="004F3BCE" w:rsidRPr="006C27B0">
                <w:rPr>
                  <w:rFonts w:ascii="Times New Roman" w:hAnsi="Times New Roman" w:cs="Times New Roman"/>
                  <w:bCs/>
                  <w:strike/>
                  <w:color w:val="FF0000"/>
                  <w:sz w:val="18"/>
                  <w:szCs w:val="18"/>
                </w:rPr>
                <w:t>–</w:t>
              </w:r>
            </w:ins>
            <w:r w:rsidRPr="006C27B0">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74F841B0" w14:textId="0A37D38A" w:rsidR="00225FF5" w:rsidRPr="006C27B0" w:rsidRDefault="00225FF5" w:rsidP="00225FF5">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br/>
              <w:t>This CID is discussed on September 13, 2022, but no straw poll is conducted yet.</w:t>
            </w:r>
          </w:p>
          <w:p w14:paraId="6AB3EBFF" w14:textId="77777777" w:rsidR="00225FF5" w:rsidRPr="006C27B0" w:rsidRDefault="00225FF5" w:rsidP="00225FF5">
            <w:pPr>
              <w:suppressAutoHyphens/>
              <w:spacing w:after="0"/>
              <w:rPr>
                <w:rFonts w:ascii="Times New Roman" w:hAnsi="Times New Roman" w:cs="Times New Roman"/>
                <w:strike/>
                <w:color w:val="FF0000"/>
                <w:sz w:val="18"/>
                <w:szCs w:val="18"/>
              </w:rPr>
            </w:pPr>
          </w:p>
          <w:p w14:paraId="0255957D"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Dibakar Das</w:t>
            </w:r>
            <w:r w:rsidRPr="006C27B0">
              <w:rPr>
                <w:rFonts w:ascii="Times New Roman" w:hAnsi="Times New Roman" w:cs="Times New Roman"/>
                <w:bCs/>
                <w:strike/>
                <w:color w:val="FF0000"/>
                <w:sz w:val="18"/>
                <w:szCs w:val="18"/>
              </w:rPr>
              <w:tab/>
              <w:t>22/1189r3</w:t>
            </w:r>
          </w:p>
          <w:p w14:paraId="69717FDE" w14:textId="6A5CB9EC"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Notes from Discussion:</w:t>
            </w:r>
          </w:p>
          <w:p w14:paraId="42435964"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&lt;&gt;</w:t>
            </w:r>
          </w:p>
          <w:p w14:paraId="61D4E67E" w14:textId="76FD0D1B" w:rsidR="00B45EC9" w:rsidRPr="006C27B0" w:rsidRDefault="00B45EC9" w:rsidP="00225FF5">
            <w:pPr>
              <w:suppressAutoHyphens/>
              <w:spacing w:after="0"/>
              <w:rPr>
                <w:rFonts w:ascii="Times New Roman" w:hAnsi="Times New Roman" w:cs="Times New Roman"/>
                <w:bCs/>
                <w:strike/>
                <w:color w:val="FF0000"/>
                <w:sz w:val="18"/>
                <w:szCs w:val="18"/>
              </w:rPr>
            </w:pPr>
          </w:p>
        </w:tc>
      </w:tr>
      <w:tr w:rsidR="006E2CF2" w:rsidRPr="008B0293" w14:paraId="5BE01C88" w14:textId="77777777" w:rsidTr="00221221">
        <w:trPr>
          <w:trHeight w:val="220"/>
          <w:jc w:val="center"/>
        </w:trPr>
        <w:tc>
          <w:tcPr>
            <w:tcW w:w="715" w:type="dxa"/>
            <w:shd w:val="clear" w:color="auto" w:fill="auto"/>
            <w:noWrap/>
          </w:tcPr>
          <w:p w14:paraId="2A3529B2" w14:textId="054741F3" w:rsidR="006E2CF2" w:rsidRPr="007208E5" w:rsidRDefault="006E2CF2" w:rsidP="006E2CF2">
            <w:pPr>
              <w:suppressAutoHyphens/>
              <w:spacing w:after="0"/>
              <w:rPr>
                <w:rFonts w:ascii="Times New Roman" w:hAnsi="Times New Roman" w:cs="Times New Roman"/>
                <w:color w:val="7030A0"/>
                <w:sz w:val="18"/>
                <w:szCs w:val="18"/>
              </w:rPr>
            </w:pPr>
            <w:r w:rsidRPr="007208E5">
              <w:rPr>
                <w:rFonts w:ascii="Times New Roman" w:hAnsi="Times New Roman" w:cs="Times New Roman"/>
                <w:color w:val="7030A0"/>
                <w:sz w:val="18"/>
                <w:szCs w:val="18"/>
              </w:rPr>
              <w:t>11421</w:t>
            </w:r>
          </w:p>
        </w:tc>
        <w:tc>
          <w:tcPr>
            <w:tcW w:w="990" w:type="dxa"/>
          </w:tcPr>
          <w:p w14:paraId="548D4EBB" w14:textId="19B9B656" w:rsidR="006E2CF2" w:rsidRPr="007208E5" w:rsidRDefault="006E2CF2" w:rsidP="006E2CF2">
            <w:pPr>
              <w:suppressAutoHyphens/>
              <w:spacing w:after="0"/>
              <w:rPr>
                <w:rFonts w:ascii="Times New Roman" w:hAnsi="Times New Roman" w:cs="Times New Roman"/>
                <w:color w:val="7030A0"/>
                <w:sz w:val="18"/>
                <w:szCs w:val="18"/>
              </w:rPr>
            </w:pPr>
            <w:r w:rsidRPr="007208E5">
              <w:rPr>
                <w:rFonts w:ascii="Times New Roman" w:hAnsi="Times New Roman" w:cs="Times New Roman"/>
                <w:color w:val="7030A0"/>
                <w:sz w:val="18"/>
                <w:szCs w:val="18"/>
              </w:rPr>
              <w:t>Gaurang Naik</w:t>
            </w:r>
          </w:p>
        </w:tc>
        <w:tc>
          <w:tcPr>
            <w:tcW w:w="900" w:type="dxa"/>
            <w:shd w:val="clear" w:color="auto" w:fill="auto"/>
            <w:noWrap/>
          </w:tcPr>
          <w:p w14:paraId="4C123732" w14:textId="47721201" w:rsidR="006E2CF2" w:rsidRPr="007208E5" w:rsidRDefault="006E2CF2" w:rsidP="006E2CF2">
            <w:pPr>
              <w:suppressAutoHyphens/>
              <w:spacing w:after="0"/>
              <w:rPr>
                <w:rFonts w:ascii="Times New Roman" w:hAnsi="Times New Roman" w:cs="Times New Roman"/>
                <w:color w:val="7030A0"/>
                <w:sz w:val="18"/>
                <w:szCs w:val="18"/>
              </w:rPr>
            </w:pPr>
            <w:r w:rsidRPr="007208E5">
              <w:rPr>
                <w:rFonts w:ascii="Times New Roman" w:hAnsi="Times New Roman" w:cs="Times New Roman"/>
                <w:color w:val="7030A0"/>
                <w:sz w:val="18"/>
                <w:szCs w:val="18"/>
              </w:rPr>
              <w:t>35.3.5.4</w:t>
            </w:r>
          </w:p>
        </w:tc>
        <w:tc>
          <w:tcPr>
            <w:tcW w:w="720" w:type="dxa"/>
          </w:tcPr>
          <w:p w14:paraId="71DC5C24" w14:textId="7E2982B5" w:rsidR="006E2CF2" w:rsidRPr="007208E5" w:rsidRDefault="006E2CF2" w:rsidP="006E2CF2">
            <w:pPr>
              <w:suppressAutoHyphens/>
              <w:spacing w:after="0"/>
              <w:rPr>
                <w:rFonts w:ascii="Times New Roman" w:hAnsi="Times New Roman" w:cs="Times New Roman"/>
                <w:color w:val="7030A0"/>
                <w:sz w:val="18"/>
                <w:szCs w:val="18"/>
              </w:rPr>
            </w:pPr>
            <w:r w:rsidRPr="007208E5">
              <w:rPr>
                <w:rFonts w:ascii="Times New Roman" w:hAnsi="Times New Roman" w:cs="Times New Roman"/>
                <w:color w:val="7030A0"/>
                <w:sz w:val="18"/>
                <w:szCs w:val="18"/>
              </w:rPr>
              <w:t>424.21</w:t>
            </w:r>
          </w:p>
        </w:tc>
        <w:tc>
          <w:tcPr>
            <w:tcW w:w="2520" w:type="dxa"/>
            <w:shd w:val="clear" w:color="auto" w:fill="auto"/>
            <w:noWrap/>
          </w:tcPr>
          <w:p w14:paraId="2DC7CF42" w14:textId="66A141AA" w:rsidR="006E2CF2" w:rsidRPr="007208E5" w:rsidRDefault="006E2CF2" w:rsidP="006E2CF2">
            <w:pPr>
              <w:suppressAutoHyphens/>
              <w:spacing w:after="0"/>
              <w:rPr>
                <w:rFonts w:ascii="Times New Roman" w:hAnsi="Times New Roman" w:cs="Times New Roman"/>
                <w:color w:val="7030A0"/>
                <w:sz w:val="18"/>
                <w:szCs w:val="18"/>
              </w:rPr>
            </w:pPr>
            <w:proofErr w:type="spellStart"/>
            <w:r w:rsidRPr="007208E5">
              <w:rPr>
                <w:rFonts w:ascii="Times New Roman" w:hAnsi="Times New Roman" w:cs="Times New Roman"/>
                <w:color w:val="7030A0"/>
                <w:sz w:val="18"/>
                <w:szCs w:val="18"/>
              </w:rPr>
              <w:t>Typ</w:t>
            </w:r>
            <w:proofErr w:type="spellEnd"/>
            <w:del w:id="819" w:author="Alfred Aster" w:date="2022-10-20T14:58:00Z">
              <w:r w:rsidRPr="007208E5" w:rsidDel="004F3BCE">
                <w:rPr>
                  <w:rFonts w:ascii="Times New Roman" w:hAnsi="Times New Roman" w:cs="Times New Roman"/>
                  <w:color w:val="7030A0"/>
                  <w:sz w:val="18"/>
                  <w:szCs w:val="18"/>
                </w:rPr>
                <w:delText>o</w:delText>
              </w:r>
            </w:del>
            <w:ins w:id="820" w:author="Alfred Aster" w:date="2022-10-20T14:58:00Z">
              <w:r w:rsidR="004F3BCE">
                <w:rPr>
                  <w:rFonts w:ascii="Times New Roman" w:hAnsi="Times New Roman" w:cs="Times New Roman"/>
                  <w:color w:val="7030A0"/>
                  <w:sz w:val="18"/>
                  <w:szCs w:val="18"/>
                </w:rPr>
                <w:t>‘</w:t>
              </w:r>
            </w:ins>
            <w:r w:rsidRPr="007208E5">
              <w:rPr>
                <w:rFonts w:ascii="Times New Roman" w:hAnsi="Times New Roman" w:cs="Times New Roman"/>
                <w:color w:val="7030A0"/>
                <w:sz w:val="18"/>
                <w:szCs w:val="18"/>
              </w:rPr>
              <w:t xml:space="preserve">: 'Common info </w:t>
            </w:r>
            <w:proofErr w:type="spellStart"/>
            <w:r w:rsidRPr="007208E5">
              <w:rPr>
                <w:rFonts w:ascii="Times New Roman" w:hAnsi="Times New Roman" w:cs="Times New Roman"/>
                <w:color w:val="7030A0"/>
                <w:sz w:val="18"/>
                <w:szCs w:val="18"/>
              </w:rPr>
              <w:t>fi</w:t>
            </w:r>
            <w:del w:id="821" w:author="Alfred Aster" w:date="2022-10-20T14:58:00Z">
              <w:r w:rsidRPr="007208E5" w:rsidDel="004F3BCE">
                <w:rPr>
                  <w:rFonts w:ascii="Times New Roman" w:hAnsi="Times New Roman" w:cs="Times New Roman"/>
                  <w:color w:val="7030A0"/>
                  <w:sz w:val="18"/>
                  <w:szCs w:val="18"/>
                </w:rPr>
                <w:delText>e</w:delText>
              </w:r>
            </w:del>
            <w:ins w:id="822" w:author="Alfred Aster" w:date="2022-10-20T14:58:00Z">
              <w:r w:rsidR="004F3BCE">
                <w:rPr>
                  <w:rFonts w:ascii="Times New Roman" w:hAnsi="Times New Roman" w:cs="Times New Roman"/>
                  <w:color w:val="7030A0"/>
                  <w:sz w:val="18"/>
                  <w:szCs w:val="18"/>
                </w:rPr>
                <w:t>’</w:t>
              </w:r>
            </w:ins>
            <w:r w:rsidRPr="007208E5">
              <w:rPr>
                <w:rFonts w:ascii="Times New Roman" w:hAnsi="Times New Roman" w:cs="Times New Roman"/>
                <w:color w:val="7030A0"/>
                <w:sz w:val="18"/>
                <w:szCs w:val="18"/>
              </w:rPr>
              <w:t>ld</w:t>
            </w:r>
            <w:proofErr w:type="spellEnd"/>
            <w:r w:rsidRPr="007208E5">
              <w:rPr>
                <w:rFonts w:ascii="Times New Roman" w:hAnsi="Times New Roman" w:cs="Times New Roman"/>
                <w:color w:val="7030A0"/>
                <w:sz w:val="18"/>
                <w:szCs w:val="18"/>
              </w:rPr>
              <w:t>' -</w:t>
            </w:r>
            <w:del w:id="823" w:author="Alfred Aster" w:date="2022-10-20T14:58:00Z">
              <w:r w:rsidRPr="007208E5" w:rsidDel="004F3BCE">
                <w:rPr>
                  <w:rFonts w:ascii="Times New Roman" w:hAnsi="Times New Roman" w:cs="Times New Roman"/>
                  <w:color w:val="7030A0"/>
                  <w:sz w:val="18"/>
                  <w:szCs w:val="18"/>
                </w:rPr>
                <w:delText>-</w:delText>
              </w:r>
            </w:del>
            <w:ins w:id="824" w:author="Alfred Aster" w:date="2022-10-20T14:58:00Z">
              <w:r w:rsidR="004F3BCE">
                <w:rPr>
                  <w:rFonts w:ascii="Times New Roman" w:hAnsi="Times New Roman" w:cs="Times New Roman"/>
                  <w:color w:val="7030A0"/>
                  <w:sz w:val="18"/>
                  <w:szCs w:val="18"/>
                </w:rPr>
                <w:t>‘</w:t>
              </w:r>
            </w:ins>
            <w:r w:rsidRPr="007208E5">
              <w:rPr>
                <w:rFonts w:ascii="Times New Roman" w:hAnsi="Times New Roman" w:cs="Times New Roman"/>
                <w:color w:val="7030A0"/>
                <w:sz w:val="18"/>
                <w:szCs w:val="18"/>
              </w:rPr>
              <w:t xml:space="preserve">&gt; 'Common Info </w:t>
            </w:r>
            <w:proofErr w:type="spellStart"/>
            <w:r w:rsidRPr="007208E5">
              <w:rPr>
                <w:rFonts w:ascii="Times New Roman" w:hAnsi="Times New Roman" w:cs="Times New Roman"/>
                <w:color w:val="7030A0"/>
                <w:sz w:val="18"/>
                <w:szCs w:val="18"/>
              </w:rPr>
              <w:t>fi</w:t>
            </w:r>
            <w:del w:id="825" w:author="Alfred Aster" w:date="2022-10-20T14:58:00Z">
              <w:r w:rsidRPr="007208E5" w:rsidDel="004F3BCE">
                <w:rPr>
                  <w:rFonts w:ascii="Times New Roman" w:hAnsi="Times New Roman" w:cs="Times New Roman"/>
                  <w:color w:val="7030A0"/>
                  <w:sz w:val="18"/>
                  <w:szCs w:val="18"/>
                </w:rPr>
                <w:delText>e</w:delText>
              </w:r>
            </w:del>
            <w:ins w:id="826" w:author="Alfred Aster" w:date="2022-10-20T14:58:00Z">
              <w:r w:rsidR="004F3BCE">
                <w:rPr>
                  <w:rFonts w:ascii="Times New Roman" w:hAnsi="Times New Roman" w:cs="Times New Roman"/>
                  <w:color w:val="7030A0"/>
                  <w:sz w:val="18"/>
                  <w:szCs w:val="18"/>
                </w:rPr>
                <w:t>’</w:t>
              </w:r>
            </w:ins>
            <w:r w:rsidRPr="007208E5">
              <w:rPr>
                <w:rFonts w:ascii="Times New Roman" w:hAnsi="Times New Roman" w:cs="Times New Roman"/>
                <w:color w:val="7030A0"/>
                <w:sz w:val="18"/>
                <w:szCs w:val="18"/>
              </w:rPr>
              <w:t>ld</w:t>
            </w:r>
            <w:proofErr w:type="spellEnd"/>
            <w:r w:rsidRPr="007208E5">
              <w:rPr>
                <w:rFonts w:ascii="Times New Roman" w:hAnsi="Times New Roman" w:cs="Times New Roman"/>
                <w:color w:val="7030A0"/>
                <w:sz w:val="18"/>
                <w:szCs w:val="18"/>
              </w:rPr>
              <w:t>'. Same change on P424L56.</w:t>
            </w:r>
          </w:p>
        </w:tc>
        <w:tc>
          <w:tcPr>
            <w:tcW w:w="2340" w:type="dxa"/>
            <w:shd w:val="clear" w:color="auto" w:fill="auto"/>
            <w:noWrap/>
          </w:tcPr>
          <w:p w14:paraId="6566EC51" w14:textId="1CC516CA" w:rsidR="006E2CF2" w:rsidRPr="007208E5" w:rsidRDefault="006E2CF2" w:rsidP="006E2CF2">
            <w:pPr>
              <w:suppressAutoHyphens/>
              <w:spacing w:after="0"/>
              <w:rPr>
                <w:rFonts w:ascii="Times New Roman" w:hAnsi="Times New Roman" w:cs="Times New Roman"/>
                <w:color w:val="7030A0"/>
                <w:sz w:val="18"/>
                <w:szCs w:val="18"/>
              </w:rPr>
            </w:pPr>
            <w:r w:rsidRPr="007208E5">
              <w:rPr>
                <w:rFonts w:ascii="Times New Roman" w:hAnsi="Times New Roman" w:cs="Times New Roman"/>
                <w:color w:val="7030A0"/>
                <w:sz w:val="18"/>
                <w:szCs w:val="18"/>
              </w:rPr>
              <w:t>As in comment</w:t>
            </w:r>
          </w:p>
        </w:tc>
        <w:tc>
          <w:tcPr>
            <w:tcW w:w="3150" w:type="dxa"/>
            <w:shd w:val="clear" w:color="auto" w:fill="auto"/>
          </w:tcPr>
          <w:p w14:paraId="6358C868" w14:textId="77777777" w:rsidR="007208E5" w:rsidRPr="007208E5" w:rsidRDefault="007208E5" w:rsidP="007208E5">
            <w:pPr>
              <w:suppressAutoHyphens/>
              <w:spacing w:after="0"/>
              <w:rPr>
                <w:ins w:id="827" w:author="Alfred Aster" w:date="2022-10-16T22:21:00Z"/>
                <w:rFonts w:ascii="Times New Roman" w:hAnsi="Times New Roman" w:cs="Times New Roman"/>
                <w:bCs/>
                <w:color w:val="7030A0"/>
                <w:sz w:val="18"/>
                <w:szCs w:val="18"/>
              </w:rPr>
            </w:pPr>
            <w:ins w:id="828" w:author="Alfred Aster" w:date="2022-10-16T22:21:00Z">
              <w:r w:rsidRPr="007208E5">
                <w:rPr>
                  <w:rFonts w:ascii="Times New Roman" w:hAnsi="Times New Roman" w:cs="Times New Roman"/>
                  <w:bCs/>
                  <w:color w:val="7030A0"/>
                  <w:sz w:val="18"/>
                  <w:szCs w:val="18"/>
                </w:rPr>
                <w:t>Pending SP</w:t>
              </w:r>
            </w:ins>
            <w:ins w:id="829" w:author="Alfred Aster" w:date="2022-10-19T11:02:00Z">
              <w:r w:rsidRPr="007208E5">
                <w:rPr>
                  <w:rFonts w:ascii="Times New Roman" w:hAnsi="Times New Roman" w:cs="Times New Roman"/>
                  <w:bCs/>
                  <w:color w:val="7030A0"/>
                  <w:sz w:val="18"/>
                  <w:szCs w:val="18"/>
                </w:rPr>
                <w:t>: Majority Support. Done.</w:t>
              </w:r>
            </w:ins>
          </w:p>
          <w:p w14:paraId="31C2B54A" w14:textId="77777777" w:rsidR="00E9618E" w:rsidRPr="007208E5" w:rsidRDefault="00E9618E" w:rsidP="00E9618E">
            <w:pPr>
              <w:suppressAutoHyphens/>
              <w:spacing w:after="0"/>
              <w:rPr>
                <w:ins w:id="830" w:author="Alfred Aster" w:date="2022-10-16T22:21:00Z"/>
                <w:rFonts w:ascii="Times New Roman" w:hAnsi="Times New Roman" w:cs="Times New Roman"/>
                <w:bCs/>
                <w:color w:val="7030A0"/>
                <w:sz w:val="18"/>
                <w:szCs w:val="18"/>
              </w:rPr>
            </w:pPr>
          </w:p>
          <w:p w14:paraId="7E1E1D2B" w14:textId="4D72FBC8" w:rsidR="00B45EC9" w:rsidRPr="007208E5" w:rsidRDefault="00B45EC9" w:rsidP="00B45EC9">
            <w:pPr>
              <w:suppressAutoHyphens/>
              <w:spacing w:after="0"/>
              <w:rPr>
                <w:rFonts w:ascii="Times New Roman" w:hAnsi="Times New Roman" w:cs="Times New Roman"/>
                <w:bCs/>
                <w:color w:val="7030A0"/>
                <w:sz w:val="18"/>
                <w:szCs w:val="18"/>
              </w:rPr>
            </w:pPr>
            <w:r w:rsidRPr="007208E5">
              <w:rPr>
                <w:rFonts w:ascii="Times New Roman" w:hAnsi="Times New Roman" w:cs="Times New Roman"/>
                <w:bCs/>
                <w:color w:val="7030A0"/>
                <w:sz w:val="18"/>
                <w:szCs w:val="18"/>
              </w:rPr>
              <w:t>Reject</w:t>
            </w:r>
            <w:del w:id="831" w:author="Alfred Aster" w:date="2022-10-20T14:58:00Z">
              <w:r w:rsidRPr="007208E5" w:rsidDel="004F3BCE">
                <w:rPr>
                  <w:rFonts w:ascii="Times New Roman" w:hAnsi="Times New Roman" w:cs="Times New Roman"/>
                  <w:bCs/>
                  <w:color w:val="7030A0"/>
                  <w:sz w:val="18"/>
                  <w:szCs w:val="18"/>
                </w:rPr>
                <w:delText>ed</w:delText>
              </w:r>
            </w:del>
            <w:ins w:id="832" w:author="Alfred Aster" w:date="2022-10-20T14:58:00Z">
              <w:r w:rsidR="004F3BCE">
                <w:rPr>
                  <w:rFonts w:ascii="Times New Roman" w:hAnsi="Times New Roman" w:cs="Times New Roman"/>
                  <w:bCs/>
                  <w:color w:val="7030A0"/>
                  <w:sz w:val="18"/>
                  <w:szCs w:val="18"/>
                </w:rPr>
                <w:t>–</w:t>
              </w:r>
            </w:ins>
            <w:r w:rsidRPr="007208E5">
              <w:rPr>
                <w:rFonts w:ascii="Times New Roman" w:hAnsi="Times New Roman" w:cs="Times New Roman"/>
                <w:bCs/>
                <w:color w:val="7030A0"/>
                <w:sz w:val="18"/>
                <w:szCs w:val="18"/>
              </w:rPr>
              <w:t xml:space="preserve"> -- A proposed resolution for “this CID” was discussed as part of the comment resolutions in “document”, however the group could not reach consensus on a proposed change that would resolve the comment.</w:t>
            </w:r>
          </w:p>
          <w:p w14:paraId="54D34CCF" w14:textId="54691068" w:rsidR="006E2CF2" w:rsidRPr="007208E5" w:rsidRDefault="006E2CF2" w:rsidP="006E2CF2">
            <w:pPr>
              <w:suppressAutoHyphens/>
              <w:spacing w:after="0"/>
              <w:rPr>
                <w:rFonts w:ascii="Times New Roman" w:hAnsi="Times New Roman" w:cs="Times New Roman"/>
                <w:color w:val="7030A0"/>
                <w:sz w:val="18"/>
                <w:szCs w:val="18"/>
              </w:rPr>
            </w:pPr>
            <w:r w:rsidRPr="007208E5">
              <w:rPr>
                <w:rFonts w:ascii="Times New Roman" w:hAnsi="Times New Roman" w:cs="Times New Roman"/>
                <w:color w:val="7030A0"/>
                <w:sz w:val="18"/>
                <w:szCs w:val="18"/>
              </w:rPr>
              <w:br/>
              <w:t>This CID is discussed on September 8, 2022, but no straw poll is conducted yet.</w:t>
            </w:r>
            <w:r w:rsidRPr="007208E5">
              <w:rPr>
                <w:rFonts w:ascii="Times New Roman" w:hAnsi="Times New Roman" w:cs="Times New Roman"/>
                <w:color w:val="7030A0"/>
                <w:sz w:val="18"/>
                <w:szCs w:val="18"/>
              </w:rPr>
              <w:br/>
            </w:r>
          </w:p>
          <w:p w14:paraId="266302BE" w14:textId="77777777" w:rsidR="00B45EC9" w:rsidRPr="007208E5" w:rsidRDefault="00B45EC9" w:rsidP="00B45EC9">
            <w:pPr>
              <w:suppressAutoHyphens/>
              <w:spacing w:after="0"/>
              <w:rPr>
                <w:rFonts w:ascii="Times New Roman" w:hAnsi="Times New Roman" w:cs="Times New Roman"/>
                <w:bCs/>
                <w:color w:val="7030A0"/>
                <w:sz w:val="18"/>
                <w:szCs w:val="18"/>
              </w:rPr>
            </w:pPr>
            <w:r w:rsidRPr="007208E5">
              <w:rPr>
                <w:rFonts w:ascii="Times New Roman" w:hAnsi="Times New Roman" w:cs="Times New Roman"/>
                <w:bCs/>
                <w:color w:val="7030A0"/>
                <w:sz w:val="18"/>
                <w:szCs w:val="18"/>
              </w:rPr>
              <w:lastRenderedPageBreak/>
              <w:t>Insun Jang</w:t>
            </w:r>
            <w:r w:rsidRPr="007208E5">
              <w:rPr>
                <w:rFonts w:ascii="Times New Roman" w:hAnsi="Times New Roman" w:cs="Times New Roman"/>
                <w:bCs/>
                <w:color w:val="7030A0"/>
                <w:sz w:val="18"/>
                <w:szCs w:val="18"/>
              </w:rPr>
              <w:tab/>
              <w:t>22/1399r2</w:t>
            </w:r>
          </w:p>
          <w:p w14:paraId="698F4B3F" w14:textId="4170FB3C" w:rsidR="00B45EC9" w:rsidRPr="007208E5" w:rsidRDefault="00B45EC9" w:rsidP="00B45EC9">
            <w:pPr>
              <w:suppressAutoHyphens/>
              <w:spacing w:after="0"/>
              <w:rPr>
                <w:rFonts w:ascii="Times New Roman" w:hAnsi="Times New Roman" w:cs="Times New Roman"/>
                <w:bCs/>
                <w:color w:val="7030A0"/>
                <w:sz w:val="18"/>
                <w:szCs w:val="18"/>
              </w:rPr>
            </w:pPr>
            <w:r w:rsidRPr="007208E5">
              <w:rPr>
                <w:rFonts w:ascii="Times New Roman" w:hAnsi="Times New Roman" w:cs="Times New Roman"/>
                <w:bCs/>
                <w:color w:val="7030A0"/>
                <w:sz w:val="18"/>
                <w:szCs w:val="18"/>
              </w:rPr>
              <w:t>Notes from Discussion:</w:t>
            </w:r>
          </w:p>
          <w:p w14:paraId="3946AAB2" w14:textId="77777777" w:rsidR="00B45EC9" w:rsidRPr="007208E5" w:rsidRDefault="00B45EC9" w:rsidP="00B45EC9">
            <w:pPr>
              <w:suppressAutoHyphens/>
              <w:spacing w:after="0"/>
              <w:rPr>
                <w:rFonts w:ascii="Times New Roman" w:hAnsi="Times New Roman" w:cs="Times New Roman"/>
                <w:bCs/>
                <w:color w:val="7030A0"/>
                <w:sz w:val="18"/>
                <w:szCs w:val="18"/>
              </w:rPr>
            </w:pPr>
            <w:r w:rsidRPr="007208E5">
              <w:rPr>
                <w:rFonts w:ascii="Times New Roman" w:hAnsi="Times New Roman" w:cs="Times New Roman"/>
                <w:bCs/>
                <w:color w:val="7030A0"/>
                <w:sz w:val="18"/>
                <w:szCs w:val="18"/>
              </w:rPr>
              <w:t>&lt;&gt;</w:t>
            </w:r>
          </w:p>
          <w:p w14:paraId="3884DB5C" w14:textId="58CB58B5" w:rsidR="00B45EC9" w:rsidRPr="007208E5" w:rsidRDefault="00B45EC9" w:rsidP="006E2CF2">
            <w:pPr>
              <w:suppressAutoHyphens/>
              <w:spacing w:after="0"/>
              <w:rPr>
                <w:rFonts w:ascii="Times New Roman" w:hAnsi="Times New Roman" w:cs="Times New Roman"/>
                <w:bCs/>
                <w:color w:val="7030A0"/>
                <w:sz w:val="18"/>
                <w:szCs w:val="18"/>
              </w:rPr>
            </w:pPr>
          </w:p>
        </w:tc>
      </w:tr>
      <w:tr w:rsidR="006E2CF2" w:rsidRPr="008B0293" w14:paraId="5D819730" w14:textId="77777777" w:rsidTr="00221221">
        <w:trPr>
          <w:trHeight w:val="220"/>
          <w:jc w:val="center"/>
        </w:trPr>
        <w:tc>
          <w:tcPr>
            <w:tcW w:w="715" w:type="dxa"/>
            <w:shd w:val="clear" w:color="auto" w:fill="auto"/>
            <w:noWrap/>
          </w:tcPr>
          <w:p w14:paraId="3FB36B84" w14:textId="0494B76B" w:rsidR="006E2CF2" w:rsidRPr="007208E5" w:rsidRDefault="006E2CF2" w:rsidP="006E2CF2">
            <w:pPr>
              <w:suppressAutoHyphens/>
              <w:spacing w:after="0"/>
              <w:rPr>
                <w:rFonts w:ascii="Times New Roman" w:hAnsi="Times New Roman" w:cs="Times New Roman"/>
                <w:color w:val="7030A0"/>
                <w:sz w:val="18"/>
                <w:szCs w:val="18"/>
              </w:rPr>
            </w:pPr>
            <w:r w:rsidRPr="007208E5">
              <w:rPr>
                <w:rFonts w:ascii="Times New Roman" w:hAnsi="Times New Roman" w:cs="Times New Roman"/>
                <w:color w:val="7030A0"/>
                <w:sz w:val="18"/>
                <w:szCs w:val="18"/>
              </w:rPr>
              <w:lastRenderedPageBreak/>
              <w:t>11422</w:t>
            </w:r>
          </w:p>
        </w:tc>
        <w:tc>
          <w:tcPr>
            <w:tcW w:w="990" w:type="dxa"/>
          </w:tcPr>
          <w:p w14:paraId="6130862F" w14:textId="584D43DC" w:rsidR="006E2CF2" w:rsidRPr="007208E5" w:rsidRDefault="006E2CF2" w:rsidP="006E2CF2">
            <w:pPr>
              <w:suppressAutoHyphens/>
              <w:spacing w:after="0"/>
              <w:rPr>
                <w:rFonts w:ascii="Times New Roman" w:hAnsi="Times New Roman" w:cs="Times New Roman"/>
                <w:color w:val="7030A0"/>
                <w:sz w:val="18"/>
                <w:szCs w:val="18"/>
              </w:rPr>
            </w:pPr>
            <w:r w:rsidRPr="007208E5">
              <w:rPr>
                <w:rFonts w:ascii="Times New Roman" w:hAnsi="Times New Roman" w:cs="Times New Roman"/>
                <w:color w:val="7030A0"/>
                <w:sz w:val="18"/>
                <w:szCs w:val="18"/>
              </w:rPr>
              <w:t>Gaurang Naik</w:t>
            </w:r>
          </w:p>
        </w:tc>
        <w:tc>
          <w:tcPr>
            <w:tcW w:w="900" w:type="dxa"/>
            <w:shd w:val="clear" w:color="auto" w:fill="auto"/>
            <w:noWrap/>
          </w:tcPr>
          <w:p w14:paraId="1D98B41C" w14:textId="5007FA14" w:rsidR="006E2CF2" w:rsidRPr="007208E5" w:rsidRDefault="006E2CF2" w:rsidP="006E2CF2">
            <w:pPr>
              <w:suppressAutoHyphens/>
              <w:spacing w:after="0"/>
              <w:rPr>
                <w:rFonts w:ascii="Times New Roman" w:hAnsi="Times New Roman" w:cs="Times New Roman"/>
                <w:color w:val="7030A0"/>
                <w:sz w:val="18"/>
                <w:szCs w:val="18"/>
              </w:rPr>
            </w:pPr>
            <w:r w:rsidRPr="007208E5">
              <w:rPr>
                <w:rFonts w:ascii="Times New Roman" w:hAnsi="Times New Roman" w:cs="Times New Roman"/>
                <w:color w:val="7030A0"/>
                <w:sz w:val="18"/>
                <w:szCs w:val="18"/>
              </w:rPr>
              <w:t>35.3.5.4</w:t>
            </w:r>
          </w:p>
        </w:tc>
        <w:tc>
          <w:tcPr>
            <w:tcW w:w="720" w:type="dxa"/>
          </w:tcPr>
          <w:p w14:paraId="06425364" w14:textId="5D11C208" w:rsidR="006E2CF2" w:rsidRPr="007208E5" w:rsidRDefault="006E2CF2" w:rsidP="006E2CF2">
            <w:pPr>
              <w:suppressAutoHyphens/>
              <w:spacing w:after="0"/>
              <w:rPr>
                <w:rFonts w:ascii="Times New Roman" w:hAnsi="Times New Roman" w:cs="Times New Roman"/>
                <w:color w:val="7030A0"/>
                <w:sz w:val="18"/>
                <w:szCs w:val="18"/>
              </w:rPr>
            </w:pPr>
            <w:r w:rsidRPr="007208E5">
              <w:rPr>
                <w:rFonts w:ascii="Times New Roman" w:hAnsi="Times New Roman" w:cs="Times New Roman"/>
                <w:color w:val="7030A0"/>
                <w:sz w:val="18"/>
                <w:szCs w:val="18"/>
              </w:rPr>
              <w:t>424.22</w:t>
            </w:r>
          </w:p>
        </w:tc>
        <w:tc>
          <w:tcPr>
            <w:tcW w:w="2520" w:type="dxa"/>
            <w:shd w:val="clear" w:color="auto" w:fill="auto"/>
            <w:noWrap/>
          </w:tcPr>
          <w:p w14:paraId="3985E62A" w14:textId="0D4D94E9" w:rsidR="006E2CF2" w:rsidRPr="007208E5" w:rsidRDefault="006E2CF2" w:rsidP="006E2CF2">
            <w:pPr>
              <w:suppressAutoHyphens/>
              <w:spacing w:after="0"/>
              <w:rPr>
                <w:rFonts w:ascii="Times New Roman" w:hAnsi="Times New Roman" w:cs="Times New Roman"/>
                <w:color w:val="7030A0"/>
                <w:sz w:val="18"/>
                <w:szCs w:val="18"/>
              </w:rPr>
            </w:pPr>
            <w:r w:rsidRPr="007208E5">
              <w:rPr>
                <w:rFonts w:ascii="Times New Roman" w:hAnsi="Times New Roman" w:cs="Times New Roman"/>
                <w:color w:val="7030A0"/>
                <w:sz w:val="18"/>
                <w:szCs w:val="18"/>
              </w:rPr>
              <w:t>There is no need to specify the presence of mandatory fields (such as MLD MAC address). Same comment for P424L56.</w:t>
            </w:r>
          </w:p>
        </w:tc>
        <w:tc>
          <w:tcPr>
            <w:tcW w:w="2340" w:type="dxa"/>
            <w:shd w:val="clear" w:color="auto" w:fill="auto"/>
            <w:noWrap/>
          </w:tcPr>
          <w:p w14:paraId="60DBB3FF" w14:textId="74193807" w:rsidR="006E2CF2" w:rsidRPr="007208E5" w:rsidRDefault="006E2CF2" w:rsidP="006E2CF2">
            <w:pPr>
              <w:suppressAutoHyphens/>
              <w:spacing w:after="0"/>
              <w:rPr>
                <w:rFonts w:ascii="Times New Roman" w:hAnsi="Times New Roman" w:cs="Times New Roman"/>
                <w:color w:val="7030A0"/>
                <w:sz w:val="18"/>
                <w:szCs w:val="18"/>
              </w:rPr>
            </w:pPr>
            <w:r w:rsidRPr="007208E5">
              <w:rPr>
                <w:rFonts w:ascii="Times New Roman" w:hAnsi="Times New Roman" w:cs="Times New Roman"/>
                <w:color w:val="7030A0"/>
                <w:sz w:val="18"/>
                <w:szCs w:val="18"/>
              </w:rPr>
              <w:t xml:space="preserve">Either </w:t>
            </w:r>
            <w:proofErr w:type="spellStart"/>
            <w:r w:rsidRPr="007208E5">
              <w:rPr>
                <w:rFonts w:ascii="Times New Roman" w:hAnsi="Times New Roman" w:cs="Times New Roman"/>
                <w:color w:val="7030A0"/>
                <w:sz w:val="18"/>
                <w:szCs w:val="18"/>
              </w:rPr>
              <w:t>remo</w:t>
            </w:r>
            <w:del w:id="833" w:author="Alfred Aster" w:date="2022-10-20T14:58:00Z">
              <w:r w:rsidRPr="007208E5" w:rsidDel="004F3BCE">
                <w:rPr>
                  <w:rFonts w:ascii="Times New Roman" w:hAnsi="Times New Roman" w:cs="Times New Roman"/>
                  <w:color w:val="7030A0"/>
                  <w:sz w:val="18"/>
                  <w:szCs w:val="18"/>
                </w:rPr>
                <w:delText>v</w:delText>
              </w:r>
            </w:del>
            <w:ins w:id="834" w:author="Alfred Aster" w:date="2022-10-20T14:58:00Z">
              <w:r w:rsidR="004F3BCE">
                <w:rPr>
                  <w:rFonts w:ascii="Times New Roman" w:hAnsi="Times New Roman" w:cs="Times New Roman"/>
                  <w:color w:val="7030A0"/>
                  <w:sz w:val="18"/>
                  <w:szCs w:val="18"/>
                </w:rPr>
                <w:t>‘</w:t>
              </w:r>
            </w:ins>
            <w:r w:rsidRPr="007208E5">
              <w:rPr>
                <w:rFonts w:ascii="Times New Roman" w:hAnsi="Times New Roman" w:cs="Times New Roman"/>
                <w:color w:val="7030A0"/>
                <w:sz w:val="18"/>
                <w:szCs w:val="18"/>
              </w:rPr>
              <w:t>e</w:t>
            </w:r>
            <w:proofErr w:type="spellEnd"/>
            <w:r w:rsidRPr="007208E5">
              <w:rPr>
                <w:rFonts w:ascii="Times New Roman" w:hAnsi="Times New Roman" w:cs="Times New Roman"/>
                <w:color w:val="7030A0"/>
                <w:sz w:val="18"/>
                <w:szCs w:val="18"/>
              </w:rPr>
              <w:t xml:space="preserve"> 'MLD MAC </w:t>
            </w:r>
            <w:proofErr w:type="spellStart"/>
            <w:r w:rsidRPr="007208E5">
              <w:rPr>
                <w:rFonts w:ascii="Times New Roman" w:hAnsi="Times New Roman" w:cs="Times New Roman"/>
                <w:color w:val="7030A0"/>
                <w:sz w:val="18"/>
                <w:szCs w:val="18"/>
              </w:rPr>
              <w:t>addr</w:t>
            </w:r>
            <w:del w:id="835" w:author="Alfred Aster" w:date="2022-10-20T14:58:00Z">
              <w:r w:rsidRPr="007208E5" w:rsidDel="004F3BCE">
                <w:rPr>
                  <w:rFonts w:ascii="Times New Roman" w:hAnsi="Times New Roman" w:cs="Times New Roman"/>
                  <w:color w:val="7030A0"/>
                  <w:sz w:val="18"/>
                  <w:szCs w:val="18"/>
                </w:rPr>
                <w:delText>e</w:delText>
              </w:r>
            </w:del>
            <w:ins w:id="836" w:author="Alfred Aster" w:date="2022-10-20T14:58:00Z">
              <w:r w:rsidR="004F3BCE">
                <w:rPr>
                  <w:rFonts w:ascii="Times New Roman" w:hAnsi="Times New Roman" w:cs="Times New Roman"/>
                  <w:color w:val="7030A0"/>
                  <w:sz w:val="18"/>
                  <w:szCs w:val="18"/>
                </w:rPr>
                <w:t>’</w:t>
              </w:r>
            </w:ins>
            <w:r w:rsidRPr="007208E5">
              <w:rPr>
                <w:rFonts w:ascii="Times New Roman" w:hAnsi="Times New Roman" w:cs="Times New Roman"/>
                <w:color w:val="7030A0"/>
                <w:sz w:val="18"/>
                <w:szCs w:val="18"/>
              </w:rPr>
              <w:t>ss</w:t>
            </w:r>
            <w:proofErr w:type="spellEnd"/>
            <w:r w:rsidRPr="007208E5">
              <w:rPr>
                <w:rFonts w:ascii="Times New Roman" w:hAnsi="Times New Roman" w:cs="Times New Roman"/>
                <w:color w:val="7030A0"/>
                <w:sz w:val="18"/>
                <w:szCs w:val="18"/>
              </w:rPr>
              <w:t xml:space="preserve">' from the list or </w:t>
            </w:r>
            <w:proofErr w:type="spellStart"/>
            <w:r w:rsidRPr="007208E5">
              <w:rPr>
                <w:rFonts w:ascii="Times New Roman" w:hAnsi="Times New Roman" w:cs="Times New Roman"/>
                <w:color w:val="7030A0"/>
                <w:sz w:val="18"/>
                <w:szCs w:val="18"/>
              </w:rPr>
              <w:t>a</w:t>
            </w:r>
            <w:del w:id="837" w:author="Alfred Aster" w:date="2022-10-20T14:58:00Z">
              <w:r w:rsidRPr="007208E5" w:rsidDel="004F3BCE">
                <w:rPr>
                  <w:rFonts w:ascii="Times New Roman" w:hAnsi="Times New Roman" w:cs="Times New Roman"/>
                  <w:color w:val="7030A0"/>
                  <w:sz w:val="18"/>
                  <w:szCs w:val="18"/>
                </w:rPr>
                <w:delText>d</w:delText>
              </w:r>
            </w:del>
            <w:ins w:id="838" w:author="Alfred Aster" w:date="2022-10-20T14:58:00Z">
              <w:r w:rsidR="004F3BCE">
                <w:rPr>
                  <w:rFonts w:ascii="Times New Roman" w:hAnsi="Times New Roman" w:cs="Times New Roman"/>
                  <w:color w:val="7030A0"/>
                  <w:sz w:val="18"/>
                  <w:szCs w:val="18"/>
                </w:rPr>
                <w:t>‘</w:t>
              </w:r>
            </w:ins>
            <w:r w:rsidRPr="007208E5">
              <w:rPr>
                <w:rFonts w:ascii="Times New Roman" w:hAnsi="Times New Roman" w:cs="Times New Roman"/>
                <w:color w:val="7030A0"/>
                <w:sz w:val="18"/>
                <w:szCs w:val="18"/>
              </w:rPr>
              <w:t>d</w:t>
            </w:r>
            <w:proofErr w:type="spellEnd"/>
            <w:r w:rsidRPr="007208E5">
              <w:rPr>
                <w:rFonts w:ascii="Times New Roman" w:hAnsi="Times New Roman" w:cs="Times New Roman"/>
                <w:color w:val="7030A0"/>
                <w:sz w:val="18"/>
                <w:szCs w:val="18"/>
              </w:rPr>
              <w:t xml:space="preserve"> 'Common Info </w:t>
            </w:r>
            <w:proofErr w:type="spellStart"/>
            <w:r w:rsidRPr="007208E5">
              <w:rPr>
                <w:rFonts w:ascii="Times New Roman" w:hAnsi="Times New Roman" w:cs="Times New Roman"/>
                <w:color w:val="7030A0"/>
                <w:sz w:val="18"/>
                <w:szCs w:val="18"/>
              </w:rPr>
              <w:t>le</w:t>
            </w:r>
            <w:del w:id="839" w:author="Alfred Aster" w:date="2022-10-20T14:58:00Z">
              <w:r w:rsidRPr="007208E5" w:rsidDel="004F3BCE">
                <w:rPr>
                  <w:rFonts w:ascii="Times New Roman" w:hAnsi="Times New Roman" w:cs="Times New Roman"/>
                  <w:color w:val="7030A0"/>
                  <w:sz w:val="18"/>
                  <w:szCs w:val="18"/>
                </w:rPr>
                <w:delText>n</w:delText>
              </w:r>
            </w:del>
            <w:ins w:id="840" w:author="Alfred Aster" w:date="2022-10-20T14:58:00Z">
              <w:r w:rsidR="004F3BCE">
                <w:rPr>
                  <w:rFonts w:ascii="Times New Roman" w:hAnsi="Times New Roman" w:cs="Times New Roman"/>
                  <w:color w:val="7030A0"/>
                  <w:sz w:val="18"/>
                  <w:szCs w:val="18"/>
                </w:rPr>
                <w:t>’</w:t>
              </w:r>
            </w:ins>
            <w:r w:rsidRPr="007208E5">
              <w:rPr>
                <w:rFonts w:ascii="Times New Roman" w:hAnsi="Times New Roman" w:cs="Times New Roman"/>
                <w:color w:val="7030A0"/>
                <w:sz w:val="18"/>
                <w:szCs w:val="18"/>
              </w:rPr>
              <w:t>th</w:t>
            </w:r>
            <w:proofErr w:type="spellEnd"/>
            <w:r w:rsidRPr="007208E5">
              <w:rPr>
                <w:rFonts w:ascii="Times New Roman" w:hAnsi="Times New Roman" w:cs="Times New Roman"/>
                <w:color w:val="7030A0"/>
                <w:sz w:val="18"/>
                <w:szCs w:val="18"/>
              </w:rPr>
              <w:t xml:space="preserve">' subfield to the list. </w:t>
            </w:r>
            <w:proofErr w:type="spellStart"/>
            <w:r w:rsidRPr="007208E5">
              <w:rPr>
                <w:rFonts w:ascii="Times New Roman" w:hAnsi="Times New Roman" w:cs="Times New Roman"/>
                <w:color w:val="7030A0"/>
                <w:sz w:val="18"/>
                <w:szCs w:val="18"/>
              </w:rPr>
              <w:t>Als</w:t>
            </w:r>
            <w:del w:id="841" w:author="Alfred Aster" w:date="2022-10-20T14:58:00Z">
              <w:r w:rsidRPr="007208E5" w:rsidDel="004F3BCE">
                <w:rPr>
                  <w:rFonts w:ascii="Times New Roman" w:hAnsi="Times New Roman" w:cs="Times New Roman"/>
                  <w:color w:val="7030A0"/>
                  <w:sz w:val="18"/>
                  <w:szCs w:val="18"/>
                </w:rPr>
                <w:delText>o</w:delText>
              </w:r>
            </w:del>
            <w:ins w:id="842" w:author="Alfred Aster" w:date="2022-10-20T14:58:00Z">
              <w:r w:rsidR="004F3BCE">
                <w:rPr>
                  <w:rFonts w:ascii="Times New Roman" w:hAnsi="Times New Roman" w:cs="Times New Roman"/>
                  <w:color w:val="7030A0"/>
                  <w:sz w:val="18"/>
                  <w:szCs w:val="18"/>
                </w:rPr>
                <w:t>‘</w:t>
              </w:r>
            </w:ins>
            <w:r w:rsidRPr="007208E5">
              <w:rPr>
                <w:rFonts w:ascii="Times New Roman" w:hAnsi="Times New Roman" w:cs="Times New Roman"/>
                <w:color w:val="7030A0"/>
                <w:sz w:val="18"/>
                <w:szCs w:val="18"/>
              </w:rPr>
              <w:t>,</w:t>
            </w:r>
            <w:del w:id="843" w:author="Alfred Aster" w:date="2022-10-20T14:58:00Z">
              <w:r w:rsidRPr="007208E5" w:rsidDel="004F3BCE">
                <w:rPr>
                  <w:rFonts w:ascii="Times New Roman" w:hAnsi="Times New Roman" w:cs="Times New Roman"/>
                  <w:color w:val="7030A0"/>
                  <w:sz w:val="18"/>
                  <w:szCs w:val="18"/>
                </w:rPr>
                <w:delText xml:space="preserve"> </w:delText>
              </w:r>
            </w:del>
            <w:ins w:id="844" w:author="Alfred Aster" w:date="2022-10-20T14:58:00Z">
              <w:r w:rsidR="004F3BCE">
                <w:rPr>
                  <w:rFonts w:ascii="Times New Roman" w:hAnsi="Times New Roman" w:cs="Times New Roman"/>
                  <w:color w:val="7030A0"/>
                  <w:sz w:val="18"/>
                  <w:szCs w:val="18"/>
                </w:rPr>
                <w:t>’</w:t>
              </w:r>
            </w:ins>
            <w:r w:rsidRPr="007208E5">
              <w:rPr>
                <w:rFonts w:ascii="Times New Roman" w:hAnsi="Times New Roman" w:cs="Times New Roman"/>
                <w:color w:val="7030A0"/>
                <w:sz w:val="18"/>
                <w:szCs w:val="18"/>
              </w:rPr>
              <w:t>'A</w:t>
            </w:r>
            <w:proofErr w:type="spellEnd"/>
            <w:r w:rsidRPr="007208E5">
              <w:rPr>
                <w:rFonts w:ascii="Times New Roman" w:hAnsi="Times New Roman" w:cs="Times New Roman"/>
                <w:color w:val="7030A0"/>
                <w:sz w:val="18"/>
                <w:szCs w:val="18"/>
              </w:rPr>
              <w:t xml:space="preserve">' should be capitalized </w:t>
            </w:r>
            <w:del w:id="845" w:author="Alfred Aster" w:date="2022-10-20T14:58:00Z">
              <w:r w:rsidRPr="007208E5" w:rsidDel="004F3BCE">
                <w:rPr>
                  <w:rFonts w:ascii="Times New Roman" w:hAnsi="Times New Roman" w:cs="Times New Roman"/>
                  <w:color w:val="7030A0"/>
                  <w:sz w:val="18"/>
                  <w:szCs w:val="18"/>
                </w:rPr>
                <w:delText>i</w:delText>
              </w:r>
            </w:del>
            <w:ins w:id="846" w:author="Alfred Aster" w:date="2022-10-20T14:58:00Z">
              <w:r w:rsidR="004F3BCE">
                <w:rPr>
                  <w:rFonts w:ascii="Times New Roman" w:hAnsi="Times New Roman" w:cs="Times New Roman"/>
                  <w:color w:val="7030A0"/>
                  <w:sz w:val="18"/>
                  <w:szCs w:val="18"/>
                </w:rPr>
                <w:t>‘</w:t>
              </w:r>
            </w:ins>
            <w:r w:rsidRPr="007208E5">
              <w:rPr>
                <w:rFonts w:ascii="Times New Roman" w:hAnsi="Times New Roman" w:cs="Times New Roman"/>
                <w:color w:val="7030A0"/>
                <w:sz w:val="18"/>
                <w:szCs w:val="18"/>
              </w:rPr>
              <w:t xml:space="preserve">n 'MLD MAC </w:t>
            </w:r>
            <w:proofErr w:type="spellStart"/>
            <w:r w:rsidRPr="007208E5">
              <w:rPr>
                <w:rFonts w:ascii="Times New Roman" w:hAnsi="Times New Roman" w:cs="Times New Roman"/>
                <w:color w:val="7030A0"/>
                <w:sz w:val="18"/>
                <w:szCs w:val="18"/>
              </w:rPr>
              <w:t>addr</w:t>
            </w:r>
            <w:del w:id="847" w:author="Alfred Aster" w:date="2022-10-20T14:58:00Z">
              <w:r w:rsidRPr="007208E5" w:rsidDel="004F3BCE">
                <w:rPr>
                  <w:rFonts w:ascii="Times New Roman" w:hAnsi="Times New Roman" w:cs="Times New Roman"/>
                  <w:color w:val="7030A0"/>
                  <w:sz w:val="18"/>
                  <w:szCs w:val="18"/>
                </w:rPr>
                <w:delText>e</w:delText>
              </w:r>
            </w:del>
            <w:ins w:id="848" w:author="Alfred Aster" w:date="2022-10-20T14:58:00Z">
              <w:r w:rsidR="004F3BCE">
                <w:rPr>
                  <w:rFonts w:ascii="Times New Roman" w:hAnsi="Times New Roman" w:cs="Times New Roman"/>
                  <w:color w:val="7030A0"/>
                  <w:sz w:val="18"/>
                  <w:szCs w:val="18"/>
                </w:rPr>
                <w:t>’</w:t>
              </w:r>
            </w:ins>
            <w:r w:rsidRPr="007208E5">
              <w:rPr>
                <w:rFonts w:ascii="Times New Roman" w:hAnsi="Times New Roman" w:cs="Times New Roman"/>
                <w:color w:val="7030A0"/>
                <w:sz w:val="18"/>
                <w:szCs w:val="18"/>
              </w:rPr>
              <w:t>ss</w:t>
            </w:r>
            <w:proofErr w:type="spellEnd"/>
            <w:r w:rsidRPr="007208E5">
              <w:rPr>
                <w:rFonts w:ascii="Times New Roman" w:hAnsi="Times New Roman" w:cs="Times New Roman"/>
                <w:color w:val="7030A0"/>
                <w:sz w:val="18"/>
                <w:szCs w:val="18"/>
              </w:rPr>
              <w:t>'.</w:t>
            </w:r>
          </w:p>
        </w:tc>
        <w:tc>
          <w:tcPr>
            <w:tcW w:w="3150" w:type="dxa"/>
            <w:shd w:val="clear" w:color="auto" w:fill="auto"/>
          </w:tcPr>
          <w:p w14:paraId="721E40E1" w14:textId="77777777" w:rsidR="007208E5" w:rsidRPr="007208E5" w:rsidRDefault="007208E5" w:rsidP="007208E5">
            <w:pPr>
              <w:suppressAutoHyphens/>
              <w:spacing w:after="0"/>
              <w:rPr>
                <w:ins w:id="849" w:author="Alfred Aster" w:date="2022-10-16T22:21:00Z"/>
                <w:rFonts w:ascii="Times New Roman" w:hAnsi="Times New Roman" w:cs="Times New Roman"/>
                <w:bCs/>
                <w:color w:val="7030A0"/>
                <w:sz w:val="18"/>
                <w:szCs w:val="18"/>
              </w:rPr>
            </w:pPr>
            <w:ins w:id="850" w:author="Alfred Aster" w:date="2022-10-16T22:21:00Z">
              <w:r w:rsidRPr="007208E5">
                <w:rPr>
                  <w:rFonts w:ascii="Times New Roman" w:hAnsi="Times New Roman" w:cs="Times New Roman"/>
                  <w:bCs/>
                  <w:color w:val="7030A0"/>
                  <w:sz w:val="18"/>
                  <w:szCs w:val="18"/>
                </w:rPr>
                <w:t>Pending SP</w:t>
              </w:r>
            </w:ins>
            <w:ins w:id="851" w:author="Alfred Aster" w:date="2022-10-19T11:02:00Z">
              <w:r w:rsidRPr="007208E5">
                <w:rPr>
                  <w:rFonts w:ascii="Times New Roman" w:hAnsi="Times New Roman" w:cs="Times New Roman"/>
                  <w:bCs/>
                  <w:color w:val="7030A0"/>
                  <w:sz w:val="18"/>
                  <w:szCs w:val="18"/>
                </w:rPr>
                <w:t>: Majority Support. Done.</w:t>
              </w:r>
            </w:ins>
          </w:p>
          <w:p w14:paraId="7758C1CE" w14:textId="77777777" w:rsidR="00E9618E" w:rsidRPr="007208E5" w:rsidRDefault="00E9618E" w:rsidP="00E9618E">
            <w:pPr>
              <w:suppressAutoHyphens/>
              <w:spacing w:after="0"/>
              <w:rPr>
                <w:ins w:id="852" w:author="Alfred Aster" w:date="2022-10-16T22:21:00Z"/>
                <w:rFonts w:ascii="Times New Roman" w:hAnsi="Times New Roman" w:cs="Times New Roman"/>
                <w:bCs/>
                <w:color w:val="7030A0"/>
                <w:sz w:val="18"/>
                <w:szCs w:val="18"/>
              </w:rPr>
            </w:pPr>
          </w:p>
          <w:p w14:paraId="349AEA3C" w14:textId="1067E536" w:rsidR="00B45EC9" w:rsidRPr="007208E5" w:rsidRDefault="00B45EC9" w:rsidP="00B45EC9">
            <w:pPr>
              <w:suppressAutoHyphens/>
              <w:spacing w:after="0"/>
              <w:rPr>
                <w:rFonts w:ascii="Times New Roman" w:hAnsi="Times New Roman" w:cs="Times New Roman"/>
                <w:bCs/>
                <w:color w:val="7030A0"/>
                <w:sz w:val="18"/>
                <w:szCs w:val="18"/>
              </w:rPr>
            </w:pPr>
            <w:r w:rsidRPr="007208E5">
              <w:rPr>
                <w:rFonts w:ascii="Times New Roman" w:hAnsi="Times New Roman" w:cs="Times New Roman"/>
                <w:bCs/>
                <w:color w:val="7030A0"/>
                <w:sz w:val="18"/>
                <w:szCs w:val="18"/>
              </w:rPr>
              <w:t>Reject</w:t>
            </w:r>
            <w:del w:id="853" w:author="Alfred Aster" w:date="2022-10-20T14:58:00Z">
              <w:r w:rsidRPr="007208E5" w:rsidDel="004F3BCE">
                <w:rPr>
                  <w:rFonts w:ascii="Times New Roman" w:hAnsi="Times New Roman" w:cs="Times New Roman"/>
                  <w:bCs/>
                  <w:color w:val="7030A0"/>
                  <w:sz w:val="18"/>
                  <w:szCs w:val="18"/>
                </w:rPr>
                <w:delText>ed</w:delText>
              </w:r>
            </w:del>
            <w:ins w:id="854" w:author="Alfred Aster" w:date="2022-10-20T14:58:00Z">
              <w:r w:rsidR="004F3BCE">
                <w:rPr>
                  <w:rFonts w:ascii="Times New Roman" w:hAnsi="Times New Roman" w:cs="Times New Roman"/>
                  <w:bCs/>
                  <w:color w:val="7030A0"/>
                  <w:sz w:val="18"/>
                  <w:szCs w:val="18"/>
                </w:rPr>
                <w:t>–</w:t>
              </w:r>
            </w:ins>
            <w:r w:rsidRPr="007208E5">
              <w:rPr>
                <w:rFonts w:ascii="Times New Roman" w:hAnsi="Times New Roman" w:cs="Times New Roman"/>
                <w:bCs/>
                <w:color w:val="7030A0"/>
                <w:sz w:val="18"/>
                <w:szCs w:val="18"/>
              </w:rPr>
              <w:t xml:space="preserve"> -- A proposed resolution for “this CID” was discussed as part of the comment resolutions in “document”, however the group could not reach consensus on a proposed change that would resolve the comment.</w:t>
            </w:r>
          </w:p>
          <w:p w14:paraId="72EE19E9" w14:textId="3FBF2D3B" w:rsidR="006E2CF2" w:rsidRPr="007208E5" w:rsidRDefault="006E2CF2" w:rsidP="006E2CF2">
            <w:pPr>
              <w:suppressAutoHyphens/>
              <w:spacing w:after="0"/>
              <w:rPr>
                <w:rFonts w:ascii="Times New Roman" w:hAnsi="Times New Roman" w:cs="Times New Roman"/>
                <w:color w:val="7030A0"/>
                <w:sz w:val="18"/>
                <w:szCs w:val="18"/>
              </w:rPr>
            </w:pPr>
            <w:r w:rsidRPr="007208E5">
              <w:rPr>
                <w:rFonts w:ascii="Times New Roman" w:hAnsi="Times New Roman" w:cs="Times New Roman"/>
                <w:color w:val="7030A0"/>
                <w:sz w:val="18"/>
                <w:szCs w:val="18"/>
              </w:rPr>
              <w:br/>
              <w:t>This CID is discussed on September 8, 2022, but no straw poll is conducted yet.</w:t>
            </w:r>
            <w:r w:rsidRPr="007208E5">
              <w:rPr>
                <w:rFonts w:ascii="Times New Roman" w:hAnsi="Times New Roman" w:cs="Times New Roman"/>
                <w:color w:val="7030A0"/>
                <w:sz w:val="18"/>
                <w:szCs w:val="18"/>
              </w:rPr>
              <w:br/>
            </w:r>
          </w:p>
          <w:p w14:paraId="7E04D18A" w14:textId="77777777" w:rsidR="00B45EC9" w:rsidRPr="007208E5" w:rsidRDefault="00B45EC9" w:rsidP="00B45EC9">
            <w:pPr>
              <w:suppressAutoHyphens/>
              <w:spacing w:after="0"/>
              <w:rPr>
                <w:rFonts w:ascii="Times New Roman" w:hAnsi="Times New Roman" w:cs="Times New Roman"/>
                <w:bCs/>
                <w:color w:val="7030A0"/>
                <w:sz w:val="18"/>
                <w:szCs w:val="18"/>
              </w:rPr>
            </w:pPr>
            <w:r w:rsidRPr="007208E5">
              <w:rPr>
                <w:rFonts w:ascii="Times New Roman" w:hAnsi="Times New Roman" w:cs="Times New Roman"/>
                <w:bCs/>
                <w:color w:val="7030A0"/>
                <w:sz w:val="18"/>
                <w:szCs w:val="18"/>
              </w:rPr>
              <w:t>Insun Jang</w:t>
            </w:r>
            <w:r w:rsidRPr="007208E5">
              <w:rPr>
                <w:rFonts w:ascii="Times New Roman" w:hAnsi="Times New Roman" w:cs="Times New Roman"/>
                <w:bCs/>
                <w:color w:val="7030A0"/>
                <w:sz w:val="18"/>
                <w:szCs w:val="18"/>
              </w:rPr>
              <w:tab/>
              <w:t>22/1399r2</w:t>
            </w:r>
          </w:p>
          <w:p w14:paraId="19E7A860" w14:textId="77777777" w:rsidR="00B45EC9" w:rsidRPr="007208E5" w:rsidRDefault="00B45EC9" w:rsidP="00B45EC9">
            <w:pPr>
              <w:suppressAutoHyphens/>
              <w:spacing w:after="0"/>
              <w:rPr>
                <w:rFonts w:ascii="Times New Roman" w:hAnsi="Times New Roman" w:cs="Times New Roman"/>
                <w:bCs/>
                <w:color w:val="7030A0"/>
                <w:sz w:val="18"/>
                <w:szCs w:val="18"/>
              </w:rPr>
            </w:pPr>
            <w:r w:rsidRPr="007208E5">
              <w:rPr>
                <w:rFonts w:ascii="Times New Roman" w:hAnsi="Times New Roman" w:cs="Times New Roman"/>
                <w:bCs/>
                <w:color w:val="7030A0"/>
                <w:sz w:val="18"/>
                <w:szCs w:val="18"/>
              </w:rPr>
              <w:t>Notes from Discussion:</w:t>
            </w:r>
          </w:p>
          <w:p w14:paraId="4A8E8684" w14:textId="67332D7C" w:rsidR="00B45EC9" w:rsidRPr="007208E5" w:rsidRDefault="00B45EC9" w:rsidP="00B45EC9">
            <w:pPr>
              <w:suppressAutoHyphens/>
              <w:spacing w:after="0"/>
              <w:rPr>
                <w:rFonts w:ascii="Times New Roman" w:hAnsi="Times New Roman" w:cs="Times New Roman"/>
                <w:bCs/>
                <w:color w:val="7030A0"/>
                <w:sz w:val="18"/>
                <w:szCs w:val="18"/>
              </w:rPr>
            </w:pPr>
            <w:r w:rsidRPr="007208E5">
              <w:rPr>
                <w:rFonts w:ascii="Times New Roman" w:hAnsi="Times New Roman" w:cs="Times New Roman"/>
                <w:bCs/>
                <w:color w:val="7030A0"/>
                <w:sz w:val="18"/>
                <w:szCs w:val="18"/>
              </w:rPr>
              <w:t>&lt;&gt;</w:t>
            </w:r>
          </w:p>
          <w:p w14:paraId="67951633" w14:textId="38DC076D" w:rsidR="00B45EC9" w:rsidRPr="007208E5" w:rsidRDefault="00B45EC9" w:rsidP="006E2CF2">
            <w:pPr>
              <w:suppressAutoHyphens/>
              <w:spacing w:after="0"/>
              <w:rPr>
                <w:rFonts w:ascii="Times New Roman" w:hAnsi="Times New Roman" w:cs="Times New Roman"/>
                <w:bCs/>
                <w:color w:val="7030A0"/>
                <w:sz w:val="18"/>
                <w:szCs w:val="18"/>
              </w:rPr>
            </w:pPr>
          </w:p>
        </w:tc>
      </w:tr>
      <w:tr w:rsidR="006E2CF2" w:rsidRPr="008B0293" w14:paraId="160C28DF" w14:textId="77777777" w:rsidTr="00221221">
        <w:trPr>
          <w:trHeight w:val="220"/>
          <w:jc w:val="center"/>
        </w:trPr>
        <w:tc>
          <w:tcPr>
            <w:tcW w:w="715" w:type="dxa"/>
            <w:shd w:val="clear" w:color="auto" w:fill="auto"/>
            <w:noWrap/>
          </w:tcPr>
          <w:p w14:paraId="4394B981" w14:textId="27312D69" w:rsidR="006E2CF2" w:rsidRPr="007B6931" w:rsidRDefault="006E2CF2" w:rsidP="006E2CF2">
            <w:pPr>
              <w:suppressAutoHyphens/>
              <w:spacing w:after="0"/>
              <w:rPr>
                <w:rFonts w:ascii="Times New Roman" w:hAnsi="Times New Roman" w:cs="Times New Roman"/>
                <w:color w:val="7030A0"/>
                <w:sz w:val="18"/>
                <w:szCs w:val="18"/>
              </w:rPr>
            </w:pPr>
            <w:r w:rsidRPr="007B6931">
              <w:rPr>
                <w:rFonts w:ascii="Times New Roman" w:hAnsi="Times New Roman" w:cs="Times New Roman"/>
                <w:color w:val="7030A0"/>
                <w:sz w:val="18"/>
                <w:szCs w:val="18"/>
              </w:rPr>
              <w:t>11423</w:t>
            </w:r>
          </w:p>
        </w:tc>
        <w:tc>
          <w:tcPr>
            <w:tcW w:w="990" w:type="dxa"/>
          </w:tcPr>
          <w:p w14:paraId="3B9D5624" w14:textId="24A7CA7F" w:rsidR="006E2CF2" w:rsidRPr="007B6931" w:rsidRDefault="006E2CF2" w:rsidP="006E2CF2">
            <w:pPr>
              <w:suppressAutoHyphens/>
              <w:spacing w:after="0"/>
              <w:rPr>
                <w:rFonts w:ascii="Times New Roman" w:hAnsi="Times New Roman" w:cs="Times New Roman"/>
                <w:color w:val="7030A0"/>
                <w:sz w:val="18"/>
                <w:szCs w:val="18"/>
              </w:rPr>
            </w:pPr>
            <w:r w:rsidRPr="007B6931">
              <w:rPr>
                <w:rFonts w:ascii="Times New Roman" w:hAnsi="Times New Roman" w:cs="Times New Roman"/>
                <w:color w:val="7030A0"/>
                <w:sz w:val="18"/>
                <w:szCs w:val="18"/>
              </w:rPr>
              <w:t>Gaurang Naik</w:t>
            </w:r>
          </w:p>
        </w:tc>
        <w:tc>
          <w:tcPr>
            <w:tcW w:w="900" w:type="dxa"/>
            <w:shd w:val="clear" w:color="auto" w:fill="auto"/>
            <w:noWrap/>
          </w:tcPr>
          <w:p w14:paraId="1DFE7979" w14:textId="31AB892D" w:rsidR="006E2CF2" w:rsidRPr="007B6931" w:rsidRDefault="006E2CF2" w:rsidP="006E2CF2">
            <w:pPr>
              <w:suppressAutoHyphens/>
              <w:spacing w:after="0"/>
              <w:rPr>
                <w:rFonts w:ascii="Times New Roman" w:hAnsi="Times New Roman" w:cs="Times New Roman"/>
                <w:color w:val="7030A0"/>
                <w:sz w:val="18"/>
                <w:szCs w:val="18"/>
              </w:rPr>
            </w:pPr>
            <w:r w:rsidRPr="007B6931">
              <w:rPr>
                <w:rFonts w:ascii="Times New Roman" w:hAnsi="Times New Roman" w:cs="Times New Roman"/>
                <w:color w:val="7030A0"/>
                <w:sz w:val="18"/>
                <w:szCs w:val="18"/>
              </w:rPr>
              <w:t>35.3.5.4</w:t>
            </w:r>
          </w:p>
        </w:tc>
        <w:tc>
          <w:tcPr>
            <w:tcW w:w="720" w:type="dxa"/>
          </w:tcPr>
          <w:p w14:paraId="4686DAFE" w14:textId="1CBA4BCE" w:rsidR="006E2CF2" w:rsidRPr="007B6931" w:rsidRDefault="006E2CF2" w:rsidP="006E2CF2">
            <w:pPr>
              <w:suppressAutoHyphens/>
              <w:spacing w:after="0"/>
              <w:rPr>
                <w:rFonts w:ascii="Times New Roman" w:hAnsi="Times New Roman" w:cs="Times New Roman"/>
                <w:color w:val="7030A0"/>
                <w:sz w:val="18"/>
                <w:szCs w:val="18"/>
              </w:rPr>
            </w:pPr>
            <w:r w:rsidRPr="007B6931">
              <w:rPr>
                <w:rFonts w:ascii="Times New Roman" w:hAnsi="Times New Roman" w:cs="Times New Roman"/>
                <w:color w:val="7030A0"/>
                <w:sz w:val="18"/>
                <w:szCs w:val="18"/>
              </w:rPr>
              <w:t>424.24</w:t>
            </w:r>
          </w:p>
        </w:tc>
        <w:tc>
          <w:tcPr>
            <w:tcW w:w="2520" w:type="dxa"/>
            <w:shd w:val="clear" w:color="auto" w:fill="auto"/>
            <w:noWrap/>
          </w:tcPr>
          <w:p w14:paraId="3E8C196A" w14:textId="31FAEA1D" w:rsidR="006E2CF2" w:rsidRPr="007B6931" w:rsidRDefault="006E2CF2" w:rsidP="006E2CF2">
            <w:pPr>
              <w:suppressAutoHyphens/>
              <w:spacing w:after="0"/>
              <w:rPr>
                <w:rFonts w:ascii="Times New Roman" w:hAnsi="Times New Roman" w:cs="Times New Roman"/>
                <w:color w:val="7030A0"/>
                <w:sz w:val="18"/>
                <w:szCs w:val="18"/>
              </w:rPr>
            </w:pPr>
            <w:r w:rsidRPr="007B6931">
              <w:rPr>
                <w:rFonts w:ascii="Times New Roman" w:hAnsi="Times New Roman" w:cs="Times New Roman"/>
                <w:color w:val="7030A0"/>
                <w:sz w:val="18"/>
                <w:szCs w:val="18"/>
              </w:rPr>
              <w:t>A non-AP MLD also does not include the MLD ID subfield in the Basic ML element it transmits.</w:t>
            </w:r>
          </w:p>
        </w:tc>
        <w:tc>
          <w:tcPr>
            <w:tcW w:w="2340" w:type="dxa"/>
            <w:shd w:val="clear" w:color="auto" w:fill="auto"/>
            <w:noWrap/>
          </w:tcPr>
          <w:p w14:paraId="1FB7DADD" w14:textId="33156459" w:rsidR="006E2CF2" w:rsidRPr="007B6931" w:rsidRDefault="006E2CF2" w:rsidP="006E2CF2">
            <w:pPr>
              <w:suppressAutoHyphens/>
              <w:spacing w:after="0"/>
              <w:rPr>
                <w:rFonts w:ascii="Times New Roman" w:hAnsi="Times New Roman" w:cs="Times New Roman"/>
                <w:color w:val="7030A0"/>
                <w:sz w:val="18"/>
                <w:szCs w:val="18"/>
              </w:rPr>
            </w:pPr>
            <w:proofErr w:type="spellStart"/>
            <w:r w:rsidRPr="007B6931">
              <w:rPr>
                <w:rFonts w:ascii="Times New Roman" w:hAnsi="Times New Roman" w:cs="Times New Roman"/>
                <w:color w:val="7030A0"/>
                <w:sz w:val="18"/>
                <w:szCs w:val="18"/>
              </w:rPr>
              <w:t>A</w:t>
            </w:r>
            <w:del w:id="855" w:author="Alfred Aster" w:date="2022-10-20T14:58:00Z">
              <w:r w:rsidRPr="007B6931" w:rsidDel="004F3BCE">
                <w:rPr>
                  <w:rFonts w:ascii="Times New Roman" w:hAnsi="Times New Roman" w:cs="Times New Roman"/>
                  <w:color w:val="7030A0"/>
                  <w:sz w:val="18"/>
                  <w:szCs w:val="18"/>
                </w:rPr>
                <w:delText>d</w:delText>
              </w:r>
            </w:del>
            <w:ins w:id="856" w:author="Alfred Aster" w:date="2022-10-20T14:58:00Z">
              <w:r w:rsidR="004F3BCE">
                <w:rPr>
                  <w:rFonts w:ascii="Times New Roman" w:hAnsi="Times New Roman" w:cs="Times New Roman"/>
                  <w:color w:val="7030A0"/>
                  <w:sz w:val="18"/>
                  <w:szCs w:val="18"/>
                </w:rPr>
                <w:t>‘</w:t>
              </w:r>
            </w:ins>
            <w:r w:rsidRPr="007B6931">
              <w:rPr>
                <w:rFonts w:ascii="Times New Roman" w:hAnsi="Times New Roman" w:cs="Times New Roman"/>
                <w:color w:val="7030A0"/>
                <w:sz w:val="18"/>
                <w:szCs w:val="18"/>
              </w:rPr>
              <w:t>d</w:t>
            </w:r>
            <w:proofErr w:type="spellEnd"/>
            <w:r w:rsidRPr="007B6931">
              <w:rPr>
                <w:rFonts w:ascii="Times New Roman" w:hAnsi="Times New Roman" w:cs="Times New Roman"/>
                <w:color w:val="7030A0"/>
                <w:sz w:val="18"/>
                <w:szCs w:val="18"/>
              </w:rPr>
              <w:t xml:space="preserve"> 'MLD</w:t>
            </w:r>
            <w:del w:id="857" w:author="Alfred Aster" w:date="2022-10-20T14:58:00Z">
              <w:r w:rsidRPr="007B6931" w:rsidDel="004F3BCE">
                <w:rPr>
                  <w:rFonts w:ascii="Times New Roman" w:hAnsi="Times New Roman" w:cs="Times New Roman"/>
                  <w:color w:val="7030A0"/>
                  <w:sz w:val="18"/>
                  <w:szCs w:val="18"/>
                </w:rPr>
                <w:delText xml:space="preserve"> </w:delText>
              </w:r>
            </w:del>
            <w:ins w:id="858" w:author="Alfred Aster" w:date="2022-10-20T14:58:00Z">
              <w:r w:rsidR="004F3BCE">
                <w:rPr>
                  <w:rFonts w:ascii="Times New Roman" w:hAnsi="Times New Roman" w:cs="Times New Roman"/>
                  <w:color w:val="7030A0"/>
                  <w:sz w:val="18"/>
                  <w:szCs w:val="18"/>
                </w:rPr>
                <w:t>’</w:t>
              </w:r>
            </w:ins>
            <w:r w:rsidRPr="007B6931">
              <w:rPr>
                <w:rFonts w:ascii="Times New Roman" w:hAnsi="Times New Roman" w:cs="Times New Roman"/>
                <w:color w:val="7030A0"/>
                <w:sz w:val="18"/>
                <w:szCs w:val="18"/>
              </w:rPr>
              <w:t>ID' in the list of subfields not carried in the Common Info field in the Basic ML element carried in (Re)Assoc Request frames.</w:t>
            </w:r>
          </w:p>
        </w:tc>
        <w:tc>
          <w:tcPr>
            <w:tcW w:w="3150" w:type="dxa"/>
            <w:shd w:val="clear" w:color="auto" w:fill="auto"/>
          </w:tcPr>
          <w:p w14:paraId="6CA018C1" w14:textId="77777777" w:rsidR="007B6931" w:rsidRPr="007B6931" w:rsidRDefault="007B6931" w:rsidP="007B6931">
            <w:pPr>
              <w:suppressAutoHyphens/>
              <w:spacing w:after="0"/>
              <w:rPr>
                <w:ins w:id="859" w:author="Alfred Aster" w:date="2022-10-16T22:21:00Z"/>
                <w:rFonts w:ascii="Times New Roman" w:hAnsi="Times New Roman" w:cs="Times New Roman"/>
                <w:bCs/>
                <w:color w:val="7030A0"/>
                <w:sz w:val="18"/>
                <w:szCs w:val="18"/>
              </w:rPr>
            </w:pPr>
            <w:ins w:id="860" w:author="Alfred Aster" w:date="2022-10-16T22:21:00Z">
              <w:r w:rsidRPr="007B6931">
                <w:rPr>
                  <w:rFonts w:ascii="Times New Roman" w:hAnsi="Times New Roman" w:cs="Times New Roman"/>
                  <w:bCs/>
                  <w:color w:val="7030A0"/>
                  <w:sz w:val="18"/>
                  <w:szCs w:val="18"/>
                </w:rPr>
                <w:t>Pending SP</w:t>
              </w:r>
            </w:ins>
            <w:ins w:id="861" w:author="Alfred Aster" w:date="2022-10-19T11:02:00Z">
              <w:r w:rsidRPr="007B6931">
                <w:rPr>
                  <w:rFonts w:ascii="Times New Roman" w:hAnsi="Times New Roman" w:cs="Times New Roman"/>
                  <w:bCs/>
                  <w:color w:val="7030A0"/>
                  <w:sz w:val="18"/>
                  <w:szCs w:val="18"/>
                </w:rPr>
                <w:t>: Majority Support. Done.</w:t>
              </w:r>
            </w:ins>
          </w:p>
          <w:p w14:paraId="4344D54C" w14:textId="77777777" w:rsidR="00E9618E" w:rsidRPr="007B6931" w:rsidRDefault="00E9618E" w:rsidP="00E9618E">
            <w:pPr>
              <w:suppressAutoHyphens/>
              <w:spacing w:after="0"/>
              <w:rPr>
                <w:ins w:id="862" w:author="Alfred Aster" w:date="2022-10-16T22:21:00Z"/>
                <w:rFonts w:ascii="Times New Roman" w:hAnsi="Times New Roman" w:cs="Times New Roman"/>
                <w:bCs/>
                <w:color w:val="7030A0"/>
                <w:sz w:val="18"/>
                <w:szCs w:val="18"/>
              </w:rPr>
            </w:pPr>
          </w:p>
          <w:p w14:paraId="6E1AE528" w14:textId="571A5764" w:rsidR="00B45EC9" w:rsidRPr="007B6931" w:rsidRDefault="00B45EC9" w:rsidP="00B45EC9">
            <w:pPr>
              <w:suppressAutoHyphens/>
              <w:spacing w:after="0"/>
              <w:rPr>
                <w:rFonts w:ascii="Times New Roman" w:hAnsi="Times New Roman" w:cs="Times New Roman"/>
                <w:bCs/>
                <w:color w:val="7030A0"/>
                <w:sz w:val="18"/>
                <w:szCs w:val="18"/>
              </w:rPr>
            </w:pPr>
            <w:r w:rsidRPr="007B6931">
              <w:rPr>
                <w:rFonts w:ascii="Times New Roman" w:hAnsi="Times New Roman" w:cs="Times New Roman"/>
                <w:bCs/>
                <w:color w:val="7030A0"/>
                <w:sz w:val="18"/>
                <w:szCs w:val="18"/>
              </w:rPr>
              <w:t>Reject</w:t>
            </w:r>
            <w:del w:id="863" w:author="Alfred Aster" w:date="2022-10-20T14:58:00Z">
              <w:r w:rsidRPr="007B6931" w:rsidDel="004F3BCE">
                <w:rPr>
                  <w:rFonts w:ascii="Times New Roman" w:hAnsi="Times New Roman" w:cs="Times New Roman"/>
                  <w:bCs/>
                  <w:color w:val="7030A0"/>
                  <w:sz w:val="18"/>
                  <w:szCs w:val="18"/>
                </w:rPr>
                <w:delText>ed</w:delText>
              </w:r>
            </w:del>
            <w:ins w:id="864" w:author="Alfred Aster" w:date="2022-10-20T14:58:00Z">
              <w:r w:rsidR="004F3BCE">
                <w:rPr>
                  <w:rFonts w:ascii="Times New Roman" w:hAnsi="Times New Roman" w:cs="Times New Roman"/>
                  <w:bCs/>
                  <w:color w:val="7030A0"/>
                  <w:sz w:val="18"/>
                  <w:szCs w:val="18"/>
                </w:rPr>
                <w:t>–</w:t>
              </w:r>
            </w:ins>
            <w:r w:rsidRPr="007B6931">
              <w:rPr>
                <w:rFonts w:ascii="Times New Roman" w:hAnsi="Times New Roman" w:cs="Times New Roman"/>
                <w:bCs/>
                <w:color w:val="7030A0"/>
                <w:sz w:val="18"/>
                <w:szCs w:val="18"/>
              </w:rPr>
              <w:t xml:space="preserve"> -- A proposed resolution for “this CID” was discussed as part of the comment resolutions in “document”, however the group could not reach consensus on a proposed change that would resolve the comment.</w:t>
            </w:r>
          </w:p>
          <w:p w14:paraId="4F32013D" w14:textId="64DED564" w:rsidR="006E2CF2" w:rsidRPr="007B6931" w:rsidRDefault="006E2CF2" w:rsidP="006E2CF2">
            <w:pPr>
              <w:suppressAutoHyphens/>
              <w:spacing w:after="0"/>
              <w:rPr>
                <w:rFonts w:ascii="Times New Roman" w:hAnsi="Times New Roman" w:cs="Times New Roman"/>
                <w:color w:val="7030A0"/>
                <w:sz w:val="18"/>
                <w:szCs w:val="18"/>
              </w:rPr>
            </w:pPr>
            <w:r w:rsidRPr="007B6931">
              <w:rPr>
                <w:rFonts w:ascii="Times New Roman" w:hAnsi="Times New Roman" w:cs="Times New Roman"/>
                <w:color w:val="7030A0"/>
                <w:sz w:val="18"/>
                <w:szCs w:val="18"/>
              </w:rPr>
              <w:br/>
              <w:t>This CID is discussed on September 8, 2022, but no straw poll is conducted yet.</w:t>
            </w:r>
            <w:r w:rsidRPr="007B6931">
              <w:rPr>
                <w:rFonts w:ascii="Times New Roman" w:hAnsi="Times New Roman" w:cs="Times New Roman"/>
                <w:color w:val="7030A0"/>
                <w:sz w:val="18"/>
                <w:szCs w:val="18"/>
              </w:rPr>
              <w:br/>
            </w:r>
          </w:p>
          <w:p w14:paraId="68DDE341" w14:textId="77777777" w:rsidR="00B45EC9" w:rsidRPr="007B6931" w:rsidRDefault="00B45EC9" w:rsidP="00B45EC9">
            <w:pPr>
              <w:suppressAutoHyphens/>
              <w:spacing w:after="0"/>
              <w:rPr>
                <w:rFonts w:ascii="Times New Roman" w:hAnsi="Times New Roman" w:cs="Times New Roman"/>
                <w:bCs/>
                <w:color w:val="7030A0"/>
                <w:sz w:val="18"/>
                <w:szCs w:val="18"/>
              </w:rPr>
            </w:pPr>
            <w:r w:rsidRPr="007B6931">
              <w:rPr>
                <w:rFonts w:ascii="Times New Roman" w:hAnsi="Times New Roman" w:cs="Times New Roman"/>
                <w:bCs/>
                <w:color w:val="7030A0"/>
                <w:sz w:val="18"/>
                <w:szCs w:val="18"/>
              </w:rPr>
              <w:t>Insun Jang</w:t>
            </w:r>
            <w:r w:rsidRPr="007B6931">
              <w:rPr>
                <w:rFonts w:ascii="Times New Roman" w:hAnsi="Times New Roman" w:cs="Times New Roman"/>
                <w:bCs/>
                <w:color w:val="7030A0"/>
                <w:sz w:val="18"/>
                <w:szCs w:val="18"/>
              </w:rPr>
              <w:tab/>
              <w:t>22/1399r2</w:t>
            </w:r>
          </w:p>
          <w:p w14:paraId="23641E30" w14:textId="77777777" w:rsidR="00B45EC9" w:rsidRPr="007B6931" w:rsidRDefault="00B45EC9" w:rsidP="00B45EC9">
            <w:pPr>
              <w:suppressAutoHyphens/>
              <w:spacing w:after="0"/>
              <w:rPr>
                <w:rFonts w:ascii="Times New Roman" w:hAnsi="Times New Roman" w:cs="Times New Roman"/>
                <w:bCs/>
                <w:color w:val="7030A0"/>
                <w:sz w:val="18"/>
                <w:szCs w:val="18"/>
              </w:rPr>
            </w:pPr>
            <w:r w:rsidRPr="007B6931">
              <w:rPr>
                <w:rFonts w:ascii="Times New Roman" w:hAnsi="Times New Roman" w:cs="Times New Roman"/>
                <w:bCs/>
                <w:color w:val="7030A0"/>
                <w:sz w:val="18"/>
                <w:szCs w:val="18"/>
              </w:rPr>
              <w:t>Notes from Discussion:</w:t>
            </w:r>
          </w:p>
          <w:p w14:paraId="40A1EE72" w14:textId="77777777" w:rsidR="00B45EC9" w:rsidRPr="007B6931" w:rsidRDefault="00B45EC9" w:rsidP="00B45EC9">
            <w:pPr>
              <w:suppressAutoHyphens/>
              <w:spacing w:after="0"/>
              <w:rPr>
                <w:rFonts w:ascii="Times New Roman" w:hAnsi="Times New Roman" w:cs="Times New Roman"/>
                <w:bCs/>
                <w:color w:val="7030A0"/>
                <w:sz w:val="18"/>
                <w:szCs w:val="18"/>
              </w:rPr>
            </w:pPr>
            <w:r w:rsidRPr="007B6931">
              <w:rPr>
                <w:rFonts w:ascii="Times New Roman" w:hAnsi="Times New Roman" w:cs="Times New Roman"/>
                <w:bCs/>
                <w:color w:val="7030A0"/>
                <w:sz w:val="18"/>
                <w:szCs w:val="18"/>
              </w:rPr>
              <w:t>&lt;&gt;</w:t>
            </w:r>
          </w:p>
          <w:p w14:paraId="6B542494" w14:textId="005E66FF" w:rsidR="00B45EC9" w:rsidRPr="007B6931" w:rsidRDefault="00B45EC9" w:rsidP="00B45EC9">
            <w:pPr>
              <w:suppressAutoHyphens/>
              <w:spacing w:after="0"/>
              <w:rPr>
                <w:rFonts w:ascii="Times New Roman" w:hAnsi="Times New Roman" w:cs="Times New Roman"/>
                <w:bCs/>
                <w:color w:val="7030A0"/>
                <w:sz w:val="18"/>
                <w:szCs w:val="18"/>
              </w:rPr>
            </w:pPr>
          </w:p>
        </w:tc>
      </w:tr>
      <w:tr w:rsidR="006E2CF2" w:rsidRPr="008B0293" w14:paraId="507E284D" w14:textId="77777777" w:rsidTr="00221221">
        <w:trPr>
          <w:trHeight w:val="220"/>
          <w:jc w:val="center"/>
        </w:trPr>
        <w:tc>
          <w:tcPr>
            <w:tcW w:w="715" w:type="dxa"/>
            <w:shd w:val="clear" w:color="auto" w:fill="auto"/>
            <w:noWrap/>
          </w:tcPr>
          <w:p w14:paraId="6B88A416" w14:textId="54102A33" w:rsidR="006E2CF2" w:rsidRPr="007B6931" w:rsidRDefault="006E2CF2" w:rsidP="006E2CF2">
            <w:pPr>
              <w:suppressAutoHyphens/>
              <w:spacing w:after="0"/>
              <w:rPr>
                <w:rFonts w:ascii="Times New Roman" w:hAnsi="Times New Roman" w:cs="Times New Roman"/>
                <w:color w:val="7030A0"/>
                <w:sz w:val="18"/>
                <w:szCs w:val="18"/>
              </w:rPr>
            </w:pPr>
            <w:r w:rsidRPr="007B6931">
              <w:rPr>
                <w:rFonts w:ascii="Times New Roman" w:hAnsi="Times New Roman" w:cs="Times New Roman"/>
                <w:color w:val="7030A0"/>
                <w:sz w:val="18"/>
                <w:szCs w:val="18"/>
              </w:rPr>
              <w:t>11424</w:t>
            </w:r>
          </w:p>
        </w:tc>
        <w:tc>
          <w:tcPr>
            <w:tcW w:w="990" w:type="dxa"/>
          </w:tcPr>
          <w:p w14:paraId="740BDF38" w14:textId="0B2FCBFC" w:rsidR="006E2CF2" w:rsidRPr="007B6931" w:rsidRDefault="006E2CF2" w:rsidP="006E2CF2">
            <w:pPr>
              <w:suppressAutoHyphens/>
              <w:spacing w:after="0"/>
              <w:rPr>
                <w:rFonts w:ascii="Times New Roman" w:hAnsi="Times New Roman" w:cs="Times New Roman"/>
                <w:color w:val="7030A0"/>
                <w:sz w:val="18"/>
                <w:szCs w:val="18"/>
              </w:rPr>
            </w:pPr>
            <w:r w:rsidRPr="007B6931">
              <w:rPr>
                <w:rFonts w:ascii="Times New Roman" w:hAnsi="Times New Roman" w:cs="Times New Roman"/>
                <w:color w:val="7030A0"/>
                <w:sz w:val="18"/>
                <w:szCs w:val="18"/>
              </w:rPr>
              <w:t>Gaurang Naik</w:t>
            </w:r>
          </w:p>
        </w:tc>
        <w:tc>
          <w:tcPr>
            <w:tcW w:w="900" w:type="dxa"/>
            <w:shd w:val="clear" w:color="auto" w:fill="auto"/>
            <w:noWrap/>
          </w:tcPr>
          <w:p w14:paraId="067F51AC" w14:textId="1005DE80" w:rsidR="006E2CF2" w:rsidRPr="007B6931" w:rsidRDefault="006E2CF2" w:rsidP="006E2CF2">
            <w:pPr>
              <w:suppressAutoHyphens/>
              <w:spacing w:after="0"/>
              <w:rPr>
                <w:rFonts w:ascii="Times New Roman" w:hAnsi="Times New Roman" w:cs="Times New Roman"/>
                <w:color w:val="7030A0"/>
                <w:sz w:val="18"/>
                <w:szCs w:val="18"/>
              </w:rPr>
            </w:pPr>
            <w:r w:rsidRPr="007B6931">
              <w:rPr>
                <w:rFonts w:ascii="Times New Roman" w:hAnsi="Times New Roman" w:cs="Times New Roman"/>
                <w:color w:val="7030A0"/>
                <w:sz w:val="18"/>
                <w:szCs w:val="18"/>
              </w:rPr>
              <w:t>35.3.5.4</w:t>
            </w:r>
          </w:p>
        </w:tc>
        <w:tc>
          <w:tcPr>
            <w:tcW w:w="720" w:type="dxa"/>
          </w:tcPr>
          <w:p w14:paraId="5D6CDD5E" w14:textId="4C358548" w:rsidR="006E2CF2" w:rsidRPr="007B6931" w:rsidRDefault="006E2CF2" w:rsidP="006E2CF2">
            <w:pPr>
              <w:suppressAutoHyphens/>
              <w:spacing w:after="0"/>
              <w:rPr>
                <w:rFonts w:ascii="Times New Roman" w:hAnsi="Times New Roman" w:cs="Times New Roman"/>
                <w:color w:val="7030A0"/>
                <w:sz w:val="18"/>
                <w:szCs w:val="18"/>
              </w:rPr>
            </w:pPr>
            <w:r w:rsidRPr="007B6931">
              <w:rPr>
                <w:rFonts w:ascii="Times New Roman" w:hAnsi="Times New Roman" w:cs="Times New Roman"/>
                <w:color w:val="7030A0"/>
                <w:sz w:val="18"/>
                <w:szCs w:val="18"/>
              </w:rPr>
              <w:t>424.56</w:t>
            </w:r>
          </w:p>
        </w:tc>
        <w:tc>
          <w:tcPr>
            <w:tcW w:w="2520" w:type="dxa"/>
            <w:shd w:val="clear" w:color="auto" w:fill="auto"/>
            <w:noWrap/>
          </w:tcPr>
          <w:p w14:paraId="34754D98" w14:textId="3C46EF27" w:rsidR="006E2CF2" w:rsidRPr="007B6931" w:rsidRDefault="006E2CF2" w:rsidP="006E2CF2">
            <w:pPr>
              <w:suppressAutoHyphens/>
              <w:spacing w:after="0"/>
              <w:rPr>
                <w:rFonts w:ascii="Times New Roman" w:hAnsi="Times New Roman" w:cs="Times New Roman"/>
                <w:color w:val="7030A0"/>
                <w:sz w:val="18"/>
                <w:szCs w:val="18"/>
              </w:rPr>
            </w:pPr>
            <w:r w:rsidRPr="007B6931">
              <w:rPr>
                <w:rFonts w:ascii="Times New Roman" w:hAnsi="Times New Roman" w:cs="Times New Roman"/>
                <w:color w:val="7030A0"/>
                <w:sz w:val="18"/>
                <w:szCs w:val="18"/>
              </w:rPr>
              <w:t>(Re)Assoc Response frames carry Medium Synchronization Delay Information subfield in the Basic ML element.</w:t>
            </w:r>
          </w:p>
        </w:tc>
        <w:tc>
          <w:tcPr>
            <w:tcW w:w="2340" w:type="dxa"/>
            <w:shd w:val="clear" w:color="auto" w:fill="auto"/>
            <w:noWrap/>
          </w:tcPr>
          <w:p w14:paraId="132E9005" w14:textId="24BB9F5C" w:rsidR="006E2CF2" w:rsidRPr="007B6931" w:rsidRDefault="006E2CF2" w:rsidP="006E2CF2">
            <w:pPr>
              <w:suppressAutoHyphens/>
              <w:spacing w:after="0"/>
              <w:rPr>
                <w:rFonts w:ascii="Times New Roman" w:hAnsi="Times New Roman" w:cs="Times New Roman"/>
                <w:color w:val="7030A0"/>
                <w:sz w:val="18"/>
                <w:szCs w:val="18"/>
              </w:rPr>
            </w:pPr>
            <w:proofErr w:type="spellStart"/>
            <w:r w:rsidRPr="007B6931">
              <w:rPr>
                <w:rFonts w:ascii="Times New Roman" w:hAnsi="Times New Roman" w:cs="Times New Roman"/>
                <w:color w:val="7030A0"/>
                <w:sz w:val="18"/>
                <w:szCs w:val="18"/>
              </w:rPr>
              <w:t>a</w:t>
            </w:r>
            <w:del w:id="865" w:author="Alfred Aster" w:date="2022-10-20T14:58:00Z">
              <w:r w:rsidRPr="007B6931" w:rsidDel="004F3BCE">
                <w:rPr>
                  <w:rFonts w:ascii="Times New Roman" w:hAnsi="Times New Roman" w:cs="Times New Roman"/>
                  <w:color w:val="7030A0"/>
                  <w:sz w:val="18"/>
                  <w:szCs w:val="18"/>
                </w:rPr>
                <w:delText>d</w:delText>
              </w:r>
            </w:del>
            <w:ins w:id="866" w:author="Alfred Aster" w:date="2022-10-20T14:58:00Z">
              <w:r w:rsidR="004F3BCE">
                <w:rPr>
                  <w:rFonts w:ascii="Times New Roman" w:hAnsi="Times New Roman" w:cs="Times New Roman"/>
                  <w:color w:val="7030A0"/>
                  <w:sz w:val="18"/>
                  <w:szCs w:val="18"/>
                </w:rPr>
                <w:t>‘</w:t>
              </w:r>
            </w:ins>
            <w:r w:rsidRPr="007B6931">
              <w:rPr>
                <w:rFonts w:ascii="Times New Roman" w:hAnsi="Times New Roman" w:cs="Times New Roman"/>
                <w:color w:val="7030A0"/>
                <w:sz w:val="18"/>
                <w:szCs w:val="18"/>
              </w:rPr>
              <w:t>d</w:t>
            </w:r>
            <w:proofErr w:type="spellEnd"/>
            <w:r w:rsidRPr="007B6931">
              <w:rPr>
                <w:rFonts w:ascii="Times New Roman" w:hAnsi="Times New Roman" w:cs="Times New Roman"/>
                <w:color w:val="7030A0"/>
                <w:sz w:val="18"/>
                <w:szCs w:val="18"/>
              </w:rPr>
              <w:t xml:space="preserve"> 'and may include the Medium Synchronization Delay Information </w:t>
            </w:r>
            <w:proofErr w:type="spellStart"/>
            <w:r w:rsidRPr="007B6931">
              <w:rPr>
                <w:rFonts w:ascii="Times New Roman" w:hAnsi="Times New Roman" w:cs="Times New Roman"/>
                <w:color w:val="7030A0"/>
                <w:sz w:val="18"/>
                <w:szCs w:val="18"/>
              </w:rPr>
              <w:t>subfi</w:t>
            </w:r>
            <w:del w:id="867" w:author="Alfred Aster" w:date="2022-10-20T14:58:00Z">
              <w:r w:rsidRPr="007B6931" w:rsidDel="004F3BCE">
                <w:rPr>
                  <w:rFonts w:ascii="Times New Roman" w:hAnsi="Times New Roman" w:cs="Times New Roman"/>
                  <w:color w:val="7030A0"/>
                  <w:sz w:val="18"/>
                  <w:szCs w:val="18"/>
                </w:rPr>
                <w:delText>e</w:delText>
              </w:r>
            </w:del>
            <w:ins w:id="868" w:author="Alfred Aster" w:date="2022-10-20T14:58:00Z">
              <w:r w:rsidR="004F3BCE">
                <w:rPr>
                  <w:rFonts w:ascii="Times New Roman" w:hAnsi="Times New Roman" w:cs="Times New Roman"/>
                  <w:color w:val="7030A0"/>
                  <w:sz w:val="18"/>
                  <w:szCs w:val="18"/>
                </w:rPr>
                <w:t>’</w:t>
              </w:r>
            </w:ins>
            <w:r w:rsidRPr="007B6931">
              <w:rPr>
                <w:rFonts w:ascii="Times New Roman" w:hAnsi="Times New Roman" w:cs="Times New Roman"/>
                <w:color w:val="7030A0"/>
                <w:sz w:val="18"/>
                <w:szCs w:val="18"/>
              </w:rPr>
              <w:t>ld</w:t>
            </w:r>
            <w:proofErr w:type="spellEnd"/>
            <w:r w:rsidRPr="007B6931">
              <w:rPr>
                <w:rFonts w:ascii="Times New Roman" w:hAnsi="Times New Roman" w:cs="Times New Roman"/>
                <w:color w:val="7030A0"/>
                <w:sz w:val="18"/>
                <w:szCs w:val="18"/>
              </w:rPr>
              <w:t>' at the end of the paragraph.</w:t>
            </w:r>
          </w:p>
        </w:tc>
        <w:tc>
          <w:tcPr>
            <w:tcW w:w="3150" w:type="dxa"/>
            <w:shd w:val="clear" w:color="auto" w:fill="auto"/>
          </w:tcPr>
          <w:p w14:paraId="26E4B77B" w14:textId="77777777" w:rsidR="007B6931" w:rsidRPr="007B6931" w:rsidRDefault="007B6931" w:rsidP="007B6931">
            <w:pPr>
              <w:suppressAutoHyphens/>
              <w:spacing w:after="0"/>
              <w:rPr>
                <w:ins w:id="869" w:author="Alfred Aster" w:date="2022-10-16T22:21:00Z"/>
                <w:rFonts w:ascii="Times New Roman" w:hAnsi="Times New Roman" w:cs="Times New Roman"/>
                <w:bCs/>
                <w:color w:val="7030A0"/>
                <w:sz w:val="18"/>
                <w:szCs w:val="18"/>
              </w:rPr>
            </w:pPr>
            <w:ins w:id="870" w:author="Alfred Aster" w:date="2022-10-16T22:21:00Z">
              <w:r w:rsidRPr="007B6931">
                <w:rPr>
                  <w:rFonts w:ascii="Times New Roman" w:hAnsi="Times New Roman" w:cs="Times New Roman"/>
                  <w:bCs/>
                  <w:color w:val="7030A0"/>
                  <w:sz w:val="18"/>
                  <w:szCs w:val="18"/>
                </w:rPr>
                <w:t>Pending SP</w:t>
              </w:r>
            </w:ins>
            <w:ins w:id="871" w:author="Alfred Aster" w:date="2022-10-19T11:02:00Z">
              <w:r w:rsidRPr="007B6931">
                <w:rPr>
                  <w:rFonts w:ascii="Times New Roman" w:hAnsi="Times New Roman" w:cs="Times New Roman"/>
                  <w:bCs/>
                  <w:color w:val="7030A0"/>
                  <w:sz w:val="18"/>
                  <w:szCs w:val="18"/>
                </w:rPr>
                <w:t>: Majority Support. Done.</w:t>
              </w:r>
            </w:ins>
          </w:p>
          <w:p w14:paraId="7919F088" w14:textId="77777777" w:rsidR="00E9618E" w:rsidRPr="007B6931" w:rsidRDefault="00E9618E" w:rsidP="00E9618E">
            <w:pPr>
              <w:suppressAutoHyphens/>
              <w:spacing w:after="0"/>
              <w:rPr>
                <w:ins w:id="872" w:author="Alfred Aster" w:date="2022-10-16T22:21:00Z"/>
                <w:rFonts w:ascii="Times New Roman" w:hAnsi="Times New Roman" w:cs="Times New Roman"/>
                <w:bCs/>
                <w:color w:val="7030A0"/>
                <w:sz w:val="18"/>
                <w:szCs w:val="18"/>
              </w:rPr>
            </w:pPr>
          </w:p>
          <w:p w14:paraId="6B767687" w14:textId="61982D51" w:rsidR="00B45EC9" w:rsidRPr="007B6931" w:rsidRDefault="00B45EC9" w:rsidP="00B45EC9">
            <w:pPr>
              <w:suppressAutoHyphens/>
              <w:spacing w:after="0"/>
              <w:rPr>
                <w:rFonts w:ascii="Times New Roman" w:hAnsi="Times New Roman" w:cs="Times New Roman"/>
                <w:bCs/>
                <w:color w:val="7030A0"/>
                <w:sz w:val="18"/>
                <w:szCs w:val="18"/>
              </w:rPr>
            </w:pPr>
            <w:r w:rsidRPr="007B6931">
              <w:rPr>
                <w:rFonts w:ascii="Times New Roman" w:hAnsi="Times New Roman" w:cs="Times New Roman"/>
                <w:bCs/>
                <w:color w:val="7030A0"/>
                <w:sz w:val="18"/>
                <w:szCs w:val="18"/>
              </w:rPr>
              <w:t>Reject</w:t>
            </w:r>
            <w:del w:id="873" w:author="Alfred Aster" w:date="2022-10-20T14:58:00Z">
              <w:r w:rsidRPr="007B6931" w:rsidDel="004F3BCE">
                <w:rPr>
                  <w:rFonts w:ascii="Times New Roman" w:hAnsi="Times New Roman" w:cs="Times New Roman"/>
                  <w:bCs/>
                  <w:color w:val="7030A0"/>
                  <w:sz w:val="18"/>
                  <w:szCs w:val="18"/>
                </w:rPr>
                <w:delText>ed</w:delText>
              </w:r>
            </w:del>
            <w:ins w:id="874" w:author="Alfred Aster" w:date="2022-10-20T14:58:00Z">
              <w:r w:rsidR="004F3BCE">
                <w:rPr>
                  <w:rFonts w:ascii="Times New Roman" w:hAnsi="Times New Roman" w:cs="Times New Roman"/>
                  <w:bCs/>
                  <w:color w:val="7030A0"/>
                  <w:sz w:val="18"/>
                  <w:szCs w:val="18"/>
                </w:rPr>
                <w:t>–</w:t>
              </w:r>
            </w:ins>
            <w:r w:rsidRPr="007B6931">
              <w:rPr>
                <w:rFonts w:ascii="Times New Roman" w:hAnsi="Times New Roman" w:cs="Times New Roman"/>
                <w:bCs/>
                <w:color w:val="7030A0"/>
                <w:sz w:val="18"/>
                <w:szCs w:val="18"/>
              </w:rPr>
              <w:t xml:space="preserve"> -- A proposed resolution for “this CID” was discussed as part of the comment resolutions in “document”, however the group could not reach consensus on a proposed change that would resolve the comment.</w:t>
            </w:r>
          </w:p>
          <w:p w14:paraId="372EBC65" w14:textId="6510BC52" w:rsidR="006E2CF2" w:rsidRPr="007B6931" w:rsidRDefault="006E2CF2" w:rsidP="006E2CF2">
            <w:pPr>
              <w:suppressAutoHyphens/>
              <w:spacing w:after="0"/>
              <w:rPr>
                <w:rFonts w:ascii="Times New Roman" w:hAnsi="Times New Roman" w:cs="Times New Roman"/>
                <w:color w:val="7030A0"/>
                <w:sz w:val="18"/>
                <w:szCs w:val="18"/>
              </w:rPr>
            </w:pPr>
            <w:r w:rsidRPr="007B6931">
              <w:rPr>
                <w:rFonts w:ascii="Times New Roman" w:hAnsi="Times New Roman" w:cs="Times New Roman"/>
                <w:color w:val="7030A0"/>
                <w:sz w:val="18"/>
                <w:szCs w:val="18"/>
              </w:rPr>
              <w:br/>
              <w:t>This CID is discussed on September 8, 2022, but no straw poll is conducted yet.</w:t>
            </w:r>
          </w:p>
          <w:p w14:paraId="3106BF8D" w14:textId="77777777" w:rsidR="006E2CF2" w:rsidRPr="007B6931" w:rsidRDefault="006E2CF2" w:rsidP="006E2CF2">
            <w:pPr>
              <w:suppressAutoHyphens/>
              <w:spacing w:after="0"/>
              <w:rPr>
                <w:rFonts w:ascii="Times New Roman" w:hAnsi="Times New Roman" w:cs="Times New Roman"/>
                <w:color w:val="7030A0"/>
                <w:sz w:val="18"/>
                <w:szCs w:val="18"/>
              </w:rPr>
            </w:pPr>
          </w:p>
          <w:p w14:paraId="501685BE" w14:textId="77777777" w:rsidR="00B45EC9" w:rsidRPr="007B6931" w:rsidRDefault="00B45EC9" w:rsidP="00B45EC9">
            <w:pPr>
              <w:suppressAutoHyphens/>
              <w:spacing w:after="0"/>
              <w:rPr>
                <w:rFonts w:ascii="Times New Roman" w:hAnsi="Times New Roman" w:cs="Times New Roman"/>
                <w:bCs/>
                <w:color w:val="7030A0"/>
                <w:sz w:val="18"/>
                <w:szCs w:val="18"/>
              </w:rPr>
            </w:pPr>
            <w:r w:rsidRPr="007B6931">
              <w:rPr>
                <w:rFonts w:ascii="Times New Roman" w:hAnsi="Times New Roman" w:cs="Times New Roman"/>
                <w:bCs/>
                <w:color w:val="7030A0"/>
                <w:sz w:val="18"/>
                <w:szCs w:val="18"/>
              </w:rPr>
              <w:t>Insun Jang</w:t>
            </w:r>
            <w:r w:rsidRPr="007B6931">
              <w:rPr>
                <w:rFonts w:ascii="Times New Roman" w:hAnsi="Times New Roman" w:cs="Times New Roman"/>
                <w:bCs/>
                <w:color w:val="7030A0"/>
                <w:sz w:val="18"/>
                <w:szCs w:val="18"/>
              </w:rPr>
              <w:tab/>
              <w:t>22/1399r2</w:t>
            </w:r>
          </w:p>
          <w:p w14:paraId="0B159867" w14:textId="77777777" w:rsidR="00B45EC9" w:rsidRPr="007B6931" w:rsidRDefault="00B45EC9" w:rsidP="00B45EC9">
            <w:pPr>
              <w:suppressAutoHyphens/>
              <w:spacing w:after="0"/>
              <w:rPr>
                <w:rFonts w:ascii="Times New Roman" w:hAnsi="Times New Roman" w:cs="Times New Roman"/>
                <w:bCs/>
                <w:color w:val="7030A0"/>
                <w:sz w:val="18"/>
                <w:szCs w:val="18"/>
              </w:rPr>
            </w:pPr>
            <w:r w:rsidRPr="007B6931">
              <w:rPr>
                <w:rFonts w:ascii="Times New Roman" w:hAnsi="Times New Roman" w:cs="Times New Roman"/>
                <w:bCs/>
                <w:color w:val="7030A0"/>
                <w:sz w:val="18"/>
                <w:szCs w:val="18"/>
              </w:rPr>
              <w:t>Notes from Discussion:</w:t>
            </w:r>
          </w:p>
          <w:p w14:paraId="682927E4" w14:textId="77777777" w:rsidR="00B45EC9" w:rsidRPr="007B6931" w:rsidRDefault="00B45EC9" w:rsidP="00B45EC9">
            <w:pPr>
              <w:suppressAutoHyphens/>
              <w:spacing w:after="0"/>
              <w:rPr>
                <w:rFonts w:ascii="Times New Roman" w:hAnsi="Times New Roman" w:cs="Times New Roman"/>
                <w:bCs/>
                <w:color w:val="7030A0"/>
                <w:sz w:val="18"/>
                <w:szCs w:val="18"/>
              </w:rPr>
            </w:pPr>
            <w:r w:rsidRPr="007B6931">
              <w:rPr>
                <w:rFonts w:ascii="Times New Roman" w:hAnsi="Times New Roman" w:cs="Times New Roman"/>
                <w:bCs/>
                <w:color w:val="7030A0"/>
                <w:sz w:val="18"/>
                <w:szCs w:val="18"/>
              </w:rPr>
              <w:t>&lt;&gt;</w:t>
            </w:r>
          </w:p>
          <w:p w14:paraId="7C57D473" w14:textId="2E9A1520" w:rsidR="00B45EC9" w:rsidRPr="007B6931" w:rsidRDefault="00B45EC9" w:rsidP="00B45EC9">
            <w:pPr>
              <w:suppressAutoHyphens/>
              <w:spacing w:after="0"/>
              <w:rPr>
                <w:rFonts w:ascii="Times New Roman" w:hAnsi="Times New Roman" w:cs="Times New Roman"/>
                <w:bCs/>
                <w:color w:val="7030A0"/>
                <w:sz w:val="18"/>
                <w:szCs w:val="18"/>
              </w:rPr>
            </w:pPr>
          </w:p>
        </w:tc>
      </w:tr>
      <w:tr w:rsidR="00C4591F" w:rsidRPr="008B0293" w14:paraId="5D5D17D9" w14:textId="77777777" w:rsidTr="00221221">
        <w:trPr>
          <w:trHeight w:val="220"/>
          <w:jc w:val="center"/>
        </w:trPr>
        <w:tc>
          <w:tcPr>
            <w:tcW w:w="715" w:type="dxa"/>
            <w:shd w:val="clear" w:color="auto" w:fill="auto"/>
            <w:noWrap/>
          </w:tcPr>
          <w:p w14:paraId="12DCFACD" w14:textId="2B661ADD" w:rsidR="00C4591F" w:rsidRPr="007B6931" w:rsidRDefault="00C4591F" w:rsidP="00C4591F">
            <w:pPr>
              <w:suppressAutoHyphens/>
              <w:spacing w:after="0"/>
              <w:rPr>
                <w:rFonts w:ascii="Times New Roman" w:hAnsi="Times New Roman" w:cs="Times New Roman"/>
                <w:color w:val="7030A0"/>
                <w:sz w:val="18"/>
                <w:szCs w:val="18"/>
              </w:rPr>
            </w:pPr>
            <w:r w:rsidRPr="007B6931">
              <w:rPr>
                <w:rFonts w:ascii="Times New Roman" w:hAnsi="Times New Roman" w:cs="Times New Roman"/>
                <w:color w:val="7030A0"/>
                <w:sz w:val="18"/>
                <w:szCs w:val="18"/>
              </w:rPr>
              <w:t>11425</w:t>
            </w:r>
          </w:p>
        </w:tc>
        <w:tc>
          <w:tcPr>
            <w:tcW w:w="990" w:type="dxa"/>
          </w:tcPr>
          <w:p w14:paraId="428E425F" w14:textId="072164F5" w:rsidR="00C4591F" w:rsidRPr="007B6931" w:rsidRDefault="00C4591F" w:rsidP="00C4591F">
            <w:pPr>
              <w:suppressAutoHyphens/>
              <w:spacing w:after="0"/>
              <w:rPr>
                <w:rFonts w:ascii="Times New Roman" w:hAnsi="Times New Roman" w:cs="Times New Roman"/>
                <w:color w:val="7030A0"/>
                <w:sz w:val="18"/>
                <w:szCs w:val="18"/>
              </w:rPr>
            </w:pPr>
            <w:r w:rsidRPr="007B6931">
              <w:rPr>
                <w:rFonts w:ascii="Times New Roman" w:hAnsi="Times New Roman" w:cs="Times New Roman"/>
                <w:color w:val="7030A0"/>
                <w:sz w:val="18"/>
                <w:szCs w:val="18"/>
              </w:rPr>
              <w:t>Gaurang Naik</w:t>
            </w:r>
          </w:p>
        </w:tc>
        <w:tc>
          <w:tcPr>
            <w:tcW w:w="900" w:type="dxa"/>
            <w:shd w:val="clear" w:color="auto" w:fill="auto"/>
            <w:noWrap/>
          </w:tcPr>
          <w:p w14:paraId="6694FD51" w14:textId="6CC88693" w:rsidR="00C4591F" w:rsidRPr="007B6931" w:rsidRDefault="00C4591F" w:rsidP="00C4591F">
            <w:pPr>
              <w:suppressAutoHyphens/>
              <w:spacing w:after="0"/>
              <w:rPr>
                <w:rFonts w:ascii="Times New Roman" w:hAnsi="Times New Roman" w:cs="Times New Roman"/>
                <w:color w:val="7030A0"/>
                <w:sz w:val="18"/>
                <w:szCs w:val="18"/>
              </w:rPr>
            </w:pPr>
            <w:r w:rsidRPr="007B6931">
              <w:rPr>
                <w:rFonts w:ascii="Times New Roman" w:hAnsi="Times New Roman" w:cs="Times New Roman"/>
                <w:color w:val="7030A0"/>
                <w:sz w:val="18"/>
                <w:szCs w:val="18"/>
              </w:rPr>
              <w:t>35.3.5.4</w:t>
            </w:r>
          </w:p>
        </w:tc>
        <w:tc>
          <w:tcPr>
            <w:tcW w:w="720" w:type="dxa"/>
          </w:tcPr>
          <w:p w14:paraId="7CC6FF36" w14:textId="63DF96CF" w:rsidR="00C4591F" w:rsidRPr="007B6931" w:rsidRDefault="00C4591F" w:rsidP="00C4591F">
            <w:pPr>
              <w:suppressAutoHyphens/>
              <w:spacing w:after="0"/>
              <w:rPr>
                <w:rFonts w:ascii="Times New Roman" w:hAnsi="Times New Roman" w:cs="Times New Roman"/>
                <w:color w:val="7030A0"/>
                <w:sz w:val="18"/>
                <w:szCs w:val="18"/>
              </w:rPr>
            </w:pPr>
            <w:r w:rsidRPr="007B6931">
              <w:rPr>
                <w:rFonts w:ascii="Times New Roman" w:hAnsi="Times New Roman" w:cs="Times New Roman"/>
                <w:color w:val="7030A0"/>
                <w:sz w:val="18"/>
                <w:szCs w:val="18"/>
              </w:rPr>
              <w:t>424.24</w:t>
            </w:r>
          </w:p>
        </w:tc>
        <w:tc>
          <w:tcPr>
            <w:tcW w:w="2520" w:type="dxa"/>
            <w:shd w:val="clear" w:color="auto" w:fill="auto"/>
            <w:noWrap/>
          </w:tcPr>
          <w:p w14:paraId="7939C54E" w14:textId="13A96223" w:rsidR="00C4591F" w:rsidRPr="007B6931" w:rsidRDefault="00C4591F" w:rsidP="00C4591F">
            <w:pPr>
              <w:suppressAutoHyphens/>
              <w:spacing w:after="0"/>
              <w:rPr>
                <w:rFonts w:ascii="Times New Roman" w:hAnsi="Times New Roman" w:cs="Times New Roman"/>
                <w:color w:val="7030A0"/>
                <w:sz w:val="18"/>
                <w:szCs w:val="18"/>
              </w:rPr>
            </w:pPr>
            <w:r w:rsidRPr="007B6931">
              <w:rPr>
                <w:rFonts w:ascii="Times New Roman" w:hAnsi="Times New Roman" w:cs="Times New Roman"/>
                <w:color w:val="7030A0"/>
                <w:sz w:val="18"/>
                <w:szCs w:val="18"/>
              </w:rPr>
              <w:t xml:space="preserve">EML Capabilities subfield is not always present. Per 35.3.17, if dpt11EHTEMLSROptionImplemented is false and dot11EHTEMLMROptionImplemented is false, then EML Capabilities is absent. Same </w:t>
            </w:r>
            <w:r w:rsidRPr="007B6931">
              <w:rPr>
                <w:rFonts w:ascii="Times New Roman" w:hAnsi="Times New Roman" w:cs="Times New Roman"/>
                <w:color w:val="7030A0"/>
                <w:sz w:val="18"/>
                <w:szCs w:val="18"/>
              </w:rPr>
              <w:lastRenderedPageBreak/>
              <w:t>comment for (Re)Assoc Response frame, P424L58</w:t>
            </w:r>
          </w:p>
        </w:tc>
        <w:tc>
          <w:tcPr>
            <w:tcW w:w="2340" w:type="dxa"/>
            <w:shd w:val="clear" w:color="auto" w:fill="auto"/>
            <w:noWrap/>
          </w:tcPr>
          <w:p w14:paraId="385349EE" w14:textId="64269182" w:rsidR="00C4591F" w:rsidRPr="007B6931" w:rsidRDefault="00C4591F" w:rsidP="00C4591F">
            <w:pPr>
              <w:suppressAutoHyphens/>
              <w:spacing w:after="0"/>
              <w:rPr>
                <w:rFonts w:ascii="Times New Roman" w:hAnsi="Times New Roman" w:cs="Times New Roman"/>
                <w:color w:val="7030A0"/>
                <w:sz w:val="18"/>
                <w:szCs w:val="18"/>
              </w:rPr>
            </w:pPr>
            <w:r w:rsidRPr="007B6931">
              <w:rPr>
                <w:rFonts w:ascii="Times New Roman" w:hAnsi="Times New Roman" w:cs="Times New Roman"/>
                <w:color w:val="7030A0"/>
                <w:sz w:val="18"/>
                <w:szCs w:val="18"/>
              </w:rPr>
              <w:lastRenderedPageBreak/>
              <w:t xml:space="preserve">Change the condition for EML Capabilities from shall to </w:t>
            </w:r>
            <w:proofErr w:type="spellStart"/>
            <w:r w:rsidRPr="007B6931">
              <w:rPr>
                <w:rFonts w:ascii="Times New Roman" w:hAnsi="Times New Roman" w:cs="Times New Roman"/>
                <w:color w:val="7030A0"/>
                <w:sz w:val="18"/>
                <w:szCs w:val="18"/>
              </w:rPr>
              <w:t>may</w:t>
            </w:r>
            <w:proofErr w:type="spellEnd"/>
            <w:r w:rsidRPr="007B6931">
              <w:rPr>
                <w:rFonts w:ascii="Times New Roman" w:hAnsi="Times New Roman" w:cs="Times New Roman"/>
                <w:color w:val="7030A0"/>
                <w:sz w:val="18"/>
                <w:szCs w:val="18"/>
              </w:rPr>
              <w:t xml:space="preserve"> and refer to 35.3.17. Do the same on P424 L58 for (Re)Association Response frame.</w:t>
            </w:r>
          </w:p>
        </w:tc>
        <w:tc>
          <w:tcPr>
            <w:tcW w:w="3150" w:type="dxa"/>
            <w:shd w:val="clear" w:color="auto" w:fill="auto"/>
          </w:tcPr>
          <w:p w14:paraId="2868B567" w14:textId="77777777" w:rsidR="007B6931" w:rsidRPr="007B6931" w:rsidRDefault="007B6931" w:rsidP="007B6931">
            <w:pPr>
              <w:suppressAutoHyphens/>
              <w:spacing w:after="0"/>
              <w:rPr>
                <w:ins w:id="875" w:author="Alfred Aster" w:date="2022-10-16T22:21:00Z"/>
                <w:rFonts w:ascii="Times New Roman" w:hAnsi="Times New Roman" w:cs="Times New Roman"/>
                <w:bCs/>
                <w:color w:val="7030A0"/>
                <w:sz w:val="18"/>
                <w:szCs w:val="18"/>
              </w:rPr>
            </w:pPr>
            <w:ins w:id="876" w:author="Alfred Aster" w:date="2022-10-16T22:21:00Z">
              <w:r w:rsidRPr="007B6931">
                <w:rPr>
                  <w:rFonts w:ascii="Times New Roman" w:hAnsi="Times New Roman" w:cs="Times New Roman"/>
                  <w:bCs/>
                  <w:color w:val="7030A0"/>
                  <w:sz w:val="18"/>
                  <w:szCs w:val="18"/>
                </w:rPr>
                <w:t>Pending SP</w:t>
              </w:r>
            </w:ins>
            <w:ins w:id="877" w:author="Alfred Aster" w:date="2022-10-19T11:02:00Z">
              <w:r w:rsidRPr="007B6931">
                <w:rPr>
                  <w:rFonts w:ascii="Times New Roman" w:hAnsi="Times New Roman" w:cs="Times New Roman"/>
                  <w:bCs/>
                  <w:color w:val="7030A0"/>
                  <w:sz w:val="18"/>
                  <w:szCs w:val="18"/>
                </w:rPr>
                <w:t>: Majority Support. Done.</w:t>
              </w:r>
            </w:ins>
          </w:p>
          <w:p w14:paraId="2A39C0BD" w14:textId="77777777" w:rsidR="00E9618E" w:rsidRPr="007B6931" w:rsidRDefault="00E9618E" w:rsidP="00E9618E">
            <w:pPr>
              <w:suppressAutoHyphens/>
              <w:spacing w:after="0"/>
              <w:rPr>
                <w:ins w:id="878" w:author="Alfred Aster" w:date="2022-10-16T22:21:00Z"/>
                <w:rFonts w:ascii="Times New Roman" w:hAnsi="Times New Roman" w:cs="Times New Roman"/>
                <w:bCs/>
                <w:color w:val="7030A0"/>
                <w:sz w:val="18"/>
                <w:szCs w:val="18"/>
              </w:rPr>
            </w:pPr>
          </w:p>
          <w:p w14:paraId="41C991B4" w14:textId="373C0B8E" w:rsidR="00B45EC9" w:rsidRPr="007B6931" w:rsidRDefault="00B45EC9" w:rsidP="00B45EC9">
            <w:pPr>
              <w:suppressAutoHyphens/>
              <w:spacing w:after="0"/>
              <w:rPr>
                <w:rFonts w:ascii="Times New Roman" w:hAnsi="Times New Roman" w:cs="Times New Roman"/>
                <w:bCs/>
                <w:color w:val="7030A0"/>
                <w:sz w:val="18"/>
                <w:szCs w:val="18"/>
              </w:rPr>
            </w:pPr>
            <w:r w:rsidRPr="007B6931">
              <w:rPr>
                <w:rFonts w:ascii="Times New Roman" w:hAnsi="Times New Roman" w:cs="Times New Roman"/>
                <w:bCs/>
                <w:color w:val="7030A0"/>
                <w:sz w:val="18"/>
                <w:szCs w:val="18"/>
              </w:rPr>
              <w:t>Reject</w:t>
            </w:r>
            <w:del w:id="879" w:author="Alfred Aster" w:date="2022-10-20T14:58:00Z">
              <w:r w:rsidRPr="007B6931" w:rsidDel="004F3BCE">
                <w:rPr>
                  <w:rFonts w:ascii="Times New Roman" w:hAnsi="Times New Roman" w:cs="Times New Roman"/>
                  <w:bCs/>
                  <w:color w:val="7030A0"/>
                  <w:sz w:val="18"/>
                  <w:szCs w:val="18"/>
                </w:rPr>
                <w:delText>ed</w:delText>
              </w:r>
            </w:del>
            <w:ins w:id="880" w:author="Alfred Aster" w:date="2022-10-20T14:58:00Z">
              <w:r w:rsidR="004F3BCE">
                <w:rPr>
                  <w:rFonts w:ascii="Times New Roman" w:hAnsi="Times New Roman" w:cs="Times New Roman"/>
                  <w:bCs/>
                  <w:color w:val="7030A0"/>
                  <w:sz w:val="18"/>
                  <w:szCs w:val="18"/>
                </w:rPr>
                <w:t>–</w:t>
              </w:r>
            </w:ins>
            <w:r w:rsidRPr="007B6931">
              <w:rPr>
                <w:rFonts w:ascii="Times New Roman" w:hAnsi="Times New Roman" w:cs="Times New Roman"/>
                <w:bCs/>
                <w:color w:val="7030A0"/>
                <w:sz w:val="18"/>
                <w:szCs w:val="18"/>
              </w:rPr>
              <w:t xml:space="preserve"> -- A proposed resolution for “this CID” was discussed as part of the comment resolutions in “document”, however the group could not reach consensus on a proposed change that would resolve the comment.</w:t>
            </w:r>
          </w:p>
          <w:p w14:paraId="4EC870FF" w14:textId="1A0A1DC9" w:rsidR="00C4591F" w:rsidRPr="007B6931" w:rsidRDefault="00C4591F" w:rsidP="00C4591F">
            <w:pPr>
              <w:suppressAutoHyphens/>
              <w:spacing w:after="0"/>
              <w:rPr>
                <w:rFonts w:ascii="Times New Roman" w:hAnsi="Times New Roman" w:cs="Times New Roman"/>
                <w:color w:val="7030A0"/>
                <w:sz w:val="18"/>
                <w:szCs w:val="18"/>
              </w:rPr>
            </w:pPr>
            <w:r w:rsidRPr="007B6931">
              <w:rPr>
                <w:rFonts w:ascii="Times New Roman" w:hAnsi="Times New Roman" w:cs="Times New Roman"/>
                <w:color w:val="7030A0"/>
                <w:sz w:val="18"/>
                <w:szCs w:val="18"/>
              </w:rPr>
              <w:lastRenderedPageBreak/>
              <w:br/>
              <w:t>This CID is discussed on September 8, 2022, but no straw poll is conducted yet.</w:t>
            </w:r>
            <w:r w:rsidRPr="007B6931">
              <w:rPr>
                <w:rFonts w:ascii="Times New Roman" w:hAnsi="Times New Roman" w:cs="Times New Roman"/>
                <w:color w:val="7030A0"/>
                <w:sz w:val="18"/>
                <w:szCs w:val="18"/>
              </w:rPr>
              <w:br/>
            </w:r>
          </w:p>
          <w:p w14:paraId="27DC5ADA" w14:textId="77777777" w:rsidR="00B45EC9" w:rsidRPr="007B6931" w:rsidRDefault="00B45EC9" w:rsidP="00B45EC9">
            <w:pPr>
              <w:suppressAutoHyphens/>
              <w:spacing w:after="0"/>
              <w:rPr>
                <w:rFonts w:ascii="Times New Roman" w:hAnsi="Times New Roman" w:cs="Times New Roman"/>
                <w:bCs/>
                <w:color w:val="7030A0"/>
                <w:sz w:val="18"/>
                <w:szCs w:val="18"/>
              </w:rPr>
            </w:pPr>
            <w:r w:rsidRPr="007B6931">
              <w:rPr>
                <w:rFonts w:ascii="Times New Roman" w:hAnsi="Times New Roman" w:cs="Times New Roman"/>
                <w:bCs/>
                <w:color w:val="7030A0"/>
                <w:sz w:val="18"/>
                <w:szCs w:val="18"/>
              </w:rPr>
              <w:t>Insun Jang</w:t>
            </w:r>
            <w:r w:rsidRPr="007B6931">
              <w:rPr>
                <w:rFonts w:ascii="Times New Roman" w:hAnsi="Times New Roman" w:cs="Times New Roman"/>
                <w:bCs/>
                <w:color w:val="7030A0"/>
                <w:sz w:val="18"/>
                <w:szCs w:val="18"/>
              </w:rPr>
              <w:tab/>
              <w:t>22/1399r2</w:t>
            </w:r>
          </w:p>
          <w:p w14:paraId="4B96158A" w14:textId="77777777" w:rsidR="00B45EC9" w:rsidRPr="007B6931" w:rsidRDefault="00B45EC9" w:rsidP="00B45EC9">
            <w:pPr>
              <w:suppressAutoHyphens/>
              <w:spacing w:after="0"/>
              <w:rPr>
                <w:rFonts w:ascii="Times New Roman" w:hAnsi="Times New Roman" w:cs="Times New Roman"/>
                <w:bCs/>
                <w:color w:val="7030A0"/>
                <w:sz w:val="18"/>
                <w:szCs w:val="18"/>
              </w:rPr>
            </w:pPr>
            <w:r w:rsidRPr="007B6931">
              <w:rPr>
                <w:rFonts w:ascii="Times New Roman" w:hAnsi="Times New Roman" w:cs="Times New Roman"/>
                <w:bCs/>
                <w:color w:val="7030A0"/>
                <w:sz w:val="18"/>
                <w:szCs w:val="18"/>
              </w:rPr>
              <w:t>Notes from Discussion:</w:t>
            </w:r>
          </w:p>
          <w:p w14:paraId="4E0CE5FE" w14:textId="57C53FC0" w:rsidR="00B45EC9" w:rsidRPr="007B6931" w:rsidRDefault="00B45EC9" w:rsidP="00B45EC9">
            <w:pPr>
              <w:suppressAutoHyphens/>
              <w:spacing w:after="0"/>
              <w:rPr>
                <w:rFonts w:ascii="Times New Roman" w:hAnsi="Times New Roman" w:cs="Times New Roman"/>
                <w:bCs/>
                <w:color w:val="7030A0"/>
                <w:sz w:val="18"/>
                <w:szCs w:val="18"/>
              </w:rPr>
            </w:pPr>
            <w:r w:rsidRPr="007B6931">
              <w:rPr>
                <w:rFonts w:ascii="Times New Roman" w:hAnsi="Times New Roman" w:cs="Times New Roman"/>
                <w:bCs/>
                <w:color w:val="7030A0"/>
                <w:sz w:val="18"/>
                <w:szCs w:val="18"/>
              </w:rPr>
              <w:t>&lt;&gt;</w:t>
            </w:r>
          </w:p>
          <w:p w14:paraId="6E480E65" w14:textId="072649A0" w:rsidR="00B45EC9" w:rsidRPr="007B6931" w:rsidRDefault="00B45EC9" w:rsidP="00C4591F">
            <w:pPr>
              <w:suppressAutoHyphens/>
              <w:spacing w:after="0"/>
              <w:rPr>
                <w:rFonts w:ascii="Times New Roman" w:hAnsi="Times New Roman" w:cs="Times New Roman"/>
                <w:bCs/>
                <w:color w:val="7030A0"/>
                <w:sz w:val="18"/>
                <w:szCs w:val="18"/>
              </w:rPr>
            </w:pPr>
          </w:p>
        </w:tc>
      </w:tr>
      <w:tr w:rsidR="00C4591F" w:rsidRPr="008B0293" w14:paraId="750218D0" w14:textId="77777777" w:rsidTr="00221221">
        <w:trPr>
          <w:trHeight w:val="220"/>
          <w:jc w:val="center"/>
        </w:trPr>
        <w:tc>
          <w:tcPr>
            <w:tcW w:w="715" w:type="dxa"/>
            <w:shd w:val="clear" w:color="auto" w:fill="auto"/>
            <w:noWrap/>
          </w:tcPr>
          <w:p w14:paraId="5768D40B" w14:textId="272AC839" w:rsidR="00C4591F" w:rsidRPr="007B6931" w:rsidRDefault="00C4591F" w:rsidP="00C4591F">
            <w:pPr>
              <w:suppressAutoHyphens/>
              <w:spacing w:after="0"/>
              <w:rPr>
                <w:rFonts w:ascii="Times New Roman" w:hAnsi="Times New Roman" w:cs="Times New Roman"/>
                <w:color w:val="7030A0"/>
                <w:sz w:val="18"/>
                <w:szCs w:val="18"/>
              </w:rPr>
            </w:pPr>
            <w:r w:rsidRPr="007B6931">
              <w:rPr>
                <w:rFonts w:ascii="Times New Roman" w:hAnsi="Times New Roman" w:cs="Times New Roman"/>
                <w:color w:val="7030A0"/>
                <w:sz w:val="18"/>
                <w:szCs w:val="18"/>
              </w:rPr>
              <w:lastRenderedPageBreak/>
              <w:t>11426</w:t>
            </w:r>
          </w:p>
        </w:tc>
        <w:tc>
          <w:tcPr>
            <w:tcW w:w="990" w:type="dxa"/>
          </w:tcPr>
          <w:p w14:paraId="6B9B9FA2" w14:textId="2F4FF58B" w:rsidR="00C4591F" w:rsidRPr="007B6931" w:rsidRDefault="00C4591F" w:rsidP="00C4591F">
            <w:pPr>
              <w:suppressAutoHyphens/>
              <w:spacing w:after="0"/>
              <w:rPr>
                <w:rFonts w:ascii="Times New Roman" w:hAnsi="Times New Roman" w:cs="Times New Roman"/>
                <w:color w:val="7030A0"/>
                <w:sz w:val="18"/>
                <w:szCs w:val="18"/>
              </w:rPr>
            </w:pPr>
            <w:r w:rsidRPr="007B6931">
              <w:rPr>
                <w:rFonts w:ascii="Times New Roman" w:hAnsi="Times New Roman" w:cs="Times New Roman"/>
                <w:color w:val="7030A0"/>
                <w:sz w:val="18"/>
                <w:szCs w:val="18"/>
              </w:rPr>
              <w:t>Gaurang Naik</w:t>
            </w:r>
          </w:p>
        </w:tc>
        <w:tc>
          <w:tcPr>
            <w:tcW w:w="900" w:type="dxa"/>
            <w:shd w:val="clear" w:color="auto" w:fill="auto"/>
            <w:noWrap/>
          </w:tcPr>
          <w:p w14:paraId="4C47EA6F" w14:textId="36A91C4B" w:rsidR="00C4591F" w:rsidRPr="007B6931" w:rsidRDefault="00C4591F" w:rsidP="00C4591F">
            <w:pPr>
              <w:suppressAutoHyphens/>
              <w:spacing w:after="0"/>
              <w:rPr>
                <w:rFonts w:ascii="Times New Roman" w:hAnsi="Times New Roman" w:cs="Times New Roman"/>
                <w:color w:val="7030A0"/>
                <w:sz w:val="18"/>
                <w:szCs w:val="18"/>
              </w:rPr>
            </w:pPr>
            <w:r w:rsidRPr="007B6931">
              <w:rPr>
                <w:rFonts w:ascii="Times New Roman" w:hAnsi="Times New Roman" w:cs="Times New Roman"/>
                <w:color w:val="7030A0"/>
                <w:sz w:val="18"/>
                <w:szCs w:val="18"/>
              </w:rPr>
              <w:t>35.3.5.4</w:t>
            </w:r>
          </w:p>
        </w:tc>
        <w:tc>
          <w:tcPr>
            <w:tcW w:w="720" w:type="dxa"/>
          </w:tcPr>
          <w:p w14:paraId="7DF98368" w14:textId="10AF2A96" w:rsidR="00C4591F" w:rsidRPr="007B6931" w:rsidRDefault="00C4591F" w:rsidP="00C4591F">
            <w:pPr>
              <w:suppressAutoHyphens/>
              <w:spacing w:after="0"/>
              <w:rPr>
                <w:rFonts w:ascii="Times New Roman" w:hAnsi="Times New Roman" w:cs="Times New Roman"/>
                <w:color w:val="7030A0"/>
                <w:sz w:val="18"/>
                <w:szCs w:val="18"/>
              </w:rPr>
            </w:pPr>
            <w:r w:rsidRPr="007B6931">
              <w:rPr>
                <w:rFonts w:ascii="Times New Roman" w:hAnsi="Times New Roman" w:cs="Times New Roman"/>
                <w:color w:val="7030A0"/>
                <w:sz w:val="18"/>
                <w:szCs w:val="18"/>
              </w:rPr>
              <w:t>424.58</w:t>
            </w:r>
          </w:p>
        </w:tc>
        <w:tc>
          <w:tcPr>
            <w:tcW w:w="2520" w:type="dxa"/>
            <w:shd w:val="clear" w:color="auto" w:fill="auto"/>
            <w:noWrap/>
          </w:tcPr>
          <w:p w14:paraId="683319E0" w14:textId="2B017EF5" w:rsidR="00C4591F" w:rsidRPr="007B6931" w:rsidRDefault="00C4591F" w:rsidP="00C4591F">
            <w:pPr>
              <w:suppressAutoHyphens/>
              <w:spacing w:after="0"/>
              <w:rPr>
                <w:rFonts w:ascii="Times New Roman" w:hAnsi="Times New Roman" w:cs="Times New Roman"/>
                <w:color w:val="7030A0"/>
                <w:sz w:val="18"/>
                <w:szCs w:val="18"/>
              </w:rPr>
            </w:pPr>
            <w:r w:rsidRPr="007B6931">
              <w:rPr>
                <w:rFonts w:ascii="Times New Roman" w:hAnsi="Times New Roman" w:cs="Times New Roman"/>
                <w:color w:val="7030A0"/>
                <w:sz w:val="18"/>
                <w:szCs w:val="18"/>
              </w:rPr>
              <w:t>An AP MLD does not include MLD ID subfield in the Common Info field of (Re)Assoc Response frames it transmits.</w:t>
            </w:r>
          </w:p>
        </w:tc>
        <w:tc>
          <w:tcPr>
            <w:tcW w:w="2340" w:type="dxa"/>
            <w:shd w:val="clear" w:color="auto" w:fill="auto"/>
            <w:noWrap/>
          </w:tcPr>
          <w:p w14:paraId="0B749233" w14:textId="4B70D5E5" w:rsidR="00C4591F" w:rsidRPr="007B6931" w:rsidRDefault="00C4591F" w:rsidP="00C4591F">
            <w:pPr>
              <w:suppressAutoHyphens/>
              <w:spacing w:after="0"/>
              <w:rPr>
                <w:rFonts w:ascii="Times New Roman" w:hAnsi="Times New Roman" w:cs="Times New Roman"/>
                <w:color w:val="7030A0"/>
                <w:sz w:val="18"/>
                <w:szCs w:val="18"/>
              </w:rPr>
            </w:pPr>
            <w:proofErr w:type="spellStart"/>
            <w:r w:rsidRPr="007B6931">
              <w:rPr>
                <w:rFonts w:ascii="Times New Roman" w:hAnsi="Times New Roman" w:cs="Times New Roman"/>
                <w:color w:val="7030A0"/>
                <w:sz w:val="18"/>
                <w:szCs w:val="18"/>
              </w:rPr>
              <w:t>A</w:t>
            </w:r>
            <w:del w:id="881" w:author="Alfred Aster" w:date="2022-10-20T14:58:00Z">
              <w:r w:rsidRPr="007B6931" w:rsidDel="004F3BCE">
                <w:rPr>
                  <w:rFonts w:ascii="Times New Roman" w:hAnsi="Times New Roman" w:cs="Times New Roman"/>
                  <w:color w:val="7030A0"/>
                  <w:sz w:val="18"/>
                  <w:szCs w:val="18"/>
                </w:rPr>
                <w:delText>d</w:delText>
              </w:r>
            </w:del>
            <w:ins w:id="882" w:author="Alfred Aster" w:date="2022-10-20T14:58:00Z">
              <w:r w:rsidR="004F3BCE">
                <w:rPr>
                  <w:rFonts w:ascii="Times New Roman" w:hAnsi="Times New Roman" w:cs="Times New Roman"/>
                  <w:color w:val="7030A0"/>
                  <w:sz w:val="18"/>
                  <w:szCs w:val="18"/>
                </w:rPr>
                <w:t>‘</w:t>
              </w:r>
            </w:ins>
            <w:r w:rsidRPr="007B6931">
              <w:rPr>
                <w:rFonts w:ascii="Times New Roman" w:hAnsi="Times New Roman" w:cs="Times New Roman"/>
                <w:color w:val="7030A0"/>
                <w:sz w:val="18"/>
                <w:szCs w:val="18"/>
              </w:rPr>
              <w:t>d</w:t>
            </w:r>
            <w:proofErr w:type="spellEnd"/>
            <w:r w:rsidRPr="007B6931">
              <w:rPr>
                <w:rFonts w:ascii="Times New Roman" w:hAnsi="Times New Roman" w:cs="Times New Roman"/>
                <w:color w:val="7030A0"/>
                <w:sz w:val="18"/>
                <w:szCs w:val="18"/>
              </w:rPr>
              <w:t xml:space="preserve"> 'MLD</w:t>
            </w:r>
            <w:del w:id="883" w:author="Alfred Aster" w:date="2022-10-20T14:58:00Z">
              <w:r w:rsidRPr="007B6931" w:rsidDel="004F3BCE">
                <w:rPr>
                  <w:rFonts w:ascii="Times New Roman" w:hAnsi="Times New Roman" w:cs="Times New Roman"/>
                  <w:color w:val="7030A0"/>
                  <w:sz w:val="18"/>
                  <w:szCs w:val="18"/>
                </w:rPr>
                <w:delText xml:space="preserve"> </w:delText>
              </w:r>
            </w:del>
            <w:ins w:id="884" w:author="Alfred Aster" w:date="2022-10-20T14:58:00Z">
              <w:r w:rsidR="004F3BCE">
                <w:rPr>
                  <w:rFonts w:ascii="Times New Roman" w:hAnsi="Times New Roman" w:cs="Times New Roman"/>
                  <w:color w:val="7030A0"/>
                  <w:sz w:val="18"/>
                  <w:szCs w:val="18"/>
                </w:rPr>
                <w:t>’</w:t>
              </w:r>
            </w:ins>
            <w:r w:rsidRPr="007B6931">
              <w:rPr>
                <w:rFonts w:ascii="Times New Roman" w:hAnsi="Times New Roman" w:cs="Times New Roman"/>
                <w:color w:val="7030A0"/>
                <w:sz w:val="18"/>
                <w:szCs w:val="18"/>
              </w:rPr>
              <w:t>ID' in the list of subfields not carried in the Common Info field in the Basic ML element carried in (Re)Assoc Response frames.</w:t>
            </w:r>
          </w:p>
        </w:tc>
        <w:tc>
          <w:tcPr>
            <w:tcW w:w="3150" w:type="dxa"/>
            <w:shd w:val="clear" w:color="auto" w:fill="auto"/>
          </w:tcPr>
          <w:p w14:paraId="07C136E2" w14:textId="77777777" w:rsidR="007B6931" w:rsidRPr="007B6931" w:rsidRDefault="007B6931" w:rsidP="007B6931">
            <w:pPr>
              <w:suppressAutoHyphens/>
              <w:spacing w:after="0"/>
              <w:rPr>
                <w:ins w:id="885" w:author="Alfred Aster" w:date="2022-10-16T22:21:00Z"/>
                <w:rFonts w:ascii="Times New Roman" w:hAnsi="Times New Roman" w:cs="Times New Roman"/>
                <w:bCs/>
                <w:color w:val="7030A0"/>
                <w:sz w:val="18"/>
                <w:szCs w:val="18"/>
              </w:rPr>
            </w:pPr>
            <w:ins w:id="886" w:author="Alfred Aster" w:date="2022-10-16T22:21:00Z">
              <w:r w:rsidRPr="007B6931">
                <w:rPr>
                  <w:rFonts w:ascii="Times New Roman" w:hAnsi="Times New Roman" w:cs="Times New Roman"/>
                  <w:bCs/>
                  <w:color w:val="7030A0"/>
                  <w:sz w:val="18"/>
                  <w:szCs w:val="18"/>
                </w:rPr>
                <w:t>Pending SP</w:t>
              </w:r>
            </w:ins>
            <w:ins w:id="887" w:author="Alfred Aster" w:date="2022-10-19T11:02:00Z">
              <w:r w:rsidRPr="007B6931">
                <w:rPr>
                  <w:rFonts w:ascii="Times New Roman" w:hAnsi="Times New Roman" w:cs="Times New Roman"/>
                  <w:bCs/>
                  <w:color w:val="7030A0"/>
                  <w:sz w:val="18"/>
                  <w:szCs w:val="18"/>
                </w:rPr>
                <w:t>: Majority Support. Done.</w:t>
              </w:r>
            </w:ins>
          </w:p>
          <w:p w14:paraId="76973170" w14:textId="77777777" w:rsidR="00E9618E" w:rsidRPr="007B6931" w:rsidRDefault="00E9618E" w:rsidP="00E9618E">
            <w:pPr>
              <w:suppressAutoHyphens/>
              <w:spacing w:after="0"/>
              <w:rPr>
                <w:ins w:id="888" w:author="Alfred Aster" w:date="2022-10-16T22:21:00Z"/>
                <w:rFonts w:ascii="Times New Roman" w:hAnsi="Times New Roman" w:cs="Times New Roman"/>
                <w:bCs/>
                <w:color w:val="7030A0"/>
                <w:sz w:val="18"/>
                <w:szCs w:val="18"/>
              </w:rPr>
            </w:pPr>
          </w:p>
          <w:p w14:paraId="07DBCCDC" w14:textId="6FACFD9A" w:rsidR="00B45EC9" w:rsidRPr="007B6931" w:rsidRDefault="00B45EC9" w:rsidP="00B45EC9">
            <w:pPr>
              <w:suppressAutoHyphens/>
              <w:spacing w:after="0"/>
              <w:rPr>
                <w:rFonts w:ascii="Times New Roman" w:hAnsi="Times New Roman" w:cs="Times New Roman"/>
                <w:bCs/>
                <w:color w:val="7030A0"/>
                <w:sz w:val="18"/>
                <w:szCs w:val="18"/>
              </w:rPr>
            </w:pPr>
            <w:r w:rsidRPr="007B6931">
              <w:rPr>
                <w:rFonts w:ascii="Times New Roman" w:hAnsi="Times New Roman" w:cs="Times New Roman"/>
                <w:bCs/>
                <w:color w:val="7030A0"/>
                <w:sz w:val="18"/>
                <w:szCs w:val="18"/>
              </w:rPr>
              <w:t>Reject</w:t>
            </w:r>
            <w:del w:id="889" w:author="Alfred Aster" w:date="2022-10-20T14:58:00Z">
              <w:r w:rsidRPr="007B6931" w:rsidDel="004F3BCE">
                <w:rPr>
                  <w:rFonts w:ascii="Times New Roman" w:hAnsi="Times New Roman" w:cs="Times New Roman"/>
                  <w:bCs/>
                  <w:color w:val="7030A0"/>
                  <w:sz w:val="18"/>
                  <w:szCs w:val="18"/>
                </w:rPr>
                <w:delText>ed</w:delText>
              </w:r>
            </w:del>
            <w:ins w:id="890" w:author="Alfred Aster" w:date="2022-10-20T14:58:00Z">
              <w:r w:rsidR="004F3BCE">
                <w:rPr>
                  <w:rFonts w:ascii="Times New Roman" w:hAnsi="Times New Roman" w:cs="Times New Roman"/>
                  <w:bCs/>
                  <w:color w:val="7030A0"/>
                  <w:sz w:val="18"/>
                  <w:szCs w:val="18"/>
                </w:rPr>
                <w:t>–</w:t>
              </w:r>
            </w:ins>
            <w:r w:rsidRPr="007B6931">
              <w:rPr>
                <w:rFonts w:ascii="Times New Roman" w:hAnsi="Times New Roman" w:cs="Times New Roman"/>
                <w:bCs/>
                <w:color w:val="7030A0"/>
                <w:sz w:val="18"/>
                <w:szCs w:val="18"/>
              </w:rPr>
              <w:t xml:space="preserve"> -- A proposed resolution for “this CID” was discussed as part of the comment resolutions in “document”, however the group could not reach consensus on a proposed change that would resolve the comment.</w:t>
            </w:r>
          </w:p>
          <w:p w14:paraId="5E210044" w14:textId="0A1D3569" w:rsidR="0036183B" w:rsidRPr="007B6931" w:rsidRDefault="00C4591F" w:rsidP="00C4591F">
            <w:pPr>
              <w:suppressAutoHyphens/>
              <w:spacing w:after="0"/>
              <w:rPr>
                <w:rFonts w:ascii="Times New Roman" w:hAnsi="Times New Roman" w:cs="Times New Roman"/>
                <w:color w:val="7030A0"/>
                <w:sz w:val="18"/>
                <w:szCs w:val="18"/>
              </w:rPr>
            </w:pPr>
            <w:r w:rsidRPr="007B6931">
              <w:rPr>
                <w:rFonts w:ascii="Times New Roman" w:hAnsi="Times New Roman" w:cs="Times New Roman"/>
                <w:color w:val="7030A0"/>
                <w:sz w:val="18"/>
                <w:szCs w:val="18"/>
              </w:rPr>
              <w:br/>
              <w:t>This CID is discussed on September 8, 2022, but no straw poll is conducted yet.</w:t>
            </w:r>
            <w:r w:rsidRPr="007B6931">
              <w:rPr>
                <w:rFonts w:ascii="Times New Roman" w:hAnsi="Times New Roman" w:cs="Times New Roman"/>
                <w:color w:val="7030A0"/>
                <w:sz w:val="18"/>
                <w:szCs w:val="18"/>
              </w:rPr>
              <w:br/>
            </w:r>
          </w:p>
          <w:p w14:paraId="5328034A" w14:textId="77777777" w:rsidR="00B45EC9" w:rsidRPr="007B6931" w:rsidRDefault="00B45EC9" w:rsidP="00B45EC9">
            <w:pPr>
              <w:suppressAutoHyphens/>
              <w:spacing w:after="0"/>
              <w:rPr>
                <w:rFonts w:ascii="Times New Roman" w:hAnsi="Times New Roman" w:cs="Times New Roman"/>
                <w:bCs/>
                <w:color w:val="7030A0"/>
                <w:sz w:val="18"/>
                <w:szCs w:val="18"/>
              </w:rPr>
            </w:pPr>
            <w:r w:rsidRPr="007B6931">
              <w:rPr>
                <w:rFonts w:ascii="Times New Roman" w:hAnsi="Times New Roman" w:cs="Times New Roman"/>
                <w:bCs/>
                <w:color w:val="7030A0"/>
                <w:sz w:val="18"/>
                <w:szCs w:val="18"/>
              </w:rPr>
              <w:t>Insun Jang</w:t>
            </w:r>
            <w:r w:rsidRPr="007B6931">
              <w:rPr>
                <w:rFonts w:ascii="Times New Roman" w:hAnsi="Times New Roman" w:cs="Times New Roman"/>
                <w:bCs/>
                <w:color w:val="7030A0"/>
                <w:sz w:val="18"/>
                <w:szCs w:val="18"/>
              </w:rPr>
              <w:tab/>
              <w:t>22/1399r2</w:t>
            </w:r>
          </w:p>
          <w:p w14:paraId="41131D87" w14:textId="77777777" w:rsidR="00B45EC9" w:rsidRPr="007B6931" w:rsidRDefault="00B45EC9" w:rsidP="00B45EC9">
            <w:pPr>
              <w:suppressAutoHyphens/>
              <w:spacing w:after="0"/>
              <w:rPr>
                <w:rFonts w:ascii="Times New Roman" w:hAnsi="Times New Roman" w:cs="Times New Roman"/>
                <w:bCs/>
                <w:color w:val="7030A0"/>
                <w:sz w:val="18"/>
                <w:szCs w:val="18"/>
              </w:rPr>
            </w:pPr>
            <w:r w:rsidRPr="007B6931">
              <w:rPr>
                <w:rFonts w:ascii="Times New Roman" w:hAnsi="Times New Roman" w:cs="Times New Roman"/>
                <w:bCs/>
                <w:color w:val="7030A0"/>
                <w:sz w:val="18"/>
                <w:szCs w:val="18"/>
              </w:rPr>
              <w:t>Notes from Discussion:</w:t>
            </w:r>
          </w:p>
          <w:p w14:paraId="42CF1538" w14:textId="77777777" w:rsidR="00B45EC9" w:rsidRPr="007B6931" w:rsidRDefault="00B45EC9" w:rsidP="00B45EC9">
            <w:pPr>
              <w:suppressAutoHyphens/>
              <w:spacing w:after="0"/>
              <w:rPr>
                <w:rFonts w:ascii="Times New Roman" w:hAnsi="Times New Roman" w:cs="Times New Roman"/>
                <w:bCs/>
                <w:color w:val="7030A0"/>
                <w:sz w:val="18"/>
                <w:szCs w:val="18"/>
              </w:rPr>
            </w:pPr>
            <w:r w:rsidRPr="007B6931">
              <w:rPr>
                <w:rFonts w:ascii="Times New Roman" w:hAnsi="Times New Roman" w:cs="Times New Roman"/>
                <w:bCs/>
                <w:color w:val="7030A0"/>
                <w:sz w:val="18"/>
                <w:szCs w:val="18"/>
              </w:rPr>
              <w:t>&lt;&gt;</w:t>
            </w:r>
          </w:p>
          <w:p w14:paraId="1219709E" w14:textId="348A9050" w:rsidR="00B45EC9" w:rsidRPr="007B6931" w:rsidRDefault="00B45EC9" w:rsidP="00B45EC9">
            <w:pPr>
              <w:suppressAutoHyphens/>
              <w:spacing w:after="0"/>
              <w:rPr>
                <w:rFonts w:ascii="Times New Roman" w:hAnsi="Times New Roman" w:cs="Times New Roman"/>
                <w:bCs/>
                <w:color w:val="7030A0"/>
                <w:sz w:val="18"/>
                <w:szCs w:val="18"/>
              </w:rPr>
            </w:pPr>
          </w:p>
        </w:tc>
      </w:tr>
      <w:tr w:rsidR="00C4591F" w:rsidRPr="008B0293" w14:paraId="5DC5A714" w14:textId="77777777" w:rsidTr="00221221">
        <w:trPr>
          <w:trHeight w:val="220"/>
          <w:jc w:val="center"/>
        </w:trPr>
        <w:tc>
          <w:tcPr>
            <w:tcW w:w="715" w:type="dxa"/>
            <w:shd w:val="clear" w:color="auto" w:fill="auto"/>
            <w:noWrap/>
          </w:tcPr>
          <w:p w14:paraId="6C7EE556" w14:textId="298BB03C" w:rsidR="00C4591F" w:rsidRPr="007B6931" w:rsidRDefault="00C4591F" w:rsidP="00C4591F">
            <w:pPr>
              <w:suppressAutoHyphens/>
              <w:spacing w:after="0"/>
              <w:rPr>
                <w:rFonts w:ascii="Times New Roman" w:hAnsi="Times New Roman" w:cs="Times New Roman"/>
                <w:color w:val="7030A0"/>
                <w:sz w:val="18"/>
                <w:szCs w:val="18"/>
              </w:rPr>
            </w:pPr>
            <w:r w:rsidRPr="007B6931">
              <w:rPr>
                <w:rFonts w:ascii="Times New Roman" w:hAnsi="Times New Roman" w:cs="Times New Roman"/>
                <w:color w:val="7030A0"/>
                <w:sz w:val="18"/>
                <w:szCs w:val="18"/>
              </w:rPr>
              <w:t>11427</w:t>
            </w:r>
          </w:p>
        </w:tc>
        <w:tc>
          <w:tcPr>
            <w:tcW w:w="990" w:type="dxa"/>
          </w:tcPr>
          <w:p w14:paraId="5B310528" w14:textId="6EF4C65C" w:rsidR="00C4591F" w:rsidRPr="007B6931" w:rsidRDefault="00C4591F" w:rsidP="00C4591F">
            <w:pPr>
              <w:suppressAutoHyphens/>
              <w:spacing w:after="0"/>
              <w:rPr>
                <w:rFonts w:ascii="Times New Roman" w:hAnsi="Times New Roman" w:cs="Times New Roman"/>
                <w:color w:val="7030A0"/>
                <w:sz w:val="18"/>
                <w:szCs w:val="18"/>
              </w:rPr>
            </w:pPr>
            <w:r w:rsidRPr="007B6931">
              <w:rPr>
                <w:rFonts w:ascii="Times New Roman" w:hAnsi="Times New Roman" w:cs="Times New Roman"/>
                <w:color w:val="7030A0"/>
                <w:sz w:val="18"/>
                <w:szCs w:val="18"/>
              </w:rPr>
              <w:t>Gaurang Naik</w:t>
            </w:r>
          </w:p>
        </w:tc>
        <w:tc>
          <w:tcPr>
            <w:tcW w:w="900" w:type="dxa"/>
            <w:shd w:val="clear" w:color="auto" w:fill="auto"/>
            <w:noWrap/>
          </w:tcPr>
          <w:p w14:paraId="029FC58C" w14:textId="32AA48BA" w:rsidR="00C4591F" w:rsidRPr="007B6931" w:rsidRDefault="00C4591F" w:rsidP="00C4591F">
            <w:pPr>
              <w:suppressAutoHyphens/>
              <w:spacing w:after="0"/>
              <w:rPr>
                <w:rFonts w:ascii="Times New Roman" w:hAnsi="Times New Roman" w:cs="Times New Roman"/>
                <w:color w:val="7030A0"/>
                <w:sz w:val="18"/>
                <w:szCs w:val="18"/>
              </w:rPr>
            </w:pPr>
            <w:r w:rsidRPr="007B6931">
              <w:rPr>
                <w:rFonts w:ascii="Times New Roman" w:hAnsi="Times New Roman" w:cs="Times New Roman"/>
                <w:color w:val="7030A0"/>
                <w:sz w:val="18"/>
                <w:szCs w:val="18"/>
              </w:rPr>
              <w:t>35.3.5.4</w:t>
            </w:r>
          </w:p>
        </w:tc>
        <w:tc>
          <w:tcPr>
            <w:tcW w:w="720" w:type="dxa"/>
          </w:tcPr>
          <w:p w14:paraId="466A428F" w14:textId="49B4D412" w:rsidR="00C4591F" w:rsidRPr="007B6931" w:rsidRDefault="00C4591F" w:rsidP="00C4591F">
            <w:pPr>
              <w:suppressAutoHyphens/>
              <w:spacing w:after="0"/>
              <w:rPr>
                <w:rFonts w:ascii="Times New Roman" w:hAnsi="Times New Roman" w:cs="Times New Roman"/>
                <w:color w:val="7030A0"/>
                <w:sz w:val="18"/>
                <w:szCs w:val="18"/>
              </w:rPr>
            </w:pPr>
            <w:r w:rsidRPr="007B6931">
              <w:rPr>
                <w:rFonts w:ascii="Times New Roman" w:hAnsi="Times New Roman" w:cs="Times New Roman"/>
                <w:color w:val="7030A0"/>
                <w:sz w:val="18"/>
                <w:szCs w:val="18"/>
              </w:rPr>
              <w:t>424.61</w:t>
            </w:r>
          </w:p>
        </w:tc>
        <w:tc>
          <w:tcPr>
            <w:tcW w:w="2520" w:type="dxa"/>
            <w:shd w:val="clear" w:color="auto" w:fill="auto"/>
            <w:noWrap/>
          </w:tcPr>
          <w:p w14:paraId="7588325A" w14:textId="3938A1D6" w:rsidR="00C4591F" w:rsidRPr="007B6931" w:rsidRDefault="00C4591F" w:rsidP="00C4591F">
            <w:pPr>
              <w:suppressAutoHyphens/>
              <w:spacing w:after="0"/>
              <w:rPr>
                <w:rFonts w:ascii="Times New Roman" w:hAnsi="Times New Roman" w:cs="Times New Roman"/>
                <w:color w:val="7030A0"/>
                <w:sz w:val="18"/>
                <w:szCs w:val="18"/>
              </w:rPr>
            </w:pPr>
            <w:r w:rsidRPr="007B6931">
              <w:rPr>
                <w:rFonts w:ascii="Times New Roman" w:hAnsi="Times New Roman" w:cs="Times New Roman"/>
                <w:color w:val="7030A0"/>
                <w:sz w:val="18"/>
                <w:szCs w:val="18"/>
              </w:rPr>
              <w:t>NOTE 3 is a duplicate of NOTE2.</w:t>
            </w:r>
          </w:p>
        </w:tc>
        <w:tc>
          <w:tcPr>
            <w:tcW w:w="2340" w:type="dxa"/>
            <w:shd w:val="clear" w:color="auto" w:fill="auto"/>
            <w:noWrap/>
          </w:tcPr>
          <w:p w14:paraId="0500A5B4" w14:textId="4CA56CC7" w:rsidR="00C4591F" w:rsidRPr="007B6931" w:rsidRDefault="00C4591F" w:rsidP="00C4591F">
            <w:pPr>
              <w:suppressAutoHyphens/>
              <w:spacing w:after="0"/>
              <w:rPr>
                <w:rFonts w:ascii="Times New Roman" w:hAnsi="Times New Roman" w:cs="Times New Roman"/>
                <w:color w:val="7030A0"/>
                <w:sz w:val="18"/>
                <w:szCs w:val="18"/>
              </w:rPr>
            </w:pPr>
            <w:r w:rsidRPr="007B6931">
              <w:rPr>
                <w:rFonts w:ascii="Times New Roman" w:hAnsi="Times New Roman" w:cs="Times New Roman"/>
                <w:color w:val="7030A0"/>
                <w:sz w:val="18"/>
                <w:szCs w:val="18"/>
              </w:rPr>
              <w:t>Delete Note 3.</w:t>
            </w:r>
          </w:p>
        </w:tc>
        <w:tc>
          <w:tcPr>
            <w:tcW w:w="3150" w:type="dxa"/>
            <w:shd w:val="clear" w:color="auto" w:fill="auto"/>
          </w:tcPr>
          <w:p w14:paraId="61CCF8CA" w14:textId="77777777" w:rsidR="007B6931" w:rsidRPr="007B6931" w:rsidRDefault="007B6931" w:rsidP="007B6931">
            <w:pPr>
              <w:suppressAutoHyphens/>
              <w:spacing w:after="0"/>
              <w:rPr>
                <w:ins w:id="891" w:author="Alfred Aster" w:date="2022-10-16T22:21:00Z"/>
                <w:rFonts w:ascii="Times New Roman" w:hAnsi="Times New Roman" w:cs="Times New Roman"/>
                <w:bCs/>
                <w:color w:val="7030A0"/>
                <w:sz w:val="18"/>
                <w:szCs w:val="18"/>
              </w:rPr>
            </w:pPr>
            <w:ins w:id="892" w:author="Alfred Aster" w:date="2022-10-16T22:21:00Z">
              <w:r w:rsidRPr="007B6931">
                <w:rPr>
                  <w:rFonts w:ascii="Times New Roman" w:hAnsi="Times New Roman" w:cs="Times New Roman"/>
                  <w:bCs/>
                  <w:color w:val="7030A0"/>
                  <w:sz w:val="18"/>
                  <w:szCs w:val="18"/>
                </w:rPr>
                <w:t>Pending SP</w:t>
              </w:r>
            </w:ins>
            <w:ins w:id="893" w:author="Alfred Aster" w:date="2022-10-19T11:02:00Z">
              <w:r w:rsidRPr="007B6931">
                <w:rPr>
                  <w:rFonts w:ascii="Times New Roman" w:hAnsi="Times New Roman" w:cs="Times New Roman"/>
                  <w:bCs/>
                  <w:color w:val="7030A0"/>
                  <w:sz w:val="18"/>
                  <w:szCs w:val="18"/>
                </w:rPr>
                <w:t>: Majority Support. Done.</w:t>
              </w:r>
            </w:ins>
          </w:p>
          <w:p w14:paraId="5EADDF1A" w14:textId="77777777" w:rsidR="00E9618E" w:rsidRPr="007B6931" w:rsidRDefault="00E9618E" w:rsidP="00E9618E">
            <w:pPr>
              <w:suppressAutoHyphens/>
              <w:spacing w:after="0"/>
              <w:rPr>
                <w:ins w:id="894" w:author="Alfred Aster" w:date="2022-10-16T22:21:00Z"/>
                <w:rFonts w:ascii="Times New Roman" w:hAnsi="Times New Roman" w:cs="Times New Roman"/>
                <w:bCs/>
                <w:color w:val="7030A0"/>
                <w:sz w:val="18"/>
                <w:szCs w:val="18"/>
              </w:rPr>
            </w:pPr>
          </w:p>
          <w:p w14:paraId="67DF9EBE" w14:textId="77FB6C6B" w:rsidR="00B45EC9" w:rsidRPr="007B6931" w:rsidRDefault="00B45EC9" w:rsidP="00B45EC9">
            <w:pPr>
              <w:suppressAutoHyphens/>
              <w:spacing w:after="0"/>
              <w:rPr>
                <w:rFonts w:ascii="Times New Roman" w:hAnsi="Times New Roman" w:cs="Times New Roman"/>
                <w:bCs/>
                <w:color w:val="7030A0"/>
                <w:sz w:val="18"/>
                <w:szCs w:val="18"/>
              </w:rPr>
            </w:pPr>
            <w:r w:rsidRPr="007B6931">
              <w:rPr>
                <w:rFonts w:ascii="Times New Roman" w:hAnsi="Times New Roman" w:cs="Times New Roman"/>
                <w:bCs/>
                <w:color w:val="7030A0"/>
                <w:sz w:val="18"/>
                <w:szCs w:val="18"/>
              </w:rPr>
              <w:t>Reject</w:t>
            </w:r>
            <w:del w:id="895" w:author="Alfred Aster" w:date="2022-10-20T14:58:00Z">
              <w:r w:rsidRPr="007B6931" w:rsidDel="004F3BCE">
                <w:rPr>
                  <w:rFonts w:ascii="Times New Roman" w:hAnsi="Times New Roman" w:cs="Times New Roman"/>
                  <w:bCs/>
                  <w:color w:val="7030A0"/>
                  <w:sz w:val="18"/>
                  <w:szCs w:val="18"/>
                </w:rPr>
                <w:delText>ed</w:delText>
              </w:r>
            </w:del>
            <w:ins w:id="896" w:author="Alfred Aster" w:date="2022-10-20T14:58:00Z">
              <w:r w:rsidR="004F3BCE">
                <w:rPr>
                  <w:rFonts w:ascii="Times New Roman" w:hAnsi="Times New Roman" w:cs="Times New Roman"/>
                  <w:bCs/>
                  <w:color w:val="7030A0"/>
                  <w:sz w:val="18"/>
                  <w:szCs w:val="18"/>
                </w:rPr>
                <w:t>–</w:t>
              </w:r>
            </w:ins>
            <w:r w:rsidRPr="007B6931">
              <w:rPr>
                <w:rFonts w:ascii="Times New Roman" w:hAnsi="Times New Roman" w:cs="Times New Roman"/>
                <w:bCs/>
                <w:color w:val="7030A0"/>
                <w:sz w:val="18"/>
                <w:szCs w:val="18"/>
              </w:rPr>
              <w:t xml:space="preserve"> -- A proposed resolution for “this CID” was discussed as part of the comment resolutions in “document”, however the group could not reach consensus on a proposed change that would resolve the comment.</w:t>
            </w:r>
          </w:p>
          <w:p w14:paraId="161B147C" w14:textId="63F64A0A" w:rsidR="0036183B" w:rsidRPr="007B6931" w:rsidRDefault="00C4591F" w:rsidP="00C4591F">
            <w:pPr>
              <w:suppressAutoHyphens/>
              <w:spacing w:after="0"/>
              <w:rPr>
                <w:rFonts w:ascii="Times New Roman" w:hAnsi="Times New Roman" w:cs="Times New Roman"/>
                <w:color w:val="7030A0"/>
                <w:sz w:val="18"/>
                <w:szCs w:val="18"/>
              </w:rPr>
            </w:pPr>
            <w:r w:rsidRPr="007B6931">
              <w:rPr>
                <w:rFonts w:ascii="Times New Roman" w:hAnsi="Times New Roman" w:cs="Times New Roman"/>
                <w:color w:val="7030A0"/>
                <w:sz w:val="18"/>
                <w:szCs w:val="18"/>
              </w:rPr>
              <w:br/>
              <w:t>This CID is discussed on September 8, 2022, but no straw poll is conducted yet.</w:t>
            </w:r>
            <w:r w:rsidRPr="007B6931">
              <w:rPr>
                <w:rFonts w:ascii="Times New Roman" w:hAnsi="Times New Roman" w:cs="Times New Roman"/>
                <w:color w:val="7030A0"/>
                <w:sz w:val="18"/>
                <w:szCs w:val="18"/>
              </w:rPr>
              <w:br/>
            </w:r>
          </w:p>
          <w:p w14:paraId="548B605A" w14:textId="77777777" w:rsidR="00B45EC9" w:rsidRPr="007B6931" w:rsidRDefault="00B45EC9" w:rsidP="00B45EC9">
            <w:pPr>
              <w:suppressAutoHyphens/>
              <w:spacing w:after="0"/>
              <w:rPr>
                <w:rFonts w:ascii="Times New Roman" w:hAnsi="Times New Roman" w:cs="Times New Roman"/>
                <w:bCs/>
                <w:color w:val="7030A0"/>
                <w:sz w:val="18"/>
                <w:szCs w:val="18"/>
              </w:rPr>
            </w:pPr>
            <w:r w:rsidRPr="007B6931">
              <w:rPr>
                <w:rFonts w:ascii="Times New Roman" w:hAnsi="Times New Roman" w:cs="Times New Roman"/>
                <w:bCs/>
                <w:color w:val="7030A0"/>
                <w:sz w:val="18"/>
                <w:szCs w:val="18"/>
              </w:rPr>
              <w:t>Insun Jang</w:t>
            </w:r>
            <w:r w:rsidRPr="007B6931">
              <w:rPr>
                <w:rFonts w:ascii="Times New Roman" w:hAnsi="Times New Roman" w:cs="Times New Roman"/>
                <w:bCs/>
                <w:color w:val="7030A0"/>
                <w:sz w:val="18"/>
                <w:szCs w:val="18"/>
              </w:rPr>
              <w:tab/>
              <w:t>22/1399r2</w:t>
            </w:r>
          </w:p>
          <w:p w14:paraId="01FC3D82" w14:textId="77777777" w:rsidR="00B45EC9" w:rsidRPr="007B6931" w:rsidRDefault="00B45EC9" w:rsidP="00B45EC9">
            <w:pPr>
              <w:suppressAutoHyphens/>
              <w:spacing w:after="0"/>
              <w:rPr>
                <w:rFonts w:ascii="Times New Roman" w:hAnsi="Times New Roman" w:cs="Times New Roman"/>
                <w:bCs/>
                <w:color w:val="7030A0"/>
                <w:sz w:val="18"/>
                <w:szCs w:val="18"/>
              </w:rPr>
            </w:pPr>
            <w:r w:rsidRPr="007B6931">
              <w:rPr>
                <w:rFonts w:ascii="Times New Roman" w:hAnsi="Times New Roman" w:cs="Times New Roman"/>
                <w:bCs/>
                <w:color w:val="7030A0"/>
                <w:sz w:val="18"/>
                <w:szCs w:val="18"/>
              </w:rPr>
              <w:t>Notes from Discussion:</w:t>
            </w:r>
          </w:p>
          <w:p w14:paraId="77D2611A" w14:textId="44D04B6A" w:rsidR="00B45EC9" w:rsidRPr="007B6931" w:rsidRDefault="00B45EC9" w:rsidP="00B45EC9">
            <w:pPr>
              <w:suppressAutoHyphens/>
              <w:spacing w:after="0"/>
              <w:rPr>
                <w:rFonts w:ascii="Times New Roman" w:hAnsi="Times New Roman" w:cs="Times New Roman"/>
                <w:bCs/>
                <w:color w:val="7030A0"/>
                <w:sz w:val="18"/>
                <w:szCs w:val="18"/>
              </w:rPr>
            </w:pPr>
            <w:r w:rsidRPr="007B6931">
              <w:rPr>
                <w:rFonts w:ascii="Times New Roman" w:hAnsi="Times New Roman" w:cs="Times New Roman"/>
                <w:bCs/>
                <w:color w:val="7030A0"/>
                <w:sz w:val="18"/>
                <w:szCs w:val="18"/>
              </w:rPr>
              <w:t>&lt;&gt;</w:t>
            </w:r>
          </w:p>
          <w:p w14:paraId="04E19960" w14:textId="416FC2C6" w:rsidR="00B45EC9" w:rsidRPr="007B6931" w:rsidRDefault="00B45EC9" w:rsidP="00C4591F">
            <w:pPr>
              <w:suppressAutoHyphens/>
              <w:spacing w:after="0"/>
              <w:rPr>
                <w:rFonts w:ascii="Times New Roman" w:hAnsi="Times New Roman" w:cs="Times New Roman"/>
                <w:bCs/>
                <w:color w:val="7030A0"/>
                <w:sz w:val="18"/>
                <w:szCs w:val="18"/>
              </w:rPr>
            </w:pPr>
          </w:p>
        </w:tc>
      </w:tr>
      <w:tr w:rsidR="00C4591F" w:rsidRPr="008B0293" w14:paraId="2E6C93D5" w14:textId="77777777" w:rsidTr="00221221">
        <w:trPr>
          <w:trHeight w:val="220"/>
          <w:jc w:val="center"/>
        </w:trPr>
        <w:tc>
          <w:tcPr>
            <w:tcW w:w="715" w:type="dxa"/>
            <w:shd w:val="clear" w:color="auto" w:fill="auto"/>
            <w:noWrap/>
          </w:tcPr>
          <w:p w14:paraId="02A794BE" w14:textId="3F6AAC16" w:rsidR="00C4591F" w:rsidRPr="006C27B0" w:rsidRDefault="00C4591F" w:rsidP="00C4591F">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11433</w:t>
            </w:r>
          </w:p>
        </w:tc>
        <w:tc>
          <w:tcPr>
            <w:tcW w:w="990" w:type="dxa"/>
          </w:tcPr>
          <w:p w14:paraId="7201F4C4" w14:textId="7A589AC9" w:rsidR="00C4591F" w:rsidRPr="006C27B0" w:rsidRDefault="00C4591F" w:rsidP="00C4591F">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Gaurang Naik</w:t>
            </w:r>
          </w:p>
        </w:tc>
        <w:tc>
          <w:tcPr>
            <w:tcW w:w="900" w:type="dxa"/>
            <w:shd w:val="clear" w:color="auto" w:fill="auto"/>
            <w:noWrap/>
          </w:tcPr>
          <w:p w14:paraId="501808CD" w14:textId="014AE690" w:rsidR="00C4591F" w:rsidRPr="006C27B0" w:rsidRDefault="00C4591F" w:rsidP="00C4591F">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35.3.10</w:t>
            </w:r>
          </w:p>
        </w:tc>
        <w:tc>
          <w:tcPr>
            <w:tcW w:w="720" w:type="dxa"/>
          </w:tcPr>
          <w:p w14:paraId="45168C25" w14:textId="317BD4BE" w:rsidR="00C4591F" w:rsidRPr="006C27B0" w:rsidRDefault="00C4591F" w:rsidP="00C4591F">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434.22</w:t>
            </w:r>
          </w:p>
        </w:tc>
        <w:tc>
          <w:tcPr>
            <w:tcW w:w="2520" w:type="dxa"/>
            <w:shd w:val="clear" w:color="auto" w:fill="auto"/>
            <w:noWrap/>
          </w:tcPr>
          <w:p w14:paraId="0D0B41F5" w14:textId="769D39DD" w:rsidR="00C4591F" w:rsidRPr="006C27B0" w:rsidRDefault="00C4591F" w:rsidP="00C4591F">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 xml:space="preserve">Removal of an AP must be a critical update, i.e., addition of the </w:t>
            </w:r>
            <w:proofErr w:type="spellStart"/>
            <w:r w:rsidRPr="006C27B0">
              <w:rPr>
                <w:rFonts w:ascii="Times New Roman" w:hAnsi="Times New Roman" w:cs="Times New Roman"/>
                <w:strike/>
                <w:color w:val="FF0000"/>
                <w:sz w:val="18"/>
                <w:szCs w:val="18"/>
              </w:rPr>
              <w:t>Reconfig</w:t>
            </w:r>
            <w:proofErr w:type="spellEnd"/>
            <w:r w:rsidRPr="006C27B0">
              <w:rPr>
                <w:rFonts w:ascii="Times New Roman" w:hAnsi="Times New Roman" w:cs="Times New Roman"/>
                <w:strike/>
                <w:color w:val="FF0000"/>
                <w:sz w:val="18"/>
                <w:szCs w:val="18"/>
              </w:rPr>
              <w:t xml:space="preserve"> ML element in the Beacon must be listed in 11.2.3.15 as a critical update. Directly setting the CUF to 1 can create problems if the non-AP MLD misses the Beacon frame(s) that had the CUF set to 1. Same comment for addition of the AP. Also, the same comment for nontransmitted BSSID case (P435L13).</w:t>
            </w:r>
          </w:p>
        </w:tc>
        <w:tc>
          <w:tcPr>
            <w:tcW w:w="2340" w:type="dxa"/>
            <w:shd w:val="clear" w:color="auto" w:fill="auto"/>
            <w:noWrap/>
          </w:tcPr>
          <w:p w14:paraId="03EE17AB" w14:textId="08C1CB83" w:rsidR="00C4591F" w:rsidRPr="006C27B0" w:rsidRDefault="00C4591F" w:rsidP="00C4591F">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As in comment</w:t>
            </w:r>
          </w:p>
        </w:tc>
        <w:tc>
          <w:tcPr>
            <w:tcW w:w="3150" w:type="dxa"/>
            <w:shd w:val="clear" w:color="auto" w:fill="auto"/>
          </w:tcPr>
          <w:p w14:paraId="2A630A37" w14:textId="77777777" w:rsidR="00A30647" w:rsidRPr="006C27B0" w:rsidRDefault="00A30647" w:rsidP="00A30647">
            <w:pPr>
              <w:suppressAutoHyphens/>
              <w:spacing w:after="0"/>
              <w:rPr>
                <w:ins w:id="897" w:author="Alfred Aster" w:date="2022-10-19T10:29:00Z"/>
                <w:rFonts w:ascii="Times New Roman" w:hAnsi="Times New Roman" w:cs="Times New Roman"/>
                <w:bCs/>
                <w:strike/>
                <w:color w:val="FF0000"/>
                <w:sz w:val="18"/>
                <w:szCs w:val="18"/>
              </w:rPr>
            </w:pPr>
            <w:ins w:id="898" w:author="Alfred Aster" w:date="2022-10-19T10:29:00Z">
              <w:r w:rsidRPr="006C27B0">
                <w:rPr>
                  <w:rFonts w:ascii="Times New Roman" w:hAnsi="Times New Roman" w:cs="Times New Roman"/>
                  <w:bCs/>
                  <w:strike/>
                  <w:color w:val="FF0000"/>
                  <w:sz w:val="18"/>
                  <w:szCs w:val="18"/>
                </w:rPr>
                <w:t>Pending SP</w:t>
              </w:r>
            </w:ins>
          </w:p>
          <w:p w14:paraId="5E6DBF73" w14:textId="77777777" w:rsidR="00A30647" w:rsidRPr="006C27B0" w:rsidRDefault="00A30647" w:rsidP="00B45EC9">
            <w:pPr>
              <w:suppressAutoHyphens/>
              <w:spacing w:after="0"/>
              <w:rPr>
                <w:ins w:id="899" w:author="Alfred Aster" w:date="2022-10-19T10:29:00Z"/>
                <w:rFonts w:ascii="Times New Roman" w:hAnsi="Times New Roman" w:cs="Times New Roman"/>
                <w:bCs/>
                <w:strike/>
                <w:color w:val="FF0000"/>
                <w:sz w:val="18"/>
                <w:szCs w:val="18"/>
              </w:rPr>
            </w:pPr>
          </w:p>
          <w:p w14:paraId="24A9BB8B" w14:textId="28557B69"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Reject</w:t>
            </w:r>
            <w:del w:id="900" w:author="Alfred Aster" w:date="2022-10-20T14:58:00Z">
              <w:r w:rsidRPr="006C27B0" w:rsidDel="004F3BCE">
                <w:rPr>
                  <w:rFonts w:ascii="Times New Roman" w:hAnsi="Times New Roman" w:cs="Times New Roman"/>
                  <w:bCs/>
                  <w:strike/>
                  <w:color w:val="FF0000"/>
                  <w:sz w:val="18"/>
                  <w:szCs w:val="18"/>
                </w:rPr>
                <w:delText>ed</w:delText>
              </w:r>
            </w:del>
            <w:ins w:id="901" w:author="Alfred Aster" w:date="2022-10-20T14:58:00Z">
              <w:r w:rsidR="004F3BCE" w:rsidRPr="006C27B0">
                <w:rPr>
                  <w:rFonts w:ascii="Times New Roman" w:hAnsi="Times New Roman" w:cs="Times New Roman"/>
                  <w:bCs/>
                  <w:strike/>
                  <w:color w:val="FF0000"/>
                  <w:sz w:val="18"/>
                  <w:szCs w:val="18"/>
                </w:rPr>
                <w:t>–</w:t>
              </w:r>
            </w:ins>
            <w:r w:rsidRPr="006C27B0">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71871E79" w14:textId="2477A43C" w:rsidR="0036183B" w:rsidRPr="006C27B0" w:rsidRDefault="00C4591F" w:rsidP="00C4591F">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br/>
              <w:t>This CID is discussed on September 12, 2022, but no straw poll is conducted yet.</w:t>
            </w:r>
            <w:r w:rsidRPr="006C27B0">
              <w:rPr>
                <w:rFonts w:ascii="Times New Roman" w:hAnsi="Times New Roman" w:cs="Times New Roman"/>
                <w:strike/>
                <w:color w:val="FF0000"/>
                <w:sz w:val="18"/>
                <w:szCs w:val="18"/>
              </w:rPr>
              <w:br/>
            </w:r>
          </w:p>
          <w:p w14:paraId="0573DEF7"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Ming Gan</w:t>
            </w:r>
            <w:r w:rsidRPr="006C27B0">
              <w:rPr>
                <w:rFonts w:ascii="Times New Roman" w:hAnsi="Times New Roman" w:cs="Times New Roman"/>
                <w:bCs/>
                <w:strike/>
                <w:color w:val="FF0000"/>
                <w:sz w:val="18"/>
                <w:szCs w:val="18"/>
              </w:rPr>
              <w:tab/>
              <w:t>22/1539r2</w:t>
            </w:r>
          </w:p>
          <w:p w14:paraId="78DA22CD" w14:textId="14C93145"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Notes from Discussion:</w:t>
            </w:r>
          </w:p>
          <w:p w14:paraId="63760376"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&lt;&gt;</w:t>
            </w:r>
          </w:p>
          <w:p w14:paraId="600EAF6B" w14:textId="5D5CBF52" w:rsidR="00B45EC9" w:rsidRPr="006C27B0" w:rsidRDefault="00B45EC9" w:rsidP="00C4591F">
            <w:pPr>
              <w:suppressAutoHyphens/>
              <w:spacing w:after="0"/>
              <w:rPr>
                <w:rFonts w:ascii="Times New Roman" w:hAnsi="Times New Roman" w:cs="Times New Roman"/>
                <w:bCs/>
                <w:strike/>
                <w:color w:val="FF0000"/>
                <w:sz w:val="18"/>
                <w:szCs w:val="18"/>
              </w:rPr>
            </w:pPr>
          </w:p>
        </w:tc>
      </w:tr>
      <w:tr w:rsidR="00B1568E" w:rsidRPr="008B0293" w14:paraId="5BB9369C" w14:textId="77777777" w:rsidTr="00221221">
        <w:trPr>
          <w:trHeight w:val="220"/>
          <w:jc w:val="center"/>
        </w:trPr>
        <w:tc>
          <w:tcPr>
            <w:tcW w:w="715" w:type="dxa"/>
            <w:shd w:val="clear" w:color="auto" w:fill="auto"/>
            <w:noWrap/>
          </w:tcPr>
          <w:p w14:paraId="167024CE" w14:textId="4D3C711E" w:rsidR="00B1568E" w:rsidRPr="006C27B0" w:rsidRDefault="00B1568E" w:rsidP="00B1568E">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11459</w:t>
            </w:r>
          </w:p>
        </w:tc>
        <w:tc>
          <w:tcPr>
            <w:tcW w:w="990" w:type="dxa"/>
          </w:tcPr>
          <w:p w14:paraId="67409ED1" w14:textId="22CC6464" w:rsidR="00B1568E" w:rsidRPr="006C27B0" w:rsidRDefault="00B1568E" w:rsidP="00B1568E">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Gaurang Naik</w:t>
            </w:r>
          </w:p>
        </w:tc>
        <w:tc>
          <w:tcPr>
            <w:tcW w:w="900" w:type="dxa"/>
            <w:shd w:val="clear" w:color="auto" w:fill="auto"/>
            <w:noWrap/>
          </w:tcPr>
          <w:p w14:paraId="3519A9AB" w14:textId="3F1C56D6" w:rsidR="00B1568E" w:rsidRPr="006C27B0" w:rsidRDefault="00B1568E" w:rsidP="00B1568E">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35.3.17</w:t>
            </w:r>
          </w:p>
        </w:tc>
        <w:tc>
          <w:tcPr>
            <w:tcW w:w="720" w:type="dxa"/>
          </w:tcPr>
          <w:p w14:paraId="348ED49F" w14:textId="3D3C2250" w:rsidR="00B1568E" w:rsidRPr="006C27B0" w:rsidRDefault="00B1568E" w:rsidP="00B1568E">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463.54</w:t>
            </w:r>
          </w:p>
        </w:tc>
        <w:tc>
          <w:tcPr>
            <w:tcW w:w="2520" w:type="dxa"/>
            <w:shd w:val="clear" w:color="auto" w:fill="auto"/>
            <w:noWrap/>
          </w:tcPr>
          <w:p w14:paraId="667FA6E2" w14:textId="3CB97F13" w:rsidR="00B1568E" w:rsidRPr="006C27B0" w:rsidRDefault="00B1568E" w:rsidP="00B1568E">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 xml:space="preserve">subject to its spatial stream capabilities, operating mode, ... shall be capable of receiving a PPDU that is sent using more </w:t>
            </w:r>
            <w:r w:rsidRPr="006C27B0">
              <w:rPr>
                <w:rFonts w:ascii="Times New Roman" w:hAnsi="Times New Roman" w:cs="Times New Roman"/>
                <w:strike/>
                <w:color w:val="FF0000"/>
                <w:sz w:val="18"/>
                <w:szCs w:val="18"/>
              </w:rPr>
              <w:lastRenderedPageBreak/>
              <w:t xml:space="preserve">than one spatial </w:t>
            </w:r>
            <w:proofErr w:type="spellStart"/>
            <w:r w:rsidRPr="006C27B0">
              <w:rPr>
                <w:rFonts w:ascii="Times New Roman" w:hAnsi="Times New Roman" w:cs="Times New Roman"/>
                <w:strike/>
                <w:color w:val="FF0000"/>
                <w:sz w:val="18"/>
                <w:szCs w:val="18"/>
              </w:rPr>
              <w:t>str</w:t>
            </w:r>
            <w:del w:id="902" w:author="Alfred Aster" w:date="2022-10-20T14:58:00Z">
              <w:r w:rsidRPr="006C27B0" w:rsidDel="004F3BCE">
                <w:rPr>
                  <w:rFonts w:ascii="Times New Roman" w:hAnsi="Times New Roman" w:cs="Times New Roman"/>
                  <w:strike/>
                  <w:color w:val="FF0000"/>
                  <w:sz w:val="18"/>
                  <w:szCs w:val="18"/>
                </w:rPr>
                <w:delText>e</w:delText>
              </w:r>
            </w:del>
            <w:ins w:id="903"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am</w:t>
            </w:r>
            <w:proofErr w:type="spellEnd"/>
            <w:r w:rsidRPr="006C27B0">
              <w:rPr>
                <w:rFonts w:ascii="Times New Roman" w:hAnsi="Times New Roman" w:cs="Times New Roman"/>
                <w:strike/>
                <w:color w:val="FF0000"/>
                <w:sz w:val="18"/>
                <w:szCs w:val="18"/>
              </w:rPr>
              <w:t>' The operating mode could be with just one spatial stream, in which case, the statement would not be true.</w:t>
            </w:r>
          </w:p>
        </w:tc>
        <w:tc>
          <w:tcPr>
            <w:tcW w:w="2340" w:type="dxa"/>
            <w:shd w:val="clear" w:color="auto" w:fill="auto"/>
            <w:noWrap/>
          </w:tcPr>
          <w:p w14:paraId="4A32251C" w14:textId="44BB544D" w:rsidR="00B1568E" w:rsidRPr="006C27B0" w:rsidRDefault="00B1568E" w:rsidP="00B1568E">
            <w:pPr>
              <w:suppressAutoHyphens/>
              <w:spacing w:after="0"/>
              <w:rPr>
                <w:rFonts w:ascii="Times New Roman" w:hAnsi="Times New Roman" w:cs="Times New Roman"/>
                <w:strike/>
                <w:color w:val="FF0000"/>
                <w:sz w:val="18"/>
                <w:szCs w:val="18"/>
              </w:rPr>
            </w:pPr>
            <w:proofErr w:type="spellStart"/>
            <w:r w:rsidRPr="006C27B0">
              <w:rPr>
                <w:rFonts w:ascii="Times New Roman" w:hAnsi="Times New Roman" w:cs="Times New Roman"/>
                <w:strike/>
                <w:color w:val="FF0000"/>
                <w:sz w:val="18"/>
                <w:szCs w:val="18"/>
              </w:rPr>
              <w:lastRenderedPageBreak/>
              <w:t>Cha</w:t>
            </w:r>
            <w:del w:id="904" w:author="Alfred Aster" w:date="2022-10-20T14:58:00Z">
              <w:r w:rsidRPr="006C27B0" w:rsidDel="004F3BCE">
                <w:rPr>
                  <w:rFonts w:ascii="Times New Roman" w:hAnsi="Times New Roman" w:cs="Times New Roman"/>
                  <w:strike/>
                  <w:color w:val="FF0000"/>
                  <w:sz w:val="18"/>
                  <w:szCs w:val="18"/>
                </w:rPr>
                <w:delText>n</w:delText>
              </w:r>
            </w:del>
            <w:ins w:id="905"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e</w:t>
            </w:r>
            <w:proofErr w:type="spellEnd"/>
            <w:r w:rsidRPr="006C27B0">
              <w:rPr>
                <w:rFonts w:ascii="Times New Roman" w:hAnsi="Times New Roman" w:cs="Times New Roman"/>
                <w:strike/>
                <w:color w:val="FF0000"/>
                <w:sz w:val="18"/>
                <w:szCs w:val="18"/>
              </w:rPr>
              <w:t xml:space="preserve"> 'more than one spatial </w:t>
            </w:r>
            <w:proofErr w:type="spellStart"/>
            <w:r w:rsidRPr="006C27B0">
              <w:rPr>
                <w:rFonts w:ascii="Times New Roman" w:hAnsi="Times New Roman" w:cs="Times New Roman"/>
                <w:strike/>
                <w:color w:val="FF0000"/>
                <w:sz w:val="18"/>
                <w:szCs w:val="18"/>
              </w:rPr>
              <w:t>str</w:t>
            </w:r>
            <w:del w:id="906" w:author="Alfred Aster" w:date="2022-10-20T14:58:00Z">
              <w:r w:rsidRPr="006C27B0" w:rsidDel="004F3BCE">
                <w:rPr>
                  <w:rFonts w:ascii="Times New Roman" w:hAnsi="Times New Roman" w:cs="Times New Roman"/>
                  <w:strike/>
                  <w:color w:val="FF0000"/>
                  <w:sz w:val="18"/>
                  <w:szCs w:val="18"/>
                </w:rPr>
                <w:delText>e</w:delText>
              </w:r>
            </w:del>
            <w:ins w:id="907"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am</w:t>
            </w:r>
            <w:proofErr w:type="spellEnd"/>
            <w:r w:rsidRPr="006C27B0">
              <w:rPr>
                <w:rFonts w:ascii="Times New Roman" w:hAnsi="Times New Roman" w:cs="Times New Roman"/>
                <w:strike/>
                <w:color w:val="FF0000"/>
                <w:sz w:val="18"/>
                <w:szCs w:val="18"/>
              </w:rPr>
              <w:t xml:space="preserve">' </w:t>
            </w:r>
            <w:del w:id="908" w:author="Alfred Aster" w:date="2022-10-20T14:58:00Z">
              <w:r w:rsidRPr="006C27B0" w:rsidDel="004F3BCE">
                <w:rPr>
                  <w:rFonts w:ascii="Times New Roman" w:hAnsi="Times New Roman" w:cs="Times New Roman"/>
                  <w:strike/>
                  <w:color w:val="FF0000"/>
                  <w:sz w:val="18"/>
                  <w:szCs w:val="18"/>
                </w:rPr>
                <w:delText>t</w:delText>
              </w:r>
            </w:del>
            <w:ins w:id="909"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 xml:space="preserve">o 'one or more spatial </w:t>
            </w:r>
            <w:proofErr w:type="spellStart"/>
            <w:r w:rsidRPr="006C27B0">
              <w:rPr>
                <w:rFonts w:ascii="Times New Roman" w:hAnsi="Times New Roman" w:cs="Times New Roman"/>
                <w:strike/>
                <w:color w:val="FF0000"/>
                <w:sz w:val="18"/>
                <w:szCs w:val="18"/>
              </w:rPr>
              <w:t>str</w:t>
            </w:r>
            <w:del w:id="910" w:author="Alfred Aster" w:date="2022-10-20T14:58:00Z">
              <w:r w:rsidRPr="006C27B0" w:rsidDel="004F3BCE">
                <w:rPr>
                  <w:rFonts w:ascii="Times New Roman" w:hAnsi="Times New Roman" w:cs="Times New Roman"/>
                  <w:strike/>
                  <w:color w:val="FF0000"/>
                  <w:sz w:val="18"/>
                  <w:szCs w:val="18"/>
                </w:rPr>
                <w:delText>e</w:delText>
              </w:r>
            </w:del>
            <w:ins w:id="911"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am</w:t>
            </w:r>
            <w:proofErr w:type="spellEnd"/>
            <w:r w:rsidRPr="006C27B0">
              <w:rPr>
                <w:rFonts w:ascii="Times New Roman" w:hAnsi="Times New Roman" w:cs="Times New Roman"/>
                <w:strike/>
                <w:color w:val="FF0000"/>
                <w:sz w:val="18"/>
                <w:szCs w:val="18"/>
              </w:rPr>
              <w:t>'.</w:t>
            </w:r>
          </w:p>
        </w:tc>
        <w:tc>
          <w:tcPr>
            <w:tcW w:w="3150" w:type="dxa"/>
            <w:shd w:val="clear" w:color="auto" w:fill="auto"/>
          </w:tcPr>
          <w:p w14:paraId="16F06747" w14:textId="77777777" w:rsidR="00121651" w:rsidRPr="006C27B0" w:rsidRDefault="00121651" w:rsidP="00121651">
            <w:pPr>
              <w:suppressAutoHyphens/>
              <w:spacing w:after="0"/>
              <w:rPr>
                <w:ins w:id="912" w:author="Alfred Aster" w:date="2022-10-16T22:04:00Z"/>
                <w:rFonts w:ascii="Times New Roman" w:hAnsi="Times New Roman" w:cs="Times New Roman"/>
                <w:bCs/>
                <w:strike/>
                <w:color w:val="FF0000"/>
                <w:sz w:val="18"/>
                <w:szCs w:val="18"/>
              </w:rPr>
            </w:pPr>
            <w:ins w:id="913" w:author="Alfred Aster" w:date="2022-10-16T22:04:00Z">
              <w:r w:rsidRPr="006C27B0">
                <w:rPr>
                  <w:rFonts w:ascii="Times New Roman" w:hAnsi="Times New Roman" w:cs="Times New Roman"/>
                  <w:bCs/>
                  <w:strike/>
                  <w:color w:val="FF0000"/>
                  <w:sz w:val="18"/>
                  <w:szCs w:val="18"/>
                </w:rPr>
                <w:t>Pending SP</w:t>
              </w:r>
            </w:ins>
          </w:p>
          <w:p w14:paraId="1C7FC12F" w14:textId="77777777" w:rsidR="00121651" w:rsidRPr="006C27B0" w:rsidRDefault="00121651" w:rsidP="00B1568E">
            <w:pPr>
              <w:suppressAutoHyphens/>
              <w:spacing w:after="0"/>
              <w:rPr>
                <w:ins w:id="914" w:author="Alfred Aster" w:date="2022-10-16T22:04:00Z"/>
                <w:rFonts w:ascii="Times New Roman" w:hAnsi="Times New Roman" w:cs="Times New Roman"/>
                <w:bCs/>
                <w:strike/>
                <w:color w:val="FF0000"/>
                <w:sz w:val="18"/>
                <w:szCs w:val="18"/>
              </w:rPr>
            </w:pPr>
          </w:p>
          <w:p w14:paraId="5E66BD0F" w14:textId="02BE9DA2" w:rsidR="00B1568E" w:rsidRPr="006C27B0" w:rsidRDefault="008C027F" w:rsidP="00B1568E">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Reject</w:t>
            </w:r>
            <w:del w:id="915" w:author="Alfred Aster" w:date="2022-10-20T14:58:00Z">
              <w:r w:rsidRPr="006C27B0" w:rsidDel="004F3BCE">
                <w:rPr>
                  <w:rFonts w:ascii="Times New Roman" w:hAnsi="Times New Roman" w:cs="Times New Roman"/>
                  <w:bCs/>
                  <w:strike/>
                  <w:color w:val="FF0000"/>
                  <w:sz w:val="18"/>
                  <w:szCs w:val="18"/>
                </w:rPr>
                <w:delText>ed</w:delText>
              </w:r>
            </w:del>
            <w:ins w:id="916" w:author="Alfred Aster" w:date="2022-10-20T14:58:00Z">
              <w:r w:rsidR="004F3BCE" w:rsidRPr="006C27B0">
                <w:rPr>
                  <w:rFonts w:ascii="Times New Roman" w:hAnsi="Times New Roman" w:cs="Times New Roman"/>
                  <w:bCs/>
                  <w:strike/>
                  <w:color w:val="FF0000"/>
                  <w:sz w:val="18"/>
                  <w:szCs w:val="18"/>
                </w:rPr>
                <w:t>–</w:t>
              </w:r>
            </w:ins>
            <w:r w:rsidRPr="006C27B0">
              <w:rPr>
                <w:rFonts w:ascii="Times New Roman" w:hAnsi="Times New Roman" w:cs="Times New Roman"/>
                <w:bCs/>
                <w:strike/>
                <w:color w:val="FF0000"/>
                <w:sz w:val="18"/>
                <w:szCs w:val="18"/>
              </w:rPr>
              <w:t xml:space="preserve"> -- A proposed resolution for “this CID” was discussed as part of the </w:t>
            </w:r>
            <w:r w:rsidRPr="006C27B0">
              <w:rPr>
                <w:rFonts w:ascii="Times New Roman" w:hAnsi="Times New Roman" w:cs="Times New Roman"/>
                <w:bCs/>
                <w:strike/>
                <w:color w:val="FF0000"/>
                <w:sz w:val="18"/>
                <w:szCs w:val="18"/>
              </w:rPr>
              <w:lastRenderedPageBreak/>
              <w:t>comment resolutions in “document”, however the group could not reach consensus on a proposed change that would resolve the comment</w:t>
            </w:r>
          </w:p>
          <w:p w14:paraId="5FFB3E11" w14:textId="77777777" w:rsidR="00B45EC9" w:rsidRPr="006C27B0" w:rsidRDefault="00B45EC9" w:rsidP="00B1568E">
            <w:pPr>
              <w:suppressAutoHyphens/>
              <w:spacing w:after="0"/>
              <w:rPr>
                <w:rFonts w:ascii="Times New Roman" w:hAnsi="Times New Roman" w:cs="Times New Roman"/>
                <w:bCs/>
                <w:strike/>
                <w:color w:val="FF0000"/>
                <w:sz w:val="18"/>
                <w:szCs w:val="18"/>
              </w:rPr>
            </w:pPr>
          </w:p>
          <w:p w14:paraId="266FD493" w14:textId="77777777" w:rsidR="00B1568E" w:rsidRPr="006C27B0" w:rsidRDefault="00B1568E" w:rsidP="00B1568E">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This CID is discussed on September 8, 2022, but no straw poll is conducted yet.</w:t>
            </w:r>
          </w:p>
          <w:p w14:paraId="72D24728" w14:textId="611FA5A1" w:rsidR="00B1568E" w:rsidRPr="006C27B0" w:rsidRDefault="00B1568E" w:rsidP="00B1568E">
            <w:pPr>
              <w:suppressAutoHyphens/>
              <w:spacing w:after="0"/>
              <w:rPr>
                <w:rFonts w:ascii="Times New Roman" w:hAnsi="Times New Roman" w:cs="Times New Roman"/>
                <w:bCs/>
                <w:strike/>
                <w:color w:val="FF0000"/>
                <w:sz w:val="18"/>
                <w:szCs w:val="18"/>
              </w:rPr>
            </w:pPr>
          </w:p>
          <w:p w14:paraId="6AE856D2"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Minyoung Park</w:t>
            </w:r>
            <w:r w:rsidRPr="006C27B0">
              <w:rPr>
                <w:rFonts w:ascii="Times New Roman" w:hAnsi="Times New Roman" w:cs="Times New Roman"/>
                <w:bCs/>
                <w:strike/>
                <w:color w:val="FF0000"/>
                <w:sz w:val="18"/>
                <w:szCs w:val="18"/>
              </w:rPr>
              <w:tab/>
              <w:t>22/1434r1</w:t>
            </w:r>
          </w:p>
          <w:p w14:paraId="40020650" w14:textId="673EAFBA"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Notes from Discussion:</w:t>
            </w:r>
          </w:p>
          <w:p w14:paraId="28B90760"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&lt;&gt;</w:t>
            </w:r>
          </w:p>
          <w:p w14:paraId="00C68A6D" w14:textId="69ED88C4" w:rsidR="00B45EC9" w:rsidRPr="006C27B0" w:rsidRDefault="00B45EC9" w:rsidP="00B1568E">
            <w:pPr>
              <w:suppressAutoHyphens/>
              <w:spacing w:after="0"/>
              <w:rPr>
                <w:rFonts w:ascii="Times New Roman" w:hAnsi="Times New Roman" w:cs="Times New Roman"/>
                <w:bCs/>
                <w:strike/>
                <w:color w:val="FF0000"/>
                <w:sz w:val="18"/>
                <w:szCs w:val="18"/>
              </w:rPr>
            </w:pPr>
          </w:p>
        </w:tc>
      </w:tr>
      <w:tr w:rsidR="003C6140" w:rsidRPr="008B0293" w14:paraId="57BAF7DF" w14:textId="77777777" w:rsidTr="00221221">
        <w:trPr>
          <w:trHeight w:val="220"/>
          <w:jc w:val="center"/>
        </w:trPr>
        <w:tc>
          <w:tcPr>
            <w:tcW w:w="715" w:type="dxa"/>
            <w:shd w:val="clear" w:color="auto" w:fill="auto"/>
            <w:noWrap/>
          </w:tcPr>
          <w:p w14:paraId="6B70F5A8" w14:textId="34FB7AA7" w:rsidR="003C6140" w:rsidRPr="006C27B0" w:rsidRDefault="003C6140" w:rsidP="003C6140">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lastRenderedPageBreak/>
              <w:t>11537</w:t>
            </w:r>
          </w:p>
        </w:tc>
        <w:tc>
          <w:tcPr>
            <w:tcW w:w="990" w:type="dxa"/>
          </w:tcPr>
          <w:p w14:paraId="678D246A" w14:textId="2E9D2F36" w:rsidR="003C6140" w:rsidRPr="006C27B0" w:rsidRDefault="003C6140" w:rsidP="003C6140">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Xiaofei Wang</w:t>
            </w:r>
          </w:p>
        </w:tc>
        <w:tc>
          <w:tcPr>
            <w:tcW w:w="900" w:type="dxa"/>
            <w:shd w:val="clear" w:color="auto" w:fill="auto"/>
            <w:noWrap/>
          </w:tcPr>
          <w:p w14:paraId="2CBAF669" w14:textId="22375172" w:rsidR="003C6140" w:rsidRPr="006C27B0" w:rsidRDefault="003C6140" w:rsidP="003C6140">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35.2.1.2.3</w:t>
            </w:r>
          </w:p>
        </w:tc>
        <w:tc>
          <w:tcPr>
            <w:tcW w:w="720" w:type="dxa"/>
          </w:tcPr>
          <w:p w14:paraId="1B8BF64F" w14:textId="3F3C5091" w:rsidR="003C6140" w:rsidRPr="006C27B0" w:rsidRDefault="003C6140" w:rsidP="003C6140">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403.09</w:t>
            </w:r>
          </w:p>
        </w:tc>
        <w:tc>
          <w:tcPr>
            <w:tcW w:w="2520" w:type="dxa"/>
            <w:shd w:val="clear" w:color="auto" w:fill="auto"/>
            <w:noWrap/>
          </w:tcPr>
          <w:p w14:paraId="6374F835" w14:textId="07EB8F77" w:rsidR="003C6140" w:rsidRPr="006C27B0" w:rsidRDefault="003C6140" w:rsidP="003C6140">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NAV does not necessarily associate with a particular STA or AP, does this paragraph mean NAV set by the MU-RTS frame? Otherwise, the NAV needs to specified to from a particular STA</w:t>
            </w:r>
          </w:p>
        </w:tc>
        <w:tc>
          <w:tcPr>
            <w:tcW w:w="2340" w:type="dxa"/>
            <w:shd w:val="clear" w:color="auto" w:fill="auto"/>
            <w:noWrap/>
          </w:tcPr>
          <w:p w14:paraId="1962FC59" w14:textId="72EB71F6" w:rsidR="003C6140" w:rsidRPr="006C27B0" w:rsidRDefault="003C6140" w:rsidP="003C6140">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as in comment</w:t>
            </w:r>
          </w:p>
        </w:tc>
        <w:tc>
          <w:tcPr>
            <w:tcW w:w="3150" w:type="dxa"/>
            <w:shd w:val="clear" w:color="auto" w:fill="auto"/>
          </w:tcPr>
          <w:p w14:paraId="3FA8DBB9" w14:textId="77777777" w:rsidR="006F5461" w:rsidRPr="006C27B0" w:rsidRDefault="006F5461" w:rsidP="006F5461">
            <w:pPr>
              <w:suppressAutoHyphens/>
              <w:spacing w:after="0"/>
              <w:rPr>
                <w:ins w:id="917" w:author="Alfred Aster" w:date="2022-10-18T10:29:00Z"/>
                <w:rFonts w:ascii="Times New Roman" w:hAnsi="Times New Roman" w:cs="Times New Roman"/>
                <w:bCs/>
                <w:strike/>
                <w:color w:val="FF0000"/>
                <w:sz w:val="18"/>
                <w:szCs w:val="18"/>
              </w:rPr>
            </w:pPr>
            <w:ins w:id="918" w:author="Alfred Aster" w:date="2022-10-18T10:29:00Z">
              <w:r w:rsidRPr="006C27B0">
                <w:rPr>
                  <w:rFonts w:ascii="Times New Roman" w:hAnsi="Times New Roman" w:cs="Times New Roman"/>
                  <w:bCs/>
                  <w:strike/>
                  <w:color w:val="FF0000"/>
                  <w:sz w:val="18"/>
                  <w:szCs w:val="18"/>
                </w:rPr>
                <w:t>Pending SP</w:t>
              </w:r>
            </w:ins>
          </w:p>
          <w:p w14:paraId="4C0215D5" w14:textId="77777777" w:rsidR="006F5461" w:rsidRPr="006C27B0" w:rsidRDefault="006F5461" w:rsidP="006F5461">
            <w:pPr>
              <w:suppressAutoHyphens/>
              <w:spacing w:after="0"/>
              <w:rPr>
                <w:ins w:id="919" w:author="Alfred Aster" w:date="2022-10-18T10:29:00Z"/>
                <w:rFonts w:ascii="Times New Roman" w:hAnsi="Times New Roman" w:cs="Times New Roman"/>
                <w:bCs/>
                <w:strike/>
                <w:color w:val="FF0000"/>
                <w:sz w:val="18"/>
                <w:szCs w:val="18"/>
              </w:rPr>
            </w:pPr>
          </w:p>
          <w:p w14:paraId="119F9363" w14:textId="7A3EF34A"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Reject</w:t>
            </w:r>
            <w:del w:id="920" w:author="Alfred Aster" w:date="2022-10-20T14:58:00Z">
              <w:r w:rsidRPr="006C27B0" w:rsidDel="004F3BCE">
                <w:rPr>
                  <w:rFonts w:ascii="Times New Roman" w:hAnsi="Times New Roman" w:cs="Times New Roman"/>
                  <w:bCs/>
                  <w:strike/>
                  <w:color w:val="FF0000"/>
                  <w:sz w:val="18"/>
                  <w:szCs w:val="18"/>
                </w:rPr>
                <w:delText>ed</w:delText>
              </w:r>
            </w:del>
            <w:ins w:id="921" w:author="Alfred Aster" w:date="2022-10-20T14:58:00Z">
              <w:r w:rsidR="004F3BCE" w:rsidRPr="006C27B0">
                <w:rPr>
                  <w:rFonts w:ascii="Times New Roman" w:hAnsi="Times New Roman" w:cs="Times New Roman"/>
                  <w:bCs/>
                  <w:strike/>
                  <w:color w:val="FF0000"/>
                  <w:sz w:val="18"/>
                  <w:szCs w:val="18"/>
                </w:rPr>
                <w:t>–</w:t>
              </w:r>
            </w:ins>
            <w:r w:rsidRPr="006C27B0">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29CE65EB" w14:textId="7ECF72EC" w:rsidR="003C6140" w:rsidRPr="006C27B0" w:rsidRDefault="003C6140" w:rsidP="003C6140">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br/>
              <w:t>This CID is discussed on September 13, 2022, but no straw poll is conducted yet.</w:t>
            </w:r>
            <w:r w:rsidRPr="006C27B0">
              <w:rPr>
                <w:rFonts w:ascii="Times New Roman" w:hAnsi="Times New Roman" w:cs="Times New Roman"/>
                <w:strike/>
                <w:color w:val="FF0000"/>
                <w:sz w:val="18"/>
                <w:szCs w:val="18"/>
              </w:rPr>
              <w:br/>
            </w:r>
          </w:p>
          <w:p w14:paraId="453F017D"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Dibakar Das</w:t>
            </w:r>
            <w:r w:rsidRPr="006C27B0">
              <w:rPr>
                <w:rFonts w:ascii="Times New Roman" w:hAnsi="Times New Roman" w:cs="Times New Roman"/>
                <w:bCs/>
                <w:strike/>
                <w:color w:val="FF0000"/>
                <w:sz w:val="18"/>
                <w:szCs w:val="18"/>
              </w:rPr>
              <w:tab/>
              <w:t>22/1189r3</w:t>
            </w:r>
          </w:p>
          <w:p w14:paraId="309E3B9F" w14:textId="2F009ACA"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Notes from Discussion:</w:t>
            </w:r>
          </w:p>
          <w:p w14:paraId="41620F30"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&lt;&gt;</w:t>
            </w:r>
          </w:p>
          <w:p w14:paraId="057795D0" w14:textId="457C6931" w:rsidR="00B45EC9" w:rsidRPr="006C27B0" w:rsidRDefault="00B45EC9" w:rsidP="003C6140">
            <w:pPr>
              <w:suppressAutoHyphens/>
              <w:spacing w:after="0"/>
              <w:rPr>
                <w:rFonts w:ascii="Times New Roman" w:hAnsi="Times New Roman" w:cs="Times New Roman"/>
                <w:bCs/>
                <w:strike/>
                <w:color w:val="FF0000"/>
                <w:sz w:val="18"/>
                <w:szCs w:val="18"/>
              </w:rPr>
            </w:pPr>
          </w:p>
        </w:tc>
      </w:tr>
      <w:tr w:rsidR="003C6140" w:rsidRPr="008B0293" w14:paraId="3C9A62C0" w14:textId="77777777" w:rsidTr="00221221">
        <w:trPr>
          <w:trHeight w:val="220"/>
          <w:jc w:val="center"/>
        </w:trPr>
        <w:tc>
          <w:tcPr>
            <w:tcW w:w="715" w:type="dxa"/>
            <w:shd w:val="clear" w:color="auto" w:fill="auto"/>
            <w:noWrap/>
          </w:tcPr>
          <w:p w14:paraId="3AC3FF67" w14:textId="5F28FC96" w:rsidR="003C6140" w:rsidRPr="006C27B0" w:rsidRDefault="003C6140" w:rsidP="003C6140">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11539</w:t>
            </w:r>
          </w:p>
        </w:tc>
        <w:tc>
          <w:tcPr>
            <w:tcW w:w="990" w:type="dxa"/>
          </w:tcPr>
          <w:p w14:paraId="0C29E0A6" w14:textId="426EFBC1" w:rsidR="003C6140" w:rsidRPr="006C27B0" w:rsidRDefault="003C6140" w:rsidP="003C6140">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Xiaofei Wang</w:t>
            </w:r>
          </w:p>
        </w:tc>
        <w:tc>
          <w:tcPr>
            <w:tcW w:w="900" w:type="dxa"/>
            <w:shd w:val="clear" w:color="auto" w:fill="auto"/>
            <w:noWrap/>
          </w:tcPr>
          <w:p w14:paraId="3D9BE5B2" w14:textId="4D7FF13D" w:rsidR="003C6140" w:rsidRPr="006C27B0" w:rsidRDefault="003C6140" w:rsidP="003C6140">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35.2.1.2.3</w:t>
            </w:r>
          </w:p>
        </w:tc>
        <w:tc>
          <w:tcPr>
            <w:tcW w:w="720" w:type="dxa"/>
          </w:tcPr>
          <w:p w14:paraId="20C7A9A5" w14:textId="40568934" w:rsidR="003C6140" w:rsidRPr="006C27B0" w:rsidRDefault="003C6140" w:rsidP="003C6140">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403.13</w:t>
            </w:r>
          </w:p>
        </w:tc>
        <w:tc>
          <w:tcPr>
            <w:tcW w:w="2520" w:type="dxa"/>
            <w:shd w:val="clear" w:color="auto" w:fill="auto"/>
            <w:noWrap/>
          </w:tcPr>
          <w:p w14:paraId="26C3D976" w14:textId="52DA53C6" w:rsidR="003C6140" w:rsidRPr="006C27B0" w:rsidRDefault="003C6140" w:rsidP="003C6140">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This sentence is unclear and has technical inaccuracies and should be rewritten.</w:t>
            </w:r>
          </w:p>
        </w:tc>
        <w:tc>
          <w:tcPr>
            <w:tcW w:w="2340" w:type="dxa"/>
            <w:shd w:val="clear" w:color="auto" w:fill="auto"/>
            <w:noWrap/>
          </w:tcPr>
          <w:p w14:paraId="427A5863" w14:textId="1CCCC280" w:rsidR="003C6140" w:rsidRPr="006C27B0" w:rsidRDefault="003C6140" w:rsidP="003C6140">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as in comment</w:t>
            </w:r>
          </w:p>
        </w:tc>
        <w:tc>
          <w:tcPr>
            <w:tcW w:w="3150" w:type="dxa"/>
            <w:shd w:val="clear" w:color="auto" w:fill="auto"/>
          </w:tcPr>
          <w:p w14:paraId="2AA41B17" w14:textId="77777777" w:rsidR="006F5461" w:rsidRPr="006C27B0" w:rsidRDefault="006F5461" w:rsidP="006F5461">
            <w:pPr>
              <w:suppressAutoHyphens/>
              <w:spacing w:after="0"/>
              <w:rPr>
                <w:ins w:id="922" w:author="Alfred Aster" w:date="2022-10-18T10:30:00Z"/>
                <w:rFonts w:ascii="Times New Roman" w:hAnsi="Times New Roman" w:cs="Times New Roman"/>
                <w:bCs/>
                <w:strike/>
                <w:color w:val="FF0000"/>
                <w:sz w:val="18"/>
                <w:szCs w:val="18"/>
              </w:rPr>
            </w:pPr>
            <w:ins w:id="923" w:author="Alfred Aster" w:date="2022-10-18T10:30:00Z">
              <w:r w:rsidRPr="006C27B0">
                <w:rPr>
                  <w:rFonts w:ascii="Times New Roman" w:hAnsi="Times New Roman" w:cs="Times New Roman"/>
                  <w:bCs/>
                  <w:strike/>
                  <w:color w:val="FF0000"/>
                  <w:sz w:val="18"/>
                  <w:szCs w:val="18"/>
                </w:rPr>
                <w:t>Pending SP</w:t>
              </w:r>
            </w:ins>
          </w:p>
          <w:p w14:paraId="74AFFAD3" w14:textId="77777777" w:rsidR="006F5461" w:rsidRPr="006C27B0" w:rsidRDefault="006F5461" w:rsidP="006F5461">
            <w:pPr>
              <w:suppressAutoHyphens/>
              <w:spacing w:after="0"/>
              <w:rPr>
                <w:ins w:id="924" w:author="Alfred Aster" w:date="2022-10-18T10:30:00Z"/>
                <w:rFonts w:ascii="Times New Roman" w:hAnsi="Times New Roman" w:cs="Times New Roman"/>
                <w:bCs/>
                <w:strike/>
                <w:color w:val="FF0000"/>
                <w:sz w:val="18"/>
                <w:szCs w:val="18"/>
              </w:rPr>
            </w:pPr>
          </w:p>
          <w:p w14:paraId="5C3D7C9F" w14:textId="465C3731"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Reject</w:t>
            </w:r>
            <w:del w:id="925" w:author="Alfred Aster" w:date="2022-10-20T14:58:00Z">
              <w:r w:rsidRPr="006C27B0" w:rsidDel="004F3BCE">
                <w:rPr>
                  <w:rFonts w:ascii="Times New Roman" w:hAnsi="Times New Roman" w:cs="Times New Roman"/>
                  <w:bCs/>
                  <w:strike/>
                  <w:color w:val="FF0000"/>
                  <w:sz w:val="18"/>
                  <w:szCs w:val="18"/>
                </w:rPr>
                <w:delText>ed</w:delText>
              </w:r>
            </w:del>
            <w:ins w:id="926" w:author="Alfred Aster" w:date="2022-10-20T14:58:00Z">
              <w:r w:rsidR="004F3BCE" w:rsidRPr="006C27B0">
                <w:rPr>
                  <w:rFonts w:ascii="Times New Roman" w:hAnsi="Times New Roman" w:cs="Times New Roman"/>
                  <w:bCs/>
                  <w:strike/>
                  <w:color w:val="FF0000"/>
                  <w:sz w:val="18"/>
                  <w:szCs w:val="18"/>
                </w:rPr>
                <w:t>–</w:t>
              </w:r>
            </w:ins>
            <w:r w:rsidRPr="006C27B0">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61867C22" w14:textId="1B607663" w:rsidR="003C6140" w:rsidRPr="006C27B0" w:rsidRDefault="003C6140" w:rsidP="003C6140">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br/>
              <w:t>This CID is discussed on September 13, 2022, but no straw poll is conducted yet.</w:t>
            </w:r>
            <w:r w:rsidRPr="006C27B0">
              <w:rPr>
                <w:rFonts w:ascii="Times New Roman" w:hAnsi="Times New Roman" w:cs="Times New Roman"/>
                <w:strike/>
                <w:color w:val="FF0000"/>
                <w:sz w:val="18"/>
                <w:szCs w:val="18"/>
              </w:rPr>
              <w:br/>
            </w:r>
          </w:p>
          <w:p w14:paraId="719372EC"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Dibakar Das</w:t>
            </w:r>
            <w:r w:rsidRPr="006C27B0">
              <w:rPr>
                <w:rFonts w:ascii="Times New Roman" w:hAnsi="Times New Roman" w:cs="Times New Roman"/>
                <w:bCs/>
                <w:strike/>
                <w:color w:val="FF0000"/>
                <w:sz w:val="18"/>
                <w:szCs w:val="18"/>
              </w:rPr>
              <w:tab/>
              <w:t>22/1189r3</w:t>
            </w:r>
          </w:p>
          <w:p w14:paraId="40ACC6F7"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Notes from Discussion:</w:t>
            </w:r>
          </w:p>
          <w:p w14:paraId="3F59B5B1"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&lt;&gt;</w:t>
            </w:r>
          </w:p>
          <w:p w14:paraId="6A9DA39B" w14:textId="0928430B" w:rsidR="00B45EC9" w:rsidRPr="006C27B0" w:rsidRDefault="00B45EC9" w:rsidP="003C6140">
            <w:pPr>
              <w:suppressAutoHyphens/>
              <w:spacing w:after="0"/>
              <w:rPr>
                <w:rFonts w:ascii="Times New Roman" w:hAnsi="Times New Roman" w:cs="Times New Roman"/>
                <w:bCs/>
                <w:strike/>
                <w:color w:val="FF0000"/>
                <w:sz w:val="18"/>
                <w:szCs w:val="18"/>
              </w:rPr>
            </w:pPr>
          </w:p>
        </w:tc>
      </w:tr>
      <w:tr w:rsidR="003C6140" w:rsidRPr="008B0293" w14:paraId="6F00D9A3" w14:textId="77777777" w:rsidTr="00221221">
        <w:trPr>
          <w:trHeight w:val="220"/>
          <w:jc w:val="center"/>
        </w:trPr>
        <w:tc>
          <w:tcPr>
            <w:tcW w:w="715" w:type="dxa"/>
            <w:shd w:val="clear" w:color="auto" w:fill="auto"/>
            <w:noWrap/>
          </w:tcPr>
          <w:p w14:paraId="09CB39BE" w14:textId="36BCFF38" w:rsidR="003C6140" w:rsidRPr="006C27B0" w:rsidRDefault="003C6140" w:rsidP="003C6140">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11542</w:t>
            </w:r>
          </w:p>
        </w:tc>
        <w:tc>
          <w:tcPr>
            <w:tcW w:w="990" w:type="dxa"/>
          </w:tcPr>
          <w:p w14:paraId="5472E745" w14:textId="0B97D499" w:rsidR="003C6140" w:rsidRPr="006C27B0" w:rsidRDefault="003C6140" w:rsidP="003C6140">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Xiaofei Wang</w:t>
            </w:r>
          </w:p>
        </w:tc>
        <w:tc>
          <w:tcPr>
            <w:tcW w:w="900" w:type="dxa"/>
            <w:shd w:val="clear" w:color="auto" w:fill="auto"/>
            <w:noWrap/>
          </w:tcPr>
          <w:p w14:paraId="571F1336" w14:textId="764E6DBB" w:rsidR="003C6140" w:rsidRPr="006C27B0" w:rsidRDefault="003C6140" w:rsidP="003C6140">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35.3.1</w:t>
            </w:r>
          </w:p>
        </w:tc>
        <w:tc>
          <w:tcPr>
            <w:tcW w:w="720" w:type="dxa"/>
          </w:tcPr>
          <w:p w14:paraId="5E30F3F4" w14:textId="39D498D8" w:rsidR="003C6140" w:rsidRPr="006C27B0" w:rsidRDefault="003C6140" w:rsidP="003C6140">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405.15</w:t>
            </w:r>
          </w:p>
        </w:tc>
        <w:tc>
          <w:tcPr>
            <w:tcW w:w="2520" w:type="dxa"/>
            <w:shd w:val="clear" w:color="auto" w:fill="auto"/>
            <w:noWrap/>
          </w:tcPr>
          <w:p w14:paraId="170BC2B7" w14:textId="1317B6D3" w:rsidR="003C6140" w:rsidRPr="006C27B0" w:rsidRDefault="003C6140" w:rsidP="003C6140">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 xml:space="preserve">How does AP MLD support MLO with just one affiliated AP? Particularly since </w:t>
            </w:r>
            <w:proofErr w:type="gramStart"/>
            <w:r w:rsidRPr="006C27B0">
              <w:rPr>
                <w:rFonts w:ascii="Times New Roman" w:hAnsi="Times New Roman" w:cs="Times New Roman"/>
                <w:strike/>
                <w:color w:val="FF0000"/>
                <w:sz w:val="18"/>
                <w:szCs w:val="18"/>
              </w:rPr>
              <w:t>It</w:t>
            </w:r>
            <w:proofErr w:type="gramEnd"/>
            <w:r w:rsidRPr="006C27B0">
              <w:rPr>
                <w:rFonts w:ascii="Times New Roman" w:hAnsi="Times New Roman" w:cs="Times New Roman"/>
                <w:strike/>
                <w:color w:val="FF0000"/>
                <w:sz w:val="18"/>
                <w:szCs w:val="18"/>
              </w:rPr>
              <w:t xml:space="preserve"> is stated </w:t>
            </w:r>
            <w:r w:rsidR="006870AD" w:rsidRPr="006C27B0">
              <w:rPr>
                <w:rFonts w:ascii="Times New Roman" w:hAnsi="Times New Roman" w:cs="Times New Roman"/>
                <w:strike/>
                <w:color w:val="FF0000"/>
                <w:sz w:val="18"/>
                <w:szCs w:val="18"/>
              </w:rPr>
              <w:t>that</w:t>
            </w:r>
            <w:r w:rsidRPr="006C27B0">
              <w:rPr>
                <w:rFonts w:ascii="Times New Roman" w:hAnsi="Times New Roman" w:cs="Times New Roman"/>
                <w:strike/>
                <w:color w:val="FF0000"/>
                <w:sz w:val="18"/>
                <w:szCs w:val="18"/>
              </w:rPr>
              <w:t xml:space="preserve"> "EHT AP supports </w:t>
            </w:r>
            <w:r w:rsidR="006870AD" w:rsidRPr="006C27B0">
              <w:rPr>
                <w:rFonts w:ascii="Times New Roman" w:hAnsi="Times New Roman" w:cs="Times New Roman"/>
                <w:strike/>
                <w:color w:val="FF0000"/>
                <w:sz w:val="18"/>
                <w:szCs w:val="18"/>
              </w:rPr>
              <w:t>M</w:t>
            </w:r>
            <w:r w:rsidRPr="006C27B0">
              <w:rPr>
                <w:rFonts w:ascii="Times New Roman" w:hAnsi="Times New Roman" w:cs="Times New Roman"/>
                <w:strike/>
                <w:color w:val="FF0000"/>
                <w:sz w:val="18"/>
                <w:szCs w:val="18"/>
              </w:rPr>
              <w:t>LO". And when there is just one AP, why go through the overhead instead of conducting a regular association?</w:t>
            </w:r>
          </w:p>
        </w:tc>
        <w:tc>
          <w:tcPr>
            <w:tcW w:w="2340" w:type="dxa"/>
            <w:shd w:val="clear" w:color="auto" w:fill="auto"/>
            <w:noWrap/>
          </w:tcPr>
          <w:p w14:paraId="3939AF9C" w14:textId="72477768" w:rsidR="003C6140" w:rsidRPr="006C27B0" w:rsidRDefault="003C6140" w:rsidP="003C6140">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as in comment</w:t>
            </w:r>
          </w:p>
        </w:tc>
        <w:tc>
          <w:tcPr>
            <w:tcW w:w="3150" w:type="dxa"/>
            <w:shd w:val="clear" w:color="auto" w:fill="auto"/>
          </w:tcPr>
          <w:p w14:paraId="1DE1FCB8" w14:textId="6AB65D7C" w:rsidR="000A6A35" w:rsidRPr="006C27B0" w:rsidRDefault="000A6A35" w:rsidP="00B45EC9">
            <w:pPr>
              <w:suppressAutoHyphens/>
              <w:spacing w:after="0"/>
              <w:rPr>
                <w:ins w:id="927" w:author="Alfred Aster" w:date="2022-10-22T09:40:00Z"/>
                <w:rFonts w:ascii="Times New Roman" w:hAnsi="Times New Roman" w:cs="Times New Roman"/>
                <w:bCs/>
                <w:strike/>
                <w:color w:val="FF0000"/>
                <w:sz w:val="18"/>
                <w:szCs w:val="18"/>
              </w:rPr>
            </w:pPr>
            <w:ins w:id="928" w:author="Alfred Aster" w:date="2022-10-22T09:40:00Z">
              <w:r w:rsidRPr="006C27B0">
                <w:rPr>
                  <w:rFonts w:ascii="Times New Roman" w:hAnsi="Times New Roman" w:cs="Times New Roman"/>
                  <w:bCs/>
                  <w:strike/>
                  <w:color w:val="FF0000"/>
                  <w:sz w:val="18"/>
                  <w:szCs w:val="18"/>
                </w:rPr>
                <w:t>Pending SP</w:t>
              </w:r>
            </w:ins>
          </w:p>
          <w:p w14:paraId="712D53E8" w14:textId="77777777" w:rsidR="000A6A35" w:rsidRPr="006C27B0" w:rsidRDefault="000A6A35" w:rsidP="00B45EC9">
            <w:pPr>
              <w:suppressAutoHyphens/>
              <w:spacing w:after="0"/>
              <w:rPr>
                <w:ins w:id="929" w:author="Alfred Aster" w:date="2022-10-22T09:40:00Z"/>
                <w:rFonts w:ascii="Times New Roman" w:hAnsi="Times New Roman" w:cs="Times New Roman"/>
                <w:bCs/>
                <w:strike/>
                <w:color w:val="FF0000"/>
                <w:sz w:val="18"/>
                <w:szCs w:val="18"/>
              </w:rPr>
            </w:pPr>
          </w:p>
          <w:p w14:paraId="684FE122" w14:textId="2B52ADCB"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Reject</w:t>
            </w:r>
            <w:r w:rsidRPr="006C27B0">
              <w:rPr>
                <w:rFonts w:ascii="Times New Roman" w:hAnsi="Times New Roman" w:cs="Times New Roman"/>
                <w:bCs/>
                <w:strike/>
                <w:color w:val="FF0000"/>
                <w:sz w:val="18"/>
                <w:szCs w:val="18"/>
              </w:rPr>
              <w:t>ed</w:t>
            </w:r>
            <w:ins w:id="930" w:author="Alfred Aster" w:date="2022-10-20T14:58:00Z">
              <w:r w:rsidR="004F3BCE" w:rsidRPr="006C27B0">
                <w:rPr>
                  <w:rFonts w:ascii="Times New Roman" w:hAnsi="Times New Roman" w:cs="Times New Roman"/>
                  <w:bCs/>
                  <w:strike/>
                  <w:color w:val="FF0000"/>
                  <w:sz w:val="18"/>
                  <w:szCs w:val="18"/>
                </w:rPr>
                <w:t>–</w:t>
              </w:r>
            </w:ins>
            <w:r w:rsidRPr="006C27B0">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4395A6EA" w14:textId="13EC4BE4" w:rsidR="003C6140" w:rsidRPr="006C27B0" w:rsidRDefault="003C6140" w:rsidP="003C6140">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br/>
              <w:t>This CID is discussed on September 7, 2022, but no straw poll is conducted yet.</w:t>
            </w:r>
            <w:r w:rsidRPr="006C27B0">
              <w:rPr>
                <w:rFonts w:ascii="Times New Roman" w:hAnsi="Times New Roman" w:cs="Times New Roman"/>
                <w:strike/>
                <w:color w:val="FF0000"/>
                <w:sz w:val="18"/>
                <w:szCs w:val="18"/>
              </w:rPr>
              <w:br/>
            </w:r>
          </w:p>
          <w:p w14:paraId="5A8025AD"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Po-Kai Huang</w:t>
            </w:r>
            <w:r w:rsidRPr="006C27B0">
              <w:rPr>
                <w:rFonts w:ascii="Times New Roman" w:hAnsi="Times New Roman" w:cs="Times New Roman"/>
                <w:bCs/>
                <w:strike/>
                <w:color w:val="FF0000"/>
                <w:sz w:val="18"/>
                <w:szCs w:val="18"/>
              </w:rPr>
              <w:tab/>
              <w:t>22/1316r1</w:t>
            </w:r>
          </w:p>
          <w:p w14:paraId="54511157" w14:textId="1EF5E5DE"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Notes from Discussion:</w:t>
            </w:r>
          </w:p>
          <w:p w14:paraId="45131C0F" w14:textId="42277125"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&lt;&gt;</w:t>
            </w:r>
          </w:p>
          <w:p w14:paraId="7512D84C" w14:textId="6D71AC7C" w:rsidR="00B45EC9" w:rsidRPr="006C27B0" w:rsidRDefault="00B45EC9" w:rsidP="003C6140">
            <w:pPr>
              <w:suppressAutoHyphens/>
              <w:spacing w:after="0"/>
              <w:rPr>
                <w:rFonts w:ascii="Times New Roman" w:hAnsi="Times New Roman" w:cs="Times New Roman"/>
                <w:bCs/>
                <w:strike/>
                <w:color w:val="FF0000"/>
                <w:sz w:val="18"/>
                <w:szCs w:val="18"/>
              </w:rPr>
            </w:pPr>
          </w:p>
        </w:tc>
      </w:tr>
      <w:tr w:rsidR="003C6140" w:rsidRPr="008B0293" w14:paraId="610A9419" w14:textId="77777777" w:rsidTr="00221221">
        <w:trPr>
          <w:trHeight w:val="220"/>
          <w:jc w:val="center"/>
        </w:trPr>
        <w:tc>
          <w:tcPr>
            <w:tcW w:w="715" w:type="dxa"/>
            <w:shd w:val="clear" w:color="auto" w:fill="auto"/>
            <w:noWrap/>
          </w:tcPr>
          <w:p w14:paraId="0EAA3023" w14:textId="5AC3AF79" w:rsidR="003C6140" w:rsidRPr="006C27B0" w:rsidRDefault="003C6140" w:rsidP="003C6140">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lastRenderedPageBreak/>
              <w:t>11544</w:t>
            </w:r>
          </w:p>
        </w:tc>
        <w:tc>
          <w:tcPr>
            <w:tcW w:w="990" w:type="dxa"/>
          </w:tcPr>
          <w:p w14:paraId="3205742D" w14:textId="202F9026" w:rsidR="003C6140" w:rsidRPr="006C27B0" w:rsidRDefault="003C6140" w:rsidP="003C6140">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Xiaofei Wang</w:t>
            </w:r>
          </w:p>
        </w:tc>
        <w:tc>
          <w:tcPr>
            <w:tcW w:w="900" w:type="dxa"/>
            <w:shd w:val="clear" w:color="auto" w:fill="auto"/>
            <w:noWrap/>
          </w:tcPr>
          <w:p w14:paraId="1646A470" w14:textId="3ABCC825" w:rsidR="003C6140" w:rsidRPr="006C27B0" w:rsidRDefault="003C6140" w:rsidP="003C6140">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35.3.1</w:t>
            </w:r>
          </w:p>
        </w:tc>
        <w:tc>
          <w:tcPr>
            <w:tcW w:w="720" w:type="dxa"/>
          </w:tcPr>
          <w:p w14:paraId="2F1F181B" w14:textId="7756F48D" w:rsidR="003C6140" w:rsidRPr="006C27B0" w:rsidRDefault="003C6140" w:rsidP="003C6140">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405.34</w:t>
            </w:r>
          </w:p>
        </w:tc>
        <w:tc>
          <w:tcPr>
            <w:tcW w:w="2520" w:type="dxa"/>
            <w:shd w:val="clear" w:color="auto" w:fill="auto"/>
            <w:noWrap/>
          </w:tcPr>
          <w:p w14:paraId="56EC9F38" w14:textId="5DF0BF81" w:rsidR="003C6140" w:rsidRPr="006C27B0" w:rsidRDefault="003C6140" w:rsidP="003C6140">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If a non-AP EHT STA with dot11MultiLinkActivated once set to true, but is no longer affiliated with the MLD, it does not seem to make sense to keep using the old MLD MAC address.</w:t>
            </w:r>
          </w:p>
        </w:tc>
        <w:tc>
          <w:tcPr>
            <w:tcW w:w="2340" w:type="dxa"/>
            <w:shd w:val="clear" w:color="auto" w:fill="auto"/>
            <w:noWrap/>
          </w:tcPr>
          <w:p w14:paraId="4EA51843" w14:textId="77EFA27C" w:rsidR="003C6140" w:rsidRPr="006C27B0" w:rsidRDefault="003C6140" w:rsidP="003C6140">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as in comment</w:t>
            </w:r>
          </w:p>
        </w:tc>
        <w:tc>
          <w:tcPr>
            <w:tcW w:w="3150" w:type="dxa"/>
            <w:shd w:val="clear" w:color="auto" w:fill="auto"/>
          </w:tcPr>
          <w:p w14:paraId="6C59D0A4" w14:textId="0ACD03A0" w:rsidR="00256803" w:rsidRPr="006C27B0" w:rsidRDefault="00256803" w:rsidP="00256803">
            <w:pPr>
              <w:suppressAutoHyphens/>
              <w:spacing w:after="0"/>
              <w:rPr>
                <w:ins w:id="931" w:author="Alfred Aster" w:date="2022-10-21T14:41:00Z"/>
                <w:rFonts w:ascii="Times New Roman" w:hAnsi="Times New Roman" w:cs="Times New Roman"/>
                <w:bCs/>
                <w:strike/>
                <w:color w:val="FF0000"/>
                <w:sz w:val="18"/>
                <w:szCs w:val="18"/>
              </w:rPr>
            </w:pPr>
            <w:ins w:id="932" w:author="Alfred Aster" w:date="2022-10-21T14:41:00Z">
              <w:r w:rsidRPr="006C27B0">
                <w:rPr>
                  <w:rFonts w:ascii="Times New Roman" w:hAnsi="Times New Roman" w:cs="Times New Roman"/>
                  <w:bCs/>
                  <w:strike/>
                  <w:color w:val="FF0000"/>
                  <w:sz w:val="18"/>
                  <w:szCs w:val="18"/>
                </w:rPr>
                <w:t>Pending SP</w:t>
              </w:r>
            </w:ins>
          </w:p>
          <w:p w14:paraId="7610CD24" w14:textId="77777777" w:rsidR="00256803" w:rsidRPr="006C27B0" w:rsidRDefault="00256803" w:rsidP="00256803">
            <w:pPr>
              <w:suppressAutoHyphens/>
              <w:spacing w:after="0"/>
              <w:rPr>
                <w:ins w:id="933" w:author="Alfred Aster" w:date="2022-10-21T14:41:00Z"/>
                <w:rFonts w:ascii="Times New Roman" w:hAnsi="Times New Roman" w:cs="Times New Roman"/>
                <w:bCs/>
                <w:strike/>
                <w:color w:val="FF0000"/>
                <w:sz w:val="18"/>
                <w:szCs w:val="18"/>
              </w:rPr>
            </w:pPr>
          </w:p>
          <w:p w14:paraId="5DC92963" w14:textId="70DDB9A1"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Reject</w:t>
            </w:r>
            <w:del w:id="934" w:author="Alfred Aster" w:date="2022-10-20T14:58:00Z">
              <w:r w:rsidRPr="006C27B0" w:rsidDel="004F3BCE">
                <w:rPr>
                  <w:rFonts w:ascii="Times New Roman" w:hAnsi="Times New Roman" w:cs="Times New Roman"/>
                  <w:bCs/>
                  <w:strike/>
                  <w:color w:val="FF0000"/>
                  <w:sz w:val="18"/>
                  <w:szCs w:val="18"/>
                </w:rPr>
                <w:delText>ed</w:delText>
              </w:r>
            </w:del>
            <w:ins w:id="935" w:author="Alfred Aster" w:date="2022-10-20T14:58:00Z">
              <w:r w:rsidR="004F3BCE" w:rsidRPr="006C27B0">
                <w:rPr>
                  <w:rFonts w:ascii="Times New Roman" w:hAnsi="Times New Roman" w:cs="Times New Roman"/>
                  <w:bCs/>
                  <w:strike/>
                  <w:color w:val="FF0000"/>
                  <w:sz w:val="18"/>
                  <w:szCs w:val="18"/>
                </w:rPr>
                <w:t>–</w:t>
              </w:r>
            </w:ins>
            <w:r w:rsidRPr="006C27B0">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3785B64A" w14:textId="28361D07" w:rsidR="003C6140" w:rsidRPr="006C27B0" w:rsidRDefault="003C6140" w:rsidP="003C6140">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br/>
              <w:t>This CID is discussed on September 7, 2022, but no straw poll is conducted yet.</w:t>
            </w:r>
            <w:r w:rsidRPr="006C27B0">
              <w:rPr>
                <w:rFonts w:ascii="Times New Roman" w:hAnsi="Times New Roman" w:cs="Times New Roman"/>
                <w:strike/>
                <w:color w:val="FF0000"/>
                <w:sz w:val="18"/>
                <w:szCs w:val="18"/>
              </w:rPr>
              <w:br/>
            </w:r>
          </w:p>
          <w:p w14:paraId="248B338E"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Po-Kai Huang</w:t>
            </w:r>
            <w:r w:rsidRPr="006C27B0">
              <w:rPr>
                <w:rFonts w:ascii="Times New Roman" w:hAnsi="Times New Roman" w:cs="Times New Roman"/>
                <w:bCs/>
                <w:strike/>
                <w:color w:val="FF0000"/>
                <w:sz w:val="18"/>
                <w:szCs w:val="18"/>
              </w:rPr>
              <w:tab/>
              <w:t>22/1316r1</w:t>
            </w:r>
          </w:p>
          <w:p w14:paraId="0B459852"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Notes from Discussion:</w:t>
            </w:r>
          </w:p>
          <w:p w14:paraId="07F12B14"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&lt;&gt;</w:t>
            </w:r>
          </w:p>
          <w:p w14:paraId="2EA091EA" w14:textId="4298C8E4" w:rsidR="00B45EC9" w:rsidRPr="006C27B0" w:rsidRDefault="00B45EC9" w:rsidP="003C6140">
            <w:pPr>
              <w:suppressAutoHyphens/>
              <w:spacing w:after="0"/>
              <w:rPr>
                <w:rFonts w:ascii="Times New Roman" w:hAnsi="Times New Roman" w:cs="Times New Roman"/>
                <w:bCs/>
                <w:strike/>
                <w:color w:val="FF0000"/>
                <w:sz w:val="18"/>
                <w:szCs w:val="18"/>
              </w:rPr>
            </w:pPr>
          </w:p>
        </w:tc>
      </w:tr>
      <w:tr w:rsidR="0000465B" w:rsidRPr="008B0293" w14:paraId="7D85BCE9" w14:textId="77777777" w:rsidTr="00221221">
        <w:trPr>
          <w:trHeight w:val="220"/>
          <w:jc w:val="center"/>
        </w:trPr>
        <w:tc>
          <w:tcPr>
            <w:tcW w:w="715" w:type="dxa"/>
            <w:shd w:val="clear" w:color="auto" w:fill="auto"/>
            <w:noWrap/>
          </w:tcPr>
          <w:p w14:paraId="6DE077F8" w14:textId="0B56340E" w:rsidR="0000465B" w:rsidRPr="00237700" w:rsidRDefault="0000465B" w:rsidP="0000465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11596</w:t>
            </w:r>
          </w:p>
        </w:tc>
        <w:tc>
          <w:tcPr>
            <w:tcW w:w="990" w:type="dxa"/>
          </w:tcPr>
          <w:p w14:paraId="57674CB8" w14:textId="0517B5A9" w:rsidR="0000465B" w:rsidRPr="00237700" w:rsidRDefault="0000465B" w:rsidP="0000465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Vishnu Ratnam</w:t>
            </w:r>
          </w:p>
        </w:tc>
        <w:tc>
          <w:tcPr>
            <w:tcW w:w="900" w:type="dxa"/>
            <w:shd w:val="clear" w:color="auto" w:fill="auto"/>
            <w:noWrap/>
          </w:tcPr>
          <w:p w14:paraId="30F710C7" w14:textId="5C59AB56" w:rsidR="0000465B" w:rsidRPr="00237700" w:rsidRDefault="0000465B" w:rsidP="0000465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35.3.7.1</w:t>
            </w:r>
          </w:p>
        </w:tc>
        <w:tc>
          <w:tcPr>
            <w:tcW w:w="720" w:type="dxa"/>
          </w:tcPr>
          <w:p w14:paraId="114B6548" w14:textId="770EDA21" w:rsidR="0000465B" w:rsidRPr="00237700" w:rsidRDefault="0000465B" w:rsidP="0000465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427.07</w:t>
            </w:r>
          </w:p>
        </w:tc>
        <w:tc>
          <w:tcPr>
            <w:tcW w:w="2520" w:type="dxa"/>
            <w:shd w:val="clear" w:color="auto" w:fill="auto"/>
            <w:noWrap/>
          </w:tcPr>
          <w:p w14:paraId="14793D79" w14:textId="0FD326AB" w:rsidR="0000465B" w:rsidRPr="00237700" w:rsidRDefault="0000465B" w:rsidP="0000465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A mechanism is required for an AP MLD to temporarily disable a link for some or all associated </w:t>
            </w:r>
            <w:proofErr w:type="spellStart"/>
            <w:r w:rsidRPr="00237700">
              <w:rPr>
                <w:rFonts w:ascii="Times New Roman" w:hAnsi="Times New Roman" w:cs="Times New Roman"/>
                <w:sz w:val="18"/>
                <w:szCs w:val="18"/>
              </w:rPr>
              <w:t>nonAP</w:t>
            </w:r>
            <w:proofErr w:type="spellEnd"/>
            <w:r w:rsidRPr="00237700">
              <w:rPr>
                <w:rFonts w:ascii="Times New Roman" w:hAnsi="Times New Roman" w:cs="Times New Roman"/>
                <w:sz w:val="18"/>
                <w:szCs w:val="18"/>
              </w:rPr>
              <w:t xml:space="preserve"> MLDs for power save or other reasons.</w:t>
            </w:r>
          </w:p>
        </w:tc>
        <w:tc>
          <w:tcPr>
            <w:tcW w:w="2340" w:type="dxa"/>
            <w:shd w:val="clear" w:color="auto" w:fill="auto"/>
            <w:noWrap/>
          </w:tcPr>
          <w:p w14:paraId="0A37F4EC" w14:textId="327F1935" w:rsidR="0000465B" w:rsidRPr="00237700" w:rsidRDefault="0000465B" w:rsidP="0000465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Define a mechanism where an AP MLD can indicate via a broadcast signaling the temporary termination of the BSS operations for an indicated time duration.</w:t>
            </w:r>
          </w:p>
        </w:tc>
        <w:tc>
          <w:tcPr>
            <w:tcW w:w="3150" w:type="dxa"/>
            <w:shd w:val="clear" w:color="auto" w:fill="auto"/>
          </w:tcPr>
          <w:p w14:paraId="60AA1C5C" w14:textId="4E65F7C6" w:rsidR="0000465B" w:rsidRDefault="008C027F" w:rsidP="0000465B">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w:t>
            </w:r>
            <w:del w:id="936" w:author="Alfred Aster" w:date="2022-10-20T14:58:00Z">
              <w:r w:rsidDel="004F3BCE">
                <w:rPr>
                  <w:rFonts w:ascii="Times New Roman" w:hAnsi="Times New Roman" w:cs="Times New Roman"/>
                  <w:bCs/>
                  <w:sz w:val="18"/>
                  <w:szCs w:val="18"/>
                </w:rPr>
                <w:delText>ed</w:delText>
              </w:r>
            </w:del>
            <w:ins w:id="937"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comment resolutions in “document”, however the group could not reach consensus on a proposed change that would resolve the comment</w:t>
            </w:r>
          </w:p>
          <w:p w14:paraId="6455341D" w14:textId="77777777" w:rsidR="00B45EC9" w:rsidRPr="00237700" w:rsidRDefault="00B45EC9" w:rsidP="0000465B">
            <w:pPr>
              <w:suppressAutoHyphens/>
              <w:spacing w:after="0"/>
              <w:rPr>
                <w:rFonts w:ascii="Times New Roman" w:hAnsi="Times New Roman" w:cs="Times New Roman"/>
                <w:bCs/>
                <w:sz w:val="18"/>
                <w:szCs w:val="18"/>
              </w:rPr>
            </w:pPr>
          </w:p>
          <w:p w14:paraId="790EEB0E" w14:textId="77777777" w:rsidR="0000465B" w:rsidRPr="00237700" w:rsidRDefault="0000465B" w:rsidP="0000465B">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September 7, 2022, but no straw poll is conducted yet.</w:t>
            </w:r>
          </w:p>
          <w:p w14:paraId="460E012F" w14:textId="4C1C6B77" w:rsidR="0000465B" w:rsidRPr="00237700" w:rsidRDefault="0000465B" w:rsidP="0000465B">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September 13, 2022, but no consensus (Straw poll results:  17 Yes, 15 No, 20 Abstain).</w:t>
            </w:r>
          </w:p>
          <w:p w14:paraId="7E2E0675" w14:textId="77777777" w:rsidR="0000465B" w:rsidRPr="00237700" w:rsidRDefault="0000465B" w:rsidP="0000465B">
            <w:pPr>
              <w:suppressAutoHyphens/>
              <w:spacing w:after="0"/>
              <w:rPr>
                <w:rFonts w:ascii="Times New Roman" w:hAnsi="Times New Roman" w:cs="Times New Roman"/>
                <w:bCs/>
                <w:sz w:val="18"/>
                <w:szCs w:val="18"/>
              </w:rPr>
            </w:pPr>
          </w:p>
          <w:p w14:paraId="6DFCB418"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Vishnu Ratnam</w:t>
            </w:r>
            <w:r w:rsidRPr="00B45EC9">
              <w:rPr>
                <w:rFonts w:ascii="Times New Roman" w:hAnsi="Times New Roman" w:cs="Times New Roman"/>
                <w:bCs/>
                <w:sz w:val="18"/>
                <w:szCs w:val="18"/>
              </w:rPr>
              <w:tab/>
              <w:t>22/1355r2</w:t>
            </w:r>
          </w:p>
          <w:p w14:paraId="42365B4F" w14:textId="40885E95"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5F56C31D" w14:textId="67D42742" w:rsidR="00B45EC9" w:rsidRPr="005B4DAB" w:rsidRDefault="00B45EC9" w:rsidP="00B45EC9">
            <w:pPr>
              <w:suppressAutoHyphens/>
              <w:spacing w:after="0"/>
              <w:rPr>
                <w:rFonts w:ascii="Times New Roman" w:hAnsi="Times New Roman" w:cs="Times New Roman"/>
                <w:bCs/>
                <w:color w:val="00B050"/>
                <w:sz w:val="18"/>
                <w:szCs w:val="18"/>
              </w:rPr>
            </w:pPr>
            <w:r w:rsidRPr="005B4DAB">
              <w:rPr>
                <w:rFonts w:ascii="Times New Roman" w:hAnsi="Times New Roman" w:cs="Times New Roman"/>
                <w:bCs/>
                <w:color w:val="00B050"/>
                <w:sz w:val="18"/>
                <w:szCs w:val="18"/>
              </w:rPr>
              <w:t>&lt;</w:t>
            </w:r>
            <w:r w:rsidR="00273F04" w:rsidRPr="005B4DAB">
              <w:rPr>
                <w:rFonts w:ascii="Times New Roman" w:hAnsi="Times New Roman" w:cs="Times New Roman"/>
                <w:bCs/>
                <w:color w:val="00B050"/>
                <w:sz w:val="18"/>
                <w:szCs w:val="18"/>
              </w:rPr>
              <w:t xml:space="preserve"> A mechanism for temporarily disabling an AP has already been accepted in MAC motion 405 (doc 11.22/1023r5). </w:t>
            </w:r>
            <w:r w:rsidR="0009278F" w:rsidRPr="005B4DAB">
              <w:rPr>
                <w:rFonts w:ascii="Times New Roman" w:hAnsi="Times New Roman" w:cs="Times New Roman"/>
                <w:bCs/>
                <w:color w:val="00B050"/>
                <w:sz w:val="18"/>
                <w:szCs w:val="18"/>
              </w:rPr>
              <w:t>However,</w:t>
            </w:r>
            <w:r w:rsidR="00273F04" w:rsidRPr="005B4DAB">
              <w:rPr>
                <w:rFonts w:ascii="Times New Roman" w:hAnsi="Times New Roman" w:cs="Times New Roman"/>
                <w:bCs/>
                <w:color w:val="00B050"/>
                <w:sz w:val="18"/>
                <w:szCs w:val="18"/>
              </w:rPr>
              <w:t xml:space="preserve"> </w:t>
            </w:r>
            <w:r w:rsidR="002471EB" w:rsidRPr="005B4DAB">
              <w:rPr>
                <w:rFonts w:ascii="Times New Roman" w:hAnsi="Times New Roman" w:cs="Times New Roman"/>
                <w:bCs/>
                <w:color w:val="00B050"/>
                <w:sz w:val="18"/>
                <w:szCs w:val="18"/>
              </w:rPr>
              <w:t>the group did not reach consensus to solve this comment by pointing to 11-22/1</w:t>
            </w:r>
            <w:r w:rsidR="00900D52" w:rsidRPr="005B4DAB">
              <w:rPr>
                <w:rFonts w:ascii="Times New Roman" w:hAnsi="Times New Roman" w:cs="Times New Roman"/>
                <w:bCs/>
                <w:color w:val="00B050"/>
                <w:sz w:val="18"/>
                <w:szCs w:val="18"/>
              </w:rPr>
              <w:t>023</w:t>
            </w:r>
            <w:r w:rsidR="002471EB" w:rsidRPr="005B4DAB">
              <w:rPr>
                <w:rFonts w:ascii="Times New Roman" w:hAnsi="Times New Roman" w:cs="Times New Roman"/>
                <w:bCs/>
                <w:color w:val="00B050"/>
                <w:sz w:val="18"/>
                <w:szCs w:val="18"/>
              </w:rPr>
              <w:t>r5</w:t>
            </w:r>
            <w:r w:rsidRPr="005B4DAB">
              <w:rPr>
                <w:rFonts w:ascii="Times New Roman" w:hAnsi="Times New Roman" w:cs="Times New Roman"/>
                <w:bCs/>
                <w:color w:val="00B050"/>
                <w:sz w:val="18"/>
                <w:szCs w:val="18"/>
              </w:rPr>
              <w:t>&gt;</w:t>
            </w:r>
          </w:p>
          <w:p w14:paraId="1FBBAA6C" w14:textId="1F60CAF4" w:rsidR="00B45EC9" w:rsidRPr="00237700" w:rsidRDefault="00B45EC9" w:rsidP="00B45EC9">
            <w:pPr>
              <w:suppressAutoHyphens/>
              <w:spacing w:after="0"/>
              <w:rPr>
                <w:rFonts w:ascii="Times New Roman" w:hAnsi="Times New Roman" w:cs="Times New Roman"/>
                <w:bCs/>
                <w:sz w:val="18"/>
                <w:szCs w:val="18"/>
              </w:rPr>
            </w:pPr>
          </w:p>
        </w:tc>
      </w:tr>
      <w:tr w:rsidR="0000465B" w:rsidRPr="008B0293" w:rsidDel="00AF72EF" w14:paraId="50493937" w14:textId="118334EE" w:rsidTr="00221221">
        <w:trPr>
          <w:trHeight w:val="220"/>
          <w:jc w:val="center"/>
          <w:del w:id="938" w:author="Alfred Aster" w:date="2022-10-19T09:49:00Z"/>
        </w:trPr>
        <w:tc>
          <w:tcPr>
            <w:tcW w:w="715" w:type="dxa"/>
            <w:shd w:val="clear" w:color="auto" w:fill="auto"/>
            <w:noWrap/>
          </w:tcPr>
          <w:p w14:paraId="2A2793B1" w14:textId="6EFA8397" w:rsidR="0000465B" w:rsidRPr="00237700" w:rsidDel="00AF72EF" w:rsidRDefault="0000465B" w:rsidP="0000465B">
            <w:pPr>
              <w:suppressAutoHyphens/>
              <w:spacing w:after="0"/>
              <w:rPr>
                <w:del w:id="939" w:author="Alfred Aster" w:date="2022-10-19T09:49:00Z"/>
                <w:rFonts w:ascii="Times New Roman" w:hAnsi="Times New Roman" w:cs="Times New Roman"/>
                <w:sz w:val="18"/>
                <w:szCs w:val="18"/>
              </w:rPr>
            </w:pPr>
            <w:del w:id="940" w:author="Alfred Aster" w:date="2022-10-19T09:49:00Z">
              <w:r w:rsidRPr="00237700" w:rsidDel="00AF72EF">
                <w:rPr>
                  <w:rFonts w:ascii="Times New Roman" w:hAnsi="Times New Roman" w:cs="Times New Roman"/>
                  <w:sz w:val="18"/>
                  <w:szCs w:val="18"/>
                </w:rPr>
                <w:delText>11636</w:delText>
              </w:r>
            </w:del>
          </w:p>
        </w:tc>
        <w:tc>
          <w:tcPr>
            <w:tcW w:w="990" w:type="dxa"/>
          </w:tcPr>
          <w:p w14:paraId="4B59C664" w14:textId="0ED65CAC" w:rsidR="0000465B" w:rsidRPr="00237700" w:rsidDel="00AF72EF" w:rsidRDefault="0000465B" w:rsidP="0000465B">
            <w:pPr>
              <w:suppressAutoHyphens/>
              <w:spacing w:after="0"/>
              <w:rPr>
                <w:del w:id="941" w:author="Alfred Aster" w:date="2022-10-19T09:49:00Z"/>
                <w:rFonts w:ascii="Times New Roman" w:hAnsi="Times New Roman" w:cs="Times New Roman"/>
                <w:sz w:val="18"/>
                <w:szCs w:val="18"/>
              </w:rPr>
            </w:pPr>
            <w:del w:id="942" w:author="Alfred Aster" w:date="2022-10-19T09:49:00Z">
              <w:r w:rsidRPr="00237700" w:rsidDel="00AF72EF">
                <w:rPr>
                  <w:rFonts w:ascii="Times New Roman" w:hAnsi="Times New Roman" w:cs="Times New Roman"/>
                  <w:sz w:val="18"/>
                  <w:szCs w:val="18"/>
                </w:rPr>
                <w:delText>Morteza Mehrnoush</w:delText>
              </w:r>
            </w:del>
          </w:p>
        </w:tc>
        <w:tc>
          <w:tcPr>
            <w:tcW w:w="900" w:type="dxa"/>
            <w:shd w:val="clear" w:color="auto" w:fill="auto"/>
            <w:noWrap/>
          </w:tcPr>
          <w:p w14:paraId="4E1CC30B" w14:textId="39EBC515" w:rsidR="0000465B" w:rsidRPr="00237700" w:rsidDel="00AF72EF" w:rsidRDefault="0000465B" w:rsidP="0000465B">
            <w:pPr>
              <w:suppressAutoHyphens/>
              <w:spacing w:after="0"/>
              <w:rPr>
                <w:del w:id="943" w:author="Alfred Aster" w:date="2022-10-19T09:49:00Z"/>
                <w:rFonts w:ascii="Times New Roman" w:hAnsi="Times New Roman" w:cs="Times New Roman"/>
                <w:sz w:val="18"/>
                <w:szCs w:val="18"/>
              </w:rPr>
            </w:pPr>
            <w:del w:id="944" w:author="Alfred Aster" w:date="2022-10-19T09:49:00Z">
              <w:r w:rsidRPr="00237700" w:rsidDel="00AF72EF">
                <w:rPr>
                  <w:rFonts w:ascii="Times New Roman" w:hAnsi="Times New Roman" w:cs="Times New Roman"/>
                  <w:sz w:val="18"/>
                  <w:szCs w:val="18"/>
                </w:rPr>
                <w:delText>35.3.6.2.2</w:delText>
              </w:r>
            </w:del>
          </w:p>
        </w:tc>
        <w:tc>
          <w:tcPr>
            <w:tcW w:w="720" w:type="dxa"/>
          </w:tcPr>
          <w:p w14:paraId="4073593C" w14:textId="565CB17F" w:rsidR="0000465B" w:rsidRPr="00237700" w:rsidDel="00AF72EF" w:rsidRDefault="0000465B" w:rsidP="0000465B">
            <w:pPr>
              <w:suppressAutoHyphens/>
              <w:spacing w:after="0"/>
              <w:rPr>
                <w:del w:id="945" w:author="Alfred Aster" w:date="2022-10-19T09:49:00Z"/>
                <w:rFonts w:ascii="Times New Roman" w:hAnsi="Times New Roman" w:cs="Times New Roman"/>
                <w:sz w:val="18"/>
                <w:szCs w:val="18"/>
              </w:rPr>
            </w:pPr>
            <w:del w:id="946" w:author="Alfred Aster" w:date="2022-10-19T09:49:00Z">
              <w:r w:rsidRPr="00237700" w:rsidDel="00AF72EF">
                <w:rPr>
                  <w:rFonts w:ascii="Times New Roman" w:hAnsi="Times New Roman" w:cs="Times New Roman"/>
                  <w:sz w:val="18"/>
                  <w:szCs w:val="18"/>
                </w:rPr>
                <w:delText>427.01</w:delText>
              </w:r>
            </w:del>
          </w:p>
        </w:tc>
        <w:tc>
          <w:tcPr>
            <w:tcW w:w="2520" w:type="dxa"/>
            <w:shd w:val="clear" w:color="auto" w:fill="auto"/>
            <w:noWrap/>
          </w:tcPr>
          <w:p w14:paraId="24331D47" w14:textId="184B173F" w:rsidR="0000465B" w:rsidRPr="00237700" w:rsidDel="00AF72EF" w:rsidRDefault="0000465B" w:rsidP="0000465B">
            <w:pPr>
              <w:suppressAutoHyphens/>
              <w:spacing w:after="0"/>
              <w:rPr>
                <w:del w:id="947" w:author="Alfred Aster" w:date="2022-10-19T09:49:00Z"/>
                <w:rFonts w:ascii="Times New Roman" w:hAnsi="Times New Roman" w:cs="Times New Roman"/>
                <w:sz w:val="18"/>
                <w:szCs w:val="18"/>
              </w:rPr>
            </w:pPr>
            <w:del w:id="948" w:author="Alfred Aster" w:date="2022-10-19T09:49:00Z">
              <w:r w:rsidRPr="00237700" w:rsidDel="00AF72EF">
                <w:rPr>
                  <w:rFonts w:ascii="Times New Roman" w:hAnsi="Times New Roman" w:cs="Times New Roman"/>
                  <w:sz w:val="18"/>
                  <w:szCs w:val="18"/>
                </w:rPr>
                <w:delText>In addition to STR and NSTR link pair relationship, the EMLSR and EMLMR non-AP MLD behavior upon AP removal should be defined. In AP MLD with two affiliated APs, if one affiliated AP is removed, the non-AP MLD can only do frame exchange over one link so no EML(SR/MR) operation is needed at AP and non-AP MLD. Please add clarification in the text.</w:delText>
              </w:r>
            </w:del>
          </w:p>
        </w:tc>
        <w:tc>
          <w:tcPr>
            <w:tcW w:w="2340" w:type="dxa"/>
            <w:shd w:val="clear" w:color="auto" w:fill="auto"/>
            <w:noWrap/>
          </w:tcPr>
          <w:p w14:paraId="57F6F566" w14:textId="6BD4B1C2" w:rsidR="0000465B" w:rsidRPr="00237700" w:rsidDel="00AF72EF" w:rsidRDefault="0000465B" w:rsidP="0000465B">
            <w:pPr>
              <w:suppressAutoHyphens/>
              <w:spacing w:after="0"/>
              <w:rPr>
                <w:del w:id="949" w:author="Alfred Aster" w:date="2022-10-19T09:49:00Z"/>
                <w:rFonts w:ascii="Times New Roman" w:hAnsi="Times New Roman" w:cs="Times New Roman"/>
                <w:sz w:val="18"/>
                <w:szCs w:val="18"/>
              </w:rPr>
            </w:pPr>
            <w:del w:id="950" w:author="Alfred Aster" w:date="2022-10-19T09:49:00Z">
              <w:r w:rsidRPr="00237700" w:rsidDel="00AF72EF">
                <w:rPr>
                  <w:rFonts w:ascii="Times New Roman" w:hAnsi="Times New Roman" w:cs="Times New Roman"/>
                  <w:sz w:val="18"/>
                  <w:szCs w:val="18"/>
                </w:rPr>
                <w:delText>as in comment</w:delText>
              </w:r>
            </w:del>
          </w:p>
        </w:tc>
        <w:tc>
          <w:tcPr>
            <w:tcW w:w="3150" w:type="dxa"/>
            <w:shd w:val="clear" w:color="auto" w:fill="auto"/>
          </w:tcPr>
          <w:p w14:paraId="3F90E097" w14:textId="38DF3980" w:rsidR="0000465B" w:rsidDel="00AF72EF" w:rsidRDefault="008C027F" w:rsidP="0000465B">
            <w:pPr>
              <w:suppressAutoHyphens/>
              <w:spacing w:after="0"/>
              <w:rPr>
                <w:del w:id="951" w:author="Alfred Aster" w:date="2022-10-19T09:49:00Z"/>
                <w:rFonts w:ascii="Times New Roman" w:hAnsi="Times New Roman" w:cs="Times New Roman"/>
                <w:bCs/>
                <w:sz w:val="18"/>
                <w:szCs w:val="18"/>
              </w:rPr>
            </w:pPr>
            <w:del w:id="952" w:author="Alfred Aster" w:date="2022-10-19T09:49:00Z">
              <w:r w:rsidDel="00AF72EF">
                <w:rPr>
                  <w:rFonts w:ascii="Times New Roman" w:hAnsi="Times New Roman" w:cs="Times New Roman"/>
                  <w:bCs/>
                  <w:sz w:val="18"/>
                  <w:szCs w:val="18"/>
                </w:rPr>
                <w:delText>Rejected</w:delText>
              </w:r>
            </w:del>
            <w:ins w:id="953" w:author="Alfred Aster" w:date="2022-10-20T14:58:00Z">
              <w:r w:rsidR="004F3BCE">
                <w:rPr>
                  <w:rFonts w:ascii="Times New Roman" w:hAnsi="Times New Roman" w:cs="Times New Roman"/>
                  <w:bCs/>
                  <w:sz w:val="18"/>
                  <w:szCs w:val="18"/>
                </w:rPr>
                <w:t>–</w:t>
              </w:r>
            </w:ins>
            <w:del w:id="954" w:author="Alfred Aster" w:date="2022-10-19T09:49:00Z">
              <w:r w:rsidDel="00AF72EF">
                <w:rPr>
                  <w:rFonts w:ascii="Times New Roman" w:hAnsi="Times New Roman" w:cs="Times New Roman"/>
                  <w:bCs/>
                  <w:sz w:val="18"/>
                  <w:szCs w:val="18"/>
                </w:rPr>
                <w:delText xml:space="preserve"> -- A proposed resolution for “this CID” was discussed as part of the comment resolutions in “document”, however the group could not reach consensus on a proposed change that would resolve the comment</w:delText>
              </w:r>
            </w:del>
          </w:p>
          <w:p w14:paraId="3AD1E908" w14:textId="13BD0B44" w:rsidR="00B45EC9" w:rsidRPr="00237700" w:rsidDel="00AF72EF" w:rsidRDefault="00B45EC9" w:rsidP="0000465B">
            <w:pPr>
              <w:suppressAutoHyphens/>
              <w:spacing w:after="0"/>
              <w:rPr>
                <w:del w:id="955" w:author="Alfred Aster" w:date="2022-10-19T09:49:00Z"/>
                <w:rFonts w:ascii="Times New Roman" w:hAnsi="Times New Roman" w:cs="Times New Roman"/>
                <w:bCs/>
                <w:sz w:val="18"/>
                <w:szCs w:val="18"/>
              </w:rPr>
            </w:pPr>
          </w:p>
          <w:p w14:paraId="3404D54D" w14:textId="1FFC940A" w:rsidR="0000465B" w:rsidRPr="00237700" w:rsidDel="00AF72EF" w:rsidRDefault="0000465B" w:rsidP="0000465B">
            <w:pPr>
              <w:suppressAutoHyphens/>
              <w:spacing w:after="0"/>
              <w:rPr>
                <w:del w:id="956" w:author="Alfred Aster" w:date="2022-10-19T09:49:00Z"/>
                <w:rFonts w:ascii="Times New Roman" w:hAnsi="Times New Roman" w:cs="Times New Roman"/>
                <w:bCs/>
                <w:sz w:val="18"/>
                <w:szCs w:val="18"/>
              </w:rPr>
            </w:pPr>
            <w:del w:id="957" w:author="Alfred Aster" w:date="2022-10-19T09:49:00Z">
              <w:r w:rsidRPr="00237700" w:rsidDel="00AF72EF">
                <w:rPr>
                  <w:rFonts w:ascii="Times New Roman" w:hAnsi="Times New Roman" w:cs="Times New Roman"/>
                  <w:bCs/>
                  <w:sz w:val="18"/>
                  <w:szCs w:val="18"/>
                </w:rPr>
                <w:delText>This CID is discussed on September 9, 2022, but no straw poll is conducted yet.</w:delText>
              </w:r>
            </w:del>
          </w:p>
          <w:p w14:paraId="73B4BFFB" w14:textId="37C7F490" w:rsidR="00303108" w:rsidRPr="00237700" w:rsidDel="00AF72EF" w:rsidRDefault="00303108" w:rsidP="0000465B">
            <w:pPr>
              <w:suppressAutoHyphens/>
              <w:spacing w:after="0"/>
              <w:rPr>
                <w:del w:id="958" w:author="Alfred Aster" w:date="2022-10-19T09:49:00Z"/>
                <w:rFonts w:ascii="Times New Roman" w:hAnsi="Times New Roman" w:cs="Times New Roman"/>
                <w:bCs/>
                <w:sz w:val="18"/>
                <w:szCs w:val="18"/>
              </w:rPr>
            </w:pPr>
          </w:p>
          <w:p w14:paraId="5FCD2F35" w14:textId="07CF2D94" w:rsidR="00B45EC9" w:rsidDel="00AF72EF" w:rsidRDefault="00B45EC9" w:rsidP="00B45EC9">
            <w:pPr>
              <w:suppressAutoHyphens/>
              <w:spacing w:after="0"/>
              <w:rPr>
                <w:del w:id="959" w:author="Alfred Aster" w:date="2022-10-19T09:49:00Z"/>
                <w:rFonts w:ascii="Times New Roman" w:hAnsi="Times New Roman" w:cs="Times New Roman"/>
                <w:bCs/>
                <w:sz w:val="18"/>
                <w:szCs w:val="18"/>
              </w:rPr>
            </w:pPr>
            <w:del w:id="960" w:author="Alfred Aster" w:date="2022-10-19T09:49:00Z">
              <w:r w:rsidRPr="00B45EC9" w:rsidDel="00AF72EF">
                <w:rPr>
                  <w:rFonts w:ascii="Times New Roman" w:hAnsi="Times New Roman" w:cs="Times New Roman"/>
                  <w:bCs/>
                  <w:sz w:val="18"/>
                  <w:szCs w:val="18"/>
                </w:rPr>
                <w:delText>Binita Gupta</w:delText>
              </w:r>
              <w:r w:rsidRPr="00B45EC9" w:rsidDel="00AF72EF">
                <w:rPr>
                  <w:rFonts w:ascii="Times New Roman" w:hAnsi="Times New Roman" w:cs="Times New Roman"/>
                  <w:bCs/>
                  <w:sz w:val="18"/>
                  <w:szCs w:val="18"/>
                </w:rPr>
                <w:tab/>
                <w:delText>22/1487r3</w:delText>
              </w:r>
            </w:del>
          </w:p>
          <w:p w14:paraId="49C254AC" w14:textId="4E67671B" w:rsidR="00B45EC9" w:rsidDel="00AF72EF" w:rsidRDefault="00B45EC9" w:rsidP="00B45EC9">
            <w:pPr>
              <w:suppressAutoHyphens/>
              <w:spacing w:after="0"/>
              <w:rPr>
                <w:del w:id="961" w:author="Alfred Aster" w:date="2022-10-19T09:49:00Z"/>
                <w:rFonts w:ascii="Times New Roman" w:hAnsi="Times New Roman" w:cs="Times New Roman"/>
                <w:bCs/>
                <w:sz w:val="18"/>
                <w:szCs w:val="18"/>
              </w:rPr>
            </w:pPr>
            <w:del w:id="962" w:author="Alfred Aster" w:date="2022-10-19T09:49:00Z">
              <w:r w:rsidDel="00AF72EF">
                <w:rPr>
                  <w:rFonts w:ascii="Times New Roman" w:hAnsi="Times New Roman" w:cs="Times New Roman"/>
                  <w:bCs/>
                  <w:sz w:val="18"/>
                  <w:szCs w:val="18"/>
                </w:rPr>
                <w:delText>Notes from Discussion:</w:delText>
              </w:r>
            </w:del>
          </w:p>
          <w:p w14:paraId="3F372BD1" w14:textId="34841F51" w:rsidR="00B45EC9" w:rsidDel="00AF72EF" w:rsidRDefault="00B45EC9" w:rsidP="00B45EC9">
            <w:pPr>
              <w:suppressAutoHyphens/>
              <w:spacing w:after="0"/>
              <w:rPr>
                <w:del w:id="963" w:author="Alfred Aster" w:date="2022-10-19T09:49:00Z"/>
                <w:rFonts w:ascii="Times New Roman" w:hAnsi="Times New Roman" w:cs="Times New Roman"/>
                <w:bCs/>
                <w:color w:val="FF0000"/>
                <w:sz w:val="18"/>
                <w:szCs w:val="18"/>
              </w:rPr>
            </w:pPr>
            <w:del w:id="964" w:author="Alfred Aster" w:date="2022-10-19T09:49:00Z">
              <w:r w:rsidRPr="0046434B" w:rsidDel="00AF72EF">
                <w:rPr>
                  <w:rFonts w:ascii="Times New Roman" w:hAnsi="Times New Roman" w:cs="Times New Roman"/>
                  <w:bCs/>
                  <w:color w:val="FF0000"/>
                  <w:sz w:val="18"/>
                  <w:szCs w:val="18"/>
                </w:rPr>
                <w:delText>&lt;&gt;</w:delText>
              </w:r>
            </w:del>
          </w:p>
          <w:p w14:paraId="38312445" w14:textId="4BB2480F" w:rsidR="00B45EC9" w:rsidRPr="00237700" w:rsidDel="00AF72EF" w:rsidRDefault="00B45EC9" w:rsidP="0000465B">
            <w:pPr>
              <w:suppressAutoHyphens/>
              <w:spacing w:after="0"/>
              <w:rPr>
                <w:del w:id="965" w:author="Alfred Aster" w:date="2022-10-19T09:49:00Z"/>
                <w:rFonts w:ascii="Times New Roman" w:hAnsi="Times New Roman" w:cs="Times New Roman"/>
                <w:bCs/>
                <w:sz w:val="18"/>
                <w:szCs w:val="18"/>
              </w:rPr>
            </w:pPr>
          </w:p>
        </w:tc>
      </w:tr>
      <w:tr w:rsidR="004A7354" w:rsidRPr="008B0293" w14:paraId="27A19BBD" w14:textId="77777777" w:rsidTr="00221221">
        <w:trPr>
          <w:trHeight w:val="220"/>
          <w:jc w:val="center"/>
        </w:trPr>
        <w:tc>
          <w:tcPr>
            <w:tcW w:w="715" w:type="dxa"/>
            <w:shd w:val="clear" w:color="auto" w:fill="auto"/>
            <w:noWrap/>
          </w:tcPr>
          <w:p w14:paraId="0EAD2205" w14:textId="77777777" w:rsidR="004A7354" w:rsidRPr="00237700" w:rsidRDefault="004A7354" w:rsidP="006C4101">
            <w:pPr>
              <w:suppressAutoHyphens/>
              <w:spacing w:after="0"/>
              <w:rPr>
                <w:rFonts w:ascii="Times New Roman" w:hAnsi="Times New Roman" w:cs="Times New Roman"/>
                <w:sz w:val="18"/>
                <w:szCs w:val="18"/>
              </w:rPr>
            </w:pPr>
          </w:p>
        </w:tc>
        <w:tc>
          <w:tcPr>
            <w:tcW w:w="990" w:type="dxa"/>
          </w:tcPr>
          <w:p w14:paraId="22FED889" w14:textId="77777777" w:rsidR="004A7354" w:rsidRPr="00237700" w:rsidRDefault="004A7354" w:rsidP="006C4101">
            <w:pPr>
              <w:suppressAutoHyphens/>
              <w:spacing w:after="0"/>
              <w:rPr>
                <w:rFonts w:ascii="Times New Roman" w:hAnsi="Times New Roman" w:cs="Times New Roman"/>
                <w:sz w:val="18"/>
                <w:szCs w:val="18"/>
              </w:rPr>
            </w:pPr>
          </w:p>
        </w:tc>
        <w:tc>
          <w:tcPr>
            <w:tcW w:w="900" w:type="dxa"/>
            <w:shd w:val="clear" w:color="auto" w:fill="auto"/>
            <w:noWrap/>
          </w:tcPr>
          <w:p w14:paraId="25C5B485" w14:textId="77777777" w:rsidR="004A7354" w:rsidRPr="00237700" w:rsidRDefault="004A7354" w:rsidP="006C4101">
            <w:pPr>
              <w:suppressAutoHyphens/>
              <w:spacing w:after="0"/>
              <w:rPr>
                <w:rFonts w:ascii="Times New Roman" w:hAnsi="Times New Roman" w:cs="Times New Roman"/>
                <w:sz w:val="18"/>
                <w:szCs w:val="18"/>
              </w:rPr>
            </w:pPr>
          </w:p>
        </w:tc>
        <w:tc>
          <w:tcPr>
            <w:tcW w:w="720" w:type="dxa"/>
          </w:tcPr>
          <w:p w14:paraId="2CAB275D" w14:textId="77777777" w:rsidR="004A7354" w:rsidRPr="00237700" w:rsidRDefault="004A7354" w:rsidP="006C4101">
            <w:pPr>
              <w:suppressAutoHyphens/>
              <w:spacing w:after="0"/>
              <w:rPr>
                <w:rFonts w:ascii="Times New Roman" w:hAnsi="Times New Roman" w:cs="Times New Roman"/>
                <w:sz w:val="18"/>
                <w:szCs w:val="18"/>
              </w:rPr>
            </w:pPr>
          </w:p>
        </w:tc>
        <w:tc>
          <w:tcPr>
            <w:tcW w:w="2520" w:type="dxa"/>
            <w:shd w:val="clear" w:color="auto" w:fill="auto"/>
            <w:noWrap/>
          </w:tcPr>
          <w:p w14:paraId="3D11D47B" w14:textId="77777777" w:rsidR="004A7354" w:rsidRPr="00237700" w:rsidRDefault="004A7354" w:rsidP="006C4101">
            <w:pPr>
              <w:suppressAutoHyphens/>
              <w:spacing w:after="0"/>
              <w:rPr>
                <w:rFonts w:ascii="Times New Roman" w:hAnsi="Times New Roman" w:cs="Times New Roman"/>
                <w:sz w:val="18"/>
                <w:szCs w:val="18"/>
              </w:rPr>
            </w:pPr>
          </w:p>
        </w:tc>
        <w:tc>
          <w:tcPr>
            <w:tcW w:w="2340" w:type="dxa"/>
            <w:shd w:val="clear" w:color="auto" w:fill="auto"/>
            <w:noWrap/>
          </w:tcPr>
          <w:p w14:paraId="70114746" w14:textId="77777777" w:rsidR="004A7354" w:rsidRPr="00237700" w:rsidRDefault="004A7354" w:rsidP="006C4101">
            <w:pPr>
              <w:suppressAutoHyphens/>
              <w:spacing w:after="0"/>
              <w:rPr>
                <w:rFonts w:ascii="Times New Roman" w:hAnsi="Times New Roman" w:cs="Times New Roman"/>
                <w:sz w:val="18"/>
                <w:szCs w:val="18"/>
              </w:rPr>
            </w:pPr>
          </w:p>
        </w:tc>
        <w:tc>
          <w:tcPr>
            <w:tcW w:w="3150" w:type="dxa"/>
            <w:shd w:val="clear" w:color="auto" w:fill="auto"/>
          </w:tcPr>
          <w:p w14:paraId="61E84B67" w14:textId="77777777" w:rsidR="004A7354" w:rsidRPr="00237700" w:rsidRDefault="004A7354" w:rsidP="006C4101">
            <w:pPr>
              <w:suppressAutoHyphens/>
              <w:spacing w:after="0"/>
              <w:rPr>
                <w:rFonts w:ascii="Times New Roman" w:hAnsi="Times New Roman" w:cs="Times New Roman"/>
                <w:bCs/>
                <w:sz w:val="18"/>
                <w:szCs w:val="18"/>
              </w:rPr>
            </w:pPr>
          </w:p>
        </w:tc>
      </w:tr>
      <w:tr w:rsidR="00303108" w:rsidRPr="008B0293" w14:paraId="094AE348" w14:textId="77777777" w:rsidTr="00221221">
        <w:trPr>
          <w:trHeight w:val="220"/>
          <w:jc w:val="center"/>
        </w:trPr>
        <w:tc>
          <w:tcPr>
            <w:tcW w:w="715" w:type="dxa"/>
            <w:shd w:val="clear" w:color="auto" w:fill="auto"/>
            <w:noWrap/>
          </w:tcPr>
          <w:p w14:paraId="7DE07C05" w14:textId="16F6B66C" w:rsidR="00303108" w:rsidRPr="006C27B0" w:rsidRDefault="00303108" w:rsidP="00303108">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11704</w:t>
            </w:r>
          </w:p>
        </w:tc>
        <w:tc>
          <w:tcPr>
            <w:tcW w:w="990" w:type="dxa"/>
          </w:tcPr>
          <w:p w14:paraId="2802CE45" w14:textId="11C10549" w:rsidR="00303108" w:rsidRPr="006C27B0" w:rsidRDefault="00303108" w:rsidP="00303108">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Abdel Karim Ajami</w:t>
            </w:r>
          </w:p>
        </w:tc>
        <w:tc>
          <w:tcPr>
            <w:tcW w:w="900" w:type="dxa"/>
            <w:shd w:val="clear" w:color="auto" w:fill="auto"/>
            <w:noWrap/>
          </w:tcPr>
          <w:p w14:paraId="0EAFE9B0" w14:textId="151EA66C" w:rsidR="00303108" w:rsidRPr="006C27B0" w:rsidRDefault="00303108" w:rsidP="00303108">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35.10</w:t>
            </w:r>
          </w:p>
        </w:tc>
        <w:tc>
          <w:tcPr>
            <w:tcW w:w="720" w:type="dxa"/>
          </w:tcPr>
          <w:p w14:paraId="0DA4B665" w14:textId="53E33129" w:rsidR="00303108" w:rsidRPr="006C27B0" w:rsidRDefault="00303108" w:rsidP="00303108">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512.57</w:t>
            </w:r>
          </w:p>
        </w:tc>
        <w:tc>
          <w:tcPr>
            <w:tcW w:w="2520" w:type="dxa"/>
            <w:shd w:val="clear" w:color="auto" w:fill="auto"/>
            <w:noWrap/>
          </w:tcPr>
          <w:p w14:paraId="02F5EFAD" w14:textId="4DE1C703" w:rsidR="00303108" w:rsidRPr="006C27B0" w:rsidRDefault="00303108" w:rsidP="00303108">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 xml:space="preserve">An AP that supports Triggered TXOP sharing should also support disablement requests (UL MU Data disable functionality) from the STA. Specify that OM Control UL MU Data Disable RX Support </w:t>
            </w:r>
            <w:r w:rsidRPr="006C27B0">
              <w:rPr>
                <w:rFonts w:ascii="Times New Roman" w:hAnsi="Times New Roman" w:cs="Times New Roman"/>
                <w:strike/>
                <w:color w:val="FF0000"/>
                <w:sz w:val="18"/>
                <w:szCs w:val="18"/>
              </w:rPr>
              <w:lastRenderedPageBreak/>
              <w:t>shall be set to 1 if Triggered TXOP sharing is supported.</w:t>
            </w:r>
          </w:p>
        </w:tc>
        <w:tc>
          <w:tcPr>
            <w:tcW w:w="2340" w:type="dxa"/>
            <w:shd w:val="clear" w:color="auto" w:fill="auto"/>
            <w:noWrap/>
          </w:tcPr>
          <w:p w14:paraId="2FF86F0E" w14:textId="699CA51D" w:rsidR="00303108" w:rsidRPr="006C27B0" w:rsidRDefault="00303108" w:rsidP="00303108">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lastRenderedPageBreak/>
              <w:t>As in the comment</w:t>
            </w:r>
          </w:p>
        </w:tc>
        <w:tc>
          <w:tcPr>
            <w:tcW w:w="3150" w:type="dxa"/>
            <w:shd w:val="clear" w:color="auto" w:fill="auto"/>
          </w:tcPr>
          <w:p w14:paraId="2B7F8C94" w14:textId="77777777" w:rsidR="006F5461" w:rsidRPr="006C27B0" w:rsidRDefault="006F5461" w:rsidP="006F5461">
            <w:pPr>
              <w:suppressAutoHyphens/>
              <w:spacing w:after="0"/>
              <w:rPr>
                <w:ins w:id="966" w:author="Alfred Aster" w:date="2022-10-18T10:30:00Z"/>
                <w:rFonts w:ascii="Times New Roman" w:hAnsi="Times New Roman" w:cs="Times New Roman"/>
                <w:bCs/>
                <w:strike/>
                <w:color w:val="FF0000"/>
                <w:sz w:val="18"/>
                <w:szCs w:val="18"/>
              </w:rPr>
            </w:pPr>
            <w:ins w:id="967" w:author="Alfred Aster" w:date="2022-10-18T10:30:00Z">
              <w:r w:rsidRPr="006C27B0">
                <w:rPr>
                  <w:rFonts w:ascii="Times New Roman" w:hAnsi="Times New Roman" w:cs="Times New Roman"/>
                  <w:bCs/>
                  <w:strike/>
                  <w:color w:val="FF0000"/>
                  <w:sz w:val="18"/>
                  <w:szCs w:val="18"/>
                </w:rPr>
                <w:t>Pending SP</w:t>
              </w:r>
            </w:ins>
          </w:p>
          <w:p w14:paraId="5740E63A" w14:textId="77777777" w:rsidR="006F5461" w:rsidRPr="006C27B0" w:rsidRDefault="006F5461" w:rsidP="006F5461">
            <w:pPr>
              <w:suppressAutoHyphens/>
              <w:spacing w:after="0"/>
              <w:rPr>
                <w:ins w:id="968" w:author="Alfred Aster" w:date="2022-10-18T10:30:00Z"/>
                <w:rFonts w:ascii="Times New Roman" w:hAnsi="Times New Roman" w:cs="Times New Roman"/>
                <w:bCs/>
                <w:strike/>
                <w:color w:val="FF0000"/>
                <w:sz w:val="18"/>
                <w:szCs w:val="18"/>
              </w:rPr>
            </w:pPr>
          </w:p>
          <w:p w14:paraId="509DAFA6" w14:textId="333CB928"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Reject</w:t>
            </w:r>
            <w:del w:id="969" w:author="Alfred Aster" w:date="2022-10-20T14:58:00Z">
              <w:r w:rsidRPr="006C27B0" w:rsidDel="004F3BCE">
                <w:rPr>
                  <w:rFonts w:ascii="Times New Roman" w:hAnsi="Times New Roman" w:cs="Times New Roman"/>
                  <w:bCs/>
                  <w:strike/>
                  <w:color w:val="FF0000"/>
                  <w:sz w:val="18"/>
                  <w:szCs w:val="18"/>
                </w:rPr>
                <w:delText>ed</w:delText>
              </w:r>
            </w:del>
            <w:ins w:id="970" w:author="Alfred Aster" w:date="2022-10-20T14:58:00Z">
              <w:r w:rsidR="004F3BCE" w:rsidRPr="006C27B0">
                <w:rPr>
                  <w:rFonts w:ascii="Times New Roman" w:hAnsi="Times New Roman" w:cs="Times New Roman"/>
                  <w:bCs/>
                  <w:strike/>
                  <w:color w:val="FF0000"/>
                  <w:sz w:val="18"/>
                  <w:szCs w:val="18"/>
                </w:rPr>
                <w:t>–</w:t>
              </w:r>
            </w:ins>
            <w:r w:rsidRPr="006C27B0">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w:t>
            </w:r>
            <w:r w:rsidRPr="006C27B0">
              <w:rPr>
                <w:rFonts w:ascii="Times New Roman" w:hAnsi="Times New Roman" w:cs="Times New Roman"/>
                <w:bCs/>
                <w:strike/>
                <w:color w:val="FF0000"/>
                <w:sz w:val="18"/>
                <w:szCs w:val="18"/>
              </w:rPr>
              <w:lastRenderedPageBreak/>
              <w:t>consensus on a proposed change that would resolve the comment.</w:t>
            </w:r>
          </w:p>
          <w:p w14:paraId="70B9A6D0" w14:textId="41DAD3A6" w:rsidR="005D5FA7" w:rsidRPr="006C27B0" w:rsidRDefault="00303108" w:rsidP="00303108">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br/>
              <w:t>This CID is discussed on September 13, 2022, but no straw poll is conducted yet.</w:t>
            </w:r>
            <w:r w:rsidRPr="006C27B0">
              <w:rPr>
                <w:rFonts w:ascii="Times New Roman" w:hAnsi="Times New Roman" w:cs="Times New Roman"/>
                <w:strike/>
                <w:color w:val="FF0000"/>
                <w:sz w:val="18"/>
                <w:szCs w:val="18"/>
              </w:rPr>
              <w:br/>
            </w:r>
          </w:p>
          <w:p w14:paraId="6C114788" w14:textId="0ACAF07D" w:rsidR="005D5FA7" w:rsidRPr="006C27B0" w:rsidRDefault="00B45EC9" w:rsidP="00303108">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Dibakar Das</w:t>
            </w:r>
            <w:r w:rsidRPr="006C27B0">
              <w:rPr>
                <w:rFonts w:ascii="Times New Roman" w:hAnsi="Times New Roman" w:cs="Times New Roman"/>
                <w:bCs/>
                <w:strike/>
                <w:color w:val="FF0000"/>
                <w:sz w:val="18"/>
                <w:szCs w:val="18"/>
              </w:rPr>
              <w:tab/>
              <w:t>22/1189r3</w:t>
            </w:r>
          </w:p>
          <w:p w14:paraId="6DF2256A"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Notes from Discussion:</w:t>
            </w:r>
          </w:p>
          <w:p w14:paraId="7D923AD5"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&lt;&gt;</w:t>
            </w:r>
          </w:p>
          <w:p w14:paraId="68C93032" w14:textId="7E2EFF9E" w:rsidR="00B45EC9" w:rsidRPr="006C27B0" w:rsidRDefault="00B45EC9" w:rsidP="00303108">
            <w:pPr>
              <w:suppressAutoHyphens/>
              <w:spacing w:after="0"/>
              <w:rPr>
                <w:rFonts w:ascii="Times New Roman" w:hAnsi="Times New Roman" w:cs="Times New Roman"/>
                <w:bCs/>
                <w:strike/>
                <w:color w:val="FF0000"/>
                <w:sz w:val="18"/>
                <w:szCs w:val="18"/>
              </w:rPr>
            </w:pPr>
          </w:p>
        </w:tc>
      </w:tr>
      <w:tr w:rsidR="00303108" w:rsidRPr="008B0293" w14:paraId="2A432377" w14:textId="77777777" w:rsidTr="00221221">
        <w:trPr>
          <w:trHeight w:val="220"/>
          <w:jc w:val="center"/>
        </w:trPr>
        <w:tc>
          <w:tcPr>
            <w:tcW w:w="715" w:type="dxa"/>
            <w:shd w:val="clear" w:color="auto" w:fill="auto"/>
            <w:noWrap/>
          </w:tcPr>
          <w:p w14:paraId="18FDF0F7" w14:textId="34F46FE7" w:rsidR="00303108" w:rsidRPr="006C27B0" w:rsidRDefault="00303108" w:rsidP="00303108">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lastRenderedPageBreak/>
              <w:t>11706</w:t>
            </w:r>
          </w:p>
        </w:tc>
        <w:tc>
          <w:tcPr>
            <w:tcW w:w="990" w:type="dxa"/>
          </w:tcPr>
          <w:p w14:paraId="6111E2DC" w14:textId="2075B51B" w:rsidR="00303108" w:rsidRPr="006C27B0" w:rsidRDefault="00303108" w:rsidP="00303108">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Abdel Karim Ajami</w:t>
            </w:r>
          </w:p>
        </w:tc>
        <w:tc>
          <w:tcPr>
            <w:tcW w:w="900" w:type="dxa"/>
            <w:shd w:val="clear" w:color="auto" w:fill="auto"/>
            <w:noWrap/>
          </w:tcPr>
          <w:p w14:paraId="0638F56E" w14:textId="3977405F" w:rsidR="00303108" w:rsidRPr="006C27B0" w:rsidRDefault="00303108" w:rsidP="00303108">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9.4.2.199</w:t>
            </w:r>
          </w:p>
        </w:tc>
        <w:tc>
          <w:tcPr>
            <w:tcW w:w="720" w:type="dxa"/>
          </w:tcPr>
          <w:p w14:paraId="522C38D4" w14:textId="2EED5980" w:rsidR="00303108" w:rsidRPr="006C27B0" w:rsidRDefault="00303108" w:rsidP="00303108">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206.24</w:t>
            </w:r>
          </w:p>
        </w:tc>
        <w:tc>
          <w:tcPr>
            <w:tcW w:w="2520" w:type="dxa"/>
            <w:shd w:val="clear" w:color="auto" w:fill="auto"/>
            <w:noWrap/>
          </w:tcPr>
          <w:p w14:paraId="058CFBE1" w14:textId="628F46EF" w:rsidR="00303108" w:rsidRPr="006C27B0" w:rsidRDefault="00303108" w:rsidP="00303108">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To assist latency sensitive traffic of p2p link, it may be useful to allow a STA to negotiate R-TWT schedule for p2p</w:t>
            </w:r>
          </w:p>
        </w:tc>
        <w:tc>
          <w:tcPr>
            <w:tcW w:w="2340" w:type="dxa"/>
            <w:shd w:val="clear" w:color="auto" w:fill="auto"/>
            <w:noWrap/>
          </w:tcPr>
          <w:p w14:paraId="0CA79892" w14:textId="2DA12AF2" w:rsidR="00303108" w:rsidRPr="006C27B0" w:rsidRDefault="00303108" w:rsidP="00303108">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As in the comment</w:t>
            </w:r>
          </w:p>
        </w:tc>
        <w:tc>
          <w:tcPr>
            <w:tcW w:w="3150" w:type="dxa"/>
            <w:shd w:val="clear" w:color="auto" w:fill="auto"/>
          </w:tcPr>
          <w:p w14:paraId="41EFA589" w14:textId="593BD2E5" w:rsidR="0005387E" w:rsidRPr="006C27B0" w:rsidRDefault="0005387E" w:rsidP="00B45EC9">
            <w:pPr>
              <w:suppressAutoHyphens/>
              <w:spacing w:after="0"/>
              <w:rPr>
                <w:ins w:id="971" w:author="Alfred Aster" w:date="2022-10-16T22:15:00Z"/>
                <w:rFonts w:ascii="Times New Roman" w:hAnsi="Times New Roman" w:cs="Times New Roman"/>
                <w:bCs/>
                <w:strike/>
                <w:color w:val="FF0000"/>
                <w:sz w:val="18"/>
                <w:szCs w:val="18"/>
              </w:rPr>
            </w:pPr>
            <w:ins w:id="972" w:author="Alfred Aster" w:date="2022-10-16T22:15:00Z">
              <w:r w:rsidRPr="006C27B0">
                <w:rPr>
                  <w:rFonts w:ascii="Times New Roman" w:hAnsi="Times New Roman" w:cs="Times New Roman"/>
                  <w:bCs/>
                  <w:strike/>
                  <w:color w:val="FF0000"/>
                  <w:sz w:val="18"/>
                  <w:szCs w:val="18"/>
                </w:rPr>
                <w:t>Pending SP</w:t>
              </w:r>
            </w:ins>
          </w:p>
          <w:p w14:paraId="67167F25" w14:textId="77777777" w:rsidR="0005387E" w:rsidRPr="006C27B0" w:rsidRDefault="0005387E" w:rsidP="00B45EC9">
            <w:pPr>
              <w:suppressAutoHyphens/>
              <w:spacing w:after="0"/>
              <w:rPr>
                <w:ins w:id="973" w:author="Alfred Aster" w:date="2022-10-16T22:14:00Z"/>
                <w:rFonts w:ascii="Times New Roman" w:hAnsi="Times New Roman" w:cs="Times New Roman"/>
                <w:bCs/>
                <w:strike/>
                <w:color w:val="FF0000"/>
                <w:sz w:val="18"/>
                <w:szCs w:val="18"/>
              </w:rPr>
            </w:pPr>
          </w:p>
          <w:p w14:paraId="5A895D69" w14:textId="51D5D7BD"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Reject</w:t>
            </w:r>
            <w:del w:id="974" w:author="Alfred Aster" w:date="2022-10-20T14:58:00Z">
              <w:r w:rsidRPr="006C27B0" w:rsidDel="004F3BCE">
                <w:rPr>
                  <w:rFonts w:ascii="Times New Roman" w:hAnsi="Times New Roman" w:cs="Times New Roman"/>
                  <w:bCs/>
                  <w:strike/>
                  <w:color w:val="FF0000"/>
                  <w:sz w:val="18"/>
                  <w:szCs w:val="18"/>
                </w:rPr>
                <w:delText>ed</w:delText>
              </w:r>
            </w:del>
            <w:ins w:id="975" w:author="Alfred Aster" w:date="2022-10-20T14:58:00Z">
              <w:r w:rsidR="004F3BCE" w:rsidRPr="006C27B0">
                <w:rPr>
                  <w:rFonts w:ascii="Times New Roman" w:hAnsi="Times New Roman" w:cs="Times New Roman"/>
                  <w:bCs/>
                  <w:strike/>
                  <w:color w:val="FF0000"/>
                  <w:sz w:val="18"/>
                  <w:szCs w:val="18"/>
                </w:rPr>
                <w:t>–</w:t>
              </w:r>
            </w:ins>
            <w:r w:rsidRPr="006C27B0">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51A569E6" w14:textId="649E54A4" w:rsidR="005D5FA7" w:rsidRPr="006C27B0" w:rsidRDefault="00303108" w:rsidP="00303108">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br/>
              <w:t>This CID is discussed on September 9, 2022, but no straw poll is conducted yet.</w:t>
            </w:r>
            <w:r w:rsidRPr="006C27B0">
              <w:rPr>
                <w:rFonts w:ascii="Times New Roman" w:hAnsi="Times New Roman" w:cs="Times New Roman"/>
                <w:strike/>
                <w:color w:val="FF0000"/>
                <w:sz w:val="18"/>
                <w:szCs w:val="18"/>
              </w:rPr>
              <w:br/>
            </w:r>
          </w:p>
          <w:p w14:paraId="34C54E8D"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Muhammad Kumail Haider</w:t>
            </w:r>
            <w:r w:rsidRPr="006C27B0">
              <w:rPr>
                <w:rFonts w:ascii="Times New Roman" w:hAnsi="Times New Roman" w:cs="Times New Roman"/>
                <w:bCs/>
                <w:strike/>
                <w:color w:val="FF0000"/>
                <w:sz w:val="18"/>
                <w:szCs w:val="18"/>
              </w:rPr>
              <w:tab/>
              <w:t>22/1463r2</w:t>
            </w:r>
          </w:p>
          <w:p w14:paraId="522719FB" w14:textId="271D940C"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Notes from Discussion:</w:t>
            </w:r>
          </w:p>
          <w:p w14:paraId="411C8534"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&lt;&gt;</w:t>
            </w:r>
          </w:p>
          <w:p w14:paraId="1494C480" w14:textId="47BAF352" w:rsidR="00B45EC9" w:rsidRPr="006C27B0" w:rsidRDefault="00B45EC9" w:rsidP="00303108">
            <w:pPr>
              <w:suppressAutoHyphens/>
              <w:spacing w:after="0"/>
              <w:rPr>
                <w:rFonts w:ascii="Times New Roman" w:hAnsi="Times New Roman" w:cs="Times New Roman"/>
                <w:bCs/>
                <w:strike/>
                <w:color w:val="FF0000"/>
                <w:sz w:val="18"/>
                <w:szCs w:val="18"/>
              </w:rPr>
            </w:pPr>
          </w:p>
        </w:tc>
      </w:tr>
      <w:tr w:rsidR="00303108" w:rsidRPr="008B0293" w14:paraId="2E00A72A" w14:textId="77777777" w:rsidTr="00221221">
        <w:trPr>
          <w:trHeight w:val="220"/>
          <w:jc w:val="center"/>
        </w:trPr>
        <w:tc>
          <w:tcPr>
            <w:tcW w:w="715" w:type="dxa"/>
            <w:shd w:val="clear" w:color="auto" w:fill="auto"/>
            <w:noWrap/>
          </w:tcPr>
          <w:p w14:paraId="4F920585" w14:textId="5EB18B86" w:rsidR="00303108" w:rsidRPr="00237700" w:rsidRDefault="00303108" w:rsidP="0030310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11707</w:t>
            </w:r>
          </w:p>
        </w:tc>
        <w:tc>
          <w:tcPr>
            <w:tcW w:w="990" w:type="dxa"/>
          </w:tcPr>
          <w:p w14:paraId="2FEAAD8A" w14:textId="5C426ECB" w:rsidR="00303108" w:rsidRPr="00237700" w:rsidRDefault="00303108" w:rsidP="0030310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Gaurav Patwardhan</w:t>
            </w:r>
          </w:p>
        </w:tc>
        <w:tc>
          <w:tcPr>
            <w:tcW w:w="900" w:type="dxa"/>
            <w:shd w:val="clear" w:color="auto" w:fill="auto"/>
            <w:noWrap/>
          </w:tcPr>
          <w:p w14:paraId="59104206" w14:textId="1AF963E0" w:rsidR="00303108" w:rsidRPr="00237700" w:rsidRDefault="00303108" w:rsidP="0030310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4.3.16a</w:t>
            </w:r>
          </w:p>
        </w:tc>
        <w:tc>
          <w:tcPr>
            <w:tcW w:w="720" w:type="dxa"/>
          </w:tcPr>
          <w:p w14:paraId="5FC1D78A" w14:textId="6C7959AB" w:rsidR="00303108" w:rsidRPr="00237700" w:rsidRDefault="00303108" w:rsidP="0030310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56.32</w:t>
            </w:r>
          </w:p>
        </w:tc>
        <w:tc>
          <w:tcPr>
            <w:tcW w:w="2520" w:type="dxa"/>
            <w:shd w:val="clear" w:color="auto" w:fill="auto"/>
            <w:noWrap/>
          </w:tcPr>
          <w:p w14:paraId="2A76B089" w14:textId="0671F866" w:rsidR="00303108" w:rsidRPr="00237700" w:rsidRDefault="00303108" w:rsidP="0030310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Missing optional support for cross-link Management frame signaling.</w:t>
            </w:r>
          </w:p>
        </w:tc>
        <w:tc>
          <w:tcPr>
            <w:tcW w:w="2340" w:type="dxa"/>
            <w:shd w:val="clear" w:color="auto" w:fill="auto"/>
            <w:noWrap/>
          </w:tcPr>
          <w:p w14:paraId="265F44B9" w14:textId="3562A5EE" w:rsidR="00303108" w:rsidRPr="00237700" w:rsidRDefault="00303108" w:rsidP="0030310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Add a </w:t>
            </w:r>
            <w:proofErr w:type="spellStart"/>
            <w:r w:rsidRPr="00237700">
              <w:rPr>
                <w:rFonts w:ascii="Times New Roman" w:hAnsi="Times New Roman" w:cs="Times New Roman"/>
                <w:sz w:val="18"/>
                <w:szCs w:val="18"/>
              </w:rPr>
              <w:t>bulle</w:t>
            </w:r>
            <w:proofErr w:type="spellEnd"/>
            <w:del w:id="976" w:author="Alfred Aster" w:date="2022-10-20T14:58:00Z">
              <w:r w:rsidRPr="00237700" w:rsidDel="004F3BCE">
                <w:rPr>
                  <w:rFonts w:ascii="Times New Roman" w:hAnsi="Times New Roman" w:cs="Times New Roman"/>
                  <w:sz w:val="18"/>
                  <w:szCs w:val="18"/>
                </w:rPr>
                <w:delText>t</w:delText>
              </w:r>
            </w:del>
            <w:ins w:id="977" w:author="Alfred Aster" w:date="2022-10-20T14:58:00Z">
              <w:r w:rsidR="004F3BCE">
                <w:rPr>
                  <w:rFonts w:ascii="Times New Roman" w:hAnsi="Times New Roman" w:cs="Times New Roman"/>
                  <w:sz w:val="18"/>
                  <w:szCs w:val="18"/>
                </w:rPr>
                <w:t>“</w:t>
              </w:r>
            </w:ins>
            <w:r w:rsidRPr="00237700">
              <w:rPr>
                <w:rFonts w:ascii="Times New Roman" w:hAnsi="Times New Roman" w:cs="Times New Roman"/>
                <w:sz w:val="18"/>
                <w:szCs w:val="18"/>
              </w:rPr>
              <w:t xml:space="preserve">: "In an MLD, optional support for cross-link Management frame </w:t>
            </w:r>
            <w:proofErr w:type="spellStart"/>
            <w:r w:rsidRPr="00237700">
              <w:rPr>
                <w:rFonts w:ascii="Times New Roman" w:hAnsi="Times New Roman" w:cs="Times New Roman"/>
                <w:sz w:val="18"/>
                <w:szCs w:val="18"/>
              </w:rPr>
              <w:t>signal</w:t>
            </w:r>
            <w:del w:id="978" w:author="Alfred Aster" w:date="2022-10-20T14:58:00Z">
              <w:r w:rsidRPr="00237700" w:rsidDel="004F3BCE">
                <w:rPr>
                  <w:rFonts w:ascii="Times New Roman" w:hAnsi="Times New Roman" w:cs="Times New Roman"/>
                  <w:sz w:val="18"/>
                  <w:szCs w:val="18"/>
                </w:rPr>
                <w:delText>i</w:delText>
              </w:r>
            </w:del>
            <w:ins w:id="979" w:author="Alfred Aster" w:date="2022-10-20T14:58:00Z">
              <w:r w:rsidR="004F3BCE">
                <w:rPr>
                  <w:rFonts w:ascii="Times New Roman" w:hAnsi="Times New Roman" w:cs="Times New Roman"/>
                  <w:sz w:val="18"/>
                  <w:szCs w:val="18"/>
                </w:rPr>
                <w:t>”</w:t>
              </w:r>
            </w:ins>
            <w:r w:rsidRPr="00237700">
              <w:rPr>
                <w:rFonts w:ascii="Times New Roman" w:hAnsi="Times New Roman" w:cs="Times New Roman"/>
                <w:sz w:val="18"/>
                <w:szCs w:val="18"/>
              </w:rPr>
              <w:t>ng</w:t>
            </w:r>
            <w:proofErr w:type="spellEnd"/>
            <w:r w:rsidRPr="00237700">
              <w:rPr>
                <w:rFonts w:ascii="Times New Roman" w:hAnsi="Times New Roman" w:cs="Times New Roman"/>
                <w:sz w:val="18"/>
                <w:szCs w:val="18"/>
              </w:rPr>
              <w:t>"</w:t>
            </w:r>
          </w:p>
        </w:tc>
        <w:tc>
          <w:tcPr>
            <w:tcW w:w="3150" w:type="dxa"/>
            <w:shd w:val="clear" w:color="auto" w:fill="auto"/>
          </w:tcPr>
          <w:p w14:paraId="17EA7C0E" w14:textId="0833210C"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w:t>
            </w:r>
            <w:del w:id="980" w:author="Alfred Aster" w:date="2022-10-20T14:58:00Z">
              <w:r w:rsidDel="004F3BCE">
                <w:rPr>
                  <w:rFonts w:ascii="Times New Roman" w:hAnsi="Times New Roman" w:cs="Times New Roman"/>
                  <w:bCs/>
                  <w:sz w:val="18"/>
                  <w:szCs w:val="18"/>
                </w:rPr>
                <w:delText>ed</w:delText>
              </w:r>
            </w:del>
            <w:ins w:id="981"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comment resolutions in “document”, however the group could not reach consensus on a proposed change that would resolve the comment.</w:t>
            </w:r>
          </w:p>
          <w:p w14:paraId="31F3703C" w14:textId="1CB4C375" w:rsidR="005D5FA7" w:rsidRPr="00237700" w:rsidRDefault="00303108" w:rsidP="00303108">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12, 2022, but no straw poll is conducted yet.</w:t>
            </w:r>
            <w:r w:rsidRPr="00237700">
              <w:rPr>
                <w:rFonts w:ascii="Times New Roman" w:hAnsi="Times New Roman" w:cs="Times New Roman"/>
                <w:sz w:val="18"/>
                <w:szCs w:val="18"/>
              </w:rPr>
              <w:br/>
            </w:r>
          </w:p>
          <w:p w14:paraId="67C07FFF"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Rojan Chitrakar</w:t>
            </w:r>
            <w:r w:rsidRPr="00B45EC9">
              <w:rPr>
                <w:rFonts w:ascii="Times New Roman" w:hAnsi="Times New Roman" w:cs="Times New Roman"/>
                <w:bCs/>
                <w:sz w:val="18"/>
                <w:szCs w:val="18"/>
              </w:rPr>
              <w:tab/>
              <w:t>22/1472r5</w:t>
            </w:r>
          </w:p>
          <w:p w14:paraId="765E6AD1" w14:textId="035179F6"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1F34CD76"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2FDC3597" w14:textId="6C0377DD" w:rsidR="00B45EC9" w:rsidRPr="00237700" w:rsidRDefault="00B45EC9" w:rsidP="00303108">
            <w:pPr>
              <w:suppressAutoHyphens/>
              <w:spacing w:after="0"/>
              <w:rPr>
                <w:rFonts w:ascii="Times New Roman" w:hAnsi="Times New Roman" w:cs="Times New Roman"/>
                <w:bCs/>
                <w:sz w:val="18"/>
                <w:szCs w:val="18"/>
              </w:rPr>
            </w:pPr>
          </w:p>
        </w:tc>
      </w:tr>
      <w:tr w:rsidR="00F5671A" w:rsidRPr="008B0293" w14:paraId="6E31384A" w14:textId="77777777" w:rsidTr="00221221">
        <w:trPr>
          <w:trHeight w:val="220"/>
          <w:jc w:val="center"/>
        </w:trPr>
        <w:tc>
          <w:tcPr>
            <w:tcW w:w="715" w:type="dxa"/>
            <w:shd w:val="clear" w:color="auto" w:fill="auto"/>
            <w:noWrap/>
          </w:tcPr>
          <w:p w14:paraId="00D67806" w14:textId="1115EB01" w:rsidR="00F5671A" w:rsidRPr="0032450D" w:rsidRDefault="00F5671A" w:rsidP="00F5671A">
            <w:pPr>
              <w:suppressAutoHyphens/>
              <w:spacing w:after="0"/>
              <w:rPr>
                <w:rFonts w:ascii="Times New Roman" w:hAnsi="Times New Roman" w:cs="Times New Roman"/>
                <w:color w:val="7030A0"/>
                <w:sz w:val="18"/>
                <w:szCs w:val="18"/>
              </w:rPr>
            </w:pPr>
            <w:r w:rsidRPr="0032450D">
              <w:rPr>
                <w:rFonts w:ascii="Times New Roman" w:hAnsi="Times New Roman" w:cs="Times New Roman"/>
                <w:color w:val="7030A0"/>
                <w:sz w:val="18"/>
                <w:szCs w:val="18"/>
              </w:rPr>
              <w:t>11741</w:t>
            </w:r>
          </w:p>
        </w:tc>
        <w:tc>
          <w:tcPr>
            <w:tcW w:w="990" w:type="dxa"/>
          </w:tcPr>
          <w:p w14:paraId="3EC738ED" w14:textId="10E52F54" w:rsidR="00F5671A" w:rsidRPr="0032450D" w:rsidRDefault="00F5671A" w:rsidP="00F5671A">
            <w:pPr>
              <w:suppressAutoHyphens/>
              <w:spacing w:after="0"/>
              <w:rPr>
                <w:rFonts w:ascii="Times New Roman" w:hAnsi="Times New Roman" w:cs="Times New Roman"/>
                <w:color w:val="7030A0"/>
                <w:sz w:val="18"/>
                <w:szCs w:val="18"/>
              </w:rPr>
            </w:pPr>
            <w:r w:rsidRPr="0032450D">
              <w:rPr>
                <w:rFonts w:ascii="Times New Roman" w:hAnsi="Times New Roman" w:cs="Times New Roman"/>
                <w:color w:val="7030A0"/>
                <w:sz w:val="18"/>
                <w:szCs w:val="18"/>
              </w:rPr>
              <w:t>Gaurav Patwardhan</w:t>
            </w:r>
          </w:p>
        </w:tc>
        <w:tc>
          <w:tcPr>
            <w:tcW w:w="900" w:type="dxa"/>
            <w:shd w:val="clear" w:color="auto" w:fill="auto"/>
            <w:noWrap/>
          </w:tcPr>
          <w:p w14:paraId="7BDF9F28" w14:textId="34869EC9" w:rsidR="00F5671A" w:rsidRPr="0032450D" w:rsidRDefault="00F5671A" w:rsidP="00F5671A">
            <w:pPr>
              <w:suppressAutoHyphens/>
              <w:spacing w:after="0"/>
              <w:rPr>
                <w:rFonts w:ascii="Times New Roman" w:hAnsi="Times New Roman" w:cs="Times New Roman"/>
                <w:color w:val="7030A0"/>
                <w:sz w:val="18"/>
                <w:szCs w:val="18"/>
              </w:rPr>
            </w:pPr>
            <w:r w:rsidRPr="0032450D">
              <w:rPr>
                <w:rFonts w:ascii="Times New Roman" w:hAnsi="Times New Roman" w:cs="Times New Roman"/>
                <w:color w:val="7030A0"/>
                <w:sz w:val="18"/>
                <w:szCs w:val="18"/>
              </w:rPr>
              <w:t>35.3.5.4</w:t>
            </w:r>
          </w:p>
        </w:tc>
        <w:tc>
          <w:tcPr>
            <w:tcW w:w="720" w:type="dxa"/>
          </w:tcPr>
          <w:p w14:paraId="4CE9BCA3" w14:textId="2B86672D" w:rsidR="00F5671A" w:rsidRPr="0032450D" w:rsidRDefault="00F5671A" w:rsidP="00F5671A">
            <w:pPr>
              <w:suppressAutoHyphens/>
              <w:spacing w:after="0"/>
              <w:rPr>
                <w:rFonts w:ascii="Times New Roman" w:hAnsi="Times New Roman" w:cs="Times New Roman"/>
                <w:color w:val="7030A0"/>
                <w:sz w:val="18"/>
                <w:szCs w:val="18"/>
              </w:rPr>
            </w:pPr>
            <w:r w:rsidRPr="0032450D">
              <w:rPr>
                <w:rFonts w:ascii="Times New Roman" w:hAnsi="Times New Roman" w:cs="Times New Roman"/>
                <w:color w:val="7030A0"/>
                <w:sz w:val="18"/>
                <w:szCs w:val="18"/>
              </w:rPr>
              <w:t>424.20</w:t>
            </w:r>
          </w:p>
        </w:tc>
        <w:tc>
          <w:tcPr>
            <w:tcW w:w="2520" w:type="dxa"/>
            <w:shd w:val="clear" w:color="auto" w:fill="auto"/>
            <w:noWrap/>
          </w:tcPr>
          <w:p w14:paraId="3DF6A3D7" w14:textId="0E4F2B1D" w:rsidR="00F5671A" w:rsidRPr="0032450D" w:rsidRDefault="00F5671A" w:rsidP="00F5671A">
            <w:pPr>
              <w:suppressAutoHyphens/>
              <w:spacing w:after="0"/>
              <w:rPr>
                <w:rFonts w:ascii="Times New Roman" w:hAnsi="Times New Roman" w:cs="Times New Roman"/>
                <w:color w:val="7030A0"/>
                <w:sz w:val="18"/>
                <w:szCs w:val="18"/>
              </w:rPr>
            </w:pPr>
            <w:r w:rsidRPr="0032450D">
              <w:rPr>
                <w:rFonts w:ascii="Times New Roman" w:hAnsi="Times New Roman" w:cs="Times New Roman"/>
                <w:color w:val="7030A0"/>
                <w:sz w:val="18"/>
                <w:szCs w:val="18"/>
              </w:rPr>
              <w:t>Capitali</w:t>
            </w:r>
            <w:del w:id="982" w:author="Alfred Aster" w:date="2022-10-20T14:58:00Z">
              <w:r w:rsidRPr="0032450D" w:rsidDel="004F3BCE">
                <w:rPr>
                  <w:rFonts w:ascii="Times New Roman" w:hAnsi="Times New Roman" w:cs="Times New Roman"/>
                  <w:color w:val="7030A0"/>
                  <w:sz w:val="18"/>
                  <w:szCs w:val="18"/>
                </w:rPr>
                <w:delText>z</w:delText>
              </w:r>
            </w:del>
            <w:ins w:id="983" w:author="Alfred Aster" w:date="2022-10-20T14:58:00Z">
              <w:r w:rsidR="004F3BCE">
                <w:rPr>
                  <w:rFonts w:ascii="Times New Roman" w:hAnsi="Times New Roman" w:cs="Times New Roman"/>
                  <w:color w:val="7030A0"/>
                  <w:sz w:val="18"/>
                  <w:szCs w:val="18"/>
                </w:rPr>
                <w:t>‘</w:t>
              </w:r>
            </w:ins>
            <w:r w:rsidRPr="0032450D">
              <w:rPr>
                <w:rFonts w:ascii="Times New Roman" w:hAnsi="Times New Roman" w:cs="Times New Roman"/>
                <w:color w:val="7030A0"/>
                <w:sz w:val="18"/>
                <w:szCs w:val="18"/>
              </w:rPr>
              <w:t>e</w:t>
            </w:r>
            <w:del w:id="984" w:author="Alfred Aster" w:date="2022-10-20T14:58:00Z">
              <w:r w:rsidRPr="0032450D" w:rsidDel="004F3BCE">
                <w:rPr>
                  <w:rFonts w:ascii="Times New Roman" w:hAnsi="Times New Roman" w:cs="Times New Roman"/>
                  <w:color w:val="7030A0"/>
                  <w:sz w:val="18"/>
                  <w:szCs w:val="18"/>
                </w:rPr>
                <w:delText xml:space="preserve"> </w:delText>
              </w:r>
            </w:del>
            <w:ins w:id="985" w:author="Alfred Aster" w:date="2022-10-20T14:58:00Z">
              <w:r w:rsidR="004F3BCE">
                <w:rPr>
                  <w:rFonts w:ascii="Times New Roman" w:hAnsi="Times New Roman" w:cs="Times New Roman"/>
                  <w:color w:val="7030A0"/>
                  <w:sz w:val="18"/>
                  <w:szCs w:val="18"/>
                </w:rPr>
                <w:t>’</w:t>
              </w:r>
            </w:ins>
            <w:r w:rsidRPr="0032450D">
              <w:rPr>
                <w:rFonts w:ascii="Times New Roman" w:hAnsi="Times New Roman" w:cs="Times New Roman"/>
                <w:color w:val="7030A0"/>
                <w:sz w:val="18"/>
                <w:szCs w:val="18"/>
              </w:rPr>
              <w:t>'</w:t>
            </w:r>
            <w:proofErr w:type="spellStart"/>
            <w:r w:rsidRPr="0032450D">
              <w:rPr>
                <w:rFonts w:ascii="Times New Roman" w:hAnsi="Times New Roman" w:cs="Times New Roman"/>
                <w:color w:val="7030A0"/>
                <w:sz w:val="18"/>
                <w:szCs w:val="18"/>
              </w:rPr>
              <w:t>i</w:t>
            </w:r>
            <w:proofErr w:type="spellEnd"/>
            <w:r w:rsidRPr="0032450D">
              <w:rPr>
                <w:rFonts w:ascii="Times New Roman" w:hAnsi="Times New Roman" w:cs="Times New Roman"/>
                <w:color w:val="7030A0"/>
                <w:sz w:val="18"/>
                <w:szCs w:val="18"/>
              </w:rPr>
              <w:t xml:space="preserve">' </w:t>
            </w:r>
            <w:del w:id="986" w:author="Alfred Aster" w:date="2022-10-20T14:58:00Z">
              <w:r w:rsidRPr="0032450D" w:rsidDel="004F3BCE">
                <w:rPr>
                  <w:rFonts w:ascii="Times New Roman" w:hAnsi="Times New Roman" w:cs="Times New Roman"/>
                  <w:color w:val="7030A0"/>
                  <w:sz w:val="18"/>
                  <w:szCs w:val="18"/>
                </w:rPr>
                <w:delText>i</w:delText>
              </w:r>
            </w:del>
            <w:ins w:id="987" w:author="Alfred Aster" w:date="2022-10-20T14:58:00Z">
              <w:r w:rsidR="004F3BCE">
                <w:rPr>
                  <w:rFonts w:ascii="Times New Roman" w:hAnsi="Times New Roman" w:cs="Times New Roman"/>
                  <w:color w:val="7030A0"/>
                  <w:sz w:val="18"/>
                  <w:szCs w:val="18"/>
                </w:rPr>
                <w:t>“</w:t>
              </w:r>
            </w:ins>
            <w:r w:rsidRPr="0032450D">
              <w:rPr>
                <w:rFonts w:ascii="Times New Roman" w:hAnsi="Times New Roman" w:cs="Times New Roman"/>
                <w:color w:val="7030A0"/>
                <w:sz w:val="18"/>
                <w:szCs w:val="18"/>
              </w:rPr>
              <w:t xml:space="preserve">n "Common </w:t>
            </w:r>
            <w:proofErr w:type="spellStart"/>
            <w:r w:rsidRPr="0032450D">
              <w:rPr>
                <w:rFonts w:ascii="Times New Roman" w:hAnsi="Times New Roman" w:cs="Times New Roman"/>
                <w:color w:val="7030A0"/>
                <w:sz w:val="18"/>
                <w:szCs w:val="18"/>
              </w:rPr>
              <w:t>i</w:t>
            </w:r>
            <w:del w:id="988" w:author="Alfred Aster" w:date="2022-10-20T14:58:00Z">
              <w:r w:rsidRPr="0032450D" w:rsidDel="004F3BCE">
                <w:rPr>
                  <w:rFonts w:ascii="Times New Roman" w:hAnsi="Times New Roman" w:cs="Times New Roman"/>
                  <w:color w:val="7030A0"/>
                  <w:sz w:val="18"/>
                  <w:szCs w:val="18"/>
                </w:rPr>
                <w:delText>n</w:delText>
              </w:r>
            </w:del>
            <w:ins w:id="989" w:author="Alfred Aster" w:date="2022-10-20T14:58:00Z">
              <w:r w:rsidR="004F3BCE">
                <w:rPr>
                  <w:rFonts w:ascii="Times New Roman" w:hAnsi="Times New Roman" w:cs="Times New Roman"/>
                  <w:color w:val="7030A0"/>
                  <w:sz w:val="18"/>
                  <w:szCs w:val="18"/>
                </w:rPr>
                <w:t>”</w:t>
              </w:r>
            </w:ins>
            <w:r w:rsidRPr="0032450D">
              <w:rPr>
                <w:rFonts w:ascii="Times New Roman" w:hAnsi="Times New Roman" w:cs="Times New Roman"/>
                <w:color w:val="7030A0"/>
                <w:sz w:val="18"/>
                <w:szCs w:val="18"/>
              </w:rPr>
              <w:t>fo</w:t>
            </w:r>
            <w:proofErr w:type="spellEnd"/>
            <w:r w:rsidRPr="0032450D">
              <w:rPr>
                <w:rFonts w:ascii="Times New Roman" w:hAnsi="Times New Roman" w:cs="Times New Roman"/>
                <w:color w:val="7030A0"/>
                <w:sz w:val="18"/>
                <w:szCs w:val="18"/>
              </w:rPr>
              <w:t>"</w:t>
            </w:r>
          </w:p>
        </w:tc>
        <w:tc>
          <w:tcPr>
            <w:tcW w:w="2340" w:type="dxa"/>
            <w:shd w:val="clear" w:color="auto" w:fill="auto"/>
            <w:noWrap/>
          </w:tcPr>
          <w:p w14:paraId="39F834CA" w14:textId="19095D79" w:rsidR="00F5671A" w:rsidRPr="0032450D" w:rsidRDefault="00F5671A" w:rsidP="00F5671A">
            <w:pPr>
              <w:suppressAutoHyphens/>
              <w:spacing w:after="0"/>
              <w:rPr>
                <w:rFonts w:ascii="Times New Roman" w:hAnsi="Times New Roman" w:cs="Times New Roman"/>
                <w:color w:val="7030A0"/>
                <w:sz w:val="18"/>
                <w:szCs w:val="18"/>
              </w:rPr>
            </w:pPr>
            <w:r w:rsidRPr="0032450D">
              <w:rPr>
                <w:rFonts w:ascii="Times New Roman" w:hAnsi="Times New Roman" w:cs="Times New Roman"/>
                <w:color w:val="7030A0"/>
                <w:sz w:val="18"/>
                <w:szCs w:val="18"/>
              </w:rPr>
              <w:t>as in comment</w:t>
            </w:r>
          </w:p>
        </w:tc>
        <w:tc>
          <w:tcPr>
            <w:tcW w:w="3150" w:type="dxa"/>
            <w:shd w:val="clear" w:color="auto" w:fill="auto"/>
          </w:tcPr>
          <w:p w14:paraId="5C030760" w14:textId="77777777" w:rsidR="0032450D" w:rsidRPr="0032450D" w:rsidRDefault="0032450D" w:rsidP="0032450D">
            <w:pPr>
              <w:suppressAutoHyphens/>
              <w:spacing w:after="0"/>
              <w:rPr>
                <w:ins w:id="990" w:author="Alfred Aster" w:date="2022-10-16T22:21:00Z"/>
                <w:rFonts w:ascii="Times New Roman" w:hAnsi="Times New Roman" w:cs="Times New Roman"/>
                <w:bCs/>
                <w:color w:val="7030A0"/>
                <w:sz w:val="18"/>
                <w:szCs w:val="18"/>
              </w:rPr>
            </w:pPr>
            <w:ins w:id="991" w:author="Alfred Aster" w:date="2022-10-16T22:21:00Z">
              <w:r w:rsidRPr="0032450D">
                <w:rPr>
                  <w:rFonts w:ascii="Times New Roman" w:hAnsi="Times New Roman" w:cs="Times New Roman"/>
                  <w:bCs/>
                  <w:color w:val="7030A0"/>
                  <w:sz w:val="18"/>
                  <w:szCs w:val="18"/>
                </w:rPr>
                <w:t>Pending SP</w:t>
              </w:r>
            </w:ins>
            <w:ins w:id="992" w:author="Alfred Aster" w:date="2022-10-19T11:02:00Z">
              <w:r w:rsidRPr="0032450D">
                <w:rPr>
                  <w:rFonts w:ascii="Times New Roman" w:hAnsi="Times New Roman" w:cs="Times New Roman"/>
                  <w:bCs/>
                  <w:color w:val="7030A0"/>
                  <w:sz w:val="18"/>
                  <w:szCs w:val="18"/>
                </w:rPr>
                <w:t>: Majority Support. Done.</w:t>
              </w:r>
            </w:ins>
          </w:p>
          <w:p w14:paraId="43633FB6" w14:textId="77777777" w:rsidR="00213B99" w:rsidRPr="0032450D" w:rsidRDefault="00213B99" w:rsidP="00213B99">
            <w:pPr>
              <w:suppressAutoHyphens/>
              <w:spacing w:after="0"/>
              <w:rPr>
                <w:ins w:id="993" w:author="Alfred Aster" w:date="2022-10-16T22:22:00Z"/>
                <w:rFonts w:ascii="Times New Roman" w:hAnsi="Times New Roman" w:cs="Times New Roman"/>
                <w:bCs/>
                <w:color w:val="7030A0"/>
                <w:sz w:val="18"/>
                <w:szCs w:val="18"/>
              </w:rPr>
            </w:pPr>
          </w:p>
          <w:p w14:paraId="0B047764" w14:textId="3C1C61B1" w:rsidR="00B45EC9" w:rsidRPr="0032450D" w:rsidRDefault="00B45EC9" w:rsidP="00B45EC9">
            <w:pPr>
              <w:suppressAutoHyphens/>
              <w:spacing w:after="0"/>
              <w:rPr>
                <w:rFonts w:ascii="Times New Roman" w:hAnsi="Times New Roman" w:cs="Times New Roman"/>
                <w:bCs/>
                <w:color w:val="7030A0"/>
                <w:sz w:val="18"/>
                <w:szCs w:val="18"/>
              </w:rPr>
            </w:pPr>
            <w:r w:rsidRPr="0032450D">
              <w:rPr>
                <w:rFonts w:ascii="Times New Roman" w:hAnsi="Times New Roman" w:cs="Times New Roman"/>
                <w:bCs/>
                <w:color w:val="7030A0"/>
                <w:sz w:val="18"/>
                <w:szCs w:val="18"/>
              </w:rPr>
              <w:t>Reject</w:t>
            </w:r>
            <w:del w:id="994" w:author="Alfred Aster" w:date="2022-10-20T14:58:00Z">
              <w:r w:rsidRPr="0032450D" w:rsidDel="004F3BCE">
                <w:rPr>
                  <w:rFonts w:ascii="Times New Roman" w:hAnsi="Times New Roman" w:cs="Times New Roman"/>
                  <w:bCs/>
                  <w:color w:val="7030A0"/>
                  <w:sz w:val="18"/>
                  <w:szCs w:val="18"/>
                </w:rPr>
                <w:delText>ed</w:delText>
              </w:r>
            </w:del>
            <w:ins w:id="995" w:author="Alfred Aster" w:date="2022-10-20T14:58:00Z">
              <w:r w:rsidR="004F3BCE">
                <w:rPr>
                  <w:rFonts w:ascii="Times New Roman" w:hAnsi="Times New Roman" w:cs="Times New Roman"/>
                  <w:bCs/>
                  <w:color w:val="7030A0"/>
                  <w:sz w:val="18"/>
                  <w:szCs w:val="18"/>
                </w:rPr>
                <w:t>–</w:t>
              </w:r>
            </w:ins>
            <w:r w:rsidRPr="0032450D">
              <w:rPr>
                <w:rFonts w:ascii="Times New Roman" w:hAnsi="Times New Roman" w:cs="Times New Roman"/>
                <w:bCs/>
                <w:color w:val="7030A0"/>
                <w:sz w:val="18"/>
                <w:szCs w:val="18"/>
              </w:rPr>
              <w:t xml:space="preserve"> -- A proposed resolution for “this CID” was discussed as part of the comment resolutions in “document”, however the group could not reach consensus on a proposed change that would resolve the comment.</w:t>
            </w:r>
          </w:p>
          <w:p w14:paraId="3AE85CFF" w14:textId="0FDD336C" w:rsidR="00F5671A" w:rsidRPr="0032450D" w:rsidRDefault="00F5671A" w:rsidP="00F5671A">
            <w:pPr>
              <w:suppressAutoHyphens/>
              <w:spacing w:after="0"/>
              <w:rPr>
                <w:rFonts w:ascii="Times New Roman" w:hAnsi="Times New Roman" w:cs="Times New Roman"/>
                <w:color w:val="7030A0"/>
                <w:sz w:val="18"/>
                <w:szCs w:val="18"/>
              </w:rPr>
            </w:pPr>
            <w:r w:rsidRPr="0032450D">
              <w:rPr>
                <w:rFonts w:ascii="Times New Roman" w:hAnsi="Times New Roman" w:cs="Times New Roman"/>
                <w:color w:val="7030A0"/>
                <w:sz w:val="18"/>
                <w:szCs w:val="18"/>
              </w:rPr>
              <w:br/>
              <w:t>This CID is discussed on September 8, 2022, but no straw poll is conducted yet.</w:t>
            </w:r>
          </w:p>
          <w:p w14:paraId="018AA472" w14:textId="77777777" w:rsidR="00F5671A" w:rsidRPr="0032450D" w:rsidRDefault="00F5671A" w:rsidP="00F5671A">
            <w:pPr>
              <w:suppressAutoHyphens/>
              <w:spacing w:after="0"/>
              <w:rPr>
                <w:rFonts w:ascii="Times New Roman" w:hAnsi="Times New Roman" w:cs="Times New Roman"/>
                <w:color w:val="7030A0"/>
                <w:sz w:val="18"/>
                <w:szCs w:val="18"/>
              </w:rPr>
            </w:pPr>
          </w:p>
          <w:p w14:paraId="0088FA4B" w14:textId="77777777" w:rsidR="00B45EC9" w:rsidRPr="0032450D" w:rsidRDefault="00B45EC9" w:rsidP="00B45EC9">
            <w:pPr>
              <w:suppressAutoHyphens/>
              <w:spacing w:after="0"/>
              <w:rPr>
                <w:rFonts w:ascii="Times New Roman" w:hAnsi="Times New Roman" w:cs="Times New Roman"/>
                <w:bCs/>
                <w:color w:val="7030A0"/>
                <w:sz w:val="18"/>
                <w:szCs w:val="18"/>
              </w:rPr>
            </w:pPr>
            <w:r w:rsidRPr="0032450D">
              <w:rPr>
                <w:rFonts w:ascii="Times New Roman" w:hAnsi="Times New Roman" w:cs="Times New Roman"/>
                <w:bCs/>
                <w:color w:val="7030A0"/>
                <w:sz w:val="18"/>
                <w:szCs w:val="18"/>
              </w:rPr>
              <w:t>Insun Jang</w:t>
            </w:r>
            <w:r w:rsidRPr="0032450D">
              <w:rPr>
                <w:rFonts w:ascii="Times New Roman" w:hAnsi="Times New Roman" w:cs="Times New Roman"/>
                <w:bCs/>
                <w:color w:val="7030A0"/>
                <w:sz w:val="18"/>
                <w:szCs w:val="18"/>
              </w:rPr>
              <w:tab/>
              <w:t>22/1399r2</w:t>
            </w:r>
          </w:p>
          <w:p w14:paraId="4E62D028" w14:textId="18DD656E" w:rsidR="00B45EC9" w:rsidRPr="0032450D" w:rsidRDefault="00B45EC9" w:rsidP="00B45EC9">
            <w:pPr>
              <w:suppressAutoHyphens/>
              <w:spacing w:after="0"/>
              <w:rPr>
                <w:rFonts w:ascii="Times New Roman" w:hAnsi="Times New Roman" w:cs="Times New Roman"/>
                <w:bCs/>
                <w:color w:val="7030A0"/>
                <w:sz w:val="18"/>
                <w:szCs w:val="18"/>
              </w:rPr>
            </w:pPr>
            <w:r w:rsidRPr="0032450D">
              <w:rPr>
                <w:rFonts w:ascii="Times New Roman" w:hAnsi="Times New Roman" w:cs="Times New Roman"/>
                <w:bCs/>
                <w:color w:val="7030A0"/>
                <w:sz w:val="18"/>
                <w:szCs w:val="18"/>
              </w:rPr>
              <w:t>Notes from Discussion:</w:t>
            </w:r>
          </w:p>
          <w:p w14:paraId="3FD86766" w14:textId="77777777" w:rsidR="00B45EC9" w:rsidRPr="0032450D" w:rsidRDefault="00B45EC9" w:rsidP="00B45EC9">
            <w:pPr>
              <w:suppressAutoHyphens/>
              <w:spacing w:after="0"/>
              <w:rPr>
                <w:rFonts w:ascii="Times New Roman" w:hAnsi="Times New Roman" w:cs="Times New Roman"/>
                <w:bCs/>
                <w:color w:val="7030A0"/>
                <w:sz w:val="18"/>
                <w:szCs w:val="18"/>
              </w:rPr>
            </w:pPr>
            <w:r w:rsidRPr="0032450D">
              <w:rPr>
                <w:rFonts w:ascii="Times New Roman" w:hAnsi="Times New Roman" w:cs="Times New Roman"/>
                <w:bCs/>
                <w:color w:val="7030A0"/>
                <w:sz w:val="18"/>
                <w:szCs w:val="18"/>
              </w:rPr>
              <w:t>&lt;&gt;</w:t>
            </w:r>
          </w:p>
          <w:p w14:paraId="020E0061" w14:textId="75CCA49D" w:rsidR="00B45EC9" w:rsidRPr="0032450D" w:rsidRDefault="00B45EC9" w:rsidP="00F5671A">
            <w:pPr>
              <w:suppressAutoHyphens/>
              <w:spacing w:after="0"/>
              <w:rPr>
                <w:rFonts w:ascii="Times New Roman" w:hAnsi="Times New Roman" w:cs="Times New Roman"/>
                <w:bCs/>
                <w:color w:val="7030A0"/>
                <w:sz w:val="18"/>
                <w:szCs w:val="18"/>
              </w:rPr>
            </w:pPr>
          </w:p>
        </w:tc>
      </w:tr>
      <w:tr w:rsidR="00F5671A" w:rsidRPr="008B0293" w14:paraId="4FC0D782" w14:textId="77777777" w:rsidTr="00221221">
        <w:trPr>
          <w:trHeight w:val="220"/>
          <w:jc w:val="center"/>
        </w:trPr>
        <w:tc>
          <w:tcPr>
            <w:tcW w:w="715" w:type="dxa"/>
            <w:shd w:val="clear" w:color="auto" w:fill="auto"/>
            <w:noWrap/>
          </w:tcPr>
          <w:p w14:paraId="714971C8" w14:textId="43555234" w:rsidR="00F5671A" w:rsidRPr="00237700" w:rsidRDefault="00F5671A" w:rsidP="00F5671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11759</w:t>
            </w:r>
          </w:p>
        </w:tc>
        <w:tc>
          <w:tcPr>
            <w:tcW w:w="990" w:type="dxa"/>
          </w:tcPr>
          <w:p w14:paraId="299F0303" w14:textId="3B3F6092" w:rsidR="00F5671A" w:rsidRPr="00237700" w:rsidRDefault="00F5671A" w:rsidP="00F5671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Gaurav Patwardhan</w:t>
            </w:r>
          </w:p>
        </w:tc>
        <w:tc>
          <w:tcPr>
            <w:tcW w:w="900" w:type="dxa"/>
            <w:shd w:val="clear" w:color="auto" w:fill="auto"/>
            <w:noWrap/>
          </w:tcPr>
          <w:p w14:paraId="54435F95" w14:textId="1753BC68" w:rsidR="00F5671A" w:rsidRPr="00237700" w:rsidRDefault="00F5671A" w:rsidP="00F5671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35.3.7.1</w:t>
            </w:r>
          </w:p>
        </w:tc>
        <w:tc>
          <w:tcPr>
            <w:tcW w:w="720" w:type="dxa"/>
          </w:tcPr>
          <w:p w14:paraId="37B6BAA2" w14:textId="026FA645" w:rsidR="00F5671A" w:rsidRPr="00237700" w:rsidRDefault="00F5671A" w:rsidP="00F5671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427.09</w:t>
            </w:r>
          </w:p>
        </w:tc>
        <w:tc>
          <w:tcPr>
            <w:tcW w:w="2520" w:type="dxa"/>
            <w:shd w:val="clear" w:color="auto" w:fill="auto"/>
            <w:noWrap/>
          </w:tcPr>
          <w:p w14:paraId="7822BB14" w14:textId="104A594B" w:rsidR="00F5671A" w:rsidRPr="00237700" w:rsidRDefault="00F5671A" w:rsidP="00F5671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For efficient functioning of a large scale deployment as well as some specific use cases, a non-default TID-to-link </w:t>
            </w:r>
            <w:r w:rsidRPr="00237700">
              <w:rPr>
                <w:rFonts w:ascii="Times New Roman" w:hAnsi="Times New Roman" w:cs="Times New Roman"/>
                <w:sz w:val="18"/>
                <w:szCs w:val="18"/>
              </w:rPr>
              <w:lastRenderedPageBreak/>
              <w:t>negotiation is required. A non-AP MLD does not know whether the AP MLD requires a non-default TID-to-Link mapping. The AP MLD needs to be able to signal that a negotiation is required.</w:t>
            </w:r>
          </w:p>
        </w:tc>
        <w:tc>
          <w:tcPr>
            <w:tcW w:w="2340" w:type="dxa"/>
            <w:shd w:val="clear" w:color="auto" w:fill="auto"/>
            <w:noWrap/>
          </w:tcPr>
          <w:p w14:paraId="676FF37C" w14:textId="0F505CE1" w:rsidR="00F5671A" w:rsidRPr="00237700" w:rsidRDefault="00F5671A" w:rsidP="00F5671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Add signaling to indicate the need to perform such a negotiation.</w:t>
            </w:r>
          </w:p>
        </w:tc>
        <w:tc>
          <w:tcPr>
            <w:tcW w:w="3150" w:type="dxa"/>
            <w:shd w:val="clear" w:color="auto" w:fill="auto"/>
          </w:tcPr>
          <w:p w14:paraId="4E7EF0C1" w14:textId="5711EDE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w:t>
            </w:r>
            <w:del w:id="996" w:author="Alfred Aster" w:date="2022-10-20T14:58:00Z">
              <w:r w:rsidDel="004F3BCE">
                <w:rPr>
                  <w:rFonts w:ascii="Times New Roman" w:hAnsi="Times New Roman" w:cs="Times New Roman"/>
                  <w:bCs/>
                  <w:sz w:val="18"/>
                  <w:szCs w:val="18"/>
                </w:rPr>
                <w:delText>ed</w:delText>
              </w:r>
            </w:del>
            <w:ins w:id="997"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comment resolutions in “document”, however the group could not reach </w:t>
            </w:r>
            <w:r>
              <w:rPr>
                <w:rFonts w:ascii="Times New Roman" w:hAnsi="Times New Roman" w:cs="Times New Roman"/>
                <w:bCs/>
                <w:sz w:val="18"/>
                <w:szCs w:val="18"/>
              </w:rPr>
              <w:lastRenderedPageBreak/>
              <w:t>consensus on a proposed change that would resolve the comment.</w:t>
            </w:r>
          </w:p>
          <w:p w14:paraId="3B060CF2" w14:textId="110366EB" w:rsidR="00F5671A" w:rsidRPr="00237700" w:rsidRDefault="00F5671A" w:rsidP="00F5671A">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7, 2022, but no straw poll is conducted yet.</w:t>
            </w:r>
            <w:r w:rsidRPr="00237700">
              <w:rPr>
                <w:rFonts w:ascii="Times New Roman" w:hAnsi="Times New Roman" w:cs="Times New Roman"/>
                <w:sz w:val="18"/>
                <w:szCs w:val="18"/>
              </w:rPr>
              <w:br/>
            </w:r>
          </w:p>
          <w:p w14:paraId="46E511E5"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Laurent Cariou</w:t>
            </w:r>
            <w:r w:rsidRPr="00B45EC9">
              <w:rPr>
                <w:rFonts w:ascii="Times New Roman" w:hAnsi="Times New Roman" w:cs="Times New Roman"/>
                <w:bCs/>
                <w:sz w:val="18"/>
                <w:szCs w:val="18"/>
              </w:rPr>
              <w:tab/>
              <w:t>22/1429r2</w:t>
            </w:r>
          </w:p>
          <w:p w14:paraId="4772E9AB" w14:textId="7A8B23B0"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1E7B287A" w14:textId="5020C2B3" w:rsidR="00B45EC9" w:rsidRPr="005B4DAB" w:rsidRDefault="00B45EC9" w:rsidP="00B45EC9">
            <w:pPr>
              <w:suppressAutoHyphens/>
              <w:spacing w:after="0"/>
              <w:rPr>
                <w:rFonts w:ascii="Times New Roman" w:hAnsi="Times New Roman" w:cs="Times New Roman"/>
                <w:bCs/>
                <w:color w:val="00B050"/>
                <w:sz w:val="18"/>
                <w:szCs w:val="18"/>
              </w:rPr>
            </w:pPr>
            <w:r w:rsidRPr="005B4DAB">
              <w:rPr>
                <w:rFonts w:ascii="Times New Roman" w:hAnsi="Times New Roman" w:cs="Times New Roman"/>
                <w:bCs/>
                <w:color w:val="00B050"/>
                <w:sz w:val="18"/>
                <w:szCs w:val="18"/>
              </w:rPr>
              <w:t>&lt;</w:t>
            </w:r>
            <w:r w:rsidR="00AC630B" w:rsidRPr="005B4DAB">
              <w:rPr>
                <w:rFonts w:ascii="Times New Roman" w:hAnsi="Times New Roman" w:cs="Times New Roman"/>
                <w:bCs/>
                <w:color w:val="00B050"/>
                <w:sz w:val="18"/>
                <w:szCs w:val="18"/>
              </w:rPr>
              <w:t xml:space="preserve"> </w:t>
            </w:r>
            <w:r w:rsidR="00AC630B" w:rsidRPr="005B4DAB">
              <w:rPr>
                <w:rFonts w:ascii="Times New Roman" w:hAnsi="Times New Roman" w:cs="Times New Roman"/>
                <w:bCs/>
                <w:color w:val="00B050"/>
                <w:sz w:val="18"/>
                <w:szCs w:val="18"/>
              </w:rPr>
              <w:t xml:space="preserve">Proposals have been presented for such </w:t>
            </w:r>
            <w:proofErr w:type="gramStart"/>
            <w:r w:rsidR="00AC630B" w:rsidRPr="005B4DAB">
              <w:rPr>
                <w:rFonts w:ascii="Times New Roman" w:hAnsi="Times New Roman" w:cs="Times New Roman"/>
                <w:bCs/>
                <w:color w:val="00B050"/>
                <w:sz w:val="18"/>
                <w:szCs w:val="18"/>
              </w:rPr>
              <w:t>mechanism</w:t>
            </w:r>
            <w:proofErr w:type="gramEnd"/>
            <w:r w:rsidR="00AC630B" w:rsidRPr="005B4DAB">
              <w:rPr>
                <w:rFonts w:ascii="Times New Roman" w:hAnsi="Times New Roman" w:cs="Times New Roman"/>
                <w:bCs/>
                <w:color w:val="00B050"/>
                <w:sz w:val="18"/>
                <w:szCs w:val="18"/>
              </w:rPr>
              <w:t xml:space="preserve"> but the group judged that the advertised TID-mapping mechanism was sufficient.</w:t>
            </w:r>
            <w:r w:rsidRPr="005B4DAB">
              <w:rPr>
                <w:rFonts w:ascii="Times New Roman" w:hAnsi="Times New Roman" w:cs="Times New Roman"/>
                <w:bCs/>
                <w:color w:val="00B050"/>
                <w:sz w:val="18"/>
                <w:szCs w:val="18"/>
              </w:rPr>
              <w:t>&gt;</w:t>
            </w:r>
          </w:p>
          <w:p w14:paraId="4CDCDAC0" w14:textId="48ACD431" w:rsidR="00B45EC9" w:rsidRPr="00237700" w:rsidRDefault="00B45EC9" w:rsidP="00F5671A">
            <w:pPr>
              <w:suppressAutoHyphens/>
              <w:spacing w:after="0"/>
              <w:rPr>
                <w:rFonts w:ascii="Times New Roman" w:hAnsi="Times New Roman" w:cs="Times New Roman"/>
                <w:bCs/>
                <w:sz w:val="18"/>
                <w:szCs w:val="18"/>
              </w:rPr>
            </w:pPr>
          </w:p>
        </w:tc>
      </w:tr>
      <w:tr w:rsidR="005A6E8E" w:rsidRPr="008B0293" w14:paraId="75C53E95" w14:textId="77777777" w:rsidTr="00221221">
        <w:trPr>
          <w:trHeight w:val="220"/>
          <w:jc w:val="center"/>
        </w:trPr>
        <w:tc>
          <w:tcPr>
            <w:tcW w:w="715" w:type="dxa"/>
            <w:shd w:val="clear" w:color="auto" w:fill="auto"/>
            <w:noWrap/>
          </w:tcPr>
          <w:p w14:paraId="34187550" w14:textId="04C83AB3" w:rsidR="005A6E8E" w:rsidRPr="006C27B0" w:rsidRDefault="005A6E8E" w:rsidP="005A6E8E">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lastRenderedPageBreak/>
              <w:t>11767</w:t>
            </w:r>
          </w:p>
        </w:tc>
        <w:tc>
          <w:tcPr>
            <w:tcW w:w="990" w:type="dxa"/>
          </w:tcPr>
          <w:p w14:paraId="295944CC" w14:textId="108090F0" w:rsidR="005A6E8E" w:rsidRPr="006C27B0" w:rsidRDefault="005A6E8E" w:rsidP="005A6E8E">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 xml:space="preserve">Osama </w:t>
            </w:r>
            <w:proofErr w:type="spellStart"/>
            <w:r w:rsidRPr="006C27B0">
              <w:rPr>
                <w:rFonts w:ascii="Times New Roman" w:hAnsi="Times New Roman" w:cs="Times New Roman"/>
                <w:strike/>
                <w:color w:val="FF0000"/>
                <w:sz w:val="18"/>
                <w:szCs w:val="18"/>
              </w:rPr>
              <w:t>Aboulmagd</w:t>
            </w:r>
            <w:proofErr w:type="spellEnd"/>
          </w:p>
        </w:tc>
        <w:tc>
          <w:tcPr>
            <w:tcW w:w="900" w:type="dxa"/>
            <w:shd w:val="clear" w:color="auto" w:fill="auto"/>
            <w:noWrap/>
          </w:tcPr>
          <w:p w14:paraId="60B10B91" w14:textId="7185954D" w:rsidR="005A6E8E" w:rsidRPr="006C27B0" w:rsidRDefault="005A6E8E" w:rsidP="005A6E8E">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35.2.1.2.3</w:t>
            </w:r>
          </w:p>
        </w:tc>
        <w:tc>
          <w:tcPr>
            <w:tcW w:w="720" w:type="dxa"/>
          </w:tcPr>
          <w:p w14:paraId="0315A221" w14:textId="2CBD8D94" w:rsidR="005A6E8E" w:rsidRPr="006C27B0" w:rsidRDefault="005A6E8E" w:rsidP="005A6E8E">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402.31</w:t>
            </w:r>
          </w:p>
        </w:tc>
        <w:tc>
          <w:tcPr>
            <w:tcW w:w="2520" w:type="dxa"/>
            <w:shd w:val="clear" w:color="auto" w:fill="auto"/>
            <w:noWrap/>
          </w:tcPr>
          <w:p w14:paraId="6FF98767" w14:textId="4197F07F" w:rsidR="005A6E8E" w:rsidRPr="006C27B0" w:rsidRDefault="005A6E8E" w:rsidP="005A6E8E">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 xml:space="preserve">The </w:t>
            </w:r>
            <w:proofErr w:type="spellStart"/>
            <w:r w:rsidRPr="006C27B0">
              <w:rPr>
                <w:rFonts w:ascii="Times New Roman" w:hAnsi="Times New Roman" w:cs="Times New Roman"/>
                <w:strike/>
                <w:color w:val="FF0000"/>
                <w:sz w:val="18"/>
                <w:szCs w:val="18"/>
              </w:rPr>
              <w:t>sentenc</w:t>
            </w:r>
            <w:proofErr w:type="spellEnd"/>
            <w:del w:id="998" w:author="Alfred Aster" w:date="2022-10-20T14:58:00Z">
              <w:r w:rsidRPr="006C27B0" w:rsidDel="004F3BCE">
                <w:rPr>
                  <w:rFonts w:ascii="Times New Roman" w:hAnsi="Times New Roman" w:cs="Times New Roman"/>
                  <w:strike/>
                  <w:color w:val="FF0000"/>
                  <w:sz w:val="18"/>
                  <w:szCs w:val="18"/>
                </w:rPr>
                <w:delText>e</w:delText>
              </w:r>
            </w:del>
            <w:ins w:id="999"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 xml:space="preserve">; "After a non-AP EHT STA receives an MU-RTS TXS Trigger frame its </w:t>
            </w:r>
            <w:proofErr w:type="spellStart"/>
            <w:r w:rsidRPr="006C27B0">
              <w:rPr>
                <w:rFonts w:ascii="Times New Roman" w:hAnsi="Times New Roman" w:cs="Times New Roman"/>
                <w:strike/>
                <w:color w:val="FF0000"/>
                <w:sz w:val="18"/>
                <w:szCs w:val="18"/>
              </w:rPr>
              <w:t>associated</w:t>
            </w:r>
            <w:del w:id="1000" w:author="Alfred Aster" w:date="2022-10-20T14:58:00Z">
              <w:r w:rsidRPr="006C27B0" w:rsidDel="004F3BCE">
                <w:rPr>
                  <w:rFonts w:ascii="Times New Roman" w:hAnsi="Times New Roman" w:cs="Times New Roman"/>
                  <w:strike/>
                  <w:color w:val="FF0000"/>
                  <w:sz w:val="18"/>
                  <w:szCs w:val="18"/>
                </w:rPr>
                <w:delText xml:space="preserve"> </w:delText>
              </w:r>
            </w:del>
            <w:ins w:id="1001"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AP</w:t>
            </w:r>
            <w:proofErr w:type="spellEnd"/>
            <w:r w:rsidRPr="006C27B0">
              <w:rPr>
                <w:rFonts w:ascii="Times New Roman" w:hAnsi="Times New Roman" w:cs="Times New Roman"/>
                <w:strike/>
                <w:color w:val="FF0000"/>
                <w:sz w:val="18"/>
                <w:szCs w:val="18"/>
              </w:rPr>
              <w:t>"</w:t>
            </w:r>
          </w:p>
        </w:tc>
        <w:tc>
          <w:tcPr>
            <w:tcW w:w="2340" w:type="dxa"/>
            <w:shd w:val="clear" w:color="auto" w:fill="auto"/>
            <w:noWrap/>
          </w:tcPr>
          <w:p w14:paraId="52CC7C32" w14:textId="5F3D012E" w:rsidR="005A6E8E" w:rsidRPr="006C27B0" w:rsidRDefault="005A6E8E" w:rsidP="005A6E8E">
            <w:pPr>
              <w:suppressAutoHyphens/>
              <w:spacing w:after="0"/>
              <w:rPr>
                <w:rFonts w:ascii="Times New Roman" w:hAnsi="Times New Roman" w:cs="Times New Roman"/>
                <w:strike/>
                <w:color w:val="FF0000"/>
                <w:sz w:val="18"/>
                <w:szCs w:val="18"/>
              </w:rPr>
            </w:pPr>
            <w:proofErr w:type="spellStart"/>
            <w:r w:rsidRPr="006C27B0">
              <w:rPr>
                <w:rFonts w:ascii="Times New Roman" w:hAnsi="Times New Roman" w:cs="Times New Roman"/>
                <w:strike/>
                <w:color w:val="FF0000"/>
                <w:sz w:val="18"/>
                <w:szCs w:val="18"/>
              </w:rPr>
              <w:t>shou</w:t>
            </w:r>
            <w:del w:id="1002" w:author="Alfred Aster" w:date="2022-10-20T14:58:00Z">
              <w:r w:rsidRPr="006C27B0" w:rsidDel="004F3BCE">
                <w:rPr>
                  <w:rFonts w:ascii="Times New Roman" w:hAnsi="Times New Roman" w:cs="Times New Roman"/>
                  <w:strike/>
                  <w:color w:val="FF0000"/>
                  <w:sz w:val="18"/>
                  <w:szCs w:val="18"/>
                </w:rPr>
                <w:delText>l</w:delText>
              </w:r>
            </w:del>
            <w:ins w:id="1003"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dn't</w:t>
            </w:r>
            <w:proofErr w:type="spellEnd"/>
            <w:r w:rsidRPr="006C27B0">
              <w:rPr>
                <w:rFonts w:ascii="Times New Roman" w:hAnsi="Times New Roman" w:cs="Times New Roman"/>
                <w:strike/>
                <w:color w:val="FF0000"/>
                <w:sz w:val="18"/>
                <w:szCs w:val="18"/>
              </w:rPr>
              <w:t xml:space="preserve"> the </w:t>
            </w:r>
            <w:proofErr w:type="spellStart"/>
            <w:r w:rsidRPr="006C27B0">
              <w:rPr>
                <w:rFonts w:ascii="Times New Roman" w:hAnsi="Times New Roman" w:cs="Times New Roman"/>
                <w:strike/>
                <w:color w:val="FF0000"/>
                <w:sz w:val="18"/>
                <w:szCs w:val="18"/>
              </w:rPr>
              <w:t>wo</w:t>
            </w:r>
            <w:del w:id="1004" w:author="Alfred Aster" w:date="2022-10-20T14:58:00Z">
              <w:r w:rsidRPr="006C27B0" w:rsidDel="004F3BCE">
                <w:rPr>
                  <w:rFonts w:ascii="Times New Roman" w:hAnsi="Times New Roman" w:cs="Times New Roman"/>
                  <w:strike/>
                  <w:color w:val="FF0000"/>
                  <w:sz w:val="18"/>
                  <w:szCs w:val="18"/>
                </w:rPr>
                <w:delText>r</w:delText>
              </w:r>
            </w:del>
            <w:ins w:id="1005"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d</w:t>
            </w:r>
            <w:proofErr w:type="spellEnd"/>
            <w:r w:rsidRPr="006C27B0">
              <w:rPr>
                <w:rFonts w:ascii="Times New Roman" w:hAnsi="Times New Roman" w:cs="Times New Roman"/>
                <w:strike/>
                <w:color w:val="FF0000"/>
                <w:sz w:val="18"/>
                <w:szCs w:val="18"/>
              </w:rPr>
              <w:t xml:space="preserve"> "</w:t>
            </w:r>
            <w:proofErr w:type="spellStart"/>
            <w:r w:rsidRPr="006C27B0">
              <w:rPr>
                <w:rFonts w:ascii="Times New Roman" w:hAnsi="Times New Roman" w:cs="Times New Roman"/>
                <w:strike/>
                <w:color w:val="FF0000"/>
                <w:sz w:val="18"/>
                <w:szCs w:val="18"/>
              </w:rPr>
              <w:t>associa</w:t>
            </w:r>
            <w:del w:id="1006" w:author="Alfred Aster" w:date="2022-10-20T14:58:00Z">
              <w:r w:rsidRPr="006C27B0" w:rsidDel="004F3BCE">
                <w:rPr>
                  <w:rFonts w:ascii="Times New Roman" w:hAnsi="Times New Roman" w:cs="Times New Roman"/>
                  <w:strike/>
                  <w:color w:val="FF0000"/>
                  <w:sz w:val="18"/>
                  <w:szCs w:val="18"/>
                </w:rPr>
                <w:delText>t</w:delText>
              </w:r>
            </w:del>
            <w:ins w:id="1007"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ed</w:t>
            </w:r>
            <w:proofErr w:type="spellEnd"/>
            <w:r w:rsidRPr="006C27B0">
              <w:rPr>
                <w:rFonts w:ascii="Times New Roman" w:hAnsi="Times New Roman" w:cs="Times New Roman"/>
                <w:strike/>
                <w:color w:val="FF0000"/>
                <w:sz w:val="18"/>
                <w:szCs w:val="18"/>
              </w:rPr>
              <w:t xml:space="preserve">" change </w:t>
            </w:r>
            <w:del w:id="1008" w:author="Alfred Aster" w:date="2022-10-20T14:58:00Z">
              <w:r w:rsidRPr="006C27B0" w:rsidDel="004F3BCE">
                <w:rPr>
                  <w:rFonts w:ascii="Times New Roman" w:hAnsi="Times New Roman" w:cs="Times New Roman"/>
                  <w:strike/>
                  <w:color w:val="FF0000"/>
                  <w:sz w:val="18"/>
                  <w:szCs w:val="18"/>
                </w:rPr>
                <w:delText>t</w:delText>
              </w:r>
            </w:del>
            <w:ins w:id="1009"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o "</w:t>
            </w:r>
            <w:proofErr w:type="spellStart"/>
            <w:r w:rsidRPr="006C27B0">
              <w:rPr>
                <w:rFonts w:ascii="Times New Roman" w:hAnsi="Times New Roman" w:cs="Times New Roman"/>
                <w:strike/>
                <w:color w:val="FF0000"/>
                <w:sz w:val="18"/>
                <w:szCs w:val="18"/>
              </w:rPr>
              <w:t>associat</w:t>
            </w:r>
            <w:del w:id="1010" w:author="Alfred Aster" w:date="2022-10-20T14:58:00Z">
              <w:r w:rsidRPr="006C27B0" w:rsidDel="004F3BCE">
                <w:rPr>
                  <w:rFonts w:ascii="Times New Roman" w:hAnsi="Times New Roman" w:cs="Times New Roman"/>
                  <w:strike/>
                  <w:color w:val="FF0000"/>
                  <w:sz w:val="18"/>
                  <w:szCs w:val="18"/>
                </w:rPr>
                <w:delText>i</w:delText>
              </w:r>
            </w:del>
            <w:ins w:id="1011" w:author="Alfred Aster" w:date="2022-10-20T14:58:00Z">
              <w:r w:rsidR="004F3BCE" w:rsidRPr="006C27B0">
                <w:rPr>
                  <w:rFonts w:ascii="Times New Roman" w:hAnsi="Times New Roman" w:cs="Times New Roman"/>
                  <w:strike/>
                  <w:color w:val="FF0000"/>
                  <w:sz w:val="18"/>
                  <w:szCs w:val="18"/>
                </w:rPr>
                <w:t>”</w:t>
              </w:r>
            </w:ins>
            <w:r w:rsidRPr="006C27B0">
              <w:rPr>
                <w:rFonts w:ascii="Times New Roman" w:hAnsi="Times New Roman" w:cs="Times New Roman"/>
                <w:strike/>
                <w:color w:val="FF0000"/>
                <w:sz w:val="18"/>
                <w:szCs w:val="18"/>
              </w:rPr>
              <w:t>ng</w:t>
            </w:r>
            <w:proofErr w:type="spellEnd"/>
            <w:r w:rsidRPr="006C27B0">
              <w:rPr>
                <w:rFonts w:ascii="Times New Roman" w:hAnsi="Times New Roman" w:cs="Times New Roman"/>
                <w:strike/>
                <w:color w:val="FF0000"/>
                <w:sz w:val="18"/>
                <w:szCs w:val="18"/>
              </w:rPr>
              <w:t>". Please change. The same issue is repeated several times.</w:t>
            </w:r>
          </w:p>
        </w:tc>
        <w:tc>
          <w:tcPr>
            <w:tcW w:w="3150" w:type="dxa"/>
            <w:shd w:val="clear" w:color="auto" w:fill="auto"/>
          </w:tcPr>
          <w:p w14:paraId="3D692AAC" w14:textId="77777777" w:rsidR="006F5461" w:rsidRPr="006C27B0" w:rsidRDefault="006F5461" w:rsidP="006F5461">
            <w:pPr>
              <w:suppressAutoHyphens/>
              <w:spacing w:after="0"/>
              <w:rPr>
                <w:ins w:id="1012" w:author="Alfred Aster" w:date="2022-10-18T10:30:00Z"/>
                <w:rFonts w:ascii="Times New Roman" w:hAnsi="Times New Roman" w:cs="Times New Roman"/>
                <w:bCs/>
                <w:strike/>
                <w:color w:val="FF0000"/>
                <w:sz w:val="18"/>
                <w:szCs w:val="18"/>
              </w:rPr>
            </w:pPr>
            <w:ins w:id="1013" w:author="Alfred Aster" w:date="2022-10-18T10:30:00Z">
              <w:r w:rsidRPr="006C27B0">
                <w:rPr>
                  <w:rFonts w:ascii="Times New Roman" w:hAnsi="Times New Roman" w:cs="Times New Roman"/>
                  <w:bCs/>
                  <w:strike/>
                  <w:color w:val="FF0000"/>
                  <w:sz w:val="18"/>
                  <w:szCs w:val="18"/>
                </w:rPr>
                <w:t>Pending SP</w:t>
              </w:r>
            </w:ins>
          </w:p>
          <w:p w14:paraId="0696D717" w14:textId="77777777" w:rsidR="006F5461" w:rsidRPr="006C27B0" w:rsidRDefault="006F5461" w:rsidP="006F5461">
            <w:pPr>
              <w:suppressAutoHyphens/>
              <w:spacing w:after="0"/>
              <w:rPr>
                <w:ins w:id="1014" w:author="Alfred Aster" w:date="2022-10-18T10:30:00Z"/>
                <w:rFonts w:ascii="Times New Roman" w:hAnsi="Times New Roman" w:cs="Times New Roman"/>
                <w:bCs/>
                <w:strike/>
                <w:color w:val="FF0000"/>
                <w:sz w:val="18"/>
                <w:szCs w:val="18"/>
              </w:rPr>
            </w:pPr>
          </w:p>
          <w:p w14:paraId="152E868C" w14:textId="735AB165"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Reject</w:t>
            </w:r>
            <w:del w:id="1015" w:author="Alfred Aster" w:date="2022-10-20T14:58:00Z">
              <w:r w:rsidRPr="006C27B0" w:rsidDel="004F3BCE">
                <w:rPr>
                  <w:rFonts w:ascii="Times New Roman" w:hAnsi="Times New Roman" w:cs="Times New Roman"/>
                  <w:bCs/>
                  <w:strike/>
                  <w:color w:val="FF0000"/>
                  <w:sz w:val="18"/>
                  <w:szCs w:val="18"/>
                </w:rPr>
                <w:delText>ed</w:delText>
              </w:r>
            </w:del>
            <w:ins w:id="1016" w:author="Alfred Aster" w:date="2022-10-20T14:58:00Z">
              <w:r w:rsidR="004F3BCE" w:rsidRPr="006C27B0">
                <w:rPr>
                  <w:rFonts w:ascii="Times New Roman" w:hAnsi="Times New Roman" w:cs="Times New Roman"/>
                  <w:bCs/>
                  <w:strike/>
                  <w:color w:val="FF0000"/>
                  <w:sz w:val="18"/>
                  <w:szCs w:val="18"/>
                </w:rPr>
                <w:t>–</w:t>
              </w:r>
            </w:ins>
            <w:r w:rsidRPr="006C27B0">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350DC89A" w14:textId="459C7D56" w:rsidR="005A6E8E" w:rsidRPr="006C27B0" w:rsidRDefault="005A6E8E" w:rsidP="005A6E8E">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br/>
              <w:t>This CID is discussed on September 13, 2022, but no straw poll is conducted yet.</w:t>
            </w:r>
            <w:r w:rsidRPr="006C27B0">
              <w:rPr>
                <w:rFonts w:ascii="Times New Roman" w:hAnsi="Times New Roman" w:cs="Times New Roman"/>
                <w:strike/>
                <w:color w:val="FF0000"/>
                <w:sz w:val="18"/>
                <w:szCs w:val="18"/>
              </w:rPr>
              <w:br/>
            </w:r>
          </w:p>
          <w:p w14:paraId="0A21C738"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Dibakar Das</w:t>
            </w:r>
            <w:r w:rsidRPr="006C27B0">
              <w:rPr>
                <w:rFonts w:ascii="Times New Roman" w:hAnsi="Times New Roman" w:cs="Times New Roman"/>
                <w:bCs/>
                <w:strike/>
                <w:color w:val="FF0000"/>
                <w:sz w:val="18"/>
                <w:szCs w:val="18"/>
              </w:rPr>
              <w:tab/>
              <w:t>22/1189r3</w:t>
            </w:r>
          </w:p>
          <w:p w14:paraId="316A26F2" w14:textId="4B2CA0CD"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Notes from Discussion:</w:t>
            </w:r>
          </w:p>
          <w:p w14:paraId="5064DE31"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&lt;&gt;</w:t>
            </w:r>
          </w:p>
          <w:p w14:paraId="09C56BCD" w14:textId="5D760C7F" w:rsidR="00B45EC9" w:rsidRPr="006C27B0" w:rsidRDefault="00B45EC9" w:rsidP="005A6E8E">
            <w:pPr>
              <w:suppressAutoHyphens/>
              <w:spacing w:after="0"/>
              <w:rPr>
                <w:rFonts w:ascii="Times New Roman" w:hAnsi="Times New Roman" w:cs="Times New Roman"/>
                <w:bCs/>
                <w:strike/>
                <w:color w:val="FF0000"/>
                <w:sz w:val="18"/>
                <w:szCs w:val="18"/>
              </w:rPr>
            </w:pPr>
          </w:p>
        </w:tc>
      </w:tr>
      <w:tr w:rsidR="005A6E8E" w:rsidRPr="008B0293" w14:paraId="1598668C" w14:textId="77777777" w:rsidTr="00221221">
        <w:trPr>
          <w:trHeight w:val="220"/>
          <w:jc w:val="center"/>
        </w:trPr>
        <w:tc>
          <w:tcPr>
            <w:tcW w:w="715" w:type="dxa"/>
            <w:shd w:val="clear" w:color="auto" w:fill="auto"/>
            <w:noWrap/>
          </w:tcPr>
          <w:p w14:paraId="2AFED34A" w14:textId="2F450B99" w:rsidR="005A6E8E" w:rsidRPr="006C27B0" w:rsidRDefault="005A6E8E" w:rsidP="005A6E8E">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11782</w:t>
            </w:r>
          </w:p>
        </w:tc>
        <w:tc>
          <w:tcPr>
            <w:tcW w:w="990" w:type="dxa"/>
          </w:tcPr>
          <w:p w14:paraId="0CFC8CC9" w14:textId="06DAC035" w:rsidR="005A6E8E" w:rsidRPr="006C27B0" w:rsidRDefault="005A6E8E" w:rsidP="005A6E8E">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 xml:space="preserve">Osama </w:t>
            </w:r>
            <w:proofErr w:type="spellStart"/>
            <w:r w:rsidRPr="006C27B0">
              <w:rPr>
                <w:rFonts w:ascii="Times New Roman" w:hAnsi="Times New Roman" w:cs="Times New Roman"/>
                <w:strike/>
                <w:color w:val="FF0000"/>
                <w:sz w:val="18"/>
                <w:szCs w:val="18"/>
              </w:rPr>
              <w:t>Aboulmagd</w:t>
            </w:r>
            <w:proofErr w:type="spellEnd"/>
          </w:p>
        </w:tc>
        <w:tc>
          <w:tcPr>
            <w:tcW w:w="900" w:type="dxa"/>
            <w:shd w:val="clear" w:color="auto" w:fill="auto"/>
            <w:noWrap/>
          </w:tcPr>
          <w:p w14:paraId="4FB1B8C3" w14:textId="7EF3FB88" w:rsidR="005A6E8E" w:rsidRPr="006C27B0" w:rsidRDefault="005A6E8E" w:rsidP="005A6E8E">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35.9.4.1</w:t>
            </w:r>
          </w:p>
        </w:tc>
        <w:tc>
          <w:tcPr>
            <w:tcW w:w="720" w:type="dxa"/>
          </w:tcPr>
          <w:p w14:paraId="7009DE17" w14:textId="71059A7F" w:rsidR="005A6E8E" w:rsidRPr="006C27B0" w:rsidRDefault="005A6E8E" w:rsidP="005A6E8E">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512.14</w:t>
            </w:r>
          </w:p>
        </w:tc>
        <w:tc>
          <w:tcPr>
            <w:tcW w:w="2520" w:type="dxa"/>
            <w:shd w:val="clear" w:color="auto" w:fill="auto"/>
            <w:noWrap/>
          </w:tcPr>
          <w:p w14:paraId="4599FC9C" w14:textId="7F04F158" w:rsidR="005A6E8E" w:rsidRPr="006C27B0" w:rsidRDefault="005A6E8E" w:rsidP="005A6E8E">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If a STA is not an EHT STA it is not expected the STA would end its TXOP before the start time of any r-TWT SP. Need to define the behavior is this case</w:t>
            </w:r>
          </w:p>
        </w:tc>
        <w:tc>
          <w:tcPr>
            <w:tcW w:w="2340" w:type="dxa"/>
            <w:shd w:val="clear" w:color="auto" w:fill="auto"/>
            <w:noWrap/>
          </w:tcPr>
          <w:p w14:paraId="3F7CC803" w14:textId="7BABBCDE" w:rsidR="005A6E8E" w:rsidRPr="006C27B0" w:rsidRDefault="005A6E8E" w:rsidP="005A6E8E">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as in comment. Specify the behavior when legacy STA (802.11ac or 802.11ax) exists</w:t>
            </w:r>
          </w:p>
        </w:tc>
        <w:tc>
          <w:tcPr>
            <w:tcW w:w="3150" w:type="dxa"/>
            <w:shd w:val="clear" w:color="auto" w:fill="auto"/>
          </w:tcPr>
          <w:p w14:paraId="708CA7DE" w14:textId="77777777" w:rsidR="00372862" w:rsidRPr="006C27B0" w:rsidRDefault="00372862" w:rsidP="00372862">
            <w:pPr>
              <w:suppressAutoHyphens/>
              <w:spacing w:after="0"/>
              <w:rPr>
                <w:ins w:id="1017" w:author="Alfred Aster" w:date="2022-10-16T22:17:00Z"/>
                <w:rFonts w:ascii="Times New Roman" w:hAnsi="Times New Roman" w:cs="Times New Roman"/>
                <w:bCs/>
                <w:strike/>
                <w:color w:val="FF0000"/>
                <w:sz w:val="18"/>
                <w:szCs w:val="18"/>
              </w:rPr>
            </w:pPr>
            <w:ins w:id="1018" w:author="Alfred Aster" w:date="2022-10-16T22:17:00Z">
              <w:r w:rsidRPr="006C27B0">
                <w:rPr>
                  <w:rFonts w:ascii="Times New Roman" w:hAnsi="Times New Roman" w:cs="Times New Roman"/>
                  <w:bCs/>
                  <w:strike/>
                  <w:color w:val="FF0000"/>
                  <w:sz w:val="18"/>
                  <w:szCs w:val="18"/>
                </w:rPr>
                <w:t>Pending SP</w:t>
              </w:r>
            </w:ins>
          </w:p>
          <w:p w14:paraId="5F10D207" w14:textId="77777777" w:rsidR="00372862" w:rsidRPr="006C27B0" w:rsidRDefault="00372862" w:rsidP="00372862">
            <w:pPr>
              <w:suppressAutoHyphens/>
              <w:spacing w:after="0"/>
              <w:rPr>
                <w:ins w:id="1019" w:author="Alfred Aster" w:date="2022-10-16T22:17:00Z"/>
                <w:rFonts w:ascii="Times New Roman" w:hAnsi="Times New Roman" w:cs="Times New Roman"/>
                <w:bCs/>
                <w:strike/>
                <w:color w:val="FF0000"/>
                <w:sz w:val="18"/>
                <w:szCs w:val="18"/>
              </w:rPr>
            </w:pPr>
          </w:p>
          <w:p w14:paraId="6E81B42A" w14:textId="35A36964"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Reject</w:t>
            </w:r>
            <w:del w:id="1020" w:author="Alfred Aster" w:date="2022-10-20T14:58:00Z">
              <w:r w:rsidRPr="006C27B0" w:rsidDel="004F3BCE">
                <w:rPr>
                  <w:rFonts w:ascii="Times New Roman" w:hAnsi="Times New Roman" w:cs="Times New Roman"/>
                  <w:bCs/>
                  <w:strike/>
                  <w:color w:val="FF0000"/>
                  <w:sz w:val="18"/>
                  <w:szCs w:val="18"/>
                </w:rPr>
                <w:delText>ed</w:delText>
              </w:r>
            </w:del>
            <w:ins w:id="1021" w:author="Alfred Aster" w:date="2022-10-20T14:58:00Z">
              <w:r w:rsidR="004F3BCE" w:rsidRPr="006C27B0">
                <w:rPr>
                  <w:rFonts w:ascii="Times New Roman" w:hAnsi="Times New Roman" w:cs="Times New Roman"/>
                  <w:bCs/>
                  <w:strike/>
                  <w:color w:val="FF0000"/>
                  <w:sz w:val="18"/>
                  <w:szCs w:val="18"/>
                </w:rPr>
                <w:t>–</w:t>
              </w:r>
            </w:ins>
            <w:r w:rsidRPr="006C27B0">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6D27ECD9" w14:textId="34B560E6" w:rsidR="00CB2D3D" w:rsidRPr="006C27B0" w:rsidRDefault="005A6E8E" w:rsidP="005A6E8E">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br/>
              <w:t>This CID is discussed on September 13, 2022, but no straw poll is conducted yet.</w:t>
            </w:r>
            <w:r w:rsidRPr="006C27B0">
              <w:rPr>
                <w:rFonts w:ascii="Times New Roman" w:hAnsi="Times New Roman" w:cs="Times New Roman"/>
                <w:strike/>
                <w:color w:val="FF0000"/>
                <w:sz w:val="18"/>
                <w:szCs w:val="18"/>
              </w:rPr>
              <w:br/>
            </w:r>
          </w:p>
          <w:p w14:paraId="1C7788E1"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Chunyu Hu</w:t>
            </w:r>
            <w:r w:rsidRPr="006C27B0">
              <w:rPr>
                <w:rFonts w:ascii="Times New Roman" w:hAnsi="Times New Roman" w:cs="Times New Roman"/>
                <w:bCs/>
                <w:strike/>
                <w:color w:val="FF0000"/>
                <w:sz w:val="18"/>
                <w:szCs w:val="18"/>
              </w:rPr>
              <w:tab/>
              <w:t>22/1470r6</w:t>
            </w:r>
          </w:p>
          <w:p w14:paraId="285959B2" w14:textId="769064CA"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Notes from Discussion:</w:t>
            </w:r>
          </w:p>
          <w:p w14:paraId="06D2BBAA"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&lt;&gt;</w:t>
            </w:r>
          </w:p>
          <w:p w14:paraId="3111DEAD" w14:textId="799752AF" w:rsidR="00B45EC9" w:rsidRPr="006C27B0" w:rsidRDefault="00B45EC9" w:rsidP="005A6E8E">
            <w:pPr>
              <w:suppressAutoHyphens/>
              <w:spacing w:after="0"/>
              <w:rPr>
                <w:rFonts w:ascii="Times New Roman" w:hAnsi="Times New Roman" w:cs="Times New Roman"/>
                <w:bCs/>
                <w:strike/>
                <w:color w:val="FF0000"/>
                <w:sz w:val="18"/>
                <w:szCs w:val="18"/>
              </w:rPr>
            </w:pPr>
          </w:p>
        </w:tc>
      </w:tr>
      <w:tr w:rsidR="005A6E8E" w:rsidRPr="008B0293" w14:paraId="6A0A03D6" w14:textId="77777777" w:rsidTr="00221221">
        <w:trPr>
          <w:trHeight w:val="220"/>
          <w:jc w:val="center"/>
        </w:trPr>
        <w:tc>
          <w:tcPr>
            <w:tcW w:w="715" w:type="dxa"/>
            <w:shd w:val="clear" w:color="auto" w:fill="auto"/>
            <w:noWrap/>
          </w:tcPr>
          <w:p w14:paraId="12A2B838" w14:textId="110C59A5" w:rsidR="005A6E8E" w:rsidRPr="00237700" w:rsidRDefault="005A6E8E" w:rsidP="005A6E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11820</w:t>
            </w:r>
          </w:p>
        </w:tc>
        <w:tc>
          <w:tcPr>
            <w:tcW w:w="990" w:type="dxa"/>
          </w:tcPr>
          <w:p w14:paraId="0781E808" w14:textId="21D7BEBF" w:rsidR="005A6E8E" w:rsidRPr="00237700" w:rsidRDefault="005A6E8E" w:rsidP="005A6E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Alfred Asterjadhi</w:t>
            </w:r>
          </w:p>
        </w:tc>
        <w:tc>
          <w:tcPr>
            <w:tcW w:w="900" w:type="dxa"/>
            <w:shd w:val="clear" w:color="auto" w:fill="auto"/>
            <w:noWrap/>
          </w:tcPr>
          <w:p w14:paraId="1DAF2A6A" w14:textId="06799341" w:rsidR="005A6E8E" w:rsidRPr="00237700" w:rsidRDefault="005A6E8E" w:rsidP="005A6E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3.2</w:t>
            </w:r>
          </w:p>
        </w:tc>
        <w:tc>
          <w:tcPr>
            <w:tcW w:w="720" w:type="dxa"/>
          </w:tcPr>
          <w:p w14:paraId="63FADE20" w14:textId="0112C8CF" w:rsidR="005A6E8E" w:rsidRPr="00237700" w:rsidRDefault="005A6E8E" w:rsidP="005A6E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54.08</w:t>
            </w:r>
          </w:p>
        </w:tc>
        <w:tc>
          <w:tcPr>
            <w:tcW w:w="2520" w:type="dxa"/>
            <w:shd w:val="clear" w:color="auto" w:fill="auto"/>
            <w:noWrap/>
          </w:tcPr>
          <w:p w14:paraId="2A28659E" w14:textId="48AE5669" w:rsidR="005A6E8E" w:rsidRPr="00237700" w:rsidRDefault="005A6E8E" w:rsidP="005A6E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Good to add MLMR, MLSR. eMLMR as well?</w:t>
            </w:r>
          </w:p>
        </w:tc>
        <w:tc>
          <w:tcPr>
            <w:tcW w:w="2340" w:type="dxa"/>
            <w:shd w:val="clear" w:color="auto" w:fill="auto"/>
            <w:noWrap/>
          </w:tcPr>
          <w:p w14:paraId="6ACF18C4" w14:textId="6335D03D" w:rsidR="005A6E8E" w:rsidRPr="00237700" w:rsidRDefault="005A6E8E" w:rsidP="005A6E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comment.</w:t>
            </w:r>
          </w:p>
        </w:tc>
        <w:tc>
          <w:tcPr>
            <w:tcW w:w="3150" w:type="dxa"/>
            <w:shd w:val="clear" w:color="auto" w:fill="auto"/>
          </w:tcPr>
          <w:p w14:paraId="1EF49F84" w14:textId="2FFCE454"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w:t>
            </w:r>
            <w:del w:id="1022" w:author="Alfred Aster" w:date="2022-10-20T14:58:00Z">
              <w:r w:rsidDel="004F3BCE">
                <w:rPr>
                  <w:rFonts w:ascii="Times New Roman" w:hAnsi="Times New Roman" w:cs="Times New Roman"/>
                  <w:bCs/>
                  <w:sz w:val="18"/>
                  <w:szCs w:val="18"/>
                </w:rPr>
                <w:delText>ed</w:delText>
              </w:r>
            </w:del>
            <w:ins w:id="1023"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comment resolutions in “document”, however the group could not reach consensus on a proposed change that would resolve the comment.</w:t>
            </w:r>
          </w:p>
          <w:p w14:paraId="19C9A788" w14:textId="03B3DB0E" w:rsidR="00CB2D3D" w:rsidRPr="00237700" w:rsidRDefault="005A6E8E" w:rsidP="005A6E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15, 2022, but no straw poll is conducted yet.</w:t>
            </w:r>
            <w:r w:rsidRPr="00237700">
              <w:rPr>
                <w:rFonts w:ascii="Times New Roman" w:hAnsi="Times New Roman" w:cs="Times New Roman"/>
                <w:sz w:val="18"/>
                <w:szCs w:val="18"/>
              </w:rPr>
              <w:br/>
            </w:r>
          </w:p>
          <w:p w14:paraId="6B638B71"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Stephen McCann</w:t>
            </w:r>
            <w:r w:rsidRPr="00B45EC9">
              <w:rPr>
                <w:rFonts w:ascii="Times New Roman" w:hAnsi="Times New Roman" w:cs="Times New Roman"/>
                <w:bCs/>
                <w:sz w:val="18"/>
                <w:szCs w:val="18"/>
              </w:rPr>
              <w:tab/>
              <w:t>22/1196r5</w:t>
            </w:r>
          </w:p>
          <w:p w14:paraId="0D18F9FC" w14:textId="50E7E5B1"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123AECB3" w14:textId="7E1DA62A" w:rsidR="00B45EC9" w:rsidRPr="005B4DAB" w:rsidRDefault="00B45EC9" w:rsidP="00B45EC9">
            <w:pPr>
              <w:suppressAutoHyphens/>
              <w:spacing w:after="0"/>
              <w:rPr>
                <w:rFonts w:ascii="Times New Roman" w:hAnsi="Times New Roman" w:cs="Times New Roman"/>
                <w:bCs/>
                <w:color w:val="00B050"/>
                <w:sz w:val="18"/>
                <w:szCs w:val="18"/>
              </w:rPr>
            </w:pPr>
            <w:r w:rsidRPr="005B4DAB">
              <w:rPr>
                <w:rFonts w:ascii="Times New Roman" w:hAnsi="Times New Roman" w:cs="Times New Roman"/>
                <w:bCs/>
                <w:color w:val="00B050"/>
                <w:sz w:val="18"/>
                <w:szCs w:val="18"/>
              </w:rPr>
              <w:t>&lt;</w:t>
            </w:r>
            <w:r w:rsidR="00EF5C25" w:rsidRPr="005B4DAB">
              <w:rPr>
                <w:rFonts w:ascii="Times New Roman" w:hAnsi="Times New Roman" w:cs="Times New Roman"/>
                <w:bCs/>
                <w:color w:val="00B050"/>
                <w:sz w:val="18"/>
                <w:szCs w:val="18"/>
              </w:rPr>
              <w:t xml:space="preserve">It appears to be agreed that definitions for MLMR and MLSR are not required. A new definition for EMLMR was </w:t>
            </w:r>
            <w:r w:rsidR="00EF5C25" w:rsidRPr="005B4DAB">
              <w:rPr>
                <w:rFonts w:ascii="Times New Roman" w:hAnsi="Times New Roman" w:cs="Times New Roman"/>
                <w:bCs/>
                <w:color w:val="00B050"/>
                <w:sz w:val="18"/>
                <w:szCs w:val="18"/>
              </w:rPr>
              <w:lastRenderedPageBreak/>
              <w:t>presented at the September interim TGbe session, but no conclusion of how the definition should be updated, could be reached by the members. The discussion continues by email</w:t>
            </w:r>
            <w:r w:rsidRPr="005B4DAB">
              <w:rPr>
                <w:rFonts w:ascii="Times New Roman" w:hAnsi="Times New Roman" w:cs="Times New Roman"/>
                <w:bCs/>
                <w:color w:val="00B050"/>
                <w:sz w:val="18"/>
                <w:szCs w:val="18"/>
              </w:rPr>
              <w:t>&gt;</w:t>
            </w:r>
          </w:p>
          <w:p w14:paraId="25F60427" w14:textId="65711581" w:rsidR="00B45EC9" w:rsidRPr="00237700" w:rsidRDefault="00B45EC9" w:rsidP="005A6E8E">
            <w:pPr>
              <w:suppressAutoHyphens/>
              <w:spacing w:after="0"/>
              <w:rPr>
                <w:rFonts w:ascii="Times New Roman" w:hAnsi="Times New Roman" w:cs="Times New Roman"/>
                <w:bCs/>
                <w:sz w:val="18"/>
                <w:szCs w:val="18"/>
              </w:rPr>
            </w:pPr>
          </w:p>
        </w:tc>
      </w:tr>
      <w:tr w:rsidR="005A6E8E" w:rsidRPr="008B0293" w14:paraId="20A1CB3F" w14:textId="77777777" w:rsidTr="00221221">
        <w:trPr>
          <w:trHeight w:val="220"/>
          <w:jc w:val="center"/>
        </w:trPr>
        <w:tc>
          <w:tcPr>
            <w:tcW w:w="715" w:type="dxa"/>
            <w:shd w:val="clear" w:color="auto" w:fill="auto"/>
            <w:noWrap/>
          </w:tcPr>
          <w:p w14:paraId="3DB707DF" w14:textId="6CBD7AE1" w:rsidR="005A6E8E" w:rsidRPr="00237700" w:rsidRDefault="005A6E8E" w:rsidP="005A6E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11823</w:t>
            </w:r>
          </w:p>
        </w:tc>
        <w:tc>
          <w:tcPr>
            <w:tcW w:w="990" w:type="dxa"/>
          </w:tcPr>
          <w:p w14:paraId="31B5DADE" w14:textId="3C1FED3E" w:rsidR="005A6E8E" w:rsidRPr="00237700" w:rsidRDefault="005A6E8E" w:rsidP="005A6E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Alfred Asterjadhi</w:t>
            </w:r>
          </w:p>
        </w:tc>
        <w:tc>
          <w:tcPr>
            <w:tcW w:w="900" w:type="dxa"/>
            <w:shd w:val="clear" w:color="auto" w:fill="auto"/>
            <w:noWrap/>
          </w:tcPr>
          <w:p w14:paraId="289A3CDC" w14:textId="22828E27" w:rsidR="005A6E8E" w:rsidRPr="00237700" w:rsidRDefault="005A6E8E" w:rsidP="005A6E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4.3.16a</w:t>
            </w:r>
          </w:p>
        </w:tc>
        <w:tc>
          <w:tcPr>
            <w:tcW w:w="720" w:type="dxa"/>
          </w:tcPr>
          <w:p w14:paraId="401D7EF7" w14:textId="0594276B" w:rsidR="005A6E8E" w:rsidRPr="00237700" w:rsidRDefault="005A6E8E" w:rsidP="005A6E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55.63</w:t>
            </w:r>
          </w:p>
        </w:tc>
        <w:tc>
          <w:tcPr>
            <w:tcW w:w="2520" w:type="dxa"/>
            <w:shd w:val="clear" w:color="auto" w:fill="auto"/>
            <w:noWrap/>
          </w:tcPr>
          <w:p w14:paraId="469CA8AA" w14:textId="1FB8DEA8" w:rsidR="005A6E8E" w:rsidRPr="00237700" w:rsidRDefault="005A6E8E" w:rsidP="005A6E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Before going over </w:t>
            </w:r>
            <w:proofErr w:type="spellStart"/>
            <w:r w:rsidRPr="00237700">
              <w:rPr>
                <w:rFonts w:ascii="Times New Roman" w:hAnsi="Times New Roman" w:cs="Times New Roman"/>
                <w:sz w:val="18"/>
                <w:szCs w:val="18"/>
              </w:rPr>
              <w:t>subfeatures</w:t>
            </w:r>
            <w:proofErr w:type="spellEnd"/>
            <w:r w:rsidRPr="00237700">
              <w:rPr>
                <w:rFonts w:ascii="Times New Roman" w:hAnsi="Times New Roman" w:cs="Times New Roman"/>
                <w:sz w:val="18"/>
                <w:szCs w:val="18"/>
              </w:rPr>
              <w:t xml:space="preserve"> of MLD it is good to call out what support is there for MLD itself.</w:t>
            </w:r>
          </w:p>
        </w:tc>
        <w:tc>
          <w:tcPr>
            <w:tcW w:w="2340" w:type="dxa"/>
            <w:shd w:val="clear" w:color="auto" w:fill="auto"/>
            <w:noWrap/>
          </w:tcPr>
          <w:p w14:paraId="02FF60EC" w14:textId="1242A202" w:rsidR="005A6E8E" w:rsidRPr="00237700" w:rsidRDefault="005A6E8E" w:rsidP="005A6E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comment.</w:t>
            </w:r>
          </w:p>
        </w:tc>
        <w:tc>
          <w:tcPr>
            <w:tcW w:w="3150" w:type="dxa"/>
            <w:shd w:val="clear" w:color="auto" w:fill="auto"/>
          </w:tcPr>
          <w:p w14:paraId="50ED7BA4" w14:textId="34549157"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w:t>
            </w:r>
            <w:del w:id="1024" w:author="Alfred Aster" w:date="2022-10-20T14:58:00Z">
              <w:r w:rsidDel="004F3BCE">
                <w:rPr>
                  <w:rFonts w:ascii="Times New Roman" w:hAnsi="Times New Roman" w:cs="Times New Roman"/>
                  <w:bCs/>
                  <w:sz w:val="18"/>
                  <w:szCs w:val="18"/>
                </w:rPr>
                <w:delText>ed</w:delText>
              </w:r>
            </w:del>
            <w:ins w:id="1025"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comment resolutions in “document”, however the group could not reach consensus on a proposed change that would resolve the comment.</w:t>
            </w:r>
          </w:p>
          <w:p w14:paraId="7C0A9669" w14:textId="629ADC7D" w:rsidR="00CB2D3D" w:rsidRPr="00237700" w:rsidRDefault="005A6E8E" w:rsidP="005A6E8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12, 2022, but no straw poll is conducted yet.</w:t>
            </w:r>
            <w:r w:rsidRPr="00237700">
              <w:rPr>
                <w:rFonts w:ascii="Times New Roman" w:hAnsi="Times New Roman" w:cs="Times New Roman"/>
                <w:sz w:val="18"/>
                <w:szCs w:val="18"/>
              </w:rPr>
              <w:br/>
            </w:r>
          </w:p>
          <w:p w14:paraId="162B9757"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Rojan Chitrakar</w:t>
            </w:r>
            <w:r w:rsidRPr="00B45EC9">
              <w:rPr>
                <w:rFonts w:ascii="Times New Roman" w:hAnsi="Times New Roman" w:cs="Times New Roman"/>
                <w:bCs/>
                <w:sz w:val="18"/>
                <w:szCs w:val="18"/>
              </w:rPr>
              <w:tab/>
              <w:t>22/1472r5</w:t>
            </w:r>
          </w:p>
          <w:p w14:paraId="0F10D28C" w14:textId="03A619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136A05E6"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1A35E513" w14:textId="20BE3D03" w:rsidR="00B45EC9" w:rsidRPr="00237700" w:rsidRDefault="00B45EC9" w:rsidP="005A6E8E">
            <w:pPr>
              <w:suppressAutoHyphens/>
              <w:spacing w:after="0"/>
              <w:rPr>
                <w:rFonts w:ascii="Times New Roman" w:hAnsi="Times New Roman" w:cs="Times New Roman"/>
                <w:bCs/>
                <w:sz w:val="18"/>
                <w:szCs w:val="18"/>
              </w:rPr>
            </w:pPr>
          </w:p>
        </w:tc>
      </w:tr>
      <w:tr w:rsidR="00EF4A3C" w:rsidRPr="008B0293" w14:paraId="689A6953" w14:textId="77777777" w:rsidTr="00221221">
        <w:trPr>
          <w:trHeight w:val="220"/>
          <w:jc w:val="center"/>
        </w:trPr>
        <w:tc>
          <w:tcPr>
            <w:tcW w:w="715" w:type="dxa"/>
            <w:shd w:val="clear" w:color="auto" w:fill="auto"/>
            <w:noWrap/>
          </w:tcPr>
          <w:p w14:paraId="79FEE2FC" w14:textId="0DEA2FF6" w:rsidR="00EF4A3C" w:rsidRPr="006C27B0" w:rsidRDefault="00EF4A3C" w:rsidP="00EF4A3C">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11867</w:t>
            </w:r>
          </w:p>
        </w:tc>
        <w:tc>
          <w:tcPr>
            <w:tcW w:w="990" w:type="dxa"/>
          </w:tcPr>
          <w:p w14:paraId="4256D91B" w14:textId="6C3E9D19" w:rsidR="00EF4A3C" w:rsidRPr="006C27B0" w:rsidRDefault="00EF4A3C" w:rsidP="00EF4A3C">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Alfred Asterjadhi</w:t>
            </w:r>
          </w:p>
        </w:tc>
        <w:tc>
          <w:tcPr>
            <w:tcW w:w="900" w:type="dxa"/>
            <w:shd w:val="clear" w:color="auto" w:fill="auto"/>
            <w:noWrap/>
          </w:tcPr>
          <w:p w14:paraId="18D3A885" w14:textId="6897EF97" w:rsidR="00EF4A3C" w:rsidRPr="006C27B0" w:rsidRDefault="00EF4A3C" w:rsidP="00EF4A3C">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35.3.9</w:t>
            </w:r>
          </w:p>
        </w:tc>
        <w:tc>
          <w:tcPr>
            <w:tcW w:w="720" w:type="dxa"/>
          </w:tcPr>
          <w:p w14:paraId="0AF4A347" w14:textId="27CF502B" w:rsidR="00EF4A3C" w:rsidRPr="006C27B0" w:rsidRDefault="00EF4A3C" w:rsidP="00EF4A3C">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433.37</w:t>
            </w:r>
          </w:p>
        </w:tc>
        <w:tc>
          <w:tcPr>
            <w:tcW w:w="2520" w:type="dxa"/>
            <w:shd w:val="clear" w:color="auto" w:fill="auto"/>
            <w:noWrap/>
          </w:tcPr>
          <w:p w14:paraId="66288DAB" w14:textId="57435311" w:rsidR="00EF4A3C" w:rsidRPr="006C27B0" w:rsidRDefault="00EF4A3C" w:rsidP="00EF4A3C">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What about the dynamic fragmentation case for a STA affiliated with an MLD. Clarify what the rules are for a STA affiliated with an MLD and dynamic fragmentation.</w:t>
            </w:r>
          </w:p>
        </w:tc>
        <w:tc>
          <w:tcPr>
            <w:tcW w:w="2340" w:type="dxa"/>
            <w:shd w:val="clear" w:color="auto" w:fill="auto"/>
            <w:noWrap/>
          </w:tcPr>
          <w:p w14:paraId="3CCFBFC6" w14:textId="4CD69E06" w:rsidR="00EF4A3C" w:rsidRPr="006C27B0" w:rsidRDefault="00EF4A3C" w:rsidP="00EF4A3C">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As in comment.</w:t>
            </w:r>
          </w:p>
        </w:tc>
        <w:tc>
          <w:tcPr>
            <w:tcW w:w="3150" w:type="dxa"/>
            <w:shd w:val="clear" w:color="auto" w:fill="auto"/>
          </w:tcPr>
          <w:p w14:paraId="1FD5A0FF" w14:textId="77777777" w:rsidR="00280FCD" w:rsidRPr="006C27B0" w:rsidRDefault="00280FCD" w:rsidP="00280FCD">
            <w:pPr>
              <w:suppressAutoHyphens/>
              <w:spacing w:after="0"/>
              <w:rPr>
                <w:ins w:id="1026" w:author="Alfred Aster" w:date="2022-10-16T22:43:00Z"/>
                <w:rFonts w:ascii="Times New Roman" w:hAnsi="Times New Roman" w:cs="Times New Roman"/>
                <w:bCs/>
                <w:strike/>
                <w:color w:val="FF0000"/>
                <w:sz w:val="18"/>
                <w:szCs w:val="18"/>
              </w:rPr>
            </w:pPr>
            <w:ins w:id="1027" w:author="Alfred Aster" w:date="2022-10-16T22:43:00Z">
              <w:r w:rsidRPr="006C27B0">
                <w:rPr>
                  <w:rFonts w:ascii="Times New Roman" w:hAnsi="Times New Roman" w:cs="Times New Roman"/>
                  <w:bCs/>
                  <w:strike/>
                  <w:color w:val="FF0000"/>
                  <w:sz w:val="18"/>
                  <w:szCs w:val="18"/>
                </w:rPr>
                <w:t>Pending SP</w:t>
              </w:r>
            </w:ins>
          </w:p>
          <w:p w14:paraId="618E114E" w14:textId="77777777" w:rsidR="00280FCD" w:rsidRPr="006C27B0" w:rsidRDefault="00280FCD" w:rsidP="00280FCD">
            <w:pPr>
              <w:suppressAutoHyphens/>
              <w:spacing w:after="0"/>
              <w:rPr>
                <w:ins w:id="1028" w:author="Alfred Aster" w:date="2022-10-16T22:43:00Z"/>
                <w:rFonts w:ascii="Times New Roman" w:hAnsi="Times New Roman" w:cs="Times New Roman"/>
                <w:bCs/>
                <w:strike/>
                <w:color w:val="FF0000"/>
                <w:sz w:val="18"/>
                <w:szCs w:val="18"/>
              </w:rPr>
            </w:pPr>
          </w:p>
          <w:p w14:paraId="2BDB5767" w14:textId="7E0C49B5"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Reject</w:t>
            </w:r>
            <w:del w:id="1029" w:author="Alfred Aster" w:date="2022-10-20T14:58:00Z">
              <w:r w:rsidRPr="006C27B0" w:rsidDel="004F3BCE">
                <w:rPr>
                  <w:rFonts w:ascii="Times New Roman" w:hAnsi="Times New Roman" w:cs="Times New Roman"/>
                  <w:bCs/>
                  <w:strike/>
                  <w:color w:val="FF0000"/>
                  <w:sz w:val="18"/>
                  <w:szCs w:val="18"/>
                </w:rPr>
                <w:delText>ed</w:delText>
              </w:r>
            </w:del>
            <w:ins w:id="1030" w:author="Alfred Aster" w:date="2022-10-20T14:58:00Z">
              <w:r w:rsidR="004F3BCE" w:rsidRPr="006C27B0">
                <w:rPr>
                  <w:rFonts w:ascii="Times New Roman" w:hAnsi="Times New Roman" w:cs="Times New Roman"/>
                  <w:bCs/>
                  <w:strike/>
                  <w:color w:val="FF0000"/>
                  <w:sz w:val="18"/>
                  <w:szCs w:val="18"/>
                </w:rPr>
                <w:t>–</w:t>
              </w:r>
            </w:ins>
            <w:r w:rsidRPr="006C27B0">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1BBB7034" w14:textId="5FD0973F" w:rsidR="00EF4A3C" w:rsidRPr="006C27B0" w:rsidRDefault="00EF4A3C" w:rsidP="00EF4A3C">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br/>
              <w:t>This CID is discussed on September 9, 2022, but no straw poll is conducted yet.</w:t>
            </w:r>
            <w:r w:rsidRPr="006C27B0">
              <w:rPr>
                <w:rFonts w:ascii="Times New Roman" w:hAnsi="Times New Roman" w:cs="Times New Roman"/>
                <w:strike/>
                <w:color w:val="FF0000"/>
                <w:sz w:val="18"/>
                <w:szCs w:val="18"/>
              </w:rPr>
              <w:br/>
            </w:r>
          </w:p>
          <w:p w14:paraId="65A32F02"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Abhishek Patil</w:t>
            </w:r>
            <w:r w:rsidRPr="006C27B0">
              <w:rPr>
                <w:rFonts w:ascii="Times New Roman" w:hAnsi="Times New Roman" w:cs="Times New Roman"/>
                <w:bCs/>
                <w:strike/>
                <w:color w:val="FF0000"/>
                <w:sz w:val="18"/>
                <w:szCs w:val="18"/>
              </w:rPr>
              <w:tab/>
              <w:t>22/1336r1</w:t>
            </w:r>
          </w:p>
          <w:p w14:paraId="273FBA1D" w14:textId="0CDF17DD"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Notes from Discussion:</w:t>
            </w:r>
          </w:p>
          <w:p w14:paraId="52D3C1CA"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&lt;&gt;</w:t>
            </w:r>
          </w:p>
          <w:p w14:paraId="08FCE2EE" w14:textId="076AB3FD" w:rsidR="00B45EC9" w:rsidRPr="006C27B0" w:rsidRDefault="00B45EC9" w:rsidP="00EF4A3C">
            <w:pPr>
              <w:suppressAutoHyphens/>
              <w:spacing w:after="0"/>
              <w:rPr>
                <w:rFonts w:ascii="Times New Roman" w:hAnsi="Times New Roman" w:cs="Times New Roman"/>
                <w:bCs/>
                <w:strike/>
                <w:color w:val="FF0000"/>
                <w:sz w:val="18"/>
                <w:szCs w:val="18"/>
              </w:rPr>
            </w:pPr>
          </w:p>
        </w:tc>
      </w:tr>
      <w:tr w:rsidR="00EF4A3C" w:rsidRPr="008B0293" w14:paraId="40156787" w14:textId="77777777" w:rsidTr="00221221">
        <w:trPr>
          <w:trHeight w:val="220"/>
          <w:jc w:val="center"/>
        </w:trPr>
        <w:tc>
          <w:tcPr>
            <w:tcW w:w="715" w:type="dxa"/>
            <w:shd w:val="clear" w:color="auto" w:fill="auto"/>
            <w:noWrap/>
          </w:tcPr>
          <w:p w14:paraId="06C77D15" w14:textId="391DB2C8" w:rsidR="00EF4A3C" w:rsidRPr="006C27B0" w:rsidRDefault="00EF4A3C" w:rsidP="00EF4A3C">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11917</w:t>
            </w:r>
          </w:p>
        </w:tc>
        <w:tc>
          <w:tcPr>
            <w:tcW w:w="990" w:type="dxa"/>
          </w:tcPr>
          <w:p w14:paraId="2E163FA2" w14:textId="43606F4F" w:rsidR="00EF4A3C" w:rsidRPr="006C27B0" w:rsidRDefault="00EF4A3C" w:rsidP="00EF4A3C">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Alfred Asterjadhi</w:t>
            </w:r>
          </w:p>
        </w:tc>
        <w:tc>
          <w:tcPr>
            <w:tcW w:w="900" w:type="dxa"/>
            <w:shd w:val="clear" w:color="auto" w:fill="auto"/>
            <w:noWrap/>
          </w:tcPr>
          <w:p w14:paraId="2693FBC0" w14:textId="607926C4" w:rsidR="00EF4A3C" w:rsidRPr="006C27B0" w:rsidRDefault="00EF4A3C" w:rsidP="00EF4A3C">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11.20.6.5.1</w:t>
            </w:r>
          </w:p>
        </w:tc>
        <w:tc>
          <w:tcPr>
            <w:tcW w:w="720" w:type="dxa"/>
          </w:tcPr>
          <w:p w14:paraId="162DBCAF" w14:textId="22D11E32" w:rsidR="00EF4A3C" w:rsidRPr="006C27B0" w:rsidRDefault="00EF4A3C" w:rsidP="00EF4A3C">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329.23</w:t>
            </w:r>
          </w:p>
        </w:tc>
        <w:tc>
          <w:tcPr>
            <w:tcW w:w="2520" w:type="dxa"/>
            <w:shd w:val="clear" w:color="auto" w:fill="auto"/>
            <w:noWrap/>
          </w:tcPr>
          <w:p w14:paraId="73AC476F" w14:textId="4B803AB5" w:rsidR="00EF4A3C" w:rsidRPr="006C27B0" w:rsidRDefault="00EF4A3C" w:rsidP="00EF4A3C">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A TDLS STA that sets up operation with a 320 MHz off-channel needs to first operate in the 6 GHz band. I believe TDLS STAs cannot operate in the 6 GHz band without the supervision of an AP.</w:t>
            </w:r>
          </w:p>
        </w:tc>
        <w:tc>
          <w:tcPr>
            <w:tcW w:w="2340" w:type="dxa"/>
            <w:shd w:val="clear" w:color="auto" w:fill="auto"/>
            <w:noWrap/>
          </w:tcPr>
          <w:p w14:paraId="333D6091" w14:textId="115903BB" w:rsidR="00EF4A3C" w:rsidRPr="006C27B0" w:rsidRDefault="00EF4A3C" w:rsidP="00EF4A3C">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As in comment.</w:t>
            </w:r>
          </w:p>
        </w:tc>
        <w:tc>
          <w:tcPr>
            <w:tcW w:w="3150" w:type="dxa"/>
            <w:shd w:val="clear" w:color="auto" w:fill="auto"/>
          </w:tcPr>
          <w:p w14:paraId="18C21066" w14:textId="77777777" w:rsidR="00D80136" w:rsidRPr="006C27B0" w:rsidRDefault="00D80136" w:rsidP="00D80136">
            <w:pPr>
              <w:suppressAutoHyphens/>
              <w:spacing w:after="0"/>
              <w:rPr>
                <w:ins w:id="1031" w:author="Alfred Aster" w:date="2022-10-16T22:38:00Z"/>
                <w:rFonts w:ascii="Times New Roman" w:hAnsi="Times New Roman" w:cs="Times New Roman"/>
                <w:bCs/>
                <w:strike/>
                <w:color w:val="FF0000"/>
                <w:sz w:val="18"/>
                <w:szCs w:val="18"/>
              </w:rPr>
            </w:pPr>
            <w:ins w:id="1032" w:author="Alfred Aster" w:date="2022-10-16T22:38:00Z">
              <w:r w:rsidRPr="006C27B0">
                <w:rPr>
                  <w:rFonts w:ascii="Times New Roman" w:hAnsi="Times New Roman" w:cs="Times New Roman"/>
                  <w:bCs/>
                  <w:strike/>
                  <w:color w:val="FF0000"/>
                  <w:sz w:val="18"/>
                  <w:szCs w:val="18"/>
                </w:rPr>
                <w:t>Pending SP</w:t>
              </w:r>
            </w:ins>
          </w:p>
          <w:p w14:paraId="6C4B1601" w14:textId="77777777" w:rsidR="00D80136" w:rsidRPr="006C27B0" w:rsidRDefault="00D80136" w:rsidP="00B45EC9">
            <w:pPr>
              <w:suppressAutoHyphens/>
              <w:spacing w:after="0"/>
              <w:rPr>
                <w:ins w:id="1033" w:author="Alfred Aster" w:date="2022-10-16T22:38:00Z"/>
                <w:rFonts w:ascii="Times New Roman" w:hAnsi="Times New Roman" w:cs="Times New Roman"/>
                <w:bCs/>
                <w:strike/>
                <w:color w:val="FF0000"/>
                <w:sz w:val="18"/>
                <w:szCs w:val="18"/>
              </w:rPr>
            </w:pPr>
          </w:p>
          <w:p w14:paraId="6F018582" w14:textId="6ACA00B3"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Reject</w:t>
            </w:r>
            <w:del w:id="1034" w:author="Alfred Aster" w:date="2022-10-20T14:58:00Z">
              <w:r w:rsidRPr="006C27B0" w:rsidDel="004F3BCE">
                <w:rPr>
                  <w:rFonts w:ascii="Times New Roman" w:hAnsi="Times New Roman" w:cs="Times New Roman"/>
                  <w:bCs/>
                  <w:strike/>
                  <w:color w:val="FF0000"/>
                  <w:sz w:val="18"/>
                  <w:szCs w:val="18"/>
                </w:rPr>
                <w:delText>ed</w:delText>
              </w:r>
            </w:del>
            <w:ins w:id="1035" w:author="Alfred Aster" w:date="2022-10-20T14:58:00Z">
              <w:r w:rsidR="004F3BCE" w:rsidRPr="006C27B0">
                <w:rPr>
                  <w:rFonts w:ascii="Times New Roman" w:hAnsi="Times New Roman" w:cs="Times New Roman"/>
                  <w:bCs/>
                  <w:strike/>
                  <w:color w:val="FF0000"/>
                  <w:sz w:val="18"/>
                  <w:szCs w:val="18"/>
                </w:rPr>
                <w:t>–</w:t>
              </w:r>
            </w:ins>
            <w:r w:rsidRPr="006C27B0">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1BB4AE27" w14:textId="2ECA8477" w:rsidR="007A6FF5" w:rsidRPr="006C27B0" w:rsidRDefault="00EF4A3C" w:rsidP="00EF4A3C">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br/>
              <w:t>This CID is discussed on September 12, 2022, but no straw poll is conducted yet.</w:t>
            </w:r>
            <w:r w:rsidRPr="006C27B0">
              <w:rPr>
                <w:rFonts w:ascii="Times New Roman" w:hAnsi="Times New Roman" w:cs="Times New Roman"/>
                <w:strike/>
                <w:color w:val="FF0000"/>
                <w:sz w:val="18"/>
                <w:szCs w:val="18"/>
              </w:rPr>
              <w:br/>
            </w:r>
          </w:p>
          <w:p w14:paraId="69D186B1"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Abhishek Patil</w:t>
            </w:r>
            <w:r w:rsidRPr="006C27B0">
              <w:rPr>
                <w:rFonts w:ascii="Times New Roman" w:hAnsi="Times New Roman" w:cs="Times New Roman"/>
                <w:bCs/>
                <w:strike/>
                <w:color w:val="FF0000"/>
                <w:sz w:val="18"/>
                <w:szCs w:val="18"/>
              </w:rPr>
              <w:tab/>
              <w:t>22/1422r1</w:t>
            </w:r>
          </w:p>
          <w:p w14:paraId="05D652E8" w14:textId="6D72D7E6"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Notes from Discussion:</w:t>
            </w:r>
          </w:p>
          <w:p w14:paraId="0A3752A8"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&lt;&gt;</w:t>
            </w:r>
          </w:p>
          <w:p w14:paraId="54AE5C3D" w14:textId="01617D27" w:rsidR="00B45EC9" w:rsidRPr="006C27B0" w:rsidRDefault="00B45EC9" w:rsidP="00EF4A3C">
            <w:pPr>
              <w:suppressAutoHyphens/>
              <w:spacing w:after="0"/>
              <w:rPr>
                <w:rFonts w:ascii="Times New Roman" w:hAnsi="Times New Roman" w:cs="Times New Roman"/>
                <w:bCs/>
                <w:strike/>
                <w:color w:val="FF0000"/>
                <w:sz w:val="18"/>
                <w:szCs w:val="18"/>
              </w:rPr>
            </w:pPr>
          </w:p>
        </w:tc>
      </w:tr>
      <w:tr w:rsidR="00EF4A3C" w:rsidRPr="008B0293" w14:paraId="795C40A3" w14:textId="77777777" w:rsidTr="00221221">
        <w:trPr>
          <w:trHeight w:val="220"/>
          <w:jc w:val="center"/>
        </w:trPr>
        <w:tc>
          <w:tcPr>
            <w:tcW w:w="715" w:type="dxa"/>
            <w:shd w:val="clear" w:color="auto" w:fill="auto"/>
            <w:noWrap/>
          </w:tcPr>
          <w:p w14:paraId="5B270F37" w14:textId="659AFC91" w:rsidR="00EF4A3C" w:rsidRPr="006C27B0" w:rsidRDefault="00EF4A3C" w:rsidP="00EF4A3C">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11927</w:t>
            </w:r>
          </w:p>
        </w:tc>
        <w:tc>
          <w:tcPr>
            <w:tcW w:w="990" w:type="dxa"/>
          </w:tcPr>
          <w:p w14:paraId="047F8F9E" w14:textId="05D842D6" w:rsidR="00EF4A3C" w:rsidRPr="006C27B0" w:rsidRDefault="00EF4A3C" w:rsidP="00EF4A3C">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Alfred Asterjadhi</w:t>
            </w:r>
          </w:p>
        </w:tc>
        <w:tc>
          <w:tcPr>
            <w:tcW w:w="900" w:type="dxa"/>
            <w:shd w:val="clear" w:color="auto" w:fill="auto"/>
            <w:noWrap/>
          </w:tcPr>
          <w:p w14:paraId="2CB563B0" w14:textId="1EF0C579" w:rsidR="00EF4A3C" w:rsidRPr="006C27B0" w:rsidRDefault="00EF4A3C" w:rsidP="00EF4A3C">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35.2.1.2.2</w:t>
            </w:r>
          </w:p>
        </w:tc>
        <w:tc>
          <w:tcPr>
            <w:tcW w:w="720" w:type="dxa"/>
          </w:tcPr>
          <w:p w14:paraId="45BE0EC2" w14:textId="15D470B3" w:rsidR="00EF4A3C" w:rsidRPr="006C27B0" w:rsidRDefault="00EF4A3C" w:rsidP="00EF4A3C">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400.62</w:t>
            </w:r>
          </w:p>
        </w:tc>
        <w:tc>
          <w:tcPr>
            <w:tcW w:w="2520" w:type="dxa"/>
            <w:shd w:val="clear" w:color="auto" w:fill="auto"/>
            <w:noWrap/>
          </w:tcPr>
          <w:p w14:paraId="27490EAE" w14:textId="5CAA2DE8" w:rsidR="00EF4A3C" w:rsidRPr="006C27B0" w:rsidRDefault="00EF4A3C" w:rsidP="00EF4A3C">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 xml:space="preserve">This sentence is very confusing. Please rephrase it to make it clearer. </w:t>
            </w:r>
            <w:del w:id="1036" w:author="Alfred Aster" w:date="2022-10-20T14:58:00Z">
              <w:r w:rsidRPr="006C27B0" w:rsidDel="004F3BCE">
                <w:rPr>
                  <w:rFonts w:ascii="Times New Roman" w:hAnsi="Times New Roman" w:cs="Times New Roman"/>
                  <w:strike/>
                  <w:color w:val="FF0000"/>
                  <w:sz w:val="18"/>
                  <w:szCs w:val="18"/>
                </w:rPr>
                <w:delText>In partic</w:delText>
              </w:r>
            </w:del>
            <w:ins w:id="1037" w:author="Alfred Aster" w:date="2022-10-20T14:58:00Z">
              <w:r w:rsidR="004F3BCE" w:rsidRPr="006C27B0">
                <w:rPr>
                  <w:rFonts w:ascii="Times New Roman" w:hAnsi="Times New Roman" w:cs="Times New Roman"/>
                  <w:strike/>
                  <w:color w:val="FF0000"/>
                  <w:sz w:val="18"/>
                  <w:szCs w:val="18"/>
                </w:rPr>
                <w:pgNum/>
              </w:r>
              <w:proofErr w:type="spellStart"/>
              <w:r w:rsidR="004F3BCE" w:rsidRPr="006C27B0">
                <w:rPr>
                  <w:rFonts w:ascii="Times New Roman" w:hAnsi="Times New Roman" w:cs="Times New Roman"/>
                  <w:strike/>
                  <w:color w:val="FF0000"/>
                  <w:sz w:val="18"/>
                  <w:szCs w:val="18"/>
                </w:rPr>
                <w:t>ropped</w:t>
              </w:r>
              <w:proofErr w:type="spellEnd"/>
              <w:r w:rsidR="004F3BCE" w:rsidRPr="006C27B0">
                <w:rPr>
                  <w:rFonts w:ascii="Times New Roman" w:hAnsi="Times New Roman" w:cs="Times New Roman"/>
                  <w:strike/>
                  <w:color w:val="FF0000"/>
                  <w:sz w:val="18"/>
                  <w:szCs w:val="18"/>
                </w:rPr>
                <w:pgNum/>
              </w:r>
              <w:r w:rsidR="004F3BCE" w:rsidRPr="006C27B0">
                <w:rPr>
                  <w:rFonts w:ascii="Times New Roman" w:hAnsi="Times New Roman" w:cs="Times New Roman"/>
                  <w:strike/>
                  <w:color w:val="FF0000"/>
                  <w:sz w:val="18"/>
                  <w:szCs w:val="18"/>
                </w:rPr>
                <w:t>t</w:t>
              </w:r>
              <w:r w:rsidR="004F3BCE" w:rsidRPr="006C27B0">
                <w:rPr>
                  <w:rFonts w:ascii="Times New Roman" w:hAnsi="Times New Roman" w:cs="Times New Roman"/>
                  <w:strike/>
                  <w:color w:val="FF0000"/>
                  <w:sz w:val="18"/>
                  <w:szCs w:val="18"/>
                </w:rPr>
                <w:pgNum/>
              </w:r>
            </w:ins>
            <w:proofErr w:type="spellStart"/>
            <w:r w:rsidRPr="006C27B0">
              <w:rPr>
                <w:rFonts w:ascii="Times New Roman" w:hAnsi="Times New Roman" w:cs="Times New Roman"/>
                <w:strike/>
                <w:color w:val="FF0000"/>
                <w:sz w:val="18"/>
                <w:szCs w:val="18"/>
              </w:rPr>
              <w:t>ulr</w:t>
            </w:r>
            <w:proofErr w:type="spellEnd"/>
            <w:r w:rsidRPr="006C27B0">
              <w:rPr>
                <w:rFonts w:ascii="Times New Roman" w:hAnsi="Times New Roman" w:cs="Times New Roman"/>
                <w:strike/>
                <w:color w:val="FF0000"/>
                <w:sz w:val="18"/>
                <w:szCs w:val="18"/>
              </w:rPr>
              <w:t xml:space="preserve"> the if condition is very difficult to decode.</w:t>
            </w:r>
          </w:p>
        </w:tc>
        <w:tc>
          <w:tcPr>
            <w:tcW w:w="2340" w:type="dxa"/>
            <w:shd w:val="clear" w:color="auto" w:fill="auto"/>
            <w:noWrap/>
          </w:tcPr>
          <w:p w14:paraId="38C4F9C2" w14:textId="64B8980C" w:rsidR="00EF4A3C" w:rsidRPr="006C27B0" w:rsidRDefault="00EF4A3C" w:rsidP="00EF4A3C">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As in comment.</w:t>
            </w:r>
          </w:p>
        </w:tc>
        <w:tc>
          <w:tcPr>
            <w:tcW w:w="3150" w:type="dxa"/>
            <w:shd w:val="clear" w:color="auto" w:fill="auto"/>
          </w:tcPr>
          <w:p w14:paraId="791CA7F3" w14:textId="77777777" w:rsidR="00691CB5" w:rsidRPr="006C27B0" w:rsidRDefault="00691CB5" w:rsidP="00691CB5">
            <w:pPr>
              <w:suppressAutoHyphens/>
              <w:spacing w:after="0"/>
              <w:rPr>
                <w:ins w:id="1038" w:author="Alfred Aster" w:date="2022-10-18T10:30:00Z"/>
                <w:rFonts w:ascii="Times New Roman" w:hAnsi="Times New Roman" w:cs="Times New Roman"/>
                <w:bCs/>
                <w:strike/>
                <w:color w:val="FF0000"/>
                <w:sz w:val="18"/>
                <w:szCs w:val="18"/>
              </w:rPr>
            </w:pPr>
            <w:ins w:id="1039" w:author="Alfred Aster" w:date="2022-10-18T10:30:00Z">
              <w:r w:rsidRPr="006C27B0">
                <w:rPr>
                  <w:rFonts w:ascii="Times New Roman" w:hAnsi="Times New Roman" w:cs="Times New Roman"/>
                  <w:bCs/>
                  <w:strike/>
                  <w:color w:val="FF0000"/>
                  <w:sz w:val="18"/>
                  <w:szCs w:val="18"/>
                </w:rPr>
                <w:t>Pending SP</w:t>
              </w:r>
            </w:ins>
          </w:p>
          <w:p w14:paraId="5B640E6F" w14:textId="77777777" w:rsidR="00691CB5" w:rsidRPr="006C27B0" w:rsidRDefault="00691CB5" w:rsidP="00691CB5">
            <w:pPr>
              <w:suppressAutoHyphens/>
              <w:spacing w:after="0"/>
              <w:rPr>
                <w:ins w:id="1040" w:author="Alfred Aster" w:date="2022-10-18T10:30:00Z"/>
                <w:rFonts w:ascii="Times New Roman" w:hAnsi="Times New Roman" w:cs="Times New Roman"/>
                <w:bCs/>
                <w:strike/>
                <w:color w:val="FF0000"/>
                <w:sz w:val="18"/>
                <w:szCs w:val="18"/>
              </w:rPr>
            </w:pPr>
          </w:p>
          <w:p w14:paraId="47F94774" w14:textId="0596C734"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Reject</w:t>
            </w:r>
            <w:del w:id="1041" w:author="Alfred Aster" w:date="2022-10-20T14:58:00Z">
              <w:r w:rsidRPr="006C27B0" w:rsidDel="004F3BCE">
                <w:rPr>
                  <w:rFonts w:ascii="Times New Roman" w:hAnsi="Times New Roman" w:cs="Times New Roman"/>
                  <w:bCs/>
                  <w:strike/>
                  <w:color w:val="FF0000"/>
                  <w:sz w:val="18"/>
                  <w:szCs w:val="18"/>
                </w:rPr>
                <w:delText>ed</w:delText>
              </w:r>
            </w:del>
            <w:ins w:id="1042" w:author="Alfred Aster" w:date="2022-10-20T14:58:00Z">
              <w:r w:rsidR="004F3BCE" w:rsidRPr="006C27B0">
                <w:rPr>
                  <w:rFonts w:ascii="Times New Roman" w:hAnsi="Times New Roman" w:cs="Times New Roman"/>
                  <w:bCs/>
                  <w:strike/>
                  <w:color w:val="FF0000"/>
                  <w:sz w:val="18"/>
                  <w:szCs w:val="18"/>
                </w:rPr>
                <w:t>–</w:t>
              </w:r>
            </w:ins>
            <w:r w:rsidRPr="006C27B0">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113A30B4" w14:textId="65CBDA6A" w:rsidR="00EF4A3C" w:rsidRPr="006C27B0" w:rsidRDefault="00EF4A3C" w:rsidP="00EF4A3C">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lastRenderedPageBreak/>
              <w:br/>
              <w:t>This CID is discussed on September 13, 2022, but no straw poll is conducted yet.</w:t>
            </w:r>
          </w:p>
          <w:p w14:paraId="28F17A4E" w14:textId="77777777" w:rsidR="007A6FF5" w:rsidRPr="006C27B0" w:rsidRDefault="007A6FF5" w:rsidP="00EF4A3C">
            <w:pPr>
              <w:suppressAutoHyphens/>
              <w:spacing w:after="0"/>
              <w:rPr>
                <w:rFonts w:ascii="Times New Roman" w:hAnsi="Times New Roman" w:cs="Times New Roman"/>
                <w:strike/>
                <w:color w:val="FF0000"/>
                <w:sz w:val="18"/>
                <w:szCs w:val="18"/>
              </w:rPr>
            </w:pPr>
          </w:p>
          <w:p w14:paraId="3AFAF5CA"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Dibakar Das</w:t>
            </w:r>
            <w:r w:rsidRPr="006C27B0">
              <w:rPr>
                <w:rFonts w:ascii="Times New Roman" w:hAnsi="Times New Roman" w:cs="Times New Roman"/>
                <w:bCs/>
                <w:strike/>
                <w:color w:val="FF0000"/>
                <w:sz w:val="18"/>
                <w:szCs w:val="18"/>
              </w:rPr>
              <w:tab/>
              <w:t>22/1189r3</w:t>
            </w:r>
          </w:p>
          <w:p w14:paraId="3ED56C35" w14:textId="79332AB9"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Notes from Discussion:</w:t>
            </w:r>
          </w:p>
          <w:p w14:paraId="1CA5029A"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&lt;&gt;</w:t>
            </w:r>
          </w:p>
          <w:p w14:paraId="77AE6B6E" w14:textId="0D184F22" w:rsidR="00B45EC9" w:rsidRPr="006C27B0" w:rsidRDefault="00B45EC9" w:rsidP="00EF4A3C">
            <w:pPr>
              <w:suppressAutoHyphens/>
              <w:spacing w:after="0"/>
              <w:rPr>
                <w:rFonts w:ascii="Times New Roman" w:hAnsi="Times New Roman" w:cs="Times New Roman"/>
                <w:bCs/>
                <w:strike/>
                <w:color w:val="FF0000"/>
                <w:sz w:val="18"/>
                <w:szCs w:val="18"/>
              </w:rPr>
            </w:pPr>
          </w:p>
        </w:tc>
      </w:tr>
      <w:tr w:rsidR="00EF4A3C" w:rsidRPr="008B0293" w14:paraId="713F38FC" w14:textId="77777777" w:rsidTr="00221221">
        <w:trPr>
          <w:trHeight w:val="220"/>
          <w:jc w:val="center"/>
        </w:trPr>
        <w:tc>
          <w:tcPr>
            <w:tcW w:w="715" w:type="dxa"/>
            <w:shd w:val="clear" w:color="auto" w:fill="auto"/>
            <w:noWrap/>
          </w:tcPr>
          <w:p w14:paraId="103177F1" w14:textId="5488BE65" w:rsidR="00EF4A3C" w:rsidRPr="006C27B0" w:rsidRDefault="00EF4A3C" w:rsidP="00EF4A3C">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lastRenderedPageBreak/>
              <w:t>11928</w:t>
            </w:r>
          </w:p>
        </w:tc>
        <w:tc>
          <w:tcPr>
            <w:tcW w:w="990" w:type="dxa"/>
          </w:tcPr>
          <w:p w14:paraId="54D3207B" w14:textId="1CFCFA71" w:rsidR="00EF4A3C" w:rsidRPr="006C27B0" w:rsidRDefault="00EF4A3C" w:rsidP="00EF4A3C">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Alfred Asterjadhi</w:t>
            </w:r>
          </w:p>
        </w:tc>
        <w:tc>
          <w:tcPr>
            <w:tcW w:w="900" w:type="dxa"/>
            <w:shd w:val="clear" w:color="auto" w:fill="auto"/>
            <w:noWrap/>
          </w:tcPr>
          <w:p w14:paraId="4291F6E9" w14:textId="18ADDF8D" w:rsidR="00EF4A3C" w:rsidRPr="006C27B0" w:rsidRDefault="00EF4A3C" w:rsidP="00EF4A3C">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35.2.1.2.3</w:t>
            </w:r>
          </w:p>
        </w:tc>
        <w:tc>
          <w:tcPr>
            <w:tcW w:w="720" w:type="dxa"/>
          </w:tcPr>
          <w:p w14:paraId="74BA1585" w14:textId="6165D9DF" w:rsidR="00EF4A3C" w:rsidRPr="006C27B0" w:rsidRDefault="00EF4A3C" w:rsidP="00EF4A3C">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401.41</w:t>
            </w:r>
          </w:p>
        </w:tc>
        <w:tc>
          <w:tcPr>
            <w:tcW w:w="2520" w:type="dxa"/>
            <w:shd w:val="clear" w:color="auto" w:fill="auto"/>
            <w:noWrap/>
          </w:tcPr>
          <w:p w14:paraId="21D87718" w14:textId="1B641BF4" w:rsidR="00EF4A3C" w:rsidRPr="006C27B0" w:rsidRDefault="00EF4A3C" w:rsidP="00EF4A3C">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Several suggestions: to an associated AP that supports its reception (one that has the CAS control Support and RDG bit support to 1). And the CAS control field mentioned here is the one contained in the MPDU.</w:t>
            </w:r>
          </w:p>
        </w:tc>
        <w:tc>
          <w:tcPr>
            <w:tcW w:w="2340" w:type="dxa"/>
            <w:shd w:val="clear" w:color="auto" w:fill="auto"/>
            <w:noWrap/>
          </w:tcPr>
          <w:p w14:paraId="085D9D3A" w14:textId="6A910E3E" w:rsidR="00EF4A3C" w:rsidRPr="006C27B0" w:rsidRDefault="00EF4A3C" w:rsidP="00EF4A3C">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As in comment.</w:t>
            </w:r>
          </w:p>
        </w:tc>
        <w:tc>
          <w:tcPr>
            <w:tcW w:w="3150" w:type="dxa"/>
            <w:shd w:val="clear" w:color="auto" w:fill="auto"/>
          </w:tcPr>
          <w:p w14:paraId="2514CD18" w14:textId="77777777" w:rsidR="00691CB5" w:rsidRPr="006C27B0" w:rsidRDefault="00691CB5" w:rsidP="00691CB5">
            <w:pPr>
              <w:suppressAutoHyphens/>
              <w:spacing w:after="0"/>
              <w:rPr>
                <w:ins w:id="1043" w:author="Alfred Aster" w:date="2022-10-18T10:31:00Z"/>
                <w:rFonts w:ascii="Times New Roman" w:hAnsi="Times New Roman" w:cs="Times New Roman"/>
                <w:bCs/>
                <w:strike/>
                <w:color w:val="FF0000"/>
                <w:sz w:val="18"/>
                <w:szCs w:val="18"/>
              </w:rPr>
            </w:pPr>
            <w:ins w:id="1044" w:author="Alfred Aster" w:date="2022-10-18T10:31:00Z">
              <w:r w:rsidRPr="006C27B0">
                <w:rPr>
                  <w:rFonts w:ascii="Times New Roman" w:hAnsi="Times New Roman" w:cs="Times New Roman"/>
                  <w:bCs/>
                  <w:strike/>
                  <w:color w:val="FF0000"/>
                  <w:sz w:val="18"/>
                  <w:szCs w:val="18"/>
                </w:rPr>
                <w:t>Pending SP</w:t>
              </w:r>
            </w:ins>
          </w:p>
          <w:p w14:paraId="2A0CE7BD" w14:textId="77777777" w:rsidR="00691CB5" w:rsidRPr="006C27B0" w:rsidRDefault="00691CB5" w:rsidP="00691CB5">
            <w:pPr>
              <w:suppressAutoHyphens/>
              <w:spacing w:after="0"/>
              <w:rPr>
                <w:ins w:id="1045" w:author="Alfred Aster" w:date="2022-10-18T10:31:00Z"/>
                <w:rFonts w:ascii="Times New Roman" w:hAnsi="Times New Roman" w:cs="Times New Roman"/>
                <w:bCs/>
                <w:strike/>
                <w:color w:val="FF0000"/>
                <w:sz w:val="18"/>
                <w:szCs w:val="18"/>
              </w:rPr>
            </w:pPr>
          </w:p>
          <w:p w14:paraId="647770FB" w14:textId="29F84809" w:rsidR="007A6FF5" w:rsidRPr="006C27B0" w:rsidRDefault="008C027F" w:rsidP="007A6FF5">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Reject</w:t>
            </w:r>
            <w:del w:id="1046" w:author="Alfred Aster" w:date="2022-10-20T14:58:00Z">
              <w:r w:rsidRPr="006C27B0" w:rsidDel="004F3BCE">
                <w:rPr>
                  <w:rFonts w:ascii="Times New Roman" w:hAnsi="Times New Roman" w:cs="Times New Roman"/>
                  <w:bCs/>
                  <w:strike/>
                  <w:color w:val="FF0000"/>
                  <w:sz w:val="18"/>
                  <w:szCs w:val="18"/>
                </w:rPr>
                <w:delText>ed</w:delText>
              </w:r>
            </w:del>
            <w:ins w:id="1047" w:author="Alfred Aster" w:date="2022-10-20T14:58:00Z">
              <w:r w:rsidR="004F3BCE" w:rsidRPr="006C27B0">
                <w:rPr>
                  <w:rFonts w:ascii="Times New Roman" w:hAnsi="Times New Roman" w:cs="Times New Roman"/>
                  <w:bCs/>
                  <w:strike/>
                  <w:color w:val="FF0000"/>
                  <w:sz w:val="18"/>
                  <w:szCs w:val="18"/>
                </w:rPr>
                <w:t>–</w:t>
              </w:r>
            </w:ins>
            <w:r w:rsidRPr="006C27B0">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3B296299" w14:textId="77777777" w:rsidR="00B45EC9" w:rsidRPr="006C27B0" w:rsidRDefault="00B45EC9" w:rsidP="007A6FF5">
            <w:pPr>
              <w:suppressAutoHyphens/>
              <w:spacing w:after="0"/>
              <w:rPr>
                <w:rFonts w:ascii="Times New Roman" w:hAnsi="Times New Roman" w:cs="Times New Roman"/>
                <w:bCs/>
                <w:strike/>
                <w:color w:val="FF0000"/>
                <w:sz w:val="18"/>
                <w:szCs w:val="18"/>
              </w:rPr>
            </w:pPr>
          </w:p>
          <w:p w14:paraId="1D637842" w14:textId="74B0227F" w:rsidR="00EF4A3C" w:rsidRPr="006C27B0" w:rsidRDefault="007A6FF5" w:rsidP="007A6FF5">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This CID is discussed on September 13, 2022, but no straw poll is conducted yet.</w:t>
            </w:r>
          </w:p>
          <w:p w14:paraId="57C762CD" w14:textId="77777777" w:rsidR="007A6FF5" w:rsidRPr="006C27B0" w:rsidRDefault="007A6FF5" w:rsidP="007A6FF5">
            <w:pPr>
              <w:suppressAutoHyphens/>
              <w:spacing w:after="0"/>
              <w:rPr>
                <w:rFonts w:ascii="Times New Roman" w:hAnsi="Times New Roman" w:cs="Times New Roman"/>
                <w:bCs/>
                <w:strike/>
                <w:color w:val="FF0000"/>
                <w:sz w:val="18"/>
                <w:szCs w:val="18"/>
              </w:rPr>
            </w:pPr>
          </w:p>
          <w:p w14:paraId="29B66AFD"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Dibakar Das</w:t>
            </w:r>
            <w:r w:rsidRPr="006C27B0">
              <w:rPr>
                <w:rFonts w:ascii="Times New Roman" w:hAnsi="Times New Roman" w:cs="Times New Roman"/>
                <w:bCs/>
                <w:strike/>
                <w:color w:val="FF0000"/>
                <w:sz w:val="18"/>
                <w:szCs w:val="18"/>
              </w:rPr>
              <w:tab/>
              <w:t>22/1189r3</w:t>
            </w:r>
          </w:p>
          <w:p w14:paraId="2D5113E3" w14:textId="3439D53E"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Notes from Discussion:</w:t>
            </w:r>
          </w:p>
          <w:p w14:paraId="1A74C78E"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&lt;&gt;</w:t>
            </w:r>
          </w:p>
          <w:p w14:paraId="0A6574D1" w14:textId="5191CEDC" w:rsidR="00B45EC9" w:rsidRPr="006C27B0" w:rsidRDefault="00B45EC9" w:rsidP="007A6FF5">
            <w:pPr>
              <w:suppressAutoHyphens/>
              <w:spacing w:after="0"/>
              <w:rPr>
                <w:rFonts w:ascii="Times New Roman" w:hAnsi="Times New Roman" w:cs="Times New Roman"/>
                <w:bCs/>
                <w:strike/>
                <w:color w:val="FF0000"/>
                <w:sz w:val="18"/>
                <w:szCs w:val="18"/>
              </w:rPr>
            </w:pPr>
          </w:p>
        </w:tc>
      </w:tr>
      <w:tr w:rsidR="002840CE" w:rsidRPr="008B0293" w14:paraId="1125EC76" w14:textId="77777777" w:rsidTr="00221221">
        <w:trPr>
          <w:trHeight w:val="220"/>
          <w:jc w:val="center"/>
        </w:trPr>
        <w:tc>
          <w:tcPr>
            <w:tcW w:w="715" w:type="dxa"/>
            <w:shd w:val="clear" w:color="auto" w:fill="auto"/>
            <w:noWrap/>
          </w:tcPr>
          <w:p w14:paraId="217A0B31" w14:textId="0E263944" w:rsidR="002840CE" w:rsidRPr="006C27B0" w:rsidRDefault="002840CE" w:rsidP="002840CE">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11960</w:t>
            </w:r>
          </w:p>
        </w:tc>
        <w:tc>
          <w:tcPr>
            <w:tcW w:w="990" w:type="dxa"/>
          </w:tcPr>
          <w:p w14:paraId="620C2327" w14:textId="6B6F9DF9" w:rsidR="002840CE" w:rsidRPr="006C27B0" w:rsidRDefault="002840CE" w:rsidP="002840CE">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Jarkko Kneckt</w:t>
            </w:r>
          </w:p>
        </w:tc>
        <w:tc>
          <w:tcPr>
            <w:tcW w:w="900" w:type="dxa"/>
            <w:shd w:val="clear" w:color="auto" w:fill="auto"/>
            <w:noWrap/>
          </w:tcPr>
          <w:p w14:paraId="06AD6C88" w14:textId="3E28E906" w:rsidR="002840CE" w:rsidRPr="006C27B0" w:rsidRDefault="002840CE" w:rsidP="002840CE">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35.3.16.3</w:t>
            </w:r>
          </w:p>
        </w:tc>
        <w:tc>
          <w:tcPr>
            <w:tcW w:w="720" w:type="dxa"/>
          </w:tcPr>
          <w:p w14:paraId="46295D52" w14:textId="42806159" w:rsidR="002840CE" w:rsidRPr="006C27B0" w:rsidRDefault="002840CE" w:rsidP="002840CE">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453.38</w:t>
            </w:r>
          </w:p>
        </w:tc>
        <w:tc>
          <w:tcPr>
            <w:tcW w:w="2520" w:type="dxa"/>
            <w:shd w:val="clear" w:color="auto" w:fill="auto"/>
            <w:noWrap/>
          </w:tcPr>
          <w:p w14:paraId="3BEDEA4E" w14:textId="522368D3" w:rsidR="002840CE" w:rsidRPr="006C27B0" w:rsidRDefault="002840CE" w:rsidP="002840CE">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 xml:space="preserve">In some cases, a STR STA may have buffered UL data on a single TID. The STA may be transmitting UL data on the TID and during this operation it may receive a trigger frame. The response to such a Trigger frame is complicated to organize in STA and it requires a lot of real time scheduling. Sometimes, the STA may not be able to send data as a response to the </w:t>
            </w:r>
            <w:proofErr w:type="spellStart"/>
            <w:r w:rsidRPr="006C27B0">
              <w:rPr>
                <w:rFonts w:ascii="Times New Roman" w:hAnsi="Times New Roman" w:cs="Times New Roman"/>
                <w:strike/>
                <w:color w:val="FF0000"/>
                <w:sz w:val="18"/>
                <w:szCs w:val="18"/>
              </w:rPr>
              <w:t>Tirgger</w:t>
            </w:r>
            <w:proofErr w:type="spellEnd"/>
            <w:r w:rsidRPr="006C27B0">
              <w:rPr>
                <w:rFonts w:ascii="Times New Roman" w:hAnsi="Times New Roman" w:cs="Times New Roman"/>
                <w:strike/>
                <w:color w:val="FF0000"/>
                <w:sz w:val="18"/>
                <w:szCs w:val="18"/>
              </w:rPr>
              <w:t xml:space="preserve"> frame.</w:t>
            </w:r>
          </w:p>
        </w:tc>
        <w:tc>
          <w:tcPr>
            <w:tcW w:w="2340" w:type="dxa"/>
            <w:shd w:val="clear" w:color="auto" w:fill="auto"/>
            <w:noWrap/>
          </w:tcPr>
          <w:p w14:paraId="3142922C" w14:textId="33794A29" w:rsidR="002840CE" w:rsidRPr="006C27B0" w:rsidRDefault="002840CE" w:rsidP="002840CE">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t xml:space="preserve">Please add a note to explain STR STA difficulties to respond to a Trigger frame if it has UL data only on a TID and if the STA is currently transmitting data on </w:t>
            </w:r>
            <w:proofErr w:type="spellStart"/>
            <w:r w:rsidRPr="006C27B0">
              <w:rPr>
                <w:rFonts w:ascii="Times New Roman" w:hAnsi="Times New Roman" w:cs="Times New Roman"/>
                <w:strike/>
                <w:color w:val="FF0000"/>
                <w:sz w:val="18"/>
                <w:szCs w:val="18"/>
              </w:rPr>
              <w:t>otehr</w:t>
            </w:r>
            <w:proofErr w:type="spellEnd"/>
            <w:r w:rsidRPr="006C27B0">
              <w:rPr>
                <w:rFonts w:ascii="Times New Roman" w:hAnsi="Times New Roman" w:cs="Times New Roman"/>
                <w:strike/>
                <w:color w:val="FF0000"/>
                <w:sz w:val="18"/>
                <w:szCs w:val="18"/>
              </w:rPr>
              <w:t xml:space="preserve"> link.</w:t>
            </w:r>
            <w:r w:rsidRPr="006C27B0">
              <w:rPr>
                <w:rFonts w:ascii="Times New Roman" w:hAnsi="Times New Roman" w:cs="Times New Roman"/>
                <w:strike/>
                <w:color w:val="FF0000"/>
                <w:sz w:val="18"/>
                <w:szCs w:val="18"/>
              </w:rPr>
              <w:br/>
              <w:t>The note should explain that  in these cases the STA may send as a response to a basic Trigger frame QoS Null frames with BSR A-Control field signaling available buffered UL frames on the TID. The AP should consider that it should continue to trigger the STA for the buffered traffic, but the STA was not able to respond to the Trigger frame.</w:t>
            </w:r>
          </w:p>
        </w:tc>
        <w:tc>
          <w:tcPr>
            <w:tcW w:w="3150" w:type="dxa"/>
            <w:shd w:val="clear" w:color="auto" w:fill="auto"/>
          </w:tcPr>
          <w:p w14:paraId="088841BD" w14:textId="3DAD5E50" w:rsidR="00870AA8" w:rsidRPr="006C27B0" w:rsidRDefault="00870AA8" w:rsidP="00B45EC9">
            <w:pPr>
              <w:suppressAutoHyphens/>
              <w:spacing w:after="0"/>
              <w:rPr>
                <w:ins w:id="1048" w:author="Alfred Aster" w:date="2022-10-16T22:20:00Z"/>
                <w:rFonts w:ascii="Times New Roman" w:hAnsi="Times New Roman" w:cs="Times New Roman"/>
                <w:bCs/>
                <w:strike/>
                <w:color w:val="FF0000"/>
                <w:sz w:val="18"/>
                <w:szCs w:val="18"/>
              </w:rPr>
            </w:pPr>
            <w:ins w:id="1049" w:author="Alfred Aster" w:date="2022-10-16T22:20:00Z">
              <w:r w:rsidRPr="006C27B0">
                <w:rPr>
                  <w:rFonts w:ascii="Times New Roman" w:hAnsi="Times New Roman" w:cs="Times New Roman"/>
                  <w:bCs/>
                  <w:strike/>
                  <w:color w:val="FF0000"/>
                  <w:sz w:val="18"/>
                  <w:szCs w:val="18"/>
                </w:rPr>
                <w:t>Pending SP</w:t>
              </w:r>
            </w:ins>
          </w:p>
          <w:p w14:paraId="3F07F45C" w14:textId="77777777" w:rsidR="00870AA8" w:rsidRPr="006C27B0" w:rsidRDefault="00870AA8" w:rsidP="00B45EC9">
            <w:pPr>
              <w:suppressAutoHyphens/>
              <w:spacing w:after="0"/>
              <w:rPr>
                <w:ins w:id="1050" w:author="Alfred Aster" w:date="2022-10-16T22:20:00Z"/>
                <w:rFonts w:ascii="Times New Roman" w:hAnsi="Times New Roman" w:cs="Times New Roman"/>
                <w:bCs/>
                <w:strike/>
                <w:color w:val="FF0000"/>
                <w:sz w:val="18"/>
                <w:szCs w:val="18"/>
              </w:rPr>
            </w:pPr>
          </w:p>
          <w:p w14:paraId="765E8500" w14:textId="03F831F1"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Reject</w:t>
            </w:r>
            <w:del w:id="1051" w:author="Alfred Aster" w:date="2022-10-20T14:58:00Z">
              <w:r w:rsidRPr="006C27B0" w:rsidDel="004F3BCE">
                <w:rPr>
                  <w:rFonts w:ascii="Times New Roman" w:hAnsi="Times New Roman" w:cs="Times New Roman"/>
                  <w:bCs/>
                  <w:strike/>
                  <w:color w:val="FF0000"/>
                  <w:sz w:val="18"/>
                  <w:szCs w:val="18"/>
                </w:rPr>
                <w:delText>ed</w:delText>
              </w:r>
            </w:del>
            <w:ins w:id="1052" w:author="Alfred Aster" w:date="2022-10-20T14:58:00Z">
              <w:r w:rsidR="004F3BCE" w:rsidRPr="006C27B0">
                <w:rPr>
                  <w:rFonts w:ascii="Times New Roman" w:hAnsi="Times New Roman" w:cs="Times New Roman"/>
                  <w:bCs/>
                  <w:strike/>
                  <w:color w:val="FF0000"/>
                  <w:sz w:val="18"/>
                  <w:szCs w:val="18"/>
                </w:rPr>
                <w:t>–</w:t>
              </w:r>
            </w:ins>
            <w:r w:rsidRPr="006C27B0">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7226A2DA" w14:textId="025EC143" w:rsidR="002840CE" w:rsidRPr="006C27B0" w:rsidRDefault="002840CE" w:rsidP="002840CE">
            <w:pPr>
              <w:suppressAutoHyphens/>
              <w:spacing w:after="0"/>
              <w:rPr>
                <w:rFonts w:ascii="Times New Roman" w:hAnsi="Times New Roman" w:cs="Times New Roman"/>
                <w:strike/>
                <w:color w:val="FF0000"/>
                <w:sz w:val="18"/>
                <w:szCs w:val="18"/>
              </w:rPr>
            </w:pPr>
            <w:r w:rsidRPr="006C27B0">
              <w:rPr>
                <w:rFonts w:ascii="Times New Roman" w:hAnsi="Times New Roman" w:cs="Times New Roman"/>
                <w:strike/>
                <w:color w:val="FF0000"/>
                <w:sz w:val="18"/>
                <w:szCs w:val="18"/>
              </w:rPr>
              <w:br/>
              <w:t>This CID is discussed on September 7, 2022, but no straw poll is conducted yet.</w:t>
            </w:r>
            <w:r w:rsidRPr="006C27B0">
              <w:rPr>
                <w:rFonts w:ascii="Times New Roman" w:hAnsi="Times New Roman" w:cs="Times New Roman"/>
                <w:strike/>
                <w:color w:val="FF0000"/>
                <w:sz w:val="18"/>
                <w:szCs w:val="18"/>
              </w:rPr>
              <w:br/>
            </w:r>
          </w:p>
          <w:p w14:paraId="1BE8E7A8"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Insun Jang</w:t>
            </w:r>
            <w:r w:rsidRPr="006C27B0">
              <w:rPr>
                <w:rFonts w:ascii="Times New Roman" w:hAnsi="Times New Roman" w:cs="Times New Roman"/>
                <w:bCs/>
                <w:strike/>
                <w:color w:val="FF0000"/>
                <w:sz w:val="18"/>
                <w:szCs w:val="18"/>
              </w:rPr>
              <w:tab/>
              <w:t>22/1400r2</w:t>
            </w:r>
          </w:p>
          <w:p w14:paraId="7DDF4551" w14:textId="6AA01F98"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Notes from Discussion:</w:t>
            </w:r>
          </w:p>
          <w:p w14:paraId="79732650" w14:textId="77777777" w:rsidR="00B45EC9" w:rsidRPr="006C27B0" w:rsidRDefault="00B45EC9" w:rsidP="00B45EC9">
            <w:pPr>
              <w:suppressAutoHyphens/>
              <w:spacing w:after="0"/>
              <w:rPr>
                <w:rFonts w:ascii="Times New Roman" w:hAnsi="Times New Roman" w:cs="Times New Roman"/>
                <w:bCs/>
                <w:strike/>
                <w:color w:val="FF0000"/>
                <w:sz w:val="18"/>
                <w:szCs w:val="18"/>
              </w:rPr>
            </w:pPr>
            <w:r w:rsidRPr="006C27B0">
              <w:rPr>
                <w:rFonts w:ascii="Times New Roman" w:hAnsi="Times New Roman" w:cs="Times New Roman"/>
                <w:bCs/>
                <w:strike/>
                <w:color w:val="FF0000"/>
                <w:sz w:val="18"/>
                <w:szCs w:val="18"/>
              </w:rPr>
              <w:t>&lt;&gt;</w:t>
            </w:r>
          </w:p>
          <w:p w14:paraId="61EE61AC" w14:textId="3AAE6141" w:rsidR="00B45EC9" w:rsidRPr="006C27B0" w:rsidRDefault="00B45EC9" w:rsidP="002840CE">
            <w:pPr>
              <w:suppressAutoHyphens/>
              <w:spacing w:after="0"/>
              <w:rPr>
                <w:rFonts w:ascii="Times New Roman" w:hAnsi="Times New Roman" w:cs="Times New Roman"/>
                <w:bCs/>
                <w:strike/>
                <w:color w:val="FF0000"/>
                <w:sz w:val="18"/>
                <w:szCs w:val="18"/>
              </w:rPr>
            </w:pPr>
          </w:p>
        </w:tc>
      </w:tr>
      <w:tr w:rsidR="002840CE" w:rsidRPr="008B0293" w14:paraId="7768832E" w14:textId="77777777" w:rsidTr="00221221">
        <w:trPr>
          <w:trHeight w:val="220"/>
          <w:jc w:val="center"/>
        </w:trPr>
        <w:tc>
          <w:tcPr>
            <w:tcW w:w="715" w:type="dxa"/>
            <w:shd w:val="clear" w:color="auto" w:fill="auto"/>
            <w:noWrap/>
          </w:tcPr>
          <w:p w14:paraId="0FF528B1" w14:textId="340C431B" w:rsidR="002840CE" w:rsidRPr="00237700" w:rsidRDefault="002840CE" w:rsidP="002840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11962</w:t>
            </w:r>
          </w:p>
        </w:tc>
        <w:tc>
          <w:tcPr>
            <w:tcW w:w="990" w:type="dxa"/>
          </w:tcPr>
          <w:p w14:paraId="4B26D089" w14:textId="55774124" w:rsidR="002840CE" w:rsidRPr="00237700" w:rsidRDefault="002840CE" w:rsidP="002840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Jarkko Kneckt</w:t>
            </w:r>
          </w:p>
        </w:tc>
        <w:tc>
          <w:tcPr>
            <w:tcW w:w="900" w:type="dxa"/>
            <w:shd w:val="clear" w:color="auto" w:fill="auto"/>
            <w:noWrap/>
          </w:tcPr>
          <w:p w14:paraId="2B1B077D" w14:textId="4F1EC2C3" w:rsidR="002840CE" w:rsidRPr="00237700" w:rsidRDefault="002840CE" w:rsidP="002840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35.3.7.1.6</w:t>
            </w:r>
          </w:p>
        </w:tc>
        <w:tc>
          <w:tcPr>
            <w:tcW w:w="720" w:type="dxa"/>
          </w:tcPr>
          <w:p w14:paraId="46FB1995" w14:textId="6A2291B2" w:rsidR="002840CE" w:rsidRPr="00237700" w:rsidRDefault="002840CE" w:rsidP="002840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430.57</w:t>
            </w:r>
          </w:p>
        </w:tc>
        <w:tc>
          <w:tcPr>
            <w:tcW w:w="2520" w:type="dxa"/>
            <w:shd w:val="clear" w:color="auto" w:fill="auto"/>
            <w:noWrap/>
          </w:tcPr>
          <w:p w14:paraId="2A11346F" w14:textId="4B3C5838" w:rsidR="002840CE" w:rsidRPr="00237700" w:rsidRDefault="002840CE" w:rsidP="002840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TWT SP early termination should not be done based on More data bit value. The More data may be set to 1 only for STAs that are in power save mode. If a non-AP MLD has a link in active mode, then more data field may not be set to value 1. This makes More data field unreliable for TWT SP early termination.</w:t>
            </w:r>
          </w:p>
        </w:tc>
        <w:tc>
          <w:tcPr>
            <w:tcW w:w="2340" w:type="dxa"/>
            <w:shd w:val="clear" w:color="auto" w:fill="auto"/>
            <w:noWrap/>
          </w:tcPr>
          <w:p w14:paraId="71154EDA" w14:textId="65112E2A" w:rsidR="002840CE" w:rsidRPr="00237700" w:rsidRDefault="002840CE" w:rsidP="002840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Please, define that more data field is not used to early terminate TWT SPs of non-AP MLDs, because AP may only be capable to transmit value 0 to the STAs that belong to non-AP MLD that has one STA in active mode. Such indication would terminate immediately the TWT SP, which makes TWT SP a broken feature.</w:t>
            </w:r>
          </w:p>
        </w:tc>
        <w:tc>
          <w:tcPr>
            <w:tcW w:w="3150" w:type="dxa"/>
            <w:shd w:val="clear" w:color="auto" w:fill="auto"/>
          </w:tcPr>
          <w:p w14:paraId="4ECDB9E1" w14:textId="25371491"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w:t>
            </w:r>
            <w:del w:id="1053" w:author="Alfred Aster" w:date="2022-10-20T14:58:00Z">
              <w:r w:rsidDel="004F3BCE">
                <w:rPr>
                  <w:rFonts w:ascii="Times New Roman" w:hAnsi="Times New Roman" w:cs="Times New Roman"/>
                  <w:bCs/>
                  <w:sz w:val="18"/>
                  <w:szCs w:val="18"/>
                </w:rPr>
                <w:delText>ed</w:delText>
              </w:r>
            </w:del>
            <w:ins w:id="1054"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comment resolutions in “document”, however the group could not reach consensus on a proposed change that would resolve the comment.</w:t>
            </w:r>
          </w:p>
          <w:p w14:paraId="4DC144E1" w14:textId="5D3E5CAE" w:rsidR="002840CE" w:rsidRPr="00237700" w:rsidRDefault="002840CE" w:rsidP="002840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7, 2022, but no straw poll is conducted yet.</w:t>
            </w:r>
            <w:r w:rsidRPr="00237700">
              <w:rPr>
                <w:rFonts w:ascii="Times New Roman" w:hAnsi="Times New Roman" w:cs="Times New Roman"/>
                <w:sz w:val="18"/>
                <w:szCs w:val="18"/>
              </w:rPr>
              <w:br/>
            </w:r>
          </w:p>
          <w:p w14:paraId="3E9AE652"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Laurent Cariou</w:t>
            </w:r>
            <w:r w:rsidRPr="00B45EC9">
              <w:rPr>
                <w:rFonts w:ascii="Times New Roman" w:hAnsi="Times New Roman" w:cs="Times New Roman"/>
                <w:bCs/>
                <w:sz w:val="18"/>
                <w:szCs w:val="18"/>
              </w:rPr>
              <w:tab/>
              <w:t>22/1429r2</w:t>
            </w:r>
          </w:p>
          <w:p w14:paraId="577B797B" w14:textId="1A22A830"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36F045B1" w14:textId="5BE6F9E4" w:rsidR="00B45EC9" w:rsidRPr="005B4DAB" w:rsidRDefault="00B45EC9" w:rsidP="00B45EC9">
            <w:pPr>
              <w:suppressAutoHyphens/>
              <w:spacing w:after="0"/>
              <w:rPr>
                <w:rFonts w:ascii="Times New Roman" w:hAnsi="Times New Roman" w:cs="Times New Roman"/>
                <w:bCs/>
                <w:color w:val="00B050"/>
                <w:sz w:val="18"/>
                <w:szCs w:val="18"/>
              </w:rPr>
            </w:pPr>
            <w:r w:rsidRPr="005B4DAB">
              <w:rPr>
                <w:rFonts w:ascii="Times New Roman" w:hAnsi="Times New Roman" w:cs="Times New Roman"/>
                <w:bCs/>
                <w:color w:val="00B050"/>
                <w:sz w:val="18"/>
                <w:szCs w:val="18"/>
              </w:rPr>
              <w:t>&lt;</w:t>
            </w:r>
            <w:r w:rsidR="00BF4B87" w:rsidRPr="005B4DAB">
              <w:rPr>
                <w:rFonts w:ascii="Times New Roman" w:hAnsi="Times New Roman" w:cs="Times New Roman"/>
                <w:bCs/>
                <w:color w:val="00B050"/>
                <w:sz w:val="18"/>
                <w:szCs w:val="18"/>
              </w:rPr>
              <w:t xml:space="preserve"> </w:t>
            </w:r>
            <w:r w:rsidR="00BF4B87" w:rsidRPr="005B4DAB">
              <w:rPr>
                <w:rFonts w:ascii="Times New Roman" w:hAnsi="Times New Roman" w:cs="Times New Roman"/>
                <w:bCs/>
                <w:color w:val="00B050"/>
                <w:sz w:val="18"/>
                <w:szCs w:val="18"/>
              </w:rPr>
              <w:t>A proposal have been presented to fix the issue. It was however judged that the scenario were there would be an issue was not mainstream enough.</w:t>
            </w:r>
            <w:r w:rsidRPr="005B4DAB">
              <w:rPr>
                <w:rFonts w:ascii="Times New Roman" w:hAnsi="Times New Roman" w:cs="Times New Roman"/>
                <w:bCs/>
                <w:color w:val="00B050"/>
                <w:sz w:val="18"/>
                <w:szCs w:val="18"/>
              </w:rPr>
              <w:t>&gt;</w:t>
            </w:r>
          </w:p>
          <w:p w14:paraId="597EFACD" w14:textId="556C9B31" w:rsidR="00B45EC9" w:rsidRPr="00237700" w:rsidRDefault="00B45EC9" w:rsidP="002840CE">
            <w:pPr>
              <w:suppressAutoHyphens/>
              <w:spacing w:after="0"/>
              <w:rPr>
                <w:rFonts w:ascii="Times New Roman" w:hAnsi="Times New Roman" w:cs="Times New Roman"/>
                <w:bCs/>
                <w:sz w:val="18"/>
                <w:szCs w:val="18"/>
              </w:rPr>
            </w:pPr>
          </w:p>
        </w:tc>
      </w:tr>
      <w:tr w:rsidR="002840CE" w:rsidRPr="008B0293" w14:paraId="25CF9311" w14:textId="77777777" w:rsidTr="00221221">
        <w:trPr>
          <w:trHeight w:val="220"/>
          <w:jc w:val="center"/>
        </w:trPr>
        <w:tc>
          <w:tcPr>
            <w:tcW w:w="715" w:type="dxa"/>
            <w:shd w:val="clear" w:color="auto" w:fill="auto"/>
            <w:noWrap/>
          </w:tcPr>
          <w:p w14:paraId="7F7D6D73" w14:textId="5B0AF637" w:rsidR="002840CE" w:rsidRPr="00237700" w:rsidRDefault="002840CE" w:rsidP="002840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12035</w:t>
            </w:r>
          </w:p>
        </w:tc>
        <w:tc>
          <w:tcPr>
            <w:tcW w:w="990" w:type="dxa"/>
          </w:tcPr>
          <w:p w14:paraId="09DCCACB" w14:textId="4E948AA6" w:rsidR="002840CE" w:rsidRPr="00237700" w:rsidRDefault="002840CE" w:rsidP="002840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Massinissa </w:t>
            </w:r>
            <w:proofErr w:type="spellStart"/>
            <w:r w:rsidRPr="00237700">
              <w:rPr>
                <w:rFonts w:ascii="Times New Roman" w:hAnsi="Times New Roman" w:cs="Times New Roman"/>
                <w:sz w:val="18"/>
                <w:szCs w:val="18"/>
              </w:rPr>
              <w:t>Lalam</w:t>
            </w:r>
            <w:proofErr w:type="spellEnd"/>
          </w:p>
        </w:tc>
        <w:tc>
          <w:tcPr>
            <w:tcW w:w="900" w:type="dxa"/>
            <w:shd w:val="clear" w:color="auto" w:fill="auto"/>
            <w:noWrap/>
          </w:tcPr>
          <w:p w14:paraId="765C8484" w14:textId="5F24E895" w:rsidR="002840CE" w:rsidRPr="00237700" w:rsidRDefault="002840CE" w:rsidP="002840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3.2</w:t>
            </w:r>
          </w:p>
        </w:tc>
        <w:tc>
          <w:tcPr>
            <w:tcW w:w="720" w:type="dxa"/>
          </w:tcPr>
          <w:p w14:paraId="5654B3B0" w14:textId="25FB887A" w:rsidR="002840CE" w:rsidRPr="00237700" w:rsidRDefault="002840CE" w:rsidP="002840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0.00</w:t>
            </w:r>
          </w:p>
        </w:tc>
        <w:tc>
          <w:tcPr>
            <w:tcW w:w="2520" w:type="dxa"/>
            <w:shd w:val="clear" w:color="auto" w:fill="auto"/>
            <w:noWrap/>
          </w:tcPr>
          <w:p w14:paraId="0A7E4AF8" w14:textId="3DAF7CD3" w:rsidR="002840CE" w:rsidRPr="00237700" w:rsidRDefault="002840CE" w:rsidP="002840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 definition of EMLMR is missing, while EMLSR is defined. It is still unclear to me what is the difference between EMLSR and EMLMR devices (number of spatial streams?) because reading the definition of EMLSR as it is I could think it applies the same to EMLMR ... a definition would help understanding the differences.</w:t>
            </w:r>
          </w:p>
        </w:tc>
        <w:tc>
          <w:tcPr>
            <w:tcW w:w="2340" w:type="dxa"/>
            <w:shd w:val="clear" w:color="auto" w:fill="auto"/>
            <w:noWrap/>
          </w:tcPr>
          <w:p w14:paraId="2A0ED261" w14:textId="10546F97" w:rsidR="002840CE" w:rsidRPr="00237700" w:rsidRDefault="002840CE" w:rsidP="002840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comment</w:t>
            </w:r>
          </w:p>
        </w:tc>
        <w:tc>
          <w:tcPr>
            <w:tcW w:w="3150" w:type="dxa"/>
            <w:shd w:val="clear" w:color="auto" w:fill="auto"/>
          </w:tcPr>
          <w:p w14:paraId="2B6A1C0E" w14:textId="669CB245"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w:t>
            </w:r>
            <w:del w:id="1055" w:author="Alfred Aster" w:date="2022-10-20T14:58:00Z">
              <w:r w:rsidDel="004F3BCE">
                <w:rPr>
                  <w:rFonts w:ascii="Times New Roman" w:hAnsi="Times New Roman" w:cs="Times New Roman"/>
                  <w:bCs/>
                  <w:sz w:val="18"/>
                  <w:szCs w:val="18"/>
                </w:rPr>
                <w:delText>ed</w:delText>
              </w:r>
            </w:del>
            <w:ins w:id="1056"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comment resolutions in “document”, however the group could not reach consensus on a proposed change that would resolve the comment.</w:t>
            </w:r>
          </w:p>
          <w:p w14:paraId="0D116EE0" w14:textId="1E08CE33" w:rsidR="002840CE" w:rsidRPr="00237700" w:rsidRDefault="002840CE" w:rsidP="002840C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15, 2022, but no straw poll is conducted yet.</w:t>
            </w:r>
            <w:r w:rsidRPr="00237700">
              <w:rPr>
                <w:rFonts w:ascii="Times New Roman" w:hAnsi="Times New Roman" w:cs="Times New Roman"/>
                <w:sz w:val="18"/>
                <w:szCs w:val="18"/>
              </w:rPr>
              <w:br/>
            </w:r>
          </w:p>
          <w:p w14:paraId="32CBFEA9" w14:textId="105CDC26" w:rsidR="002840CE" w:rsidRDefault="00B45EC9" w:rsidP="002840CE">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Stephen McCann</w:t>
            </w:r>
            <w:r w:rsidRPr="00B45EC9">
              <w:rPr>
                <w:rFonts w:ascii="Times New Roman" w:hAnsi="Times New Roman" w:cs="Times New Roman"/>
                <w:bCs/>
                <w:sz w:val="18"/>
                <w:szCs w:val="18"/>
              </w:rPr>
              <w:tab/>
              <w:t>22/1196r5</w:t>
            </w:r>
          </w:p>
          <w:p w14:paraId="56F55FE7"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1E6CF7D6" w14:textId="5A1DD59E" w:rsidR="00B45EC9" w:rsidRPr="005B4DAB" w:rsidRDefault="00B45EC9" w:rsidP="00B45EC9">
            <w:pPr>
              <w:suppressAutoHyphens/>
              <w:spacing w:after="0"/>
              <w:rPr>
                <w:rFonts w:ascii="Times New Roman" w:hAnsi="Times New Roman" w:cs="Times New Roman"/>
                <w:bCs/>
                <w:color w:val="00B050"/>
                <w:sz w:val="18"/>
                <w:szCs w:val="18"/>
              </w:rPr>
            </w:pPr>
            <w:r w:rsidRPr="005B4DAB">
              <w:rPr>
                <w:rFonts w:ascii="Times New Roman" w:hAnsi="Times New Roman" w:cs="Times New Roman"/>
                <w:bCs/>
                <w:color w:val="00B050"/>
                <w:sz w:val="18"/>
                <w:szCs w:val="18"/>
              </w:rPr>
              <w:t>&lt;</w:t>
            </w:r>
            <w:r w:rsidR="0034584F" w:rsidRPr="005B4DAB">
              <w:rPr>
                <w:rFonts w:ascii="Times New Roman" w:hAnsi="Times New Roman" w:cs="Times New Roman"/>
                <w:bCs/>
                <w:color w:val="00B050"/>
                <w:sz w:val="18"/>
                <w:szCs w:val="18"/>
              </w:rPr>
              <w:t>A new definition for EMLMR was presented at the September interim TGbe session, but no conclusion of how the definition should be updated, could be reached by the members. The discussion continues by email</w:t>
            </w:r>
            <w:r w:rsidRPr="005B4DAB">
              <w:rPr>
                <w:rFonts w:ascii="Times New Roman" w:hAnsi="Times New Roman" w:cs="Times New Roman"/>
                <w:bCs/>
                <w:color w:val="00B050"/>
                <w:sz w:val="18"/>
                <w:szCs w:val="18"/>
              </w:rPr>
              <w:t>&gt;</w:t>
            </w:r>
          </w:p>
          <w:p w14:paraId="15A99541" w14:textId="37E04BE2" w:rsidR="00B45EC9" w:rsidRPr="00237700" w:rsidRDefault="00B45EC9" w:rsidP="002840CE">
            <w:pPr>
              <w:suppressAutoHyphens/>
              <w:spacing w:after="0"/>
              <w:rPr>
                <w:rFonts w:ascii="Times New Roman" w:hAnsi="Times New Roman" w:cs="Times New Roman"/>
                <w:bCs/>
                <w:sz w:val="18"/>
                <w:szCs w:val="18"/>
              </w:rPr>
            </w:pPr>
          </w:p>
        </w:tc>
      </w:tr>
      <w:tr w:rsidR="00731ADE" w:rsidRPr="008B0293" w14:paraId="288FB856" w14:textId="77777777" w:rsidTr="00221221">
        <w:trPr>
          <w:trHeight w:val="220"/>
          <w:jc w:val="center"/>
        </w:trPr>
        <w:tc>
          <w:tcPr>
            <w:tcW w:w="715" w:type="dxa"/>
            <w:shd w:val="clear" w:color="auto" w:fill="auto"/>
            <w:noWrap/>
          </w:tcPr>
          <w:p w14:paraId="2749AC59" w14:textId="3D849DDF" w:rsidR="00731ADE" w:rsidRPr="00237700" w:rsidRDefault="00731ADE" w:rsidP="00731AD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12056</w:t>
            </w:r>
          </w:p>
        </w:tc>
        <w:tc>
          <w:tcPr>
            <w:tcW w:w="990" w:type="dxa"/>
          </w:tcPr>
          <w:p w14:paraId="50659C83" w14:textId="23A94B4E" w:rsidR="00731ADE" w:rsidRPr="00237700" w:rsidRDefault="00731ADE" w:rsidP="00731AD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Massinissa </w:t>
            </w:r>
            <w:proofErr w:type="spellStart"/>
            <w:r w:rsidRPr="00237700">
              <w:rPr>
                <w:rFonts w:ascii="Times New Roman" w:hAnsi="Times New Roman" w:cs="Times New Roman"/>
                <w:sz w:val="18"/>
                <w:szCs w:val="18"/>
              </w:rPr>
              <w:t>Lalam</w:t>
            </w:r>
            <w:proofErr w:type="spellEnd"/>
          </w:p>
        </w:tc>
        <w:tc>
          <w:tcPr>
            <w:tcW w:w="900" w:type="dxa"/>
            <w:shd w:val="clear" w:color="auto" w:fill="auto"/>
            <w:noWrap/>
          </w:tcPr>
          <w:p w14:paraId="653220AF" w14:textId="1A7E1580" w:rsidR="00731ADE" w:rsidRPr="00237700" w:rsidRDefault="00731ADE" w:rsidP="00731AD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9.4.2.311</w:t>
            </w:r>
          </w:p>
        </w:tc>
        <w:tc>
          <w:tcPr>
            <w:tcW w:w="720" w:type="dxa"/>
          </w:tcPr>
          <w:p w14:paraId="4F1CC446" w14:textId="720B82D3" w:rsidR="00731ADE" w:rsidRPr="00237700" w:rsidRDefault="00731ADE" w:rsidP="00731AD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210.20</w:t>
            </w:r>
          </w:p>
        </w:tc>
        <w:tc>
          <w:tcPr>
            <w:tcW w:w="2520" w:type="dxa"/>
            <w:shd w:val="clear" w:color="auto" w:fill="auto"/>
            <w:noWrap/>
          </w:tcPr>
          <w:p w14:paraId="1DA27E15" w14:textId="44CD5427" w:rsidR="00731ADE" w:rsidRPr="00237700" w:rsidRDefault="00731ADE" w:rsidP="00731AD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I </w:t>
            </w:r>
            <w:del w:id="1057" w:author="Alfred Aster" w:date="2022-10-20T14:58:00Z">
              <w:r w:rsidRPr="00237700" w:rsidDel="004F3BCE">
                <w:rPr>
                  <w:rFonts w:ascii="Times New Roman" w:hAnsi="Times New Roman" w:cs="Times New Roman"/>
                  <w:sz w:val="18"/>
                  <w:szCs w:val="18"/>
                </w:rPr>
                <w:delText>d</w:delText>
              </w:r>
            </w:del>
            <w:ins w:id="1058" w:author="Alfred Aster" w:date="2022-10-20T14:58:00Z">
              <w:r w:rsidR="004F3BCE">
                <w:rPr>
                  <w:rFonts w:ascii="Times New Roman" w:hAnsi="Times New Roman" w:cs="Times New Roman"/>
                  <w:sz w:val="18"/>
                  <w:szCs w:val="18"/>
                </w:rPr>
                <w:t>’</w:t>
              </w:r>
            </w:ins>
            <w:proofErr w:type="spellStart"/>
            <w:r w:rsidRPr="00237700">
              <w:rPr>
                <w:rFonts w:ascii="Times New Roman" w:hAnsi="Times New Roman" w:cs="Times New Roman"/>
                <w:sz w:val="18"/>
                <w:szCs w:val="18"/>
              </w:rPr>
              <w:t>on't</w:t>
            </w:r>
            <w:proofErr w:type="spellEnd"/>
            <w:r w:rsidRPr="00237700">
              <w:rPr>
                <w:rFonts w:ascii="Times New Roman" w:hAnsi="Times New Roman" w:cs="Times New Roman"/>
                <w:sz w:val="18"/>
                <w:szCs w:val="18"/>
              </w:rPr>
              <w:t xml:space="preserve"> see the need to </w:t>
            </w:r>
            <w:proofErr w:type="spellStart"/>
            <w:r w:rsidRPr="00237700">
              <w:rPr>
                <w:rFonts w:ascii="Times New Roman" w:hAnsi="Times New Roman" w:cs="Times New Roman"/>
                <w:sz w:val="18"/>
                <w:szCs w:val="18"/>
              </w:rPr>
              <w:t>ha</w:t>
            </w:r>
            <w:del w:id="1059" w:author="Alfred Aster" w:date="2022-10-20T14:58:00Z">
              <w:r w:rsidRPr="00237700" w:rsidDel="004F3BCE">
                <w:rPr>
                  <w:rFonts w:ascii="Times New Roman" w:hAnsi="Times New Roman" w:cs="Times New Roman"/>
                  <w:sz w:val="18"/>
                  <w:szCs w:val="18"/>
                </w:rPr>
                <w:delText>v</w:delText>
              </w:r>
            </w:del>
            <w:ins w:id="1060" w:author="Alfred Aster" w:date="2022-10-20T14:58:00Z">
              <w:r w:rsidR="004F3BCE">
                <w:rPr>
                  <w:rFonts w:ascii="Times New Roman" w:hAnsi="Times New Roman" w:cs="Times New Roman"/>
                  <w:sz w:val="18"/>
                  <w:szCs w:val="18"/>
                </w:rPr>
                <w:t>“</w:t>
              </w:r>
            </w:ins>
            <w:r w:rsidRPr="00237700">
              <w:rPr>
                <w:rFonts w:ascii="Times New Roman" w:hAnsi="Times New Roman" w:cs="Times New Roman"/>
                <w:sz w:val="18"/>
                <w:szCs w:val="18"/>
              </w:rPr>
              <w:t>e</w:t>
            </w:r>
            <w:proofErr w:type="spellEnd"/>
            <w:r w:rsidRPr="00237700">
              <w:rPr>
                <w:rFonts w:ascii="Times New Roman" w:hAnsi="Times New Roman" w:cs="Times New Roman"/>
                <w:sz w:val="18"/>
                <w:szCs w:val="18"/>
              </w:rPr>
              <w:t xml:space="preserve"> "CC</w:t>
            </w:r>
            <w:del w:id="1061" w:author="Alfred Aster" w:date="2022-10-20T14:58:00Z">
              <w:r w:rsidRPr="00237700" w:rsidDel="004F3BCE">
                <w:rPr>
                  <w:rFonts w:ascii="Times New Roman" w:hAnsi="Times New Roman" w:cs="Times New Roman"/>
                  <w:sz w:val="18"/>
                  <w:szCs w:val="18"/>
                </w:rPr>
                <w:delText>F</w:delText>
              </w:r>
            </w:del>
            <w:ins w:id="1062" w:author="Alfred Aster" w:date="2022-10-20T14:58:00Z">
              <w:r w:rsidR="004F3BCE">
                <w:rPr>
                  <w:rFonts w:ascii="Times New Roman" w:hAnsi="Times New Roman" w:cs="Times New Roman"/>
                  <w:sz w:val="18"/>
                  <w:szCs w:val="18"/>
                </w:rPr>
                <w:t>”</w:t>
              </w:r>
            </w:ins>
            <w:r w:rsidRPr="00237700">
              <w:rPr>
                <w:rFonts w:ascii="Times New Roman" w:hAnsi="Times New Roman" w:cs="Times New Roman"/>
                <w:sz w:val="18"/>
                <w:szCs w:val="18"/>
              </w:rPr>
              <w:t>S1" subfield. EHT is not supporting non-contiguous operation (like 80+80, or a new 160+160) for a single BSS. For such deployment, MLO should be preferred. As such CCFS1 subfield and any reference to it should be deleted and CCSF0 description in Table 9-401a should be updated t</w:t>
            </w:r>
            <w:del w:id="1063" w:author="Alfred Aster" w:date="2022-10-20T14:58:00Z">
              <w:r w:rsidRPr="00237700" w:rsidDel="004F3BCE">
                <w:rPr>
                  <w:rFonts w:ascii="Times New Roman" w:hAnsi="Times New Roman" w:cs="Times New Roman"/>
                  <w:sz w:val="18"/>
                  <w:szCs w:val="18"/>
                </w:rPr>
                <w:delText>o</w:delText>
              </w:r>
            </w:del>
            <w:ins w:id="1064" w:author="Alfred Aster" w:date="2022-10-20T14:58:00Z">
              <w:r w:rsidR="004F3BCE">
                <w:rPr>
                  <w:rFonts w:ascii="Times New Roman" w:hAnsi="Times New Roman" w:cs="Times New Roman"/>
                  <w:sz w:val="18"/>
                  <w:szCs w:val="18"/>
                </w:rPr>
                <w:t>“</w:t>
              </w:r>
            </w:ins>
            <w:r w:rsidRPr="00237700">
              <w:rPr>
                <w:rFonts w:ascii="Times New Roman" w:hAnsi="Times New Roman" w:cs="Times New Roman"/>
                <w:sz w:val="18"/>
                <w:szCs w:val="18"/>
              </w:rPr>
              <w:t>:</w:t>
            </w:r>
            <w:r w:rsidRPr="00237700">
              <w:rPr>
                <w:rFonts w:ascii="Times New Roman" w:hAnsi="Times New Roman" w:cs="Times New Roman"/>
                <w:sz w:val="18"/>
                <w:szCs w:val="18"/>
              </w:rPr>
              <w:br/>
              <w:t xml:space="preserve">"For 20, 40, 80, 160 or 320 MHz BSS bandwidth, indicates the channel center frequency index for the 20, 40, 80, 160 or 320 MHz channel on which the EHT BSS </w:t>
            </w:r>
            <w:proofErr w:type="spellStart"/>
            <w:r w:rsidRPr="00237700">
              <w:rPr>
                <w:rFonts w:ascii="Times New Roman" w:hAnsi="Times New Roman" w:cs="Times New Roman"/>
                <w:sz w:val="18"/>
                <w:szCs w:val="18"/>
              </w:rPr>
              <w:t>operat</w:t>
            </w:r>
            <w:del w:id="1065" w:author="Alfred Aster" w:date="2022-10-20T14:58:00Z">
              <w:r w:rsidRPr="00237700" w:rsidDel="004F3BCE">
                <w:rPr>
                  <w:rFonts w:ascii="Times New Roman" w:hAnsi="Times New Roman" w:cs="Times New Roman"/>
                  <w:sz w:val="18"/>
                  <w:szCs w:val="18"/>
                </w:rPr>
                <w:delText>e</w:delText>
              </w:r>
            </w:del>
            <w:ins w:id="1066" w:author="Alfred Aster" w:date="2022-10-20T14:58:00Z">
              <w:r w:rsidR="004F3BCE">
                <w:rPr>
                  <w:rFonts w:ascii="Times New Roman" w:hAnsi="Times New Roman" w:cs="Times New Roman"/>
                  <w:sz w:val="18"/>
                  <w:szCs w:val="18"/>
                </w:rPr>
                <w:t>”</w:t>
              </w:r>
            </w:ins>
            <w:r w:rsidRPr="00237700">
              <w:rPr>
                <w:rFonts w:ascii="Times New Roman" w:hAnsi="Times New Roman" w:cs="Times New Roman"/>
                <w:sz w:val="18"/>
                <w:szCs w:val="18"/>
              </w:rPr>
              <w:t>s</w:t>
            </w:r>
            <w:proofErr w:type="spellEnd"/>
            <w:r w:rsidRPr="00237700">
              <w:rPr>
                <w:rFonts w:ascii="Times New Roman" w:hAnsi="Times New Roman" w:cs="Times New Roman"/>
                <w:sz w:val="18"/>
                <w:szCs w:val="18"/>
              </w:rPr>
              <w:t>.".</w:t>
            </w:r>
            <w:r w:rsidRPr="00237700">
              <w:rPr>
                <w:rFonts w:ascii="Times New Roman" w:hAnsi="Times New Roman" w:cs="Times New Roman"/>
                <w:sz w:val="18"/>
                <w:szCs w:val="18"/>
              </w:rPr>
              <w:br/>
              <w:t>There is zero reason why we should add an extra octet carrying useless information.</w:t>
            </w:r>
          </w:p>
        </w:tc>
        <w:tc>
          <w:tcPr>
            <w:tcW w:w="2340" w:type="dxa"/>
            <w:shd w:val="clear" w:color="auto" w:fill="auto"/>
            <w:noWrap/>
          </w:tcPr>
          <w:p w14:paraId="7DCBBE7F" w14:textId="1E8A2162" w:rsidR="00731ADE" w:rsidRPr="00237700" w:rsidRDefault="00731ADE" w:rsidP="00731AD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comment</w:t>
            </w:r>
          </w:p>
        </w:tc>
        <w:tc>
          <w:tcPr>
            <w:tcW w:w="3150" w:type="dxa"/>
            <w:shd w:val="clear" w:color="auto" w:fill="auto"/>
          </w:tcPr>
          <w:p w14:paraId="534CF178" w14:textId="7E11ACD2" w:rsidR="00731ADE" w:rsidRDefault="008C027F" w:rsidP="00731ADE">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w:t>
            </w:r>
            <w:del w:id="1067" w:author="Alfred Aster" w:date="2022-10-20T14:58:00Z">
              <w:r w:rsidDel="004F3BCE">
                <w:rPr>
                  <w:rFonts w:ascii="Times New Roman" w:hAnsi="Times New Roman" w:cs="Times New Roman"/>
                  <w:bCs/>
                  <w:sz w:val="18"/>
                  <w:szCs w:val="18"/>
                </w:rPr>
                <w:delText>ed</w:delText>
              </w:r>
            </w:del>
            <w:ins w:id="1068"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comment resolutions in “document”, however the group could not reach consensus on a proposed change that would resolve the comment</w:t>
            </w:r>
          </w:p>
          <w:p w14:paraId="38A6CA21" w14:textId="77777777" w:rsidR="00B45EC9" w:rsidRPr="00237700" w:rsidRDefault="00B45EC9" w:rsidP="00731ADE">
            <w:pPr>
              <w:suppressAutoHyphens/>
              <w:spacing w:after="0"/>
              <w:rPr>
                <w:rFonts w:ascii="Times New Roman" w:hAnsi="Times New Roman" w:cs="Times New Roman"/>
                <w:bCs/>
                <w:sz w:val="18"/>
                <w:szCs w:val="18"/>
              </w:rPr>
            </w:pPr>
          </w:p>
          <w:p w14:paraId="49D862CF" w14:textId="77777777" w:rsidR="00731ADE" w:rsidRPr="00237700" w:rsidRDefault="00731ADE" w:rsidP="00731ADE">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September 13, 2022, but no straw poll is conducted yet.</w:t>
            </w:r>
          </w:p>
          <w:p w14:paraId="310195DC" w14:textId="551DF81A" w:rsidR="00731ADE" w:rsidRPr="00237700" w:rsidRDefault="00731ADE" w:rsidP="00731ADE">
            <w:pPr>
              <w:suppressAutoHyphens/>
              <w:spacing w:after="0"/>
              <w:rPr>
                <w:rFonts w:ascii="Times New Roman" w:hAnsi="Times New Roman" w:cs="Times New Roman"/>
                <w:bCs/>
                <w:sz w:val="18"/>
                <w:szCs w:val="18"/>
              </w:rPr>
            </w:pPr>
          </w:p>
          <w:p w14:paraId="584004E1"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Guogang Huang</w:t>
            </w:r>
            <w:r w:rsidRPr="00B45EC9">
              <w:rPr>
                <w:rFonts w:ascii="Times New Roman" w:hAnsi="Times New Roman" w:cs="Times New Roman"/>
                <w:bCs/>
                <w:sz w:val="18"/>
                <w:szCs w:val="18"/>
              </w:rPr>
              <w:tab/>
              <w:t>22/1267r5</w:t>
            </w:r>
          </w:p>
          <w:p w14:paraId="6DD7CF3C" w14:textId="2C627570"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0B36296F" w14:textId="21386EC8" w:rsidR="00B45EC9" w:rsidRPr="005B4DAB" w:rsidRDefault="00B45EC9" w:rsidP="00B45EC9">
            <w:pPr>
              <w:suppressAutoHyphens/>
              <w:spacing w:after="0"/>
              <w:rPr>
                <w:rFonts w:ascii="Times New Roman" w:hAnsi="Times New Roman" w:cs="Times New Roman"/>
                <w:bCs/>
                <w:color w:val="00B050"/>
                <w:sz w:val="18"/>
                <w:szCs w:val="18"/>
              </w:rPr>
            </w:pPr>
            <w:r w:rsidRPr="005B4DAB">
              <w:rPr>
                <w:rFonts w:ascii="Times New Roman" w:hAnsi="Times New Roman" w:cs="Times New Roman"/>
                <w:bCs/>
                <w:color w:val="00B050"/>
                <w:sz w:val="18"/>
                <w:szCs w:val="18"/>
              </w:rPr>
              <w:t>&lt;</w:t>
            </w:r>
            <w:r w:rsidR="00F104E7" w:rsidRPr="005B4DAB">
              <w:rPr>
                <w:rFonts w:ascii="Times New Roman" w:hAnsi="Times New Roman" w:cs="Times New Roman"/>
                <w:bCs/>
                <w:color w:val="00B050"/>
                <w:sz w:val="18"/>
                <w:szCs w:val="18"/>
              </w:rPr>
              <w:t xml:space="preserve"> </w:t>
            </w:r>
            <w:r w:rsidR="00F104E7" w:rsidRPr="005B4DAB">
              <w:rPr>
                <w:rFonts w:ascii="Times New Roman" w:hAnsi="Times New Roman" w:cs="Times New Roman"/>
                <w:bCs/>
                <w:color w:val="00B050"/>
                <w:sz w:val="18"/>
                <w:szCs w:val="18"/>
              </w:rPr>
              <w:t xml:space="preserve">One CCFS or Two CCFS had debated for a long time. 11be group had converged to two CCFS. </w:t>
            </w:r>
            <w:r w:rsidRPr="005B4DAB">
              <w:rPr>
                <w:rFonts w:ascii="Times New Roman" w:hAnsi="Times New Roman" w:cs="Times New Roman"/>
                <w:bCs/>
                <w:color w:val="00B050"/>
                <w:sz w:val="18"/>
                <w:szCs w:val="18"/>
              </w:rPr>
              <w:t>&gt;</w:t>
            </w:r>
          </w:p>
          <w:p w14:paraId="0C580A4C" w14:textId="0829F0E7" w:rsidR="00B45EC9" w:rsidRPr="00237700" w:rsidRDefault="00B45EC9" w:rsidP="00731ADE">
            <w:pPr>
              <w:suppressAutoHyphens/>
              <w:spacing w:after="0"/>
              <w:rPr>
                <w:rFonts w:ascii="Times New Roman" w:hAnsi="Times New Roman" w:cs="Times New Roman"/>
                <w:bCs/>
                <w:sz w:val="18"/>
                <w:szCs w:val="18"/>
              </w:rPr>
            </w:pPr>
          </w:p>
        </w:tc>
      </w:tr>
      <w:tr w:rsidR="003F285B" w:rsidRPr="008B0293" w14:paraId="3C39B04E" w14:textId="77777777" w:rsidTr="00221221">
        <w:trPr>
          <w:trHeight w:val="220"/>
          <w:jc w:val="center"/>
        </w:trPr>
        <w:tc>
          <w:tcPr>
            <w:tcW w:w="715" w:type="dxa"/>
            <w:shd w:val="clear" w:color="auto" w:fill="auto"/>
            <w:noWrap/>
          </w:tcPr>
          <w:p w14:paraId="2C9F93F5" w14:textId="16D3B6B1" w:rsidR="003F285B" w:rsidRPr="00237700" w:rsidRDefault="003F285B" w:rsidP="003F285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12131</w:t>
            </w:r>
          </w:p>
        </w:tc>
        <w:tc>
          <w:tcPr>
            <w:tcW w:w="990" w:type="dxa"/>
          </w:tcPr>
          <w:p w14:paraId="00FBFA3F" w14:textId="53147359" w:rsidR="003F285B" w:rsidRPr="00237700" w:rsidRDefault="003F285B" w:rsidP="003F285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Lei Huang</w:t>
            </w:r>
          </w:p>
        </w:tc>
        <w:tc>
          <w:tcPr>
            <w:tcW w:w="900" w:type="dxa"/>
            <w:shd w:val="clear" w:color="auto" w:fill="auto"/>
            <w:noWrap/>
          </w:tcPr>
          <w:p w14:paraId="5DBBE700" w14:textId="0DF8C7E9" w:rsidR="003F285B" w:rsidRPr="00237700" w:rsidRDefault="003F285B" w:rsidP="003F285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9.4.2.311</w:t>
            </w:r>
          </w:p>
        </w:tc>
        <w:tc>
          <w:tcPr>
            <w:tcW w:w="720" w:type="dxa"/>
          </w:tcPr>
          <w:p w14:paraId="0C99D9F9" w14:textId="1C19E108" w:rsidR="003F285B" w:rsidRPr="00237700" w:rsidRDefault="003F285B" w:rsidP="003F285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210.22</w:t>
            </w:r>
          </w:p>
        </w:tc>
        <w:tc>
          <w:tcPr>
            <w:tcW w:w="2520" w:type="dxa"/>
            <w:shd w:val="clear" w:color="auto" w:fill="auto"/>
            <w:noWrap/>
          </w:tcPr>
          <w:p w14:paraId="054BE4C6" w14:textId="27DAA9E7" w:rsidR="003F285B" w:rsidRPr="00237700" w:rsidRDefault="003F285B" w:rsidP="003F285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When BW = 80 MHz or 160 MHz, 8-bit Disabled Subchannel Bitmap field is enough.</w:t>
            </w:r>
          </w:p>
        </w:tc>
        <w:tc>
          <w:tcPr>
            <w:tcW w:w="2340" w:type="dxa"/>
            <w:shd w:val="clear" w:color="auto" w:fill="auto"/>
            <w:noWrap/>
          </w:tcPr>
          <w:p w14:paraId="4B944610" w14:textId="0AB4CD07" w:rsidR="003F285B" w:rsidRPr="00237700" w:rsidRDefault="003F285B" w:rsidP="003F285B">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change size of the Disabled Subchannel Bitmap field to 0, 1 or 2 octets.</w:t>
            </w:r>
          </w:p>
        </w:tc>
        <w:tc>
          <w:tcPr>
            <w:tcW w:w="3150" w:type="dxa"/>
            <w:shd w:val="clear" w:color="auto" w:fill="auto"/>
          </w:tcPr>
          <w:p w14:paraId="64622A17" w14:textId="6DD41009" w:rsidR="003F285B" w:rsidRDefault="008C027F" w:rsidP="003F285B">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w:t>
            </w:r>
            <w:del w:id="1069" w:author="Alfred Aster" w:date="2022-10-20T14:58:00Z">
              <w:r w:rsidDel="004F3BCE">
                <w:rPr>
                  <w:rFonts w:ascii="Times New Roman" w:hAnsi="Times New Roman" w:cs="Times New Roman"/>
                  <w:bCs/>
                  <w:sz w:val="18"/>
                  <w:szCs w:val="18"/>
                </w:rPr>
                <w:delText>ed</w:delText>
              </w:r>
            </w:del>
            <w:ins w:id="1070"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comment resolutions in “document”, however the group could not reach consensus on a proposed change that would resolve the comment</w:t>
            </w:r>
          </w:p>
          <w:p w14:paraId="5ECB48CB" w14:textId="77777777" w:rsidR="00B45EC9" w:rsidRPr="00237700" w:rsidRDefault="00B45EC9" w:rsidP="003F285B">
            <w:pPr>
              <w:suppressAutoHyphens/>
              <w:spacing w:after="0"/>
              <w:rPr>
                <w:rFonts w:ascii="Times New Roman" w:hAnsi="Times New Roman" w:cs="Times New Roman"/>
                <w:bCs/>
                <w:sz w:val="18"/>
                <w:szCs w:val="18"/>
              </w:rPr>
            </w:pPr>
          </w:p>
          <w:p w14:paraId="24F59983" w14:textId="77777777" w:rsidR="003F285B" w:rsidRPr="00237700" w:rsidRDefault="003F285B" w:rsidP="003F285B">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September 13, 2022, but no straw poll is conducted yet.</w:t>
            </w:r>
          </w:p>
          <w:p w14:paraId="1C8DE274" w14:textId="491A782C" w:rsidR="003F285B" w:rsidRPr="00237700" w:rsidRDefault="003F285B" w:rsidP="003F285B">
            <w:pPr>
              <w:suppressAutoHyphens/>
              <w:spacing w:after="0"/>
              <w:rPr>
                <w:rFonts w:ascii="Times New Roman" w:hAnsi="Times New Roman" w:cs="Times New Roman"/>
                <w:bCs/>
                <w:sz w:val="18"/>
                <w:szCs w:val="18"/>
              </w:rPr>
            </w:pPr>
          </w:p>
          <w:p w14:paraId="56C0D521"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Guogang Huang</w:t>
            </w:r>
            <w:r w:rsidRPr="00B45EC9">
              <w:rPr>
                <w:rFonts w:ascii="Times New Roman" w:hAnsi="Times New Roman" w:cs="Times New Roman"/>
                <w:bCs/>
                <w:sz w:val="18"/>
                <w:szCs w:val="18"/>
              </w:rPr>
              <w:tab/>
              <w:t>22/1267r5</w:t>
            </w:r>
          </w:p>
          <w:p w14:paraId="3EBD494D"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7EB1E18A" w14:textId="256993B1" w:rsidR="00B45EC9" w:rsidRDefault="00B45EC9" w:rsidP="00B45EC9">
            <w:pPr>
              <w:suppressAutoHyphens/>
              <w:spacing w:after="0"/>
              <w:rPr>
                <w:rFonts w:ascii="Times New Roman" w:hAnsi="Times New Roman" w:cs="Times New Roman"/>
                <w:bCs/>
                <w:color w:val="FF0000"/>
                <w:sz w:val="18"/>
                <w:szCs w:val="18"/>
              </w:rPr>
            </w:pPr>
            <w:r w:rsidRPr="005B4DAB">
              <w:rPr>
                <w:rFonts w:ascii="Times New Roman" w:hAnsi="Times New Roman" w:cs="Times New Roman"/>
                <w:bCs/>
                <w:color w:val="00B050"/>
                <w:sz w:val="18"/>
                <w:szCs w:val="18"/>
              </w:rPr>
              <w:t>&lt;</w:t>
            </w:r>
            <w:r w:rsidR="00BD1F93" w:rsidRPr="005B4DAB">
              <w:rPr>
                <w:rFonts w:ascii="Times New Roman" w:hAnsi="Times New Roman" w:cs="Times New Roman"/>
                <w:bCs/>
                <w:color w:val="00B050"/>
                <w:sz w:val="18"/>
                <w:szCs w:val="18"/>
              </w:rPr>
              <w:t>At this stage, most members don’t want to change the format just for saving signaling overhead.</w:t>
            </w:r>
            <w:r w:rsidRPr="005B4DAB">
              <w:rPr>
                <w:rFonts w:ascii="Times New Roman" w:hAnsi="Times New Roman" w:cs="Times New Roman"/>
                <w:bCs/>
                <w:color w:val="00B050"/>
                <w:sz w:val="18"/>
                <w:szCs w:val="18"/>
              </w:rPr>
              <w:t>&gt;</w:t>
            </w:r>
          </w:p>
          <w:p w14:paraId="1250AE41" w14:textId="14C9C196" w:rsidR="00B45EC9" w:rsidRPr="00237700" w:rsidRDefault="00B45EC9" w:rsidP="003F285B">
            <w:pPr>
              <w:suppressAutoHyphens/>
              <w:spacing w:after="0"/>
              <w:rPr>
                <w:rFonts w:ascii="Times New Roman" w:hAnsi="Times New Roman" w:cs="Times New Roman"/>
                <w:bCs/>
                <w:sz w:val="18"/>
                <w:szCs w:val="18"/>
              </w:rPr>
            </w:pPr>
          </w:p>
        </w:tc>
      </w:tr>
      <w:tr w:rsidR="00A036AE" w:rsidRPr="008B0293" w14:paraId="57AF01DA" w14:textId="77777777" w:rsidTr="00221221">
        <w:trPr>
          <w:trHeight w:val="220"/>
          <w:jc w:val="center"/>
        </w:trPr>
        <w:tc>
          <w:tcPr>
            <w:tcW w:w="715" w:type="dxa"/>
            <w:shd w:val="clear" w:color="auto" w:fill="auto"/>
            <w:noWrap/>
          </w:tcPr>
          <w:p w14:paraId="7E89E5E0" w14:textId="6223B0E1" w:rsidR="00A036AE" w:rsidRPr="00237700" w:rsidRDefault="00A036AE" w:rsidP="00A036A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12174</w:t>
            </w:r>
          </w:p>
        </w:tc>
        <w:tc>
          <w:tcPr>
            <w:tcW w:w="990" w:type="dxa"/>
          </w:tcPr>
          <w:p w14:paraId="0B44C893" w14:textId="1F79CF0C" w:rsidR="00A036AE" w:rsidRPr="00237700" w:rsidRDefault="00A036AE" w:rsidP="00A036AE">
            <w:pPr>
              <w:suppressAutoHyphens/>
              <w:spacing w:after="0"/>
              <w:rPr>
                <w:rFonts w:ascii="Times New Roman" w:hAnsi="Times New Roman" w:cs="Times New Roman"/>
                <w:sz w:val="18"/>
                <w:szCs w:val="18"/>
              </w:rPr>
            </w:pPr>
            <w:proofErr w:type="spellStart"/>
            <w:r w:rsidRPr="00237700">
              <w:rPr>
                <w:rFonts w:ascii="Times New Roman" w:hAnsi="Times New Roman" w:cs="Times New Roman"/>
                <w:sz w:val="18"/>
                <w:szCs w:val="18"/>
              </w:rPr>
              <w:t>Takuhiro</w:t>
            </w:r>
            <w:proofErr w:type="spellEnd"/>
            <w:r w:rsidRPr="00237700">
              <w:rPr>
                <w:rFonts w:ascii="Times New Roman" w:hAnsi="Times New Roman" w:cs="Times New Roman"/>
                <w:sz w:val="18"/>
                <w:szCs w:val="18"/>
              </w:rPr>
              <w:t xml:space="preserve"> Sato</w:t>
            </w:r>
          </w:p>
        </w:tc>
        <w:tc>
          <w:tcPr>
            <w:tcW w:w="900" w:type="dxa"/>
            <w:shd w:val="clear" w:color="auto" w:fill="auto"/>
            <w:noWrap/>
          </w:tcPr>
          <w:p w14:paraId="68CF6F2A" w14:textId="3829ABB1" w:rsidR="00A036AE" w:rsidRPr="00237700" w:rsidRDefault="00A036AE" w:rsidP="00A036A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9.4.2.316</w:t>
            </w:r>
          </w:p>
        </w:tc>
        <w:tc>
          <w:tcPr>
            <w:tcW w:w="720" w:type="dxa"/>
          </w:tcPr>
          <w:p w14:paraId="78E88E33" w14:textId="41E11663" w:rsidR="00A036AE" w:rsidRPr="00237700" w:rsidRDefault="00A036AE" w:rsidP="00A036A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251.47</w:t>
            </w:r>
          </w:p>
        </w:tc>
        <w:tc>
          <w:tcPr>
            <w:tcW w:w="2520" w:type="dxa"/>
            <w:shd w:val="clear" w:color="auto" w:fill="auto"/>
            <w:noWrap/>
          </w:tcPr>
          <w:p w14:paraId="0CA4229B" w14:textId="0F73D2BB" w:rsidR="00A036AE" w:rsidRPr="00237700" w:rsidRDefault="00A036AE" w:rsidP="00A036A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The </w:t>
            </w:r>
            <w:proofErr w:type="spellStart"/>
            <w:r w:rsidRPr="00237700">
              <w:rPr>
                <w:rFonts w:ascii="Times New Roman" w:hAnsi="Times New Roman" w:cs="Times New Roman"/>
                <w:sz w:val="18"/>
                <w:szCs w:val="18"/>
              </w:rPr>
              <w:t>terminolog</w:t>
            </w:r>
            <w:proofErr w:type="spellEnd"/>
            <w:del w:id="1071" w:author="Alfred Aster" w:date="2022-10-20T14:58:00Z">
              <w:r w:rsidRPr="00237700" w:rsidDel="004F3BCE">
                <w:rPr>
                  <w:rFonts w:ascii="Times New Roman" w:hAnsi="Times New Roman" w:cs="Times New Roman"/>
                  <w:sz w:val="18"/>
                  <w:szCs w:val="18"/>
                </w:rPr>
                <w:delText>y</w:delText>
              </w:r>
            </w:del>
            <w:ins w:id="1072" w:author="Alfred Aster" w:date="2022-10-20T14:58:00Z">
              <w:r w:rsidR="004F3BCE">
                <w:rPr>
                  <w:rFonts w:ascii="Times New Roman" w:hAnsi="Times New Roman" w:cs="Times New Roman"/>
                  <w:sz w:val="18"/>
                  <w:szCs w:val="18"/>
                </w:rPr>
                <w:t>“</w:t>
              </w:r>
            </w:ins>
            <w:r w:rsidRPr="00237700">
              <w:rPr>
                <w:rFonts w:ascii="Times New Roman" w:hAnsi="Times New Roman" w:cs="Times New Roman"/>
                <w:sz w:val="18"/>
                <w:szCs w:val="18"/>
              </w:rPr>
              <w:t>, "35.9 (Restricted TWT(r-TW</w:t>
            </w:r>
            <w:del w:id="1073" w:author="Alfred Aster" w:date="2022-10-20T14:58:00Z">
              <w:r w:rsidRPr="00237700" w:rsidDel="004F3BCE">
                <w:rPr>
                  <w:rFonts w:ascii="Times New Roman" w:hAnsi="Times New Roman" w:cs="Times New Roman"/>
                  <w:sz w:val="18"/>
                  <w:szCs w:val="18"/>
                </w:rPr>
                <w:delText>T</w:delText>
              </w:r>
            </w:del>
            <w:ins w:id="1074" w:author="Alfred Aster" w:date="2022-10-20T14:58:00Z">
              <w:r w:rsidR="004F3BCE">
                <w:rPr>
                  <w:rFonts w:ascii="Times New Roman" w:hAnsi="Times New Roman" w:cs="Times New Roman"/>
                  <w:sz w:val="18"/>
                  <w:szCs w:val="18"/>
                </w:rPr>
                <w:t>”</w:t>
              </w:r>
            </w:ins>
            <w:r w:rsidRPr="00237700">
              <w:rPr>
                <w:rFonts w:ascii="Times New Roman" w:hAnsi="Times New Roman" w:cs="Times New Roman"/>
                <w:sz w:val="18"/>
                <w:szCs w:val="18"/>
              </w:rPr>
              <w:t xml:space="preserve">))" should be disregarded from the first paragraph in 9.4.2.316 </w:t>
            </w:r>
            <w:r w:rsidRPr="00237700">
              <w:rPr>
                <w:rFonts w:ascii="Times New Roman" w:hAnsi="Times New Roman" w:cs="Times New Roman"/>
                <w:sz w:val="18"/>
                <w:szCs w:val="18"/>
              </w:rPr>
              <w:lastRenderedPageBreak/>
              <w:t>QoS Characteristics element. The result of Motion 360 shows that adding QoS Characteristics element to Restricted TWT was rejected at the point of Draft 1.4.</w:t>
            </w:r>
          </w:p>
        </w:tc>
        <w:tc>
          <w:tcPr>
            <w:tcW w:w="2340" w:type="dxa"/>
            <w:shd w:val="clear" w:color="auto" w:fill="auto"/>
            <w:noWrap/>
          </w:tcPr>
          <w:p w14:paraId="0FD05354" w14:textId="704CA4A4" w:rsidR="00A036AE" w:rsidRPr="00237700" w:rsidRDefault="00A036AE" w:rsidP="00A036AE">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 </w:t>
            </w:r>
          </w:p>
        </w:tc>
        <w:tc>
          <w:tcPr>
            <w:tcW w:w="3150" w:type="dxa"/>
            <w:shd w:val="clear" w:color="auto" w:fill="auto"/>
          </w:tcPr>
          <w:p w14:paraId="462CD732" w14:textId="5526F286" w:rsidR="00A036AE" w:rsidRDefault="008C027F" w:rsidP="00A036AE">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w:t>
            </w:r>
            <w:del w:id="1075" w:author="Alfred Aster" w:date="2022-10-20T14:58:00Z">
              <w:r w:rsidDel="004F3BCE">
                <w:rPr>
                  <w:rFonts w:ascii="Times New Roman" w:hAnsi="Times New Roman" w:cs="Times New Roman"/>
                  <w:bCs/>
                  <w:sz w:val="18"/>
                  <w:szCs w:val="18"/>
                </w:rPr>
                <w:delText>ed</w:delText>
              </w:r>
            </w:del>
            <w:ins w:id="1076"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comment resolutions in “document”, however the group could not reach </w:t>
            </w:r>
            <w:r>
              <w:rPr>
                <w:rFonts w:ascii="Times New Roman" w:hAnsi="Times New Roman" w:cs="Times New Roman"/>
                <w:bCs/>
                <w:sz w:val="18"/>
                <w:szCs w:val="18"/>
              </w:rPr>
              <w:lastRenderedPageBreak/>
              <w:t>consensus on a proposed change that would resolve the comment</w:t>
            </w:r>
          </w:p>
          <w:p w14:paraId="70408253" w14:textId="77777777" w:rsidR="00B45EC9" w:rsidRPr="00237700" w:rsidRDefault="00B45EC9" w:rsidP="00A036AE">
            <w:pPr>
              <w:suppressAutoHyphens/>
              <w:spacing w:after="0"/>
              <w:rPr>
                <w:rFonts w:ascii="Times New Roman" w:hAnsi="Times New Roman" w:cs="Times New Roman"/>
                <w:bCs/>
                <w:sz w:val="18"/>
                <w:szCs w:val="18"/>
              </w:rPr>
            </w:pPr>
          </w:p>
          <w:p w14:paraId="4148655E" w14:textId="77777777" w:rsidR="00A036AE" w:rsidRPr="00237700" w:rsidRDefault="00A036AE" w:rsidP="00A036AE">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September 14, 2022, but no straw poll is conducted yet.</w:t>
            </w:r>
          </w:p>
          <w:p w14:paraId="55067C5B" w14:textId="3BBED8DF" w:rsidR="00A036AE" w:rsidRPr="00237700" w:rsidRDefault="00A036AE" w:rsidP="00A036AE">
            <w:pPr>
              <w:suppressAutoHyphens/>
              <w:spacing w:after="0"/>
              <w:rPr>
                <w:rFonts w:ascii="Times New Roman" w:hAnsi="Times New Roman" w:cs="Times New Roman"/>
                <w:bCs/>
                <w:sz w:val="18"/>
                <w:szCs w:val="18"/>
              </w:rPr>
            </w:pPr>
          </w:p>
          <w:p w14:paraId="309DF00C"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Duncan Ho</w:t>
            </w:r>
            <w:r w:rsidRPr="00B45EC9">
              <w:rPr>
                <w:rFonts w:ascii="Times New Roman" w:hAnsi="Times New Roman" w:cs="Times New Roman"/>
                <w:bCs/>
                <w:sz w:val="18"/>
                <w:szCs w:val="18"/>
              </w:rPr>
              <w:tab/>
              <w:t>22/1436r2</w:t>
            </w:r>
          </w:p>
          <w:p w14:paraId="2C41E585" w14:textId="4D1EC5FA"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770EFB40"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461967C6" w14:textId="028CEF42" w:rsidR="00B45EC9" w:rsidRPr="00237700" w:rsidRDefault="00B45EC9" w:rsidP="00A036AE">
            <w:pPr>
              <w:suppressAutoHyphens/>
              <w:spacing w:after="0"/>
              <w:rPr>
                <w:rFonts w:ascii="Times New Roman" w:hAnsi="Times New Roman" w:cs="Times New Roman"/>
                <w:bCs/>
                <w:sz w:val="18"/>
                <w:szCs w:val="18"/>
              </w:rPr>
            </w:pPr>
          </w:p>
        </w:tc>
      </w:tr>
      <w:tr w:rsidR="008C4CF4" w:rsidRPr="008B0293" w14:paraId="0E824B6E" w14:textId="77777777" w:rsidTr="00221221">
        <w:trPr>
          <w:trHeight w:val="220"/>
          <w:jc w:val="center"/>
        </w:trPr>
        <w:tc>
          <w:tcPr>
            <w:tcW w:w="715" w:type="dxa"/>
            <w:shd w:val="clear" w:color="auto" w:fill="auto"/>
            <w:noWrap/>
          </w:tcPr>
          <w:p w14:paraId="0C2D7F20" w14:textId="0FF49F74" w:rsidR="008C4CF4" w:rsidRPr="00BA3C50" w:rsidRDefault="008C4CF4" w:rsidP="008C4CF4">
            <w:pPr>
              <w:suppressAutoHyphens/>
              <w:spacing w:after="0"/>
              <w:rPr>
                <w:rFonts w:ascii="Times New Roman" w:hAnsi="Times New Roman" w:cs="Times New Roman"/>
                <w:sz w:val="18"/>
                <w:szCs w:val="18"/>
              </w:rPr>
            </w:pPr>
            <w:r w:rsidRPr="00BA3C50">
              <w:rPr>
                <w:rFonts w:ascii="Times New Roman" w:hAnsi="Times New Roman" w:cs="Times New Roman"/>
                <w:sz w:val="18"/>
                <w:szCs w:val="18"/>
              </w:rPr>
              <w:lastRenderedPageBreak/>
              <w:t>12290</w:t>
            </w:r>
          </w:p>
        </w:tc>
        <w:tc>
          <w:tcPr>
            <w:tcW w:w="990" w:type="dxa"/>
          </w:tcPr>
          <w:p w14:paraId="4872997C" w14:textId="3695D41F" w:rsidR="008C4CF4" w:rsidRPr="00BA3C50" w:rsidRDefault="008C4CF4" w:rsidP="008C4CF4">
            <w:pPr>
              <w:suppressAutoHyphens/>
              <w:spacing w:after="0"/>
              <w:rPr>
                <w:rFonts w:ascii="Times New Roman" w:hAnsi="Times New Roman" w:cs="Times New Roman"/>
                <w:sz w:val="18"/>
                <w:szCs w:val="18"/>
              </w:rPr>
            </w:pPr>
            <w:r w:rsidRPr="00BA3C50">
              <w:rPr>
                <w:rFonts w:ascii="Times New Roman" w:hAnsi="Times New Roman" w:cs="Times New Roman"/>
                <w:sz w:val="18"/>
                <w:szCs w:val="18"/>
              </w:rPr>
              <w:t>KENGO NAGATA</w:t>
            </w:r>
          </w:p>
        </w:tc>
        <w:tc>
          <w:tcPr>
            <w:tcW w:w="900" w:type="dxa"/>
            <w:shd w:val="clear" w:color="auto" w:fill="auto"/>
            <w:noWrap/>
          </w:tcPr>
          <w:p w14:paraId="6F76FFFD" w14:textId="496208E0" w:rsidR="008C4CF4" w:rsidRPr="00BA3C50" w:rsidRDefault="008C4CF4" w:rsidP="008C4CF4">
            <w:pPr>
              <w:suppressAutoHyphens/>
              <w:spacing w:after="0"/>
              <w:rPr>
                <w:rFonts w:ascii="Times New Roman" w:hAnsi="Times New Roman" w:cs="Times New Roman"/>
                <w:sz w:val="18"/>
                <w:szCs w:val="18"/>
              </w:rPr>
            </w:pPr>
            <w:r w:rsidRPr="00BA3C50">
              <w:rPr>
                <w:rFonts w:ascii="Times New Roman" w:hAnsi="Times New Roman" w:cs="Times New Roman"/>
                <w:sz w:val="18"/>
                <w:szCs w:val="18"/>
              </w:rPr>
              <w:t>9.4.2.316</w:t>
            </w:r>
          </w:p>
        </w:tc>
        <w:tc>
          <w:tcPr>
            <w:tcW w:w="720" w:type="dxa"/>
          </w:tcPr>
          <w:p w14:paraId="434773DD" w14:textId="50FB613A" w:rsidR="008C4CF4" w:rsidRPr="00BA3C50" w:rsidRDefault="008C4CF4" w:rsidP="008C4CF4">
            <w:pPr>
              <w:suppressAutoHyphens/>
              <w:spacing w:after="0"/>
              <w:rPr>
                <w:rFonts w:ascii="Times New Roman" w:hAnsi="Times New Roman" w:cs="Times New Roman"/>
                <w:sz w:val="18"/>
                <w:szCs w:val="18"/>
              </w:rPr>
            </w:pPr>
            <w:r w:rsidRPr="00BA3C50">
              <w:rPr>
                <w:rFonts w:ascii="Times New Roman" w:hAnsi="Times New Roman" w:cs="Times New Roman"/>
                <w:sz w:val="18"/>
                <w:szCs w:val="18"/>
              </w:rPr>
              <w:t>251.40</w:t>
            </w:r>
          </w:p>
        </w:tc>
        <w:tc>
          <w:tcPr>
            <w:tcW w:w="2520" w:type="dxa"/>
            <w:shd w:val="clear" w:color="auto" w:fill="auto"/>
            <w:noWrap/>
          </w:tcPr>
          <w:p w14:paraId="2734AEF1" w14:textId="56CDBE78" w:rsidR="008C4CF4" w:rsidRPr="00BA3C50" w:rsidRDefault="008C4CF4" w:rsidP="008C4CF4">
            <w:pPr>
              <w:suppressAutoHyphens/>
              <w:spacing w:after="0"/>
              <w:rPr>
                <w:rFonts w:ascii="Times New Roman" w:hAnsi="Times New Roman" w:cs="Times New Roman"/>
                <w:sz w:val="18"/>
                <w:szCs w:val="18"/>
              </w:rPr>
            </w:pPr>
            <w:r w:rsidRPr="00BA3C50">
              <w:rPr>
                <w:rFonts w:ascii="Times New Roman" w:hAnsi="Times New Roman" w:cs="Times New Roman"/>
                <w:sz w:val="18"/>
                <w:szCs w:val="18"/>
              </w:rPr>
              <w:t>The QoS Characteristics element contains requirements of QoS expectations of a traffic flow as defined; however, there is no mechanism to notify measurement results of the set of parameters corresponding to the contents of the QoS Characteristics element. Therefore, some mechanisms should be determined to know whether the traffic flow fulfills the requirements of the QoS Characteristic element or not.</w:t>
            </w:r>
          </w:p>
        </w:tc>
        <w:tc>
          <w:tcPr>
            <w:tcW w:w="2340" w:type="dxa"/>
            <w:shd w:val="clear" w:color="auto" w:fill="auto"/>
            <w:noWrap/>
          </w:tcPr>
          <w:p w14:paraId="2B281C3C" w14:textId="552E8521" w:rsidR="008C4CF4" w:rsidRPr="00BA3C50" w:rsidRDefault="008C4CF4" w:rsidP="008C4CF4">
            <w:pPr>
              <w:suppressAutoHyphens/>
              <w:spacing w:after="0"/>
              <w:rPr>
                <w:rFonts w:ascii="Times New Roman" w:hAnsi="Times New Roman" w:cs="Times New Roman"/>
                <w:sz w:val="18"/>
                <w:szCs w:val="18"/>
              </w:rPr>
            </w:pPr>
            <w:r w:rsidRPr="00BA3C50">
              <w:rPr>
                <w:rFonts w:ascii="Times New Roman" w:hAnsi="Times New Roman" w:cs="Times New Roman"/>
                <w:sz w:val="18"/>
                <w:szCs w:val="18"/>
              </w:rPr>
              <w:t xml:space="preserve">A new element such as </w:t>
            </w:r>
            <w:proofErr w:type="spellStart"/>
            <w:r w:rsidRPr="00BA3C50">
              <w:rPr>
                <w:rFonts w:ascii="Times New Roman" w:hAnsi="Times New Roman" w:cs="Times New Roman"/>
                <w:sz w:val="18"/>
                <w:szCs w:val="18"/>
              </w:rPr>
              <w:t>t</w:t>
            </w:r>
            <w:del w:id="1077" w:author="Alfred Aster" w:date="2022-10-20T14:58:00Z">
              <w:r w:rsidRPr="00BA3C50" w:rsidDel="004F3BCE">
                <w:rPr>
                  <w:rFonts w:ascii="Times New Roman" w:hAnsi="Times New Roman" w:cs="Times New Roman"/>
                  <w:sz w:val="18"/>
                  <w:szCs w:val="18"/>
                </w:rPr>
                <w:delText>h</w:delText>
              </w:r>
            </w:del>
            <w:ins w:id="1078" w:author="Alfred Aster" w:date="2022-10-20T14:58:00Z">
              <w:r w:rsidR="004F3BCE">
                <w:rPr>
                  <w:rFonts w:ascii="Times New Roman" w:hAnsi="Times New Roman" w:cs="Times New Roman"/>
                  <w:sz w:val="18"/>
                  <w:szCs w:val="18"/>
                </w:rPr>
                <w:t>“</w:t>
              </w:r>
            </w:ins>
            <w:r w:rsidRPr="00BA3C50">
              <w:rPr>
                <w:rFonts w:ascii="Times New Roman" w:hAnsi="Times New Roman" w:cs="Times New Roman"/>
                <w:sz w:val="18"/>
                <w:szCs w:val="18"/>
              </w:rPr>
              <w:t>e</w:t>
            </w:r>
            <w:proofErr w:type="spellEnd"/>
            <w:r w:rsidRPr="00BA3C50">
              <w:rPr>
                <w:rFonts w:ascii="Times New Roman" w:hAnsi="Times New Roman" w:cs="Times New Roman"/>
                <w:sz w:val="18"/>
                <w:szCs w:val="18"/>
              </w:rPr>
              <w:t xml:space="preserve"> "QoS Characteristic report </w:t>
            </w:r>
            <w:proofErr w:type="spellStart"/>
            <w:r w:rsidRPr="00BA3C50">
              <w:rPr>
                <w:rFonts w:ascii="Times New Roman" w:hAnsi="Times New Roman" w:cs="Times New Roman"/>
                <w:sz w:val="18"/>
                <w:szCs w:val="18"/>
              </w:rPr>
              <w:t>elem</w:t>
            </w:r>
            <w:del w:id="1079" w:author="Alfred Aster" w:date="2022-10-20T14:58:00Z">
              <w:r w:rsidRPr="00BA3C50" w:rsidDel="004F3BCE">
                <w:rPr>
                  <w:rFonts w:ascii="Times New Roman" w:hAnsi="Times New Roman" w:cs="Times New Roman"/>
                  <w:sz w:val="18"/>
                  <w:szCs w:val="18"/>
                </w:rPr>
                <w:delText>e</w:delText>
              </w:r>
            </w:del>
            <w:ins w:id="1080" w:author="Alfred Aster" w:date="2022-10-20T14:58:00Z">
              <w:r w:rsidR="004F3BCE">
                <w:rPr>
                  <w:rFonts w:ascii="Times New Roman" w:hAnsi="Times New Roman" w:cs="Times New Roman"/>
                  <w:sz w:val="18"/>
                  <w:szCs w:val="18"/>
                </w:rPr>
                <w:t>”</w:t>
              </w:r>
            </w:ins>
            <w:r w:rsidRPr="00BA3C50">
              <w:rPr>
                <w:rFonts w:ascii="Times New Roman" w:hAnsi="Times New Roman" w:cs="Times New Roman"/>
                <w:sz w:val="18"/>
                <w:szCs w:val="18"/>
              </w:rPr>
              <w:t>nt</w:t>
            </w:r>
            <w:proofErr w:type="spellEnd"/>
            <w:r w:rsidRPr="00BA3C50">
              <w:rPr>
                <w:rFonts w:ascii="Times New Roman" w:hAnsi="Times New Roman" w:cs="Times New Roman"/>
                <w:sz w:val="18"/>
                <w:szCs w:val="18"/>
              </w:rPr>
              <w:t>" should be created to notify the results of measurements of each component in the QoS Characteristic element.</w:t>
            </w:r>
          </w:p>
        </w:tc>
        <w:tc>
          <w:tcPr>
            <w:tcW w:w="3150" w:type="dxa"/>
            <w:shd w:val="clear" w:color="auto" w:fill="auto"/>
          </w:tcPr>
          <w:p w14:paraId="420C3029" w14:textId="0988422C" w:rsidR="00BA3C50" w:rsidRPr="001B0B9D" w:rsidRDefault="00BA3C50" w:rsidP="00BA3C50">
            <w:pPr>
              <w:suppressAutoHyphens/>
              <w:spacing w:after="0"/>
              <w:rPr>
                <w:rFonts w:ascii="Times New Roman" w:hAnsi="Times New Roman" w:cs="Times New Roman"/>
                <w:bCs/>
                <w:sz w:val="18"/>
                <w:szCs w:val="18"/>
              </w:rPr>
            </w:pPr>
            <w:r w:rsidRPr="001B0B9D">
              <w:rPr>
                <w:rFonts w:ascii="Times New Roman" w:hAnsi="Times New Roman" w:cs="Times New Roman"/>
                <w:bCs/>
                <w:sz w:val="18"/>
                <w:szCs w:val="18"/>
              </w:rPr>
              <w:t>Reject</w:t>
            </w:r>
            <w:del w:id="1081" w:author="Alfred Aster" w:date="2022-10-20T14:58:00Z">
              <w:r w:rsidRPr="001B0B9D" w:rsidDel="004F3BCE">
                <w:rPr>
                  <w:rFonts w:ascii="Times New Roman" w:hAnsi="Times New Roman" w:cs="Times New Roman"/>
                  <w:bCs/>
                  <w:sz w:val="18"/>
                  <w:szCs w:val="18"/>
                </w:rPr>
                <w:delText>ed</w:delText>
              </w:r>
            </w:del>
            <w:ins w:id="1082" w:author="Alfred Aster" w:date="2022-10-20T14:58:00Z">
              <w:r w:rsidR="004F3BCE">
                <w:rPr>
                  <w:rFonts w:ascii="Times New Roman" w:hAnsi="Times New Roman" w:cs="Times New Roman"/>
                  <w:bCs/>
                  <w:sz w:val="18"/>
                  <w:szCs w:val="18"/>
                </w:rPr>
                <w:t>–</w:t>
              </w:r>
            </w:ins>
            <w:r w:rsidRPr="001B0B9D">
              <w:rPr>
                <w:rFonts w:ascii="Times New Roman" w:hAnsi="Times New Roman" w:cs="Times New Roman"/>
                <w:bCs/>
                <w:sz w:val="18"/>
                <w:szCs w:val="18"/>
              </w:rPr>
              <w:t xml:space="preserve"> -- A proposed resolution for “this CID” was discussed as part of the comment resolutions in “document”, however the group could not reach consensus on a proposed change that would resolve the comment.</w:t>
            </w:r>
          </w:p>
          <w:p w14:paraId="68A074EA" w14:textId="77777777" w:rsidR="00BA3C50" w:rsidRPr="001B0B9D" w:rsidRDefault="00BA3C50" w:rsidP="00BA3C50">
            <w:pPr>
              <w:suppressAutoHyphens/>
              <w:spacing w:after="0"/>
              <w:rPr>
                <w:rFonts w:ascii="Times New Roman" w:hAnsi="Times New Roman" w:cs="Times New Roman"/>
                <w:sz w:val="18"/>
                <w:szCs w:val="18"/>
              </w:rPr>
            </w:pPr>
            <w:r w:rsidRPr="001B0B9D">
              <w:rPr>
                <w:rFonts w:ascii="Times New Roman" w:hAnsi="Times New Roman" w:cs="Times New Roman"/>
                <w:sz w:val="18"/>
                <w:szCs w:val="18"/>
              </w:rPr>
              <w:br/>
              <w:t xml:space="preserve">This CID is discussed on September 8, 2022, </w:t>
            </w:r>
            <w:r>
              <w:rPr>
                <w:rFonts w:ascii="Times New Roman" w:hAnsi="Times New Roman" w:cs="Times New Roman"/>
                <w:sz w:val="18"/>
                <w:szCs w:val="18"/>
              </w:rPr>
              <w:t xml:space="preserve">and then </w:t>
            </w:r>
            <w:proofErr w:type="gramStart"/>
            <w:r>
              <w:rPr>
                <w:rFonts w:ascii="Times New Roman" w:hAnsi="Times New Roman" w:cs="Times New Roman"/>
                <w:sz w:val="18"/>
                <w:szCs w:val="18"/>
              </w:rPr>
              <w:t>in</w:t>
            </w:r>
            <w:proofErr w:type="gramEnd"/>
            <w:r>
              <w:rPr>
                <w:rFonts w:ascii="Times New Roman" w:hAnsi="Times New Roman" w:cs="Times New Roman"/>
                <w:sz w:val="18"/>
                <w:szCs w:val="18"/>
              </w:rPr>
              <w:t xml:space="preserve"> October 19, 2022. The SP result is: 21Y, 14N, 26A</w:t>
            </w:r>
            <w:r w:rsidRPr="001B0B9D">
              <w:rPr>
                <w:rFonts w:ascii="Times New Roman" w:hAnsi="Times New Roman" w:cs="Times New Roman"/>
                <w:sz w:val="18"/>
                <w:szCs w:val="18"/>
              </w:rPr>
              <w:t>.</w:t>
            </w:r>
            <w:r w:rsidRPr="001B0B9D">
              <w:rPr>
                <w:rFonts w:ascii="Times New Roman" w:hAnsi="Times New Roman" w:cs="Times New Roman"/>
                <w:sz w:val="18"/>
                <w:szCs w:val="18"/>
              </w:rPr>
              <w:br/>
            </w:r>
          </w:p>
          <w:p w14:paraId="3CCFE49E" w14:textId="6EB23043" w:rsidR="00B45EC9" w:rsidRPr="00457909" w:rsidRDefault="00BA3C50" w:rsidP="00BA3C50">
            <w:pPr>
              <w:suppressAutoHyphens/>
              <w:spacing w:after="0"/>
              <w:rPr>
                <w:rFonts w:ascii="Times New Roman" w:hAnsi="Times New Roman" w:cs="Times New Roman"/>
                <w:bCs/>
                <w:color w:val="FF0000"/>
                <w:sz w:val="18"/>
                <w:szCs w:val="18"/>
              </w:rPr>
            </w:pPr>
            <w:r w:rsidRPr="001B0B9D">
              <w:rPr>
                <w:rFonts w:ascii="Times New Roman" w:hAnsi="Times New Roman" w:cs="Times New Roman"/>
                <w:bCs/>
                <w:sz w:val="18"/>
                <w:szCs w:val="18"/>
              </w:rPr>
              <w:t>Guogang Huang</w:t>
            </w:r>
            <w:r w:rsidRPr="001B0B9D">
              <w:rPr>
                <w:rFonts w:ascii="Times New Roman" w:hAnsi="Times New Roman" w:cs="Times New Roman"/>
                <w:bCs/>
                <w:sz w:val="18"/>
                <w:szCs w:val="18"/>
              </w:rPr>
              <w:tab/>
              <w:t>22/1213r</w:t>
            </w:r>
            <w:r>
              <w:rPr>
                <w:rFonts w:ascii="Times New Roman" w:hAnsi="Times New Roman" w:cs="Times New Roman"/>
                <w:bCs/>
                <w:sz w:val="18"/>
                <w:szCs w:val="18"/>
              </w:rPr>
              <w:t>3</w:t>
            </w:r>
          </w:p>
        </w:tc>
      </w:tr>
      <w:tr w:rsidR="008C4CF4" w:rsidRPr="008B0293" w14:paraId="11A53673" w14:textId="77777777" w:rsidTr="00221221">
        <w:trPr>
          <w:trHeight w:val="220"/>
          <w:jc w:val="center"/>
        </w:trPr>
        <w:tc>
          <w:tcPr>
            <w:tcW w:w="715" w:type="dxa"/>
            <w:shd w:val="clear" w:color="auto" w:fill="auto"/>
            <w:noWrap/>
          </w:tcPr>
          <w:p w14:paraId="3794801F" w14:textId="2CF77ED5" w:rsidR="008C4CF4" w:rsidRPr="00237700" w:rsidRDefault="008C4CF4" w:rsidP="008C4CF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12291</w:t>
            </w:r>
          </w:p>
        </w:tc>
        <w:tc>
          <w:tcPr>
            <w:tcW w:w="990" w:type="dxa"/>
          </w:tcPr>
          <w:p w14:paraId="5703F1D6" w14:textId="2DC9757D" w:rsidR="008C4CF4" w:rsidRPr="00237700" w:rsidRDefault="008C4CF4" w:rsidP="008C4CF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KENGO NAGATA</w:t>
            </w:r>
          </w:p>
        </w:tc>
        <w:tc>
          <w:tcPr>
            <w:tcW w:w="900" w:type="dxa"/>
            <w:shd w:val="clear" w:color="auto" w:fill="auto"/>
            <w:noWrap/>
          </w:tcPr>
          <w:p w14:paraId="4D619102" w14:textId="572C6997" w:rsidR="008C4CF4" w:rsidRPr="00237700" w:rsidRDefault="008C4CF4" w:rsidP="008C4CF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9.4.2.316</w:t>
            </w:r>
          </w:p>
        </w:tc>
        <w:tc>
          <w:tcPr>
            <w:tcW w:w="720" w:type="dxa"/>
          </w:tcPr>
          <w:p w14:paraId="3304D3A4" w14:textId="5DDBB19A" w:rsidR="008C4CF4" w:rsidRPr="00237700" w:rsidRDefault="008C4CF4" w:rsidP="008C4CF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251.40</w:t>
            </w:r>
          </w:p>
        </w:tc>
        <w:tc>
          <w:tcPr>
            <w:tcW w:w="2520" w:type="dxa"/>
            <w:shd w:val="clear" w:color="auto" w:fill="auto"/>
            <w:noWrap/>
          </w:tcPr>
          <w:p w14:paraId="5B381338" w14:textId="5039426D" w:rsidR="008C4CF4" w:rsidRPr="00237700" w:rsidRDefault="008C4CF4" w:rsidP="008C4CF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There is no language related to QoS characteristics element in 35.9. A procedure to transfer QoS traffic in Restricted TWT should be defined.</w:t>
            </w:r>
          </w:p>
        </w:tc>
        <w:tc>
          <w:tcPr>
            <w:tcW w:w="2340" w:type="dxa"/>
            <w:shd w:val="clear" w:color="auto" w:fill="auto"/>
            <w:noWrap/>
          </w:tcPr>
          <w:p w14:paraId="1146209E" w14:textId="3FB63580" w:rsidR="008C4CF4" w:rsidRPr="00237700" w:rsidRDefault="008C4CF4" w:rsidP="008C4CF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the comment.</w:t>
            </w:r>
          </w:p>
        </w:tc>
        <w:tc>
          <w:tcPr>
            <w:tcW w:w="3150" w:type="dxa"/>
            <w:shd w:val="clear" w:color="auto" w:fill="auto"/>
          </w:tcPr>
          <w:p w14:paraId="73815593" w14:textId="24346C4C"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w:t>
            </w:r>
            <w:del w:id="1083" w:author="Alfred Aster" w:date="2022-10-20T14:58:00Z">
              <w:r w:rsidDel="004F3BCE">
                <w:rPr>
                  <w:rFonts w:ascii="Times New Roman" w:hAnsi="Times New Roman" w:cs="Times New Roman"/>
                  <w:bCs/>
                  <w:sz w:val="18"/>
                  <w:szCs w:val="18"/>
                </w:rPr>
                <w:delText>ed</w:delText>
              </w:r>
            </w:del>
            <w:ins w:id="1084"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comment resolutions in “document”, however the group could not reach consensus on a proposed change that would resolve the comment.</w:t>
            </w:r>
          </w:p>
          <w:p w14:paraId="5C7B4B09" w14:textId="77777777" w:rsidR="00B45EC9" w:rsidRPr="00237700" w:rsidRDefault="00B45EC9" w:rsidP="00B45EC9">
            <w:pPr>
              <w:suppressAutoHyphens/>
              <w:spacing w:after="0"/>
              <w:rPr>
                <w:rFonts w:ascii="Times New Roman" w:hAnsi="Times New Roman" w:cs="Times New Roman"/>
                <w:bCs/>
                <w:sz w:val="18"/>
                <w:szCs w:val="18"/>
              </w:rPr>
            </w:pPr>
          </w:p>
          <w:p w14:paraId="04D72307" w14:textId="24D575BC" w:rsidR="00911F17" w:rsidRPr="00237700" w:rsidRDefault="008C4CF4" w:rsidP="008C4CF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This CID is discussed on September 14, 2022, but no straw poll is conducted yet.</w:t>
            </w:r>
            <w:r w:rsidRPr="00237700">
              <w:rPr>
                <w:rFonts w:ascii="Times New Roman" w:hAnsi="Times New Roman" w:cs="Times New Roman"/>
                <w:sz w:val="18"/>
                <w:szCs w:val="18"/>
              </w:rPr>
              <w:br/>
            </w:r>
          </w:p>
          <w:p w14:paraId="0D5A8333"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Duncan Ho</w:t>
            </w:r>
            <w:r w:rsidRPr="00B45EC9">
              <w:rPr>
                <w:rFonts w:ascii="Times New Roman" w:hAnsi="Times New Roman" w:cs="Times New Roman"/>
                <w:bCs/>
                <w:sz w:val="18"/>
                <w:szCs w:val="18"/>
              </w:rPr>
              <w:tab/>
              <w:t>22/1436r2</w:t>
            </w:r>
          </w:p>
          <w:p w14:paraId="446794F9" w14:textId="47E09254"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54CB00CD"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4A5DF5A2" w14:textId="318814E6" w:rsidR="00B45EC9" w:rsidRPr="00237700" w:rsidRDefault="00B45EC9" w:rsidP="008C4CF4">
            <w:pPr>
              <w:suppressAutoHyphens/>
              <w:spacing w:after="0"/>
              <w:rPr>
                <w:rFonts w:ascii="Times New Roman" w:hAnsi="Times New Roman" w:cs="Times New Roman"/>
                <w:bCs/>
                <w:sz w:val="18"/>
                <w:szCs w:val="18"/>
              </w:rPr>
            </w:pPr>
          </w:p>
        </w:tc>
      </w:tr>
      <w:tr w:rsidR="008C4CF4" w:rsidRPr="008B0293" w14:paraId="5D5FF2BD" w14:textId="77777777" w:rsidTr="00221221">
        <w:trPr>
          <w:trHeight w:val="220"/>
          <w:jc w:val="center"/>
        </w:trPr>
        <w:tc>
          <w:tcPr>
            <w:tcW w:w="715" w:type="dxa"/>
            <w:shd w:val="clear" w:color="auto" w:fill="auto"/>
            <w:noWrap/>
          </w:tcPr>
          <w:p w14:paraId="0A269127" w14:textId="24AD1A86" w:rsidR="008C4CF4" w:rsidRPr="00237700" w:rsidRDefault="008C4CF4" w:rsidP="008C4CF4">
            <w:pPr>
              <w:suppressAutoHyphens/>
              <w:spacing w:after="0"/>
              <w:rPr>
                <w:rFonts w:ascii="Times New Roman" w:hAnsi="Times New Roman" w:cs="Times New Roman"/>
                <w:sz w:val="18"/>
                <w:szCs w:val="18"/>
              </w:rPr>
            </w:pPr>
            <w:r w:rsidRPr="00B45EC9">
              <w:rPr>
                <w:rFonts w:ascii="Times New Roman" w:hAnsi="Times New Roman" w:cs="Times New Roman"/>
                <w:sz w:val="18"/>
                <w:szCs w:val="18"/>
              </w:rPr>
              <w:t>12292</w:t>
            </w:r>
          </w:p>
        </w:tc>
        <w:tc>
          <w:tcPr>
            <w:tcW w:w="990" w:type="dxa"/>
          </w:tcPr>
          <w:p w14:paraId="049B4190" w14:textId="1FDF3F8D" w:rsidR="008C4CF4" w:rsidRPr="00237700" w:rsidRDefault="008C4CF4" w:rsidP="008C4CF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KENGO NAGATA</w:t>
            </w:r>
          </w:p>
        </w:tc>
        <w:tc>
          <w:tcPr>
            <w:tcW w:w="900" w:type="dxa"/>
            <w:shd w:val="clear" w:color="auto" w:fill="auto"/>
            <w:noWrap/>
          </w:tcPr>
          <w:p w14:paraId="532EF439" w14:textId="4C2F4A8A" w:rsidR="008C4CF4" w:rsidRPr="00237700" w:rsidRDefault="008C4CF4" w:rsidP="008C4CF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9.4.2.316</w:t>
            </w:r>
          </w:p>
        </w:tc>
        <w:tc>
          <w:tcPr>
            <w:tcW w:w="720" w:type="dxa"/>
          </w:tcPr>
          <w:p w14:paraId="4B5C106A" w14:textId="4D4B5E35" w:rsidR="008C4CF4" w:rsidRPr="00237700" w:rsidRDefault="008C4CF4" w:rsidP="008C4CF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251.40</w:t>
            </w:r>
          </w:p>
        </w:tc>
        <w:tc>
          <w:tcPr>
            <w:tcW w:w="2520" w:type="dxa"/>
            <w:shd w:val="clear" w:color="auto" w:fill="auto"/>
            <w:noWrap/>
          </w:tcPr>
          <w:p w14:paraId="25EE86F4" w14:textId="5F69FB6E" w:rsidR="008C4CF4" w:rsidRPr="00237700" w:rsidRDefault="008C4CF4" w:rsidP="008C4CF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There is no language related to QoS characteristics element in 35.9. A sequence to inform whether the requirements in the QoS characteristics elements is satisfied or not in 11.25.2 and 35.9.</w:t>
            </w:r>
          </w:p>
        </w:tc>
        <w:tc>
          <w:tcPr>
            <w:tcW w:w="2340" w:type="dxa"/>
            <w:shd w:val="clear" w:color="auto" w:fill="auto"/>
            <w:noWrap/>
          </w:tcPr>
          <w:p w14:paraId="4ABC0D51" w14:textId="7FDFA58A" w:rsidR="008C4CF4" w:rsidRPr="00237700" w:rsidRDefault="008C4CF4" w:rsidP="008C4CF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the comment.</w:t>
            </w:r>
          </w:p>
        </w:tc>
        <w:tc>
          <w:tcPr>
            <w:tcW w:w="3150" w:type="dxa"/>
            <w:shd w:val="clear" w:color="auto" w:fill="auto"/>
          </w:tcPr>
          <w:p w14:paraId="413CF3BE" w14:textId="3B6A014D" w:rsidR="00B45EC9" w:rsidRPr="00237700"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w:t>
            </w:r>
            <w:del w:id="1085" w:author="Alfred Aster" w:date="2022-10-20T14:58:00Z">
              <w:r w:rsidDel="004F3BCE">
                <w:rPr>
                  <w:rFonts w:ascii="Times New Roman" w:hAnsi="Times New Roman" w:cs="Times New Roman"/>
                  <w:bCs/>
                  <w:sz w:val="18"/>
                  <w:szCs w:val="18"/>
                </w:rPr>
                <w:delText>ed</w:delText>
              </w:r>
            </w:del>
            <w:ins w:id="1086"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comment resolutions in “document”, however the group could not reach consensus on a proposed change that would resolve the comment.</w:t>
            </w:r>
          </w:p>
          <w:p w14:paraId="0EDC393B" w14:textId="5A5F9AFC" w:rsidR="00911F17" w:rsidRPr="00237700" w:rsidRDefault="008C4CF4" w:rsidP="008C4CF4">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14, 2022, but no straw poll is conducted yet.</w:t>
            </w:r>
            <w:r w:rsidRPr="00237700">
              <w:rPr>
                <w:rFonts w:ascii="Times New Roman" w:hAnsi="Times New Roman" w:cs="Times New Roman"/>
                <w:sz w:val="18"/>
                <w:szCs w:val="18"/>
              </w:rPr>
              <w:br/>
            </w:r>
          </w:p>
          <w:p w14:paraId="5D5092E5" w14:textId="77777777" w:rsidR="00B45EC9" w:rsidRDefault="00B45EC9" w:rsidP="00B45EC9">
            <w:pPr>
              <w:suppressAutoHyphens/>
              <w:spacing w:after="0"/>
              <w:rPr>
                <w:rFonts w:ascii="Times New Roman" w:hAnsi="Times New Roman" w:cs="Times New Roman"/>
                <w:bCs/>
                <w:sz w:val="18"/>
                <w:szCs w:val="18"/>
              </w:rPr>
            </w:pPr>
            <w:r w:rsidRPr="00B45EC9">
              <w:rPr>
                <w:rFonts w:ascii="Times New Roman" w:hAnsi="Times New Roman" w:cs="Times New Roman"/>
                <w:bCs/>
                <w:sz w:val="18"/>
                <w:szCs w:val="18"/>
              </w:rPr>
              <w:t>Duncan Ho</w:t>
            </w:r>
            <w:r w:rsidRPr="00B45EC9">
              <w:rPr>
                <w:rFonts w:ascii="Times New Roman" w:hAnsi="Times New Roman" w:cs="Times New Roman"/>
                <w:bCs/>
                <w:sz w:val="18"/>
                <w:szCs w:val="18"/>
              </w:rPr>
              <w:tab/>
              <w:t>22/1436r2</w:t>
            </w:r>
          </w:p>
          <w:p w14:paraId="2E07F667" w14:textId="4CCC867F"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028488FD" w14:textId="77777777" w:rsidR="00B45EC9" w:rsidRDefault="00B45EC9" w:rsidP="00B45EC9">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2B57ABA0" w14:textId="0576BCCF" w:rsidR="00B45EC9" w:rsidRPr="00237700" w:rsidRDefault="00B45EC9" w:rsidP="008C4CF4">
            <w:pPr>
              <w:suppressAutoHyphens/>
              <w:spacing w:after="0"/>
              <w:rPr>
                <w:rFonts w:ascii="Times New Roman" w:hAnsi="Times New Roman" w:cs="Times New Roman"/>
                <w:bCs/>
                <w:sz w:val="18"/>
                <w:szCs w:val="18"/>
              </w:rPr>
            </w:pPr>
          </w:p>
        </w:tc>
      </w:tr>
      <w:tr w:rsidR="00BF642A" w:rsidRPr="008B0293" w14:paraId="342B485F" w14:textId="77777777" w:rsidTr="00221221">
        <w:trPr>
          <w:trHeight w:val="220"/>
          <w:jc w:val="center"/>
        </w:trPr>
        <w:tc>
          <w:tcPr>
            <w:tcW w:w="715" w:type="dxa"/>
            <w:shd w:val="clear" w:color="auto" w:fill="auto"/>
            <w:noWrap/>
          </w:tcPr>
          <w:p w14:paraId="44F01FCA" w14:textId="280ADE11" w:rsidR="00BF642A" w:rsidRPr="00381B1F" w:rsidRDefault="00BF642A" w:rsidP="00BF642A">
            <w:pPr>
              <w:suppressAutoHyphens/>
              <w:spacing w:after="0"/>
              <w:rPr>
                <w:rFonts w:ascii="Times New Roman" w:hAnsi="Times New Roman" w:cs="Times New Roman"/>
                <w:sz w:val="18"/>
                <w:szCs w:val="18"/>
              </w:rPr>
            </w:pPr>
            <w:r w:rsidRPr="00381B1F">
              <w:rPr>
                <w:rFonts w:ascii="Times New Roman" w:hAnsi="Times New Roman" w:cs="Times New Roman"/>
                <w:sz w:val="18"/>
                <w:szCs w:val="18"/>
              </w:rPr>
              <w:t>12318</w:t>
            </w:r>
          </w:p>
        </w:tc>
        <w:tc>
          <w:tcPr>
            <w:tcW w:w="990" w:type="dxa"/>
          </w:tcPr>
          <w:p w14:paraId="4B006E23" w14:textId="43F60C17" w:rsidR="00BF642A" w:rsidRPr="00381B1F" w:rsidRDefault="00BF642A" w:rsidP="00BF642A">
            <w:pPr>
              <w:suppressAutoHyphens/>
              <w:spacing w:after="0"/>
              <w:rPr>
                <w:rFonts w:ascii="Times New Roman" w:hAnsi="Times New Roman" w:cs="Times New Roman"/>
                <w:sz w:val="18"/>
                <w:szCs w:val="18"/>
              </w:rPr>
            </w:pPr>
            <w:r w:rsidRPr="00381B1F">
              <w:rPr>
                <w:rFonts w:ascii="Times New Roman" w:hAnsi="Times New Roman" w:cs="Times New Roman"/>
                <w:sz w:val="18"/>
                <w:szCs w:val="18"/>
              </w:rPr>
              <w:t>Guogang Huang</w:t>
            </w:r>
          </w:p>
        </w:tc>
        <w:tc>
          <w:tcPr>
            <w:tcW w:w="900" w:type="dxa"/>
            <w:shd w:val="clear" w:color="auto" w:fill="auto"/>
            <w:noWrap/>
          </w:tcPr>
          <w:p w14:paraId="6A8E01D0" w14:textId="441683D6" w:rsidR="00BF642A" w:rsidRPr="00381B1F" w:rsidRDefault="00BF642A" w:rsidP="00BF642A">
            <w:pPr>
              <w:suppressAutoHyphens/>
              <w:spacing w:after="0"/>
              <w:rPr>
                <w:rFonts w:ascii="Times New Roman" w:hAnsi="Times New Roman" w:cs="Times New Roman"/>
                <w:sz w:val="18"/>
                <w:szCs w:val="18"/>
              </w:rPr>
            </w:pPr>
            <w:r w:rsidRPr="00381B1F">
              <w:rPr>
                <w:rFonts w:ascii="Times New Roman" w:hAnsi="Times New Roman" w:cs="Times New Roman"/>
                <w:sz w:val="18"/>
                <w:szCs w:val="18"/>
              </w:rPr>
              <w:t>9.4.2.256</w:t>
            </w:r>
          </w:p>
        </w:tc>
        <w:tc>
          <w:tcPr>
            <w:tcW w:w="720" w:type="dxa"/>
          </w:tcPr>
          <w:p w14:paraId="64E8853E" w14:textId="2ECC84FB" w:rsidR="00BF642A" w:rsidRPr="00381B1F" w:rsidRDefault="00BF642A" w:rsidP="00BF642A">
            <w:pPr>
              <w:suppressAutoHyphens/>
              <w:spacing w:after="0"/>
              <w:rPr>
                <w:rFonts w:ascii="Times New Roman" w:hAnsi="Times New Roman" w:cs="Times New Roman"/>
                <w:sz w:val="18"/>
                <w:szCs w:val="18"/>
              </w:rPr>
            </w:pPr>
            <w:r w:rsidRPr="00381B1F">
              <w:rPr>
                <w:rFonts w:ascii="Times New Roman" w:hAnsi="Times New Roman" w:cs="Times New Roman"/>
                <w:sz w:val="18"/>
                <w:szCs w:val="18"/>
              </w:rPr>
              <w:t>0.00</w:t>
            </w:r>
          </w:p>
        </w:tc>
        <w:tc>
          <w:tcPr>
            <w:tcW w:w="2520" w:type="dxa"/>
            <w:shd w:val="clear" w:color="auto" w:fill="auto"/>
            <w:noWrap/>
          </w:tcPr>
          <w:p w14:paraId="474C7EF4" w14:textId="77165BA9" w:rsidR="00BF642A" w:rsidRPr="00381B1F" w:rsidRDefault="00BF642A" w:rsidP="00BF642A">
            <w:pPr>
              <w:suppressAutoHyphens/>
              <w:spacing w:after="0"/>
              <w:rPr>
                <w:rFonts w:ascii="Times New Roman" w:hAnsi="Times New Roman" w:cs="Times New Roman"/>
                <w:sz w:val="18"/>
                <w:szCs w:val="18"/>
              </w:rPr>
            </w:pPr>
            <w:r w:rsidRPr="00381B1F">
              <w:rPr>
                <w:rFonts w:ascii="Times New Roman" w:hAnsi="Times New Roman" w:cs="Times New Roman"/>
                <w:sz w:val="18"/>
                <w:szCs w:val="18"/>
              </w:rPr>
              <w:t>please clarify the usage of ESS Report element for an AP MLD</w:t>
            </w:r>
          </w:p>
        </w:tc>
        <w:tc>
          <w:tcPr>
            <w:tcW w:w="2340" w:type="dxa"/>
            <w:shd w:val="clear" w:color="auto" w:fill="auto"/>
            <w:noWrap/>
          </w:tcPr>
          <w:p w14:paraId="5CAF31E7" w14:textId="2FC7515D" w:rsidR="00BF642A" w:rsidRPr="00381B1F" w:rsidRDefault="00BF642A" w:rsidP="00BF642A">
            <w:pPr>
              <w:suppressAutoHyphens/>
              <w:spacing w:after="0"/>
              <w:rPr>
                <w:rFonts w:ascii="Times New Roman" w:hAnsi="Times New Roman" w:cs="Times New Roman"/>
                <w:sz w:val="18"/>
                <w:szCs w:val="18"/>
              </w:rPr>
            </w:pPr>
            <w:r w:rsidRPr="00381B1F">
              <w:rPr>
                <w:rFonts w:ascii="Times New Roman" w:hAnsi="Times New Roman" w:cs="Times New Roman"/>
                <w:sz w:val="18"/>
                <w:szCs w:val="18"/>
              </w:rPr>
              <w:t>As in comment</w:t>
            </w:r>
          </w:p>
        </w:tc>
        <w:tc>
          <w:tcPr>
            <w:tcW w:w="3150" w:type="dxa"/>
            <w:shd w:val="clear" w:color="auto" w:fill="auto"/>
          </w:tcPr>
          <w:p w14:paraId="7C5D3A8F" w14:textId="3AD1304D" w:rsidR="00BF642A" w:rsidRPr="00381B1F" w:rsidRDefault="008C027F" w:rsidP="00BF642A">
            <w:pPr>
              <w:suppressAutoHyphens/>
              <w:spacing w:after="0"/>
              <w:rPr>
                <w:rFonts w:ascii="Times New Roman" w:hAnsi="Times New Roman" w:cs="Times New Roman"/>
                <w:bCs/>
                <w:sz w:val="18"/>
                <w:szCs w:val="18"/>
              </w:rPr>
            </w:pPr>
            <w:r w:rsidRPr="00381B1F">
              <w:rPr>
                <w:rFonts w:ascii="Times New Roman" w:hAnsi="Times New Roman" w:cs="Times New Roman"/>
                <w:bCs/>
                <w:sz w:val="18"/>
                <w:szCs w:val="18"/>
              </w:rPr>
              <w:t>Reject</w:t>
            </w:r>
            <w:del w:id="1087" w:author="Alfred Aster" w:date="2022-10-20T14:58:00Z">
              <w:r w:rsidRPr="00381B1F" w:rsidDel="004F3BCE">
                <w:rPr>
                  <w:rFonts w:ascii="Times New Roman" w:hAnsi="Times New Roman" w:cs="Times New Roman"/>
                  <w:bCs/>
                  <w:sz w:val="18"/>
                  <w:szCs w:val="18"/>
                </w:rPr>
                <w:delText>ed</w:delText>
              </w:r>
            </w:del>
            <w:ins w:id="1088" w:author="Alfred Aster" w:date="2022-10-20T14:58:00Z">
              <w:r w:rsidR="004F3BCE">
                <w:rPr>
                  <w:rFonts w:ascii="Times New Roman" w:hAnsi="Times New Roman" w:cs="Times New Roman"/>
                  <w:bCs/>
                  <w:sz w:val="18"/>
                  <w:szCs w:val="18"/>
                </w:rPr>
                <w:t>–</w:t>
              </w:r>
            </w:ins>
            <w:r w:rsidRPr="00381B1F">
              <w:rPr>
                <w:rFonts w:ascii="Times New Roman" w:hAnsi="Times New Roman" w:cs="Times New Roman"/>
                <w:bCs/>
                <w:sz w:val="18"/>
                <w:szCs w:val="18"/>
              </w:rPr>
              <w:t xml:space="preserve"> -- A proposed resolution for “this CID” was discussed as part of the comment resolutions in “document”, however the group could not reach consensus on a proposed change that would resolve the comment</w:t>
            </w:r>
            <w:r w:rsidR="00FB7755" w:rsidRPr="00381B1F">
              <w:rPr>
                <w:rFonts w:ascii="Times New Roman" w:hAnsi="Times New Roman" w:cs="Times New Roman"/>
                <w:bCs/>
                <w:sz w:val="18"/>
                <w:szCs w:val="18"/>
              </w:rPr>
              <w:t>.</w:t>
            </w:r>
            <w:r w:rsidR="00FB7755" w:rsidRPr="00381B1F">
              <w:rPr>
                <w:rFonts w:ascii="Times New Roman" w:hAnsi="Times New Roman" w:cs="Times New Roman"/>
                <w:bCs/>
                <w:sz w:val="18"/>
                <w:szCs w:val="18"/>
              </w:rPr>
              <w:br/>
            </w:r>
          </w:p>
          <w:p w14:paraId="1F9C7DFB" w14:textId="607280F8" w:rsidR="00BF642A" w:rsidRPr="00381B1F" w:rsidRDefault="00BF642A" w:rsidP="00BF642A">
            <w:pPr>
              <w:suppressAutoHyphens/>
              <w:spacing w:after="0"/>
              <w:rPr>
                <w:rFonts w:ascii="Times New Roman" w:hAnsi="Times New Roman" w:cs="Times New Roman"/>
                <w:bCs/>
                <w:sz w:val="18"/>
                <w:szCs w:val="18"/>
              </w:rPr>
            </w:pPr>
            <w:r w:rsidRPr="00381B1F">
              <w:rPr>
                <w:rFonts w:ascii="Times New Roman" w:hAnsi="Times New Roman" w:cs="Times New Roman"/>
                <w:bCs/>
                <w:sz w:val="18"/>
                <w:szCs w:val="18"/>
              </w:rPr>
              <w:lastRenderedPageBreak/>
              <w:t xml:space="preserve">This CID is discussed on September 14, 2022, </w:t>
            </w:r>
            <w:r w:rsidR="00381B1F">
              <w:rPr>
                <w:rFonts w:ascii="Times New Roman" w:hAnsi="Times New Roman" w:cs="Times New Roman"/>
                <w:bCs/>
                <w:sz w:val="18"/>
                <w:szCs w:val="18"/>
              </w:rPr>
              <w:t>and then again on October 19, 2022</w:t>
            </w:r>
            <w:r w:rsidRPr="00381B1F">
              <w:rPr>
                <w:rFonts w:ascii="Times New Roman" w:hAnsi="Times New Roman" w:cs="Times New Roman"/>
                <w:bCs/>
                <w:sz w:val="18"/>
                <w:szCs w:val="18"/>
              </w:rPr>
              <w:t>.</w:t>
            </w:r>
            <w:r w:rsidR="00381B1F">
              <w:rPr>
                <w:rFonts w:ascii="Times New Roman" w:hAnsi="Times New Roman" w:cs="Times New Roman"/>
                <w:bCs/>
                <w:sz w:val="18"/>
                <w:szCs w:val="18"/>
              </w:rPr>
              <w:t xml:space="preserve"> The SP result is: </w:t>
            </w:r>
            <w:r w:rsidR="00F71D6B">
              <w:rPr>
                <w:rFonts w:ascii="Times New Roman" w:hAnsi="Times New Roman" w:cs="Times New Roman"/>
                <w:bCs/>
                <w:sz w:val="18"/>
                <w:szCs w:val="18"/>
              </w:rPr>
              <w:t>16Y, 22N, 21A.</w:t>
            </w:r>
          </w:p>
          <w:p w14:paraId="0547E145" w14:textId="4FE3D210" w:rsidR="009C04CA" w:rsidRPr="00381B1F" w:rsidRDefault="009C04CA" w:rsidP="00BF642A">
            <w:pPr>
              <w:suppressAutoHyphens/>
              <w:spacing w:after="0"/>
              <w:rPr>
                <w:rFonts w:ascii="Times New Roman" w:hAnsi="Times New Roman" w:cs="Times New Roman"/>
                <w:bCs/>
                <w:sz w:val="18"/>
                <w:szCs w:val="18"/>
              </w:rPr>
            </w:pPr>
          </w:p>
          <w:p w14:paraId="481A4DE6" w14:textId="22694581" w:rsidR="009C04CA" w:rsidRPr="00381B1F" w:rsidRDefault="009C04CA" w:rsidP="005C2394">
            <w:pPr>
              <w:suppressAutoHyphens/>
              <w:spacing w:after="0"/>
              <w:rPr>
                <w:rFonts w:ascii="Times New Roman" w:hAnsi="Times New Roman" w:cs="Times New Roman"/>
                <w:bCs/>
                <w:sz w:val="18"/>
                <w:szCs w:val="18"/>
              </w:rPr>
            </w:pPr>
            <w:r w:rsidRPr="00381B1F">
              <w:rPr>
                <w:rFonts w:ascii="Times New Roman" w:hAnsi="Times New Roman" w:cs="Times New Roman"/>
                <w:bCs/>
                <w:sz w:val="18"/>
                <w:szCs w:val="18"/>
              </w:rPr>
              <w:t>Guogang Huang</w:t>
            </w:r>
            <w:r w:rsidRPr="00381B1F">
              <w:rPr>
                <w:rFonts w:ascii="Times New Roman" w:hAnsi="Times New Roman" w:cs="Times New Roman"/>
                <w:bCs/>
                <w:sz w:val="18"/>
                <w:szCs w:val="18"/>
              </w:rPr>
              <w:tab/>
              <w:t>22/1225r1</w:t>
            </w:r>
          </w:p>
        </w:tc>
      </w:tr>
      <w:tr w:rsidR="00AA1001" w:rsidRPr="008B0293" w14:paraId="31227378" w14:textId="77777777" w:rsidTr="00221221">
        <w:trPr>
          <w:trHeight w:val="220"/>
          <w:jc w:val="center"/>
        </w:trPr>
        <w:tc>
          <w:tcPr>
            <w:tcW w:w="715" w:type="dxa"/>
            <w:shd w:val="clear" w:color="auto" w:fill="auto"/>
            <w:noWrap/>
          </w:tcPr>
          <w:p w14:paraId="29A84050" w14:textId="3ED9F262" w:rsidR="00AA1001" w:rsidRPr="00237700" w:rsidRDefault="00AA1001" w:rsidP="00AA10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12328</w:t>
            </w:r>
          </w:p>
        </w:tc>
        <w:tc>
          <w:tcPr>
            <w:tcW w:w="990" w:type="dxa"/>
          </w:tcPr>
          <w:p w14:paraId="36B7F735" w14:textId="4A3474DD" w:rsidR="00AA1001" w:rsidRPr="00237700" w:rsidRDefault="00AA1001" w:rsidP="00AA10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Guogang Huang</w:t>
            </w:r>
          </w:p>
        </w:tc>
        <w:tc>
          <w:tcPr>
            <w:tcW w:w="900" w:type="dxa"/>
            <w:shd w:val="clear" w:color="auto" w:fill="auto"/>
            <w:noWrap/>
          </w:tcPr>
          <w:p w14:paraId="4A93844B" w14:textId="0BC5F178" w:rsidR="00AA1001" w:rsidRPr="00237700" w:rsidRDefault="00AA1001" w:rsidP="00AA10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35.3.19.1</w:t>
            </w:r>
          </w:p>
        </w:tc>
        <w:tc>
          <w:tcPr>
            <w:tcW w:w="720" w:type="dxa"/>
          </w:tcPr>
          <w:p w14:paraId="18471B7F" w14:textId="43CD31BB" w:rsidR="00AA1001" w:rsidRPr="00237700" w:rsidRDefault="00AA1001" w:rsidP="00AA10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468.40</w:t>
            </w:r>
          </w:p>
        </w:tc>
        <w:tc>
          <w:tcPr>
            <w:tcW w:w="2520" w:type="dxa"/>
            <w:shd w:val="clear" w:color="auto" w:fill="auto"/>
            <w:noWrap/>
          </w:tcPr>
          <w:p w14:paraId="7AF6A057" w14:textId="01D893AF" w:rsidR="00AA1001" w:rsidRPr="00237700" w:rsidRDefault="00AA1001" w:rsidP="00AA10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Considering the green communication and global warming, a wakeup-based power </w:t>
            </w:r>
            <w:proofErr w:type="spellStart"/>
            <w:r w:rsidRPr="00237700">
              <w:rPr>
                <w:rFonts w:ascii="Times New Roman" w:hAnsi="Times New Roman" w:cs="Times New Roman"/>
                <w:sz w:val="18"/>
                <w:szCs w:val="18"/>
              </w:rPr>
              <w:t>sa</w:t>
            </w:r>
            <w:proofErr w:type="spellEnd"/>
            <w:del w:id="1089" w:author="Alfred Aster" w:date="2022-10-20T14:58:00Z">
              <w:r w:rsidRPr="00237700" w:rsidDel="004F3BCE">
                <w:rPr>
                  <w:rFonts w:ascii="Times New Roman" w:hAnsi="Times New Roman" w:cs="Times New Roman"/>
                  <w:sz w:val="18"/>
                  <w:szCs w:val="18"/>
                </w:rPr>
                <w:delText>ve mechn</w:delText>
              </w:r>
            </w:del>
            <w:ins w:id="1090" w:author="Alfred Aster" w:date="2022-10-20T14:58:00Z">
              <w:r w:rsidR="004F3BCE">
                <w:rPr>
                  <w:rFonts w:ascii="Times New Roman" w:hAnsi="Times New Roman" w:cs="Times New Roman"/>
                  <w:sz w:val="18"/>
                  <w:szCs w:val="18"/>
                </w:rPr>
                <w:pgNum/>
              </w:r>
              <w:proofErr w:type="spellStart"/>
              <w:r w:rsidR="004F3BCE">
                <w:rPr>
                  <w:rFonts w:ascii="Times New Roman" w:hAnsi="Times New Roman" w:cs="Times New Roman"/>
                  <w:sz w:val="18"/>
                  <w:szCs w:val="18"/>
                </w:rPr>
                <w:t>ropped</w:t>
              </w:r>
              <w:proofErr w:type="spellEnd"/>
              <w:r w:rsidR="004F3BCE">
                <w:rPr>
                  <w:rFonts w:ascii="Times New Roman" w:hAnsi="Times New Roman" w:cs="Times New Roman"/>
                  <w:sz w:val="18"/>
                  <w:szCs w:val="18"/>
                </w:rPr>
                <w:pgNum/>
              </w:r>
              <w:proofErr w:type="spellStart"/>
              <w:r w:rsidR="004F3BCE">
                <w:rPr>
                  <w:rFonts w:ascii="Times New Roman" w:hAnsi="Times New Roman" w:cs="Times New Roman"/>
                  <w:sz w:val="18"/>
                  <w:szCs w:val="18"/>
                </w:rPr>
                <w:t>t</w:t>
              </w:r>
            </w:ins>
            <w:r w:rsidRPr="00237700">
              <w:rPr>
                <w:rFonts w:ascii="Times New Roman" w:hAnsi="Times New Roman" w:cs="Times New Roman"/>
                <w:sz w:val="18"/>
                <w:szCs w:val="18"/>
              </w:rPr>
              <w:t>ism</w:t>
            </w:r>
            <w:proofErr w:type="spellEnd"/>
            <w:r w:rsidRPr="00237700">
              <w:rPr>
                <w:rFonts w:ascii="Times New Roman" w:hAnsi="Times New Roman" w:cs="Times New Roman"/>
                <w:sz w:val="18"/>
                <w:szCs w:val="18"/>
              </w:rPr>
              <w:t xml:space="preserve"> should be defined for the AP MLD, not just for the NSTR mobile AP MLD.</w:t>
            </w:r>
          </w:p>
        </w:tc>
        <w:tc>
          <w:tcPr>
            <w:tcW w:w="2340" w:type="dxa"/>
            <w:shd w:val="clear" w:color="auto" w:fill="auto"/>
            <w:noWrap/>
          </w:tcPr>
          <w:p w14:paraId="62721533" w14:textId="50CAEC18" w:rsidR="00AA1001" w:rsidRPr="00237700" w:rsidRDefault="00AA1001" w:rsidP="00AA10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The commenter will provide contribution.</w:t>
            </w:r>
          </w:p>
        </w:tc>
        <w:tc>
          <w:tcPr>
            <w:tcW w:w="3150" w:type="dxa"/>
            <w:shd w:val="clear" w:color="auto" w:fill="auto"/>
          </w:tcPr>
          <w:p w14:paraId="3CF7C0FE" w14:textId="4551F89E" w:rsidR="00FB7755" w:rsidRDefault="00FB7755" w:rsidP="00AA1001">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w:t>
            </w:r>
            <w:del w:id="1091" w:author="Alfred Aster" w:date="2022-10-20T14:58:00Z">
              <w:r w:rsidDel="004F3BCE">
                <w:rPr>
                  <w:rFonts w:ascii="Times New Roman" w:hAnsi="Times New Roman" w:cs="Times New Roman"/>
                  <w:bCs/>
                  <w:sz w:val="18"/>
                  <w:szCs w:val="18"/>
                </w:rPr>
                <w:delText>ed</w:delText>
              </w:r>
            </w:del>
            <w:ins w:id="1092"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comment resolutions in “document”, however the group could not reach consensus on a proposed change that would resolve the comment.</w:t>
            </w:r>
          </w:p>
          <w:p w14:paraId="71B040B1" w14:textId="11589A4F" w:rsidR="00AA1001" w:rsidRPr="00237700" w:rsidRDefault="00AA1001" w:rsidP="00AA10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8, 2022, but no straw poll is conducted yet.</w:t>
            </w:r>
          </w:p>
          <w:p w14:paraId="78D6F679" w14:textId="77777777" w:rsidR="00AA1001" w:rsidRPr="00237700" w:rsidRDefault="00AA1001" w:rsidP="00AA1001">
            <w:pPr>
              <w:suppressAutoHyphens/>
              <w:spacing w:after="0"/>
              <w:rPr>
                <w:rFonts w:ascii="Times New Roman" w:hAnsi="Times New Roman" w:cs="Times New Roman"/>
                <w:sz w:val="18"/>
                <w:szCs w:val="18"/>
              </w:rPr>
            </w:pPr>
          </w:p>
          <w:p w14:paraId="1494BCDB" w14:textId="77777777" w:rsidR="00F86078" w:rsidRDefault="00AA1001" w:rsidP="00F86078">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Guogang Huang</w:t>
            </w:r>
            <w:r w:rsidRPr="00237700">
              <w:rPr>
                <w:rFonts w:ascii="Times New Roman" w:hAnsi="Times New Roman" w:cs="Times New Roman"/>
                <w:bCs/>
                <w:sz w:val="18"/>
                <w:szCs w:val="18"/>
              </w:rPr>
              <w:tab/>
              <w:t>22/1313r0</w:t>
            </w:r>
            <w:r w:rsidR="00F86078">
              <w:rPr>
                <w:rFonts w:ascii="Times New Roman" w:hAnsi="Times New Roman" w:cs="Times New Roman"/>
                <w:bCs/>
                <w:sz w:val="18"/>
                <w:szCs w:val="18"/>
              </w:rPr>
              <w:t xml:space="preserve"> </w:t>
            </w:r>
          </w:p>
          <w:p w14:paraId="291DEC76"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7C05289B" w14:textId="4BF80069" w:rsidR="00F86078" w:rsidRPr="005B4DAB" w:rsidRDefault="00F86078" w:rsidP="00F86078">
            <w:pPr>
              <w:suppressAutoHyphens/>
              <w:spacing w:after="0"/>
              <w:rPr>
                <w:rFonts w:ascii="Times New Roman" w:hAnsi="Times New Roman" w:cs="Times New Roman"/>
                <w:bCs/>
                <w:color w:val="00B050"/>
                <w:sz w:val="18"/>
                <w:szCs w:val="18"/>
              </w:rPr>
            </w:pPr>
            <w:r w:rsidRPr="005B4DAB">
              <w:rPr>
                <w:rFonts w:ascii="Times New Roman" w:hAnsi="Times New Roman" w:cs="Times New Roman"/>
                <w:bCs/>
                <w:color w:val="00B050"/>
                <w:sz w:val="18"/>
                <w:szCs w:val="18"/>
              </w:rPr>
              <w:t>&lt;</w:t>
            </w:r>
            <w:r w:rsidR="00631E8B" w:rsidRPr="005B4DAB">
              <w:rPr>
                <w:rFonts w:ascii="Times New Roman" w:hAnsi="Times New Roman" w:cs="Times New Roman"/>
                <w:bCs/>
                <w:color w:val="00B050"/>
                <w:sz w:val="18"/>
                <w:szCs w:val="18"/>
              </w:rPr>
              <w:t xml:space="preserve"> </w:t>
            </w:r>
            <w:r w:rsidR="00631E8B" w:rsidRPr="005B4DAB">
              <w:rPr>
                <w:rFonts w:ascii="Times New Roman" w:hAnsi="Times New Roman" w:cs="Times New Roman"/>
                <w:bCs/>
                <w:color w:val="00B050"/>
                <w:sz w:val="18"/>
                <w:szCs w:val="18"/>
              </w:rPr>
              <w:t>Since the proposed resolution cannot get sufficient support, I’m ok to reject it</w:t>
            </w:r>
            <w:r w:rsidRPr="005B4DAB">
              <w:rPr>
                <w:rFonts w:ascii="Times New Roman" w:hAnsi="Times New Roman" w:cs="Times New Roman"/>
                <w:bCs/>
                <w:color w:val="00B050"/>
                <w:sz w:val="18"/>
                <w:szCs w:val="18"/>
              </w:rPr>
              <w:t>&gt;</w:t>
            </w:r>
          </w:p>
          <w:p w14:paraId="4DA43F6F" w14:textId="6CF3B5EC" w:rsidR="00AA1001" w:rsidRPr="00237700" w:rsidRDefault="00AA1001" w:rsidP="00AA1001">
            <w:pPr>
              <w:suppressAutoHyphens/>
              <w:spacing w:after="0"/>
              <w:rPr>
                <w:rFonts w:ascii="Times New Roman" w:hAnsi="Times New Roman" w:cs="Times New Roman"/>
                <w:bCs/>
                <w:sz w:val="18"/>
                <w:szCs w:val="18"/>
              </w:rPr>
            </w:pPr>
          </w:p>
        </w:tc>
      </w:tr>
      <w:tr w:rsidR="00AA1001" w:rsidRPr="008B0293" w14:paraId="266B33D6" w14:textId="77777777" w:rsidTr="00221221">
        <w:trPr>
          <w:trHeight w:val="220"/>
          <w:jc w:val="center"/>
        </w:trPr>
        <w:tc>
          <w:tcPr>
            <w:tcW w:w="715" w:type="dxa"/>
            <w:shd w:val="clear" w:color="auto" w:fill="auto"/>
            <w:noWrap/>
          </w:tcPr>
          <w:p w14:paraId="149AD5BE" w14:textId="59742544" w:rsidR="00AA1001" w:rsidRPr="009B69AF" w:rsidRDefault="00AA1001" w:rsidP="00AA100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12333</w:t>
            </w:r>
          </w:p>
        </w:tc>
        <w:tc>
          <w:tcPr>
            <w:tcW w:w="990" w:type="dxa"/>
          </w:tcPr>
          <w:p w14:paraId="1306924C" w14:textId="57C67985" w:rsidR="00AA1001" w:rsidRPr="009B69AF" w:rsidRDefault="00AA1001" w:rsidP="00AA100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Guogang Huang</w:t>
            </w:r>
          </w:p>
        </w:tc>
        <w:tc>
          <w:tcPr>
            <w:tcW w:w="900" w:type="dxa"/>
            <w:shd w:val="clear" w:color="auto" w:fill="auto"/>
            <w:noWrap/>
          </w:tcPr>
          <w:p w14:paraId="7E2730E4" w14:textId="13D03BF9" w:rsidR="00AA1001" w:rsidRPr="009B69AF" w:rsidRDefault="00AA1001" w:rsidP="00AA100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35.3.22</w:t>
            </w:r>
          </w:p>
        </w:tc>
        <w:tc>
          <w:tcPr>
            <w:tcW w:w="720" w:type="dxa"/>
          </w:tcPr>
          <w:p w14:paraId="408B9F60" w14:textId="36997E79" w:rsidR="00AA1001" w:rsidRPr="009B69AF" w:rsidRDefault="00AA1001" w:rsidP="00AA100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478.10</w:t>
            </w:r>
          </w:p>
        </w:tc>
        <w:tc>
          <w:tcPr>
            <w:tcW w:w="2520" w:type="dxa"/>
            <w:shd w:val="clear" w:color="auto" w:fill="auto"/>
            <w:noWrap/>
          </w:tcPr>
          <w:p w14:paraId="476E0C27" w14:textId="5FA198C2" w:rsidR="00AA1001" w:rsidRPr="009B69AF" w:rsidRDefault="00AA1001" w:rsidP="00AA100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 xml:space="preserve">Based on the current text and the TID space (0-7), it is possible that multiple SCS streams are mapped to the same TID. For example, SCS stream #1 without a QoS Characteristic element and  SCS stream #2 with a QoS Characteristic element are mapped to TID 7. In this case, it is meaningless to use the QoS Characteristics element as a reference for </w:t>
            </w:r>
            <w:proofErr w:type="spellStart"/>
            <w:r w:rsidRPr="009B69AF">
              <w:rPr>
                <w:rFonts w:ascii="Times New Roman" w:hAnsi="Times New Roman" w:cs="Times New Roman"/>
                <w:strike/>
                <w:color w:val="FF0000"/>
                <w:sz w:val="18"/>
                <w:szCs w:val="18"/>
              </w:rPr>
              <w:t>the</w:t>
            </w:r>
            <w:del w:id="1093" w:author="Alfred Aster" w:date="2022-10-20T14:58:00Z">
              <w:r w:rsidRPr="009B69AF" w:rsidDel="004F3BCE">
                <w:rPr>
                  <w:rFonts w:ascii="Times New Roman" w:hAnsi="Times New Roman" w:cs="Times New Roman"/>
                  <w:strike/>
                  <w:color w:val="FF0000"/>
                  <w:sz w:val="18"/>
                  <w:szCs w:val="18"/>
                </w:rPr>
                <w:delText xml:space="preserve"> </w:delText>
              </w:r>
            </w:del>
            <w:ins w:id="1094"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AP's</w:t>
            </w:r>
            <w:proofErr w:type="spellEnd"/>
            <w:r w:rsidRPr="009B69AF">
              <w:rPr>
                <w:rFonts w:ascii="Times New Roman" w:hAnsi="Times New Roman" w:cs="Times New Roman"/>
                <w:strike/>
                <w:color w:val="FF0000"/>
                <w:sz w:val="18"/>
                <w:szCs w:val="18"/>
              </w:rPr>
              <w:t xml:space="preserve"> scheduling.</w:t>
            </w:r>
          </w:p>
        </w:tc>
        <w:tc>
          <w:tcPr>
            <w:tcW w:w="2340" w:type="dxa"/>
            <w:shd w:val="clear" w:color="auto" w:fill="auto"/>
            <w:noWrap/>
          </w:tcPr>
          <w:p w14:paraId="63D50BAF" w14:textId="3FD6F0B0" w:rsidR="00AA1001" w:rsidRPr="009B69AF" w:rsidRDefault="00AA1001" w:rsidP="00AA100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Please fix this issue</w:t>
            </w:r>
          </w:p>
        </w:tc>
        <w:tc>
          <w:tcPr>
            <w:tcW w:w="3150" w:type="dxa"/>
            <w:shd w:val="clear" w:color="auto" w:fill="auto"/>
          </w:tcPr>
          <w:p w14:paraId="2AC33058" w14:textId="7CB51118" w:rsidR="009B5352" w:rsidRPr="009B69AF" w:rsidRDefault="009B5352" w:rsidP="00AA1001">
            <w:pPr>
              <w:suppressAutoHyphens/>
              <w:spacing w:after="0"/>
              <w:rPr>
                <w:ins w:id="1095" w:author="Alfred Aster" w:date="2022-10-18T09:39:00Z"/>
                <w:rFonts w:ascii="Times New Roman" w:hAnsi="Times New Roman" w:cs="Times New Roman"/>
                <w:bCs/>
                <w:strike/>
                <w:color w:val="FF0000"/>
                <w:sz w:val="18"/>
                <w:szCs w:val="18"/>
              </w:rPr>
            </w:pPr>
            <w:ins w:id="1096" w:author="Alfred Aster" w:date="2022-10-18T09:39:00Z">
              <w:r w:rsidRPr="009B69AF">
                <w:rPr>
                  <w:rFonts w:ascii="Times New Roman" w:hAnsi="Times New Roman" w:cs="Times New Roman"/>
                  <w:bCs/>
                  <w:strike/>
                  <w:color w:val="FF0000"/>
                  <w:sz w:val="18"/>
                  <w:szCs w:val="18"/>
                </w:rPr>
                <w:t>Pending SP</w:t>
              </w:r>
            </w:ins>
          </w:p>
          <w:p w14:paraId="495DC7DE" w14:textId="77777777" w:rsidR="009B5352" w:rsidRPr="009B69AF" w:rsidRDefault="009B5352" w:rsidP="00AA1001">
            <w:pPr>
              <w:suppressAutoHyphens/>
              <w:spacing w:after="0"/>
              <w:rPr>
                <w:ins w:id="1097" w:author="Alfred Aster" w:date="2022-10-18T09:39:00Z"/>
                <w:rFonts w:ascii="Times New Roman" w:hAnsi="Times New Roman" w:cs="Times New Roman"/>
                <w:bCs/>
                <w:strike/>
                <w:color w:val="FF0000"/>
                <w:sz w:val="18"/>
                <w:szCs w:val="18"/>
              </w:rPr>
            </w:pPr>
          </w:p>
          <w:p w14:paraId="18C9410E" w14:textId="7F7971D1" w:rsidR="00FB7755" w:rsidRPr="009B69AF" w:rsidRDefault="00FB7755" w:rsidP="00AA1001">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098" w:author="Alfred Aster" w:date="2022-10-20T14:58:00Z">
              <w:r w:rsidRPr="009B69AF" w:rsidDel="004F3BCE">
                <w:rPr>
                  <w:rFonts w:ascii="Times New Roman" w:hAnsi="Times New Roman" w:cs="Times New Roman"/>
                  <w:bCs/>
                  <w:strike/>
                  <w:color w:val="FF0000"/>
                  <w:sz w:val="18"/>
                  <w:szCs w:val="18"/>
                </w:rPr>
                <w:delText>ed</w:delText>
              </w:r>
            </w:del>
            <w:ins w:id="1099"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0CBA1959" w14:textId="368EDD38" w:rsidR="00AA1001" w:rsidRPr="009B69AF" w:rsidRDefault="00AA1001" w:rsidP="00AA100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9, 2022, but no straw poll is conducted yet.</w:t>
            </w:r>
          </w:p>
          <w:p w14:paraId="5BF3EC93" w14:textId="77777777" w:rsidR="00AA1001" w:rsidRPr="009B69AF" w:rsidRDefault="00AA1001" w:rsidP="00AA1001">
            <w:pPr>
              <w:suppressAutoHyphens/>
              <w:spacing w:after="0"/>
              <w:rPr>
                <w:rFonts w:ascii="Times New Roman" w:hAnsi="Times New Roman" w:cs="Times New Roman"/>
                <w:strike/>
                <w:color w:val="FF0000"/>
                <w:sz w:val="18"/>
                <w:szCs w:val="18"/>
              </w:rPr>
            </w:pPr>
          </w:p>
          <w:p w14:paraId="1D3B7E58" w14:textId="77777777" w:rsidR="00F86078" w:rsidRPr="009B69AF" w:rsidRDefault="00AA1001"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Dibakar Das</w:t>
            </w:r>
            <w:r w:rsidRPr="009B69AF">
              <w:rPr>
                <w:rFonts w:ascii="Times New Roman" w:hAnsi="Times New Roman" w:cs="Times New Roman"/>
                <w:bCs/>
                <w:strike/>
                <w:color w:val="FF0000"/>
                <w:sz w:val="18"/>
                <w:szCs w:val="18"/>
              </w:rPr>
              <w:tab/>
              <w:t>22/1187r1</w:t>
            </w:r>
            <w:r w:rsidR="00F86078" w:rsidRPr="009B69AF">
              <w:rPr>
                <w:rFonts w:ascii="Times New Roman" w:hAnsi="Times New Roman" w:cs="Times New Roman"/>
                <w:bCs/>
                <w:strike/>
                <w:color w:val="FF0000"/>
                <w:sz w:val="18"/>
                <w:szCs w:val="18"/>
              </w:rPr>
              <w:t xml:space="preserve"> </w:t>
            </w:r>
          </w:p>
          <w:p w14:paraId="0E6AAA32"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2D100ACB"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7F2E1867" w14:textId="5B7AE449" w:rsidR="00AA1001" w:rsidRPr="009B69AF" w:rsidRDefault="00AA1001" w:rsidP="00AA1001">
            <w:pPr>
              <w:suppressAutoHyphens/>
              <w:spacing w:after="0"/>
              <w:rPr>
                <w:rFonts w:ascii="Times New Roman" w:hAnsi="Times New Roman" w:cs="Times New Roman"/>
                <w:bCs/>
                <w:strike/>
                <w:color w:val="FF0000"/>
                <w:sz w:val="18"/>
                <w:szCs w:val="18"/>
              </w:rPr>
            </w:pPr>
          </w:p>
        </w:tc>
      </w:tr>
      <w:tr w:rsidR="00AA1001" w:rsidRPr="008B0293" w14:paraId="38D9BF5E" w14:textId="77777777" w:rsidTr="00221221">
        <w:trPr>
          <w:trHeight w:val="220"/>
          <w:jc w:val="center"/>
        </w:trPr>
        <w:tc>
          <w:tcPr>
            <w:tcW w:w="715" w:type="dxa"/>
            <w:shd w:val="clear" w:color="auto" w:fill="auto"/>
            <w:noWrap/>
          </w:tcPr>
          <w:p w14:paraId="79B05B80" w14:textId="7430B8A8" w:rsidR="00AA1001" w:rsidRPr="009B69AF" w:rsidRDefault="00AA1001" w:rsidP="00AA100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12334</w:t>
            </w:r>
          </w:p>
        </w:tc>
        <w:tc>
          <w:tcPr>
            <w:tcW w:w="990" w:type="dxa"/>
          </w:tcPr>
          <w:p w14:paraId="7DB337A1" w14:textId="0C2900F7" w:rsidR="00AA1001" w:rsidRPr="009B69AF" w:rsidRDefault="00AA1001" w:rsidP="00AA100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Guogang Huang</w:t>
            </w:r>
          </w:p>
        </w:tc>
        <w:tc>
          <w:tcPr>
            <w:tcW w:w="900" w:type="dxa"/>
            <w:shd w:val="clear" w:color="auto" w:fill="auto"/>
            <w:noWrap/>
          </w:tcPr>
          <w:p w14:paraId="5F6A1EB0" w14:textId="33DC717F" w:rsidR="00AA1001" w:rsidRPr="009B69AF" w:rsidRDefault="00AA1001" w:rsidP="00AA100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35.3.22</w:t>
            </w:r>
          </w:p>
        </w:tc>
        <w:tc>
          <w:tcPr>
            <w:tcW w:w="720" w:type="dxa"/>
          </w:tcPr>
          <w:p w14:paraId="052821E1" w14:textId="2AFADBA5" w:rsidR="00AA1001" w:rsidRPr="009B69AF" w:rsidRDefault="00AA1001" w:rsidP="00AA100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478.29</w:t>
            </w:r>
          </w:p>
        </w:tc>
        <w:tc>
          <w:tcPr>
            <w:tcW w:w="2520" w:type="dxa"/>
            <w:shd w:val="clear" w:color="auto" w:fill="auto"/>
            <w:noWrap/>
          </w:tcPr>
          <w:p w14:paraId="6FA86357" w14:textId="74C91FDB" w:rsidR="00AA1001" w:rsidRPr="009B69AF" w:rsidRDefault="00AA1001" w:rsidP="00AA100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 xml:space="preserve">Similar to the 5G cellular network, a measurement report should be defined to monitor the </w:t>
            </w:r>
            <w:proofErr w:type="spellStart"/>
            <w:r w:rsidRPr="009B69AF">
              <w:rPr>
                <w:rFonts w:ascii="Times New Roman" w:hAnsi="Times New Roman" w:cs="Times New Roman"/>
                <w:strike/>
                <w:color w:val="FF0000"/>
                <w:sz w:val="18"/>
                <w:szCs w:val="18"/>
              </w:rPr>
              <w:t>expericed</w:t>
            </w:r>
            <w:proofErr w:type="spellEnd"/>
            <w:r w:rsidRPr="009B69AF">
              <w:rPr>
                <w:rFonts w:ascii="Times New Roman" w:hAnsi="Times New Roman" w:cs="Times New Roman"/>
                <w:strike/>
                <w:color w:val="FF0000"/>
                <w:sz w:val="18"/>
                <w:szCs w:val="18"/>
              </w:rPr>
              <w:t xml:space="preserve">  packet delivery ration given the delay bound of uplink transmissions belonging to a TID.</w:t>
            </w:r>
          </w:p>
        </w:tc>
        <w:tc>
          <w:tcPr>
            <w:tcW w:w="2340" w:type="dxa"/>
            <w:shd w:val="clear" w:color="auto" w:fill="auto"/>
            <w:noWrap/>
          </w:tcPr>
          <w:p w14:paraId="29F8000F" w14:textId="62D8095F" w:rsidR="00AA1001" w:rsidRPr="009B69AF" w:rsidRDefault="00AA1001" w:rsidP="00AA100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Please define a measurement to monitor the packet delivery ratio</w:t>
            </w:r>
          </w:p>
        </w:tc>
        <w:tc>
          <w:tcPr>
            <w:tcW w:w="3150" w:type="dxa"/>
            <w:shd w:val="clear" w:color="auto" w:fill="auto"/>
          </w:tcPr>
          <w:p w14:paraId="2C1A03C6" w14:textId="77777777" w:rsidR="00F05527" w:rsidRPr="009B69AF" w:rsidRDefault="00F05527" w:rsidP="00F05527">
            <w:pPr>
              <w:suppressAutoHyphens/>
              <w:spacing w:after="0"/>
              <w:rPr>
                <w:ins w:id="1100" w:author="Alfred Aster" w:date="2022-10-16T22:24:00Z"/>
                <w:rFonts w:ascii="Times New Roman" w:hAnsi="Times New Roman" w:cs="Times New Roman"/>
                <w:bCs/>
                <w:strike/>
                <w:color w:val="FF0000"/>
                <w:sz w:val="18"/>
                <w:szCs w:val="18"/>
              </w:rPr>
            </w:pPr>
            <w:ins w:id="1101" w:author="Alfred Aster" w:date="2022-10-16T22:24:00Z">
              <w:r w:rsidRPr="009B69AF">
                <w:rPr>
                  <w:rFonts w:ascii="Times New Roman" w:hAnsi="Times New Roman" w:cs="Times New Roman"/>
                  <w:bCs/>
                  <w:strike/>
                  <w:color w:val="FF0000"/>
                  <w:sz w:val="18"/>
                  <w:szCs w:val="18"/>
                </w:rPr>
                <w:t>Pending SP</w:t>
              </w:r>
            </w:ins>
          </w:p>
          <w:p w14:paraId="7D0F8A09" w14:textId="77777777" w:rsidR="00F05527" w:rsidRPr="009B69AF" w:rsidRDefault="00F05527" w:rsidP="00F05527">
            <w:pPr>
              <w:suppressAutoHyphens/>
              <w:spacing w:after="0"/>
              <w:rPr>
                <w:ins w:id="1102" w:author="Alfred Aster" w:date="2022-10-16T22:24:00Z"/>
                <w:rFonts w:ascii="Times New Roman" w:hAnsi="Times New Roman" w:cs="Times New Roman"/>
                <w:bCs/>
                <w:strike/>
                <w:color w:val="FF0000"/>
                <w:sz w:val="18"/>
                <w:szCs w:val="18"/>
              </w:rPr>
            </w:pPr>
          </w:p>
          <w:p w14:paraId="7367FD99" w14:textId="1A1E9DC2" w:rsidR="00FB7755" w:rsidRPr="009B69AF" w:rsidRDefault="00FB7755" w:rsidP="00AA1001">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103" w:author="Alfred Aster" w:date="2022-10-20T14:58:00Z">
              <w:r w:rsidRPr="009B69AF" w:rsidDel="004F3BCE">
                <w:rPr>
                  <w:rFonts w:ascii="Times New Roman" w:hAnsi="Times New Roman" w:cs="Times New Roman"/>
                  <w:bCs/>
                  <w:strike/>
                  <w:color w:val="FF0000"/>
                  <w:sz w:val="18"/>
                  <w:szCs w:val="18"/>
                </w:rPr>
                <w:delText>ed</w:delText>
              </w:r>
            </w:del>
            <w:ins w:id="1104"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4D39530A" w14:textId="2B03C65A" w:rsidR="00AA1001" w:rsidRPr="009B69AF" w:rsidRDefault="00AA1001" w:rsidP="00AA100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8, 2022, but no straw poll is conducted yet.</w:t>
            </w:r>
          </w:p>
          <w:p w14:paraId="74CB517C" w14:textId="77777777" w:rsidR="00AA1001" w:rsidRPr="009B69AF" w:rsidRDefault="00AA1001" w:rsidP="00AA1001">
            <w:pPr>
              <w:suppressAutoHyphens/>
              <w:spacing w:after="0"/>
              <w:rPr>
                <w:rFonts w:ascii="Times New Roman" w:hAnsi="Times New Roman" w:cs="Times New Roman"/>
                <w:strike/>
                <w:color w:val="FF0000"/>
                <w:sz w:val="18"/>
                <w:szCs w:val="18"/>
              </w:rPr>
            </w:pPr>
          </w:p>
          <w:p w14:paraId="4EBE385A" w14:textId="77777777" w:rsidR="00F86078" w:rsidRPr="009B69AF" w:rsidRDefault="00F3334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Guogang Huang</w:t>
            </w:r>
            <w:r w:rsidRPr="009B69AF">
              <w:rPr>
                <w:rFonts w:ascii="Times New Roman" w:hAnsi="Times New Roman" w:cs="Times New Roman"/>
                <w:bCs/>
                <w:strike/>
                <w:color w:val="FF0000"/>
                <w:sz w:val="18"/>
                <w:szCs w:val="18"/>
              </w:rPr>
              <w:tab/>
              <w:t>22/1213r1</w:t>
            </w:r>
            <w:r w:rsidR="00F86078" w:rsidRPr="009B69AF">
              <w:rPr>
                <w:rFonts w:ascii="Times New Roman" w:hAnsi="Times New Roman" w:cs="Times New Roman"/>
                <w:bCs/>
                <w:strike/>
                <w:color w:val="FF0000"/>
                <w:sz w:val="18"/>
                <w:szCs w:val="18"/>
              </w:rPr>
              <w:t xml:space="preserve"> </w:t>
            </w:r>
          </w:p>
          <w:p w14:paraId="7284A384"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65820273"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2A27183E" w14:textId="47A4ED96" w:rsidR="00AA1001" w:rsidRPr="009B69AF" w:rsidRDefault="00AA1001" w:rsidP="00AA1001">
            <w:pPr>
              <w:suppressAutoHyphens/>
              <w:spacing w:after="0"/>
              <w:rPr>
                <w:rFonts w:ascii="Times New Roman" w:hAnsi="Times New Roman" w:cs="Times New Roman"/>
                <w:bCs/>
                <w:strike/>
                <w:color w:val="FF0000"/>
                <w:sz w:val="18"/>
                <w:szCs w:val="18"/>
              </w:rPr>
            </w:pPr>
          </w:p>
        </w:tc>
      </w:tr>
      <w:tr w:rsidR="00AA1001" w:rsidRPr="008B0293" w14:paraId="0BE82EE6" w14:textId="77777777" w:rsidTr="00221221">
        <w:trPr>
          <w:trHeight w:val="220"/>
          <w:jc w:val="center"/>
        </w:trPr>
        <w:tc>
          <w:tcPr>
            <w:tcW w:w="715" w:type="dxa"/>
            <w:shd w:val="clear" w:color="auto" w:fill="auto"/>
            <w:noWrap/>
          </w:tcPr>
          <w:p w14:paraId="148F3F82" w14:textId="1C16C7FE" w:rsidR="00AA1001" w:rsidRPr="009B69AF" w:rsidRDefault="00AA1001" w:rsidP="00AA100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12335</w:t>
            </w:r>
          </w:p>
        </w:tc>
        <w:tc>
          <w:tcPr>
            <w:tcW w:w="990" w:type="dxa"/>
          </w:tcPr>
          <w:p w14:paraId="56842735" w14:textId="310320F5" w:rsidR="00AA1001" w:rsidRPr="009B69AF" w:rsidRDefault="00AA1001" w:rsidP="00AA100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Guogang Huang</w:t>
            </w:r>
          </w:p>
        </w:tc>
        <w:tc>
          <w:tcPr>
            <w:tcW w:w="900" w:type="dxa"/>
            <w:shd w:val="clear" w:color="auto" w:fill="auto"/>
            <w:noWrap/>
          </w:tcPr>
          <w:p w14:paraId="26E0F2F3" w14:textId="14EC623F" w:rsidR="00AA1001" w:rsidRPr="009B69AF" w:rsidRDefault="00AA1001" w:rsidP="00AA100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35.3.22</w:t>
            </w:r>
          </w:p>
        </w:tc>
        <w:tc>
          <w:tcPr>
            <w:tcW w:w="720" w:type="dxa"/>
          </w:tcPr>
          <w:p w14:paraId="1ED50DD3" w14:textId="4B81D178" w:rsidR="00AA1001" w:rsidRPr="009B69AF" w:rsidRDefault="00AA1001" w:rsidP="00AA100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0.00</w:t>
            </w:r>
          </w:p>
        </w:tc>
        <w:tc>
          <w:tcPr>
            <w:tcW w:w="2520" w:type="dxa"/>
            <w:shd w:val="clear" w:color="auto" w:fill="auto"/>
            <w:noWrap/>
          </w:tcPr>
          <w:p w14:paraId="6E801E4F" w14:textId="4E4DC67A" w:rsidR="00AA1001" w:rsidRPr="009B69AF" w:rsidRDefault="00AA1001" w:rsidP="00AA100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 xml:space="preserve">Based on the current TID space (0-7) used in the SCS mechanism, the SCS mechanism cannot prioritize a particular SCS stream. Please fix this issue or add a note to </w:t>
            </w:r>
            <w:r w:rsidRPr="009B69AF">
              <w:rPr>
                <w:rFonts w:ascii="Times New Roman" w:hAnsi="Times New Roman" w:cs="Times New Roman"/>
                <w:strike/>
                <w:color w:val="FF0000"/>
                <w:sz w:val="18"/>
                <w:szCs w:val="18"/>
              </w:rPr>
              <w:lastRenderedPageBreak/>
              <w:t>clarify this limitation for the 11be defined SCS mechanism.</w:t>
            </w:r>
          </w:p>
        </w:tc>
        <w:tc>
          <w:tcPr>
            <w:tcW w:w="2340" w:type="dxa"/>
            <w:shd w:val="clear" w:color="auto" w:fill="auto"/>
            <w:noWrap/>
          </w:tcPr>
          <w:p w14:paraId="4417A18E" w14:textId="18C42704" w:rsidR="00AA1001" w:rsidRPr="009B69AF" w:rsidRDefault="00AA1001" w:rsidP="00AA100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lastRenderedPageBreak/>
              <w:t>As in comment</w:t>
            </w:r>
          </w:p>
        </w:tc>
        <w:tc>
          <w:tcPr>
            <w:tcW w:w="3150" w:type="dxa"/>
            <w:shd w:val="clear" w:color="auto" w:fill="auto"/>
          </w:tcPr>
          <w:p w14:paraId="4C34952B" w14:textId="77777777" w:rsidR="00B53F25" w:rsidRPr="009B69AF" w:rsidRDefault="00B53F25" w:rsidP="00FB7755">
            <w:pPr>
              <w:suppressAutoHyphens/>
              <w:spacing w:after="0"/>
              <w:rPr>
                <w:ins w:id="1105" w:author="Alfred Aster" w:date="2022-10-18T09:39:00Z"/>
                <w:rFonts w:ascii="Times New Roman" w:hAnsi="Times New Roman" w:cs="Times New Roman"/>
                <w:bCs/>
                <w:strike/>
                <w:color w:val="FF0000"/>
                <w:sz w:val="18"/>
                <w:szCs w:val="18"/>
              </w:rPr>
            </w:pPr>
            <w:ins w:id="1106" w:author="Alfred Aster" w:date="2022-10-18T09:39:00Z">
              <w:r w:rsidRPr="009B69AF">
                <w:rPr>
                  <w:rFonts w:ascii="Times New Roman" w:hAnsi="Times New Roman" w:cs="Times New Roman"/>
                  <w:bCs/>
                  <w:strike/>
                  <w:color w:val="FF0000"/>
                  <w:sz w:val="18"/>
                  <w:szCs w:val="18"/>
                </w:rPr>
                <w:t>Pending SP</w:t>
              </w:r>
            </w:ins>
          </w:p>
          <w:p w14:paraId="73D1BE83" w14:textId="77777777" w:rsidR="00B53F25" w:rsidRPr="009B69AF" w:rsidRDefault="00B53F25" w:rsidP="00FB7755">
            <w:pPr>
              <w:suppressAutoHyphens/>
              <w:spacing w:after="0"/>
              <w:rPr>
                <w:ins w:id="1107" w:author="Alfred Aster" w:date="2022-10-18T09:39:00Z"/>
                <w:rFonts w:ascii="Times New Roman" w:hAnsi="Times New Roman" w:cs="Times New Roman"/>
                <w:bCs/>
                <w:strike/>
                <w:color w:val="FF0000"/>
                <w:sz w:val="18"/>
                <w:szCs w:val="18"/>
              </w:rPr>
            </w:pPr>
          </w:p>
          <w:p w14:paraId="22F1CC18" w14:textId="6D3D64E9" w:rsidR="00FB7755" w:rsidRPr="009B69AF" w:rsidRDefault="00FB7755" w:rsidP="00FB7755">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108" w:author="Alfred Aster" w:date="2022-10-20T14:58:00Z">
              <w:r w:rsidRPr="009B69AF" w:rsidDel="004F3BCE">
                <w:rPr>
                  <w:rFonts w:ascii="Times New Roman" w:hAnsi="Times New Roman" w:cs="Times New Roman"/>
                  <w:bCs/>
                  <w:strike/>
                  <w:color w:val="FF0000"/>
                  <w:sz w:val="18"/>
                  <w:szCs w:val="18"/>
                </w:rPr>
                <w:delText>ed</w:delText>
              </w:r>
            </w:del>
            <w:ins w:id="1109"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w:t>
            </w:r>
            <w:r w:rsidRPr="009B69AF">
              <w:rPr>
                <w:rFonts w:ascii="Times New Roman" w:hAnsi="Times New Roman" w:cs="Times New Roman"/>
                <w:bCs/>
                <w:strike/>
                <w:color w:val="FF0000"/>
                <w:sz w:val="18"/>
                <w:szCs w:val="18"/>
              </w:rPr>
              <w:lastRenderedPageBreak/>
              <w:t>consensus on a proposed change that would resolve the comment.</w:t>
            </w:r>
          </w:p>
          <w:p w14:paraId="58FB4239" w14:textId="18152505" w:rsidR="00AA1001" w:rsidRPr="009B69AF" w:rsidRDefault="00AA1001" w:rsidP="00FB7755">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9, 2022, but no straw poll is conducted yet.</w:t>
            </w:r>
          </w:p>
          <w:p w14:paraId="3CA5A82B" w14:textId="77777777" w:rsidR="00F33348" w:rsidRPr="009B69AF" w:rsidRDefault="00F33348" w:rsidP="00AA1001">
            <w:pPr>
              <w:suppressAutoHyphens/>
              <w:spacing w:after="0"/>
              <w:rPr>
                <w:rFonts w:ascii="Times New Roman" w:hAnsi="Times New Roman" w:cs="Times New Roman"/>
                <w:strike/>
                <w:color w:val="FF0000"/>
                <w:sz w:val="18"/>
                <w:szCs w:val="18"/>
              </w:rPr>
            </w:pPr>
          </w:p>
          <w:p w14:paraId="664DAE1B" w14:textId="77777777" w:rsidR="00F86078" w:rsidRPr="009B69AF" w:rsidRDefault="00F3334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Dibakar Das</w:t>
            </w:r>
            <w:r w:rsidRPr="009B69AF">
              <w:rPr>
                <w:rFonts w:ascii="Times New Roman" w:hAnsi="Times New Roman" w:cs="Times New Roman"/>
                <w:bCs/>
                <w:strike/>
                <w:color w:val="FF0000"/>
                <w:sz w:val="18"/>
                <w:szCs w:val="18"/>
              </w:rPr>
              <w:tab/>
              <w:t>22/1187r1</w:t>
            </w:r>
            <w:r w:rsidR="00F86078" w:rsidRPr="009B69AF">
              <w:rPr>
                <w:rFonts w:ascii="Times New Roman" w:hAnsi="Times New Roman" w:cs="Times New Roman"/>
                <w:bCs/>
                <w:strike/>
                <w:color w:val="FF0000"/>
                <w:sz w:val="18"/>
                <w:szCs w:val="18"/>
              </w:rPr>
              <w:t xml:space="preserve"> </w:t>
            </w:r>
          </w:p>
          <w:p w14:paraId="4D1D1C8C"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70DCFF6C"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599D8AF1" w14:textId="693FC6E5" w:rsidR="00F33348" w:rsidRPr="009B69AF" w:rsidRDefault="00F33348" w:rsidP="00AA1001">
            <w:pPr>
              <w:suppressAutoHyphens/>
              <w:spacing w:after="0"/>
              <w:rPr>
                <w:rFonts w:ascii="Times New Roman" w:hAnsi="Times New Roman" w:cs="Times New Roman"/>
                <w:bCs/>
                <w:strike/>
                <w:color w:val="FF0000"/>
                <w:sz w:val="18"/>
                <w:szCs w:val="18"/>
              </w:rPr>
            </w:pPr>
          </w:p>
        </w:tc>
      </w:tr>
      <w:tr w:rsidR="00DB47F9" w:rsidRPr="008B0293" w14:paraId="0058BC4C" w14:textId="77777777" w:rsidTr="00221221">
        <w:trPr>
          <w:trHeight w:val="220"/>
          <w:jc w:val="center"/>
        </w:trPr>
        <w:tc>
          <w:tcPr>
            <w:tcW w:w="715" w:type="dxa"/>
            <w:shd w:val="clear" w:color="auto" w:fill="auto"/>
            <w:noWrap/>
          </w:tcPr>
          <w:p w14:paraId="655BDDE2" w14:textId="0875D2AA" w:rsidR="00DB47F9" w:rsidRPr="009B69AF" w:rsidRDefault="00DB47F9" w:rsidP="00DB47F9">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lastRenderedPageBreak/>
              <w:t>12359</w:t>
            </w:r>
          </w:p>
        </w:tc>
        <w:tc>
          <w:tcPr>
            <w:tcW w:w="990" w:type="dxa"/>
          </w:tcPr>
          <w:p w14:paraId="105C0703" w14:textId="2B1F81E0" w:rsidR="00DB47F9" w:rsidRPr="009B69AF" w:rsidRDefault="00DB47F9" w:rsidP="00DB47F9">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 xml:space="preserve">Massinissa </w:t>
            </w:r>
            <w:proofErr w:type="spellStart"/>
            <w:r w:rsidRPr="009B69AF">
              <w:rPr>
                <w:rFonts w:ascii="Times New Roman" w:hAnsi="Times New Roman" w:cs="Times New Roman"/>
                <w:strike/>
                <w:color w:val="FF0000"/>
                <w:sz w:val="18"/>
                <w:szCs w:val="18"/>
              </w:rPr>
              <w:t>Lalam</w:t>
            </w:r>
            <w:proofErr w:type="spellEnd"/>
          </w:p>
        </w:tc>
        <w:tc>
          <w:tcPr>
            <w:tcW w:w="900" w:type="dxa"/>
            <w:shd w:val="clear" w:color="auto" w:fill="auto"/>
            <w:noWrap/>
          </w:tcPr>
          <w:p w14:paraId="3585C4C0" w14:textId="792B65B0" w:rsidR="00DB47F9" w:rsidRPr="009B69AF" w:rsidRDefault="00DB47F9" w:rsidP="00DB47F9">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35.3.16.3</w:t>
            </w:r>
          </w:p>
        </w:tc>
        <w:tc>
          <w:tcPr>
            <w:tcW w:w="720" w:type="dxa"/>
          </w:tcPr>
          <w:p w14:paraId="67D9B83D" w14:textId="10E8FD96" w:rsidR="00DB47F9" w:rsidRPr="009B69AF" w:rsidRDefault="00DB47F9" w:rsidP="00DB47F9">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453.37</w:t>
            </w:r>
          </w:p>
        </w:tc>
        <w:tc>
          <w:tcPr>
            <w:tcW w:w="2520" w:type="dxa"/>
            <w:shd w:val="clear" w:color="auto" w:fill="auto"/>
            <w:noWrap/>
          </w:tcPr>
          <w:p w14:paraId="267DE8BC" w14:textId="5EFF7D20" w:rsidR="00DB47F9" w:rsidRPr="009B69AF" w:rsidRDefault="00DB47F9" w:rsidP="00DB47F9">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 xml:space="preserve">This </w:t>
            </w:r>
            <w:proofErr w:type="spellStart"/>
            <w:r w:rsidRPr="009B69AF">
              <w:rPr>
                <w:rFonts w:ascii="Times New Roman" w:hAnsi="Times New Roman" w:cs="Times New Roman"/>
                <w:strike/>
                <w:color w:val="FF0000"/>
                <w:sz w:val="18"/>
                <w:szCs w:val="18"/>
              </w:rPr>
              <w:t>pa</w:t>
            </w:r>
            <w:del w:id="1110" w:author="Alfred Aster" w:date="2022-10-20T14:58:00Z">
              <w:r w:rsidRPr="009B69AF" w:rsidDel="004F3BCE">
                <w:rPr>
                  <w:rFonts w:ascii="Times New Roman" w:hAnsi="Times New Roman" w:cs="Times New Roman"/>
                  <w:strike/>
                  <w:color w:val="FF0000"/>
                  <w:sz w:val="18"/>
                  <w:szCs w:val="18"/>
                </w:rPr>
                <w:delText>r</w:delText>
              </w:r>
            </w:del>
            <w:ins w:id="1111"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t</w:t>
            </w:r>
            <w:proofErr w:type="spellEnd"/>
            <w:r w:rsidRPr="009B69AF">
              <w:rPr>
                <w:rFonts w:ascii="Times New Roman" w:hAnsi="Times New Roman" w:cs="Times New Roman"/>
                <w:strike/>
                <w:color w:val="FF0000"/>
                <w:sz w:val="18"/>
                <w:szCs w:val="18"/>
              </w:rPr>
              <w:t xml:space="preserve"> "except as specified in 35.3.16.4 (</w:t>
            </w:r>
            <w:proofErr w:type="spellStart"/>
            <w:r w:rsidRPr="009B69AF">
              <w:rPr>
                <w:rFonts w:ascii="Times New Roman" w:hAnsi="Times New Roman" w:cs="Times New Roman"/>
                <w:strike/>
                <w:color w:val="FF0000"/>
                <w:sz w:val="18"/>
                <w:szCs w:val="18"/>
              </w:rPr>
              <w:t>Nonsimultaneous</w:t>
            </w:r>
            <w:proofErr w:type="spellEnd"/>
            <w:r w:rsidRPr="009B69AF">
              <w:rPr>
                <w:rFonts w:ascii="Times New Roman" w:hAnsi="Times New Roman" w:cs="Times New Roman"/>
                <w:strike/>
                <w:color w:val="FF0000"/>
                <w:sz w:val="18"/>
                <w:szCs w:val="18"/>
              </w:rPr>
              <w:t xml:space="preserve"> transmit and receive (NSTR) </w:t>
            </w:r>
            <w:proofErr w:type="spellStart"/>
            <w:r w:rsidRPr="009B69AF">
              <w:rPr>
                <w:rFonts w:ascii="Times New Roman" w:hAnsi="Times New Roman" w:cs="Times New Roman"/>
                <w:strike/>
                <w:color w:val="FF0000"/>
                <w:sz w:val="18"/>
                <w:szCs w:val="18"/>
              </w:rPr>
              <w:t>operatio</w:t>
            </w:r>
            <w:proofErr w:type="spellEnd"/>
            <w:del w:id="1112" w:author="Alfred Aster" w:date="2022-10-20T14:58:00Z">
              <w:r w:rsidRPr="009B69AF" w:rsidDel="004F3BCE">
                <w:rPr>
                  <w:rFonts w:ascii="Times New Roman" w:hAnsi="Times New Roman" w:cs="Times New Roman"/>
                  <w:strike/>
                  <w:color w:val="FF0000"/>
                  <w:sz w:val="18"/>
                  <w:szCs w:val="18"/>
                </w:rPr>
                <w:delText>n</w:delText>
              </w:r>
            </w:del>
            <w:ins w:id="1113"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 xml:space="preserve">)." should be deleted. This subclause describes STR operation. WM access is </w:t>
            </w:r>
            <w:proofErr w:type="spellStart"/>
            <w:r w:rsidRPr="009B69AF">
              <w:rPr>
                <w:rFonts w:ascii="Times New Roman" w:hAnsi="Times New Roman" w:cs="Times New Roman"/>
                <w:strike/>
                <w:color w:val="FF0000"/>
                <w:sz w:val="18"/>
                <w:szCs w:val="18"/>
              </w:rPr>
              <w:t>indenpendent</w:t>
            </w:r>
            <w:proofErr w:type="spellEnd"/>
            <w:r w:rsidRPr="009B69AF">
              <w:rPr>
                <w:rFonts w:ascii="Times New Roman" w:hAnsi="Times New Roman" w:cs="Times New Roman"/>
                <w:strike/>
                <w:color w:val="FF0000"/>
                <w:sz w:val="18"/>
                <w:szCs w:val="18"/>
              </w:rPr>
              <w:t xml:space="preserve"> on each link in STR, I </w:t>
            </w:r>
            <w:del w:id="1114" w:author="Alfred Aster" w:date="2022-10-20T14:58:00Z">
              <w:r w:rsidRPr="009B69AF" w:rsidDel="004F3BCE">
                <w:rPr>
                  <w:rFonts w:ascii="Times New Roman" w:hAnsi="Times New Roman" w:cs="Times New Roman"/>
                  <w:strike/>
                  <w:color w:val="FF0000"/>
                  <w:sz w:val="18"/>
                  <w:szCs w:val="18"/>
                </w:rPr>
                <w:delText>d</w:delText>
              </w:r>
            </w:del>
            <w:ins w:id="1115" w:author="Alfred Aster" w:date="2022-10-20T14:58:00Z">
              <w:r w:rsidR="004F3BCE" w:rsidRPr="009B69AF">
                <w:rPr>
                  <w:rFonts w:ascii="Times New Roman" w:hAnsi="Times New Roman" w:cs="Times New Roman"/>
                  <w:strike/>
                  <w:color w:val="FF0000"/>
                  <w:sz w:val="18"/>
                  <w:szCs w:val="18"/>
                </w:rPr>
                <w:t>’</w:t>
              </w:r>
            </w:ins>
            <w:proofErr w:type="spellStart"/>
            <w:r w:rsidRPr="009B69AF">
              <w:rPr>
                <w:rFonts w:ascii="Times New Roman" w:hAnsi="Times New Roman" w:cs="Times New Roman"/>
                <w:strike/>
                <w:color w:val="FF0000"/>
                <w:sz w:val="18"/>
                <w:szCs w:val="18"/>
              </w:rPr>
              <w:t>on't</w:t>
            </w:r>
            <w:proofErr w:type="spellEnd"/>
            <w:r w:rsidRPr="009B69AF">
              <w:rPr>
                <w:rFonts w:ascii="Times New Roman" w:hAnsi="Times New Roman" w:cs="Times New Roman"/>
                <w:strike/>
                <w:color w:val="FF0000"/>
                <w:sz w:val="18"/>
                <w:szCs w:val="18"/>
              </w:rPr>
              <w:t xml:space="preserve"> see any exception in the NSTR subclause pertaining to STR links</w:t>
            </w:r>
          </w:p>
        </w:tc>
        <w:tc>
          <w:tcPr>
            <w:tcW w:w="2340" w:type="dxa"/>
            <w:shd w:val="clear" w:color="auto" w:fill="auto"/>
            <w:noWrap/>
          </w:tcPr>
          <w:p w14:paraId="47562F57" w14:textId="3E92606B" w:rsidR="00DB47F9" w:rsidRPr="009B69AF" w:rsidRDefault="00DB47F9" w:rsidP="00DB47F9">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As in comment</w:t>
            </w:r>
          </w:p>
        </w:tc>
        <w:tc>
          <w:tcPr>
            <w:tcW w:w="3150" w:type="dxa"/>
            <w:shd w:val="clear" w:color="auto" w:fill="auto"/>
          </w:tcPr>
          <w:p w14:paraId="7DD092AA" w14:textId="77777777" w:rsidR="00870AA8" w:rsidRPr="009B69AF" w:rsidRDefault="00870AA8" w:rsidP="00870AA8">
            <w:pPr>
              <w:suppressAutoHyphens/>
              <w:spacing w:after="0"/>
              <w:rPr>
                <w:ins w:id="1116" w:author="Alfred Aster" w:date="2022-10-16T22:20:00Z"/>
                <w:rFonts w:ascii="Times New Roman" w:hAnsi="Times New Roman" w:cs="Times New Roman"/>
                <w:bCs/>
                <w:strike/>
                <w:color w:val="FF0000"/>
                <w:sz w:val="18"/>
                <w:szCs w:val="18"/>
              </w:rPr>
            </w:pPr>
            <w:ins w:id="1117" w:author="Alfred Aster" w:date="2022-10-16T22:20:00Z">
              <w:r w:rsidRPr="009B69AF">
                <w:rPr>
                  <w:rFonts w:ascii="Times New Roman" w:hAnsi="Times New Roman" w:cs="Times New Roman"/>
                  <w:bCs/>
                  <w:strike/>
                  <w:color w:val="FF0000"/>
                  <w:sz w:val="18"/>
                  <w:szCs w:val="18"/>
                </w:rPr>
                <w:t>Pending SP</w:t>
              </w:r>
            </w:ins>
          </w:p>
          <w:p w14:paraId="45977845" w14:textId="77777777" w:rsidR="00870AA8" w:rsidRPr="009B69AF" w:rsidRDefault="00870AA8" w:rsidP="00870AA8">
            <w:pPr>
              <w:suppressAutoHyphens/>
              <w:spacing w:after="0"/>
              <w:rPr>
                <w:ins w:id="1118" w:author="Alfred Aster" w:date="2022-10-16T22:20:00Z"/>
                <w:rFonts w:ascii="Times New Roman" w:hAnsi="Times New Roman" w:cs="Times New Roman"/>
                <w:bCs/>
                <w:strike/>
                <w:color w:val="FF0000"/>
                <w:sz w:val="18"/>
                <w:szCs w:val="18"/>
              </w:rPr>
            </w:pPr>
          </w:p>
          <w:p w14:paraId="11A6CF81" w14:textId="0A49217D" w:rsidR="00FB7755" w:rsidRPr="009B69AF" w:rsidRDefault="00FB7755" w:rsidP="00FB7755">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119" w:author="Alfred Aster" w:date="2022-10-20T14:58:00Z">
              <w:r w:rsidRPr="009B69AF" w:rsidDel="004F3BCE">
                <w:rPr>
                  <w:rFonts w:ascii="Times New Roman" w:hAnsi="Times New Roman" w:cs="Times New Roman"/>
                  <w:bCs/>
                  <w:strike/>
                  <w:color w:val="FF0000"/>
                  <w:sz w:val="18"/>
                  <w:szCs w:val="18"/>
                </w:rPr>
                <w:delText>ed</w:delText>
              </w:r>
            </w:del>
            <w:ins w:id="1120"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5AC4799D" w14:textId="49014DA9" w:rsidR="00DB47F9" w:rsidRPr="009B69AF" w:rsidRDefault="00DB47F9" w:rsidP="00DB47F9">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7, 2022, but no straw poll is conducted yet.</w:t>
            </w:r>
            <w:r w:rsidRPr="009B69AF">
              <w:rPr>
                <w:rFonts w:ascii="Times New Roman" w:hAnsi="Times New Roman" w:cs="Times New Roman"/>
                <w:strike/>
                <w:color w:val="FF0000"/>
                <w:sz w:val="18"/>
                <w:szCs w:val="18"/>
              </w:rPr>
              <w:br/>
            </w:r>
          </w:p>
          <w:p w14:paraId="38A3642F" w14:textId="77777777" w:rsidR="00F86078" w:rsidRPr="009B69AF" w:rsidRDefault="00DB47F9"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Insun Jang</w:t>
            </w:r>
            <w:r w:rsidRPr="009B69AF">
              <w:rPr>
                <w:rFonts w:ascii="Times New Roman" w:hAnsi="Times New Roman" w:cs="Times New Roman"/>
                <w:bCs/>
                <w:strike/>
                <w:color w:val="FF0000"/>
                <w:sz w:val="18"/>
                <w:szCs w:val="18"/>
              </w:rPr>
              <w:tab/>
              <w:t>22/1400r2</w:t>
            </w:r>
            <w:r w:rsidR="00F86078" w:rsidRPr="009B69AF">
              <w:rPr>
                <w:rFonts w:ascii="Times New Roman" w:hAnsi="Times New Roman" w:cs="Times New Roman"/>
                <w:bCs/>
                <w:strike/>
                <w:color w:val="FF0000"/>
                <w:sz w:val="18"/>
                <w:szCs w:val="18"/>
              </w:rPr>
              <w:t xml:space="preserve"> </w:t>
            </w:r>
          </w:p>
          <w:p w14:paraId="6F47353D"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19D26105"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5062FB8A" w14:textId="36E0BA09" w:rsidR="00DB47F9" w:rsidRPr="009B69AF" w:rsidRDefault="00DB47F9" w:rsidP="00DB47F9">
            <w:pPr>
              <w:suppressAutoHyphens/>
              <w:spacing w:after="0"/>
              <w:rPr>
                <w:rFonts w:ascii="Times New Roman" w:hAnsi="Times New Roman" w:cs="Times New Roman"/>
                <w:bCs/>
                <w:strike/>
                <w:color w:val="FF0000"/>
                <w:sz w:val="18"/>
                <w:szCs w:val="18"/>
              </w:rPr>
            </w:pPr>
          </w:p>
        </w:tc>
      </w:tr>
      <w:tr w:rsidR="00DB47F9" w:rsidRPr="008B0293" w14:paraId="523ED8B4" w14:textId="77777777" w:rsidTr="00221221">
        <w:trPr>
          <w:trHeight w:val="220"/>
          <w:jc w:val="center"/>
        </w:trPr>
        <w:tc>
          <w:tcPr>
            <w:tcW w:w="715" w:type="dxa"/>
            <w:shd w:val="clear" w:color="auto" w:fill="auto"/>
            <w:noWrap/>
          </w:tcPr>
          <w:p w14:paraId="673C56F2" w14:textId="72C6381A" w:rsidR="00DB47F9" w:rsidRPr="009B69AF" w:rsidRDefault="00DB47F9" w:rsidP="00DB47F9">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12370</w:t>
            </w:r>
          </w:p>
        </w:tc>
        <w:tc>
          <w:tcPr>
            <w:tcW w:w="990" w:type="dxa"/>
          </w:tcPr>
          <w:p w14:paraId="10E0699F" w14:textId="39633375" w:rsidR="00DB47F9" w:rsidRPr="009B69AF" w:rsidRDefault="00DB47F9" w:rsidP="00DB47F9">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Rojan Chitrakar</w:t>
            </w:r>
          </w:p>
        </w:tc>
        <w:tc>
          <w:tcPr>
            <w:tcW w:w="900" w:type="dxa"/>
            <w:shd w:val="clear" w:color="auto" w:fill="auto"/>
            <w:noWrap/>
          </w:tcPr>
          <w:p w14:paraId="0C40A340" w14:textId="1089C02A" w:rsidR="00DB47F9" w:rsidRPr="009B69AF" w:rsidRDefault="00DB47F9" w:rsidP="00DB47F9">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11.20.6.5</w:t>
            </w:r>
          </w:p>
        </w:tc>
        <w:tc>
          <w:tcPr>
            <w:tcW w:w="720" w:type="dxa"/>
          </w:tcPr>
          <w:p w14:paraId="26C3815A" w14:textId="0F9DD630" w:rsidR="00DB47F9" w:rsidRPr="009B69AF" w:rsidRDefault="00DB47F9" w:rsidP="00DB47F9">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329.15</w:t>
            </w:r>
          </w:p>
        </w:tc>
        <w:tc>
          <w:tcPr>
            <w:tcW w:w="2520" w:type="dxa"/>
            <w:shd w:val="clear" w:color="auto" w:fill="auto"/>
            <w:noWrap/>
          </w:tcPr>
          <w:p w14:paraId="35462EE4" w14:textId="352EBB7E" w:rsidR="00DB47F9" w:rsidRPr="009B69AF" w:rsidRDefault="00DB47F9" w:rsidP="00DB47F9">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TDLS off-channel switching to 6 GHz needs to ensure the requested off-channel is safe to be used (</w:t>
            </w:r>
            <w:proofErr w:type="gramStart"/>
            <w:r w:rsidRPr="009B69AF">
              <w:rPr>
                <w:rFonts w:ascii="Times New Roman" w:hAnsi="Times New Roman" w:cs="Times New Roman"/>
                <w:strike/>
                <w:color w:val="FF0000"/>
                <w:sz w:val="18"/>
                <w:szCs w:val="18"/>
              </w:rPr>
              <w:t>e.g.</w:t>
            </w:r>
            <w:proofErr w:type="gramEnd"/>
            <w:r w:rsidRPr="009B69AF">
              <w:rPr>
                <w:rFonts w:ascii="Times New Roman" w:hAnsi="Times New Roman" w:cs="Times New Roman"/>
                <w:strike/>
                <w:color w:val="FF0000"/>
                <w:sz w:val="18"/>
                <w:szCs w:val="18"/>
              </w:rPr>
              <w:t xml:space="preserve"> there are no licensed users operating on the channel etc.).</w:t>
            </w:r>
          </w:p>
        </w:tc>
        <w:tc>
          <w:tcPr>
            <w:tcW w:w="2340" w:type="dxa"/>
            <w:shd w:val="clear" w:color="auto" w:fill="auto"/>
            <w:noWrap/>
          </w:tcPr>
          <w:p w14:paraId="6081A875" w14:textId="5CDB9242" w:rsidR="00DB47F9" w:rsidRPr="009B69AF" w:rsidRDefault="00DB47F9" w:rsidP="00DB47F9">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 xml:space="preserve">Add rules to ensure that non-AP STA checks that the </w:t>
            </w:r>
            <w:proofErr w:type="gramStart"/>
            <w:r w:rsidRPr="009B69AF">
              <w:rPr>
                <w:rFonts w:ascii="Times New Roman" w:hAnsi="Times New Roman" w:cs="Times New Roman"/>
                <w:strike/>
                <w:color w:val="FF0000"/>
                <w:sz w:val="18"/>
                <w:szCs w:val="18"/>
              </w:rPr>
              <w:t>off-channel</w:t>
            </w:r>
            <w:proofErr w:type="gramEnd"/>
            <w:r w:rsidRPr="009B69AF">
              <w:rPr>
                <w:rFonts w:ascii="Times New Roman" w:hAnsi="Times New Roman" w:cs="Times New Roman"/>
                <w:strike/>
                <w:color w:val="FF0000"/>
                <w:sz w:val="18"/>
                <w:szCs w:val="18"/>
              </w:rPr>
              <w:t xml:space="preserve"> in 6 GHz is safe to be used. E.g., one option is to get permission from its associated AP on the existing channel, whether it is allowed to switch to the new off-channel.</w:t>
            </w:r>
          </w:p>
        </w:tc>
        <w:tc>
          <w:tcPr>
            <w:tcW w:w="3150" w:type="dxa"/>
            <w:shd w:val="clear" w:color="auto" w:fill="auto"/>
          </w:tcPr>
          <w:p w14:paraId="5E2B723A" w14:textId="77777777" w:rsidR="00D80136" w:rsidRPr="009B69AF" w:rsidRDefault="00D80136" w:rsidP="00D80136">
            <w:pPr>
              <w:suppressAutoHyphens/>
              <w:spacing w:after="0"/>
              <w:rPr>
                <w:ins w:id="1121" w:author="Alfred Aster" w:date="2022-10-16T22:38:00Z"/>
                <w:rFonts w:ascii="Times New Roman" w:hAnsi="Times New Roman" w:cs="Times New Roman"/>
                <w:bCs/>
                <w:strike/>
                <w:color w:val="FF0000"/>
                <w:sz w:val="18"/>
                <w:szCs w:val="18"/>
              </w:rPr>
            </w:pPr>
            <w:ins w:id="1122" w:author="Alfred Aster" w:date="2022-10-16T22:38:00Z">
              <w:r w:rsidRPr="009B69AF">
                <w:rPr>
                  <w:rFonts w:ascii="Times New Roman" w:hAnsi="Times New Roman" w:cs="Times New Roman"/>
                  <w:bCs/>
                  <w:strike/>
                  <w:color w:val="FF0000"/>
                  <w:sz w:val="18"/>
                  <w:szCs w:val="18"/>
                </w:rPr>
                <w:t>Pending SP</w:t>
              </w:r>
            </w:ins>
          </w:p>
          <w:p w14:paraId="721F3756" w14:textId="77777777" w:rsidR="00D80136" w:rsidRPr="009B69AF" w:rsidRDefault="00D80136" w:rsidP="00FB7755">
            <w:pPr>
              <w:suppressAutoHyphens/>
              <w:spacing w:after="0"/>
              <w:rPr>
                <w:ins w:id="1123" w:author="Alfred Aster" w:date="2022-10-16T22:38:00Z"/>
                <w:rFonts w:ascii="Times New Roman" w:hAnsi="Times New Roman" w:cs="Times New Roman"/>
                <w:bCs/>
                <w:strike/>
                <w:color w:val="FF0000"/>
                <w:sz w:val="18"/>
                <w:szCs w:val="18"/>
              </w:rPr>
            </w:pPr>
          </w:p>
          <w:p w14:paraId="5E7D9216" w14:textId="50F1E6E9" w:rsidR="00FB7755" w:rsidRPr="009B69AF" w:rsidRDefault="00FB7755" w:rsidP="00FB7755">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124" w:author="Alfred Aster" w:date="2022-10-20T14:58:00Z">
              <w:r w:rsidRPr="009B69AF" w:rsidDel="004F3BCE">
                <w:rPr>
                  <w:rFonts w:ascii="Times New Roman" w:hAnsi="Times New Roman" w:cs="Times New Roman"/>
                  <w:bCs/>
                  <w:strike/>
                  <w:color w:val="FF0000"/>
                  <w:sz w:val="18"/>
                  <w:szCs w:val="18"/>
                </w:rPr>
                <w:delText>ed</w:delText>
              </w:r>
            </w:del>
            <w:ins w:id="1125"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76F5B024" w14:textId="5A7A91B2" w:rsidR="00DB47F9" w:rsidRPr="009B69AF" w:rsidRDefault="00DB47F9" w:rsidP="00FB7755">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12, 2022, but no straw poll is conducted yet.</w:t>
            </w:r>
          </w:p>
          <w:p w14:paraId="4231A438" w14:textId="77777777" w:rsidR="00233B3D" w:rsidRPr="009B69AF" w:rsidRDefault="00233B3D" w:rsidP="00DB47F9">
            <w:pPr>
              <w:suppressAutoHyphens/>
              <w:spacing w:after="0"/>
              <w:rPr>
                <w:rFonts w:ascii="Times New Roman" w:hAnsi="Times New Roman" w:cs="Times New Roman"/>
                <w:strike/>
                <w:color w:val="FF0000"/>
                <w:sz w:val="18"/>
                <w:szCs w:val="18"/>
              </w:rPr>
            </w:pPr>
          </w:p>
          <w:p w14:paraId="11CBF889" w14:textId="77777777" w:rsidR="00F86078" w:rsidRPr="009B69AF" w:rsidRDefault="00233B3D"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Abhishek Patil</w:t>
            </w:r>
            <w:r w:rsidRPr="009B69AF">
              <w:rPr>
                <w:rFonts w:ascii="Times New Roman" w:hAnsi="Times New Roman" w:cs="Times New Roman"/>
                <w:bCs/>
                <w:strike/>
                <w:color w:val="FF0000"/>
                <w:sz w:val="18"/>
                <w:szCs w:val="18"/>
              </w:rPr>
              <w:tab/>
              <w:t>22/1422r1</w:t>
            </w:r>
            <w:r w:rsidR="00F86078" w:rsidRPr="009B69AF">
              <w:rPr>
                <w:rFonts w:ascii="Times New Roman" w:hAnsi="Times New Roman" w:cs="Times New Roman"/>
                <w:bCs/>
                <w:strike/>
                <w:color w:val="FF0000"/>
                <w:sz w:val="18"/>
                <w:szCs w:val="18"/>
              </w:rPr>
              <w:t xml:space="preserve"> </w:t>
            </w:r>
          </w:p>
          <w:p w14:paraId="590A5352"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7C2B496D"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69288338" w14:textId="23ACD63B" w:rsidR="00233B3D" w:rsidRPr="009B69AF" w:rsidRDefault="00233B3D" w:rsidP="00DB47F9">
            <w:pPr>
              <w:suppressAutoHyphens/>
              <w:spacing w:after="0"/>
              <w:rPr>
                <w:rFonts w:ascii="Times New Roman" w:hAnsi="Times New Roman" w:cs="Times New Roman"/>
                <w:bCs/>
                <w:strike/>
                <w:color w:val="FF0000"/>
                <w:sz w:val="18"/>
                <w:szCs w:val="18"/>
              </w:rPr>
            </w:pPr>
          </w:p>
        </w:tc>
      </w:tr>
      <w:tr w:rsidR="00853D01" w:rsidRPr="008B0293" w14:paraId="56EB2258" w14:textId="77777777" w:rsidTr="00221221">
        <w:trPr>
          <w:trHeight w:val="220"/>
          <w:jc w:val="center"/>
        </w:trPr>
        <w:tc>
          <w:tcPr>
            <w:tcW w:w="715" w:type="dxa"/>
            <w:shd w:val="clear" w:color="auto" w:fill="auto"/>
            <w:noWrap/>
          </w:tcPr>
          <w:p w14:paraId="72D3AF7A" w14:textId="7AA22BA9" w:rsidR="00853D01" w:rsidRPr="009B69AF" w:rsidRDefault="00853D01" w:rsidP="00853D0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12404</w:t>
            </w:r>
          </w:p>
        </w:tc>
        <w:tc>
          <w:tcPr>
            <w:tcW w:w="990" w:type="dxa"/>
          </w:tcPr>
          <w:p w14:paraId="3DFFDEF8" w14:textId="3A71F84B" w:rsidR="00853D01" w:rsidRPr="009B69AF" w:rsidRDefault="00853D01" w:rsidP="00853D0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Rojan Chitrakar</w:t>
            </w:r>
          </w:p>
        </w:tc>
        <w:tc>
          <w:tcPr>
            <w:tcW w:w="900" w:type="dxa"/>
            <w:shd w:val="clear" w:color="auto" w:fill="auto"/>
            <w:noWrap/>
          </w:tcPr>
          <w:p w14:paraId="1C19AF7B" w14:textId="560C7F3A" w:rsidR="00853D01" w:rsidRPr="009B69AF" w:rsidRDefault="00853D01" w:rsidP="00853D0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35.9.4.2</w:t>
            </w:r>
          </w:p>
        </w:tc>
        <w:tc>
          <w:tcPr>
            <w:tcW w:w="720" w:type="dxa"/>
          </w:tcPr>
          <w:p w14:paraId="206DBDEE" w14:textId="524A2556" w:rsidR="00853D01" w:rsidRPr="009B69AF" w:rsidRDefault="00853D01" w:rsidP="00853D0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511.</w:t>
            </w:r>
            <w:del w:id="1126" w:author="Alfred Aster" w:date="2022-10-20T14:58:00Z">
              <w:r w:rsidRPr="009B69AF" w:rsidDel="004F3BCE">
                <w:rPr>
                  <w:rFonts w:ascii="Times New Roman" w:hAnsi="Times New Roman" w:cs="Times New Roman"/>
                  <w:strike/>
                  <w:color w:val="FF0000"/>
                  <w:sz w:val="18"/>
                  <w:szCs w:val="18"/>
                </w:rPr>
                <w:delText>4</w:delText>
              </w:r>
            </w:del>
            <w:ins w:id="1127"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1</w:t>
            </w:r>
          </w:p>
        </w:tc>
        <w:tc>
          <w:tcPr>
            <w:tcW w:w="2520" w:type="dxa"/>
            <w:shd w:val="clear" w:color="auto" w:fill="auto"/>
            <w:noWrap/>
          </w:tcPr>
          <w:p w14:paraId="2D1C0870" w14:textId="3D19099B" w:rsidR="00853D01" w:rsidRPr="009B69AF" w:rsidRDefault="00853D01" w:rsidP="00853D0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 xml:space="preserve">"Non-AP EHT STAs may behave as if overlapping quiet intervals do not </w:t>
            </w:r>
            <w:proofErr w:type="spellStart"/>
            <w:r w:rsidRPr="009B69AF">
              <w:rPr>
                <w:rFonts w:ascii="Times New Roman" w:hAnsi="Times New Roman" w:cs="Times New Roman"/>
                <w:strike/>
                <w:color w:val="FF0000"/>
                <w:sz w:val="18"/>
                <w:szCs w:val="18"/>
              </w:rPr>
              <w:t>exi</w:t>
            </w:r>
            <w:del w:id="1128" w:author="Alfred Aster" w:date="2022-10-20T14:58:00Z">
              <w:r w:rsidRPr="009B69AF" w:rsidDel="004F3BCE">
                <w:rPr>
                  <w:rFonts w:ascii="Times New Roman" w:hAnsi="Times New Roman" w:cs="Times New Roman"/>
                  <w:strike/>
                  <w:color w:val="FF0000"/>
                  <w:sz w:val="18"/>
                  <w:szCs w:val="18"/>
                </w:rPr>
                <w:delText>s</w:delText>
              </w:r>
            </w:del>
            <w:ins w:id="1129"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t</w:t>
            </w:r>
            <w:proofErr w:type="spellEnd"/>
            <w:r w:rsidRPr="009B69AF">
              <w:rPr>
                <w:rFonts w:ascii="Times New Roman" w:hAnsi="Times New Roman" w:cs="Times New Roman"/>
                <w:strike/>
                <w:color w:val="FF0000"/>
                <w:sz w:val="18"/>
                <w:szCs w:val="18"/>
              </w:rPr>
              <w:t>." why? Only EHT STAs that are members of the r-TWT SP should be exempted.</w:t>
            </w:r>
          </w:p>
        </w:tc>
        <w:tc>
          <w:tcPr>
            <w:tcW w:w="2340" w:type="dxa"/>
            <w:shd w:val="clear" w:color="auto" w:fill="auto"/>
            <w:noWrap/>
          </w:tcPr>
          <w:p w14:paraId="277C7446" w14:textId="2AF475E6" w:rsidR="00853D01" w:rsidRPr="009B69AF" w:rsidRDefault="00853D01" w:rsidP="00853D0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 xml:space="preserve">Modify </w:t>
            </w:r>
            <w:del w:id="1130" w:author="Alfred Aster" w:date="2022-10-20T14:58:00Z">
              <w:r w:rsidRPr="009B69AF" w:rsidDel="004F3BCE">
                <w:rPr>
                  <w:rFonts w:ascii="Times New Roman" w:hAnsi="Times New Roman" w:cs="Times New Roman"/>
                  <w:strike/>
                  <w:color w:val="FF0000"/>
                  <w:sz w:val="18"/>
                  <w:szCs w:val="18"/>
                </w:rPr>
                <w:delText>a</w:delText>
              </w:r>
            </w:del>
            <w:ins w:id="1131"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s "</w:t>
            </w:r>
            <w:proofErr w:type="gramStart"/>
            <w:r w:rsidRPr="009B69AF">
              <w:rPr>
                <w:rFonts w:ascii="Times New Roman" w:hAnsi="Times New Roman" w:cs="Times New Roman"/>
                <w:strike/>
                <w:color w:val="FF0000"/>
                <w:sz w:val="18"/>
                <w:szCs w:val="18"/>
              </w:rPr>
              <w:t>Non-AP EHT STAs</w:t>
            </w:r>
            <w:proofErr w:type="gramEnd"/>
            <w:r w:rsidRPr="009B69AF">
              <w:rPr>
                <w:rFonts w:ascii="Times New Roman" w:hAnsi="Times New Roman" w:cs="Times New Roman"/>
                <w:strike/>
                <w:color w:val="FF0000"/>
                <w:sz w:val="18"/>
                <w:szCs w:val="18"/>
              </w:rPr>
              <w:t xml:space="preserve"> that are members of the corresponding r-TWT SP may behave as if overlapping quiet intervals do not </w:t>
            </w:r>
            <w:proofErr w:type="spellStart"/>
            <w:r w:rsidRPr="009B69AF">
              <w:rPr>
                <w:rFonts w:ascii="Times New Roman" w:hAnsi="Times New Roman" w:cs="Times New Roman"/>
                <w:strike/>
                <w:color w:val="FF0000"/>
                <w:sz w:val="18"/>
                <w:szCs w:val="18"/>
              </w:rPr>
              <w:t>exi</w:t>
            </w:r>
            <w:del w:id="1132" w:author="Alfred Aster" w:date="2022-10-20T14:58:00Z">
              <w:r w:rsidRPr="009B69AF" w:rsidDel="004F3BCE">
                <w:rPr>
                  <w:rFonts w:ascii="Times New Roman" w:hAnsi="Times New Roman" w:cs="Times New Roman"/>
                  <w:strike/>
                  <w:color w:val="FF0000"/>
                  <w:sz w:val="18"/>
                  <w:szCs w:val="18"/>
                </w:rPr>
                <w:delText>s</w:delText>
              </w:r>
            </w:del>
            <w:ins w:id="1133"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t</w:t>
            </w:r>
            <w:proofErr w:type="spellEnd"/>
            <w:r w:rsidRPr="009B69AF">
              <w:rPr>
                <w:rFonts w:ascii="Times New Roman" w:hAnsi="Times New Roman" w:cs="Times New Roman"/>
                <w:strike/>
                <w:color w:val="FF0000"/>
                <w:sz w:val="18"/>
                <w:szCs w:val="18"/>
              </w:rPr>
              <w:t>."</w:t>
            </w:r>
          </w:p>
        </w:tc>
        <w:tc>
          <w:tcPr>
            <w:tcW w:w="3150" w:type="dxa"/>
            <w:shd w:val="clear" w:color="auto" w:fill="auto"/>
          </w:tcPr>
          <w:p w14:paraId="13CCC9E8" w14:textId="77777777" w:rsidR="0001543B" w:rsidRPr="009B69AF" w:rsidRDefault="0001543B" w:rsidP="0001543B">
            <w:pPr>
              <w:suppressAutoHyphens/>
              <w:spacing w:after="0"/>
              <w:rPr>
                <w:ins w:id="1134" w:author="Alfred Aster" w:date="2022-10-16T22:19:00Z"/>
                <w:rFonts w:ascii="Times New Roman" w:hAnsi="Times New Roman" w:cs="Times New Roman"/>
                <w:bCs/>
                <w:strike/>
                <w:color w:val="FF0000"/>
                <w:sz w:val="18"/>
                <w:szCs w:val="18"/>
              </w:rPr>
            </w:pPr>
            <w:ins w:id="1135" w:author="Alfred Aster" w:date="2022-10-16T22:19:00Z">
              <w:r w:rsidRPr="009B69AF">
                <w:rPr>
                  <w:rFonts w:ascii="Times New Roman" w:hAnsi="Times New Roman" w:cs="Times New Roman"/>
                  <w:bCs/>
                  <w:strike/>
                  <w:color w:val="FF0000"/>
                  <w:sz w:val="18"/>
                  <w:szCs w:val="18"/>
                </w:rPr>
                <w:t>Pending SP</w:t>
              </w:r>
            </w:ins>
          </w:p>
          <w:p w14:paraId="326A8526" w14:textId="77777777" w:rsidR="0001543B" w:rsidRPr="009B69AF" w:rsidRDefault="0001543B" w:rsidP="0001543B">
            <w:pPr>
              <w:suppressAutoHyphens/>
              <w:spacing w:after="0"/>
              <w:rPr>
                <w:ins w:id="1136" w:author="Alfred Aster" w:date="2022-10-16T22:19:00Z"/>
                <w:rFonts w:ascii="Times New Roman" w:hAnsi="Times New Roman" w:cs="Times New Roman"/>
                <w:bCs/>
                <w:strike/>
                <w:color w:val="FF0000"/>
                <w:sz w:val="18"/>
                <w:szCs w:val="18"/>
              </w:rPr>
            </w:pPr>
          </w:p>
          <w:p w14:paraId="0F5D6E5F" w14:textId="7BC6965C" w:rsidR="00FB7755" w:rsidRPr="009B69AF" w:rsidRDefault="00FB7755" w:rsidP="00FB7755">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137" w:author="Alfred Aster" w:date="2022-10-20T14:58:00Z">
              <w:r w:rsidRPr="009B69AF" w:rsidDel="004F3BCE">
                <w:rPr>
                  <w:rFonts w:ascii="Times New Roman" w:hAnsi="Times New Roman" w:cs="Times New Roman"/>
                  <w:bCs/>
                  <w:strike/>
                  <w:color w:val="FF0000"/>
                  <w:sz w:val="18"/>
                  <w:szCs w:val="18"/>
                </w:rPr>
                <w:delText>ed</w:delText>
              </w:r>
            </w:del>
            <w:ins w:id="1138"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14CDEC29" w14:textId="7A4CE4EB" w:rsidR="00853D01" w:rsidRPr="009B69AF" w:rsidRDefault="00853D01" w:rsidP="00853D0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12, 2022, but no straw poll is conducted yet.</w:t>
            </w:r>
            <w:r w:rsidRPr="009B69AF">
              <w:rPr>
                <w:rFonts w:ascii="Times New Roman" w:hAnsi="Times New Roman" w:cs="Times New Roman"/>
                <w:strike/>
                <w:color w:val="FF0000"/>
                <w:sz w:val="18"/>
                <w:szCs w:val="18"/>
              </w:rPr>
              <w:br/>
            </w:r>
          </w:p>
          <w:p w14:paraId="762D3965" w14:textId="77777777" w:rsidR="00F86078" w:rsidRPr="009B69AF" w:rsidRDefault="00853D01"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Chunyu Hu</w:t>
            </w:r>
            <w:r w:rsidRPr="009B69AF">
              <w:rPr>
                <w:rFonts w:ascii="Times New Roman" w:hAnsi="Times New Roman" w:cs="Times New Roman"/>
                <w:bCs/>
                <w:strike/>
                <w:color w:val="FF0000"/>
                <w:sz w:val="18"/>
                <w:szCs w:val="18"/>
              </w:rPr>
              <w:tab/>
              <w:t>22/1471r2</w:t>
            </w:r>
            <w:r w:rsidR="00F86078" w:rsidRPr="009B69AF">
              <w:rPr>
                <w:rFonts w:ascii="Times New Roman" w:hAnsi="Times New Roman" w:cs="Times New Roman"/>
                <w:bCs/>
                <w:strike/>
                <w:color w:val="FF0000"/>
                <w:sz w:val="18"/>
                <w:szCs w:val="18"/>
              </w:rPr>
              <w:t xml:space="preserve"> </w:t>
            </w:r>
          </w:p>
          <w:p w14:paraId="3FFFC9BC"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52EAF674"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6C85751F" w14:textId="1AFDB315" w:rsidR="00853D01" w:rsidRPr="009B69AF" w:rsidRDefault="00853D01" w:rsidP="00853D01">
            <w:pPr>
              <w:suppressAutoHyphens/>
              <w:spacing w:after="0"/>
              <w:rPr>
                <w:rFonts w:ascii="Times New Roman" w:hAnsi="Times New Roman" w:cs="Times New Roman"/>
                <w:bCs/>
                <w:strike/>
                <w:color w:val="FF0000"/>
                <w:sz w:val="18"/>
                <w:szCs w:val="18"/>
              </w:rPr>
            </w:pPr>
          </w:p>
        </w:tc>
      </w:tr>
      <w:tr w:rsidR="00853D01" w:rsidRPr="008B0293" w14:paraId="7B126845" w14:textId="77777777" w:rsidTr="00221221">
        <w:trPr>
          <w:trHeight w:val="220"/>
          <w:jc w:val="center"/>
        </w:trPr>
        <w:tc>
          <w:tcPr>
            <w:tcW w:w="715" w:type="dxa"/>
            <w:shd w:val="clear" w:color="auto" w:fill="auto"/>
            <w:noWrap/>
          </w:tcPr>
          <w:p w14:paraId="15915C05" w14:textId="414F1F80" w:rsidR="00853D01" w:rsidRPr="00237700" w:rsidRDefault="00853D01" w:rsidP="00853D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12409</w:t>
            </w:r>
          </w:p>
        </w:tc>
        <w:tc>
          <w:tcPr>
            <w:tcW w:w="990" w:type="dxa"/>
          </w:tcPr>
          <w:p w14:paraId="0483DB53" w14:textId="13784B91" w:rsidR="00853D01" w:rsidRPr="00237700" w:rsidRDefault="00853D01" w:rsidP="00853D01">
            <w:pPr>
              <w:suppressAutoHyphens/>
              <w:spacing w:after="0"/>
              <w:rPr>
                <w:rFonts w:ascii="Times New Roman" w:hAnsi="Times New Roman" w:cs="Times New Roman"/>
                <w:sz w:val="18"/>
                <w:szCs w:val="18"/>
              </w:rPr>
            </w:pPr>
            <w:proofErr w:type="spellStart"/>
            <w:r w:rsidRPr="00237700">
              <w:rPr>
                <w:rFonts w:ascii="Times New Roman" w:hAnsi="Times New Roman" w:cs="Times New Roman"/>
                <w:sz w:val="18"/>
                <w:szCs w:val="18"/>
              </w:rPr>
              <w:t>Juseong</w:t>
            </w:r>
            <w:proofErr w:type="spellEnd"/>
            <w:r w:rsidRPr="00237700">
              <w:rPr>
                <w:rFonts w:ascii="Times New Roman" w:hAnsi="Times New Roman" w:cs="Times New Roman"/>
                <w:sz w:val="18"/>
                <w:szCs w:val="18"/>
              </w:rPr>
              <w:t xml:space="preserve"> Moon</w:t>
            </w:r>
          </w:p>
        </w:tc>
        <w:tc>
          <w:tcPr>
            <w:tcW w:w="900" w:type="dxa"/>
            <w:shd w:val="clear" w:color="auto" w:fill="auto"/>
            <w:noWrap/>
          </w:tcPr>
          <w:p w14:paraId="5181B8C5" w14:textId="55097151" w:rsidR="00853D01" w:rsidRPr="00237700" w:rsidRDefault="00853D01" w:rsidP="00853D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35.3.16.6</w:t>
            </w:r>
          </w:p>
        </w:tc>
        <w:tc>
          <w:tcPr>
            <w:tcW w:w="720" w:type="dxa"/>
          </w:tcPr>
          <w:p w14:paraId="789A518D" w14:textId="664D1221" w:rsidR="00853D01" w:rsidRPr="00237700" w:rsidRDefault="00853D01" w:rsidP="00853D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457.45</w:t>
            </w:r>
          </w:p>
        </w:tc>
        <w:tc>
          <w:tcPr>
            <w:tcW w:w="2520" w:type="dxa"/>
            <w:shd w:val="clear" w:color="auto" w:fill="auto"/>
            <w:noWrap/>
          </w:tcPr>
          <w:p w14:paraId="53379551" w14:textId="208577B9" w:rsidR="00853D01" w:rsidRPr="00237700" w:rsidRDefault="00853D01" w:rsidP="00853D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When NSTR link pairs are more than 2, more description </w:t>
            </w:r>
            <w:del w:id="1139" w:author="Alfred Aster" w:date="2022-10-20T14:58:00Z">
              <w:r w:rsidRPr="00237700" w:rsidDel="004F3BCE">
                <w:rPr>
                  <w:rFonts w:ascii="Times New Roman" w:hAnsi="Times New Roman" w:cs="Times New Roman"/>
                  <w:sz w:val="18"/>
                  <w:szCs w:val="18"/>
                </w:rPr>
                <w:lastRenderedPageBreak/>
                <w:delText>is requ</w:delText>
              </w:r>
            </w:del>
            <w:ins w:id="1140" w:author="Alfred Aster" w:date="2022-10-20T14:58:00Z">
              <w:r w:rsidR="004F3BCE">
                <w:rPr>
                  <w:rFonts w:ascii="Times New Roman" w:hAnsi="Times New Roman" w:cs="Times New Roman"/>
                  <w:sz w:val="18"/>
                  <w:szCs w:val="18"/>
                </w:rPr>
                <w:pgNum/>
              </w:r>
              <w:proofErr w:type="spellStart"/>
              <w:r w:rsidR="004F3BCE">
                <w:rPr>
                  <w:rFonts w:ascii="Times New Roman" w:hAnsi="Times New Roman" w:cs="Times New Roman"/>
                  <w:sz w:val="18"/>
                  <w:szCs w:val="18"/>
                </w:rPr>
                <w:t>ropped</w:t>
              </w:r>
              <w:proofErr w:type="spellEnd"/>
              <w:r w:rsidR="004F3BCE">
                <w:rPr>
                  <w:rFonts w:ascii="Times New Roman" w:hAnsi="Times New Roman" w:cs="Times New Roman"/>
                  <w:sz w:val="18"/>
                  <w:szCs w:val="18"/>
                </w:rPr>
                <w:pgNum/>
              </w:r>
            </w:ins>
            <w:proofErr w:type="spellStart"/>
            <w:r w:rsidRPr="00237700">
              <w:rPr>
                <w:rFonts w:ascii="Times New Roman" w:hAnsi="Times New Roman" w:cs="Times New Roman"/>
                <w:sz w:val="18"/>
                <w:szCs w:val="18"/>
              </w:rPr>
              <w:t>ied</w:t>
            </w:r>
            <w:proofErr w:type="spellEnd"/>
            <w:r w:rsidRPr="00237700">
              <w:rPr>
                <w:rFonts w:ascii="Times New Roman" w:hAnsi="Times New Roman" w:cs="Times New Roman"/>
                <w:sz w:val="18"/>
                <w:szCs w:val="18"/>
              </w:rPr>
              <w:t xml:space="preserve"> to cover more cases including backoff status.</w:t>
            </w:r>
          </w:p>
        </w:tc>
        <w:tc>
          <w:tcPr>
            <w:tcW w:w="2340" w:type="dxa"/>
            <w:shd w:val="clear" w:color="auto" w:fill="auto"/>
            <w:noWrap/>
          </w:tcPr>
          <w:p w14:paraId="16683173" w14:textId="40833EC9" w:rsidR="00853D01" w:rsidRPr="00237700" w:rsidRDefault="00853D01" w:rsidP="00853D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As in comment</w:t>
            </w:r>
          </w:p>
        </w:tc>
        <w:tc>
          <w:tcPr>
            <w:tcW w:w="3150" w:type="dxa"/>
            <w:shd w:val="clear" w:color="auto" w:fill="auto"/>
          </w:tcPr>
          <w:p w14:paraId="0BC74AC2" w14:textId="5621781D" w:rsidR="00BA6A2C" w:rsidRDefault="00BA6A2C" w:rsidP="00BA6A2C">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w:t>
            </w:r>
            <w:del w:id="1141" w:author="Alfred Aster" w:date="2022-10-20T14:58:00Z">
              <w:r w:rsidDel="004F3BCE">
                <w:rPr>
                  <w:rFonts w:ascii="Times New Roman" w:hAnsi="Times New Roman" w:cs="Times New Roman"/>
                  <w:bCs/>
                  <w:sz w:val="18"/>
                  <w:szCs w:val="18"/>
                </w:rPr>
                <w:delText>ed</w:delText>
              </w:r>
            </w:del>
            <w:ins w:id="1142"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w:t>
            </w:r>
            <w:r>
              <w:rPr>
                <w:rFonts w:ascii="Times New Roman" w:hAnsi="Times New Roman" w:cs="Times New Roman"/>
                <w:bCs/>
                <w:sz w:val="18"/>
                <w:szCs w:val="18"/>
              </w:rPr>
              <w:lastRenderedPageBreak/>
              <w:t>comment resolutions in “document”, however the group could not reach consensus on a proposed change that would resolve the comment.</w:t>
            </w:r>
          </w:p>
          <w:p w14:paraId="5AA39BD5" w14:textId="6593C6C4" w:rsidR="00853D01" w:rsidRPr="00237700" w:rsidRDefault="00853D01" w:rsidP="00BA6A2C">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12, 2022, but no straw poll is conducted yet.</w:t>
            </w:r>
          </w:p>
          <w:p w14:paraId="37FBFFB5" w14:textId="77777777" w:rsidR="00853D01" w:rsidRPr="00237700" w:rsidRDefault="00853D01" w:rsidP="00853D01">
            <w:pPr>
              <w:suppressAutoHyphens/>
              <w:spacing w:after="0"/>
              <w:rPr>
                <w:rFonts w:ascii="Times New Roman" w:hAnsi="Times New Roman" w:cs="Times New Roman"/>
                <w:sz w:val="18"/>
                <w:szCs w:val="18"/>
              </w:rPr>
            </w:pPr>
          </w:p>
          <w:p w14:paraId="51DE88A0" w14:textId="77777777" w:rsidR="00F86078" w:rsidRDefault="00364EA8" w:rsidP="00F86078">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Dmitry Akhmetov</w:t>
            </w:r>
            <w:r w:rsidRPr="00237700">
              <w:rPr>
                <w:rFonts w:ascii="Times New Roman" w:hAnsi="Times New Roman" w:cs="Times New Roman"/>
                <w:bCs/>
                <w:sz w:val="18"/>
                <w:szCs w:val="18"/>
              </w:rPr>
              <w:tab/>
              <w:t>22/1442r4</w:t>
            </w:r>
            <w:r w:rsidR="00F86078">
              <w:rPr>
                <w:rFonts w:ascii="Times New Roman" w:hAnsi="Times New Roman" w:cs="Times New Roman"/>
                <w:bCs/>
                <w:sz w:val="18"/>
                <w:szCs w:val="18"/>
              </w:rPr>
              <w:t xml:space="preserve"> </w:t>
            </w:r>
          </w:p>
          <w:p w14:paraId="612C4B79"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7B5849A1"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363DC745" w14:textId="050D9C2E" w:rsidR="00853D01" w:rsidRPr="00237700" w:rsidRDefault="00853D01" w:rsidP="00853D01">
            <w:pPr>
              <w:suppressAutoHyphens/>
              <w:spacing w:after="0"/>
              <w:rPr>
                <w:rFonts w:ascii="Times New Roman" w:hAnsi="Times New Roman" w:cs="Times New Roman"/>
                <w:bCs/>
                <w:sz w:val="18"/>
                <w:szCs w:val="18"/>
              </w:rPr>
            </w:pPr>
          </w:p>
        </w:tc>
      </w:tr>
      <w:tr w:rsidR="00853D01" w:rsidRPr="008B0293" w14:paraId="29CB4273" w14:textId="77777777" w:rsidTr="00221221">
        <w:trPr>
          <w:trHeight w:val="220"/>
          <w:jc w:val="center"/>
        </w:trPr>
        <w:tc>
          <w:tcPr>
            <w:tcW w:w="715" w:type="dxa"/>
            <w:shd w:val="clear" w:color="auto" w:fill="auto"/>
            <w:noWrap/>
          </w:tcPr>
          <w:p w14:paraId="0C3726D7" w14:textId="08F7B9E5" w:rsidR="00853D01" w:rsidRPr="00237700" w:rsidRDefault="00853D01" w:rsidP="00853D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12414</w:t>
            </w:r>
          </w:p>
        </w:tc>
        <w:tc>
          <w:tcPr>
            <w:tcW w:w="990" w:type="dxa"/>
          </w:tcPr>
          <w:p w14:paraId="3AD9BEAD" w14:textId="22A32CDB" w:rsidR="00853D01" w:rsidRPr="00237700" w:rsidRDefault="00853D01" w:rsidP="00853D01">
            <w:pPr>
              <w:suppressAutoHyphens/>
              <w:spacing w:after="0"/>
              <w:rPr>
                <w:rFonts w:ascii="Times New Roman" w:hAnsi="Times New Roman" w:cs="Times New Roman"/>
                <w:sz w:val="18"/>
                <w:szCs w:val="18"/>
              </w:rPr>
            </w:pPr>
            <w:proofErr w:type="spellStart"/>
            <w:r w:rsidRPr="00237700">
              <w:rPr>
                <w:rFonts w:ascii="Times New Roman" w:hAnsi="Times New Roman" w:cs="Times New Roman"/>
                <w:sz w:val="18"/>
                <w:szCs w:val="18"/>
              </w:rPr>
              <w:t>Juseong</w:t>
            </w:r>
            <w:proofErr w:type="spellEnd"/>
            <w:r w:rsidRPr="00237700">
              <w:rPr>
                <w:rFonts w:ascii="Times New Roman" w:hAnsi="Times New Roman" w:cs="Times New Roman"/>
                <w:sz w:val="18"/>
                <w:szCs w:val="18"/>
              </w:rPr>
              <w:t xml:space="preserve"> Moon</w:t>
            </w:r>
          </w:p>
        </w:tc>
        <w:tc>
          <w:tcPr>
            <w:tcW w:w="900" w:type="dxa"/>
            <w:shd w:val="clear" w:color="auto" w:fill="auto"/>
            <w:noWrap/>
          </w:tcPr>
          <w:p w14:paraId="4E74D202" w14:textId="060C7439" w:rsidR="00853D01" w:rsidRPr="00237700" w:rsidRDefault="00853D01" w:rsidP="00853D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35.3.16.6</w:t>
            </w:r>
          </w:p>
        </w:tc>
        <w:tc>
          <w:tcPr>
            <w:tcW w:w="720" w:type="dxa"/>
          </w:tcPr>
          <w:p w14:paraId="72A9646D" w14:textId="26D361F6" w:rsidR="00853D01" w:rsidRPr="00237700" w:rsidRDefault="00853D01" w:rsidP="00853D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458.14</w:t>
            </w:r>
          </w:p>
        </w:tc>
        <w:tc>
          <w:tcPr>
            <w:tcW w:w="2520" w:type="dxa"/>
            <w:shd w:val="clear" w:color="auto" w:fill="auto"/>
            <w:noWrap/>
          </w:tcPr>
          <w:p w14:paraId="677E914C" w14:textId="1661D723" w:rsidR="00853D01" w:rsidRPr="00237700" w:rsidRDefault="00853D01" w:rsidP="00853D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When there are multiple EDCAF backoff counters that already reached zero and one EDCAF is chosen with implementation specific method, it is not clear what the expected behavior for the rest of EDCAFs with zero backoff counter. Do they re-invoke the backoff procedure with doubled CW value assuming an internal collision? Clear description on the post procedure of implementation specific one EDCAF selection is required.</w:t>
            </w:r>
          </w:p>
        </w:tc>
        <w:tc>
          <w:tcPr>
            <w:tcW w:w="2340" w:type="dxa"/>
            <w:shd w:val="clear" w:color="auto" w:fill="auto"/>
            <w:noWrap/>
          </w:tcPr>
          <w:p w14:paraId="7D98F96E" w14:textId="4287191B" w:rsidR="00853D01" w:rsidRPr="00237700" w:rsidRDefault="00853D01" w:rsidP="00853D01">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comment</w:t>
            </w:r>
          </w:p>
        </w:tc>
        <w:tc>
          <w:tcPr>
            <w:tcW w:w="3150" w:type="dxa"/>
            <w:shd w:val="clear" w:color="auto" w:fill="auto"/>
          </w:tcPr>
          <w:p w14:paraId="1A4D72BC" w14:textId="5B693943" w:rsidR="00364EA8" w:rsidRPr="00237700" w:rsidRDefault="008C027F" w:rsidP="00364EA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w:t>
            </w:r>
            <w:del w:id="1143" w:author="Alfred Aster" w:date="2022-10-20T14:58:00Z">
              <w:r w:rsidDel="004F3BCE">
                <w:rPr>
                  <w:rFonts w:ascii="Times New Roman" w:hAnsi="Times New Roman" w:cs="Times New Roman"/>
                  <w:bCs/>
                  <w:sz w:val="18"/>
                  <w:szCs w:val="18"/>
                </w:rPr>
                <w:delText>ed</w:delText>
              </w:r>
            </w:del>
            <w:ins w:id="1144"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comment resolutions in “document”, however the group could not reach consensus on a proposed change that would resolve the comment</w:t>
            </w:r>
          </w:p>
          <w:p w14:paraId="42AD622D" w14:textId="77777777" w:rsidR="00BA6A2C" w:rsidRDefault="00BA6A2C" w:rsidP="00364EA8">
            <w:pPr>
              <w:suppressAutoHyphens/>
              <w:spacing w:after="0"/>
              <w:rPr>
                <w:rFonts w:ascii="Times New Roman" w:hAnsi="Times New Roman" w:cs="Times New Roman"/>
                <w:bCs/>
                <w:sz w:val="18"/>
                <w:szCs w:val="18"/>
              </w:rPr>
            </w:pPr>
          </w:p>
          <w:p w14:paraId="28375F94" w14:textId="2F3C9859" w:rsidR="00364EA8" w:rsidRPr="00237700" w:rsidRDefault="00364EA8" w:rsidP="00364EA8">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This CID is discussed on September 12, 2022, but no straw poll is conducted yet.</w:t>
            </w:r>
          </w:p>
          <w:p w14:paraId="77E4F36B" w14:textId="77777777" w:rsidR="00364EA8" w:rsidRPr="00237700" w:rsidRDefault="00364EA8" w:rsidP="00364EA8">
            <w:pPr>
              <w:suppressAutoHyphens/>
              <w:spacing w:after="0"/>
              <w:rPr>
                <w:rFonts w:ascii="Times New Roman" w:hAnsi="Times New Roman" w:cs="Times New Roman"/>
                <w:bCs/>
                <w:sz w:val="18"/>
                <w:szCs w:val="18"/>
              </w:rPr>
            </w:pPr>
          </w:p>
          <w:p w14:paraId="48A161B7" w14:textId="77777777" w:rsidR="00F86078" w:rsidRDefault="00364EA8" w:rsidP="00F86078">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Dmitry Akhmetov</w:t>
            </w:r>
            <w:r w:rsidRPr="00237700">
              <w:rPr>
                <w:rFonts w:ascii="Times New Roman" w:hAnsi="Times New Roman" w:cs="Times New Roman"/>
                <w:bCs/>
                <w:sz w:val="18"/>
                <w:szCs w:val="18"/>
              </w:rPr>
              <w:tab/>
              <w:t>22/1442r4</w:t>
            </w:r>
            <w:r w:rsidR="00F86078">
              <w:rPr>
                <w:rFonts w:ascii="Times New Roman" w:hAnsi="Times New Roman" w:cs="Times New Roman"/>
                <w:bCs/>
                <w:sz w:val="18"/>
                <w:szCs w:val="18"/>
              </w:rPr>
              <w:t xml:space="preserve"> </w:t>
            </w:r>
          </w:p>
          <w:p w14:paraId="722E93CD"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7FE91601"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70A5F595" w14:textId="2BFE325B" w:rsidR="00364EA8" w:rsidRPr="00237700" w:rsidRDefault="00364EA8" w:rsidP="00364EA8">
            <w:pPr>
              <w:suppressAutoHyphens/>
              <w:spacing w:after="0"/>
              <w:rPr>
                <w:rFonts w:ascii="Times New Roman" w:hAnsi="Times New Roman" w:cs="Times New Roman"/>
                <w:bCs/>
                <w:sz w:val="18"/>
                <w:szCs w:val="18"/>
              </w:rPr>
            </w:pPr>
          </w:p>
        </w:tc>
      </w:tr>
      <w:tr w:rsidR="009E6755" w:rsidRPr="008B0293" w14:paraId="5B5320FF" w14:textId="77777777" w:rsidTr="00221221">
        <w:trPr>
          <w:trHeight w:val="220"/>
          <w:jc w:val="center"/>
        </w:trPr>
        <w:tc>
          <w:tcPr>
            <w:tcW w:w="715" w:type="dxa"/>
            <w:shd w:val="clear" w:color="auto" w:fill="auto"/>
            <w:noWrap/>
          </w:tcPr>
          <w:p w14:paraId="75C11036" w14:textId="6C3AD859" w:rsidR="009E6755" w:rsidRPr="00237700" w:rsidRDefault="009E6755" w:rsidP="009E675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12426</w:t>
            </w:r>
          </w:p>
        </w:tc>
        <w:tc>
          <w:tcPr>
            <w:tcW w:w="990" w:type="dxa"/>
          </w:tcPr>
          <w:p w14:paraId="0A97F10A" w14:textId="288ACB50" w:rsidR="009E6755" w:rsidRPr="00237700" w:rsidRDefault="009E6755" w:rsidP="009E675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Yongho Kim</w:t>
            </w:r>
          </w:p>
        </w:tc>
        <w:tc>
          <w:tcPr>
            <w:tcW w:w="900" w:type="dxa"/>
            <w:shd w:val="clear" w:color="auto" w:fill="auto"/>
            <w:noWrap/>
          </w:tcPr>
          <w:p w14:paraId="0206C535" w14:textId="77970780" w:rsidR="009E6755" w:rsidRPr="00237700" w:rsidRDefault="009E6755" w:rsidP="009E675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35.3.16.6</w:t>
            </w:r>
          </w:p>
        </w:tc>
        <w:tc>
          <w:tcPr>
            <w:tcW w:w="720" w:type="dxa"/>
          </w:tcPr>
          <w:p w14:paraId="58C83B0C" w14:textId="78079F06" w:rsidR="009E6755" w:rsidRPr="00237700" w:rsidRDefault="009E6755" w:rsidP="009E675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458.14</w:t>
            </w:r>
          </w:p>
        </w:tc>
        <w:tc>
          <w:tcPr>
            <w:tcW w:w="2520" w:type="dxa"/>
            <w:shd w:val="clear" w:color="auto" w:fill="auto"/>
            <w:noWrap/>
          </w:tcPr>
          <w:p w14:paraId="148E2F6E" w14:textId="6C3A47D6" w:rsidR="009E6755" w:rsidRPr="00237700" w:rsidRDefault="009E6755" w:rsidP="009E675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Because end time shall be aligned in case of non-AP S</w:t>
            </w:r>
            <w:del w:id="1145" w:author="Alfred Aster" w:date="2022-10-20T14:58:00Z">
              <w:r w:rsidRPr="00237700" w:rsidDel="004F3BCE">
                <w:rPr>
                  <w:rFonts w:ascii="Times New Roman" w:hAnsi="Times New Roman" w:cs="Times New Roman"/>
                  <w:sz w:val="18"/>
                  <w:szCs w:val="18"/>
                </w:rPr>
                <w:delText>T</w:delText>
              </w:r>
            </w:del>
            <w:ins w:id="1146" w:author="Alfred Aster" w:date="2022-10-20T14:58:00Z">
              <w:r w:rsidR="004F3BCE">
                <w:rPr>
                  <w:rFonts w:ascii="Times New Roman" w:hAnsi="Times New Roman" w:cs="Times New Roman"/>
                  <w:sz w:val="18"/>
                  <w:szCs w:val="18"/>
                </w:rPr>
                <w:t>’</w:t>
              </w:r>
            </w:ins>
            <w:r w:rsidRPr="00237700">
              <w:rPr>
                <w:rFonts w:ascii="Times New Roman" w:hAnsi="Times New Roman" w:cs="Times New Roman"/>
                <w:sz w:val="18"/>
                <w:szCs w:val="18"/>
              </w:rPr>
              <w:t xml:space="preserve">As' sync transmission, MPDU transmitted on one link might need padding to align the end time with the other </w:t>
            </w:r>
            <w:proofErr w:type="spellStart"/>
            <w:r w:rsidRPr="00237700">
              <w:rPr>
                <w:rFonts w:ascii="Times New Roman" w:hAnsi="Times New Roman" w:cs="Times New Roman"/>
                <w:sz w:val="18"/>
                <w:szCs w:val="18"/>
              </w:rPr>
              <w:t>l</w:t>
            </w:r>
            <w:del w:id="1147" w:author="Alfred Aster" w:date="2022-10-20T14:58:00Z">
              <w:r w:rsidRPr="00237700" w:rsidDel="004F3BCE">
                <w:rPr>
                  <w:rFonts w:ascii="Times New Roman" w:hAnsi="Times New Roman" w:cs="Times New Roman"/>
                  <w:sz w:val="18"/>
                  <w:szCs w:val="18"/>
                </w:rPr>
                <w:delText>i</w:delText>
              </w:r>
            </w:del>
            <w:ins w:id="1148" w:author="Alfred Aster" w:date="2022-10-20T14:58:00Z">
              <w:r w:rsidR="004F3BCE">
                <w:rPr>
                  <w:rFonts w:ascii="Times New Roman" w:hAnsi="Times New Roman" w:cs="Times New Roman"/>
                  <w:sz w:val="18"/>
                  <w:szCs w:val="18"/>
                </w:rPr>
                <w:t>’</w:t>
              </w:r>
            </w:ins>
            <w:r w:rsidRPr="00237700">
              <w:rPr>
                <w:rFonts w:ascii="Times New Roman" w:hAnsi="Times New Roman" w:cs="Times New Roman"/>
                <w:sz w:val="18"/>
                <w:szCs w:val="18"/>
              </w:rPr>
              <w:t>nk's</w:t>
            </w:r>
            <w:proofErr w:type="spellEnd"/>
            <w:r w:rsidRPr="00237700">
              <w:rPr>
                <w:rFonts w:ascii="Times New Roman" w:hAnsi="Times New Roman" w:cs="Times New Roman"/>
                <w:sz w:val="18"/>
                <w:szCs w:val="18"/>
              </w:rPr>
              <w:t xml:space="preserve"> transmission. </w:t>
            </w:r>
            <w:proofErr w:type="spellStart"/>
            <w:r w:rsidRPr="00237700">
              <w:rPr>
                <w:rFonts w:ascii="Times New Roman" w:hAnsi="Times New Roman" w:cs="Times New Roman"/>
                <w:sz w:val="18"/>
                <w:szCs w:val="18"/>
              </w:rPr>
              <w:t>Mult</w:t>
            </w:r>
            <w:proofErr w:type="spellEnd"/>
            <w:r w:rsidRPr="00237700">
              <w:rPr>
                <w:rFonts w:ascii="Times New Roman" w:hAnsi="Times New Roman" w:cs="Times New Roman"/>
                <w:sz w:val="18"/>
                <w:szCs w:val="18"/>
              </w:rPr>
              <w:t>-TID A-MPDU with the TID of the selected EDCAF and the other TIDs whose backoff counter reached zero is more efficient than just padding.  In order to allow flexibility in forming multi-TID A-MPDU with differen</w:t>
            </w:r>
            <w:r w:rsidR="004F3BCE" w:rsidRPr="00237700">
              <w:rPr>
                <w:rFonts w:ascii="Times New Roman" w:hAnsi="Times New Roman" w:cs="Times New Roman"/>
                <w:sz w:val="18"/>
                <w:szCs w:val="18"/>
              </w:rPr>
              <w:t>t</w:t>
            </w:r>
            <w:r w:rsidRPr="00237700">
              <w:rPr>
                <w:rFonts w:ascii="Times New Roman" w:hAnsi="Times New Roman" w:cs="Times New Roman"/>
                <w:sz w:val="18"/>
                <w:szCs w:val="18"/>
              </w:rPr>
              <w:t xml:space="preserve"> ACs, multi-TID A-MPDU construction rule needs to be eased to construct multi-TID A-MPDU regardless of AC priority.</w:t>
            </w:r>
          </w:p>
        </w:tc>
        <w:tc>
          <w:tcPr>
            <w:tcW w:w="2340" w:type="dxa"/>
            <w:shd w:val="clear" w:color="auto" w:fill="auto"/>
            <w:noWrap/>
          </w:tcPr>
          <w:p w14:paraId="2DBE40F1" w14:textId="7F62DE11" w:rsidR="009E6755" w:rsidRPr="00237700" w:rsidRDefault="009E6755" w:rsidP="009E675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comment</w:t>
            </w:r>
          </w:p>
        </w:tc>
        <w:tc>
          <w:tcPr>
            <w:tcW w:w="3150" w:type="dxa"/>
            <w:shd w:val="clear" w:color="auto" w:fill="auto"/>
          </w:tcPr>
          <w:p w14:paraId="54B6BC2B" w14:textId="242642F5" w:rsidR="00BA6A2C" w:rsidRDefault="00BA6A2C" w:rsidP="00BA6A2C">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w:t>
            </w:r>
            <w:del w:id="1149" w:author="Alfred Aster" w:date="2022-10-20T14:58:00Z">
              <w:r w:rsidDel="004F3BCE">
                <w:rPr>
                  <w:rFonts w:ascii="Times New Roman" w:hAnsi="Times New Roman" w:cs="Times New Roman"/>
                  <w:bCs/>
                  <w:sz w:val="18"/>
                  <w:szCs w:val="18"/>
                </w:rPr>
                <w:delText>ed</w:delText>
              </w:r>
            </w:del>
            <w:ins w:id="1150"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comment resolutions in “document”, however the group could not reach consensus on a proposed change that would resolve the comment.</w:t>
            </w:r>
          </w:p>
          <w:p w14:paraId="03429A90" w14:textId="7E0CC119" w:rsidR="009E6755" w:rsidRPr="00237700" w:rsidRDefault="009E6755" w:rsidP="009E675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12, 2022, but no straw poll is conducted yet.</w:t>
            </w:r>
          </w:p>
          <w:p w14:paraId="308A1083" w14:textId="77777777" w:rsidR="009E6755" w:rsidRPr="00237700" w:rsidRDefault="009E6755" w:rsidP="009E6755">
            <w:pPr>
              <w:suppressAutoHyphens/>
              <w:spacing w:after="0"/>
              <w:rPr>
                <w:rFonts w:ascii="Times New Roman" w:hAnsi="Times New Roman" w:cs="Times New Roman"/>
                <w:sz w:val="18"/>
                <w:szCs w:val="18"/>
              </w:rPr>
            </w:pPr>
          </w:p>
          <w:p w14:paraId="119D85D5" w14:textId="77777777" w:rsidR="00F86078" w:rsidRDefault="00D64B0E" w:rsidP="00F86078">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Dmitry Akhmetov</w:t>
            </w:r>
            <w:r w:rsidRPr="00237700">
              <w:rPr>
                <w:rFonts w:ascii="Times New Roman" w:hAnsi="Times New Roman" w:cs="Times New Roman"/>
                <w:bCs/>
                <w:sz w:val="18"/>
                <w:szCs w:val="18"/>
              </w:rPr>
              <w:tab/>
              <w:t>22/1442r4</w:t>
            </w:r>
            <w:r w:rsidR="00F86078">
              <w:rPr>
                <w:rFonts w:ascii="Times New Roman" w:hAnsi="Times New Roman" w:cs="Times New Roman"/>
                <w:bCs/>
                <w:sz w:val="18"/>
                <w:szCs w:val="18"/>
              </w:rPr>
              <w:t xml:space="preserve"> </w:t>
            </w:r>
          </w:p>
          <w:p w14:paraId="63240129"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774D785A"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76CE16F1" w14:textId="720F1B90" w:rsidR="009E6755" w:rsidRPr="00237700" w:rsidRDefault="009E6755" w:rsidP="009E6755">
            <w:pPr>
              <w:suppressAutoHyphens/>
              <w:spacing w:after="0"/>
              <w:rPr>
                <w:rFonts w:ascii="Times New Roman" w:hAnsi="Times New Roman" w:cs="Times New Roman"/>
                <w:bCs/>
                <w:sz w:val="18"/>
                <w:szCs w:val="18"/>
              </w:rPr>
            </w:pPr>
          </w:p>
        </w:tc>
      </w:tr>
      <w:tr w:rsidR="009E6755" w:rsidRPr="008B0293" w14:paraId="76499392" w14:textId="77777777" w:rsidTr="00221221">
        <w:trPr>
          <w:trHeight w:val="220"/>
          <w:jc w:val="center"/>
        </w:trPr>
        <w:tc>
          <w:tcPr>
            <w:tcW w:w="715" w:type="dxa"/>
            <w:shd w:val="clear" w:color="auto" w:fill="auto"/>
            <w:noWrap/>
          </w:tcPr>
          <w:p w14:paraId="1F25C3CF" w14:textId="6FA69500" w:rsidR="009E6755" w:rsidRPr="00237700" w:rsidRDefault="009E6755" w:rsidP="009E675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12442</w:t>
            </w:r>
          </w:p>
        </w:tc>
        <w:tc>
          <w:tcPr>
            <w:tcW w:w="990" w:type="dxa"/>
          </w:tcPr>
          <w:p w14:paraId="06D5A8A1" w14:textId="64AF1224" w:rsidR="009E6755" w:rsidRPr="00237700" w:rsidRDefault="009E6755" w:rsidP="009E675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Ryuichi Hirata</w:t>
            </w:r>
          </w:p>
        </w:tc>
        <w:tc>
          <w:tcPr>
            <w:tcW w:w="900" w:type="dxa"/>
            <w:shd w:val="clear" w:color="auto" w:fill="auto"/>
            <w:noWrap/>
          </w:tcPr>
          <w:p w14:paraId="4DB2E674" w14:textId="0EEE3DB2" w:rsidR="009E6755" w:rsidRPr="00237700" w:rsidRDefault="009E6755" w:rsidP="009E675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35.3.7</w:t>
            </w:r>
          </w:p>
        </w:tc>
        <w:tc>
          <w:tcPr>
            <w:tcW w:w="720" w:type="dxa"/>
          </w:tcPr>
          <w:p w14:paraId="633FD24B" w14:textId="64C19188" w:rsidR="009E6755" w:rsidRPr="00237700" w:rsidRDefault="009E6755" w:rsidP="009E675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427.04</w:t>
            </w:r>
          </w:p>
        </w:tc>
        <w:tc>
          <w:tcPr>
            <w:tcW w:w="2520" w:type="dxa"/>
            <w:shd w:val="clear" w:color="auto" w:fill="auto"/>
            <w:noWrap/>
          </w:tcPr>
          <w:p w14:paraId="22738581" w14:textId="70F8ED43" w:rsidR="009E6755" w:rsidRPr="00237700" w:rsidRDefault="009E6755" w:rsidP="009E675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For Multi-link load balancing, information of other links such as link utilization, number of STAs, link availability should be indicated in somewhere such as A-Control field, ML element, etc.</w:t>
            </w:r>
          </w:p>
        </w:tc>
        <w:tc>
          <w:tcPr>
            <w:tcW w:w="2340" w:type="dxa"/>
            <w:shd w:val="clear" w:color="auto" w:fill="auto"/>
            <w:noWrap/>
          </w:tcPr>
          <w:p w14:paraId="44D55BD0" w14:textId="18B321E5" w:rsidR="009E6755" w:rsidRPr="00237700" w:rsidRDefault="009E6755" w:rsidP="009E675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the comment</w:t>
            </w:r>
          </w:p>
        </w:tc>
        <w:tc>
          <w:tcPr>
            <w:tcW w:w="3150" w:type="dxa"/>
            <w:shd w:val="clear" w:color="auto" w:fill="auto"/>
          </w:tcPr>
          <w:p w14:paraId="4BC5F3B9" w14:textId="31F9E431" w:rsidR="00BA6A2C" w:rsidRDefault="00BA6A2C" w:rsidP="00BA6A2C">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w:t>
            </w:r>
            <w:del w:id="1151" w:author="Alfred Aster" w:date="2022-10-20T14:58:00Z">
              <w:r w:rsidDel="004F3BCE">
                <w:rPr>
                  <w:rFonts w:ascii="Times New Roman" w:hAnsi="Times New Roman" w:cs="Times New Roman"/>
                  <w:bCs/>
                  <w:sz w:val="18"/>
                  <w:szCs w:val="18"/>
                </w:rPr>
                <w:delText>ed</w:delText>
              </w:r>
            </w:del>
            <w:ins w:id="1152"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comment resolutions in “document”, however the group could not reach consensus on a proposed change that would resolve the comment.</w:t>
            </w:r>
          </w:p>
          <w:p w14:paraId="5F4AF015" w14:textId="5A7A8737" w:rsidR="00D64B0E" w:rsidRPr="00237700" w:rsidRDefault="009E6755" w:rsidP="009E675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7, 2022, but no straw poll is conducted yet.</w:t>
            </w:r>
            <w:r w:rsidRPr="00237700">
              <w:rPr>
                <w:rFonts w:ascii="Times New Roman" w:hAnsi="Times New Roman" w:cs="Times New Roman"/>
                <w:sz w:val="18"/>
                <w:szCs w:val="18"/>
              </w:rPr>
              <w:br/>
            </w:r>
          </w:p>
          <w:p w14:paraId="528F331A" w14:textId="77777777" w:rsidR="00F86078" w:rsidRDefault="00D64B0E" w:rsidP="00F86078">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Laurent Cariou</w:t>
            </w:r>
            <w:r w:rsidRPr="00237700">
              <w:rPr>
                <w:rFonts w:ascii="Times New Roman" w:hAnsi="Times New Roman" w:cs="Times New Roman"/>
                <w:bCs/>
                <w:sz w:val="18"/>
                <w:szCs w:val="18"/>
              </w:rPr>
              <w:tab/>
              <w:t>22/1429r2</w:t>
            </w:r>
            <w:r w:rsidR="00F86078">
              <w:rPr>
                <w:rFonts w:ascii="Times New Roman" w:hAnsi="Times New Roman" w:cs="Times New Roman"/>
                <w:bCs/>
                <w:sz w:val="18"/>
                <w:szCs w:val="18"/>
              </w:rPr>
              <w:t xml:space="preserve"> </w:t>
            </w:r>
          </w:p>
          <w:p w14:paraId="5AA83B7E"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02FF42D1" w14:textId="198383C1" w:rsidR="00F86078" w:rsidRPr="005B4DAB" w:rsidRDefault="00F86078" w:rsidP="00F86078">
            <w:pPr>
              <w:suppressAutoHyphens/>
              <w:spacing w:after="0"/>
              <w:rPr>
                <w:rFonts w:ascii="Times New Roman" w:hAnsi="Times New Roman" w:cs="Times New Roman"/>
                <w:bCs/>
                <w:color w:val="00B050"/>
                <w:sz w:val="18"/>
                <w:szCs w:val="18"/>
              </w:rPr>
            </w:pPr>
            <w:r w:rsidRPr="005B4DAB">
              <w:rPr>
                <w:rFonts w:ascii="Times New Roman" w:hAnsi="Times New Roman" w:cs="Times New Roman"/>
                <w:bCs/>
                <w:color w:val="00B050"/>
                <w:sz w:val="18"/>
                <w:szCs w:val="18"/>
              </w:rPr>
              <w:lastRenderedPageBreak/>
              <w:t>&lt;</w:t>
            </w:r>
            <w:r w:rsidR="009E3EEF" w:rsidRPr="005B4DAB">
              <w:rPr>
                <w:rFonts w:ascii="Times New Roman" w:hAnsi="Times New Roman" w:cs="Times New Roman"/>
                <w:bCs/>
                <w:color w:val="00B050"/>
                <w:sz w:val="18"/>
                <w:szCs w:val="18"/>
              </w:rPr>
              <w:t xml:space="preserve"> </w:t>
            </w:r>
            <w:r w:rsidR="009E3EEF" w:rsidRPr="005B4DAB">
              <w:rPr>
                <w:rFonts w:ascii="Times New Roman" w:hAnsi="Times New Roman" w:cs="Times New Roman"/>
                <w:bCs/>
                <w:color w:val="00B050"/>
                <w:sz w:val="18"/>
                <w:szCs w:val="18"/>
              </w:rPr>
              <w:t>BSS load element can already be included to provide such information cross link.</w:t>
            </w:r>
            <w:r w:rsidRPr="005B4DAB">
              <w:rPr>
                <w:rFonts w:ascii="Times New Roman" w:hAnsi="Times New Roman" w:cs="Times New Roman"/>
                <w:bCs/>
                <w:color w:val="00B050"/>
                <w:sz w:val="18"/>
                <w:szCs w:val="18"/>
              </w:rPr>
              <w:t>&gt;</w:t>
            </w:r>
          </w:p>
          <w:p w14:paraId="48300C02" w14:textId="15B310F0" w:rsidR="00D64B0E" w:rsidRPr="00237700" w:rsidRDefault="00D64B0E" w:rsidP="009E6755">
            <w:pPr>
              <w:suppressAutoHyphens/>
              <w:spacing w:after="0"/>
              <w:rPr>
                <w:rFonts w:ascii="Times New Roman" w:hAnsi="Times New Roman" w:cs="Times New Roman"/>
                <w:bCs/>
                <w:sz w:val="18"/>
                <w:szCs w:val="18"/>
              </w:rPr>
            </w:pPr>
          </w:p>
        </w:tc>
      </w:tr>
      <w:tr w:rsidR="00B03BB8" w:rsidRPr="008B0293" w14:paraId="08EC8C55" w14:textId="77777777" w:rsidTr="00221221">
        <w:trPr>
          <w:trHeight w:val="220"/>
          <w:jc w:val="center"/>
        </w:trPr>
        <w:tc>
          <w:tcPr>
            <w:tcW w:w="715" w:type="dxa"/>
            <w:shd w:val="clear" w:color="auto" w:fill="auto"/>
            <w:noWrap/>
          </w:tcPr>
          <w:p w14:paraId="1E382F09" w14:textId="1F0A169C" w:rsidR="00B03BB8" w:rsidRPr="009B69AF" w:rsidRDefault="00B03BB8" w:rsidP="00B03BB8">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lastRenderedPageBreak/>
              <w:t>12510</w:t>
            </w:r>
          </w:p>
        </w:tc>
        <w:tc>
          <w:tcPr>
            <w:tcW w:w="990" w:type="dxa"/>
          </w:tcPr>
          <w:p w14:paraId="6C7130C0" w14:textId="61121525" w:rsidR="00B03BB8" w:rsidRPr="009B69AF" w:rsidRDefault="00B03BB8" w:rsidP="00B03BB8">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Jeongki Kim</w:t>
            </w:r>
          </w:p>
        </w:tc>
        <w:tc>
          <w:tcPr>
            <w:tcW w:w="900" w:type="dxa"/>
            <w:shd w:val="clear" w:color="auto" w:fill="auto"/>
            <w:noWrap/>
          </w:tcPr>
          <w:p w14:paraId="4D6836B3" w14:textId="4482B529" w:rsidR="00B03BB8" w:rsidRPr="009B69AF" w:rsidRDefault="00B03BB8" w:rsidP="00B03BB8">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35.2.2.1</w:t>
            </w:r>
          </w:p>
        </w:tc>
        <w:tc>
          <w:tcPr>
            <w:tcW w:w="720" w:type="dxa"/>
          </w:tcPr>
          <w:p w14:paraId="32076218" w14:textId="44C55338" w:rsidR="00B03BB8" w:rsidRPr="009B69AF" w:rsidRDefault="00B03BB8" w:rsidP="00B03BB8">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405.</w:t>
            </w:r>
            <w:del w:id="1153" w:author="Alfred Aster" w:date="2022-10-20T14:58:00Z">
              <w:r w:rsidRPr="009B69AF" w:rsidDel="004F3BCE">
                <w:rPr>
                  <w:rFonts w:ascii="Times New Roman" w:hAnsi="Times New Roman" w:cs="Times New Roman"/>
                  <w:strike/>
                  <w:color w:val="FF0000"/>
                  <w:sz w:val="18"/>
                  <w:szCs w:val="18"/>
                </w:rPr>
                <w:delText>3</w:delText>
              </w:r>
            </w:del>
            <w:ins w:id="1154"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4</w:t>
            </w:r>
          </w:p>
        </w:tc>
        <w:tc>
          <w:tcPr>
            <w:tcW w:w="2520" w:type="dxa"/>
            <w:shd w:val="clear" w:color="auto" w:fill="auto"/>
            <w:noWrap/>
          </w:tcPr>
          <w:p w14:paraId="604B103A" w14:textId="337F4A62" w:rsidR="00B03BB8" w:rsidRPr="009B69AF" w:rsidRDefault="00B03BB8" w:rsidP="00B03BB8">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 xml:space="preserve">"The MAC address of a non-AP EHT STA with dot11MultiLinkActivated set to false shall be set to the MLD MAC address of the non-AP MLD that the non-AP EHT STA is affiliated with when dot11MultiLinkActivated is set to </w:t>
            </w:r>
            <w:proofErr w:type="spellStart"/>
            <w:r w:rsidRPr="009B69AF">
              <w:rPr>
                <w:rFonts w:ascii="Times New Roman" w:hAnsi="Times New Roman" w:cs="Times New Roman"/>
                <w:strike/>
                <w:color w:val="FF0000"/>
                <w:sz w:val="18"/>
                <w:szCs w:val="18"/>
              </w:rPr>
              <w:t>tr</w:t>
            </w:r>
            <w:del w:id="1155" w:author="Alfred Aster" w:date="2022-10-20T14:58:00Z">
              <w:r w:rsidRPr="009B69AF" w:rsidDel="004F3BCE">
                <w:rPr>
                  <w:rFonts w:ascii="Times New Roman" w:hAnsi="Times New Roman" w:cs="Times New Roman"/>
                  <w:strike/>
                  <w:color w:val="FF0000"/>
                  <w:sz w:val="18"/>
                  <w:szCs w:val="18"/>
                </w:rPr>
                <w:delText>u</w:delText>
              </w:r>
            </w:del>
            <w:ins w:id="1156"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e</w:t>
            </w:r>
            <w:proofErr w:type="spellEnd"/>
            <w:r w:rsidRPr="009B69AF">
              <w:rPr>
                <w:rFonts w:ascii="Times New Roman" w:hAnsi="Times New Roman" w:cs="Times New Roman"/>
                <w:strike/>
                <w:color w:val="FF0000"/>
                <w:sz w:val="18"/>
                <w:szCs w:val="18"/>
              </w:rPr>
              <w:t>." It seems like non-AP EHA STA should be able to set dot11MultiLinkActivated to true always. If no, the text should be clarified.</w:t>
            </w:r>
          </w:p>
        </w:tc>
        <w:tc>
          <w:tcPr>
            <w:tcW w:w="2340" w:type="dxa"/>
            <w:shd w:val="clear" w:color="auto" w:fill="auto"/>
            <w:noWrap/>
          </w:tcPr>
          <w:p w14:paraId="3ABA7549" w14:textId="40BAF116" w:rsidR="00B03BB8" w:rsidRPr="009B69AF" w:rsidRDefault="00B03BB8" w:rsidP="00B03BB8">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 xml:space="preserve">Change it </w:t>
            </w:r>
            <w:del w:id="1157" w:author="Alfred Aster" w:date="2022-10-20T14:58:00Z">
              <w:r w:rsidRPr="009B69AF" w:rsidDel="004F3BCE">
                <w:rPr>
                  <w:rFonts w:ascii="Times New Roman" w:hAnsi="Times New Roman" w:cs="Times New Roman"/>
                  <w:strike/>
                  <w:color w:val="FF0000"/>
                  <w:sz w:val="18"/>
                  <w:szCs w:val="18"/>
                </w:rPr>
                <w:delText>t</w:delText>
              </w:r>
            </w:del>
            <w:ins w:id="1158"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 xml:space="preserve">o "The MAC address of a non-AP EHT STA with dot11MultiLinkActivated set to false shall be set to the MLD MAC address of a non-AP MLD if the non-AP EHT STA is affiliated with the non-AP ALD when dot11MultiLinkActivated is set to </w:t>
            </w:r>
            <w:proofErr w:type="spellStart"/>
            <w:r w:rsidRPr="009B69AF">
              <w:rPr>
                <w:rFonts w:ascii="Times New Roman" w:hAnsi="Times New Roman" w:cs="Times New Roman"/>
                <w:strike/>
                <w:color w:val="FF0000"/>
                <w:sz w:val="18"/>
                <w:szCs w:val="18"/>
              </w:rPr>
              <w:t>tr</w:t>
            </w:r>
            <w:del w:id="1159" w:author="Alfred Aster" w:date="2022-10-20T14:58:00Z">
              <w:r w:rsidRPr="009B69AF" w:rsidDel="004F3BCE">
                <w:rPr>
                  <w:rFonts w:ascii="Times New Roman" w:hAnsi="Times New Roman" w:cs="Times New Roman"/>
                  <w:strike/>
                  <w:color w:val="FF0000"/>
                  <w:sz w:val="18"/>
                  <w:szCs w:val="18"/>
                </w:rPr>
                <w:delText>u</w:delText>
              </w:r>
            </w:del>
            <w:ins w:id="1160"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e</w:t>
            </w:r>
            <w:proofErr w:type="spellEnd"/>
            <w:r w:rsidRPr="009B69AF">
              <w:rPr>
                <w:rFonts w:ascii="Times New Roman" w:hAnsi="Times New Roman" w:cs="Times New Roman"/>
                <w:strike/>
                <w:color w:val="FF0000"/>
                <w:sz w:val="18"/>
                <w:szCs w:val="18"/>
              </w:rPr>
              <w:t>."</w:t>
            </w:r>
          </w:p>
        </w:tc>
        <w:tc>
          <w:tcPr>
            <w:tcW w:w="3150" w:type="dxa"/>
            <w:shd w:val="clear" w:color="auto" w:fill="auto"/>
          </w:tcPr>
          <w:p w14:paraId="20079995" w14:textId="53CE9FC5" w:rsidR="00A317AD" w:rsidRPr="009B69AF" w:rsidRDefault="00A317AD" w:rsidP="00BA6A2C">
            <w:pPr>
              <w:suppressAutoHyphens/>
              <w:spacing w:after="0"/>
              <w:rPr>
                <w:ins w:id="1161" w:author="Alfred Aster" w:date="2022-10-18T09:45:00Z"/>
                <w:rFonts w:ascii="Times New Roman" w:hAnsi="Times New Roman" w:cs="Times New Roman"/>
                <w:bCs/>
                <w:strike/>
                <w:color w:val="FF0000"/>
                <w:sz w:val="18"/>
                <w:szCs w:val="18"/>
              </w:rPr>
            </w:pPr>
            <w:ins w:id="1162" w:author="Alfred Aster" w:date="2022-10-18T09:45:00Z">
              <w:r w:rsidRPr="009B69AF">
                <w:rPr>
                  <w:rFonts w:ascii="Times New Roman" w:hAnsi="Times New Roman" w:cs="Times New Roman"/>
                  <w:bCs/>
                  <w:strike/>
                  <w:color w:val="FF0000"/>
                  <w:sz w:val="18"/>
                  <w:szCs w:val="18"/>
                </w:rPr>
                <w:t>Pending SP</w:t>
              </w:r>
            </w:ins>
            <w:ins w:id="1163" w:author="Alfred Aster" w:date="2022-10-19T10:15:00Z">
              <w:r w:rsidR="00376196" w:rsidRPr="009B69AF">
                <w:rPr>
                  <w:rFonts w:ascii="Times New Roman" w:hAnsi="Times New Roman" w:cs="Times New Roman"/>
                  <w:bCs/>
                  <w:strike/>
                  <w:color w:val="FF0000"/>
                  <w:sz w:val="18"/>
                  <w:szCs w:val="18"/>
                </w:rPr>
                <w:t xml:space="preserve"> 22/1316r1</w:t>
              </w:r>
            </w:ins>
          </w:p>
          <w:p w14:paraId="6561D30F" w14:textId="77777777" w:rsidR="00A317AD" w:rsidRPr="009B69AF" w:rsidRDefault="00A317AD" w:rsidP="00BA6A2C">
            <w:pPr>
              <w:suppressAutoHyphens/>
              <w:spacing w:after="0"/>
              <w:rPr>
                <w:ins w:id="1164" w:author="Alfred Aster" w:date="2022-10-18T09:45:00Z"/>
                <w:rFonts w:ascii="Times New Roman" w:hAnsi="Times New Roman" w:cs="Times New Roman"/>
                <w:bCs/>
                <w:strike/>
                <w:color w:val="FF0000"/>
                <w:sz w:val="18"/>
                <w:szCs w:val="18"/>
              </w:rPr>
            </w:pPr>
          </w:p>
          <w:p w14:paraId="4FE198A3" w14:textId="78178B42" w:rsidR="00BA6A2C" w:rsidRPr="009B69AF" w:rsidRDefault="00BA6A2C" w:rsidP="00BA6A2C">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165" w:author="Alfred Aster" w:date="2022-10-20T14:58:00Z">
              <w:r w:rsidRPr="009B69AF" w:rsidDel="004F3BCE">
                <w:rPr>
                  <w:rFonts w:ascii="Times New Roman" w:hAnsi="Times New Roman" w:cs="Times New Roman"/>
                  <w:bCs/>
                  <w:strike/>
                  <w:color w:val="FF0000"/>
                  <w:sz w:val="18"/>
                  <w:szCs w:val="18"/>
                </w:rPr>
                <w:delText>ed</w:delText>
              </w:r>
            </w:del>
            <w:ins w:id="1166"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77441947" w14:textId="3495F714" w:rsidR="00B03BB8" w:rsidRPr="009B69AF" w:rsidRDefault="00B03BB8" w:rsidP="00B03BB8">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7, 2022, but no straw poll is conducted yet.</w:t>
            </w:r>
            <w:r w:rsidRPr="009B69AF">
              <w:rPr>
                <w:rFonts w:ascii="Times New Roman" w:hAnsi="Times New Roman" w:cs="Times New Roman"/>
                <w:strike/>
                <w:color w:val="FF0000"/>
                <w:sz w:val="18"/>
                <w:szCs w:val="18"/>
              </w:rPr>
              <w:br/>
            </w:r>
          </w:p>
          <w:p w14:paraId="7C939A3F" w14:textId="77777777" w:rsidR="00506FE8" w:rsidRPr="009B69AF" w:rsidRDefault="00B03BB8" w:rsidP="00F86078">
            <w:pPr>
              <w:suppressAutoHyphens/>
              <w:spacing w:after="0"/>
              <w:rPr>
                <w:ins w:id="1167" w:author="Alfred Aster" w:date="2022-10-18T09:45:00Z"/>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Po-Kai Huang</w:t>
            </w:r>
            <w:r w:rsidRPr="009B69AF">
              <w:rPr>
                <w:rFonts w:ascii="Times New Roman" w:hAnsi="Times New Roman" w:cs="Times New Roman"/>
                <w:bCs/>
                <w:strike/>
                <w:color w:val="FF0000"/>
                <w:sz w:val="18"/>
                <w:szCs w:val="18"/>
              </w:rPr>
              <w:tab/>
              <w:t>22/1316r1</w:t>
            </w:r>
          </w:p>
          <w:p w14:paraId="1BF08542" w14:textId="7AFB07A4" w:rsidR="00F86078" w:rsidRPr="009B69AF" w:rsidDel="001D7277" w:rsidRDefault="00F86078" w:rsidP="00F86078">
            <w:pPr>
              <w:suppressAutoHyphens/>
              <w:spacing w:after="0"/>
              <w:rPr>
                <w:del w:id="1168" w:author="Alfred Aster" w:date="2022-10-19T10:20:00Z"/>
                <w:rFonts w:ascii="Times New Roman" w:hAnsi="Times New Roman" w:cs="Times New Roman"/>
                <w:bCs/>
                <w:strike/>
                <w:color w:val="FF0000"/>
                <w:sz w:val="18"/>
                <w:szCs w:val="18"/>
              </w:rPr>
            </w:pPr>
            <w:del w:id="1169" w:author="Alfred Aster" w:date="2022-10-18T09:45:00Z">
              <w:r w:rsidRPr="009B69AF" w:rsidDel="00506FE8">
                <w:rPr>
                  <w:rFonts w:ascii="Times New Roman" w:hAnsi="Times New Roman" w:cs="Times New Roman"/>
                  <w:bCs/>
                  <w:strike/>
                  <w:color w:val="FF0000"/>
                  <w:sz w:val="18"/>
                  <w:szCs w:val="18"/>
                </w:rPr>
                <w:delText xml:space="preserve"> </w:delText>
              </w:r>
            </w:del>
          </w:p>
          <w:p w14:paraId="7534E77A"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09A11D7F"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1E3240CC" w14:textId="04F55374" w:rsidR="00B03BB8" w:rsidRPr="009B69AF" w:rsidRDefault="00B03BB8" w:rsidP="00B03BB8">
            <w:pPr>
              <w:suppressAutoHyphens/>
              <w:spacing w:after="0"/>
              <w:rPr>
                <w:rFonts w:ascii="Times New Roman" w:hAnsi="Times New Roman" w:cs="Times New Roman"/>
                <w:bCs/>
                <w:strike/>
                <w:color w:val="FF0000"/>
                <w:sz w:val="18"/>
                <w:szCs w:val="18"/>
              </w:rPr>
            </w:pPr>
          </w:p>
        </w:tc>
      </w:tr>
      <w:tr w:rsidR="00B03BB8" w:rsidRPr="008B0293" w14:paraId="7DFCCE5C" w14:textId="77777777" w:rsidTr="00221221">
        <w:trPr>
          <w:trHeight w:val="220"/>
          <w:jc w:val="center"/>
        </w:trPr>
        <w:tc>
          <w:tcPr>
            <w:tcW w:w="715" w:type="dxa"/>
            <w:shd w:val="clear" w:color="auto" w:fill="auto"/>
            <w:noWrap/>
          </w:tcPr>
          <w:p w14:paraId="75D05186" w14:textId="0DC2084F" w:rsidR="00B03BB8" w:rsidRPr="009B69AF" w:rsidRDefault="00B03BB8" w:rsidP="00B03BB8">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12520</w:t>
            </w:r>
          </w:p>
        </w:tc>
        <w:tc>
          <w:tcPr>
            <w:tcW w:w="990" w:type="dxa"/>
          </w:tcPr>
          <w:p w14:paraId="53D467CE" w14:textId="67C56656" w:rsidR="00B03BB8" w:rsidRPr="009B69AF" w:rsidRDefault="00B03BB8" w:rsidP="00B03BB8">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Mao Yang</w:t>
            </w:r>
          </w:p>
        </w:tc>
        <w:tc>
          <w:tcPr>
            <w:tcW w:w="900" w:type="dxa"/>
            <w:shd w:val="clear" w:color="auto" w:fill="auto"/>
            <w:noWrap/>
          </w:tcPr>
          <w:p w14:paraId="169F39DB" w14:textId="7EDC28D0" w:rsidR="00B03BB8" w:rsidRPr="009B69AF" w:rsidRDefault="00B03BB8" w:rsidP="00B03BB8">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35.9.4.2</w:t>
            </w:r>
          </w:p>
        </w:tc>
        <w:tc>
          <w:tcPr>
            <w:tcW w:w="720" w:type="dxa"/>
          </w:tcPr>
          <w:p w14:paraId="757B4F3C" w14:textId="5F16AB4C" w:rsidR="00B03BB8" w:rsidRPr="009B69AF" w:rsidRDefault="00B03BB8" w:rsidP="00B03BB8">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512.41</w:t>
            </w:r>
          </w:p>
        </w:tc>
        <w:tc>
          <w:tcPr>
            <w:tcW w:w="2520" w:type="dxa"/>
            <w:shd w:val="clear" w:color="auto" w:fill="auto"/>
            <w:noWrap/>
          </w:tcPr>
          <w:p w14:paraId="169BB858" w14:textId="3C5C2C49" w:rsidR="00B03BB8" w:rsidRPr="009B69AF" w:rsidRDefault="00B03BB8" w:rsidP="00B03BB8">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 xml:space="preserve">The original intention of introducing r-TWT is to guarantee the low latency performance. </w:t>
            </w:r>
            <w:proofErr w:type="gramStart"/>
            <w:r w:rsidRPr="009B69AF">
              <w:rPr>
                <w:rFonts w:ascii="Times New Roman" w:hAnsi="Times New Roman" w:cs="Times New Roman"/>
                <w:strike/>
                <w:color w:val="FF0000"/>
                <w:sz w:val="18"/>
                <w:szCs w:val="18"/>
              </w:rPr>
              <w:t>But,</w:t>
            </w:r>
            <w:proofErr w:type="gramEnd"/>
            <w:r w:rsidRPr="009B69AF">
              <w:rPr>
                <w:rFonts w:ascii="Times New Roman" w:hAnsi="Times New Roman" w:cs="Times New Roman"/>
                <w:strike/>
                <w:color w:val="FF0000"/>
                <w:sz w:val="18"/>
                <w:szCs w:val="18"/>
              </w:rPr>
              <w:t xml:space="preserve"> the rule  </w:t>
            </w:r>
            <w:proofErr w:type="spellStart"/>
            <w:r w:rsidRPr="009B69AF">
              <w:rPr>
                <w:rFonts w:ascii="Times New Roman" w:hAnsi="Times New Roman" w:cs="Times New Roman"/>
                <w:strike/>
                <w:color w:val="FF0000"/>
                <w:sz w:val="18"/>
                <w:szCs w:val="18"/>
              </w:rPr>
              <w:t>th</w:t>
            </w:r>
            <w:del w:id="1170" w:author="Alfred Aster" w:date="2022-10-20T14:58:00Z">
              <w:r w:rsidRPr="009B69AF" w:rsidDel="004F3BCE">
                <w:rPr>
                  <w:rFonts w:ascii="Times New Roman" w:hAnsi="Times New Roman" w:cs="Times New Roman"/>
                  <w:strike/>
                  <w:color w:val="FF0000"/>
                  <w:sz w:val="18"/>
                  <w:szCs w:val="18"/>
                </w:rPr>
                <w:delText>a</w:delText>
              </w:r>
            </w:del>
            <w:ins w:id="1171"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t</w:t>
            </w:r>
            <w:proofErr w:type="spellEnd"/>
            <w:r w:rsidRPr="009B69AF">
              <w:rPr>
                <w:rFonts w:ascii="Times New Roman" w:hAnsi="Times New Roman" w:cs="Times New Roman"/>
                <w:strike/>
                <w:color w:val="FF0000"/>
                <w:sz w:val="18"/>
                <w:szCs w:val="18"/>
              </w:rPr>
              <w:t xml:space="preserve"> "Non-AP EHT STAs may behave as if overlapping quiet intervals do not </w:t>
            </w:r>
            <w:proofErr w:type="spellStart"/>
            <w:r w:rsidRPr="009B69AF">
              <w:rPr>
                <w:rFonts w:ascii="Times New Roman" w:hAnsi="Times New Roman" w:cs="Times New Roman"/>
                <w:strike/>
                <w:color w:val="FF0000"/>
                <w:sz w:val="18"/>
                <w:szCs w:val="18"/>
              </w:rPr>
              <w:t>ex</w:t>
            </w:r>
            <w:del w:id="1172" w:author="Alfred Aster" w:date="2022-10-20T14:58:00Z">
              <w:r w:rsidRPr="009B69AF" w:rsidDel="004F3BCE">
                <w:rPr>
                  <w:rFonts w:ascii="Times New Roman" w:hAnsi="Times New Roman" w:cs="Times New Roman"/>
                  <w:strike/>
                  <w:color w:val="FF0000"/>
                  <w:sz w:val="18"/>
                  <w:szCs w:val="18"/>
                </w:rPr>
                <w:delText>i</w:delText>
              </w:r>
            </w:del>
            <w:ins w:id="1173"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st</w:t>
            </w:r>
            <w:proofErr w:type="spellEnd"/>
            <w:r w:rsidRPr="009B69AF">
              <w:rPr>
                <w:rFonts w:ascii="Times New Roman" w:hAnsi="Times New Roman" w:cs="Times New Roman"/>
                <w:strike/>
                <w:color w:val="FF0000"/>
                <w:sz w:val="18"/>
                <w:szCs w:val="18"/>
              </w:rPr>
              <w:t>" directly contradicts the objective of r-TWT. It leads to collision between EHT STAs at any r-TWT SPs.</w:t>
            </w:r>
          </w:p>
        </w:tc>
        <w:tc>
          <w:tcPr>
            <w:tcW w:w="2340" w:type="dxa"/>
            <w:shd w:val="clear" w:color="auto" w:fill="auto"/>
            <w:noWrap/>
          </w:tcPr>
          <w:p w14:paraId="6EFBD212" w14:textId="078C67DD" w:rsidR="00B03BB8" w:rsidRPr="009B69AF" w:rsidRDefault="00B03BB8" w:rsidP="00B03BB8">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Delete this rule.</w:t>
            </w:r>
          </w:p>
        </w:tc>
        <w:tc>
          <w:tcPr>
            <w:tcW w:w="3150" w:type="dxa"/>
            <w:shd w:val="clear" w:color="auto" w:fill="auto"/>
          </w:tcPr>
          <w:p w14:paraId="2307EEC9" w14:textId="77777777" w:rsidR="0001543B" w:rsidRPr="009B69AF" w:rsidRDefault="0001543B" w:rsidP="0001543B">
            <w:pPr>
              <w:suppressAutoHyphens/>
              <w:spacing w:after="0"/>
              <w:rPr>
                <w:ins w:id="1174" w:author="Alfred Aster" w:date="2022-10-16T22:19:00Z"/>
                <w:rFonts w:ascii="Times New Roman" w:hAnsi="Times New Roman" w:cs="Times New Roman"/>
                <w:bCs/>
                <w:strike/>
                <w:color w:val="FF0000"/>
                <w:sz w:val="18"/>
                <w:szCs w:val="18"/>
              </w:rPr>
            </w:pPr>
            <w:ins w:id="1175" w:author="Alfred Aster" w:date="2022-10-16T22:19:00Z">
              <w:r w:rsidRPr="009B69AF">
                <w:rPr>
                  <w:rFonts w:ascii="Times New Roman" w:hAnsi="Times New Roman" w:cs="Times New Roman"/>
                  <w:bCs/>
                  <w:strike/>
                  <w:color w:val="FF0000"/>
                  <w:sz w:val="18"/>
                  <w:szCs w:val="18"/>
                </w:rPr>
                <w:t>Pending SP</w:t>
              </w:r>
            </w:ins>
          </w:p>
          <w:p w14:paraId="026053AA" w14:textId="77777777" w:rsidR="0001543B" w:rsidRPr="009B69AF" w:rsidRDefault="0001543B" w:rsidP="0001543B">
            <w:pPr>
              <w:suppressAutoHyphens/>
              <w:spacing w:after="0"/>
              <w:rPr>
                <w:ins w:id="1176" w:author="Alfred Aster" w:date="2022-10-16T22:19:00Z"/>
                <w:rFonts w:ascii="Times New Roman" w:hAnsi="Times New Roman" w:cs="Times New Roman"/>
                <w:bCs/>
                <w:strike/>
                <w:color w:val="FF0000"/>
                <w:sz w:val="18"/>
                <w:szCs w:val="18"/>
              </w:rPr>
            </w:pPr>
          </w:p>
          <w:p w14:paraId="1181FFBF" w14:textId="3CD548C7" w:rsidR="00BA6A2C" w:rsidRPr="009B69AF" w:rsidRDefault="00BA6A2C" w:rsidP="00BA6A2C">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177" w:author="Alfred Aster" w:date="2022-10-20T14:58:00Z">
              <w:r w:rsidRPr="009B69AF" w:rsidDel="004F3BCE">
                <w:rPr>
                  <w:rFonts w:ascii="Times New Roman" w:hAnsi="Times New Roman" w:cs="Times New Roman"/>
                  <w:bCs/>
                  <w:strike/>
                  <w:color w:val="FF0000"/>
                  <w:sz w:val="18"/>
                  <w:szCs w:val="18"/>
                </w:rPr>
                <w:delText>ed</w:delText>
              </w:r>
            </w:del>
            <w:ins w:id="1178"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5E463A6F" w14:textId="74B33965" w:rsidR="00B03BB8" w:rsidRPr="009B69AF" w:rsidRDefault="00B03BB8" w:rsidP="00B03BB8">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12, 2022, but no straw poll is conducted yet.</w:t>
            </w:r>
          </w:p>
          <w:p w14:paraId="7C936B7B" w14:textId="77777777" w:rsidR="00B03BB8" w:rsidRPr="009B69AF" w:rsidRDefault="00B03BB8" w:rsidP="00B03BB8">
            <w:pPr>
              <w:suppressAutoHyphens/>
              <w:spacing w:after="0"/>
              <w:rPr>
                <w:rFonts w:ascii="Times New Roman" w:hAnsi="Times New Roman" w:cs="Times New Roman"/>
                <w:strike/>
                <w:color w:val="FF0000"/>
                <w:sz w:val="18"/>
                <w:szCs w:val="18"/>
              </w:rPr>
            </w:pPr>
          </w:p>
          <w:p w14:paraId="74AEDD2C" w14:textId="77777777" w:rsidR="00F86078" w:rsidRPr="009B69AF" w:rsidRDefault="008E116D"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Chunyu Hu</w:t>
            </w:r>
            <w:r w:rsidRPr="009B69AF">
              <w:rPr>
                <w:rFonts w:ascii="Times New Roman" w:hAnsi="Times New Roman" w:cs="Times New Roman"/>
                <w:bCs/>
                <w:strike/>
                <w:color w:val="FF0000"/>
                <w:sz w:val="18"/>
                <w:szCs w:val="18"/>
              </w:rPr>
              <w:tab/>
              <w:t>22/1471r2</w:t>
            </w:r>
            <w:r w:rsidR="00F86078" w:rsidRPr="009B69AF">
              <w:rPr>
                <w:rFonts w:ascii="Times New Roman" w:hAnsi="Times New Roman" w:cs="Times New Roman"/>
                <w:bCs/>
                <w:strike/>
                <w:color w:val="FF0000"/>
                <w:sz w:val="18"/>
                <w:szCs w:val="18"/>
              </w:rPr>
              <w:t xml:space="preserve"> </w:t>
            </w:r>
          </w:p>
          <w:p w14:paraId="7367D319"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711A587F"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4DB6EF07" w14:textId="1AC1E811" w:rsidR="00B03BB8" w:rsidRPr="009B69AF" w:rsidRDefault="00B03BB8" w:rsidP="00B03BB8">
            <w:pPr>
              <w:suppressAutoHyphens/>
              <w:spacing w:after="0"/>
              <w:rPr>
                <w:rFonts w:ascii="Times New Roman" w:hAnsi="Times New Roman" w:cs="Times New Roman"/>
                <w:bCs/>
                <w:strike/>
                <w:color w:val="FF0000"/>
                <w:sz w:val="18"/>
                <w:szCs w:val="18"/>
              </w:rPr>
            </w:pPr>
          </w:p>
        </w:tc>
      </w:tr>
      <w:tr w:rsidR="00B03BB8" w:rsidRPr="008B0293" w14:paraId="533CE2C2" w14:textId="77777777" w:rsidTr="00221221">
        <w:trPr>
          <w:trHeight w:val="220"/>
          <w:jc w:val="center"/>
        </w:trPr>
        <w:tc>
          <w:tcPr>
            <w:tcW w:w="715" w:type="dxa"/>
            <w:shd w:val="clear" w:color="auto" w:fill="auto"/>
            <w:noWrap/>
          </w:tcPr>
          <w:p w14:paraId="6685920F" w14:textId="1AF3CE75" w:rsidR="00B03BB8" w:rsidRPr="009B69AF" w:rsidRDefault="00B03BB8" w:rsidP="00B03BB8">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12606</w:t>
            </w:r>
          </w:p>
        </w:tc>
        <w:tc>
          <w:tcPr>
            <w:tcW w:w="990" w:type="dxa"/>
          </w:tcPr>
          <w:p w14:paraId="2D41465B" w14:textId="1644107C" w:rsidR="00B03BB8" w:rsidRPr="009B69AF" w:rsidRDefault="00B03BB8" w:rsidP="00B03BB8">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Arik Klein</w:t>
            </w:r>
          </w:p>
        </w:tc>
        <w:tc>
          <w:tcPr>
            <w:tcW w:w="900" w:type="dxa"/>
            <w:shd w:val="clear" w:color="auto" w:fill="auto"/>
            <w:noWrap/>
          </w:tcPr>
          <w:p w14:paraId="3C34E308" w14:textId="30794B4C" w:rsidR="00B03BB8" w:rsidRPr="009B69AF" w:rsidRDefault="00B03BB8" w:rsidP="00B03BB8">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9.6.13.9</w:t>
            </w:r>
          </w:p>
        </w:tc>
        <w:tc>
          <w:tcPr>
            <w:tcW w:w="720" w:type="dxa"/>
          </w:tcPr>
          <w:p w14:paraId="53F678CE" w14:textId="384A7D6C" w:rsidR="00B03BB8" w:rsidRPr="009B69AF" w:rsidRDefault="00B03BB8" w:rsidP="00B03BB8">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261.36</w:t>
            </w:r>
          </w:p>
        </w:tc>
        <w:tc>
          <w:tcPr>
            <w:tcW w:w="2520" w:type="dxa"/>
            <w:shd w:val="clear" w:color="auto" w:fill="auto"/>
            <w:noWrap/>
          </w:tcPr>
          <w:p w14:paraId="31855AF1" w14:textId="2C68201A" w:rsidR="00B03BB8" w:rsidRPr="009B69AF" w:rsidRDefault="00B03BB8" w:rsidP="00B03BB8">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 xml:space="preserve">In case of MLD, BSS termination means that only the affiliated AP which belongs to this BSS is being removed (as described in 35.3.6.2.2 Removing affiliated APs). </w:t>
            </w:r>
            <w:proofErr w:type="gramStart"/>
            <w:r w:rsidRPr="009B69AF">
              <w:rPr>
                <w:rFonts w:ascii="Times New Roman" w:hAnsi="Times New Roman" w:cs="Times New Roman"/>
                <w:strike/>
                <w:color w:val="FF0000"/>
                <w:sz w:val="18"/>
                <w:szCs w:val="18"/>
              </w:rPr>
              <w:t>Therefore</w:t>
            </w:r>
            <w:proofErr w:type="gramEnd"/>
            <w:r w:rsidRPr="009B69AF">
              <w:rPr>
                <w:rFonts w:ascii="Times New Roman" w:hAnsi="Times New Roman" w:cs="Times New Roman"/>
                <w:strike/>
                <w:color w:val="FF0000"/>
                <w:sz w:val="18"/>
                <w:szCs w:val="18"/>
              </w:rPr>
              <w:t xml:space="preserve"> the following sentence is not </w:t>
            </w:r>
            <w:proofErr w:type="spellStart"/>
            <w:r w:rsidRPr="009B69AF">
              <w:rPr>
                <w:rFonts w:ascii="Times New Roman" w:hAnsi="Times New Roman" w:cs="Times New Roman"/>
                <w:strike/>
                <w:color w:val="FF0000"/>
                <w:sz w:val="18"/>
                <w:szCs w:val="18"/>
              </w:rPr>
              <w:t>correc</w:t>
            </w:r>
            <w:proofErr w:type="spellEnd"/>
            <w:del w:id="1179" w:author="Alfred Aster" w:date="2022-10-20T14:58:00Z">
              <w:r w:rsidRPr="009B69AF" w:rsidDel="004F3BCE">
                <w:rPr>
                  <w:rFonts w:ascii="Times New Roman" w:hAnsi="Times New Roman" w:cs="Times New Roman"/>
                  <w:strike/>
                  <w:color w:val="FF0000"/>
                  <w:sz w:val="18"/>
                  <w:szCs w:val="18"/>
                </w:rPr>
                <w:delText>t</w:delText>
              </w:r>
            </w:del>
            <w:ins w:id="1180"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 xml:space="preserve">: "The BSS Termination Included (bit 3) field indicates that the BSS Termination Duration field is included, the BSS *or the AP MLD is shutting </w:t>
            </w:r>
            <w:proofErr w:type="spellStart"/>
            <w:r w:rsidRPr="009B69AF">
              <w:rPr>
                <w:rFonts w:ascii="Times New Roman" w:hAnsi="Times New Roman" w:cs="Times New Roman"/>
                <w:strike/>
                <w:color w:val="FF0000"/>
                <w:sz w:val="18"/>
                <w:szCs w:val="18"/>
              </w:rPr>
              <w:t>do</w:t>
            </w:r>
            <w:del w:id="1181" w:author="Alfred Aster" w:date="2022-10-20T14:58:00Z">
              <w:r w:rsidRPr="009B69AF" w:rsidDel="004F3BCE">
                <w:rPr>
                  <w:rFonts w:ascii="Times New Roman" w:hAnsi="Times New Roman" w:cs="Times New Roman"/>
                  <w:strike/>
                  <w:color w:val="FF0000"/>
                  <w:sz w:val="18"/>
                  <w:szCs w:val="18"/>
                </w:rPr>
                <w:delText>w</w:delText>
              </w:r>
            </w:del>
            <w:ins w:id="1182"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n</w:t>
            </w:r>
            <w:proofErr w:type="spellEnd"/>
            <w:r w:rsidRPr="009B69AF">
              <w:rPr>
                <w:rFonts w:ascii="Times New Roman" w:hAnsi="Times New Roman" w:cs="Times New Roman"/>
                <w:strike/>
                <w:color w:val="FF0000"/>
                <w:sz w:val="18"/>
                <w:szCs w:val="18"/>
              </w:rPr>
              <w:t>*". Please correct the sentence as proposed</w:t>
            </w:r>
          </w:p>
        </w:tc>
        <w:tc>
          <w:tcPr>
            <w:tcW w:w="2340" w:type="dxa"/>
            <w:shd w:val="clear" w:color="auto" w:fill="auto"/>
            <w:noWrap/>
          </w:tcPr>
          <w:p w14:paraId="63FE9CCD" w14:textId="0A0E1F20" w:rsidR="00B03BB8" w:rsidRPr="009B69AF" w:rsidRDefault="00B03BB8" w:rsidP="00B03BB8">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The sentence should be revised as follow</w:t>
            </w:r>
            <w:del w:id="1183" w:author="Alfred Aster" w:date="2022-10-20T14:58:00Z">
              <w:r w:rsidRPr="009B69AF" w:rsidDel="004F3BCE">
                <w:rPr>
                  <w:rFonts w:ascii="Times New Roman" w:hAnsi="Times New Roman" w:cs="Times New Roman"/>
                  <w:strike/>
                  <w:color w:val="FF0000"/>
                  <w:sz w:val="18"/>
                  <w:szCs w:val="18"/>
                </w:rPr>
                <w:delText>s</w:delText>
              </w:r>
            </w:del>
            <w:ins w:id="1184"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 xml:space="preserve">: "The BSS Termination Included (bit 3) field indicates that the BSS Termination Duration field is included, the BSS is shutting down or the AP affiliated with the AP MLD which belongs to this BSS is being </w:t>
            </w:r>
            <w:proofErr w:type="spellStart"/>
            <w:r w:rsidRPr="009B69AF">
              <w:rPr>
                <w:rFonts w:ascii="Times New Roman" w:hAnsi="Times New Roman" w:cs="Times New Roman"/>
                <w:strike/>
                <w:color w:val="FF0000"/>
                <w:sz w:val="18"/>
                <w:szCs w:val="18"/>
              </w:rPr>
              <w:t>remo</w:t>
            </w:r>
            <w:del w:id="1185" w:author="Alfred Aster" w:date="2022-10-20T14:58:00Z">
              <w:r w:rsidRPr="009B69AF" w:rsidDel="004F3BCE">
                <w:rPr>
                  <w:rFonts w:ascii="Times New Roman" w:hAnsi="Times New Roman" w:cs="Times New Roman"/>
                  <w:strike/>
                  <w:color w:val="FF0000"/>
                  <w:sz w:val="18"/>
                  <w:szCs w:val="18"/>
                </w:rPr>
                <w:delText>v</w:delText>
              </w:r>
            </w:del>
            <w:ins w:id="1186"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ed</w:t>
            </w:r>
            <w:proofErr w:type="spellEnd"/>
            <w:r w:rsidRPr="009B69AF">
              <w:rPr>
                <w:rFonts w:ascii="Times New Roman" w:hAnsi="Times New Roman" w:cs="Times New Roman"/>
                <w:strike/>
                <w:color w:val="FF0000"/>
                <w:sz w:val="18"/>
                <w:szCs w:val="18"/>
              </w:rPr>
              <w:t>"</w:t>
            </w:r>
          </w:p>
        </w:tc>
        <w:tc>
          <w:tcPr>
            <w:tcW w:w="3150" w:type="dxa"/>
            <w:shd w:val="clear" w:color="auto" w:fill="auto"/>
          </w:tcPr>
          <w:p w14:paraId="2B3B2C0E" w14:textId="58EDE58B" w:rsidR="00D33FE4" w:rsidRPr="009B69AF" w:rsidRDefault="00D33FE4" w:rsidP="00BA6A2C">
            <w:pPr>
              <w:suppressAutoHyphens/>
              <w:spacing w:after="0"/>
              <w:rPr>
                <w:ins w:id="1187" w:author="Alfred Aster" w:date="2022-10-18T09:35:00Z"/>
                <w:rFonts w:ascii="Times New Roman" w:hAnsi="Times New Roman" w:cs="Times New Roman"/>
                <w:bCs/>
                <w:strike/>
                <w:color w:val="FF0000"/>
                <w:sz w:val="18"/>
                <w:szCs w:val="18"/>
              </w:rPr>
            </w:pPr>
            <w:ins w:id="1188" w:author="Alfred Aster" w:date="2022-10-18T09:35:00Z">
              <w:r w:rsidRPr="009B69AF">
                <w:rPr>
                  <w:rFonts w:ascii="Times New Roman" w:hAnsi="Times New Roman" w:cs="Times New Roman"/>
                  <w:bCs/>
                  <w:strike/>
                  <w:color w:val="FF0000"/>
                  <w:sz w:val="18"/>
                  <w:szCs w:val="18"/>
                </w:rPr>
                <w:t>Pending SP</w:t>
              </w:r>
            </w:ins>
          </w:p>
          <w:p w14:paraId="398BE82D" w14:textId="77777777" w:rsidR="00D33FE4" w:rsidRPr="009B69AF" w:rsidRDefault="00D33FE4" w:rsidP="00BA6A2C">
            <w:pPr>
              <w:suppressAutoHyphens/>
              <w:spacing w:after="0"/>
              <w:rPr>
                <w:ins w:id="1189" w:author="Alfred Aster" w:date="2022-10-18T09:35:00Z"/>
                <w:rFonts w:ascii="Times New Roman" w:hAnsi="Times New Roman" w:cs="Times New Roman"/>
                <w:bCs/>
                <w:strike/>
                <w:color w:val="FF0000"/>
                <w:sz w:val="18"/>
                <w:szCs w:val="18"/>
              </w:rPr>
            </w:pPr>
          </w:p>
          <w:p w14:paraId="165ACABE" w14:textId="7DBD7FEA" w:rsidR="00BA6A2C" w:rsidRPr="009B69AF" w:rsidRDefault="00BA6A2C" w:rsidP="00BA6A2C">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190" w:author="Alfred Aster" w:date="2022-10-20T14:58:00Z">
              <w:r w:rsidRPr="009B69AF" w:rsidDel="004F3BCE">
                <w:rPr>
                  <w:rFonts w:ascii="Times New Roman" w:hAnsi="Times New Roman" w:cs="Times New Roman"/>
                  <w:bCs/>
                  <w:strike/>
                  <w:color w:val="FF0000"/>
                  <w:sz w:val="18"/>
                  <w:szCs w:val="18"/>
                </w:rPr>
                <w:delText>ed</w:delText>
              </w:r>
            </w:del>
            <w:ins w:id="1191"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726601BF" w14:textId="618BA4B6" w:rsidR="00B03BB8" w:rsidRPr="009B69AF" w:rsidRDefault="00B03BB8" w:rsidP="00B03BB8">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14, 2022, but no straw poll is conducted yet.</w:t>
            </w:r>
          </w:p>
          <w:p w14:paraId="03D5DF74" w14:textId="77777777" w:rsidR="008E116D" w:rsidRPr="009B69AF" w:rsidRDefault="008E116D" w:rsidP="00B03BB8">
            <w:pPr>
              <w:suppressAutoHyphens/>
              <w:spacing w:after="0"/>
              <w:rPr>
                <w:rFonts w:ascii="Times New Roman" w:hAnsi="Times New Roman" w:cs="Times New Roman"/>
                <w:strike/>
                <w:color w:val="FF0000"/>
                <w:sz w:val="18"/>
                <w:szCs w:val="18"/>
              </w:rPr>
            </w:pPr>
          </w:p>
          <w:p w14:paraId="3FD5D8B7" w14:textId="77777777" w:rsidR="00F86078" w:rsidRPr="009B69AF" w:rsidRDefault="008E116D"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Guogang Huang</w:t>
            </w:r>
            <w:r w:rsidRPr="009B69AF">
              <w:rPr>
                <w:rFonts w:ascii="Times New Roman" w:hAnsi="Times New Roman" w:cs="Times New Roman"/>
                <w:bCs/>
                <w:strike/>
                <w:color w:val="FF0000"/>
                <w:sz w:val="18"/>
                <w:szCs w:val="18"/>
              </w:rPr>
              <w:tab/>
              <w:t>22/1228r1</w:t>
            </w:r>
            <w:r w:rsidR="00F86078" w:rsidRPr="009B69AF">
              <w:rPr>
                <w:rFonts w:ascii="Times New Roman" w:hAnsi="Times New Roman" w:cs="Times New Roman"/>
                <w:bCs/>
                <w:strike/>
                <w:color w:val="FF0000"/>
                <w:sz w:val="18"/>
                <w:szCs w:val="18"/>
              </w:rPr>
              <w:t xml:space="preserve"> </w:t>
            </w:r>
          </w:p>
          <w:p w14:paraId="09E7CDD5"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1CD026B1"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39D248BA" w14:textId="7869249F" w:rsidR="008E116D" w:rsidRPr="009B69AF" w:rsidRDefault="008E116D" w:rsidP="00B03BB8">
            <w:pPr>
              <w:suppressAutoHyphens/>
              <w:spacing w:after="0"/>
              <w:rPr>
                <w:rFonts w:ascii="Times New Roman" w:hAnsi="Times New Roman" w:cs="Times New Roman"/>
                <w:bCs/>
                <w:strike/>
                <w:color w:val="FF0000"/>
                <w:sz w:val="18"/>
                <w:szCs w:val="18"/>
              </w:rPr>
            </w:pPr>
          </w:p>
        </w:tc>
      </w:tr>
      <w:tr w:rsidR="00F6167F" w:rsidRPr="008B0293" w14:paraId="73DA9805" w14:textId="77777777" w:rsidTr="00221221">
        <w:trPr>
          <w:trHeight w:val="220"/>
          <w:jc w:val="center"/>
        </w:trPr>
        <w:tc>
          <w:tcPr>
            <w:tcW w:w="715" w:type="dxa"/>
            <w:shd w:val="clear" w:color="auto" w:fill="auto"/>
            <w:noWrap/>
          </w:tcPr>
          <w:p w14:paraId="61D4087D" w14:textId="79F63C84" w:rsidR="00F6167F" w:rsidRPr="009B69AF" w:rsidRDefault="00F6167F" w:rsidP="00F6167F">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12607</w:t>
            </w:r>
          </w:p>
        </w:tc>
        <w:tc>
          <w:tcPr>
            <w:tcW w:w="990" w:type="dxa"/>
          </w:tcPr>
          <w:p w14:paraId="1E567F59" w14:textId="767C81B8" w:rsidR="00F6167F" w:rsidRPr="009B69AF" w:rsidRDefault="00F6167F" w:rsidP="00F6167F">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Arik Klein</w:t>
            </w:r>
          </w:p>
        </w:tc>
        <w:tc>
          <w:tcPr>
            <w:tcW w:w="900" w:type="dxa"/>
            <w:shd w:val="clear" w:color="auto" w:fill="auto"/>
            <w:noWrap/>
          </w:tcPr>
          <w:p w14:paraId="77604E4C" w14:textId="5964F0C0" w:rsidR="00F6167F" w:rsidRPr="009B69AF" w:rsidRDefault="00F6167F" w:rsidP="00F6167F">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9.6.13.9</w:t>
            </w:r>
          </w:p>
        </w:tc>
        <w:tc>
          <w:tcPr>
            <w:tcW w:w="720" w:type="dxa"/>
          </w:tcPr>
          <w:p w14:paraId="44A8B910" w14:textId="1074D091" w:rsidR="00F6167F" w:rsidRPr="009B69AF" w:rsidRDefault="00F6167F" w:rsidP="00F6167F">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261.37</w:t>
            </w:r>
          </w:p>
        </w:tc>
        <w:tc>
          <w:tcPr>
            <w:tcW w:w="2520" w:type="dxa"/>
            <w:shd w:val="clear" w:color="auto" w:fill="auto"/>
            <w:noWrap/>
          </w:tcPr>
          <w:p w14:paraId="17D0739B" w14:textId="4CD05590" w:rsidR="00F6167F" w:rsidRPr="009B69AF" w:rsidRDefault="00F6167F" w:rsidP="00F6167F">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 xml:space="preserve">In case of MLD, BSS termination means that only the affiliated AP which belongs to this BSS is being removed (as described in 35.3.6.2.2 Removing affiliated APs). </w:t>
            </w:r>
            <w:proofErr w:type="gramStart"/>
            <w:r w:rsidRPr="009B69AF">
              <w:rPr>
                <w:rFonts w:ascii="Times New Roman" w:hAnsi="Times New Roman" w:cs="Times New Roman"/>
                <w:strike/>
                <w:color w:val="FF0000"/>
                <w:sz w:val="18"/>
                <w:szCs w:val="18"/>
              </w:rPr>
              <w:t>Therefore</w:t>
            </w:r>
            <w:proofErr w:type="gramEnd"/>
            <w:r w:rsidRPr="009B69AF">
              <w:rPr>
                <w:rFonts w:ascii="Times New Roman" w:hAnsi="Times New Roman" w:cs="Times New Roman"/>
                <w:strike/>
                <w:color w:val="FF0000"/>
                <w:sz w:val="18"/>
                <w:szCs w:val="18"/>
              </w:rPr>
              <w:t xml:space="preserve"> in such a case the </w:t>
            </w:r>
            <w:r w:rsidRPr="009B69AF">
              <w:rPr>
                <w:rFonts w:ascii="Times New Roman" w:hAnsi="Times New Roman" w:cs="Times New Roman"/>
                <w:strike/>
                <w:color w:val="FF0000"/>
                <w:sz w:val="18"/>
                <w:szCs w:val="18"/>
              </w:rPr>
              <w:lastRenderedPageBreak/>
              <w:t xml:space="preserve">non-AP MLD is not disassociated from the AP MLD (since the AP MLD remains and is not shutting down). </w:t>
            </w:r>
            <w:proofErr w:type="gramStart"/>
            <w:r w:rsidRPr="009B69AF">
              <w:rPr>
                <w:rFonts w:ascii="Times New Roman" w:hAnsi="Times New Roman" w:cs="Times New Roman"/>
                <w:strike/>
                <w:color w:val="FF0000"/>
                <w:sz w:val="18"/>
                <w:szCs w:val="18"/>
              </w:rPr>
              <w:t>therefore</w:t>
            </w:r>
            <w:proofErr w:type="gramEnd"/>
            <w:r w:rsidRPr="009B69AF">
              <w:rPr>
                <w:rFonts w:ascii="Times New Roman" w:hAnsi="Times New Roman" w:cs="Times New Roman"/>
                <w:strike/>
                <w:color w:val="FF0000"/>
                <w:sz w:val="18"/>
                <w:szCs w:val="18"/>
              </w:rPr>
              <w:t xml:space="preserve"> the following sentence is </w:t>
            </w:r>
            <w:proofErr w:type="spellStart"/>
            <w:r w:rsidRPr="009B69AF">
              <w:rPr>
                <w:rFonts w:ascii="Times New Roman" w:hAnsi="Times New Roman" w:cs="Times New Roman"/>
                <w:strike/>
                <w:color w:val="FF0000"/>
                <w:sz w:val="18"/>
                <w:szCs w:val="18"/>
              </w:rPr>
              <w:t>incorrec</w:t>
            </w:r>
            <w:proofErr w:type="spellEnd"/>
            <w:del w:id="1192" w:author="Alfred Aster" w:date="2022-10-20T14:58:00Z">
              <w:r w:rsidRPr="009B69AF" w:rsidDel="004F3BCE">
                <w:rPr>
                  <w:rFonts w:ascii="Times New Roman" w:hAnsi="Times New Roman" w:cs="Times New Roman"/>
                  <w:strike/>
                  <w:color w:val="FF0000"/>
                  <w:sz w:val="18"/>
                  <w:szCs w:val="18"/>
                </w:rPr>
                <w:delText>t</w:delText>
              </w:r>
            </w:del>
            <w:ins w:id="1193"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 xml:space="preserve">: "The BSS Termination Included (bit 3) field indicates that the BSS Termination Duration field is included, ... and the STA or the non-AP MLD will be </w:t>
            </w:r>
            <w:proofErr w:type="spellStart"/>
            <w:r w:rsidRPr="009B69AF">
              <w:rPr>
                <w:rFonts w:ascii="Times New Roman" w:hAnsi="Times New Roman" w:cs="Times New Roman"/>
                <w:strike/>
                <w:color w:val="FF0000"/>
                <w:sz w:val="18"/>
                <w:szCs w:val="18"/>
              </w:rPr>
              <w:t>disassocia</w:t>
            </w:r>
            <w:del w:id="1194" w:author="Alfred Aster" w:date="2022-10-20T14:58:00Z">
              <w:r w:rsidRPr="009B69AF" w:rsidDel="004F3BCE">
                <w:rPr>
                  <w:rFonts w:ascii="Times New Roman" w:hAnsi="Times New Roman" w:cs="Times New Roman"/>
                  <w:strike/>
                  <w:color w:val="FF0000"/>
                  <w:sz w:val="18"/>
                  <w:szCs w:val="18"/>
                </w:rPr>
                <w:delText>t</w:delText>
              </w:r>
            </w:del>
            <w:ins w:id="1195"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ed</w:t>
            </w:r>
            <w:proofErr w:type="spellEnd"/>
            <w:r w:rsidRPr="009B69AF">
              <w:rPr>
                <w:rFonts w:ascii="Times New Roman" w:hAnsi="Times New Roman" w:cs="Times New Roman"/>
                <w:strike/>
                <w:color w:val="FF0000"/>
                <w:sz w:val="18"/>
                <w:szCs w:val="18"/>
              </w:rPr>
              <w:t>"</w:t>
            </w:r>
          </w:p>
        </w:tc>
        <w:tc>
          <w:tcPr>
            <w:tcW w:w="2340" w:type="dxa"/>
            <w:shd w:val="clear" w:color="auto" w:fill="auto"/>
            <w:noWrap/>
          </w:tcPr>
          <w:p w14:paraId="32EFBE27" w14:textId="7095D584" w:rsidR="00F6167F" w:rsidRPr="009B69AF" w:rsidRDefault="00F6167F" w:rsidP="00F6167F">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lastRenderedPageBreak/>
              <w:t xml:space="preserve">Please remove the </w:t>
            </w:r>
            <w:proofErr w:type="spellStart"/>
            <w:r w:rsidRPr="009B69AF">
              <w:rPr>
                <w:rFonts w:ascii="Times New Roman" w:hAnsi="Times New Roman" w:cs="Times New Roman"/>
                <w:strike/>
                <w:color w:val="FF0000"/>
                <w:sz w:val="18"/>
                <w:szCs w:val="18"/>
              </w:rPr>
              <w:t>wor</w:t>
            </w:r>
            <w:del w:id="1196" w:author="Alfred Aster" w:date="2022-10-20T14:58:00Z">
              <w:r w:rsidRPr="009B69AF" w:rsidDel="004F3BCE">
                <w:rPr>
                  <w:rFonts w:ascii="Times New Roman" w:hAnsi="Times New Roman" w:cs="Times New Roman"/>
                  <w:strike/>
                  <w:color w:val="FF0000"/>
                  <w:sz w:val="18"/>
                  <w:szCs w:val="18"/>
                </w:rPr>
                <w:delText>d</w:delText>
              </w:r>
            </w:del>
            <w:ins w:id="1197"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s</w:t>
            </w:r>
            <w:proofErr w:type="spellEnd"/>
            <w:r w:rsidRPr="009B69AF">
              <w:rPr>
                <w:rFonts w:ascii="Times New Roman" w:hAnsi="Times New Roman" w:cs="Times New Roman"/>
                <w:strike/>
                <w:color w:val="FF0000"/>
                <w:sz w:val="18"/>
                <w:szCs w:val="18"/>
              </w:rPr>
              <w:t xml:space="preserve"> "or the non-AP M</w:t>
            </w:r>
            <w:del w:id="1198" w:author="Alfred Aster" w:date="2022-10-20T14:58:00Z">
              <w:r w:rsidRPr="009B69AF" w:rsidDel="004F3BCE">
                <w:rPr>
                  <w:rFonts w:ascii="Times New Roman" w:hAnsi="Times New Roman" w:cs="Times New Roman"/>
                  <w:strike/>
                  <w:color w:val="FF0000"/>
                  <w:sz w:val="18"/>
                  <w:szCs w:val="18"/>
                </w:rPr>
                <w:delText>L</w:delText>
              </w:r>
            </w:del>
            <w:ins w:id="1199"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Ds" from the sentence.</w:t>
            </w:r>
          </w:p>
        </w:tc>
        <w:tc>
          <w:tcPr>
            <w:tcW w:w="3150" w:type="dxa"/>
            <w:shd w:val="clear" w:color="auto" w:fill="auto"/>
          </w:tcPr>
          <w:p w14:paraId="15F3F7E9" w14:textId="77777777" w:rsidR="005358E4" w:rsidRPr="009B69AF" w:rsidRDefault="005358E4" w:rsidP="005358E4">
            <w:pPr>
              <w:suppressAutoHyphens/>
              <w:spacing w:after="0"/>
              <w:rPr>
                <w:ins w:id="1200" w:author="Alfred Aster" w:date="2022-10-18T09:35:00Z"/>
                <w:rFonts w:ascii="Times New Roman" w:hAnsi="Times New Roman" w:cs="Times New Roman"/>
                <w:bCs/>
                <w:strike/>
                <w:color w:val="FF0000"/>
                <w:sz w:val="18"/>
                <w:szCs w:val="18"/>
              </w:rPr>
            </w:pPr>
            <w:ins w:id="1201" w:author="Alfred Aster" w:date="2022-10-18T09:35:00Z">
              <w:r w:rsidRPr="009B69AF">
                <w:rPr>
                  <w:rFonts w:ascii="Times New Roman" w:hAnsi="Times New Roman" w:cs="Times New Roman"/>
                  <w:bCs/>
                  <w:strike/>
                  <w:color w:val="FF0000"/>
                  <w:sz w:val="18"/>
                  <w:szCs w:val="18"/>
                </w:rPr>
                <w:t>Pending SP</w:t>
              </w:r>
            </w:ins>
          </w:p>
          <w:p w14:paraId="6A083C76" w14:textId="77777777" w:rsidR="005358E4" w:rsidRPr="009B69AF" w:rsidRDefault="005358E4" w:rsidP="00BA6A2C">
            <w:pPr>
              <w:suppressAutoHyphens/>
              <w:spacing w:after="0"/>
              <w:rPr>
                <w:ins w:id="1202" w:author="Alfred Aster" w:date="2022-10-18T09:35:00Z"/>
                <w:rFonts w:ascii="Times New Roman" w:hAnsi="Times New Roman" w:cs="Times New Roman"/>
                <w:bCs/>
                <w:strike/>
                <w:color w:val="FF0000"/>
                <w:sz w:val="18"/>
                <w:szCs w:val="18"/>
              </w:rPr>
            </w:pPr>
          </w:p>
          <w:p w14:paraId="7AE24F78" w14:textId="40B94A7D" w:rsidR="00BA6A2C" w:rsidRPr="009B69AF" w:rsidRDefault="00BA6A2C" w:rsidP="00BA6A2C">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203" w:author="Alfred Aster" w:date="2022-10-20T14:58:00Z">
              <w:r w:rsidRPr="009B69AF" w:rsidDel="004F3BCE">
                <w:rPr>
                  <w:rFonts w:ascii="Times New Roman" w:hAnsi="Times New Roman" w:cs="Times New Roman"/>
                  <w:bCs/>
                  <w:strike/>
                  <w:color w:val="FF0000"/>
                  <w:sz w:val="18"/>
                  <w:szCs w:val="18"/>
                </w:rPr>
                <w:delText>ed</w:delText>
              </w:r>
            </w:del>
            <w:ins w:id="1204"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w:t>
            </w:r>
            <w:r w:rsidRPr="009B69AF">
              <w:rPr>
                <w:rFonts w:ascii="Times New Roman" w:hAnsi="Times New Roman" w:cs="Times New Roman"/>
                <w:bCs/>
                <w:strike/>
                <w:color w:val="FF0000"/>
                <w:sz w:val="18"/>
                <w:szCs w:val="18"/>
              </w:rPr>
              <w:lastRenderedPageBreak/>
              <w:t>consensus on a proposed change that would resolve the comment.</w:t>
            </w:r>
          </w:p>
          <w:p w14:paraId="197CC45D" w14:textId="11132A07" w:rsidR="00F6167F" w:rsidRPr="009B69AF" w:rsidRDefault="00F6167F" w:rsidP="00F6167F">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14, 2022, but no straw poll is conducted yet.</w:t>
            </w:r>
          </w:p>
          <w:p w14:paraId="45BF3E92" w14:textId="77777777" w:rsidR="00F6167F" w:rsidRPr="009B69AF" w:rsidRDefault="00F6167F" w:rsidP="00F6167F">
            <w:pPr>
              <w:suppressAutoHyphens/>
              <w:spacing w:after="0"/>
              <w:rPr>
                <w:rFonts w:ascii="Times New Roman" w:hAnsi="Times New Roman" w:cs="Times New Roman"/>
                <w:strike/>
                <w:color w:val="FF0000"/>
                <w:sz w:val="18"/>
                <w:szCs w:val="18"/>
              </w:rPr>
            </w:pPr>
          </w:p>
          <w:p w14:paraId="1C93FD1F" w14:textId="77777777" w:rsidR="00F86078" w:rsidRPr="009B69AF" w:rsidRDefault="00F6167F"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Guogang Huang</w:t>
            </w:r>
            <w:r w:rsidRPr="009B69AF">
              <w:rPr>
                <w:rFonts w:ascii="Times New Roman" w:hAnsi="Times New Roman" w:cs="Times New Roman"/>
                <w:bCs/>
                <w:strike/>
                <w:color w:val="FF0000"/>
                <w:sz w:val="18"/>
                <w:szCs w:val="18"/>
              </w:rPr>
              <w:tab/>
              <w:t>22/1228r1</w:t>
            </w:r>
            <w:r w:rsidR="00F86078" w:rsidRPr="009B69AF">
              <w:rPr>
                <w:rFonts w:ascii="Times New Roman" w:hAnsi="Times New Roman" w:cs="Times New Roman"/>
                <w:bCs/>
                <w:strike/>
                <w:color w:val="FF0000"/>
                <w:sz w:val="18"/>
                <w:szCs w:val="18"/>
              </w:rPr>
              <w:t xml:space="preserve"> </w:t>
            </w:r>
          </w:p>
          <w:p w14:paraId="74625238"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7AF924E1"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325EA487" w14:textId="4308B35D" w:rsidR="00F6167F" w:rsidRPr="009B69AF" w:rsidRDefault="00F6167F" w:rsidP="00F6167F">
            <w:pPr>
              <w:suppressAutoHyphens/>
              <w:spacing w:after="0"/>
              <w:rPr>
                <w:rFonts w:ascii="Times New Roman" w:hAnsi="Times New Roman" w:cs="Times New Roman"/>
                <w:bCs/>
                <w:strike/>
                <w:color w:val="FF0000"/>
                <w:sz w:val="18"/>
                <w:szCs w:val="18"/>
              </w:rPr>
            </w:pPr>
          </w:p>
        </w:tc>
      </w:tr>
      <w:tr w:rsidR="00F6167F" w:rsidRPr="008B0293" w14:paraId="6F0E7233" w14:textId="77777777" w:rsidTr="00221221">
        <w:trPr>
          <w:trHeight w:val="220"/>
          <w:jc w:val="center"/>
        </w:trPr>
        <w:tc>
          <w:tcPr>
            <w:tcW w:w="715" w:type="dxa"/>
            <w:shd w:val="clear" w:color="auto" w:fill="auto"/>
            <w:noWrap/>
          </w:tcPr>
          <w:p w14:paraId="2406F4E0" w14:textId="21897418" w:rsidR="00F6167F" w:rsidRPr="009B69AF" w:rsidRDefault="00F6167F" w:rsidP="00F6167F">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lastRenderedPageBreak/>
              <w:t>12609</w:t>
            </w:r>
          </w:p>
        </w:tc>
        <w:tc>
          <w:tcPr>
            <w:tcW w:w="990" w:type="dxa"/>
          </w:tcPr>
          <w:p w14:paraId="39ECEEFF" w14:textId="31378720" w:rsidR="00F6167F" w:rsidRPr="009B69AF" w:rsidRDefault="00F6167F" w:rsidP="00F6167F">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Arik Klein</w:t>
            </w:r>
          </w:p>
        </w:tc>
        <w:tc>
          <w:tcPr>
            <w:tcW w:w="900" w:type="dxa"/>
            <w:shd w:val="clear" w:color="auto" w:fill="auto"/>
            <w:noWrap/>
          </w:tcPr>
          <w:p w14:paraId="51997A43" w14:textId="42F85456" w:rsidR="00F6167F" w:rsidRPr="009B69AF" w:rsidRDefault="00F6167F" w:rsidP="00F6167F">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9.6.13.9</w:t>
            </w:r>
          </w:p>
        </w:tc>
        <w:tc>
          <w:tcPr>
            <w:tcW w:w="720" w:type="dxa"/>
          </w:tcPr>
          <w:p w14:paraId="07F43D13" w14:textId="4BC83997" w:rsidR="00F6167F" w:rsidRPr="009B69AF" w:rsidRDefault="00F6167F" w:rsidP="00F6167F">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262.04</w:t>
            </w:r>
          </w:p>
        </w:tc>
        <w:tc>
          <w:tcPr>
            <w:tcW w:w="2520" w:type="dxa"/>
            <w:shd w:val="clear" w:color="auto" w:fill="auto"/>
            <w:noWrap/>
          </w:tcPr>
          <w:p w14:paraId="3FD7C87C" w14:textId="4AB269C0" w:rsidR="00F6167F" w:rsidRPr="009B69AF" w:rsidRDefault="00F6167F" w:rsidP="00F6167F">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 xml:space="preserve">In case of MLD, BSS termination means that only the affiliated AP which belongs to this BSS is being removed (as described in 35.3.6.2.2 Removing affiliated APs) and not the AP MLD. Need to revise the following sentence as </w:t>
            </w:r>
            <w:proofErr w:type="spellStart"/>
            <w:r w:rsidRPr="009B69AF">
              <w:rPr>
                <w:rFonts w:ascii="Times New Roman" w:hAnsi="Times New Roman" w:cs="Times New Roman"/>
                <w:strike/>
                <w:color w:val="FF0000"/>
                <w:sz w:val="18"/>
                <w:szCs w:val="18"/>
              </w:rPr>
              <w:t>propos</w:t>
            </w:r>
            <w:del w:id="1205" w:author="Alfred Aster" w:date="2022-10-20T14:58:00Z">
              <w:r w:rsidRPr="009B69AF" w:rsidDel="004F3BCE">
                <w:rPr>
                  <w:rFonts w:ascii="Times New Roman" w:hAnsi="Times New Roman" w:cs="Times New Roman"/>
                  <w:strike/>
                  <w:color w:val="FF0000"/>
                  <w:sz w:val="18"/>
                  <w:szCs w:val="18"/>
                </w:rPr>
                <w:delText>e</w:delText>
              </w:r>
            </w:del>
            <w:ins w:id="1206"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d</w:t>
            </w:r>
            <w:proofErr w:type="spellEnd"/>
            <w:r w:rsidRPr="009B69AF">
              <w:rPr>
                <w:rFonts w:ascii="Times New Roman" w:hAnsi="Times New Roman" w:cs="Times New Roman"/>
                <w:strike/>
                <w:color w:val="FF0000"/>
                <w:sz w:val="18"/>
                <w:szCs w:val="18"/>
              </w:rPr>
              <w:t xml:space="preserve">:" The BSS Termination Duration field contains the BSS Termination Duration subelement (see 9.4.2.36 (Neighbor Report element)) for the current BSS or AP MLD </w:t>
            </w:r>
            <w:del w:id="1207" w:author="Alfred Aster" w:date="2022-10-20T14:58:00Z">
              <w:r w:rsidRPr="009B69AF" w:rsidDel="004F3BCE">
                <w:rPr>
                  <w:rFonts w:ascii="Times New Roman" w:hAnsi="Times New Roman" w:cs="Times New Roman"/>
                  <w:strike/>
                  <w:color w:val="FF0000"/>
                  <w:sz w:val="18"/>
                  <w:szCs w:val="18"/>
                </w:rPr>
                <w:delText>.</w:delText>
              </w:r>
            </w:del>
            <w:proofErr w:type="gramStart"/>
            <w:ins w:id="1208"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w:t>
            </w:r>
            <w:proofErr w:type="gramEnd"/>
            <w:r w:rsidRPr="009B69AF">
              <w:rPr>
                <w:rFonts w:ascii="Times New Roman" w:hAnsi="Times New Roman" w:cs="Times New Roman"/>
                <w:strike/>
                <w:color w:val="FF0000"/>
                <w:sz w:val="18"/>
                <w:szCs w:val="18"/>
              </w:rPr>
              <w:t>"</w:t>
            </w:r>
          </w:p>
        </w:tc>
        <w:tc>
          <w:tcPr>
            <w:tcW w:w="2340" w:type="dxa"/>
            <w:shd w:val="clear" w:color="auto" w:fill="auto"/>
            <w:noWrap/>
          </w:tcPr>
          <w:p w14:paraId="54331AEE" w14:textId="01E1150B" w:rsidR="00F6167F" w:rsidRPr="009B69AF" w:rsidRDefault="00F6167F" w:rsidP="00F6167F">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Please revise the sentence as follow</w:t>
            </w:r>
            <w:del w:id="1209" w:author="Alfred Aster" w:date="2022-10-20T14:58:00Z">
              <w:r w:rsidRPr="009B69AF" w:rsidDel="004F3BCE">
                <w:rPr>
                  <w:rFonts w:ascii="Times New Roman" w:hAnsi="Times New Roman" w:cs="Times New Roman"/>
                  <w:strike/>
                  <w:color w:val="FF0000"/>
                  <w:sz w:val="18"/>
                  <w:szCs w:val="18"/>
                </w:rPr>
                <w:delText>s</w:delText>
              </w:r>
            </w:del>
            <w:ins w:id="1210"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 "The BSS Termination Duration field contains the BSS Termination Duration subelement (see 9.4.2.36</w:t>
            </w:r>
            <w:r w:rsidRPr="009B69AF">
              <w:rPr>
                <w:rFonts w:ascii="Times New Roman" w:hAnsi="Times New Roman" w:cs="Times New Roman"/>
                <w:strike/>
                <w:color w:val="FF0000"/>
                <w:sz w:val="18"/>
                <w:szCs w:val="18"/>
              </w:rPr>
              <w:br/>
              <w:t xml:space="preserve">(Neighbor Report element)) for the current BSS or AP affiliated with AP MLD which belongs to that </w:t>
            </w:r>
            <w:del w:id="1211" w:author="Alfred Aster" w:date="2022-10-20T14:58:00Z">
              <w:r w:rsidRPr="009B69AF" w:rsidDel="004F3BCE">
                <w:rPr>
                  <w:rFonts w:ascii="Times New Roman" w:hAnsi="Times New Roman" w:cs="Times New Roman"/>
                  <w:strike/>
                  <w:color w:val="FF0000"/>
                  <w:sz w:val="18"/>
                  <w:szCs w:val="18"/>
                </w:rPr>
                <w:delText>B</w:delText>
              </w:r>
            </w:del>
            <w:ins w:id="1212"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SS"</w:t>
            </w:r>
          </w:p>
        </w:tc>
        <w:tc>
          <w:tcPr>
            <w:tcW w:w="3150" w:type="dxa"/>
            <w:shd w:val="clear" w:color="auto" w:fill="auto"/>
          </w:tcPr>
          <w:p w14:paraId="189C4096" w14:textId="77777777" w:rsidR="007B13BD" w:rsidRPr="009B69AF" w:rsidRDefault="007B13BD" w:rsidP="007B13BD">
            <w:pPr>
              <w:suppressAutoHyphens/>
              <w:spacing w:after="0"/>
              <w:rPr>
                <w:ins w:id="1213" w:author="Alfred Aster" w:date="2022-10-18T09:35:00Z"/>
                <w:rFonts w:ascii="Times New Roman" w:hAnsi="Times New Roman" w:cs="Times New Roman"/>
                <w:bCs/>
                <w:strike/>
                <w:color w:val="FF0000"/>
                <w:sz w:val="18"/>
                <w:szCs w:val="18"/>
              </w:rPr>
            </w:pPr>
            <w:ins w:id="1214" w:author="Alfred Aster" w:date="2022-10-18T09:35:00Z">
              <w:r w:rsidRPr="009B69AF">
                <w:rPr>
                  <w:rFonts w:ascii="Times New Roman" w:hAnsi="Times New Roman" w:cs="Times New Roman"/>
                  <w:bCs/>
                  <w:strike/>
                  <w:color w:val="FF0000"/>
                  <w:sz w:val="18"/>
                  <w:szCs w:val="18"/>
                </w:rPr>
                <w:t>Pending SP</w:t>
              </w:r>
            </w:ins>
          </w:p>
          <w:p w14:paraId="27186DA0" w14:textId="77777777" w:rsidR="007B13BD" w:rsidRPr="009B69AF" w:rsidRDefault="007B13BD" w:rsidP="00BA6A2C">
            <w:pPr>
              <w:suppressAutoHyphens/>
              <w:spacing w:after="0"/>
              <w:rPr>
                <w:ins w:id="1215" w:author="Alfred Aster" w:date="2022-10-18T09:36:00Z"/>
                <w:rFonts w:ascii="Times New Roman" w:hAnsi="Times New Roman" w:cs="Times New Roman"/>
                <w:bCs/>
                <w:strike/>
                <w:color w:val="FF0000"/>
                <w:sz w:val="18"/>
                <w:szCs w:val="18"/>
              </w:rPr>
            </w:pPr>
          </w:p>
          <w:p w14:paraId="5E66624E" w14:textId="5F8F7F1B" w:rsidR="00BA6A2C" w:rsidRPr="009B69AF" w:rsidRDefault="00BA6A2C" w:rsidP="00BA6A2C">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216" w:author="Alfred Aster" w:date="2022-10-20T14:58:00Z">
              <w:r w:rsidRPr="009B69AF" w:rsidDel="004F3BCE">
                <w:rPr>
                  <w:rFonts w:ascii="Times New Roman" w:hAnsi="Times New Roman" w:cs="Times New Roman"/>
                  <w:bCs/>
                  <w:strike/>
                  <w:color w:val="FF0000"/>
                  <w:sz w:val="18"/>
                  <w:szCs w:val="18"/>
                </w:rPr>
                <w:delText>ed</w:delText>
              </w:r>
            </w:del>
            <w:ins w:id="1217"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5FB86770" w14:textId="6C4A6C18" w:rsidR="00F6167F" w:rsidRPr="009B69AF" w:rsidRDefault="00F6167F" w:rsidP="00F6167F">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14, 2022, but no straw poll is conducted yet.</w:t>
            </w:r>
          </w:p>
          <w:p w14:paraId="048D4EA0" w14:textId="77777777" w:rsidR="00F6167F" w:rsidRPr="009B69AF" w:rsidRDefault="00F6167F" w:rsidP="00F6167F">
            <w:pPr>
              <w:suppressAutoHyphens/>
              <w:spacing w:after="0"/>
              <w:rPr>
                <w:rFonts w:ascii="Times New Roman" w:hAnsi="Times New Roman" w:cs="Times New Roman"/>
                <w:strike/>
                <w:color w:val="FF0000"/>
                <w:sz w:val="18"/>
                <w:szCs w:val="18"/>
              </w:rPr>
            </w:pPr>
          </w:p>
          <w:p w14:paraId="0BEE5D35" w14:textId="77777777" w:rsidR="00F86078" w:rsidRPr="009B69AF" w:rsidRDefault="00F6167F"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Guogang Huang</w:t>
            </w:r>
            <w:r w:rsidRPr="009B69AF">
              <w:rPr>
                <w:rFonts w:ascii="Times New Roman" w:hAnsi="Times New Roman" w:cs="Times New Roman"/>
                <w:bCs/>
                <w:strike/>
                <w:color w:val="FF0000"/>
                <w:sz w:val="18"/>
                <w:szCs w:val="18"/>
              </w:rPr>
              <w:tab/>
              <w:t>22/1228r1</w:t>
            </w:r>
            <w:r w:rsidR="00F86078" w:rsidRPr="009B69AF">
              <w:rPr>
                <w:rFonts w:ascii="Times New Roman" w:hAnsi="Times New Roman" w:cs="Times New Roman"/>
                <w:bCs/>
                <w:strike/>
                <w:color w:val="FF0000"/>
                <w:sz w:val="18"/>
                <w:szCs w:val="18"/>
              </w:rPr>
              <w:t xml:space="preserve"> </w:t>
            </w:r>
          </w:p>
          <w:p w14:paraId="527A6F87"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3E156D81"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479D0D27" w14:textId="5716B113" w:rsidR="00F6167F" w:rsidRPr="009B69AF" w:rsidRDefault="00F6167F" w:rsidP="00F6167F">
            <w:pPr>
              <w:suppressAutoHyphens/>
              <w:spacing w:after="0"/>
              <w:rPr>
                <w:rFonts w:ascii="Times New Roman" w:hAnsi="Times New Roman" w:cs="Times New Roman"/>
                <w:bCs/>
                <w:strike/>
                <w:color w:val="FF0000"/>
                <w:sz w:val="18"/>
                <w:szCs w:val="18"/>
              </w:rPr>
            </w:pPr>
          </w:p>
        </w:tc>
      </w:tr>
      <w:tr w:rsidR="00FF52E7" w:rsidRPr="008B0293" w14:paraId="40DC859B" w14:textId="77777777" w:rsidTr="00221221">
        <w:trPr>
          <w:trHeight w:val="220"/>
          <w:jc w:val="center"/>
        </w:trPr>
        <w:tc>
          <w:tcPr>
            <w:tcW w:w="715" w:type="dxa"/>
            <w:shd w:val="clear" w:color="auto" w:fill="auto"/>
            <w:noWrap/>
          </w:tcPr>
          <w:p w14:paraId="3F3C0A14" w14:textId="528053FA" w:rsidR="00FF52E7" w:rsidRPr="009B69AF" w:rsidRDefault="00FF52E7" w:rsidP="00FF52E7">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12692</w:t>
            </w:r>
          </w:p>
        </w:tc>
        <w:tc>
          <w:tcPr>
            <w:tcW w:w="990" w:type="dxa"/>
          </w:tcPr>
          <w:p w14:paraId="7D5B7ED9" w14:textId="20228CA4" w:rsidR="00FF52E7" w:rsidRPr="009B69AF" w:rsidRDefault="00FF52E7" w:rsidP="00FF52E7">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Arik Klein</w:t>
            </w:r>
          </w:p>
        </w:tc>
        <w:tc>
          <w:tcPr>
            <w:tcW w:w="900" w:type="dxa"/>
            <w:shd w:val="clear" w:color="auto" w:fill="auto"/>
            <w:noWrap/>
          </w:tcPr>
          <w:p w14:paraId="3A1E4604" w14:textId="610FF936" w:rsidR="00FF52E7" w:rsidRPr="009B69AF" w:rsidRDefault="00FF52E7" w:rsidP="00FF52E7">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35.9.4.1</w:t>
            </w:r>
          </w:p>
        </w:tc>
        <w:tc>
          <w:tcPr>
            <w:tcW w:w="720" w:type="dxa"/>
          </w:tcPr>
          <w:p w14:paraId="3670D29B" w14:textId="3CD885DA" w:rsidR="00FF52E7" w:rsidRPr="009B69AF" w:rsidRDefault="00FF52E7" w:rsidP="00FF52E7">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512.16</w:t>
            </w:r>
          </w:p>
        </w:tc>
        <w:tc>
          <w:tcPr>
            <w:tcW w:w="2520" w:type="dxa"/>
            <w:shd w:val="clear" w:color="auto" w:fill="auto"/>
            <w:noWrap/>
          </w:tcPr>
          <w:p w14:paraId="214C6545" w14:textId="5993D1FD" w:rsidR="00FF52E7" w:rsidRPr="009B69AF" w:rsidRDefault="00FF52E7" w:rsidP="00FF52E7">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It is not clear how the r-TWT SP is not interfered by legacy non-AP STA (</w:t>
            </w:r>
            <w:proofErr w:type="gramStart"/>
            <w:r w:rsidRPr="009B69AF">
              <w:rPr>
                <w:rFonts w:ascii="Times New Roman" w:hAnsi="Times New Roman" w:cs="Times New Roman"/>
                <w:strike/>
                <w:color w:val="FF0000"/>
                <w:sz w:val="18"/>
                <w:szCs w:val="18"/>
              </w:rPr>
              <w:t>i.e.</w:t>
            </w:r>
            <w:proofErr w:type="gramEnd"/>
            <w:r w:rsidRPr="009B69AF">
              <w:rPr>
                <w:rFonts w:ascii="Times New Roman" w:hAnsi="Times New Roman" w:cs="Times New Roman"/>
                <w:strike/>
                <w:color w:val="FF0000"/>
                <w:sz w:val="18"/>
                <w:szCs w:val="18"/>
              </w:rPr>
              <w:t xml:space="preserve"> non-AP STA that has dot11RestrictedTWTOptionImplemented set to false) which is not aware to the existence of the r-TWT SPs (and therefore does not defer any transmission when the r-TWT SP begins)? Please clarify this point in the text</w:t>
            </w:r>
          </w:p>
        </w:tc>
        <w:tc>
          <w:tcPr>
            <w:tcW w:w="2340" w:type="dxa"/>
            <w:shd w:val="clear" w:color="auto" w:fill="auto"/>
            <w:noWrap/>
          </w:tcPr>
          <w:p w14:paraId="0AD5BD32" w14:textId="16EBAFEE" w:rsidR="00FF52E7" w:rsidRPr="009B69AF" w:rsidRDefault="00FF52E7" w:rsidP="00FF52E7">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As in comment</w:t>
            </w:r>
          </w:p>
        </w:tc>
        <w:tc>
          <w:tcPr>
            <w:tcW w:w="3150" w:type="dxa"/>
            <w:shd w:val="clear" w:color="auto" w:fill="auto"/>
          </w:tcPr>
          <w:p w14:paraId="000E090D" w14:textId="77777777" w:rsidR="00372862" w:rsidRPr="009B69AF" w:rsidRDefault="00372862" w:rsidP="00372862">
            <w:pPr>
              <w:suppressAutoHyphens/>
              <w:spacing w:after="0"/>
              <w:rPr>
                <w:ins w:id="1218" w:author="Alfred Aster" w:date="2022-10-16T22:17:00Z"/>
                <w:rFonts w:ascii="Times New Roman" w:hAnsi="Times New Roman" w:cs="Times New Roman"/>
                <w:bCs/>
                <w:strike/>
                <w:color w:val="FF0000"/>
                <w:sz w:val="18"/>
                <w:szCs w:val="18"/>
              </w:rPr>
            </w:pPr>
            <w:ins w:id="1219" w:author="Alfred Aster" w:date="2022-10-16T22:17:00Z">
              <w:r w:rsidRPr="009B69AF">
                <w:rPr>
                  <w:rFonts w:ascii="Times New Roman" w:hAnsi="Times New Roman" w:cs="Times New Roman"/>
                  <w:bCs/>
                  <w:strike/>
                  <w:color w:val="FF0000"/>
                  <w:sz w:val="18"/>
                  <w:szCs w:val="18"/>
                </w:rPr>
                <w:t>Pending SP</w:t>
              </w:r>
            </w:ins>
          </w:p>
          <w:p w14:paraId="357DF5FD" w14:textId="77777777" w:rsidR="00372862" w:rsidRPr="009B69AF" w:rsidRDefault="00372862" w:rsidP="00372862">
            <w:pPr>
              <w:suppressAutoHyphens/>
              <w:spacing w:after="0"/>
              <w:rPr>
                <w:ins w:id="1220" w:author="Alfred Aster" w:date="2022-10-16T22:17:00Z"/>
                <w:rFonts w:ascii="Times New Roman" w:hAnsi="Times New Roman" w:cs="Times New Roman"/>
                <w:bCs/>
                <w:strike/>
                <w:color w:val="FF0000"/>
                <w:sz w:val="18"/>
                <w:szCs w:val="18"/>
              </w:rPr>
            </w:pPr>
          </w:p>
          <w:p w14:paraId="6DDC0E23" w14:textId="30046851" w:rsidR="00BA6A2C" w:rsidRPr="009B69AF" w:rsidRDefault="00BA6A2C" w:rsidP="00BA6A2C">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221" w:author="Alfred Aster" w:date="2022-10-20T14:58:00Z">
              <w:r w:rsidRPr="009B69AF" w:rsidDel="004F3BCE">
                <w:rPr>
                  <w:rFonts w:ascii="Times New Roman" w:hAnsi="Times New Roman" w:cs="Times New Roman"/>
                  <w:bCs/>
                  <w:strike/>
                  <w:color w:val="FF0000"/>
                  <w:sz w:val="18"/>
                  <w:szCs w:val="18"/>
                </w:rPr>
                <w:delText>ed</w:delText>
              </w:r>
            </w:del>
            <w:ins w:id="1222"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46DE1639" w14:textId="2462E762" w:rsidR="00FF52E7" w:rsidRPr="009B69AF" w:rsidRDefault="00FF52E7" w:rsidP="00FF52E7">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13, 2022, but no straw poll is conducted yet.</w:t>
            </w:r>
          </w:p>
          <w:p w14:paraId="223173FC" w14:textId="77777777" w:rsidR="00FF52E7" w:rsidRPr="009B69AF" w:rsidRDefault="00FF52E7" w:rsidP="00FF52E7">
            <w:pPr>
              <w:suppressAutoHyphens/>
              <w:spacing w:after="0"/>
              <w:rPr>
                <w:rFonts w:ascii="Times New Roman" w:hAnsi="Times New Roman" w:cs="Times New Roman"/>
                <w:strike/>
                <w:color w:val="FF0000"/>
                <w:sz w:val="18"/>
                <w:szCs w:val="18"/>
              </w:rPr>
            </w:pPr>
          </w:p>
          <w:p w14:paraId="18807256" w14:textId="77777777" w:rsidR="00F86078" w:rsidRPr="009B69AF" w:rsidRDefault="00FF52E7"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Chunyu Hu</w:t>
            </w:r>
            <w:r w:rsidRPr="009B69AF">
              <w:rPr>
                <w:rFonts w:ascii="Times New Roman" w:hAnsi="Times New Roman" w:cs="Times New Roman"/>
                <w:bCs/>
                <w:strike/>
                <w:color w:val="FF0000"/>
                <w:sz w:val="18"/>
                <w:szCs w:val="18"/>
              </w:rPr>
              <w:tab/>
              <w:t>22/1470r6</w:t>
            </w:r>
            <w:r w:rsidR="00F86078" w:rsidRPr="009B69AF">
              <w:rPr>
                <w:rFonts w:ascii="Times New Roman" w:hAnsi="Times New Roman" w:cs="Times New Roman"/>
                <w:bCs/>
                <w:strike/>
                <w:color w:val="FF0000"/>
                <w:sz w:val="18"/>
                <w:szCs w:val="18"/>
              </w:rPr>
              <w:t xml:space="preserve"> </w:t>
            </w:r>
          </w:p>
          <w:p w14:paraId="12AF0BCF"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6064D160"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44C7D253" w14:textId="16C12D2A" w:rsidR="00FF52E7" w:rsidRPr="009B69AF" w:rsidRDefault="00FF52E7" w:rsidP="00FF52E7">
            <w:pPr>
              <w:suppressAutoHyphens/>
              <w:spacing w:after="0"/>
              <w:rPr>
                <w:rFonts w:ascii="Times New Roman" w:hAnsi="Times New Roman" w:cs="Times New Roman"/>
                <w:bCs/>
                <w:strike/>
                <w:color w:val="FF0000"/>
                <w:sz w:val="18"/>
                <w:szCs w:val="18"/>
              </w:rPr>
            </w:pPr>
          </w:p>
        </w:tc>
      </w:tr>
      <w:tr w:rsidR="00FF52E7" w:rsidRPr="008B0293" w14:paraId="4543CDFC" w14:textId="77777777" w:rsidTr="00221221">
        <w:trPr>
          <w:trHeight w:val="220"/>
          <w:jc w:val="center"/>
        </w:trPr>
        <w:tc>
          <w:tcPr>
            <w:tcW w:w="715" w:type="dxa"/>
            <w:shd w:val="clear" w:color="auto" w:fill="auto"/>
            <w:noWrap/>
          </w:tcPr>
          <w:p w14:paraId="66FE61C6" w14:textId="687A3BDA" w:rsidR="00FF52E7" w:rsidRPr="00237700" w:rsidRDefault="00FF52E7" w:rsidP="00FF52E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12706</w:t>
            </w:r>
          </w:p>
        </w:tc>
        <w:tc>
          <w:tcPr>
            <w:tcW w:w="990" w:type="dxa"/>
          </w:tcPr>
          <w:p w14:paraId="47F9DA4C" w14:textId="345716F4" w:rsidR="00FF52E7" w:rsidRPr="00237700" w:rsidRDefault="00FF52E7" w:rsidP="00FF52E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Arik Klein</w:t>
            </w:r>
          </w:p>
        </w:tc>
        <w:tc>
          <w:tcPr>
            <w:tcW w:w="900" w:type="dxa"/>
            <w:shd w:val="clear" w:color="auto" w:fill="auto"/>
            <w:noWrap/>
          </w:tcPr>
          <w:p w14:paraId="573868A1" w14:textId="6AC8E8D8" w:rsidR="00FF52E7" w:rsidRPr="00237700" w:rsidRDefault="00FF52E7" w:rsidP="00FF52E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3.2</w:t>
            </w:r>
          </w:p>
        </w:tc>
        <w:tc>
          <w:tcPr>
            <w:tcW w:w="720" w:type="dxa"/>
          </w:tcPr>
          <w:p w14:paraId="2A12CC38" w14:textId="389986D4" w:rsidR="00FF52E7" w:rsidRPr="00237700" w:rsidRDefault="00FF52E7" w:rsidP="00FF52E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0.00</w:t>
            </w:r>
          </w:p>
        </w:tc>
        <w:tc>
          <w:tcPr>
            <w:tcW w:w="2520" w:type="dxa"/>
            <w:shd w:val="clear" w:color="auto" w:fill="auto"/>
            <w:noWrap/>
          </w:tcPr>
          <w:p w14:paraId="2E31511E" w14:textId="74D63D44" w:rsidR="00FF52E7" w:rsidRPr="00237700" w:rsidRDefault="00FF52E7" w:rsidP="00FF52E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 definition for EMLMR operation is missing (compared to EMLSR existing definition). Please add a corresponding definition.</w:t>
            </w:r>
          </w:p>
        </w:tc>
        <w:tc>
          <w:tcPr>
            <w:tcW w:w="2340" w:type="dxa"/>
            <w:shd w:val="clear" w:color="auto" w:fill="auto"/>
            <w:noWrap/>
          </w:tcPr>
          <w:p w14:paraId="3501BE65" w14:textId="59F95A21" w:rsidR="00FF52E7" w:rsidRPr="00237700" w:rsidRDefault="00FF52E7" w:rsidP="00FF52E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As in comment</w:t>
            </w:r>
          </w:p>
        </w:tc>
        <w:tc>
          <w:tcPr>
            <w:tcW w:w="3150" w:type="dxa"/>
            <w:shd w:val="clear" w:color="auto" w:fill="auto"/>
          </w:tcPr>
          <w:p w14:paraId="77BE3AB4" w14:textId="337564B5" w:rsidR="00BA6A2C" w:rsidRDefault="00BA6A2C" w:rsidP="00BA6A2C">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w:t>
            </w:r>
            <w:del w:id="1223" w:author="Alfred Aster" w:date="2022-10-20T14:58:00Z">
              <w:r w:rsidDel="004F3BCE">
                <w:rPr>
                  <w:rFonts w:ascii="Times New Roman" w:hAnsi="Times New Roman" w:cs="Times New Roman"/>
                  <w:bCs/>
                  <w:sz w:val="18"/>
                  <w:szCs w:val="18"/>
                </w:rPr>
                <w:delText>ed</w:delText>
              </w:r>
            </w:del>
            <w:ins w:id="1224"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comment resolutions in “document”, however the group could not reach consensus on a proposed change that would resolve the comment.</w:t>
            </w:r>
          </w:p>
          <w:p w14:paraId="11FC827B" w14:textId="42DE5D2D" w:rsidR="00FF52E7" w:rsidRPr="00237700" w:rsidRDefault="00FF52E7" w:rsidP="00FF52E7">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15, 2022, but no straw poll is conducted yet.</w:t>
            </w:r>
          </w:p>
          <w:p w14:paraId="201466C3" w14:textId="77777777" w:rsidR="00FF52E7" w:rsidRPr="00237700" w:rsidRDefault="00FF52E7" w:rsidP="00FF52E7">
            <w:pPr>
              <w:suppressAutoHyphens/>
              <w:spacing w:after="0"/>
              <w:rPr>
                <w:rFonts w:ascii="Times New Roman" w:hAnsi="Times New Roman" w:cs="Times New Roman"/>
                <w:sz w:val="18"/>
                <w:szCs w:val="18"/>
              </w:rPr>
            </w:pPr>
          </w:p>
          <w:p w14:paraId="27C7BC51" w14:textId="77777777" w:rsidR="00F86078" w:rsidRDefault="00FF52E7" w:rsidP="00F86078">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Stephen McCann</w:t>
            </w:r>
            <w:r w:rsidRPr="00237700">
              <w:rPr>
                <w:rFonts w:ascii="Times New Roman" w:hAnsi="Times New Roman" w:cs="Times New Roman"/>
                <w:bCs/>
                <w:sz w:val="18"/>
                <w:szCs w:val="18"/>
              </w:rPr>
              <w:tab/>
              <w:t>22/1196r5</w:t>
            </w:r>
            <w:r w:rsidR="00F86078">
              <w:rPr>
                <w:rFonts w:ascii="Times New Roman" w:hAnsi="Times New Roman" w:cs="Times New Roman"/>
                <w:bCs/>
                <w:sz w:val="18"/>
                <w:szCs w:val="18"/>
              </w:rPr>
              <w:t xml:space="preserve"> </w:t>
            </w:r>
          </w:p>
          <w:p w14:paraId="349028E6"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197DBF3F" w14:textId="5F74B098" w:rsidR="00F86078" w:rsidRPr="005B4DAB" w:rsidRDefault="00F86078" w:rsidP="00F86078">
            <w:pPr>
              <w:suppressAutoHyphens/>
              <w:spacing w:after="0"/>
              <w:rPr>
                <w:rFonts w:ascii="Times New Roman" w:hAnsi="Times New Roman" w:cs="Times New Roman"/>
                <w:bCs/>
                <w:color w:val="00B050"/>
                <w:sz w:val="18"/>
                <w:szCs w:val="18"/>
              </w:rPr>
            </w:pPr>
            <w:r w:rsidRPr="005B4DAB">
              <w:rPr>
                <w:rFonts w:ascii="Times New Roman" w:hAnsi="Times New Roman" w:cs="Times New Roman"/>
                <w:bCs/>
                <w:color w:val="00B050"/>
                <w:sz w:val="18"/>
                <w:szCs w:val="18"/>
              </w:rPr>
              <w:t>&lt;</w:t>
            </w:r>
            <w:r w:rsidR="00E04B2B" w:rsidRPr="005B4DAB">
              <w:rPr>
                <w:rFonts w:ascii="Times New Roman" w:hAnsi="Times New Roman" w:cs="Times New Roman"/>
                <w:bCs/>
                <w:color w:val="00B050"/>
                <w:sz w:val="18"/>
                <w:szCs w:val="18"/>
              </w:rPr>
              <w:t xml:space="preserve">A new definition for EMLMR was presented at the September interim TGbe session, but no conclusion of how the definition should be updated, could </w:t>
            </w:r>
            <w:r w:rsidR="00E04B2B" w:rsidRPr="005B4DAB">
              <w:rPr>
                <w:rFonts w:ascii="Times New Roman" w:hAnsi="Times New Roman" w:cs="Times New Roman"/>
                <w:bCs/>
                <w:color w:val="00B050"/>
                <w:sz w:val="18"/>
                <w:szCs w:val="18"/>
              </w:rPr>
              <w:lastRenderedPageBreak/>
              <w:t>be reached by the members. The discussion continues by email</w:t>
            </w:r>
            <w:r w:rsidRPr="005B4DAB">
              <w:rPr>
                <w:rFonts w:ascii="Times New Roman" w:hAnsi="Times New Roman" w:cs="Times New Roman"/>
                <w:bCs/>
                <w:color w:val="00B050"/>
                <w:sz w:val="18"/>
                <w:szCs w:val="18"/>
              </w:rPr>
              <w:t>&gt;</w:t>
            </w:r>
          </w:p>
          <w:p w14:paraId="1EF20202" w14:textId="081E9680" w:rsidR="00FF52E7" w:rsidRPr="00237700" w:rsidRDefault="00FF52E7" w:rsidP="00FF52E7">
            <w:pPr>
              <w:suppressAutoHyphens/>
              <w:spacing w:after="0"/>
              <w:rPr>
                <w:rFonts w:ascii="Times New Roman" w:hAnsi="Times New Roman" w:cs="Times New Roman"/>
                <w:bCs/>
                <w:sz w:val="18"/>
                <w:szCs w:val="18"/>
              </w:rPr>
            </w:pPr>
          </w:p>
        </w:tc>
      </w:tr>
      <w:tr w:rsidR="00725AB5" w:rsidRPr="008B0293" w14:paraId="4E12320D" w14:textId="77777777" w:rsidTr="00221221">
        <w:trPr>
          <w:trHeight w:val="220"/>
          <w:jc w:val="center"/>
        </w:trPr>
        <w:tc>
          <w:tcPr>
            <w:tcW w:w="715" w:type="dxa"/>
            <w:shd w:val="clear" w:color="auto" w:fill="auto"/>
            <w:noWrap/>
          </w:tcPr>
          <w:p w14:paraId="55420C6B" w14:textId="6E3B03EB" w:rsidR="00725AB5" w:rsidRPr="00237700" w:rsidRDefault="00725AB5" w:rsidP="00725AB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lastRenderedPageBreak/>
              <w:t>12717</w:t>
            </w:r>
          </w:p>
        </w:tc>
        <w:tc>
          <w:tcPr>
            <w:tcW w:w="990" w:type="dxa"/>
          </w:tcPr>
          <w:p w14:paraId="61E356D6" w14:textId="69123ACA" w:rsidR="00725AB5" w:rsidRPr="00237700" w:rsidRDefault="00725AB5" w:rsidP="00725AB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Pascal VIGER</w:t>
            </w:r>
          </w:p>
        </w:tc>
        <w:tc>
          <w:tcPr>
            <w:tcW w:w="900" w:type="dxa"/>
            <w:shd w:val="clear" w:color="auto" w:fill="auto"/>
            <w:noWrap/>
          </w:tcPr>
          <w:p w14:paraId="69873425" w14:textId="2BA9220E" w:rsidR="00725AB5" w:rsidRPr="00237700" w:rsidRDefault="00725AB5" w:rsidP="00725AB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35.3.22</w:t>
            </w:r>
          </w:p>
        </w:tc>
        <w:tc>
          <w:tcPr>
            <w:tcW w:w="720" w:type="dxa"/>
          </w:tcPr>
          <w:p w14:paraId="02E85892" w14:textId="128C2BA9" w:rsidR="00725AB5" w:rsidRPr="00237700" w:rsidRDefault="00725AB5" w:rsidP="00725AB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478.07</w:t>
            </w:r>
          </w:p>
        </w:tc>
        <w:tc>
          <w:tcPr>
            <w:tcW w:w="2520" w:type="dxa"/>
            <w:shd w:val="clear" w:color="auto" w:fill="auto"/>
            <w:noWrap/>
          </w:tcPr>
          <w:p w14:paraId="269A8673" w14:textId="12123AC3" w:rsidR="00725AB5" w:rsidRPr="00237700" w:rsidRDefault="00725AB5" w:rsidP="00725AB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The transmission of direct link frames should</w:t>
            </w:r>
            <w:r w:rsidRPr="00237700">
              <w:rPr>
                <w:rFonts w:ascii="Times New Roman" w:hAnsi="Times New Roman" w:cs="Times New Roman"/>
                <w:sz w:val="18"/>
                <w:szCs w:val="18"/>
              </w:rPr>
              <w:br/>
              <w:t xml:space="preserve">be enabled by using MU-RTS TXS Trigger frames in an r-TWT period. In that case, the EHT STA is an r-TWT scheduled STA having specified a QoS Characteristics element accordingly. Issue is that P2P recipient is not aware of </w:t>
            </w:r>
            <w:proofErr w:type="spellStart"/>
            <w:r w:rsidRPr="00237700">
              <w:rPr>
                <w:rFonts w:ascii="Times New Roman" w:hAnsi="Times New Roman" w:cs="Times New Roman"/>
                <w:sz w:val="18"/>
                <w:szCs w:val="18"/>
              </w:rPr>
              <w:t>su</w:t>
            </w:r>
            <w:proofErr w:type="spellEnd"/>
            <w:del w:id="1225" w:author="Alfred Aster" w:date="2022-10-20T14:58:00Z">
              <w:r w:rsidRPr="00237700" w:rsidDel="004F3BCE">
                <w:rPr>
                  <w:rFonts w:ascii="Times New Roman" w:hAnsi="Times New Roman" w:cs="Times New Roman"/>
                  <w:sz w:val="18"/>
                  <w:szCs w:val="18"/>
                </w:rPr>
                <w:delText>ch negociati</w:delText>
              </w:r>
            </w:del>
            <w:ins w:id="1226" w:author="Alfred Aster" w:date="2022-10-20T14:58:00Z">
              <w:r w:rsidR="004F3BCE">
                <w:rPr>
                  <w:rFonts w:ascii="Times New Roman" w:hAnsi="Times New Roman" w:cs="Times New Roman"/>
                  <w:sz w:val="18"/>
                  <w:szCs w:val="18"/>
                </w:rPr>
                <w:pgNum/>
              </w:r>
              <w:proofErr w:type="spellStart"/>
              <w:r w:rsidR="004F3BCE">
                <w:rPr>
                  <w:rFonts w:ascii="Times New Roman" w:hAnsi="Times New Roman" w:cs="Times New Roman"/>
                  <w:sz w:val="18"/>
                  <w:szCs w:val="18"/>
                </w:rPr>
                <w:t>ropped</w:t>
              </w:r>
              <w:proofErr w:type="spellEnd"/>
              <w:r w:rsidR="004F3BCE">
                <w:rPr>
                  <w:rFonts w:ascii="Times New Roman" w:hAnsi="Times New Roman" w:cs="Times New Roman"/>
                  <w:sz w:val="18"/>
                  <w:szCs w:val="18"/>
                </w:rPr>
                <w:pgNum/>
              </w:r>
              <w:r w:rsidR="004F3BCE">
                <w:rPr>
                  <w:rFonts w:ascii="Times New Roman" w:hAnsi="Times New Roman" w:cs="Times New Roman"/>
                  <w:sz w:val="18"/>
                  <w:szCs w:val="18"/>
                </w:rPr>
                <w:t>t</w:t>
              </w:r>
              <w:r w:rsidR="004F3BCE">
                <w:rPr>
                  <w:rFonts w:ascii="Times New Roman" w:hAnsi="Times New Roman" w:cs="Times New Roman"/>
                  <w:sz w:val="18"/>
                  <w:szCs w:val="18"/>
                </w:rPr>
                <w:pgNum/>
              </w:r>
              <w:proofErr w:type="spellStart"/>
              <w:proofErr w:type="gramStart"/>
              <w:r w:rsidR="004F3BCE">
                <w:rPr>
                  <w:rFonts w:ascii="Times New Roman" w:hAnsi="Times New Roman" w:cs="Times New Roman"/>
                  <w:sz w:val="18"/>
                  <w:szCs w:val="18"/>
                </w:rPr>
                <w:t>on</w:t>
              </w:r>
            </w:ins>
            <w:r w:rsidRPr="00237700">
              <w:rPr>
                <w:rFonts w:ascii="Times New Roman" w:hAnsi="Times New Roman" w:cs="Times New Roman"/>
                <w:sz w:val="18"/>
                <w:szCs w:val="18"/>
              </w:rPr>
              <w:t>ons</w:t>
            </w:r>
            <w:proofErr w:type="spellEnd"/>
            <w:r w:rsidRPr="00237700">
              <w:rPr>
                <w:rFonts w:ascii="Times New Roman" w:hAnsi="Times New Roman" w:cs="Times New Roman"/>
                <w:sz w:val="18"/>
                <w:szCs w:val="18"/>
              </w:rPr>
              <w:t>, and</w:t>
            </w:r>
            <w:proofErr w:type="gramEnd"/>
            <w:r w:rsidRPr="00237700">
              <w:rPr>
                <w:rFonts w:ascii="Times New Roman" w:hAnsi="Times New Roman" w:cs="Times New Roman"/>
                <w:sz w:val="18"/>
                <w:szCs w:val="18"/>
              </w:rPr>
              <w:t xml:space="preserve"> may be in doze state for TWT SP it is not member of (initiating P2P STA is member of). There is high risk of lost TWT/TXS resource (not used)</w:t>
            </w:r>
          </w:p>
        </w:tc>
        <w:tc>
          <w:tcPr>
            <w:tcW w:w="2340" w:type="dxa"/>
            <w:shd w:val="clear" w:color="auto" w:fill="auto"/>
            <w:noWrap/>
          </w:tcPr>
          <w:p w14:paraId="1124A01B" w14:textId="3E7B4480" w:rsidR="00725AB5" w:rsidRPr="00237700" w:rsidRDefault="00725AB5" w:rsidP="00725AB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t xml:space="preserve">Make the recipient P2P STA aware of the TWT membership. It thus can be awake for the service periods to come in this </w:t>
            </w:r>
            <w:proofErr w:type="spellStart"/>
            <w:r w:rsidRPr="00237700">
              <w:rPr>
                <w:rFonts w:ascii="Times New Roman" w:hAnsi="Times New Roman" w:cs="Times New Roman"/>
                <w:sz w:val="18"/>
                <w:szCs w:val="18"/>
              </w:rPr>
              <w:t>rTWT</w:t>
            </w:r>
            <w:proofErr w:type="spellEnd"/>
            <w:r w:rsidRPr="00237700">
              <w:rPr>
                <w:rFonts w:ascii="Times New Roman" w:hAnsi="Times New Roman" w:cs="Times New Roman"/>
                <w:sz w:val="18"/>
                <w:szCs w:val="18"/>
              </w:rPr>
              <w:t xml:space="preserve"> schedule, hence be available for P2P communication with the initiator peer STA.</w:t>
            </w:r>
          </w:p>
        </w:tc>
        <w:tc>
          <w:tcPr>
            <w:tcW w:w="3150" w:type="dxa"/>
            <w:shd w:val="clear" w:color="auto" w:fill="auto"/>
          </w:tcPr>
          <w:p w14:paraId="69B72C73" w14:textId="1D1B7F7F" w:rsidR="00BA6A2C" w:rsidRDefault="00BA6A2C" w:rsidP="00BA6A2C">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w:t>
            </w:r>
            <w:del w:id="1227" w:author="Alfred Aster" w:date="2022-10-20T14:58:00Z">
              <w:r w:rsidDel="004F3BCE">
                <w:rPr>
                  <w:rFonts w:ascii="Times New Roman" w:hAnsi="Times New Roman" w:cs="Times New Roman"/>
                  <w:bCs/>
                  <w:sz w:val="18"/>
                  <w:szCs w:val="18"/>
                </w:rPr>
                <w:delText>ed</w:delText>
              </w:r>
            </w:del>
            <w:ins w:id="1228"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comment resolutions in “document”, however the group could not reach consensus on a proposed change that would resolve the comment.</w:t>
            </w:r>
          </w:p>
          <w:p w14:paraId="110717C2" w14:textId="1536D6FA" w:rsidR="00725AB5" w:rsidRPr="00237700" w:rsidRDefault="00725AB5" w:rsidP="00725AB5">
            <w:pPr>
              <w:suppressAutoHyphens/>
              <w:spacing w:after="0"/>
              <w:rPr>
                <w:rFonts w:ascii="Times New Roman" w:hAnsi="Times New Roman" w:cs="Times New Roman"/>
                <w:sz w:val="18"/>
                <w:szCs w:val="18"/>
              </w:rPr>
            </w:pPr>
            <w:r w:rsidRPr="00237700">
              <w:rPr>
                <w:rFonts w:ascii="Times New Roman" w:hAnsi="Times New Roman" w:cs="Times New Roman"/>
                <w:sz w:val="18"/>
                <w:szCs w:val="18"/>
              </w:rPr>
              <w:br/>
              <w:t>This CID is discussed on September 9, 2022, but no straw poll is conducted yet.</w:t>
            </w:r>
          </w:p>
          <w:p w14:paraId="7083FE2C" w14:textId="77777777" w:rsidR="00725AB5" w:rsidRPr="00237700" w:rsidRDefault="00725AB5" w:rsidP="00725AB5">
            <w:pPr>
              <w:suppressAutoHyphens/>
              <w:spacing w:after="0"/>
              <w:rPr>
                <w:rFonts w:ascii="Times New Roman" w:hAnsi="Times New Roman" w:cs="Times New Roman"/>
                <w:sz w:val="18"/>
                <w:szCs w:val="18"/>
              </w:rPr>
            </w:pPr>
          </w:p>
          <w:p w14:paraId="29A3DF93" w14:textId="77777777" w:rsidR="00F86078" w:rsidRDefault="00725AB5" w:rsidP="00F86078">
            <w:pPr>
              <w:suppressAutoHyphens/>
              <w:spacing w:after="0"/>
              <w:rPr>
                <w:rFonts w:ascii="Times New Roman" w:hAnsi="Times New Roman" w:cs="Times New Roman"/>
                <w:bCs/>
                <w:sz w:val="18"/>
                <w:szCs w:val="18"/>
              </w:rPr>
            </w:pPr>
            <w:r w:rsidRPr="00237700">
              <w:rPr>
                <w:rFonts w:ascii="Times New Roman" w:hAnsi="Times New Roman" w:cs="Times New Roman"/>
                <w:bCs/>
                <w:sz w:val="18"/>
                <w:szCs w:val="18"/>
              </w:rPr>
              <w:t>Dibakar Das</w:t>
            </w:r>
            <w:r w:rsidRPr="00237700">
              <w:rPr>
                <w:rFonts w:ascii="Times New Roman" w:hAnsi="Times New Roman" w:cs="Times New Roman"/>
                <w:bCs/>
                <w:sz w:val="18"/>
                <w:szCs w:val="18"/>
              </w:rPr>
              <w:tab/>
              <w:t>22/1187r1</w:t>
            </w:r>
            <w:r w:rsidR="00F86078">
              <w:rPr>
                <w:rFonts w:ascii="Times New Roman" w:hAnsi="Times New Roman" w:cs="Times New Roman"/>
                <w:bCs/>
                <w:sz w:val="18"/>
                <w:szCs w:val="18"/>
              </w:rPr>
              <w:t xml:space="preserve"> </w:t>
            </w:r>
          </w:p>
          <w:p w14:paraId="0EC4D6C2"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306F877A" w14:textId="356F9BD2" w:rsidR="00F86078" w:rsidRPr="008A7AF3" w:rsidRDefault="00F86078" w:rsidP="00F86078">
            <w:pPr>
              <w:suppressAutoHyphens/>
              <w:spacing w:after="0"/>
              <w:rPr>
                <w:rFonts w:ascii="Times New Roman" w:hAnsi="Times New Roman" w:cs="Times New Roman"/>
                <w:bCs/>
                <w:color w:val="00B050"/>
                <w:sz w:val="18"/>
                <w:szCs w:val="18"/>
              </w:rPr>
            </w:pPr>
            <w:r w:rsidRPr="008A7AF3">
              <w:rPr>
                <w:rFonts w:ascii="Times New Roman" w:hAnsi="Times New Roman" w:cs="Times New Roman"/>
                <w:bCs/>
                <w:color w:val="00B050"/>
                <w:sz w:val="18"/>
                <w:szCs w:val="18"/>
              </w:rPr>
              <w:t>&lt;</w:t>
            </w:r>
            <w:r w:rsidR="00FE07EC" w:rsidRPr="008A7AF3">
              <w:rPr>
                <w:color w:val="00B050"/>
              </w:rPr>
              <w:t xml:space="preserve"> </w:t>
            </w:r>
            <w:r w:rsidR="00FE07EC" w:rsidRPr="008A7AF3">
              <w:rPr>
                <w:rFonts w:ascii="Times New Roman" w:hAnsi="Times New Roman" w:cs="Times New Roman"/>
                <w:bCs/>
                <w:color w:val="00B050"/>
                <w:sz w:val="18"/>
                <w:szCs w:val="18"/>
              </w:rPr>
              <w:t xml:space="preserve">We proposed to reject this CID since (a) the peer STAs can negotiate own TWT SPs and (b) the other peer may be in active mode anyway so that it does not care about wake schedule. During discussions IMO the commenter did not clarify in sufficient details why this is not sufficient. </w:t>
            </w:r>
            <w:r w:rsidRPr="008A7AF3">
              <w:rPr>
                <w:rFonts w:ascii="Times New Roman" w:hAnsi="Times New Roman" w:cs="Times New Roman"/>
                <w:bCs/>
                <w:color w:val="00B050"/>
                <w:sz w:val="18"/>
                <w:szCs w:val="18"/>
              </w:rPr>
              <w:t>&gt;</w:t>
            </w:r>
          </w:p>
          <w:p w14:paraId="451EEA60" w14:textId="41AD133C" w:rsidR="00725AB5" w:rsidRPr="00237700" w:rsidRDefault="00725AB5" w:rsidP="00725AB5">
            <w:pPr>
              <w:suppressAutoHyphens/>
              <w:spacing w:after="0"/>
              <w:rPr>
                <w:rFonts w:ascii="Times New Roman" w:hAnsi="Times New Roman" w:cs="Times New Roman"/>
                <w:bCs/>
                <w:sz w:val="18"/>
                <w:szCs w:val="18"/>
              </w:rPr>
            </w:pPr>
          </w:p>
        </w:tc>
      </w:tr>
      <w:tr w:rsidR="00725AB5" w:rsidRPr="008B0293" w14:paraId="4DB9E9AE" w14:textId="77777777" w:rsidTr="00221221">
        <w:trPr>
          <w:trHeight w:val="220"/>
          <w:jc w:val="center"/>
        </w:trPr>
        <w:tc>
          <w:tcPr>
            <w:tcW w:w="715" w:type="dxa"/>
            <w:shd w:val="clear" w:color="auto" w:fill="auto"/>
            <w:noWrap/>
          </w:tcPr>
          <w:p w14:paraId="2B16FA03" w14:textId="7B66514A" w:rsidR="00725AB5" w:rsidRPr="009B69AF" w:rsidRDefault="00725AB5" w:rsidP="00725AB5">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12720</w:t>
            </w:r>
          </w:p>
        </w:tc>
        <w:tc>
          <w:tcPr>
            <w:tcW w:w="990" w:type="dxa"/>
          </w:tcPr>
          <w:p w14:paraId="2B81FE09" w14:textId="1F497208" w:rsidR="00725AB5" w:rsidRPr="009B69AF" w:rsidRDefault="00725AB5" w:rsidP="00725AB5">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Pascal VIGER</w:t>
            </w:r>
          </w:p>
        </w:tc>
        <w:tc>
          <w:tcPr>
            <w:tcW w:w="900" w:type="dxa"/>
            <w:shd w:val="clear" w:color="auto" w:fill="auto"/>
            <w:noWrap/>
          </w:tcPr>
          <w:p w14:paraId="34FB7AE8" w14:textId="19FFCA34" w:rsidR="00725AB5" w:rsidRPr="009B69AF" w:rsidRDefault="00725AB5" w:rsidP="00725AB5">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35.9.2.2</w:t>
            </w:r>
          </w:p>
        </w:tc>
        <w:tc>
          <w:tcPr>
            <w:tcW w:w="720" w:type="dxa"/>
          </w:tcPr>
          <w:p w14:paraId="2EA6F5BE" w14:textId="04FCEF5B" w:rsidR="00725AB5" w:rsidRPr="009B69AF" w:rsidRDefault="00725AB5" w:rsidP="00725AB5">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511.40</w:t>
            </w:r>
          </w:p>
        </w:tc>
        <w:tc>
          <w:tcPr>
            <w:tcW w:w="2520" w:type="dxa"/>
            <w:shd w:val="clear" w:color="auto" w:fill="auto"/>
            <w:noWrap/>
          </w:tcPr>
          <w:p w14:paraId="562E3D3C" w14:textId="76772DF4" w:rsidR="00725AB5" w:rsidRPr="009B69AF" w:rsidRDefault="00725AB5" w:rsidP="00725AB5">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The transmission of direct link frames is possible by using MU-RTS TXS Trigger frames in an r-TWT period. As already done for UL/DL, please consider a restricted P2P Link bitmap for such a P2P latency sensitive traffic.</w:t>
            </w:r>
          </w:p>
        </w:tc>
        <w:tc>
          <w:tcPr>
            <w:tcW w:w="2340" w:type="dxa"/>
            <w:shd w:val="clear" w:color="auto" w:fill="auto"/>
            <w:noWrap/>
          </w:tcPr>
          <w:p w14:paraId="46EFFE03" w14:textId="552AD6CF" w:rsidR="00725AB5" w:rsidRPr="009B69AF" w:rsidRDefault="00725AB5" w:rsidP="00725AB5">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as per comment</w:t>
            </w:r>
          </w:p>
        </w:tc>
        <w:tc>
          <w:tcPr>
            <w:tcW w:w="3150" w:type="dxa"/>
            <w:shd w:val="clear" w:color="auto" w:fill="auto"/>
          </w:tcPr>
          <w:p w14:paraId="50CFD969" w14:textId="77777777" w:rsidR="0005387E" w:rsidRPr="009B69AF" w:rsidRDefault="0005387E" w:rsidP="0005387E">
            <w:pPr>
              <w:suppressAutoHyphens/>
              <w:spacing w:after="0"/>
              <w:rPr>
                <w:ins w:id="1229" w:author="Alfred Aster" w:date="2022-10-16T22:15:00Z"/>
                <w:rFonts w:ascii="Times New Roman" w:hAnsi="Times New Roman" w:cs="Times New Roman"/>
                <w:bCs/>
                <w:strike/>
                <w:color w:val="FF0000"/>
                <w:sz w:val="18"/>
                <w:szCs w:val="18"/>
              </w:rPr>
            </w:pPr>
            <w:ins w:id="1230" w:author="Alfred Aster" w:date="2022-10-16T22:15:00Z">
              <w:r w:rsidRPr="009B69AF">
                <w:rPr>
                  <w:rFonts w:ascii="Times New Roman" w:hAnsi="Times New Roman" w:cs="Times New Roman"/>
                  <w:bCs/>
                  <w:strike/>
                  <w:color w:val="FF0000"/>
                  <w:sz w:val="18"/>
                  <w:szCs w:val="18"/>
                </w:rPr>
                <w:t>Pending SP</w:t>
              </w:r>
            </w:ins>
          </w:p>
          <w:p w14:paraId="50D46570" w14:textId="77777777" w:rsidR="0005387E" w:rsidRPr="009B69AF" w:rsidRDefault="0005387E" w:rsidP="0005387E">
            <w:pPr>
              <w:suppressAutoHyphens/>
              <w:spacing w:after="0"/>
              <w:rPr>
                <w:ins w:id="1231" w:author="Alfred Aster" w:date="2022-10-16T22:15:00Z"/>
                <w:rFonts w:ascii="Times New Roman" w:hAnsi="Times New Roman" w:cs="Times New Roman"/>
                <w:bCs/>
                <w:strike/>
                <w:color w:val="FF0000"/>
                <w:sz w:val="18"/>
                <w:szCs w:val="18"/>
              </w:rPr>
            </w:pPr>
          </w:p>
          <w:p w14:paraId="3C96ABC7" w14:textId="1775D44A" w:rsidR="00BA6A2C" w:rsidRPr="009B69AF" w:rsidRDefault="00BA6A2C" w:rsidP="00BA6A2C">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232" w:author="Alfred Aster" w:date="2022-10-20T14:58:00Z">
              <w:r w:rsidRPr="009B69AF" w:rsidDel="004F3BCE">
                <w:rPr>
                  <w:rFonts w:ascii="Times New Roman" w:hAnsi="Times New Roman" w:cs="Times New Roman"/>
                  <w:bCs/>
                  <w:strike/>
                  <w:color w:val="FF0000"/>
                  <w:sz w:val="18"/>
                  <w:szCs w:val="18"/>
                </w:rPr>
                <w:delText>ed</w:delText>
              </w:r>
            </w:del>
            <w:ins w:id="1233"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1469D197" w14:textId="33A85D63" w:rsidR="00725AB5" w:rsidRPr="009B69AF" w:rsidRDefault="00725AB5" w:rsidP="00725AB5">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9, 2022, but no straw poll is conducted yet.</w:t>
            </w:r>
            <w:r w:rsidRPr="009B69AF">
              <w:rPr>
                <w:rFonts w:ascii="Times New Roman" w:hAnsi="Times New Roman" w:cs="Times New Roman"/>
                <w:strike/>
                <w:color w:val="FF0000"/>
                <w:sz w:val="18"/>
                <w:szCs w:val="18"/>
              </w:rPr>
              <w:br/>
            </w:r>
          </w:p>
          <w:p w14:paraId="4C221C08" w14:textId="77777777" w:rsidR="00725AB5" w:rsidRPr="009B69AF" w:rsidRDefault="00725AB5" w:rsidP="00725AB5">
            <w:pPr>
              <w:suppressAutoHyphens/>
              <w:spacing w:after="0"/>
              <w:rPr>
                <w:rFonts w:ascii="Times New Roman" w:hAnsi="Times New Roman" w:cs="Times New Roman"/>
                <w:strike/>
                <w:color w:val="FF0000"/>
                <w:sz w:val="18"/>
                <w:szCs w:val="18"/>
              </w:rPr>
            </w:pPr>
          </w:p>
          <w:p w14:paraId="39B3A182" w14:textId="77777777" w:rsidR="00F86078" w:rsidRPr="009B69AF" w:rsidRDefault="00725AB5"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Chunyu Hu</w:t>
            </w:r>
            <w:r w:rsidRPr="009B69AF">
              <w:rPr>
                <w:rFonts w:ascii="Times New Roman" w:hAnsi="Times New Roman" w:cs="Times New Roman"/>
                <w:bCs/>
                <w:strike/>
                <w:color w:val="FF0000"/>
                <w:sz w:val="18"/>
                <w:szCs w:val="18"/>
              </w:rPr>
              <w:tab/>
              <w:t>22/1463r2</w:t>
            </w:r>
            <w:r w:rsidR="00F86078" w:rsidRPr="009B69AF">
              <w:rPr>
                <w:rFonts w:ascii="Times New Roman" w:hAnsi="Times New Roman" w:cs="Times New Roman"/>
                <w:bCs/>
                <w:strike/>
                <w:color w:val="FF0000"/>
                <w:sz w:val="18"/>
                <w:szCs w:val="18"/>
              </w:rPr>
              <w:t xml:space="preserve"> </w:t>
            </w:r>
          </w:p>
          <w:p w14:paraId="3B47D896"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4E4CBC99"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7FF0A369" w14:textId="70EC05B5" w:rsidR="00725AB5" w:rsidRPr="009B69AF" w:rsidRDefault="00725AB5" w:rsidP="00725AB5">
            <w:pPr>
              <w:suppressAutoHyphens/>
              <w:spacing w:after="0"/>
              <w:rPr>
                <w:rFonts w:ascii="Times New Roman" w:hAnsi="Times New Roman" w:cs="Times New Roman"/>
                <w:bCs/>
                <w:strike/>
                <w:color w:val="FF0000"/>
                <w:sz w:val="18"/>
                <w:szCs w:val="18"/>
              </w:rPr>
            </w:pPr>
          </w:p>
        </w:tc>
      </w:tr>
      <w:tr w:rsidR="00093564" w:rsidRPr="008B0293" w14:paraId="765CFB22" w14:textId="77777777" w:rsidTr="00221221">
        <w:trPr>
          <w:trHeight w:val="220"/>
          <w:jc w:val="center"/>
        </w:trPr>
        <w:tc>
          <w:tcPr>
            <w:tcW w:w="715" w:type="dxa"/>
            <w:shd w:val="clear" w:color="auto" w:fill="auto"/>
            <w:noWrap/>
          </w:tcPr>
          <w:p w14:paraId="70469FD6" w14:textId="5B319FDD" w:rsidR="00093564" w:rsidRPr="009B69AF" w:rsidRDefault="00093564" w:rsidP="0009356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12748</w:t>
            </w:r>
          </w:p>
        </w:tc>
        <w:tc>
          <w:tcPr>
            <w:tcW w:w="990" w:type="dxa"/>
          </w:tcPr>
          <w:p w14:paraId="606EB699" w14:textId="19CEC7A4" w:rsidR="00093564" w:rsidRPr="009B69AF" w:rsidRDefault="00093564" w:rsidP="0009356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 xml:space="preserve">Patrice </w:t>
            </w:r>
            <w:proofErr w:type="spellStart"/>
            <w:r w:rsidRPr="009B69AF">
              <w:rPr>
                <w:rFonts w:ascii="Times New Roman" w:hAnsi="Times New Roman" w:cs="Times New Roman"/>
                <w:strike/>
                <w:color w:val="FF0000"/>
                <w:sz w:val="18"/>
                <w:szCs w:val="18"/>
              </w:rPr>
              <w:t>Nezou</w:t>
            </w:r>
            <w:proofErr w:type="spellEnd"/>
          </w:p>
        </w:tc>
        <w:tc>
          <w:tcPr>
            <w:tcW w:w="900" w:type="dxa"/>
            <w:shd w:val="clear" w:color="auto" w:fill="auto"/>
            <w:noWrap/>
          </w:tcPr>
          <w:p w14:paraId="125FEE1E" w14:textId="662FB2E2" w:rsidR="00093564" w:rsidRPr="009B69AF" w:rsidRDefault="00093564" w:rsidP="0009356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35.9.4.2</w:t>
            </w:r>
          </w:p>
        </w:tc>
        <w:tc>
          <w:tcPr>
            <w:tcW w:w="720" w:type="dxa"/>
          </w:tcPr>
          <w:p w14:paraId="053EA2E9" w14:textId="4EEE678F" w:rsidR="00093564" w:rsidRPr="009B69AF" w:rsidRDefault="00093564" w:rsidP="0009356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512.25</w:t>
            </w:r>
          </w:p>
        </w:tc>
        <w:tc>
          <w:tcPr>
            <w:tcW w:w="2520" w:type="dxa"/>
            <w:shd w:val="clear" w:color="auto" w:fill="auto"/>
            <w:noWrap/>
          </w:tcPr>
          <w:p w14:paraId="4EFC65FD" w14:textId="2B07C286" w:rsidR="00093564" w:rsidRPr="009B69AF" w:rsidRDefault="00093564" w:rsidP="0009356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An r-TWT scheduling AP may schedule at most one quiet interval that overlaps with a r-TWT SP. Each such quiet interval, referred to as an overlapping quiet interval in this subclause, if scheduled, shall have a duration of 1 TU, and shall start at the same time as the corresponding r-TWT SP.</w:t>
            </w:r>
            <w:r w:rsidRPr="009B69AF">
              <w:rPr>
                <w:rFonts w:ascii="Times New Roman" w:hAnsi="Times New Roman" w:cs="Times New Roman"/>
                <w:strike/>
                <w:color w:val="FF0000"/>
                <w:sz w:val="18"/>
                <w:szCs w:val="18"/>
              </w:rPr>
              <w:br/>
              <w:t>Comment: Usage of quiet element is not sufficient to ensure an accurate starting time of the service period because the support of the quiet element is not mandatory for all STAs.</w:t>
            </w:r>
          </w:p>
        </w:tc>
        <w:tc>
          <w:tcPr>
            <w:tcW w:w="2340" w:type="dxa"/>
            <w:shd w:val="clear" w:color="auto" w:fill="auto"/>
            <w:noWrap/>
          </w:tcPr>
          <w:p w14:paraId="43E16E3B" w14:textId="63BE65E5" w:rsidR="00093564" w:rsidRPr="009B69AF" w:rsidRDefault="00093564" w:rsidP="0009356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Additional mechanism is required.</w:t>
            </w:r>
          </w:p>
        </w:tc>
        <w:tc>
          <w:tcPr>
            <w:tcW w:w="3150" w:type="dxa"/>
            <w:shd w:val="clear" w:color="auto" w:fill="auto"/>
          </w:tcPr>
          <w:p w14:paraId="0EDE0B7E" w14:textId="77777777" w:rsidR="00372862" w:rsidRPr="009B69AF" w:rsidRDefault="00372862" w:rsidP="00372862">
            <w:pPr>
              <w:suppressAutoHyphens/>
              <w:spacing w:after="0"/>
              <w:rPr>
                <w:ins w:id="1234" w:author="Alfred Aster" w:date="2022-10-16T22:17:00Z"/>
                <w:rFonts w:ascii="Times New Roman" w:hAnsi="Times New Roman" w:cs="Times New Roman"/>
                <w:bCs/>
                <w:strike/>
                <w:color w:val="FF0000"/>
                <w:sz w:val="18"/>
                <w:szCs w:val="18"/>
              </w:rPr>
            </w:pPr>
            <w:ins w:id="1235" w:author="Alfred Aster" w:date="2022-10-16T22:17:00Z">
              <w:r w:rsidRPr="009B69AF">
                <w:rPr>
                  <w:rFonts w:ascii="Times New Roman" w:hAnsi="Times New Roman" w:cs="Times New Roman"/>
                  <w:bCs/>
                  <w:strike/>
                  <w:color w:val="FF0000"/>
                  <w:sz w:val="18"/>
                  <w:szCs w:val="18"/>
                </w:rPr>
                <w:t>Pending SP</w:t>
              </w:r>
            </w:ins>
          </w:p>
          <w:p w14:paraId="776B96A5" w14:textId="77777777" w:rsidR="00372862" w:rsidRPr="009B69AF" w:rsidRDefault="00372862" w:rsidP="00372862">
            <w:pPr>
              <w:suppressAutoHyphens/>
              <w:spacing w:after="0"/>
              <w:rPr>
                <w:ins w:id="1236" w:author="Alfred Aster" w:date="2022-10-16T22:17:00Z"/>
                <w:rFonts w:ascii="Times New Roman" w:hAnsi="Times New Roman" w:cs="Times New Roman"/>
                <w:bCs/>
                <w:strike/>
                <w:color w:val="FF0000"/>
                <w:sz w:val="18"/>
                <w:szCs w:val="18"/>
              </w:rPr>
            </w:pPr>
          </w:p>
          <w:p w14:paraId="4C92BA25" w14:textId="1417FF2D" w:rsidR="00093564" w:rsidRPr="009B69AF" w:rsidRDefault="008C027F" w:rsidP="00093564">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237" w:author="Alfred Aster" w:date="2022-10-20T14:58:00Z">
              <w:r w:rsidRPr="009B69AF" w:rsidDel="004F3BCE">
                <w:rPr>
                  <w:rFonts w:ascii="Times New Roman" w:hAnsi="Times New Roman" w:cs="Times New Roman"/>
                  <w:bCs/>
                  <w:strike/>
                  <w:color w:val="FF0000"/>
                  <w:sz w:val="18"/>
                  <w:szCs w:val="18"/>
                </w:rPr>
                <w:delText>ed</w:delText>
              </w:r>
            </w:del>
            <w:ins w:id="1238"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r w:rsidR="00BA6A2C" w:rsidRPr="009B69AF">
              <w:rPr>
                <w:rFonts w:ascii="Times New Roman" w:hAnsi="Times New Roman" w:cs="Times New Roman"/>
                <w:bCs/>
                <w:strike/>
                <w:color w:val="FF0000"/>
                <w:sz w:val="18"/>
                <w:szCs w:val="18"/>
              </w:rPr>
              <w:t>.</w:t>
            </w:r>
          </w:p>
          <w:p w14:paraId="1BFC8110" w14:textId="77777777" w:rsidR="00BA6A2C" w:rsidRPr="009B69AF" w:rsidRDefault="00BA6A2C" w:rsidP="00093564">
            <w:pPr>
              <w:suppressAutoHyphens/>
              <w:spacing w:after="0"/>
              <w:rPr>
                <w:rFonts w:ascii="Times New Roman" w:hAnsi="Times New Roman" w:cs="Times New Roman"/>
                <w:bCs/>
                <w:strike/>
                <w:color w:val="FF0000"/>
                <w:sz w:val="18"/>
                <w:szCs w:val="18"/>
              </w:rPr>
            </w:pPr>
          </w:p>
          <w:p w14:paraId="33FC084A" w14:textId="0A488AAB" w:rsidR="00093564" w:rsidRPr="009B69AF" w:rsidRDefault="00093564" w:rsidP="00093564">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This CID is discussed on September 12 and September 14, 2022, but no straw poll is conducted yet.</w:t>
            </w:r>
          </w:p>
          <w:p w14:paraId="14D6166D" w14:textId="77777777" w:rsidR="00093564" w:rsidRPr="009B69AF" w:rsidRDefault="00093564" w:rsidP="00093564">
            <w:pPr>
              <w:suppressAutoHyphens/>
              <w:spacing w:after="0"/>
              <w:rPr>
                <w:rFonts w:ascii="Times New Roman" w:hAnsi="Times New Roman" w:cs="Times New Roman"/>
                <w:bCs/>
                <w:strike/>
                <w:color w:val="FF0000"/>
                <w:sz w:val="18"/>
                <w:szCs w:val="18"/>
              </w:rPr>
            </w:pPr>
          </w:p>
          <w:p w14:paraId="14691BC2" w14:textId="77777777" w:rsidR="00F86078" w:rsidRPr="009B69AF" w:rsidRDefault="00093564"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Chunyu Hu</w:t>
            </w:r>
            <w:r w:rsidRPr="009B69AF">
              <w:rPr>
                <w:rFonts w:ascii="Times New Roman" w:hAnsi="Times New Roman" w:cs="Times New Roman"/>
                <w:bCs/>
                <w:strike/>
                <w:color w:val="FF0000"/>
                <w:sz w:val="18"/>
                <w:szCs w:val="18"/>
              </w:rPr>
              <w:tab/>
              <w:t>22/1470r6</w:t>
            </w:r>
            <w:r w:rsidR="00F86078" w:rsidRPr="009B69AF">
              <w:rPr>
                <w:rFonts w:ascii="Times New Roman" w:hAnsi="Times New Roman" w:cs="Times New Roman"/>
                <w:bCs/>
                <w:strike/>
                <w:color w:val="FF0000"/>
                <w:sz w:val="18"/>
                <w:szCs w:val="18"/>
              </w:rPr>
              <w:t xml:space="preserve"> </w:t>
            </w:r>
          </w:p>
          <w:p w14:paraId="1F5A8DFC"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7005D256"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3A4EA6AD" w14:textId="2A632C9F" w:rsidR="00093564" w:rsidRPr="009B69AF" w:rsidRDefault="00093564" w:rsidP="00093564">
            <w:pPr>
              <w:suppressAutoHyphens/>
              <w:spacing w:after="0"/>
              <w:rPr>
                <w:rFonts w:ascii="Times New Roman" w:hAnsi="Times New Roman" w:cs="Times New Roman"/>
                <w:bCs/>
                <w:strike/>
                <w:color w:val="FF0000"/>
                <w:sz w:val="18"/>
                <w:szCs w:val="18"/>
              </w:rPr>
            </w:pPr>
          </w:p>
        </w:tc>
      </w:tr>
      <w:tr w:rsidR="00B87AB4" w:rsidRPr="008B0293" w14:paraId="708FEE34" w14:textId="77777777" w:rsidTr="00221221">
        <w:trPr>
          <w:trHeight w:val="220"/>
          <w:jc w:val="center"/>
        </w:trPr>
        <w:tc>
          <w:tcPr>
            <w:tcW w:w="715" w:type="dxa"/>
            <w:shd w:val="clear" w:color="auto" w:fill="auto"/>
            <w:noWrap/>
          </w:tcPr>
          <w:p w14:paraId="681B41B5" w14:textId="7326D87E" w:rsidR="00B87AB4" w:rsidRPr="009B69AF" w:rsidRDefault="00B87AB4" w:rsidP="00B87A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lastRenderedPageBreak/>
              <w:t>12749</w:t>
            </w:r>
          </w:p>
        </w:tc>
        <w:tc>
          <w:tcPr>
            <w:tcW w:w="990" w:type="dxa"/>
          </w:tcPr>
          <w:p w14:paraId="78B4AE6B" w14:textId="344C4273" w:rsidR="00B87AB4" w:rsidRPr="009B69AF" w:rsidRDefault="00B87AB4" w:rsidP="00B87A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 xml:space="preserve">Patrice </w:t>
            </w:r>
            <w:proofErr w:type="spellStart"/>
            <w:r w:rsidRPr="009B69AF">
              <w:rPr>
                <w:rFonts w:ascii="Times New Roman" w:hAnsi="Times New Roman" w:cs="Times New Roman"/>
                <w:strike/>
                <w:color w:val="FF0000"/>
                <w:sz w:val="18"/>
                <w:szCs w:val="18"/>
              </w:rPr>
              <w:t>Nezou</w:t>
            </w:r>
            <w:proofErr w:type="spellEnd"/>
          </w:p>
        </w:tc>
        <w:tc>
          <w:tcPr>
            <w:tcW w:w="900" w:type="dxa"/>
            <w:shd w:val="clear" w:color="auto" w:fill="auto"/>
            <w:noWrap/>
          </w:tcPr>
          <w:p w14:paraId="46942DC4" w14:textId="0C269519" w:rsidR="00B87AB4" w:rsidRPr="009B69AF" w:rsidRDefault="00B87AB4" w:rsidP="00B87A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35.9.4.2</w:t>
            </w:r>
          </w:p>
        </w:tc>
        <w:tc>
          <w:tcPr>
            <w:tcW w:w="720" w:type="dxa"/>
          </w:tcPr>
          <w:p w14:paraId="3DAC8B73" w14:textId="3F329701" w:rsidR="00B87AB4" w:rsidRPr="009B69AF" w:rsidRDefault="00B87AB4" w:rsidP="00B87A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512.25</w:t>
            </w:r>
          </w:p>
        </w:tc>
        <w:tc>
          <w:tcPr>
            <w:tcW w:w="2520" w:type="dxa"/>
            <w:shd w:val="clear" w:color="auto" w:fill="auto"/>
            <w:noWrap/>
          </w:tcPr>
          <w:p w14:paraId="1F6E8D0D" w14:textId="77A528E7" w:rsidR="00B87AB4" w:rsidRPr="009B69AF" w:rsidDel="004F3BCE" w:rsidRDefault="00B87AB4" w:rsidP="00B87AB4">
            <w:pPr>
              <w:suppressAutoHyphens/>
              <w:spacing w:after="0"/>
              <w:rPr>
                <w:del w:id="1239" w:author="Alfred Aster" w:date="2022-10-20T14:58:00Z"/>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An r-TWT scheduling AP may schedule at most one quiet interval that overlaps with a r-TWT SP. Each such quiet interval, referred to as an overlapping quiet interval in this subclause, if scheduled, shall have a duration of 1 TU, and shall start at the same time as the corresponding r-TWT SP.</w:t>
            </w:r>
            <w:r w:rsidRPr="009B69AF">
              <w:rPr>
                <w:rFonts w:ascii="Times New Roman" w:hAnsi="Times New Roman" w:cs="Times New Roman"/>
                <w:strike/>
                <w:color w:val="FF0000"/>
                <w:sz w:val="18"/>
                <w:szCs w:val="18"/>
              </w:rPr>
              <w:br/>
              <w:t>Comment: It is unfair for legacy STAs to stop their transmission at the beginning of the service period because legacy STAs cannot be registered to transmit low latency traffics during the service period.</w:t>
            </w:r>
          </w:p>
        </w:tc>
        <w:tc>
          <w:tcPr>
            <w:tcW w:w="2340" w:type="dxa"/>
            <w:shd w:val="clear" w:color="auto" w:fill="auto"/>
            <w:noWrap/>
          </w:tcPr>
          <w:p w14:paraId="6F25F021" w14:textId="40F58864" w:rsidR="00B87AB4" w:rsidRPr="009B69AF" w:rsidRDefault="00B87AB4" w:rsidP="00B87AB4">
            <w:pPr>
              <w:suppressAutoHyphens/>
              <w:spacing w:after="0"/>
              <w:rPr>
                <w:rFonts w:ascii="Times New Roman" w:hAnsi="Times New Roman" w:cs="Times New Roman"/>
                <w:strike/>
                <w:color w:val="FF0000"/>
                <w:sz w:val="18"/>
                <w:szCs w:val="18"/>
              </w:rPr>
            </w:pPr>
            <w:del w:id="1240" w:author="Alfred Aster" w:date="2022-10-20T14:58:00Z">
              <w:r w:rsidRPr="009B69AF" w:rsidDel="004F3BCE">
                <w:rPr>
                  <w:rFonts w:ascii="Times New Roman" w:hAnsi="Times New Roman" w:cs="Times New Roman"/>
                  <w:strike/>
                  <w:color w:val="FF0000"/>
                  <w:sz w:val="18"/>
                  <w:szCs w:val="18"/>
                </w:rPr>
                <w:delText>A mecan</w:delText>
              </w:r>
            </w:del>
            <w:ins w:id="1241" w:author="Alfred Aster" w:date="2022-10-20T14:58:00Z">
              <w:r w:rsidR="004F3BCE" w:rsidRPr="009B69AF">
                <w:rPr>
                  <w:rFonts w:ascii="Times New Roman" w:hAnsi="Times New Roman" w:cs="Times New Roman"/>
                  <w:strike/>
                  <w:color w:val="FF0000"/>
                  <w:sz w:val="18"/>
                  <w:szCs w:val="18"/>
                </w:rPr>
                <w:pgNum/>
              </w:r>
              <w:proofErr w:type="spellStart"/>
              <w:r w:rsidR="004F3BCE" w:rsidRPr="009B69AF">
                <w:rPr>
                  <w:rFonts w:ascii="Times New Roman" w:hAnsi="Times New Roman" w:cs="Times New Roman"/>
                  <w:strike/>
                  <w:color w:val="FF0000"/>
                  <w:sz w:val="18"/>
                  <w:szCs w:val="18"/>
                </w:rPr>
                <w:t>ropped</w:t>
              </w:r>
              <w:proofErr w:type="spellEnd"/>
              <w:r w:rsidR="004F3BCE" w:rsidRPr="009B69AF">
                <w:rPr>
                  <w:rFonts w:ascii="Times New Roman" w:hAnsi="Times New Roman" w:cs="Times New Roman"/>
                  <w:strike/>
                  <w:color w:val="FF0000"/>
                  <w:sz w:val="18"/>
                  <w:szCs w:val="18"/>
                </w:rPr>
                <w:pgNum/>
              </w:r>
              <w:proofErr w:type="spellStart"/>
              <w:r w:rsidR="004F3BCE" w:rsidRPr="009B69AF">
                <w:rPr>
                  <w:rFonts w:ascii="Times New Roman" w:hAnsi="Times New Roman" w:cs="Times New Roman"/>
                  <w:strike/>
                  <w:color w:val="FF0000"/>
                  <w:sz w:val="18"/>
                  <w:szCs w:val="18"/>
                </w:rPr>
                <w:t>t</w:t>
              </w:r>
            </w:ins>
            <w:r w:rsidRPr="009B69AF">
              <w:rPr>
                <w:rFonts w:ascii="Times New Roman" w:hAnsi="Times New Roman" w:cs="Times New Roman"/>
                <w:strike/>
                <w:color w:val="FF0000"/>
                <w:sz w:val="18"/>
                <w:szCs w:val="18"/>
              </w:rPr>
              <w:t>ism</w:t>
            </w:r>
            <w:proofErr w:type="spellEnd"/>
            <w:r w:rsidRPr="009B69AF">
              <w:rPr>
                <w:rFonts w:ascii="Times New Roman" w:hAnsi="Times New Roman" w:cs="Times New Roman"/>
                <w:strike/>
                <w:color w:val="FF0000"/>
                <w:sz w:val="18"/>
                <w:szCs w:val="18"/>
              </w:rPr>
              <w:t xml:space="preserve"> to address the unfairness should be introduced</w:t>
            </w:r>
          </w:p>
        </w:tc>
        <w:tc>
          <w:tcPr>
            <w:tcW w:w="3150" w:type="dxa"/>
            <w:shd w:val="clear" w:color="auto" w:fill="auto"/>
          </w:tcPr>
          <w:p w14:paraId="31E61161" w14:textId="77777777" w:rsidR="00372862" w:rsidRPr="009B69AF" w:rsidRDefault="00372862" w:rsidP="00372862">
            <w:pPr>
              <w:suppressAutoHyphens/>
              <w:spacing w:after="0"/>
              <w:rPr>
                <w:ins w:id="1242" w:author="Alfred Aster" w:date="2022-10-16T22:17:00Z"/>
                <w:rFonts w:ascii="Times New Roman" w:hAnsi="Times New Roman" w:cs="Times New Roman"/>
                <w:bCs/>
                <w:strike/>
                <w:color w:val="FF0000"/>
                <w:sz w:val="18"/>
                <w:szCs w:val="18"/>
              </w:rPr>
            </w:pPr>
            <w:ins w:id="1243" w:author="Alfred Aster" w:date="2022-10-16T22:17:00Z">
              <w:r w:rsidRPr="009B69AF">
                <w:rPr>
                  <w:rFonts w:ascii="Times New Roman" w:hAnsi="Times New Roman" w:cs="Times New Roman"/>
                  <w:bCs/>
                  <w:strike/>
                  <w:color w:val="FF0000"/>
                  <w:sz w:val="18"/>
                  <w:szCs w:val="18"/>
                </w:rPr>
                <w:t>Pending SP</w:t>
              </w:r>
            </w:ins>
          </w:p>
          <w:p w14:paraId="62357D6B" w14:textId="77777777" w:rsidR="00372862" w:rsidRPr="009B69AF" w:rsidRDefault="00372862" w:rsidP="00372862">
            <w:pPr>
              <w:suppressAutoHyphens/>
              <w:spacing w:after="0"/>
              <w:rPr>
                <w:ins w:id="1244" w:author="Alfred Aster" w:date="2022-10-16T22:17:00Z"/>
                <w:rFonts w:ascii="Times New Roman" w:hAnsi="Times New Roman" w:cs="Times New Roman"/>
                <w:bCs/>
                <w:strike/>
                <w:color w:val="FF0000"/>
                <w:sz w:val="18"/>
                <w:szCs w:val="18"/>
              </w:rPr>
            </w:pPr>
          </w:p>
          <w:p w14:paraId="2FB1FE9D" w14:textId="52497EA2" w:rsidR="00BA6A2C" w:rsidRPr="009B69AF" w:rsidRDefault="00BA6A2C" w:rsidP="00BA6A2C">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245" w:author="Alfred Aster" w:date="2022-10-20T14:58:00Z">
              <w:r w:rsidRPr="009B69AF" w:rsidDel="004F3BCE">
                <w:rPr>
                  <w:rFonts w:ascii="Times New Roman" w:hAnsi="Times New Roman" w:cs="Times New Roman"/>
                  <w:bCs/>
                  <w:strike/>
                  <w:color w:val="FF0000"/>
                  <w:sz w:val="18"/>
                  <w:szCs w:val="18"/>
                </w:rPr>
                <w:delText>ed</w:delText>
              </w:r>
            </w:del>
            <w:ins w:id="1246"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63A379B2" w14:textId="1AEAABD2" w:rsidR="00B87AB4" w:rsidRPr="009B69AF" w:rsidRDefault="00B87AB4" w:rsidP="00B87A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12, 2022, but no straw poll is conducted yet.</w:t>
            </w:r>
          </w:p>
          <w:p w14:paraId="0B959871" w14:textId="77777777" w:rsidR="00B87AB4" w:rsidRPr="009B69AF" w:rsidRDefault="00B87AB4" w:rsidP="00B87AB4">
            <w:pPr>
              <w:suppressAutoHyphens/>
              <w:spacing w:after="0"/>
              <w:rPr>
                <w:rFonts w:ascii="Times New Roman" w:hAnsi="Times New Roman" w:cs="Times New Roman"/>
                <w:strike/>
                <w:color w:val="FF0000"/>
                <w:sz w:val="18"/>
                <w:szCs w:val="18"/>
              </w:rPr>
            </w:pPr>
          </w:p>
          <w:p w14:paraId="40354645" w14:textId="77777777" w:rsidR="00F86078" w:rsidRPr="009B69AF" w:rsidRDefault="0033324F"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Chunyu Hu</w:t>
            </w:r>
            <w:r w:rsidRPr="009B69AF">
              <w:rPr>
                <w:rFonts w:ascii="Times New Roman" w:hAnsi="Times New Roman" w:cs="Times New Roman"/>
                <w:bCs/>
                <w:strike/>
                <w:color w:val="FF0000"/>
                <w:sz w:val="18"/>
                <w:szCs w:val="18"/>
              </w:rPr>
              <w:tab/>
              <w:t>22/1470r6</w:t>
            </w:r>
            <w:r w:rsidR="00F86078" w:rsidRPr="009B69AF">
              <w:rPr>
                <w:rFonts w:ascii="Times New Roman" w:hAnsi="Times New Roman" w:cs="Times New Roman"/>
                <w:bCs/>
                <w:strike/>
                <w:color w:val="FF0000"/>
                <w:sz w:val="18"/>
                <w:szCs w:val="18"/>
              </w:rPr>
              <w:t xml:space="preserve"> </w:t>
            </w:r>
          </w:p>
          <w:p w14:paraId="56D58F3F"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59E536FB"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1D7A1BF9" w14:textId="497B25E2" w:rsidR="00B87AB4" w:rsidRPr="009B69AF" w:rsidRDefault="00B87AB4" w:rsidP="00B87AB4">
            <w:pPr>
              <w:suppressAutoHyphens/>
              <w:spacing w:after="0"/>
              <w:rPr>
                <w:rFonts w:ascii="Times New Roman" w:hAnsi="Times New Roman" w:cs="Times New Roman"/>
                <w:bCs/>
                <w:strike/>
                <w:color w:val="FF0000"/>
                <w:sz w:val="18"/>
                <w:szCs w:val="18"/>
              </w:rPr>
            </w:pPr>
          </w:p>
        </w:tc>
      </w:tr>
      <w:tr w:rsidR="00B87AB4" w:rsidRPr="008B0293" w14:paraId="72CF5373" w14:textId="77777777" w:rsidTr="00221221">
        <w:trPr>
          <w:trHeight w:val="220"/>
          <w:jc w:val="center"/>
        </w:trPr>
        <w:tc>
          <w:tcPr>
            <w:tcW w:w="715" w:type="dxa"/>
            <w:shd w:val="clear" w:color="auto" w:fill="auto"/>
            <w:noWrap/>
          </w:tcPr>
          <w:p w14:paraId="5CB23D6C" w14:textId="6C9E062C" w:rsidR="00B87AB4" w:rsidRPr="009B69AF" w:rsidRDefault="00B87AB4" w:rsidP="00B87A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12777</w:t>
            </w:r>
          </w:p>
        </w:tc>
        <w:tc>
          <w:tcPr>
            <w:tcW w:w="990" w:type="dxa"/>
          </w:tcPr>
          <w:p w14:paraId="3CEB2DE1" w14:textId="055FC25F" w:rsidR="00B87AB4" w:rsidRPr="009B69AF" w:rsidRDefault="00B87AB4" w:rsidP="00B87A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Romain GUIGNARD</w:t>
            </w:r>
          </w:p>
        </w:tc>
        <w:tc>
          <w:tcPr>
            <w:tcW w:w="900" w:type="dxa"/>
            <w:shd w:val="clear" w:color="auto" w:fill="auto"/>
            <w:noWrap/>
          </w:tcPr>
          <w:p w14:paraId="254BDBD2" w14:textId="00053EB9" w:rsidR="00B87AB4" w:rsidRPr="009B69AF" w:rsidRDefault="00B87AB4" w:rsidP="00B87A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9.4.2.199</w:t>
            </w:r>
          </w:p>
        </w:tc>
        <w:tc>
          <w:tcPr>
            <w:tcW w:w="720" w:type="dxa"/>
          </w:tcPr>
          <w:p w14:paraId="6A3CBAEA" w14:textId="64440291" w:rsidR="00B87AB4" w:rsidRPr="009B69AF" w:rsidRDefault="00B87AB4" w:rsidP="00B87A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207.29</w:t>
            </w:r>
          </w:p>
        </w:tc>
        <w:tc>
          <w:tcPr>
            <w:tcW w:w="2520" w:type="dxa"/>
            <w:shd w:val="clear" w:color="auto" w:fill="auto"/>
            <w:noWrap/>
          </w:tcPr>
          <w:p w14:paraId="36DB829E" w14:textId="202359D5" w:rsidR="00B87AB4" w:rsidRPr="009B69AF" w:rsidRDefault="00B87AB4" w:rsidP="00B87A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The restricted TWT Traffic Info field is used during the TWT agreement setup to specify which TID(s) are identified as latency sensitive traffic streams in the UL and DL direction. However, it is not stated how to specify which TID(s) are latency sensitive in P2P case.</w:t>
            </w:r>
          </w:p>
        </w:tc>
        <w:tc>
          <w:tcPr>
            <w:tcW w:w="2340" w:type="dxa"/>
            <w:shd w:val="clear" w:color="auto" w:fill="auto"/>
            <w:noWrap/>
          </w:tcPr>
          <w:p w14:paraId="1E2EB88C" w14:textId="073A09F6" w:rsidR="00B87AB4" w:rsidRPr="009B69AF" w:rsidRDefault="00B87AB4" w:rsidP="00B87A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Could you please define signaling to support P2P case in TWT agreement setup or could you clarify the usage of the existing signaling for the P2P case?</w:t>
            </w:r>
          </w:p>
        </w:tc>
        <w:tc>
          <w:tcPr>
            <w:tcW w:w="3150" w:type="dxa"/>
            <w:shd w:val="clear" w:color="auto" w:fill="auto"/>
          </w:tcPr>
          <w:p w14:paraId="39C5E357" w14:textId="77777777" w:rsidR="0005387E" w:rsidRPr="009B69AF" w:rsidRDefault="0005387E" w:rsidP="0005387E">
            <w:pPr>
              <w:suppressAutoHyphens/>
              <w:spacing w:after="0"/>
              <w:rPr>
                <w:ins w:id="1247" w:author="Alfred Aster" w:date="2022-10-16T22:15:00Z"/>
                <w:rFonts w:ascii="Times New Roman" w:hAnsi="Times New Roman" w:cs="Times New Roman"/>
                <w:bCs/>
                <w:strike/>
                <w:color w:val="FF0000"/>
                <w:sz w:val="18"/>
                <w:szCs w:val="18"/>
              </w:rPr>
            </w:pPr>
            <w:ins w:id="1248" w:author="Alfred Aster" w:date="2022-10-16T22:15:00Z">
              <w:r w:rsidRPr="009B69AF">
                <w:rPr>
                  <w:rFonts w:ascii="Times New Roman" w:hAnsi="Times New Roman" w:cs="Times New Roman"/>
                  <w:bCs/>
                  <w:strike/>
                  <w:color w:val="FF0000"/>
                  <w:sz w:val="18"/>
                  <w:szCs w:val="18"/>
                </w:rPr>
                <w:t>Pending SP</w:t>
              </w:r>
            </w:ins>
          </w:p>
          <w:p w14:paraId="77AF5A24" w14:textId="77777777" w:rsidR="0005387E" w:rsidRPr="009B69AF" w:rsidRDefault="0005387E" w:rsidP="0005387E">
            <w:pPr>
              <w:suppressAutoHyphens/>
              <w:spacing w:after="0"/>
              <w:rPr>
                <w:ins w:id="1249" w:author="Alfred Aster" w:date="2022-10-16T22:15:00Z"/>
                <w:rFonts w:ascii="Times New Roman" w:hAnsi="Times New Roman" w:cs="Times New Roman"/>
                <w:bCs/>
                <w:strike/>
                <w:color w:val="FF0000"/>
                <w:sz w:val="18"/>
                <w:szCs w:val="18"/>
              </w:rPr>
            </w:pPr>
          </w:p>
          <w:p w14:paraId="03C028B8" w14:textId="587758FB" w:rsidR="00BA6A2C" w:rsidRPr="009B69AF" w:rsidRDefault="00BA6A2C" w:rsidP="00BA6A2C">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250" w:author="Alfred Aster" w:date="2022-10-20T14:58:00Z">
              <w:r w:rsidRPr="009B69AF" w:rsidDel="004F3BCE">
                <w:rPr>
                  <w:rFonts w:ascii="Times New Roman" w:hAnsi="Times New Roman" w:cs="Times New Roman"/>
                  <w:bCs/>
                  <w:strike/>
                  <w:color w:val="FF0000"/>
                  <w:sz w:val="18"/>
                  <w:szCs w:val="18"/>
                </w:rPr>
                <w:delText>ed</w:delText>
              </w:r>
            </w:del>
            <w:ins w:id="1251"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1A57F388" w14:textId="77777777" w:rsidR="00BA6A2C" w:rsidRPr="009B69AF" w:rsidRDefault="00BA6A2C" w:rsidP="00B87AB4">
            <w:pPr>
              <w:suppressAutoHyphens/>
              <w:spacing w:after="0"/>
              <w:rPr>
                <w:rFonts w:ascii="Times New Roman" w:hAnsi="Times New Roman" w:cs="Times New Roman"/>
                <w:strike/>
                <w:color w:val="FF0000"/>
                <w:sz w:val="18"/>
                <w:szCs w:val="18"/>
              </w:rPr>
            </w:pPr>
          </w:p>
          <w:p w14:paraId="3DC8D7D0" w14:textId="5C851B85" w:rsidR="00B87AB4" w:rsidRPr="009B69AF" w:rsidRDefault="00B87AB4" w:rsidP="00B87A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This CID is discussed on September 9, 2022, but no straw poll is conducted yet.</w:t>
            </w:r>
          </w:p>
          <w:p w14:paraId="35DC3A3D" w14:textId="77777777" w:rsidR="0033324F" w:rsidRPr="009B69AF" w:rsidRDefault="0033324F" w:rsidP="00B87AB4">
            <w:pPr>
              <w:suppressAutoHyphens/>
              <w:spacing w:after="0"/>
              <w:rPr>
                <w:rFonts w:ascii="Times New Roman" w:hAnsi="Times New Roman" w:cs="Times New Roman"/>
                <w:strike/>
                <w:color w:val="FF0000"/>
                <w:sz w:val="18"/>
                <w:szCs w:val="18"/>
              </w:rPr>
            </w:pPr>
          </w:p>
          <w:p w14:paraId="71E47C34" w14:textId="77777777" w:rsidR="00F86078" w:rsidRPr="009B69AF" w:rsidRDefault="0033324F"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Muhammad Kumail Haider</w:t>
            </w:r>
            <w:r w:rsidRPr="009B69AF">
              <w:rPr>
                <w:rFonts w:ascii="Times New Roman" w:hAnsi="Times New Roman" w:cs="Times New Roman"/>
                <w:bCs/>
                <w:strike/>
                <w:color w:val="FF0000"/>
                <w:sz w:val="18"/>
                <w:szCs w:val="18"/>
              </w:rPr>
              <w:tab/>
              <w:t>22/1463r2</w:t>
            </w:r>
            <w:r w:rsidR="00F86078" w:rsidRPr="009B69AF">
              <w:rPr>
                <w:rFonts w:ascii="Times New Roman" w:hAnsi="Times New Roman" w:cs="Times New Roman"/>
                <w:bCs/>
                <w:strike/>
                <w:color w:val="FF0000"/>
                <w:sz w:val="18"/>
                <w:szCs w:val="18"/>
              </w:rPr>
              <w:t xml:space="preserve"> </w:t>
            </w:r>
          </w:p>
          <w:p w14:paraId="657DC45C"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24E2E5CD"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016AA1D7" w14:textId="2F969DEC" w:rsidR="0033324F" w:rsidRPr="009B69AF" w:rsidRDefault="0033324F" w:rsidP="00B87AB4">
            <w:pPr>
              <w:suppressAutoHyphens/>
              <w:spacing w:after="0"/>
              <w:rPr>
                <w:rFonts w:ascii="Times New Roman" w:hAnsi="Times New Roman" w:cs="Times New Roman"/>
                <w:bCs/>
                <w:strike/>
                <w:color w:val="FF0000"/>
                <w:sz w:val="18"/>
                <w:szCs w:val="18"/>
              </w:rPr>
            </w:pPr>
          </w:p>
        </w:tc>
      </w:tr>
      <w:tr w:rsidR="00B87AB4" w:rsidRPr="008B0293" w14:paraId="3DACB6EE" w14:textId="77777777" w:rsidTr="00221221">
        <w:trPr>
          <w:trHeight w:val="220"/>
          <w:jc w:val="center"/>
        </w:trPr>
        <w:tc>
          <w:tcPr>
            <w:tcW w:w="715" w:type="dxa"/>
            <w:shd w:val="clear" w:color="auto" w:fill="auto"/>
            <w:noWrap/>
          </w:tcPr>
          <w:p w14:paraId="16C15246" w14:textId="45B057B4" w:rsidR="00B87AB4" w:rsidRPr="009B69AF" w:rsidRDefault="00B87AB4" w:rsidP="00B87A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12787</w:t>
            </w:r>
          </w:p>
        </w:tc>
        <w:tc>
          <w:tcPr>
            <w:tcW w:w="990" w:type="dxa"/>
          </w:tcPr>
          <w:p w14:paraId="117E113D" w14:textId="19218024" w:rsidR="00B87AB4" w:rsidRPr="009B69AF" w:rsidRDefault="00B87AB4" w:rsidP="00B87A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Romain GUIGNARD</w:t>
            </w:r>
          </w:p>
        </w:tc>
        <w:tc>
          <w:tcPr>
            <w:tcW w:w="900" w:type="dxa"/>
            <w:shd w:val="clear" w:color="auto" w:fill="auto"/>
            <w:noWrap/>
          </w:tcPr>
          <w:p w14:paraId="2C68016A" w14:textId="589CE414" w:rsidR="00B87AB4" w:rsidRPr="009B69AF" w:rsidRDefault="00B87AB4" w:rsidP="00B87A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35.9</w:t>
            </w:r>
          </w:p>
        </w:tc>
        <w:tc>
          <w:tcPr>
            <w:tcW w:w="720" w:type="dxa"/>
          </w:tcPr>
          <w:p w14:paraId="2D0B1873" w14:textId="15E6B892" w:rsidR="00B87AB4" w:rsidRPr="009B69AF" w:rsidRDefault="00B87AB4" w:rsidP="00B87A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510.51</w:t>
            </w:r>
          </w:p>
        </w:tc>
        <w:tc>
          <w:tcPr>
            <w:tcW w:w="2520" w:type="dxa"/>
            <w:shd w:val="clear" w:color="auto" w:fill="auto"/>
            <w:noWrap/>
          </w:tcPr>
          <w:p w14:paraId="1DB5BE8F" w14:textId="4F4382B1" w:rsidR="00B87AB4" w:rsidRPr="009B69AF" w:rsidRDefault="00B87AB4" w:rsidP="00B87A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 xml:space="preserve">The broadcast TWT setup is performed between a requesting STA and the AP. In case of P2P communication during a SP between the requesting STA and its peer STA, it is not clear how this peer STA is enrolled in the </w:t>
            </w:r>
            <w:proofErr w:type="spellStart"/>
            <w:r w:rsidRPr="009B69AF">
              <w:rPr>
                <w:rFonts w:ascii="Times New Roman" w:hAnsi="Times New Roman" w:cs="Times New Roman"/>
                <w:strike/>
                <w:color w:val="FF0000"/>
                <w:sz w:val="18"/>
                <w:szCs w:val="18"/>
              </w:rPr>
              <w:t>bTWT</w:t>
            </w:r>
            <w:proofErr w:type="spellEnd"/>
            <w:r w:rsidRPr="009B69AF">
              <w:rPr>
                <w:rFonts w:ascii="Times New Roman" w:hAnsi="Times New Roman" w:cs="Times New Roman"/>
                <w:strike/>
                <w:color w:val="FF0000"/>
                <w:sz w:val="18"/>
                <w:szCs w:val="18"/>
              </w:rPr>
              <w:t xml:space="preserve"> agreement. Indeed, if the peer STA is not informed about the TWT agreement, the peer STA could be in doze state and not be able to receive the data from the requesting STA.</w:t>
            </w:r>
          </w:p>
        </w:tc>
        <w:tc>
          <w:tcPr>
            <w:tcW w:w="2340" w:type="dxa"/>
            <w:shd w:val="clear" w:color="auto" w:fill="auto"/>
            <w:noWrap/>
          </w:tcPr>
          <w:p w14:paraId="605C3210" w14:textId="6BF9AF58" w:rsidR="00B87AB4" w:rsidRPr="009B69AF" w:rsidRDefault="00B87AB4" w:rsidP="00B87A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 xml:space="preserve">The standard should propose a mean to inform a P2P communication receiver STA that it will be involved as a receiver during a </w:t>
            </w:r>
            <w:proofErr w:type="spellStart"/>
            <w:r w:rsidRPr="009B69AF">
              <w:rPr>
                <w:rFonts w:ascii="Times New Roman" w:hAnsi="Times New Roman" w:cs="Times New Roman"/>
                <w:strike/>
                <w:color w:val="FF0000"/>
                <w:sz w:val="18"/>
                <w:szCs w:val="18"/>
              </w:rPr>
              <w:t>bTWT</w:t>
            </w:r>
            <w:proofErr w:type="spellEnd"/>
            <w:r w:rsidRPr="009B69AF">
              <w:rPr>
                <w:rFonts w:ascii="Times New Roman" w:hAnsi="Times New Roman" w:cs="Times New Roman"/>
                <w:strike/>
                <w:color w:val="FF0000"/>
                <w:sz w:val="18"/>
                <w:szCs w:val="18"/>
              </w:rPr>
              <w:t xml:space="preserve"> SP.</w:t>
            </w:r>
          </w:p>
        </w:tc>
        <w:tc>
          <w:tcPr>
            <w:tcW w:w="3150" w:type="dxa"/>
            <w:shd w:val="clear" w:color="auto" w:fill="auto"/>
          </w:tcPr>
          <w:p w14:paraId="2B3C112D" w14:textId="77777777" w:rsidR="0005387E" w:rsidRPr="009B69AF" w:rsidRDefault="0005387E" w:rsidP="0005387E">
            <w:pPr>
              <w:suppressAutoHyphens/>
              <w:spacing w:after="0"/>
              <w:rPr>
                <w:ins w:id="1252" w:author="Alfred Aster" w:date="2022-10-16T22:15:00Z"/>
                <w:rFonts w:ascii="Times New Roman" w:hAnsi="Times New Roman" w:cs="Times New Roman"/>
                <w:bCs/>
                <w:strike/>
                <w:color w:val="FF0000"/>
                <w:sz w:val="18"/>
                <w:szCs w:val="18"/>
              </w:rPr>
            </w:pPr>
            <w:ins w:id="1253" w:author="Alfred Aster" w:date="2022-10-16T22:15:00Z">
              <w:r w:rsidRPr="009B69AF">
                <w:rPr>
                  <w:rFonts w:ascii="Times New Roman" w:hAnsi="Times New Roman" w:cs="Times New Roman"/>
                  <w:bCs/>
                  <w:strike/>
                  <w:color w:val="FF0000"/>
                  <w:sz w:val="18"/>
                  <w:szCs w:val="18"/>
                </w:rPr>
                <w:t>Pending SP</w:t>
              </w:r>
            </w:ins>
          </w:p>
          <w:p w14:paraId="3A6BBBAC" w14:textId="77777777" w:rsidR="0005387E" w:rsidRPr="009B69AF" w:rsidRDefault="0005387E" w:rsidP="0005387E">
            <w:pPr>
              <w:suppressAutoHyphens/>
              <w:spacing w:after="0"/>
              <w:rPr>
                <w:ins w:id="1254" w:author="Alfred Aster" w:date="2022-10-16T22:15:00Z"/>
                <w:rFonts w:ascii="Times New Roman" w:hAnsi="Times New Roman" w:cs="Times New Roman"/>
                <w:bCs/>
                <w:strike/>
                <w:color w:val="FF0000"/>
                <w:sz w:val="18"/>
                <w:szCs w:val="18"/>
              </w:rPr>
            </w:pPr>
          </w:p>
          <w:p w14:paraId="638F7A85" w14:textId="3833F740" w:rsidR="00BA6A2C" w:rsidRPr="009B69AF" w:rsidRDefault="00BA6A2C" w:rsidP="00BA6A2C">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255" w:author="Alfred Aster" w:date="2022-10-20T14:58:00Z">
              <w:r w:rsidRPr="009B69AF" w:rsidDel="004F3BCE">
                <w:rPr>
                  <w:rFonts w:ascii="Times New Roman" w:hAnsi="Times New Roman" w:cs="Times New Roman"/>
                  <w:bCs/>
                  <w:strike/>
                  <w:color w:val="FF0000"/>
                  <w:sz w:val="18"/>
                  <w:szCs w:val="18"/>
                </w:rPr>
                <w:delText>ed</w:delText>
              </w:r>
            </w:del>
            <w:ins w:id="1256"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38C76E43" w14:textId="75A64C3E" w:rsidR="0033324F" w:rsidRPr="009B69AF" w:rsidRDefault="00B87AB4" w:rsidP="00B87A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9, 2022, but no straw poll is conducted yet.</w:t>
            </w:r>
            <w:r w:rsidRPr="009B69AF">
              <w:rPr>
                <w:rFonts w:ascii="Times New Roman" w:hAnsi="Times New Roman" w:cs="Times New Roman"/>
                <w:strike/>
                <w:color w:val="FF0000"/>
                <w:sz w:val="18"/>
                <w:szCs w:val="18"/>
              </w:rPr>
              <w:br/>
            </w:r>
          </w:p>
          <w:p w14:paraId="38E3EC13" w14:textId="77777777" w:rsidR="00F86078" w:rsidRPr="009B69AF" w:rsidRDefault="0033324F"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Muhammad Kumail Haider</w:t>
            </w:r>
            <w:r w:rsidRPr="009B69AF">
              <w:rPr>
                <w:rFonts w:ascii="Times New Roman" w:hAnsi="Times New Roman" w:cs="Times New Roman"/>
                <w:bCs/>
                <w:strike/>
                <w:color w:val="FF0000"/>
                <w:sz w:val="18"/>
                <w:szCs w:val="18"/>
              </w:rPr>
              <w:tab/>
              <w:t>22/1463r2</w:t>
            </w:r>
            <w:r w:rsidR="00F86078" w:rsidRPr="009B69AF">
              <w:rPr>
                <w:rFonts w:ascii="Times New Roman" w:hAnsi="Times New Roman" w:cs="Times New Roman"/>
                <w:bCs/>
                <w:strike/>
                <w:color w:val="FF0000"/>
                <w:sz w:val="18"/>
                <w:szCs w:val="18"/>
              </w:rPr>
              <w:t xml:space="preserve"> </w:t>
            </w:r>
          </w:p>
          <w:p w14:paraId="1AE4714B"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48DAFC4C"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4BF97FE8" w14:textId="140DD657" w:rsidR="0033324F" w:rsidRPr="009B69AF" w:rsidRDefault="0033324F" w:rsidP="00B87AB4">
            <w:pPr>
              <w:suppressAutoHyphens/>
              <w:spacing w:after="0"/>
              <w:rPr>
                <w:rFonts w:ascii="Times New Roman" w:hAnsi="Times New Roman" w:cs="Times New Roman"/>
                <w:bCs/>
                <w:strike/>
                <w:color w:val="FF0000"/>
                <w:sz w:val="18"/>
                <w:szCs w:val="18"/>
              </w:rPr>
            </w:pPr>
          </w:p>
        </w:tc>
      </w:tr>
      <w:tr w:rsidR="00A523F0" w:rsidRPr="008B0293" w14:paraId="6E122C49" w14:textId="77777777" w:rsidTr="00221221">
        <w:trPr>
          <w:trHeight w:val="220"/>
          <w:jc w:val="center"/>
        </w:trPr>
        <w:tc>
          <w:tcPr>
            <w:tcW w:w="715" w:type="dxa"/>
            <w:shd w:val="clear" w:color="auto" w:fill="auto"/>
            <w:noWrap/>
          </w:tcPr>
          <w:p w14:paraId="25F2A586" w14:textId="040206FA" w:rsidR="00A523F0" w:rsidRPr="009B69AF" w:rsidRDefault="00A523F0" w:rsidP="00A523F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12798</w:t>
            </w:r>
          </w:p>
        </w:tc>
        <w:tc>
          <w:tcPr>
            <w:tcW w:w="990" w:type="dxa"/>
          </w:tcPr>
          <w:p w14:paraId="68C4D015" w14:textId="5CD24B55" w:rsidR="00A523F0" w:rsidRPr="009B69AF" w:rsidRDefault="00A523F0" w:rsidP="00A523F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Laurent Cariou</w:t>
            </w:r>
          </w:p>
        </w:tc>
        <w:tc>
          <w:tcPr>
            <w:tcW w:w="900" w:type="dxa"/>
            <w:shd w:val="clear" w:color="auto" w:fill="auto"/>
            <w:noWrap/>
          </w:tcPr>
          <w:p w14:paraId="616F9DA1" w14:textId="3E1BA8A9" w:rsidR="00A523F0" w:rsidRPr="009B69AF" w:rsidRDefault="00A523F0" w:rsidP="00A523F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35.3.4.2</w:t>
            </w:r>
          </w:p>
        </w:tc>
        <w:tc>
          <w:tcPr>
            <w:tcW w:w="720" w:type="dxa"/>
          </w:tcPr>
          <w:p w14:paraId="11FF07D3" w14:textId="46223BD4" w:rsidR="00A523F0" w:rsidRPr="009B69AF" w:rsidRDefault="00A523F0" w:rsidP="00A523F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415.20</w:t>
            </w:r>
          </w:p>
        </w:tc>
        <w:tc>
          <w:tcPr>
            <w:tcW w:w="2520" w:type="dxa"/>
            <w:shd w:val="clear" w:color="auto" w:fill="auto"/>
            <w:noWrap/>
          </w:tcPr>
          <w:p w14:paraId="7FDBF76D" w14:textId="0EE2F77F" w:rsidR="00A523F0" w:rsidRPr="009B69AF" w:rsidRDefault="00A523F0" w:rsidP="00A523F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 xml:space="preserve">MLDID </w:t>
            </w:r>
            <w:proofErr w:type="spellStart"/>
            <w:r w:rsidRPr="009B69AF">
              <w:rPr>
                <w:rFonts w:ascii="Times New Roman" w:hAnsi="Times New Roman" w:cs="Times New Roman"/>
                <w:strike/>
                <w:color w:val="FF0000"/>
                <w:sz w:val="18"/>
                <w:szCs w:val="18"/>
              </w:rPr>
              <w:t>do</w:t>
            </w:r>
            <w:del w:id="1257" w:author="Alfred Aster" w:date="2022-10-20T14:58:00Z">
              <w:r w:rsidRPr="009B69AF" w:rsidDel="004F3BCE">
                <w:rPr>
                  <w:rFonts w:ascii="Times New Roman" w:hAnsi="Times New Roman" w:cs="Times New Roman"/>
                  <w:strike/>
                  <w:color w:val="FF0000"/>
                  <w:sz w:val="18"/>
                  <w:szCs w:val="18"/>
                </w:rPr>
                <w:delText>e</w:delText>
              </w:r>
            </w:del>
            <w:ins w:id="1258"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sn't</w:t>
            </w:r>
            <w:proofErr w:type="spellEnd"/>
            <w:r w:rsidRPr="009B69AF">
              <w:rPr>
                <w:rFonts w:ascii="Times New Roman" w:hAnsi="Times New Roman" w:cs="Times New Roman"/>
                <w:strike/>
                <w:color w:val="FF0000"/>
                <w:sz w:val="18"/>
                <w:szCs w:val="18"/>
              </w:rPr>
              <w:t xml:space="preserve"> need to be present either if the requested AP MLD is the AP MLD of the AP whose address is indicated in A1 or A3, even if this AP is a transmitted BSSID or if it is not in a MBSSID set.</w:t>
            </w:r>
          </w:p>
        </w:tc>
        <w:tc>
          <w:tcPr>
            <w:tcW w:w="2340" w:type="dxa"/>
            <w:shd w:val="clear" w:color="auto" w:fill="auto"/>
            <w:noWrap/>
          </w:tcPr>
          <w:p w14:paraId="34AFFF45" w14:textId="73F60B5C" w:rsidR="00A523F0" w:rsidRPr="009B69AF" w:rsidRDefault="00A523F0" w:rsidP="00A523F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Add the rule for this case as well.</w:t>
            </w:r>
          </w:p>
        </w:tc>
        <w:tc>
          <w:tcPr>
            <w:tcW w:w="3150" w:type="dxa"/>
            <w:shd w:val="clear" w:color="auto" w:fill="auto"/>
          </w:tcPr>
          <w:p w14:paraId="47D20B2E" w14:textId="7D2388E4" w:rsidR="00FA6F3A" w:rsidRPr="009B69AF" w:rsidRDefault="00FA6F3A" w:rsidP="00BC3BF8">
            <w:pPr>
              <w:suppressAutoHyphens/>
              <w:spacing w:after="0"/>
              <w:rPr>
                <w:ins w:id="1259" w:author="Alfred Aster" w:date="2022-10-18T10:08:00Z"/>
                <w:rFonts w:ascii="Times New Roman" w:hAnsi="Times New Roman" w:cs="Times New Roman"/>
                <w:bCs/>
                <w:strike/>
                <w:color w:val="FF0000"/>
                <w:sz w:val="18"/>
                <w:szCs w:val="18"/>
              </w:rPr>
            </w:pPr>
            <w:ins w:id="1260" w:author="Alfred Aster" w:date="2022-10-18T10:08:00Z">
              <w:r w:rsidRPr="009B69AF">
                <w:rPr>
                  <w:rFonts w:ascii="Times New Roman" w:hAnsi="Times New Roman" w:cs="Times New Roman"/>
                  <w:bCs/>
                  <w:strike/>
                  <w:color w:val="FF0000"/>
                  <w:sz w:val="18"/>
                  <w:szCs w:val="18"/>
                </w:rPr>
                <w:t>Pending SP</w:t>
              </w:r>
            </w:ins>
          </w:p>
          <w:p w14:paraId="574799C6" w14:textId="77777777" w:rsidR="00FA6F3A" w:rsidRPr="009B69AF" w:rsidRDefault="00FA6F3A" w:rsidP="00BC3BF8">
            <w:pPr>
              <w:suppressAutoHyphens/>
              <w:spacing w:after="0"/>
              <w:rPr>
                <w:ins w:id="1261" w:author="Alfred Aster" w:date="2022-10-18T10:07:00Z"/>
                <w:rFonts w:ascii="Times New Roman" w:hAnsi="Times New Roman" w:cs="Times New Roman"/>
                <w:bCs/>
                <w:strike/>
                <w:color w:val="FF0000"/>
                <w:sz w:val="18"/>
                <w:szCs w:val="18"/>
              </w:rPr>
            </w:pPr>
          </w:p>
          <w:p w14:paraId="5A43C9BB" w14:textId="3466BD6F" w:rsidR="00BC3BF8" w:rsidRPr="009B69AF" w:rsidRDefault="00BC3BF8" w:rsidP="00BC3BF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262" w:author="Alfred Aster" w:date="2022-10-20T14:58:00Z">
              <w:r w:rsidRPr="009B69AF" w:rsidDel="004F3BCE">
                <w:rPr>
                  <w:rFonts w:ascii="Times New Roman" w:hAnsi="Times New Roman" w:cs="Times New Roman"/>
                  <w:bCs/>
                  <w:strike/>
                  <w:color w:val="FF0000"/>
                  <w:sz w:val="18"/>
                  <w:szCs w:val="18"/>
                </w:rPr>
                <w:delText>ed</w:delText>
              </w:r>
            </w:del>
            <w:ins w:id="1263"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15723833" w14:textId="29B6A04D" w:rsidR="00A523F0" w:rsidRPr="009B69AF" w:rsidRDefault="00A523F0" w:rsidP="00A523F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lastRenderedPageBreak/>
              <w:br/>
              <w:t>This CID is discussed on September 7, 2022, but no straw poll is conducted yet.</w:t>
            </w:r>
          </w:p>
          <w:p w14:paraId="6ABD2E8E" w14:textId="77777777" w:rsidR="00A523F0" w:rsidRPr="009B69AF" w:rsidRDefault="00A523F0" w:rsidP="00A523F0">
            <w:pPr>
              <w:suppressAutoHyphens/>
              <w:spacing w:after="0"/>
              <w:rPr>
                <w:rFonts w:ascii="Times New Roman" w:hAnsi="Times New Roman" w:cs="Times New Roman"/>
                <w:strike/>
                <w:color w:val="FF0000"/>
                <w:sz w:val="18"/>
                <w:szCs w:val="18"/>
              </w:rPr>
            </w:pPr>
          </w:p>
          <w:p w14:paraId="2E576A9B" w14:textId="77777777" w:rsidR="00F86078" w:rsidRPr="009B69AF" w:rsidRDefault="00A523F0"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Laurent Cariou</w:t>
            </w:r>
            <w:r w:rsidRPr="009B69AF">
              <w:rPr>
                <w:rFonts w:ascii="Times New Roman" w:hAnsi="Times New Roman" w:cs="Times New Roman"/>
                <w:bCs/>
                <w:strike/>
                <w:color w:val="FF0000"/>
                <w:sz w:val="18"/>
                <w:szCs w:val="18"/>
              </w:rPr>
              <w:tab/>
              <w:t>22/1428r2</w:t>
            </w:r>
            <w:r w:rsidR="00F86078" w:rsidRPr="009B69AF">
              <w:rPr>
                <w:rFonts w:ascii="Times New Roman" w:hAnsi="Times New Roman" w:cs="Times New Roman"/>
                <w:bCs/>
                <w:strike/>
                <w:color w:val="FF0000"/>
                <w:sz w:val="18"/>
                <w:szCs w:val="18"/>
              </w:rPr>
              <w:t xml:space="preserve"> </w:t>
            </w:r>
          </w:p>
          <w:p w14:paraId="6AA17939"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4FB47365"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5EE0B87B" w14:textId="58BBD4EA" w:rsidR="00A523F0" w:rsidRPr="009B69AF" w:rsidRDefault="00A523F0" w:rsidP="00A523F0">
            <w:pPr>
              <w:suppressAutoHyphens/>
              <w:spacing w:after="0"/>
              <w:rPr>
                <w:rFonts w:ascii="Times New Roman" w:hAnsi="Times New Roman" w:cs="Times New Roman"/>
                <w:bCs/>
                <w:strike/>
                <w:color w:val="FF0000"/>
                <w:sz w:val="18"/>
                <w:szCs w:val="18"/>
              </w:rPr>
            </w:pPr>
          </w:p>
        </w:tc>
      </w:tr>
      <w:tr w:rsidR="00A523F0" w:rsidRPr="008B0293" w14:paraId="6785F71C" w14:textId="77777777" w:rsidTr="00221221">
        <w:trPr>
          <w:trHeight w:val="220"/>
          <w:jc w:val="center"/>
        </w:trPr>
        <w:tc>
          <w:tcPr>
            <w:tcW w:w="715" w:type="dxa"/>
            <w:shd w:val="clear" w:color="auto" w:fill="auto"/>
            <w:noWrap/>
          </w:tcPr>
          <w:p w14:paraId="4A39D20C" w14:textId="0AA0EF28" w:rsidR="00A523F0" w:rsidRPr="00FF2DA8" w:rsidRDefault="00A523F0" w:rsidP="00A523F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lastRenderedPageBreak/>
              <w:t>12799</w:t>
            </w:r>
          </w:p>
        </w:tc>
        <w:tc>
          <w:tcPr>
            <w:tcW w:w="990" w:type="dxa"/>
          </w:tcPr>
          <w:p w14:paraId="273BF4FF" w14:textId="5B037BA4" w:rsidR="00A523F0" w:rsidRPr="00FF2DA8" w:rsidRDefault="00A523F0" w:rsidP="00A523F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Laurent Cariou</w:t>
            </w:r>
          </w:p>
        </w:tc>
        <w:tc>
          <w:tcPr>
            <w:tcW w:w="900" w:type="dxa"/>
            <w:shd w:val="clear" w:color="auto" w:fill="auto"/>
            <w:noWrap/>
          </w:tcPr>
          <w:p w14:paraId="42329DEC" w14:textId="411EB79E" w:rsidR="00A523F0" w:rsidRPr="00FF2DA8" w:rsidRDefault="00A523F0" w:rsidP="00A523F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35.3.4.2</w:t>
            </w:r>
          </w:p>
        </w:tc>
        <w:tc>
          <w:tcPr>
            <w:tcW w:w="720" w:type="dxa"/>
          </w:tcPr>
          <w:p w14:paraId="2AE144EC" w14:textId="5276F127" w:rsidR="00A523F0" w:rsidRPr="00FF2DA8" w:rsidRDefault="00A523F0" w:rsidP="00A523F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416.33</w:t>
            </w:r>
          </w:p>
        </w:tc>
        <w:tc>
          <w:tcPr>
            <w:tcW w:w="2520" w:type="dxa"/>
            <w:shd w:val="clear" w:color="auto" w:fill="auto"/>
            <w:noWrap/>
          </w:tcPr>
          <w:p w14:paraId="1F1DD193" w14:textId="380E4D52" w:rsidR="00A523F0" w:rsidRPr="00FF2DA8" w:rsidRDefault="00A523F0" w:rsidP="00A523F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It is important to control if the ML probe response is sent as unicast or broadcast. As we have 2 ways to address the AP, we can use one mode (sending a probe with A1 set to the address of the AP) to request a Unicast ML Probe response and the other mode (sending a probe with A1 set to broadcast and A3 set to the address of the AP) to allow the ML probe response to be sent in broadcast manner. Also make it consistent between 2.4/5/6GHz</w:t>
            </w:r>
          </w:p>
        </w:tc>
        <w:tc>
          <w:tcPr>
            <w:tcW w:w="2340" w:type="dxa"/>
            <w:shd w:val="clear" w:color="auto" w:fill="auto"/>
            <w:noWrap/>
          </w:tcPr>
          <w:p w14:paraId="55FDC4F3" w14:textId="17B908B3" w:rsidR="00A523F0" w:rsidRPr="00FF2DA8" w:rsidRDefault="00A523F0" w:rsidP="00A523F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As in comment</w:t>
            </w:r>
          </w:p>
        </w:tc>
        <w:tc>
          <w:tcPr>
            <w:tcW w:w="3150" w:type="dxa"/>
            <w:shd w:val="clear" w:color="auto" w:fill="auto"/>
          </w:tcPr>
          <w:p w14:paraId="01F94562" w14:textId="53F1EA1F" w:rsidR="00BC3BF8" w:rsidRDefault="00BC3BF8" w:rsidP="00BC3BF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w:t>
            </w:r>
            <w:del w:id="1264" w:author="Alfred Aster" w:date="2022-10-20T14:58:00Z">
              <w:r w:rsidDel="004F3BCE">
                <w:rPr>
                  <w:rFonts w:ascii="Times New Roman" w:hAnsi="Times New Roman" w:cs="Times New Roman"/>
                  <w:bCs/>
                  <w:sz w:val="18"/>
                  <w:szCs w:val="18"/>
                </w:rPr>
                <w:delText>ed</w:delText>
              </w:r>
            </w:del>
            <w:ins w:id="1265"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comment resolutions in “document”, however the group could not reach consensus on a proposed change that would resolve the comment.</w:t>
            </w:r>
          </w:p>
          <w:p w14:paraId="6FEB5670" w14:textId="1639024C" w:rsidR="00A523F0" w:rsidRPr="00FF2DA8" w:rsidRDefault="00A523F0" w:rsidP="00A523F0">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7, 2022, but no straw poll is conducted yet.</w:t>
            </w:r>
          </w:p>
          <w:p w14:paraId="283D32DB" w14:textId="77777777" w:rsidR="00A523F0" w:rsidRPr="00FF2DA8" w:rsidRDefault="00A523F0" w:rsidP="00A523F0">
            <w:pPr>
              <w:suppressAutoHyphens/>
              <w:spacing w:after="0"/>
              <w:rPr>
                <w:rFonts w:ascii="Times New Roman" w:hAnsi="Times New Roman" w:cs="Times New Roman"/>
                <w:sz w:val="18"/>
                <w:szCs w:val="18"/>
              </w:rPr>
            </w:pPr>
          </w:p>
          <w:p w14:paraId="47B3352F" w14:textId="77777777" w:rsidR="00F86078" w:rsidRDefault="00A523F0"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Laurent Cariou</w:t>
            </w:r>
            <w:r w:rsidRPr="00FF2DA8">
              <w:rPr>
                <w:rFonts w:ascii="Times New Roman" w:hAnsi="Times New Roman" w:cs="Times New Roman"/>
                <w:bCs/>
                <w:sz w:val="18"/>
                <w:szCs w:val="18"/>
              </w:rPr>
              <w:tab/>
              <w:t>22/1428r2</w:t>
            </w:r>
            <w:r w:rsidR="00F86078">
              <w:rPr>
                <w:rFonts w:ascii="Times New Roman" w:hAnsi="Times New Roman" w:cs="Times New Roman"/>
                <w:bCs/>
                <w:sz w:val="18"/>
                <w:szCs w:val="18"/>
              </w:rPr>
              <w:t xml:space="preserve"> </w:t>
            </w:r>
          </w:p>
          <w:p w14:paraId="410C2CCF"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0B1FC7C9" w14:textId="00CEB758" w:rsidR="00F86078" w:rsidRPr="008A7AF3" w:rsidRDefault="00F86078" w:rsidP="00F86078">
            <w:pPr>
              <w:suppressAutoHyphens/>
              <w:spacing w:after="0"/>
              <w:rPr>
                <w:rFonts w:ascii="Times New Roman" w:hAnsi="Times New Roman" w:cs="Times New Roman"/>
                <w:bCs/>
                <w:color w:val="00B050"/>
                <w:sz w:val="18"/>
                <w:szCs w:val="18"/>
              </w:rPr>
            </w:pPr>
            <w:r w:rsidRPr="008A7AF3">
              <w:rPr>
                <w:rFonts w:ascii="Times New Roman" w:hAnsi="Times New Roman" w:cs="Times New Roman"/>
                <w:bCs/>
                <w:color w:val="00B050"/>
                <w:sz w:val="18"/>
                <w:szCs w:val="18"/>
              </w:rPr>
              <w:t>&lt;</w:t>
            </w:r>
            <w:r w:rsidR="00E310D8" w:rsidRPr="008A7AF3">
              <w:rPr>
                <w:color w:val="00B050"/>
              </w:rPr>
              <w:t xml:space="preserve"> </w:t>
            </w:r>
            <w:r w:rsidR="00E310D8" w:rsidRPr="008A7AF3">
              <w:rPr>
                <w:rFonts w:ascii="Times New Roman" w:hAnsi="Times New Roman" w:cs="Times New Roman"/>
                <w:bCs/>
                <w:color w:val="00B050"/>
                <w:sz w:val="18"/>
                <w:szCs w:val="18"/>
              </w:rPr>
              <w:t>Proposal has been presented but didn’t reach consensus so far.</w:t>
            </w:r>
            <w:r w:rsidRPr="008A7AF3">
              <w:rPr>
                <w:rFonts w:ascii="Times New Roman" w:hAnsi="Times New Roman" w:cs="Times New Roman"/>
                <w:bCs/>
                <w:color w:val="00B050"/>
                <w:sz w:val="18"/>
                <w:szCs w:val="18"/>
              </w:rPr>
              <w:t>&gt;</w:t>
            </w:r>
          </w:p>
          <w:p w14:paraId="0379823C" w14:textId="5D40218A" w:rsidR="00A523F0" w:rsidRPr="00FF2DA8" w:rsidRDefault="00A523F0" w:rsidP="00A523F0">
            <w:pPr>
              <w:suppressAutoHyphens/>
              <w:spacing w:after="0"/>
              <w:rPr>
                <w:rFonts w:ascii="Times New Roman" w:hAnsi="Times New Roman" w:cs="Times New Roman"/>
                <w:bCs/>
                <w:sz w:val="18"/>
                <w:szCs w:val="18"/>
              </w:rPr>
            </w:pPr>
          </w:p>
        </w:tc>
      </w:tr>
      <w:tr w:rsidR="00A523F0" w:rsidRPr="008B0293" w14:paraId="63B72E30" w14:textId="77777777" w:rsidTr="00221221">
        <w:trPr>
          <w:trHeight w:val="220"/>
          <w:jc w:val="center"/>
        </w:trPr>
        <w:tc>
          <w:tcPr>
            <w:tcW w:w="715" w:type="dxa"/>
            <w:shd w:val="clear" w:color="auto" w:fill="auto"/>
            <w:noWrap/>
          </w:tcPr>
          <w:p w14:paraId="1965D9AC" w14:textId="2FAB1F91" w:rsidR="00A523F0" w:rsidRPr="009B69AF" w:rsidRDefault="00A523F0" w:rsidP="00A523F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12806</w:t>
            </w:r>
          </w:p>
        </w:tc>
        <w:tc>
          <w:tcPr>
            <w:tcW w:w="990" w:type="dxa"/>
          </w:tcPr>
          <w:p w14:paraId="735C4F8F" w14:textId="52E6C11C" w:rsidR="00A523F0" w:rsidRPr="009B69AF" w:rsidRDefault="00A523F0" w:rsidP="00A523F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Laurent Cariou</w:t>
            </w:r>
          </w:p>
        </w:tc>
        <w:tc>
          <w:tcPr>
            <w:tcW w:w="900" w:type="dxa"/>
            <w:shd w:val="clear" w:color="auto" w:fill="auto"/>
            <w:noWrap/>
          </w:tcPr>
          <w:p w14:paraId="37650401" w14:textId="308F8090" w:rsidR="00A523F0" w:rsidRPr="009B69AF" w:rsidRDefault="00A523F0" w:rsidP="00A523F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35.3.10</w:t>
            </w:r>
          </w:p>
        </w:tc>
        <w:tc>
          <w:tcPr>
            <w:tcW w:w="720" w:type="dxa"/>
          </w:tcPr>
          <w:p w14:paraId="3957794C" w14:textId="0C43DD5F" w:rsidR="00A523F0" w:rsidRPr="009B69AF" w:rsidRDefault="00A523F0" w:rsidP="00A523F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434.22</w:t>
            </w:r>
          </w:p>
        </w:tc>
        <w:tc>
          <w:tcPr>
            <w:tcW w:w="2520" w:type="dxa"/>
            <w:shd w:val="clear" w:color="auto" w:fill="auto"/>
            <w:noWrap/>
          </w:tcPr>
          <w:p w14:paraId="6BD537C4" w14:textId="22903CD0" w:rsidR="00A523F0" w:rsidRPr="009B69AF" w:rsidRDefault="00A523F0" w:rsidP="00A523F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 xml:space="preserve">There is an issue when an AP is removed. We currently </w:t>
            </w:r>
            <w:proofErr w:type="gramStart"/>
            <w:r w:rsidRPr="009B69AF">
              <w:rPr>
                <w:rFonts w:ascii="Times New Roman" w:hAnsi="Times New Roman" w:cs="Times New Roman"/>
                <w:strike/>
                <w:color w:val="FF0000"/>
                <w:sz w:val="18"/>
                <w:szCs w:val="18"/>
              </w:rPr>
              <w:t>use directly</w:t>
            </w:r>
            <w:proofErr w:type="gramEnd"/>
            <w:r w:rsidRPr="009B69AF">
              <w:rPr>
                <w:rFonts w:ascii="Times New Roman" w:hAnsi="Times New Roman" w:cs="Times New Roman"/>
                <w:strike/>
                <w:color w:val="FF0000"/>
                <w:sz w:val="18"/>
                <w:szCs w:val="18"/>
              </w:rPr>
              <w:t xml:space="preserve"> the critical update flag in this case, and not the BSS parameters update. If there is a change in BSS parameters update together with the inclusion of the ML </w:t>
            </w:r>
            <w:proofErr w:type="spellStart"/>
            <w:r w:rsidRPr="009B69AF">
              <w:rPr>
                <w:rFonts w:ascii="Times New Roman" w:hAnsi="Times New Roman" w:cs="Times New Roman"/>
                <w:strike/>
                <w:color w:val="FF0000"/>
                <w:sz w:val="18"/>
                <w:szCs w:val="18"/>
              </w:rPr>
              <w:t>reconfig</w:t>
            </w:r>
            <w:proofErr w:type="spellEnd"/>
            <w:r w:rsidRPr="009B69AF">
              <w:rPr>
                <w:rFonts w:ascii="Times New Roman" w:hAnsi="Times New Roman" w:cs="Times New Roman"/>
                <w:strike/>
                <w:color w:val="FF0000"/>
                <w:sz w:val="18"/>
                <w:szCs w:val="18"/>
              </w:rPr>
              <w:t xml:space="preserve"> element, the STA can miss it. Also, if the STA misses the beacon on which there was a critical update flag, it </w:t>
            </w:r>
            <w:proofErr w:type="spellStart"/>
            <w:r w:rsidRPr="009B69AF">
              <w:rPr>
                <w:rFonts w:ascii="Times New Roman" w:hAnsi="Times New Roman" w:cs="Times New Roman"/>
                <w:strike/>
                <w:color w:val="FF0000"/>
                <w:sz w:val="18"/>
                <w:szCs w:val="18"/>
              </w:rPr>
              <w:t>can not</w:t>
            </w:r>
            <w:proofErr w:type="spellEnd"/>
            <w:r w:rsidRPr="009B69AF">
              <w:rPr>
                <w:rFonts w:ascii="Times New Roman" w:hAnsi="Times New Roman" w:cs="Times New Roman"/>
                <w:strike/>
                <w:color w:val="FF0000"/>
                <w:sz w:val="18"/>
                <w:szCs w:val="18"/>
              </w:rPr>
              <w:t xml:space="preserve"> determine if there had been a critical update. Everything can be easily solved if we increment BSS parameters update in this case (link remove), as we do for any other update for a particular AP affiliated with an AP MLD.</w:t>
            </w:r>
          </w:p>
        </w:tc>
        <w:tc>
          <w:tcPr>
            <w:tcW w:w="2340" w:type="dxa"/>
            <w:shd w:val="clear" w:color="auto" w:fill="auto"/>
            <w:noWrap/>
          </w:tcPr>
          <w:p w14:paraId="6DC94E44" w14:textId="1279ACFD" w:rsidR="00A523F0" w:rsidRPr="009B69AF" w:rsidRDefault="00A523F0" w:rsidP="00A523F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Add a new condition for critical update in 11.2.3.15, which will be as follows: Inclusion of a Reconfiguration Multi-Link element by an AP affiliated with an AP MLD that will be removed following procedure defined in 35.3.6.2.2 (Removing affiliated APs)</w:t>
            </w:r>
          </w:p>
        </w:tc>
        <w:tc>
          <w:tcPr>
            <w:tcW w:w="3150" w:type="dxa"/>
            <w:shd w:val="clear" w:color="auto" w:fill="auto"/>
          </w:tcPr>
          <w:p w14:paraId="79799CDA" w14:textId="5A30E74A" w:rsidR="009F179C" w:rsidRPr="009B69AF" w:rsidRDefault="009F179C" w:rsidP="00BC3BF8">
            <w:pPr>
              <w:suppressAutoHyphens/>
              <w:spacing w:after="0"/>
              <w:rPr>
                <w:ins w:id="1266" w:author="Alfred Aster" w:date="2022-10-20T14:45:00Z"/>
                <w:rFonts w:ascii="Times New Roman" w:hAnsi="Times New Roman" w:cs="Times New Roman"/>
                <w:bCs/>
                <w:strike/>
                <w:color w:val="FF0000"/>
                <w:sz w:val="18"/>
                <w:szCs w:val="18"/>
              </w:rPr>
            </w:pPr>
            <w:ins w:id="1267" w:author="Alfred Aster" w:date="2022-10-20T14:45:00Z">
              <w:r w:rsidRPr="009B69AF">
                <w:rPr>
                  <w:rFonts w:ascii="Times New Roman" w:hAnsi="Times New Roman" w:cs="Times New Roman"/>
                  <w:bCs/>
                  <w:strike/>
                  <w:color w:val="FF0000"/>
                  <w:sz w:val="18"/>
                  <w:szCs w:val="18"/>
                </w:rPr>
                <w:t>Pending SP</w:t>
              </w:r>
            </w:ins>
          </w:p>
          <w:p w14:paraId="2125F3B3" w14:textId="77777777" w:rsidR="009F179C" w:rsidRPr="009B69AF" w:rsidRDefault="009F179C" w:rsidP="00BC3BF8">
            <w:pPr>
              <w:suppressAutoHyphens/>
              <w:spacing w:after="0"/>
              <w:rPr>
                <w:ins w:id="1268" w:author="Alfred Aster" w:date="2022-10-20T14:45:00Z"/>
                <w:rFonts w:ascii="Times New Roman" w:hAnsi="Times New Roman" w:cs="Times New Roman"/>
                <w:bCs/>
                <w:strike/>
                <w:color w:val="FF0000"/>
                <w:sz w:val="18"/>
                <w:szCs w:val="18"/>
              </w:rPr>
            </w:pPr>
          </w:p>
          <w:p w14:paraId="105CA94D" w14:textId="244E7938" w:rsidR="00BC3BF8" w:rsidRPr="009B69AF" w:rsidRDefault="00BC3BF8" w:rsidP="00BC3BF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269" w:author="Alfred Aster" w:date="2022-10-20T14:58:00Z">
              <w:r w:rsidRPr="009B69AF" w:rsidDel="004F3BCE">
                <w:rPr>
                  <w:rFonts w:ascii="Times New Roman" w:hAnsi="Times New Roman" w:cs="Times New Roman"/>
                  <w:bCs/>
                  <w:strike/>
                  <w:color w:val="FF0000"/>
                  <w:sz w:val="18"/>
                  <w:szCs w:val="18"/>
                </w:rPr>
                <w:delText>ed</w:delText>
              </w:r>
            </w:del>
            <w:ins w:id="1270"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6D16236C" w14:textId="6860E8DC" w:rsidR="00A523F0" w:rsidRPr="009B69AF" w:rsidRDefault="00A523F0" w:rsidP="00A523F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12, 2022, but no straw poll is conducted yet.</w:t>
            </w:r>
          </w:p>
          <w:p w14:paraId="64772D9B" w14:textId="77777777" w:rsidR="00A523F0" w:rsidRPr="009B69AF" w:rsidRDefault="00A523F0" w:rsidP="00A523F0">
            <w:pPr>
              <w:suppressAutoHyphens/>
              <w:spacing w:after="0"/>
              <w:rPr>
                <w:rFonts w:ascii="Times New Roman" w:hAnsi="Times New Roman" w:cs="Times New Roman"/>
                <w:strike/>
                <w:color w:val="FF0000"/>
                <w:sz w:val="18"/>
                <w:szCs w:val="18"/>
              </w:rPr>
            </w:pPr>
          </w:p>
          <w:p w14:paraId="0E3417B3" w14:textId="77777777" w:rsidR="00F86078" w:rsidRPr="009B69AF" w:rsidRDefault="00224457"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Ming Gan</w:t>
            </w:r>
            <w:r w:rsidRPr="009B69AF">
              <w:rPr>
                <w:rFonts w:ascii="Times New Roman" w:hAnsi="Times New Roman" w:cs="Times New Roman"/>
                <w:bCs/>
                <w:strike/>
                <w:color w:val="FF0000"/>
                <w:sz w:val="18"/>
                <w:szCs w:val="18"/>
              </w:rPr>
              <w:tab/>
              <w:t>22/1539r2</w:t>
            </w:r>
            <w:r w:rsidR="00F86078" w:rsidRPr="009B69AF">
              <w:rPr>
                <w:rFonts w:ascii="Times New Roman" w:hAnsi="Times New Roman" w:cs="Times New Roman"/>
                <w:bCs/>
                <w:strike/>
                <w:color w:val="FF0000"/>
                <w:sz w:val="18"/>
                <w:szCs w:val="18"/>
              </w:rPr>
              <w:t xml:space="preserve"> </w:t>
            </w:r>
          </w:p>
          <w:p w14:paraId="7F7DF701"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1E79DE6C"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5ECC6E7A" w14:textId="44568EDB" w:rsidR="00A523F0" w:rsidRPr="009B69AF" w:rsidRDefault="00A523F0" w:rsidP="00A523F0">
            <w:pPr>
              <w:suppressAutoHyphens/>
              <w:spacing w:after="0"/>
              <w:rPr>
                <w:rFonts w:ascii="Times New Roman" w:hAnsi="Times New Roman" w:cs="Times New Roman"/>
                <w:bCs/>
                <w:strike/>
                <w:color w:val="FF0000"/>
                <w:sz w:val="18"/>
                <w:szCs w:val="18"/>
              </w:rPr>
            </w:pPr>
          </w:p>
        </w:tc>
      </w:tr>
      <w:tr w:rsidR="00EC2732" w:rsidRPr="008B0293" w14:paraId="7BD0C6F8" w14:textId="77777777" w:rsidTr="00221221">
        <w:trPr>
          <w:trHeight w:val="220"/>
          <w:jc w:val="center"/>
        </w:trPr>
        <w:tc>
          <w:tcPr>
            <w:tcW w:w="715" w:type="dxa"/>
            <w:shd w:val="clear" w:color="auto" w:fill="auto"/>
            <w:noWrap/>
          </w:tcPr>
          <w:p w14:paraId="0573C88C" w14:textId="15167812" w:rsidR="00EC2732" w:rsidRPr="009B69AF" w:rsidRDefault="00EC2732" w:rsidP="00EC2732">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12814</w:t>
            </w:r>
          </w:p>
        </w:tc>
        <w:tc>
          <w:tcPr>
            <w:tcW w:w="990" w:type="dxa"/>
          </w:tcPr>
          <w:p w14:paraId="45E165EC" w14:textId="1A08FDCB" w:rsidR="00EC2732" w:rsidRPr="009B69AF" w:rsidRDefault="00EC2732" w:rsidP="00EC2732">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Laurent Cariou</w:t>
            </w:r>
          </w:p>
        </w:tc>
        <w:tc>
          <w:tcPr>
            <w:tcW w:w="900" w:type="dxa"/>
            <w:shd w:val="clear" w:color="auto" w:fill="auto"/>
            <w:noWrap/>
          </w:tcPr>
          <w:p w14:paraId="730FD803" w14:textId="2E46B6B3" w:rsidR="00EC2732" w:rsidRPr="009B69AF" w:rsidRDefault="00EC2732" w:rsidP="00EC2732">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35.3.17</w:t>
            </w:r>
          </w:p>
        </w:tc>
        <w:tc>
          <w:tcPr>
            <w:tcW w:w="720" w:type="dxa"/>
          </w:tcPr>
          <w:p w14:paraId="41DEDDA8" w14:textId="69DBCA1D" w:rsidR="00EC2732" w:rsidRPr="009B69AF" w:rsidRDefault="00EC2732" w:rsidP="00EC2732">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463.59</w:t>
            </w:r>
          </w:p>
        </w:tc>
        <w:tc>
          <w:tcPr>
            <w:tcW w:w="2520" w:type="dxa"/>
            <w:shd w:val="clear" w:color="auto" w:fill="auto"/>
            <w:noWrap/>
          </w:tcPr>
          <w:p w14:paraId="1DEA4588" w14:textId="2FE5B99D" w:rsidR="00EC2732" w:rsidRPr="009B69AF" w:rsidRDefault="00EC2732" w:rsidP="00EC2732">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 xml:space="preserve">When a non-AP MLD that is in EMLSR mode receives the initial control frame (e.g., MU-RTS) that includes multiple users and during the TXOP when the non-AP MLD is not included in the frame exchanges anymore and the AP affiliated with the AP MLD only transmits data/management frames to the other non-AP MLDs, the non-AP MLD switches back to the listening operation by identifying that the frames in the PPDU is not addressed to the non-AP MLD. </w:t>
            </w:r>
            <w:proofErr w:type="gramStart"/>
            <w:r w:rsidRPr="009B69AF">
              <w:rPr>
                <w:rFonts w:ascii="Times New Roman" w:hAnsi="Times New Roman" w:cs="Times New Roman"/>
                <w:strike/>
                <w:color w:val="FF0000"/>
                <w:sz w:val="18"/>
                <w:szCs w:val="18"/>
              </w:rPr>
              <w:t>However</w:t>
            </w:r>
            <w:proofErr w:type="gramEnd"/>
            <w:r w:rsidRPr="009B69AF">
              <w:rPr>
                <w:rFonts w:ascii="Times New Roman" w:hAnsi="Times New Roman" w:cs="Times New Roman"/>
                <w:strike/>
                <w:color w:val="FF0000"/>
                <w:sz w:val="18"/>
                <w:szCs w:val="18"/>
              </w:rPr>
              <w:t xml:space="preserve"> </w:t>
            </w:r>
            <w:r w:rsidRPr="009B69AF">
              <w:rPr>
                <w:rFonts w:ascii="Times New Roman" w:hAnsi="Times New Roman" w:cs="Times New Roman"/>
                <w:strike/>
                <w:color w:val="FF0000"/>
                <w:sz w:val="18"/>
                <w:szCs w:val="18"/>
              </w:rPr>
              <w:lastRenderedPageBreak/>
              <w:t>relying on the address information in the MAC frames in the PPDU is problematic because the PPDU that is only destined for the other STAs could be using higher MCS than the one that the non-AP MLD can decode and also decoding time of the address information could vary depending on the type of frame and implementations (might need to wait for the FCS). This problem can be solved by limiting the type of PPDU when transmitting data/management frames to HE MU PPDU or EHT PPDU so that the non-AP MLD can just decode the PHY preamble and know whether the PPDU is for the non-AP MLD or not and decide to switch to the listening operation.</w:t>
            </w:r>
          </w:p>
        </w:tc>
        <w:tc>
          <w:tcPr>
            <w:tcW w:w="2340" w:type="dxa"/>
            <w:shd w:val="clear" w:color="auto" w:fill="auto"/>
            <w:noWrap/>
          </w:tcPr>
          <w:p w14:paraId="3F7A4188" w14:textId="1B0E9846" w:rsidR="00EC2732" w:rsidRPr="009B69AF" w:rsidRDefault="00EC2732" w:rsidP="00EC2732">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lastRenderedPageBreak/>
              <w:t>Add a sentence to limit the data/management frames to be transmitted in the HE MU PPDU or EHT PPDU during frame exchanges after successful initial control frame transmission by an AP affiliated with an AP MLD to a STA affiliated with a non-AP MLD in EMLSR mode.</w:t>
            </w:r>
          </w:p>
        </w:tc>
        <w:tc>
          <w:tcPr>
            <w:tcW w:w="3150" w:type="dxa"/>
            <w:shd w:val="clear" w:color="auto" w:fill="auto"/>
          </w:tcPr>
          <w:p w14:paraId="26FCFEA6" w14:textId="77777777" w:rsidR="00FD20C7" w:rsidRPr="009B69AF" w:rsidRDefault="00FD20C7" w:rsidP="00FD20C7">
            <w:pPr>
              <w:suppressAutoHyphens/>
              <w:spacing w:after="0"/>
              <w:rPr>
                <w:ins w:id="1271" w:author="Alfred Aster" w:date="2022-10-16T22:04:00Z"/>
                <w:rFonts w:ascii="Times New Roman" w:hAnsi="Times New Roman" w:cs="Times New Roman"/>
                <w:bCs/>
                <w:strike/>
                <w:color w:val="FF0000"/>
                <w:sz w:val="18"/>
                <w:szCs w:val="18"/>
              </w:rPr>
            </w:pPr>
            <w:ins w:id="1272" w:author="Alfred Aster" w:date="2022-10-16T22:04:00Z">
              <w:r w:rsidRPr="009B69AF">
                <w:rPr>
                  <w:rFonts w:ascii="Times New Roman" w:hAnsi="Times New Roman" w:cs="Times New Roman"/>
                  <w:bCs/>
                  <w:strike/>
                  <w:color w:val="FF0000"/>
                  <w:sz w:val="18"/>
                  <w:szCs w:val="18"/>
                </w:rPr>
                <w:t>Pending SP</w:t>
              </w:r>
            </w:ins>
          </w:p>
          <w:p w14:paraId="430DF686" w14:textId="77777777" w:rsidR="00FD20C7" w:rsidRPr="009B69AF" w:rsidRDefault="00FD20C7" w:rsidP="00BC3BF8">
            <w:pPr>
              <w:suppressAutoHyphens/>
              <w:spacing w:after="0"/>
              <w:rPr>
                <w:ins w:id="1273" w:author="Alfred Aster" w:date="2022-10-16T22:04:00Z"/>
                <w:rFonts w:ascii="Times New Roman" w:hAnsi="Times New Roman" w:cs="Times New Roman"/>
                <w:bCs/>
                <w:strike/>
                <w:color w:val="FF0000"/>
                <w:sz w:val="18"/>
                <w:szCs w:val="18"/>
              </w:rPr>
            </w:pPr>
          </w:p>
          <w:p w14:paraId="5F91FB3E" w14:textId="4EE65249" w:rsidR="00BC3BF8" w:rsidRPr="009B69AF" w:rsidRDefault="00BC3BF8" w:rsidP="00BC3BF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274" w:author="Alfred Aster" w:date="2022-10-20T14:58:00Z">
              <w:r w:rsidRPr="009B69AF" w:rsidDel="004F3BCE">
                <w:rPr>
                  <w:rFonts w:ascii="Times New Roman" w:hAnsi="Times New Roman" w:cs="Times New Roman"/>
                  <w:bCs/>
                  <w:strike/>
                  <w:color w:val="FF0000"/>
                  <w:sz w:val="18"/>
                  <w:szCs w:val="18"/>
                </w:rPr>
                <w:delText>ed</w:delText>
              </w:r>
            </w:del>
            <w:ins w:id="1275"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07125447" w14:textId="52F76B19" w:rsidR="00EC2732" w:rsidRPr="009B69AF" w:rsidRDefault="00EC2732" w:rsidP="00EC2732">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8 and September 14, 2022, but no straw poll is conducted yet.</w:t>
            </w:r>
          </w:p>
          <w:p w14:paraId="2DAF778A" w14:textId="77777777" w:rsidR="00EC2732" w:rsidRPr="009B69AF" w:rsidRDefault="00EC2732" w:rsidP="00EC2732">
            <w:pPr>
              <w:suppressAutoHyphens/>
              <w:spacing w:after="0"/>
              <w:rPr>
                <w:rFonts w:ascii="Times New Roman" w:hAnsi="Times New Roman" w:cs="Times New Roman"/>
                <w:strike/>
                <w:color w:val="FF0000"/>
                <w:sz w:val="18"/>
                <w:szCs w:val="18"/>
              </w:rPr>
            </w:pPr>
          </w:p>
          <w:p w14:paraId="3D5A36A8" w14:textId="77777777" w:rsidR="00F86078" w:rsidRPr="009B69AF" w:rsidRDefault="00EC2732"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Minyoung Park</w:t>
            </w:r>
            <w:r w:rsidRPr="009B69AF">
              <w:rPr>
                <w:rFonts w:ascii="Times New Roman" w:hAnsi="Times New Roman" w:cs="Times New Roman"/>
                <w:bCs/>
                <w:strike/>
                <w:color w:val="FF0000"/>
                <w:sz w:val="18"/>
                <w:szCs w:val="18"/>
              </w:rPr>
              <w:tab/>
              <w:t>22/1434r2</w:t>
            </w:r>
            <w:r w:rsidR="00F86078" w:rsidRPr="009B69AF">
              <w:rPr>
                <w:rFonts w:ascii="Times New Roman" w:hAnsi="Times New Roman" w:cs="Times New Roman"/>
                <w:bCs/>
                <w:strike/>
                <w:color w:val="FF0000"/>
                <w:sz w:val="18"/>
                <w:szCs w:val="18"/>
              </w:rPr>
              <w:t xml:space="preserve"> </w:t>
            </w:r>
          </w:p>
          <w:p w14:paraId="48EFA34C"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2C587367"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5030D10D" w14:textId="584FF342" w:rsidR="00EC2732" w:rsidRPr="009B69AF" w:rsidRDefault="00EC2732" w:rsidP="00EC2732">
            <w:pPr>
              <w:suppressAutoHyphens/>
              <w:spacing w:after="0"/>
              <w:rPr>
                <w:rFonts w:ascii="Times New Roman" w:hAnsi="Times New Roman" w:cs="Times New Roman"/>
                <w:bCs/>
                <w:strike/>
                <w:color w:val="FF0000"/>
                <w:sz w:val="18"/>
                <w:szCs w:val="18"/>
              </w:rPr>
            </w:pPr>
          </w:p>
        </w:tc>
      </w:tr>
      <w:tr w:rsidR="00EC2732" w:rsidRPr="008B0293" w14:paraId="5FFA65F3" w14:textId="77777777" w:rsidTr="00221221">
        <w:trPr>
          <w:trHeight w:val="220"/>
          <w:jc w:val="center"/>
        </w:trPr>
        <w:tc>
          <w:tcPr>
            <w:tcW w:w="715" w:type="dxa"/>
            <w:shd w:val="clear" w:color="auto" w:fill="auto"/>
            <w:noWrap/>
          </w:tcPr>
          <w:p w14:paraId="136E23D7" w14:textId="65FD1183" w:rsidR="00EC2732" w:rsidRPr="009B69AF" w:rsidRDefault="00EC2732" w:rsidP="00EC2732">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12819</w:t>
            </w:r>
          </w:p>
        </w:tc>
        <w:tc>
          <w:tcPr>
            <w:tcW w:w="990" w:type="dxa"/>
          </w:tcPr>
          <w:p w14:paraId="03619972" w14:textId="3895B458" w:rsidR="00EC2732" w:rsidRPr="009B69AF" w:rsidRDefault="00EC2732" w:rsidP="00EC2732">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Laurent Cariou</w:t>
            </w:r>
          </w:p>
        </w:tc>
        <w:tc>
          <w:tcPr>
            <w:tcW w:w="900" w:type="dxa"/>
            <w:shd w:val="clear" w:color="auto" w:fill="auto"/>
            <w:noWrap/>
          </w:tcPr>
          <w:p w14:paraId="52484F94" w14:textId="19F47FE9" w:rsidR="00EC2732" w:rsidRPr="009B69AF" w:rsidRDefault="00EC2732" w:rsidP="00EC2732">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35.3.25</w:t>
            </w:r>
          </w:p>
        </w:tc>
        <w:tc>
          <w:tcPr>
            <w:tcW w:w="720" w:type="dxa"/>
          </w:tcPr>
          <w:p w14:paraId="3B21BE34" w14:textId="53DBD640" w:rsidR="00EC2732" w:rsidRPr="009B69AF" w:rsidRDefault="00EC2732" w:rsidP="00EC2732">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480.58</w:t>
            </w:r>
          </w:p>
        </w:tc>
        <w:tc>
          <w:tcPr>
            <w:tcW w:w="2520" w:type="dxa"/>
            <w:shd w:val="clear" w:color="auto" w:fill="auto"/>
            <w:noWrap/>
          </w:tcPr>
          <w:p w14:paraId="188A97C7" w14:textId="27DBCAEC" w:rsidR="00EC2732" w:rsidRPr="009B69AF" w:rsidRDefault="00EC2732" w:rsidP="00EC2732">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 xml:space="preserve">This subclause </w:t>
            </w:r>
            <w:proofErr w:type="spellStart"/>
            <w:r w:rsidRPr="009B69AF">
              <w:rPr>
                <w:rFonts w:ascii="Times New Roman" w:hAnsi="Times New Roman" w:cs="Times New Roman"/>
                <w:strike/>
                <w:color w:val="FF0000"/>
                <w:sz w:val="18"/>
                <w:szCs w:val="18"/>
              </w:rPr>
              <w:t>do</w:t>
            </w:r>
            <w:del w:id="1276" w:author="Alfred Aster" w:date="2022-10-20T14:58:00Z">
              <w:r w:rsidRPr="009B69AF" w:rsidDel="004F3BCE">
                <w:rPr>
                  <w:rFonts w:ascii="Times New Roman" w:hAnsi="Times New Roman" w:cs="Times New Roman"/>
                  <w:strike/>
                  <w:color w:val="FF0000"/>
                  <w:sz w:val="18"/>
                  <w:szCs w:val="18"/>
                </w:rPr>
                <w:delText>e</w:delText>
              </w:r>
            </w:del>
            <w:ins w:id="1277"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sn't</w:t>
            </w:r>
            <w:proofErr w:type="spellEnd"/>
            <w:r w:rsidRPr="009B69AF">
              <w:rPr>
                <w:rFonts w:ascii="Times New Roman" w:hAnsi="Times New Roman" w:cs="Times New Roman"/>
                <w:strike/>
                <w:color w:val="FF0000"/>
                <w:sz w:val="18"/>
                <w:szCs w:val="18"/>
              </w:rPr>
              <w:t xml:space="preserve"> incorporate the Link Removal Imminent field. Some changes are needed in this subclause in order to be accurate.</w:t>
            </w:r>
          </w:p>
        </w:tc>
        <w:tc>
          <w:tcPr>
            <w:tcW w:w="2340" w:type="dxa"/>
            <w:shd w:val="clear" w:color="auto" w:fill="auto"/>
            <w:noWrap/>
          </w:tcPr>
          <w:p w14:paraId="17ED5A54" w14:textId="15A4B662" w:rsidR="00EC2732" w:rsidRPr="009B69AF" w:rsidRDefault="00EC2732" w:rsidP="00EC2732">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Apply the changes described in the comment. A proposal is defined in doc 1208r12</w:t>
            </w:r>
          </w:p>
        </w:tc>
        <w:tc>
          <w:tcPr>
            <w:tcW w:w="3150" w:type="dxa"/>
            <w:shd w:val="clear" w:color="auto" w:fill="auto"/>
          </w:tcPr>
          <w:p w14:paraId="72C5E363" w14:textId="15335315" w:rsidR="0034792C" w:rsidRPr="009B69AF" w:rsidRDefault="0034792C" w:rsidP="00BC3BF8">
            <w:pPr>
              <w:suppressAutoHyphens/>
              <w:spacing w:after="0"/>
              <w:rPr>
                <w:ins w:id="1278" w:author="Alfred Aster" w:date="2022-10-18T10:08:00Z"/>
                <w:rFonts w:ascii="Times New Roman" w:hAnsi="Times New Roman" w:cs="Times New Roman"/>
                <w:bCs/>
                <w:strike/>
                <w:color w:val="FF0000"/>
                <w:sz w:val="18"/>
                <w:szCs w:val="18"/>
              </w:rPr>
            </w:pPr>
            <w:ins w:id="1279" w:author="Alfred Aster" w:date="2022-10-18T10:08:00Z">
              <w:r w:rsidRPr="009B69AF">
                <w:rPr>
                  <w:rFonts w:ascii="Times New Roman" w:hAnsi="Times New Roman" w:cs="Times New Roman"/>
                  <w:bCs/>
                  <w:strike/>
                  <w:color w:val="FF0000"/>
                  <w:sz w:val="18"/>
                  <w:szCs w:val="18"/>
                </w:rPr>
                <w:t>Pending SP</w:t>
              </w:r>
            </w:ins>
          </w:p>
          <w:p w14:paraId="6D0711B6" w14:textId="77777777" w:rsidR="0034792C" w:rsidRPr="009B69AF" w:rsidRDefault="0034792C" w:rsidP="00BC3BF8">
            <w:pPr>
              <w:suppressAutoHyphens/>
              <w:spacing w:after="0"/>
              <w:rPr>
                <w:ins w:id="1280" w:author="Alfred Aster" w:date="2022-10-18T10:08:00Z"/>
                <w:rFonts w:ascii="Times New Roman" w:hAnsi="Times New Roman" w:cs="Times New Roman"/>
                <w:bCs/>
                <w:strike/>
                <w:color w:val="FF0000"/>
                <w:sz w:val="18"/>
                <w:szCs w:val="18"/>
              </w:rPr>
            </w:pPr>
          </w:p>
          <w:p w14:paraId="0D848252" w14:textId="651DA0C5" w:rsidR="00BC3BF8" w:rsidRPr="009B69AF" w:rsidRDefault="00BC3BF8" w:rsidP="00BC3BF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281" w:author="Alfred Aster" w:date="2022-10-20T14:58:00Z">
              <w:r w:rsidRPr="009B69AF" w:rsidDel="004F3BCE">
                <w:rPr>
                  <w:rFonts w:ascii="Times New Roman" w:hAnsi="Times New Roman" w:cs="Times New Roman"/>
                  <w:bCs/>
                  <w:strike/>
                  <w:color w:val="FF0000"/>
                  <w:sz w:val="18"/>
                  <w:szCs w:val="18"/>
                </w:rPr>
                <w:delText>ed</w:delText>
              </w:r>
            </w:del>
            <w:ins w:id="1282"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100D7785" w14:textId="5C5D4F7C" w:rsidR="00EC2732" w:rsidRPr="009B69AF" w:rsidRDefault="00EC2732" w:rsidP="00EC2732">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14, 2022, but no straw poll is conducted yet.</w:t>
            </w:r>
            <w:r w:rsidRPr="009B69AF">
              <w:rPr>
                <w:rFonts w:ascii="Times New Roman" w:hAnsi="Times New Roman" w:cs="Times New Roman"/>
                <w:strike/>
                <w:color w:val="FF0000"/>
                <w:sz w:val="18"/>
                <w:szCs w:val="18"/>
              </w:rPr>
              <w:br/>
            </w:r>
          </w:p>
          <w:p w14:paraId="1DC9DA05" w14:textId="77777777" w:rsidR="00F86078" w:rsidRPr="009B69AF" w:rsidRDefault="00CE2D7C"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Laurent Cariou</w:t>
            </w:r>
            <w:r w:rsidRPr="009B69AF">
              <w:rPr>
                <w:rFonts w:ascii="Times New Roman" w:hAnsi="Times New Roman" w:cs="Times New Roman"/>
                <w:bCs/>
                <w:strike/>
                <w:color w:val="FF0000"/>
                <w:sz w:val="18"/>
                <w:szCs w:val="18"/>
              </w:rPr>
              <w:tab/>
              <w:t>22/1254r4</w:t>
            </w:r>
            <w:r w:rsidR="00F86078" w:rsidRPr="009B69AF">
              <w:rPr>
                <w:rFonts w:ascii="Times New Roman" w:hAnsi="Times New Roman" w:cs="Times New Roman"/>
                <w:bCs/>
                <w:strike/>
                <w:color w:val="FF0000"/>
                <w:sz w:val="18"/>
                <w:szCs w:val="18"/>
              </w:rPr>
              <w:t xml:space="preserve"> </w:t>
            </w:r>
          </w:p>
          <w:p w14:paraId="63BDA870"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7DF3BA7C"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07AF025D" w14:textId="0A46132C" w:rsidR="00EC2732" w:rsidRPr="009B69AF" w:rsidRDefault="00EC2732" w:rsidP="00EC2732">
            <w:pPr>
              <w:suppressAutoHyphens/>
              <w:spacing w:after="0"/>
              <w:rPr>
                <w:rFonts w:ascii="Times New Roman" w:hAnsi="Times New Roman" w:cs="Times New Roman"/>
                <w:bCs/>
                <w:strike/>
                <w:color w:val="FF0000"/>
                <w:sz w:val="18"/>
                <w:szCs w:val="18"/>
              </w:rPr>
            </w:pPr>
          </w:p>
        </w:tc>
      </w:tr>
      <w:tr w:rsidR="00CE2D7C" w:rsidRPr="008B0293" w14:paraId="1C93141D" w14:textId="77777777" w:rsidTr="00221221">
        <w:trPr>
          <w:trHeight w:val="220"/>
          <w:jc w:val="center"/>
        </w:trPr>
        <w:tc>
          <w:tcPr>
            <w:tcW w:w="715" w:type="dxa"/>
            <w:shd w:val="clear" w:color="auto" w:fill="auto"/>
            <w:noWrap/>
          </w:tcPr>
          <w:p w14:paraId="24261603" w14:textId="6FE7425D" w:rsidR="00CE2D7C" w:rsidRPr="009B69AF" w:rsidRDefault="00CE2D7C" w:rsidP="00CE2D7C">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12821</w:t>
            </w:r>
          </w:p>
        </w:tc>
        <w:tc>
          <w:tcPr>
            <w:tcW w:w="990" w:type="dxa"/>
          </w:tcPr>
          <w:p w14:paraId="642738CB" w14:textId="15E9C9FF" w:rsidR="00CE2D7C" w:rsidRPr="009B69AF" w:rsidRDefault="00CE2D7C" w:rsidP="00CE2D7C">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Laurent Cariou</w:t>
            </w:r>
          </w:p>
        </w:tc>
        <w:tc>
          <w:tcPr>
            <w:tcW w:w="900" w:type="dxa"/>
            <w:shd w:val="clear" w:color="auto" w:fill="auto"/>
            <w:noWrap/>
          </w:tcPr>
          <w:p w14:paraId="4FBABD6E" w14:textId="693F76DD" w:rsidR="00CE2D7C" w:rsidRPr="009B69AF" w:rsidRDefault="00CE2D7C" w:rsidP="00CE2D7C">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35.8.2</w:t>
            </w:r>
          </w:p>
        </w:tc>
        <w:tc>
          <w:tcPr>
            <w:tcW w:w="720" w:type="dxa"/>
          </w:tcPr>
          <w:p w14:paraId="4A01FE33" w14:textId="42BFFB4A" w:rsidR="00CE2D7C" w:rsidRPr="009B69AF" w:rsidRDefault="00CE2D7C" w:rsidP="00CE2D7C">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509.63</w:t>
            </w:r>
          </w:p>
        </w:tc>
        <w:tc>
          <w:tcPr>
            <w:tcW w:w="2520" w:type="dxa"/>
            <w:shd w:val="clear" w:color="auto" w:fill="auto"/>
            <w:noWrap/>
          </w:tcPr>
          <w:p w14:paraId="4981D12E" w14:textId="18B9A2C6" w:rsidR="00CE2D7C" w:rsidRPr="009B69AF" w:rsidRDefault="00CE2D7C" w:rsidP="00CE2D7C">
            <w:pPr>
              <w:suppressAutoHyphens/>
              <w:spacing w:after="0"/>
              <w:rPr>
                <w:rFonts w:ascii="Times New Roman" w:hAnsi="Times New Roman" w:cs="Times New Roman"/>
                <w:strike/>
                <w:color w:val="FF0000"/>
                <w:sz w:val="18"/>
                <w:szCs w:val="18"/>
              </w:rPr>
            </w:pPr>
            <w:proofErr w:type="spellStart"/>
            <w:r w:rsidRPr="009B69AF">
              <w:rPr>
                <w:rFonts w:ascii="Times New Roman" w:hAnsi="Times New Roman" w:cs="Times New Roman"/>
                <w:strike/>
                <w:color w:val="FF0000"/>
                <w:sz w:val="18"/>
                <w:szCs w:val="18"/>
              </w:rPr>
              <w:t>As</w:t>
            </w:r>
            <w:del w:id="1283" w:author="Alfred Aster" w:date="2022-10-20T14:58:00Z">
              <w:r w:rsidRPr="009B69AF" w:rsidDel="004F3BCE">
                <w:rPr>
                  <w:rFonts w:ascii="Times New Roman" w:hAnsi="Times New Roman" w:cs="Times New Roman"/>
                  <w:strike/>
                  <w:color w:val="FF0000"/>
                  <w:sz w:val="18"/>
                  <w:szCs w:val="18"/>
                </w:rPr>
                <w:delText xml:space="preserve"> </w:delText>
              </w:r>
            </w:del>
            <w:ins w:id="1284"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we've</w:t>
            </w:r>
            <w:proofErr w:type="spellEnd"/>
            <w:r w:rsidRPr="009B69AF">
              <w:rPr>
                <w:rFonts w:ascii="Times New Roman" w:hAnsi="Times New Roman" w:cs="Times New Roman"/>
                <w:strike/>
                <w:color w:val="FF0000"/>
                <w:sz w:val="18"/>
                <w:szCs w:val="18"/>
              </w:rPr>
              <w:t xml:space="preserve"> defined a </w:t>
            </w:r>
            <w:proofErr w:type="spellStart"/>
            <w:r w:rsidRPr="009B69AF">
              <w:rPr>
                <w:rFonts w:ascii="Times New Roman" w:hAnsi="Times New Roman" w:cs="Times New Roman"/>
                <w:strike/>
                <w:color w:val="FF0000"/>
                <w:sz w:val="18"/>
                <w:szCs w:val="18"/>
              </w:rPr>
              <w:t>may</w:t>
            </w:r>
            <w:proofErr w:type="spellEnd"/>
            <w:r w:rsidRPr="009B69AF">
              <w:rPr>
                <w:rFonts w:ascii="Times New Roman" w:hAnsi="Times New Roman" w:cs="Times New Roman"/>
                <w:strike/>
                <w:color w:val="FF0000"/>
                <w:sz w:val="18"/>
                <w:szCs w:val="18"/>
              </w:rPr>
              <w:t xml:space="preserve"> to negotiate a TWT agreement on one link A through frame exchanges on another link B, we should also allow the joint negotiation of TWT agreements with overlapping SPs </w:t>
            </w:r>
            <w:del w:id="1285" w:author="Alfred Aster" w:date="2022-10-20T14:58:00Z">
              <w:r w:rsidRPr="009B69AF" w:rsidDel="004F3BCE">
                <w:rPr>
                  <w:rFonts w:ascii="Times New Roman" w:hAnsi="Times New Roman" w:cs="Times New Roman"/>
                  <w:strike/>
                  <w:color w:val="FF0000"/>
                  <w:sz w:val="18"/>
                  <w:szCs w:val="18"/>
                </w:rPr>
                <w:delText>on mutli</w:delText>
              </w:r>
            </w:del>
            <w:ins w:id="1286" w:author="Alfred Aster" w:date="2022-10-20T14:58:00Z">
              <w:r w:rsidR="004F3BCE" w:rsidRPr="009B69AF">
                <w:rPr>
                  <w:rFonts w:ascii="Times New Roman" w:hAnsi="Times New Roman" w:cs="Times New Roman"/>
                  <w:strike/>
                  <w:color w:val="FF0000"/>
                  <w:sz w:val="18"/>
                  <w:szCs w:val="18"/>
                </w:rPr>
                <w:pgNum/>
              </w:r>
              <w:proofErr w:type="spellStart"/>
              <w:r w:rsidR="004F3BCE" w:rsidRPr="009B69AF">
                <w:rPr>
                  <w:rFonts w:ascii="Times New Roman" w:hAnsi="Times New Roman" w:cs="Times New Roman"/>
                  <w:strike/>
                  <w:color w:val="FF0000"/>
                  <w:sz w:val="18"/>
                  <w:szCs w:val="18"/>
                </w:rPr>
                <w:t>ropped</w:t>
              </w:r>
              <w:proofErr w:type="spellEnd"/>
              <w:r w:rsidR="004F3BCE" w:rsidRPr="009B69AF">
                <w:rPr>
                  <w:rFonts w:ascii="Times New Roman" w:hAnsi="Times New Roman" w:cs="Times New Roman"/>
                  <w:strike/>
                  <w:color w:val="FF0000"/>
                  <w:sz w:val="18"/>
                  <w:szCs w:val="18"/>
                </w:rPr>
                <w:pgNum/>
              </w:r>
            </w:ins>
            <w:proofErr w:type="spellStart"/>
            <w:r w:rsidRPr="009B69AF">
              <w:rPr>
                <w:rFonts w:ascii="Times New Roman" w:hAnsi="Times New Roman" w:cs="Times New Roman"/>
                <w:strike/>
                <w:color w:val="FF0000"/>
                <w:sz w:val="18"/>
                <w:szCs w:val="18"/>
              </w:rPr>
              <w:t>ple</w:t>
            </w:r>
            <w:proofErr w:type="spellEnd"/>
            <w:r w:rsidRPr="009B69AF">
              <w:rPr>
                <w:rFonts w:ascii="Times New Roman" w:hAnsi="Times New Roman" w:cs="Times New Roman"/>
                <w:strike/>
                <w:color w:val="FF0000"/>
                <w:sz w:val="18"/>
                <w:szCs w:val="18"/>
              </w:rPr>
              <w:t xml:space="preserve"> links (particularly useful for eMLSR non-AP MLDs or dual radio non-AP MLDs) and allow the negotiation of TWT agreements with non-overlapping SPs on multiple links (particularly useful for single radio non-AP MLDs that have the constraint of not being able to operate at the same time on both links).</w:t>
            </w:r>
          </w:p>
        </w:tc>
        <w:tc>
          <w:tcPr>
            <w:tcW w:w="2340" w:type="dxa"/>
            <w:shd w:val="clear" w:color="auto" w:fill="auto"/>
            <w:noWrap/>
          </w:tcPr>
          <w:p w14:paraId="1442A5B5" w14:textId="69D675C4" w:rsidR="00CE2D7C" w:rsidRPr="009B69AF" w:rsidRDefault="00CE2D7C" w:rsidP="00CE2D7C">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Define such joint TWT negotiation. Note that we need to be careful on the reference link of the timing parameters for the TWT elements when there are multiple links that are being negotiated</w:t>
            </w:r>
          </w:p>
        </w:tc>
        <w:tc>
          <w:tcPr>
            <w:tcW w:w="3150" w:type="dxa"/>
            <w:shd w:val="clear" w:color="auto" w:fill="auto"/>
          </w:tcPr>
          <w:p w14:paraId="1F39D339" w14:textId="77777777" w:rsidR="00F74B06" w:rsidRPr="009B69AF" w:rsidRDefault="00F74B06" w:rsidP="00BC3BF8">
            <w:pPr>
              <w:suppressAutoHyphens/>
              <w:spacing w:after="0"/>
              <w:rPr>
                <w:ins w:id="1287" w:author="Alfred Aster" w:date="2022-10-20T11:22:00Z"/>
                <w:rFonts w:ascii="Times New Roman" w:hAnsi="Times New Roman" w:cs="Times New Roman"/>
                <w:bCs/>
                <w:strike/>
                <w:color w:val="FF0000"/>
                <w:sz w:val="18"/>
                <w:szCs w:val="18"/>
              </w:rPr>
            </w:pPr>
            <w:ins w:id="1288" w:author="Alfred Aster" w:date="2022-10-20T11:22:00Z">
              <w:r w:rsidRPr="009B69AF">
                <w:rPr>
                  <w:rFonts w:ascii="Times New Roman" w:hAnsi="Times New Roman" w:cs="Times New Roman"/>
                  <w:bCs/>
                  <w:strike/>
                  <w:color w:val="FF0000"/>
                  <w:sz w:val="18"/>
                  <w:szCs w:val="18"/>
                </w:rPr>
                <w:t>Pending SP 22/1526</w:t>
              </w:r>
            </w:ins>
          </w:p>
          <w:p w14:paraId="7EEDFD4A" w14:textId="77777777" w:rsidR="00F74B06" w:rsidRPr="009B69AF" w:rsidRDefault="00F74B06" w:rsidP="00BC3BF8">
            <w:pPr>
              <w:suppressAutoHyphens/>
              <w:spacing w:after="0"/>
              <w:rPr>
                <w:ins w:id="1289" w:author="Alfred Aster" w:date="2022-10-20T11:22:00Z"/>
                <w:rFonts w:ascii="Times New Roman" w:hAnsi="Times New Roman" w:cs="Times New Roman"/>
                <w:bCs/>
                <w:strike/>
                <w:color w:val="FF0000"/>
                <w:sz w:val="18"/>
                <w:szCs w:val="18"/>
              </w:rPr>
            </w:pPr>
          </w:p>
          <w:p w14:paraId="7B5B3DED" w14:textId="1834599C" w:rsidR="00BC3BF8" w:rsidRPr="009B69AF" w:rsidRDefault="00BC3BF8" w:rsidP="00BC3BF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290" w:author="Alfred Aster" w:date="2022-10-20T14:58:00Z">
              <w:r w:rsidRPr="009B69AF" w:rsidDel="004F3BCE">
                <w:rPr>
                  <w:rFonts w:ascii="Times New Roman" w:hAnsi="Times New Roman" w:cs="Times New Roman"/>
                  <w:bCs/>
                  <w:strike/>
                  <w:color w:val="FF0000"/>
                  <w:sz w:val="18"/>
                  <w:szCs w:val="18"/>
                </w:rPr>
                <w:delText>ed</w:delText>
              </w:r>
            </w:del>
            <w:ins w:id="1291"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53E28D99" w14:textId="7D5DBEE8" w:rsidR="00CE2D7C" w:rsidRPr="009B69AF" w:rsidRDefault="00CE2D7C" w:rsidP="00CE2D7C">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13, 2022, but no straw poll is conducted yet.</w:t>
            </w:r>
          </w:p>
          <w:p w14:paraId="19E4D24C" w14:textId="77777777" w:rsidR="00B5674A" w:rsidRPr="009B69AF" w:rsidRDefault="00B5674A" w:rsidP="00CE2D7C">
            <w:pPr>
              <w:suppressAutoHyphens/>
              <w:spacing w:after="0"/>
              <w:rPr>
                <w:rFonts w:ascii="Times New Roman" w:hAnsi="Times New Roman" w:cs="Times New Roman"/>
                <w:strike/>
                <w:color w:val="FF0000"/>
                <w:sz w:val="18"/>
                <w:szCs w:val="18"/>
              </w:rPr>
            </w:pPr>
          </w:p>
          <w:p w14:paraId="2CB32914" w14:textId="77777777" w:rsidR="00F86078" w:rsidRPr="009B69AF" w:rsidRDefault="00B5674A"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Ming Gan</w:t>
            </w:r>
            <w:r w:rsidRPr="009B69AF">
              <w:rPr>
                <w:rFonts w:ascii="Times New Roman" w:hAnsi="Times New Roman" w:cs="Times New Roman"/>
                <w:bCs/>
                <w:strike/>
                <w:color w:val="FF0000"/>
                <w:sz w:val="18"/>
                <w:szCs w:val="18"/>
              </w:rPr>
              <w:tab/>
              <w:t>22/1526r1</w:t>
            </w:r>
            <w:r w:rsidR="00F86078" w:rsidRPr="009B69AF">
              <w:rPr>
                <w:rFonts w:ascii="Times New Roman" w:hAnsi="Times New Roman" w:cs="Times New Roman"/>
                <w:bCs/>
                <w:strike/>
                <w:color w:val="FF0000"/>
                <w:sz w:val="18"/>
                <w:szCs w:val="18"/>
              </w:rPr>
              <w:t xml:space="preserve"> </w:t>
            </w:r>
          </w:p>
          <w:p w14:paraId="703BAC6B"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3C528200"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5BDBDBFB" w14:textId="44522107" w:rsidR="00B5674A" w:rsidRPr="009B69AF" w:rsidRDefault="00B5674A" w:rsidP="00CE2D7C">
            <w:pPr>
              <w:suppressAutoHyphens/>
              <w:spacing w:after="0"/>
              <w:rPr>
                <w:rFonts w:ascii="Times New Roman" w:hAnsi="Times New Roman" w:cs="Times New Roman"/>
                <w:bCs/>
                <w:strike/>
                <w:color w:val="FF0000"/>
                <w:sz w:val="18"/>
                <w:szCs w:val="18"/>
              </w:rPr>
            </w:pPr>
          </w:p>
        </w:tc>
      </w:tr>
      <w:tr w:rsidR="00CE2D7C" w:rsidRPr="008B0293" w14:paraId="2D31B065" w14:textId="77777777" w:rsidTr="00221221">
        <w:trPr>
          <w:trHeight w:val="220"/>
          <w:jc w:val="center"/>
        </w:trPr>
        <w:tc>
          <w:tcPr>
            <w:tcW w:w="715" w:type="dxa"/>
            <w:shd w:val="clear" w:color="auto" w:fill="auto"/>
            <w:noWrap/>
          </w:tcPr>
          <w:p w14:paraId="51774D8A" w14:textId="44F6F7CE" w:rsidR="00CE2D7C" w:rsidRPr="00FF2DA8" w:rsidRDefault="00CE2D7C" w:rsidP="00CE2D7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lastRenderedPageBreak/>
              <w:t>12826</w:t>
            </w:r>
          </w:p>
        </w:tc>
        <w:tc>
          <w:tcPr>
            <w:tcW w:w="990" w:type="dxa"/>
          </w:tcPr>
          <w:p w14:paraId="68E67907" w14:textId="518D6E34" w:rsidR="00CE2D7C" w:rsidRPr="00FF2DA8" w:rsidRDefault="00CE2D7C" w:rsidP="00CE2D7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Laurent Cariou</w:t>
            </w:r>
          </w:p>
        </w:tc>
        <w:tc>
          <w:tcPr>
            <w:tcW w:w="900" w:type="dxa"/>
            <w:shd w:val="clear" w:color="auto" w:fill="auto"/>
            <w:noWrap/>
          </w:tcPr>
          <w:p w14:paraId="6CBDEFD6" w14:textId="6370CECC" w:rsidR="00CE2D7C" w:rsidRPr="00FF2DA8" w:rsidRDefault="00CE2D7C" w:rsidP="00CE2D7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9.3.1.8</w:t>
            </w:r>
          </w:p>
        </w:tc>
        <w:tc>
          <w:tcPr>
            <w:tcW w:w="720" w:type="dxa"/>
          </w:tcPr>
          <w:p w14:paraId="4DA6CCF8" w14:textId="79BA45D7" w:rsidR="00CE2D7C" w:rsidRPr="00FF2DA8" w:rsidRDefault="00CE2D7C" w:rsidP="00CE2D7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134.01</w:t>
            </w:r>
          </w:p>
        </w:tc>
        <w:tc>
          <w:tcPr>
            <w:tcW w:w="2520" w:type="dxa"/>
            <w:shd w:val="clear" w:color="auto" w:fill="auto"/>
            <w:noWrap/>
          </w:tcPr>
          <w:p w14:paraId="1312130C" w14:textId="7A165239" w:rsidR="00CE2D7C" w:rsidRPr="00FF2DA8" w:rsidRDefault="00CE2D7C" w:rsidP="00CE2D7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 xml:space="preserve">With MLO, especially in the NSTR case, there can be cross-link interference that impacts the reception of all or a portion of a PPDU. The packet losses are, in this case, due to the in-device interference, and not to the channel conditions. It would be important in this situation to not be </w:t>
            </w:r>
            <w:proofErr w:type="gramStart"/>
            <w:r w:rsidRPr="00FF2DA8">
              <w:rPr>
                <w:rFonts w:ascii="Times New Roman" w:hAnsi="Times New Roman" w:cs="Times New Roman"/>
                <w:sz w:val="18"/>
                <w:szCs w:val="18"/>
              </w:rPr>
              <w:t>double-punished</w:t>
            </w:r>
            <w:proofErr w:type="gramEnd"/>
            <w:r w:rsidRPr="00FF2DA8">
              <w:rPr>
                <w:rFonts w:ascii="Times New Roman" w:hAnsi="Times New Roman" w:cs="Times New Roman"/>
                <w:sz w:val="18"/>
                <w:szCs w:val="18"/>
              </w:rPr>
              <w:t xml:space="preserve"> by having also the rate selection </w:t>
            </w:r>
            <w:proofErr w:type="spellStart"/>
            <w:r w:rsidRPr="00FF2DA8">
              <w:rPr>
                <w:rFonts w:ascii="Times New Roman" w:hAnsi="Times New Roman" w:cs="Times New Roman"/>
                <w:sz w:val="18"/>
                <w:szCs w:val="18"/>
              </w:rPr>
              <w:t>adgorithm</w:t>
            </w:r>
            <w:proofErr w:type="spellEnd"/>
            <w:r w:rsidRPr="00FF2DA8">
              <w:rPr>
                <w:rFonts w:ascii="Times New Roman" w:hAnsi="Times New Roman" w:cs="Times New Roman"/>
                <w:sz w:val="18"/>
                <w:szCs w:val="18"/>
              </w:rPr>
              <w:t xml:space="preserve"> selecting a lower MCS for upcoming PPDUs (while the interference will likely not be present at that time). An easy remedy would be to use one or some reserved bits in the BlockAck frame in order to indicate that the packet failures in the eliciting PPDU were due to an in-device interference (cross link interference) or not. Note that this obviously could be helpful for other types of interference.</w:t>
            </w:r>
          </w:p>
        </w:tc>
        <w:tc>
          <w:tcPr>
            <w:tcW w:w="2340" w:type="dxa"/>
            <w:shd w:val="clear" w:color="auto" w:fill="auto"/>
            <w:noWrap/>
          </w:tcPr>
          <w:p w14:paraId="37717BBE" w14:textId="455D3E22" w:rsidR="00CE2D7C" w:rsidRPr="00FF2DA8" w:rsidRDefault="00CE2D7C" w:rsidP="00CE2D7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define a new field in the BlockAck frame to indicate whether the eliciting PPDU suffered from in-device interference or not</w:t>
            </w:r>
          </w:p>
        </w:tc>
        <w:tc>
          <w:tcPr>
            <w:tcW w:w="3150" w:type="dxa"/>
            <w:shd w:val="clear" w:color="auto" w:fill="auto"/>
          </w:tcPr>
          <w:p w14:paraId="770A7908" w14:textId="638C7F17" w:rsidR="00BC3BF8" w:rsidRDefault="00BC3BF8" w:rsidP="00BC3BF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w:t>
            </w:r>
            <w:del w:id="1292" w:author="Alfred Aster" w:date="2022-10-20T14:58:00Z">
              <w:r w:rsidDel="004F3BCE">
                <w:rPr>
                  <w:rFonts w:ascii="Times New Roman" w:hAnsi="Times New Roman" w:cs="Times New Roman"/>
                  <w:bCs/>
                  <w:sz w:val="18"/>
                  <w:szCs w:val="18"/>
                </w:rPr>
                <w:delText>ed</w:delText>
              </w:r>
            </w:del>
            <w:ins w:id="1293"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comment resolutions in “document”, however the group could not reach consensus on a proposed change that would resolve the comment.</w:t>
            </w:r>
          </w:p>
          <w:p w14:paraId="0B954DD4" w14:textId="538F5104" w:rsidR="00B5674A" w:rsidRPr="00FF2DA8" w:rsidRDefault="00CE2D7C" w:rsidP="00CE2D7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8, 2022, but no straw poll is conducted yet.</w:t>
            </w:r>
            <w:r w:rsidRPr="00FF2DA8">
              <w:rPr>
                <w:rFonts w:ascii="Times New Roman" w:hAnsi="Times New Roman" w:cs="Times New Roman"/>
                <w:sz w:val="18"/>
                <w:szCs w:val="18"/>
              </w:rPr>
              <w:br/>
            </w:r>
          </w:p>
          <w:p w14:paraId="33C9A8FB" w14:textId="77777777" w:rsidR="00F86078" w:rsidRDefault="00B5674A"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Laurent Cariou</w:t>
            </w:r>
            <w:r w:rsidRPr="00FF2DA8">
              <w:rPr>
                <w:rFonts w:ascii="Times New Roman" w:hAnsi="Times New Roman" w:cs="Times New Roman"/>
                <w:bCs/>
                <w:sz w:val="18"/>
                <w:szCs w:val="18"/>
              </w:rPr>
              <w:tab/>
              <w:t>22/1240r0</w:t>
            </w:r>
            <w:r w:rsidR="00F86078">
              <w:rPr>
                <w:rFonts w:ascii="Times New Roman" w:hAnsi="Times New Roman" w:cs="Times New Roman"/>
                <w:bCs/>
                <w:sz w:val="18"/>
                <w:szCs w:val="18"/>
              </w:rPr>
              <w:t xml:space="preserve"> </w:t>
            </w:r>
          </w:p>
          <w:p w14:paraId="5A64683E"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5900022A" w14:textId="4DEEFA6D" w:rsidR="00F86078" w:rsidRPr="008A7AF3" w:rsidRDefault="00F86078" w:rsidP="00F86078">
            <w:pPr>
              <w:suppressAutoHyphens/>
              <w:spacing w:after="0"/>
              <w:rPr>
                <w:rFonts w:ascii="Times New Roman" w:hAnsi="Times New Roman" w:cs="Times New Roman"/>
                <w:bCs/>
                <w:color w:val="00B050"/>
                <w:sz w:val="18"/>
                <w:szCs w:val="18"/>
              </w:rPr>
            </w:pPr>
            <w:r w:rsidRPr="008A7AF3">
              <w:rPr>
                <w:rFonts w:ascii="Times New Roman" w:hAnsi="Times New Roman" w:cs="Times New Roman"/>
                <w:bCs/>
                <w:color w:val="00B050"/>
                <w:sz w:val="18"/>
                <w:szCs w:val="18"/>
              </w:rPr>
              <w:t>&lt;</w:t>
            </w:r>
            <w:r w:rsidR="009E040B" w:rsidRPr="008A7AF3">
              <w:rPr>
                <w:color w:val="00B050"/>
              </w:rPr>
              <w:t xml:space="preserve"> </w:t>
            </w:r>
            <w:r w:rsidR="009E040B" w:rsidRPr="008A7AF3">
              <w:rPr>
                <w:rFonts w:ascii="Times New Roman" w:hAnsi="Times New Roman" w:cs="Times New Roman"/>
                <w:bCs/>
                <w:color w:val="00B050"/>
                <w:sz w:val="18"/>
                <w:szCs w:val="18"/>
              </w:rPr>
              <w:t>Should be proposed for next generation.</w:t>
            </w:r>
            <w:r w:rsidRPr="008A7AF3">
              <w:rPr>
                <w:rFonts w:ascii="Times New Roman" w:hAnsi="Times New Roman" w:cs="Times New Roman"/>
                <w:bCs/>
                <w:color w:val="00B050"/>
                <w:sz w:val="18"/>
                <w:szCs w:val="18"/>
              </w:rPr>
              <w:t>&gt;</w:t>
            </w:r>
          </w:p>
          <w:p w14:paraId="17A4ED56" w14:textId="705FF7D2" w:rsidR="00B5674A" w:rsidRPr="00FF2DA8" w:rsidRDefault="00B5674A" w:rsidP="00CE2D7C">
            <w:pPr>
              <w:suppressAutoHyphens/>
              <w:spacing w:after="0"/>
              <w:rPr>
                <w:rFonts w:ascii="Times New Roman" w:hAnsi="Times New Roman" w:cs="Times New Roman"/>
                <w:bCs/>
                <w:sz w:val="18"/>
                <w:szCs w:val="18"/>
              </w:rPr>
            </w:pPr>
          </w:p>
        </w:tc>
      </w:tr>
      <w:tr w:rsidR="00C672D0" w:rsidRPr="008B0293" w14:paraId="00C99B54" w14:textId="77777777" w:rsidTr="00221221">
        <w:trPr>
          <w:trHeight w:val="220"/>
          <w:jc w:val="center"/>
        </w:trPr>
        <w:tc>
          <w:tcPr>
            <w:tcW w:w="715" w:type="dxa"/>
            <w:shd w:val="clear" w:color="auto" w:fill="auto"/>
            <w:noWrap/>
          </w:tcPr>
          <w:p w14:paraId="6648D65A" w14:textId="152EDCD3" w:rsidR="00C672D0" w:rsidRPr="009B69AF" w:rsidRDefault="00C672D0" w:rsidP="00C672D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12834</w:t>
            </w:r>
          </w:p>
        </w:tc>
        <w:tc>
          <w:tcPr>
            <w:tcW w:w="990" w:type="dxa"/>
          </w:tcPr>
          <w:p w14:paraId="1354155D" w14:textId="41DA3B81" w:rsidR="00C672D0" w:rsidRPr="009B69AF" w:rsidRDefault="00C672D0" w:rsidP="00C672D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Laurent Cariou</w:t>
            </w:r>
          </w:p>
        </w:tc>
        <w:tc>
          <w:tcPr>
            <w:tcW w:w="900" w:type="dxa"/>
            <w:shd w:val="clear" w:color="auto" w:fill="auto"/>
            <w:noWrap/>
          </w:tcPr>
          <w:p w14:paraId="1BC43C05" w14:textId="12223FC2" w:rsidR="00C672D0" w:rsidRPr="009B69AF" w:rsidRDefault="00C672D0" w:rsidP="00C672D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9.4.2.199</w:t>
            </w:r>
          </w:p>
        </w:tc>
        <w:tc>
          <w:tcPr>
            <w:tcW w:w="720" w:type="dxa"/>
          </w:tcPr>
          <w:p w14:paraId="523F5E3D" w14:textId="46F4AC2D" w:rsidR="00C672D0" w:rsidRPr="009B69AF" w:rsidRDefault="00C672D0" w:rsidP="00C672D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206.23</w:t>
            </w:r>
          </w:p>
        </w:tc>
        <w:tc>
          <w:tcPr>
            <w:tcW w:w="2520" w:type="dxa"/>
            <w:shd w:val="clear" w:color="auto" w:fill="auto"/>
            <w:noWrap/>
          </w:tcPr>
          <w:p w14:paraId="640F1C81" w14:textId="76BF6311" w:rsidR="00C672D0" w:rsidRPr="009B69AF" w:rsidRDefault="00C672D0" w:rsidP="00C672D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 xml:space="preserve">With widespread usage of XR traffic, P2P transmissions requiring low latency will likely </w:t>
            </w:r>
            <w:r w:rsidRPr="009B69AF">
              <w:rPr>
                <w:rFonts w:ascii="Times New Roman" w:hAnsi="Times New Roman" w:cs="Times New Roman"/>
                <w:strike/>
                <w:color w:val="FF0000"/>
                <w:sz w:val="18"/>
                <w:szCs w:val="18"/>
              </w:rPr>
              <w:t xml:space="preserve">be </w:t>
            </w:r>
            <w:proofErr w:type="spellStart"/>
            <w:r w:rsidRPr="009B69AF">
              <w:rPr>
                <w:rFonts w:ascii="Times New Roman" w:hAnsi="Times New Roman" w:cs="Times New Roman"/>
                <w:strike/>
                <w:color w:val="FF0000"/>
                <w:sz w:val="18"/>
                <w:szCs w:val="18"/>
              </w:rPr>
              <w:t>sgnific</w:t>
            </w:r>
            <w:r w:rsidRPr="009B69AF">
              <w:rPr>
                <w:rFonts w:ascii="Times New Roman" w:hAnsi="Times New Roman" w:cs="Times New Roman"/>
                <w:strike/>
                <w:color w:val="FF0000"/>
                <w:sz w:val="18"/>
                <w:szCs w:val="18"/>
              </w:rPr>
              <w:t>ant</w:t>
            </w:r>
            <w:proofErr w:type="spellEnd"/>
            <w:r w:rsidRPr="009B69AF">
              <w:rPr>
                <w:rFonts w:ascii="Times New Roman" w:hAnsi="Times New Roman" w:cs="Times New Roman"/>
                <w:strike/>
                <w:color w:val="FF0000"/>
                <w:sz w:val="18"/>
                <w:szCs w:val="18"/>
              </w:rPr>
              <w:t>. At the same time  the network also needs to protect other transmissions within its BSS from being interrupted by P2P transmissions. However,  r-TWT does not explicitly mention whether the SP is to be used for P2P traffic.</w:t>
            </w:r>
          </w:p>
        </w:tc>
        <w:tc>
          <w:tcPr>
            <w:tcW w:w="2340" w:type="dxa"/>
            <w:shd w:val="clear" w:color="auto" w:fill="auto"/>
            <w:noWrap/>
          </w:tcPr>
          <w:p w14:paraId="32C5729B" w14:textId="0C300A30" w:rsidR="00C672D0" w:rsidRPr="009B69AF" w:rsidRDefault="00C672D0" w:rsidP="00C672D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Clarify whether P2P transmissions are covered in the case when Broadcast T</w:t>
            </w:r>
            <w:r w:rsidRPr="009B69AF">
              <w:rPr>
                <w:rFonts w:ascii="Times New Roman" w:hAnsi="Times New Roman" w:cs="Times New Roman"/>
                <w:strike/>
                <w:color w:val="FF0000"/>
                <w:sz w:val="18"/>
                <w:szCs w:val="18"/>
              </w:rPr>
              <w:t xml:space="preserve">WT </w:t>
            </w:r>
            <w:proofErr w:type="spellStart"/>
            <w:r w:rsidRPr="009B69AF">
              <w:rPr>
                <w:rFonts w:ascii="Times New Roman" w:hAnsi="Times New Roman" w:cs="Times New Roman"/>
                <w:strike/>
                <w:color w:val="FF0000"/>
                <w:sz w:val="18"/>
                <w:szCs w:val="18"/>
              </w:rPr>
              <w:t>Reccomendat</w:t>
            </w:r>
            <w:r w:rsidRPr="009B69AF">
              <w:rPr>
                <w:rFonts w:ascii="Times New Roman" w:hAnsi="Times New Roman" w:cs="Times New Roman"/>
                <w:strike/>
                <w:color w:val="FF0000"/>
                <w:sz w:val="18"/>
                <w:szCs w:val="18"/>
              </w:rPr>
              <w:t>ion</w:t>
            </w:r>
            <w:proofErr w:type="spellEnd"/>
            <w:r w:rsidRPr="009B69AF">
              <w:rPr>
                <w:rFonts w:ascii="Times New Roman" w:hAnsi="Times New Roman" w:cs="Times New Roman"/>
                <w:strike/>
                <w:color w:val="FF0000"/>
                <w:sz w:val="18"/>
                <w:szCs w:val="18"/>
              </w:rPr>
              <w:t xml:space="preserve"> field value = 4. If not, cover this. Also add corresponding signaling from a non-AP STA requesting an AP to allocate resources for P2P traffic.</w:t>
            </w:r>
          </w:p>
        </w:tc>
        <w:tc>
          <w:tcPr>
            <w:tcW w:w="3150" w:type="dxa"/>
            <w:shd w:val="clear" w:color="auto" w:fill="auto"/>
          </w:tcPr>
          <w:p w14:paraId="71DA611B" w14:textId="77777777" w:rsidR="0005387E" w:rsidRPr="009B69AF" w:rsidRDefault="0005387E" w:rsidP="0005387E">
            <w:pPr>
              <w:suppressAutoHyphens/>
              <w:spacing w:after="0"/>
              <w:rPr>
                <w:ins w:id="1294" w:author="Alfred Aster" w:date="2022-10-16T22:15:00Z"/>
                <w:rFonts w:ascii="Times New Roman" w:hAnsi="Times New Roman" w:cs="Times New Roman"/>
                <w:bCs/>
                <w:strike/>
                <w:color w:val="FF0000"/>
                <w:sz w:val="18"/>
                <w:szCs w:val="18"/>
              </w:rPr>
            </w:pPr>
            <w:ins w:id="1295" w:author="Alfred Aster" w:date="2022-10-16T22:15:00Z">
              <w:r w:rsidRPr="009B69AF">
                <w:rPr>
                  <w:rFonts w:ascii="Times New Roman" w:hAnsi="Times New Roman" w:cs="Times New Roman"/>
                  <w:bCs/>
                  <w:strike/>
                  <w:color w:val="FF0000"/>
                  <w:sz w:val="18"/>
                  <w:szCs w:val="18"/>
                </w:rPr>
                <w:t>Pending SP</w:t>
              </w:r>
            </w:ins>
          </w:p>
          <w:p w14:paraId="61CC4749" w14:textId="77777777" w:rsidR="0005387E" w:rsidRPr="009B69AF" w:rsidRDefault="0005387E" w:rsidP="0005387E">
            <w:pPr>
              <w:suppressAutoHyphens/>
              <w:spacing w:after="0"/>
              <w:rPr>
                <w:ins w:id="1296" w:author="Alfred Aster" w:date="2022-10-16T22:15:00Z"/>
                <w:rFonts w:ascii="Times New Roman" w:hAnsi="Times New Roman" w:cs="Times New Roman"/>
                <w:bCs/>
                <w:strike/>
                <w:color w:val="FF0000"/>
                <w:sz w:val="18"/>
                <w:szCs w:val="18"/>
              </w:rPr>
            </w:pPr>
          </w:p>
          <w:p w14:paraId="4AF84589" w14:textId="0B2C2737" w:rsidR="00BC3BF8" w:rsidRPr="009B69AF" w:rsidRDefault="00BC3BF8" w:rsidP="00BC3BF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297" w:author="Alfred Aster" w:date="2022-10-20T14:58:00Z">
              <w:r w:rsidRPr="009B69AF" w:rsidDel="004F3BCE">
                <w:rPr>
                  <w:rFonts w:ascii="Times New Roman" w:hAnsi="Times New Roman" w:cs="Times New Roman"/>
                  <w:bCs/>
                  <w:strike/>
                  <w:color w:val="FF0000"/>
                  <w:sz w:val="18"/>
                  <w:szCs w:val="18"/>
                </w:rPr>
                <w:delText>ed</w:delText>
              </w:r>
            </w:del>
            <w:ins w:id="1298"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4C3D8B35" w14:textId="28C9CF02" w:rsidR="00C672D0" w:rsidRPr="009B69AF" w:rsidRDefault="00C672D0" w:rsidP="00C672D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9, 2022, but no straw poll is conducted yet.</w:t>
            </w:r>
          </w:p>
          <w:p w14:paraId="0921675A" w14:textId="77777777" w:rsidR="00C672D0" w:rsidRPr="009B69AF" w:rsidRDefault="00C672D0" w:rsidP="00C672D0">
            <w:pPr>
              <w:suppressAutoHyphens/>
              <w:spacing w:after="0"/>
              <w:rPr>
                <w:rFonts w:ascii="Times New Roman" w:hAnsi="Times New Roman" w:cs="Times New Roman"/>
                <w:strike/>
                <w:color w:val="FF0000"/>
                <w:sz w:val="18"/>
                <w:szCs w:val="18"/>
              </w:rPr>
            </w:pPr>
          </w:p>
          <w:p w14:paraId="02C0259F" w14:textId="77777777" w:rsidR="00F86078" w:rsidRPr="009B69AF" w:rsidRDefault="00C672D0"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Muhammad Kumail Haider</w:t>
            </w:r>
            <w:r w:rsidRPr="009B69AF">
              <w:rPr>
                <w:rFonts w:ascii="Times New Roman" w:hAnsi="Times New Roman" w:cs="Times New Roman"/>
                <w:bCs/>
                <w:strike/>
                <w:color w:val="FF0000"/>
                <w:sz w:val="18"/>
                <w:szCs w:val="18"/>
              </w:rPr>
              <w:tab/>
              <w:t>22/1463r2</w:t>
            </w:r>
            <w:r w:rsidR="00F86078" w:rsidRPr="009B69AF">
              <w:rPr>
                <w:rFonts w:ascii="Times New Roman" w:hAnsi="Times New Roman" w:cs="Times New Roman"/>
                <w:bCs/>
                <w:strike/>
                <w:color w:val="FF0000"/>
                <w:sz w:val="18"/>
                <w:szCs w:val="18"/>
              </w:rPr>
              <w:t xml:space="preserve"> </w:t>
            </w:r>
          </w:p>
          <w:p w14:paraId="20700581"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048FD6F3"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5BCA73CE" w14:textId="1D35CB6C" w:rsidR="00C672D0" w:rsidRPr="009B69AF" w:rsidRDefault="00C672D0" w:rsidP="00C672D0">
            <w:pPr>
              <w:suppressAutoHyphens/>
              <w:spacing w:after="0"/>
              <w:rPr>
                <w:rFonts w:ascii="Times New Roman" w:hAnsi="Times New Roman" w:cs="Times New Roman"/>
                <w:bCs/>
                <w:strike/>
                <w:color w:val="FF0000"/>
                <w:sz w:val="18"/>
                <w:szCs w:val="18"/>
              </w:rPr>
            </w:pPr>
          </w:p>
        </w:tc>
      </w:tr>
      <w:tr w:rsidR="00C672D0" w:rsidRPr="008B0293" w14:paraId="347227AA" w14:textId="77777777" w:rsidTr="00221221">
        <w:trPr>
          <w:trHeight w:val="220"/>
          <w:jc w:val="center"/>
        </w:trPr>
        <w:tc>
          <w:tcPr>
            <w:tcW w:w="715" w:type="dxa"/>
            <w:shd w:val="clear" w:color="auto" w:fill="auto"/>
            <w:noWrap/>
          </w:tcPr>
          <w:p w14:paraId="74542158" w14:textId="6C29AE2F" w:rsidR="00C672D0" w:rsidRPr="009B69AF" w:rsidRDefault="00C672D0" w:rsidP="00C672D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12837</w:t>
            </w:r>
          </w:p>
        </w:tc>
        <w:tc>
          <w:tcPr>
            <w:tcW w:w="990" w:type="dxa"/>
          </w:tcPr>
          <w:p w14:paraId="5A9012A5" w14:textId="160C379D" w:rsidR="00C672D0" w:rsidRPr="009B69AF" w:rsidRDefault="00C672D0" w:rsidP="00C672D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Laurent Cariou</w:t>
            </w:r>
          </w:p>
        </w:tc>
        <w:tc>
          <w:tcPr>
            <w:tcW w:w="900" w:type="dxa"/>
            <w:shd w:val="clear" w:color="auto" w:fill="auto"/>
            <w:noWrap/>
          </w:tcPr>
          <w:p w14:paraId="64283083" w14:textId="1BE0A116" w:rsidR="00C672D0" w:rsidRPr="009B69AF" w:rsidRDefault="00C672D0" w:rsidP="00C672D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35.9</w:t>
            </w:r>
          </w:p>
        </w:tc>
        <w:tc>
          <w:tcPr>
            <w:tcW w:w="720" w:type="dxa"/>
          </w:tcPr>
          <w:p w14:paraId="74D9F2FE" w14:textId="139096C5" w:rsidR="00C672D0" w:rsidRPr="009B69AF" w:rsidRDefault="00C672D0" w:rsidP="00C672D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510.55</w:t>
            </w:r>
          </w:p>
        </w:tc>
        <w:tc>
          <w:tcPr>
            <w:tcW w:w="2520" w:type="dxa"/>
            <w:shd w:val="clear" w:color="auto" w:fill="auto"/>
            <w:noWrap/>
          </w:tcPr>
          <w:p w14:paraId="684BFF92" w14:textId="080C029D" w:rsidR="00C672D0" w:rsidRPr="009B69AF" w:rsidRDefault="00C672D0" w:rsidP="00C672D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 xml:space="preserve">A </w:t>
            </w:r>
            <w:proofErr w:type="spellStart"/>
            <w:r w:rsidRPr="009B69AF">
              <w:rPr>
                <w:rFonts w:ascii="Times New Roman" w:hAnsi="Times New Roman" w:cs="Times New Roman"/>
                <w:strike/>
                <w:color w:val="FF0000"/>
                <w:sz w:val="18"/>
                <w:szCs w:val="18"/>
              </w:rPr>
              <w:t>netw</w:t>
            </w:r>
            <w:del w:id="1299" w:author="Alfred Aster" w:date="2022-10-20T14:58:00Z">
              <w:r w:rsidRPr="009B69AF" w:rsidDel="004F3BCE">
                <w:rPr>
                  <w:rFonts w:ascii="Times New Roman" w:hAnsi="Times New Roman" w:cs="Times New Roman"/>
                  <w:strike/>
                  <w:color w:val="FF0000"/>
                  <w:sz w:val="18"/>
                  <w:szCs w:val="18"/>
                </w:rPr>
                <w:delText>o</w:delText>
              </w:r>
            </w:del>
            <w:ins w:id="1300"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rk's</w:t>
            </w:r>
            <w:proofErr w:type="spellEnd"/>
            <w:r w:rsidRPr="009B69AF">
              <w:rPr>
                <w:rFonts w:ascii="Times New Roman" w:hAnsi="Times New Roman" w:cs="Times New Roman"/>
                <w:strike/>
                <w:color w:val="FF0000"/>
                <w:sz w:val="18"/>
                <w:szCs w:val="18"/>
              </w:rPr>
              <w:t xml:space="preserve"> ability to serve time-sensitive traffic is affected by unmanaged P2P transmission. While 11be has defined tools such as TXS to manage P2P transmissions on same channel, there is no requirement for the AP or STA to use this feature. As such any STA can simply transmit P2P traffic on the same channel at which an AP has setup r-TWT SPs and disrupt the latter.</w:t>
            </w:r>
          </w:p>
        </w:tc>
        <w:tc>
          <w:tcPr>
            <w:tcW w:w="2340" w:type="dxa"/>
            <w:shd w:val="clear" w:color="auto" w:fill="auto"/>
            <w:noWrap/>
          </w:tcPr>
          <w:p w14:paraId="46986346" w14:textId="075F59A6" w:rsidR="00C672D0" w:rsidRPr="009B69AF" w:rsidRDefault="00C672D0" w:rsidP="00C672D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 xml:space="preserve">Define a mechanism such that the </w:t>
            </w:r>
            <w:proofErr w:type="spellStart"/>
            <w:r w:rsidRPr="009B69AF">
              <w:rPr>
                <w:rFonts w:ascii="Times New Roman" w:hAnsi="Times New Roman" w:cs="Times New Roman"/>
                <w:strike/>
                <w:color w:val="FF0000"/>
                <w:sz w:val="18"/>
                <w:szCs w:val="18"/>
              </w:rPr>
              <w:t>netwo</w:t>
            </w:r>
            <w:proofErr w:type="spellEnd"/>
            <w:del w:id="1301" w:author="Alfred Aster" w:date="2022-10-20T14:58:00Z">
              <w:r w:rsidRPr="009B69AF" w:rsidDel="004F3BCE">
                <w:rPr>
                  <w:rFonts w:ascii="Times New Roman" w:hAnsi="Times New Roman" w:cs="Times New Roman"/>
                  <w:strike/>
                  <w:color w:val="FF0000"/>
                  <w:sz w:val="18"/>
                  <w:szCs w:val="18"/>
                </w:rPr>
                <w:delText>rk adverti</w:delText>
              </w:r>
            </w:del>
            <w:ins w:id="1302" w:author="Alfred Aster" w:date="2022-10-20T14:58:00Z">
              <w:r w:rsidR="004F3BCE" w:rsidRPr="009B69AF">
                <w:rPr>
                  <w:rFonts w:ascii="Times New Roman" w:hAnsi="Times New Roman" w:cs="Times New Roman"/>
                  <w:strike/>
                  <w:color w:val="FF0000"/>
                  <w:sz w:val="18"/>
                  <w:szCs w:val="18"/>
                </w:rPr>
                <w:pgNum/>
              </w:r>
              <w:proofErr w:type="spellStart"/>
              <w:r w:rsidR="004F3BCE" w:rsidRPr="009B69AF">
                <w:rPr>
                  <w:rFonts w:ascii="Times New Roman" w:hAnsi="Times New Roman" w:cs="Times New Roman"/>
                  <w:strike/>
                  <w:color w:val="FF0000"/>
                  <w:sz w:val="18"/>
                  <w:szCs w:val="18"/>
                </w:rPr>
                <w:t>ropped</w:t>
              </w:r>
              <w:proofErr w:type="spellEnd"/>
              <w:r w:rsidR="004F3BCE" w:rsidRPr="009B69AF">
                <w:rPr>
                  <w:rFonts w:ascii="Times New Roman" w:hAnsi="Times New Roman" w:cs="Times New Roman"/>
                  <w:strike/>
                  <w:color w:val="FF0000"/>
                  <w:sz w:val="18"/>
                  <w:szCs w:val="18"/>
                </w:rPr>
                <w:pgNum/>
              </w:r>
              <w:r w:rsidR="004F3BCE" w:rsidRPr="009B69AF">
                <w:rPr>
                  <w:rFonts w:ascii="Times New Roman" w:hAnsi="Times New Roman" w:cs="Times New Roman"/>
                  <w:strike/>
                  <w:color w:val="FF0000"/>
                  <w:sz w:val="18"/>
                  <w:szCs w:val="18"/>
                </w:rPr>
                <w:t>t</w:t>
              </w:r>
              <w:r w:rsidR="004F3BCE" w:rsidRPr="009B69AF">
                <w:rPr>
                  <w:rFonts w:ascii="Times New Roman" w:hAnsi="Times New Roman" w:cs="Times New Roman"/>
                  <w:strike/>
                  <w:color w:val="FF0000"/>
                  <w:sz w:val="18"/>
                  <w:szCs w:val="18"/>
                </w:rPr>
                <w:pgNum/>
              </w:r>
            </w:ins>
            <w:proofErr w:type="spellStart"/>
            <w:r w:rsidRPr="009B69AF">
              <w:rPr>
                <w:rFonts w:ascii="Times New Roman" w:hAnsi="Times New Roman" w:cs="Times New Roman"/>
                <w:strike/>
                <w:color w:val="FF0000"/>
                <w:sz w:val="18"/>
                <w:szCs w:val="18"/>
              </w:rPr>
              <w:t>zes</w:t>
            </w:r>
            <w:proofErr w:type="spellEnd"/>
            <w:r w:rsidRPr="009B69AF">
              <w:rPr>
                <w:rFonts w:ascii="Times New Roman" w:hAnsi="Times New Roman" w:cs="Times New Roman"/>
                <w:strike/>
                <w:color w:val="FF0000"/>
                <w:sz w:val="18"/>
                <w:szCs w:val="18"/>
              </w:rPr>
              <w:t xml:space="preserve"> channels with sufficient BW in which it promises not to </w:t>
            </w:r>
            <w:proofErr w:type="gramStart"/>
            <w:r w:rsidRPr="009B69AF">
              <w:rPr>
                <w:rFonts w:ascii="Times New Roman" w:hAnsi="Times New Roman" w:cs="Times New Roman"/>
                <w:strike/>
                <w:color w:val="FF0000"/>
                <w:sz w:val="18"/>
                <w:szCs w:val="18"/>
              </w:rPr>
              <w:t>operate</w:t>
            </w:r>
            <w:proofErr w:type="gramEnd"/>
            <w:r w:rsidRPr="009B69AF">
              <w:rPr>
                <w:rFonts w:ascii="Times New Roman" w:hAnsi="Times New Roman" w:cs="Times New Roman"/>
                <w:strike/>
                <w:color w:val="FF0000"/>
                <w:sz w:val="18"/>
                <w:szCs w:val="18"/>
              </w:rPr>
              <w:t xml:space="preserve"> and which can be used for P2P transmission. In exchange, the P2P STAs  either do not operate on the channels/ service periods in which the network is serving low latency traffic or operates in them using after being scheduled by the AP(e.g., TXS).</w:t>
            </w:r>
          </w:p>
        </w:tc>
        <w:tc>
          <w:tcPr>
            <w:tcW w:w="3150" w:type="dxa"/>
            <w:shd w:val="clear" w:color="auto" w:fill="auto"/>
          </w:tcPr>
          <w:p w14:paraId="35961D08" w14:textId="77777777" w:rsidR="0005387E" w:rsidRPr="009B69AF" w:rsidRDefault="0005387E" w:rsidP="0005387E">
            <w:pPr>
              <w:suppressAutoHyphens/>
              <w:spacing w:after="0"/>
              <w:rPr>
                <w:ins w:id="1303" w:author="Alfred Aster" w:date="2022-10-16T22:15:00Z"/>
                <w:rFonts w:ascii="Times New Roman" w:hAnsi="Times New Roman" w:cs="Times New Roman"/>
                <w:bCs/>
                <w:strike/>
                <w:color w:val="FF0000"/>
                <w:sz w:val="18"/>
                <w:szCs w:val="18"/>
              </w:rPr>
            </w:pPr>
            <w:ins w:id="1304" w:author="Alfred Aster" w:date="2022-10-16T22:15:00Z">
              <w:r w:rsidRPr="009B69AF">
                <w:rPr>
                  <w:rFonts w:ascii="Times New Roman" w:hAnsi="Times New Roman" w:cs="Times New Roman"/>
                  <w:bCs/>
                  <w:strike/>
                  <w:color w:val="FF0000"/>
                  <w:sz w:val="18"/>
                  <w:szCs w:val="18"/>
                </w:rPr>
                <w:t>Pending SP</w:t>
              </w:r>
            </w:ins>
          </w:p>
          <w:p w14:paraId="5AE481AA" w14:textId="77777777" w:rsidR="0005387E" w:rsidRPr="009B69AF" w:rsidRDefault="0005387E" w:rsidP="0005387E">
            <w:pPr>
              <w:suppressAutoHyphens/>
              <w:spacing w:after="0"/>
              <w:rPr>
                <w:ins w:id="1305" w:author="Alfred Aster" w:date="2022-10-16T22:15:00Z"/>
                <w:rFonts w:ascii="Times New Roman" w:hAnsi="Times New Roman" w:cs="Times New Roman"/>
                <w:bCs/>
                <w:strike/>
                <w:color w:val="FF0000"/>
                <w:sz w:val="18"/>
                <w:szCs w:val="18"/>
              </w:rPr>
            </w:pPr>
          </w:p>
          <w:p w14:paraId="567810FF" w14:textId="23711898" w:rsidR="00BC3BF8" w:rsidRPr="009B69AF" w:rsidRDefault="00BC3BF8" w:rsidP="00BC3BF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306" w:author="Alfred Aster" w:date="2022-10-20T14:58:00Z">
              <w:r w:rsidRPr="009B69AF" w:rsidDel="004F3BCE">
                <w:rPr>
                  <w:rFonts w:ascii="Times New Roman" w:hAnsi="Times New Roman" w:cs="Times New Roman"/>
                  <w:bCs/>
                  <w:strike/>
                  <w:color w:val="FF0000"/>
                  <w:sz w:val="18"/>
                  <w:szCs w:val="18"/>
                </w:rPr>
                <w:delText>ed</w:delText>
              </w:r>
            </w:del>
            <w:ins w:id="1307"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5E83685E" w14:textId="3A07F96E" w:rsidR="00C672D0" w:rsidRPr="009B69AF" w:rsidRDefault="00C672D0" w:rsidP="00C672D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9, 2022, but no straw poll is conducted yet.</w:t>
            </w:r>
          </w:p>
          <w:p w14:paraId="484FA9B5" w14:textId="77777777" w:rsidR="00C672D0" w:rsidRPr="009B69AF" w:rsidRDefault="00C672D0" w:rsidP="00C672D0">
            <w:pPr>
              <w:suppressAutoHyphens/>
              <w:spacing w:after="0"/>
              <w:rPr>
                <w:rFonts w:ascii="Times New Roman" w:hAnsi="Times New Roman" w:cs="Times New Roman"/>
                <w:strike/>
                <w:color w:val="FF0000"/>
                <w:sz w:val="18"/>
                <w:szCs w:val="18"/>
              </w:rPr>
            </w:pPr>
          </w:p>
          <w:p w14:paraId="35015934" w14:textId="77777777" w:rsidR="00F86078" w:rsidRPr="009B69AF" w:rsidRDefault="00C672D0"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Muhammad Kumail Haider</w:t>
            </w:r>
            <w:r w:rsidRPr="009B69AF">
              <w:rPr>
                <w:rFonts w:ascii="Times New Roman" w:hAnsi="Times New Roman" w:cs="Times New Roman"/>
                <w:bCs/>
                <w:strike/>
                <w:color w:val="FF0000"/>
                <w:sz w:val="18"/>
                <w:szCs w:val="18"/>
              </w:rPr>
              <w:tab/>
              <w:t>22/1463r2</w:t>
            </w:r>
            <w:r w:rsidR="00F86078" w:rsidRPr="009B69AF">
              <w:rPr>
                <w:rFonts w:ascii="Times New Roman" w:hAnsi="Times New Roman" w:cs="Times New Roman"/>
                <w:bCs/>
                <w:strike/>
                <w:color w:val="FF0000"/>
                <w:sz w:val="18"/>
                <w:szCs w:val="18"/>
              </w:rPr>
              <w:t xml:space="preserve"> </w:t>
            </w:r>
          </w:p>
          <w:p w14:paraId="0FC7E880"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032F2A5B"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5F254919" w14:textId="43788CD8" w:rsidR="00C672D0" w:rsidRPr="009B69AF" w:rsidRDefault="00C672D0" w:rsidP="00C672D0">
            <w:pPr>
              <w:suppressAutoHyphens/>
              <w:spacing w:after="0"/>
              <w:rPr>
                <w:rFonts w:ascii="Times New Roman" w:hAnsi="Times New Roman" w:cs="Times New Roman"/>
                <w:bCs/>
                <w:strike/>
                <w:color w:val="FF0000"/>
                <w:sz w:val="18"/>
                <w:szCs w:val="18"/>
              </w:rPr>
            </w:pPr>
          </w:p>
        </w:tc>
      </w:tr>
      <w:tr w:rsidR="00836F2C" w:rsidRPr="008B0293" w14:paraId="002649B1" w14:textId="77777777" w:rsidTr="00221221">
        <w:trPr>
          <w:trHeight w:val="220"/>
          <w:jc w:val="center"/>
        </w:trPr>
        <w:tc>
          <w:tcPr>
            <w:tcW w:w="715" w:type="dxa"/>
            <w:shd w:val="clear" w:color="auto" w:fill="auto"/>
            <w:noWrap/>
          </w:tcPr>
          <w:p w14:paraId="075CE6B8" w14:textId="19B4C210" w:rsidR="00836F2C" w:rsidRPr="009B69AF" w:rsidRDefault="00836F2C" w:rsidP="00836F2C">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12982</w:t>
            </w:r>
          </w:p>
        </w:tc>
        <w:tc>
          <w:tcPr>
            <w:tcW w:w="990" w:type="dxa"/>
          </w:tcPr>
          <w:p w14:paraId="120BC76F" w14:textId="46859F34" w:rsidR="00836F2C" w:rsidRPr="009B69AF" w:rsidRDefault="00836F2C" w:rsidP="00836F2C">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Chunyu Hu</w:t>
            </w:r>
          </w:p>
        </w:tc>
        <w:tc>
          <w:tcPr>
            <w:tcW w:w="900" w:type="dxa"/>
            <w:shd w:val="clear" w:color="auto" w:fill="auto"/>
            <w:noWrap/>
          </w:tcPr>
          <w:p w14:paraId="68EEB5B4" w14:textId="1F81CE1E" w:rsidR="00836F2C" w:rsidRPr="009B69AF" w:rsidRDefault="00836F2C" w:rsidP="00836F2C">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26.5.2.2.1a</w:t>
            </w:r>
          </w:p>
        </w:tc>
        <w:tc>
          <w:tcPr>
            <w:tcW w:w="720" w:type="dxa"/>
          </w:tcPr>
          <w:p w14:paraId="28BDA610" w14:textId="51CD1988" w:rsidR="00836F2C" w:rsidRPr="009B69AF" w:rsidRDefault="00836F2C" w:rsidP="00836F2C">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396.20</w:t>
            </w:r>
          </w:p>
        </w:tc>
        <w:tc>
          <w:tcPr>
            <w:tcW w:w="2520" w:type="dxa"/>
            <w:shd w:val="clear" w:color="auto" w:fill="auto"/>
            <w:noWrap/>
          </w:tcPr>
          <w:p w14:paraId="0E988E54" w14:textId="431C0D6C" w:rsidR="00836F2C" w:rsidRPr="009B69AF" w:rsidRDefault="00836F2C" w:rsidP="00836F2C">
            <w:pPr>
              <w:suppressAutoHyphens/>
              <w:spacing w:after="0"/>
              <w:rPr>
                <w:rFonts w:ascii="Times New Roman" w:hAnsi="Times New Roman" w:cs="Times New Roman"/>
                <w:strike/>
                <w:color w:val="FF0000"/>
                <w:sz w:val="18"/>
                <w:szCs w:val="18"/>
              </w:rPr>
            </w:pPr>
            <w:proofErr w:type="spellStart"/>
            <w:r w:rsidRPr="009B69AF">
              <w:rPr>
                <w:rFonts w:ascii="Times New Roman" w:hAnsi="Times New Roman" w:cs="Times New Roman"/>
                <w:strike/>
                <w:color w:val="FF0000"/>
                <w:sz w:val="18"/>
                <w:szCs w:val="18"/>
              </w:rPr>
              <w:t>Chan</w:t>
            </w:r>
            <w:del w:id="1308" w:author="Alfred Aster" w:date="2022-10-20T14:58:00Z">
              <w:r w:rsidRPr="009B69AF" w:rsidDel="004F3BCE">
                <w:rPr>
                  <w:rFonts w:ascii="Times New Roman" w:hAnsi="Times New Roman" w:cs="Times New Roman"/>
                  <w:strike/>
                  <w:color w:val="FF0000"/>
                  <w:sz w:val="18"/>
                  <w:szCs w:val="18"/>
                </w:rPr>
                <w:delText>g</w:delText>
              </w:r>
            </w:del>
            <w:ins w:id="1309"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e</w:t>
            </w:r>
            <w:proofErr w:type="spellEnd"/>
            <w:r w:rsidRPr="009B69AF">
              <w:rPr>
                <w:rFonts w:ascii="Times New Roman" w:hAnsi="Times New Roman" w:cs="Times New Roman"/>
                <w:strike/>
                <w:color w:val="FF0000"/>
                <w:sz w:val="18"/>
                <w:szCs w:val="18"/>
              </w:rPr>
              <w:t xml:space="preserve"> "</w:t>
            </w:r>
            <w:del w:id="1310" w:author="Alfred Aster" w:date="2022-10-20T14:58:00Z">
              <w:r w:rsidRPr="009B69AF" w:rsidDel="004F3BCE">
                <w:rPr>
                  <w:rFonts w:ascii="Times New Roman" w:hAnsi="Times New Roman" w:cs="Times New Roman"/>
                  <w:strike/>
                  <w:color w:val="FF0000"/>
                  <w:sz w:val="18"/>
                  <w:szCs w:val="18"/>
                </w:rPr>
                <w:delText>f</w:delText>
              </w:r>
            </w:del>
            <w:ins w:id="1311"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 xml:space="preserve">or" </w:t>
            </w:r>
            <w:del w:id="1312" w:author="Alfred Aster" w:date="2022-10-20T14:58:00Z">
              <w:r w:rsidRPr="009B69AF" w:rsidDel="004F3BCE">
                <w:rPr>
                  <w:rFonts w:ascii="Times New Roman" w:hAnsi="Times New Roman" w:cs="Times New Roman"/>
                  <w:strike/>
                  <w:color w:val="FF0000"/>
                  <w:sz w:val="18"/>
                  <w:szCs w:val="18"/>
                </w:rPr>
                <w:delText>t</w:delText>
              </w:r>
            </w:del>
            <w:ins w:id="1313"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 xml:space="preserve">o </w:t>
            </w:r>
            <w:del w:id="1314" w:author="Alfred Aster" w:date="2022-10-20T14:58:00Z">
              <w:r w:rsidRPr="009B69AF" w:rsidDel="004F3BCE">
                <w:rPr>
                  <w:rFonts w:ascii="Times New Roman" w:hAnsi="Times New Roman" w:cs="Times New Roman"/>
                  <w:strike/>
                  <w:color w:val="FF0000"/>
                  <w:sz w:val="18"/>
                  <w:szCs w:val="18"/>
                </w:rPr>
                <w:delText>"</w:delText>
              </w:r>
            </w:del>
            <w:ins w:id="1315"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 xml:space="preserve">in" </w:t>
            </w:r>
            <w:del w:id="1316" w:author="Alfred Aster" w:date="2022-10-20T14:58:00Z">
              <w:r w:rsidRPr="009B69AF" w:rsidDel="004F3BCE">
                <w:rPr>
                  <w:rFonts w:ascii="Times New Roman" w:hAnsi="Times New Roman" w:cs="Times New Roman"/>
                  <w:strike/>
                  <w:color w:val="FF0000"/>
                  <w:sz w:val="18"/>
                  <w:szCs w:val="18"/>
                </w:rPr>
                <w:delText>i</w:delText>
              </w:r>
            </w:del>
            <w:ins w:id="1317"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 xml:space="preserve">n "an RU for a 40 MHz HE TB </w:t>
            </w:r>
            <w:r w:rsidRPr="009B69AF">
              <w:rPr>
                <w:rFonts w:ascii="Times New Roman" w:hAnsi="Times New Roman" w:cs="Times New Roman"/>
                <w:strike/>
                <w:color w:val="FF0000"/>
                <w:sz w:val="18"/>
                <w:szCs w:val="18"/>
              </w:rPr>
              <w:lastRenderedPageBreak/>
              <w:t>P</w:t>
            </w:r>
            <w:del w:id="1318" w:author="Alfred Aster" w:date="2022-10-20T14:58:00Z">
              <w:r w:rsidRPr="009B69AF" w:rsidDel="004F3BCE">
                <w:rPr>
                  <w:rFonts w:ascii="Times New Roman" w:hAnsi="Times New Roman" w:cs="Times New Roman"/>
                  <w:strike/>
                  <w:color w:val="FF0000"/>
                  <w:sz w:val="18"/>
                  <w:szCs w:val="18"/>
                </w:rPr>
                <w:delText>P</w:delText>
              </w:r>
            </w:del>
            <w:ins w:id="1319"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DU", and similarly in other sentences in this subsection.</w:t>
            </w:r>
          </w:p>
        </w:tc>
        <w:tc>
          <w:tcPr>
            <w:tcW w:w="2340" w:type="dxa"/>
            <w:shd w:val="clear" w:color="auto" w:fill="auto"/>
            <w:noWrap/>
          </w:tcPr>
          <w:p w14:paraId="0D98F02E" w14:textId="339BB936" w:rsidR="00836F2C" w:rsidRPr="009B69AF" w:rsidRDefault="00836F2C" w:rsidP="00836F2C">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lastRenderedPageBreak/>
              <w:t>As in comment</w:t>
            </w:r>
          </w:p>
        </w:tc>
        <w:tc>
          <w:tcPr>
            <w:tcW w:w="3150" w:type="dxa"/>
            <w:shd w:val="clear" w:color="auto" w:fill="auto"/>
          </w:tcPr>
          <w:p w14:paraId="5DECB2D5" w14:textId="77777777" w:rsidR="00691CB5" w:rsidRPr="009B69AF" w:rsidRDefault="00691CB5" w:rsidP="00691CB5">
            <w:pPr>
              <w:suppressAutoHyphens/>
              <w:spacing w:after="0"/>
              <w:rPr>
                <w:ins w:id="1320" w:author="Alfred Aster" w:date="2022-10-18T10:31:00Z"/>
                <w:rFonts w:ascii="Times New Roman" w:hAnsi="Times New Roman" w:cs="Times New Roman"/>
                <w:bCs/>
                <w:strike/>
                <w:color w:val="FF0000"/>
                <w:sz w:val="18"/>
                <w:szCs w:val="18"/>
              </w:rPr>
            </w:pPr>
            <w:ins w:id="1321" w:author="Alfred Aster" w:date="2022-10-18T10:31:00Z">
              <w:r w:rsidRPr="009B69AF">
                <w:rPr>
                  <w:rFonts w:ascii="Times New Roman" w:hAnsi="Times New Roman" w:cs="Times New Roman"/>
                  <w:bCs/>
                  <w:strike/>
                  <w:color w:val="FF0000"/>
                  <w:sz w:val="18"/>
                  <w:szCs w:val="18"/>
                </w:rPr>
                <w:t>Pending SP</w:t>
              </w:r>
            </w:ins>
          </w:p>
          <w:p w14:paraId="5C958C4A" w14:textId="77777777" w:rsidR="00691CB5" w:rsidRPr="009B69AF" w:rsidRDefault="00691CB5" w:rsidP="00691CB5">
            <w:pPr>
              <w:suppressAutoHyphens/>
              <w:spacing w:after="0"/>
              <w:rPr>
                <w:ins w:id="1322" w:author="Alfred Aster" w:date="2022-10-18T10:31:00Z"/>
                <w:rFonts w:ascii="Times New Roman" w:hAnsi="Times New Roman" w:cs="Times New Roman"/>
                <w:bCs/>
                <w:strike/>
                <w:color w:val="FF0000"/>
                <w:sz w:val="18"/>
                <w:szCs w:val="18"/>
              </w:rPr>
            </w:pPr>
          </w:p>
          <w:p w14:paraId="5FCCD314" w14:textId="5B74BCE3" w:rsidR="00BC3BF8" w:rsidRPr="009B69AF" w:rsidRDefault="00BC3BF8" w:rsidP="00BC3BF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lastRenderedPageBreak/>
              <w:t>Reject</w:t>
            </w:r>
            <w:del w:id="1323" w:author="Alfred Aster" w:date="2022-10-20T14:58:00Z">
              <w:r w:rsidRPr="009B69AF" w:rsidDel="004F3BCE">
                <w:rPr>
                  <w:rFonts w:ascii="Times New Roman" w:hAnsi="Times New Roman" w:cs="Times New Roman"/>
                  <w:bCs/>
                  <w:strike/>
                  <w:color w:val="FF0000"/>
                  <w:sz w:val="18"/>
                  <w:szCs w:val="18"/>
                </w:rPr>
                <w:delText>ed</w:delText>
              </w:r>
            </w:del>
            <w:ins w:id="1324"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15D9B0E1" w14:textId="3EB93173" w:rsidR="00836F2C" w:rsidRPr="009B69AF" w:rsidRDefault="00836F2C" w:rsidP="00836F2C">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 xml:space="preserve">This CID is discussed on September 13, </w:t>
            </w:r>
            <w:proofErr w:type="gramStart"/>
            <w:r w:rsidRPr="009B69AF">
              <w:rPr>
                <w:rFonts w:ascii="Times New Roman" w:hAnsi="Times New Roman" w:cs="Times New Roman"/>
                <w:strike/>
                <w:color w:val="FF0000"/>
                <w:sz w:val="18"/>
                <w:szCs w:val="18"/>
              </w:rPr>
              <w:t>2022</w:t>
            </w:r>
            <w:proofErr w:type="gramEnd"/>
            <w:r w:rsidRPr="009B69AF">
              <w:rPr>
                <w:rFonts w:ascii="Times New Roman" w:hAnsi="Times New Roman" w:cs="Times New Roman"/>
                <w:strike/>
                <w:color w:val="FF0000"/>
                <w:sz w:val="18"/>
                <w:szCs w:val="18"/>
              </w:rPr>
              <w:t xml:space="preserve"> with 22/1189r3, but no straw poll is conducted yet.</w:t>
            </w:r>
            <w:r w:rsidRPr="009B69AF">
              <w:rPr>
                <w:rFonts w:ascii="Times New Roman" w:hAnsi="Times New Roman" w:cs="Times New Roman"/>
                <w:strike/>
                <w:color w:val="FF0000"/>
                <w:sz w:val="18"/>
                <w:szCs w:val="18"/>
              </w:rPr>
              <w:br/>
            </w:r>
          </w:p>
          <w:p w14:paraId="144E7621" w14:textId="77777777" w:rsidR="00F86078" w:rsidRPr="009B69AF" w:rsidRDefault="000712EB"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Dibakar Das</w:t>
            </w:r>
            <w:r w:rsidRPr="009B69AF">
              <w:rPr>
                <w:rFonts w:ascii="Times New Roman" w:hAnsi="Times New Roman" w:cs="Times New Roman"/>
                <w:bCs/>
                <w:strike/>
                <w:color w:val="FF0000"/>
                <w:sz w:val="18"/>
                <w:szCs w:val="18"/>
              </w:rPr>
              <w:tab/>
              <w:t>22/1189r3</w:t>
            </w:r>
            <w:r w:rsidR="00F86078" w:rsidRPr="009B69AF">
              <w:rPr>
                <w:rFonts w:ascii="Times New Roman" w:hAnsi="Times New Roman" w:cs="Times New Roman"/>
                <w:bCs/>
                <w:strike/>
                <w:color w:val="FF0000"/>
                <w:sz w:val="18"/>
                <w:szCs w:val="18"/>
              </w:rPr>
              <w:t xml:space="preserve"> </w:t>
            </w:r>
          </w:p>
          <w:p w14:paraId="211684F7"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77F7BB50"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3F42C903" w14:textId="75D9E61E" w:rsidR="00836F2C" w:rsidRPr="009B69AF" w:rsidRDefault="00836F2C" w:rsidP="00836F2C">
            <w:pPr>
              <w:suppressAutoHyphens/>
              <w:spacing w:after="0"/>
              <w:rPr>
                <w:rFonts w:ascii="Times New Roman" w:hAnsi="Times New Roman" w:cs="Times New Roman"/>
                <w:bCs/>
                <w:strike/>
                <w:color w:val="FF0000"/>
                <w:sz w:val="18"/>
                <w:szCs w:val="18"/>
              </w:rPr>
            </w:pPr>
          </w:p>
        </w:tc>
      </w:tr>
      <w:tr w:rsidR="00836F2C" w:rsidRPr="008B0293" w14:paraId="7DCA8B60" w14:textId="77777777" w:rsidTr="00221221">
        <w:trPr>
          <w:trHeight w:val="220"/>
          <w:jc w:val="center"/>
        </w:trPr>
        <w:tc>
          <w:tcPr>
            <w:tcW w:w="715" w:type="dxa"/>
            <w:shd w:val="clear" w:color="auto" w:fill="auto"/>
            <w:noWrap/>
          </w:tcPr>
          <w:p w14:paraId="57E5B75C" w14:textId="0F395AFF" w:rsidR="00836F2C" w:rsidRPr="009B69AF" w:rsidRDefault="00836F2C" w:rsidP="00836F2C">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lastRenderedPageBreak/>
              <w:t>12985</w:t>
            </w:r>
          </w:p>
        </w:tc>
        <w:tc>
          <w:tcPr>
            <w:tcW w:w="990" w:type="dxa"/>
          </w:tcPr>
          <w:p w14:paraId="22B816C6" w14:textId="26649898" w:rsidR="00836F2C" w:rsidRPr="009B69AF" w:rsidRDefault="00836F2C" w:rsidP="00836F2C">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Chunyu Hu</w:t>
            </w:r>
          </w:p>
        </w:tc>
        <w:tc>
          <w:tcPr>
            <w:tcW w:w="900" w:type="dxa"/>
            <w:shd w:val="clear" w:color="auto" w:fill="auto"/>
            <w:noWrap/>
          </w:tcPr>
          <w:p w14:paraId="0B4E5D56" w14:textId="781D23E8" w:rsidR="00836F2C" w:rsidRPr="009B69AF" w:rsidRDefault="00836F2C" w:rsidP="00836F2C">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35.2.1.2.3</w:t>
            </w:r>
          </w:p>
        </w:tc>
        <w:tc>
          <w:tcPr>
            <w:tcW w:w="720" w:type="dxa"/>
          </w:tcPr>
          <w:p w14:paraId="585F5095" w14:textId="10F76C93" w:rsidR="00836F2C" w:rsidRPr="009B69AF" w:rsidRDefault="00836F2C" w:rsidP="00836F2C">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402.43</w:t>
            </w:r>
          </w:p>
        </w:tc>
        <w:tc>
          <w:tcPr>
            <w:tcW w:w="2520" w:type="dxa"/>
            <w:shd w:val="clear" w:color="auto" w:fill="auto"/>
            <w:noWrap/>
          </w:tcPr>
          <w:p w14:paraId="5BA341A3" w14:textId="3605722F" w:rsidR="00836F2C" w:rsidRPr="009B69AF" w:rsidRDefault="00836F2C" w:rsidP="00836F2C">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 xml:space="preserve">Not clear </w:t>
            </w:r>
            <w:proofErr w:type="spellStart"/>
            <w:r w:rsidRPr="009B69AF">
              <w:rPr>
                <w:rFonts w:ascii="Times New Roman" w:hAnsi="Times New Roman" w:cs="Times New Roman"/>
                <w:strike/>
                <w:color w:val="FF0000"/>
                <w:sz w:val="18"/>
                <w:szCs w:val="18"/>
              </w:rPr>
              <w:t>wh</w:t>
            </w:r>
            <w:del w:id="1325" w:author="Alfred Aster" w:date="2022-10-20T14:58:00Z">
              <w:r w:rsidRPr="009B69AF" w:rsidDel="004F3BCE">
                <w:rPr>
                  <w:rFonts w:ascii="Times New Roman" w:hAnsi="Times New Roman" w:cs="Times New Roman"/>
                  <w:strike/>
                  <w:color w:val="FF0000"/>
                  <w:sz w:val="18"/>
                  <w:szCs w:val="18"/>
                </w:rPr>
                <w:delText>a</w:delText>
              </w:r>
            </w:del>
            <w:ins w:id="1326"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t</w:t>
            </w:r>
            <w:proofErr w:type="spellEnd"/>
            <w:r w:rsidRPr="009B69AF">
              <w:rPr>
                <w:rFonts w:ascii="Times New Roman" w:hAnsi="Times New Roman" w:cs="Times New Roman"/>
                <w:strike/>
                <w:color w:val="FF0000"/>
                <w:sz w:val="18"/>
                <w:szCs w:val="18"/>
              </w:rPr>
              <w:t xml:space="preserve"> "if the RDG/More PPDU </w:t>
            </w:r>
            <w:del w:id="1327" w:author="Alfred Aster" w:date="2022-10-20T14:58:00Z">
              <w:r w:rsidRPr="009B69AF" w:rsidDel="004F3BCE">
                <w:rPr>
                  <w:rFonts w:ascii="Times New Roman" w:hAnsi="Times New Roman" w:cs="Times New Roman"/>
                  <w:strike/>
                  <w:color w:val="FF0000"/>
                  <w:sz w:val="18"/>
                  <w:szCs w:val="18"/>
                </w:rPr>
                <w:delText>.</w:delText>
              </w:r>
            </w:del>
            <w:proofErr w:type="gramStart"/>
            <w:ins w:id="1328"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w:t>
            </w:r>
            <w:proofErr w:type="gramEnd"/>
            <w:r w:rsidRPr="009B69AF">
              <w:rPr>
                <w:rFonts w:ascii="Times New Roman" w:hAnsi="Times New Roman" w:cs="Times New Roman"/>
                <w:strike/>
                <w:color w:val="FF0000"/>
                <w:sz w:val="18"/>
                <w:szCs w:val="18"/>
              </w:rPr>
              <w:t xml:space="preserve">" is a condition or is the action to terminate the allocated time. </w:t>
            </w:r>
            <w:proofErr w:type="spellStart"/>
            <w:r w:rsidRPr="009B69AF">
              <w:rPr>
                <w:rFonts w:ascii="Times New Roman" w:hAnsi="Times New Roman" w:cs="Times New Roman"/>
                <w:strike/>
                <w:color w:val="FF0000"/>
                <w:sz w:val="18"/>
                <w:szCs w:val="18"/>
              </w:rPr>
              <w:t>Nees</w:t>
            </w:r>
            <w:proofErr w:type="spellEnd"/>
            <w:r w:rsidRPr="009B69AF">
              <w:rPr>
                <w:rFonts w:ascii="Times New Roman" w:hAnsi="Times New Roman" w:cs="Times New Roman"/>
                <w:strike/>
                <w:color w:val="FF0000"/>
                <w:sz w:val="18"/>
                <w:szCs w:val="18"/>
              </w:rPr>
              <w:t xml:space="preserve"> to better explain the intended mechanism to terminate the allocated time.</w:t>
            </w:r>
          </w:p>
        </w:tc>
        <w:tc>
          <w:tcPr>
            <w:tcW w:w="2340" w:type="dxa"/>
            <w:shd w:val="clear" w:color="auto" w:fill="auto"/>
            <w:noWrap/>
          </w:tcPr>
          <w:p w14:paraId="2119FE6E" w14:textId="62B7F86B" w:rsidR="00836F2C" w:rsidRPr="009B69AF" w:rsidRDefault="00836F2C" w:rsidP="00836F2C">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 xml:space="preserve">One way to fix it, if this is intended, is to change this sentence to be: The non-AP EHT STA may transmit a QoS Data or QoS Null frame to an associated AP to terminate the allocated time, with the frame carrying </w:t>
            </w:r>
            <w:proofErr w:type="gramStart"/>
            <w:r w:rsidRPr="009B69AF">
              <w:rPr>
                <w:rFonts w:ascii="Times New Roman" w:hAnsi="Times New Roman" w:cs="Times New Roman"/>
                <w:strike/>
                <w:color w:val="FF0000"/>
                <w:sz w:val="18"/>
                <w:szCs w:val="18"/>
              </w:rPr>
              <w:t>a</w:t>
            </w:r>
            <w:proofErr w:type="gramEnd"/>
            <w:r w:rsidRPr="009B69AF">
              <w:rPr>
                <w:rFonts w:ascii="Times New Roman" w:hAnsi="Times New Roman" w:cs="Times New Roman"/>
                <w:strike/>
                <w:color w:val="FF0000"/>
                <w:sz w:val="18"/>
                <w:szCs w:val="18"/>
              </w:rPr>
              <w:t xml:space="preserve"> RDG/More PPDU subfield in a CAS Control subfield of the HE variant HT Control field and having that subfield set to</w:t>
            </w:r>
            <w:del w:id="1329" w:author="Alfred Aster" w:date="2022-10-20T14:58:00Z">
              <w:r w:rsidRPr="009B69AF" w:rsidDel="004F3BCE">
                <w:rPr>
                  <w:rFonts w:ascii="Times New Roman" w:hAnsi="Times New Roman" w:cs="Times New Roman"/>
                  <w:strike/>
                  <w:color w:val="FF0000"/>
                  <w:sz w:val="18"/>
                  <w:szCs w:val="18"/>
                </w:rPr>
                <w:delText xml:space="preserve"> </w:delText>
              </w:r>
            </w:del>
            <w:ins w:id="1330"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0."</w:t>
            </w:r>
          </w:p>
        </w:tc>
        <w:tc>
          <w:tcPr>
            <w:tcW w:w="3150" w:type="dxa"/>
            <w:shd w:val="clear" w:color="auto" w:fill="auto"/>
          </w:tcPr>
          <w:p w14:paraId="2350F1DD" w14:textId="77777777" w:rsidR="00691CB5" w:rsidRPr="009B69AF" w:rsidRDefault="00691CB5" w:rsidP="00691CB5">
            <w:pPr>
              <w:suppressAutoHyphens/>
              <w:spacing w:after="0"/>
              <w:rPr>
                <w:ins w:id="1331" w:author="Alfred Aster" w:date="2022-10-18T10:31:00Z"/>
                <w:rFonts w:ascii="Times New Roman" w:hAnsi="Times New Roman" w:cs="Times New Roman"/>
                <w:bCs/>
                <w:strike/>
                <w:color w:val="FF0000"/>
                <w:sz w:val="18"/>
                <w:szCs w:val="18"/>
              </w:rPr>
            </w:pPr>
            <w:ins w:id="1332" w:author="Alfred Aster" w:date="2022-10-18T10:31:00Z">
              <w:r w:rsidRPr="009B69AF">
                <w:rPr>
                  <w:rFonts w:ascii="Times New Roman" w:hAnsi="Times New Roman" w:cs="Times New Roman"/>
                  <w:bCs/>
                  <w:strike/>
                  <w:color w:val="FF0000"/>
                  <w:sz w:val="18"/>
                  <w:szCs w:val="18"/>
                </w:rPr>
                <w:t>Pending SP</w:t>
              </w:r>
            </w:ins>
          </w:p>
          <w:p w14:paraId="735B838C" w14:textId="77777777" w:rsidR="00691CB5" w:rsidRPr="009B69AF" w:rsidRDefault="00691CB5" w:rsidP="00691CB5">
            <w:pPr>
              <w:suppressAutoHyphens/>
              <w:spacing w:after="0"/>
              <w:rPr>
                <w:ins w:id="1333" w:author="Alfred Aster" w:date="2022-10-18T10:31:00Z"/>
                <w:rFonts w:ascii="Times New Roman" w:hAnsi="Times New Roman" w:cs="Times New Roman"/>
                <w:bCs/>
                <w:strike/>
                <w:color w:val="FF0000"/>
                <w:sz w:val="18"/>
                <w:szCs w:val="18"/>
              </w:rPr>
            </w:pPr>
          </w:p>
          <w:p w14:paraId="270E9891" w14:textId="1F2E3694" w:rsidR="00BC3BF8" w:rsidRPr="009B69AF" w:rsidRDefault="00BC3BF8" w:rsidP="00BC3BF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334" w:author="Alfred Aster" w:date="2022-10-20T14:58:00Z">
              <w:r w:rsidRPr="009B69AF" w:rsidDel="004F3BCE">
                <w:rPr>
                  <w:rFonts w:ascii="Times New Roman" w:hAnsi="Times New Roman" w:cs="Times New Roman"/>
                  <w:bCs/>
                  <w:strike/>
                  <w:color w:val="FF0000"/>
                  <w:sz w:val="18"/>
                  <w:szCs w:val="18"/>
                </w:rPr>
                <w:delText>ed</w:delText>
              </w:r>
            </w:del>
            <w:ins w:id="1335"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1AFCA278" w14:textId="13040B0A" w:rsidR="000712EB" w:rsidRPr="009B69AF" w:rsidRDefault="00836F2C" w:rsidP="00836F2C">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13, 2022, but no straw poll is conducted yet.</w:t>
            </w:r>
            <w:r w:rsidRPr="009B69AF">
              <w:rPr>
                <w:rFonts w:ascii="Times New Roman" w:hAnsi="Times New Roman" w:cs="Times New Roman"/>
                <w:strike/>
                <w:color w:val="FF0000"/>
                <w:sz w:val="18"/>
                <w:szCs w:val="18"/>
              </w:rPr>
              <w:br/>
            </w:r>
          </w:p>
          <w:p w14:paraId="1F89DCDF" w14:textId="77777777" w:rsidR="00F86078" w:rsidRPr="009B69AF" w:rsidRDefault="000712EB"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Dibakar Das</w:t>
            </w:r>
            <w:r w:rsidRPr="009B69AF">
              <w:rPr>
                <w:rFonts w:ascii="Times New Roman" w:hAnsi="Times New Roman" w:cs="Times New Roman"/>
                <w:bCs/>
                <w:strike/>
                <w:color w:val="FF0000"/>
                <w:sz w:val="18"/>
                <w:szCs w:val="18"/>
              </w:rPr>
              <w:tab/>
              <w:t>22/1189r3</w:t>
            </w:r>
            <w:r w:rsidR="00F86078" w:rsidRPr="009B69AF">
              <w:rPr>
                <w:rFonts w:ascii="Times New Roman" w:hAnsi="Times New Roman" w:cs="Times New Roman"/>
                <w:bCs/>
                <w:strike/>
                <w:color w:val="FF0000"/>
                <w:sz w:val="18"/>
                <w:szCs w:val="18"/>
              </w:rPr>
              <w:t xml:space="preserve"> </w:t>
            </w:r>
          </w:p>
          <w:p w14:paraId="06EB2D42"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0733F314"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7D42913B" w14:textId="6F00FF49" w:rsidR="000712EB" w:rsidRPr="009B69AF" w:rsidRDefault="000712EB" w:rsidP="00836F2C">
            <w:pPr>
              <w:suppressAutoHyphens/>
              <w:spacing w:after="0"/>
              <w:rPr>
                <w:rFonts w:ascii="Times New Roman" w:hAnsi="Times New Roman" w:cs="Times New Roman"/>
                <w:bCs/>
                <w:strike/>
                <w:color w:val="FF0000"/>
                <w:sz w:val="18"/>
                <w:szCs w:val="18"/>
              </w:rPr>
            </w:pPr>
          </w:p>
        </w:tc>
      </w:tr>
      <w:tr w:rsidR="00836F2C" w:rsidRPr="008B0293" w14:paraId="1AC9EDD2" w14:textId="77777777" w:rsidTr="00221221">
        <w:trPr>
          <w:trHeight w:val="220"/>
          <w:jc w:val="center"/>
        </w:trPr>
        <w:tc>
          <w:tcPr>
            <w:tcW w:w="715" w:type="dxa"/>
            <w:shd w:val="clear" w:color="auto" w:fill="auto"/>
            <w:noWrap/>
          </w:tcPr>
          <w:p w14:paraId="5E51E752" w14:textId="7C3EBC48" w:rsidR="00836F2C" w:rsidRPr="009B69AF" w:rsidRDefault="00836F2C" w:rsidP="00836F2C">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12986</w:t>
            </w:r>
          </w:p>
        </w:tc>
        <w:tc>
          <w:tcPr>
            <w:tcW w:w="990" w:type="dxa"/>
          </w:tcPr>
          <w:p w14:paraId="072421F7" w14:textId="0DCA17C9" w:rsidR="00836F2C" w:rsidRPr="009B69AF" w:rsidRDefault="00836F2C" w:rsidP="00836F2C">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Chunyu Hu</w:t>
            </w:r>
          </w:p>
        </w:tc>
        <w:tc>
          <w:tcPr>
            <w:tcW w:w="900" w:type="dxa"/>
            <w:shd w:val="clear" w:color="auto" w:fill="auto"/>
            <w:noWrap/>
          </w:tcPr>
          <w:p w14:paraId="1037A6CC" w14:textId="0A5D2CD3" w:rsidR="00836F2C" w:rsidRPr="009B69AF" w:rsidRDefault="00836F2C" w:rsidP="00836F2C">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35.2.1.2.3</w:t>
            </w:r>
          </w:p>
        </w:tc>
        <w:tc>
          <w:tcPr>
            <w:tcW w:w="720" w:type="dxa"/>
          </w:tcPr>
          <w:p w14:paraId="42069E13" w14:textId="338D583F" w:rsidR="00836F2C" w:rsidRPr="009B69AF" w:rsidRDefault="00836F2C" w:rsidP="00836F2C">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403.09</w:t>
            </w:r>
          </w:p>
        </w:tc>
        <w:tc>
          <w:tcPr>
            <w:tcW w:w="2520" w:type="dxa"/>
            <w:shd w:val="clear" w:color="auto" w:fill="auto"/>
            <w:noWrap/>
          </w:tcPr>
          <w:p w14:paraId="12EB2110" w14:textId="28E3261A" w:rsidR="00836F2C" w:rsidRPr="009B69AF" w:rsidRDefault="00836F2C" w:rsidP="00836F2C">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 xml:space="preserve">The </w:t>
            </w:r>
            <w:proofErr w:type="spellStart"/>
            <w:r w:rsidRPr="009B69AF">
              <w:rPr>
                <w:rFonts w:ascii="Times New Roman" w:hAnsi="Times New Roman" w:cs="Times New Roman"/>
                <w:strike/>
                <w:color w:val="FF0000"/>
                <w:sz w:val="18"/>
                <w:szCs w:val="18"/>
              </w:rPr>
              <w:t>descripti</w:t>
            </w:r>
            <w:del w:id="1336" w:author="Alfred Aster" w:date="2022-10-20T14:58:00Z">
              <w:r w:rsidRPr="009B69AF" w:rsidDel="004F3BCE">
                <w:rPr>
                  <w:rFonts w:ascii="Times New Roman" w:hAnsi="Times New Roman" w:cs="Times New Roman"/>
                  <w:strike/>
                  <w:color w:val="FF0000"/>
                  <w:sz w:val="18"/>
                  <w:szCs w:val="18"/>
                </w:rPr>
                <w:delText>o</w:delText>
              </w:r>
            </w:del>
            <w:ins w:id="1337"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n</w:t>
            </w:r>
            <w:proofErr w:type="spellEnd"/>
            <w:r w:rsidRPr="009B69AF">
              <w:rPr>
                <w:rFonts w:ascii="Times New Roman" w:hAnsi="Times New Roman" w:cs="Times New Roman"/>
                <w:strike/>
                <w:color w:val="FF0000"/>
                <w:sz w:val="18"/>
                <w:szCs w:val="18"/>
              </w:rPr>
              <w:t xml:space="preserve"> "shall ignore the NAV that is set by </w:t>
            </w:r>
            <w:proofErr w:type="spellStart"/>
            <w:r w:rsidRPr="009B69AF">
              <w:rPr>
                <w:rFonts w:ascii="Times New Roman" w:hAnsi="Times New Roman" w:cs="Times New Roman"/>
                <w:strike/>
                <w:color w:val="FF0000"/>
                <w:sz w:val="18"/>
                <w:szCs w:val="18"/>
              </w:rPr>
              <w:t>the</w:t>
            </w:r>
            <w:del w:id="1338" w:author="Alfred Aster" w:date="2022-10-20T14:58:00Z">
              <w:r w:rsidRPr="009B69AF" w:rsidDel="004F3BCE">
                <w:rPr>
                  <w:rFonts w:ascii="Times New Roman" w:hAnsi="Times New Roman" w:cs="Times New Roman"/>
                  <w:strike/>
                  <w:color w:val="FF0000"/>
                  <w:sz w:val="18"/>
                  <w:szCs w:val="18"/>
                </w:rPr>
                <w:delText xml:space="preserve"> </w:delText>
              </w:r>
            </w:del>
            <w:ins w:id="1339"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AP</w:t>
            </w:r>
            <w:proofErr w:type="spellEnd"/>
            <w:r w:rsidRPr="009B69AF">
              <w:rPr>
                <w:rFonts w:ascii="Times New Roman" w:hAnsi="Times New Roman" w:cs="Times New Roman"/>
                <w:strike/>
                <w:color w:val="FF0000"/>
                <w:sz w:val="18"/>
                <w:szCs w:val="18"/>
              </w:rPr>
              <w:t xml:space="preserve">" </w:t>
            </w:r>
            <w:del w:id="1340" w:author="Alfred Aster" w:date="2022-10-20T14:58:00Z">
              <w:r w:rsidRPr="009B69AF" w:rsidDel="004F3BCE">
                <w:rPr>
                  <w:rFonts w:ascii="Times New Roman" w:hAnsi="Times New Roman" w:cs="Times New Roman"/>
                  <w:strike/>
                  <w:color w:val="FF0000"/>
                  <w:sz w:val="18"/>
                  <w:szCs w:val="18"/>
                </w:rPr>
                <w:delText>i</w:delText>
              </w:r>
            </w:del>
            <w:ins w:id="1341" w:author="Alfred Aster" w:date="2022-10-20T14:58:00Z">
              <w:r w:rsidR="004F3BCE" w:rsidRPr="009B69AF">
                <w:rPr>
                  <w:rFonts w:ascii="Times New Roman" w:hAnsi="Times New Roman" w:cs="Times New Roman"/>
                  <w:strike/>
                  <w:color w:val="FF0000"/>
                  <w:sz w:val="18"/>
                  <w:szCs w:val="18"/>
                </w:rPr>
                <w:t>’</w:t>
              </w:r>
            </w:ins>
            <w:proofErr w:type="spellStart"/>
            <w:r w:rsidRPr="009B69AF">
              <w:rPr>
                <w:rFonts w:ascii="Times New Roman" w:hAnsi="Times New Roman" w:cs="Times New Roman"/>
                <w:strike/>
                <w:color w:val="FF0000"/>
                <w:sz w:val="18"/>
                <w:szCs w:val="18"/>
              </w:rPr>
              <w:t>sn't</w:t>
            </w:r>
            <w:proofErr w:type="spellEnd"/>
            <w:r w:rsidRPr="009B69AF">
              <w:rPr>
                <w:rFonts w:ascii="Times New Roman" w:hAnsi="Times New Roman" w:cs="Times New Roman"/>
                <w:strike/>
                <w:color w:val="FF0000"/>
                <w:sz w:val="18"/>
                <w:szCs w:val="18"/>
              </w:rPr>
              <w:t xml:space="preserve"> quite accurate or not clear: </w:t>
            </w:r>
            <w:proofErr w:type="gramStart"/>
            <w:r w:rsidRPr="009B69AF">
              <w:rPr>
                <w:rFonts w:ascii="Times New Roman" w:hAnsi="Times New Roman" w:cs="Times New Roman"/>
                <w:strike/>
                <w:color w:val="FF0000"/>
                <w:sz w:val="18"/>
                <w:szCs w:val="18"/>
              </w:rPr>
              <w:t>accordingly</w:t>
            </w:r>
            <w:proofErr w:type="gramEnd"/>
            <w:r w:rsidRPr="009B69AF">
              <w:rPr>
                <w:rFonts w:ascii="Times New Roman" w:hAnsi="Times New Roman" w:cs="Times New Roman"/>
                <w:strike/>
                <w:color w:val="FF0000"/>
                <w:sz w:val="18"/>
                <w:szCs w:val="18"/>
              </w:rPr>
              <w:t xml:space="preserve"> to the current rule in 10.3.2.4, a STA </w:t>
            </w:r>
            <w:del w:id="1342" w:author="Alfred Aster" w:date="2022-10-20T14:58:00Z">
              <w:r w:rsidRPr="009B69AF" w:rsidDel="004F3BCE">
                <w:rPr>
                  <w:rFonts w:ascii="Times New Roman" w:hAnsi="Times New Roman" w:cs="Times New Roman"/>
                  <w:strike/>
                  <w:color w:val="FF0000"/>
                  <w:sz w:val="18"/>
                  <w:szCs w:val="18"/>
                </w:rPr>
                <w:delText>w</w:delText>
              </w:r>
            </w:del>
            <w:ins w:id="1343" w:author="Alfred Aster" w:date="2022-10-20T14:58:00Z">
              <w:r w:rsidR="004F3BCE" w:rsidRPr="009B69AF">
                <w:rPr>
                  <w:rFonts w:ascii="Times New Roman" w:hAnsi="Times New Roman" w:cs="Times New Roman"/>
                  <w:strike/>
                  <w:color w:val="FF0000"/>
                  <w:sz w:val="18"/>
                  <w:szCs w:val="18"/>
                </w:rPr>
                <w:t>’</w:t>
              </w:r>
            </w:ins>
            <w:proofErr w:type="spellStart"/>
            <w:r w:rsidRPr="009B69AF">
              <w:rPr>
                <w:rFonts w:ascii="Times New Roman" w:hAnsi="Times New Roman" w:cs="Times New Roman"/>
                <w:strike/>
                <w:color w:val="FF0000"/>
                <w:sz w:val="18"/>
                <w:szCs w:val="18"/>
              </w:rPr>
              <w:t>on't</w:t>
            </w:r>
            <w:proofErr w:type="spellEnd"/>
            <w:r w:rsidRPr="009B69AF">
              <w:rPr>
                <w:rFonts w:ascii="Times New Roman" w:hAnsi="Times New Roman" w:cs="Times New Roman"/>
                <w:strike/>
                <w:color w:val="FF0000"/>
                <w:sz w:val="18"/>
                <w:szCs w:val="18"/>
              </w:rPr>
              <w:t xml:space="preserve"> set its NAV upon receiving the MU-RTS frame from AP addressed to itself. In this case, what NAV to ignore (since none is set)?</w:t>
            </w:r>
          </w:p>
        </w:tc>
        <w:tc>
          <w:tcPr>
            <w:tcW w:w="2340" w:type="dxa"/>
            <w:shd w:val="clear" w:color="auto" w:fill="auto"/>
            <w:noWrap/>
          </w:tcPr>
          <w:p w14:paraId="61601457" w14:textId="39361906" w:rsidR="00836F2C" w:rsidRPr="009B69AF" w:rsidRDefault="00836F2C" w:rsidP="00836F2C">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See comment.</w:t>
            </w:r>
          </w:p>
        </w:tc>
        <w:tc>
          <w:tcPr>
            <w:tcW w:w="3150" w:type="dxa"/>
            <w:shd w:val="clear" w:color="auto" w:fill="auto"/>
          </w:tcPr>
          <w:p w14:paraId="328BA360" w14:textId="77777777" w:rsidR="00691CB5" w:rsidRPr="009B69AF" w:rsidRDefault="00691CB5" w:rsidP="00691CB5">
            <w:pPr>
              <w:suppressAutoHyphens/>
              <w:spacing w:after="0"/>
              <w:rPr>
                <w:ins w:id="1344" w:author="Alfred Aster" w:date="2022-10-18T10:31:00Z"/>
                <w:rFonts w:ascii="Times New Roman" w:hAnsi="Times New Roman" w:cs="Times New Roman"/>
                <w:bCs/>
                <w:strike/>
                <w:color w:val="FF0000"/>
                <w:sz w:val="18"/>
                <w:szCs w:val="18"/>
              </w:rPr>
            </w:pPr>
            <w:ins w:id="1345" w:author="Alfred Aster" w:date="2022-10-18T10:31:00Z">
              <w:r w:rsidRPr="009B69AF">
                <w:rPr>
                  <w:rFonts w:ascii="Times New Roman" w:hAnsi="Times New Roman" w:cs="Times New Roman"/>
                  <w:bCs/>
                  <w:strike/>
                  <w:color w:val="FF0000"/>
                  <w:sz w:val="18"/>
                  <w:szCs w:val="18"/>
                </w:rPr>
                <w:t>Pending SP</w:t>
              </w:r>
            </w:ins>
          </w:p>
          <w:p w14:paraId="3207707E" w14:textId="77777777" w:rsidR="00691CB5" w:rsidRPr="009B69AF" w:rsidRDefault="00691CB5" w:rsidP="00691CB5">
            <w:pPr>
              <w:suppressAutoHyphens/>
              <w:spacing w:after="0"/>
              <w:rPr>
                <w:ins w:id="1346" w:author="Alfred Aster" w:date="2022-10-18T10:31:00Z"/>
                <w:rFonts w:ascii="Times New Roman" w:hAnsi="Times New Roman" w:cs="Times New Roman"/>
                <w:bCs/>
                <w:strike/>
                <w:color w:val="FF0000"/>
                <w:sz w:val="18"/>
                <w:szCs w:val="18"/>
              </w:rPr>
            </w:pPr>
          </w:p>
          <w:p w14:paraId="70CBBBD4" w14:textId="142A587B" w:rsidR="00BC3BF8" w:rsidRPr="009B69AF" w:rsidRDefault="00BC3BF8" w:rsidP="00BC3BF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347" w:author="Alfred Aster" w:date="2022-10-20T14:58:00Z">
              <w:r w:rsidRPr="009B69AF" w:rsidDel="004F3BCE">
                <w:rPr>
                  <w:rFonts w:ascii="Times New Roman" w:hAnsi="Times New Roman" w:cs="Times New Roman"/>
                  <w:bCs/>
                  <w:strike/>
                  <w:color w:val="FF0000"/>
                  <w:sz w:val="18"/>
                  <w:szCs w:val="18"/>
                </w:rPr>
                <w:delText>ed</w:delText>
              </w:r>
            </w:del>
            <w:ins w:id="1348"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32F4950F" w14:textId="3504AFA3" w:rsidR="000712EB" w:rsidRPr="009B69AF" w:rsidRDefault="00836F2C" w:rsidP="00836F2C">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13, 2022, but no straw poll is conducted yet.</w:t>
            </w:r>
            <w:r w:rsidRPr="009B69AF">
              <w:rPr>
                <w:rFonts w:ascii="Times New Roman" w:hAnsi="Times New Roman" w:cs="Times New Roman"/>
                <w:strike/>
                <w:color w:val="FF0000"/>
                <w:sz w:val="18"/>
                <w:szCs w:val="18"/>
              </w:rPr>
              <w:br/>
            </w:r>
          </w:p>
          <w:p w14:paraId="328585A6" w14:textId="77777777" w:rsidR="00F86078" w:rsidRPr="009B69AF" w:rsidRDefault="000712EB"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Dibakar Das</w:t>
            </w:r>
            <w:r w:rsidRPr="009B69AF">
              <w:rPr>
                <w:rFonts w:ascii="Times New Roman" w:hAnsi="Times New Roman" w:cs="Times New Roman"/>
                <w:bCs/>
                <w:strike/>
                <w:color w:val="FF0000"/>
                <w:sz w:val="18"/>
                <w:szCs w:val="18"/>
              </w:rPr>
              <w:tab/>
              <w:t>22/1189r3</w:t>
            </w:r>
            <w:r w:rsidR="00F86078" w:rsidRPr="009B69AF">
              <w:rPr>
                <w:rFonts w:ascii="Times New Roman" w:hAnsi="Times New Roman" w:cs="Times New Roman"/>
                <w:bCs/>
                <w:strike/>
                <w:color w:val="FF0000"/>
                <w:sz w:val="18"/>
                <w:szCs w:val="18"/>
              </w:rPr>
              <w:t xml:space="preserve"> </w:t>
            </w:r>
          </w:p>
          <w:p w14:paraId="4764F411"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06F403F3"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3DF929EB" w14:textId="5A483799" w:rsidR="000712EB" w:rsidRPr="009B69AF" w:rsidRDefault="000712EB" w:rsidP="00836F2C">
            <w:pPr>
              <w:suppressAutoHyphens/>
              <w:spacing w:after="0"/>
              <w:rPr>
                <w:rFonts w:ascii="Times New Roman" w:hAnsi="Times New Roman" w:cs="Times New Roman"/>
                <w:bCs/>
                <w:strike/>
                <w:color w:val="FF0000"/>
                <w:sz w:val="18"/>
                <w:szCs w:val="18"/>
              </w:rPr>
            </w:pPr>
          </w:p>
        </w:tc>
      </w:tr>
      <w:tr w:rsidR="005D4FCE" w:rsidRPr="008B0293" w14:paraId="6AAAB8C1" w14:textId="77777777" w:rsidTr="00221221">
        <w:trPr>
          <w:trHeight w:val="220"/>
          <w:jc w:val="center"/>
        </w:trPr>
        <w:tc>
          <w:tcPr>
            <w:tcW w:w="715" w:type="dxa"/>
            <w:shd w:val="clear" w:color="auto" w:fill="auto"/>
            <w:noWrap/>
          </w:tcPr>
          <w:p w14:paraId="3F9427CC" w14:textId="01F52597" w:rsidR="005D4FCE" w:rsidRPr="009B69AF" w:rsidRDefault="005D4FCE" w:rsidP="005D4FCE">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13007</w:t>
            </w:r>
          </w:p>
        </w:tc>
        <w:tc>
          <w:tcPr>
            <w:tcW w:w="990" w:type="dxa"/>
          </w:tcPr>
          <w:p w14:paraId="31C7984C" w14:textId="34AFD5E4" w:rsidR="005D4FCE" w:rsidRPr="009B69AF" w:rsidRDefault="005D4FCE" w:rsidP="005D4FCE">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Chunyu Hu</w:t>
            </w:r>
          </w:p>
        </w:tc>
        <w:tc>
          <w:tcPr>
            <w:tcW w:w="900" w:type="dxa"/>
            <w:shd w:val="clear" w:color="auto" w:fill="auto"/>
            <w:noWrap/>
          </w:tcPr>
          <w:p w14:paraId="512A779F" w14:textId="020608FC" w:rsidR="005D4FCE" w:rsidRPr="009B69AF" w:rsidRDefault="005D4FCE" w:rsidP="005D4FCE">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35.3.19.1</w:t>
            </w:r>
          </w:p>
        </w:tc>
        <w:tc>
          <w:tcPr>
            <w:tcW w:w="720" w:type="dxa"/>
          </w:tcPr>
          <w:p w14:paraId="653BEAB2" w14:textId="3C9359C7" w:rsidR="005D4FCE" w:rsidRPr="009B69AF" w:rsidRDefault="005D4FCE" w:rsidP="005D4FCE">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468.44</w:t>
            </w:r>
          </w:p>
        </w:tc>
        <w:tc>
          <w:tcPr>
            <w:tcW w:w="2520" w:type="dxa"/>
            <w:shd w:val="clear" w:color="auto" w:fill="auto"/>
            <w:noWrap/>
          </w:tcPr>
          <w:p w14:paraId="46A7A9FF" w14:textId="7BE803E7" w:rsidR="005D4FCE" w:rsidRPr="009B69AF" w:rsidRDefault="005D4FCE" w:rsidP="005D4FCE">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How is the primary link designation is done? Does it need to be signaled/advertised to (un)associated STAs? If not, is the primary link selection permanent throughput the lifetime of the BSS?</w:t>
            </w:r>
          </w:p>
        </w:tc>
        <w:tc>
          <w:tcPr>
            <w:tcW w:w="2340" w:type="dxa"/>
            <w:shd w:val="clear" w:color="auto" w:fill="auto"/>
            <w:noWrap/>
          </w:tcPr>
          <w:p w14:paraId="293174BA" w14:textId="0EEAB93F" w:rsidR="005D4FCE" w:rsidRPr="009B69AF" w:rsidRDefault="005D4FCE" w:rsidP="005D4FCE">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Need to develop text to address the problems raised in the comment.</w:t>
            </w:r>
          </w:p>
        </w:tc>
        <w:tc>
          <w:tcPr>
            <w:tcW w:w="3150" w:type="dxa"/>
            <w:shd w:val="clear" w:color="auto" w:fill="auto"/>
          </w:tcPr>
          <w:p w14:paraId="1A2243D8" w14:textId="77777777" w:rsidR="007A255F" w:rsidRPr="009B69AF" w:rsidRDefault="007A255F" w:rsidP="007A255F">
            <w:pPr>
              <w:suppressAutoHyphens/>
              <w:spacing w:after="0"/>
              <w:rPr>
                <w:ins w:id="1349" w:author="Alfred Aster" w:date="2022-10-19T09:45:00Z"/>
                <w:rFonts w:ascii="Times New Roman" w:hAnsi="Times New Roman" w:cs="Times New Roman"/>
                <w:bCs/>
                <w:strike/>
                <w:color w:val="FF0000"/>
                <w:sz w:val="18"/>
                <w:szCs w:val="18"/>
              </w:rPr>
            </w:pPr>
            <w:ins w:id="1350" w:author="Alfred Aster" w:date="2022-10-19T09:45:00Z">
              <w:r w:rsidRPr="009B69AF">
                <w:rPr>
                  <w:rFonts w:ascii="Times New Roman" w:hAnsi="Times New Roman" w:cs="Times New Roman"/>
                  <w:bCs/>
                  <w:strike/>
                  <w:color w:val="FF0000"/>
                  <w:sz w:val="18"/>
                  <w:szCs w:val="18"/>
                </w:rPr>
                <w:t>Pending SP     22/1233r8</w:t>
              </w:r>
            </w:ins>
          </w:p>
          <w:p w14:paraId="6FACB82A" w14:textId="77777777" w:rsidR="007A255F" w:rsidRPr="009B69AF" w:rsidRDefault="007A255F" w:rsidP="00BC3BF8">
            <w:pPr>
              <w:suppressAutoHyphens/>
              <w:spacing w:after="0"/>
              <w:rPr>
                <w:ins w:id="1351" w:author="Alfred Aster" w:date="2022-10-19T09:45:00Z"/>
                <w:rFonts w:ascii="Times New Roman" w:hAnsi="Times New Roman" w:cs="Times New Roman"/>
                <w:bCs/>
                <w:strike/>
                <w:color w:val="FF0000"/>
                <w:sz w:val="18"/>
                <w:szCs w:val="18"/>
              </w:rPr>
            </w:pPr>
          </w:p>
          <w:p w14:paraId="6285A11B" w14:textId="531B9A48" w:rsidR="00BC3BF8" w:rsidRPr="009B69AF" w:rsidRDefault="00BC3BF8" w:rsidP="00BC3BF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352" w:author="Alfred Aster" w:date="2022-10-20T14:58:00Z">
              <w:r w:rsidRPr="009B69AF" w:rsidDel="004F3BCE">
                <w:rPr>
                  <w:rFonts w:ascii="Times New Roman" w:hAnsi="Times New Roman" w:cs="Times New Roman"/>
                  <w:bCs/>
                  <w:strike/>
                  <w:color w:val="FF0000"/>
                  <w:sz w:val="18"/>
                  <w:szCs w:val="18"/>
                </w:rPr>
                <w:delText>ed</w:delText>
              </w:r>
            </w:del>
            <w:ins w:id="1353"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1620342F" w14:textId="77777777" w:rsidR="00BC3BF8" w:rsidRPr="009B69AF" w:rsidRDefault="00BC3BF8" w:rsidP="005D4FCE">
            <w:pPr>
              <w:suppressAutoHyphens/>
              <w:spacing w:after="0"/>
              <w:rPr>
                <w:rFonts w:ascii="Times New Roman" w:hAnsi="Times New Roman" w:cs="Times New Roman"/>
                <w:strike/>
                <w:color w:val="FF0000"/>
                <w:sz w:val="18"/>
                <w:szCs w:val="18"/>
              </w:rPr>
            </w:pPr>
          </w:p>
          <w:p w14:paraId="5A2142DB" w14:textId="0066DAA0" w:rsidR="005D4FCE" w:rsidRPr="009B69AF" w:rsidDel="004F3BCE" w:rsidRDefault="005D4FCE" w:rsidP="005D4FCE">
            <w:pPr>
              <w:suppressAutoHyphens/>
              <w:spacing w:after="0"/>
              <w:rPr>
                <w:del w:id="1354" w:author="Alfred Aster" w:date="2022-10-20T14:58:00Z"/>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This CID is discussed on September 12, 2022, but no straw poll is conducted yet</w:t>
            </w:r>
            <w:del w:id="1355" w:author="Alfred Aster" w:date="2022-10-20T14:58:00Z">
              <w:r w:rsidRPr="009B69AF" w:rsidDel="004F3BCE">
                <w:rPr>
                  <w:rFonts w:ascii="Times New Roman" w:hAnsi="Times New Roman" w:cs="Times New Roman"/>
                  <w:strike/>
                  <w:color w:val="FF0000"/>
                  <w:sz w:val="18"/>
                  <w:szCs w:val="18"/>
                </w:rPr>
                <w:delText>.</w:delText>
              </w:r>
            </w:del>
          </w:p>
          <w:p w14:paraId="54A3AC6E" w14:textId="04DDE79F" w:rsidR="005D4FCE" w:rsidRPr="009B69AF" w:rsidDel="004F3BCE" w:rsidRDefault="005D4FCE" w:rsidP="005D4FCE">
            <w:pPr>
              <w:suppressAutoHyphens/>
              <w:spacing w:after="0"/>
              <w:rPr>
                <w:del w:id="1356" w:author="Alfred Aster" w:date="2022-10-20T14:58:00Z"/>
                <w:rFonts w:ascii="Times New Roman" w:hAnsi="Times New Roman" w:cs="Times New Roman"/>
                <w:strike/>
                <w:color w:val="FF0000"/>
                <w:sz w:val="18"/>
                <w:szCs w:val="18"/>
              </w:rPr>
            </w:pPr>
          </w:p>
          <w:p w14:paraId="2615CA22" w14:textId="63721F76" w:rsidR="00F86078" w:rsidRPr="009B69AF" w:rsidRDefault="005D4FCE" w:rsidP="00F86078">
            <w:pPr>
              <w:suppressAutoHyphens/>
              <w:spacing w:after="0"/>
              <w:rPr>
                <w:rFonts w:ascii="Times New Roman" w:hAnsi="Times New Roman" w:cs="Times New Roman"/>
                <w:bCs/>
                <w:strike/>
                <w:color w:val="FF0000"/>
                <w:sz w:val="18"/>
                <w:szCs w:val="18"/>
              </w:rPr>
            </w:pPr>
            <w:del w:id="1357" w:author="Alfred Aster" w:date="2022-10-20T14:58:00Z">
              <w:r w:rsidRPr="009B69AF" w:rsidDel="004F3BCE">
                <w:rPr>
                  <w:rFonts w:ascii="Times New Roman" w:hAnsi="Times New Roman" w:cs="Times New Roman"/>
                  <w:bCs/>
                  <w:strike/>
                  <w:color w:val="FF0000"/>
                  <w:sz w:val="18"/>
                  <w:szCs w:val="18"/>
                </w:rPr>
                <w:delText>kaiy</w:delText>
              </w:r>
            </w:del>
            <w:ins w:id="1358" w:author="Alfred Aster" w:date="2022-10-20T14:58:00Z">
              <w:r w:rsidR="004F3BCE" w:rsidRPr="009B69AF">
                <w:rPr>
                  <w:rFonts w:ascii="Times New Roman" w:hAnsi="Times New Roman" w:cs="Times New Roman"/>
                  <w:strike/>
                  <w:color w:val="FF0000"/>
                  <w:sz w:val="18"/>
                  <w:szCs w:val="18"/>
                </w:rPr>
                <w:pgNum/>
              </w:r>
              <w:proofErr w:type="spellStart"/>
              <w:r w:rsidR="004F3BCE" w:rsidRPr="009B69AF">
                <w:rPr>
                  <w:rFonts w:ascii="Times New Roman" w:hAnsi="Times New Roman" w:cs="Times New Roman"/>
                  <w:strike/>
                  <w:color w:val="FF0000"/>
                  <w:sz w:val="18"/>
                  <w:szCs w:val="18"/>
                </w:rPr>
                <w:t>ropped</w:t>
              </w:r>
            </w:ins>
            <w:r w:rsidRPr="009B69AF">
              <w:rPr>
                <w:rFonts w:ascii="Times New Roman" w:hAnsi="Times New Roman" w:cs="Times New Roman"/>
                <w:bCs/>
                <w:strike/>
                <w:color w:val="FF0000"/>
                <w:sz w:val="18"/>
                <w:szCs w:val="18"/>
              </w:rPr>
              <w:t>ing</w:t>
            </w:r>
            <w:proofErr w:type="spellEnd"/>
            <w:r w:rsidRPr="009B69AF">
              <w:rPr>
                <w:rFonts w:ascii="Times New Roman" w:hAnsi="Times New Roman" w:cs="Times New Roman"/>
                <w:bCs/>
                <w:strike/>
                <w:color w:val="FF0000"/>
                <w:sz w:val="18"/>
                <w:szCs w:val="18"/>
              </w:rPr>
              <w:t xml:space="preserve"> Lu</w:t>
            </w:r>
            <w:r w:rsidRPr="009B69AF">
              <w:rPr>
                <w:rFonts w:ascii="Times New Roman" w:hAnsi="Times New Roman" w:cs="Times New Roman"/>
                <w:bCs/>
                <w:strike/>
                <w:color w:val="FF0000"/>
                <w:sz w:val="18"/>
                <w:szCs w:val="18"/>
              </w:rPr>
              <w:tab/>
              <w:t>22/1233r8</w:t>
            </w:r>
            <w:r w:rsidR="00F86078" w:rsidRPr="009B69AF">
              <w:rPr>
                <w:rFonts w:ascii="Times New Roman" w:hAnsi="Times New Roman" w:cs="Times New Roman"/>
                <w:bCs/>
                <w:strike/>
                <w:color w:val="FF0000"/>
                <w:sz w:val="18"/>
                <w:szCs w:val="18"/>
              </w:rPr>
              <w:t xml:space="preserve"> </w:t>
            </w:r>
          </w:p>
          <w:p w14:paraId="2CF837B8"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lastRenderedPageBreak/>
              <w:t>Notes from Discussion:</w:t>
            </w:r>
          </w:p>
          <w:p w14:paraId="497E5E9E"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6957DC49" w14:textId="1000A5E6" w:rsidR="005D4FCE" w:rsidRPr="009B69AF" w:rsidRDefault="005D4FCE" w:rsidP="005D4FCE">
            <w:pPr>
              <w:suppressAutoHyphens/>
              <w:spacing w:after="0"/>
              <w:rPr>
                <w:rFonts w:ascii="Times New Roman" w:hAnsi="Times New Roman" w:cs="Times New Roman"/>
                <w:bCs/>
                <w:strike/>
                <w:color w:val="FF0000"/>
                <w:sz w:val="18"/>
                <w:szCs w:val="18"/>
              </w:rPr>
            </w:pPr>
          </w:p>
        </w:tc>
      </w:tr>
      <w:tr w:rsidR="005D4FCE" w:rsidRPr="008B0293" w14:paraId="22DDCDD1" w14:textId="77777777" w:rsidTr="00221221">
        <w:trPr>
          <w:trHeight w:val="220"/>
          <w:jc w:val="center"/>
        </w:trPr>
        <w:tc>
          <w:tcPr>
            <w:tcW w:w="715" w:type="dxa"/>
            <w:shd w:val="clear" w:color="auto" w:fill="auto"/>
            <w:noWrap/>
          </w:tcPr>
          <w:p w14:paraId="327EB4F5" w14:textId="58AD62F9" w:rsidR="005D4FCE" w:rsidRPr="009B69AF" w:rsidRDefault="005D4FCE" w:rsidP="005D4FCE">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lastRenderedPageBreak/>
              <w:t>13013</w:t>
            </w:r>
          </w:p>
        </w:tc>
        <w:tc>
          <w:tcPr>
            <w:tcW w:w="990" w:type="dxa"/>
          </w:tcPr>
          <w:p w14:paraId="41F0E39C" w14:textId="0EBABE74" w:rsidR="005D4FCE" w:rsidRPr="009B69AF" w:rsidRDefault="005D4FCE" w:rsidP="005D4FCE">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Chunyu Hu</w:t>
            </w:r>
          </w:p>
        </w:tc>
        <w:tc>
          <w:tcPr>
            <w:tcW w:w="900" w:type="dxa"/>
            <w:shd w:val="clear" w:color="auto" w:fill="auto"/>
            <w:noWrap/>
          </w:tcPr>
          <w:p w14:paraId="5158B1E3" w14:textId="5DD150F8" w:rsidR="005D4FCE" w:rsidRPr="009B69AF" w:rsidRDefault="005D4FCE" w:rsidP="005D4FCE">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35.9</w:t>
            </w:r>
          </w:p>
        </w:tc>
        <w:tc>
          <w:tcPr>
            <w:tcW w:w="720" w:type="dxa"/>
          </w:tcPr>
          <w:p w14:paraId="52AD1F9D" w14:textId="421C24F1" w:rsidR="005D4FCE" w:rsidRPr="009B69AF" w:rsidRDefault="005D4FCE" w:rsidP="005D4FCE">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511.51</w:t>
            </w:r>
          </w:p>
        </w:tc>
        <w:tc>
          <w:tcPr>
            <w:tcW w:w="2520" w:type="dxa"/>
            <w:shd w:val="clear" w:color="auto" w:fill="auto"/>
            <w:noWrap/>
          </w:tcPr>
          <w:p w14:paraId="56A2B52E" w14:textId="4CC20C23" w:rsidR="005D4FCE" w:rsidRPr="009B69AF" w:rsidRDefault="005D4FCE" w:rsidP="005D4FCE">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The r-TWT usage can be extended to better support and protect the direct (tethered) link to deliver latency sensitive traffic.</w:t>
            </w:r>
          </w:p>
        </w:tc>
        <w:tc>
          <w:tcPr>
            <w:tcW w:w="2340" w:type="dxa"/>
            <w:shd w:val="clear" w:color="auto" w:fill="auto"/>
            <w:noWrap/>
          </w:tcPr>
          <w:p w14:paraId="3B0D9C2C" w14:textId="4B588BB5" w:rsidR="005D4FCE" w:rsidRPr="009B69AF" w:rsidRDefault="005D4FCE" w:rsidP="005D4FCE">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As in comment</w:t>
            </w:r>
          </w:p>
        </w:tc>
        <w:tc>
          <w:tcPr>
            <w:tcW w:w="3150" w:type="dxa"/>
            <w:shd w:val="clear" w:color="auto" w:fill="auto"/>
          </w:tcPr>
          <w:p w14:paraId="3AFD5FAF" w14:textId="77777777" w:rsidR="0005387E" w:rsidRPr="009B69AF" w:rsidRDefault="0005387E" w:rsidP="0005387E">
            <w:pPr>
              <w:suppressAutoHyphens/>
              <w:spacing w:after="0"/>
              <w:rPr>
                <w:ins w:id="1359" w:author="Alfred Aster" w:date="2022-10-16T22:15:00Z"/>
                <w:rFonts w:ascii="Times New Roman" w:hAnsi="Times New Roman" w:cs="Times New Roman"/>
                <w:bCs/>
                <w:strike/>
                <w:color w:val="FF0000"/>
                <w:sz w:val="18"/>
                <w:szCs w:val="18"/>
              </w:rPr>
            </w:pPr>
            <w:ins w:id="1360" w:author="Alfred Aster" w:date="2022-10-16T22:15:00Z">
              <w:r w:rsidRPr="009B69AF">
                <w:rPr>
                  <w:rFonts w:ascii="Times New Roman" w:hAnsi="Times New Roman" w:cs="Times New Roman"/>
                  <w:bCs/>
                  <w:strike/>
                  <w:color w:val="FF0000"/>
                  <w:sz w:val="18"/>
                  <w:szCs w:val="18"/>
                </w:rPr>
                <w:t>Pending SP</w:t>
              </w:r>
            </w:ins>
          </w:p>
          <w:p w14:paraId="254C87BB" w14:textId="77777777" w:rsidR="0005387E" w:rsidRPr="009B69AF" w:rsidRDefault="0005387E" w:rsidP="0005387E">
            <w:pPr>
              <w:suppressAutoHyphens/>
              <w:spacing w:after="0"/>
              <w:rPr>
                <w:ins w:id="1361" w:author="Alfred Aster" w:date="2022-10-16T22:15:00Z"/>
                <w:rFonts w:ascii="Times New Roman" w:hAnsi="Times New Roman" w:cs="Times New Roman"/>
                <w:bCs/>
                <w:strike/>
                <w:color w:val="FF0000"/>
                <w:sz w:val="18"/>
                <w:szCs w:val="18"/>
              </w:rPr>
            </w:pPr>
          </w:p>
          <w:p w14:paraId="52767E27" w14:textId="740C4F00" w:rsidR="00BC3BF8" w:rsidRPr="009B69AF" w:rsidRDefault="00BC3BF8" w:rsidP="00BC3BF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362" w:author="Alfred Aster" w:date="2022-10-20T14:58:00Z">
              <w:r w:rsidRPr="009B69AF" w:rsidDel="004F3BCE">
                <w:rPr>
                  <w:rFonts w:ascii="Times New Roman" w:hAnsi="Times New Roman" w:cs="Times New Roman"/>
                  <w:bCs/>
                  <w:strike/>
                  <w:color w:val="FF0000"/>
                  <w:sz w:val="18"/>
                  <w:szCs w:val="18"/>
                </w:rPr>
                <w:delText>ed</w:delText>
              </w:r>
            </w:del>
            <w:ins w:id="1363"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2ECCB568" w14:textId="1554E8E7" w:rsidR="00D067D0" w:rsidRPr="009B69AF" w:rsidRDefault="005D4FCE" w:rsidP="005D4FCE">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9, 2022, but no straw poll is conducted yet.</w:t>
            </w:r>
            <w:r w:rsidRPr="009B69AF">
              <w:rPr>
                <w:rFonts w:ascii="Times New Roman" w:hAnsi="Times New Roman" w:cs="Times New Roman"/>
                <w:strike/>
                <w:color w:val="FF0000"/>
                <w:sz w:val="18"/>
                <w:szCs w:val="18"/>
              </w:rPr>
              <w:br/>
            </w:r>
          </w:p>
          <w:p w14:paraId="7DD6893A" w14:textId="77777777" w:rsidR="00F86078" w:rsidRPr="009B69AF" w:rsidRDefault="00D067D0"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Muhammad Kumail Haider</w:t>
            </w:r>
            <w:r w:rsidRPr="009B69AF">
              <w:rPr>
                <w:rFonts w:ascii="Times New Roman" w:hAnsi="Times New Roman" w:cs="Times New Roman"/>
                <w:bCs/>
                <w:strike/>
                <w:color w:val="FF0000"/>
                <w:sz w:val="18"/>
                <w:szCs w:val="18"/>
              </w:rPr>
              <w:tab/>
              <w:t>22/1463r2</w:t>
            </w:r>
            <w:r w:rsidR="00F86078" w:rsidRPr="009B69AF">
              <w:rPr>
                <w:rFonts w:ascii="Times New Roman" w:hAnsi="Times New Roman" w:cs="Times New Roman"/>
                <w:bCs/>
                <w:strike/>
                <w:color w:val="FF0000"/>
                <w:sz w:val="18"/>
                <w:szCs w:val="18"/>
              </w:rPr>
              <w:t xml:space="preserve"> </w:t>
            </w:r>
          </w:p>
          <w:p w14:paraId="2A5B7839"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121FE9D1"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142D247F" w14:textId="6D59B8DC" w:rsidR="00D067D0" w:rsidRPr="009B69AF" w:rsidRDefault="00D067D0" w:rsidP="005D4FCE">
            <w:pPr>
              <w:suppressAutoHyphens/>
              <w:spacing w:after="0"/>
              <w:rPr>
                <w:rFonts w:ascii="Times New Roman" w:hAnsi="Times New Roman" w:cs="Times New Roman"/>
                <w:bCs/>
                <w:strike/>
                <w:color w:val="FF0000"/>
                <w:sz w:val="18"/>
                <w:szCs w:val="18"/>
              </w:rPr>
            </w:pPr>
          </w:p>
        </w:tc>
      </w:tr>
      <w:tr w:rsidR="00D067D0" w:rsidRPr="008B0293" w14:paraId="45189F40" w14:textId="77777777" w:rsidTr="00221221">
        <w:trPr>
          <w:trHeight w:val="220"/>
          <w:jc w:val="center"/>
        </w:trPr>
        <w:tc>
          <w:tcPr>
            <w:tcW w:w="715" w:type="dxa"/>
            <w:shd w:val="clear" w:color="auto" w:fill="auto"/>
            <w:noWrap/>
          </w:tcPr>
          <w:p w14:paraId="2D201F6D" w14:textId="76059FC0" w:rsidR="00D067D0" w:rsidRPr="009B69AF" w:rsidRDefault="00D067D0" w:rsidP="00D067D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13086</w:t>
            </w:r>
          </w:p>
        </w:tc>
        <w:tc>
          <w:tcPr>
            <w:tcW w:w="990" w:type="dxa"/>
          </w:tcPr>
          <w:p w14:paraId="446267CC" w14:textId="50CE8BF3" w:rsidR="00D067D0" w:rsidRPr="009B69AF" w:rsidRDefault="00D067D0" w:rsidP="00D067D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Chittabrata Ghosh</w:t>
            </w:r>
          </w:p>
        </w:tc>
        <w:tc>
          <w:tcPr>
            <w:tcW w:w="900" w:type="dxa"/>
            <w:shd w:val="clear" w:color="auto" w:fill="auto"/>
            <w:noWrap/>
          </w:tcPr>
          <w:p w14:paraId="0E34D6BA" w14:textId="2C303E49" w:rsidR="00D067D0" w:rsidRPr="009B69AF" w:rsidRDefault="00D067D0" w:rsidP="00D067D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35.9</w:t>
            </w:r>
          </w:p>
        </w:tc>
        <w:tc>
          <w:tcPr>
            <w:tcW w:w="720" w:type="dxa"/>
          </w:tcPr>
          <w:p w14:paraId="1C1E5A57" w14:textId="51D25142" w:rsidR="00D067D0" w:rsidRPr="009B69AF" w:rsidRDefault="00D067D0" w:rsidP="00D067D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510.51</w:t>
            </w:r>
          </w:p>
        </w:tc>
        <w:tc>
          <w:tcPr>
            <w:tcW w:w="2520" w:type="dxa"/>
            <w:shd w:val="clear" w:color="auto" w:fill="auto"/>
            <w:noWrap/>
          </w:tcPr>
          <w:p w14:paraId="537C7AFE" w14:textId="6BC5578A" w:rsidR="00D067D0" w:rsidRPr="009B69AF" w:rsidRDefault="00D067D0" w:rsidP="00D067D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 xml:space="preserve">The current TDLS setup </w:t>
            </w:r>
            <w:proofErr w:type="spellStart"/>
            <w:r w:rsidRPr="009B69AF">
              <w:rPr>
                <w:rFonts w:ascii="Times New Roman" w:hAnsi="Times New Roman" w:cs="Times New Roman"/>
                <w:strike/>
                <w:color w:val="FF0000"/>
                <w:sz w:val="18"/>
                <w:szCs w:val="18"/>
              </w:rPr>
              <w:t>do</w:t>
            </w:r>
            <w:del w:id="1364" w:author="Alfred Aster" w:date="2022-10-20T14:58:00Z">
              <w:r w:rsidRPr="009B69AF" w:rsidDel="004F3BCE">
                <w:rPr>
                  <w:rFonts w:ascii="Times New Roman" w:hAnsi="Times New Roman" w:cs="Times New Roman"/>
                  <w:strike/>
                  <w:color w:val="FF0000"/>
                  <w:sz w:val="18"/>
                  <w:szCs w:val="18"/>
                </w:rPr>
                <w:delText>e</w:delText>
              </w:r>
            </w:del>
            <w:ins w:id="1365"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sn't</w:t>
            </w:r>
            <w:proofErr w:type="spellEnd"/>
            <w:r w:rsidRPr="009B69AF">
              <w:rPr>
                <w:rFonts w:ascii="Times New Roman" w:hAnsi="Times New Roman" w:cs="Times New Roman"/>
                <w:strike/>
                <w:color w:val="FF0000"/>
                <w:sz w:val="18"/>
                <w:szCs w:val="18"/>
              </w:rPr>
              <w:t xml:space="preserve"> accommodate the r-TWT schedule among the peer STAs so that the </w:t>
            </w:r>
            <w:proofErr w:type="spellStart"/>
            <w:r w:rsidRPr="009B69AF">
              <w:rPr>
                <w:rFonts w:ascii="Times New Roman" w:hAnsi="Times New Roman" w:cs="Times New Roman"/>
                <w:strike/>
                <w:color w:val="FF0000"/>
                <w:sz w:val="18"/>
                <w:szCs w:val="18"/>
              </w:rPr>
              <w:t>rTWT</w:t>
            </w:r>
            <w:proofErr w:type="spellEnd"/>
            <w:r w:rsidRPr="009B69AF">
              <w:rPr>
                <w:rFonts w:ascii="Times New Roman" w:hAnsi="Times New Roman" w:cs="Times New Roman"/>
                <w:strike/>
                <w:color w:val="FF0000"/>
                <w:sz w:val="18"/>
                <w:szCs w:val="18"/>
              </w:rPr>
              <w:t xml:space="preserve"> SP can be scheduled and announced directly between the TDLS peer STAs. This is </w:t>
            </w:r>
            <w:proofErr w:type="spellStart"/>
            <w:proofErr w:type="gramStart"/>
            <w:r w:rsidRPr="009B69AF">
              <w:rPr>
                <w:rFonts w:ascii="Times New Roman" w:hAnsi="Times New Roman" w:cs="Times New Roman"/>
                <w:strike/>
                <w:color w:val="FF0000"/>
                <w:sz w:val="18"/>
                <w:szCs w:val="18"/>
              </w:rPr>
              <w:t>specially</w:t>
            </w:r>
            <w:proofErr w:type="spellEnd"/>
            <w:proofErr w:type="gramEnd"/>
            <w:r w:rsidRPr="009B69AF">
              <w:rPr>
                <w:rFonts w:ascii="Times New Roman" w:hAnsi="Times New Roman" w:cs="Times New Roman"/>
                <w:strike/>
                <w:color w:val="FF0000"/>
                <w:sz w:val="18"/>
                <w:szCs w:val="18"/>
              </w:rPr>
              <w:t xml:space="preserve"> helpful when two TDLS peer STAs switching to off-channel and AP </w:t>
            </w:r>
            <w:proofErr w:type="spellStart"/>
            <w:r w:rsidRPr="009B69AF">
              <w:rPr>
                <w:rFonts w:ascii="Times New Roman" w:hAnsi="Times New Roman" w:cs="Times New Roman"/>
                <w:strike/>
                <w:color w:val="FF0000"/>
                <w:sz w:val="18"/>
                <w:szCs w:val="18"/>
              </w:rPr>
              <w:t>do</w:t>
            </w:r>
            <w:del w:id="1366" w:author="Alfred Aster" w:date="2022-10-20T14:58:00Z">
              <w:r w:rsidRPr="009B69AF" w:rsidDel="004F3BCE">
                <w:rPr>
                  <w:rFonts w:ascii="Times New Roman" w:hAnsi="Times New Roman" w:cs="Times New Roman"/>
                  <w:strike/>
                  <w:color w:val="FF0000"/>
                  <w:sz w:val="18"/>
                  <w:szCs w:val="18"/>
                </w:rPr>
                <w:delText>e</w:delText>
              </w:r>
            </w:del>
            <w:ins w:id="1367"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sn't</w:t>
            </w:r>
            <w:proofErr w:type="spellEnd"/>
            <w:r w:rsidRPr="009B69AF">
              <w:rPr>
                <w:rFonts w:ascii="Times New Roman" w:hAnsi="Times New Roman" w:cs="Times New Roman"/>
                <w:strike/>
                <w:color w:val="FF0000"/>
                <w:sz w:val="18"/>
                <w:szCs w:val="18"/>
              </w:rPr>
              <w:t xml:space="preserve"> have knowledge of the traffic between TDLS peer STAs. Please define such a procedure in the spec.</w:t>
            </w:r>
          </w:p>
        </w:tc>
        <w:tc>
          <w:tcPr>
            <w:tcW w:w="2340" w:type="dxa"/>
            <w:shd w:val="clear" w:color="auto" w:fill="auto"/>
            <w:noWrap/>
          </w:tcPr>
          <w:p w14:paraId="698755BC" w14:textId="453A87CC" w:rsidR="00D067D0" w:rsidRPr="009B69AF" w:rsidRDefault="00D067D0" w:rsidP="00D067D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as in comment</w:t>
            </w:r>
          </w:p>
        </w:tc>
        <w:tc>
          <w:tcPr>
            <w:tcW w:w="3150" w:type="dxa"/>
            <w:shd w:val="clear" w:color="auto" w:fill="auto"/>
          </w:tcPr>
          <w:p w14:paraId="42A2D52C" w14:textId="77777777" w:rsidR="0005387E" w:rsidRPr="009B69AF" w:rsidRDefault="0005387E" w:rsidP="0005387E">
            <w:pPr>
              <w:suppressAutoHyphens/>
              <w:spacing w:after="0"/>
              <w:rPr>
                <w:ins w:id="1368" w:author="Alfred Aster" w:date="2022-10-16T22:15:00Z"/>
                <w:rFonts w:ascii="Times New Roman" w:hAnsi="Times New Roman" w:cs="Times New Roman"/>
                <w:bCs/>
                <w:strike/>
                <w:color w:val="FF0000"/>
                <w:sz w:val="18"/>
                <w:szCs w:val="18"/>
              </w:rPr>
            </w:pPr>
            <w:ins w:id="1369" w:author="Alfred Aster" w:date="2022-10-16T22:15:00Z">
              <w:r w:rsidRPr="009B69AF">
                <w:rPr>
                  <w:rFonts w:ascii="Times New Roman" w:hAnsi="Times New Roman" w:cs="Times New Roman"/>
                  <w:bCs/>
                  <w:strike/>
                  <w:color w:val="FF0000"/>
                  <w:sz w:val="18"/>
                  <w:szCs w:val="18"/>
                </w:rPr>
                <w:t>Pending SP</w:t>
              </w:r>
            </w:ins>
          </w:p>
          <w:p w14:paraId="7BD8DCB6" w14:textId="77777777" w:rsidR="0005387E" w:rsidRPr="009B69AF" w:rsidRDefault="0005387E" w:rsidP="0005387E">
            <w:pPr>
              <w:suppressAutoHyphens/>
              <w:spacing w:after="0"/>
              <w:rPr>
                <w:ins w:id="1370" w:author="Alfred Aster" w:date="2022-10-16T22:15:00Z"/>
                <w:rFonts w:ascii="Times New Roman" w:hAnsi="Times New Roman" w:cs="Times New Roman"/>
                <w:bCs/>
                <w:strike/>
                <w:color w:val="FF0000"/>
                <w:sz w:val="18"/>
                <w:szCs w:val="18"/>
              </w:rPr>
            </w:pPr>
          </w:p>
          <w:p w14:paraId="53F60A8A" w14:textId="2E746898" w:rsidR="00C85DD2" w:rsidRPr="009B69AF" w:rsidRDefault="00C85DD2" w:rsidP="00C85DD2">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371" w:author="Alfred Aster" w:date="2022-10-20T14:58:00Z">
              <w:r w:rsidRPr="009B69AF" w:rsidDel="004F3BCE">
                <w:rPr>
                  <w:rFonts w:ascii="Times New Roman" w:hAnsi="Times New Roman" w:cs="Times New Roman"/>
                  <w:bCs/>
                  <w:strike/>
                  <w:color w:val="FF0000"/>
                  <w:sz w:val="18"/>
                  <w:szCs w:val="18"/>
                </w:rPr>
                <w:delText>ed</w:delText>
              </w:r>
            </w:del>
            <w:ins w:id="1372"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487DD3A8" w14:textId="6DA9A708" w:rsidR="00D067D0" w:rsidRPr="009B69AF" w:rsidRDefault="00D067D0" w:rsidP="00D067D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9, 2022, but no straw poll is conducted yet.</w:t>
            </w:r>
          </w:p>
          <w:p w14:paraId="5A8AE923" w14:textId="77777777" w:rsidR="00D067D0" w:rsidRPr="009B69AF" w:rsidRDefault="00D067D0" w:rsidP="00D067D0">
            <w:pPr>
              <w:suppressAutoHyphens/>
              <w:spacing w:after="0"/>
              <w:rPr>
                <w:rFonts w:ascii="Times New Roman" w:hAnsi="Times New Roman" w:cs="Times New Roman"/>
                <w:strike/>
                <w:color w:val="FF0000"/>
                <w:sz w:val="18"/>
                <w:szCs w:val="18"/>
              </w:rPr>
            </w:pPr>
          </w:p>
          <w:p w14:paraId="3FF519FE" w14:textId="77777777" w:rsidR="00F86078" w:rsidRPr="009B69AF" w:rsidRDefault="00D067D0"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Chunyu Hu</w:t>
            </w:r>
            <w:r w:rsidRPr="009B69AF">
              <w:rPr>
                <w:rFonts w:ascii="Times New Roman" w:hAnsi="Times New Roman" w:cs="Times New Roman"/>
                <w:bCs/>
                <w:strike/>
                <w:color w:val="FF0000"/>
                <w:sz w:val="18"/>
                <w:szCs w:val="18"/>
              </w:rPr>
              <w:tab/>
              <w:t>22/1463r2</w:t>
            </w:r>
            <w:r w:rsidR="00F86078" w:rsidRPr="009B69AF">
              <w:rPr>
                <w:rFonts w:ascii="Times New Roman" w:hAnsi="Times New Roman" w:cs="Times New Roman"/>
                <w:bCs/>
                <w:strike/>
                <w:color w:val="FF0000"/>
                <w:sz w:val="18"/>
                <w:szCs w:val="18"/>
              </w:rPr>
              <w:t xml:space="preserve"> </w:t>
            </w:r>
          </w:p>
          <w:p w14:paraId="38F2EB2F"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5A352F9B"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07F109FB" w14:textId="45703CBA" w:rsidR="00D067D0" w:rsidRPr="009B69AF" w:rsidRDefault="00D067D0" w:rsidP="00D067D0">
            <w:pPr>
              <w:suppressAutoHyphens/>
              <w:spacing w:after="0"/>
              <w:rPr>
                <w:rFonts w:ascii="Times New Roman" w:hAnsi="Times New Roman" w:cs="Times New Roman"/>
                <w:bCs/>
                <w:strike/>
                <w:color w:val="FF0000"/>
                <w:sz w:val="18"/>
                <w:szCs w:val="18"/>
              </w:rPr>
            </w:pPr>
          </w:p>
        </w:tc>
      </w:tr>
      <w:tr w:rsidR="00D067D0" w:rsidRPr="008B0293" w14:paraId="4DFB61D5" w14:textId="77777777" w:rsidTr="00221221">
        <w:trPr>
          <w:trHeight w:val="220"/>
          <w:jc w:val="center"/>
        </w:trPr>
        <w:tc>
          <w:tcPr>
            <w:tcW w:w="715" w:type="dxa"/>
            <w:shd w:val="clear" w:color="auto" w:fill="auto"/>
            <w:noWrap/>
          </w:tcPr>
          <w:p w14:paraId="5CA23583" w14:textId="1EDBC537" w:rsidR="00D067D0" w:rsidRPr="00921FF4" w:rsidRDefault="00D067D0" w:rsidP="00D067D0">
            <w:pPr>
              <w:suppressAutoHyphens/>
              <w:spacing w:after="0"/>
              <w:rPr>
                <w:rFonts w:ascii="Times New Roman" w:hAnsi="Times New Roman" w:cs="Times New Roman"/>
                <w:color w:val="7030A0"/>
                <w:sz w:val="18"/>
                <w:szCs w:val="18"/>
              </w:rPr>
            </w:pPr>
            <w:r w:rsidRPr="00921FF4">
              <w:rPr>
                <w:rFonts w:ascii="Times New Roman" w:hAnsi="Times New Roman" w:cs="Times New Roman"/>
                <w:color w:val="7030A0"/>
                <w:sz w:val="18"/>
                <w:szCs w:val="18"/>
              </w:rPr>
              <w:t>13109</w:t>
            </w:r>
          </w:p>
        </w:tc>
        <w:tc>
          <w:tcPr>
            <w:tcW w:w="990" w:type="dxa"/>
          </w:tcPr>
          <w:p w14:paraId="55EBC592" w14:textId="7029A3F2" w:rsidR="00D067D0" w:rsidRPr="00921FF4" w:rsidRDefault="00D067D0" w:rsidP="00D067D0">
            <w:pPr>
              <w:suppressAutoHyphens/>
              <w:spacing w:after="0"/>
              <w:rPr>
                <w:rFonts w:ascii="Times New Roman" w:hAnsi="Times New Roman" w:cs="Times New Roman"/>
                <w:color w:val="7030A0"/>
                <w:sz w:val="18"/>
                <w:szCs w:val="18"/>
              </w:rPr>
            </w:pPr>
            <w:r w:rsidRPr="00921FF4">
              <w:rPr>
                <w:rFonts w:ascii="Times New Roman" w:hAnsi="Times New Roman" w:cs="Times New Roman"/>
                <w:color w:val="7030A0"/>
                <w:sz w:val="18"/>
                <w:szCs w:val="18"/>
              </w:rPr>
              <w:t>Chittabrata Ghosh</w:t>
            </w:r>
          </w:p>
        </w:tc>
        <w:tc>
          <w:tcPr>
            <w:tcW w:w="900" w:type="dxa"/>
            <w:shd w:val="clear" w:color="auto" w:fill="auto"/>
            <w:noWrap/>
          </w:tcPr>
          <w:p w14:paraId="510749DB" w14:textId="71786FD4" w:rsidR="00D067D0" w:rsidRPr="00921FF4" w:rsidRDefault="00D067D0" w:rsidP="00D067D0">
            <w:pPr>
              <w:suppressAutoHyphens/>
              <w:spacing w:after="0"/>
              <w:rPr>
                <w:rFonts w:ascii="Times New Roman" w:hAnsi="Times New Roman" w:cs="Times New Roman"/>
                <w:color w:val="7030A0"/>
                <w:sz w:val="18"/>
                <w:szCs w:val="18"/>
              </w:rPr>
            </w:pPr>
            <w:r w:rsidRPr="00921FF4">
              <w:rPr>
                <w:rFonts w:ascii="Times New Roman" w:hAnsi="Times New Roman" w:cs="Times New Roman"/>
                <w:color w:val="7030A0"/>
                <w:sz w:val="18"/>
                <w:szCs w:val="18"/>
              </w:rPr>
              <w:t>9.4.2.316</w:t>
            </w:r>
          </w:p>
        </w:tc>
        <w:tc>
          <w:tcPr>
            <w:tcW w:w="720" w:type="dxa"/>
          </w:tcPr>
          <w:p w14:paraId="1FA92BE7" w14:textId="3467063C" w:rsidR="00D067D0" w:rsidRPr="00921FF4" w:rsidRDefault="00D067D0" w:rsidP="00D067D0">
            <w:pPr>
              <w:suppressAutoHyphens/>
              <w:spacing w:after="0"/>
              <w:rPr>
                <w:rFonts w:ascii="Times New Roman" w:hAnsi="Times New Roman" w:cs="Times New Roman"/>
                <w:color w:val="7030A0"/>
                <w:sz w:val="18"/>
                <w:szCs w:val="18"/>
              </w:rPr>
            </w:pPr>
            <w:r w:rsidRPr="00921FF4">
              <w:rPr>
                <w:rFonts w:ascii="Times New Roman" w:hAnsi="Times New Roman" w:cs="Times New Roman"/>
                <w:color w:val="7030A0"/>
                <w:sz w:val="18"/>
                <w:szCs w:val="18"/>
              </w:rPr>
              <w:t>254.28</w:t>
            </w:r>
          </w:p>
        </w:tc>
        <w:tc>
          <w:tcPr>
            <w:tcW w:w="2520" w:type="dxa"/>
            <w:shd w:val="clear" w:color="auto" w:fill="auto"/>
            <w:noWrap/>
          </w:tcPr>
          <w:p w14:paraId="3806127D" w14:textId="6F670D20" w:rsidR="00D067D0" w:rsidRPr="00921FF4" w:rsidRDefault="00D067D0" w:rsidP="00D067D0">
            <w:pPr>
              <w:suppressAutoHyphens/>
              <w:spacing w:after="0"/>
              <w:rPr>
                <w:rFonts w:ascii="Times New Roman" w:hAnsi="Times New Roman" w:cs="Times New Roman"/>
                <w:color w:val="7030A0"/>
                <w:sz w:val="18"/>
                <w:szCs w:val="18"/>
              </w:rPr>
            </w:pPr>
            <w:r w:rsidRPr="00921FF4">
              <w:rPr>
                <w:rFonts w:ascii="Times New Roman" w:hAnsi="Times New Roman" w:cs="Times New Roman"/>
                <w:color w:val="7030A0"/>
                <w:sz w:val="18"/>
                <w:szCs w:val="18"/>
              </w:rPr>
              <w:t>Need to clarify what is the expectation for the MSDU Delivery ratio, when the Delay Bound parameter is not specified.</w:t>
            </w:r>
          </w:p>
        </w:tc>
        <w:tc>
          <w:tcPr>
            <w:tcW w:w="2340" w:type="dxa"/>
            <w:shd w:val="clear" w:color="auto" w:fill="auto"/>
            <w:noWrap/>
          </w:tcPr>
          <w:p w14:paraId="5C000985" w14:textId="5F6F82F4" w:rsidR="00D067D0" w:rsidRPr="00921FF4" w:rsidRDefault="00D067D0" w:rsidP="00D067D0">
            <w:pPr>
              <w:suppressAutoHyphens/>
              <w:spacing w:after="0"/>
              <w:rPr>
                <w:rFonts w:ascii="Times New Roman" w:hAnsi="Times New Roman" w:cs="Times New Roman"/>
                <w:color w:val="7030A0"/>
                <w:sz w:val="18"/>
                <w:szCs w:val="18"/>
              </w:rPr>
            </w:pPr>
            <w:r w:rsidRPr="00921FF4">
              <w:rPr>
                <w:rFonts w:ascii="Times New Roman" w:hAnsi="Times New Roman" w:cs="Times New Roman"/>
                <w:color w:val="7030A0"/>
                <w:sz w:val="18"/>
                <w:szCs w:val="18"/>
              </w:rPr>
              <w:t>As in comment</w:t>
            </w:r>
          </w:p>
        </w:tc>
        <w:tc>
          <w:tcPr>
            <w:tcW w:w="3150" w:type="dxa"/>
            <w:shd w:val="clear" w:color="auto" w:fill="auto"/>
          </w:tcPr>
          <w:p w14:paraId="0305BA08" w14:textId="5E55ECA5" w:rsidR="00547F7B" w:rsidRPr="00921FF4" w:rsidRDefault="00547F7B" w:rsidP="00547F7B">
            <w:pPr>
              <w:suppressAutoHyphens/>
              <w:spacing w:after="0"/>
              <w:rPr>
                <w:ins w:id="1373" w:author="Alfred Aster" w:date="2022-10-18T10:01:00Z"/>
                <w:rFonts w:ascii="Times New Roman" w:hAnsi="Times New Roman" w:cs="Times New Roman"/>
                <w:bCs/>
                <w:color w:val="7030A0"/>
                <w:sz w:val="18"/>
                <w:szCs w:val="18"/>
              </w:rPr>
            </w:pPr>
            <w:ins w:id="1374" w:author="Alfred Aster" w:date="2022-10-18T10:01:00Z">
              <w:r w:rsidRPr="00921FF4">
                <w:rPr>
                  <w:rFonts w:ascii="Times New Roman" w:hAnsi="Times New Roman" w:cs="Times New Roman"/>
                  <w:bCs/>
                  <w:color w:val="7030A0"/>
                  <w:sz w:val="18"/>
                  <w:szCs w:val="18"/>
                </w:rPr>
                <w:t>Pending SP: Majority Support</w:t>
              </w:r>
            </w:ins>
            <w:ins w:id="1375" w:author="Alfred Aster" w:date="2022-10-19T11:21:00Z">
              <w:r w:rsidR="006D14D4" w:rsidRPr="00921FF4">
                <w:rPr>
                  <w:rFonts w:ascii="Times New Roman" w:hAnsi="Times New Roman" w:cs="Times New Roman"/>
                  <w:bCs/>
                  <w:color w:val="7030A0"/>
                  <w:sz w:val="18"/>
                  <w:szCs w:val="18"/>
                </w:rPr>
                <w:t>. Done.</w:t>
              </w:r>
            </w:ins>
          </w:p>
          <w:p w14:paraId="51F0661F" w14:textId="77777777" w:rsidR="00547F7B" w:rsidRPr="00921FF4" w:rsidRDefault="00547F7B" w:rsidP="00C85DD2">
            <w:pPr>
              <w:suppressAutoHyphens/>
              <w:spacing w:after="0"/>
              <w:rPr>
                <w:ins w:id="1376" w:author="Alfred Aster" w:date="2022-10-18T10:01:00Z"/>
                <w:rFonts w:ascii="Times New Roman" w:hAnsi="Times New Roman" w:cs="Times New Roman"/>
                <w:bCs/>
                <w:color w:val="7030A0"/>
                <w:sz w:val="18"/>
                <w:szCs w:val="18"/>
              </w:rPr>
            </w:pPr>
          </w:p>
          <w:p w14:paraId="7A97C8FE" w14:textId="2C5E48CD" w:rsidR="00C85DD2" w:rsidRPr="00921FF4" w:rsidRDefault="00C85DD2" w:rsidP="00C85DD2">
            <w:pPr>
              <w:suppressAutoHyphens/>
              <w:spacing w:after="0"/>
              <w:rPr>
                <w:rFonts w:ascii="Times New Roman" w:hAnsi="Times New Roman" w:cs="Times New Roman"/>
                <w:bCs/>
                <w:color w:val="7030A0"/>
                <w:sz w:val="18"/>
                <w:szCs w:val="18"/>
              </w:rPr>
            </w:pPr>
            <w:r w:rsidRPr="00921FF4">
              <w:rPr>
                <w:rFonts w:ascii="Times New Roman" w:hAnsi="Times New Roman" w:cs="Times New Roman"/>
                <w:bCs/>
                <w:color w:val="7030A0"/>
                <w:sz w:val="18"/>
                <w:szCs w:val="18"/>
              </w:rPr>
              <w:t xml:space="preserve">Rejected </w:t>
            </w:r>
            <w:del w:id="1377" w:author="Alfred Aster" w:date="2022-10-18T10:02:00Z">
              <w:r w:rsidRPr="00921FF4" w:rsidDel="00547F7B">
                <w:rPr>
                  <w:rFonts w:ascii="Times New Roman" w:hAnsi="Times New Roman" w:cs="Times New Roman"/>
                  <w:bCs/>
                  <w:color w:val="7030A0"/>
                  <w:sz w:val="18"/>
                  <w:szCs w:val="18"/>
                </w:rPr>
                <w:delText>--</w:delText>
              </w:r>
            </w:del>
            <w:ins w:id="1378" w:author="Alfred Aster" w:date="2022-10-18T10:02:00Z">
              <w:r w:rsidR="00547F7B" w:rsidRPr="00921FF4">
                <w:rPr>
                  <w:rFonts w:ascii="Times New Roman" w:hAnsi="Times New Roman" w:cs="Times New Roman"/>
                  <w:bCs/>
                  <w:color w:val="7030A0"/>
                  <w:sz w:val="18"/>
                  <w:szCs w:val="18"/>
                </w:rPr>
                <w:t>–</w:t>
              </w:r>
            </w:ins>
            <w:r w:rsidRPr="00921FF4">
              <w:rPr>
                <w:rFonts w:ascii="Times New Roman" w:hAnsi="Times New Roman" w:cs="Times New Roman"/>
                <w:bCs/>
                <w:color w:val="7030A0"/>
                <w:sz w:val="18"/>
                <w:szCs w:val="18"/>
              </w:rPr>
              <w:t xml:space="preserve"> A proposed resolution for “this CID” was discussed as part of the comment resolutions in “document”, however the group could not reach consensus on a proposed change that would resolve the comment.</w:t>
            </w:r>
          </w:p>
          <w:p w14:paraId="24CAE0E2" w14:textId="5200E4F2" w:rsidR="00D067D0" w:rsidRPr="00921FF4" w:rsidRDefault="00D067D0" w:rsidP="00D067D0">
            <w:pPr>
              <w:suppressAutoHyphens/>
              <w:spacing w:after="0"/>
              <w:rPr>
                <w:rFonts w:ascii="Times New Roman" w:hAnsi="Times New Roman" w:cs="Times New Roman"/>
                <w:color w:val="7030A0"/>
                <w:sz w:val="18"/>
                <w:szCs w:val="18"/>
              </w:rPr>
            </w:pPr>
            <w:r w:rsidRPr="00921FF4">
              <w:rPr>
                <w:rFonts w:ascii="Times New Roman" w:hAnsi="Times New Roman" w:cs="Times New Roman"/>
                <w:color w:val="7030A0"/>
                <w:sz w:val="18"/>
                <w:szCs w:val="18"/>
              </w:rPr>
              <w:br/>
              <w:t>This CID is discussed on September 15, 2022, but no straw poll is conducted yet.</w:t>
            </w:r>
            <w:r w:rsidRPr="00921FF4">
              <w:rPr>
                <w:rFonts w:ascii="Times New Roman" w:hAnsi="Times New Roman" w:cs="Times New Roman"/>
                <w:color w:val="7030A0"/>
                <w:sz w:val="18"/>
                <w:szCs w:val="18"/>
              </w:rPr>
              <w:br/>
            </w:r>
          </w:p>
          <w:p w14:paraId="158A8317" w14:textId="77777777" w:rsidR="00F86078" w:rsidRPr="00921FF4" w:rsidRDefault="002E2989" w:rsidP="00F86078">
            <w:pPr>
              <w:suppressAutoHyphens/>
              <w:spacing w:after="0"/>
              <w:rPr>
                <w:rFonts w:ascii="Times New Roman" w:hAnsi="Times New Roman" w:cs="Times New Roman"/>
                <w:bCs/>
                <w:color w:val="7030A0"/>
                <w:sz w:val="18"/>
                <w:szCs w:val="18"/>
              </w:rPr>
            </w:pPr>
            <w:r w:rsidRPr="00921FF4">
              <w:rPr>
                <w:rFonts w:ascii="Times New Roman" w:hAnsi="Times New Roman" w:cs="Times New Roman"/>
                <w:bCs/>
                <w:color w:val="7030A0"/>
                <w:sz w:val="18"/>
                <w:szCs w:val="18"/>
              </w:rPr>
              <w:t>Duncan Ho</w:t>
            </w:r>
            <w:r w:rsidRPr="00921FF4">
              <w:rPr>
                <w:rFonts w:ascii="Times New Roman" w:hAnsi="Times New Roman" w:cs="Times New Roman"/>
                <w:bCs/>
                <w:color w:val="7030A0"/>
                <w:sz w:val="18"/>
                <w:szCs w:val="18"/>
              </w:rPr>
              <w:tab/>
              <w:t>22/1436r4</w:t>
            </w:r>
            <w:r w:rsidR="00F86078" w:rsidRPr="00921FF4">
              <w:rPr>
                <w:rFonts w:ascii="Times New Roman" w:hAnsi="Times New Roman" w:cs="Times New Roman"/>
                <w:bCs/>
                <w:color w:val="7030A0"/>
                <w:sz w:val="18"/>
                <w:szCs w:val="18"/>
              </w:rPr>
              <w:t xml:space="preserve"> </w:t>
            </w:r>
          </w:p>
          <w:p w14:paraId="7DD3BF3A" w14:textId="77777777" w:rsidR="00F86078" w:rsidRPr="00921FF4" w:rsidRDefault="00F86078" w:rsidP="00F86078">
            <w:pPr>
              <w:suppressAutoHyphens/>
              <w:spacing w:after="0"/>
              <w:rPr>
                <w:rFonts w:ascii="Times New Roman" w:hAnsi="Times New Roman" w:cs="Times New Roman"/>
                <w:bCs/>
                <w:color w:val="7030A0"/>
                <w:sz w:val="18"/>
                <w:szCs w:val="18"/>
              </w:rPr>
            </w:pPr>
            <w:r w:rsidRPr="00921FF4">
              <w:rPr>
                <w:rFonts w:ascii="Times New Roman" w:hAnsi="Times New Roman" w:cs="Times New Roman"/>
                <w:bCs/>
                <w:color w:val="7030A0"/>
                <w:sz w:val="18"/>
                <w:szCs w:val="18"/>
              </w:rPr>
              <w:t>Notes from Discussion:</w:t>
            </w:r>
          </w:p>
          <w:p w14:paraId="3F5C04EA" w14:textId="77777777" w:rsidR="00F86078" w:rsidRPr="00921FF4" w:rsidRDefault="00F86078" w:rsidP="00F86078">
            <w:pPr>
              <w:suppressAutoHyphens/>
              <w:spacing w:after="0"/>
              <w:rPr>
                <w:rFonts w:ascii="Times New Roman" w:hAnsi="Times New Roman" w:cs="Times New Roman"/>
                <w:bCs/>
                <w:color w:val="7030A0"/>
                <w:sz w:val="18"/>
                <w:szCs w:val="18"/>
              </w:rPr>
            </w:pPr>
            <w:r w:rsidRPr="00921FF4">
              <w:rPr>
                <w:rFonts w:ascii="Times New Roman" w:hAnsi="Times New Roman" w:cs="Times New Roman"/>
                <w:bCs/>
                <w:color w:val="7030A0"/>
                <w:sz w:val="18"/>
                <w:szCs w:val="18"/>
              </w:rPr>
              <w:t>&lt;&gt;</w:t>
            </w:r>
          </w:p>
          <w:p w14:paraId="087A116E" w14:textId="48354DC3" w:rsidR="00D067D0" w:rsidRPr="00921FF4" w:rsidRDefault="00D067D0" w:rsidP="00D067D0">
            <w:pPr>
              <w:suppressAutoHyphens/>
              <w:spacing w:after="0"/>
              <w:rPr>
                <w:rFonts w:ascii="Times New Roman" w:hAnsi="Times New Roman" w:cs="Times New Roman"/>
                <w:bCs/>
                <w:color w:val="7030A0"/>
                <w:sz w:val="18"/>
                <w:szCs w:val="18"/>
              </w:rPr>
            </w:pPr>
          </w:p>
        </w:tc>
      </w:tr>
      <w:tr w:rsidR="00AD4AFE" w:rsidRPr="008B0293" w14:paraId="1C2F084F" w14:textId="77777777" w:rsidTr="00221221">
        <w:trPr>
          <w:trHeight w:val="220"/>
          <w:jc w:val="center"/>
        </w:trPr>
        <w:tc>
          <w:tcPr>
            <w:tcW w:w="715" w:type="dxa"/>
            <w:shd w:val="clear" w:color="auto" w:fill="auto"/>
            <w:noWrap/>
          </w:tcPr>
          <w:p w14:paraId="3FE4FD0C" w14:textId="69C6F0FB" w:rsidR="00AD4AFE" w:rsidRPr="0034677F" w:rsidRDefault="00AD4AFE" w:rsidP="00AD4AFE">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t>13179</w:t>
            </w:r>
          </w:p>
        </w:tc>
        <w:tc>
          <w:tcPr>
            <w:tcW w:w="990" w:type="dxa"/>
          </w:tcPr>
          <w:p w14:paraId="4ECC98F0" w14:textId="1017C526" w:rsidR="00AD4AFE" w:rsidRPr="0034677F" w:rsidRDefault="00AD4AFE" w:rsidP="00AD4AFE">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t>Mark RISON</w:t>
            </w:r>
          </w:p>
        </w:tc>
        <w:tc>
          <w:tcPr>
            <w:tcW w:w="900" w:type="dxa"/>
            <w:shd w:val="clear" w:color="auto" w:fill="auto"/>
            <w:noWrap/>
          </w:tcPr>
          <w:p w14:paraId="1A141864" w14:textId="04B7243C" w:rsidR="00AD4AFE" w:rsidRPr="0034677F" w:rsidRDefault="00AD4AFE" w:rsidP="00AD4AFE">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t>12.6.2</w:t>
            </w:r>
          </w:p>
        </w:tc>
        <w:tc>
          <w:tcPr>
            <w:tcW w:w="720" w:type="dxa"/>
          </w:tcPr>
          <w:p w14:paraId="0FF868B5" w14:textId="00F5D4B6" w:rsidR="00AD4AFE" w:rsidRPr="0034677F" w:rsidRDefault="00AD4AFE" w:rsidP="00AD4AFE">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t>347.49</w:t>
            </w:r>
          </w:p>
        </w:tc>
        <w:tc>
          <w:tcPr>
            <w:tcW w:w="2520" w:type="dxa"/>
            <w:shd w:val="clear" w:color="auto" w:fill="auto"/>
            <w:noWrap/>
          </w:tcPr>
          <w:p w14:paraId="47D599F5" w14:textId="7C4AECE3" w:rsidR="00AD4AFE" w:rsidRPr="0034677F" w:rsidRDefault="00AD4AFE" w:rsidP="00AD4AFE">
            <w:pPr>
              <w:suppressAutoHyphens/>
              <w:spacing w:after="0"/>
              <w:rPr>
                <w:rFonts w:ascii="Times New Roman" w:hAnsi="Times New Roman" w:cs="Times New Roman"/>
                <w:strike/>
                <w:color w:val="FF0000"/>
                <w:sz w:val="18"/>
                <w:szCs w:val="18"/>
              </w:rPr>
            </w:pPr>
            <w:del w:id="1379" w:author="Alfred Aster" w:date="2022-10-18T10:02:00Z">
              <w:r w:rsidRPr="0034677F" w:rsidDel="00547F7B">
                <w:rPr>
                  <w:rFonts w:ascii="Times New Roman" w:hAnsi="Times New Roman" w:cs="Times New Roman"/>
                  <w:strike/>
                  <w:color w:val="FF0000"/>
                  <w:sz w:val="18"/>
                  <w:szCs w:val="18"/>
                </w:rPr>
                <w:delText>"</w:delText>
              </w:r>
            </w:del>
            <w:ins w:id="1380" w:author="Alfred Aster" w:date="2022-10-18T10:02:00Z">
              <w:r w:rsidR="00547F7B" w:rsidRPr="0034677F">
                <w:rPr>
                  <w:rFonts w:ascii="Times New Roman" w:hAnsi="Times New Roman" w:cs="Times New Roman"/>
                  <w:strike/>
                  <w:color w:val="FF0000"/>
                  <w:sz w:val="18"/>
                  <w:szCs w:val="18"/>
                </w:rPr>
                <w:t>“</w:t>
              </w:r>
            </w:ins>
            <w:r w:rsidRPr="0034677F">
              <w:rPr>
                <w:rFonts w:ascii="Times New Roman" w:hAnsi="Times New Roman" w:cs="Times New Roman"/>
                <w:strike/>
                <w:color w:val="FF0000"/>
                <w:sz w:val="18"/>
                <w:szCs w:val="18"/>
              </w:rPr>
              <w:t>All APs affiliated with an AP MLD shall advertise the same RSNE and RSNXE if included</w:t>
            </w:r>
            <w:del w:id="1381" w:author="Alfred Aster" w:date="2022-10-18T10:02:00Z">
              <w:r w:rsidRPr="0034677F" w:rsidDel="00547F7B">
                <w:rPr>
                  <w:rFonts w:ascii="Times New Roman" w:hAnsi="Times New Roman" w:cs="Times New Roman"/>
                  <w:strike/>
                  <w:color w:val="FF0000"/>
                  <w:sz w:val="18"/>
                  <w:szCs w:val="18"/>
                </w:rPr>
                <w:delText>"</w:delText>
              </w:r>
            </w:del>
            <w:ins w:id="1382" w:author="Alfred Aster" w:date="2022-10-18T10:02:00Z">
              <w:r w:rsidR="00547F7B" w:rsidRPr="0034677F">
                <w:rPr>
                  <w:rFonts w:ascii="Times New Roman" w:hAnsi="Times New Roman" w:cs="Times New Roman"/>
                  <w:strike/>
                  <w:color w:val="FF0000"/>
                  <w:sz w:val="18"/>
                  <w:szCs w:val="18"/>
                </w:rPr>
                <w:t>”</w:t>
              </w:r>
            </w:ins>
            <w:r w:rsidRPr="0034677F">
              <w:rPr>
                <w:rFonts w:ascii="Times New Roman" w:hAnsi="Times New Roman" w:cs="Times New Roman"/>
                <w:strike/>
                <w:color w:val="FF0000"/>
                <w:sz w:val="18"/>
                <w:szCs w:val="18"/>
              </w:rPr>
              <w:t xml:space="preserve"> needs a comma</w:t>
            </w:r>
          </w:p>
        </w:tc>
        <w:tc>
          <w:tcPr>
            <w:tcW w:w="2340" w:type="dxa"/>
            <w:shd w:val="clear" w:color="auto" w:fill="auto"/>
            <w:noWrap/>
          </w:tcPr>
          <w:p w14:paraId="68801A4D" w14:textId="08709C4B" w:rsidR="00AD4AFE" w:rsidRPr="0034677F" w:rsidRDefault="00AD4AFE" w:rsidP="00AD4AFE">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t xml:space="preserve">Change to </w:t>
            </w:r>
            <w:del w:id="1383" w:author="Alfred Aster" w:date="2022-10-18T10:02:00Z">
              <w:r w:rsidRPr="0034677F" w:rsidDel="00547F7B">
                <w:rPr>
                  <w:rFonts w:ascii="Times New Roman" w:hAnsi="Times New Roman" w:cs="Times New Roman"/>
                  <w:strike/>
                  <w:color w:val="FF0000"/>
                  <w:sz w:val="18"/>
                  <w:szCs w:val="18"/>
                </w:rPr>
                <w:delText>"</w:delText>
              </w:r>
            </w:del>
            <w:ins w:id="1384" w:author="Alfred Aster" w:date="2022-10-18T10:02:00Z">
              <w:r w:rsidR="00547F7B" w:rsidRPr="0034677F">
                <w:rPr>
                  <w:rFonts w:ascii="Times New Roman" w:hAnsi="Times New Roman" w:cs="Times New Roman"/>
                  <w:strike/>
                  <w:color w:val="FF0000"/>
                  <w:sz w:val="18"/>
                  <w:szCs w:val="18"/>
                </w:rPr>
                <w:t>“</w:t>
              </w:r>
            </w:ins>
            <w:r w:rsidRPr="0034677F">
              <w:rPr>
                <w:rFonts w:ascii="Times New Roman" w:hAnsi="Times New Roman" w:cs="Times New Roman"/>
                <w:strike/>
                <w:color w:val="FF0000"/>
                <w:sz w:val="18"/>
                <w:szCs w:val="18"/>
              </w:rPr>
              <w:t>All APs affiliated with an AP MLD shall advertise the same RSNE, and RSNXE if included</w:t>
            </w:r>
            <w:del w:id="1385" w:author="Alfred Aster" w:date="2022-10-18T10:02:00Z">
              <w:r w:rsidRPr="0034677F" w:rsidDel="00547F7B">
                <w:rPr>
                  <w:rFonts w:ascii="Times New Roman" w:hAnsi="Times New Roman" w:cs="Times New Roman"/>
                  <w:strike/>
                  <w:color w:val="FF0000"/>
                  <w:sz w:val="18"/>
                  <w:szCs w:val="18"/>
                </w:rPr>
                <w:delText>"</w:delText>
              </w:r>
            </w:del>
            <w:ins w:id="1386" w:author="Alfred Aster" w:date="2022-10-18T10:02:00Z">
              <w:r w:rsidR="00547F7B" w:rsidRPr="0034677F">
                <w:rPr>
                  <w:rFonts w:ascii="Times New Roman" w:hAnsi="Times New Roman" w:cs="Times New Roman"/>
                  <w:strike/>
                  <w:color w:val="FF0000"/>
                  <w:sz w:val="18"/>
                  <w:szCs w:val="18"/>
                </w:rPr>
                <w:t>”</w:t>
              </w:r>
            </w:ins>
          </w:p>
        </w:tc>
        <w:tc>
          <w:tcPr>
            <w:tcW w:w="3150" w:type="dxa"/>
            <w:shd w:val="clear" w:color="auto" w:fill="auto"/>
          </w:tcPr>
          <w:p w14:paraId="18A394DC" w14:textId="2A363E2E" w:rsidR="00C85DD2" w:rsidRPr="0034677F" w:rsidRDefault="00C85DD2" w:rsidP="00C85DD2">
            <w:pPr>
              <w:suppressAutoHyphens/>
              <w:spacing w:after="0"/>
              <w:rPr>
                <w:rFonts w:ascii="Times New Roman" w:hAnsi="Times New Roman" w:cs="Times New Roman"/>
                <w:bCs/>
                <w:strike/>
                <w:color w:val="FF0000"/>
                <w:sz w:val="18"/>
                <w:szCs w:val="18"/>
              </w:rPr>
            </w:pPr>
            <w:r w:rsidRPr="0034677F">
              <w:rPr>
                <w:rFonts w:ascii="Times New Roman" w:hAnsi="Times New Roman" w:cs="Times New Roman"/>
                <w:bCs/>
                <w:strike/>
                <w:color w:val="FF0000"/>
                <w:sz w:val="18"/>
                <w:szCs w:val="18"/>
              </w:rPr>
              <w:t xml:space="preserve">Rejected </w:t>
            </w:r>
            <w:del w:id="1387" w:author="Alfred Aster" w:date="2022-10-18T10:02:00Z">
              <w:r w:rsidRPr="0034677F" w:rsidDel="00547F7B">
                <w:rPr>
                  <w:rFonts w:ascii="Times New Roman" w:hAnsi="Times New Roman" w:cs="Times New Roman"/>
                  <w:bCs/>
                  <w:strike/>
                  <w:color w:val="FF0000"/>
                  <w:sz w:val="18"/>
                  <w:szCs w:val="18"/>
                </w:rPr>
                <w:delText>--</w:delText>
              </w:r>
            </w:del>
            <w:ins w:id="1388" w:author="Alfred Aster" w:date="2022-10-18T10:02:00Z">
              <w:r w:rsidR="00547F7B" w:rsidRPr="0034677F">
                <w:rPr>
                  <w:rFonts w:ascii="Times New Roman" w:hAnsi="Times New Roman" w:cs="Times New Roman"/>
                  <w:bCs/>
                  <w:strike/>
                  <w:color w:val="FF0000"/>
                  <w:sz w:val="18"/>
                  <w:szCs w:val="18"/>
                </w:rPr>
                <w:t>–</w:t>
              </w:r>
            </w:ins>
            <w:r w:rsidRPr="0034677F">
              <w:rPr>
                <w:rFonts w:ascii="Times New Roman" w:hAnsi="Times New Roman" w:cs="Times New Roman"/>
                <w:bCs/>
                <w:strike/>
                <w:color w:val="FF0000"/>
                <w:sz w:val="18"/>
                <w:szCs w:val="18"/>
              </w:rPr>
              <w:t xml:space="preserve"> A proposed resolution for “this CID” was discussed as part of the comment resolutions in “document”, however the group could not reach consensus on a proposed change that would resolve the comment.</w:t>
            </w:r>
          </w:p>
          <w:p w14:paraId="2D238590" w14:textId="52BC13FE" w:rsidR="00AD4AFE" w:rsidRPr="0034677F" w:rsidRDefault="00AD4AFE" w:rsidP="00AD4AFE">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br/>
              <w:t xml:space="preserve">This CID is discussed on September 13, </w:t>
            </w:r>
            <w:r w:rsidRPr="0034677F">
              <w:rPr>
                <w:rFonts w:ascii="Times New Roman" w:hAnsi="Times New Roman" w:cs="Times New Roman"/>
                <w:strike/>
                <w:color w:val="FF0000"/>
                <w:sz w:val="18"/>
                <w:szCs w:val="18"/>
              </w:rPr>
              <w:lastRenderedPageBreak/>
              <w:t>2022, but no straw poll is conducted yet.</w:t>
            </w:r>
            <w:r w:rsidRPr="0034677F">
              <w:rPr>
                <w:rFonts w:ascii="Times New Roman" w:hAnsi="Times New Roman" w:cs="Times New Roman"/>
                <w:strike/>
                <w:color w:val="FF0000"/>
                <w:sz w:val="18"/>
                <w:szCs w:val="18"/>
              </w:rPr>
              <w:br/>
            </w:r>
          </w:p>
          <w:p w14:paraId="0F0A41DD" w14:textId="77777777" w:rsidR="00F86078" w:rsidRPr="0034677F" w:rsidRDefault="00AD4AFE" w:rsidP="00F86078">
            <w:pPr>
              <w:suppressAutoHyphens/>
              <w:spacing w:after="0"/>
              <w:rPr>
                <w:rFonts w:ascii="Times New Roman" w:hAnsi="Times New Roman" w:cs="Times New Roman"/>
                <w:bCs/>
                <w:strike/>
                <w:color w:val="FF0000"/>
                <w:sz w:val="18"/>
                <w:szCs w:val="18"/>
              </w:rPr>
            </w:pPr>
            <w:r w:rsidRPr="0034677F">
              <w:rPr>
                <w:rFonts w:ascii="Times New Roman" w:hAnsi="Times New Roman" w:cs="Times New Roman"/>
                <w:bCs/>
                <w:strike/>
                <w:color w:val="FF0000"/>
                <w:sz w:val="18"/>
                <w:szCs w:val="18"/>
              </w:rPr>
              <w:t>Michael Montemurro</w:t>
            </w:r>
            <w:r w:rsidRPr="0034677F">
              <w:rPr>
                <w:rFonts w:ascii="Times New Roman" w:hAnsi="Times New Roman" w:cs="Times New Roman"/>
                <w:bCs/>
                <w:strike/>
                <w:color w:val="FF0000"/>
                <w:sz w:val="18"/>
                <w:szCs w:val="18"/>
              </w:rPr>
              <w:tab/>
              <w:t>22/1356r2</w:t>
            </w:r>
            <w:r w:rsidR="00F86078" w:rsidRPr="0034677F">
              <w:rPr>
                <w:rFonts w:ascii="Times New Roman" w:hAnsi="Times New Roman" w:cs="Times New Roman"/>
                <w:bCs/>
                <w:strike/>
                <w:color w:val="FF0000"/>
                <w:sz w:val="18"/>
                <w:szCs w:val="18"/>
              </w:rPr>
              <w:t xml:space="preserve"> </w:t>
            </w:r>
          </w:p>
          <w:p w14:paraId="178D70DD" w14:textId="77777777" w:rsidR="00F86078" w:rsidRPr="0034677F" w:rsidRDefault="00F86078" w:rsidP="00F86078">
            <w:pPr>
              <w:suppressAutoHyphens/>
              <w:spacing w:after="0"/>
              <w:rPr>
                <w:rFonts w:ascii="Times New Roman" w:hAnsi="Times New Roman" w:cs="Times New Roman"/>
                <w:bCs/>
                <w:strike/>
                <w:color w:val="FF0000"/>
                <w:sz w:val="18"/>
                <w:szCs w:val="18"/>
              </w:rPr>
            </w:pPr>
            <w:r w:rsidRPr="0034677F">
              <w:rPr>
                <w:rFonts w:ascii="Times New Roman" w:hAnsi="Times New Roman" w:cs="Times New Roman"/>
                <w:bCs/>
                <w:strike/>
                <w:color w:val="FF0000"/>
                <w:sz w:val="18"/>
                <w:szCs w:val="18"/>
              </w:rPr>
              <w:t>Notes from Discussion:</w:t>
            </w:r>
          </w:p>
          <w:p w14:paraId="282F7CE4" w14:textId="77777777" w:rsidR="00F86078" w:rsidRPr="0034677F" w:rsidRDefault="00F86078" w:rsidP="00F86078">
            <w:pPr>
              <w:suppressAutoHyphens/>
              <w:spacing w:after="0"/>
              <w:rPr>
                <w:rFonts w:ascii="Times New Roman" w:hAnsi="Times New Roman" w:cs="Times New Roman"/>
                <w:bCs/>
                <w:strike/>
                <w:color w:val="FF0000"/>
                <w:sz w:val="18"/>
                <w:szCs w:val="18"/>
              </w:rPr>
            </w:pPr>
            <w:r w:rsidRPr="0034677F">
              <w:rPr>
                <w:rFonts w:ascii="Times New Roman" w:hAnsi="Times New Roman" w:cs="Times New Roman"/>
                <w:bCs/>
                <w:strike/>
                <w:color w:val="FF0000"/>
                <w:sz w:val="18"/>
                <w:szCs w:val="18"/>
              </w:rPr>
              <w:t>&lt;&gt;</w:t>
            </w:r>
          </w:p>
          <w:p w14:paraId="157DF50F" w14:textId="40D70FEB" w:rsidR="00AD4AFE" w:rsidRPr="0034677F" w:rsidRDefault="00AD4AFE" w:rsidP="00AD4AFE">
            <w:pPr>
              <w:suppressAutoHyphens/>
              <w:spacing w:after="0"/>
              <w:rPr>
                <w:rFonts w:ascii="Times New Roman" w:hAnsi="Times New Roman" w:cs="Times New Roman"/>
                <w:bCs/>
                <w:strike/>
                <w:color w:val="FF0000"/>
                <w:sz w:val="18"/>
                <w:szCs w:val="18"/>
              </w:rPr>
            </w:pPr>
          </w:p>
        </w:tc>
      </w:tr>
      <w:tr w:rsidR="00AD4AFE" w:rsidRPr="008B0293" w14:paraId="287B4D7C" w14:textId="77777777" w:rsidTr="00221221">
        <w:trPr>
          <w:trHeight w:val="220"/>
          <w:jc w:val="center"/>
        </w:trPr>
        <w:tc>
          <w:tcPr>
            <w:tcW w:w="715" w:type="dxa"/>
            <w:shd w:val="clear" w:color="auto" w:fill="auto"/>
            <w:noWrap/>
          </w:tcPr>
          <w:p w14:paraId="535E7998" w14:textId="7AF2EEDC" w:rsidR="00AD4AFE" w:rsidRPr="0034677F" w:rsidRDefault="00AD4AFE" w:rsidP="00AD4AFE">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lastRenderedPageBreak/>
              <w:t>13191</w:t>
            </w:r>
          </w:p>
        </w:tc>
        <w:tc>
          <w:tcPr>
            <w:tcW w:w="990" w:type="dxa"/>
          </w:tcPr>
          <w:p w14:paraId="6A6B8D37" w14:textId="54C266A1" w:rsidR="00AD4AFE" w:rsidRPr="0034677F" w:rsidRDefault="00AD4AFE" w:rsidP="00AD4AFE">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t>Mark RISON</w:t>
            </w:r>
          </w:p>
        </w:tc>
        <w:tc>
          <w:tcPr>
            <w:tcW w:w="900" w:type="dxa"/>
            <w:shd w:val="clear" w:color="auto" w:fill="auto"/>
            <w:noWrap/>
          </w:tcPr>
          <w:p w14:paraId="3B155E62" w14:textId="65335B59" w:rsidR="00AD4AFE" w:rsidRPr="0034677F" w:rsidRDefault="00AD4AFE" w:rsidP="00AD4AFE">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t>12.7.2</w:t>
            </w:r>
          </w:p>
        </w:tc>
        <w:tc>
          <w:tcPr>
            <w:tcW w:w="720" w:type="dxa"/>
          </w:tcPr>
          <w:p w14:paraId="3DD2A28E" w14:textId="7E4460CF" w:rsidR="00AD4AFE" w:rsidRPr="0034677F" w:rsidRDefault="00AD4AFE" w:rsidP="00AD4AFE">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t>351.27</w:t>
            </w:r>
          </w:p>
        </w:tc>
        <w:tc>
          <w:tcPr>
            <w:tcW w:w="2520" w:type="dxa"/>
            <w:shd w:val="clear" w:color="auto" w:fill="auto"/>
            <w:noWrap/>
          </w:tcPr>
          <w:p w14:paraId="54B2E9F7" w14:textId="0019B347" w:rsidR="00AD4AFE" w:rsidRPr="0034677F" w:rsidRDefault="00AD4AFE" w:rsidP="00AD4AFE">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t xml:space="preserve">What does </w:t>
            </w:r>
            <w:del w:id="1389" w:author="Alfred Aster" w:date="2022-10-18T10:02:00Z">
              <w:r w:rsidRPr="0034677F" w:rsidDel="00547F7B">
                <w:rPr>
                  <w:rFonts w:ascii="Times New Roman" w:hAnsi="Times New Roman" w:cs="Times New Roman"/>
                  <w:strike/>
                  <w:color w:val="FF0000"/>
                  <w:sz w:val="18"/>
                  <w:szCs w:val="18"/>
                </w:rPr>
                <w:delText>"</w:delText>
              </w:r>
            </w:del>
            <w:ins w:id="1390" w:author="Alfred Aster" w:date="2022-10-18T10:02:00Z">
              <w:r w:rsidR="00547F7B" w:rsidRPr="0034677F">
                <w:rPr>
                  <w:rFonts w:ascii="Times New Roman" w:hAnsi="Times New Roman" w:cs="Times New Roman"/>
                  <w:strike/>
                  <w:color w:val="FF0000"/>
                  <w:sz w:val="18"/>
                  <w:szCs w:val="18"/>
                </w:rPr>
                <w:t>“</w:t>
              </w:r>
            </w:ins>
            <w:r w:rsidRPr="0034677F">
              <w:rPr>
                <w:rFonts w:ascii="Times New Roman" w:hAnsi="Times New Roman" w:cs="Times New Roman"/>
                <w:strike/>
                <w:color w:val="FF0000"/>
                <w:sz w:val="18"/>
                <w:szCs w:val="18"/>
              </w:rPr>
              <w:t>Length</w:t>
            </w:r>
            <w:del w:id="1391" w:author="Alfred Aster" w:date="2022-10-18T10:02:00Z">
              <w:r w:rsidRPr="0034677F" w:rsidDel="00547F7B">
                <w:rPr>
                  <w:rFonts w:ascii="Times New Roman" w:hAnsi="Times New Roman" w:cs="Times New Roman"/>
                  <w:strike/>
                  <w:color w:val="FF0000"/>
                  <w:sz w:val="18"/>
                  <w:szCs w:val="18"/>
                </w:rPr>
                <w:delText>"</w:delText>
              </w:r>
            </w:del>
            <w:ins w:id="1392" w:author="Alfred Aster" w:date="2022-10-18T10:02:00Z">
              <w:r w:rsidR="00547F7B" w:rsidRPr="0034677F">
                <w:rPr>
                  <w:rFonts w:ascii="Times New Roman" w:hAnsi="Times New Roman" w:cs="Times New Roman"/>
                  <w:strike/>
                  <w:color w:val="FF0000"/>
                  <w:sz w:val="18"/>
                  <w:szCs w:val="18"/>
                </w:rPr>
                <w:t>”</w:t>
              </w:r>
            </w:ins>
            <w:r w:rsidRPr="0034677F">
              <w:rPr>
                <w:rFonts w:ascii="Times New Roman" w:hAnsi="Times New Roman" w:cs="Times New Roman"/>
                <w:strike/>
                <w:color w:val="FF0000"/>
                <w:sz w:val="18"/>
                <w:szCs w:val="18"/>
              </w:rPr>
              <w:t xml:space="preserve"> refer to?  Ditto at 351.47, 353.22</w:t>
            </w:r>
          </w:p>
        </w:tc>
        <w:tc>
          <w:tcPr>
            <w:tcW w:w="2340" w:type="dxa"/>
            <w:shd w:val="clear" w:color="auto" w:fill="auto"/>
            <w:noWrap/>
          </w:tcPr>
          <w:p w14:paraId="6EC69466" w14:textId="39286CEC" w:rsidR="00AD4AFE" w:rsidRPr="0034677F" w:rsidRDefault="00AD4AFE" w:rsidP="00AD4AFE">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t xml:space="preserve">Just change the length to </w:t>
            </w:r>
            <w:del w:id="1393" w:author="Alfred Aster" w:date="2022-10-18T10:02:00Z">
              <w:r w:rsidRPr="0034677F" w:rsidDel="00547F7B">
                <w:rPr>
                  <w:rFonts w:ascii="Times New Roman" w:hAnsi="Times New Roman" w:cs="Times New Roman"/>
                  <w:strike/>
                  <w:color w:val="FF0000"/>
                  <w:sz w:val="18"/>
                  <w:szCs w:val="18"/>
                </w:rPr>
                <w:delText>"</w:delText>
              </w:r>
            </w:del>
            <w:ins w:id="1394" w:author="Alfred Aster" w:date="2022-10-18T10:02:00Z">
              <w:r w:rsidR="00547F7B" w:rsidRPr="0034677F">
                <w:rPr>
                  <w:rFonts w:ascii="Times New Roman" w:hAnsi="Times New Roman" w:cs="Times New Roman"/>
                  <w:strike/>
                  <w:color w:val="FF0000"/>
                  <w:sz w:val="18"/>
                  <w:szCs w:val="18"/>
                </w:rPr>
                <w:t>“</w:t>
              </w:r>
            </w:ins>
            <w:r w:rsidRPr="0034677F">
              <w:rPr>
                <w:rFonts w:ascii="Times New Roman" w:hAnsi="Times New Roman" w:cs="Times New Roman"/>
                <w:strike/>
                <w:color w:val="FF0000"/>
                <w:sz w:val="18"/>
                <w:szCs w:val="18"/>
              </w:rPr>
              <w:t>variable</w:t>
            </w:r>
            <w:del w:id="1395" w:author="Alfred Aster" w:date="2022-10-18T10:02:00Z">
              <w:r w:rsidRPr="0034677F" w:rsidDel="00547F7B">
                <w:rPr>
                  <w:rFonts w:ascii="Times New Roman" w:hAnsi="Times New Roman" w:cs="Times New Roman"/>
                  <w:strike/>
                  <w:color w:val="FF0000"/>
                  <w:sz w:val="18"/>
                  <w:szCs w:val="18"/>
                </w:rPr>
                <w:delText>"</w:delText>
              </w:r>
            </w:del>
            <w:ins w:id="1396" w:author="Alfred Aster" w:date="2022-10-18T10:02:00Z">
              <w:r w:rsidR="00547F7B" w:rsidRPr="0034677F">
                <w:rPr>
                  <w:rFonts w:ascii="Times New Roman" w:hAnsi="Times New Roman" w:cs="Times New Roman"/>
                  <w:strike/>
                  <w:color w:val="FF0000"/>
                  <w:sz w:val="18"/>
                  <w:szCs w:val="18"/>
                </w:rPr>
                <w:t>”</w:t>
              </w:r>
            </w:ins>
          </w:p>
        </w:tc>
        <w:tc>
          <w:tcPr>
            <w:tcW w:w="3150" w:type="dxa"/>
            <w:shd w:val="clear" w:color="auto" w:fill="auto"/>
          </w:tcPr>
          <w:p w14:paraId="4E466581" w14:textId="700A62EB" w:rsidR="00C85DD2" w:rsidRPr="0034677F" w:rsidRDefault="00C85DD2" w:rsidP="00C85DD2">
            <w:pPr>
              <w:suppressAutoHyphens/>
              <w:spacing w:after="0"/>
              <w:rPr>
                <w:rFonts w:ascii="Times New Roman" w:hAnsi="Times New Roman" w:cs="Times New Roman"/>
                <w:bCs/>
                <w:strike/>
                <w:color w:val="FF0000"/>
                <w:sz w:val="18"/>
                <w:szCs w:val="18"/>
              </w:rPr>
            </w:pPr>
            <w:r w:rsidRPr="0034677F">
              <w:rPr>
                <w:rFonts w:ascii="Times New Roman" w:hAnsi="Times New Roman" w:cs="Times New Roman"/>
                <w:bCs/>
                <w:strike/>
                <w:color w:val="FF0000"/>
                <w:sz w:val="18"/>
                <w:szCs w:val="18"/>
              </w:rPr>
              <w:t xml:space="preserve">Rejected </w:t>
            </w:r>
            <w:del w:id="1397" w:author="Alfred Aster" w:date="2022-10-18T10:02:00Z">
              <w:r w:rsidRPr="0034677F" w:rsidDel="00547F7B">
                <w:rPr>
                  <w:rFonts w:ascii="Times New Roman" w:hAnsi="Times New Roman" w:cs="Times New Roman"/>
                  <w:bCs/>
                  <w:strike/>
                  <w:color w:val="FF0000"/>
                  <w:sz w:val="18"/>
                  <w:szCs w:val="18"/>
                </w:rPr>
                <w:delText>--</w:delText>
              </w:r>
            </w:del>
            <w:ins w:id="1398" w:author="Alfred Aster" w:date="2022-10-18T10:02:00Z">
              <w:r w:rsidR="00547F7B" w:rsidRPr="0034677F">
                <w:rPr>
                  <w:rFonts w:ascii="Times New Roman" w:hAnsi="Times New Roman" w:cs="Times New Roman"/>
                  <w:bCs/>
                  <w:strike/>
                  <w:color w:val="FF0000"/>
                  <w:sz w:val="18"/>
                  <w:szCs w:val="18"/>
                </w:rPr>
                <w:t>–</w:t>
              </w:r>
            </w:ins>
            <w:r w:rsidRPr="0034677F">
              <w:rPr>
                <w:rFonts w:ascii="Times New Roman" w:hAnsi="Times New Roman" w:cs="Times New Roman"/>
                <w:bCs/>
                <w:strike/>
                <w:color w:val="FF0000"/>
                <w:sz w:val="18"/>
                <w:szCs w:val="18"/>
              </w:rPr>
              <w:t xml:space="preserve"> A proposed resolution for “this CID” was discussed as part of the comment resolutions in “document”, however the group could not reach consensus on a proposed change that would resolve the comment.</w:t>
            </w:r>
          </w:p>
          <w:p w14:paraId="4339AD29" w14:textId="0FCD946B" w:rsidR="00AD4AFE" w:rsidRPr="0034677F" w:rsidRDefault="00AD4AFE" w:rsidP="00AD4AFE">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br/>
              <w:t>This CID is discussed on September 13, 2022, but no straw poll is conducted yet.</w:t>
            </w:r>
            <w:r w:rsidRPr="0034677F">
              <w:rPr>
                <w:rFonts w:ascii="Times New Roman" w:hAnsi="Times New Roman" w:cs="Times New Roman"/>
                <w:strike/>
                <w:color w:val="FF0000"/>
                <w:sz w:val="18"/>
                <w:szCs w:val="18"/>
              </w:rPr>
              <w:br/>
            </w:r>
          </w:p>
          <w:p w14:paraId="0C2A6521" w14:textId="77777777" w:rsidR="00F86078" w:rsidRPr="0034677F" w:rsidRDefault="00AD4AFE" w:rsidP="00F86078">
            <w:pPr>
              <w:suppressAutoHyphens/>
              <w:spacing w:after="0"/>
              <w:rPr>
                <w:rFonts w:ascii="Times New Roman" w:hAnsi="Times New Roman" w:cs="Times New Roman"/>
                <w:bCs/>
                <w:strike/>
                <w:color w:val="FF0000"/>
                <w:sz w:val="18"/>
                <w:szCs w:val="18"/>
              </w:rPr>
            </w:pPr>
            <w:r w:rsidRPr="0034677F">
              <w:rPr>
                <w:rFonts w:ascii="Times New Roman" w:hAnsi="Times New Roman" w:cs="Times New Roman"/>
                <w:bCs/>
                <w:strike/>
                <w:color w:val="FF0000"/>
                <w:sz w:val="18"/>
                <w:szCs w:val="18"/>
              </w:rPr>
              <w:t>Michael Montemurro</w:t>
            </w:r>
            <w:r w:rsidRPr="0034677F">
              <w:rPr>
                <w:rFonts w:ascii="Times New Roman" w:hAnsi="Times New Roman" w:cs="Times New Roman"/>
                <w:bCs/>
                <w:strike/>
                <w:color w:val="FF0000"/>
                <w:sz w:val="18"/>
                <w:szCs w:val="18"/>
              </w:rPr>
              <w:tab/>
              <w:t>22/1356r2</w:t>
            </w:r>
            <w:r w:rsidR="00F86078" w:rsidRPr="0034677F">
              <w:rPr>
                <w:rFonts w:ascii="Times New Roman" w:hAnsi="Times New Roman" w:cs="Times New Roman"/>
                <w:bCs/>
                <w:strike/>
                <w:color w:val="FF0000"/>
                <w:sz w:val="18"/>
                <w:szCs w:val="18"/>
              </w:rPr>
              <w:t xml:space="preserve"> </w:t>
            </w:r>
          </w:p>
          <w:p w14:paraId="517649E0" w14:textId="77777777" w:rsidR="00F86078" w:rsidRPr="0034677F" w:rsidRDefault="00F86078" w:rsidP="00F86078">
            <w:pPr>
              <w:suppressAutoHyphens/>
              <w:spacing w:after="0"/>
              <w:rPr>
                <w:rFonts w:ascii="Times New Roman" w:hAnsi="Times New Roman" w:cs="Times New Roman"/>
                <w:bCs/>
                <w:strike/>
                <w:color w:val="FF0000"/>
                <w:sz w:val="18"/>
                <w:szCs w:val="18"/>
              </w:rPr>
            </w:pPr>
            <w:r w:rsidRPr="0034677F">
              <w:rPr>
                <w:rFonts w:ascii="Times New Roman" w:hAnsi="Times New Roman" w:cs="Times New Roman"/>
                <w:bCs/>
                <w:strike/>
                <w:color w:val="FF0000"/>
                <w:sz w:val="18"/>
                <w:szCs w:val="18"/>
              </w:rPr>
              <w:t>Notes from Discussion:</w:t>
            </w:r>
          </w:p>
          <w:p w14:paraId="41FCFAA1" w14:textId="77777777" w:rsidR="00F86078" w:rsidRPr="0034677F" w:rsidRDefault="00F86078" w:rsidP="00F86078">
            <w:pPr>
              <w:suppressAutoHyphens/>
              <w:spacing w:after="0"/>
              <w:rPr>
                <w:rFonts w:ascii="Times New Roman" w:hAnsi="Times New Roman" w:cs="Times New Roman"/>
                <w:bCs/>
                <w:strike/>
                <w:color w:val="FF0000"/>
                <w:sz w:val="18"/>
                <w:szCs w:val="18"/>
              </w:rPr>
            </w:pPr>
            <w:r w:rsidRPr="0034677F">
              <w:rPr>
                <w:rFonts w:ascii="Times New Roman" w:hAnsi="Times New Roman" w:cs="Times New Roman"/>
                <w:bCs/>
                <w:strike/>
                <w:color w:val="FF0000"/>
                <w:sz w:val="18"/>
                <w:szCs w:val="18"/>
              </w:rPr>
              <w:t>&lt;&gt;</w:t>
            </w:r>
          </w:p>
          <w:p w14:paraId="53380DEE" w14:textId="2127CDAE" w:rsidR="00AD4AFE" w:rsidRPr="0034677F" w:rsidRDefault="00AD4AFE" w:rsidP="00AD4AFE">
            <w:pPr>
              <w:suppressAutoHyphens/>
              <w:spacing w:after="0"/>
              <w:rPr>
                <w:rFonts w:ascii="Times New Roman" w:hAnsi="Times New Roman" w:cs="Times New Roman"/>
                <w:bCs/>
                <w:strike/>
                <w:color w:val="FF0000"/>
                <w:sz w:val="18"/>
                <w:szCs w:val="18"/>
              </w:rPr>
            </w:pPr>
          </w:p>
        </w:tc>
      </w:tr>
      <w:tr w:rsidR="00AD4AFE" w:rsidRPr="008B0293" w14:paraId="106C2E2F" w14:textId="77777777" w:rsidTr="00221221">
        <w:trPr>
          <w:trHeight w:val="220"/>
          <w:jc w:val="center"/>
        </w:trPr>
        <w:tc>
          <w:tcPr>
            <w:tcW w:w="715" w:type="dxa"/>
            <w:shd w:val="clear" w:color="auto" w:fill="auto"/>
            <w:noWrap/>
          </w:tcPr>
          <w:p w14:paraId="1D5868B6" w14:textId="40E8204E" w:rsidR="00AD4AFE" w:rsidRPr="0034677F" w:rsidRDefault="00AD4AFE" w:rsidP="00AD4AFE">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t>13198</w:t>
            </w:r>
          </w:p>
        </w:tc>
        <w:tc>
          <w:tcPr>
            <w:tcW w:w="990" w:type="dxa"/>
          </w:tcPr>
          <w:p w14:paraId="63B5DFB6" w14:textId="242C26CE" w:rsidR="00AD4AFE" w:rsidRPr="0034677F" w:rsidRDefault="00AD4AFE" w:rsidP="00AD4AFE">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t>Mark RISON</w:t>
            </w:r>
          </w:p>
        </w:tc>
        <w:tc>
          <w:tcPr>
            <w:tcW w:w="900" w:type="dxa"/>
            <w:shd w:val="clear" w:color="auto" w:fill="auto"/>
            <w:noWrap/>
          </w:tcPr>
          <w:p w14:paraId="535441E7" w14:textId="08FC6260" w:rsidR="00AD4AFE" w:rsidRPr="0034677F" w:rsidRDefault="00AD4AFE" w:rsidP="00AD4AFE">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t>12.7.2.2</w:t>
            </w:r>
          </w:p>
        </w:tc>
        <w:tc>
          <w:tcPr>
            <w:tcW w:w="720" w:type="dxa"/>
          </w:tcPr>
          <w:p w14:paraId="62710D43" w14:textId="5556BC30" w:rsidR="00AD4AFE" w:rsidRPr="0034677F" w:rsidRDefault="00AD4AFE" w:rsidP="00AD4AFE">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t>364.33</w:t>
            </w:r>
          </w:p>
        </w:tc>
        <w:tc>
          <w:tcPr>
            <w:tcW w:w="2520" w:type="dxa"/>
            <w:shd w:val="clear" w:color="auto" w:fill="auto"/>
            <w:noWrap/>
          </w:tcPr>
          <w:p w14:paraId="2616B515" w14:textId="04056903" w:rsidR="00AD4AFE" w:rsidRPr="0034677F" w:rsidRDefault="00AD4AFE" w:rsidP="00AD4AFE">
            <w:pPr>
              <w:suppressAutoHyphens/>
              <w:spacing w:after="0"/>
              <w:rPr>
                <w:rFonts w:ascii="Times New Roman" w:hAnsi="Times New Roman" w:cs="Times New Roman"/>
                <w:strike/>
                <w:color w:val="FF0000"/>
                <w:sz w:val="18"/>
                <w:szCs w:val="18"/>
              </w:rPr>
            </w:pPr>
            <w:del w:id="1399" w:author="Alfred Aster" w:date="2022-10-18T10:02:00Z">
              <w:r w:rsidRPr="0034677F" w:rsidDel="00547F7B">
                <w:rPr>
                  <w:rFonts w:ascii="Times New Roman" w:hAnsi="Times New Roman" w:cs="Times New Roman"/>
                  <w:strike/>
                  <w:color w:val="FF0000"/>
                  <w:sz w:val="18"/>
                  <w:szCs w:val="18"/>
                </w:rPr>
                <w:delText>"</w:delText>
              </w:r>
            </w:del>
            <w:ins w:id="1400" w:author="Alfred Aster" w:date="2022-10-18T10:02:00Z">
              <w:r w:rsidR="00547F7B" w:rsidRPr="0034677F">
                <w:rPr>
                  <w:rFonts w:ascii="Times New Roman" w:hAnsi="Times New Roman" w:cs="Times New Roman"/>
                  <w:strike/>
                  <w:color w:val="FF0000"/>
                  <w:sz w:val="18"/>
                  <w:szCs w:val="18"/>
                </w:rPr>
                <w:t>“</w:t>
              </w:r>
            </w:ins>
            <w:r w:rsidRPr="0034677F">
              <w:rPr>
                <w:rFonts w:ascii="Times New Roman" w:hAnsi="Times New Roman" w:cs="Times New Roman"/>
                <w:strike/>
                <w:color w:val="FF0000"/>
                <w:sz w:val="18"/>
                <w:szCs w:val="18"/>
              </w:rPr>
              <w:t>For MLO, when present, the MLO GTK KDE (see 12.7.2 (EAPOL-Key frames)) for any</w:t>
            </w:r>
            <w:r w:rsidRPr="0034677F">
              <w:rPr>
                <w:rFonts w:ascii="Times New Roman" w:hAnsi="Times New Roman" w:cs="Times New Roman"/>
                <w:strike/>
                <w:color w:val="FF0000"/>
                <w:sz w:val="18"/>
                <w:szCs w:val="18"/>
              </w:rPr>
              <w:br/>
              <w:t>of the setup links</w:t>
            </w:r>
            <w:del w:id="1401" w:author="Alfred Aster" w:date="2022-10-18T10:02:00Z">
              <w:r w:rsidRPr="0034677F" w:rsidDel="00547F7B">
                <w:rPr>
                  <w:rFonts w:ascii="Times New Roman" w:hAnsi="Times New Roman" w:cs="Times New Roman"/>
                  <w:strike/>
                  <w:color w:val="FF0000"/>
                  <w:sz w:val="18"/>
                  <w:szCs w:val="18"/>
                </w:rPr>
                <w:delText>"</w:delText>
              </w:r>
            </w:del>
            <w:ins w:id="1402" w:author="Alfred Aster" w:date="2022-10-18T10:02:00Z">
              <w:r w:rsidR="00547F7B" w:rsidRPr="0034677F">
                <w:rPr>
                  <w:rFonts w:ascii="Times New Roman" w:hAnsi="Times New Roman" w:cs="Times New Roman"/>
                  <w:strike/>
                  <w:color w:val="FF0000"/>
                  <w:sz w:val="18"/>
                  <w:szCs w:val="18"/>
                </w:rPr>
                <w:t>”</w:t>
              </w:r>
            </w:ins>
            <w:r w:rsidRPr="0034677F">
              <w:rPr>
                <w:rFonts w:ascii="Times New Roman" w:hAnsi="Times New Roman" w:cs="Times New Roman"/>
                <w:strike/>
                <w:color w:val="FF0000"/>
                <w:sz w:val="18"/>
                <w:szCs w:val="18"/>
              </w:rPr>
              <w:t xml:space="preserve"> </w:t>
            </w:r>
            <w:del w:id="1403" w:author="Alfred Aster" w:date="2022-10-18T10:02:00Z">
              <w:r w:rsidRPr="0034677F" w:rsidDel="00547F7B">
                <w:rPr>
                  <w:rFonts w:ascii="Times New Roman" w:hAnsi="Times New Roman" w:cs="Times New Roman"/>
                  <w:strike/>
                  <w:color w:val="FF0000"/>
                  <w:sz w:val="18"/>
                  <w:szCs w:val="18"/>
                </w:rPr>
                <w:delText>--</w:delText>
              </w:r>
            </w:del>
            <w:ins w:id="1404" w:author="Alfred Aster" w:date="2022-10-18T10:02:00Z">
              <w:r w:rsidR="00547F7B" w:rsidRPr="0034677F">
                <w:rPr>
                  <w:rFonts w:ascii="Times New Roman" w:hAnsi="Times New Roman" w:cs="Times New Roman"/>
                  <w:strike/>
                  <w:color w:val="FF0000"/>
                  <w:sz w:val="18"/>
                  <w:szCs w:val="18"/>
                </w:rPr>
                <w:t>–</w:t>
              </w:r>
            </w:ins>
            <w:r w:rsidRPr="0034677F">
              <w:rPr>
                <w:rFonts w:ascii="Times New Roman" w:hAnsi="Times New Roman" w:cs="Times New Roman"/>
                <w:strike/>
                <w:color w:val="FF0000"/>
                <w:sz w:val="18"/>
                <w:szCs w:val="18"/>
              </w:rPr>
              <w:t xml:space="preserve"> what does </w:t>
            </w:r>
            <w:del w:id="1405" w:author="Alfred Aster" w:date="2022-10-18T10:02:00Z">
              <w:r w:rsidRPr="0034677F" w:rsidDel="00547F7B">
                <w:rPr>
                  <w:rFonts w:ascii="Times New Roman" w:hAnsi="Times New Roman" w:cs="Times New Roman"/>
                  <w:strike/>
                  <w:color w:val="FF0000"/>
                  <w:sz w:val="18"/>
                  <w:szCs w:val="18"/>
                </w:rPr>
                <w:delText>"</w:delText>
              </w:r>
            </w:del>
            <w:ins w:id="1406" w:author="Alfred Aster" w:date="2022-10-18T10:02:00Z">
              <w:r w:rsidR="00547F7B" w:rsidRPr="0034677F">
                <w:rPr>
                  <w:rFonts w:ascii="Times New Roman" w:hAnsi="Times New Roman" w:cs="Times New Roman"/>
                  <w:strike/>
                  <w:color w:val="FF0000"/>
                  <w:sz w:val="18"/>
                  <w:szCs w:val="18"/>
                </w:rPr>
                <w:t>“</w:t>
              </w:r>
            </w:ins>
            <w:r w:rsidRPr="0034677F">
              <w:rPr>
                <w:rFonts w:ascii="Times New Roman" w:hAnsi="Times New Roman" w:cs="Times New Roman"/>
                <w:strike/>
                <w:color w:val="FF0000"/>
                <w:sz w:val="18"/>
                <w:szCs w:val="18"/>
              </w:rPr>
              <w:t>when present</w:t>
            </w:r>
            <w:del w:id="1407" w:author="Alfred Aster" w:date="2022-10-18T10:02:00Z">
              <w:r w:rsidRPr="0034677F" w:rsidDel="00547F7B">
                <w:rPr>
                  <w:rFonts w:ascii="Times New Roman" w:hAnsi="Times New Roman" w:cs="Times New Roman"/>
                  <w:strike/>
                  <w:color w:val="FF0000"/>
                  <w:sz w:val="18"/>
                  <w:szCs w:val="18"/>
                </w:rPr>
                <w:delText>"</w:delText>
              </w:r>
            </w:del>
            <w:ins w:id="1408" w:author="Alfred Aster" w:date="2022-10-18T10:02:00Z">
              <w:r w:rsidR="00547F7B" w:rsidRPr="0034677F">
                <w:rPr>
                  <w:rFonts w:ascii="Times New Roman" w:hAnsi="Times New Roman" w:cs="Times New Roman"/>
                  <w:strike/>
                  <w:color w:val="FF0000"/>
                  <w:sz w:val="18"/>
                  <w:szCs w:val="18"/>
                </w:rPr>
                <w:t>”</w:t>
              </w:r>
            </w:ins>
            <w:r w:rsidRPr="0034677F">
              <w:rPr>
                <w:rFonts w:ascii="Times New Roman" w:hAnsi="Times New Roman" w:cs="Times New Roman"/>
                <w:strike/>
                <w:color w:val="FF0000"/>
                <w:sz w:val="18"/>
                <w:szCs w:val="18"/>
              </w:rPr>
              <w:t xml:space="preserve"> refer to?  MLO?  And can it really be the GTK for any of the links; doesn</w:t>
            </w:r>
            <w:del w:id="1409" w:author="Alfred Aster" w:date="2022-10-18T10:02:00Z">
              <w:r w:rsidRPr="0034677F" w:rsidDel="00547F7B">
                <w:rPr>
                  <w:rFonts w:ascii="Times New Roman" w:hAnsi="Times New Roman" w:cs="Times New Roman"/>
                  <w:strike/>
                  <w:color w:val="FF0000"/>
                  <w:sz w:val="18"/>
                  <w:szCs w:val="18"/>
                </w:rPr>
                <w:delText>'</w:delText>
              </w:r>
            </w:del>
            <w:ins w:id="1410" w:author="Alfred Aster" w:date="2022-10-18T10:02:00Z">
              <w:r w:rsidR="00547F7B" w:rsidRPr="0034677F">
                <w:rPr>
                  <w:rFonts w:ascii="Times New Roman" w:hAnsi="Times New Roman" w:cs="Times New Roman"/>
                  <w:strike/>
                  <w:color w:val="FF0000"/>
                  <w:sz w:val="18"/>
                  <w:szCs w:val="18"/>
                </w:rPr>
                <w:t>’</w:t>
              </w:r>
            </w:ins>
            <w:r w:rsidRPr="0034677F">
              <w:rPr>
                <w:rFonts w:ascii="Times New Roman" w:hAnsi="Times New Roman" w:cs="Times New Roman"/>
                <w:strike/>
                <w:color w:val="FF0000"/>
                <w:sz w:val="18"/>
                <w:szCs w:val="18"/>
              </w:rPr>
              <w:t>t it have to be for each of the links?  Ditto next 2 bullets</w:t>
            </w:r>
          </w:p>
        </w:tc>
        <w:tc>
          <w:tcPr>
            <w:tcW w:w="2340" w:type="dxa"/>
            <w:shd w:val="clear" w:color="auto" w:fill="auto"/>
            <w:noWrap/>
          </w:tcPr>
          <w:p w14:paraId="502DB621" w14:textId="4B70AD3B" w:rsidR="00AD4AFE" w:rsidRPr="0034677F" w:rsidRDefault="00AD4AFE" w:rsidP="00AD4AFE">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t xml:space="preserve">Change to </w:t>
            </w:r>
            <w:del w:id="1411" w:author="Alfred Aster" w:date="2022-10-18T10:02:00Z">
              <w:r w:rsidRPr="0034677F" w:rsidDel="00547F7B">
                <w:rPr>
                  <w:rFonts w:ascii="Times New Roman" w:hAnsi="Times New Roman" w:cs="Times New Roman"/>
                  <w:strike/>
                  <w:color w:val="FF0000"/>
                  <w:sz w:val="18"/>
                  <w:szCs w:val="18"/>
                </w:rPr>
                <w:delText>"</w:delText>
              </w:r>
            </w:del>
            <w:ins w:id="1412" w:author="Alfred Aster" w:date="2022-10-18T10:02:00Z">
              <w:r w:rsidR="00547F7B" w:rsidRPr="0034677F">
                <w:rPr>
                  <w:rFonts w:ascii="Times New Roman" w:hAnsi="Times New Roman" w:cs="Times New Roman"/>
                  <w:strike/>
                  <w:color w:val="FF0000"/>
                  <w:sz w:val="18"/>
                  <w:szCs w:val="18"/>
                </w:rPr>
                <w:t>“</w:t>
              </w:r>
            </w:ins>
            <w:r w:rsidRPr="0034677F">
              <w:rPr>
                <w:rFonts w:ascii="Times New Roman" w:hAnsi="Times New Roman" w:cs="Times New Roman"/>
                <w:strike/>
                <w:color w:val="FF0000"/>
                <w:sz w:val="18"/>
                <w:szCs w:val="18"/>
              </w:rPr>
              <w:t>For MLO, an MLO GTK KDE (see 12.7.2 (EAPOL-Key frames)) for each</w:t>
            </w:r>
            <w:r w:rsidRPr="0034677F">
              <w:rPr>
                <w:rFonts w:ascii="Times New Roman" w:hAnsi="Times New Roman" w:cs="Times New Roman"/>
                <w:strike/>
                <w:color w:val="FF0000"/>
                <w:sz w:val="18"/>
                <w:szCs w:val="18"/>
              </w:rPr>
              <w:br/>
              <w:t>of the setup links</w:t>
            </w:r>
            <w:del w:id="1413" w:author="Alfred Aster" w:date="2022-10-18T10:02:00Z">
              <w:r w:rsidRPr="0034677F" w:rsidDel="00547F7B">
                <w:rPr>
                  <w:rFonts w:ascii="Times New Roman" w:hAnsi="Times New Roman" w:cs="Times New Roman"/>
                  <w:strike/>
                  <w:color w:val="FF0000"/>
                  <w:sz w:val="18"/>
                  <w:szCs w:val="18"/>
                </w:rPr>
                <w:delText>"</w:delText>
              </w:r>
            </w:del>
            <w:ins w:id="1414" w:author="Alfred Aster" w:date="2022-10-18T10:02:00Z">
              <w:r w:rsidR="00547F7B" w:rsidRPr="0034677F">
                <w:rPr>
                  <w:rFonts w:ascii="Times New Roman" w:hAnsi="Times New Roman" w:cs="Times New Roman"/>
                  <w:strike/>
                  <w:color w:val="FF0000"/>
                  <w:sz w:val="18"/>
                  <w:szCs w:val="18"/>
                </w:rPr>
                <w:t>”</w:t>
              </w:r>
            </w:ins>
          </w:p>
        </w:tc>
        <w:tc>
          <w:tcPr>
            <w:tcW w:w="3150" w:type="dxa"/>
            <w:shd w:val="clear" w:color="auto" w:fill="auto"/>
          </w:tcPr>
          <w:p w14:paraId="08D887A8" w14:textId="26DA2357" w:rsidR="00C85DD2" w:rsidRPr="0034677F" w:rsidRDefault="00C85DD2" w:rsidP="00C85DD2">
            <w:pPr>
              <w:suppressAutoHyphens/>
              <w:spacing w:after="0"/>
              <w:rPr>
                <w:rFonts w:ascii="Times New Roman" w:hAnsi="Times New Roman" w:cs="Times New Roman"/>
                <w:bCs/>
                <w:strike/>
                <w:color w:val="FF0000"/>
                <w:sz w:val="18"/>
                <w:szCs w:val="18"/>
              </w:rPr>
            </w:pPr>
            <w:r w:rsidRPr="0034677F">
              <w:rPr>
                <w:rFonts w:ascii="Times New Roman" w:hAnsi="Times New Roman" w:cs="Times New Roman"/>
                <w:bCs/>
                <w:strike/>
                <w:color w:val="FF0000"/>
                <w:sz w:val="18"/>
                <w:szCs w:val="18"/>
              </w:rPr>
              <w:t xml:space="preserve">Rejected </w:t>
            </w:r>
            <w:del w:id="1415" w:author="Alfred Aster" w:date="2022-10-18T10:02:00Z">
              <w:r w:rsidRPr="0034677F" w:rsidDel="00547F7B">
                <w:rPr>
                  <w:rFonts w:ascii="Times New Roman" w:hAnsi="Times New Roman" w:cs="Times New Roman"/>
                  <w:bCs/>
                  <w:strike/>
                  <w:color w:val="FF0000"/>
                  <w:sz w:val="18"/>
                  <w:szCs w:val="18"/>
                </w:rPr>
                <w:delText>--</w:delText>
              </w:r>
            </w:del>
            <w:ins w:id="1416" w:author="Alfred Aster" w:date="2022-10-18T10:02:00Z">
              <w:r w:rsidR="00547F7B" w:rsidRPr="0034677F">
                <w:rPr>
                  <w:rFonts w:ascii="Times New Roman" w:hAnsi="Times New Roman" w:cs="Times New Roman"/>
                  <w:bCs/>
                  <w:strike/>
                  <w:color w:val="FF0000"/>
                  <w:sz w:val="18"/>
                  <w:szCs w:val="18"/>
                </w:rPr>
                <w:t>–</w:t>
              </w:r>
            </w:ins>
            <w:r w:rsidRPr="0034677F">
              <w:rPr>
                <w:rFonts w:ascii="Times New Roman" w:hAnsi="Times New Roman" w:cs="Times New Roman"/>
                <w:bCs/>
                <w:strike/>
                <w:color w:val="FF0000"/>
                <w:sz w:val="18"/>
                <w:szCs w:val="18"/>
              </w:rPr>
              <w:t xml:space="preserve"> A proposed resolution for “this CID” was discussed as part of the comment resolutions in “document”, however the group could not reach consensus on a proposed change that would resolve the comment.</w:t>
            </w:r>
          </w:p>
          <w:p w14:paraId="07895002" w14:textId="7A3A816D" w:rsidR="00AD4AFE" w:rsidRPr="0034677F" w:rsidRDefault="00AD4AFE" w:rsidP="00AD4AFE">
            <w:pPr>
              <w:suppressAutoHyphens/>
              <w:spacing w:after="0"/>
              <w:rPr>
                <w:rFonts w:ascii="Times New Roman" w:hAnsi="Times New Roman" w:cs="Times New Roman"/>
                <w:strike/>
                <w:color w:val="FF0000"/>
                <w:sz w:val="18"/>
                <w:szCs w:val="18"/>
              </w:rPr>
            </w:pPr>
            <w:r w:rsidRPr="0034677F">
              <w:rPr>
                <w:rFonts w:ascii="Times New Roman" w:hAnsi="Times New Roman" w:cs="Times New Roman"/>
                <w:strike/>
                <w:color w:val="FF0000"/>
                <w:sz w:val="18"/>
                <w:szCs w:val="18"/>
              </w:rPr>
              <w:br/>
              <w:t>This CID is discussed on September 13, 2022, but no straw poll is conducted yet.</w:t>
            </w:r>
            <w:r w:rsidRPr="0034677F">
              <w:rPr>
                <w:rFonts w:ascii="Times New Roman" w:hAnsi="Times New Roman" w:cs="Times New Roman"/>
                <w:strike/>
                <w:color w:val="FF0000"/>
                <w:sz w:val="18"/>
                <w:szCs w:val="18"/>
              </w:rPr>
              <w:br/>
            </w:r>
          </w:p>
          <w:p w14:paraId="547DD347" w14:textId="77777777" w:rsidR="00F86078" w:rsidRPr="0034677F" w:rsidRDefault="00AD4AFE" w:rsidP="00F86078">
            <w:pPr>
              <w:suppressAutoHyphens/>
              <w:spacing w:after="0"/>
              <w:rPr>
                <w:rFonts w:ascii="Times New Roman" w:hAnsi="Times New Roman" w:cs="Times New Roman"/>
                <w:bCs/>
                <w:strike/>
                <w:color w:val="FF0000"/>
                <w:sz w:val="18"/>
                <w:szCs w:val="18"/>
              </w:rPr>
            </w:pPr>
            <w:r w:rsidRPr="0034677F">
              <w:rPr>
                <w:rFonts w:ascii="Times New Roman" w:hAnsi="Times New Roman" w:cs="Times New Roman"/>
                <w:bCs/>
                <w:strike/>
                <w:color w:val="FF0000"/>
                <w:sz w:val="18"/>
                <w:szCs w:val="18"/>
              </w:rPr>
              <w:t>Michael Montemurro</w:t>
            </w:r>
            <w:r w:rsidRPr="0034677F">
              <w:rPr>
                <w:rFonts w:ascii="Times New Roman" w:hAnsi="Times New Roman" w:cs="Times New Roman"/>
                <w:bCs/>
                <w:strike/>
                <w:color w:val="FF0000"/>
                <w:sz w:val="18"/>
                <w:szCs w:val="18"/>
              </w:rPr>
              <w:tab/>
              <w:t>22/1356r2</w:t>
            </w:r>
            <w:r w:rsidR="00F86078" w:rsidRPr="0034677F">
              <w:rPr>
                <w:rFonts w:ascii="Times New Roman" w:hAnsi="Times New Roman" w:cs="Times New Roman"/>
                <w:bCs/>
                <w:strike/>
                <w:color w:val="FF0000"/>
                <w:sz w:val="18"/>
                <w:szCs w:val="18"/>
              </w:rPr>
              <w:t xml:space="preserve"> </w:t>
            </w:r>
          </w:p>
          <w:p w14:paraId="7A1F3749" w14:textId="77777777" w:rsidR="00F86078" w:rsidRPr="0034677F" w:rsidRDefault="00F86078" w:rsidP="00F86078">
            <w:pPr>
              <w:suppressAutoHyphens/>
              <w:spacing w:after="0"/>
              <w:rPr>
                <w:rFonts w:ascii="Times New Roman" w:hAnsi="Times New Roman" w:cs="Times New Roman"/>
                <w:bCs/>
                <w:strike/>
                <w:color w:val="FF0000"/>
                <w:sz w:val="18"/>
                <w:szCs w:val="18"/>
              </w:rPr>
            </w:pPr>
            <w:r w:rsidRPr="0034677F">
              <w:rPr>
                <w:rFonts w:ascii="Times New Roman" w:hAnsi="Times New Roman" w:cs="Times New Roman"/>
                <w:bCs/>
                <w:strike/>
                <w:color w:val="FF0000"/>
                <w:sz w:val="18"/>
                <w:szCs w:val="18"/>
              </w:rPr>
              <w:t>Notes from Discussion:</w:t>
            </w:r>
          </w:p>
          <w:p w14:paraId="1A98EC53" w14:textId="77777777" w:rsidR="00F86078" w:rsidRPr="0034677F" w:rsidRDefault="00F86078" w:rsidP="00F86078">
            <w:pPr>
              <w:suppressAutoHyphens/>
              <w:spacing w:after="0"/>
              <w:rPr>
                <w:rFonts w:ascii="Times New Roman" w:hAnsi="Times New Roman" w:cs="Times New Roman"/>
                <w:bCs/>
                <w:strike/>
                <w:color w:val="FF0000"/>
                <w:sz w:val="18"/>
                <w:szCs w:val="18"/>
              </w:rPr>
            </w:pPr>
            <w:r w:rsidRPr="0034677F">
              <w:rPr>
                <w:rFonts w:ascii="Times New Roman" w:hAnsi="Times New Roman" w:cs="Times New Roman"/>
                <w:bCs/>
                <w:strike/>
                <w:color w:val="FF0000"/>
                <w:sz w:val="18"/>
                <w:szCs w:val="18"/>
              </w:rPr>
              <w:t>&lt;&gt;</w:t>
            </w:r>
          </w:p>
          <w:p w14:paraId="04B0DF1E" w14:textId="77AEE8EB" w:rsidR="00AD4AFE" w:rsidRPr="0034677F" w:rsidRDefault="00AD4AFE" w:rsidP="00AD4AFE">
            <w:pPr>
              <w:suppressAutoHyphens/>
              <w:spacing w:after="0"/>
              <w:rPr>
                <w:rFonts w:ascii="Times New Roman" w:hAnsi="Times New Roman" w:cs="Times New Roman"/>
                <w:bCs/>
                <w:strike/>
                <w:color w:val="FF0000"/>
                <w:sz w:val="18"/>
                <w:szCs w:val="18"/>
              </w:rPr>
            </w:pPr>
          </w:p>
        </w:tc>
      </w:tr>
      <w:tr w:rsidR="00A277E4" w:rsidRPr="008B0293" w14:paraId="0C3DE34E" w14:textId="77777777" w:rsidTr="00221221">
        <w:trPr>
          <w:trHeight w:val="220"/>
          <w:jc w:val="center"/>
        </w:trPr>
        <w:tc>
          <w:tcPr>
            <w:tcW w:w="715" w:type="dxa"/>
            <w:shd w:val="clear" w:color="auto" w:fill="auto"/>
            <w:noWrap/>
          </w:tcPr>
          <w:p w14:paraId="213481F7" w14:textId="7109896A" w:rsidR="00A277E4" w:rsidRPr="009B69AF" w:rsidRDefault="00A277E4" w:rsidP="00A277E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13226</w:t>
            </w:r>
          </w:p>
        </w:tc>
        <w:tc>
          <w:tcPr>
            <w:tcW w:w="990" w:type="dxa"/>
          </w:tcPr>
          <w:p w14:paraId="766A9FBE" w14:textId="15E98E16" w:rsidR="00A277E4" w:rsidRPr="009B69AF" w:rsidRDefault="00A277E4" w:rsidP="00A277E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Binita Gupta</w:t>
            </w:r>
          </w:p>
        </w:tc>
        <w:tc>
          <w:tcPr>
            <w:tcW w:w="900" w:type="dxa"/>
            <w:shd w:val="clear" w:color="auto" w:fill="auto"/>
            <w:noWrap/>
          </w:tcPr>
          <w:p w14:paraId="737F3302" w14:textId="2981A2E6" w:rsidR="00A277E4" w:rsidRPr="009B69AF" w:rsidRDefault="00A277E4" w:rsidP="00A277E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35.9</w:t>
            </w:r>
          </w:p>
        </w:tc>
        <w:tc>
          <w:tcPr>
            <w:tcW w:w="720" w:type="dxa"/>
          </w:tcPr>
          <w:p w14:paraId="71D4BEA6" w14:textId="6D5325C6" w:rsidR="00A277E4" w:rsidRPr="009B69AF" w:rsidRDefault="00A277E4" w:rsidP="00A277E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510.51</w:t>
            </w:r>
          </w:p>
        </w:tc>
        <w:tc>
          <w:tcPr>
            <w:tcW w:w="2520" w:type="dxa"/>
            <w:shd w:val="clear" w:color="auto" w:fill="auto"/>
            <w:noWrap/>
          </w:tcPr>
          <w:p w14:paraId="09A2C7F1" w14:textId="29DCFD10" w:rsidR="00A277E4" w:rsidRPr="009B69AF" w:rsidRDefault="00A277E4" w:rsidP="00A277E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 xml:space="preserve">There are many AR/VR and cloud gaming use cases with topologies where latency sensitive traffic for the application is transmitted over a peer-to-peer/tethered link between a non-AP STA and a peer STA. To provide improved e2e performance for such applications, it is desirable to enhance </w:t>
            </w:r>
            <w:proofErr w:type="spellStart"/>
            <w:r w:rsidRPr="009B69AF">
              <w:rPr>
                <w:rFonts w:ascii="Times New Roman" w:hAnsi="Times New Roman" w:cs="Times New Roman"/>
                <w:strike/>
                <w:color w:val="FF0000"/>
                <w:sz w:val="18"/>
                <w:szCs w:val="18"/>
              </w:rPr>
              <w:t>rTWT</w:t>
            </w:r>
            <w:proofErr w:type="spellEnd"/>
            <w:r w:rsidRPr="009B69AF">
              <w:rPr>
                <w:rFonts w:ascii="Times New Roman" w:hAnsi="Times New Roman" w:cs="Times New Roman"/>
                <w:strike/>
                <w:color w:val="FF0000"/>
                <w:sz w:val="18"/>
                <w:szCs w:val="18"/>
              </w:rPr>
              <w:t xml:space="preserve"> to support LST over the p2p link so that </w:t>
            </w:r>
            <w:proofErr w:type="spellStart"/>
            <w:r w:rsidRPr="009B69AF">
              <w:rPr>
                <w:rFonts w:ascii="Times New Roman" w:hAnsi="Times New Roman" w:cs="Times New Roman"/>
                <w:strike/>
                <w:color w:val="FF0000"/>
                <w:sz w:val="18"/>
                <w:szCs w:val="18"/>
              </w:rPr>
              <w:t>rTWT</w:t>
            </w:r>
            <w:proofErr w:type="spellEnd"/>
            <w:r w:rsidRPr="009B69AF">
              <w:rPr>
                <w:rFonts w:ascii="Times New Roman" w:hAnsi="Times New Roman" w:cs="Times New Roman"/>
                <w:strike/>
                <w:color w:val="FF0000"/>
                <w:sz w:val="18"/>
                <w:szCs w:val="18"/>
              </w:rPr>
              <w:t xml:space="preserve"> benefit of </w:t>
            </w:r>
            <w:proofErr w:type="spellStart"/>
            <w:r w:rsidRPr="009B69AF">
              <w:rPr>
                <w:rFonts w:ascii="Times New Roman" w:hAnsi="Times New Roman" w:cs="Times New Roman"/>
                <w:strike/>
                <w:color w:val="FF0000"/>
                <w:sz w:val="18"/>
                <w:szCs w:val="18"/>
              </w:rPr>
              <w:t>TxOP</w:t>
            </w:r>
            <w:proofErr w:type="spellEnd"/>
            <w:r w:rsidRPr="009B69AF">
              <w:rPr>
                <w:rFonts w:ascii="Times New Roman" w:hAnsi="Times New Roman" w:cs="Times New Roman"/>
                <w:strike/>
                <w:color w:val="FF0000"/>
                <w:sz w:val="18"/>
                <w:szCs w:val="18"/>
              </w:rPr>
              <w:t xml:space="preserve"> protection can also be leveraged for LST transmitted on the p2p link and AP can schedule </w:t>
            </w:r>
            <w:proofErr w:type="spellStart"/>
            <w:r w:rsidRPr="009B69AF">
              <w:rPr>
                <w:rFonts w:ascii="Times New Roman" w:hAnsi="Times New Roman" w:cs="Times New Roman"/>
                <w:strike/>
                <w:color w:val="FF0000"/>
                <w:sz w:val="18"/>
                <w:szCs w:val="18"/>
              </w:rPr>
              <w:t>TxOP</w:t>
            </w:r>
            <w:proofErr w:type="spellEnd"/>
            <w:r w:rsidRPr="009B69AF">
              <w:rPr>
                <w:rFonts w:ascii="Times New Roman" w:hAnsi="Times New Roman" w:cs="Times New Roman"/>
                <w:strike/>
                <w:color w:val="FF0000"/>
                <w:sz w:val="18"/>
                <w:szCs w:val="18"/>
              </w:rPr>
              <w:t xml:space="preserve"> sharing (using MU RTS TXS Trigger) for p2p traffic during </w:t>
            </w:r>
            <w:proofErr w:type="spellStart"/>
            <w:r w:rsidRPr="009B69AF">
              <w:rPr>
                <w:rFonts w:ascii="Times New Roman" w:hAnsi="Times New Roman" w:cs="Times New Roman"/>
                <w:strike/>
                <w:color w:val="FF0000"/>
                <w:sz w:val="18"/>
                <w:szCs w:val="18"/>
              </w:rPr>
              <w:t>rTWT</w:t>
            </w:r>
            <w:proofErr w:type="spellEnd"/>
            <w:r w:rsidRPr="009B69AF">
              <w:rPr>
                <w:rFonts w:ascii="Times New Roman" w:hAnsi="Times New Roman" w:cs="Times New Roman"/>
                <w:strike/>
                <w:color w:val="FF0000"/>
                <w:sz w:val="18"/>
                <w:szCs w:val="18"/>
              </w:rPr>
              <w:t xml:space="preserve"> SPs requiring support for p2p traffic.</w:t>
            </w:r>
          </w:p>
        </w:tc>
        <w:tc>
          <w:tcPr>
            <w:tcW w:w="2340" w:type="dxa"/>
            <w:shd w:val="clear" w:color="auto" w:fill="auto"/>
            <w:noWrap/>
          </w:tcPr>
          <w:p w14:paraId="44DD0FBD" w14:textId="1DE52A74" w:rsidR="00A277E4" w:rsidRPr="009B69AF" w:rsidRDefault="00A277E4" w:rsidP="00A277E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 xml:space="preserve">Add support for p2p traffic for </w:t>
            </w:r>
            <w:proofErr w:type="spellStart"/>
            <w:r w:rsidRPr="009B69AF">
              <w:rPr>
                <w:rFonts w:ascii="Times New Roman" w:hAnsi="Times New Roman" w:cs="Times New Roman"/>
                <w:strike/>
                <w:color w:val="FF0000"/>
                <w:sz w:val="18"/>
                <w:szCs w:val="18"/>
              </w:rPr>
              <w:t>rTWT</w:t>
            </w:r>
            <w:proofErr w:type="spellEnd"/>
            <w:r w:rsidRPr="009B69AF">
              <w:rPr>
                <w:rFonts w:ascii="Times New Roman" w:hAnsi="Times New Roman" w:cs="Times New Roman"/>
                <w:strike/>
                <w:color w:val="FF0000"/>
                <w:sz w:val="18"/>
                <w:szCs w:val="18"/>
              </w:rPr>
              <w:t xml:space="preserve"> and </w:t>
            </w:r>
            <w:proofErr w:type="spellStart"/>
            <w:r w:rsidRPr="009B69AF">
              <w:rPr>
                <w:rFonts w:ascii="Times New Roman" w:hAnsi="Times New Roman" w:cs="Times New Roman"/>
                <w:strike/>
                <w:color w:val="FF0000"/>
                <w:sz w:val="18"/>
                <w:szCs w:val="18"/>
              </w:rPr>
              <w:t>TxOP</w:t>
            </w:r>
            <w:proofErr w:type="spellEnd"/>
            <w:r w:rsidRPr="009B69AF">
              <w:rPr>
                <w:rFonts w:ascii="Times New Roman" w:hAnsi="Times New Roman" w:cs="Times New Roman"/>
                <w:strike/>
                <w:color w:val="FF0000"/>
                <w:sz w:val="18"/>
                <w:szCs w:val="18"/>
              </w:rPr>
              <w:t xml:space="preserve"> Sharing for p2p link during </w:t>
            </w:r>
            <w:proofErr w:type="spellStart"/>
            <w:r w:rsidRPr="009B69AF">
              <w:rPr>
                <w:rFonts w:ascii="Times New Roman" w:hAnsi="Times New Roman" w:cs="Times New Roman"/>
                <w:strike/>
                <w:color w:val="FF0000"/>
                <w:sz w:val="18"/>
                <w:szCs w:val="18"/>
              </w:rPr>
              <w:t>rTWT</w:t>
            </w:r>
            <w:proofErr w:type="spellEnd"/>
            <w:r w:rsidRPr="009B69AF">
              <w:rPr>
                <w:rFonts w:ascii="Times New Roman" w:hAnsi="Times New Roman" w:cs="Times New Roman"/>
                <w:strike/>
                <w:color w:val="FF0000"/>
                <w:sz w:val="18"/>
                <w:szCs w:val="18"/>
              </w:rPr>
              <w:t xml:space="preserve"> SPs.</w:t>
            </w:r>
          </w:p>
        </w:tc>
        <w:tc>
          <w:tcPr>
            <w:tcW w:w="3150" w:type="dxa"/>
            <w:shd w:val="clear" w:color="auto" w:fill="auto"/>
          </w:tcPr>
          <w:p w14:paraId="6D7AB225" w14:textId="77777777" w:rsidR="0005387E" w:rsidRPr="009B69AF" w:rsidRDefault="0005387E" w:rsidP="0005387E">
            <w:pPr>
              <w:suppressAutoHyphens/>
              <w:spacing w:after="0"/>
              <w:rPr>
                <w:ins w:id="1417" w:author="Alfred Aster" w:date="2022-10-16T22:15:00Z"/>
                <w:rFonts w:ascii="Times New Roman" w:hAnsi="Times New Roman" w:cs="Times New Roman"/>
                <w:bCs/>
                <w:strike/>
                <w:color w:val="FF0000"/>
                <w:sz w:val="18"/>
                <w:szCs w:val="18"/>
              </w:rPr>
            </w:pPr>
            <w:ins w:id="1418" w:author="Alfred Aster" w:date="2022-10-16T22:15:00Z">
              <w:r w:rsidRPr="009B69AF">
                <w:rPr>
                  <w:rFonts w:ascii="Times New Roman" w:hAnsi="Times New Roman" w:cs="Times New Roman"/>
                  <w:bCs/>
                  <w:strike/>
                  <w:color w:val="FF0000"/>
                  <w:sz w:val="18"/>
                  <w:szCs w:val="18"/>
                </w:rPr>
                <w:t>Pending SP</w:t>
              </w:r>
            </w:ins>
          </w:p>
          <w:p w14:paraId="17111893" w14:textId="77777777" w:rsidR="0005387E" w:rsidRPr="009B69AF" w:rsidRDefault="0005387E" w:rsidP="0005387E">
            <w:pPr>
              <w:suppressAutoHyphens/>
              <w:spacing w:after="0"/>
              <w:rPr>
                <w:ins w:id="1419" w:author="Alfred Aster" w:date="2022-10-16T22:15:00Z"/>
                <w:rFonts w:ascii="Times New Roman" w:hAnsi="Times New Roman" w:cs="Times New Roman"/>
                <w:bCs/>
                <w:strike/>
                <w:color w:val="FF0000"/>
                <w:sz w:val="18"/>
                <w:szCs w:val="18"/>
              </w:rPr>
            </w:pPr>
          </w:p>
          <w:p w14:paraId="05471468" w14:textId="705A7260" w:rsidR="00A277E4" w:rsidRPr="009B69AF" w:rsidRDefault="008C027F" w:rsidP="00A277E4">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 xml:space="preserve">Rejected </w:t>
            </w:r>
            <w:del w:id="1420" w:author="Alfred Aster" w:date="2022-10-18T10:02:00Z">
              <w:r w:rsidRPr="009B69AF" w:rsidDel="00547F7B">
                <w:rPr>
                  <w:rFonts w:ascii="Times New Roman" w:hAnsi="Times New Roman" w:cs="Times New Roman"/>
                  <w:bCs/>
                  <w:strike/>
                  <w:color w:val="FF0000"/>
                  <w:sz w:val="18"/>
                  <w:szCs w:val="18"/>
                </w:rPr>
                <w:delText>--</w:delText>
              </w:r>
            </w:del>
            <w:ins w:id="1421" w:author="Alfred Aster" w:date="2022-10-18T10:02:00Z">
              <w:r w:rsidR="00547F7B"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A proposed resolution for “this CID” was discussed as part of the comment resolutions in “document”, however the group could not reach consensus on a proposed change that would resolve the comment</w:t>
            </w:r>
          </w:p>
          <w:p w14:paraId="1E4E2636" w14:textId="77777777" w:rsidR="00C85DD2" w:rsidRPr="009B69AF" w:rsidRDefault="00C85DD2" w:rsidP="00A277E4">
            <w:pPr>
              <w:suppressAutoHyphens/>
              <w:spacing w:after="0"/>
              <w:rPr>
                <w:rFonts w:ascii="Times New Roman" w:hAnsi="Times New Roman" w:cs="Times New Roman"/>
                <w:bCs/>
                <w:strike/>
                <w:color w:val="FF0000"/>
                <w:sz w:val="18"/>
                <w:szCs w:val="18"/>
              </w:rPr>
            </w:pPr>
          </w:p>
          <w:p w14:paraId="12E696DA" w14:textId="77777777" w:rsidR="00A277E4" w:rsidRPr="009B69AF" w:rsidRDefault="00A277E4" w:rsidP="00A277E4">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This CID is discussed on September 9, 2022, but no straw poll is conducted yet.</w:t>
            </w:r>
          </w:p>
          <w:p w14:paraId="5CC96755" w14:textId="6B36BF6A" w:rsidR="00A277E4" w:rsidRPr="009B69AF" w:rsidRDefault="00A277E4" w:rsidP="00A277E4">
            <w:pPr>
              <w:suppressAutoHyphens/>
              <w:spacing w:after="0"/>
              <w:rPr>
                <w:rFonts w:ascii="Times New Roman" w:hAnsi="Times New Roman" w:cs="Times New Roman"/>
                <w:bCs/>
                <w:strike/>
                <w:color w:val="FF0000"/>
                <w:sz w:val="18"/>
                <w:szCs w:val="18"/>
              </w:rPr>
            </w:pPr>
          </w:p>
          <w:p w14:paraId="348EE344" w14:textId="77777777" w:rsidR="00F86078" w:rsidRPr="009B69AF" w:rsidRDefault="001C05BA"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Muhammad Kumail Haider</w:t>
            </w:r>
            <w:r w:rsidRPr="009B69AF">
              <w:rPr>
                <w:rFonts w:ascii="Times New Roman" w:hAnsi="Times New Roman" w:cs="Times New Roman"/>
                <w:bCs/>
                <w:strike/>
                <w:color w:val="FF0000"/>
                <w:sz w:val="18"/>
                <w:szCs w:val="18"/>
              </w:rPr>
              <w:tab/>
              <w:t>22/1463r2</w:t>
            </w:r>
            <w:r w:rsidR="00F86078" w:rsidRPr="009B69AF">
              <w:rPr>
                <w:rFonts w:ascii="Times New Roman" w:hAnsi="Times New Roman" w:cs="Times New Roman"/>
                <w:bCs/>
                <w:strike/>
                <w:color w:val="FF0000"/>
                <w:sz w:val="18"/>
                <w:szCs w:val="18"/>
              </w:rPr>
              <w:t xml:space="preserve"> </w:t>
            </w:r>
          </w:p>
          <w:p w14:paraId="68B17E8B"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7C508856"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6FB19F6C" w14:textId="388B5663" w:rsidR="00A277E4" w:rsidRPr="009B69AF" w:rsidRDefault="00A277E4" w:rsidP="00A277E4">
            <w:pPr>
              <w:suppressAutoHyphens/>
              <w:spacing w:after="0"/>
              <w:rPr>
                <w:rFonts w:ascii="Times New Roman" w:hAnsi="Times New Roman" w:cs="Times New Roman"/>
                <w:bCs/>
                <w:strike/>
                <w:color w:val="FF0000"/>
                <w:sz w:val="18"/>
                <w:szCs w:val="18"/>
              </w:rPr>
            </w:pPr>
          </w:p>
        </w:tc>
      </w:tr>
      <w:tr w:rsidR="001C05BA" w:rsidRPr="008B0293" w14:paraId="5041169F" w14:textId="77777777" w:rsidTr="00221221">
        <w:trPr>
          <w:trHeight w:val="220"/>
          <w:jc w:val="center"/>
        </w:trPr>
        <w:tc>
          <w:tcPr>
            <w:tcW w:w="715" w:type="dxa"/>
            <w:shd w:val="clear" w:color="auto" w:fill="auto"/>
            <w:noWrap/>
          </w:tcPr>
          <w:p w14:paraId="3D45DE8F" w14:textId="7C0BCA4C" w:rsidR="001C05BA" w:rsidRPr="00921FF4" w:rsidRDefault="001C05BA" w:rsidP="001C05BA">
            <w:pPr>
              <w:suppressAutoHyphens/>
              <w:spacing w:after="0"/>
              <w:rPr>
                <w:rFonts w:ascii="Times New Roman" w:hAnsi="Times New Roman" w:cs="Times New Roman"/>
                <w:color w:val="7030A0"/>
                <w:sz w:val="18"/>
                <w:szCs w:val="18"/>
              </w:rPr>
            </w:pPr>
            <w:r w:rsidRPr="00921FF4">
              <w:rPr>
                <w:rFonts w:ascii="Times New Roman" w:hAnsi="Times New Roman" w:cs="Times New Roman"/>
                <w:color w:val="7030A0"/>
                <w:sz w:val="18"/>
                <w:szCs w:val="18"/>
              </w:rPr>
              <w:t>13245</w:t>
            </w:r>
          </w:p>
        </w:tc>
        <w:tc>
          <w:tcPr>
            <w:tcW w:w="990" w:type="dxa"/>
          </w:tcPr>
          <w:p w14:paraId="3C77E8C5" w14:textId="6B5CBD1E" w:rsidR="001C05BA" w:rsidRPr="00921FF4" w:rsidRDefault="001C05BA" w:rsidP="001C05BA">
            <w:pPr>
              <w:suppressAutoHyphens/>
              <w:spacing w:after="0"/>
              <w:rPr>
                <w:rFonts w:ascii="Times New Roman" w:hAnsi="Times New Roman" w:cs="Times New Roman"/>
                <w:color w:val="7030A0"/>
                <w:sz w:val="18"/>
                <w:szCs w:val="18"/>
              </w:rPr>
            </w:pPr>
            <w:r w:rsidRPr="00921FF4">
              <w:rPr>
                <w:rFonts w:ascii="Times New Roman" w:hAnsi="Times New Roman" w:cs="Times New Roman"/>
                <w:color w:val="7030A0"/>
                <w:sz w:val="18"/>
                <w:szCs w:val="18"/>
              </w:rPr>
              <w:t>Binita Gupta</w:t>
            </w:r>
          </w:p>
        </w:tc>
        <w:tc>
          <w:tcPr>
            <w:tcW w:w="900" w:type="dxa"/>
            <w:shd w:val="clear" w:color="auto" w:fill="auto"/>
            <w:noWrap/>
          </w:tcPr>
          <w:p w14:paraId="5F2998B8" w14:textId="72F4FAE7" w:rsidR="001C05BA" w:rsidRPr="00921FF4" w:rsidRDefault="001C05BA" w:rsidP="001C05BA">
            <w:pPr>
              <w:suppressAutoHyphens/>
              <w:spacing w:after="0"/>
              <w:rPr>
                <w:rFonts w:ascii="Times New Roman" w:hAnsi="Times New Roman" w:cs="Times New Roman"/>
                <w:color w:val="7030A0"/>
                <w:sz w:val="18"/>
                <w:szCs w:val="18"/>
              </w:rPr>
            </w:pPr>
            <w:r w:rsidRPr="00921FF4">
              <w:rPr>
                <w:rFonts w:ascii="Times New Roman" w:hAnsi="Times New Roman" w:cs="Times New Roman"/>
                <w:color w:val="7030A0"/>
                <w:sz w:val="18"/>
                <w:szCs w:val="18"/>
              </w:rPr>
              <w:t>9.4.2.316</w:t>
            </w:r>
          </w:p>
        </w:tc>
        <w:tc>
          <w:tcPr>
            <w:tcW w:w="720" w:type="dxa"/>
          </w:tcPr>
          <w:p w14:paraId="59D4ABCD" w14:textId="3B4A615D" w:rsidR="001C05BA" w:rsidRPr="00921FF4" w:rsidRDefault="001C05BA" w:rsidP="001C05BA">
            <w:pPr>
              <w:suppressAutoHyphens/>
              <w:spacing w:after="0"/>
              <w:rPr>
                <w:rFonts w:ascii="Times New Roman" w:hAnsi="Times New Roman" w:cs="Times New Roman"/>
                <w:color w:val="7030A0"/>
                <w:sz w:val="18"/>
                <w:szCs w:val="18"/>
              </w:rPr>
            </w:pPr>
            <w:r w:rsidRPr="00921FF4">
              <w:rPr>
                <w:rFonts w:ascii="Times New Roman" w:hAnsi="Times New Roman" w:cs="Times New Roman"/>
                <w:color w:val="7030A0"/>
                <w:sz w:val="18"/>
                <w:szCs w:val="18"/>
              </w:rPr>
              <w:t>254.15</w:t>
            </w:r>
          </w:p>
        </w:tc>
        <w:tc>
          <w:tcPr>
            <w:tcW w:w="2520" w:type="dxa"/>
            <w:shd w:val="clear" w:color="auto" w:fill="auto"/>
            <w:noWrap/>
          </w:tcPr>
          <w:p w14:paraId="4ECFB2F6" w14:textId="2F85F77D" w:rsidR="001C05BA" w:rsidRPr="00921FF4" w:rsidRDefault="001C05BA" w:rsidP="001C05BA">
            <w:pPr>
              <w:suppressAutoHyphens/>
              <w:spacing w:after="0"/>
              <w:rPr>
                <w:rFonts w:ascii="Times New Roman" w:hAnsi="Times New Roman" w:cs="Times New Roman"/>
                <w:color w:val="7030A0"/>
                <w:sz w:val="18"/>
                <w:szCs w:val="18"/>
              </w:rPr>
            </w:pPr>
            <w:r w:rsidRPr="00921FF4">
              <w:rPr>
                <w:rFonts w:ascii="Times New Roman" w:hAnsi="Times New Roman" w:cs="Times New Roman"/>
                <w:color w:val="7030A0"/>
                <w:sz w:val="18"/>
                <w:szCs w:val="18"/>
              </w:rPr>
              <w:t xml:space="preserve">The definition of the Burst Size field uses peak data </w:t>
            </w:r>
            <w:proofErr w:type="gramStart"/>
            <w:r w:rsidRPr="00921FF4">
              <w:rPr>
                <w:rFonts w:ascii="Times New Roman" w:hAnsi="Times New Roman" w:cs="Times New Roman"/>
                <w:color w:val="7030A0"/>
                <w:sz w:val="18"/>
                <w:szCs w:val="18"/>
              </w:rPr>
              <w:t>rate,</w:t>
            </w:r>
            <w:proofErr w:type="gramEnd"/>
            <w:r w:rsidRPr="00921FF4">
              <w:rPr>
                <w:rFonts w:ascii="Times New Roman" w:hAnsi="Times New Roman" w:cs="Times New Roman"/>
                <w:color w:val="7030A0"/>
                <w:sz w:val="18"/>
                <w:szCs w:val="18"/>
              </w:rPr>
              <w:t xml:space="preserve"> however the peak data rate parameter is not defined. The Burst Size can be defined as the </w:t>
            </w:r>
            <w:r w:rsidRPr="00921FF4">
              <w:rPr>
                <w:rFonts w:ascii="Times New Roman" w:hAnsi="Times New Roman" w:cs="Times New Roman"/>
                <w:color w:val="7030A0"/>
                <w:sz w:val="18"/>
                <w:szCs w:val="18"/>
              </w:rPr>
              <w:lastRenderedPageBreak/>
              <w:t>maximum burst arriving at the MAC SAP within the Delay Bound time duration.</w:t>
            </w:r>
          </w:p>
        </w:tc>
        <w:tc>
          <w:tcPr>
            <w:tcW w:w="2340" w:type="dxa"/>
            <w:shd w:val="clear" w:color="auto" w:fill="auto"/>
            <w:noWrap/>
          </w:tcPr>
          <w:p w14:paraId="111158E4" w14:textId="417453EC" w:rsidR="001C05BA" w:rsidRPr="00921FF4" w:rsidRDefault="001C05BA" w:rsidP="001C05BA">
            <w:pPr>
              <w:suppressAutoHyphens/>
              <w:spacing w:after="0"/>
              <w:rPr>
                <w:rFonts w:ascii="Times New Roman" w:hAnsi="Times New Roman" w:cs="Times New Roman"/>
                <w:color w:val="7030A0"/>
                <w:sz w:val="18"/>
                <w:szCs w:val="18"/>
              </w:rPr>
            </w:pPr>
            <w:r w:rsidRPr="00921FF4">
              <w:rPr>
                <w:rFonts w:ascii="Times New Roman" w:hAnsi="Times New Roman" w:cs="Times New Roman"/>
                <w:color w:val="7030A0"/>
                <w:sz w:val="18"/>
                <w:szCs w:val="18"/>
              </w:rPr>
              <w:lastRenderedPageBreak/>
              <w:t xml:space="preserve">Modify Burst Size duration to use Delay Bound instead of peak data rate. Also indicate that the Delay Bound field is present and </w:t>
            </w:r>
            <w:r w:rsidRPr="00921FF4">
              <w:rPr>
                <w:rFonts w:ascii="Times New Roman" w:hAnsi="Times New Roman" w:cs="Times New Roman"/>
                <w:color w:val="7030A0"/>
                <w:sz w:val="18"/>
                <w:szCs w:val="18"/>
              </w:rPr>
              <w:lastRenderedPageBreak/>
              <w:t>nonzero if the Burst Size field is present.</w:t>
            </w:r>
          </w:p>
        </w:tc>
        <w:tc>
          <w:tcPr>
            <w:tcW w:w="3150" w:type="dxa"/>
            <w:shd w:val="clear" w:color="auto" w:fill="auto"/>
          </w:tcPr>
          <w:p w14:paraId="15D72712" w14:textId="469FB90D" w:rsidR="002A0A23" w:rsidRPr="00921FF4" w:rsidRDefault="002A0A23" w:rsidP="002A0A23">
            <w:pPr>
              <w:suppressAutoHyphens/>
              <w:spacing w:after="0"/>
              <w:rPr>
                <w:ins w:id="1422" w:author="Alfred Aster" w:date="2022-10-18T10:01:00Z"/>
                <w:rFonts w:ascii="Times New Roman" w:hAnsi="Times New Roman" w:cs="Times New Roman"/>
                <w:bCs/>
                <w:color w:val="7030A0"/>
                <w:sz w:val="18"/>
                <w:szCs w:val="18"/>
              </w:rPr>
            </w:pPr>
            <w:ins w:id="1423" w:author="Alfred Aster" w:date="2022-10-18T10:01:00Z">
              <w:r w:rsidRPr="00921FF4">
                <w:rPr>
                  <w:rFonts w:ascii="Times New Roman" w:hAnsi="Times New Roman" w:cs="Times New Roman"/>
                  <w:bCs/>
                  <w:color w:val="7030A0"/>
                  <w:sz w:val="18"/>
                  <w:szCs w:val="18"/>
                </w:rPr>
                <w:lastRenderedPageBreak/>
                <w:t>Pending SP: Majority Support</w:t>
              </w:r>
            </w:ins>
            <w:ins w:id="1424" w:author="Alfred Aster" w:date="2022-10-19T11:22:00Z">
              <w:r w:rsidR="006D14D4" w:rsidRPr="00921FF4">
                <w:rPr>
                  <w:rFonts w:ascii="Times New Roman" w:hAnsi="Times New Roman" w:cs="Times New Roman"/>
                  <w:bCs/>
                  <w:color w:val="7030A0"/>
                  <w:sz w:val="18"/>
                  <w:szCs w:val="18"/>
                </w:rPr>
                <w:t>. Done.</w:t>
              </w:r>
            </w:ins>
          </w:p>
          <w:p w14:paraId="695BF2D3" w14:textId="77777777" w:rsidR="002A0A23" w:rsidRPr="00921FF4" w:rsidRDefault="002A0A23" w:rsidP="00C85DD2">
            <w:pPr>
              <w:suppressAutoHyphens/>
              <w:spacing w:after="0"/>
              <w:rPr>
                <w:ins w:id="1425" w:author="Alfred Aster" w:date="2022-10-18T10:01:00Z"/>
                <w:rFonts w:ascii="Times New Roman" w:hAnsi="Times New Roman" w:cs="Times New Roman"/>
                <w:bCs/>
                <w:color w:val="7030A0"/>
                <w:sz w:val="18"/>
                <w:szCs w:val="18"/>
              </w:rPr>
            </w:pPr>
          </w:p>
          <w:p w14:paraId="60B0EDCD" w14:textId="0D728628" w:rsidR="00C85DD2" w:rsidRPr="00921FF4" w:rsidRDefault="00C85DD2" w:rsidP="00C85DD2">
            <w:pPr>
              <w:suppressAutoHyphens/>
              <w:spacing w:after="0"/>
              <w:rPr>
                <w:rFonts w:ascii="Times New Roman" w:hAnsi="Times New Roman" w:cs="Times New Roman"/>
                <w:bCs/>
                <w:color w:val="7030A0"/>
                <w:sz w:val="18"/>
                <w:szCs w:val="18"/>
              </w:rPr>
            </w:pPr>
            <w:r w:rsidRPr="00921FF4">
              <w:rPr>
                <w:rFonts w:ascii="Times New Roman" w:hAnsi="Times New Roman" w:cs="Times New Roman"/>
                <w:bCs/>
                <w:color w:val="7030A0"/>
                <w:sz w:val="18"/>
                <w:szCs w:val="18"/>
              </w:rPr>
              <w:t xml:space="preserve">Rejected </w:t>
            </w:r>
            <w:del w:id="1426" w:author="Alfred Aster" w:date="2022-10-18T10:02:00Z">
              <w:r w:rsidRPr="00921FF4" w:rsidDel="00547F7B">
                <w:rPr>
                  <w:rFonts w:ascii="Times New Roman" w:hAnsi="Times New Roman" w:cs="Times New Roman"/>
                  <w:bCs/>
                  <w:color w:val="7030A0"/>
                  <w:sz w:val="18"/>
                  <w:szCs w:val="18"/>
                </w:rPr>
                <w:delText>--</w:delText>
              </w:r>
            </w:del>
            <w:ins w:id="1427" w:author="Alfred Aster" w:date="2022-10-18T10:02:00Z">
              <w:r w:rsidR="00547F7B" w:rsidRPr="00921FF4">
                <w:rPr>
                  <w:rFonts w:ascii="Times New Roman" w:hAnsi="Times New Roman" w:cs="Times New Roman"/>
                  <w:bCs/>
                  <w:color w:val="7030A0"/>
                  <w:sz w:val="18"/>
                  <w:szCs w:val="18"/>
                </w:rPr>
                <w:t>–</w:t>
              </w:r>
            </w:ins>
            <w:r w:rsidRPr="00921FF4">
              <w:rPr>
                <w:rFonts w:ascii="Times New Roman" w:hAnsi="Times New Roman" w:cs="Times New Roman"/>
                <w:bCs/>
                <w:color w:val="7030A0"/>
                <w:sz w:val="18"/>
                <w:szCs w:val="18"/>
              </w:rPr>
              <w:t xml:space="preserve"> A proposed resolution for “this CID” was discussed as part of the comment resolutions in “document”, </w:t>
            </w:r>
            <w:r w:rsidRPr="00921FF4">
              <w:rPr>
                <w:rFonts w:ascii="Times New Roman" w:hAnsi="Times New Roman" w:cs="Times New Roman"/>
                <w:bCs/>
                <w:color w:val="7030A0"/>
                <w:sz w:val="18"/>
                <w:szCs w:val="18"/>
              </w:rPr>
              <w:lastRenderedPageBreak/>
              <w:t>however the group could not reach consensus on a proposed change that would resolve the comment.</w:t>
            </w:r>
          </w:p>
          <w:p w14:paraId="563A0ABD" w14:textId="361FEBCF" w:rsidR="001C05BA" w:rsidRPr="00921FF4" w:rsidRDefault="001C05BA" w:rsidP="001C05BA">
            <w:pPr>
              <w:suppressAutoHyphens/>
              <w:spacing w:after="0"/>
              <w:rPr>
                <w:rFonts w:ascii="Times New Roman" w:hAnsi="Times New Roman" w:cs="Times New Roman"/>
                <w:color w:val="7030A0"/>
                <w:sz w:val="18"/>
                <w:szCs w:val="18"/>
              </w:rPr>
            </w:pPr>
            <w:r w:rsidRPr="00921FF4">
              <w:rPr>
                <w:rFonts w:ascii="Times New Roman" w:hAnsi="Times New Roman" w:cs="Times New Roman"/>
                <w:color w:val="7030A0"/>
                <w:sz w:val="18"/>
                <w:szCs w:val="18"/>
              </w:rPr>
              <w:br/>
              <w:t>This CID is discussed on September 15, 2022, but no straw poll is conducted yet.</w:t>
            </w:r>
            <w:r w:rsidRPr="00921FF4">
              <w:rPr>
                <w:rFonts w:ascii="Times New Roman" w:hAnsi="Times New Roman" w:cs="Times New Roman"/>
                <w:color w:val="7030A0"/>
                <w:sz w:val="18"/>
                <w:szCs w:val="18"/>
              </w:rPr>
              <w:br/>
            </w:r>
          </w:p>
          <w:p w14:paraId="52B3BDEE" w14:textId="77777777" w:rsidR="00F86078" w:rsidRPr="00921FF4" w:rsidRDefault="008A655C" w:rsidP="00F86078">
            <w:pPr>
              <w:suppressAutoHyphens/>
              <w:spacing w:after="0"/>
              <w:rPr>
                <w:rFonts w:ascii="Times New Roman" w:hAnsi="Times New Roman" w:cs="Times New Roman"/>
                <w:bCs/>
                <w:color w:val="7030A0"/>
                <w:sz w:val="18"/>
                <w:szCs w:val="18"/>
              </w:rPr>
            </w:pPr>
            <w:r w:rsidRPr="00921FF4">
              <w:rPr>
                <w:rFonts w:ascii="Times New Roman" w:hAnsi="Times New Roman" w:cs="Times New Roman"/>
                <w:bCs/>
                <w:color w:val="7030A0"/>
                <w:sz w:val="18"/>
                <w:szCs w:val="18"/>
              </w:rPr>
              <w:t>Duncan Ho</w:t>
            </w:r>
            <w:r w:rsidRPr="00921FF4">
              <w:rPr>
                <w:rFonts w:ascii="Times New Roman" w:hAnsi="Times New Roman" w:cs="Times New Roman"/>
                <w:bCs/>
                <w:color w:val="7030A0"/>
                <w:sz w:val="18"/>
                <w:szCs w:val="18"/>
              </w:rPr>
              <w:tab/>
              <w:t>22/1436r4</w:t>
            </w:r>
            <w:r w:rsidR="00F86078" w:rsidRPr="00921FF4">
              <w:rPr>
                <w:rFonts w:ascii="Times New Roman" w:hAnsi="Times New Roman" w:cs="Times New Roman"/>
                <w:bCs/>
                <w:color w:val="7030A0"/>
                <w:sz w:val="18"/>
                <w:szCs w:val="18"/>
              </w:rPr>
              <w:t xml:space="preserve"> </w:t>
            </w:r>
          </w:p>
          <w:p w14:paraId="548A2C40" w14:textId="77777777" w:rsidR="00F86078" w:rsidRPr="00921FF4" w:rsidRDefault="00F86078" w:rsidP="00F86078">
            <w:pPr>
              <w:suppressAutoHyphens/>
              <w:spacing w:after="0"/>
              <w:rPr>
                <w:rFonts w:ascii="Times New Roman" w:hAnsi="Times New Roman" w:cs="Times New Roman"/>
                <w:bCs/>
                <w:color w:val="7030A0"/>
                <w:sz w:val="18"/>
                <w:szCs w:val="18"/>
              </w:rPr>
            </w:pPr>
            <w:r w:rsidRPr="00921FF4">
              <w:rPr>
                <w:rFonts w:ascii="Times New Roman" w:hAnsi="Times New Roman" w:cs="Times New Roman"/>
                <w:bCs/>
                <w:color w:val="7030A0"/>
                <w:sz w:val="18"/>
                <w:szCs w:val="18"/>
              </w:rPr>
              <w:t>Notes from Discussion:</w:t>
            </w:r>
          </w:p>
          <w:p w14:paraId="53D07674" w14:textId="77777777" w:rsidR="00F86078" w:rsidRPr="00921FF4" w:rsidRDefault="00F86078" w:rsidP="00F86078">
            <w:pPr>
              <w:suppressAutoHyphens/>
              <w:spacing w:after="0"/>
              <w:rPr>
                <w:rFonts w:ascii="Times New Roman" w:hAnsi="Times New Roman" w:cs="Times New Roman"/>
                <w:bCs/>
                <w:color w:val="7030A0"/>
                <w:sz w:val="18"/>
                <w:szCs w:val="18"/>
              </w:rPr>
            </w:pPr>
            <w:r w:rsidRPr="00921FF4">
              <w:rPr>
                <w:rFonts w:ascii="Times New Roman" w:hAnsi="Times New Roman" w:cs="Times New Roman"/>
                <w:bCs/>
                <w:color w:val="7030A0"/>
                <w:sz w:val="18"/>
                <w:szCs w:val="18"/>
              </w:rPr>
              <w:t>&lt;&gt;</w:t>
            </w:r>
          </w:p>
          <w:p w14:paraId="618BEE47" w14:textId="7F5D2CDC" w:rsidR="001C05BA" w:rsidRPr="00921FF4" w:rsidRDefault="001C05BA" w:rsidP="001C05BA">
            <w:pPr>
              <w:suppressAutoHyphens/>
              <w:spacing w:after="0"/>
              <w:rPr>
                <w:rFonts w:ascii="Times New Roman" w:hAnsi="Times New Roman" w:cs="Times New Roman"/>
                <w:bCs/>
                <w:color w:val="7030A0"/>
                <w:sz w:val="18"/>
                <w:szCs w:val="18"/>
              </w:rPr>
            </w:pPr>
          </w:p>
        </w:tc>
      </w:tr>
      <w:tr w:rsidR="001C05BA" w:rsidRPr="008B0293" w14:paraId="10F65F04" w14:textId="77777777" w:rsidTr="00221221">
        <w:trPr>
          <w:trHeight w:val="220"/>
          <w:jc w:val="center"/>
        </w:trPr>
        <w:tc>
          <w:tcPr>
            <w:tcW w:w="715" w:type="dxa"/>
            <w:shd w:val="clear" w:color="auto" w:fill="auto"/>
            <w:noWrap/>
          </w:tcPr>
          <w:p w14:paraId="15871C6E" w14:textId="5FD01D4F" w:rsidR="001C05BA" w:rsidRPr="00AC28C1" w:rsidRDefault="001C05BA" w:rsidP="001C05BA">
            <w:pPr>
              <w:suppressAutoHyphens/>
              <w:spacing w:after="0"/>
              <w:rPr>
                <w:rFonts w:ascii="Times New Roman" w:hAnsi="Times New Roman" w:cs="Times New Roman"/>
                <w:color w:val="7030A0"/>
                <w:sz w:val="18"/>
                <w:szCs w:val="18"/>
              </w:rPr>
            </w:pPr>
            <w:r w:rsidRPr="00AC28C1">
              <w:rPr>
                <w:rFonts w:ascii="Times New Roman" w:hAnsi="Times New Roman" w:cs="Times New Roman"/>
                <w:color w:val="7030A0"/>
                <w:sz w:val="18"/>
                <w:szCs w:val="18"/>
              </w:rPr>
              <w:lastRenderedPageBreak/>
              <w:t>13246</w:t>
            </w:r>
          </w:p>
        </w:tc>
        <w:tc>
          <w:tcPr>
            <w:tcW w:w="990" w:type="dxa"/>
          </w:tcPr>
          <w:p w14:paraId="7B5A69E5" w14:textId="4E0151D1" w:rsidR="001C05BA" w:rsidRPr="00AC28C1" w:rsidRDefault="001C05BA" w:rsidP="001C05BA">
            <w:pPr>
              <w:suppressAutoHyphens/>
              <w:spacing w:after="0"/>
              <w:rPr>
                <w:rFonts w:ascii="Times New Roman" w:hAnsi="Times New Roman" w:cs="Times New Roman"/>
                <w:color w:val="7030A0"/>
                <w:sz w:val="18"/>
                <w:szCs w:val="18"/>
              </w:rPr>
            </w:pPr>
            <w:r w:rsidRPr="00AC28C1">
              <w:rPr>
                <w:rFonts w:ascii="Times New Roman" w:hAnsi="Times New Roman" w:cs="Times New Roman"/>
                <w:color w:val="7030A0"/>
                <w:sz w:val="18"/>
                <w:szCs w:val="18"/>
              </w:rPr>
              <w:t>Binita Gupta</w:t>
            </w:r>
          </w:p>
        </w:tc>
        <w:tc>
          <w:tcPr>
            <w:tcW w:w="900" w:type="dxa"/>
            <w:shd w:val="clear" w:color="auto" w:fill="auto"/>
            <w:noWrap/>
          </w:tcPr>
          <w:p w14:paraId="569D7066" w14:textId="26C45296" w:rsidR="001C05BA" w:rsidRPr="00AC28C1" w:rsidRDefault="001C05BA" w:rsidP="001C05BA">
            <w:pPr>
              <w:suppressAutoHyphens/>
              <w:spacing w:after="0"/>
              <w:rPr>
                <w:rFonts w:ascii="Times New Roman" w:hAnsi="Times New Roman" w:cs="Times New Roman"/>
                <w:color w:val="7030A0"/>
                <w:sz w:val="18"/>
                <w:szCs w:val="18"/>
              </w:rPr>
            </w:pPr>
            <w:r w:rsidRPr="00AC28C1">
              <w:rPr>
                <w:rFonts w:ascii="Times New Roman" w:hAnsi="Times New Roman" w:cs="Times New Roman"/>
                <w:color w:val="7030A0"/>
                <w:sz w:val="18"/>
                <w:szCs w:val="18"/>
              </w:rPr>
              <w:t>9.4.2.316</w:t>
            </w:r>
          </w:p>
        </w:tc>
        <w:tc>
          <w:tcPr>
            <w:tcW w:w="720" w:type="dxa"/>
          </w:tcPr>
          <w:p w14:paraId="70EDDCC8" w14:textId="54A113C4" w:rsidR="001C05BA" w:rsidRPr="00AC28C1" w:rsidRDefault="001C05BA" w:rsidP="001C05BA">
            <w:pPr>
              <w:suppressAutoHyphens/>
              <w:spacing w:after="0"/>
              <w:rPr>
                <w:rFonts w:ascii="Times New Roman" w:hAnsi="Times New Roman" w:cs="Times New Roman"/>
                <w:color w:val="7030A0"/>
                <w:sz w:val="18"/>
                <w:szCs w:val="18"/>
              </w:rPr>
            </w:pPr>
            <w:r w:rsidRPr="00AC28C1">
              <w:rPr>
                <w:rFonts w:ascii="Times New Roman" w:hAnsi="Times New Roman" w:cs="Times New Roman"/>
                <w:color w:val="7030A0"/>
                <w:sz w:val="18"/>
                <w:szCs w:val="18"/>
              </w:rPr>
              <w:t>254.28</w:t>
            </w:r>
          </w:p>
        </w:tc>
        <w:tc>
          <w:tcPr>
            <w:tcW w:w="2520" w:type="dxa"/>
            <w:shd w:val="clear" w:color="auto" w:fill="auto"/>
            <w:noWrap/>
          </w:tcPr>
          <w:p w14:paraId="703BDBCA" w14:textId="428026C9" w:rsidR="001C05BA" w:rsidRPr="00AC28C1" w:rsidRDefault="001C05BA" w:rsidP="001C05BA">
            <w:pPr>
              <w:suppressAutoHyphens/>
              <w:spacing w:after="0"/>
              <w:rPr>
                <w:rFonts w:ascii="Times New Roman" w:hAnsi="Times New Roman" w:cs="Times New Roman"/>
                <w:color w:val="7030A0"/>
                <w:sz w:val="18"/>
                <w:szCs w:val="18"/>
              </w:rPr>
            </w:pPr>
            <w:r w:rsidRPr="00AC28C1">
              <w:rPr>
                <w:rFonts w:ascii="Times New Roman" w:hAnsi="Times New Roman" w:cs="Times New Roman"/>
                <w:color w:val="7030A0"/>
                <w:sz w:val="18"/>
                <w:szCs w:val="18"/>
              </w:rPr>
              <w:t>Need to clarify what is the expectation for the MSDU Delivery ratio, when the Delay Bound parameter is not specified.</w:t>
            </w:r>
          </w:p>
        </w:tc>
        <w:tc>
          <w:tcPr>
            <w:tcW w:w="2340" w:type="dxa"/>
            <w:shd w:val="clear" w:color="auto" w:fill="auto"/>
            <w:noWrap/>
          </w:tcPr>
          <w:p w14:paraId="436BCD64" w14:textId="495CCC07" w:rsidR="001C05BA" w:rsidRPr="00AC28C1" w:rsidRDefault="001C05BA" w:rsidP="001C05BA">
            <w:pPr>
              <w:suppressAutoHyphens/>
              <w:spacing w:after="0"/>
              <w:rPr>
                <w:rFonts w:ascii="Times New Roman" w:hAnsi="Times New Roman" w:cs="Times New Roman"/>
                <w:color w:val="7030A0"/>
                <w:sz w:val="18"/>
                <w:szCs w:val="18"/>
              </w:rPr>
            </w:pPr>
            <w:r w:rsidRPr="00AC28C1">
              <w:rPr>
                <w:rFonts w:ascii="Times New Roman" w:hAnsi="Times New Roman" w:cs="Times New Roman"/>
                <w:color w:val="7030A0"/>
                <w:sz w:val="18"/>
                <w:szCs w:val="18"/>
              </w:rPr>
              <w:t>As in comment</w:t>
            </w:r>
          </w:p>
        </w:tc>
        <w:tc>
          <w:tcPr>
            <w:tcW w:w="3150" w:type="dxa"/>
            <w:shd w:val="clear" w:color="auto" w:fill="auto"/>
          </w:tcPr>
          <w:p w14:paraId="5AEDF2B2" w14:textId="3A6ECBAD" w:rsidR="00547F7B" w:rsidRPr="00AC28C1" w:rsidRDefault="00547F7B" w:rsidP="00547F7B">
            <w:pPr>
              <w:suppressAutoHyphens/>
              <w:spacing w:after="0"/>
              <w:rPr>
                <w:ins w:id="1428" w:author="Alfred Aster" w:date="2022-10-18T10:02:00Z"/>
                <w:rFonts w:ascii="Times New Roman" w:hAnsi="Times New Roman" w:cs="Times New Roman"/>
                <w:bCs/>
                <w:color w:val="7030A0"/>
                <w:sz w:val="18"/>
                <w:szCs w:val="18"/>
              </w:rPr>
            </w:pPr>
            <w:ins w:id="1429" w:author="Alfred Aster" w:date="2022-10-18T10:02:00Z">
              <w:r w:rsidRPr="00AC28C1">
                <w:rPr>
                  <w:rFonts w:ascii="Times New Roman" w:hAnsi="Times New Roman" w:cs="Times New Roman"/>
                  <w:bCs/>
                  <w:color w:val="7030A0"/>
                  <w:sz w:val="18"/>
                  <w:szCs w:val="18"/>
                </w:rPr>
                <w:t>Pending SP: Majority Support</w:t>
              </w:r>
            </w:ins>
            <w:ins w:id="1430" w:author="Alfred Aster" w:date="2022-10-19T11:22:00Z">
              <w:r w:rsidR="006D14D4" w:rsidRPr="00AC28C1">
                <w:rPr>
                  <w:rFonts w:ascii="Times New Roman" w:hAnsi="Times New Roman" w:cs="Times New Roman"/>
                  <w:bCs/>
                  <w:color w:val="7030A0"/>
                  <w:sz w:val="18"/>
                  <w:szCs w:val="18"/>
                </w:rPr>
                <w:t>. Done</w:t>
              </w:r>
              <w:r w:rsidR="00AC28C1" w:rsidRPr="00AC28C1">
                <w:rPr>
                  <w:rFonts w:ascii="Times New Roman" w:hAnsi="Times New Roman" w:cs="Times New Roman"/>
                  <w:bCs/>
                  <w:color w:val="7030A0"/>
                  <w:sz w:val="18"/>
                  <w:szCs w:val="18"/>
                </w:rPr>
                <w:t>.</w:t>
              </w:r>
            </w:ins>
          </w:p>
          <w:p w14:paraId="77DD5154" w14:textId="77777777" w:rsidR="00547F7B" w:rsidRPr="00AC28C1" w:rsidRDefault="00547F7B" w:rsidP="00C85DD2">
            <w:pPr>
              <w:suppressAutoHyphens/>
              <w:spacing w:after="0"/>
              <w:rPr>
                <w:ins w:id="1431" w:author="Alfred Aster" w:date="2022-10-18T10:02:00Z"/>
                <w:rFonts w:ascii="Times New Roman" w:hAnsi="Times New Roman" w:cs="Times New Roman"/>
                <w:bCs/>
                <w:color w:val="7030A0"/>
                <w:sz w:val="18"/>
                <w:szCs w:val="18"/>
              </w:rPr>
            </w:pPr>
          </w:p>
          <w:p w14:paraId="50A994A5" w14:textId="42CC595B" w:rsidR="00C85DD2" w:rsidRPr="00AC28C1" w:rsidRDefault="00C85DD2" w:rsidP="00C85DD2">
            <w:pPr>
              <w:suppressAutoHyphens/>
              <w:spacing w:after="0"/>
              <w:rPr>
                <w:rFonts w:ascii="Times New Roman" w:hAnsi="Times New Roman" w:cs="Times New Roman"/>
                <w:bCs/>
                <w:color w:val="7030A0"/>
                <w:sz w:val="18"/>
                <w:szCs w:val="18"/>
              </w:rPr>
            </w:pPr>
            <w:r w:rsidRPr="00AC28C1">
              <w:rPr>
                <w:rFonts w:ascii="Times New Roman" w:hAnsi="Times New Roman" w:cs="Times New Roman"/>
                <w:bCs/>
                <w:color w:val="7030A0"/>
                <w:sz w:val="18"/>
                <w:szCs w:val="18"/>
              </w:rPr>
              <w:t>Reject</w:t>
            </w:r>
            <w:del w:id="1432" w:author="Alfred Aster" w:date="2022-10-20T14:58:00Z">
              <w:r w:rsidRPr="00AC28C1" w:rsidDel="004F3BCE">
                <w:rPr>
                  <w:rFonts w:ascii="Times New Roman" w:hAnsi="Times New Roman" w:cs="Times New Roman"/>
                  <w:bCs/>
                  <w:color w:val="7030A0"/>
                  <w:sz w:val="18"/>
                  <w:szCs w:val="18"/>
                </w:rPr>
                <w:delText>ed</w:delText>
              </w:r>
            </w:del>
            <w:ins w:id="1433" w:author="Alfred Aster" w:date="2022-10-20T14:58:00Z">
              <w:r w:rsidR="004F3BCE">
                <w:rPr>
                  <w:rFonts w:ascii="Times New Roman" w:hAnsi="Times New Roman" w:cs="Times New Roman"/>
                  <w:bCs/>
                  <w:color w:val="7030A0"/>
                  <w:sz w:val="18"/>
                  <w:szCs w:val="18"/>
                </w:rPr>
                <w:t>–</w:t>
              </w:r>
            </w:ins>
            <w:r w:rsidRPr="00AC28C1">
              <w:rPr>
                <w:rFonts w:ascii="Times New Roman" w:hAnsi="Times New Roman" w:cs="Times New Roman"/>
                <w:bCs/>
                <w:color w:val="7030A0"/>
                <w:sz w:val="18"/>
                <w:szCs w:val="18"/>
              </w:rPr>
              <w:t xml:space="preserve"> -- A proposed resolution for “this CID” was discussed as part of the comment resolutions in “document”, however the group could not reach consensus on a proposed change that would resolve the comment.</w:t>
            </w:r>
          </w:p>
          <w:p w14:paraId="6290B230" w14:textId="45D9066B" w:rsidR="001C05BA" w:rsidRPr="00AC28C1" w:rsidRDefault="001C05BA" w:rsidP="001C05BA">
            <w:pPr>
              <w:suppressAutoHyphens/>
              <w:spacing w:after="0"/>
              <w:rPr>
                <w:rFonts w:ascii="Times New Roman" w:hAnsi="Times New Roman" w:cs="Times New Roman"/>
                <w:color w:val="7030A0"/>
                <w:sz w:val="18"/>
                <w:szCs w:val="18"/>
              </w:rPr>
            </w:pPr>
            <w:r w:rsidRPr="00AC28C1">
              <w:rPr>
                <w:rFonts w:ascii="Times New Roman" w:hAnsi="Times New Roman" w:cs="Times New Roman"/>
                <w:color w:val="7030A0"/>
                <w:sz w:val="18"/>
                <w:szCs w:val="18"/>
              </w:rPr>
              <w:br/>
              <w:t>This CID is discussed on September 15, 2022, but no straw poll is conducted yet.</w:t>
            </w:r>
          </w:p>
          <w:p w14:paraId="31D80672" w14:textId="77777777" w:rsidR="00B45EC9" w:rsidRPr="00AC28C1" w:rsidRDefault="00B45EC9" w:rsidP="001C05BA">
            <w:pPr>
              <w:suppressAutoHyphens/>
              <w:spacing w:after="0"/>
              <w:rPr>
                <w:rFonts w:ascii="Times New Roman" w:hAnsi="Times New Roman" w:cs="Times New Roman"/>
                <w:color w:val="7030A0"/>
                <w:sz w:val="18"/>
                <w:szCs w:val="18"/>
              </w:rPr>
            </w:pPr>
          </w:p>
          <w:p w14:paraId="409A0372" w14:textId="77777777" w:rsidR="00F86078" w:rsidRPr="00AC28C1" w:rsidRDefault="008A655C" w:rsidP="00F86078">
            <w:pPr>
              <w:suppressAutoHyphens/>
              <w:spacing w:after="0"/>
              <w:rPr>
                <w:rFonts w:ascii="Times New Roman" w:hAnsi="Times New Roman" w:cs="Times New Roman"/>
                <w:bCs/>
                <w:color w:val="7030A0"/>
                <w:sz w:val="18"/>
                <w:szCs w:val="18"/>
              </w:rPr>
            </w:pPr>
            <w:r w:rsidRPr="00AC28C1">
              <w:rPr>
                <w:rFonts w:ascii="Times New Roman" w:hAnsi="Times New Roman" w:cs="Times New Roman"/>
                <w:bCs/>
                <w:color w:val="7030A0"/>
                <w:sz w:val="18"/>
                <w:szCs w:val="18"/>
              </w:rPr>
              <w:t>Duncan Ho</w:t>
            </w:r>
            <w:r w:rsidRPr="00AC28C1">
              <w:rPr>
                <w:rFonts w:ascii="Times New Roman" w:hAnsi="Times New Roman" w:cs="Times New Roman"/>
                <w:bCs/>
                <w:color w:val="7030A0"/>
                <w:sz w:val="18"/>
                <w:szCs w:val="18"/>
              </w:rPr>
              <w:tab/>
              <w:t>22/1436r4</w:t>
            </w:r>
            <w:r w:rsidR="00F86078" w:rsidRPr="00AC28C1">
              <w:rPr>
                <w:rFonts w:ascii="Times New Roman" w:hAnsi="Times New Roman" w:cs="Times New Roman"/>
                <w:bCs/>
                <w:color w:val="7030A0"/>
                <w:sz w:val="18"/>
                <w:szCs w:val="18"/>
              </w:rPr>
              <w:t xml:space="preserve"> </w:t>
            </w:r>
          </w:p>
          <w:p w14:paraId="6F831636" w14:textId="77777777" w:rsidR="00F86078" w:rsidRPr="00AC28C1" w:rsidRDefault="00F86078" w:rsidP="00F86078">
            <w:pPr>
              <w:suppressAutoHyphens/>
              <w:spacing w:after="0"/>
              <w:rPr>
                <w:rFonts w:ascii="Times New Roman" w:hAnsi="Times New Roman" w:cs="Times New Roman"/>
                <w:bCs/>
                <w:color w:val="7030A0"/>
                <w:sz w:val="18"/>
                <w:szCs w:val="18"/>
              </w:rPr>
            </w:pPr>
            <w:r w:rsidRPr="00AC28C1">
              <w:rPr>
                <w:rFonts w:ascii="Times New Roman" w:hAnsi="Times New Roman" w:cs="Times New Roman"/>
                <w:bCs/>
                <w:color w:val="7030A0"/>
                <w:sz w:val="18"/>
                <w:szCs w:val="18"/>
              </w:rPr>
              <w:t>Notes from Discussion:</w:t>
            </w:r>
          </w:p>
          <w:p w14:paraId="12F801BE" w14:textId="77777777" w:rsidR="00F86078" w:rsidRPr="00AC28C1" w:rsidRDefault="00F86078" w:rsidP="00F86078">
            <w:pPr>
              <w:suppressAutoHyphens/>
              <w:spacing w:after="0"/>
              <w:rPr>
                <w:rFonts w:ascii="Times New Roman" w:hAnsi="Times New Roman" w:cs="Times New Roman"/>
                <w:bCs/>
                <w:color w:val="7030A0"/>
                <w:sz w:val="18"/>
                <w:szCs w:val="18"/>
              </w:rPr>
            </w:pPr>
            <w:r w:rsidRPr="00AC28C1">
              <w:rPr>
                <w:rFonts w:ascii="Times New Roman" w:hAnsi="Times New Roman" w:cs="Times New Roman"/>
                <w:bCs/>
                <w:color w:val="7030A0"/>
                <w:sz w:val="18"/>
                <w:szCs w:val="18"/>
              </w:rPr>
              <w:t>&lt;&gt;</w:t>
            </w:r>
          </w:p>
          <w:p w14:paraId="19B35CA8" w14:textId="4F678DB2" w:rsidR="008A655C" w:rsidRPr="00AC28C1" w:rsidRDefault="008A655C" w:rsidP="001C05BA">
            <w:pPr>
              <w:suppressAutoHyphens/>
              <w:spacing w:after="0"/>
              <w:rPr>
                <w:rFonts w:ascii="Times New Roman" w:hAnsi="Times New Roman" w:cs="Times New Roman"/>
                <w:bCs/>
                <w:color w:val="7030A0"/>
                <w:sz w:val="18"/>
                <w:szCs w:val="18"/>
              </w:rPr>
            </w:pPr>
          </w:p>
        </w:tc>
      </w:tr>
      <w:tr w:rsidR="001C05BA" w:rsidRPr="008B0293" w14:paraId="28693297" w14:textId="77777777" w:rsidTr="00221221">
        <w:trPr>
          <w:trHeight w:val="220"/>
          <w:jc w:val="center"/>
        </w:trPr>
        <w:tc>
          <w:tcPr>
            <w:tcW w:w="715" w:type="dxa"/>
            <w:shd w:val="clear" w:color="auto" w:fill="auto"/>
            <w:noWrap/>
          </w:tcPr>
          <w:p w14:paraId="56A7E8F4" w14:textId="23AC8AE8" w:rsidR="001C05BA" w:rsidRPr="00FF2DA8" w:rsidRDefault="001C05BA" w:rsidP="001C05BA">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13249</w:t>
            </w:r>
          </w:p>
        </w:tc>
        <w:tc>
          <w:tcPr>
            <w:tcW w:w="990" w:type="dxa"/>
          </w:tcPr>
          <w:p w14:paraId="02A0C3F1" w14:textId="2D59A0CD" w:rsidR="001C05BA" w:rsidRPr="00FF2DA8" w:rsidRDefault="001C05BA" w:rsidP="001C05BA">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Binita Gupta</w:t>
            </w:r>
          </w:p>
        </w:tc>
        <w:tc>
          <w:tcPr>
            <w:tcW w:w="900" w:type="dxa"/>
            <w:shd w:val="clear" w:color="auto" w:fill="auto"/>
            <w:noWrap/>
          </w:tcPr>
          <w:p w14:paraId="6C89AC38" w14:textId="080C0EAD" w:rsidR="001C05BA" w:rsidRPr="00FF2DA8" w:rsidRDefault="001C05BA" w:rsidP="001C05BA">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35.3.22</w:t>
            </w:r>
          </w:p>
        </w:tc>
        <w:tc>
          <w:tcPr>
            <w:tcW w:w="720" w:type="dxa"/>
          </w:tcPr>
          <w:p w14:paraId="78A0DEF9" w14:textId="519BA610" w:rsidR="001C05BA" w:rsidRPr="00FF2DA8" w:rsidRDefault="001C05BA" w:rsidP="001C05BA">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478.26</w:t>
            </w:r>
          </w:p>
        </w:tc>
        <w:tc>
          <w:tcPr>
            <w:tcW w:w="2520" w:type="dxa"/>
            <w:shd w:val="clear" w:color="auto" w:fill="auto"/>
            <w:noWrap/>
          </w:tcPr>
          <w:p w14:paraId="4E96E653" w14:textId="5B3E9BE3" w:rsidR="001C05BA" w:rsidRPr="00FF2DA8" w:rsidRDefault="001C05BA" w:rsidP="001C05BA">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 xml:space="preserve">This req is applicable for TWT scheduled STA or TWT requesting STA, not for </w:t>
            </w:r>
            <w:proofErr w:type="spellStart"/>
            <w:r w:rsidRPr="00FF2DA8">
              <w:rPr>
                <w:rFonts w:ascii="Times New Roman" w:hAnsi="Times New Roman" w:cs="Times New Roman"/>
                <w:sz w:val="18"/>
                <w:szCs w:val="18"/>
              </w:rPr>
              <w:t>rTWT</w:t>
            </w:r>
            <w:proofErr w:type="spellEnd"/>
            <w:r w:rsidRPr="00FF2DA8">
              <w:rPr>
                <w:rFonts w:ascii="Times New Roman" w:hAnsi="Times New Roman" w:cs="Times New Roman"/>
                <w:sz w:val="18"/>
                <w:szCs w:val="18"/>
              </w:rPr>
              <w:t xml:space="preserve"> scheduled STA. Hence the text needs to be updates to remove the TID reference, since TIDs are specified only for the </w:t>
            </w:r>
            <w:proofErr w:type="spellStart"/>
            <w:r w:rsidRPr="00FF2DA8">
              <w:rPr>
                <w:rFonts w:ascii="Times New Roman" w:hAnsi="Times New Roman" w:cs="Times New Roman"/>
                <w:sz w:val="18"/>
                <w:szCs w:val="18"/>
              </w:rPr>
              <w:t>rTWT</w:t>
            </w:r>
            <w:proofErr w:type="spellEnd"/>
            <w:r w:rsidRPr="00FF2DA8">
              <w:rPr>
                <w:rFonts w:ascii="Times New Roman" w:hAnsi="Times New Roman" w:cs="Times New Roman"/>
                <w:sz w:val="18"/>
                <w:szCs w:val="18"/>
              </w:rPr>
              <w:t xml:space="preserve"> setup.</w:t>
            </w:r>
          </w:p>
        </w:tc>
        <w:tc>
          <w:tcPr>
            <w:tcW w:w="2340" w:type="dxa"/>
            <w:shd w:val="clear" w:color="auto" w:fill="auto"/>
            <w:noWrap/>
          </w:tcPr>
          <w:p w14:paraId="0E0EDF56" w14:textId="0BEF38C5" w:rsidR="001C05BA" w:rsidRPr="00FF2DA8" w:rsidRDefault="001C05BA" w:rsidP="001C05BA">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As in comment</w:t>
            </w:r>
          </w:p>
        </w:tc>
        <w:tc>
          <w:tcPr>
            <w:tcW w:w="3150" w:type="dxa"/>
            <w:shd w:val="clear" w:color="auto" w:fill="auto"/>
          </w:tcPr>
          <w:p w14:paraId="7FE6DB7F" w14:textId="177D2BD4" w:rsidR="00C85DD2" w:rsidRDefault="00C85DD2" w:rsidP="00C85DD2">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w:t>
            </w:r>
            <w:del w:id="1434" w:author="Alfred Aster" w:date="2022-10-20T14:58:00Z">
              <w:r w:rsidDel="004F3BCE">
                <w:rPr>
                  <w:rFonts w:ascii="Times New Roman" w:hAnsi="Times New Roman" w:cs="Times New Roman"/>
                  <w:bCs/>
                  <w:sz w:val="18"/>
                  <w:szCs w:val="18"/>
                </w:rPr>
                <w:delText>ed</w:delText>
              </w:r>
            </w:del>
            <w:ins w:id="1435"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comment resolutions in “document”, however the group could not reach consensus on a proposed change that would resolve the comment.</w:t>
            </w:r>
          </w:p>
          <w:p w14:paraId="73DC5B52" w14:textId="255AFA78" w:rsidR="008A655C" w:rsidRPr="00FF2DA8" w:rsidRDefault="001C05BA" w:rsidP="001C05BA">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9, 2022, but no straw poll is conducted yet.</w:t>
            </w:r>
            <w:r w:rsidRPr="00FF2DA8">
              <w:rPr>
                <w:rFonts w:ascii="Times New Roman" w:hAnsi="Times New Roman" w:cs="Times New Roman"/>
                <w:sz w:val="18"/>
                <w:szCs w:val="18"/>
              </w:rPr>
              <w:br/>
            </w:r>
          </w:p>
          <w:p w14:paraId="488E9BAC" w14:textId="77777777" w:rsidR="00F86078" w:rsidRDefault="008A655C"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Dibakar Das</w:t>
            </w:r>
            <w:r w:rsidRPr="00FF2DA8">
              <w:rPr>
                <w:rFonts w:ascii="Times New Roman" w:hAnsi="Times New Roman" w:cs="Times New Roman"/>
                <w:bCs/>
                <w:sz w:val="18"/>
                <w:szCs w:val="18"/>
              </w:rPr>
              <w:tab/>
              <w:t>22/1187r1</w:t>
            </w:r>
            <w:r w:rsidR="00F86078">
              <w:rPr>
                <w:rFonts w:ascii="Times New Roman" w:hAnsi="Times New Roman" w:cs="Times New Roman"/>
                <w:bCs/>
                <w:sz w:val="18"/>
                <w:szCs w:val="18"/>
              </w:rPr>
              <w:t xml:space="preserve"> </w:t>
            </w:r>
          </w:p>
          <w:p w14:paraId="21F6EA9B"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1892FCF9" w14:textId="7157A80C" w:rsidR="00F86078" w:rsidRPr="008A7AF3" w:rsidRDefault="00F86078" w:rsidP="00F86078">
            <w:pPr>
              <w:suppressAutoHyphens/>
              <w:spacing w:after="0"/>
              <w:rPr>
                <w:rFonts w:ascii="Times New Roman" w:hAnsi="Times New Roman" w:cs="Times New Roman"/>
                <w:bCs/>
                <w:color w:val="00B050"/>
                <w:sz w:val="18"/>
                <w:szCs w:val="18"/>
              </w:rPr>
            </w:pPr>
            <w:r w:rsidRPr="008A7AF3">
              <w:rPr>
                <w:rFonts w:ascii="Times New Roman" w:hAnsi="Times New Roman" w:cs="Times New Roman"/>
                <w:bCs/>
                <w:color w:val="00B050"/>
                <w:sz w:val="18"/>
                <w:szCs w:val="18"/>
              </w:rPr>
              <w:t>&lt;</w:t>
            </w:r>
            <w:r w:rsidR="00F41BD8" w:rsidRPr="008A7AF3">
              <w:rPr>
                <w:color w:val="00B050"/>
              </w:rPr>
              <w:t xml:space="preserve"> </w:t>
            </w:r>
            <w:r w:rsidR="00F41BD8" w:rsidRPr="008A7AF3">
              <w:rPr>
                <w:rFonts w:ascii="Times New Roman" w:hAnsi="Times New Roman" w:cs="Times New Roman"/>
                <w:bCs/>
                <w:color w:val="00B050"/>
                <w:sz w:val="18"/>
                <w:szCs w:val="18"/>
              </w:rPr>
              <w:t>The sentence is intended to refer to regular TWT operation which is not identified using any TID. However, removing the reference to this TID triggered a wider discussion about clarifying the meaning of the baseline text (i.e., how AP ensures its SI aligns with TWT wake intervals, whether QoS Characteristics need to be exchanged before TWT setup etc.) and different members have different opinion about it.</w:t>
            </w:r>
            <w:r w:rsidRPr="008A7AF3">
              <w:rPr>
                <w:rFonts w:ascii="Times New Roman" w:hAnsi="Times New Roman" w:cs="Times New Roman"/>
                <w:bCs/>
                <w:color w:val="00B050"/>
                <w:sz w:val="18"/>
                <w:szCs w:val="18"/>
              </w:rPr>
              <w:t>&gt;</w:t>
            </w:r>
          </w:p>
          <w:p w14:paraId="6B9AB045" w14:textId="59FFACEE" w:rsidR="008A655C" w:rsidRPr="00FF2DA8" w:rsidRDefault="008A655C" w:rsidP="001C05BA">
            <w:pPr>
              <w:suppressAutoHyphens/>
              <w:spacing w:after="0"/>
              <w:rPr>
                <w:rFonts w:ascii="Times New Roman" w:hAnsi="Times New Roman" w:cs="Times New Roman"/>
                <w:bCs/>
                <w:sz w:val="18"/>
                <w:szCs w:val="18"/>
              </w:rPr>
            </w:pPr>
          </w:p>
        </w:tc>
      </w:tr>
      <w:tr w:rsidR="001C05BA" w:rsidRPr="008B0293" w14:paraId="5BE892E9" w14:textId="77777777" w:rsidTr="00221221">
        <w:trPr>
          <w:trHeight w:val="220"/>
          <w:jc w:val="center"/>
        </w:trPr>
        <w:tc>
          <w:tcPr>
            <w:tcW w:w="715" w:type="dxa"/>
            <w:shd w:val="clear" w:color="auto" w:fill="auto"/>
            <w:noWrap/>
          </w:tcPr>
          <w:p w14:paraId="66C69781" w14:textId="627AACFD" w:rsidR="001C05BA" w:rsidRPr="009B69AF" w:rsidRDefault="001C05BA" w:rsidP="001C05BA">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13252</w:t>
            </w:r>
          </w:p>
        </w:tc>
        <w:tc>
          <w:tcPr>
            <w:tcW w:w="990" w:type="dxa"/>
          </w:tcPr>
          <w:p w14:paraId="6BAF2918" w14:textId="174B61EB" w:rsidR="001C05BA" w:rsidRPr="009B69AF" w:rsidRDefault="001C05BA" w:rsidP="001C05BA">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Binita Gupta</w:t>
            </w:r>
          </w:p>
        </w:tc>
        <w:tc>
          <w:tcPr>
            <w:tcW w:w="900" w:type="dxa"/>
            <w:shd w:val="clear" w:color="auto" w:fill="auto"/>
            <w:noWrap/>
          </w:tcPr>
          <w:p w14:paraId="39C879E0" w14:textId="7361A738" w:rsidR="001C05BA" w:rsidRPr="009B69AF" w:rsidRDefault="001C05BA" w:rsidP="001C05BA">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35.2.1.2</w:t>
            </w:r>
          </w:p>
        </w:tc>
        <w:tc>
          <w:tcPr>
            <w:tcW w:w="720" w:type="dxa"/>
          </w:tcPr>
          <w:p w14:paraId="5AF85F77" w14:textId="0458FE64" w:rsidR="001C05BA" w:rsidRPr="009B69AF" w:rsidRDefault="001C05BA" w:rsidP="001C05BA">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399.57</w:t>
            </w:r>
          </w:p>
        </w:tc>
        <w:tc>
          <w:tcPr>
            <w:tcW w:w="2520" w:type="dxa"/>
            <w:shd w:val="clear" w:color="auto" w:fill="auto"/>
            <w:noWrap/>
          </w:tcPr>
          <w:p w14:paraId="057330F3" w14:textId="6523FD4B" w:rsidR="001C05BA" w:rsidRPr="009B69AF" w:rsidRDefault="001C05BA" w:rsidP="001C05BA">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 xml:space="preserve">A non-AP EHT STA should be able to exchange both non-TB PPDUs and TB PPDUs with a peer STA on a p2p link during TXOP sharing for Triggered TXOP Sharing Mode 2 e.g.  when the STA acts as Mobile AP/Soft AP and sends a trigger </w:t>
            </w:r>
            <w:r w:rsidRPr="009B69AF">
              <w:rPr>
                <w:rFonts w:ascii="Times New Roman" w:hAnsi="Times New Roman" w:cs="Times New Roman"/>
                <w:strike/>
                <w:color w:val="FF0000"/>
                <w:sz w:val="18"/>
                <w:szCs w:val="18"/>
              </w:rPr>
              <w:lastRenderedPageBreak/>
              <w:t>to the p2p peer, it can exchange TB PPDUs with peer over the p2p link. Update the text throughout 35.2.1.2 to allow TB PDDU exchange over p2p link for Triggered TXOP Sharing Mode 2.</w:t>
            </w:r>
          </w:p>
        </w:tc>
        <w:tc>
          <w:tcPr>
            <w:tcW w:w="2340" w:type="dxa"/>
            <w:shd w:val="clear" w:color="auto" w:fill="auto"/>
            <w:noWrap/>
          </w:tcPr>
          <w:p w14:paraId="2F299027" w14:textId="30B92494" w:rsidR="001C05BA" w:rsidRPr="009B69AF" w:rsidRDefault="001C05BA" w:rsidP="001C05BA">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lastRenderedPageBreak/>
              <w:t>As in comment</w:t>
            </w:r>
          </w:p>
        </w:tc>
        <w:tc>
          <w:tcPr>
            <w:tcW w:w="3150" w:type="dxa"/>
            <w:shd w:val="clear" w:color="auto" w:fill="auto"/>
          </w:tcPr>
          <w:p w14:paraId="7682FB5F" w14:textId="77777777" w:rsidR="008E2015" w:rsidRPr="009B69AF" w:rsidRDefault="008E2015" w:rsidP="008E2015">
            <w:pPr>
              <w:suppressAutoHyphens/>
              <w:spacing w:after="0"/>
              <w:rPr>
                <w:ins w:id="1436" w:author="Alfred Aster" w:date="2022-10-18T10:32:00Z"/>
                <w:rFonts w:ascii="Times New Roman" w:hAnsi="Times New Roman" w:cs="Times New Roman"/>
                <w:bCs/>
                <w:strike/>
                <w:color w:val="FF0000"/>
                <w:sz w:val="18"/>
                <w:szCs w:val="18"/>
              </w:rPr>
            </w:pPr>
            <w:ins w:id="1437" w:author="Alfred Aster" w:date="2022-10-18T10:32:00Z">
              <w:r w:rsidRPr="009B69AF">
                <w:rPr>
                  <w:rFonts w:ascii="Times New Roman" w:hAnsi="Times New Roman" w:cs="Times New Roman"/>
                  <w:bCs/>
                  <w:strike/>
                  <w:color w:val="FF0000"/>
                  <w:sz w:val="18"/>
                  <w:szCs w:val="18"/>
                </w:rPr>
                <w:t>Pending SP</w:t>
              </w:r>
            </w:ins>
          </w:p>
          <w:p w14:paraId="19F2546A" w14:textId="77777777" w:rsidR="008E2015" w:rsidRPr="009B69AF" w:rsidRDefault="008E2015" w:rsidP="008E2015">
            <w:pPr>
              <w:suppressAutoHyphens/>
              <w:spacing w:after="0"/>
              <w:rPr>
                <w:ins w:id="1438" w:author="Alfred Aster" w:date="2022-10-18T10:32:00Z"/>
                <w:rFonts w:ascii="Times New Roman" w:hAnsi="Times New Roman" w:cs="Times New Roman"/>
                <w:bCs/>
                <w:strike/>
                <w:color w:val="FF0000"/>
                <w:sz w:val="18"/>
                <w:szCs w:val="18"/>
              </w:rPr>
            </w:pPr>
          </w:p>
          <w:p w14:paraId="76DB01FD" w14:textId="02B2B33C" w:rsidR="00C85DD2" w:rsidRPr="009B69AF" w:rsidRDefault="00C85DD2" w:rsidP="00C85DD2">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439" w:author="Alfred Aster" w:date="2022-10-20T14:58:00Z">
              <w:r w:rsidRPr="009B69AF" w:rsidDel="004F3BCE">
                <w:rPr>
                  <w:rFonts w:ascii="Times New Roman" w:hAnsi="Times New Roman" w:cs="Times New Roman"/>
                  <w:bCs/>
                  <w:strike/>
                  <w:color w:val="FF0000"/>
                  <w:sz w:val="18"/>
                  <w:szCs w:val="18"/>
                </w:rPr>
                <w:delText>ed</w:delText>
              </w:r>
            </w:del>
            <w:ins w:id="1440"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11601FC9" w14:textId="2FFF4729" w:rsidR="008A655C" w:rsidRPr="009B69AF" w:rsidRDefault="001C05BA" w:rsidP="001C05BA">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lastRenderedPageBreak/>
              <w:br/>
              <w:t>This CID is discussed on September 13, 2022, but no straw poll is conducted yet.</w:t>
            </w:r>
            <w:r w:rsidRPr="009B69AF">
              <w:rPr>
                <w:rFonts w:ascii="Times New Roman" w:hAnsi="Times New Roman" w:cs="Times New Roman"/>
                <w:strike/>
                <w:color w:val="FF0000"/>
                <w:sz w:val="18"/>
                <w:szCs w:val="18"/>
              </w:rPr>
              <w:br/>
            </w:r>
          </w:p>
          <w:p w14:paraId="3CBE2E1F" w14:textId="77777777" w:rsidR="00F86078" w:rsidRPr="009B69AF" w:rsidRDefault="008A655C"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Dibakar Das</w:t>
            </w:r>
            <w:r w:rsidRPr="009B69AF">
              <w:rPr>
                <w:rFonts w:ascii="Times New Roman" w:hAnsi="Times New Roman" w:cs="Times New Roman"/>
                <w:bCs/>
                <w:strike/>
                <w:color w:val="FF0000"/>
                <w:sz w:val="18"/>
                <w:szCs w:val="18"/>
              </w:rPr>
              <w:tab/>
              <w:t>22/1189r3</w:t>
            </w:r>
            <w:r w:rsidR="00F86078" w:rsidRPr="009B69AF">
              <w:rPr>
                <w:rFonts w:ascii="Times New Roman" w:hAnsi="Times New Roman" w:cs="Times New Roman"/>
                <w:bCs/>
                <w:strike/>
                <w:color w:val="FF0000"/>
                <w:sz w:val="18"/>
                <w:szCs w:val="18"/>
              </w:rPr>
              <w:t xml:space="preserve"> </w:t>
            </w:r>
          </w:p>
          <w:p w14:paraId="66FC377F"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74E9F3FA"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688BF2A5" w14:textId="4E41ACCA" w:rsidR="008A655C" w:rsidRPr="009B69AF" w:rsidRDefault="008A655C" w:rsidP="001C05BA">
            <w:pPr>
              <w:suppressAutoHyphens/>
              <w:spacing w:after="0"/>
              <w:rPr>
                <w:rFonts w:ascii="Times New Roman" w:hAnsi="Times New Roman" w:cs="Times New Roman"/>
                <w:bCs/>
                <w:strike/>
                <w:color w:val="FF0000"/>
                <w:sz w:val="18"/>
                <w:szCs w:val="18"/>
              </w:rPr>
            </w:pPr>
          </w:p>
        </w:tc>
      </w:tr>
      <w:tr w:rsidR="00DB6325" w:rsidRPr="008B0293" w14:paraId="318C1266" w14:textId="77777777" w:rsidTr="00221221">
        <w:trPr>
          <w:trHeight w:val="220"/>
          <w:jc w:val="center"/>
        </w:trPr>
        <w:tc>
          <w:tcPr>
            <w:tcW w:w="715" w:type="dxa"/>
            <w:shd w:val="clear" w:color="auto" w:fill="auto"/>
            <w:noWrap/>
          </w:tcPr>
          <w:p w14:paraId="0458CEDD" w14:textId="22D04F8B" w:rsidR="00DB6325" w:rsidRPr="00FF2DA8" w:rsidRDefault="00DB6325" w:rsidP="00DB632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lastRenderedPageBreak/>
              <w:t>13256</w:t>
            </w:r>
          </w:p>
        </w:tc>
        <w:tc>
          <w:tcPr>
            <w:tcW w:w="990" w:type="dxa"/>
          </w:tcPr>
          <w:p w14:paraId="5E049C12" w14:textId="2C884FF4" w:rsidR="00DB6325" w:rsidRPr="00FF2DA8" w:rsidRDefault="00DB6325" w:rsidP="00DB632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Binita Gupta</w:t>
            </w:r>
          </w:p>
        </w:tc>
        <w:tc>
          <w:tcPr>
            <w:tcW w:w="900" w:type="dxa"/>
            <w:shd w:val="clear" w:color="auto" w:fill="auto"/>
            <w:noWrap/>
          </w:tcPr>
          <w:p w14:paraId="71E449AF" w14:textId="1C903BCF" w:rsidR="00DB6325" w:rsidRPr="00FF2DA8" w:rsidRDefault="00DB6325" w:rsidP="00DB632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35.3.1</w:t>
            </w:r>
          </w:p>
        </w:tc>
        <w:tc>
          <w:tcPr>
            <w:tcW w:w="720" w:type="dxa"/>
          </w:tcPr>
          <w:p w14:paraId="5DEBB509" w14:textId="6453383B" w:rsidR="00DB6325" w:rsidRPr="00FF2DA8" w:rsidRDefault="00DB6325" w:rsidP="00DB632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405.34</w:t>
            </w:r>
          </w:p>
        </w:tc>
        <w:tc>
          <w:tcPr>
            <w:tcW w:w="2520" w:type="dxa"/>
            <w:shd w:val="clear" w:color="auto" w:fill="auto"/>
            <w:noWrap/>
          </w:tcPr>
          <w:p w14:paraId="368CFADA" w14:textId="737C0969" w:rsidR="00DB6325" w:rsidRPr="00FF2DA8" w:rsidRDefault="00DB6325" w:rsidP="00DB632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 xml:space="preserve">The </w:t>
            </w:r>
            <w:proofErr w:type="spellStart"/>
            <w:r w:rsidRPr="00FF2DA8">
              <w:rPr>
                <w:rFonts w:ascii="Times New Roman" w:hAnsi="Times New Roman" w:cs="Times New Roman"/>
                <w:sz w:val="18"/>
                <w:szCs w:val="18"/>
              </w:rPr>
              <w:t>r</w:t>
            </w:r>
            <w:del w:id="1441" w:author="Alfred Aster" w:date="2022-10-20T14:58:00Z">
              <w:r w:rsidRPr="00FF2DA8" w:rsidDel="004F3BCE">
                <w:rPr>
                  <w:rFonts w:ascii="Times New Roman" w:hAnsi="Times New Roman" w:cs="Times New Roman"/>
                  <w:sz w:val="18"/>
                  <w:szCs w:val="18"/>
                </w:rPr>
                <w:delText>e</w:delText>
              </w:r>
            </w:del>
            <w:ins w:id="1442" w:author="Alfred Aster" w:date="2022-10-20T14:58:00Z">
              <w:r w:rsidR="004F3BCE">
                <w:rPr>
                  <w:rFonts w:ascii="Times New Roman" w:hAnsi="Times New Roman" w:cs="Times New Roman"/>
                  <w:sz w:val="18"/>
                  <w:szCs w:val="18"/>
                </w:rPr>
                <w:t>“</w:t>
              </w:r>
            </w:ins>
            <w:r w:rsidRPr="00FF2DA8">
              <w:rPr>
                <w:rFonts w:ascii="Times New Roman" w:hAnsi="Times New Roman" w:cs="Times New Roman"/>
                <w:sz w:val="18"/>
                <w:szCs w:val="18"/>
              </w:rPr>
              <w:t>q</w:t>
            </w:r>
            <w:proofErr w:type="spellEnd"/>
            <w:r w:rsidRPr="00FF2DA8">
              <w:rPr>
                <w:rFonts w:ascii="Times New Roman" w:hAnsi="Times New Roman" w:cs="Times New Roman"/>
                <w:sz w:val="18"/>
                <w:szCs w:val="18"/>
              </w:rPr>
              <w:t xml:space="preserve"> "The MAC address of a non-AP EHT STA with dot11MultiLinkActivated set to false shall be set to the MLD</w:t>
            </w:r>
            <w:r w:rsidRPr="00FF2DA8">
              <w:rPr>
                <w:rFonts w:ascii="Times New Roman" w:hAnsi="Times New Roman" w:cs="Times New Roman"/>
                <w:sz w:val="18"/>
                <w:szCs w:val="18"/>
              </w:rPr>
              <w:br/>
              <w:t>MAC address of the non-AP MLD that the non-AP EHT STA is affiliated with when</w:t>
            </w:r>
            <w:r w:rsidRPr="00FF2DA8">
              <w:rPr>
                <w:rFonts w:ascii="Times New Roman" w:hAnsi="Times New Roman" w:cs="Times New Roman"/>
                <w:sz w:val="18"/>
                <w:szCs w:val="18"/>
              </w:rPr>
              <w:br/>
              <w:t xml:space="preserve">dot11MultiLinkActivated is set to </w:t>
            </w:r>
            <w:proofErr w:type="spellStart"/>
            <w:r w:rsidRPr="00FF2DA8">
              <w:rPr>
                <w:rFonts w:ascii="Times New Roman" w:hAnsi="Times New Roman" w:cs="Times New Roman"/>
                <w:sz w:val="18"/>
                <w:szCs w:val="18"/>
              </w:rPr>
              <w:t>tr</w:t>
            </w:r>
            <w:del w:id="1443" w:author="Alfred Aster" w:date="2022-10-20T14:58:00Z">
              <w:r w:rsidRPr="00FF2DA8" w:rsidDel="004F3BCE">
                <w:rPr>
                  <w:rFonts w:ascii="Times New Roman" w:hAnsi="Times New Roman" w:cs="Times New Roman"/>
                  <w:sz w:val="18"/>
                  <w:szCs w:val="18"/>
                </w:rPr>
                <w:delText>u</w:delText>
              </w:r>
            </w:del>
            <w:ins w:id="1444" w:author="Alfred Aster" w:date="2022-10-20T14:58:00Z">
              <w:r w:rsidR="004F3BCE">
                <w:rPr>
                  <w:rFonts w:ascii="Times New Roman" w:hAnsi="Times New Roman" w:cs="Times New Roman"/>
                  <w:sz w:val="18"/>
                  <w:szCs w:val="18"/>
                </w:rPr>
                <w:t>”</w:t>
              </w:r>
            </w:ins>
            <w:r w:rsidRPr="00FF2DA8">
              <w:rPr>
                <w:rFonts w:ascii="Times New Roman" w:hAnsi="Times New Roman" w:cs="Times New Roman"/>
                <w:sz w:val="18"/>
                <w:szCs w:val="18"/>
              </w:rPr>
              <w:t>e</w:t>
            </w:r>
            <w:proofErr w:type="spellEnd"/>
            <w:r w:rsidRPr="00FF2DA8">
              <w:rPr>
                <w:rFonts w:ascii="Times New Roman" w:hAnsi="Times New Roman" w:cs="Times New Roman"/>
                <w:sz w:val="18"/>
                <w:szCs w:val="18"/>
              </w:rPr>
              <w:t xml:space="preserve">." will require to reassign non-AP STA MAC address after the dot11MultiLinkActivated is set to false if the STA MAC address was set different than the MLD MAC address, as is allowed in the MLD architecture. Clarify why we need to enforce this requirement, if at all needed. </w:t>
            </w:r>
            <w:proofErr w:type="gramStart"/>
            <w:r w:rsidRPr="00FF2DA8">
              <w:rPr>
                <w:rFonts w:ascii="Times New Roman" w:hAnsi="Times New Roman" w:cs="Times New Roman"/>
                <w:sz w:val="18"/>
                <w:szCs w:val="18"/>
              </w:rPr>
              <w:t>Also</w:t>
            </w:r>
            <w:proofErr w:type="gramEnd"/>
            <w:r w:rsidRPr="00FF2DA8">
              <w:rPr>
                <w:rFonts w:ascii="Times New Roman" w:hAnsi="Times New Roman" w:cs="Times New Roman"/>
                <w:sz w:val="18"/>
                <w:szCs w:val="18"/>
              </w:rPr>
              <w:t xml:space="preserve"> if needed, clarify that this only applies to non-AP STA which had dot11MultiLinkActivated was set to true.</w:t>
            </w:r>
          </w:p>
        </w:tc>
        <w:tc>
          <w:tcPr>
            <w:tcW w:w="2340" w:type="dxa"/>
            <w:shd w:val="clear" w:color="auto" w:fill="auto"/>
            <w:noWrap/>
          </w:tcPr>
          <w:p w14:paraId="59805C34" w14:textId="2D45D68B" w:rsidR="00DB6325" w:rsidRPr="00FF2DA8" w:rsidRDefault="00DB6325" w:rsidP="00DB632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As in comment.</w:t>
            </w:r>
          </w:p>
        </w:tc>
        <w:tc>
          <w:tcPr>
            <w:tcW w:w="3150" w:type="dxa"/>
            <w:shd w:val="clear" w:color="auto" w:fill="auto"/>
          </w:tcPr>
          <w:p w14:paraId="4B0E5FF1" w14:textId="2B052CEA" w:rsidR="00C85DD2" w:rsidRDefault="00C85DD2" w:rsidP="00C85DD2">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w:t>
            </w:r>
            <w:del w:id="1445" w:author="Alfred Aster" w:date="2022-10-20T14:58:00Z">
              <w:r w:rsidDel="004F3BCE">
                <w:rPr>
                  <w:rFonts w:ascii="Times New Roman" w:hAnsi="Times New Roman" w:cs="Times New Roman"/>
                  <w:bCs/>
                  <w:sz w:val="18"/>
                  <w:szCs w:val="18"/>
                </w:rPr>
                <w:delText>ed</w:delText>
              </w:r>
            </w:del>
            <w:ins w:id="1446"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comment resolutions in “document”, however the group could not reach consensus on a proposed change that would resolve the comment.</w:t>
            </w:r>
          </w:p>
          <w:p w14:paraId="6918227A" w14:textId="0BBA0B87" w:rsidR="00DB6325" w:rsidRPr="00FF2DA8" w:rsidRDefault="00DB6325" w:rsidP="00DB632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7, 2022, but no straw poll is conducted yet.</w:t>
            </w:r>
            <w:r w:rsidRPr="00FF2DA8">
              <w:rPr>
                <w:rFonts w:ascii="Times New Roman" w:hAnsi="Times New Roman" w:cs="Times New Roman"/>
                <w:sz w:val="18"/>
                <w:szCs w:val="18"/>
              </w:rPr>
              <w:br/>
            </w:r>
          </w:p>
          <w:p w14:paraId="08B8350B" w14:textId="77777777" w:rsidR="00F86078" w:rsidRDefault="00DB6325"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Po-Kai Huang</w:t>
            </w:r>
            <w:r w:rsidRPr="00FF2DA8">
              <w:rPr>
                <w:rFonts w:ascii="Times New Roman" w:hAnsi="Times New Roman" w:cs="Times New Roman"/>
                <w:bCs/>
                <w:sz w:val="18"/>
                <w:szCs w:val="18"/>
              </w:rPr>
              <w:tab/>
              <w:t>22/1316r1</w:t>
            </w:r>
            <w:r w:rsidR="00F86078">
              <w:rPr>
                <w:rFonts w:ascii="Times New Roman" w:hAnsi="Times New Roman" w:cs="Times New Roman"/>
                <w:bCs/>
                <w:sz w:val="18"/>
                <w:szCs w:val="18"/>
              </w:rPr>
              <w:t xml:space="preserve"> </w:t>
            </w:r>
          </w:p>
          <w:p w14:paraId="1DD79CB9"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73A421BF"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2C5E1D05" w14:textId="7AAF9398" w:rsidR="00DB6325" w:rsidRPr="00FF2DA8" w:rsidRDefault="00DB6325" w:rsidP="00DB6325">
            <w:pPr>
              <w:suppressAutoHyphens/>
              <w:spacing w:after="0"/>
              <w:rPr>
                <w:rFonts w:ascii="Times New Roman" w:hAnsi="Times New Roman" w:cs="Times New Roman"/>
                <w:bCs/>
                <w:sz w:val="18"/>
                <w:szCs w:val="18"/>
              </w:rPr>
            </w:pPr>
          </w:p>
        </w:tc>
      </w:tr>
      <w:tr w:rsidR="00DB6325" w:rsidRPr="008B0293" w14:paraId="18B1E62D" w14:textId="77777777" w:rsidTr="00221221">
        <w:trPr>
          <w:trHeight w:val="220"/>
          <w:jc w:val="center"/>
        </w:trPr>
        <w:tc>
          <w:tcPr>
            <w:tcW w:w="715" w:type="dxa"/>
            <w:shd w:val="clear" w:color="auto" w:fill="auto"/>
            <w:noWrap/>
          </w:tcPr>
          <w:p w14:paraId="65AA94C4" w14:textId="04700FEC" w:rsidR="00DB6325" w:rsidRPr="009B69AF" w:rsidRDefault="00DB6325" w:rsidP="00DB6325">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13306</w:t>
            </w:r>
          </w:p>
        </w:tc>
        <w:tc>
          <w:tcPr>
            <w:tcW w:w="990" w:type="dxa"/>
          </w:tcPr>
          <w:p w14:paraId="5C1A0881" w14:textId="5A1F80C3" w:rsidR="00DB6325" w:rsidRPr="009B69AF" w:rsidRDefault="00DB6325" w:rsidP="00DB6325">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Muhammad Kumail Haider</w:t>
            </w:r>
          </w:p>
        </w:tc>
        <w:tc>
          <w:tcPr>
            <w:tcW w:w="900" w:type="dxa"/>
            <w:shd w:val="clear" w:color="auto" w:fill="auto"/>
            <w:noWrap/>
          </w:tcPr>
          <w:p w14:paraId="6DC52CE1" w14:textId="6B4466CA" w:rsidR="00DB6325" w:rsidRPr="009B69AF" w:rsidRDefault="00DB6325" w:rsidP="00DB6325">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35.9.2.2</w:t>
            </w:r>
          </w:p>
        </w:tc>
        <w:tc>
          <w:tcPr>
            <w:tcW w:w="720" w:type="dxa"/>
          </w:tcPr>
          <w:p w14:paraId="4057A2C8" w14:textId="3A283A7C" w:rsidR="00DB6325" w:rsidRPr="009B69AF" w:rsidRDefault="00DB6325" w:rsidP="00DB6325">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511.17</w:t>
            </w:r>
          </w:p>
        </w:tc>
        <w:tc>
          <w:tcPr>
            <w:tcW w:w="2520" w:type="dxa"/>
            <w:shd w:val="clear" w:color="auto" w:fill="auto"/>
            <w:noWrap/>
          </w:tcPr>
          <w:p w14:paraId="7D0CB3FC" w14:textId="009895A7" w:rsidR="00DB6325" w:rsidRPr="009B69AF" w:rsidRDefault="00DB6325" w:rsidP="00DB6325">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 xml:space="preserve">STAs should be able to use r-TWT operation to provide protection for latency sensitive traffic on their p2p links as well, as it aligns with 802.11be direction to expand support for low-latency traffic and support p2p link traffic. Support of a </w:t>
            </w:r>
            <w:del w:id="1447" w:author="Alfred Aster" w:date="2022-10-20T14:58:00Z">
              <w:r w:rsidRPr="009B69AF" w:rsidDel="004F3BCE">
                <w:rPr>
                  <w:rFonts w:ascii="Times New Roman" w:hAnsi="Times New Roman" w:cs="Times New Roman"/>
                  <w:strike/>
                  <w:color w:val="FF0000"/>
                  <w:sz w:val="18"/>
                  <w:szCs w:val="18"/>
                </w:rPr>
                <w:delText>S</w:delText>
              </w:r>
            </w:del>
            <w:ins w:id="1448"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TA's p2p traffic during r-TWT SPs should be expanded and necessary provisions made.</w:t>
            </w:r>
          </w:p>
        </w:tc>
        <w:tc>
          <w:tcPr>
            <w:tcW w:w="2340" w:type="dxa"/>
            <w:shd w:val="clear" w:color="auto" w:fill="auto"/>
            <w:noWrap/>
          </w:tcPr>
          <w:p w14:paraId="6B61C8E0" w14:textId="41F95A46" w:rsidR="00DB6325" w:rsidRPr="009B69AF" w:rsidRDefault="00DB6325" w:rsidP="00DB6325">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Add a new Broadcast Recommendation value to explicitly indicate p2p traffic delivery during r-TWT SPs and add necessary provisions/traffic delivery rules in 35.9</w:t>
            </w:r>
          </w:p>
        </w:tc>
        <w:tc>
          <w:tcPr>
            <w:tcW w:w="3150" w:type="dxa"/>
            <w:shd w:val="clear" w:color="auto" w:fill="auto"/>
          </w:tcPr>
          <w:p w14:paraId="04BA28F0" w14:textId="77777777" w:rsidR="0005387E" w:rsidRPr="009B69AF" w:rsidRDefault="0005387E" w:rsidP="0005387E">
            <w:pPr>
              <w:suppressAutoHyphens/>
              <w:spacing w:after="0"/>
              <w:rPr>
                <w:ins w:id="1449" w:author="Alfred Aster" w:date="2022-10-16T22:16:00Z"/>
                <w:rFonts w:ascii="Times New Roman" w:hAnsi="Times New Roman" w:cs="Times New Roman"/>
                <w:bCs/>
                <w:strike/>
                <w:color w:val="FF0000"/>
                <w:sz w:val="18"/>
                <w:szCs w:val="18"/>
              </w:rPr>
            </w:pPr>
            <w:ins w:id="1450" w:author="Alfred Aster" w:date="2022-10-16T22:16:00Z">
              <w:r w:rsidRPr="009B69AF">
                <w:rPr>
                  <w:rFonts w:ascii="Times New Roman" w:hAnsi="Times New Roman" w:cs="Times New Roman"/>
                  <w:bCs/>
                  <w:strike/>
                  <w:color w:val="FF0000"/>
                  <w:sz w:val="18"/>
                  <w:szCs w:val="18"/>
                </w:rPr>
                <w:t>Pending SP</w:t>
              </w:r>
            </w:ins>
          </w:p>
          <w:p w14:paraId="74C1338F" w14:textId="77777777" w:rsidR="0005387E" w:rsidRPr="009B69AF" w:rsidRDefault="0005387E" w:rsidP="0005387E">
            <w:pPr>
              <w:suppressAutoHyphens/>
              <w:spacing w:after="0"/>
              <w:rPr>
                <w:ins w:id="1451" w:author="Alfred Aster" w:date="2022-10-16T22:16:00Z"/>
                <w:rFonts w:ascii="Times New Roman" w:hAnsi="Times New Roman" w:cs="Times New Roman"/>
                <w:bCs/>
                <w:strike/>
                <w:color w:val="FF0000"/>
                <w:sz w:val="18"/>
                <w:szCs w:val="18"/>
              </w:rPr>
            </w:pPr>
          </w:p>
          <w:p w14:paraId="2B6E4657" w14:textId="59174449" w:rsidR="00C85DD2" w:rsidRPr="009B69AF" w:rsidRDefault="00C85DD2" w:rsidP="00C85DD2">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452" w:author="Alfred Aster" w:date="2022-10-20T14:58:00Z">
              <w:r w:rsidRPr="009B69AF" w:rsidDel="004F3BCE">
                <w:rPr>
                  <w:rFonts w:ascii="Times New Roman" w:hAnsi="Times New Roman" w:cs="Times New Roman"/>
                  <w:bCs/>
                  <w:strike/>
                  <w:color w:val="FF0000"/>
                  <w:sz w:val="18"/>
                  <w:szCs w:val="18"/>
                </w:rPr>
                <w:delText>ed</w:delText>
              </w:r>
            </w:del>
            <w:ins w:id="1453"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1426D113" w14:textId="0C7D38C0" w:rsidR="00DB6325" w:rsidRPr="009B69AF" w:rsidRDefault="00DB6325" w:rsidP="00DB6325">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9, 2022, but no straw poll is conducted yet.</w:t>
            </w:r>
          </w:p>
          <w:p w14:paraId="26E34056" w14:textId="77777777" w:rsidR="00DB6325" w:rsidRPr="009B69AF" w:rsidRDefault="00DB6325" w:rsidP="00DB6325">
            <w:pPr>
              <w:suppressAutoHyphens/>
              <w:spacing w:after="0"/>
              <w:rPr>
                <w:rFonts w:ascii="Times New Roman" w:hAnsi="Times New Roman" w:cs="Times New Roman"/>
                <w:strike/>
                <w:color w:val="FF0000"/>
                <w:sz w:val="18"/>
                <w:szCs w:val="18"/>
              </w:rPr>
            </w:pPr>
          </w:p>
          <w:p w14:paraId="102B6753" w14:textId="77777777" w:rsidR="00F86078" w:rsidRPr="009B69AF" w:rsidRDefault="00DB6325"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Muhammad Kumail Haider</w:t>
            </w:r>
            <w:r w:rsidRPr="009B69AF">
              <w:rPr>
                <w:rFonts w:ascii="Times New Roman" w:hAnsi="Times New Roman" w:cs="Times New Roman"/>
                <w:bCs/>
                <w:strike/>
                <w:color w:val="FF0000"/>
                <w:sz w:val="18"/>
                <w:szCs w:val="18"/>
              </w:rPr>
              <w:tab/>
              <w:t>22/1463r2</w:t>
            </w:r>
            <w:r w:rsidR="00F86078" w:rsidRPr="009B69AF">
              <w:rPr>
                <w:rFonts w:ascii="Times New Roman" w:hAnsi="Times New Roman" w:cs="Times New Roman"/>
                <w:bCs/>
                <w:strike/>
                <w:color w:val="FF0000"/>
                <w:sz w:val="18"/>
                <w:szCs w:val="18"/>
              </w:rPr>
              <w:t xml:space="preserve"> </w:t>
            </w:r>
          </w:p>
          <w:p w14:paraId="6C279D9D"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46D66E4B"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21641CCF" w14:textId="2B522091" w:rsidR="00DB6325" w:rsidRPr="009B69AF" w:rsidRDefault="00DB6325" w:rsidP="00DB6325">
            <w:pPr>
              <w:suppressAutoHyphens/>
              <w:spacing w:after="0"/>
              <w:rPr>
                <w:rFonts w:ascii="Times New Roman" w:hAnsi="Times New Roman" w:cs="Times New Roman"/>
                <w:bCs/>
                <w:strike/>
                <w:color w:val="FF0000"/>
                <w:sz w:val="18"/>
                <w:szCs w:val="18"/>
              </w:rPr>
            </w:pPr>
          </w:p>
        </w:tc>
      </w:tr>
      <w:tr w:rsidR="00894D7D" w:rsidRPr="008B0293" w14:paraId="20CBA2CF" w14:textId="77777777" w:rsidTr="00221221">
        <w:trPr>
          <w:trHeight w:val="220"/>
          <w:jc w:val="center"/>
        </w:trPr>
        <w:tc>
          <w:tcPr>
            <w:tcW w:w="715" w:type="dxa"/>
            <w:shd w:val="clear" w:color="auto" w:fill="auto"/>
            <w:noWrap/>
          </w:tcPr>
          <w:p w14:paraId="31AAC417" w14:textId="6F17C960" w:rsidR="00894D7D" w:rsidRPr="009B69AF" w:rsidRDefault="00894D7D" w:rsidP="00894D7D">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13318</w:t>
            </w:r>
          </w:p>
        </w:tc>
        <w:tc>
          <w:tcPr>
            <w:tcW w:w="990" w:type="dxa"/>
          </w:tcPr>
          <w:p w14:paraId="7F316ECF" w14:textId="7E956C1F" w:rsidR="00894D7D" w:rsidRPr="009B69AF" w:rsidRDefault="00894D7D" w:rsidP="00894D7D">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Muhammad Kumail Haider</w:t>
            </w:r>
          </w:p>
        </w:tc>
        <w:tc>
          <w:tcPr>
            <w:tcW w:w="900" w:type="dxa"/>
            <w:shd w:val="clear" w:color="auto" w:fill="auto"/>
            <w:noWrap/>
          </w:tcPr>
          <w:p w14:paraId="2674EDD7" w14:textId="7B42D6DD" w:rsidR="00894D7D" w:rsidRPr="009B69AF" w:rsidRDefault="00894D7D" w:rsidP="00894D7D">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ï»¿35.2.1.2.3</w:t>
            </w:r>
          </w:p>
        </w:tc>
        <w:tc>
          <w:tcPr>
            <w:tcW w:w="720" w:type="dxa"/>
          </w:tcPr>
          <w:p w14:paraId="6ED527A5" w14:textId="4E39CE1A" w:rsidR="00894D7D" w:rsidRPr="009B69AF" w:rsidRDefault="00894D7D" w:rsidP="00894D7D">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402.40</w:t>
            </w:r>
          </w:p>
        </w:tc>
        <w:tc>
          <w:tcPr>
            <w:tcW w:w="2520" w:type="dxa"/>
            <w:shd w:val="clear" w:color="auto" w:fill="auto"/>
            <w:noWrap/>
          </w:tcPr>
          <w:p w14:paraId="025EDD48" w14:textId="1AA491FD" w:rsidR="00894D7D" w:rsidRPr="009B69AF" w:rsidRDefault="00894D7D" w:rsidP="00894D7D">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Please clarify whether in TXOP Sharing Mode 2, only non-TB PPDUs may be exchanged between non-AP STAs? It is implied by the sentence and the motivation of this restriction is not clear, if so.</w:t>
            </w:r>
          </w:p>
        </w:tc>
        <w:tc>
          <w:tcPr>
            <w:tcW w:w="2340" w:type="dxa"/>
            <w:shd w:val="clear" w:color="auto" w:fill="auto"/>
            <w:noWrap/>
          </w:tcPr>
          <w:p w14:paraId="0C5BBBD9" w14:textId="368168E2" w:rsidR="00894D7D" w:rsidRPr="009B69AF" w:rsidRDefault="00894D7D" w:rsidP="00894D7D">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Please clarify</w:t>
            </w:r>
          </w:p>
        </w:tc>
        <w:tc>
          <w:tcPr>
            <w:tcW w:w="3150" w:type="dxa"/>
            <w:shd w:val="clear" w:color="auto" w:fill="auto"/>
          </w:tcPr>
          <w:p w14:paraId="0797534F" w14:textId="77777777" w:rsidR="008E2015" w:rsidRPr="009B69AF" w:rsidRDefault="008E2015" w:rsidP="008E2015">
            <w:pPr>
              <w:suppressAutoHyphens/>
              <w:spacing w:after="0"/>
              <w:rPr>
                <w:ins w:id="1454" w:author="Alfred Aster" w:date="2022-10-18T10:32:00Z"/>
                <w:rFonts w:ascii="Times New Roman" w:hAnsi="Times New Roman" w:cs="Times New Roman"/>
                <w:bCs/>
                <w:strike/>
                <w:color w:val="FF0000"/>
                <w:sz w:val="18"/>
                <w:szCs w:val="18"/>
              </w:rPr>
            </w:pPr>
            <w:ins w:id="1455" w:author="Alfred Aster" w:date="2022-10-18T10:32:00Z">
              <w:r w:rsidRPr="009B69AF">
                <w:rPr>
                  <w:rFonts w:ascii="Times New Roman" w:hAnsi="Times New Roman" w:cs="Times New Roman"/>
                  <w:bCs/>
                  <w:strike/>
                  <w:color w:val="FF0000"/>
                  <w:sz w:val="18"/>
                  <w:szCs w:val="18"/>
                </w:rPr>
                <w:t>Pending SP</w:t>
              </w:r>
            </w:ins>
          </w:p>
          <w:p w14:paraId="5363C062" w14:textId="77777777" w:rsidR="008E2015" w:rsidRPr="009B69AF" w:rsidRDefault="008E2015" w:rsidP="008E2015">
            <w:pPr>
              <w:suppressAutoHyphens/>
              <w:spacing w:after="0"/>
              <w:rPr>
                <w:ins w:id="1456" w:author="Alfred Aster" w:date="2022-10-18T10:32:00Z"/>
                <w:rFonts w:ascii="Times New Roman" w:hAnsi="Times New Roman" w:cs="Times New Roman"/>
                <w:bCs/>
                <w:strike/>
                <w:color w:val="FF0000"/>
                <w:sz w:val="18"/>
                <w:szCs w:val="18"/>
              </w:rPr>
            </w:pPr>
          </w:p>
          <w:p w14:paraId="07569582" w14:textId="58EE0D2D" w:rsidR="00894D7D" w:rsidRPr="009B69AF" w:rsidRDefault="008C027F" w:rsidP="00894D7D">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457" w:author="Alfred Aster" w:date="2022-10-20T14:58:00Z">
              <w:r w:rsidRPr="009B69AF" w:rsidDel="004F3BCE">
                <w:rPr>
                  <w:rFonts w:ascii="Times New Roman" w:hAnsi="Times New Roman" w:cs="Times New Roman"/>
                  <w:bCs/>
                  <w:strike/>
                  <w:color w:val="FF0000"/>
                  <w:sz w:val="18"/>
                  <w:szCs w:val="18"/>
                </w:rPr>
                <w:delText>ed</w:delText>
              </w:r>
            </w:del>
            <w:ins w:id="1458"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6A5E35FD" w14:textId="77777777" w:rsidR="00883268" w:rsidRPr="009B69AF" w:rsidRDefault="00883268" w:rsidP="00894D7D">
            <w:pPr>
              <w:suppressAutoHyphens/>
              <w:spacing w:after="0"/>
              <w:rPr>
                <w:rFonts w:ascii="Times New Roman" w:hAnsi="Times New Roman" w:cs="Times New Roman"/>
                <w:bCs/>
                <w:strike/>
                <w:color w:val="FF0000"/>
                <w:sz w:val="18"/>
                <w:szCs w:val="18"/>
              </w:rPr>
            </w:pPr>
          </w:p>
          <w:p w14:paraId="1FB25181" w14:textId="77777777" w:rsidR="00894D7D" w:rsidRPr="009B69AF" w:rsidRDefault="00894D7D" w:rsidP="00894D7D">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This CID is discussed on September 13, 2022, but no straw poll is conducted yet.</w:t>
            </w:r>
          </w:p>
          <w:p w14:paraId="07751489" w14:textId="6A10B977" w:rsidR="00894D7D" w:rsidRPr="009B69AF" w:rsidRDefault="00894D7D" w:rsidP="00894D7D">
            <w:pPr>
              <w:suppressAutoHyphens/>
              <w:spacing w:after="0"/>
              <w:rPr>
                <w:rFonts w:ascii="Times New Roman" w:hAnsi="Times New Roman" w:cs="Times New Roman"/>
                <w:bCs/>
                <w:strike/>
                <w:color w:val="FF0000"/>
                <w:sz w:val="18"/>
                <w:szCs w:val="18"/>
              </w:rPr>
            </w:pPr>
          </w:p>
          <w:p w14:paraId="7D6B9164" w14:textId="77777777" w:rsidR="00F86078" w:rsidRPr="009B69AF" w:rsidRDefault="00894D7D"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lastRenderedPageBreak/>
              <w:t>Dibakar Das</w:t>
            </w:r>
            <w:r w:rsidRPr="009B69AF">
              <w:rPr>
                <w:rFonts w:ascii="Times New Roman" w:hAnsi="Times New Roman" w:cs="Times New Roman"/>
                <w:bCs/>
                <w:strike/>
                <w:color w:val="FF0000"/>
                <w:sz w:val="18"/>
                <w:szCs w:val="18"/>
              </w:rPr>
              <w:tab/>
              <w:t>22/1189r3</w:t>
            </w:r>
            <w:r w:rsidR="00F86078" w:rsidRPr="009B69AF">
              <w:rPr>
                <w:rFonts w:ascii="Times New Roman" w:hAnsi="Times New Roman" w:cs="Times New Roman"/>
                <w:bCs/>
                <w:strike/>
                <w:color w:val="FF0000"/>
                <w:sz w:val="18"/>
                <w:szCs w:val="18"/>
              </w:rPr>
              <w:t xml:space="preserve"> </w:t>
            </w:r>
          </w:p>
          <w:p w14:paraId="22B59899"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2BABF562"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36421926" w14:textId="7EF1753B" w:rsidR="00894D7D" w:rsidRPr="009B69AF" w:rsidRDefault="00894D7D" w:rsidP="00894D7D">
            <w:pPr>
              <w:suppressAutoHyphens/>
              <w:spacing w:after="0"/>
              <w:rPr>
                <w:rFonts w:ascii="Times New Roman" w:hAnsi="Times New Roman" w:cs="Times New Roman"/>
                <w:bCs/>
                <w:strike/>
                <w:color w:val="FF0000"/>
                <w:sz w:val="18"/>
                <w:szCs w:val="18"/>
              </w:rPr>
            </w:pPr>
          </w:p>
        </w:tc>
      </w:tr>
      <w:tr w:rsidR="00C5350C" w:rsidRPr="008B0293" w14:paraId="6BF86620" w14:textId="77777777" w:rsidTr="00221221">
        <w:trPr>
          <w:trHeight w:val="220"/>
          <w:jc w:val="center"/>
        </w:trPr>
        <w:tc>
          <w:tcPr>
            <w:tcW w:w="715" w:type="dxa"/>
            <w:shd w:val="clear" w:color="auto" w:fill="auto"/>
            <w:noWrap/>
          </w:tcPr>
          <w:p w14:paraId="3F31ABDA" w14:textId="5FC5B32A" w:rsidR="00C5350C" w:rsidRPr="00FF2DA8" w:rsidRDefault="00C5350C" w:rsidP="00C5350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lastRenderedPageBreak/>
              <w:t>13348</w:t>
            </w:r>
          </w:p>
        </w:tc>
        <w:tc>
          <w:tcPr>
            <w:tcW w:w="990" w:type="dxa"/>
          </w:tcPr>
          <w:p w14:paraId="6F9A9D10" w14:textId="3E773384" w:rsidR="00C5350C" w:rsidRPr="00FF2DA8" w:rsidRDefault="00C5350C" w:rsidP="00C5350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Liwen Chu</w:t>
            </w:r>
          </w:p>
        </w:tc>
        <w:tc>
          <w:tcPr>
            <w:tcW w:w="900" w:type="dxa"/>
            <w:shd w:val="clear" w:color="auto" w:fill="auto"/>
            <w:noWrap/>
          </w:tcPr>
          <w:p w14:paraId="19886AF9" w14:textId="48D46C46" w:rsidR="00C5350C" w:rsidRPr="00FF2DA8" w:rsidRDefault="00C5350C" w:rsidP="00C5350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35.3.4.2</w:t>
            </w:r>
          </w:p>
        </w:tc>
        <w:tc>
          <w:tcPr>
            <w:tcW w:w="720" w:type="dxa"/>
          </w:tcPr>
          <w:p w14:paraId="217C8530" w14:textId="184A83FC" w:rsidR="00C5350C" w:rsidRPr="00FF2DA8" w:rsidRDefault="00C5350C" w:rsidP="00C5350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415.04</w:t>
            </w:r>
          </w:p>
        </w:tc>
        <w:tc>
          <w:tcPr>
            <w:tcW w:w="2520" w:type="dxa"/>
            <w:shd w:val="clear" w:color="auto" w:fill="auto"/>
            <w:noWrap/>
          </w:tcPr>
          <w:p w14:paraId="410E34CA" w14:textId="48C5F51C" w:rsidR="00C5350C" w:rsidRPr="00FF2DA8" w:rsidRDefault="00C5350C" w:rsidP="00C5350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The rules to decide whether MLDID is included are n</w:t>
            </w:r>
            <w:del w:id="1459" w:author="Alfred Aster" w:date="2022-10-20T14:58:00Z">
              <w:r w:rsidRPr="00FF2DA8" w:rsidDel="004F3BCE">
                <w:rPr>
                  <w:rFonts w:ascii="Times New Roman" w:hAnsi="Times New Roman" w:cs="Times New Roman"/>
                  <w:sz w:val="18"/>
                  <w:szCs w:val="18"/>
                </w:rPr>
                <w:delText>ot consist</w:delText>
              </w:r>
            </w:del>
            <w:ins w:id="1460" w:author="Alfred Aster" w:date="2022-10-20T14:58:00Z">
              <w:r w:rsidR="004F3BCE">
                <w:rPr>
                  <w:rFonts w:ascii="Times New Roman" w:hAnsi="Times New Roman" w:cs="Times New Roman"/>
                  <w:sz w:val="18"/>
                  <w:szCs w:val="18"/>
                </w:rPr>
                <w:pgNum/>
              </w:r>
              <w:proofErr w:type="spellStart"/>
              <w:r w:rsidR="004F3BCE">
                <w:rPr>
                  <w:rFonts w:ascii="Times New Roman" w:hAnsi="Times New Roman" w:cs="Times New Roman"/>
                  <w:sz w:val="18"/>
                  <w:szCs w:val="18"/>
                </w:rPr>
                <w:t>ropped</w:t>
              </w:r>
              <w:proofErr w:type="spellEnd"/>
              <w:r w:rsidR="004F3BCE">
                <w:rPr>
                  <w:rFonts w:ascii="Times New Roman" w:hAnsi="Times New Roman" w:cs="Times New Roman"/>
                  <w:sz w:val="18"/>
                  <w:szCs w:val="18"/>
                </w:rPr>
                <w:pgNum/>
              </w:r>
              <w:r w:rsidR="004F3BCE">
                <w:rPr>
                  <w:rFonts w:ascii="Times New Roman" w:hAnsi="Times New Roman" w:cs="Times New Roman"/>
                  <w:sz w:val="18"/>
                  <w:szCs w:val="18"/>
                </w:rPr>
                <w:t>t</w:t>
              </w:r>
              <w:r w:rsidR="004F3BCE">
                <w:rPr>
                  <w:rFonts w:ascii="Times New Roman" w:hAnsi="Times New Roman" w:cs="Times New Roman"/>
                  <w:sz w:val="18"/>
                  <w:szCs w:val="18"/>
                </w:rPr>
                <w:pgNum/>
              </w:r>
            </w:ins>
            <w:r w:rsidRPr="00FF2DA8">
              <w:rPr>
                <w:rFonts w:ascii="Times New Roman" w:hAnsi="Times New Roman" w:cs="Times New Roman"/>
                <w:sz w:val="18"/>
                <w:szCs w:val="18"/>
              </w:rPr>
              <w:t xml:space="preserve">ant. When the MAC header indicates the non-transmitted BSSID, the MLD ID shall not be carried in Probe Request ML IE since the target MLD is identified by MAC header. When the MAC header indicates a BSSID that </w:t>
            </w:r>
            <w:proofErr w:type="spellStart"/>
            <w:r w:rsidRPr="00FF2DA8">
              <w:rPr>
                <w:rFonts w:ascii="Times New Roman" w:hAnsi="Times New Roman" w:cs="Times New Roman"/>
                <w:sz w:val="18"/>
                <w:szCs w:val="18"/>
              </w:rPr>
              <w:t>do</w:t>
            </w:r>
            <w:del w:id="1461" w:author="Alfred Aster" w:date="2022-10-20T14:58:00Z">
              <w:r w:rsidRPr="00FF2DA8" w:rsidDel="004F3BCE">
                <w:rPr>
                  <w:rFonts w:ascii="Times New Roman" w:hAnsi="Times New Roman" w:cs="Times New Roman"/>
                  <w:sz w:val="18"/>
                  <w:szCs w:val="18"/>
                </w:rPr>
                <w:delText>e</w:delText>
              </w:r>
            </w:del>
            <w:ins w:id="1462" w:author="Alfred Aster" w:date="2022-10-20T14:58:00Z">
              <w:r w:rsidR="004F3BCE">
                <w:rPr>
                  <w:rFonts w:ascii="Times New Roman" w:hAnsi="Times New Roman" w:cs="Times New Roman"/>
                  <w:sz w:val="18"/>
                  <w:szCs w:val="18"/>
                </w:rPr>
                <w:t>’</w:t>
              </w:r>
            </w:ins>
            <w:r w:rsidRPr="00FF2DA8">
              <w:rPr>
                <w:rFonts w:ascii="Times New Roman" w:hAnsi="Times New Roman" w:cs="Times New Roman"/>
                <w:sz w:val="18"/>
                <w:szCs w:val="18"/>
              </w:rPr>
              <w:t>sn't</w:t>
            </w:r>
            <w:proofErr w:type="spellEnd"/>
            <w:r w:rsidRPr="00FF2DA8">
              <w:rPr>
                <w:rFonts w:ascii="Times New Roman" w:hAnsi="Times New Roman" w:cs="Times New Roman"/>
                <w:sz w:val="18"/>
                <w:szCs w:val="18"/>
              </w:rPr>
              <w:t xml:space="preserve"> support Multiple BSSID, the MLD ID should also not required since the MAC head</w:t>
            </w:r>
            <w:del w:id="1463" w:author="Alfred Aster" w:date="2022-10-20T14:58:00Z">
              <w:r w:rsidRPr="00FF2DA8" w:rsidDel="004F3BCE">
                <w:rPr>
                  <w:rFonts w:ascii="Times New Roman" w:hAnsi="Times New Roman" w:cs="Times New Roman"/>
                  <w:sz w:val="18"/>
                  <w:szCs w:val="18"/>
                </w:rPr>
                <w:delText>er indiac</w:delText>
              </w:r>
            </w:del>
            <w:ins w:id="1464" w:author="Alfred Aster" w:date="2022-10-20T14:58:00Z">
              <w:r w:rsidR="004F3BCE">
                <w:rPr>
                  <w:rFonts w:ascii="Times New Roman" w:hAnsi="Times New Roman" w:cs="Times New Roman"/>
                  <w:sz w:val="18"/>
                  <w:szCs w:val="18"/>
                </w:rPr>
                <w:pgNum/>
              </w:r>
              <w:proofErr w:type="spellStart"/>
              <w:r w:rsidR="004F3BCE">
                <w:rPr>
                  <w:rFonts w:ascii="Times New Roman" w:hAnsi="Times New Roman" w:cs="Times New Roman"/>
                  <w:sz w:val="18"/>
                  <w:szCs w:val="18"/>
                </w:rPr>
                <w:t>ropped</w:t>
              </w:r>
              <w:proofErr w:type="spellEnd"/>
              <w:r w:rsidR="004F3BCE">
                <w:rPr>
                  <w:rFonts w:ascii="Times New Roman" w:hAnsi="Times New Roman" w:cs="Times New Roman"/>
                  <w:sz w:val="18"/>
                  <w:szCs w:val="18"/>
                </w:rPr>
                <w:pgNum/>
              </w:r>
              <w:proofErr w:type="spellStart"/>
              <w:r w:rsidR="004F3BCE">
                <w:rPr>
                  <w:rFonts w:ascii="Times New Roman" w:hAnsi="Times New Roman" w:cs="Times New Roman"/>
                  <w:sz w:val="18"/>
                  <w:szCs w:val="18"/>
                </w:rPr>
                <w:t>t</w:t>
              </w:r>
            </w:ins>
            <w:r w:rsidRPr="00FF2DA8">
              <w:rPr>
                <w:rFonts w:ascii="Times New Roman" w:hAnsi="Times New Roman" w:cs="Times New Roman"/>
                <w:sz w:val="18"/>
                <w:szCs w:val="18"/>
              </w:rPr>
              <w:t>tes</w:t>
            </w:r>
            <w:proofErr w:type="spellEnd"/>
            <w:r w:rsidRPr="00FF2DA8">
              <w:rPr>
                <w:rFonts w:ascii="Times New Roman" w:hAnsi="Times New Roman" w:cs="Times New Roman"/>
                <w:sz w:val="18"/>
                <w:szCs w:val="18"/>
              </w:rPr>
              <w:t xml:space="preserve"> the MLD already. When the MAC header indicates the transmitted BSSID and the MLD of transmitted BSSID is solicited, the MLD ID is not needed. When the MAC header indicates the transmitted BSSID and the MLD of non-transmitted BSSID is solicited, the MLD ID is needed.</w:t>
            </w:r>
          </w:p>
        </w:tc>
        <w:tc>
          <w:tcPr>
            <w:tcW w:w="2340" w:type="dxa"/>
            <w:shd w:val="clear" w:color="auto" w:fill="auto"/>
            <w:noWrap/>
          </w:tcPr>
          <w:p w14:paraId="590C059E" w14:textId="507ABD5B" w:rsidR="00C5350C" w:rsidRPr="00FF2DA8" w:rsidRDefault="00C5350C" w:rsidP="00C5350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As in comment or always indicate the MLD ID even if the MAC header identifies the MLD being solicited.</w:t>
            </w:r>
          </w:p>
        </w:tc>
        <w:tc>
          <w:tcPr>
            <w:tcW w:w="3150" w:type="dxa"/>
            <w:shd w:val="clear" w:color="auto" w:fill="auto"/>
          </w:tcPr>
          <w:p w14:paraId="22DB7D75" w14:textId="0E26A8D0" w:rsidR="00883268" w:rsidRDefault="00883268" w:rsidP="0088326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w:t>
            </w:r>
            <w:del w:id="1465" w:author="Alfred Aster" w:date="2022-10-20T14:58:00Z">
              <w:r w:rsidDel="004F3BCE">
                <w:rPr>
                  <w:rFonts w:ascii="Times New Roman" w:hAnsi="Times New Roman" w:cs="Times New Roman"/>
                  <w:bCs/>
                  <w:sz w:val="18"/>
                  <w:szCs w:val="18"/>
                </w:rPr>
                <w:delText>ed</w:delText>
              </w:r>
            </w:del>
            <w:ins w:id="1466"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comment resolutions in “document”, however the group could not reach consensus on a proposed change that would resolve the comment.</w:t>
            </w:r>
          </w:p>
          <w:p w14:paraId="45F43D51" w14:textId="5037F9C8" w:rsidR="00C5350C" w:rsidRPr="00FF2DA8" w:rsidRDefault="00C5350C" w:rsidP="00C5350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7, 2022, but no straw poll is conducted yet.</w:t>
            </w:r>
            <w:r w:rsidRPr="00FF2DA8">
              <w:rPr>
                <w:rFonts w:ascii="Times New Roman" w:hAnsi="Times New Roman" w:cs="Times New Roman"/>
                <w:sz w:val="18"/>
                <w:szCs w:val="18"/>
              </w:rPr>
              <w:br/>
            </w:r>
          </w:p>
          <w:p w14:paraId="470F5211" w14:textId="77777777" w:rsidR="00F86078" w:rsidRDefault="003778F4"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Laurent Cariou</w:t>
            </w:r>
            <w:r w:rsidRPr="00FF2DA8">
              <w:rPr>
                <w:rFonts w:ascii="Times New Roman" w:hAnsi="Times New Roman" w:cs="Times New Roman"/>
                <w:bCs/>
                <w:sz w:val="18"/>
                <w:szCs w:val="18"/>
              </w:rPr>
              <w:tab/>
              <w:t>22/1428r2</w:t>
            </w:r>
            <w:r w:rsidR="00F86078">
              <w:rPr>
                <w:rFonts w:ascii="Times New Roman" w:hAnsi="Times New Roman" w:cs="Times New Roman"/>
                <w:bCs/>
                <w:sz w:val="18"/>
                <w:szCs w:val="18"/>
              </w:rPr>
              <w:t xml:space="preserve"> </w:t>
            </w:r>
          </w:p>
          <w:p w14:paraId="31CC3DF4"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03718313" w14:textId="430F846D" w:rsidR="00F86078" w:rsidRPr="008A7AF3" w:rsidRDefault="00F86078" w:rsidP="00F86078">
            <w:pPr>
              <w:suppressAutoHyphens/>
              <w:spacing w:after="0"/>
              <w:rPr>
                <w:rFonts w:ascii="Times New Roman" w:hAnsi="Times New Roman" w:cs="Times New Roman"/>
                <w:bCs/>
                <w:color w:val="00B050"/>
                <w:sz w:val="18"/>
                <w:szCs w:val="18"/>
              </w:rPr>
            </w:pPr>
            <w:r w:rsidRPr="008A7AF3">
              <w:rPr>
                <w:rFonts w:ascii="Times New Roman" w:hAnsi="Times New Roman" w:cs="Times New Roman"/>
                <w:bCs/>
                <w:color w:val="00B050"/>
                <w:sz w:val="18"/>
                <w:szCs w:val="18"/>
              </w:rPr>
              <w:t>&lt;</w:t>
            </w:r>
            <w:r w:rsidR="00CA1AF4" w:rsidRPr="008A7AF3">
              <w:rPr>
                <w:color w:val="00B050"/>
              </w:rPr>
              <w:t xml:space="preserve"> </w:t>
            </w:r>
            <w:r w:rsidR="00CA1AF4" w:rsidRPr="008A7AF3">
              <w:rPr>
                <w:rFonts w:ascii="Times New Roman" w:hAnsi="Times New Roman" w:cs="Times New Roman"/>
                <w:bCs/>
                <w:color w:val="00B050"/>
                <w:sz w:val="18"/>
                <w:szCs w:val="18"/>
              </w:rPr>
              <w:t xml:space="preserve">Proposal has been made to clarify the 2 sentences for inclusion of </w:t>
            </w:r>
            <w:proofErr w:type="gramStart"/>
            <w:r w:rsidR="00CA1AF4" w:rsidRPr="008A7AF3">
              <w:rPr>
                <w:rFonts w:ascii="Times New Roman" w:hAnsi="Times New Roman" w:cs="Times New Roman"/>
                <w:bCs/>
                <w:color w:val="00B050"/>
                <w:sz w:val="18"/>
                <w:szCs w:val="18"/>
              </w:rPr>
              <w:t>MLDID</w:t>
            </w:r>
            <w:proofErr w:type="gramEnd"/>
            <w:r w:rsidR="00CA1AF4" w:rsidRPr="008A7AF3">
              <w:rPr>
                <w:rFonts w:ascii="Times New Roman" w:hAnsi="Times New Roman" w:cs="Times New Roman"/>
                <w:bCs/>
                <w:color w:val="00B050"/>
                <w:sz w:val="18"/>
                <w:szCs w:val="18"/>
              </w:rPr>
              <w:t xml:space="preserve"> but no consensus reached so far.</w:t>
            </w:r>
            <w:r w:rsidRPr="008A7AF3">
              <w:rPr>
                <w:rFonts w:ascii="Times New Roman" w:hAnsi="Times New Roman" w:cs="Times New Roman"/>
                <w:bCs/>
                <w:color w:val="00B050"/>
                <w:sz w:val="18"/>
                <w:szCs w:val="18"/>
              </w:rPr>
              <w:t>&gt;</w:t>
            </w:r>
          </w:p>
          <w:p w14:paraId="3D406F3E" w14:textId="34BE23AE" w:rsidR="00C5350C" w:rsidRPr="00FF2DA8" w:rsidRDefault="00C5350C" w:rsidP="00C5350C">
            <w:pPr>
              <w:suppressAutoHyphens/>
              <w:spacing w:after="0"/>
              <w:rPr>
                <w:rFonts w:ascii="Times New Roman" w:hAnsi="Times New Roman" w:cs="Times New Roman"/>
                <w:bCs/>
                <w:sz w:val="18"/>
                <w:szCs w:val="18"/>
              </w:rPr>
            </w:pPr>
          </w:p>
        </w:tc>
      </w:tr>
      <w:tr w:rsidR="00C5350C" w:rsidRPr="008B0293" w14:paraId="58E5B848" w14:textId="77777777" w:rsidTr="00221221">
        <w:trPr>
          <w:trHeight w:val="220"/>
          <w:jc w:val="center"/>
        </w:trPr>
        <w:tc>
          <w:tcPr>
            <w:tcW w:w="715" w:type="dxa"/>
            <w:shd w:val="clear" w:color="auto" w:fill="auto"/>
            <w:noWrap/>
          </w:tcPr>
          <w:p w14:paraId="3372DA34" w14:textId="7E001FF2" w:rsidR="00C5350C" w:rsidRPr="00FF2DA8" w:rsidRDefault="00C5350C" w:rsidP="00C5350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13349</w:t>
            </w:r>
          </w:p>
        </w:tc>
        <w:tc>
          <w:tcPr>
            <w:tcW w:w="990" w:type="dxa"/>
          </w:tcPr>
          <w:p w14:paraId="5829CB0A" w14:textId="65D694AD" w:rsidR="00C5350C" w:rsidRPr="00FF2DA8" w:rsidRDefault="00C5350C" w:rsidP="00C5350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Liwen Chu</w:t>
            </w:r>
          </w:p>
        </w:tc>
        <w:tc>
          <w:tcPr>
            <w:tcW w:w="900" w:type="dxa"/>
            <w:shd w:val="clear" w:color="auto" w:fill="auto"/>
            <w:noWrap/>
          </w:tcPr>
          <w:p w14:paraId="565F29C7" w14:textId="0FBF1AA9" w:rsidR="00C5350C" w:rsidRPr="00FF2DA8" w:rsidRDefault="00C5350C" w:rsidP="00C5350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35.3.4.2</w:t>
            </w:r>
          </w:p>
        </w:tc>
        <w:tc>
          <w:tcPr>
            <w:tcW w:w="720" w:type="dxa"/>
          </w:tcPr>
          <w:p w14:paraId="1BD2ADC2" w14:textId="316E8DA0" w:rsidR="00C5350C" w:rsidRPr="00FF2DA8" w:rsidRDefault="00C5350C" w:rsidP="00C5350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415.11</w:t>
            </w:r>
          </w:p>
        </w:tc>
        <w:tc>
          <w:tcPr>
            <w:tcW w:w="2520" w:type="dxa"/>
            <w:shd w:val="clear" w:color="auto" w:fill="auto"/>
            <w:noWrap/>
          </w:tcPr>
          <w:p w14:paraId="7C60A59E" w14:textId="7ED89581" w:rsidR="00C5350C" w:rsidRPr="00FF2DA8" w:rsidRDefault="00C5350C" w:rsidP="00C5350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 xml:space="preserve">it is not necessary to allow broadcast address in A1 and </w:t>
            </w:r>
            <w:proofErr w:type="spellStart"/>
            <w:r w:rsidRPr="00FF2DA8">
              <w:rPr>
                <w:rFonts w:ascii="Times New Roman" w:hAnsi="Times New Roman" w:cs="Times New Roman"/>
                <w:sz w:val="18"/>
                <w:szCs w:val="18"/>
              </w:rPr>
              <w:t>solicited</w:t>
            </w:r>
            <w:del w:id="1467" w:author="Alfred Aster" w:date="2022-10-20T14:58:00Z">
              <w:r w:rsidRPr="00FF2DA8" w:rsidDel="004F3BCE">
                <w:rPr>
                  <w:rFonts w:ascii="Times New Roman" w:hAnsi="Times New Roman" w:cs="Times New Roman"/>
                  <w:sz w:val="18"/>
                  <w:szCs w:val="18"/>
                </w:rPr>
                <w:delText xml:space="preserve"> </w:delText>
              </w:r>
            </w:del>
            <w:ins w:id="1468" w:author="Alfred Aster" w:date="2022-10-20T14:58:00Z">
              <w:r w:rsidR="004F3BCE">
                <w:rPr>
                  <w:rFonts w:ascii="Times New Roman" w:hAnsi="Times New Roman" w:cs="Times New Roman"/>
                  <w:sz w:val="18"/>
                  <w:szCs w:val="18"/>
                </w:rPr>
                <w:t>’</w:t>
              </w:r>
            </w:ins>
            <w:r w:rsidRPr="00FF2DA8">
              <w:rPr>
                <w:rFonts w:ascii="Times New Roman" w:hAnsi="Times New Roman" w:cs="Times New Roman"/>
                <w:sz w:val="18"/>
                <w:szCs w:val="18"/>
              </w:rPr>
              <w:t>AP's</w:t>
            </w:r>
            <w:proofErr w:type="spellEnd"/>
            <w:r w:rsidRPr="00FF2DA8">
              <w:rPr>
                <w:rFonts w:ascii="Times New Roman" w:hAnsi="Times New Roman" w:cs="Times New Roman"/>
                <w:sz w:val="18"/>
                <w:szCs w:val="18"/>
              </w:rPr>
              <w:t xml:space="preserve"> BSSID in A3.</w:t>
            </w:r>
          </w:p>
        </w:tc>
        <w:tc>
          <w:tcPr>
            <w:tcW w:w="2340" w:type="dxa"/>
            <w:shd w:val="clear" w:color="auto" w:fill="auto"/>
            <w:noWrap/>
          </w:tcPr>
          <w:p w14:paraId="22BE9CCE" w14:textId="105FAAAE" w:rsidR="00C5350C" w:rsidRPr="00FF2DA8" w:rsidRDefault="00C5350C" w:rsidP="00C5350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always set A1 to be the BSSID of the solicited AP.</w:t>
            </w:r>
          </w:p>
        </w:tc>
        <w:tc>
          <w:tcPr>
            <w:tcW w:w="3150" w:type="dxa"/>
            <w:shd w:val="clear" w:color="auto" w:fill="auto"/>
          </w:tcPr>
          <w:p w14:paraId="20C72940" w14:textId="6A214B70" w:rsidR="00883268" w:rsidRDefault="00883268" w:rsidP="0088326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w:t>
            </w:r>
            <w:del w:id="1469" w:author="Alfred Aster" w:date="2022-10-20T14:58:00Z">
              <w:r w:rsidDel="004F3BCE">
                <w:rPr>
                  <w:rFonts w:ascii="Times New Roman" w:hAnsi="Times New Roman" w:cs="Times New Roman"/>
                  <w:bCs/>
                  <w:sz w:val="18"/>
                  <w:szCs w:val="18"/>
                </w:rPr>
                <w:delText>ed</w:delText>
              </w:r>
            </w:del>
            <w:ins w:id="1470"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comment resolutions in “document”, however the group could not reach consensus on a proposed change that would resolve the comment.</w:t>
            </w:r>
          </w:p>
          <w:p w14:paraId="56432FF2" w14:textId="6D012636" w:rsidR="00C5350C" w:rsidRPr="00FF2DA8" w:rsidRDefault="00C5350C" w:rsidP="00C5350C">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7, 2022, but no straw poll is conducted yet.</w:t>
            </w:r>
          </w:p>
          <w:p w14:paraId="2AD0B8A6" w14:textId="77777777" w:rsidR="003778F4" w:rsidRPr="00FF2DA8" w:rsidRDefault="003778F4" w:rsidP="00C5350C">
            <w:pPr>
              <w:suppressAutoHyphens/>
              <w:spacing w:after="0"/>
              <w:rPr>
                <w:rFonts w:ascii="Times New Roman" w:hAnsi="Times New Roman" w:cs="Times New Roman"/>
                <w:sz w:val="18"/>
                <w:szCs w:val="18"/>
              </w:rPr>
            </w:pPr>
          </w:p>
          <w:p w14:paraId="3C324A53" w14:textId="77777777" w:rsidR="00F86078" w:rsidRDefault="003778F4"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Laurent Cariou</w:t>
            </w:r>
            <w:r w:rsidRPr="00FF2DA8">
              <w:rPr>
                <w:rFonts w:ascii="Times New Roman" w:hAnsi="Times New Roman" w:cs="Times New Roman"/>
                <w:bCs/>
                <w:sz w:val="18"/>
                <w:szCs w:val="18"/>
              </w:rPr>
              <w:tab/>
              <w:t>22/1428r2</w:t>
            </w:r>
            <w:r w:rsidR="00F86078">
              <w:rPr>
                <w:rFonts w:ascii="Times New Roman" w:hAnsi="Times New Roman" w:cs="Times New Roman"/>
                <w:bCs/>
                <w:sz w:val="18"/>
                <w:szCs w:val="18"/>
              </w:rPr>
              <w:t xml:space="preserve"> </w:t>
            </w:r>
          </w:p>
          <w:p w14:paraId="705A240C"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4D25CEA7" w14:textId="1F25FB90" w:rsidR="00F86078" w:rsidRPr="008A7AF3" w:rsidRDefault="00F86078" w:rsidP="00F86078">
            <w:pPr>
              <w:suppressAutoHyphens/>
              <w:spacing w:after="0"/>
              <w:rPr>
                <w:rFonts w:ascii="Times New Roman" w:hAnsi="Times New Roman" w:cs="Times New Roman"/>
                <w:bCs/>
                <w:color w:val="00B050"/>
                <w:sz w:val="18"/>
                <w:szCs w:val="18"/>
              </w:rPr>
            </w:pPr>
            <w:r w:rsidRPr="008A7AF3">
              <w:rPr>
                <w:rFonts w:ascii="Times New Roman" w:hAnsi="Times New Roman" w:cs="Times New Roman"/>
                <w:bCs/>
                <w:color w:val="00B050"/>
                <w:sz w:val="18"/>
                <w:szCs w:val="18"/>
              </w:rPr>
              <w:t>&lt;</w:t>
            </w:r>
            <w:r w:rsidR="009A0F1C" w:rsidRPr="008A7AF3">
              <w:rPr>
                <w:color w:val="00B050"/>
              </w:rPr>
              <w:t xml:space="preserve"> </w:t>
            </w:r>
            <w:r w:rsidR="009A0F1C" w:rsidRPr="008A7AF3">
              <w:rPr>
                <w:rFonts w:ascii="Times New Roman" w:hAnsi="Times New Roman" w:cs="Times New Roman"/>
                <w:bCs/>
                <w:color w:val="00B050"/>
                <w:sz w:val="18"/>
                <w:szCs w:val="18"/>
              </w:rPr>
              <w:t>The group agreed to have 2 addressing options. No consensus to only define one option.</w:t>
            </w:r>
            <w:r w:rsidRPr="008A7AF3">
              <w:rPr>
                <w:rFonts w:ascii="Times New Roman" w:hAnsi="Times New Roman" w:cs="Times New Roman"/>
                <w:bCs/>
                <w:color w:val="00B050"/>
                <w:sz w:val="18"/>
                <w:szCs w:val="18"/>
              </w:rPr>
              <w:t>&gt;</w:t>
            </w:r>
          </w:p>
          <w:p w14:paraId="05924ECD" w14:textId="3E75C4E5" w:rsidR="003778F4" w:rsidRPr="00FF2DA8" w:rsidRDefault="003778F4" w:rsidP="00C5350C">
            <w:pPr>
              <w:suppressAutoHyphens/>
              <w:spacing w:after="0"/>
              <w:rPr>
                <w:rFonts w:ascii="Times New Roman" w:hAnsi="Times New Roman" w:cs="Times New Roman"/>
                <w:bCs/>
                <w:sz w:val="18"/>
                <w:szCs w:val="18"/>
              </w:rPr>
            </w:pPr>
          </w:p>
        </w:tc>
      </w:tr>
      <w:tr w:rsidR="00C5350C" w:rsidRPr="008B0293" w14:paraId="45D9FA54" w14:textId="77777777" w:rsidTr="00221221">
        <w:trPr>
          <w:trHeight w:val="220"/>
          <w:jc w:val="center"/>
        </w:trPr>
        <w:tc>
          <w:tcPr>
            <w:tcW w:w="715" w:type="dxa"/>
            <w:shd w:val="clear" w:color="auto" w:fill="auto"/>
            <w:noWrap/>
          </w:tcPr>
          <w:p w14:paraId="7FDB89A1" w14:textId="7412A429" w:rsidR="00C5350C" w:rsidRPr="0032450D" w:rsidRDefault="00C5350C" w:rsidP="00C5350C">
            <w:pPr>
              <w:suppressAutoHyphens/>
              <w:spacing w:after="0"/>
              <w:rPr>
                <w:rFonts w:ascii="Times New Roman" w:hAnsi="Times New Roman" w:cs="Times New Roman"/>
                <w:color w:val="7030A0"/>
                <w:sz w:val="18"/>
                <w:szCs w:val="18"/>
              </w:rPr>
            </w:pPr>
            <w:r w:rsidRPr="0032450D">
              <w:rPr>
                <w:rFonts w:ascii="Times New Roman" w:hAnsi="Times New Roman" w:cs="Times New Roman"/>
                <w:color w:val="7030A0"/>
                <w:sz w:val="18"/>
                <w:szCs w:val="18"/>
              </w:rPr>
              <w:t>13361</w:t>
            </w:r>
          </w:p>
        </w:tc>
        <w:tc>
          <w:tcPr>
            <w:tcW w:w="990" w:type="dxa"/>
          </w:tcPr>
          <w:p w14:paraId="243BDFC6" w14:textId="0A30A7A4" w:rsidR="00C5350C" w:rsidRPr="0032450D" w:rsidRDefault="00C5350C" w:rsidP="00C5350C">
            <w:pPr>
              <w:suppressAutoHyphens/>
              <w:spacing w:after="0"/>
              <w:rPr>
                <w:rFonts w:ascii="Times New Roman" w:hAnsi="Times New Roman" w:cs="Times New Roman"/>
                <w:color w:val="7030A0"/>
                <w:sz w:val="18"/>
                <w:szCs w:val="18"/>
              </w:rPr>
            </w:pPr>
            <w:r w:rsidRPr="0032450D">
              <w:rPr>
                <w:rFonts w:ascii="Times New Roman" w:hAnsi="Times New Roman" w:cs="Times New Roman"/>
                <w:color w:val="7030A0"/>
                <w:sz w:val="18"/>
                <w:szCs w:val="18"/>
              </w:rPr>
              <w:t>Liwen Chu</w:t>
            </w:r>
          </w:p>
        </w:tc>
        <w:tc>
          <w:tcPr>
            <w:tcW w:w="900" w:type="dxa"/>
            <w:shd w:val="clear" w:color="auto" w:fill="auto"/>
            <w:noWrap/>
          </w:tcPr>
          <w:p w14:paraId="28047331" w14:textId="41239846" w:rsidR="00C5350C" w:rsidRPr="0032450D" w:rsidRDefault="00C5350C" w:rsidP="00C5350C">
            <w:pPr>
              <w:suppressAutoHyphens/>
              <w:spacing w:after="0"/>
              <w:rPr>
                <w:rFonts w:ascii="Times New Roman" w:hAnsi="Times New Roman" w:cs="Times New Roman"/>
                <w:color w:val="7030A0"/>
                <w:sz w:val="18"/>
                <w:szCs w:val="18"/>
              </w:rPr>
            </w:pPr>
            <w:r w:rsidRPr="0032450D">
              <w:rPr>
                <w:rFonts w:ascii="Times New Roman" w:hAnsi="Times New Roman" w:cs="Times New Roman"/>
                <w:color w:val="7030A0"/>
                <w:sz w:val="18"/>
                <w:szCs w:val="18"/>
              </w:rPr>
              <w:t>35.3.5.4</w:t>
            </w:r>
          </w:p>
        </w:tc>
        <w:tc>
          <w:tcPr>
            <w:tcW w:w="720" w:type="dxa"/>
          </w:tcPr>
          <w:p w14:paraId="4DC3E47C" w14:textId="0D957EB7" w:rsidR="00C5350C" w:rsidRPr="0032450D" w:rsidRDefault="00C5350C" w:rsidP="00C5350C">
            <w:pPr>
              <w:suppressAutoHyphens/>
              <w:spacing w:after="0"/>
              <w:rPr>
                <w:rFonts w:ascii="Times New Roman" w:hAnsi="Times New Roman" w:cs="Times New Roman"/>
                <w:color w:val="7030A0"/>
                <w:sz w:val="18"/>
                <w:szCs w:val="18"/>
              </w:rPr>
            </w:pPr>
            <w:r w:rsidRPr="0032450D">
              <w:rPr>
                <w:rFonts w:ascii="Times New Roman" w:hAnsi="Times New Roman" w:cs="Times New Roman"/>
                <w:color w:val="7030A0"/>
                <w:sz w:val="18"/>
                <w:szCs w:val="18"/>
              </w:rPr>
              <w:t>424.22</w:t>
            </w:r>
          </w:p>
        </w:tc>
        <w:tc>
          <w:tcPr>
            <w:tcW w:w="2520" w:type="dxa"/>
            <w:shd w:val="clear" w:color="auto" w:fill="auto"/>
            <w:noWrap/>
          </w:tcPr>
          <w:p w14:paraId="6F214009" w14:textId="3B2AD852" w:rsidR="00C5350C" w:rsidRPr="0032450D" w:rsidRDefault="00C5350C" w:rsidP="00C5350C">
            <w:pPr>
              <w:suppressAutoHyphens/>
              <w:spacing w:after="0"/>
              <w:rPr>
                <w:rFonts w:ascii="Times New Roman" w:hAnsi="Times New Roman" w:cs="Times New Roman"/>
                <w:color w:val="7030A0"/>
                <w:sz w:val="18"/>
                <w:szCs w:val="18"/>
              </w:rPr>
            </w:pPr>
            <w:r w:rsidRPr="0032450D">
              <w:rPr>
                <w:rFonts w:ascii="Times New Roman" w:hAnsi="Times New Roman" w:cs="Times New Roman"/>
                <w:color w:val="7030A0"/>
                <w:sz w:val="18"/>
                <w:szCs w:val="18"/>
              </w:rPr>
              <w:t>The inclusion of EML Capabilities subfield transmitted by non-AP MLD is not mandatory requirement.</w:t>
            </w:r>
          </w:p>
        </w:tc>
        <w:tc>
          <w:tcPr>
            <w:tcW w:w="2340" w:type="dxa"/>
            <w:shd w:val="clear" w:color="auto" w:fill="auto"/>
            <w:noWrap/>
          </w:tcPr>
          <w:p w14:paraId="69A2950D" w14:textId="75B99136" w:rsidR="00C5350C" w:rsidRPr="0032450D" w:rsidRDefault="00C5350C" w:rsidP="00C5350C">
            <w:pPr>
              <w:suppressAutoHyphens/>
              <w:spacing w:after="0"/>
              <w:rPr>
                <w:rFonts w:ascii="Times New Roman" w:hAnsi="Times New Roman" w:cs="Times New Roman"/>
                <w:color w:val="7030A0"/>
                <w:sz w:val="18"/>
                <w:szCs w:val="18"/>
              </w:rPr>
            </w:pPr>
            <w:r w:rsidRPr="0032450D">
              <w:rPr>
                <w:rFonts w:ascii="Times New Roman" w:hAnsi="Times New Roman" w:cs="Times New Roman"/>
                <w:color w:val="7030A0"/>
                <w:sz w:val="18"/>
                <w:szCs w:val="18"/>
              </w:rPr>
              <w:t>As in comment</w:t>
            </w:r>
          </w:p>
        </w:tc>
        <w:tc>
          <w:tcPr>
            <w:tcW w:w="3150" w:type="dxa"/>
            <w:shd w:val="clear" w:color="auto" w:fill="auto"/>
          </w:tcPr>
          <w:p w14:paraId="270C94E8" w14:textId="77777777" w:rsidR="0032450D" w:rsidRPr="0032450D" w:rsidRDefault="0032450D" w:rsidP="0032450D">
            <w:pPr>
              <w:suppressAutoHyphens/>
              <w:spacing w:after="0"/>
              <w:rPr>
                <w:ins w:id="1471" w:author="Alfred Aster" w:date="2022-10-16T22:21:00Z"/>
                <w:rFonts w:ascii="Times New Roman" w:hAnsi="Times New Roman" w:cs="Times New Roman"/>
                <w:bCs/>
                <w:color w:val="7030A0"/>
                <w:sz w:val="18"/>
                <w:szCs w:val="18"/>
              </w:rPr>
            </w:pPr>
            <w:ins w:id="1472" w:author="Alfred Aster" w:date="2022-10-16T22:21:00Z">
              <w:r w:rsidRPr="0032450D">
                <w:rPr>
                  <w:rFonts w:ascii="Times New Roman" w:hAnsi="Times New Roman" w:cs="Times New Roman"/>
                  <w:bCs/>
                  <w:color w:val="7030A0"/>
                  <w:sz w:val="18"/>
                  <w:szCs w:val="18"/>
                </w:rPr>
                <w:t>Pending SP</w:t>
              </w:r>
            </w:ins>
            <w:ins w:id="1473" w:author="Alfred Aster" w:date="2022-10-19T11:02:00Z">
              <w:r w:rsidRPr="0032450D">
                <w:rPr>
                  <w:rFonts w:ascii="Times New Roman" w:hAnsi="Times New Roman" w:cs="Times New Roman"/>
                  <w:bCs/>
                  <w:color w:val="7030A0"/>
                  <w:sz w:val="18"/>
                  <w:szCs w:val="18"/>
                </w:rPr>
                <w:t>: Majority Support. Done.</w:t>
              </w:r>
            </w:ins>
          </w:p>
          <w:p w14:paraId="61EE73A0" w14:textId="77777777" w:rsidR="00213B99" w:rsidRPr="0032450D" w:rsidRDefault="00213B99" w:rsidP="00213B99">
            <w:pPr>
              <w:suppressAutoHyphens/>
              <w:spacing w:after="0"/>
              <w:rPr>
                <w:ins w:id="1474" w:author="Alfred Aster" w:date="2022-10-16T22:22:00Z"/>
                <w:rFonts w:ascii="Times New Roman" w:hAnsi="Times New Roman" w:cs="Times New Roman"/>
                <w:bCs/>
                <w:color w:val="7030A0"/>
                <w:sz w:val="18"/>
                <w:szCs w:val="18"/>
              </w:rPr>
            </w:pPr>
          </w:p>
          <w:p w14:paraId="220394A7" w14:textId="3E8CA37E" w:rsidR="00883268" w:rsidRPr="0032450D" w:rsidRDefault="00883268" w:rsidP="00883268">
            <w:pPr>
              <w:suppressAutoHyphens/>
              <w:spacing w:after="0"/>
              <w:rPr>
                <w:rFonts w:ascii="Times New Roman" w:hAnsi="Times New Roman" w:cs="Times New Roman"/>
                <w:bCs/>
                <w:color w:val="7030A0"/>
                <w:sz w:val="18"/>
                <w:szCs w:val="18"/>
              </w:rPr>
            </w:pPr>
            <w:r w:rsidRPr="0032450D">
              <w:rPr>
                <w:rFonts w:ascii="Times New Roman" w:hAnsi="Times New Roman" w:cs="Times New Roman"/>
                <w:bCs/>
                <w:color w:val="7030A0"/>
                <w:sz w:val="18"/>
                <w:szCs w:val="18"/>
              </w:rPr>
              <w:t>Reject</w:t>
            </w:r>
            <w:del w:id="1475" w:author="Alfred Aster" w:date="2022-10-20T14:58:00Z">
              <w:r w:rsidRPr="0032450D" w:rsidDel="004F3BCE">
                <w:rPr>
                  <w:rFonts w:ascii="Times New Roman" w:hAnsi="Times New Roman" w:cs="Times New Roman"/>
                  <w:bCs/>
                  <w:color w:val="7030A0"/>
                  <w:sz w:val="18"/>
                  <w:szCs w:val="18"/>
                </w:rPr>
                <w:delText>ed</w:delText>
              </w:r>
            </w:del>
            <w:ins w:id="1476" w:author="Alfred Aster" w:date="2022-10-20T14:58:00Z">
              <w:r w:rsidR="004F3BCE">
                <w:rPr>
                  <w:rFonts w:ascii="Times New Roman" w:hAnsi="Times New Roman" w:cs="Times New Roman"/>
                  <w:bCs/>
                  <w:color w:val="7030A0"/>
                  <w:sz w:val="18"/>
                  <w:szCs w:val="18"/>
                </w:rPr>
                <w:t>–</w:t>
              </w:r>
            </w:ins>
            <w:r w:rsidRPr="0032450D">
              <w:rPr>
                <w:rFonts w:ascii="Times New Roman" w:hAnsi="Times New Roman" w:cs="Times New Roman"/>
                <w:bCs/>
                <w:color w:val="7030A0"/>
                <w:sz w:val="18"/>
                <w:szCs w:val="18"/>
              </w:rPr>
              <w:t xml:space="preserve"> -- A proposed resolution for “this CID” was discussed as part of the comment resolutions in “document”, however the group could not reach consensus on a proposed change that would resolve the comment.</w:t>
            </w:r>
          </w:p>
          <w:p w14:paraId="26780118" w14:textId="4F394C6A" w:rsidR="00C5350C" w:rsidRPr="0032450D" w:rsidRDefault="00C5350C" w:rsidP="00C5350C">
            <w:pPr>
              <w:suppressAutoHyphens/>
              <w:spacing w:after="0"/>
              <w:rPr>
                <w:rFonts w:ascii="Times New Roman" w:hAnsi="Times New Roman" w:cs="Times New Roman"/>
                <w:color w:val="7030A0"/>
                <w:sz w:val="18"/>
                <w:szCs w:val="18"/>
              </w:rPr>
            </w:pPr>
            <w:r w:rsidRPr="0032450D">
              <w:rPr>
                <w:rFonts w:ascii="Times New Roman" w:hAnsi="Times New Roman" w:cs="Times New Roman"/>
                <w:color w:val="7030A0"/>
                <w:sz w:val="18"/>
                <w:szCs w:val="18"/>
              </w:rPr>
              <w:br/>
              <w:t>This CID is discussed on September 8, 2022, but no straw poll is conducted yet.</w:t>
            </w:r>
          </w:p>
          <w:p w14:paraId="6AA78D85" w14:textId="77777777" w:rsidR="003778F4" w:rsidRPr="0032450D" w:rsidRDefault="003778F4" w:rsidP="00C5350C">
            <w:pPr>
              <w:suppressAutoHyphens/>
              <w:spacing w:after="0"/>
              <w:rPr>
                <w:rFonts w:ascii="Times New Roman" w:hAnsi="Times New Roman" w:cs="Times New Roman"/>
                <w:color w:val="7030A0"/>
                <w:sz w:val="18"/>
                <w:szCs w:val="18"/>
              </w:rPr>
            </w:pPr>
          </w:p>
          <w:p w14:paraId="083F3F32" w14:textId="77777777" w:rsidR="00F86078" w:rsidRPr="0032450D" w:rsidRDefault="003778F4" w:rsidP="00F86078">
            <w:pPr>
              <w:suppressAutoHyphens/>
              <w:spacing w:after="0"/>
              <w:rPr>
                <w:rFonts w:ascii="Times New Roman" w:hAnsi="Times New Roman" w:cs="Times New Roman"/>
                <w:bCs/>
                <w:color w:val="7030A0"/>
                <w:sz w:val="18"/>
                <w:szCs w:val="18"/>
              </w:rPr>
            </w:pPr>
            <w:r w:rsidRPr="0032450D">
              <w:rPr>
                <w:rFonts w:ascii="Times New Roman" w:hAnsi="Times New Roman" w:cs="Times New Roman"/>
                <w:bCs/>
                <w:color w:val="7030A0"/>
                <w:sz w:val="18"/>
                <w:szCs w:val="18"/>
              </w:rPr>
              <w:t>Insun Jang</w:t>
            </w:r>
            <w:r w:rsidRPr="0032450D">
              <w:rPr>
                <w:rFonts w:ascii="Times New Roman" w:hAnsi="Times New Roman" w:cs="Times New Roman"/>
                <w:bCs/>
                <w:color w:val="7030A0"/>
                <w:sz w:val="18"/>
                <w:szCs w:val="18"/>
              </w:rPr>
              <w:tab/>
              <w:t>22/1399r2</w:t>
            </w:r>
            <w:r w:rsidR="00F86078" w:rsidRPr="0032450D">
              <w:rPr>
                <w:rFonts w:ascii="Times New Roman" w:hAnsi="Times New Roman" w:cs="Times New Roman"/>
                <w:bCs/>
                <w:color w:val="7030A0"/>
                <w:sz w:val="18"/>
                <w:szCs w:val="18"/>
              </w:rPr>
              <w:t xml:space="preserve"> </w:t>
            </w:r>
          </w:p>
          <w:p w14:paraId="7D6805BA" w14:textId="77777777" w:rsidR="00F86078" w:rsidRPr="0032450D" w:rsidRDefault="00F86078" w:rsidP="00F86078">
            <w:pPr>
              <w:suppressAutoHyphens/>
              <w:spacing w:after="0"/>
              <w:rPr>
                <w:rFonts w:ascii="Times New Roman" w:hAnsi="Times New Roman" w:cs="Times New Roman"/>
                <w:bCs/>
                <w:color w:val="7030A0"/>
                <w:sz w:val="18"/>
                <w:szCs w:val="18"/>
              </w:rPr>
            </w:pPr>
            <w:r w:rsidRPr="0032450D">
              <w:rPr>
                <w:rFonts w:ascii="Times New Roman" w:hAnsi="Times New Roman" w:cs="Times New Roman"/>
                <w:bCs/>
                <w:color w:val="7030A0"/>
                <w:sz w:val="18"/>
                <w:szCs w:val="18"/>
              </w:rPr>
              <w:t>Notes from Discussion:</w:t>
            </w:r>
          </w:p>
          <w:p w14:paraId="1AB0A2FD" w14:textId="77777777" w:rsidR="00F86078" w:rsidRPr="0032450D" w:rsidRDefault="00F86078" w:rsidP="00F86078">
            <w:pPr>
              <w:suppressAutoHyphens/>
              <w:spacing w:after="0"/>
              <w:rPr>
                <w:rFonts w:ascii="Times New Roman" w:hAnsi="Times New Roman" w:cs="Times New Roman"/>
                <w:bCs/>
                <w:color w:val="7030A0"/>
                <w:sz w:val="18"/>
                <w:szCs w:val="18"/>
              </w:rPr>
            </w:pPr>
            <w:r w:rsidRPr="0032450D">
              <w:rPr>
                <w:rFonts w:ascii="Times New Roman" w:hAnsi="Times New Roman" w:cs="Times New Roman"/>
                <w:bCs/>
                <w:color w:val="7030A0"/>
                <w:sz w:val="18"/>
                <w:szCs w:val="18"/>
              </w:rPr>
              <w:t>&lt;&gt;</w:t>
            </w:r>
          </w:p>
          <w:p w14:paraId="1D3CF043" w14:textId="0569857A" w:rsidR="003778F4" w:rsidRPr="0032450D" w:rsidRDefault="003778F4" w:rsidP="00C5350C">
            <w:pPr>
              <w:suppressAutoHyphens/>
              <w:spacing w:after="0"/>
              <w:rPr>
                <w:rFonts w:ascii="Times New Roman" w:hAnsi="Times New Roman" w:cs="Times New Roman"/>
                <w:bCs/>
                <w:color w:val="7030A0"/>
                <w:sz w:val="18"/>
                <w:szCs w:val="18"/>
              </w:rPr>
            </w:pPr>
          </w:p>
        </w:tc>
      </w:tr>
      <w:tr w:rsidR="00F250B4" w:rsidRPr="008B0293" w14:paraId="249D4C83" w14:textId="77777777" w:rsidTr="00221221">
        <w:trPr>
          <w:trHeight w:val="220"/>
          <w:jc w:val="center"/>
        </w:trPr>
        <w:tc>
          <w:tcPr>
            <w:tcW w:w="715" w:type="dxa"/>
            <w:shd w:val="clear" w:color="auto" w:fill="auto"/>
            <w:noWrap/>
          </w:tcPr>
          <w:p w14:paraId="56654700" w14:textId="7A5D81AF" w:rsidR="00F250B4" w:rsidRPr="0032450D" w:rsidRDefault="00F250B4" w:rsidP="00F250B4">
            <w:pPr>
              <w:suppressAutoHyphens/>
              <w:spacing w:after="0"/>
              <w:rPr>
                <w:rFonts w:ascii="Times New Roman" w:hAnsi="Times New Roman" w:cs="Times New Roman"/>
                <w:color w:val="7030A0"/>
                <w:sz w:val="18"/>
                <w:szCs w:val="18"/>
              </w:rPr>
            </w:pPr>
            <w:r w:rsidRPr="0032450D">
              <w:rPr>
                <w:rFonts w:ascii="Times New Roman" w:hAnsi="Times New Roman" w:cs="Times New Roman"/>
                <w:color w:val="7030A0"/>
                <w:sz w:val="18"/>
                <w:szCs w:val="18"/>
              </w:rPr>
              <w:lastRenderedPageBreak/>
              <w:t>13362</w:t>
            </w:r>
          </w:p>
        </w:tc>
        <w:tc>
          <w:tcPr>
            <w:tcW w:w="990" w:type="dxa"/>
          </w:tcPr>
          <w:p w14:paraId="0661A6B7" w14:textId="7044FF3F" w:rsidR="00F250B4" w:rsidRPr="0032450D" w:rsidRDefault="00F250B4" w:rsidP="00F250B4">
            <w:pPr>
              <w:suppressAutoHyphens/>
              <w:spacing w:after="0"/>
              <w:rPr>
                <w:rFonts w:ascii="Times New Roman" w:hAnsi="Times New Roman" w:cs="Times New Roman"/>
                <w:color w:val="7030A0"/>
                <w:sz w:val="18"/>
                <w:szCs w:val="18"/>
              </w:rPr>
            </w:pPr>
            <w:r w:rsidRPr="0032450D">
              <w:rPr>
                <w:rFonts w:ascii="Times New Roman" w:hAnsi="Times New Roman" w:cs="Times New Roman"/>
                <w:color w:val="7030A0"/>
                <w:sz w:val="18"/>
                <w:szCs w:val="18"/>
              </w:rPr>
              <w:t>Liwen Chu</w:t>
            </w:r>
          </w:p>
        </w:tc>
        <w:tc>
          <w:tcPr>
            <w:tcW w:w="900" w:type="dxa"/>
            <w:shd w:val="clear" w:color="auto" w:fill="auto"/>
            <w:noWrap/>
          </w:tcPr>
          <w:p w14:paraId="6B457A8B" w14:textId="0F289E58" w:rsidR="00F250B4" w:rsidRPr="0032450D" w:rsidRDefault="00F250B4" w:rsidP="00F250B4">
            <w:pPr>
              <w:suppressAutoHyphens/>
              <w:spacing w:after="0"/>
              <w:rPr>
                <w:rFonts w:ascii="Times New Roman" w:hAnsi="Times New Roman" w:cs="Times New Roman"/>
                <w:color w:val="7030A0"/>
                <w:sz w:val="18"/>
                <w:szCs w:val="18"/>
              </w:rPr>
            </w:pPr>
            <w:r w:rsidRPr="0032450D">
              <w:rPr>
                <w:rFonts w:ascii="Times New Roman" w:hAnsi="Times New Roman" w:cs="Times New Roman"/>
                <w:color w:val="7030A0"/>
                <w:sz w:val="18"/>
                <w:szCs w:val="18"/>
              </w:rPr>
              <w:t>35.3.5.4</w:t>
            </w:r>
          </w:p>
        </w:tc>
        <w:tc>
          <w:tcPr>
            <w:tcW w:w="720" w:type="dxa"/>
          </w:tcPr>
          <w:p w14:paraId="637B0BF2" w14:textId="244F48D9" w:rsidR="00F250B4" w:rsidRPr="0032450D" w:rsidRDefault="00F250B4" w:rsidP="00F250B4">
            <w:pPr>
              <w:suppressAutoHyphens/>
              <w:spacing w:after="0"/>
              <w:rPr>
                <w:rFonts w:ascii="Times New Roman" w:hAnsi="Times New Roman" w:cs="Times New Roman"/>
                <w:color w:val="7030A0"/>
                <w:sz w:val="18"/>
                <w:szCs w:val="18"/>
              </w:rPr>
            </w:pPr>
            <w:r w:rsidRPr="0032450D">
              <w:rPr>
                <w:rFonts w:ascii="Times New Roman" w:hAnsi="Times New Roman" w:cs="Times New Roman"/>
                <w:color w:val="7030A0"/>
                <w:sz w:val="18"/>
                <w:szCs w:val="18"/>
              </w:rPr>
              <w:t>424.57</w:t>
            </w:r>
          </w:p>
        </w:tc>
        <w:tc>
          <w:tcPr>
            <w:tcW w:w="2520" w:type="dxa"/>
            <w:shd w:val="clear" w:color="auto" w:fill="auto"/>
            <w:noWrap/>
          </w:tcPr>
          <w:p w14:paraId="02864106" w14:textId="10AA6D20" w:rsidR="00F250B4" w:rsidRPr="0032450D" w:rsidRDefault="00F250B4" w:rsidP="00F250B4">
            <w:pPr>
              <w:suppressAutoHyphens/>
              <w:spacing w:after="0"/>
              <w:rPr>
                <w:rFonts w:ascii="Times New Roman" w:hAnsi="Times New Roman" w:cs="Times New Roman"/>
                <w:color w:val="7030A0"/>
                <w:sz w:val="18"/>
                <w:szCs w:val="18"/>
              </w:rPr>
            </w:pPr>
            <w:r w:rsidRPr="0032450D">
              <w:rPr>
                <w:rFonts w:ascii="Times New Roman" w:hAnsi="Times New Roman" w:cs="Times New Roman"/>
                <w:color w:val="7030A0"/>
                <w:sz w:val="18"/>
                <w:szCs w:val="18"/>
              </w:rPr>
              <w:t xml:space="preserve">The inclusion of the EML Capabilities subfield </w:t>
            </w:r>
            <w:proofErr w:type="spellStart"/>
            <w:r w:rsidRPr="0032450D">
              <w:rPr>
                <w:rFonts w:ascii="Times New Roman" w:hAnsi="Times New Roman" w:cs="Times New Roman"/>
                <w:color w:val="7030A0"/>
                <w:sz w:val="18"/>
                <w:szCs w:val="18"/>
              </w:rPr>
              <w:t>shouldbe</w:t>
            </w:r>
            <w:proofErr w:type="spellEnd"/>
            <w:r w:rsidRPr="0032450D">
              <w:rPr>
                <w:rFonts w:ascii="Times New Roman" w:hAnsi="Times New Roman" w:cs="Times New Roman"/>
                <w:color w:val="7030A0"/>
                <w:sz w:val="18"/>
                <w:szCs w:val="18"/>
              </w:rPr>
              <w:t xml:space="preserve"> optional.</w:t>
            </w:r>
          </w:p>
        </w:tc>
        <w:tc>
          <w:tcPr>
            <w:tcW w:w="2340" w:type="dxa"/>
            <w:shd w:val="clear" w:color="auto" w:fill="auto"/>
            <w:noWrap/>
          </w:tcPr>
          <w:p w14:paraId="73792B30" w14:textId="75291241" w:rsidR="00F250B4" w:rsidRPr="0032450D" w:rsidRDefault="00F250B4" w:rsidP="00F250B4">
            <w:pPr>
              <w:suppressAutoHyphens/>
              <w:spacing w:after="0"/>
              <w:rPr>
                <w:rFonts w:ascii="Times New Roman" w:hAnsi="Times New Roman" w:cs="Times New Roman"/>
                <w:color w:val="7030A0"/>
                <w:sz w:val="18"/>
                <w:szCs w:val="18"/>
              </w:rPr>
            </w:pPr>
            <w:r w:rsidRPr="0032450D">
              <w:rPr>
                <w:rFonts w:ascii="Times New Roman" w:hAnsi="Times New Roman" w:cs="Times New Roman"/>
                <w:color w:val="7030A0"/>
                <w:sz w:val="18"/>
                <w:szCs w:val="18"/>
              </w:rPr>
              <w:t>As in comment</w:t>
            </w:r>
          </w:p>
        </w:tc>
        <w:tc>
          <w:tcPr>
            <w:tcW w:w="3150" w:type="dxa"/>
            <w:shd w:val="clear" w:color="auto" w:fill="auto"/>
          </w:tcPr>
          <w:p w14:paraId="119EFF43" w14:textId="77777777" w:rsidR="0032450D" w:rsidRPr="0032450D" w:rsidRDefault="0032450D" w:rsidP="0032450D">
            <w:pPr>
              <w:suppressAutoHyphens/>
              <w:spacing w:after="0"/>
              <w:rPr>
                <w:ins w:id="1477" w:author="Alfred Aster" w:date="2022-10-16T22:21:00Z"/>
                <w:rFonts w:ascii="Times New Roman" w:hAnsi="Times New Roman" w:cs="Times New Roman"/>
                <w:bCs/>
                <w:color w:val="7030A0"/>
                <w:sz w:val="18"/>
                <w:szCs w:val="18"/>
              </w:rPr>
            </w:pPr>
            <w:ins w:id="1478" w:author="Alfred Aster" w:date="2022-10-16T22:21:00Z">
              <w:r w:rsidRPr="0032450D">
                <w:rPr>
                  <w:rFonts w:ascii="Times New Roman" w:hAnsi="Times New Roman" w:cs="Times New Roman"/>
                  <w:bCs/>
                  <w:color w:val="7030A0"/>
                  <w:sz w:val="18"/>
                  <w:szCs w:val="18"/>
                </w:rPr>
                <w:t>Pending SP</w:t>
              </w:r>
            </w:ins>
            <w:ins w:id="1479" w:author="Alfred Aster" w:date="2022-10-19T11:02:00Z">
              <w:r w:rsidRPr="0032450D">
                <w:rPr>
                  <w:rFonts w:ascii="Times New Roman" w:hAnsi="Times New Roman" w:cs="Times New Roman"/>
                  <w:bCs/>
                  <w:color w:val="7030A0"/>
                  <w:sz w:val="18"/>
                  <w:szCs w:val="18"/>
                </w:rPr>
                <w:t>: Majority Support. Done.</w:t>
              </w:r>
            </w:ins>
          </w:p>
          <w:p w14:paraId="7C4157C1" w14:textId="77777777" w:rsidR="00213B99" w:rsidRPr="0032450D" w:rsidRDefault="00213B99" w:rsidP="00213B99">
            <w:pPr>
              <w:suppressAutoHyphens/>
              <w:spacing w:after="0"/>
              <w:rPr>
                <w:ins w:id="1480" w:author="Alfred Aster" w:date="2022-10-16T22:22:00Z"/>
                <w:rFonts w:ascii="Times New Roman" w:hAnsi="Times New Roman" w:cs="Times New Roman"/>
                <w:bCs/>
                <w:color w:val="7030A0"/>
                <w:sz w:val="18"/>
                <w:szCs w:val="18"/>
              </w:rPr>
            </w:pPr>
          </w:p>
          <w:p w14:paraId="5916C4DA" w14:textId="37393957" w:rsidR="00883268" w:rsidRPr="0032450D" w:rsidRDefault="00883268" w:rsidP="00883268">
            <w:pPr>
              <w:suppressAutoHyphens/>
              <w:spacing w:after="0"/>
              <w:rPr>
                <w:rFonts w:ascii="Times New Roman" w:hAnsi="Times New Roman" w:cs="Times New Roman"/>
                <w:bCs/>
                <w:color w:val="7030A0"/>
                <w:sz w:val="18"/>
                <w:szCs w:val="18"/>
              </w:rPr>
            </w:pPr>
            <w:r w:rsidRPr="0032450D">
              <w:rPr>
                <w:rFonts w:ascii="Times New Roman" w:hAnsi="Times New Roman" w:cs="Times New Roman"/>
                <w:bCs/>
                <w:color w:val="7030A0"/>
                <w:sz w:val="18"/>
                <w:szCs w:val="18"/>
              </w:rPr>
              <w:t>Reject</w:t>
            </w:r>
            <w:del w:id="1481" w:author="Alfred Aster" w:date="2022-10-20T14:58:00Z">
              <w:r w:rsidRPr="0032450D" w:rsidDel="004F3BCE">
                <w:rPr>
                  <w:rFonts w:ascii="Times New Roman" w:hAnsi="Times New Roman" w:cs="Times New Roman"/>
                  <w:bCs/>
                  <w:color w:val="7030A0"/>
                  <w:sz w:val="18"/>
                  <w:szCs w:val="18"/>
                </w:rPr>
                <w:delText>ed</w:delText>
              </w:r>
            </w:del>
            <w:ins w:id="1482" w:author="Alfred Aster" w:date="2022-10-20T14:58:00Z">
              <w:r w:rsidR="004F3BCE">
                <w:rPr>
                  <w:rFonts w:ascii="Times New Roman" w:hAnsi="Times New Roman" w:cs="Times New Roman"/>
                  <w:bCs/>
                  <w:color w:val="7030A0"/>
                  <w:sz w:val="18"/>
                  <w:szCs w:val="18"/>
                </w:rPr>
                <w:t>–</w:t>
              </w:r>
            </w:ins>
            <w:r w:rsidRPr="0032450D">
              <w:rPr>
                <w:rFonts w:ascii="Times New Roman" w:hAnsi="Times New Roman" w:cs="Times New Roman"/>
                <w:bCs/>
                <w:color w:val="7030A0"/>
                <w:sz w:val="18"/>
                <w:szCs w:val="18"/>
              </w:rPr>
              <w:t xml:space="preserve"> -- A proposed resolution for “this CID” was discussed as part of the comment resolutions in “document”, however the group could not reach consensus on a proposed change that would resolve the comment.</w:t>
            </w:r>
          </w:p>
          <w:p w14:paraId="572FDEF2" w14:textId="2CD1E0A5" w:rsidR="00F250B4" w:rsidRPr="0032450D" w:rsidRDefault="00F250B4" w:rsidP="00F250B4">
            <w:pPr>
              <w:suppressAutoHyphens/>
              <w:spacing w:after="0"/>
              <w:rPr>
                <w:rFonts w:ascii="Times New Roman" w:hAnsi="Times New Roman" w:cs="Times New Roman"/>
                <w:color w:val="7030A0"/>
                <w:sz w:val="18"/>
                <w:szCs w:val="18"/>
              </w:rPr>
            </w:pPr>
            <w:r w:rsidRPr="0032450D">
              <w:rPr>
                <w:rFonts w:ascii="Times New Roman" w:hAnsi="Times New Roman" w:cs="Times New Roman"/>
                <w:color w:val="7030A0"/>
                <w:sz w:val="18"/>
                <w:szCs w:val="18"/>
              </w:rPr>
              <w:br/>
              <w:t>This CID is discussed on September 8, 2022, but no straw poll is conducted yet.</w:t>
            </w:r>
            <w:r w:rsidRPr="0032450D">
              <w:rPr>
                <w:rFonts w:ascii="Times New Roman" w:hAnsi="Times New Roman" w:cs="Times New Roman"/>
                <w:color w:val="7030A0"/>
                <w:sz w:val="18"/>
                <w:szCs w:val="18"/>
              </w:rPr>
              <w:br/>
            </w:r>
          </w:p>
          <w:p w14:paraId="1A82CEE6" w14:textId="77777777" w:rsidR="00F86078" w:rsidRPr="0032450D" w:rsidRDefault="00F250B4" w:rsidP="00F86078">
            <w:pPr>
              <w:suppressAutoHyphens/>
              <w:spacing w:after="0"/>
              <w:rPr>
                <w:rFonts w:ascii="Times New Roman" w:hAnsi="Times New Roman" w:cs="Times New Roman"/>
                <w:bCs/>
                <w:color w:val="7030A0"/>
                <w:sz w:val="18"/>
                <w:szCs w:val="18"/>
              </w:rPr>
            </w:pPr>
            <w:r w:rsidRPr="0032450D">
              <w:rPr>
                <w:rFonts w:ascii="Times New Roman" w:hAnsi="Times New Roman" w:cs="Times New Roman"/>
                <w:bCs/>
                <w:color w:val="7030A0"/>
                <w:sz w:val="18"/>
                <w:szCs w:val="18"/>
              </w:rPr>
              <w:t>Insun Jang</w:t>
            </w:r>
            <w:r w:rsidRPr="0032450D">
              <w:rPr>
                <w:rFonts w:ascii="Times New Roman" w:hAnsi="Times New Roman" w:cs="Times New Roman"/>
                <w:bCs/>
                <w:color w:val="7030A0"/>
                <w:sz w:val="18"/>
                <w:szCs w:val="18"/>
              </w:rPr>
              <w:tab/>
              <w:t>22/1399r2</w:t>
            </w:r>
            <w:r w:rsidR="00F86078" w:rsidRPr="0032450D">
              <w:rPr>
                <w:rFonts w:ascii="Times New Roman" w:hAnsi="Times New Roman" w:cs="Times New Roman"/>
                <w:bCs/>
                <w:color w:val="7030A0"/>
                <w:sz w:val="18"/>
                <w:szCs w:val="18"/>
              </w:rPr>
              <w:t xml:space="preserve"> </w:t>
            </w:r>
          </w:p>
          <w:p w14:paraId="27481231" w14:textId="77777777" w:rsidR="00F86078" w:rsidRPr="0032450D" w:rsidRDefault="00F86078" w:rsidP="00F86078">
            <w:pPr>
              <w:suppressAutoHyphens/>
              <w:spacing w:after="0"/>
              <w:rPr>
                <w:rFonts w:ascii="Times New Roman" w:hAnsi="Times New Roman" w:cs="Times New Roman"/>
                <w:bCs/>
                <w:color w:val="7030A0"/>
                <w:sz w:val="18"/>
                <w:szCs w:val="18"/>
              </w:rPr>
            </w:pPr>
            <w:r w:rsidRPr="0032450D">
              <w:rPr>
                <w:rFonts w:ascii="Times New Roman" w:hAnsi="Times New Roman" w:cs="Times New Roman"/>
                <w:bCs/>
                <w:color w:val="7030A0"/>
                <w:sz w:val="18"/>
                <w:szCs w:val="18"/>
              </w:rPr>
              <w:t>Notes from Discussion:</w:t>
            </w:r>
          </w:p>
          <w:p w14:paraId="12EEA3F7" w14:textId="77777777" w:rsidR="00F86078" w:rsidRPr="0032450D" w:rsidRDefault="00F86078" w:rsidP="00F86078">
            <w:pPr>
              <w:suppressAutoHyphens/>
              <w:spacing w:after="0"/>
              <w:rPr>
                <w:rFonts w:ascii="Times New Roman" w:hAnsi="Times New Roman" w:cs="Times New Roman"/>
                <w:bCs/>
                <w:color w:val="7030A0"/>
                <w:sz w:val="18"/>
                <w:szCs w:val="18"/>
              </w:rPr>
            </w:pPr>
            <w:r w:rsidRPr="0032450D">
              <w:rPr>
                <w:rFonts w:ascii="Times New Roman" w:hAnsi="Times New Roman" w:cs="Times New Roman"/>
                <w:bCs/>
                <w:color w:val="7030A0"/>
                <w:sz w:val="18"/>
                <w:szCs w:val="18"/>
              </w:rPr>
              <w:t>&lt;&gt;</w:t>
            </w:r>
          </w:p>
          <w:p w14:paraId="0A7AD07F" w14:textId="6814FD1D" w:rsidR="00F250B4" w:rsidRPr="0032450D" w:rsidRDefault="00F250B4" w:rsidP="00F250B4">
            <w:pPr>
              <w:suppressAutoHyphens/>
              <w:spacing w:after="0"/>
              <w:rPr>
                <w:rFonts w:ascii="Times New Roman" w:hAnsi="Times New Roman" w:cs="Times New Roman"/>
                <w:bCs/>
                <w:color w:val="7030A0"/>
                <w:sz w:val="18"/>
                <w:szCs w:val="18"/>
              </w:rPr>
            </w:pPr>
          </w:p>
        </w:tc>
      </w:tr>
      <w:tr w:rsidR="00F250B4" w:rsidRPr="008B0293" w14:paraId="1DB66F9C" w14:textId="77777777" w:rsidTr="00221221">
        <w:trPr>
          <w:trHeight w:val="220"/>
          <w:jc w:val="center"/>
        </w:trPr>
        <w:tc>
          <w:tcPr>
            <w:tcW w:w="715" w:type="dxa"/>
            <w:shd w:val="clear" w:color="auto" w:fill="auto"/>
            <w:noWrap/>
          </w:tcPr>
          <w:p w14:paraId="418D1628" w14:textId="22010AA6" w:rsidR="00F250B4" w:rsidRPr="00FF2DA8" w:rsidRDefault="00F250B4" w:rsidP="00F250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13373</w:t>
            </w:r>
          </w:p>
        </w:tc>
        <w:tc>
          <w:tcPr>
            <w:tcW w:w="990" w:type="dxa"/>
          </w:tcPr>
          <w:p w14:paraId="5C97CAD4" w14:textId="1D025866" w:rsidR="00F250B4" w:rsidRPr="00FF2DA8" w:rsidRDefault="00F250B4" w:rsidP="00F250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Liwen Chu</w:t>
            </w:r>
          </w:p>
        </w:tc>
        <w:tc>
          <w:tcPr>
            <w:tcW w:w="900" w:type="dxa"/>
            <w:shd w:val="clear" w:color="auto" w:fill="auto"/>
            <w:noWrap/>
          </w:tcPr>
          <w:p w14:paraId="464D201A" w14:textId="43AE3934" w:rsidR="00F250B4" w:rsidRPr="00FF2DA8" w:rsidRDefault="00F250B4" w:rsidP="00F250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35.3.11</w:t>
            </w:r>
          </w:p>
        </w:tc>
        <w:tc>
          <w:tcPr>
            <w:tcW w:w="720" w:type="dxa"/>
          </w:tcPr>
          <w:p w14:paraId="17D54D4E" w14:textId="0DD567D2" w:rsidR="00F250B4" w:rsidRPr="00FF2DA8" w:rsidRDefault="00F250B4" w:rsidP="00F250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436.07</w:t>
            </w:r>
          </w:p>
        </w:tc>
        <w:tc>
          <w:tcPr>
            <w:tcW w:w="2520" w:type="dxa"/>
            <w:shd w:val="clear" w:color="auto" w:fill="auto"/>
            <w:noWrap/>
          </w:tcPr>
          <w:p w14:paraId="6D03643A" w14:textId="6C00CD2E" w:rsidR="00F250B4" w:rsidRPr="00FF2DA8" w:rsidRDefault="00F250B4" w:rsidP="00F250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 xml:space="preserve">The channel switching rules in 11be D2.0 </w:t>
            </w:r>
            <w:del w:id="1483" w:author="Alfred Aster" w:date="2022-10-20T14:58:00Z">
              <w:r w:rsidRPr="00FF2DA8" w:rsidDel="004F3BCE">
                <w:rPr>
                  <w:rFonts w:ascii="Times New Roman" w:hAnsi="Times New Roman" w:cs="Times New Roman"/>
                  <w:sz w:val="18"/>
                  <w:szCs w:val="18"/>
                </w:rPr>
                <w:delText>d</w:delText>
              </w:r>
            </w:del>
            <w:ins w:id="1484" w:author="Alfred Aster" w:date="2022-10-20T14:58:00Z">
              <w:r w:rsidR="004F3BCE">
                <w:rPr>
                  <w:rFonts w:ascii="Times New Roman" w:hAnsi="Times New Roman" w:cs="Times New Roman"/>
                  <w:sz w:val="18"/>
                  <w:szCs w:val="18"/>
                </w:rPr>
                <w:t>’</w:t>
              </w:r>
            </w:ins>
            <w:proofErr w:type="spellStart"/>
            <w:r w:rsidRPr="00FF2DA8">
              <w:rPr>
                <w:rFonts w:ascii="Times New Roman" w:hAnsi="Times New Roman" w:cs="Times New Roman"/>
                <w:sz w:val="18"/>
                <w:szCs w:val="18"/>
              </w:rPr>
              <w:t>on't</w:t>
            </w:r>
            <w:proofErr w:type="spellEnd"/>
            <w:r w:rsidRPr="00FF2DA8">
              <w:rPr>
                <w:rFonts w:ascii="Times New Roman" w:hAnsi="Times New Roman" w:cs="Times New Roman"/>
                <w:sz w:val="18"/>
                <w:szCs w:val="18"/>
              </w:rPr>
              <w:t xml:space="preserve"> work with channel puncture</w:t>
            </w:r>
          </w:p>
        </w:tc>
        <w:tc>
          <w:tcPr>
            <w:tcW w:w="2340" w:type="dxa"/>
            <w:shd w:val="clear" w:color="auto" w:fill="auto"/>
            <w:noWrap/>
          </w:tcPr>
          <w:p w14:paraId="3628FC6F" w14:textId="4AD1D324" w:rsidR="00F250B4" w:rsidRPr="00FF2DA8" w:rsidRDefault="00F250B4" w:rsidP="00F250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update the text according to the comment.</w:t>
            </w:r>
          </w:p>
        </w:tc>
        <w:tc>
          <w:tcPr>
            <w:tcW w:w="3150" w:type="dxa"/>
            <w:shd w:val="clear" w:color="auto" w:fill="auto"/>
          </w:tcPr>
          <w:p w14:paraId="390EE9C5" w14:textId="3A7E1FBA" w:rsidR="00883268" w:rsidRDefault="00883268" w:rsidP="0088326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w:t>
            </w:r>
            <w:del w:id="1485" w:author="Alfred Aster" w:date="2022-10-20T14:58:00Z">
              <w:r w:rsidDel="004F3BCE">
                <w:rPr>
                  <w:rFonts w:ascii="Times New Roman" w:hAnsi="Times New Roman" w:cs="Times New Roman"/>
                  <w:bCs/>
                  <w:sz w:val="18"/>
                  <w:szCs w:val="18"/>
                </w:rPr>
                <w:delText>ed</w:delText>
              </w:r>
            </w:del>
            <w:ins w:id="1486"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comment resolutions in “document”, however the group could not reach consensus on a proposed change that would resolve the comment.</w:t>
            </w:r>
          </w:p>
          <w:p w14:paraId="3A416402" w14:textId="4AFD732F" w:rsidR="00F250B4" w:rsidRPr="00FF2DA8" w:rsidRDefault="00F250B4" w:rsidP="00F250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8, 2022, but no straw poll is conducted yet.</w:t>
            </w:r>
            <w:r w:rsidRPr="00FF2DA8">
              <w:rPr>
                <w:rFonts w:ascii="Times New Roman" w:hAnsi="Times New Roman" w:cs="Times New Roman"/>
                <w:sz w:val="18"/>
                <w:szCs w:val="18"/>
              </w:rPr>
              <w:br/>
            </w:r>
          </w:p>
          <w:p w14:paraId="43DE0A38" w14:textId="77777777" w:rsidR="00F86078" w:rsidRDefault="00114554"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Laurent Cariou</w:t>
            </w:r>
            <w:r w:rsidRPr="00FF2DA8">
              <w:rPr>
                <w:rFonts w:ascii="Times New Roman" w:hAnsi="Times New Roman" w:cs="Times New Roman"/>
                <w:bCs/>
                <w:sz w:val="18"/>
                <w:szCs w:val="18"/>
              </w:rPr>
              <w:tab/>
              <w:t>22/1344r2</w:t>
            </w:r>
            <w:r w:rsidR="00F86078">
              <w:rPr>
                <w:rFonts w:ascii="Times New Roman" w:hAnsi="Times New Roman" w:cs="Times New Roman"/>
                <w:bCs/>
                <w:sz w:val="18"/>
                <w:szCs w:val="18"/>
              </w:rPr>
              <w:t xml:space="preserve"> </w:t>
            </w:r>
          </w:p>
          <w:p w14:paraId="383AEFD8"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481001B7" w14:textId="3539E0CB" w:rsidR="00F86078" w:rsidRPr="008A7AF3" w:rsidRDefault="00F86078" w:rsidP="00F86078">
            <w:pPr>
              <w:suppressAutoHyphens/>
              <w:spacing w:after="0"/>
              <w:rPr>
                <w:rFonts w:ascii="Times New Roman" w:hAnsi="Times New Roman" w:cs="Times New Roman"/>
                <w:bCs/>
                <w:color w:val="00B050"/>
                <w:sz w:val="18"/>
                <w:szCs w:val="18"/>
              </w:rPr>
            </w:pPr>
            <w:r w:rsidRPr="008A7AF3">
              <w:rPr>
                <w:rFonts w:ascii="Times New Roman" w:hAnsi="Times New Roman" w:cs="Times New Roman"/>
                <w:bCs/>
                <w:color w:val="00B050"/>
                <w:sz w:val="18"/>
                <w:szCs w:val="18"/>
              </w:rPr>
              <w:t>&lt;</w:t>
            </w:r>
            <w:r w:rsidR="000202C2" w:rsidRPr="008A7AF3">
              <w:rPr>
                <w:color w:val="00B050"/>
              </w:rPr>
              <w:t xml:space="preserve"> </w:t>
            </w:r>
            <w:r w:rsidR="000202C2" w:rsidRPr="008A7AF3">
              <w:rPr>
                <w:rFonts w:ascii="Times New Roman" w:hAnsi="Times New Roman" w:cs="Times New Roman"/>
                <w:bCs/>
                <w:color w:val="00B050"/>
                <w:sz w:val="18"/>
                <w:szCs w:val="18"/>
              </w:rPr>
              <w:t>The issue is treated with other CIDs, proposal in doc 1344 didn’t reach consensus.</w:t>
            </w:r>
            <w:r w:rsidRPr="008A7AF3">
              <w:rPr>
                <w:rFonts w:ascii="Times New Roman" w:hAnsi="Times New Roman" w:cs="Times New Roman"/>
                <w:bCs/>
                <w:color w:val="00B050"/>
                <w:sz w:val="18"/>
                <w:szCs w:val="18"/>
              </w:rPr>
              <w:t>&gt;</w:t>
            </w:r>
          </w:p>
          <w:p w14:paraId="5D68EF6F" w14:textId="291EB7ED" w:rsidR="00F250B4" w:rsidRPr="00FF2DA8" w:rsidRDefault="00F250B4" w:rsidP="00F250B4">
            <w:pPr>
              <w:suppressAutoHyphens/>
              <w:spacing w:after="0"/>
              <w:rPr>
                <w:rFonts w:ascii="Times New Roman" w:hAnsi="Times New Roman" w:cs="Times New Roman"/>
                <w:bCs/>
                <w:sz w:val="18"/>
                <w:szCs w:val="18"/>
              </w:rPr>
            </w:pPr>
          </w:p>
        </w:tc>
      </w:tr>
      <w:tr w:rsidR="00F250B4" w:rsidRPr="008B0293" w14:paraId="5205321D" w14:textId="77777777" w:rsidTr="00221221">
        <w:trPr>
          <w:trHeight w:val="220"/>
          <w:jc w:val="center"/>
        </w:trPr>
        <w:tc>
          <w:tcPr>
            <w:tcW w:w="715" w:type="dxa"/>
            <w:shd w:val="clear" w:color="auto" w:fill="auto"/>
            <w:noWrap/>
          </w:tcPr>
          <w:p w14:paraId="7AE477EE" w14:textId="7E060F93" w:rsidR="00F250B4" w:rsidRPr="009B69AF" w:rsidRDefault="00F250B4" w:rsidP="00F250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13395</w:t>
            </w:r>
          </w:p>
        </w:tc>
        <w:tc>
          <w:tcPr>
            <w:tcW w:w="990" w:type="dxa"/>
          </w:tcPr>
          <w:p w14:paraId="29D9D182" w14:textId="49908864" w:rsidR="00F250B4" w:rsidRPr="009B69AF" w:rsidRDefault="00F250B4" w:rsidP="00F250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Liwen Chu</w:t>
            </w:r>
          </w:p>
        </w:tc>
        <w:tc>
          <w:tcPr>
            <w:tcW w:w="900" w:type="dxa"/>
            <w:shd w:val="clear" w:color="auto" w:fill="auto"/>
            <w:noWrap/>
          </w:tcPr>
          <w:p w14:paraId="24473F5F" w14:textId="6E9DFA5F" w:rsidR="00F250B4" w:rsidRPr="009B69AF" w:rsidRDefault="00F250B4" w:rsidP="00F250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35.3.16.3</w:t>
            </w:r>
          </w:p>
        </w:tc>
        <w:tc>
          <w:tcPr>
            <w:tcW w:w="720" w:type="dxa"/>
          </w:tcPr>
          <w:p w14:paraId="5C56DC80" w14:textId="3D9AF6BD" w:rsidR="00F250B4" w:rsidRPr="009B69AF" w:rsidRDefault="00F250B4" w:rsidP="00F250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453.33</w:t>
            </w:r>
          </w:p>
        </w:tc>
        <w:tc>
          <w:tcPr>
            <w:tcW w:w="2520" w:type="dxa"/>
            <w:shd w:val="clear" w:color="auto" w:fill="auto"/>
            <w:noWrap/>
          </w:tcPr>
          <w:p w14:paraId="0B561529" w14:textId="2D36319D" w:rsidR="00F250B4" w:rsidRPr="009B69AF" w:rsidRDefault="00F250B4" w:rsidP="00F250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The eMLSR also has some restriction. The exception shou</w:t>
            </w:r>
            <w:del w:id="1487" w:author="Alfred Aster" w:date="2022-10-20T14:58:00Z">
              <w:r w:rsidRPr="009B69AF" w:rsidDel="004F3BCE">
                <w:rPr>
                  <w:rFonts w:ascii="Times New Roman" w:hAnsi="Times New Roman" w:cs="Times New Roman"/>
                  <w:strike/>
                  <w:color w:val="FF0000"/>
                  <w:sz w:val="18"/>
                  <w:szCs w:val="18"/>
                </w:rPr>
                <w:delText>ld inc</w:delText>
              </w:r>
            </w:del>
            <w:ins w:id="1488" w:author="Alfred Aster" w:date="2022-10-20T14:58:00Z">
              <w:r w:rsidR="004F3BCE" w:rsidRPr="009B69AF">
                <w:rPr>
                  <w:rFonts w:ascii="Times New Roman" w:hAnsi="Times New Roman" w:cs="Times New Roman"/>
                  <w:strike/>
                  <w:color w:val="FF0000"/>
                  <w:sz w:val="18"/>
                  <w:szCs w:val="18"/>
                </w:rPr>
                <w:pgNum/>
              </w:r>
              <w:proofErr w:type="spellStart"/>
              <w:r w:rsidR="004F3BCE" w:rsidRPr="009B69AF">
                <w:rPr>
                  <w:rFonts w:ascii="Times New Roman" w:hAnsi="Times New Roman" w:cs="Times New Roman"/>
                  <w:strike/>
                  <w:color w:val="FF0000"/>
                  <w:sz w:val="18"/>
                  <w:szCs w:val="18"/>
                </w:rPr>
                <w:t>ropped</w:t>
              </w:r>
            </w:ins>
            <w:r w:rsidRPr="009B69AF">
              <w:rPr>
                <w:rFonts w:ascii="Times New Roman" w:hAnsi="Times New Roman" w:cs="Times New Roman"/>
                <w:strike/>
                <w:color w:val="FF0000"/>
                <w:sz w:val="18"/>
                <w:szCs w:val="18"/>
              </w:rPr>
              <w:t>lue</w:t>
            </w:r>
            <w:proofErr w:type="spellEnd"/>
            <w:r w:rsidRPr="009B69AF">
              <w:rPr>
                <w:rFonts w:ascii="Times New Roman" w:hAnsi="Times New Roman" w:cs="Times New Roman"/>
                <w:strike/>
                <w:color w:val="FF0000"/>
                <w:sz w:val="18"/>
                <w:szCs w:val="18"/>
              </w:rPr>
              <w:t xml:space="preserve"> it.</w:t>
            </w:r>
          </w:p>
        </w:tc>
        <w:tc>
          <w:tcPr>
            <w:tcW w:w="2340" w:type="dxa"/>
            <w:shd w:val="clear" w:color="auto" w:fill="auto"/>
            <w:noWrap/>
          </w:tcPr>
          <w:p w14:paraId="007686A3" w14:textId="63F7B86A" w:rsidR="00F250B4" w:rsidRPr="009B69AF" w:rsidRDefault="00F250B4" w:rsidP="00F250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Fix the issues mentioned in the comment</w:t>
            </w:r>
          </w:p>
        </w:tc>
        <w:tc>
          <w:tcPr>
            <w:tcW w:w="3150" w:type="dxa"/>
            <w:shd w:val="clear" w:color="auto" w:fill="auto"/>
          </w:tcPr>
          <w:p w14:paraId="6F9E4ABC" w14:textId="77777777" w:rsidR="00870AA8" w:rsidRPr="009B69AF" w:rsidRDefault="00870AA8" w:rsidP="00870AA8">
            <w:pPr>
              <w:suppressAutoHyphens/>
              <w:spacing w:after="0"/>
              <w:rPr>
                <w:ins w:id="1489" w:author="Alfred Aster" w:date="2022-10-16T22:20:00Z"/>
                <w:rFonts w:ascii="Times New Roman" w:hAnsi="Times New Roman" w:cs="Times New Roman"/>
                <w:bCs/>
                <w:strike/>
                <w:color w:val="FF0000"/>
                <w:sz w:val="18"/>
                <w:szCs w:val="18"/>
              </w:rPr>
            </w:pPr>
            <w:ins w:id="1490" w:author="Alfred Aster" w:date="2022-10-16T22:20:00Z">
              <w:r w:rsidRPr="009B69AF">
                <w:rPr>
                  <w:rFonts w:ascii="Times New Roman" w:hAnsi="Times New Roman" w:cs="Times New Roman"/>
                  <w:bCs/>
                  <w:strike/>
                  <w:color w:val="FF0000"/>
                  <w:sz w:val="18"/>
                  <w:szCs w:val="18"/>
                </w:rPr>
                <w:t>Pending SP</w:t>
              </w:r>
            </w:ins>
          </w:p>
          <w:p w14:paraId="26A5F6AD" w14:textId="77777777" w:rsidR="00870AA8" w:rsidRPr="009B69AF" w:rsidRDefault="00870AA8" w:rsidP="00870AA8">
            <w:pPr>
              <w:suppressAutoHyphens/>
              <w:spacing w:after="0"/>
              <w:rPr>
                <w:ins w:id="1491" w:author="Alfred Aster" w:date="2022-10-16T22:20:00Z"/>
                <w:rFonts w:ascii="Times New Roman" w:hAnsi="Times New Roman" w:cs="Times New Roman"/>
                <w:bCs/>
                <w:strike/>
                <w:color w:val="FF0000"/>
                <w:sz w:val="18"/>
                <w:szCs w:val="18"/>
              </w:rPr>
            </w:pPr>
          </w:p>
          <w:p w14:paraId="6A35115D" w14:textId="6CF48C57" w:rsidR="00883268" w:rsidRPr="009B69AF" w:rsidRDefault="00883268" w:rsidP="0088326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492" w:author="Alfred Aster" w:date="2022-10-20T14:58:00Z">
              <w:r w:rsidRPr="009B69AF" w:rsidDel="004F3BCE">
                <w:rPr>
                  <w:rFonts w:ascii="Times New Roman" w:hAnsi="Times New Roman" w:cs="Times New Roman"/>
                  <w:bCs/>
                  <w:strike/>
                  <w:color w:val="FF0000"/>
                  <w:sz w:val="18"/>
                  <w:szCs w:val="18"/>
                </w:rPr>
                <w:delText>ed</w:delText>
              </w:r>
            </w:del>
            <w:ins w:id="1493"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52E0BD79" w14:textId="617921FA" w:rsidR="00114554" w:rsidRPr="009B69AF" w:rsidRDefault="00F250B4" w:rsidP="00F250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7, 2022, but no straw poll is conducted yet.</w:t>
            </w:r>
            <w:r w:rsidRPr="009B69AF">
              <w:rPr>
                <w:rFonts w:ascii="Times New Roman" w:hAnsi="Times New Roman" w:cs="Times New Roman"/>
                <w:strike/>
                <w:color w:val="FF0000"/>
                <w:sz w:val="18"/>
                <w:szCs w:val="18"/>
              </w:rPr>
              <w:br/>
            </w:r>
          </w:p>
          <w:p w14:paraId="73DE9600" w14:textId="77777777" w:rsidR="00F86078" w:rsidRPr="009B69AF" w:rsidRDefault="00114554"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Insun Jang</w:t>
            </w:r>
            <w:r w:rsidRPr="009B69AF">
              <w:rPr>
                <w:rFonts w:ascii="Times New Roman" w:hAnsi="Times New Roman" w:cs="Times New Roman"/>
                <w:bCs/>
                <w:strike/>
                <w:color w:val="FF0000"/>
                <w:sz w:val="18"/>
                <w:szCs w:val="18"/>
              </w:rPr>
              <w:tab/>
              <w:t>22/1400r2</w:t>
            </w:r>
            <w:r w:rsidR="00F86078" w:rsidRPr="009B69AF">
              <w:rPr>
                <w:rFonts w:ascii="Times New Roman" w:hAnsi="Times New Roman" w:cs="Times New Roman"/>
                <w:bCs/>
                <w:strike/>
                <w:color w:val="FF0000"/>
                <w:sz w:val="18"/>
                <w:szCs w:val="18"/>
              </w:rPr>
              <w:t xml:space="preserve"> </w:t>
            </w:r>
          </w:p>
          <w:p w14:paraId="3D2D6B9F"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128682B7"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5E17CC4B" w14:textId="4D5152B0" w:rsidR="00114554" w:rsidRPr="009B69AF" w:rsidRDefault="00114554" w:rsidP="00F250B4">
            <w:pPr>
              <w:suppressAutoHyphens/>
              <w:spacing w:after="0"/>
              <w:rPr>
                <w:rFonts w:ascii="Times New Roman" w:hAnsi="Times New Roman" w:cs="Times New Roman"/>
                <w:bCs/>
                <w:strike/>
                <w:color w:val="FF0000"/>
                <w:sz w:val="18"/>
                <w:szCs w:val="18"/>
              </w:rPr>
            </w:pPr>
          </w:p>
        </w:tc>
      </w:tr>
      <w:tr w:rsidR="00F250B4" w:rsidRPr="008B0293" w14:paraId="72B7231F" w14:textId="77777777" w:rsidTr="00221221">
        <w:trPr>
          <w:trHeight w:val="220"/>
          <w:jc w:val="center"/>
        </w:trPr>
        <w:tc>
          <w:tcPr>
            <w:tcW w:w="715" w:type="dxa"/>
            <w:shd w:val="clear" w:color="auto" w:fill="auto"/>
            <w:noWrap/>
          </w:tcPr>
          <w:p w14:paraId="2C6051D0" w14:textId="48CD4642" w:rsidR="00F250B4" w:rsidRPr="009B69AF" w:rsidRDefault="00F250B4" w:rsidP="00F250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13442</w:t>
            </w:r>
          </w:p>
        </w:tc>
        <w:tc>
          <w:tcPr>
            <w:tcW w:w="990" w:type="dxa"/>
          </w:tcPr>
          <w:p w14:paraId="062F52C9" w14:textId="060D3B54" w:rsidR="00F250B4" w:rsidRPr="009B69AF" w:rsidRDefault="00F250B4" w:rsidP="00F250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Liwen Chu</w:t>
            </w:r>
          </w:p>
        </w:tc>
        <w:tc>
          <w:tcPr>
            <w:tcW w:w="900" w:type="dxa"/>
            <w:shd w:val="clear" w:color="auto" w:fill="auto"/>
            <w:noWrap/>
          </w:tcPr>
          <w:p w14:paraId="6087A1AA" w14:textId="316AA655" w:rsidR="00F250B4" w:rsidRPr="009B69AF" w:rsidRDefault="00F250B4" w:rsidP="00F250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35.8.2</w:t>
            </w:r>
          </w:p>
        </w:tc>
        <w:tc>
          <w:tcPr>
            <w:tcW w:w="720" w:type="dxa"/>
          </w:tcPr>
          <w:p w14:paraId="4E51DCE2" w14:textId="637BCCF7" w:rsidR="00F250B4" w:rsidRPr="009B69AF" w:rsidRDefault="00F250B4" w:rsidP="00F250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509.48</w:t>
            </w:r>
          </w:p>
        </w:tc>
        <w:tc>
          <w:tcPr>
            <w:tcW w:w="2520" w:type="dxa"/>
            <w:shd w:val="clear" w:color="auto" w:fill="auto"/>
            <w:noWrap/>
          </w:tcPr>
          <w:p w14:paraId="3593BA0C" w14:textId="070175AF" w:rsidR="00F250B4" w:rsidRPr="009B69AF" w:rsidRDefault="00F250B4" w:rsidP="00F250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 xml:space="preserve">the subclause allows the TWT agreement establishing </w:t>
            </w:r>
            <w:proofErr w:type="spellStart"/>
            <w:r w:rsidRPr="009B69AF">
              <w:rPr>
                <w:rFonts w:ascii="Times New Roman" w:hAnsi="Times New Roman" w:cs="Times New Roman"/>
                <w:strike/>
                <w:color w:val="FF0000"/>
                <w:sz w:val="18"/>
                <w:szCs w:val="18"/>
              </w:rPr>
              <w:t>f</w:t>
            </w:r>
            <w:del w:id="1494" w:author="Alfred Aster" w:date="2022-10-20T14:58:00Z">
              <w:r w:rsidRPr="009B69AF" w:rsidDel="004F3BCE">
                <w:rPr>
                  <w:rFonts w:ascii="Times New Roman" w:hAnsi="Times New Roman" w:cs="Times New Roman"/>
                  <w:strike/>
                  <w:color w:val="FF0000"/>
                  <w:sz w:val="18"/>
                  <w:szCs w:val="18"/>
                </w:rPr>
                <w:delText>o</w:delText>
              </w:r>
            </w:del>
            <w:ins w:id="1495"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r</w:t>
            </w:r>
            <w:proofErr w:type="spellEnd"/>
            <w:r w:rsidRPr="009B69AF">
              <w:rPr>
                <w:rFonts w:ascii="Times New Roman" w:hAnsi="Times New Roman" w:cs="Times New Roman"/>
                <w:strike/>
                <w:color w:val="FF0000"/>
                <w:sz w:val="18"/>
                <w:szCs w:val="18"/>
              </w:rPr>
              <w:t xml:space="preserve"> "</w:t>
            </w:r>
            <w:proofErr w:type="spellStart"/>
            <w:r w:rsidRPr="009B69AF">
              <w:rPr>
                <w:rFonts w:ascii="Times New Roman" w:hAnsi="Times New Roman" w:cs="Times New Roman"/>
                <w:strike/>
                <w:color w:val="FF0000"/>
                <w:sz w:val="18"/>
                <w:szCs w:val="18"/>
              </w:rPr>
              <w:t>link</w:t>
            </w:r>
            <w:del w:id="1496" w:author="Alfred Aster" w:date="2022-10-20T14:58:00Z">
              <w:r w:rsidRPr="009B69AF" w:rsidDel="004F3BCE">
                <w:rPr>
                  <w:rFonts w:ascii="Times New Roman" w:hAnsi="Times New Roman" w:cs="Times New Roman"/>
                  <w:strike/>
                  <w:color w:val="FF0000"/>
                  <w:sz w:val="18"/>
                  <w:szCs w:val="18"/>
                </w:rPr>
                <w:delText>(</w:delText>
              </w:r>
            </w:del>
            <w:ins w:id="1497"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s</w:t>
            </w:r>
            <w:proofErr w:type="spellEnd"/>
            <w:r w:rsidRPr="009B69AF">
              <w:rPr>
                <w:rFonts w:ascii="Times New Roman" w:hAnsi="Times New Roman" w:cs="Times New Roman"/>
                <w:strike/>
                <w:color w:val="FF0000"/>
                <w:sz w:val="18"/>
                <w:szCs w:val="18"/>
              </w:rPr>
              <w:t>)" through one TWT Request. The TWT Wake Start Time should be clarified sin</w:t>
            </w:r>
            <w:del w:id="1498" w:author="Alfred Aster" w:date="2022-10-20T14:58:00Z">
              <w:r w:rsidRPr="009B69AF" w:rsidDel="004F3BCE">
                <w:rPr>
                  <w:rFonts w:ascii="Times New Roman" w:hAnsi="Times New Roman" w:cs="Times New Roman"/>
                  <w:strike/>
                  <w:color w:val="FF0000"/>
                  <w:sz w:val="18"/>
                  <w:szCs w:val="18"/>
                </w:rPr>
                <w:delText>ce differe</w:delText>
              </w:r>
            </w:del>
            <w:ins w:id="1499" w:author="Alfred Aster" w:date="2022-10-20T14:58:00Z">
              <w:r w:rsidR="004F3BCE" w:rsidRPr="009B69AF">
                <w:rPr>
                  <w:rFonts w:ascii="Times New Roman" w:hAnsi="Times New Roman" w:cs="Times New Roman"/>
                  <w:strike/>
                  <w:color w:val="FF0000"/>
                  <w:sz w:val="18"/>
                  <w:szCs w:val="18"/>
                </w:rPr>
                <w:pgNum/>
              </w:r>
              <w:proofErr w:type="spellStart"/>
              <w:r w:rsidR="004F3BCE" w:rsidRPr="009B69AF">
                <w:rPr>
                  <w:rFonts w:ascii="Times New Roman" w:hAnsi="Times New Roman" w:cs="Times New Roman"/>
                  <w:strike/>
                  <w:color w:val="FF0000"/>
                  <w:sz w:val="18"/>
                  <w:szCs w:val="18"/>
                </w:rPr>
                <w:t>ropped</w:t>
              </w:r>
              <w:proofErr w:type="spellEnd"/>
              <w:r w:rsidR="004F3BCE" w:rsidRPr="009B69AF">
                <w:rPr>
                  <w:rFonts w:ascii="Times New Roman" w:hAnsi="Times New Roman" w:cs="Times New Roman"/>
                  <w:strike/>
                  <w:color w:val="FF0000"/>
                  <w:sz w:val="18"/>
                  <w:szCs w:val="18"/>
                </w:rPr>
                <w:pgNum/>
              </w:r>
              <w:proofErr w:type="spellStart"/>
              <w:r w:rsidR="004F3BCE" w:rsidRPr="009B69AF">
                <w:rPr>
                  <w:rFonts w:ascii="Times New Roman" w:hAnsi="Times New Roman" w:cs="Times New Roman"/>
                  <w:strike/>
                  <w:color w:val="FF0000"/>
                  <w:sz w:val="18"/>
                  <w:szCs w:val="18"/>
                </w:rPr>
                <w:t>t</w:t>
              </w:r>
            </w:ins>
            <w:r w:rsidRPr="009B69AF">
              <w:rPr>
                <w:rFonts w:ascii="Times New Roman" w:hAnsi="Times New Roman" w:cs="Times New Roman"/>
                <w:strike/>
                <w:color w:val="FF0000"/>
                <w:sz w:val="18"/>
                <w:szCs w:val="18"/>
              </w:rPr>
              <w:t>rnt</w:t>
            </w:r>
            <w:proofErr w:type="spellEnd"/>
            <w:r w:rsidRPr="009B69AF">
              <w:rPr>
                <w:rFonts w:ascii="Times New Roman" w:hAnsi="Times New Roman" w:cs="Times New Roman"/>
                <w:strike/>
                <w:color w:val="FF0000"/>
                <w:sz w:val="18"/>
                <w:szCs w:val="18"/>
              </w:rPr>
              <w:t xml:space="preserve"> link(s) may have different TSF time values. Otherwise please </w:t>
            </w:r>
            <w:proofErr w:type="spellStart"/>
            <w:r w:rsidRPr="009B69AF">
              <w:rPr>
                <w:rFonts w:ascii="Times New Roman" w:hAnsi="Times New Roman" w:cs="Times New Roman"/>
                <w:strike/>
                <w:color w:val="FF0000"/>
                <w:sz w:val="18"/>
                <w:szCs w:val="18"/>
              </w:rPr>
              <w:t>chan</w:t>
            </w:r>
            <w:del w:id="1500" w:author="Alfred Aster" w:date="2022-10-20T14:58:00Z">
              <w:r w:rsidRPr="009B69AF" w:rsidDel="004F3BCE">
                <w:rPr>
                  <w:rFonts w:ascii="Times New Roman" w:hAnsi="Times New Roman" w:cs="Times New Roman"/>
                  <w:strike/>
                  <w:color w:val="FF0000"/>
                  <w:sz w:val="18"/>
                  <w:szCs w:val="18"/>
                </w:rPr>
                <w:delText>g</w:delText>
              </w:r>
            </w:del>
            <w:ins w:id="1501"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e</w:t>
            </w:r>
            <w:proofErr w:type="spellEnd"/>
            <w:r w:rsidRPr="009B69AF">
              <w:rPr>
                <w:rFonts w:ascii="Times New Roman" w:hAnsi="Times New Roman" w:cs="Times New Roman"/>
                <w:strike/>
                <w:color w:val="FF0000"/>
                <w:sz w:val="18"/>
                <w:szCs w:val="18"/>
              </w:rPr>
              <w:t xml:space="preserve"> "</w:t>
            </w:r>
            <w:proofErr w:type="spellStart"/>
            <w:r w:rsidRPr="009B69AF">
              <w:rPr>
                <w:rFonts w:ascii="Times New Roman" w:hAnsi="Times New Roman" w:cs="Times New Roman"/>
                <w:strike/>
                <w:color w:val="FF0000"/>
                <w:sz w:val="18"/>
                <w:szCs w:val="18"/>
              </w:rPr>
              <w:t>link</w:t>
            </w:r>
            <w:del w:id="1502" w:author="Alfred Aster" w:date="2022-10-20T14:58:00Z">
              <w:r w:rsidRPr="009B69AF" w:rsidDel="004F3BCE">
                <w:rPr>
                  <w:rFonts w:ascii="Times New Roman" w:hAnsi="Times New Roman" w:cs="Times New Roman"/>
                  <w:strike/>
                  <w:color w:val="FF0000"/>
                  <w:sz w:val="18"/>
                  <w:szCs w:val="18"/>
                </w:rPr>
                <w:delText>(</w:delText>
              </w:r>
            </w:del>
            <w:ins w:id="1503"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s</w:t>
            </w:r>
            <w:proofErr w:type="spellEnd"/>
            <w:r w:rsidRPr="009B69AF">
              <w:rPr>
                <w:rFonts w:ascii="Times New Roman" w:hAnsi="Times New Roman" w:cs="Times New Roman"/>
                <w:strike/>
                <w:color w:val="FF0000"/>
                <w:sz w:val="18"/>
                <w:szCs w:val="18"/>
              </w:rPr>
              <w:t xml:space="preserve">)" </w:t>
            </w:r>
            <w:del w:id="1504" w:author="Alfred Aster" w:date="2022-10-20T14:58:00Z">
              <w:r w:rsidRPr="009B69AF" w:rsidDel="004F3BCE">
                <w:rPr>
                  <w:rFonts w:ascii="Times New Roman" w:hAnsi="Times New Roman" w:cs="Times New Roman"/>
                  <w:strike/>
                  <w:color w:val="FF0000"/>
                  <w:sz w:val="18"/>
                  <w:szCs w:val="18"/>
                </w:rPr>
                <w:delText>t</w:delText>
              </w:r>
            </w:del>
            <w:ins w:id="1505"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o "</w:t>
            </w:r>
            <w:proofErr w:type="spellStart"/>
            <w:r w:rsidRPr="009B69AF">
              <w:rPr>
                <w:rFonts w:ascii="Times New Roman" w:hAnsi="Times New Roman" w:cs="Times New Roman"/>
                <w:strike/>
                <w:color w:val="FF0000"/>
                <w:sz w:val="18"/>
                <w:szCs w:val="18"/>
              </w:rPr>
              <w:t>l</w:t>
            </w:r>
            <w:del w:id="1506" w:author="Alfred Aster" w:date="2022-10-20T14:58:00Z">
              <w:r w:rsidRPr="009B69AF" w:rsidDel="004F3BCE">
                <w:rPr>
                  <w:rFonts w:ascii="Times New Roman" w:hAnsi="Times New Roman" w:cs="Times New Roman"/>
                  <w:strike/>
                  <w:color w:val="FF0000"/>
                  <w:sz w:val="18"/>
                  <w:szCs w:val="18"/>
                </w:rPr>
                <w:delText>i</w:delText>
              </w:r>
            </w:del>
            <w:ins w:id="1507"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nk</w:t>
            </w:r>
            <w:proofErr w:type="spellEnd"/>
            <w:r w:rsidRPr="009B69AF">
              <w:rPr>
                <w:rFonts w:ascii="Times New Roman" w:hAnsi="Times New Roman" w:cs="Times New Roman"/>
                <w:strike/>
                <w:color w:val="FF0000"/>
                <w:sz w:val="18"/>
                <w:szCs w:val="18"/>
              </w:rPr>
              <w:t>" through t</w:t>
            </w:r>
            <w:del w:id="1508" w:author="Alfred Aster" w:date="2022-10-20T14:58:00Z">
              <w:r w:rsidRPr="009B69AF" w:rsidDel="004F3BCE">
                <w:rPr>
                  <w:rFonts w:ascii="Times New Roman" w:hAnsi="Times New Roman" w:cs="Times New Roman"/>
                  <w:strike/>
                  <w:color w:val="FF0000"/>
                  <w:sz w:val="18"/>
                  <w:szCs w:val="18"/>
                </w:rPr>
                <w:delText>he subcal</w:delText>
              </w:r>
            </w:del>
            <w:ins w:id="1509" w:author="Alfred Aster" w:date="2022-10-20T14:58:00Z">
              <w:r w:rsidR="004F3BCE" w:rsidRPr="009B69AF">
                <w:rPr>
                  <w:rFonts w:ascii="Times New Roman" w:hAnsi="Times New Roman" w:cs="Times New Roman"/>
                  <w:strike/>
                  <w:color w:val="FF0000"/>
                  <w:sz w:val="18"/>
                  <w:szCs w:val="18"/>
                </w:rPr>
                <w:pgNum/>
              </w:r>
              <w:proofErr w:type="spellStart"/>
              <w:r w:rsidR="004F3BCE" w:rsidRPr="009B69AF">
                <w:rPr>
                  <w:rFonts w:ascii="Times New Roman" w:hAnsi="Times New Roman" w:cs="Times New Roman"/>
                  <w:strike/>
                  <w:color w:val="FF0000"/>
                  <w:sz w:val="18"/>
                  <w:szCs w:val="18"/>
                </w:rPr>
                <w:t>ropped</w:t>
              </w:r>
              <w:proofErr w:type="spellEnd"/>
              <w:r w:rsidR="004F3BCE" w:rsidRPr="009B69AF">
                <w:rPr>
                  <w:rFonts w:ascii="Times New Roman" w:hAnsi="Times New Roman" w:cs="Times New Roman"/>
                  <w:strike/>
                  <w:color w:val="FF0000"/>
                  <w:sz w:val="18"/>
                  <w:szCs w:val="18"/>
                </w:rPr>
                <w:pgNum/>
              </w:r>
              <w:proofErr w:type="spellStart"/>
              <w:r w:rsidR="004F3BCE" w:rsidRPr="009B69AF">
                <w:rPr>
                  <w:rFonts w:ascii="Times New Roman" w:hAnsi="Times New Roman" w:cs="Times New Roman"/>
                  <w:strike/>
                  <w:color w:val="FF0000"/>
                  <w:sz w:val="18"/>
                  <w:szCs w:val="18"/>
                </w:rPr>
                <w:t>t</w:t>
              </w:r>
            </w:ins>
            <w:r w:rsidRPr="009B69AF">
              <w:rPr>
                <w:rFonts w:ascii="Times New Roman" w:hAnsi="Times New Roman" w:cs="Times New Roman"/>
                <w:strike/>
                <w:color w:val="FF0000"/>
                <w:sz w:val="18"/>
                <w:szCs w:val="18"/>
              </w:rPr>
              <w:t>use</w:t>
            </w:r>
            <w:proofErr w:type="spellEnd"/>
            <w:r w:rsidRPr="009B69AF">
              <w:rPr>
                <w:rFonts w:ascii="Times New Roman" w:hAnsi="Times New Roman" w:cs="Times New Roman"/>
                <w:strike/>
                <w:color w:val="FF0000"/>
                <w:sz w:val="18"/>
                <w:szCs w:val="18"/>
              </w:rPr>
              <w:t xml:space="preserve"> and also </w:t>
            </w:r>
            <w:r w:rsidRPr="009B69AF">
              <w:rPr>
                <w:rFonts w:ascii="Times New Roman" w:hAnsi="Times New Roman" w:cs="Times New Roman"/>
                <w:strike/>
                <w:color w:val="FF0000"/>
                <w:sz w:val="18"/>
                <w:szCs w:val="18"/>
              </w:rPr>
              <w:lastRenderedPageBreak/>
              <w:t>do the related change in management frame transmission subclause since that subclause assumes that the TWT agreement of multiple links can be done through single TWT negotiation .</w:t>
            </w:r>
          </w:p>
        </w:tc>
        <w:tc>
          <w:tcPr>
            <w:tcW w:w="2340" w:type="dxa"/>
            <w:shd w:val="clear" w:color="auto" w:fill="auto"/>
            <w:noWrap/>
          </w:tcPr>
          <w:p w14:paraId="7F552011" w14:textId="1A0DDA01" w:rsidR="00F250B4" w:rsidRPr="009B69AF" w:rsidRDefault="00F250B4" w:rsidP="00F250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lastRenderedPageBreak/>
              <w:t>As in comment.</w:t>
            </w:r>
          </w:p>
        </w:tc>
        <w:tc>
          <w:tcPr>
            <w:tcW w:w="3150" w:type="dxa"/>
            <w:shd w:val="clear" w:color="auto" w:fill="auto"/>
          </w:tcPr>
          <w:p w14:paraId="50D7A01A" w14:textId="77777777" w:rsidR="00F74B06" w:rsidRPr="009B69AF" w:rsidRDefault="00F74B06" w:rsidP="00F74B06">
            <w:pPr>
              <w:suppressAutoHyphens/>
              <w:spacing w:after="0"/>
              <w:rPr>
                <w:ins w:id="1510" w:author="Alfred Aster" w:date="2022-10-20T11:22:00Z"/>
                <w:rFonts w:ascii="Times New Roman" w:hAnsi="Times New Roman" w:cs="Times New Roman"/>
                <w:bCs/>
                <w:strike/>
                <w:color w:val="FF0000"/>
                <w:sz w:val="18"/>
                <w:szCs w:val="18"/>
              </w:rPr>
            </w:pPr>
            <w:ins w:id="1511" w:author="Alfred Aster" w:date="2022-10-20T11:22:00Z">
              <w:r w:rsidRPr="009B69AF">
                <w:rPr>
                  <w:rFonts w:ascii="Times New Roman" w:hAnsi="Times New Roman" w:cs="Times New Roman"/>
                  <w:bCs/>
                  <w:strike/>
                  <w:color w:val="FF0000"/>
                  <w:sz w:val="18"/>
                  <w:szCs w:val="18"/>
                </w:rPr>
                <w:t>Pending SP 22/1526</w:t>
              </w:r>
            </w:ins>
          </w:p>
          <w:p w14:paraId="205A3868" w14:textId="77777777" w:rsidR="00F74B06" w:rsidRPr="009B69AF" w:rsidRDefault="00F74B06" w:rsidP="00883268">
            <w:pPr>
              <w:suppressAutoHyphens/>
              <w:spacing w:after="0"/>
              <w:rPr>
                <w:ins w:id="1512" w:author="Alfred Aster" w:date="2022-10-20T11:22:00Z"/>
                <w:rFonts w:ascii="Times New Roman" w:hAnsi="Times New Roman" w:cs="Times New Roman"/>
                <w:bCs/>
                <w:strike/>
                <w:color w:val="FF0000"/>
                <w:sz w:val="18"/>
                <w:szCs w:val="18"/>
              </w:rPr>
            </w:pPr>
          </w:p>
          <w:p w14:paraId="316E0173" w14:textId="1E53F57C" w:rsidR="00883268" w:rsidRPr="009B69AF" w:rsidRDefault="00883268" w:rsidP="0088326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513" w:author="Alfred Aster" w:date="2022-10-20T14:58:00Z">
              <w:r w:rsidRPr="009B69AF" w:rsidDel="004F3BCE">
                <w:rPr>
                  <w:rFonts w:ascii="Times New Roman" w:hAnsi="Times New Roman" w:cs="Times New Roman"/>
                  <w:bCs/>
                  <w:strike/>
                  <w:color w:val="FF0000"/>
                  <w:sz w:val="18"/>
                  <w:szCs w:val="18"/>
                </w:rPr>
                <w:delText>ed</w:delText>
              </w:r>
            </w:del>
            <w:ins w:id="1514"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64F5D146" w14:textId="77AD0063" w:rsidR="00114554" w:rsidRPr="009B69AF" w:rsidRDefault="00F250B4" w:rsidP="00F250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 xml:space="preserve">This CID is discussed on September 13, </w:t>
            </w:r>
            <w:r w:rsidRPr="009B69AF">
              <w:rPr>
                <w:rFonts w:ascii="Times New Roman" w:hAnsi="Times New Roman" w:cs="Times New Roman"/>
                <w:strike/>
                <w:color w:val="FF0000"/>
                <w:sz w:val="18"/>
                <w:szCs w:val="18"/>
              </w:rPr>
              <w:lastRenderedPageBreak/>
              <w:t>2022, but no straw poll is conducted yet.</w:t>
            </w:r>
            <w:r w:rsidRPr="009B69AF">
              <w:rPr>
                <w:rFonts w:ascii="Times New Roman" w:hAnsi="Times New Roman" w:cs="Times New Roman"/>
                <w:strike/>
                <w:color w:val="FF0000"/>
                <w:sz w:val="18"/>
                <w:szCs w:val="18"/>
              </w:rPr>
              <w:br/>
            </w:r>
          </w:p>
          <w:p w14:paraId="2E516B71" w14:textId="77777777" w:rsidR="00F86078" w:rsidRPr="009B69AF" w:rsidRDefault="00114554"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Ming Gan</w:t>
            </w:r>
            <w:r w:rsidRPr="009B69AF">
              <w:rPr>
                <w:rFonts w:ascii="Times New Roman" w:hAnsi="Times New Roman" w:cs="Times New Roman"/>
                <w:bCs/>
                <w:strike/>
                <w:color w:val="FF0000"/>
                <w:sz w:val="18"/>
                <w:szCs w:val="18"/>
              </w:rPr>
              <w:tab/>
              <w:t>22/1526r1</w:t>
            </w:r>
            <w:r w:rsidR="00F86078" w:rsidRPr="009B69AF">
              <w:rPr>
                <w:rFonts w:ascii="Times New Roman" w:hAnsi="Times New Roman" w:cs="Times New Roman"/>
                <w:bCs/>
                <w:strike/>
                <w:color w:val="FF0000"/>
                <w:sz w:val="18"/>
                <w:szCs w:val="18"/>
              </w:rPr>
              <w:t xml:space="preserve"> </w:t>
            </w:r>
          </w:p>
          <w:p w14:paraId="04938B6C"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2B5858A5"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7FBC37D7" w14:textId="774D846F" w:rsidR="00114554" w:rsidRPr="009B69AF" w:rsidRDefault="00114554" w:rsidP="00F250B4">
            <w:pPr>
              <w:suppressAutoHyphens/>
              <w:spacing w:after="0"/>
              <w:rPr>
                <w:rFonts w:ascii="Times New Roman" w:hAnsi="Times New Roman" w:cs="Times New Roman"/>
                <w:bCs/>
                <w:strike/>
                <w:color w:val="FF0000"/>
                <w:sz w:val="18"/>
                <w:szCs w:val="18"/>
              </w:rPr>
            </w:pPr>
          </w:p>
        </w:tc>
      </w:tr>
      <w:tr w:rsidR="0012627A" w:rsidRPr="008B0293" w14:paraId="14D03401" w14:textId="77777777" w:rsidTr="00221221">
        <w:trPr>
          <w:trHeight w:val="220"/>
          <w:jc w:val="center"/>
        </w:trPr>
        <w:tc>
          <w:tcPr>
            <w:tcW w:w="715" w:type="dxa"/>
            <w:shd w:val="clear" w:color="auto" w:fill="auto"/>
            <w:noWrap/>
          </w:tcPr>
          <w:p w14:paraId="76CB4B61" w14:textId="6D22BBF3" w:rsidR="0012627A" w:rsidRPr="009B69AF" w:rsidRDefault="0012627A" w:rsidP="0012627A">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lastRenderedPageBreak/>
              <w:t>13446</w:t>
            </w:r>
          </w:p>
        </w:tc>
        <w:tc>
          <w:tcPr>
            <w:tcW w:w="990" w:type="dxa"/>
          </w:tcPr>
          <w:p w14:paraId="7017B076" w14:textId="68915608" w:rsidR="0012627A" w:rsidRPr="009B69AF" w:rsidRDefault="0012627A" w:rsidP="0012627A">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Liwen Chu</w:t>
            </w:r>
          </w:p>
        </w:tc>
        <w:tc>
          <w:tcPr>
            <w:tcW w:w="900" w:type="dxa"/>
            <w:shd w:val="clear" w:color="auto" w:fill="auto"/>
            <w:noWrap/>
          </w:tcPr>
          <w:p w14:paraId="57D9922E" w14:textId="1C6464D3" w:rsidR="0012627A" w:rsidRPr="009B69AF" w:rsidRDefault="0012627A" w:rsidP="0012627A">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35.9.4.1</w:t>
            </w:r>
          </w:p>
        </w:tc>
        <w:tc>
          <w:tcPr>
            <w:tcW w:w="720" w:type="dxa"/>
          </w:tcPr>
          <w:p w14:paraId="50C9DD87" w14:textId="527CBABC" w:rsidR="0012627A" w:rsidRPr="009B69AF" w:rsidRDefault="0012627A" w:rsidP="0012627A">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512.09</w:t>
            </w:r>
          </w:p>
        </w:tc>
        <w:tc>
          <w:tcPr>
            <w:tcW w:w="2520" w:type="dxa"/>
            <w:shd w:val="clear" w:color="auto" w:fill="auto"/>
            <w:noWrap/>
          </w:tcPr>
          <w:p w14:paraId="6B4476AE" w14:textId="68B3517B" w:rsidR="0012627A" w:rsidRPr="009B69AF" w:rsidRDefault="0012627A" w:rsidP="0012627A">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 xml:space="preserve">The TXOP rules are not </w:t>
            </w:r>
            <w:proofErr w:type="spellStart"/>
            <w:r w:rsidRPr="009B69AF">
              <w:rPr>
                <w:rFonts w:ascii="Times New Roman" w:hAnsi="Times New Roman" w:cs="Times New Roman"/>
                <w:strike/>
                <w:color w:val="FF0000"/>
                <w:sz w:val="18"/>
                <w:szCs w:val="18"/>
              </w:rPr>
              <w:t>wnough</w:t>
            </w:r>
            <w:proofErr w:type="spellEnd"/>
            <w:r w:rsidRPr="009B69AF">
              <w:rPr>
                <w:rFonts w:ascii="Times New Roman" w:hAnsi="Times New Roman" w:cs="Times New Roman"/>
                <w:strike/>
                <w:color w:val="FF0000"/>
                <w:sz w:val="18"/>
                <w:szCs w:val="18"/>
              </w:rPr>
              <w:t>:</w:t>
            </w:r>
            <w:r w:rsidRPr="009B69AF">
              <w:rPr>
                <w:rFonts w:ascii="Times New Roman" w:hAnsi="Times New Roman" w:cs="Times New Roman"/>
                <w:strike/>
                <w:color w:val="FF0000"/>
                <w:sz w:val="18"/>
                <w:szCs w:val="18"/>
              </w:rPr>
              <w:br/>
              <w:t xml:space="preserve">1, what happens if the AP has TXOP for </w:t>
            </w:r>
            <w:proofErr w:type="spellStart"/>
            <w:r w:rsidRPr="009B69AF">
              <w:rPr>
                <w:rFonts w:ascii="Times New Roman" w:hAnsi="Times New Roman" w:cs="Times New Roman"/>
                <w:strike/>
                <w:color w:val="FF0000"/>
                <w:sz w:val="18"/>
                <w:szCs w:val="18"/>
              </w:rPr>
              <w:t>non low</w:t>
            </w:r>
            <w:proofErr w:type="spellEnd"/>
            <w:r w:rsidRPr="009B69AF">
              <w:rPr>
                <w:rFonts w:ascii="Times New Roman" w:hAnsi="Times New Roman" w:cs="Times New Roman"/>
                <w:strike/>
                <w:color w:val="FF0000"/>
                <w:sz w:val="18"/>
                <w:szCs w:val="18"/>
              </w:rPr>
              <w:t xml:space="preserve"> latency traffic at the beginning of </w:t>
            </w:r>
            <w:proofErr w:type="spellStart"/>
            <w:r w:rsidRPr="009B69AF">
              <w:rPr>
                <w:rFonts w:ascii="Times New Roman" w:hAnsi="Times New Roman" w:cs="Times New Roman"/>
                <w:strike/>
                <w:color w:val="FF0000"/>
                <w:sz w:val="18"/>
                <w:szCs w:val="18"/>
              </w:rPr>
              <w:t>rTWT</w:t>
            </w:r>
            <w:proofErr w:type="spellEnd"/>
            <w:r w:rsidRPr="009B69AF">
              <w:rPr>
                <w:rFonts w:ascii="Times New Roman" w:hAnsi="Times New Roman" w:cs="Times New Roman"/>
                <w:strike/>
                <w:color w:val="FF0000"/>
                <w:sz w:val="18"/>
                <w:szCs w:val="18"/>
              </w:rPr>
              <w:t xml:space="preserve"> SP? The acceptable behavior could be either stopping the TXOP at the beginning of r-TWT SP or starting to </w:t>
            </w:r>
            <w:proofErr w:type="spellStart"/>
            <w:r w:rsidRPr="009B69AF">
              <w:rPr>
                <w:rFonts w:ascii="Times New Roman" w:hAnsi="Times New Roman" w:cs="Times New Roman"/>
                <w:strike/>
                <w:color w:val="FF0000"/>
                <w:sz w:val="18"/>
                <w:szCs w:val="18"/>
              </w:rPr>
              <w:t>tranmit</w:t>
            </w:r>
            <w:proofErr w:type="spellEnd"/>
            <w:r w:rsidRPr="009B69AF">
              <w:rPr>
                <w:rFonts w:ascii="Times New Roman" w:hAnsi="Times New Roman" w:cs="Times New Roman"/>
                <w:strike/>
                <w:color w:val="FF0000"/>
                <w:sz w:val="18"/>
                <w:szCs w:val="18"/>
              </w:rPr>
              <w:t xml:space="preserve"> the DL low latency traffic (or </w:t>
            </w:r>
            <w:proofErr w:type="spellStart"/>
            <w:r w:rsidRPr="009B69AF">
              <w:rPr>
                <w:rFonts w:ascii="Times New Roman" w:hAnsi="Times New Roman" w:cs="Times New Roman"/>
                <w:strike/>
                <w:color w:val="FF0000"/>
                <w:sz w:val="18"/>
                <w:szCs w:val="18"/>
              </w:rPr>
              <w:t>scuedule</w:t>
            </w:r>
            <w:proofErr w:type="spellEnd"/>
            <w:r w:rsidRPr="009B69AF">
              <w:rPr>
                <w:rFonts w:ascii="Times New Roman" w:hAnsi="Times New Roman" w:cs="Times New Roman"/>
                <w:strike/>
                <w:color w:val="FF0000"/>
                <w:sz w:val="18"/>
                <w:szCs w:val="18"/>
              </w:rPr>
              <w:t xml:space="preserve"> the UL low latency traffic transmission) at the remaining TXOP from the start time of r-TWT SP.</w:t>
            </w:r>
            <w:r w:rsidRPr="009B69AF">
              <w:rPr>
                <w:rFonts w:ascii="Times New Roman" w:hAnsi="Times New Roman" w:cs="Times New Roman"/>
                <w:strike/>
                <w:color w:val="FF0000"/>
                <w:sz w:val="18"/>
                <w:szCs w:val="18"/>
              </w:rPr>
              <w:br/>
              <w:t xml:space="preserve">2, </w:t>
            </w:r>
            <w:proofErr w:type="spellStart"/>
            <w:r w:rsidRPr="009B69AF">
              <w:rPr>
                <w:rFonts w:ascii="Times New Roman" w:hAnsi="Times New Roman" w:cs="Times New Roman"/>
                <w:strike/>
                <w:color w:val="FF0000"/>
                <w:sz w:val="18"/>
                <w:szCs w:val="18"/>
              </w:rPr>
              <w:t>whan</w:t>
            </w:r>
            <w:proofErr w:type="spellEnd"/>
            <w:r w:rsidRPr="009B69AF">
              <w:rPr>
                <w:rFonts w:ascii="Times New Roman" w:hAnsi="Times New Roman" w:cs="Times New Roman"/>
                <w:strike/>
                <w:color w:val="FF0000"/>
                <w:sz w:val="18"/>
                <w:szCs w:val="18"/>
              </w:rPr>
              <w:t xml:space="preserve"> happens if the TBTT is in r-TWT SP? The behavior could be 1), disallow such case, 2) schedule t</w:t>
            </w:r>
            <w:del w:id="1515" w:author="Alfred Aster" w:date="2022-10-20T14:58:00Z">
              <w:r w:rsidRPr="009B69AF" w:rsidDel="004F3BCE">
                <w:rPr>
                  <w:rFonts w:ascii="Times New Roman" w:hAnsi="Times New Roman" w:cs="Times New Roman"/>
                  <w:strike/>
                  <w:color w:val="FF0000"/>
                  <w:sz w:val="18"/>
                  <w:szCs w:val="18"/>
                </w:rPr>
                <w:delText>he transmis</w:delText>
              </w:r>
            </w:del>
            <w:ins w:id="1516" w:author="Alfred Aster" w:date="2022-10-20T14:58:00Z">
              <w:r w:rsidR="004F3BCE" w:rsidRPr="009B69AF">
                <w:rPr>
                  <w:rFonts w:ascii="Times New Roman" w:hAnsi="Times New Roman" w:cs="Times New Roman"/>
                  <w:strike/>
                  <w:color w:val="FF0000"/>
                  <w:sz w:val="18"/>
                  <w:szCs w:val="18"/>
                </w:rPr>
                <w:pgNum/>
              </w:r>
              <w:proofErr w:type="spellStart"/>
              <w:r w:rsidR="004F3BCE" w:rsidRPr="009B69AF">
                <w:rPr>
                  <w:rFonts w:ascii="Times New Roman" w:hAnsi="Times New Roman" w:cs="Times New Roman"/>
                  <w:strike/>
                  <w:color w:val="FF0000"/>
                  <w:sz w:val="18"/>
                  <w:szCs w:val="18"/>
                </w:rPr>
                <w:t>ropped</w:t>
              </w:r>
              <w:proofErr w:type="spellEnd"/>
              <w:r w:rsidR="004F3BCE" w:rsidRPr="009B69AF">
                <w:rPr>
                  <w:rFonts w:ascii="Times New Roman" w:hAnsi="Times New Roman" w:cs="Times New Roman"/>
                  <w:strike/>
                  <w:color w:val="FF0000"/>
                  <w:sz w:val="18"/>
                  <w:szCs w:val="18"/>
                </w:rPr>
                <w:pgNum/>
              </w:r>
              <w:r w:rsidR="004F3BCE" w:rsidRPr="009B69AF">
                <w:rPr>
                  <w:rFonts w:ascii="Times New Roman" w:hAnsi="Times New Roman" w:cs="Times New Roman"/>
                  <w:strike/>
                  <w:color w:val="FF0000"/>
                  <w:sz w:val="18"/>
                  <w:szCs w:val="18"/>
                </w:rPr>
                <w:t>t</w:t>
              </w:r>
              <w:r w:rsidR="004F3BCE" w:rsidRPr="009B69AF">
                <w:rPr>
                  <w:rFonts w:ascii="Times New Roman" w:hAnsi="Times New Roman" w:cs="Times New Roman"/>
                  <w:strike/>
                  <w:color w:val="FF0000"/>
                  <w:sz w:val="18"/>
                  <w:szCs w:val="18"/>
                </w:rPr>
                <w:pgNum/>
              </w:r>
              <w:r w:rsidR="004F3BCE" w:rsidRPr="009B69AF">
                <w:rPr>
                  <w:rFonts w:ascii="Times New Roman" w:hAnsi="Times New Roman" w:cs="Times New Roman"/>
                  <w:strike/>
                  <w:color w:val="FF0000"/>
                  <w:sz w:val="18"/>
                  <w:szCs w:val="18"/>
                </w:rPr>
                <w:t>on</w:t>
              </w:r>
            </w:ins>
            <w:r w:rsidRPr="009B69AF">
              <w:rPr>
                <w:rFonts w:ascii="Times New Roman" w:hAnsi="Times New Roman" w:cs="Times New Roman"/>
                <w:strike/>
                <w:color w:val="FF0000"/>
                <w:sz w:val="18"/>
                <w:szCs w:val="18"/>
              </w:rPr>
              <w:t>ion of the Beacon at the TBTT, or 3) schedule t</w:t>
            </w:r>
            <w:del w:id="1517" w:author="Alfred Aster" w:date="2022-10-20T14:58:00Z">
              <w:r w:rsidRPr="009B69AF" w:rsidDel="004F3BCE">
                <w:rPr>
                  <w:rFonts w:ascii="Times New Roman" w:hAnsi="Times New Roman" w:cs="Times New Roman"/>
                  <w:strike/>
                  <w:color w:val="FF0000"/>
                  <w:sz w:val="18"/>
                  <w:szCs w:val="18"/>
                </w:rPr>
                <w:delText>he transmis</w:delText>
              </w:r>
            </w:del>
            <w:ins w:id="1518" w:author="Alfred Aster" w:date="2022-10-20T14:58:00Z">
              <w:r w:rsidR="004F3BCE" w:rsidRPr="009B69AF">
                <w:rPr>
                  <w:rFonts w:ascii="Times New Roman" w:hAnsi="Times New Roman" w:cs="Times New Roman"/>
                  <w:strike/>
                  <w:color w:val="FF0000"/>
                  <w:sz w:val="18"/>
                  <w:szCs w:val="18"/>
                </w:rPr>
                <w:pgNum/>
              </w:r>
              <w:proofErr w:type="spellStart"/>
              <w:r w:rsidR="004F3BCE" w:rsidRPr="009B69AF">
                <w:rPr>
                  <w:rFonts w:ascii="Times New Roman" w:hAnsi="Times New Roman" w:cs="Times New Roman"/>
                  <w:strike/>
                  <w:color w:val="FF0000"/>
                  <w:sz w:val="18"/>
                  <w:szCs w:val="18"/>
                </w:rPr>
                <w:t>ropped</w:t>
              </w:r>
              <w:proofErr w:type="spellEnd"/>
              <w:r w:rsidR="004F3BCE" w:rsidRPr="009B69AF">
                <w:rPr>
                  <w:rFonts w:ascii="Times New Roman" w:hAnsi="Times New Roman" w:cs="Times New Roman"/>
                  <w:strike/>
                  <w:color w:val="FF0000"/>
                  <w:sz w:val="18"/>
                  <w:szCs w:val="18"/>
                </w:rPr>
                <w:pgNum/>
              </w:r>
              <w:r w:rsidR="004F3BCE" w:rsidRPr="009B69AF">
                <w:rPr>
                  <w:rFonts w:ascii="Times New Roman" w:hAnsi="Times New Roman" w:cs="Times New Roman"/>
                  <w:strike/>
                  <w:color w:val="FF0000"/>
                  <w:sz w:val="18"/>
                  <w:szCs w:val="18"/>
                </w:rPr>
                <w:t>t</w:t>
              </w:r>
              <w:r w:rsidR="004F3BCE" w:rsidRPr="009B69AF">
                <w:rPr>
                  <w:rFonts w:ascii="Times New Roman" w:hAnsi="Times New Roman" w:cs="Times New Roman"/>
                  <w:strike/>
                  <w:color w:val="FF0000"/>
                  <w:sz w:val="18"/>
                  <w:szCs w:val="18"/>
                </w:rPr>
                <w:pgNum/>
              </w:r>
              <w:r w:rsidR="004F3BCE" w:rsidRPr="009B69AF">
                <w:rPr>
                  <w:rFonts w:ascii="Times New Roman" w:hAnsi="Times New Roman" w:cs="Times New Roman"/>
                  <w:strike/>
                  <w:color w:val="FF0000"/>
                  <w:sz w:val="18"/>
                  <w:szCs w:val="18"/>
                </w:rPr>
                <w:t>on</w:t>
              </w:r>
            </w:ins>
            <w:r w:rsidRPr="009B69AF">
              <w:rPr>
                <w:rFonts w:ascii="Times New Roman" w:hAnsi="Times New Roman" w:cs="Times New Roman"/>
                <w:strike/>
                <w:color w:val="FF0000"/>
                <w:sz w:val="18"/>
                <w:szCs w:val="18"/>
              </w:rPr>
              <w:t>ion of the Beacon until the low latency traffic is totally service.</w:t>
            </w:r>
            <w:r w:rsidRPr="009B69AF">
              <w:rPr>
                <w:rFonts w:ascii="Times New Roman" w:hAnsi="Times New Roman" w:cs="Times New Roman"/>
                <w:strike/>
                <w:color w:val="FF0000"/>
                <w:sz w:val="18"/>
                <w:szCs w:val="18"/>
              </w:rPr>
              <w:br/>
              <w:t xml:space="preserve">3, </w:t>
            </w:r>
            <w:proofErr w:type="spellStart"/>
            <w:r w:rsidRPr="009B69AF">
              <w:rPr>
                <w:rFonts w:ascii="Times New Roman" w:hAnsi="Times New Roman" w:cs="Times New Roman"/>
                <w:strike/>
                <w:color w:val="FF0000"/>
                <w:sz w:val="18"/>
                <w:szCs w:val="18"/>
              </w:rPr>
              <w:t>whan</w:t>
            </w:r>
            <w:proofErr w:type="spellEnd"/>
            <w:r w:rsidRPr="009B69AF">
              <w:rPr>
                <w:rFonts w:ascii="Times New Roman" w:hAnsi="Times New Roman" w:cs="Times New Roman"/>
                <w:strike/>
                <w:color w:val="FF0000"/>
                <w:sz w:val="18"/>
                <w:szCs w:val="18"/>
              </w:rPr>
              <w:t xml:space="preserve"> happens if the DTBTT is in r-TWT SP?</w:t>
            </w:r>
            <w:r w:rsidRPr="009B69AF">
              <w:rPr>
                <w:rFonts w:ascii="Times New Roman" w:hAnsi="Times New Roman" w:cs="Times New Roman"/>
                <w:strike/>
                <w:color w:val="FF0000"/>
                <w:sz w:val="18"/>
                <w:szCs w:val="18"/>
              </w:rPr>
              <w:br/>
              <w:t xml:space="preserve">4, what happens if the backoff timer of </w:t>
            </w:r>
            <w:proofErr w:type="spellStart"/>
            <w:r w:rsidRPr="009B69AF">
              <w:rPr>
                <w:rFonts w:ascii="Times New Roman" w:hAnsi="Times New Roman" w:cs="Times New Roman"/>
                <w:strike/>
                <w:color w:val="FF0000"/>
                <w:sz w:val="18"/>
                <w:szCs w:val="18"/>
              </w:rPr>
              <w:t>non low</w:t>
            </w:r>
            <w:proofErr w:type="spellEnd"/>
            <w:r w:rsidRPr="009B69AF">
              <w:rPr>
                <w:rFonts w:ascii="Times New Roman" w:hAnsi="Times New Roman" w:cs="Times New Roman"/>
                <w:strike/>
                <w:color w:val="FF0000"/>
                <w:sz w:val="18"/>
                <w:szCs w:val="18"/>
              </w:rPr>
              <w:t xml:space="preserve"> latency traffic becomes 0 before the low latency traffic is fully serviced in AP or r-TWT STA?</w:t>
            </w:r>
          </w:p>
        </w:tc>
        <w:tc>
          <w:tcPr>
            <w:tcW w:w="2340" w:type="dxa"/>
            <w:shd w:val="clear" w:color="auto" w:fill="auto"/>
            <w:noWrap/>
          </w:tcPr>
          <w:p w14:paraId="3C89EDF8" w14:textId="2D9C19B8" w:rsidR="0012627A" w:rsidRPr="009B69AF" w:rsidRDefault="0012627A" w:rsidP="0012627A">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fix the issues mentioned in the comment</w:t>
            </w:r>
          </w:p>
        </w:tc>
        <w:tc>
          <w:tcPr>
            <w:tcW w:w="3150" w:type="dxa"/>
            <w:shd w:val="clear" w:color="auto" w:fill="auto"/>
          </w:tcPr>
          <w:p w14:paraId="2B8BF932" w14:textId="77777777" w:rsidR="00372862" w:rsidRPr="009B69AF" w:rsidRDefault="00372862" w:rsidP="00372862">
            <w:pPr>
              <w:suppressAutoHyphens/>
              <w:spacing w:after="0"/>
              <w:rPr>
                <w:ins w:id="1519" w:author="Alfred Aster" w:date="2022-10-16T22:18:00Z"/>
                <w:rFonts w:ascii="Times New Roman" w:hAnsi="Times New Roman" w:cs="Times New Roman"/>
                <w:bCs/>
                <w:strike/>
                <w:color w:val="FF0000"/>
                <w:sz w:val="18"/>
                <w:szCs w:val="18"/>
              </w:rPr>
            </w:pPr>
            <w:ins w:id="1520" w:author="Alfred Aster" w:date="2022-10-16T22:18:00Z">
              <w:r w:rsidRPr="009B69AF">
                <w:rPr>
                  <w:rFonts w:ascii="Times New Roman" w:hAnsi="Times New Roman" w:cs="Times New Roman"/>
                  <w:bCs/>
                  <w:strike/>
                  <w:color w:val="FF0000"/>
                  <w:sz w:val="18"/>
                  <w:szCs w:val="18"/>
                </w:rPr>
                <w:t>Pending SP</w:t>
              </w:r>
            </w:ins>
          </w:p>
          <w:p w14:paraId="33E3BD58" w14:textId="77777777" w:rsidR="00372862" w:rsidRPr="009B69AF" w:rsidRDefault="00372862" w:rsidP="00372862">
            <w:pPr>
              <w:suppressAutoHyphens/>
              <w:spacing w:after="0"/>
              <w:rPr>
                <w:ins w:id="1521" w:author="Alfred Aster" w:date="2022-10-16T22:18:00Z"/>
                <w:rFonts w:ascii="Times New Roman" w:hAnsi="Times New Roman" w:cs="Times New Roman"/>
                <w:bCs/>
                <w:strike/>
                <w:color w:val="FF0000"/>
                <w:sz w:val="18"/>
                <w:szCs w:val="18"/>
              </w:rPr>
            </w:pPr>
          </w:p>
          <w:p w14:paraId="65D9DEF7" w14:textId="26BEE28D" w:rsidR="0039153B" w:rsidRPr="009B69AF" w:rsidRDefault="008C027F" w:rsidP="0039153B">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522" w:author="Alfred Aster" w:date="2022-10-20T14:58:00Z">
              <w:r w:rsidRPr="009B69AF" w:rsidDel="004F3BCE">
                <w:rPr>
                  <w:rFonts w:ascii="Times New Roman" w:hAnsi="Times New Roman" w:cs="Times New Roman"/>
                  <w:bCs/>
                  <w:strike/>
                  <w:color w:val="FF0000"/>
                  <w:sz w:val="18"/>
                  <w:szCs w:val="18"/>
                </w:rPr>
                <w:delText>ed</w:delText>
              </w:r>
            </w:del>
            <w:ins w:id="1523"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2E43CBFD" w14:textId="77777777" w:rsidR="00883268" w:rsidRPr="009B69AF" w:rsidRDefault="00883268" w:rsidP="0039153B">
            <w:pPr>
              <w:suppressAutoHyphens/>
              <w:spacing w:after="0"/>
              <w:rPr>
                <w:rFonts w:ascii="Times New Roman" w:hAnsi="Times New Roman" w:cs="Times New Roman"/>
                <w:bCs/>
                <w:strike/>
                <w:color w:val="FF0000"/>
                <w:sz w:val="18"/>
                <w:szCs w:val="18"/>
              </w:rPr>
            </w:pPr>
          </w:p>
          <w:p w14:paraId="724B94A7" w14:textId="77777777" w:rsidR="0039153B" w:rsidRPr="009B69AF" w:rsidRDefault="0039153B" w:rsidP="0039153B">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This CID is discussed on September 13, 2022, but no straw poll is conducted yet.</w:t>
            </w:r>
          </w:p>
          <w:p w14:paraId="0EB05376" w14:textId="77777777" w:rsidR="0039153B" w:rsidRPr="009B69AF" w:rsidRDefault="0039153B" w:rsidP="0039153B">
            <w:pPr>
              <w:suppressAutoHyphens/>
              <w:spacing w:after="0"/>
              <w:rPr>
                <w:rFonts w:ascii="Times New Roman" w:hAnsi="Times New Roman" w:cs="Times New Roman"/>
                <w:bCs/>
                <w:strike/>
                <w:color w:val="FF0000"/>
                <w:sz w:val="18"/>
                <w:szCs w:val="18"/>
              </w:rPr>
            </w:pPr>
          </w:p>
          <w:p w14:paraId="31E1DAF2" w14:textId="77777777" w:rsidR="00F86078" w:rsidRPr="009B69AF" w:rsidRDefault="0039153B"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Chunyu Hu</w:t>
            </w:r>
            <w:r w:rsidRPr="009B69AF">
              <w:rPr>
                <w:rFonts w:ascii="Times New Roman" w:hAnsi="Times New Roman" w:cs="Times New Roman"/>
                <w:bCs/>
                <w:strike/>
                <w:color w:val="FF0000"/>
                <w:sz w:val="18"/>
                <w:szCs w:val="18"/>
              </w:rPr>
              <w:tab/>
              <w:t>22/1470r6</w:t>
            </w:r>
            <w:r w:rsidR="00F86078" w:rsidRPr="009B69AF">
              <w:rPr>
                <w:rFonts w:ascii="Times New Roman" w:hAnsi="Times New Roman" w:cs="Times New Roman"/>
                <w:bCs/>
                <w:strike/>
                <w:color w:val="FF0000"/>
                <w:sz w:val="18"/>
                <w:szCs w:val="18"/>
              </w:rPr>
              <w:t xml:space="preserve"> </w:t>
            </w:r>
          </w:p>
          <w:p w14:paraId="4099415E"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526D899D"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127B0735" w14:textId="4F453D67" w:rsidR="0039153B" w:rsidRPr="009B69AF" w:rsidRDefault="0039153B" w:rsidP="0039153B">
            <w:pPr>
              <w:suppressAutoHyphens/>
              <w:spacing w:after="0"/>
              <w:rPr>
                <w:rFonts w:ascii="Times New Roman" w:hAnsi="Times New Roman" w:cs="Times New Roman"/>
                <w:bCs/>
                <w:strike/>
                <w:color w:val="FF0000"/>
                <w:sz w:val="18"/>
                <w:szCs w:val="18"/>
              </w:rPr>
            </w:pPr>
          </w:p>
        </w:tc>
      </w:tr>
      <w:tr w:rsidR="002F636B" w:rsidRPr="008B0293" w14:paraId="56F0BB81" w14:textId="77777777" w:rsidTr="00221221">
        <w:trPr>
          <w:trHeight w:val="220"/>
          <w:jc w:val="center"/>
        </w:trPr>
        <w:tc>
          <w:tcPr>
            <w:tcW w:w="715" w:type="dxa"/>
            <w:shd w:val="clear" w:color="auto" w:fill="auto"/>
            <w:noWrap/>
          </w:tcPr>
          <w:p w14:paraId="1267C33D" w14:textId="776B6F3C" w:rsidR="002F636B" w:rsidRPr="00FF2DA8" w:rsidRDefault="002F636B" w:rsidP="002F636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13470</w:t>
            </w:r>
          </w:p>
        </w:tc>
        <w:tc>
          <w:tcPr>
            <w:tcW w:w="990" w:type="dxa"/>
          </w:tcPr>
          <w:p w14:paraId="31B9A978" w14:textId="6F975A96" w:rsidR="002F636B" w:rsidRPr="00FF2DA8" w:rsidRDefault="002F636B" w:rsidP="002F636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Liwen Chu</w:t>
            </w:r>
          </w:p>
        </w:tc>
        <w:tc>
          <w:tcPr>
            <w:tcW w:w="900" w:type="dxa"/>
            <w:shd w:val="clear" w:color="auto" w:fill="auto"/>
            <w:noWrap/>
          </w:tcPr>
          <w:p w14:paraId="3AA71DD0" w14:textId="0A0A33E9" w:rsidR="002F636B" w:rsidRPr="00FF2DA8" w:rsidRDefault="002F636B" w:rsidP="002F636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35.3.10</w:t>
            </w:r>
          </w:p>
        </w:tc>
        <w:tc>
          <w:tcPr>
            <w:tcW w:w="720" w:type="dxa"/>
          </w:tcPr>
          <w:p w14:paraId="382F7766" w14:textId="447637A1" w:rsidR="002F636B" w:rsidRPr="00FF2DA8" w:rsidRDefault="002F636B" w:rsidP="002F636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433.49</w:t>
            </w:r>
          </w:p>
        </w:tc>
        <w:tc>
          <w:tcPr>
            <w:tcW w:w="2520" w:type="dxa"/>
            <w:shd w:val="clear" w:color="auto" w:fill="auto"/>
            <w:noWrap/>
          </w:tcPr>
          <w:p w14:paraId="10045ECC" w14:textId="387E745D" w:rsidR="002F636B" w:rsidRPr="00FF2DA8" w:rsidRDefault="002F636B" w:rsidP="002F636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 xml:space="preserve">The description </w:t>
            </w:r>
            <w:del w:id="1524" w:author="Alfred Aster" w:date="2022-10-20T14:58:00Z">
              <w:r w:rsidRPr="00FF2DA8" w:rsidDel="004F3BCE">
                <w:rPr>
                  <w:rFonts w:ascii="Times New Roman" w:hAnsi="Times New Roman" w:cs="Times New Roman"/>
                  <w:sz w:val="18"/>
                  <w:szCs w:val="18"/>
                </w:rPr>
                <w:delText>o</w:delText>
              </w:r>
            </w:del>
            <w:ins w:id="1525" w:author="Alfred Aster" w:date="2022-10-20T14:58:00Z">
              <w:r w:rsidR="004F3BCE">
                <w:rPr>
                  <w:rFonts w:ascii="Times New Roman" w:hAnsi="Times New Roman" w:cs="Times New Roman"/>
                  <w:sz w:val="18"/>
                  <w:szCs w:val="18"/>
                </w:rPr>
                <w:t>“</w:t>
              </w:r>
            </w:ins>
            <w:r w:rsidRPr="00FF2DA8">
              <w:rPr>
                <w:rFonts w:ascii="Times New Roman" w:hAnsi="Times New Roman" w:cs="Times New Roman"/>
                <w:sz w:val="18"/>
                <w:szCs w:val="18"/>
              </w:rPr>
              <w:t>f "when a critical update occurs to the operational parameters for that AP as defined in</w:t>
            </w:r>
            <w:r w:rsidRPr="00FF2DA8">
              <w:rPr>
                <w:rFonts w:ascii="Times New Roman" w:hAnsi="Times New Roman" w:cs="Times New Roman"/>
                <w:sz w:val="18"/>
                <w:szCs w:val="18"/>
              </w:rPr>
              <w:br/>
              <w:t xml:space="preserve">11.2.3.15 (TIM </w:t>
            </w:r>
            <w:proofErr w:type="spellStart"/>
            <w:r w:rsidRPr="00FF2DA8">
              <w:rPr>
                <w:rFonts w:ascii="Times New Roman" w:hAnsi="Times New Roman" w:cs="Times New Roman"/>
                <w:sz w:val="18"/>
                <w:szCs w:val="18"/>
              </w:rPr>
              <w:t>Broadca</w:t>
            </w:r>
            <w:del w:id="1526" w:author="Alfred Aster" w:date="2022-10-20T14:58:00Z">
              <w:r w:rsidRPr="00FF2DA8" w:rsidDel="004F3BCE">
                <w:rPr>
                  <w:rFonts w:ascii="Times New Roman" w:hAnsi="Times New Roman" w:cs="Times New Roman"/>
                  <w:sz w:val="18"/>
                  <w:szCs w:val="18"/>
                </w:rPr>
                <w:delText>s</w:delText>
              </w:r>
            </w:del>
            <w:ins w:id="1527" w:author="Alfred Aster" w:date="2022-10-20T14:58:00Z">
              <w:r w:rsidR="004F3BCE">
                <w:rPr>
                  <w:rFonts w:ascii="Times New Roman" w:hAnsi="Times New Roman" w:cs="Times New Roman"/>
                  <w:sz w:val="18"/>
                  <w:szCs w:val="18"/>
                </w:rPr>
                <w:t>”</w:t>
              </w:r>
            </w:ins>
            <w:r w:rsidRPr="00FF2DA8">
              <w:rPr>
                <w:rFonts w:ascii="Times New Roman" w:hAnsi="Times New Roman" w:cs="Times New Roman"/>
                <w:sz w:val="18"/>
                <w:szCs w:val="18"/>
              </w:rPr>
              <w:t>t</w:t>
            </w:r>
            <w:proofErr w:type="spellEnd"/>
            <w:r w:rsidRPr="00FF2DA8">
              <w:rPr>
                <w:rFonts w:ascii="Times New Roman" w:hAnsi="Times New Roman" w:cs="Times New Roman"/>
                <w:sz w:val="18"/>
                <w:szCs w:val="18"/>
              </w:rPr>
              <w:t>)" is not correct. Not all critical update needs to update of BSS Parameters Change Count.</w:t>
            </w:r>
          </w:p>
        </w:tc>
        <w:tc>
          <w:tcPr>
            <w:tcW w:w="2340" w:type="dxa"/>
            <w:shd w:val="clear" w:color="auto" w:fill="auto"/>
            <w:noWrap/>
          </w:tcPr>
          <w:p w14:paraId="12B56A50" w14:textId="04C9FC66" w:rsidR="002F636B" w:rsidRPr="00FF2DA8" w:rsidRDefault="002F636B" w:rsidP="002F636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update the text to fix the issue.</w:t>
            </w:r>
          </w:p>
        </w:tc>
        <w:tc>
          <w:tcPr>
            <w:tcW w:w="3150" w:type="dxa"/>
            <w:shd w:val="clear" w:color="auto" w:fill="auto"/>
          </w:tcPr>
          <w:p w14:paraId="15305547" w14:textId="2CDA3062" w:rsidR="00883268" w:rsidRDefault="00883268" w:rsidP="0088326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w:t>
            </w:r>
            <w:del w:id="1528" w:author="Alfred Aster" w:date="2022-10-20T14:58:00Z">
              <w:r w:rsidDel="004F3BCE">
                <w:rPr>
                  <w:rFonts w:ascii="Times New Roman" w:hAnsi="Times New Roman" w:cs="Times New Roman"/>
                  <w:bCs/>
                  <w:sz w:val="18"/>
                  <w:szCs w:val="18"/>
                </w:rPr>
                <w:delText>ed</w:delText>
              </w:r>
            </w:del>
            <w:ins w:id="1529"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comment resolutions in “document”, however the group could not reach consensus on a proposed change that would resolve the comment.</w:t>
            </w:r>
          </w:p>
          <w:p w14:paraId="319CD4F2" w14:textId="2B2AAA51" w:rsidR="002F636B" w:rsidRPr="00FF2DA8" w:rsidRDefault="002F636B" w:rsidP="002F636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12, 2022, but no straw poll is conducted yet.</w:t>
            </w:r>
          </w:p>
          <w:p w14:paraId="2C29FAFD" w14:textId="77777777" w:rsidR="00527AFA" w:rsidRPr="00FF2DA8" w:rsidRDefault="00527AFA" w:rsidP="002F636B">
            <w:pPr>
              <w:suppressAutoHyphens/>
              <w:spacing w:after="0"/>
              <w:rPr>
                <w:rFonts w:ascii="Times New Roman" w:hAnsi="Times New Roman" w:cs="Times New Roman"/>
                <w:sz w:val="18"/>
                <w:szCs w:val="18"/>
              </w:rPr>
            </w:pPr>
          </w:p>
          <w:p w14:paraId="2530B9CB" w14:textId="77777777" w:rsidR="00F86078" w:rsidRDefault="00527AFA"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Ming Gan</w:t>
            </w:r>
            <w:r w:rsidRPr="00FF2DA8">
              <w:rPr>
                <w:rFonts w:ascii="Times New Roman" w:hAnsi="Times New Roman" w:cs="Times New Roman"/>
                <w:bCs/>
                <w:sz w:val="18"/>
                <w:szCs w:val="18"/>
              </w:rPr>
              <w:tab/>
              <w:t>22/1539r2</w:t>
            </w:r>
            <w:r w:rsidR="00F86078">
              <w:rPr>
                <w:rFonts w:ascii="Times New Roman" w:hAnsi="Times New Roman" w:cs="Times New Roman"/>
                <w:bCs/>
                <w:sz w:val="18"/>
                <w:szCs w:val="18"/>
              </w:rPr>
              <w:t xml:space="preserve"> </w:t>
            </w:r>
          </w:p>
          <w:p w14:paraId="5954550B"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134F7EF6"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54BC4D5D" w14:textId="6BC64F6C" w:rsidR="00527AFA" w:rsidRPr="00FF2DA8" w:rsidRDefault="00527AFA" w:rsidP="002F636B">
            <w:pPr>
              <w:suppressAutoHyphens/>
              <w:spacing w:after="0"/>
              <w:rPr>
                <w:rFonts w:ascii="Times New Roman" w:hAnsi="Times New Roman" w:cs="Times New Roman"/>
                <w:bCs/>
                <w:sz w:val="18"/>
                <w:szCs w:val="18"/>
              </w:rPr>
            </w:pPr>
          </w:p>
        </w:tc>
      </w:tr>
      <w:tr w:rsidR="002F636B" w:rsidRPr="008B0293" w14:paraId="6553165D" w14:textId="77777777" w:rsidTr="00221221">
        <w:trPr>
          <w:trHeight w:val="220"/>
          <w:jc w:val="center"/>
        </w:trPr>
        <w:tc>
          <w:tcPr>
            <w:tcW w:w="715" w:type="dxa"/>
            <w:shd w:val="clear" w:color="auto" w:fill="auto"/>
            <w:noWrap/>
          </w:tcPr>
          <w:p w14:paraId="22234388" w14:textId="1C7B2E32" w:rsidR="002F636B" w:rsidRPr="00FF2DA8" w:rsidRDefault="002F636B" w:rsidP="002F636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13473</w:t>
            </w:r>
          </w:p>
        </w:tc>
        <w:tc>
          <w:tcPr>
            <w:tcW w:w="990" w:type="dxa"/>
          </w:tcPr>
          <w:p w14:paraId="3DE28894" w14:textId="3CA7F7D3" w:rsidR="002F636B" w:rsidRPr="00FF2DA8" w:rsidRDefault="002F636B" w:rsidP="002F636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Liwen Chu</w:t>
            </w:r>
          </w:p>
        </w:tc>
        <w:tc>
          <w:tcPr>
            <w:tcW w:w="900" w:type="dxa"/>
            <w:shd w:val="clear" w:color="auto" w:fill="auto"/>
            <w:noWrap/>
          </w:tcPr>
          <w:p w14:paraId="369E7D3E" w14:textId="53E47D71" w:rsidR="002F636B" w:rsidRPr="00FF2DA8" w:rsidRDefault="002F636B" w:rsidP="002F636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35.3.10</w:t>
            </w:r>
          </w:p>
        </w:tc>
        <w:tc>
          <w:tcPr>
            <w:tcW w:w="720" w:type="dxa"/>
          </w:tcPr>
          <w:p w14:paraId="79378771" w14:textId="7FAD2E37" w:rsidR="002F636B" w:rsidRPr="00FF2DA8" w:rsidRDefault="002F636B" w:rsidP="002F636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433.37</w:t>
            </w:r>
          </w:p>
        </w:tc>
        <w:tc>
          <w:tcPr>
            <w:tcW w:w="2520" w:type="dxa"/>
            <w:shd w:val="clear" w:color="auto" w:fill="auto"/>
            <w:noWrap/>
          </w:tcPr>
          <w:p w14:paraId="6253E4AC" w14:textId="03F55EAA" w:rsidR="002F636B" w:rsidRPr="00FF2DA8" w:rsidRDefault="002F636B" w:rsidP="002F636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 xml:space="preserve">The description </w:t>
            </w:r>
            <w:del w:id="1530" w:author="Alfred Aster" w:date="2022-10-20T14:58:00Z">
              <w:r w:rsidRPr="00FF2DA8" w:rsidDel="004F3BCE">
                <w:rPr>
                  <w:rFonts w:ascii="Times New Roman" w:hAnsi="Times New Roman" w:cs="Times New Roman"/>
                  <w:sz w:val="18"/>
                  <w:szCs w:val="18"/>
                </w:rPr>
                <w:delText>o</w:delText>
              </w:r>
            </w:del>
            <w:ins w:id="1531" w:author="Alfred Aster" w:date="2022-10-20T14:58:00Z">
              <w:r w:rsidR="004F3BCE">
                <w:rPr>
                  <w:rFonts w:ascii="Times New Roman" w:hAnsi="Times New Roman" w:cs="Times New Roman"/>
                  <w:sz w:val="18"/>
                  <w:szCs w:val="18"/>
                </w:rPr>
                <w:t>“</w:t>
              </w:r>
            </w:ins>
            <w:r w:rsidRPr="00FF2DA8">
              <w:rPr>
                <w:rFonts w:ascii="Times New Roman" w:hAnsi="Times New Roman" w:cs="Times New Roman"/>
                <w:sz w:val="18"/>
                <w:szCs w:val="18"/>
              </w:rPr>
              <w:t>f "when a critical update occurs to the operational parameters for that AP as defined in</w:t>
            </w:r>
            <w:r w:rsidRPr="00FF2DA8">
              <w:rPr>
                <w:rFonts w:ascii="Times New Roman" w:hAnsi="Times New Roman" w:cs="Times New Roman"/>
                <w:sz w:val="18"/>
                <w:szCs w:val="18"/>
              </w:rPr>
              <w:br/>
              <w:t xml:space="preserve">11.2.3.15 (TIM </w:t>
            </w:r>
            <w:proofErr w:type="spellStart"/>
            <w:r w:rsidRPr="00FF2DA8">
              <w:rPr>
                <w:rFonts w:ascii="Times New Roman" w:hAnsi="Times New Roman" w:cs="Times New Roman"/>
                <w:sz w:val="18"/>
                <w:szCs w:val="18"/>
              </w:rPr>
              <w:t>Broadca</w:t>
            </w:r>
            <w:del w:id="1532" w:author="Alfred Aster" w:date="2022-10-20T14:58:00Z">
              <w:r w:rsidRPr="00FF2DA8" w:rsidDel="004F3BCE">
                <w:rPr>
                  <w:rFonts w:ascii="Times New Roman" w:hAnsi="Times New Roman" w:cs="Times New Roman"/>
                  <w:sz w:val="18"/>
                  <w:szCs w:val="18"/>
                </w:rPr>
                <w:delText>s</w:delText>
              </w:r>
            </w:del>
            <w:ins w:id="1533" w:author="Alfred Aster" w:date="2022-10-20T14:58:00Z">
              <w:r w:rsidR="004F3BCE">
                <w:rPr>
                  <w:rFonts w:ascii="Times New Roman" w:hAnsi="Times New Roman" w:cs="Times New Roman"/>
                  <w:sz w:val="18"/>
                  <w:szCs w:val="18"/>
                </w:rPr>
                <w:t>”</w:t>
              </w:r>
            </w:ins>
            <w:r w:rsidRPr="00FF2DA8">
              <w:rPr>
                <w:rFonts w:ascii="Times New Roman" w:hAnsi="Times New Roman" w:cs="Times New Roman"/>
                <w:sz w:val="18"/>
                <w:szCs w:val="18"/>
              </w:rPr>
              <w:t>t</w:t>
            </w:r>
            <w:proofErr w:type="spellEnd"/>
            <w:r w:rsidRPr="00FF2DA8">
              <w:rPr>
                <w:rFonts w:ascii="Times New Roman" w:hAnsi="Times New Roman" w:cs="Times New Roman"/>
                <w:sz w:val="18"/>
                <w:szCs w:val="18"/>
              </w:rPr>
              <w:t xml:space="preserve">)" is not correct. Not all critical </w:t>
            </w:r>
            <w:r w:rsidRPr="00FF2DA8">
              <w:rPr>
                <w:rFonts w:ascii="Times New Roman" w:hAnsi="Times New Roman" w:cs="Times New Roman"/>
                <w:sz w:val="18"/>
                <w:szCs w:val="18"/>
              </w:rPr>
              <w:lastRenderedPageBreak/>
              <w:t>update needs to update of BSS Parameters Change Count.</w:t>
            </w:r>
          </w:p>
        </w:tc>
        <w:tc>
          <w:tcPr>
            <w:tcW w:w="2340" w:type="dxa"/>
            <w:shd w:val="clear" w:color="auto" w:fill="auto"/>
            <w:noWrap/>
          </w:tcPr>
          <w:p w14:paraId="4778869B" w14:textId="0447C853" w:rsidR="002F636B" w:rsidRPr="00FF2DA8" w:rsidRDefault="002F636B" w:rsidP="002F636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lastRenderedPageBreak/>
              <w:t>update the text to fix the issue.</w:t>
            </w:r>
          </w:p>
        </w:tc>
        <w:tc>
          <w:tcPr>
            <w:tcW w:w="3150" w:type="dxa"/>
            <w:shd w:val="clear" w:color="auto" w:fill="auto"/>
          </w:tcPr>
          <w:p w14:paraId="2999596D" w14:textId="051F6873" w:rsidR="00883268" w:rsidRDefault="00883268" w:rsidP="0088326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w:t>
            </w:r>
            <w:del w:id="1534" w:author="Alfred Aster" w:date="2022-10-20T14:58:00Z">
              <w:r w:rsidDel="004F3BCE">
                <w:rPr>
                  <w:rFonts w:ascii="Times New Roman" w:hAnsi="Times New Roman" w:cs="Times New Roman"/>
                  <w:bCs/>
                  <w:sz w:val="18"/>
                  <w:szCs w:val="18"/>
                </w:rPr>
                <w:delText>ed</w:delText>
              </w:r>
            </w:del>
            <w:ins w:id="1535"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comment resolutions in “document”, however the group could not reach consensus on a proposed change that would resolve the comment.</w:t>
            </w:r>
          </w:p>
          <w:p w14:paraId="735F0D85" w14:textId="3DC3FBEF" w:rsidR="002F636B" w:rsidRPr="00FF2DA8" w:rsidRDefault="002F636B" w:rsidP="002F636B">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lastRenderedPageBreak/>
              <w:br/>
              <w:t>This CID is discussed on September 12, 2022, but no straw poll is conducted yet.</w:t>
            </w:r>
          </w:p>
          <w:p w14:paraId="4F660279" w14:textId="77777777" w:rsidR="00527AFA" w:rsidRPr="00FF2DA8" w:rsidRDefault="00527AFA" w:rsidP="002F636B">
            <w:pPr>
              <w:suppressAutoHyphens/>
              <w:spacing w:after="0"/>
              <w:rPr>
                <w:rFonts w:ascii="Times New Roman" w:hAnsi="Times New Roman" w:cs="Times New Roman"/>
                <w:sz w:val="18"/>
                <w:szCs w:val="18"/>
              </w:rPr>
            </w:pPr>
          </w:p>
          <w:p w14:paraId="73911A8C" w14:textId="77777777" w:rsidR="00F86078" w:rsidRDefault="00527AFA"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Ming Gan</w:t>
            </w:r>
            <w:r w:rsidRPr="00FF2DA8">
              <w:rPr>
                <w:rFonts w:ascii="Times New Roman" w:hAnsi="Times New Roman" w:cs="Times New Roman"/>
                <w:bCs/>
                <w:sz w:val="18"/>
                <w:szCs w:val="18"/>
              </w:rPr>
              <w:tab/>
              <w:t>22/1539r2</w:t>
            </w:r>
            <w:r w:rsidR="00F86078">
              <w:rPr>
                <w:rFonts w:ascii="Times New Roman" w:hAnsi="Times New Roman" w:cs="Times New Roman"/>
                <w:bCs/>
                <w:sz w:val="18"/>
                <w:szCs w:val="18"/>
              </w:rPr>
              <w:t xml:space="preserve"> </w:t>
            </w:r>
          </w:p>
          <w:p w14:paraId="20B45C6E"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424AAD45"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75D0C644" w14:textId="45E60A94" w:rsidR="00527AFA" w:rsidRPr="00FF2DA8" w:rsidRDefault="00527AFA" w:rsidP="002F636B">
            <w:pPr>
              <w:suppressAutoHyphens/>
              <w:spacing w:after="0"/>
              <w:rPr>
                <w:rFonts w:ascii="Times New Roman" w:hAnsi="Times New Roman" w:cs="Times New Roman"/>
                <w:bCs/>
                <w:sz w:val="18"/>
                <w:szCs w:val="18"/>
              </w:rPr>
            </w:pPr>
          </w:p>
        </w:tc>
      </w:tr>
      <w:tr w:rsidR="002F636B" w:rsidRPr="008B0293" w14:paraId="0004B633" w14:textId="77777777" w:rsidTr="00221221">
        <w:trPr>
          <w:trHeight w:val="220"/>
          <w:jc w:val="center"/>
        </w:trPr>
        <w:tc>
          <w:tcPr>
            <w:tcW w:w="715" w:type="dxa"/>
            <w:shd w:val="clear" w:color="auto" w:fill="auto"/>
            <w:noWrap/>
          </w:tcPr>
          <w:p w14:paraId="3F8DCAC6" w14:textId="12DB3452" w:rsidR="002F636B" w:rsidRPr="009B69AF" w:rsidRDefault="002F636B" w:rsidP="002F636B">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lastRenderedPageBreak/>
              <w:t>13490</w:t>
            </w:r>
          </w:p>
        </w:tc>
        <w:tc>
          <w:tcPr>
            <w:tcW w:w="990" w:type="dxa"/>
          </w:tcPr>
          <w:p w14:paraId="3DA8D15E" w14:textId="7E72D905" w:rsidR="002F636B" w:rsidRPr="009B69AF" w:rsidRDefault="002F636B" w:rsidP="002F636B">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Liwen Chu</w:t>
            </w:r>
          </w:p>
        </w:tc>
        <w:tc>
          <w:tcPr>
            <w:tcW w:w="900" w:type="dxa"/>
            <w:shd w:val="clear" w:color="auto" w:fill="auto"/>
            <w:noWrap/>
          </w:tcPr>
          <w:p w14:paraId="1074C8E9" w14:textId="50DCDAFD" w:rsidR="002F636B" w:rsidRPr="009B69AF" w:rsidRDefault="002F636B" w:rsidP="002F636B">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9.6.13.9</w:t>
            </w:r>
          </w:p>
        </w:tc>
        <w:tc>
          <w:tcPr>
            <w:tcW w:w="720" w:type="dxa"/>
          </w:tcPr>
          <w:p w14:paraId="6B4C4A3D" w14:textId="43C9F6A6" w:rsidR="002F636B" w:rsidRPr="009B69AF" w:rsidRDefault="002F636B" w:rsidP="002F636B">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262.03</w:t>
            </w:r>
          </w:p>
        </w:tc>
        <w:tc>
          <w:tcPr>
            <w:tcW w:w="2520" w:type="dxa"/>
            <w:shd w:val="clear" w:color="auto" w:fill="auto"/>
            <w:noWrap/>
          </w:tcPr>
          <w:p w14:paraId="68C8FDD2" w14:textId="360816DF" w:rsidR="002F636B" w:rsidRPr="009B69AF" w:rsidRDefault="002F636B" w:rsidP="002F636B">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Based on P261L50, BSS Termination Duration is also used for link removal announcement.</w:t>
            </w:r>
          </w:p>
        </w:tc>
        <w:tc>
          <w:tcPr>
            <w:tcW w:w="2340" w:type="dxa"/>
            <w:shd w:val="clear" w:color="auto" w:fill="auto"/>
            <w:noWrap/>
          </w:tcPr>
          <w:p w14:paraId="01BE3E47" w14:textId="6F62374F" w:rsidR="002F636B" w:rsidRPr="009B69AF" w:rsidRDefault="002F636B" w:rsidP="002F636B">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update the text per the comment</w:t>
            </w:r>
          </w:p>
        </w:tc>
        <w:tc>
          <w:tcPr>
            <w:tcW w:w="3150" w:type="dxa"/>
            <w:shd w:val="clear" w:color="auto" w:fill="auto"/>
          </w:tcPr>
          <w:p w14:paraId="45E9FA81" w14:textId="77777777" w:rsidR="005A454A" w:rsidRPr="009B69AF" w:rsidRDefault="005A454A" w:rsidP="005A454A">
            <w:pPr>
              <w:suppressAutoHyphens/>
              <w:spacing w:after="0"/>
              <w:rPr>
                <w:ins w:id="1536" w:author="Alfred Aster" w:date="2022-10-18T09:36:00Z"/>
                <w:rFonts w:ascii="Times New Roman" w:hAnsi="Times New Roman" w:cs="Times New Roman"/>
                <w:bCs/>
                <w:strike/>
                <w:color w:val="FF0000"/>
                <w:sz w:val="18"/>
                <w:szCs w:val="18"/>
              </w:rPr>
            </w:pPr>
            <w:ins w:id="1537" w:author="Alfred Aster" w:date="2022-10-18T09:36:00Z">
              <w:r w:rsidRPr="009B69AF">
                <w:rPr>
                  <w:rFonts w:ascii="Times New Roman" w:hAnsi="Times New Roman" w:cs="Times New Roman"/>
                  <w:bCs/>
                  <w:strike/>
                  <w:color w:val="FF0000"/>
                  <w:sz w:val="18"/>
                  <w:szCs w:val="18"/>
                </w:rPr>
                <w:t>Pending SP</w:t>
              </w:r>
            </w:ins>
          </w:p>
          <w:p w14:paraId="33EF949A" w14:textId="77777777" w:rsidR="005A454A" w:rsidRPr="009B69AF" w:rsidRDefault="005A454A" w:rsidP="00883268">
            <w:pPr>
              <w:suppressAutoHyphens/>
              <w:spacing w:after="0"/>
              <w:rPr>
                <w:ins w:id="1538" w:author="Alfred Aster" w:date="2022-10-18T09:36:00Z"/>
                <w:rFonts w:ascii="Times New Roman" w:hAnsi="Times New Roman" w:cs="Times New Roman"/>
                <w:bCs/>
                <w:strike/>
                <w:color w:val="FF0000"/>
                <w:sz w:val="18"/>
                <w:szCs w:val="18"/>
              </w:rPr>
            </w:pPr>
          </w:p>
          <w:p w14:paraId="0CFC3A55" w14:textId="336E0F76" w:rsidR="00883268" w:rsidRPr="009B69AF" w:rsidRDefault="00883268" w:rsidP="0088326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539" w:author="Alfred Aster" w:date="2022-10-20T14:58:00Z">
              <w:r w:rsidRPr="009B69AF" w:rsidDel="004F3BCE">
                <w:rPr>
                  <w:rFonts w:ascii="Times New Roman" w:hAnsi="Times New Roman" w:cs="Times New Roman"/>
                  <w:bCs/>
                  <w:strike/>
                  <w:color w:val="FF0000"/>
                  <w:sz w:val="18"/>
                  <w:szCs w:val="18"/>
                </w:rPr>
                <w:delText>ed</w:delText>
              </w:r>
            </w:del>
            <w:ins w:id="1540"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6E6817C9" w14:textId="59D976A8" w:rsidR="00527AFA" w:rsidRPr="009B69AF" w:rsidRDefault="002F636B" w:rsidP="002F636B">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14, 2022, but no straw poll is conducted yet.</w:t>
            </w:r>
            <w:r w:rsidRPr="009B69AF">
              <w:rPr>
                <w:rFonts w:ascii="Times New Roman" w:hAnsi="Times New Roman" w:cs="Times New Roman"/>
                <w:strike/>
                <w:color w:val="FF0000"/>
                <w:sz w:val="18"/>
                <w:szCs w:val="18"/>
              </w:rPr>
              <w:br/>
            </w:r>
          </w:p>
          <w:p w14:paraId="09572670" w14:textId="77777777" w:rsidR="00F86078" w:rsidRPr="009B69AF" w:rsidRDefault="00527AFA"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Guogang Huang</w:t>
            </w:r>
            <w:r w:rsidRPr="009B69AF">
              <w:rPr>
                <w:rFonts w:ascii="Times New Roman" w:hAnsi="Times New Roman" w:cs="Times New Roman"/>
                <w:bCs/>
                <w:strike/>
                <w:color w:val="FF0000"/>
                <w:sz w:val="18"/>
                <w:szCs w:val="18"/>
              </w:rPr>
              <w:tab/>
              <w:t>22/1228r2</w:t>
            </w:r>
            <w:r w:rsidR="00F86078" w:rsidRPr="009B69AF">
              <w:rPr>
                <w:rFonts w:ascii="Times New Roman" w:hAnsi="Times New Roman" w:cs="Times New Roman"/>
                <w:bCs/>
                <w:strike/>
                <w:color w:val="FF0000"/>
                <w:sz w:val="18"/>
                <w:szCs w:val="18"/>
              </w:rPr>
              <w:t xml:space="preserve"> </w:t>
            </w:r>
          </w:p>
          <w:p w14:paraId="6F6A54A7"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5D3E6CD3"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7A67ED3A" w14:textId="3EE1B2B2" w:rsidR="00527AFA" w:rsidRPr="009B69AF" w:rsidRDefault="00527AFA" w:rsidP="002F636B">
            <w:pPr>
              <w:suppressAutoHyphens/>
              <w:spacing w:after="0"/>
              <w:rPr>
                <w:rFonts w:ascii="Times New Roman" w:hAnsi="Times New Roman" w:cs="Times New Roman"/>
                <w:bCs/>
                <w:strike/>
                <w:color w:val="FF0000"/>
                <w:sz w:val="18"/>
                <w:szCs w:val="18"/>
              </w:rPr>
            </w:pPr>
          </w:p>
        </w:tc>
      </w:tr>
      <w:tr w:rsidR="00826E87" w:rsidRPr="008B0293" w14:paraId="6473112E" w14:textId="77777777" w:rsidTr="00221221">
        <w:trPr>
          <w:trHeight w:val="220"/>
          <w:jc w:val="center"/>
        </w:trPr>
        <w:tc>
          <w:tcPr>
            <w:tcW w:w="715" w:type="dxa"/>
            <w:shd w:val="clear" w:color="auto" w:fill="auto"/>
            <w:noWrap/>
          </w:tcPr>
          <w:p w14:paraId="1C813D2E" w14:textId="3B3BDDCA" w:rsidR="00826E87" w:rsidRPr="009B69AF" w:rsidRDefault="00826E87" w:rsidP="00826E87">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13591</w:t>
            </w:r>
          </w:p>
        </w:tc>
        <w:tc>
          <w:tcPr>
            <w:tcW w:w="990" w:type="dxa"/>
          </w:tcPr>
          <w:p w14:paraId="2514D62B" w14:textId="02B8514C" w:rsidR="00826E87" w:rsidRPr="009B69AF" w:rsidRDefault="00826E87" w:rsidP="00826E87">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Yongho Seok</w:t>
            </w:r>
          </w:p>
        </w:tc>
        <w:tc>
          <w:tcPr>
            <w:tcW w:w="900" w:type="dxa"/>
            <w:shd w:val="clear" w:color="auto" w:fill="auto"/>
            <w:noWrap/>
          </w:tcPr>
          <w:p w14:paraId="2B68FBE6" w14:textId="59E927EA" w:rsidR="00826E87" w:rsidRPr="009B69AF" w:rsidRDefault="00826E87" w:rsidP="00826E87">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35.3.17</w:t>
            </w:r>
          </w:p>
        </w:tc>
        <w:tc>
          <w:tcPr>
            <w:tcW w:w="720" w:type="dxa"/>
          </w:tcPr>
          <w:p w14:paraId="75947CF2" w14:textId="4CD00FC2" w:rsidR="00826E87" w:rsidRPr="009B69AF" w:rsidRDefault="00826E87" w:rsidP="00826E87">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464.</w:t>
            </w:r>
            <w:del w:id="1541" w:author="Alfred Aster" w:date="2022-10-20T14:58:00Z">
              <w:r w:rsidRPr="009B69AF" w:rsidDel="004F3BCE">
                <w:rPr>
                  <w:rFonts w:ascii="Times New Roman" w:hAnsi="Times New Roman" w:cs="Times New Roman"/>
                  <w:strike/>
                  <w:color w:val="FF0000"/>
                  <w:sz w:val="18"/>
                  <w:szCs w:val="18"/>
                </w:rPr>
                <w:delText>3</w:delText>
              </w:r>
            </w:del>
            <w:ins w:id="1542"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9</w:t>
            </w:r>
          </w:p>
        </w:tc>
        <w:tc>
          <w:tcPr>
            <w:tcW w:w="2520" w:type="dxa"/>
            <w:shd w:val="clear" w:color="auto" w:fill="auto"/>
            <w:noWrap/>
          </w:tcPr>
          <w:p w14:paraId="5C8A3A50" w14:textId="4F8AE3EC" w:rsidR="00826E87" w:rsidRPr="009B69AF" w:rsidRDefault="00826E87" w:rsidP="00826E87">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 xml:space="preserve">"When a STA of the non-AP MLD initiates a TXOP the following </w:t>
            </w:r>
            <w:proofErr w:type="spellStart"/>
            <w:r w:rsidRPr="009B69AF">
              <w:rPr>
                <w:rFonts w:ascii="Times New Roman" w:hAnsi="Times New Roman" w:cs="Times New Roman"/>
                <w:strike/>
                <w:color w:val="FF0000"/>
                <w:sz w:val="18"/>
                <w:szCs w:val="18"/>
              </w:rPr>
              <w:t>appli</w:t>
            </w:r>
            <w:del w:id="1543" w:author="Alfred Aster" w:date="2022-10-20T14:58:00Z">
              <w:r w:rsidRPr="009B69AF" w:rsidDel="004F3BCE">
                <w:rPr>
                  <w:rFonts w:ascii="Times New Roman" w:hAnsi="Times New Roman" w:cs="Times New Roman"/>
                  <w:strike/>
                  <w:color w:val="FF0000"/>
                  <w:sz w:val="18"/>
                  <w:szCs w:val="18"/>
                </w:rPr>
                <w:delText>e</w:delText>
              </w:r>
            </w:del>
            <w:ins w:id="1544"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s</w:t>
            </w:r>
            <w:proofErr w:type="spellEnd"/>
            <w:r w:rsidRPr="009B69AF">
              <w:rPr>
                <w:rFonts w:ascii="Times New Roman" w:hAnsi="Times New Roman" w:cs="Times New Roman"/>
                <w:strike/>
                <w:color w:val="FF0000"/>
                <w:sz w:val="18"/>
                <w:szCs w:val="18"/>
              </w:rPr>
              <w:t>:"</w:t>
            </w:r>
            <w:r w:rsidRPr="009B69AF">
              <w:rPr>
                <w:rFonts w:ascii="Times New Roman" w:hAnsi="Times New Roman" w:cs="Times New Roman"/>
                <w:strike/>
                <w:color w:val="FF0000"/>
                <w:sz w:val="18"/>
                <w:szCs w:val="18"/>
              </w:rPr>
              <w:br/>
              <w:t>When a STA of the non-AP MLD initiates a TXOP on one of the ELMSR links, the AP MLD shall not send any frame to the non-AP MLD on the other EMLSR link.</w:t>
            </w:r>
            <w:r w:rsidRPr="009B69AF">
              <w:rPr>
                <w:rFonts w:ascii="Times New Roman" w:hAnsi="Times New Roman" w:cs="Times New Roman"/>
                <w:strike/>
                <w:color w:val="FF0000"/>
                <w:sz w:val="18"/>
                <w:szCs w:val="18"/>
              </w:rPr>
              <w:br/>
              <w:t>Please add the missing rules when the non-AP MLD operating in the EMLSR mode is a TXOP holder.</w:t>
            </w:r>
          </w:p>
        </w:tc>
        <w:tc>
          <w:tcPr>
            <w:tcW w:w="2340" w:type="dxa"/>
            <w:shd w:val="clear" w:color="auto" w:fill="auto"/>
            <w:noWrap/>
          </w:tcPr>
          <w:p w14:paraId="3DEBE634" w14:textId="671E9C6A" w:rsidR="00826E87" w:rsidRPr="009B69AF" w:rsidRDefault="00826E87" w:rsidP="00826E87">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As in the comment.</w:t>
            </w:r>
          </w:p>
        </w:tc>
        <w:tc>
          <w:tcPr>
            <w:tcW w:w="3150" w:type="dxa"/>
            <w:shd w:val="clear" w:color="auto" w:fill="auto"/>
          </w:tcPr>
          <w:p w14:paraId="6064A5C3" w14:textId="77777777" w:rsidR="00FD20C7" w:rsidRPr="009B69AF" w:rsidRDefault="00FD20C7" w:rsidP="00FD20C7">
            <w:pPr>
              <w:suppressAutoHyphens/>
              <w:spacing w:after="0"/>
              <w:rPr>
                <w:ins w:id="1545" w:author="Alfred Aster" w:date="2022-10-16T22:04:00Z"/>
                <w:rFonts w:ascii="Times New Roman" w:hAnsi="Times New Roman" w:cs="Times New Roman"/>
                <w:bCs/>
                <w:strike/>
                <w:color w:val="FF0000"/>
                <w:sz w:val="18"/>
                <w:szCs w:val="18"/>
              </w:rPr>
            </w:pPr>
            <w:ins w:id="1546" w:author="Alfred Aster" w:date="2022-10-16T22:04:00Z">
              <w:r w:rsidRPr="009B69AF">
                <w:rPr>
                  <w:rFonts w:ascii="Times New Roman" w:hAnsi="Times New Roman" w:cs="Times New Roman"/>
                  <w:bCs/>
                  <w:strike/>
                  <w:color w:val="FF0000"/>
                  <w:sz w:val="18"/>
                  <w:szCs w:val="18"/>
                </w:rPr>
                <w:t>Pending SP</w:t>
              </w:r>
            </w:ins>
          </w:p>
          <w:p w14:paraId="01F9C298" w14:textId="77777777" w:rsidR="00FD20C7" w:rsidRPr="009B69AF" w:rsidRDefault="00FD20C7" w:rsidP="00883268">
            <w:pPr>
              <w:suppressAutoHyphens/>
              <w:spacing w:after="0"/>
              <w:rPr>
                <w:ins w:id="1547" w:author="Alfred Aster" w:date="2022-10-16T22:04:00Z"/>
                <w:rFonts w:ascii="Times New Roman" w:hAnsi="Times New Roman" w:cs="Times New Roman"/>
                <w:bCs/>
                <w:strike/>
                <w:color w:val="FF0000"/>
                <w:sz w:val="18"/>
                <w:szCs w:val="18"/>
              </w:rPr>
            </w:pPr>
          </w:p>
          <w:p w14:paraId="6BCA8C96" w14:textId="7FC73FCF" w:rsidR="00883268" w:rsidRPr="009B69AF" w:rsidRDefault="00883268" w:rsidP="0088326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548" w:author="Alfred Aster" w:date="2022-10-20T14:58:00Z">
              <w:r w:rsidRPr="009B69AF" w:rsidDel="004F3BCE">
                <w:rPr>
                  <w:rFonts w:ascii="Times New Roman" w:hAnsi="Times New Roman" w:cs="Times New Roman"/>
                  <w:bCs/>
                  <w:strike/>
                  <w:color w:val="FF0000"/>
                  <w:sz w:val="18"/>
                  <w:szCs w:val="18"/>
                </w:rPr>
                <w:delText>ed</w:delText>
              </w:r>
            </w:del>
            <w:ins w:id="1549"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573EB702" w14:textId="03A2FB89" w:rsidR="00826E87" w:rsidRPr="009B69AF" w:rsidRDefault="00826E87" w:rsidP="00826E87">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8, 2022, but no straw poll is conducted yet.</w:t>
            </w:r>
            <w:r w:rsidRPr="009B69AF">
              <w:rPr>
                <w:rFonts w:ascii="Times New Roman" w:hAnsi="Times New Roman" w:cs="Times New Roman"/>
                <w:strike/>
                <w:color w:val="FF0000"/>
                <w:sz w:val="18"/>
                <w:szCs w:val="18"/>
              </w:rPr>
              <w:br/>
            </w:r>
          </w:p>
          <w:p w14:paraId="69C2D48F" w14:textId="77777777" w:rsidR="00F86078" w:rsidRPr="009B69AF" w:rsidRDefault="003A6642"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Minyoung Park</w:t>
            </w:r>
            <w:r w:rsidRPr="009B69AF">
              <w:rPr>
                <w:rFonts w:ascii="Times New Roman" w:hAnsi="Times New Roman" w:cs="Times New Roman"/>
                <w:bCs/>
                <w:strike/>
                <w:color w:val="FF0000"/>
                <w:sz w:val="18"/>
                <w:szCs w:val="18"/>
              </w:rPr>
              <w:tab/>
              <w:t>22/1434r1</w:t>
            </w:r>
            <w:r w:rsidR="00F86078" w:rsidRPr="009B69AF">
              <w:rPr>
                <w:rFonts w:ascii="Times New Roman" w:hAnsi="Times New Roman" w:cs="Times New Roman"/>
                <w:bCs/>
                <w:strike/>
                <w:color w:val="FF0000"/>
                <w:sz w:val="18"/>
                <w:szCs w:val="18"/>
              </w:rPr>
              <w:t xml:space="preserve"> </w:t>
            </w:r>
          </w:p>
          <w:p w14:paraId="726151B4"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1A886BD7"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1DEB3C3F" w14:textId="7E9DDDE9" w:rsidR="00826E87" w:rsidRPr="009B69AF" w:rsidRDefault="00826E87" w:rsidP="00826E87">
            <w:pPr>
              <w:suppressAutoHyphens/>
              <w:spacing w:after="0"/>
              <w:rPr>
                <w:rFonts w:ascii="Times New Roman" w:hAnsi="Times New Roman" w:cs="Times New Roman"/>
                <w:bCs/>
                <w:strike/>
                <w:color w:val="FF0000"/>
                <w:sz w:val="18"/>
                <w:szCs w:val="18"/>
              </w:rPr>
            </w:pPr>
          </w:p>
        </w:tc>
      </w:tr>
      <w:tr w:rsidR="00826E87" w:rsidRPr="008B0293" w14:paraId="17689284" w14:textId="77777777" w:rsidTr="00221221">
        <w:trPr>
          <w:trHeight w:val="220"/>
          <w:jc w:val="center"/>
        </w:trPr>
        <w:tc>
          <w:tcPr>
            <w:tcW w:w="715" w:type="dxa"/>
            <w:shd w:val="clear" w:color="auto" w:fill="auto"/>
            <w:noWrap/>
          </w:tcPr>
          <w:p w14:paraId="2D66F8D0" w14:textId="74138BF3" w:rsidR="00826E87" w:rsidRPr="009B69AF" w:rsidRDefault="00826E87" w:rsidP="00826E87">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13593</w:t>
            </w:r>
          </w:p>
        </w:tc>
        <w:tc>
          <w:tcPr>
            <w:tcW w:w="990" w:type="dxa"/>
          </w:tcPr>
          <w:p w14:paraId="62641B01" w14:textId="2CECE417" w:rsidR="00826E87" w:rsidRPr="009B69AF" w:rsidRDefault="00826E87" w:rsidP="00826E87">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Yongho Seok</w:t>
            </w:r>
          </w:p>
        </w:tc>
        <w:tc>
          <w:tcPr>
            <w:tcW w:w="900" w:type="dxa"/>
            <w:shd w:val="clear" w:color="auto" w:fill="auto"/>
            <w:noWrap/>
          </w:tcPr>
          <w:p w14:paraId="356CCE3B" w14:textId="1C637024" w:rsidR="00826E87" w:rsidRPr="009B69AF" w:rsidRDefault="00826E87" w:rsidP="00826E87">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35.3.17</w:t>
            </w:r>
          </w:p>
        </w:tc>
        <w:tc>
          <w:tcPr>
            <w:tcW w:w="720" w:type="dxa"/>
          </w:tcPr>
          <w:p w14:paraId="2A30713F" w14:textId="72977478" w:rsidR="00826E87" w:rsidRPr="009B69AF" w:rsidRDefault="00826E87" w:rsidP="00826E87">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463.</w:t>
            </w:r>
            <w:del w:id="1550" w:author="Alfred Aster" w:date="2022-10-20T14:58:00Z">
              <w:r w:rsidRPr="009B69AF" w:rsidDel="004F3BCE">
                <w:rPr>
                  <w:rFonts w:ascii="Times New Roman" w:hAnsi="Times New Roman" w:cs="Times New Roman"/>
                  <w:strike/>
                  <w:color w:val="FF0000"/>
                  <w:sz w:val="18"/>
                  <w:szCs w:val="18"/>
                </w:rPr>
                <w:delText>5</w:delText>
              </w:r>
            </w:del>
            <w:ins w:id="1551"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3</w:t>
            </w:r>
          </w:p>
        </w:tc>
        <w:tc>
          <w:tcPr>
            <w:tcW w:w="2520" w:type="dxa"/>
            <w:shd w:val="clear" w:color="auto" w:fill="auto"/>
            <w:noWrap/>
          </w:tcPr>
          <w:p w14:paraId="1F754020" w14:textId="6422C818" w:rsidR="00826E87" w:rsidRPr="009B69AF" w:rsidRDefault="00826E87" w:rsidP="00826E87">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"...the STA affiliated with the non-AP MLD shall be capable of receiving a PPDU that is sent using more than one spatial stream on the link in which the initial Control frame was received</w:t>
            </w:r>
            <w:del w:id="1552" w:author="Alfred Aster" w:date="2022-10-20T14:58:00Z">
              <w:r w:rsidRPr="009B69AF" w:rsidDel="004F3BCE">
                <w:rPr>
                  <w:rFonts w:ascii="Times New Roman" w:hAnsi="Times New Roman" w:cs="Times New Roman"/>
                  <w:strike/>
                  <w:color w:val="FF0000"/>
                  <w:sz w:val="18"/>
                  <w:szCs w:val="18"/>
                </w:rPr>
                <w:delText>.</w:delText>
              </w:r>
            </w:del>
            <w:proofErr w:type="gramStart"/>
            <w:ins w:id="1553"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w:t>
            </w:r>
            <w:proofErr w:type="gramEnd"/>
            <w:r w:rsidRPr="009B69AF">
              <w:rPr>
                <w:rFonts w:ascii="Times New Roman" w:hAnsi="Times New Roman" w:cs="Times New Roman"/>
                <w:strike/>
                <w:color w:val="FF0000"/>
                <w:sz w:val="18"/>
                <w:szCs w:val="18"/>
              </w:rPr>
              <w:t>"</w:t>
            </w:r>
            <w:r w:rsidRPr="009B69AF">
              <w:rPr>
                <w:rFonts w:ascii="Times New Roman" w:hAnsi="Times New Roman" w:cs="Times New Roman"/>
                <w:strike/>
                <w:color w:val="FF0000"/>
                <w:sz w:val="18"/>
                <w:szCs w:val="18"/>
              </w:rPr>
              <w:br/>
              <w:t>Please specify how many spatial stream shall be supported in the EMLSR mode.</w:t>
            </w:r>
            <w:r w:rsidRPr="009B69AF">
              <w:rPr>
                <w:rFonts w:ascii="Times New Roman" w:hAnsi="Times New Roman" w:cs="Times New Roman"/>
                <w:strike/>
                <w:color w:val="FF0000"/>
                <w:sz w:val="18"/>
                <w:szCs w:val="18"/>
              </w:rPr>
              <w:br/>
              <w:t>Especially, when the STAs affiliated with the non-AP MLD declare different supported spatial streams for each link, just saying more than one spatial stream is too general.</w:t>
            </w:r>
          </w:p>
        </w:tc>
        <w:tc>
          <w:tcPr>
            <w:tcW w:w="2340" w:type="dxa"/>
            <w:shd w:val="clear" w:color="auto" w:fill="auto"/>
            <w:noWrap/>
          </w:tcPr>
          <w:p w14:paraId="7029D4FA" w14:textId="11FF626E" w:rsidR="00826E87" w:rsidRPr="009B69AF" w:rsidRDefault="00826E87" w:rsidP="00826E87">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As in the comment.</w:t>
            </w:r>
          </w:p>
        </w:tc>
        <w:tc>
          <w:tcPr>
            <w:tcW w:w="3150" w:type="dxa"/>
            <w:shd w:val="clear" w:color="auto" w:fill="auto"/>
          </w:tcPr>
          <w:p w14:paraId="1649EA85" w14:textId="4D4E054C" w:rsidR="00C11108" w:rsidRPr="009B69AF" w:rsidRDefault="00C11108" w:rsidP="00883268">
            <w:pPr>
              <w:suppressAutoHyphens/>
              <w:spacing w:after="0"/>
              <w:rPr>
                <w:ins w:id="1554" w:author="Alfred Aster" w:date="2022-10-16T22:03:00Z"/>
                <w:rFonts w:ascii="Times New Roman" w:hAnsi="Times New Roman" w:cs="Times New Roman"/>
                <w:bCs/>
                <w:strike/>
                <w:color w:val="FF0000"/>
                <w:sz w:val="18"/>
                <w:szCs w:val="18"/>
              </w:rPr>
            </w:pPr>
            <w:ins w:id="1555" w:author="Alfred Aster" w:date="2022-10-16T22:03:00Z">
              <w:r w:rsidRPr="009B69AF">
                <w:rPr>
                  <w:rFonts w:ascii="Times New Roman" w:hAnsi="Times New Roman" w:cs="Times New Roman"/>
                  <w:bCs/>
                  <w:strike/>
                  <w:color w:val="FF0000"/>
                  <w:sz w:val="18"/>
                  <w:szCs w:val="18"/>
                </w:rPr>
                <w:t>Pending SP</w:t>
              </w:r>
            </w:ins>
          </w:p>
          <w:p w14:paraId="586894FB" w14:textId="67D33C8A" w:rsidR="00883268" w:rsidRPr="009B69AF" w:rsidRDefault="00883268" w:rsidP="0088326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556" w:author="Alfred Aster" w:date="2022-10-20T14:58:00Z">
              <w:r w:rsidRPr="009B69AF" w:rsidDel="004F3BCE">
                <w:rPr>
                  <w:rFonts w:ascii="Times New Roman" w:hAnsi="Times New Roman" w:cs="Times New Roman"/>
                  <w:bCs/>
                  <w:strike/>
                  <w:color w:val="FF0000"/>
                  <w:sz w:val="18"/>
                  <w:szCs w:val="18"/>
                </w:rPr>
                <w:delText>ed</w:delText>
              </w:r>
            </w:del>
            <w:ins w:id="1557"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64A80C6E" w14:textId="5555ED00" w:rsidR="003A6642" w:rsidRPr="009B69AF" w:rsidRDefault="00826E87" w:rsidP="00826E87">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8, 2022, but no straw poll is conducted yet.</w:t>
            </w:r>
            <w:r w:rsidRPr="009B69AF">
              <w:rPr>
                <w:rFonts w:ascii="Times New Roman" w:hAnsi="Times New Roman" w:cs="Times New Roman"/>
                <w:strike/>
                <w:color w:val="FF0000"/>
                <w:sz w:val="18"/>
                <w:szCs w:val="18"/>
              </w:rPr>
              <w:br/>
            </w:r>
          </w:p>
          <w:p w14:paraId="5CBFAF34" w14:textId="77777777" w:rsidR="00F86078" w:rsidRPr="009B69AF" w:rsidRDefault="003A6642"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Minyoung Park</w:t>
            </w:r>
            <w:r w:rsidRPr="009B69AF">
              <w:rPr>
                <w:rFonts w:ascii="Times New Roman" w:hAnsi="Times New Roman" w:cs="Times New Roman"/>
                <w:bCs/>
                <w:strike/>
                <w:color w:val="FF0000"/>
                <w:sz w:val="18"/>
                <w:szCs w:val="18"/>
              </w:rPr>
              <w:tab/>
              <w:t>22/1434r1</w:t>
            </w:r>
            <w:r w:rsidR="00F86078" w:rsidRPr="009B69AF">
              <w:rPr>
                <w:rFonts w:ascii="Times New Roman" w:hAnsi="Times New Roman" w:cs="Times New Roman"/>
                <w:bCs/>
                <w:strike/>
                <w:color w:val="FF0000"/>
                <w:sz w:val="18"/>
                <w:szCs w:val="18"/>
              </w:rPr>
              <w:t xml:space="preserve"> </w:t>
            </w:r>
          </w:p>
          <w:p w14:paraId="40B14165"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6B26A1EC"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0FDC745B" w14:textId="441EB998" w:rsidR="003A6642" w:rsidRPr="009B69AF" w:rsidRDefault="003A6642" w:rsidP="00826E87">
            <w:pPr>
              <w:suppressAutoHyphens/>
              <w:spacing w:after="0"/>
              <w:rPr>
                <w:rFonts w:ascii="Times New Roman" w:hAnsi="Times New Roman" w:cs="Times New Roman"/>
                <w:bCs/>
                <w:strike/>
                <w:color w:val="FF0000"/>
                <w:sz w:val="18"/>
                <w:szCs w:val="18"/>
              </w:rPr>
            </w:pPr>
          </w:p>
        </w:tc>
      </w:tr>
      <w:tr w:rsidR="003A6642" w:rsidRPr="008B0293" w14:paraId="647665FB" w14:textId="77777777" w:rsidTr="00221221">
        <w:trPr>
          <w:trHeight w:val="220"/>
          <w:jc w:val="center"/>
        </w:trPr>
        <w:tc>
          <w:tcPr>
            <w:tcW w:w="715" w:type="dxa"/>
            <w:shd w:val="clear" w:color="auto" w:fill="auto"/>
            <w:noWrap/>
          </w:tcPr>
          <w:p w14:paraId="21C9820F" w14:textId="14536164" w:rsidR="003A6642" w:rsidRPr="009B69AF" w:rsidRDefault="003A6642" w:rsidP="003A6642">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13602</w:t>
            </w:r>
          </w:p>
        </w:tc>
        <w:tc>
          <w:tcPr>
            <w:tcW w:w="990" w:type="dxa"/>
          </w:tcPr>
          <w:p w14:paraId="4A8F4474" w14:textId="5DCBFBE7" w:rsidR="003A6642" w:rsidRPr="009B69AF" w:rsidRDefault="003A6642" w:rsidP="003A6642">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Yongho Seok</w:t>
            </w:r>
          </w:p>
        </w:tc>
        <w:tc>
          <w:tcPr>
            <w:tcW w:w="900" w:type="dxa"/>
            <w:shd w:val="clear" w:color="auto" w:fill="auto"/>
            <w:noWrap/>
          </w:tcPr>
          <w:p w14:paraId="7541E929" w14:textId="16EB837F" w:rsidR="003A6642" w:rsidRPr="009B69AF" w:rsidRDefault="003A6642" w:rsidP="003A6642">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35.3.9</w:t>
            </w:r>
          </w:p>
        </w:tc>
        <w:tc>
          <w:tcPr>
            <w:tcW w:w="720" w:type="dxa"/>
          </w:tcPr>
          <w:p w14:paraId="7C9AAD9F" w14:textId="2F508972" w:rsidR="003A6642" w:rsidRPr="009B69AF" w:rsidRDefault="003A6642" w:rsidP="003A6642">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433.</w:t>
            </w:r>
            <w:del w:id="1558" w:author="Alfred Aster" w:date="2022-10-20T14:58:00Z">
              <w:r w:rsidRPr="009B69AF" w:rsidDel="004F3BCE">
                <w:rPr>
                  <w:rFonts w:ascii="Times New Roman" w:hAnsi="Times New Roman" w:cs="Times New Roman"/>
                  <w:strike/>
                  <w:color w:val="FF0000"/>
                  <w:sz w:val="18"/>
                  <w:szCs w:val="18"/>
                </w:rPr>
                <w:delText>3</w:delText>
              </w:r>
            </w:del>
            <w:ins w:id="1559"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6</w:t>
            </w:r>
          </w:p>
        </w:tc>
        <w:tc>
          <w:tcPr>
            <w:tcW w:w="2520" w:type="dxa"/>
            <w:shd w:val="clear" w:color="auto" w:fill="auto"/>
            <w:noWrap/>
          </w:tcPr>
          <w:p w14:paraId="5503A3F9" w14:textId="02A245F1" w:rsidR="003A6642" w:rsidRPr="009B69AF" w:rsidRDefault="003A6642" w:rsidP="003A6642">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 xml:space="preserve">"A STA affiliated with an MLD shall not use the nondynamic fragmentation </w:t>
            </w:r>
            <w:r w:rsidRPr="009B69AF">
              <w:rPr>
                <w:rFonts w:ascii="Times New Roman" w:hAnsi="Times New Roman" w:cs="Times New Roman"/>
                <w:strike/>
                <w:color w:val="FF0000"/>
                <w:sz w:val="18"/>
                <w:szCs w:val="18"/>
              </w:rPr>
              <w:lastRenderedPageBreak/>
              <w:t xml:space="preserve">procedure described in 10.4 (MSDU, A-MSDU, and MMPDU </w:t>
            </w:r>
            <w:proofErr w:type="spellStart"/>
            <w:r w:rsidRPr="009B69AF">
              <w:rPr>
                <w:rFonts w:ascii="Times New Roman" w:hAnsi="Times New Roman" w:cs="Times New Roman"/>
                <w:strike/>
                <w:color w:val="FF0000"/>
                <w:sz w:val="18"/>
                <w:szCs w:val="18"/>
              </w:rPr>
              <w:t>fragmentatio</w:t>
            </w:r>
            <w:proofErr w:type="spellEnd"/>
            <w:del w:id="1560" w:author="Alfred Aster" w:date="2022-10-20T14:58:00Z">
              <w:r w:rsidRPr="009B69AF" w:rsidDel="004F3BCE">
                <w:rPr>
                  <w:rFonts w:ascii="Times New Roman" w:hAnsi="Times New Roman" w:cs="Times New Roman"/>
                  <w:strike/>
                  <w:color w:val="FF0000"/>
                  <w:sz w:val="18"/>
                  <w:szCs w:val="18"/>
                </w:rPr>
                <w:delText>n</w:delText>
              </w:r>
            </w:del>
            <w:ins w:id="1561"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w:t>
            </w:r>
            <w:r w:rsidRPr="009B69AF">
              <w:rPr>
                <w:rFonts w:ascii="Times New Roman" w:hAnsi="Times New Roman" w:cs="Times New Roman"/>
                <w:strike/>
                <w:color w:val="FF0000"/>
                <w:sz w:val="18"/>
                <w:szCs w:val="18"/>
              </w:rPr>
              <w:br/>
              <w:t xml:space="preserve">Please describe the dynamic fragmentation procedure. Otherwise, </w:t>
            </w:r>
            <w:proofErr w:type="spellStart"/>
            <w:r w:rsidRPr="009B69AF">
              <w:rPr>
                <w:rFonts w:ascii="Times New Roman" w:hAnsi="Times New Roman" w:cs="Times New Roman"/>
                <w:strike/>
                <w:color w:val="FF0000"/>
                <w:sz w:val="18"/>
                <w:szCs w:val="18"/>
              </w:rPr>
              <w:t>remo</w:t>
            </w:r>
            <w:del w:id="1562" w:author="Alfred Aster" w:date="2022-10-20T14:58:00Z">
              <w:r w:rsidRPr="009B69AF" w:rsidDel="004F3BCE">
                <w:rPr>
                  <w:rFonts w:ascii="Times New Roman" w:hAnsi="Times New Roman" w:cs="Times New Roman"/>
                  <w:strike/>
                  <w:color w:val="FF0000"/>
                  <w:sz w:val="18"/>
                  <w:szCs w:val="18"/>
                </w:rPr>
                <w:delText>v</w:delText>
              </w:r>
            </w:del>
            <w:ins w:id="1563"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e</w:t>
            </w:r>
            <w:proofErr w:type="spellEnd"/>
            <w:r w:rsidRPr="009B69AF">
              <w:rPr>
                <w:rFonts w:ascii="Times New Roman" w:hAnsi="Times New Roman" w:cs="Times New Roman"/>
                <w:strike/>
                <w:color w:val="FF0000"/>
                <w:sz w:val="18"/>
                <w:szCs w:val="18"/>
              </w:rPr>
              <w:t xml:space="preserve"> "</w:t>
            </w:r>
            <w:proofErr w:type="spellStart"/>
            <w:r w:rsidRPr="009B69AF">
              <w:rPr>
                <w:rFonts w:ascii="Times New Roman" w:hAnsi="Times New Roman" w:cs="Times New Roman"/>
                <w:strike/>
                <w:color w:val="FF0000"/>
                <w:sz w:val="18"/>
                <w:szCs w:val="18"/>
              </w:rPr>
              <w:t>nondyna</w:t>
            </w:r>
            <w:del w:id="1564" w:author="Alfred Aster" w:date="2022-10-20T14:58:00Z">
              <w:r w:rsidRPr="009B69AF" w:rsidDel="004F3BCE">
                <w:rPr>
                  <w:rFonts w:ascii="Times New Roman" w:hAnsi="Times New Roman" w:cs="Times New Roman"/>
                  <w:strike/>
                  <w:color w:val="FF0000"/>
                  <w:sz w:val="18"/>
                  <w:szCs w:val="18"/>
                </w:rPr>
                <w:delText>m</w:delText>
              </w:r>
            </w:del>
            <w:ins w:id="1565"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ic</w:t>
            </w:r>
            <w:proofErr w:type="spellEnd"/>
            <w:r w:rsidRPr="009B69AF">
              <w:rPr>
                <w:rFonts w:ascii="Times New Roman" w:hAnsi="Times New Roman" w:cs="Times New Roman"/>
                <w:strike/>
                <w:color w:val="FF0000"/>
                <w:sz w:val="18"/>
                <w:szCs w:val="18"/>
              </w:rPr>
              <w:t>" in the cited sentence.</w:t>
            </w:r>
          </w:p>
        </w:tc>
        <w:tc>
          <w:tcPr>
            <w:tcW w:w="2340" w:type="dxa"/>
            <w:shd w:val="clear" w:color="auto" w:fill="auto"/>
            <w:noWrap/>
          </w:tcPr>
          <w:p w14:paraId="07B66100" w14:textId="6C0E4517" w:rsidR="003A6642" w:rsidRPr="009B69AF" w:rsidRDefault="003A6642" w:rsidP="003A6642">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lastRenderedPageBreak/>
              <w:t>As in the comment.</w:t>
            </w:r>
          </w:p>
        </w:tc>
        <w:tc>
          <w:tcPr>
            <w:tcW w:w="3150" w:type="dxa"/>
            <w:shd w:val="clear" w:color="auto" w:fill="auto"/>
          </w:tcPr>
          <w:p w14:paraId="197ECAE2" w14:textId="77777777" w:rsidR="00280FCD" w:rsidRPr="009B69AF" w:rsidRDefault="00280FCD" w:rsidP="00280FCD">
            <w:pPr>
              <w:suppressAutoHyphens/>
              <w:spacing w:after="0"/>
              <w:rPr>
                <w:ins w:id="1566" w:author="Alfred Aster" w:date="2022-10-16T22:43:00Z"/>
                <w:rFonts w:ascii="Times New Roman" w:hAnsi="Times New Roman" w:cs="Times New Roman"/>
                <w:bCs/>
                <w:strike/>
                <w:color w:val="FF0000"/>
                <w:sz w:val="18"/>
                <w:szCs w:val="18"/>
              </w:rPr>
            </w:pPr>
            <w:ins w:id="1567" w:author="Alfred Aster" w:date="2022-10-16T22:43:00Z">
              <w:r w:rsidRPr="009B69AF">
                <w:rPr>
                  <w:rFonts w:ascii="Times New Roman" w:hAnsi="Times New Roman" w:cs="Times New Roman"/>
                  <w:bCs/>
                  <w:strike/>
                  <w:color w:val="FF0000"/>
                  <w:sz w:val="18"/>
                  <w:szCs w:val="18"/>
                </w:rPr>
                <w:t>Pending SP</w:t>
              </w:r>
            </w:ins>
          </w:p>
          <w:p w14:paraId="303A070F" w14:textId="77777777" w:rsidR="00280FCD" w:rsidRPr="009B69AF" w:rsidRDefault="00280FCD" w:rsidP="00280FCD">
            <w:pPr>
              <w:suppressAutoHyphens/>
              <w:spacing w:after="0"/>
              <w:rPr>
                <w:ins w:id="1568" w:author="Alfred Aster" w:date="2022-10-16T22:43:00Z"/>
                <w:rFonts w:ascii="Times New Roman" w:hAnsi="Times New Roman" w:cs="Times New Roman"/>
                <w:bCs/>
                <w:strike/>
                <w:color w:val="FF0000"/>
                <w:sz w:val="18"/>
                <w:szCs w:val="18"/>
              </w:rPr>
            </w:pPr>
          </w:p>
          <w:p w14:paraId="5D1ADCD8" w14:textId="143197D5" w:rsidR="006301E7" w:rsidRPr="009B69AF" w:rsidRDefault="008C027F" w:rsidP="006301E7">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lastRenderedPageBreak/>
              <w:t>Reject</w:t>
            </w:r>
            <w:del w:id="1569" w:author="Alfred Aster" w:date="2022-10-20T14:58:00Z">
              <w:r w:rsidRPr="009B69AF" w:rsidDel="004F3BCE">
                <w:rPr>
                  <w:rFonts w:ascii="Times New Roman" w:hAnsi="Times New Roman" w:cs="Times New Roman"/>
                  <w:bCs/>
                  <w:strike/>
                  <w:color w:val="FF0000"/>
                  <w:sz w:val="18"/>
                  <w:szCs w:val="18"/>
                </w:rPr>
                <w:delText>ed</w:delText>
              </w:r>
            </w:del>
            <w:ins w:id="1570"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24C22A88" w14:textId="77777777" w:rsidR="00B45EC9" w:rsidRPr="009B69AF" w:rsidRDefault="00B45EC9" w:rsidP="006301E7">
            <w:pPr>
              <w:suppressAutoHyphens/>
              <w:spacing w:after="0"/>
              <w:rPr>
                <w:rFonts w:ascii="Times New Roman" w:hAnsi="Times New Roman" w:cs="Times New Roman"/>
                <w:bCs/>
                <w:strike/>
                <w:color w:val="FF0000"/>
                <w:sz w:val="18"/>
                <w:szCs w:val="18"/>
              </w:rPr>
            </w:pPr>
          </w:p>
          <w:p w14:paraId="6A972834" w14:textId="77777777" w:rsidR="006301E7" w:rsidRPr="009B69AF" w:rsidRDefault="006301E7" w:rsidP="006301E7">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This CID is discussed on September 9, 2022, but no straw poll is conducted yet.</w:t>
            </w:r>
          </w:p>
          <w:p w14:paraId="3357CBFE" w14:textId="77777777" w:rsidR="006301E7" w:rsidRPr="009B69AF" w:rsidRDefault="006301E7" w:rsidP="006301E7">
            <w:pPr>
              <w:suppressAutoHyphens/>
              <w:spacing w:after="0"/>
              <w:rPr>
                <w:rFonts w:ascii="Times New Roman" w:hAnsi="Times New Roman" w:cs="Times New Roman"/>
                <w:bCs/>
                <w:strike/>
                <w:color w:val="FF0000"/>
                <w:sz w:val="18"/>
                <w:szCs w:val="18"/>
              </w:rPr>
            </w:pPr>
          </w:p>
          <w:p w14:paraId="02D5ADB2" w14:textId="77777777" w:rsidR="00F86078" w:rsidRPr="009B69AF" w:rsidRDefault="006301E7"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Abhishek Patil</w:t>
            </w:r>
            <w:r w:rsidRPr="009B69AF">
              <w:rPr>
                <w:rFonts w:ascii="Times New Roman" w:hAnsi="Times New Roman" w:cs="Times New Roman"/>
                <w:bCs/>
                <w:strike/>
                <w:color w:val="FF0000"/>
                <w:sz w:val="18"/>
                <w:szCs w:val="18"/>
              </w:rPr>
              <w:tab/>
              <w:t>22/1336r1</w:t>
            </w:r>
            <w:r w:rsidR="00F86078" w:rsidRPr="009B69AF">
              <w:rPr>
                <w:rFonts w:ascii="Times New Roman" w:hAnsi="Times New Roman" w:cs="Times New Roman"/>
                <w:bCs/>
                <w:strike/>
                <w:color w:val="FF0000"/>
                <w:sz w:val="18"/>
                <w:szCs w:val="18"/>
              </w:rPr>
              <w:t xml:space="preserve"> </w:t>
            </w:r>
          </w:p>
          <w:p w14:paraId="5A754414"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5FC198DE"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7AB3F2CC" w14:textId="2112792E" w:rsidR="006301E7" w:rsidRPr="009B69AF" w:rsidRDefault="006301E7" w:rsidP="006301E7">
            <w:pPr>
              <w:suppressAutoHyphens/>
              <w:spacing w:after="0"/>
              <w:rPr>
                <w:rFonts w:ascii="Times New Roman" w:hAnsi="Times New Roman" w:cs="Times New Roman"/>
                <w:bCs/>
                <w:strike/>
                <w:color w:val="FF0000"/>
                <w:sz w:val="18"/>
                <w:szCs w:val="18"/>
              </w:rPr>
            </w:pPr>
          </w:p>
        </w:tc>
      </w:tr>
      <w:tr w:rsidR="00856A49" w:rsidRPr="008B0293" w14:paraId="6C2E9FE8" w14:textId="77777777" w:rsidTr="00221221">
        <w:trPr>
          <w:trHeight w:val="220"/>
          <w:jc w:val="center"/>
        </w:trPr>
        <w:tc>
          <w:tcPr>
            <w:tcW w:w="715" w:type="dxa"/>
            <w:shd w:val="clear" w:color="auto" w:fill="auto"/>
            <w:noWrap/>
          </w:tcPr>
          <w:p w14:paraId="2D33415A" w14:textId="0BE24BA4" w:rsidR="00856A49" w:rsidRPr="009B69AF" w:rsidRDefault="00856A49" w:rsidP="00856A49">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lastRenderedPageBreak/>
              <w:t>13633</w:t>
            </w:r>
          </w:p>
        </w:tc>
        <w:tc>
          <w:tcPr>
            <w:tcW w:w="990" w:type="dxa"/>
          </w:tcPr>
          <w:p w14:paraId="225ED424" w14:textId="037C96EB" w:rsidR="00856A49" w:rsidRPr="009B69AF" w:rsidRDefault="00856A49" w:rsidP="00856A49">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Rubayet Shafin</w:t>
            </w:r>
          </w:p>
        </w:tc>
        <w:tc>
          <w:tcPr>
            <w:tcW w:w="900" w:type="dxa"/>
            <w:shd w:val="clear" w:color="auto" w:fill="auto"/>
            <w:noWrap/>
          </w:tcPr>
          <w:p w14:paraId="2AFD36A1" w14:textId="2E2EECE2" w:rsidR="00856A49" w:rsidRPr="009B69AF" w:rsidRDefault="00856A49" w:rsidP="00856A49">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35.9</w:t>
            </w:r>
          </w:p>
        </w:tc>
        <w:tc>
          <w:tcPr>
            <w:tcW w:w="720" w:type="dxa"/>
          </w:tcPr>
          <w:p w14:paraId="4F259840" w14:textId="59426CE5" w:rsidR="00856A49" w:rsidRPr="009B69AF" w:rsidRDefault="00856A49" w:rsidP="00856A49">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510.51</w:t>
            </w:r>
          </w:p>
        </w:tc>
        <w:tc>
          <w:tcPr>
            <w:tcW w:w="2520" w:type="dxa"/>
            <w:shd w:val="clear" w:color="auto" w:fill="auto"/>
            <w:noWrap/>
          </w:tcPr>
          <w:p w14:paraId="704EC050" w14:textId="64588261" w:rsidR="00856A49" w:rsidRPr="009B69AF" w:rsidRDefault="00856A49" w:rsidP="00856A49">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11be includes multi-link operation. However, how restricted TWT will operate on multi-link devices (MLDs) is not clear. In general, mechanism for Broadcast TWT, which is a basis for restricted TTWT, for MLDs need to be defined.</w:t>
            </w:r>
          </w:p>
        </w:tc>
        <w:tc>
          <w:tcPr>
            <w:tcW w:w="2340" w:type="dxa"/>
            <w:shd w:val="clear" w:color="auto" w:fill="auto"/>
            <w:noWrap/>
          </w:tcPr>
          <w:p w14:paraId="1834C0F0" w14:textId="328EA060" w:rsidR="00856A49" w:rsidRPr="009B69AF" w:rsidRDefault="00856A49" w:rsidP="00856A49">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Commenter will present a contribution on this.</w:t>
            </w:r>
          </w:p>
        </w:tc>
        <w:tc>
          <w:tcPr>
            <w:tcW w:w="3150" w:type="dxa"/>
            <w:shd w:val="clear" w:color="auto" w:fill="auto"/>
          </w:tcPr>
          <w:p w14:paraId="5872A1D1" w14:textId="77777777" w:rsidR="00336A7E" w:rsidRPr="009B69AF" w:rsidRDefault="00336A7E" w:rsidP="00336A7E">
            <w:pPr>
              <w:suppressAutoHyphens/>
              <w:spacing w:after="0"/>
              <w:rPr>
                <w:ins w:id="1571" w:author="Alfred Aster" w:date="2022-10-16T22:23:00Z"/>
                <w:rFonts w:ascii="Times New Roman" w:hAnsi="Times New Roman" w:cs="Times New Roman"/>
                <w:bCs/>
                <w:strike/>
                <w:color w:val="FF0000"/>
                <w:sz w:val="18"/>
                <w:szCs w:val="18"/>
              </w:rPr>
            </w:pPr>
            <w:ins w:id="1572" w:author="Alfred Aster" w:date="2022-10-16T22:23:00Z">
              <w:r w:rsidRPr="009B69AF">
                <w:rPr>
                  <w:rFonts w:ascii="Times New Roman" w:hAnsi="Times New Roman" w:cs="Times New Roman"/>
                  <w:bCs/>
                  <w:strike/>
                  <w:color w:val="FF0000"/>
                  <w:sz w:val="18"/>
                  <w:szCs w:val="18"/>
                </w:rPr>
                <w:t>Pending SP</w:t>
              </w:r>
            </w:ins>
          </w:p>
          <w:p w14:paraId="310E27E4" w14:textId="77777777" w:rsidR="00336A7E" w:rsidRPr="009B69AF" w:rsidRDefault="00336A7E" w:rsidP="00856A49">
            <w:pPr>
              <w:suppressAutoHyphens/>
              <w:spacing w:after="0"/>
              <w:rPr>
                <w:ins w:id="1573" w:author="Alfred Aster" w:date="2022-10-16T22:23:00Z"/>
                <w:rFonts w:ascii="Times New Roman" w:hAnsi="Times New Roman" w:cs="Times New Roman"/>
                <w:bCs/>
                <w:strike/>
                <w:color w:val="FF0000"/>
                <w:sz w:val="18"/>
                <w:szCs w:val="18"/>
              </w:rPr>
            </w:pPr>
          </w:p>
          <w:p w14:paraId="6175B49E" w14:textId="3BC886A5" w:rsidR="00856A49" w:rsidRPr="009B69AF" w:rsidRDefault="008C027F" w:rsidP="00856A49">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574" w:author="Alfred Aster" w:date="2022-10-20T14:58:00Z">
              <w:r w:rsidRPr="009B69AF" w:rsidDel="004F3BCE">
                <w:rPr>
                  <w:rFonts w:ascii="Times New Roman" w:hAnsi="Times New Roman" w:cs="Times New Roman"/>
                  <w:bCs/>
                  <w:strike/>
                  <w:color w:val="FF0000"/>
                  <w:sz w:val="18"/>
                  <w:szCs w:val="18"/>
                </w:rPr>
                <w:delText>ed</w:delText>
              </w:r>
            </w:del>
            <w:ins w:id="1575"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03AAA0C7" w14:textId="77777777" w:rsidR="00883268" w:rsidRPr="009B69AF" w:rsidRDefault="00883268" w:rsidP="00856A49">
            <w:pPr>
              <w:suppressAutoHyphens/>
              <w:spacing w:after="0"/>
              <w:rPr>
                <w:rFonts w:ascii="Times New Roman" w:hAnsi="Times New Roman" w:cs="Times New Roman"/>
                <w:bCs/>
                <w:strike/>
                <w:color w:val="FF0000"/>
                <w:sz w:val="18"/>
                <w:szCs w:val="18"/>
              </w:rPr>
            </w:pPr>
          </w:p>
          <w:p w14:paraId="7B9F078F" w14:textId="0445C531" w:rsidR="00856A49" w:rsidRPr="009B69AF" w:rsidRDefault="00856A49" w:rsidP="00856A49">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This CID is discussed on September 12, 2022, but no straw poll is conducted yet.</w:t>
            </w:r>
          </w:p>
          <w:p w14:paraId="2590EFCE" w14:textId="77777777" w:rsidR="00883268" w:rsidRPr="009B69AF" w:rsidRDefault="00883268" w:rsidP="00856A49">
            <w:pPr>
              <w:suppressAutoHyphens/>
              <w:spacing w:after="0"/>
              <w:rPr>
                <w:rFonts w:ascii="Times New Roman" w:hAnsi="Times New Roman" w:cs="Times New Roman"/>
                <w:bCs/>
                <w:strike/>
                <w:color w:val="FF0000"/>
                <w:sz w:val="18"/>
                <w:szCs w:val="18"/>
              </w:rPr>
            </w:pPr>
          </w:p>
          <w:p w14:paraId="2EF3319B" w14:textId="77777777" w:rsidR="00F86078" w:rsidRPr="009B69AF" w:rsidRDefault="00856A49"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Rubayet Shafin</w:t>
            </w:r>
            <w:r w:rsidRPr="009B69AF">
              <w:rPr>
                <w:rFonts w:ascii="Times New Roman" w:hAnsi="Times New Roman" w:cs="Times New Roman"/>
                <w:bCs/>
                <w:strike/>
                <w:color w:val="FF0000"/>
                <w:sz w:val="18"/>
                <w:szCs w:val="18"/>
              </w:rPr>
              <w:tab/>
              <w:t>22/1051r1</w:t>
            </w:r>
            <w:r w:rsidR="00F86078" w:rsidRPr="009B69AF">
              <w:rPr>
                <w:rFonts w:ascii="Times New Roman" w:hAnsi="Times New Roman" w:cs="Times New Roman"/>
                <w:bCs/>
                <w:strike/>
                <w:color w:val="FF0000"/>
                <w:sz w:val="18"/>
                <w:szCs w:val="18"/>
              </w:rPr>
              <w:t xml:space="preserve"> </w:t>
            </w:r>
          </w:p>
          <w:p w14:paraId="42C2DFCD"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491082CE"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3ADA850A" w14:textId="1976EFAE" w:rsidR="00856A49" w:rsidRPr="009B69AF" w:rsidRDefault="00856A49" w:rsidP="00856A49">
            <w:pPr>
              <w:suppressAutoHyphens/>
              <w:spacing w:after="0"/>
              <w:rPr>
                <w:rFonts w:ascii="Times New Roman" w:hAnsi="Times New Roman" w:cs="Times New Roman"/>
                <w:bCs/>
                <w:strike/>
                <w:color w:val="FF0000"/>
                <w:sz w:val="18"/>
                <w:szCs w:val="18"/>
              </w:rPr>
            </w:pPr>
          </w:p>
        </w:tc>
      </w:tr>
      <w:tr w:rsidR="000A6F2B" w:rsidRPr="008B0293" w14:paraId="2FACC2AE" w14:textId="77777777" w:rsidTr="00221221">
        <w:trPr>
          <w:trHeight w:val="220"/>
          <w:jc w:val="center"/>
        </w:trPr>
        <w:tc>
          <w:tcPr>
            <w:tcW w:w="715" w:type="dxa"/>
            <w:shd w:val="clear" w:color="auto" w:fill="auto"/>
            <w:noWrap/>
          </w:tcPr>
          <w:p w14:paraId="5235412F" w14:textId="6FC1057A" w:rsidR="000A6F2B" w:rsidRPr="009B69AF" w:rsidRDefault="000A6F2B" w:rsidP="000A6F2B">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13643</w:t>
            </w:r>
          </w:p>
        </w:tc>
        <w:tc>
          <w:tcPr>
            <w:tcW w:w="990" w:type="dxa"/>
          </w:tcPr>
          <w:p w14:paraId="601277A5" w14:textId="5AFC0FEE" w:rsidR="000A6F2B" w:rsidRPr="009B69AF" w:rsidRDefault="000A6F2B" w:rsidP="000A6F2B">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Rubayet Shafin</w:t>
            </w:r>
          </w:p>
        </w:tc>
        <w:tc>
          <w:tcPr>
            <w:tcW w:w="900" w:type="dxa"/>
            <w:shd w:val="clear" w:color="auto" w:fill="auto"/>
            <w:noWrap/>
          </w:tcPr>
          <w:p w14:paraId="3F84F166" w14:textId="25AACC3E" w:rsidR="000A6F2B" w:rsidRPr="009B69AF" w:rsidRDefault="000A6F2B" w:rsidP="000A6F2B">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35.9</w:t>
            </w:r>
          </w:p>
        </w:tc>
        <w:tc>
          <w:tcPr>
            <w:tcW w:w="720" w:type="dxa"/>
          </w:tcPr>
          <w:p w14:paraId="6A2DA494" w14:textId="246A3DAB" w:rsidR="000A6F2B" w:rsidRPr="009B69AF" w:rsidRDefault="000A6F2B" w:rsidP="000A6F2B">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510.51</w:t>
            </w:r>
          </w:p>
        </w:tc>
        <w:tc>
          <w:tcPr>
            <w:tcW w:w="2520" w:type="dxa"/>
            <w:shd w:val="clear" w:color="auto" w:fill="auto"/>
            <w:noWrap/>
          </w:tcPr>
          <w:p w14:paraId="740FA963" w14:textId="1ACC861E" w:rsidR="000A6F2B" w:rsidRPr="009B69AF" w:rsidRDefault="000A6F2B" w:rsidP="000A6F2B">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For the scenario where a restricted TWT schedule, which is not a trigger-enabled TWT, is established on a link between an AP MLD and a non-AP MLD that forms NSTR link pair(s) between the same AP MLD and non-AP MLD, while UL PPDU is being transmitted during the restricted TWT SP on the that link, if DL PPDU is being transmitted on another link that forms the NSTR link pair with the first link, then the overlapped portions of UL PPDU and DL PPDU will suffer from interference due to NSTR constraints. This may affect the latency-sensitive traffic flow during restricted TWT SP.</w:t>
            </w:r>
          </w:p>
        </w:tc>
        <w:tc>
          <w:tcPr>
            <w:tcW w:w="2340" w:type="dxa"/>
            <w:shd w:val="clear" w:color="auto" w:fill="auto"/>
            <w:noWrap/>
          </w:tcPr>
          <w:p w14:paraId="17E24330" w14:textId="3341DAD5" w:rsidR="000A6F2B" w:rsidRPr="009B69AF" w:rsidRDefault="000A6F2B" w:rsidP="000A6F2B">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 xml:space="preserve">Please provide text to handle the NSTR constraints as depicted in the comment when an </w:t>
            </w:r>
            <w:proofErr w:type="spellStart"/>
            <w:r w:rsidRPr="009B69AF">
              <w:rPr>
                <w:rFonts w:ascii="Times New Roman" w:hAnsi="Times New Roman" w:cs="Times New Roman"/>
                <w:strike/>
                <w:color w:val="FF0000"/>
                <w:sz w:val="18"/>
                <w:szCs w:val="18"/>
              </w:rPr>
              <w:t>rTWT</w:t>
            </w:r>
            <w:proofErr w:type="spellEnd"/>
            <w:r w:rsidRPr="009B69AF">
              <w:rPr>
                <w:rFonts w:ascii="Times New Roman" w:hAnsi="Times New Roman" w:cs="Times New Roman"/>
                <w:strike/>
                <w:color w:val="FF0000"/>
                <w:sz w:val="18"/>
                <w:szCs w:val="18"/>
              </w:rPr>
              <w:t xml:space="preserve"> schedule is established on a link of an NSTR link pair.</w:t>
            </w:r>
          </w:p>
        </w:tc>
        <w:tc>
          <w:tcPr>
            <w:tcW w:w="3150" w:type="dxa"/>
            <w:shd w:val="clear" w:color="auto" w:fill="auto"/>
          </w:tcPr>
          <w:p w14:paraId="439B7E94" w14:textId="77777777" w:rsidR="00336A7E" w:rsidRPr="009B69AF" w:rsidRDefault="00336A7E" w:rsidP="00336A7E">
            <w:pPr>
              <w:suppressAutoHyphens/>
              <w:spacing w:after="0"/>
              <w:rPr>
                <w:ins w:id="1576" w:author="Alfred Aster" w:date="2022-10-16T22:23:00Z"/>
                <w:rFonts w:ascii="Times New Roman" w:hAnsi="Times New Roman" w:cs="Times New Roman"/>
                <w:bCs/>
                <w:strike/>
                <w:color w:val="FF0000"/>
                <w:sz w:val="18"/>
                <w:szCs w:val="18"/>
              </w:rPr>
            </w:pPr>
            <w:ins w:id="1577" w:author="Alfred Aster" w:date="2022-10-16T22:23:00Z">
              <w:r w:rsidRPr="009B69AF">
                <w:rPr>
                  <w:rFonts w:ascii="Times New Roman" w:hAnsi="Times New Roman" w:cs="Times New Roman"/>
                  <w:bCs/>
                  <w:strike/>
                  <w:color w:val="FF0000"/>
                  <w:sz w:val="18"/>
                  <w:szCs w:val="18"/>
                </w:rPr>
                <w:t>Pending SP</w:t>
              </w:r>
            </w:ins>
          </w:p>
          <w:p w14:paraId="0D6C2E5E" w14:textId="77777777" w:rsidR="00336A7E" w:rsidRPr="009B69AF" w:rsidRDefault="00336A7E" w:rsidP="00883268">
            <w:pPr>
              <w:suppressAutoHyphens/>
              <w:spacing w:after="0"/>
              <w:rPr>
                <w:ins w:id="1578" w:author="Alfred Aster" w:date="2022-10-16T22:23:00Z"/>
                <w:rFonts w:ascii="Times New Roman" w:hAnsi="Times New Roman" w:cs="Times New Roman"/>
                <w:bCs/>
                <w:strike/>
                <w:color w:val="FF0000"/>
                <w:sz w:val="18"/>
                <w:szCs w:val="18"/>
              </w:rPr>
            </w:pPr>
          </w:p>
          <w:p w14:paraId="361CEB91" w14:textId="7D705073" w:rsidR="00883268" w:rsidRPr="009B69AF" w:rsidRDefault="00883268" w:rsidP="0088326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579" w:author="Alfred Aster" w:date="2022-10-20T14:58:00Z">
              <w:r w:rsidRPr="009B69AF" w:rsidDel="004F3BCE">
                <w:rPr>
                  <w:rFonts w:ascii="Times New Roman" w:hAnsi="Times New Roman" w:cs="Times New Roman"/>
                  <w:bCs/>
                  <w:strike/>
                  <w:color w:val="FF0000"/>
                  <w:sz w:val="18"/>
                  <w:szCs w:val="18"/>
                </w:rPr>
                <w:delText>ed</w:delText>
              </w:r>
            </w:del>
            <w:ins w:id="1580"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4DA8F3BA" w14:textId="79F05B35" w:rsidR="000A6F2B" w:rsidRPr="009B69AF" w:rsidRDefault="000A6F2B" w:rsidP="000A6F2B">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12, 2022, but no straw poll is conducted yet.</w:t>
            </w:r>
          </w:p>
          <w:p w14:paraId="08F81077" w14:textId="77777777" w:rsidR="000A6F2B" w:rsidRPr="009B69AF" w:rsidRDefault="000A6F2B" w:rsidP="000A6F2B">
            <w:pPr>
              <w:suppressAutoHyphens/>
              <w:spacing w:after="0"/>
              <w:rPr>
                <w:rFonts w:ascii="Times New Roman" w:hAnsi="Times New Roman" w:cs="Times New Roman"/>
                <w:strike/>
                <w:color w:val="FF0000"/>
                <w:sz w:val="18"/>
                <w:szCs w:val="18"/>
              </w:rPr>
            </w:pPr>
          </w:p>
          <w:p w14:paraId="525DDDED" w14:textId="77777777" w:rsidR="00F86078" w:rsidRPr="009B69AF" w:rsidRDefault="000A6F2B"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Rubayet Shafin</w:t>
            </w:r>
            <w:r w:rsidRPr="009B69AF">
              <w:rPr>
                <w:rFonts w:ascii="Times New Roman" w:hAnsi="Times New Roman" w:cs="Times New Roman"/>
                <w:bCs/>
                <w:strike/>
                <w:color w:val="FF0000"/>
                <w:sz w:val="18"/>
                <w:szCs w:val="18"/>
              </w:rPr>
              <w:tab/>
              <w:t>22/1051r1</w:t>
            </w:r>
            <w:r w:rsidR="00F86078" w:rsidRPr="009B69AF">
              <w:rPr>
                <w:rFonts w:ascii="Times New Roman" w:hAnsi="Times New Roman" w:cs="Times New Roman"/>
                <w:bCs/>
                <w:strike/>
                <w:color w:val="FF0000"/>
                <w:sz w:val="18"/>
                <w:szCs w:val="18"/>
              </w:rPr>
              <w:t xml:space="preserve"> </w:t>
            </w:r>
          </w:p>
          <w:p w14:paraId="7617A835"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049CF4AA"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5E38449A" w14:textId="1462D788" w:rsidR="000A6F2B" w:rsidRPr="009B69AF" w:rsidRDefault="000A6F2B" w:rsidP="000A6F2B">
            <w:pPr>
              <w:suppressAutoHyphens/>
              <w:spacing w:after="0"/>
              <w:rPr>
                <w:rFonts w:ascii="Times New Roman" w:hAnsi="Times New Roman" w:cs="Times New Roman"/>
                <w:bCs/>
                <w:strike/>
                <w:color w:val="FF0000"/>
                <w:sz w:val="18"/>
                <w:szCs w:val="18"/>
              </w:rPr>
            </w:pPr>
          </w:p>
        </w:tc>
      </w:tr>
      <w:tr w:rsidR="000A6F2B" w:rsidRPr="008B0293" w14:paraId="75F0E451" w14:textId="77777777" w:rsidTr="00221221">
        <w:trPr>
          <w:trHeight w:val="220"/>
          <w:jc w:val="center"/>
        </w:trPr>
        <w:tc>
          <w:tcPr>
            <w:tcW w:w="715" w:type="dxa"/>
            <w:shd w:val="clear" w:color="auto" w:fill="auto"/>
            <w:noWrap/>
          </w:tcPr>
          <w:p w14:paraId="11B554EC" w14:textId="12FC0BFC" w:rsidR="000A6F2B" w:rsidRPr="009B69AF" w:rsidRDefault="000A6F2B" w:rsidP="000A6F2B">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13644</w:t>
            </w:r>
          </w:p>
        </w:tc>
        <w:tc>
          <w:tcPr>
            <w:tcW w:w="990" w:type="dxa"/>
          </w:tcPr>
          <w:p w14:paraId="74878EB0" w14:textId="6A6472F3" w:rsidR="000A6F2B" w:rsidRPr="009B69AF" w:rsidRDefault="000A6F2B" w:rsidP="000A6F2B">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Rubayet Shafin</w:t>
            </w:r>
          </w:p>
        </w:tc>
        <w:tc>
          <w:tcPr>
            <w:tcW w:w="900" w:type="dxa"/>
            <w:shd w:val="clear" w:color="auto" w:fill="auto"/>
            <w:noWrap/>
          </w:tcPr>
          <w:p w14:paraId="0F79F58B" w14:textId="0074DE1F" w:rsidR="000A6F2B" w:rsidRPr="009B69AF" w:rsidRDefault="000A6F2B" w:rsidP="000A6F2B">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35.3.17</w:t>
            </w:r>
          </w:p>
        </w:tc>
        <w:tc>
          <w:tcPr>
            <w:tcW w:w="720" w:type="dxa"/>
          </w:tcPr>
          <w:p w14:paraId="54CD95DC" w14:textId="1E79FC58" w:rsidR="000A6F2B" w:rsidRPr="009B69AF" w:rsidRDefault="000A6F2B" w:rsidP="000A6F2B">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461.55</w:t>
            </w:r>
          </w:p>
        </w:tc>
        <w:tc>
          <w:tcPr>
            <w:tcW w:w="2520" w:type="dxa"/>
            <w:shd w:val="clear" w:color="auto" w:fill="auto"/>
            <w:noWrap/>
          </w:tcPr>
          <w:p w14:paraId="6DFAF3E2" w14:textId="48D26E79" w:rsidR="000A6F2B" w:rsidRPr="009B69AF" w:rsidRDefault="000A6F2B" w:rsidP="000A6F2B">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 xml:space="preserve">While a non-AP MLD is communicating with its associated AP MLD and is operating under the EMLSR mode, how it is possible for the non-AP MLD to establish one or multiple peer-to-peer links with another peer non-AP </w:t>
            </w:r>
            <w:r w:rsidRPr="009B69AF">
              <w:rPr>
                <w:rFonts w:ascii="Times New Roman" w:hAnsi="Times New Roman" w:cs="Times New Roman"/>
                <w:strike/>
                <w:color w:val="FF0000"/>
                <w:sz w:val="18"/>
                <w:szCs w:val="18"/>
              </w:rPr>
              <w:lastRenderedPageBreak/>
              <w:t>MLD is not clear based on the latest IEEE 802.11be specification. Also, the P2P setup procedure, while operating in the EMLSR mode, is currently missing in the spec.</w:t>
            </w:r>
          </w:p>
        </w:tc>
        <w:tc>
          <w:tcPr>
            <w:tcW w:w="2340" w:type="dxa"/>
            <w:shd w:val="clear" w:color="auto" w:fill="auto"/>
            <w:noWrap/>
          </w:tcPr>
          <w:p w14:paraId="4F6B1292" w14:textId="4BE4E745" w:rsidR="000A6F2B" w:rsidRPr="009B69AF" w:rsidRDefault="000A6F2B" w:rsidP="000A6F2B">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lastRenderedPageBreak/>
              <w:t>Please provide text on the procedures to transition into P2P mode when the non-AP MLD has been in EMLSR mode with its associated AP MLD.</w:t>
            </w:r>
          </w:p>
        </w:tc>
        <w:tc>
          <w:tcPr>
            <w:tcW w:w="3150" w:type="dxa"/>
            <w:shd w:val="clear" w:color="auto" w:fill="auto"/>
          </w:tcPr>
          <w:p w14:paraId="789D5778" w14:textId="77777777" w:rsidR="00A54857" w:rsidRPr="009B69AF" w:rsidRDefault="00A54857" w:rsidP="00A54857">
            <w:pPr>
              <w:suppressAutoHyphens/>
              <w:spacing w:after="0"/>
              <w:rPr>
                <w:ins w:id="1581" w:author="Alfred Aster" w:date="2022-10-19T10:12:00Z"/>
                <w:rFonts w:ascii="Times New Roman" w:hAnsi="Times New Roman" w:cs="Times New Roman"/>
                <w:bCs/>
                <w:strike/>
                <w:color w:val="FF0000"/>
                <w:sz w:val="18"/>
                <w:szCs w:val="18"/>
              </w:rPr>
            </w:pPr>
            <w:ins w:id="1582" w:author="Alfred Aster" w:date="2022-10-19T10:12:00Z">
              <w:r w:rsidRPr="009B69AF">
                <w:rPr>
                  <w:rFonts w:ascii="Times New Roman" w:hAnsi="Times New Roman" w:cs="Times New Roman"/>
                  <w:bCs/>
                  <w:strike/>
                  <w:color w:val="FF0000"/>
                  <w:sz w:val="18"/>
                  <w:szCs w:val="18"/>
                </w:rPr>
                <w:t>Pending SP 22/1434</w:t>
              </w:r>
            </w:ins>
          </w:p>
          <w:p w14:paraId="4BD96BA9" w14:textId="77777777" w:rsidR="00A54857" w:rsidRPr="009B69AF" w:rsidRDefault="00A54857" w:rsidP="00883268">
            <w:pPr>
              <w:suppressAutoHyphens/>
              <w:spacing w:after="0"/>
              <w:rPr>
                <w:ins w:id="1583" w:author="Alfred Aster" w:date="2022-10-19T10:12:00Z"/>
                <w:rFonts w:ascii="Times New Roman" w:hAnsi="Times New Roman" w:cs="Times New Roman"/>
                <w:bCs/>
                <w:strike/>
                <w:color w:val="FF0000"/>
                <w:sz w:val="18"/>
                <w:szCs w:val="18"/>
              </w:rPr>
            </w:pPr>
          </w:p>
          <w:p w14:paraId="437D04E5" w14:textId="0B09241B" w:rsidR="00883268" w:rsidRPr="009B69AF" w:rsidRDefault="00883268" w:rsidP="0088326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584" w:author="Alfred Aster" w:date="2022-10-20T14:58:00Z">
              <w:r w:rsidRPr="009B69AF" w:rsidDel="004F3BCE">
                <w:rPr>
                  <w:rFonts w:ascii="Times New Roman" w:hAnsi="Times New Roman" w:cs="Times New Roman"/>
                  <w:bCs/>
                  <w:strike/>
                  <w:color w:val="FF0000"/>
                  <w:sz w:val="18"/>
                  <w:szCs w:val="18"/>
                </w:rPr>
                <w:delText>ed</w:delText>
              </w:r>
            </w:del>
            <w:ins w:id="1585"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3DA27E58" w14:textId="4D6C521F" w:rsidR="000A6F2B" w:rsidRPr="009B69AF" w:rsidRDefault="000A6F2B" w:rsidP="000A6F2B">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lastRenderedPageBreak/>
              <w:br/>
              <w:t>This CID is discussed on September 8, 2022, but no straw poll is conducted yet.</w:t>
            </w:r>
            <w:r w:rsidRPr="009B69AF">
              <w:rPr>
                <w:rFonts w:ascii="Times New Roman" w:hAnsi="Times New Roman" w:cs="Times New Roman"/>
                <w:strike/>
                <w:color w:val="FF0000"/>
                <w:sz w:val="18"/>
                <w:szCs w:val="18"/>
              </w:rPr>
              <w:br/>
            </w:r>
          </w:p>
          <w:p w14:paraId="1F3A1323" w14:textId="77777777" w:rsidR="00F86078" w:rsidRPr="009B69AF" w:rsidRDefault="008044DD"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Minyoung Park</w:t>
            </w:r>
            <w:r w:rsidRPr="009B69AF">
              <w:rPr>
                <w:rFonts w:ascii="Times New Roman" w:hAnsi="Times New Roman" w:cs="Times New Roman"/>
                <w:bCs/>
                <w:strike/>
                <w:color w:val="FF0000"/>
                <w:sz w:val="18"/>
                <w:szCs w:val="18"/>
              </w:rPr>
              <w:tab/>
              <w:t>22/1434r1</w:t>
            </w:r>
            <w:r w:rsidR="00F86078" w:rsidRPr="009B69AF">
              <w:rPr>
                <w:rFonts w:ascii="Times New Roman" w:hAnsi="Times New Roman" w:cs="Times New Roman"/>
                <w:bCs/>
                <w:strike/>
                <w:color w:val="FF0000"/>
                <w:sz w:val="18"/>
                <w:szCs w:val="18"/>
              </w:rPr>
              <w:t xml:space="preserve"> </w:t>
            </w:r>
          </w:p>
          <w:p w14:paraId="11FCDDC4"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2CD45696"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59B4536A" w14:textId="690A7CAD" w:rsidR="000A6F2B" w:rsidRPr="009B69AF" w:rsidRDefault="000A6F2B" w:rsidP="000A6F2B">
            <w:pPr>
              <w:suppressAutoHyphens/>
              <w:spacing w:after="0"/>
              <w:rPr>
                <w:rFonts w:ascii="Times New Roman" w:hAnsi="Times New Roman" w:cs="Times New Roman"/>
                <w:bCs/>
                <w:strike/>
                <w:color w:val="FF0000"/>
                <w:sz w:val="18"/>
                <w:szCs w:val="18"/>
              </w:rPr>
            </w:pPr>
          </w:p>
        </w:tc>
      </w:tr>
      <w:tr w:rsidR="004D0AD6" w:rsidRPr="008B0293" w14:paraId="631A42EC" w14:textId="77777777" w:rsidTr="00221221">
        <w:trPr>
          <w:trHeight w:val="220"/>
          <w:jc w:val="center"/>
        </w:trPr>
        <w:tc>
          <w:tcPr>
            <w:tcW w:w="715" w:type="dxa"/>
            <w:shd w:val="clear" w:color="auto" w:fill="auto"/>
            <w:noWrap/>
          </w:tcPr>
          <w:p w14:paraId="3573FD53" w14:textId="3AE5670B" w:rsidR="004D0AD6" w:rsidRPr="009B69AF" w:rsidRDefault="004D0AD6" w:rsidP="004D0AD6">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lastRenderedPageBreak/>
              <w:t>13645</w:t>
            </w:r>
          </w:p>
        </w:tc>
        <w:tc>
          <w:tcPr>
            <w:tcW w:w="990" w:type="dxa"/>
          </w:tcPr>
          <w:p w14:paraId="3DCA2368" w14:textId="0DAEEE6F" w:rsidR="004D0AD6" w:rsidRPr="009B69AF" w:rsidRDefault="004D0AD6" w:rsidP="004D0AD6">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Rubayet Shafin</w:t>
            </w:r>
          </w:p>
        </w:tc>
        <w:tc>
          <w:tcPr>
            <w:tcW w:w="900" w:type="dxa"/>
            <w:shd w:val="clear" w:color="auto" w:fill="auto"/>
            <w:noWrap/>
          </w:tcPr>
          <w:p w14:paraId="0EBD26D9" w14:textId="58D619D5" w:rsidR="004D0AD6" w:rsidRPr="009B69AF" w:rsidRDefault="004D0AD6" w:rsidP="004D0AD6">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35.3.17</w:t>
            </w:r>
          </w:p>
        </w:tc>
        <w:tc>
          <w:tcPr>
            <w:tcW w:w="720" w:type="dxa"/>
          </w:tcPr>
          <w:p w14:paraId="0988130D" w14:textId="28A9F33F" w:rsidR="004D0AD6" w:rsidRPr="009B69AF" w:rsidRDefault="004D0AD6" w:rsidP="004D0AD6">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461.55</w:t>
            </w:r>
          </w:p>
        </w:tc>
        <w:tc>
          <w:tcPr>
            <w:tcW w:w="2520" w:type="dxa"/>
            <w:shd w:val="clear" w:color="auto" w:fill="auto"/>
            <w:noWrap/>
          </w:tcPr>
          <w:p w14:paraId="444F8063" w14:textId="1AE57CD3" w:rsidR="004D0AD6" w:rsidRPr="009B69AF" w:rsidRDefault="004D0AD6" w:rsidP="004D0AD6">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Assuming two non-AP MLDs have already set up peer-to-peer link(s) over one or multiple links between the two non-AP MLDs, the procedure for turning on the EMLSR mode for the P2P communication between the two non-AP MLDs is not defined. Moreover, the procedure for EMLSR operation for P2P communication between two non-AP MLDs is currently missing in the spec.</w:t>
            </w:r>
          </w:p>
        </w:tc>
        <w:tc>
          <w:tcPr>
            <w:tcW w:w="2340" w:type="dxa"/>
            <w:shd w:val="clear" w:color="auto" w:fill="auto"/>
            <w:noWrap/>
          </w:tcPr>
          <w:p w14:paraId="38FD2551" w14:textId="70F26252" w:rsidR="004D0AD6" w:rsidRPr="009B69AF" w:rsidRDefault="004D0AD6" w:rsidP="004D0AD6">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Procedures for turning on EMLSR mode and EMLSR operation between two non-AP MLDs communicating over the P2P links needs to be described in the spec.</w:t>
            </w:r>
          </w:p>
        </w:tc>
        <w:tc>
          <w:tcPr>
            <w:tcW w:w="3150" w:type="dxa"/>
            <w:shd w:val="clear" w:color="auto" w:fill="auto"/>
          </w:tcPr>
          <w:p w14:paraId="3183CB06" w14:textId="6ABEC9C0" w:rsidR="00BB092F" w:rsidRPr="009B69AF" w:rsidRDefault="00BB092F" w:rsidP="00883268">
            <w:pPr>
              <w:suppressAutoHyphens/>
              <w:spacing w:after="0"/>
              <w:rPr>
                <w:ins w:id="1586" w:author="Alfred Aster" w:date="2022-10-19T10:11:00Z"/>
                <w:rFonts w:ascii="Times New Roman" w:hAnsi="Times New Roman" w:cs="Times New Roman"/>
                <w:bCs/>
                <w:strike/>
                <w:color w:val="FF0000"/>
                <w:sz w:val="18"/>
                <w:szCs w:val="18"/>
              </w:rPr>
            </w:pPr>
            <w:ins w:id="1587" w:author="Alfred Aster" w:date="2022-10-19T10:11:00Z">
              <w:r w:rsidRPr="009B69AF">
                <w:rPr>
                  <w:rFonts w:ascii="Times New Roman" w:hAnsi="Times New Roman" w:cs="Times New Roman"/>
                  <w:bCs/>
                  <w:strike/>
                  <w:color w:val="FF0000"/>
                  <w:sz w:val="18"/>
                  <w:szCs w:val="18"/>
                </w:rPr>
                <w:t>Pending SP 22/1434</w:t>
              </w:r>
            </w:ins>
          </w:p>
          <w:p w14:paraId="3DFFC67D" w14:textId="325108CE" w:rsidR="00883268" w:rsidRPr="009B69AF" w:rsidRDefault="00883268" w:rsidP="0088326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588" w:author="Alfred Aster" w:date="2022-10-20T14:58:00Z">
              <w:r w:rsidRPr="009B69AF" w:rsidDel="004F3BCE">
                <w:rPr>
                  <w:rFonts w:ascii="Times New Roman" w:hAnsi="Times New Roman" w:cs="Times New Roman"/>
                  <w:bCs/>
                  <w:strike/>
                  <w:color w:val="FF0000"/>
                  <w:sz w:val="18"/>
                  <w:szCs w:val="18"/>
                </w:rPr>
                <w:delText>ed</w:delText>
              </w:r>
            </w:del>
            <w:ins w:id="1589"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0F3342C2" w14:textId="6E29212F" w:rsidR="004D0AD6" w:rsidRPr="009B69AF" w:rsidRDefault="004D0AD6" w:rsidP="004D0AD6">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8, 2022, but no straw poll is conducted yet.</w:t>
            </w:r>
            <w:r w:rsidRPr="009B69AF">
              <w:rPr>
                <w:rFonts w:ascii="Times New Roman" w:hAnsi="Times New Roman" w:cs="Times New Roman"/>
                <w:strike/>
                <w:color w:val="FF0000"/>
                <w:sz w:val="18"/>
                <w:szCs w:val="18"/>
              </w:rPr>
              <w:br/>
            </w:r>
          </w:p>
          <w:p w14:paraId="7CEB5040" w14:textId="77777777" w:rsidR="00F86078" w:rsidRPr="009B69AF" w:rsidRDefault="004D0AD6"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Minyoung Park</w:t>
            </w:r>
            <w:r w:rsidRPr="009B69AF">
              <w:rPr>
                <w:rFonts w:ascii="Times New Roman" w:hAnsi="Times New Roman" w:cs="Times New Roman"/>
                <w:bCs/>
                <w:strike/>
                <w:color w:val="FF0000"/>
                <w:sz w:val="18"/>
                <w:szCs w:val="18"/>
              </w:rPr>
              <w:tab/>
              <w:t>22/1434r1</w:t>
            </w:r>
            <w:r w:rsidR="00F86078" w:rsidRPr="009B69AF">
              <w:rPr>
                <w:rFonts w:ascii="Times New Roman" w:hAnsi="Times New Roman" w:cs="Times New Roman"/>
                <w:bCs/>
                <w:strike/>
                <w:color w:val="FF0000"/>
                <w:sz w:val="18"/>
                <w:szCs w:val="18"/>
              </w:rPr>
              <w:t xml:space="preserve"> </w:t>
            </w:r>
          </w:p>
          <w:p w14:paraId="6A72B41D"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4D74A8F5"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628D559D" w14:textId="0F82927A" w:rsidR="004D0AD6" w:rsidRPr="009B69AF" w:rsidRDefault="004D0AD6" w:rsidP="004D0AD6">
            <w:pPr>
              <w:suppressAutoHyphens/>
              <w:spacing w:after="0"/>
              <w:rPr>
                <w:rFonts w:ascii="Times New Roman" w:hAnsi="Times New Roman" w:cs="Times New Roman"/>
                <w:bCs/>
                <w:strike/>
                <w:color w:val="FF0000"/>
                <w:sz w:val="18"/>
                <w:szCs w:val="18"/>
              </w:rPr>
            </w:pPr>
          </w:p>
        </w:tc>
      </w:tr>
      <w:tr w:rsidR="004D0AD6" w:rsidRPr="008B0293" w14:paraId="002F25B8" w14:textId="77777777" w:rsidTr="00221221">
        <w:trPr>
          <w:trHeight w:val="220"/>
          <w:jc w:val="center"/>
        </w:trPr>
        <w:tc>
          <w:tcPr>
            <w:tcW w:w="715" w:type="dxa"/>
            <w:shd w:val="clear" w:color="auto" w:fill="auto"/>
            <w:noWrap/>
          </w:tcPr>
          <w:p w14:paraId="01863E3E" w14:textId="0AFDDF36" w:rsidR="004D0AD6" w:rsidRPr="00FF2DA8" w:rsidRDefault="004D0AD6" w:rsidP="004D0AD6">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13648</w:t>
            </w:r>
          </w:p>
        </w:tc>
        <w:tc>
          <w:tcPr>
            <w:tcW w:w="990" w:type="dxa"/>
          </w:tcPr>
          <w:p w14:paraId="160E7039" w14:textId="4868C7A6" w:rsidR="004D0AD6" w:rsidRPr="00FF2DA8" w:rsidRDefault="004D0AD6" w:rsidP="004D0AD6">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Rubayet Shafin</w:t>
            </w:r>
          </w:p>
        </w:tc>
        <w:tc>
          <w:tcPr>
            <w:tcW w:w="900" w:type="dxa"/>
            <w:shd w:val="clear" w:color="auto" w:fill="auto"/>
            <w:noWrap/>
          </w:tcPr>
          <w:p w14:paraId="42F3E7D1" w14:textId="1DB2E26C" w:rsidR="004D0AD6" w:rsidRPr="00FF2DA8" w:rsidRDefault="004D0AD6" w:rsidP="004D0AD6">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35.3.17</w:t>
            </w:r>
          </w:p>
        </w:tc>
        <w:tc>
          <w:tcPr>
            <w:tcW w:w="720" w:type="dxa"/>
          </w:tcPr>
          <w:p w14:paraId="2211093E" w14:textId="72A4FBCF" w:rsidR="004D0AD6" w:rsidRPr="00FF2DA8" w:rsidRDefault="004D0AD6" w:rsidP="004D0AD6">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461.55</w:t>
            </w:r>
          </w:p>
        </w:tc>
        <w:tc>
          <w:tcPr>
            <w:tcW w:w="2520" w:type="dxa"/>
            <w:shd w:val="clear" w:color="auto" w:fill="auto"/>
            <w:noWrap/>
          </w:tcPr>
          <w:p w14:paraId="029C5643" w14:textId="41F73481" w:rsidR="004D0AD6" w:rsidRPr="00FF2DA8" w:rsidRDefault="004D0AD6" w:rsidP="004D0AD6">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 xml:space="preserve">For the scenario where multiple TWT </w:t>
            </w:r>
            <w:proofErr w:type="spellStart"/>
            <w:r w:rsidRPr="00FF2DA8">
              <w:rPr>
                <w:rFonts w:ascii="Times New Roman" w:hAnsi="Times New Roman" w:cs="Times New Roman"/>
                <w:sz w:val="18"/>
                <w:szCs w:val="18"/>
              </w:rPr>
              <w:t>agreemen</w:t>
            </w:r>
            <w:proofErr w:type="spellEnd"/>
            <w:del w:id="1590" w:author="Alfred Aster" w:date="2022-10-20T14:58:00Z">
              <w:r w:rsidRPr="00FF2DA8" w:rsidDel="004F3BCE">
                <w:rPr>
                  <w:rFonts w:ascii="Times New Roman" w:hAnsi="Times New Roman" w:cs="Times New Roman"/>
                  <w:sz w:val="18"/>
                  <w:szCs w:val="18"/>
                </w:rPr>
                <w:delText>ts/schdu</w:delText>
              </w:r>
            </w:del>
            <w:ins w:id="1591" w:author="Alfred Aster" w:date="2022-10-20T14:58:00Z">
              <w:r w:rsidR="004F3BCE">
                <w:rPr>
                  <w:rFonts w:ascii="Times New Roman" w:hAnsi="Times New Roman" w:cs="Times New Roman"/>
                  <w:sz w:val="18"/>
                  <w:szCs w:val="18"/>
                </w:rPr>
                <w:pgNum/>
              </w:r>
              <w:proofErr w:type="spellStart"/>
              <w:r w:rsidR="004F3BCE">
                <w:rPr>
                  <w:rFonts w:ascii="Times New Roman" w:hAnsi="Times New Roman" w:cs="Times New Roman"/>
                  <w:sz w:val="18"/>
                  <w:szCs w:val="18"/>
                </w:rPr>
                <w:t>ropped</w:t>
              </w:r>
              <w:proofErr w:type="spellEnd"/>
              <w:r w:rsidR="004F3BCE">
                <w:rPr>
                  <w:rFonts w:ascii="Times New Roman" w:hAnsi="Times New Roman" w:cs="Times New Roman"/>
                  <w:sz w:val="18"/>
                  <w:szCs w:val="18"/>
                </w:rPr>
                <w:pgNum/>
              </w:r>
              <w:proofErr w:type="spellStart"/>
              <w:r w:rsidR="004F3BCE">
                <w:rPr>
                  <w:rFonts w:ascii="Times New Roman" w:hAnsi="Times New Roman" w:cs="Times New Roman"/>
                  <w:sz w:val="18"/>
                  <w:szCs w:val="18"/>
                </w:rPr>
                <w:t>t</w:t>
              </w:r>
            </w:ins>
            <w:r w:rsidRPr="00FF2DA8">
              <w:rPr>
                <w:rFonts w:ascii="Times New Roman" w:hAnsi="Times New Roman" w:cs="Times New Roman"/>
                <w:sz w:val="18"/>
                <w:szCs w:val="18"/>
              </w:rPr>
              <w:t>les</w:t>
            </w:r>
            <w:proofErr w:type="spellEnd"/>
            <w:r w:rsidRPr="00FF2DA8">
              <w:rPr>
                <w:rFonts w:ascii="Times New Roman" w:hAnsi="Times New Roman" w:cs="Times New Roman"/>
                <w:sz w:val="18"/>
                <w:szCs w:val="18"/>
              </w:rPr>
              <w:t xml:space="preserve"> or restricted TWT schedules are established on multiple links between an AP MLD and a non-AP MLD, and if those links are also included in the EMLSR links and if the TWT service periods (SPs) on those links are overlapping in time or nearly overlapping in time, then, due to the nature of EMLSR operation, the r-TWT frame exchanges on either of the links may not be successful.</w:t>
            </w:r>
          </w:p>
        </w:tc>
        <w:tc>
          <w:tcPr>
            <w:tcW w:w="2340" w:type="dxa"/>
            <w:shd w:val="clear" w:color="auto" w:fill="auto"/>
            <w:noWrap/>
          </w:tcPr>
          <w:p w14:paraId="42A5E76F" w14:textId="166E5F3D" w:rsidR="004D0AD6" w:rsidRPr="00FF2DA8" w:rsidRDefault="004D0AD6" w:rsidP="004D0AD6">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The spec needs to provide text to address the issue EMLSR operation with multiple overlapping r-TWT SPs on multiple links.</w:t>
            </w:r>
          </w:p>
        </w:tc>
        <w:tc>
          <w:tcPr>
            <w:tcW w:w="3150" w:type="dxa"/>
            <w:shd w:val="clear" w:color="auto" w:fill="auto"/>
          </w:tcPr>
          <w:p w14:paraId="60BCB64B" w14:textId="56984482" w:rsidR="00883268" w:rsidRDefault="00883268" w:rsidP="00883268">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w:t>
            </w:r>
            <w:del w:id="1592" w:author="Alfred Aster" w:date="2022-10-20T14:58:00Z">
              <w:r w:rsidDel="004F3BCE">
                <w:rPr>
                  <w:rFonts w:ascii="Times New Roman" w:hAnsi="Times New Roman" w:cs="Times New Roman"/>
                  <w:bCs/>
                  <w:sz w:val="18"/>
                  <w:szCs w:val="18"/>
                </w:rPr>
                <w:delText>ed</w:delText>
              </w:r>
            </w:del>
            <w:ins w:id="1593"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comment resolutions in “document”, however the group could not reach consensus on a proposed change that would resolve the comment.</w:t>
            </w:r>
          </w:p>
          <w:p w14:paraId="2F193497" w14:textId="056831F0" w:rsidR="004D0AD6" w:rsidRPr="00FF2DA8" w:rsidRDefault="004D0AD6" w:rsidP="004D0AD6">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8, 2022, but no straw poll is conducted yet.</w:t>
            </w:r>
          </w:p>
          <w:p w14:paraId="1C4C303D" w14:textId="77777777" w:rsidR="004D0AD6" w:rsidRPr="00FF2DA8" w:rsidRDefault="004D0AD6" w:rsidP="004D0AD6">
            <w:pPr>
              <w:suppressAutoHyphens/>
              <w:spacing w:after="0"/>
              <w:rPr>
                <w:rFonts w:ascii="Times New Roman" w:hAnsi="Times New Roman" w:cs="Times New Roman"/>
                <w:sz w:val="18"/>
                <w:szCs w:val="18"/>
              </w:rPr>
            </w:pPr>
          </w:p>
          <w:p w14:paraId="1ED4646F" w14:textId="77777777" w:rsidR="00F86078" w:rsidRDefault="004D0AD6"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Minyoung Park</w:t>
            </w:r>
            <w:r w:rsidRPr="00FF2DA8">
              <w:rPr>
                <w:rFonts w:ascii="Times New Roman" w:hAnsi="Times New Roman" w:cs="Times New Roman"/>
                <w:bCs/>
                <w:sz w:val="18"/>
                <w:szCs w:val="18"/>
              </w:rPr>
              <w:tab/>
              <w:t>22/1434r1</w:t>
            </w:r>
            <w:r w:rsidR="00F86078">
              <w:rPr>
                <w:rFonts w:ascii="Times New Roman" w:hAnsi="Times New Roman" w:cs="Times New Roman"/>
                <w:bCs/>
                <w:sz w:val="18"/>
                <w:szCs w:val="18"/>
              </w:rPr>
              <w:t xml:space="preserve"> </w:t>
            </w:r>
          </w:p>
          <w:p w14:paraId="551DB3FD"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6F8EDD8E" w14:textId="5AB46BB1" w:rsidR="00F86078" w:rsidRPr="008A7AF3" w:rsidRDefault="00F86078" w:rsidP="00F86078">
            <w:pPr>
              <w:suppressAutoHyphens/>
              <w:spacing w:after="0"/>
              <w:rPr>
                <w:rFonts w:ascii="Times New Roman" w:hAnsi="Times New Roman" w:cs="Times New Roman"/>
                <w:bCs/>
                <w:color w:val="00B050"/>
                <w:sz w:val="18"/>
                <w:szCs w:val="18"/>
              </w:rPr>
            </w:pPr>
            <w:r w:rsidRPr="008A7AF3">
              <w:rPr>
                <w:rFonts w:ascii="Times New Roman" w:hAnsi="Times New Roman" w:cs="Times New Roman"/>
                <w:bCs/>
                <w:color w:val="00B050"/>
                <w:sz w:val="18"/>
                <w:szCs w:val="18"/>
              </w:rPr>
              <w:t>&lt;</w:t>
            </w:r>
            <w:r w:rsidR="00E02D75" w:rsidRPr="008A7AF3">
              <w:rPr>
                <w:rFonts w:ascii="Times New Roman" w:hAnsi="Times New Roman" w:cs="Times New Roman"/>
                <w:bCs/>
                <w:color w:val="00B050"/>
                <w:sz w:val="18"/>
                <w:szCs w:val="18"/>
              </w:rPr>
              <w:t xml:space="preserve">The technical debate was on whether the spec needs additional rules for the case when TWT SPs are overlapped on the EMLSR </w:t>
            </w:r>
            <w:proofErr w:type="gramStart"/>
            <w:r w:rsidR="00E02D75" w:rsidRPr="008A7AF3">
              <w:rPr>
                <w:rFonts w:ascii="Times New Roman" w:hAnsi="Times New Roman" w:cs="Times New Roman"/>
                <w:bCs/>
                <w:color w:val="00B050"/>
                <w:sz w:val="18"/>
                <w:szCs w:val="18"/>
              </w:rPr>
              <w:t>links</w:t>
            </w:r>
            <w:proofErr w:type="gramEnd"/>
            <w:r w:rsidR="00E02D75" w:rsidRPr="008A7AF3">
              <w:rPr>
                <w:rFonts w:ascii="Times New Roman" w:hAnsi="Times New Roman" w:cs="Times New Roman"/>
                <w:bCs/>
                <w:color w:val="00B050"/>
                <w:sz w:val="18"/>
                <w:szCs w:val="18"/>
              </w:rPr>
              <w:t xml:space="preserve"> and the group couldn’t reach consensus.</w:t>
            </w:r>
            <w:r w:rsidRPr="008A7AF3">
              <w:rPr>
                <w:rFonts w:ascii="Times New Roman" w:hAnsi="Times New Roman" w:cs="Times New Roman"/>
                <w:bCs/>
                <w:color w:val="00B050"/>
                <w:sz w:val="18"/>
                <w:szCs w:val="18"/>
              </w:rPr>
              <w:t>&gt;</w:t>
            </w:r>
          </w:p>
          <w:p w14:paraId="71AC75C6" w14:textId="56D678F6" w:rsidR="004D0AD6" w:rsidRPr="00FF2DA8" w:rsidRDefault="004D0AD6" w:rsidP="004D0AD6">
            <w:pPr>
              <w:suppressAutoHyphens/>
              <w:spacing w:after="0"/>
              <w:rPr>
                <w:rFonts w:ascii="Times New Roman" w:hAnsi="Times New Roman" w:cs="Times New Roman"/>
                <w:bCs/>
                <w:sz w:val="18"/>
                <w:szCs w:val="18"/>
              </w:rPr>
            </w:pPr>
          </w:p>
        </w:tc>
      </w:tr>
      <w:tr w:rsidR="00555943" w:rsidRPr="008B0293" w14:paraId="029E4DDE" w14:textId="77777777" w:rsidTr="00221221">
        <w:trPr>
          <w:trHeight w:val="220"/>
          <w:jc w:val="center"/>
        </w:trPr>
        <w:tc>
          <w:tcPr>
            <w:tcW w:w="715" w:type="dxa"/>
            <w:shd w:val="clear" w:color="auto" w:fill="auto"/>
            <w:noWrap/>
          </w:tcPr>
          <w:p w14:paraId="2BC6AFD4" w14:textId="218C9D46" w:rsidR="00555943" w:rsidRPr="004F4AA0" w:rsidRDefault="00555943" w:rsidP="00555943">
            <w:pPr>
              <w:suppressAutoHyphens/>
              <w:spacing w:after="0"/>
              <w:rPr>
                <w:rFonts w:ascii="Times New Roman" w:hAnsi="Times New Roman" w:cs="Times New Roman"/>
                <w:color w:val="7030A0"/>
                <w:sz w:val="18"/>
                <w:szCs w:val="18"/>
              </w:rPr>
            </w:pPr>
            <w:r w:rsidRPr="004F4AA0">
              <w:rPr>
                <w:rFonts w:ascii="Times New Roman" w:hAnsi="Times New Roman" w:cs="Times New Roman"/>
                <w:color w:val="7030A0"/>
                <w:sz w:val="18"/>
                <w:szCs w:val="18"/>
              </w:rPr>
              <w:t>13690</w:t>
            </w:r>
          </w:p>
        </w:tc>
        <w:tc>
          <w:tcPr>
            <w:tcW w:w="990" w:type="dxa"/>
          </w:tcPr>
          <w:p w14:paraId="00542366" w14:textId="2A7A3F01" w:rsidR="00555943" w:rsidRPr="004F4AA0" w:rsidRDefault="00555943" w:rsidP="00555943">
            <w:pPr>
              <w:suppressAutoHyphens/>
              <w:spacing w:after="0"/>
              <w:rPr>
                <w:rFonts w:ascii="Times New Roman" w:hAnsi="Times New Roman" w:cs="Times New Roman"/>
                <w:color w:val="7030A0"/>
                <w:sz w:val="18"/>
                <w:szCs w:val="18"/>
              </w:rPr>
            </w:pPr>
            <w:r w:rsidRPr="004F4AA0">
              <w:rPr>
                <w:rFonts w:ascii="Times New Roman" w:hAnsi="Times New Roman" w:cs="Times New Roman"/>
                <w:color w:val="7030A0"/>
                <w:sz w:val="18"/>
                <w:szCs w:val="18"/>
              </w:rPr>
              <w:t>Yunbo Li</w:t>
            </w:r>
          </w:p>
        </w:tc>
        <w:tc>
          <w:tcPr>
            <w:tcW w:w="900" w:type="dxa"/>
            <w:shd w:val="clear" w:color="auto" w:fill="auto"/>
            <w:noWrap/>
          </w:tcPr>
          <w:p w14:paraId="36DEB794" w14:textId="49225555" w:rsidR="00555943" w:rsidRPr="004F4AA0" w:rsidRDefault="00555943" w:rsidP="00555943">
            <w:pPr>
              <w:suppressAutoHyphens/>
              <w:spacing w:after="0"/>
              <w:rPr>
                <w:rFonts w:ascii="Times New Roman" w:hAnsi="Times New Roman" w:cs="Times New Roman"/>
                <w:color w:val="7030A0"/>
                <w:sz w:val="18"/>
                <w:szCs w:val="18"/>
              </w:rPr>
            </w:pPr>
            <w:r w:rsidRPr="004F4AA0">
              <w:rPr>
                <w:rFonts w:ascii="Times New Roman" w:hAnsi="Times New Roman" w:cs="Times New Roman"/>
                <w:color w:val="7030A0"/>
                <w:sz w:val="18"/>
                <w:szCs w:val="18"/>
              </w:rPr>
              <w:t>35.3.5.4</w:t>
            </w:r>
          </w:p>
        </w:tc>
        <w:tc>
          <w:tcPr>
            <w:tcW w:w="720" w:type="dxa"/>
          </w:tcPr>
          <w:p w14:paraId="19357319" w14:textId="4530879A" w:rsidR="00555943" w:rsidRPr="004F4AA0" w:rsidRDefault="00555943" w:rsidP="00555943">
            <w:pPr>
              <w:suppressAutoHyphens/>
              <w:spacing w:after="0"/>
              <w:rPr>
                <w:rFonts w:ascii="Times New Roman" w:hAnsi="Times New Roman" w:cs="Times New Roman"/>
                <w:color w:val="7030A0"/>
                <w:sz w:val="18"/>
                <w:szCs w:val="18"/>
              </w:rPr>
            </w:pPr>
            <w:r w:rsidRPr="004F4AA0">
              <w:rPr>
                <w:rFonts w:ascii="Times New Roman" w:hAnsi="Times New Roman" w:cs="Times New Roman"/>
                <w:color w:val="7030A0"/>
                <w:sz w:val="18"/>
                <w:szCs w:val="18"/>
              </w:rPr>
              <w:t>424.60</w:t>
            </w:r>
          </w:p>
        </w:tc>
        <w:tc>
          <w:tcPr>
            <w:tcW w:w="2520" w:type="dxa"/>
            <w:shd w:val="clear" w:color="auto" w:fill="auto"/>
            <w:noWrap/>
          </w:tcPr>
          <w:p w14:paraId="328D4F23" w14:textId="71CF0419" w:rsidR="00555943" w:rsidRPr="004F4AA0" w:rsidRDefault="00555943" w:rsidP="00555943">
            <w:pPr>
              <w:suppressAutoHyphens/>
              <w:spacing w:after="0"/>
              <w:rPr>
                <w:rFonts w:ascii="Times New Roman" w:hAnsi="Times New Roman" w:cs="Times New Roman"/>
                <w:color w:val="7030A0"/>
                <w:sz w:val="18"/>
                <w:szCs w:val="18"/>
              </w:rPr>
            </w:pPr>
            <w:r w:rsidRPr="004F4AA0">
              <w:rPr>
                <w:rFonts w:ascii="Times New Roman" w:hAnsi="Times New Roman" w:cs="Times New Roman"/>
                <w:color w:val="7030A0"/>
                <w:sz w:val="18"/>
                <w:szCs w:val="18"/>
              </w:rPr>
              <w:t>same contents in NOTE and NOTE 3, can remove one of them.</w:t>
            </w:r>
          </w:p>
        </w:tc>
        <w:tc>
          <w:tcPr>
            <w:tcW w:w="2340" w:type="dxa"/>
            <w:shd w:val="clear" w:color="auto" w:fill="auto"/>
            <w:noWrap/>
          </w:tcPr>
          <w:p w14:paraId="7221CF5F" w14:textId="2DDD152A" w:rsidR="00555943" w:rsidRPr="004F4AA0" w:rsidRDefault="00555943" w:rsidP="00555943">
            <w:pPr>
              <w:suppressAutoHyphens/>
              <w:spacing w:after="0"/>
              <w:rPr>
                <w:rFonts w:ascii="Times New Roman" w:hAnsi="Times New Roman" w:cs="Times New Roman"/>
                <w:color w:val="7030A0"/>
                <w:sz w:val="18"/>
                <w:szCs w:val="18"/>
              </w:rPr>
            </w:pPr>
            <w:r w:rsidRPr="004F4AA0">
              <w:rPr>
                <w:rFonts w:ascii="Times New Roman" w:hAnsi="Times New Roman" w:cs="Times New Roman"/>
                <w:color w:val="7030A0"/>
                <w:sz w:val="18"/>
                <w:szCs w:val="18"/>
              </w:rPr>
              <w:t>Remove NOTE or NOTE 3.</w:t>
            </w:r>
          </w:p>
        </w:tc>
        <w:tc>
          <w:tcPr>
            <w:tcW w:w="3150" w:type="dxa"/>
            <w:shd w:val="clear" w:color="auto" w:fill="auto"/>
          </w:tcPr>
          <w:p w14:paraId="3C4D9E94" w14:textId="77777777" w:rsidR="004F4AA0" w:rsidRPr="004F4AA0" w:rsidRDefault="004F4AA0" w:rsidP="004F4AA0">
            <w:pPr>
              <w:suppressAutoHyphens/>
              <w:spacing w:after="0"/>
              <w:rPr>
                <w:ins w:id="1594" w:author="Alfred Aster" w:date="2022-10-16T22:21:00Z"/>
                <w:rFonts w:ascii="Times New Roman" w:hAnsi="Times New Roman" w:cs="Times New Roman"/>
                <w:bCs/>
                <w:color w:val="7030A0"/>
                <w:sz w:val="18"/>
                <w:szCs w:val="18"/>
              </w:rPr>
            </w:pPr>
            <w:ins w:id="1595" w:author="Alfred Aster" w:date="2022-10-16T22:21:00Z">
              <w:r w:rsidRPr="004F4AA0">
                <w:rPr>
                  <w:rFonts w:ascii="Times New Roman" w:hAnsi="Times New Roman" w:cs="Times New Roman"/>
                  <w:bCs/>
                  <w:color w:val="7030A0"/>
                  <w:sz w:val="18"/>
                  <w:szCs w:val="18"/>
                </w:rPr>
                <w:t>Pending SP</w:t>
              </w:r>
            </w:ins>
            <w:ins w:id="1596" w:author="Alfred Aster" w:date="2022-10-19T11:02:00Z">
              <w:r w:rsidRPr="004F4AA0">
                <w:rPr>
                  <w:rFonts w:ascii="Times New Roman" w:hAnsi="Times New Roman" w:cs="Times New Roman"/>
                  <w:bCs/>
                  <w:color w:val="7030A0"/>
                  <w:sz w:val="18"/>
                  <w:szCs w:val="18"/>
                </w:rPr>
                <w:t>: Majority Support. Done.</w:t>
              </w:r>
            </w:ins>
          </w:p>
          <w:p w14:paraId="2164D7E1" w14:textId="77777777" w:rsidR="00213B99" w:rsidRPr="004F4AA0" w:rsidRDefault="00213B99" w:rsidP="00213B99">
            <w:pPr>
              <w:suppressAutoHyphens/>
              <w:spacing w:after="0"/>
              <w:rPr>
                <w:ins w:id="1597" w:author="Alfred Aster" w:date="2022-10-16T22:22:00Z"/>
                <w:rFonts w:ascii="Times New Roman" w:hAnsi="Times New Roman" w:cs="Times New Roman"/>
                <w:bCs/>
                <w:color w:val="7030A0"/>
                <w:sz w:val="18"/>
                <w:szCs w:val="18"/>
              </w:rPr>
            </w:pPr>
          </w:p>
          <w:p w14:paraId="1A0D98C6" w14:textId="678C5311" w:rsidR="00883268" w:rsidRPr="004F4AA0" w:rsidRDefault="00883268" w:rsidP="00883268">
            <w:pPr>
              <w:suppressAutoHyphens/>
              <w:spacing w:after="0"/>
              <w:rPr>
                <w:rFonts w:ascii="Times New Roman" w:hAnsi="Times New Roman" w:cs="Times New Roman"/>
                <w:bCs/>
                <w:color w:val="7030A0"/>
                <w:sz w:val="18"/>
                <w:szCs w:val="18"/>
              </w:rPr>
            </w:pPr>
            <w:r w:rsidRPr="004F4AA0">
              <w:rPr>
                <w:rFonts w:ascii="Times New Roman" w:hAnsi="Times New Roman" w:cs="Times New Roman"/>
                <w:bCs/>
                <w:color w:val="7030A0"/>
                <w:sz w:val="18"/>
                <w:szCs w:val="18"/>
              </w:rPr>
              <w:t>Reject</w:t>
            </w:r>
            <w:del w:id="1598" w:author="Alfred Aster" w:date="2022-10-20T14:58:00Z">
              <w:r w:rsidRPr="004F4AA0" w:rsidDel="004F3BCE">
                <w:rPr>
                  <w:rFonts w:ascii="Times New Roman" w:hAnsi="Times New Roman" w:cs="Times New Roman"/>
                  <w:bCs/>
                  <w:color w:val="7030A0"/>
                  <w:sz w:val="18"/>
                  <w:szCs w:val="18"/>
                </w:rPr>
                <w:delText>ed</w:delText>
              </w:r>
            </w:del>
            <w:ins w:id="1599" w:author="Alfred Aster" w:date="2022-10-20T14:58:00Z">
              <w:r w:rsidR="004F3BCE">
                <w:rPr>
                  <w:rFonts w:ascii="Times New Roman" w:hAnsi="Times New Roman" w:cs="Times New Roman"/>
                  <w:bCs/>
                  <w:color w:val="7030A0"/>
                  <w:sz w:val="18"/>
                  <w:szCs w:val="18"/>
                </w:rPr>
                <w:t>–</w:t>
              </w:r>
            </w:ins>
            <w:r w:rsidRPr="004F4AA0">
              <w:rPr>
                <w:rFonts w:ascii="Times New Roman" w:hAnsi="Times New Roman" w:cs="Times New Roman"/>
                <w:bCs/>
                <w:color w:val="7030A0"/>
                <w:sz w:val="18"/>
                <w:szCs w:val="18"/>
              </w:rPr>
              <w:t xml:space="preserve"> -- A proposed resolution for “this CID” was discussed as part of the comment resolutions in “document”, however the group could not reach consensus on a proposed change that would resolve the comment.</w:t>
            </w:r>
          </w:p>
          <w:p w14:paraId="7D1B9DC8" w14:textId="683148D4" w:rsidR="00555943" w:rsidRPr="004F4AA0" w:rsidRDefault="00555943" w:rsidP="00555943">
            <w:pPr>
              <w:suppressAutoHyphens/>
              <w:spacing w:after="0"/>
              <w:rPr>
                <w:rFonts w:ascii="Times New Roman" w:hAnsi="Times New Roman" w:cs="Times New Roman"/>
                <w:color w:val="7030A0"/>
                <w:sz w:val="18"/>
                <w:szCs w:val="18"/>
              </w:rPr>
            </w:pPr>
            <w:r w:rsidRPr="004F4AA0">
              <w:rPr>
                <w:rFonts w:ascii="Times New Roman" w:hAnsi="Times New Roman" w:cs="Times New Roman"/>
                <w:color w:val="7030A0"/>
                <w:sz w:val="18"/>
                <w:szCs w:val="18"/>
              </w:rPr>
              <w:br/>
              <w:t>This CID is discussed on September 8, 2022, but no straw poll is conducted yet.</w:t>
            </w:r>
            <w:r w:rsidRPr="004F4AA0">
              <w:rPr>
                <w:rFonts w:ascii="Times New Roman" w:hAnsi="Times New Roman" w:cs="Times New Roman"/>
                <w:color w:val="7030A0"/>
                <w:sz w:val="18"/>
                <w:szCs w:val="18"/>
              </w:rPr>
              <w:br/>
            </w:r>
          </w:p>
          <w:p w14:paraId="46B7E832" w14:textId="77777777" w:rsidR="00F86078" w:rsidRPr="004F4AA0" w:rsidRDefault="00A64C4D" w:rsidP="00F86078">
            <w:pPr>
              <w:suppressAutoHyphens/>
              <w:spacing w:after="0"/>
              <w:rPr>
                <w:rFonts w:ascii="Times New Roman" w:hAnsi="Times New Roman" w:cs="Times New Roman"/>
                <w:bCs/>
                <w:color w:val="7030A0"/>
                <w:sz w:val="18"/>
                <w:szCs w:val="18"/>
              </w:rPr>
            </w:pPr>
            <w:r w:rsidRPr="004F4AA0">
              <w:rPr>
                <w:rFonts w:ascii="Times New Roman" w:hAnsi="Times New Roman" w:cs="Times New Roman"/>
                <w:bCs/>
                <w:color w:val="7030A0"/>
                <w:sz w:val="18"/>
                <w:szCs w:val="18"/>
              </w:rPr>
              <w:t>Insun Jang</w:t>
            </w:r>
            <w:r w:rsidRPr="004F4AA0">
              <w:rPr>
                <w:rFonts w:ascii="Times New Roman" w:hAnsi="Times New Roman" w:cs="Times New Roman"/>
                <w:bCs/>
                <w:color w:val="7030A0"/>
                <w:sz w:val="18"/>
                <w:szCs w:val="18"/>
              </w:rPr>
              <w:tab/>
              <w:t>22/1399r2</w:t>
            </w:r>
            <w:r w:rsidR="00F86078" w:rsidRPr="004F4AA0">
              <w:rPr>
                <w:rFonts w:ascii="Times New Roman" w:hAnsi="Times New Roman" w:cs="Times New Roman"/>
                <w:bCs/>
                <w:color w:val="7030A0"/>
                <w:sz w:val="18"/>
                <w:szCs w:val="18"/>
              </w:rPr>
              <w:t xml:space="preserve"> </w:t>
            </w:r>
          </w:p>
          <w:p w14:paraId="1853A04E" w14:textId="77777777" w:rsidR="00F86078" w:rsidRPr="004F4AA0" w:rsidRDefault="00F86078" w:rsidP="00F86078">
            <w:pPr>
              <w:suppressAutoHyphens/>
              <w:spacing w:after="0"/>
              <w:rPr>
                <w:rFonts w:ascii="Times New Roman" w:hAnsi="Times New Roman" w:cs="Times New Roman"/>
                <w:bCs/>
                <w:color w:val="7030A0"/>
                <w:sz w:val="18"/>
                <w:szCs w:val="18"/>
              </w:rPr>
            </w:pPr>
            <w:r w:rsidRPr="004F4AA0">
              <w:rPr>
                <w:rFonts w:ascii="Times New Roman" w:hAnsi="Times New Roman" w:cs="Times New Roman"/>
                <w:bCs/>
                <w:color w:val="7030A0"/>
                <w:sz w:val="18"/>
                <w:szCs w:val="18"/>
              </w:rPr>
              <w:t>Notes from Discussion:</w:t>
            </w:r>
          </w:p>
          <w:p w14:paraId="5B399784" w14:textId="77777777" w:rsidR="00F86078" w:rsidRPr="004F4AA0" w:rsidRDefault="00F86078" w:rsidP="00F86078">
            <w:pPr>
              <w:suppressAutoHyphens/>
              <w:spacing w:after="0"/>
              <w:rPr>
                <w:rFonts w:ascii="Times New Roman" w:hAnsi="Times New Roman" w:cs="Times New Roman"/>
                <w:bCs/>
                <w:color w:val="7030A0"/>
                <w:sz w:val="18"/>
                <w:szCs w:val="18"/>
              </w:rPr>
            </w:pPr>
            <w:r w:rsidRPr="004F4AA0">
              <w:rPr>
                <w:rFonts w:ascii="Times New Roman" w:hAnsi="Times New Roman" w:cs="Times New Roman"/>
                <w:bCs/>
                <w:color w:val="7030A0"/>
                <w:sz w:val="18"/>
                <w:szCs w:val="18"/>
              </w:rPr>
              <w:t>&lt;&gt;</w:t>
            </w:r>
          </w:p>
          <w:p w14:paraId="161D71AA" w14:textId="4B769239" w:rsidR="00555943" w:rsidRPr="004F4AA0" w:rsidRDefault="00555943" w:rsidP="00555943">
            <w:pPr>
              <w:suppressAutoHyphens/>
              <w:spacing w:after="0"/>
              <w:rPr>
                <w:rFonts w:ascii="Times New Roman" w:hAnsi="Times New Roman" w:cs="Times New Roman"/>
                <w:bCs/>
                <w:color w:val="7030A0"/>
                <w:sz w:val="18"/>
                <w:szCs w:val="18"/>
              </w:rPr>
            </w:pPr>
          </w:p>
        </w:tc>
      </w:tr>
      <w:tr w:rsidR="00555943" w:rsidRPr="008B0293" w14:paraId="59416F8A" w14:textId="77777777" w:rsidTr="00221221">
        <w:trPr>
          <w:trHeight w:val="220"/>
          <w:jc w:val="center"/>
        </w:trPr>
        <w:tc>
          <w:tcPr>
            <w:tcW w:w="715" w:type="dxa"/>
            <w:shd w:val="clear" w:color="auto" w:fill="auto"/>
            <w:noWrap/>
          </w:tcPr>
          <w:p w14:paraId="0E1DFF97" w14:textId="2ECFC229" w:rsidR="00555943" w:rsidRPr="004F4AA0" w:rsidRDefault="00555943" w:rsidP="00555943">
            <w:pPr>
              <w:suppressAutoHyphens/>
              <w:spacing w:after="0"/>
              <w:rPr>
                <w:rFonts w:ascii="Times New Roman" w:hAnsi="Times New Roman" w:cs="Times New Roman"/>
                <w:color w:val="7030A0"/>
                <w:sz w:val="18"/>
                <w:szCs w:val="18"/>
              </w:rPr>
            </w:pPr>
            <w:r w:rsidRPr="004F4AA0">
              <w:rPr>
                <w:rFonts w:ascii="Times New Roman" w:hAnsi="Times New Roman" w:cs="Times New Roman"/>
                <w:color w:val="7030A0"/>
                <w:sz w:val="18"/>
                <w:szCs w:val="18"/>
              </w:rPr>
              <w:t>13732</w:t>
            </w:r>
          </w:p>
        </w:tc>
        <w:tc>
          <w:tcPr>
            <w:tcW w:w="990" w:type="dxa"/>
          </w:tcPr>
          <w:p w14:paraId="2FE2F157" w14:textId="73586C98" w:rsidR="00555943" w:rsidRPr="004F4AA0" w:rsidRDefault="00555943" w:rsidP="00555943">
            <w:pPr>
              <w:suppressAutoHyphens/>
              <w:spacing w:after="0"/>
              <w:rPr>
                <w:rFonts w:ascii="Times New Roman" w:hAnsi="Times New Roman" w:cs="Times New Roman"/>
                <w:color w:val="7030A0"/>
                <w:sz w:val="18"/>
                <w:szCs w:val="18"/>
              </w:rPr>
            </w:pPr>
            <w:r w:rsidRPr="004F4AA0">
              <w:rPr>
                <w:rFonts w:ascii="Times New Roman" w:hAnsi="Times New Roman" w:cs="Times New Roman"/>
                <w:color w:val="7030A0"/>
                <w:sz w:val="18"/>
                <w:szCs w:val="18"/>
              </w:rPr>
              <w:t>Yunbo Li</w:t>
            </w:r>
          </w:p>
        </w:tc>
        <w:tc>
          <w:tcPr>
            <w:tcW w:w="900" w:type="dxa"/>
            <w:shd w:val="clear" w:color="auto" w:fill="auto"/>
            <w:noWrap/>
          </w:tcPr>
          <w:p w14:paraId="30516AE7" w14:textId="1581BD42" w:rsidR="00555943" w:rsidRPr="004F4AA0" w:rsidRDefault="00555943" w:rsidP="00555943">
            <w:pPr>
              <w:suppressAutoHyphens/>
              <w:spacing w:after="0"/>
              <w:rPr>
                <w:rFonts w:ascii="Times New Roman" w:hAnsi="Times New Roman" w:cs="Times New Roman"/>
                <w:color w:val="7030A0"/>
                <w:sz w:val="18"/>
                <w:szCs w:val="18"/>
              </w:rPr>
            </w:pPr>
            <w:r w:rsidRPr="004F4AA0">
              <w:rPr>
                <w:rFonts w:ascii="Times New Roman" w:hAnsi="Times New Roman" w:cs="Times New Roman"/>
                <w:color w:val="7030A0"/>
                <w:sz w:val="18"/>
                <w:szCs w:val="18"/>
              </w:rPr>
              <w:t>35.3.5.4</w:t>
            </w:r>
          </w:p>
        </w:tc>
        <w:tc>
          <w:tcPr>
            <w:tcW w:w="720" w:type="dxa"/>
          </w:tcPr>
          <w:p w14:paraId="3E7EE0A8" w14:textId="2D464E04" w:rsidR="00555943" w:rsidRPr="004F4AA0" w:rsidRDefault="00555943" w:rsidP="00555943">
            <w:pPr>
              <w:suppressAutoHyphens/>
              <w:spacing w:after="0"/>
              <w:rPr>
                <w:rFonts w:ascii="Times New Roman" w:hAnsi="Times New Roman" w:cs="Times New Roman"/>
                <w:color w:val="7030A0"/>
                <w:sz w:val="18"/>
                <w:szCs w:val="18"/>
              </w:rPr>
            </w:pPr>
            <w:r w:rsidRPr="004F4AA0">
              <w:rPr>
                <w:rFonts w:ascii="Times New Roman" w:hAnsi="Times New Roman" w:cs="Times New Roman"/>
                <w:color w:val="7030A0"/>
                <w:sz w:val="18"/>
                <w:szCs w:val="18"/>
              </w:rPr>
              <w:t>425.30</w:t>
            </w:r>
          </w:p>
        </w:tc>
        <w:tc>
          <w:tcPr>
            <w:tcW w:w="2520" w:type="dxa"/>
            <w:shd w:val="clear" w:color="auto" w:fill="auto"/>
            <w:noWrap/>
          </w:tcPr>
          <w:p w14:paraId="247D6479" w14:textId="27F2936C" w:rsidR="00555943" w:rsidRPr="004F4AA0" w:rsidRDefault="00555943" w:rsidP="00555943">
            <w:pPr>
              <w:suppressAutoHyphens/>
              <w:spacing w:after="0"/>
              <w:rPr>
                <w:rFonts w:ascii="Times New Roman" w:hAnsi="Times New Roman" w:cs="Times New Roman"/>
                <w:color w:val="7030A0"/>
                <w:sz w:val="18"/>
                <w:szCs w:val="18"/>
              </w:rPr>
            </w:pPr>
            <w:r w:rsidRPr="004F4AA0">
              <w:rPr>
                <w:rFonts w:ascii="Times New Roman" w:hAnsi="Times New Roman" w:cs="Times New Roman"/>
                <w:color w:val="7030A0"/>
                <w:sz w:val="18"/>
                <w:szCs w:val="18"/>
              </w:rPr>
              <w:t xml:space="preserve">The </w:t>
            </w:r>
            <w:proofErr w:type="spellStart"/>
            <w:r w:rsidRPr="004F4AA0">
              <w:rPr>
                <w:rFonts w:ascii="Times New Roman" w:hAnsi="Times New Roman" w:cs="Times New Roman"/>
                <w:color w:val="7030A0"/>
                <w:sz w:val="18"/>
                <w:szCs w:val="18"/>
              </w:rPr>
              <w:t>bull</w:t>
            </w:r>
            <w:del w:id="1600" w:author="Alfred Aster" w:date="2022-10-20T14:58:00Z">
              <w:r w:rsidRPr="004F4AA0" w:rsidDel="004F3BCE">
                <w:rPr>
                  <w:rFonts w:ascii="Times New Roman" w:hAnsi="Times New Roman" w:cs="Times New Roman"/>
                  <w:color w:val="7030A0"/>
                  <w:sz w:val="18"/>
                  <w:szCs w:val="18"/>
                </w:rPr>
                <w:delText>e</w:delText>
              </w:r>
            </w:del>
            <w:ins w:id="1601" w:author="Alfred Aster" w:date="2022-10-20T14:58:00Z">
              <w:r w:rsidR="004F3BCE">
                <w:rPr>
                  <w:rFonts w:ascii="Times New Roman" w:hAnsi="Times New Roman" w:cs="Times New Roman"/>
                  <w:color w:val="7030A0"/>
                  <w:sz w:val="18"/>
                  <w:szCs w:val="18"/>
                </w:rPr>
                <w:t>“</w:t>
              </w:r>
            </w:ins>
            <w:r w:rsidRPr="004F4AA0">
              <w:rPr>
                <w:rFonts w:ascii="Times New Roman" w:hAnsi="Times New Roman" w:cs="Times New Roman"/>
                <w:color w:val="7030A0"/>
                <w:sz w:val="18"/>
                <w:szCs w:val="18"/>
              </w:rPr>
              <w:t>t</w:t>
            </w:r>
            <w:proofErr w:type="spellEnd"/>
            <w:r w:rsidRPr="004F4AA0">
              <w:rPr>
                <w:rFonts w:ascii="Times New Roman" w:hAnsi="Times New Roman" w:cs="Times New Roman"/>
                <w:color w:val="7030A0"/>
                <w:sz w:val="18"/>
                <w:szCs w:val="18"/>
              </w:rPr>
              <w:t xml:space="preserve"> "the STA shall include the MLD MAC address of the MLD with which the </w:t>
            </w:r>
            <w:r w:rsidRPr="004F4AA0">
              <w:rPr>
                <w:rFonts w:ascii="Times New Roman" w:hAnsi="Times New Roman" w:cs="Times New Roman"/>
                <w:color w:val="7030A0"/>
                <w:sz w:val="18"/>
                <w:szCs w:val="18"/>
              </w:rPr>
              <w:lastRenderedPageBreak/>
              <w:t xml:space="preserve">STA is affiliated in the Common Info field of the </w:t>
            </w:r>
            <w:proofErr w:type="spellStart"/>
            <w:r w:rsidRPr="004F4AA0">
              <w:rPr>
                <w:rFonts w:ascii="Times New Roman" w:hAnsi="Times New Roman" w:cs="Times New Roman"/>
                <w:color w:val="7030A0"/>
                <w:sz w:val="18"/>
                <w:szCs w:val="18"/>
              </w:rPr>
              <w:t>elem</w:t>
            </w:r>
            <w:del w:id="1602" w:author="Alfred Aster" w:date="2022-10-20T14:58:00Z">
              <w:r w:rsidRPr="004F4AA0" w:rsidDel="004F3BCE">
                <w:rPr>
                  <w:rFonts w:ascii="Times New Roman" w:hAnsi="Times New Roman" w:cs="Times New Roman"/>
                  <w:color w:val="7030A0"/>
                  <w:sz w:val="18"/>
                  <w:szCs w:val="18"/>
                </w:rPr>
                <w:delText>e</w:delText>
              </w:r>
            </w:del>
            <w:ins w:id="1603" w:author="Alfred Aster" w:date="2022-10-20T14:58:00Z">
              <w:r w:rsidR="004F3BCE">
                <w:rPr>
                  <w:rFonts w:ascii="Times New Roman" w:hAnsi="Times New Roman" w:cs="Times New Roman"/>
                  <w:color w:val="7030A0"/>
                  <w:sz w:val="18"/>
                  <w:szCs w:val="18"/>
                </w:rPr>
                <w:t>”</w:t>
              </w:r>
            </w:ins>
            <w:r w:rsidRPr="004F4AA0">
              <w:rPr>
                <w:rFonts w:ascii="Times New Roman" w:hAnsi="Times New Roman" w:cs="Times New Roman"/>
                <w:color w:val="7030A0"/>
                <w:sz w:val="18"/>
                <w:szCs w:val="18"/>
              </w:rPr>
              <w:t>nt</w:t>
            </w:r>
            <w:proofErr w:type="spellEnd"/>
            <w:r w:rsidRPr="004F4AA0">
              <w:rPr>
                <w:rFonts w:ascii="Times New Roman" w:hAnsi="Times New Roman" w:cs="Times New Roman"/>
                <w:color w:val="7030A0"/>
                <w:sz w:val="18"/>
                <w:szCs w:val="18"/>
              </w:rPr>
              <w:t xml:space="preserve">" </w:t>
            </w:r>
            <w:del w:id="1604" w:author="Alfred Aster" w:date="2022-10-20T14:58:00Z">
              <w:r w:rsidRPr="004F4AA0" w:rsidDel="004F3BCE">
                <w:rPr>
                  <w:rFonts w:ascii="Times New Roman" w:hAnsi="Times New Roman" w:cs="Times New Roman"/>
                  <w:color w:val="7030A0"/>
                  <w:sz w:val="18"/>
                  <w:szCs w:val="18"/>
                </w:rPr>
                <w:delText>is redud</w:delText>
              </w:r>
            </w:del>
            <w:ins w:id="1605" w:author="Alfred Aster" w:date="2022-10-20T14:58:00Z">
              <w:r w:rsidR="004F3BCE">
                <w:rPr>
                  <w:rFonts w:ascii="Times New Roman" w:hAnsi="Times New Roman" w:cs="Times New Roman"/>
                  <w:color w:val="7030A0"/>
                  <w:sz w:val="18"/>
                  <w:szCs w:val="18"/>
                </w:rPr>
                <w:pgNum/>
              </w:r>
              <w:proofErr w:type="spellStart"/>
              <w:r w:rsidR="004F3BCE">
                <w:rPr>
                  <w:rFonts w:ascii="Times New Roman" w:hAnsi="Times New Roman" w:cs="Times New Roman"/>
                  <w:color w:val="7030A0"/>
                  <w:sz w:val="18"/>
                  <w:szCs w:val="18"/>
                </w:rPr>
                <w:t>ropped</w:t>
              </w:r>
              <w:proofErr w:type="spellEnd"/>
              <w:r w:rsidR="004F3BCE">
                <w:rPr>
                  <w:rFonts w:ascii="Times New Roman" w:hAnsi="Times New Roman" w:cs="Times New Roman"/>
                  <w:color w:val="7030A0"/>
                  <w:sz w:val="18"/>
                  <w:szCs w:val="18"/>
                </w:rPr>
                <w:pgNum/>
              </w:r>
              <w:r w:rsidR="004F3BCE">
                <w:rPr>
                  <w:rFonts w:ascii="Times New Roman" w:hAnsi="Times New Roman" w:cs="Times New Roman"/>
                  <w:color w:val="7030A0"/>
                  <w:sz w:val="18"/>
                  <w:szCs w:val="18"/>
                </w:rPr>
                <w:t>t</w:t>
              </w:r>
            </w:ins>
            <w:r w:rsidRPr="004F4AA0">
              <w:rPr>
                <w:rFonts w:ascii="Times New Roman" w:hAnsi="Times New Roman" w:cs="Times New Roman"/>
                <w:color w:val="7030A0"/>
                <w:sz w:val="18"/>
                <w:szCs w:val="18"/>
              </w:rPr>
              <w:t>ant. Because MLD MAC Address field is mandatory to carry.</w:t>
            </w:r>
          </w:p>
        </w:tc>
        <w:tc>
          <w:tcPr>
            <w:tcW w:w="2340" w:type="dxa"/>
            <w:shd w:val="clear" w:color="auto" w:fill="auto"/>
            <w:noWrap/>
          </w:tcPr>
          <w:p w14:paraId="79844ED2" w14:textId="11E7AA2A" w:rsidR="00555943" w:rsidRPr="004F4AA0" w:rsidRDefault="00555943" w:rsidP="00555943">
            <w:pPr>
              <w:suppressAutoHyphens/>
              <w:spacing w:after="0"/>
              <w:rPr>
                <w:rFonts w:ascii="Times New Roman" w:hAnsi="Times New Roman" w:cs="Times New Roman"/>
                <w:color w:val="7030A0"/>
                <w:sz w:val="18"/>
                <w:szCs w:val="18"/>
              </w:rPr>
            </w:pPr>
            <w:r w:rsidRPr="004F4AA0">
              <w:rPr>
                <w:rFonts w:ascii="Times New Roman" w:hAnsi="Times New Roman" w:cs="Times New Roman"/>
                <w:color w:val="7030A0"/>
                <w:sz w:val="18"/>
                <w:szCs w:val="18"/>
              </w:rPr>
              <w:lastRenderedPageBreak/>
              <w:t>remove that bullet</w:t>
            </w:r>
          </w:p>
        </w:tc>
        <w:tc>
          <w:tcPr>
            <w:tcW w:w="3150" w:type="dxa"/>
            <w:shd w:val="clear" w:color="auto" w:fill="auto"/>
          </w:tcPr>
          <w:p w14:paraId="7E27A825" w14:textId="77777777" w:rsidR="004F4AA0" w:rsidRPr="004F4AA0" w:rsidRDefault="004F4AA0" w:rsidP="004F4AA0">
            <w:pPr>
              <w:suppressAutoHyphens/>
              <w:spacing w:after="0"/>
              <w:rPr>
                <w:ins w:id="1606" w:author="Alfred Aster" w:date="2022-10-16T22:21:00Z"/>
                <w:rFonts w:ascii="Times New Roman" w:hAnsi="Times New Roman" w:cs="Times New Roman"/>
                <w:bCs/>
                <w:color w:val="7030A0"/>
                <w:sz w:val="18"/>
                <w:szCs w:val="18"/>
              </w:rPr>
            </w:pPr>
            <w:ins w:id="1607" w:author="Alfred Aster" w:date="2022-10-16T22:21:00Z">
              <w:r w:rsidRPr="004F4AA0">
                <w:rPr>
                  <w:rFonts w:ascii="Times New Roman" w:hAnsi="Times New Roman" w:cs="Times New Roman"/>
                  <w:bCs/>
                  <w:color w:val="7030A0"/>
                  <w:sz w:val="18"/>
                  <w:szCs w:val="18"/>
                </w:rPr>
                <w:t>Pending SP</w:t>
              </w:r>
            </w:ins>
            <w:ins w:id="1608" w:author="Alfred Aster" w:date="2022-10-19T11:02:00Z">
              <w:r w:rsidRPr="004F4AA0">
                <w:rPr>
                  <w:rFonts w:ascii="Times New Roman" w:hAnsi="Times New Roman" w:cs="Times New Roman"/>
                  <w:bCs/>
                  <w:color w:val="7030A0"/>
                  <w:sz w:val="18"/>
                  <w:szCs w:val="18"/>
                </w:rPr>
                <w:t>: Majority Support. Done.</w:t>
              </w:r>
            </w:ins>
          </w:p>
          <w:p w14:paraId="1474B666" w14:textId="77777777" w:rsidR="00213B99" w:rsidRPr="004F4AA0" w:rsidRDefault="00213B99" w:rsidP="00213B99">
            <w:pPr>
              <w:suppressAutoHyphens/>
              <w:spacing w:after="0"/>
              <w:rPr>
                <w:ins w:id="1609" w:author="Alfred Aster" w:date="2022-10-16T22:22:00Z"/>
                <w:rFonts w:ascii="Times New Roman" w:hAnsi="Times New Roman" w:cs="Times New Roman"/>
                <w:bCs/>
                <w:color w:val="7030A0"/>
                <w:sz w:val="18"/>
                <w:szCs w:val="18"/>
              </w:rPr>
            </w:pPr>
          </w:p>
          <w:p w14:paraId="2C734071" w14:textId="60A44BFA" w:rsidR="00883268" w:rsidRPr="004F4AA0" w:rsidRDefault="00883268" w:rsidP="00883268">
            <w:pPr>
              <w:suppressAutoHyphens/>
              <w:spacing w:after="0"/>
              <w:rPr>
                <w:rFonts w:ascii="Times New Roman" w:hAnsi="Times New Roman" w:cs="Times New Roman"/>
                <w:bCs/>
                <w:color w:val="7030A0"/>
                <w:sz w:val="18"/>
                <w:szCs w:val="18"/>
              </w:rPr>
            </w:pPr>
            <w:r w:rsidRPr="004F4AA0">
              <w:rPr>
                <w:rFonts w:ascii="Times New Roman" w:hAnsi="Times New Roman" w:cs="Times New Roman"/>
                <w:bCs/>
                <w:color w:val="7030A0"/>
                <w:sz w:val="18"/>
                <w:szCs w:val="18"/>
              </w:rPr>
              <w:lastRenderedPageBreak/>
              <w:t>Reject</w:t>
            </w:r>
            <w:del w:id="1610" w:author="Alfred Aster" w:date="2022-10-20T14:58:00Z">
              <w:r w:rsidRPr="004F4AA0" w:rsidDel="004F3BCE">
                <w:rPr>
                  <w:rFonts w:ascii="Times New Roman" w:hAnsi="Times New Roman" w:cs="Times New Roman"/>
                  <w:bCs/>
                  <w:color w:val="7030A0"/>
                  <w:sz w:val="18"/>
                  <w:szCs w:val="18"/>
                </w:rPr>
                <w:delText>ed</w:delText>
              </w:r>
            </w:del>
            <w:ins w:id="1611" w:author="Alfred Aster" w:date="2022-10-20T14:58:00Z">
              <w:r w:rsidR="004F3BCE">
                <w:rPr>
                  <w:rFonts w:ascii="Times New Roman" w:hAnsi="Times New Roman" w:cs="Times New Roman"/>
                  <w:bCs/>
                  <w:color w:val="7030A0"/>
                  <w:sz w:val="18"/>
                  <w:szCs w:val="18"/>
                </w:rPr>
                <w:t>–</w:t>
              </w:r>
            </w:ins>
            <w:r w:rsidRPr="004F4AA0">
              <w:rPr>
                <w:rFonts w:ascii="Times New Roman" w:hAnsi="Times New Roman" w:cs="Times New Roman"/>
                <w:bCs/>
                <w:color w:val="7030A0"/>
                <w:sz w:val="18"/>
                <w:szCs w:val="18"/>
              </w:rPr>
              <w:t xml:space="preserve"> -- A proposed resolution for “this CID” was discussed as part of the comment resolutions in “document”, however the group could not reach consensus on a proposed change that would resolve the comment.</w:t>
            </w:r>
          </w:p>
          <w:p w14:paraId="7D83EF9B" w14:textId="05647A9C" w:rsidR="00A64C4D" w:rsidRPr="004F4AA0" w:rsidRDefault="00555943" w:rsidP="00555943">
            <w:pPr>
              <w:suppressAutoHyphens/>
              <w:spacing w:after="0"/>
              <w:rPr>
                <w:rFonts w:ascii="Times New Roman" w:hAnsi="Times New Roman" w:cs="Times New Roman"/>
                <w:color w:val="7030A0"/>
                <w:sz w:val="18"/>
                <w:szCs w:val="18"/>
              </w:rPr>
            </w:pPr>
            <w:r w:rsidRPr="004F4AA0">
              <w:rPr>
                <w:rFonts w:ascii="Times New Roman" w:hAnsi="Times New Roman" w:cs="Times New Roman"/>
                <w:color w:val="7030A0"/>
                <w:sz w:val="18"/>
                <w:szCs w:val="18"/>
              </w:rPr>
              <w:br/>
              <w:t>This CID is discussed on September 8, 2022, but no straw poll is conducted yet.</w:t>
            </w:r>
            <w:r w:rsidRPr="004F4AA0">
              <w:rPr>
                <w:rFonts w:ascii="Times New Roman" w:hAnsi="Times New Roman" w:cs="Times New Roman"/>
                <w:color w:val="7030A0"/>
                <w:sz w:val="18"/>
                <w:szCs w:val="18"/>
              </w:rPr>
              <w:br/>
            </w:r>
          </w:p>
          <w:p w14:paraId="42FE49C7" w14:textId="77777777" w:rsidR="00F86078" w:rsidRPr="004F4AA0" w:rsidRDefault="00A64C4D" w:rsidP="00F86078">
            <w:pPr>
              <w:suppressAutoHyphens/>
              <w:spacing w:after="0"/>
              <w:rPr>
                <w:rFonts w:ascii="Times New Roman" w:hAnsi="Times New Roman" w:cs="Times New Roman"/>
                <w:bCs/>
                <w:color w:val="7030A0"/>
                <w:sz w:val="18"/>
                <w:szCs w:val="18"/>
              </w:rPr>
            </w:pPr>
            <w:r w:rsidRPr="004F4AA0">
              <w:rPr>
                <w:rFonts w:ascii="Times New Roman" w:hAnsi="Times New Roman" w:cs="Times New Roman"/>
                <w:bCs/>
                <w:color w:val="7030A0"/>
                <w:sz w:val="18"/>
                <w:szCs w:val="18"/>
              </w:rPr>
              <w:t>Insun Jang</w:t>
            </w:r>
            <w:r w:rsidRPr="004F4AA0">
              <w:rPr>
                <w:rFonts w:ascii="Times New Roman" w:hAnsi="Times New Roman" w:cs="Times New Roman"/>
                <w:bCs/>
                <w:color w:val="7030A0"/>
                <w:sz w:val="18"/>
                <w:szCs w:val="18"/>
              </w:rPr>
              <w:tab/>
              <w:t>22/1399r2</w:t>
            </w:r>
            <w:r w:rsidR="00F86078" w:rsidRPr="004F4AA0">
              <w:rPr>
                <w:rFonts w:ascii="Times New Roman" w:hAnsi="Times New Roman" w:cs="Times New Roman"/>
                <w:bCs/>
                <w:color w:val="7030A0"/>
                <w:sz w:val="18"/>
                <w:szCs w:val="18"/>
              </w:rPr>
              <w:t xml:space="preserve"> </w:t>
            </w:r>
          </w:p>
          <w:p w14:paraId="30613F85" w14:textId="77777777" w:rsidR="00F86078" w:rsidRPr="004F4AA0" w:rsidRDefault="00F86078" w:rsidP="00F86078">
            <w:pPr>
              <w:suppressAutoHyphens/>
              <w:spacing w:after="0"/>
              <w:rPr>
                <w:rFonts w:ascii="Times New Roman" w:hAnsi="Times New Roman" w:cs="Times New Roman"/>
                <w:bCs/>
                <w:color w:val="7030A0"/>
                <w:sz w:val="18"/>
                <w:szCs w:val="18"/>
              </w:rPr>
            </w:pPr>
            <w:r w:rsidRPr="004F4AA0">
              <w:rPr>
                <w:rFonts w:ascii="Times New Roman" w:hAnsi="Times New Roman" w:cs="Times New Roman"/>
                <w:bCs/>
                <w:color w:val="7030A0"/>
                <w:sz w:val="18"/>
                <w:szCs w:val="18"/>
              </w:rPr>
              <w:t>Notes from Discussion:</w:t>
            </w:r>
          </w:p>
          <w:p w14:paraId="1DCE9E32" w14:textId="77777777" w:rsidR="00F86078" w:rsidRPr="004F4AA0" w:rsidRDefault="00F86078" w:rsidP="00F86078">
            <w:pPr>
              <w:suppressAutoHyphens/>
              <w:spacing w:after="0"/>
              <w:rPr>
                <w:rFonts w:ascii="Times New Roman" w:hAnsi="Times New Roman" w:cs="Times New Roman"/>
                <w:bCs/>
                <w:color w:val="7030A0"/>
                <w:sz w:val="18"/>
                <w:szCs w:val="18"/>
              </w:rPr>
            </w:pPr>
            <w:r w:rsidRPr="004F4AA0">
              <w:rPr>
                <w:rFonts w:ascii="Times New Roman" w:hAnsi="Times New Roman" w:cs="Times New Roman"/>
                <w:bCs/>
                <w:color w:val="7030A0"/>
                <w:sz w:val="18"/>
                <w:szCs w:val="18"/>
              </w:rPr>
              <w:t>&lt;&gt;</w:t>
            </w:r>
          </w:p>
          <w:p w14:paraId="63D0B876" w14:textId="1A97A594" w:rsidR="00A64C4D" w:rsidRPr="004F4AA0" w:rsidRDefault="00A64C4D" w:rsidP="00555943">
            <w:pPr>
              <w:suppressAutoHyphens/>
              <w:spacing w:after="0"/>
              <w:rPr>
                <w:rFonts w:ascii="Times New Roman" w:hAnsi="Times New Roman" w:cs="Times New Roman"/>
                <w:bCs/>
                <w:color w:val="7030A0"/>
                <w:sz w:val="18"/>
                <w:szCs w:val="18"/>
              </w:rPr>
            </w:pPr>
          </w:p>
        </w:tc>
      </w:tr>
      <w:tr w:rsidR="005A4A10" w:rsidRPr="008B0293" w14:paraId="1B880A3B" w14:textId="77777777" w:rsidTr="00221221">
        <w:trPr>
          <w:trHeight w:val="220"/>
          <w:jc w:val="center"/>
        </w:trPr>
        <w:tc>
          <w:tcPr>
            <w:tcW w:w="715" w:type="dxa"/>
            <w:shd w:val="clear" w:color="auto" w:fill="auto"/>
            <w:noWrap/>
          </w:tcPr>
          <w:p w14:paraId="3E60F7D2" w14:textId="2A0E0F90" w:rsidR="005A4A10" w:rsidRPr="009B69AF" w:rsidRDefault="005A4A10" w:rsidP="005A4A1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lastRenderedPageBreak/>
              <w:t>13736</w:t>
            </w:r>
          </w:p>
        </w:tc>
        <w:tc>
          <w:tcPr>
            <w:tcW w:w="990" w:type="dxa"/>
          </w:tcPr>
          <w:p w14:paraId="29100257" w14:textId="7877BE9B" w:rsidR="005A4A10" w:rsidRPr="009B69AF" w:rsidRDefault="005A4A10" w:rsidP="005A4A1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Yunbo Li</w:t>
            </w:r>
          </w:p>
        </w:tc>
        <w:tc>
          <w:tcPr>
            <w:tcW w:w="900" w:type="dxa"/>
            <w:shd w:val="clear" w:color="auto" w:fill="auto"/>
            <w:noWrap/>
          </w:tcPr>
          <w:p w14:paraId="66368F48" w14:textId="4D0AA89A" w:rsidR="005A4A10" w:rsidRPr="009B69AF" w:rsidRDefault="005A4A10" w:rsidP="005A4A1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35.2.1.2.2</w:t>
            </w:r>
          </w:p>
        </w:tc>
        <w:tc>
          <w:tcPr>
            <w:tcW w:w="720" w:type="dxa"/>
          </w:tcPr>
          <w:p w14:paraId="5623A887" w14:textId="2CF2FAA8" w:rsidR="005A4A10" w:rsidRPr="009B69AF" w:rsidRDefault="005A4A10" w:rsidP="005A4A1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401.08</w:t>
            </w:r>
          </w:p>
        </w:tc>
        <w:tc>
          <w:tcPr>
            <w:tcW w:w="2520" w:type="dxa"/>
            <w:shd w:val="clear" w:color="auto" w:fill="auto"/>
            <w:noWrap/>
          </w:tcPr>
          <w:p w14:paraId="3105280C" w14:textId="1C59D456" w:rsidR="005A4A10" w:rsidRPr="009B69AF" w:rsidRDefault="005A4A10" w:rsidP="005A4A1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 xml:space="preserve">Since AP is allowed to transmit a PPDU if the last PPDU transmission by AP ended less than </w:t>
            </w:r>
            <w:proofErr w:type="spellStart"/>
            <w:r w:rsidRPr="009B69AF">
              <w:rPr>
                <w:rFonts w:ascii="Times New Roman" w:hAnsi="Times New Roman" w:cs="Times New Roman"/>
                <w:strike/>
                <w:color w:val="FF0000"/>
                <w:sz w:val="18"/>
                <w:szCs w:val="18"/>
              </w:rPr>
              <w:t>aSIFSTime</w:t>
            </w:r>
            <w:proofErr w:type="spellEnd"/>
            <w:r w:rsidRPr="009B69AF">
              <w:rPr>
                <w:rFonts w:ascii="Times New Roman" w:hAnsi="Times New Roman" w:cs="Times New Roman"/>
                <w:strike/>
                <w:color w:val="FF0000"/>
                <w:sz w:val="18"/>
                <w:szCs w:val="18"/>
              </w:rPr>
              <w:t xml:space="preserve"> before the end of the allocated time, how about the case that less than </w:t>
            </w:r>
            <w:proofErr w:type="spellStart"/>
            <w:r w:rsidRPr="009B69AF">
              <w:rPr>
                <w:rFonts w:ascii="Times New Roman" w:hAnsi="Times New Roman" w:cs="Times New Roman"/>
                <w:strike/>
                <w:color w:val="FF0000"/>
                <w:sz w:val="18"/>
                <w:szCs w:val="18"/>
              </w:rPr>
              <w:t>aSIFSTime</w:t>
            </w:r>
            <w:proofErr w:type="spellEnd"/>
            <w:r w:rsidRPr="009B69AF">
              <w:rPr>
                <w:rFonts w:ascii="Times New Roman" w:hAnsi="Times New Roman" w:cs="Times New Roman"/>
                <w:strike/>
                <w:color w:val="FF0000"/>
                <w:sz w:val="18"/>
                <w:szCs w:val="18"/>
              </w:rPr>
              <w:t xml:space="preserve"> plus a duration of shortest PPDU? In this case, the allocated STA </w:t>
            </w:r>
            <w:proofErr w:type="spellStart"/>
            <w:r w:rsidRPr="009B69AF">
              <w:rPr>
                <w:rFonts w:ascii="Times New Roman" w:hAnsi="Times New Roman" w:cs="Times New Roman"/>
                <w:strike/>
                <w:color w:val="FF0000"/>
                <w:sz w:val="18"/>
                <w:szCs w:val="18"/>
              </w:rPr>
              <w:t>can not</w:t>
            </w:r>
            <w:proofErr w:type="spellEnd"/>
            <w:r w:rsidRPr="009B69AF">
              <w:rPr>
                <w:rFonts w:ascii="Times New Roman" w:hAnsi="Times New Roman" w:cs="Times New Roman"/>
                <w:strike/>
                <w:color w:val="FF0000"/>
                <w:sz w:val="18"/>
                <w:szCs w:val="18"/>
              </w:rPr>
              <w:t xml:space="preserve"> do any </w:t>
            </w:r>
            <w:proofErr w:type="spellStart"/>
            <w:r w:rsidRPr="009B69AF">
              <w:rPr>
                <w:rFonts w:ascii="Times New Roman" w:hAnsi="Times New Roman" w:cs="Times New Roman"/>
                <w:strike/>
                <w:color w:val="FF0000"/>
                <w:sz w:val="18"/>
                <w:szCs w:val="18"/>
              </w:rPr>
              <w:t>transimission</w:t>
            </w:r>
            <w:proofErr w:type="spellEnd"/>
            <w:r w:rsidRPr="009B69AF">
              <w:rPr>
                <w:rFonts w:ascii="Times New Roman" w:hAnsi="Times New Roman" w:cs="Times New Roman"/>
                <w:strike/>
                <w:color w:val="FF0000"/>
                <w:sz w:val="18"/>
                <w:szCs w:val="18"/>
              </w:rPr>
              <w:t xml:space="preserve">, the spec should allow AP </w:t>
            </w:r>
            <w:proofErr w:type="gramStart"/>
            <w:r w:rsidRPr="009B69AF">
              <w:rPr>
                <w:rFonts w:ascii="Times New Roman" w:hAnsi="Times New Roman" w:cs="Times New Roman"/>
                <w:strike/>
                <w:color w:val="FF0000"/>
                <w:sz w:val="18"/>
                <w:szCs w:val="18"/>
              </w:rPr>
              <w:t>do</w:t>
            </w:r>
            <w:proofErr w:type="gramEnd"/>
            <w:r w:rsidRPr="009B69AF">
              <w:rPr>
                <w:rFonts w:ascii="Times New Roman" w:hAnsi="Times New Roman" w:cs="Times New Roman"/>
                <w:strike/>
                <w:color w:val="FF0000"/>
                <w:sz w:val="18"/>
                <w:szCs w:val="18"/>
              </w:rPr>
              <w:t xml:space="preserve"> the transmission. It </w:t>
            </w:r>
            <w:proofErr w:type="spellStart"/>
            <w:r w:rsidRPr="009B69AF">
              <w:rPr>
                <w:rFonts w:ascii="Times New Roman" w:hAnsi="Times New Roman" w:cs="Times New Roman"/>
                <w:strike/>
                <w:color w:val="FF0000"/>
                <w:sz w:val="18"/>
                <w:szCs w:val="18"/>
              </w:rPr>
              <w:t>do</w:t>
            </w:r>
            <w:del w:id="1612" w:author="Alfred Aster" w:date="2022-10-20T14:58:00Z">
              <w:r w:rsidRPr="009B69AF" w:rsidDel="004F3BCE">
                <w:rPr>
                  <w:rFonts w:ascii="Times New Roman" w:hAnsi="Times New Roman" w:cs="Times New Roman"/>
                  <w:strike/>
                  <w:color w:val="FF0000"/>
                  <w:sz w:val="18"/>
                  <w:szCs w:val="18"/>
                </w:rPr>
                <w:delText>e</w:delText>
              </w:r>
            </w:del>
            <w:ins w:id="1613"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sn't</w:t>
            </w:r>
            <w:proofErr w:type="spellEnd"/>
            <w:r w:rsidRPr="009B69AF">
              <w:rPr>
                <w:rFonts w:ascii="Times New Roman" w:hAnsi="Times New Roman" w:cs="Times New Roman"/>
                <w:strike/>
                <w:color w:val="FF0000"/>
                <w:sz w:val="18"/>
                <w:szCs w:val="18"/>
              </w:rPr>
              <w:t xml:space="preserve"> add any extra </w:t>
            </w:r>
            <w:proofErr w:type="gramStart"/>
            <w:r w:rsidRPr="009B69AF">
              <w:rPr>
                <w:rFonts w:ascii="Times New Roman" w:hAnsi="Times New Roman" w:cs="Times New Roman"/>
                <w:strike/>
                <w:color w:val="FF0000"/>
                <w:sz w:val="18"/>
                <w:szCs w:val="18"/>
              </w:rPr>
              <w:t>complexity, but</w:t>
            </w:r>
            <w:proofErr w:type="gramEnd"/>
            <w:r w:rsidRPr="009B69AF">
              <w:rPr>
                <w:rFonts w:ascii="Times New Roman" w:hAnsi="Times New Roman" w:cs="Times New Roman"/>
                <w:strike/>
                <w:color w:val="FF0000"/>
                <w:sz w:val="18"/>
                <w:szCs w:val="18"/>
              </w:rPr>
              <w:t xml:space="preserve"> will leave less possibility for</w:t>
            </w:r>
            <w:del w:id="1614" w:author="Alfred Aster" w:date="2022-10-20T14:58:00Z">
              <w:r w:rsidRPr="009B69AF" w:rsidDel="004F3BCE">
                <w:rPr>
                  <w:rFonts w:ascii="Times New Roman" w:hAnsi="Times New Roman" w:cs="Times New Roman"/>
                  <w:strike/>
                  <w:color w:val="FF0000"/>
                  <w:sz w:val="18"/>
                  <w:szCs w:val="18"/>
                </w:rPr>
                <w:delText xml:space="preserve"> a th</w:delText>
              </w:r>
            </w:del>
            <w:ins w:id="1615" w:author="Alfred Aster" w:date="2022-10-20T14:58:00Z">
              <w:r w:rsidR="004F3BCE" w:rsidRPr="009B69AF">
                <w:rPr>
                  <w:rFonts w:ascii="Times New Roman" w:hAnsi="Times New Roman" w:cs="Times New Roman"/>
                  <w:strike/>
                  <w:color w:val="FF0000"/>
                  <w:sz w:val="18"/>
                  <w:szCs w:val="18"/>
                </w:rPr>
                <w:pgNum/>
              </w:r>
              <w:proofErr w:type="spellStart"/>
              <w:r w:rsidR="004F3BCE" w:rsidRPr="009B69AF">
                <w:rPr>
                  <w:rFonts w:ascii="Times New Roman" w:hAnsi="Times New Roman" w:cs="Times New Roman"/>
                  <w:strike/>
                  <w:color w:val="FF0000"/>
                  <w:sz w:val="18"/>
                  <w:szCs w:val="18"/>
                </w:rPr>
                <w:t>ropp</w:t>
              </w:r>
            </w:ins>
            <w:r w:rsidRPr="009B69AF">
              <w:rPr>
                <w:rFonts w:ascii="Times New Roman" w:hAnsi="Times New Roman" w:cs="Times New Roman"/>
                <w:strike/>
                <w:color w:val="FF0000"/>
                <w:sz w:val="18"/>
                <w:szCs w:val="18"/>
              </w:rPr>
              <w:t>rid</w:t>
            </w:r>
            <w:proofErr w:type="spellEnd"/>
            <w:r w:rsidRPr="009B69AF">
              <w:rPr>
                <w:rFonts w:ascii="Times New Roman" w:hAnsi="Times New Roman" w:cs="Times New Roman"/>
                <w:strike/>
                <w:color w:val="FF0000"/>
                <w:sz w:val="18"/>
                <w:szCs w:val="18"/>
              </w:rPr>
              <w:t xml:space="preserve"> party STA to jump in, and also improve the system efficiency a little bit.</w:t>
            </w:r>
          </w:p>
        </w:tc>
        <w:tc>
          <w:tcPr>
            <w:tcW w:w="2340" w:type="dxa"/>
            <w:shd w:val="clear" w:color="auto" w:fill="auto"/>
            <w:noWrap/>
          </w:tcPr>
          <w:p w14:paraId="2DDE2881" w14:textId="31A3639E" w:rsidR="005A4A10" w:rsidRPr="009B69AF" w:rsidRDefault="005A4A10" w:rsidP="005A4A10">
            <w:pPr>
              <w:suppressAutoHyphens/>
              <w:spacing w:after="0"/>
              <w:rPr>
                <w:rFonts w:ascii="Times New Roman" w:hAnsi="Times New Roman" w:cs="Times New Roman"/>
                <w:strike/>
                <w:color w:val="FF0000"/>
                <w:sz w:val="18"/>
                <w:szCs w:val="18"/>
              </w:rPr>
            </w:pPr>
            <w:proofErr w:type="spellStart"/>
            <w:r w:rsidRPr="009B69AF">
              <w:rPr>
                <w:rFonts w:ascii="Times New Roman" w:hAnsi="Times New Roman" w:cs="Times New Roman"/>
                <w:strike/>
                <w:color w:val="FF0000"/>
                <w:sz w:val="18"/>
                <w:szCs w:val="18"/>
              </w:rPr>
              <w:t>chan</w:t>
            </w:r>
            <w:del w:id="1616" w:author="Alfred Aster" w:date="2022-10-20T14:58:00Z">
              <w:r w:rsidRPr="009B69AF" w:rsidDel="004F3BCE">
                <w:rPr>
                  <w:rFonts w:ascii="Times New Roman" w:hAnsi="Times New Roman" w:cs="Times New Roman"/>
                  <w:strike/>
                  <w:color w:val="FF0000"/>
                  <w:sz w:val="18"/>
                  <w:szCs w:val="18"/>
                </w:rPr>
                <w:delText>g</w:delText>
              </w:r>
            </w:del>
            <w:ins w:id="1617"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e</w:t>
            </w:r>
            <w:proofErr w:type="spellEnd"/>
            <w:r w:rsidRPr="009B69AF">
              <w:rPr>
                <w:rFonts w:ascii="Times New Roman" w:hAnsi="Times New Roman" w:cs="Times New Roman"/>
                <w:strike/>
                <w:color w:val="FF0000"/>
                <w:sz w:val="18"/>
                <w:szCs w:val="18"/>
              </w:rPr>
              <w:t xml:space="preserve"> "</w:t>
            </w:r>
            <w:proofErr w:type="spellStart"/>
            <w:r w:rsidRPr="009B69AF">
              <w:rPr>
                <w:rFonts w:ascii="Times New Roman" w:hAnsi="Times New Roman" w:cs="Times New Roman"/>
                <w:strike/>
                <w:color w:val="FF0000"/>
                <w:sz w:val="18"/>
                <w:szCs w:val="18"/>
              </w:rPr>
              <w:t>aSIFST</w:t>
            </w:r>
            <w:del w:id="1618" w:author="Alfred Aster" w:date="2022-10-20T14:58:00Z">
              <w:r w:rsidRPr="009B69AF" w:rsidDel="004F3BCE">
                <w:rPr>
                  <w:rFonts w:ascii="Times New Roman" w:hAnsi="Times New Roman" w:cs="Times New Roman"/>
                  <w:strike/>
                  <w:color w:val="FF0000"/>
                  <w:sz w:val="18"/>
                  <w:szCs w:val="18"/>
                </w:rPr>
                <w:delText>i</w:delText>
              </w:r>
            </w:del>
            <w:ins w:id="1619"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me</w:t>
            </w:r>
            <w:proofErr w:type="spellEnd"/>
            <w:r w:rsidRPr="009B69AF">
              <w:rPr>
                <w:rFonts w:ascii="Times New Roman" w:hAnsi="Times New Roman" w:cs="Times New Roman"/>
                <w:strike/>
                <w:color w:val="FF0000"/>
                <w:sz w:val="18"/>
                <w:szCs w:val="18"/>
              </w:rPr>
              <w:t xml:space="preserve">" </w:t>
            </w:r>
            <w:del w:id="1620" w:author="Alfred Aster" w:date="2022-10-20T14:58:00Z">
              <w:r w:rsidRPr="009B69AF" w:rsidDel="004F3BCE">
                <w:rPr>
                  <w:rFonts w:ascii="Times New Roman" w:hAnsi="Times New Roman" w:cs="Times New Roman"/>
                  <w:strike/>
                  <w:color w:val="FF0000"/>
                  <w:sz w:val="18"/>
                  <w:szCs w:val="18"/>
                </w:rPr>
                <w:delText>t</w:delText>
              </w:r>
            </w:del>
            <w:ins w:id="1621"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o "</w:t>
            </w:r>
            <w:proofErr w:type="spellStart"/>
            <w:r w:rsidRPr="009B69AF">
              <w:rPr>
                <w:rFonts w:ascii="Times New Roman" w:hAnsi="Times New Roman" w:cs="Times New Roman"/>
                <w:strike/>
                <w:color w:val="FF0000"/>
                <w:sz w:val="18"/>
                <w:szCs w:val="18"/>
              </w:rPr>
              <w:t>aSIFSTime</w:t>
            </w:r>
            <w:proofErr w:type="spellEnd"/>
            <w:r w:rsidRPr="009B69AF">
              <w:rPr>
                <w:rFonts w:ascii="Times New Roman" w:hAnsi="Times New Roman" w:cs="Times New Roman"/>
                <w:strike/>
                <w:color w:val="FF0000"/>
                <w:sz w:val="18"/>
                <w:szCs w:val="18"/>
              </w:rPr>
              <w:t xml:space="preserve"> plus 2</w:t>
            </w:r>
            <w:del w:id="1622" w:author="Alfred Aster" w:date="2022-10-20T14:58:00Z">
              <w:r w:rsidRPr="009B69AF" w:rsidDel="004F3BCE">
                <w:rPr>
                  <w:rFonts w:ascii="Times New Roman" w:hAnsi="Times New Roman" w:cs="Times New Roman"/>
                  <w:strike/>
                  <w:color w:val="FF0000"/>
                  <w:sz w:val="18"/>
                  <w:szCs w:val="18"/>
                </w:rPr>
                <w:delText>4</w:delText>
              </w:r>
            </w:del>
            <w:ins w:id="1623"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us". 24us is the PPDU duration of a possible shortest frame. E.G. CTS at highest Ctrl MCS rate of 54 Mbps</w:t>
            </w:r>
          </w:p>
        </w:tc>
        <w:tc>
          <w:tcPr>
            <w:tcW w:w="3150" w:type="dxa"/>
            <w:shd w:val="clear" w:color="auto" w:fill="auto"/>
          </w:tcPr>
          <w:p w14:paraId="097BCEC6" w14:textId="5AFCC42A" w:rsidR="007C6CDC" w:rsidRPr="009B69AF" w:rsidRDefault="007C6CDC" w:rsidP="00B45EC9">
            <w:pPr>
              <w:suppressAutoHyphens/>
              <w:spacing w:after="0"/>
              <w:rPr>
                <w:ins w:id="1624" w:author="Alfred Aster" w:date="2022-10-18T09:53:00Z"/>
                <w:rFonts w:ascii="Times New Roman" w:hAnsi="Times New Roman" w:cs="Times New Roman"/>
                <w:bCs/>
                <w:strike/>
                <w:color w:val="FF0000"/>
                <w:sz w:val="18"/>
                <w:szCs w:val="18"/>
              </w:rPr>
            </w:pPr>
            <w:ins w:id="1625" w:author="Alfred Aster" w:date="2022-10-18T09:53:00Z">
              <w:r w:rsidRPr="009B69AF">
                <w:rPr>
                  <w:rFonts w:ascii="Times New Roman" w:hAnsi="Times New Roman" w:cs="Times New Roman"/>
                  <w:bCs/>
                  <w:strike/>
                  <w:color w:val="FF0000"/>
                  <w:sz w:val="18"/>
                  <w:szCs w:val="18"/>
                </w:rPr>
                <w:t>Pending SP</w:t>
              </w:r>
            </w:ins>
          </w:p>
          <w:p w14:paraId="2DFE611E" w14:textId="77777777" w:rsidR="007C6CDC" w:rsidRPr="009B69AF" w:rsidRDefault="007C6CDC" w:rsidP="00B45EC9">
            <w:pPr>
              <w:suppressAutoHyphens/>
              <w:spacing w:after="0"/>
              <w:rPr>
                <w:ins w:id="1626" w:author="Alfred Aster" w:date="2022-10-18T09:53:00Z"/>
                <w:rFonts w:ascii="Times New Roman" w:hAnsi="Times New Roman" w:cs="Times New Roman"/>
                <w:bCs/>
                <w:strike/>
                <w:color w:val="FF0000"/>
                <w:sz w:val="18"/>
                <w:szCs w:val="18"/>
              </w:rPr>
            </w:pPr>
          </w:p>
          <w:p w14:paraId="535D1320" w14:textId="55834CD8" w:rsidR="00B45EC9" w:rsidRPr="009B69AF" w:rsidRDefault="00B45EC9" w:rsidP="00B45EC9">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627" w:author="Alfred Aster" w:date="2022-10-20T14:58:00Z">
              <w:r w:rsidRPr="009B69AF" w:rsidDel="004F3BCE">
                <w:rPr>
                  <w:rFonts w:ascii="Times New Roman" w:hAnsi="Times New Roman" w:cs="Times New Roman"/>
                  <w:bCs/>
                  <w:strike/>
                  <w:color w:val="FF0000"/>
                  <w:sz w:val="18"/>
                  <w:szCs w:val="18"/>
                </w:rPr>
                <w:delText>ed</w:delText>
              </w:r>
            </w:del>
            <w:ins w:id="1628"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20FB53B1" w14:textId="483F723C" w:rsidR="005A4A10" w:rsidRPr="009B69AF" w:rsidRDefault="005A4A10" w:rsidP="005A4A1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8, 2022, but no straw poll is conducted yet.</w:t>
            </w:r>
            <w:r w:rsidRPr="009B69AF">
              <w:rPr>
                <w:rFonts w:ascii="Times New Roman" w:hAnsi="Times New Roman" w:cs="Times New Roman"/>
                <w:strike/>
                <w:color w:val="FF0000"/>
                <w:sz w:val="18"/>
                <w:szCs w:val="18"/>
              </w:rPr>
              <w:br/>
            </w:r>
          </w:p>
          <w:p w14:paraId="607450CB" w14:textId="4FE9B473" w:rsidR="00F86078" w:rsidRPr="009B69AF" w:rsidRDefault="005A4A10"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Yunbo Li</w:t>
            </w:r>
            <w:r w:rsidRPr="009B69AF">
              <w:rPr>
                <w:rFonts w:ascii="Times New Roman" w:hAnsi="Times New Roman" w:cs="Times New Roman"/>
                <w:bCs/>
                <w:strike/>
                <w:color w:val="FF0000"/>
                <w:sz w:val="18"/>
                <w:szCs w:val="18"/>
              </w:rPr>
              <w:tab/>
            </w:r>
            <w:r w:rsidR="007C6CDC" w:rsidRPr="009B69AF">
              <w:rPr>
                <w:rFonts w:ascii="Times New Roman" w:hAnsi="Times New Roman" w:cs="Times New Roman"/>
                <w:bCs/>
                <w:strike/>
                <w:color w:val="FF0000"/>
                <w:sz w:val="18"/>
                <w:szCs w:val="18"/>
              </w:rPr>
              <w:t xml:space="preserve">    </w:t>
            </w:r>
            <w:r w:rsidRPr="009B69AF">
              <w:rPr>
                <w:rFonts w:ascii="Times New Roman" w:hAnsi="Times New Roman" w:cs="Times New Roman"/>
                <w:bCs/>
                <w:strike/>
                <w:color w:val="FF0000"/>
                <w:sz w:val="18"/>
                <w:szCs w:val="18"/>
              </w:rPr>
              <w:t>22/1265r1</w:t>
            </w:r>
            <w:r w:rsidR="00F86078" w:rsidRPr="009B69AF">
              <w:rPr>
                <w:rFonts w:ascii="Times New Roman" w:hAnsi="Times New Roman" w:cs="Times New Roman"/>
                <w:bCs/>
                <w:strike/>
                <w:color w:val="FF0000"/>
                <w:sz w:val="18"/>
                <w:szCs w:val="18"/>
              </w:rPr>
              <w:t xml:space="preserve"> </w:t>
            </w:r>
          </w:p>
          <w:p w14:paraId="694C5C54"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3EC4B607" w14:textId="3AA247B3" w:rsidR="005A4A10" w:rsidRPr="009B69AF" w:rsidRDefault="00F86078" w:rsidP="005A4A10">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tc>
      </w:tr>
      <w:tr w:rsidR="005A4A10" w:rsidRPr="008B0293" w14:paraId="52A83A49" w14:textId="77777777" w:rsidTr="00221221">
        <w:trPr>
          <w:trHeight w:val="220"/>
          <w:jc w:val="center"/>
        </w:trPr>
        <w:tc>
          <w:tcPr>
            <w:tcW w:w="715" w:type="dxa"/>
            <w:shd w:val="clear" w:color="auto" w:fill="auto"/>
            <w:noWrap/>
          </w:tcPr>
          <w:p w14:paraId="4CFD2B2F" w14:textId="24D84276" w:rsidR="005A4A10" w:rsidRPr="009B69AF" w:rsidRDefault="005A4A10" w:rsidP="005A4A1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13741</w:t>
            </w:r>
          </w:p>
        </w:tc>
        <w:tc>
          <w:tcPr>
            <w:tcW w:w="990" w:type="dxa"/>
          </w:tcPr>
          <w:p w14:paraId="276E9B4B" w14:textId="177A6FFA" w:rsidR="005A4A10" w:rsidRPr="009B69AF" w:rsidRDefault="005A4A10" w:rsidP="005A4A1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Yunbo Li</w:t>
            </w:r>
          </w:p>
        </w:tc>
        <w:tc>
          <w:tcPr>
            <w:tcW w:w="900" w:type="dxa"/>
            <w:shd w:val="clear" w:color="auto" w:fill="auto"/>
            <w:noWrap/>
          </w:tcPr>
          <w:p w14:paraId="59485154" w14:textId="5DFC6DB5" w:rsidR="005A4A10" w:rsidRPr="009B69AF" w:rsidRDefault="005A4A10" w:rsidP="005A4A1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35.3.8</w:t>
            </w:r>
          </w:p>
        </w:tc>
        <w:tc>
          <w:tcPr>
            <w:tcW w:w="720" w:type="dxa"/>
          </w:tcPr>
          <w:p w14:paraId="4664EF7D" w14:textId="3809913F" w:rsidR="005A4A10" w:rsidRPr="009B69AF" w:rsidRDefault="005A4A10" w:rsidP="005A4A1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431.56</w:t>
            </w:r>
          </w:p>
        </w:tc>
        <w:tc>
          <w:tcPr>
            <w:tcW w:w="2520" w:type="dxa"/>
            <w:shd w:val="clear" w:color="auto" w:fill="auto"/>
            <w:noWrap/>
          </w:tcPr>
          <w:p w14:paraId="29445E6F" w14:textId="7C109DF1" w:rsidR="005A4A10" w:rsidRPr="009B69AF" w:rsidRDefault="005A4A10" w:rsidP="005A4A1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The scoreboard update rules shall be provided to solve below two issues that discussed during last round of CC: 1) some MPDUs first be received through link1 (</w:t>
            </w:r>
            <w:proofErr w:type="spellStart"/>
            <w:r w:rsidRPr="009B69AF">
              <w:rPr>
                <w:rFonts w:ascii="Times New Roman" w:hAnsi="Times New Roman" w:cs="Times New Roman"/>
                <w:strike/>
                <w:color w:val="FF0000"/>
                <w:sz w:val="18"/>
                <w:szCs w:val="18"/>
              </w:rPr>
              <w:t>WinStartR</w:t>
            </w:r>
            <w:proofErr w:type="spellEnd"/>
            <w:r w:rsidRPr="009B69AF">
              <w:rPr>
                <w:rFonts w:ascii="Times New Roman" w:hAnsi="Times New Roman" w:cs="Times New Roman"/>
                <w:strike/>
                <w:color w:val="FF0000"/>
                <w:sz w:val="18"/>
                <w:szCs w:val="18"/>
              </w:rPr>
              <w:t xml:space="preserve"> in link1 at this time), then some following MPDUs are received through link2, after that an MPDU1 with </w:t>
            </w:r>
            <w:proofErr w:type="spellStart"/>
            <w:r w:rsidRPr="009B69AF">
              <w:rPr>
                <w:rFonts w:ascii="Times New Roman" w:hAnsi="Times New Roman" w:cs="Times New Roman"/>
                <w:strike/>
                <w:color w:val="FF0000"/>
                <w:sz w:val="18"/>
                <w:szCs w:val="18"/>
              </w:rPr>
              <w:t>WinStartR</w:t>
            </w:r>
            <w:proofErr w:type="spellEnd"/>
            <w:r w:rsidRPr="009B69AF">
              <w:rPr>
                <w:rFonts w:ascii="Times New Roman" w:hAnsi="Times New Roman" w:cs="Times New Roman"/>
                <w:strike/>
                <w:color w:val="FF0000"/>
                <w:sz w:val="18"/>
                <w:szCs w:val="18"/>
              </w:rPr>
              <w:t xml:space="preserve"> + 2^11 &lt; SN1 &lt;  </w:t>
            </w:r>
            <w:proofErr w:type="spellStart"/>
            <w:r w:rsidRPr="009B69AF">
              <w:rPr>
                <w:rFonts w:ascii="Times New Roman" w:hAnsi="Times New Roman" w:cs="Times New Roman"/>
                <w:strike/>
                <w:color w:val="FF0000"/>
                <w:sz w:val="18"/>
                <w:szCs w:val="18"/>
              </w:rPr>
              <w:t>WinStartR</w:t>
            </w:r>
            <w:proofErr w:type="spellEnd"/>
            <w:r w:rsidRPr="009B69AF">
              <w:rPr>
                <w:rFonts w:ascii="Times New Roman" w:hAnsi="Times New Roman" w:cs="Times New Roman"/>
                <w:strike/>
                <w:color w:val="FF0000"/>
                <w:sz w:val="18"/>
                <w:szCs w:val="18"/>
              </w:rPr>
              <w:t xml:space="preserve"> is received from link1,  MPDU1 will be dropped according to existing scoreboard updated rule in single link, but which is </w:t>
            </w:r>
            <w:proofErr w:type="spellStart"/>
            <w:r w:rsidRPr="009B69AF">
              <w:rPr>
                <w:rFonts w:ascii="Times New Roman" w:hAnsi="Times New Roman" w:cs="Times New Roman"/>
                <w:strike/>
                <w:color w:val="FF0000"/>
                <w:sz w:val="18"/>
                <w:szCs w:val="18"/>
              </w:rPr>
              <w:t>acctuly</w:t>
            </w:r>
            <w:proofErr w:type="spellEnd"/>
            <w:r w:rsidRPr="009B69AF">
              <w:rPr>
                <w:rFonts w:ascii="Times New Roman" w:hAnsi="Times New Roman" w:cs="Times New Roman"/>
                <w:strike/>
                <w:color w:val="FF0000"/>
                <w:sz w:val="18"/>
                <w:szCs w:val="18"/>
              </w:rPr>
              <w:t xml:space="preserve"> should not </w:t>
            </w:r>
            <w:del w:id="1629" w:author="Alfred Aster" w:date="2022-10-20T14:58:00Z">
              <w:r w:rsidRPr="009B69AF" w:rsidDel="004F3BCE">
                <w:rPr>
                  <w:rFonts w:ascii="Times New Roman" w:hAnsi="Times New Roman" w:cs="Times New Roman"/>
                  <w:strike/>
                  <w:color w:val="FF0000"/>
                  <w:sz w:val="18"/>
                  <w:szCs w:val="18"/>
                </w:rPr>
                <w:delText>be dro</w:delText>
              </w:r>
            </w:del>
            <w:ins w:id="1630" w:author="Alfred Aster" w:date="2022-10-20T14:58:00Z">
              <w:r w:rsidR="004F3BCE" w:rsidRPr="009B69AF">
                <w:rPr>
                  <w:rFonts w:ascii="Times New Roman" w:hAnsi="Times New Roman" w:cs="Times New Roman"/>
                  <w:strike/>
                  <w:color w:val="FF0000"/>
                  <w:sz w:val="18"/>
                  <w:szCs w:val="18"/>
                </w:rPr>
                <w:pgNum/>
              </w:r>
              <w:proofErr w:type="spellStart"/>
              <w:r w:rsidR="004F3BCE" w:rsidRPr="009B69AF">
                <w:rPr>
                  <w:rFonts w:ascii="Times New Roman" w:hAnsi="Times New Roman" w:cs="Times New Roman"/>
                  <w:strike/>
                  <w:color w:val="FF0000"/>
                  <w:sz w:val="18"/>
                  <w:szCs w:val="18"/>
                </w:rPr>
                <w:t>ropped</w:t>
              </w:r>
            </w:ins>
            <w:r w:rsidRPr="009B69AF">
              <w:rPr>
                <w:rFonts w:ascii="Times New Roman" w:hAnsi="Times New Roman" w:cs="Times New Roman"/>
                <w:strike/>
                <w:color w:val="FF0000"/>
                <w:sz w:val="18"/>
                <w:szCs w:val="18"/>
              </w:rPr>
              <w:t>ped</w:t>
            </w:r>
            <w:proofErr w:type="spellEnd"/>
            <w:r w:rsidRPr="009B69AF">
              <w:rPr>
                <w:rFonts w:ascii="Times New Roman" w:hAnsi="Times New Roman" w:cs="Times New Roman"/>
                <w:strike/>
                <w:color w:val="FF0000"/>
                <w:sz w:val="18"/>
                <w:szCs w:val="18"/>
              </w:rPr>
              <w:t>. 2)  some MPDUs first be received through link1 (</w:t>
            </w:r>
            <w:proofErr w:type="spellStart"/>
            <w:r w:rsidRPr="009B69AF">
              <w:rPr>
                <w:rFonts w:ascii="Times New Roman" w:hAnsi="Times New Roman" w:cs="Times New Roman"/>
                <w:strike/>
                <w:color w:val="FF0000"/>
                <w:sz w:val="18"/>
                <w:szCs w:val="18"/>
              </w:rPr>
              <w:t>WinStartR</w:t>
            </w:r>
            <w:proofErr w:type="spellEnd"/>
            <w:r w:rsidRPr="009B69AF">
              <w:rPr>
                <w:rFonts w:ascii="Times New Roman" w:hAnsi="Times New Roman" w:cs="Times New Roman"/>
                <w:strike/>
                <w:color w:val="FF0000"/>
                <w:sz w:val="18"/>
                <w:szCs w:val="18"/>
              </w:rPr>
              <w:t xml:space="preserve"> in link1 at this time), then some following MPDUs (include MPDUs with </w:t>
            </w:r>
            <w:proofErr w:type="spellStart"/>
            <w:r w:rsidRPr="009B69AF">
              <w:rPr>
                <w:rFonts w:ascii="Times New Roman" w:hAnsi="Times New Roman" w:cs="Times New Roman"/>
                <w:strike/>
                <w:color w:val="FF0000"/>
                <w:sz w:val="18"/>
                <w:szCs w:val="18"/>
              </w:rPr>
              <w:t>WinStartR</w:t>
            </w:r>
            <w:proofErr w:type="spellEnd"/>
            <w:r w:rsidRPr="009B69AF">
              <w:rPr>
                <w:rFonts w:ascii="Times New Roman" w:hAnsi="Times New Roman" w:cs="Times New Roman"/>
                <w:strike/>
                <w:color w:val="FF0000"/>
                <w:sz w:val="18"/>
                <w:szCs w:val="18"/>
              </w:rPr>
              <w:t xml:space="preserve"> + 2^11 &lt; SN1 &lt;  </w:t>
            </w:r>
            <w:proofErr w:type="spellStart"/>
            <w:r w:rsidRPr="009B69AF">
              <w:rPr>
                <w:rFonts w:ascii="Times New Roman" w:hAnsi="Times New Roman" w:cs="Times New Roman"/>
                <w:strike/>
                <w:color w:val="FF0000"/>
                <w:sz w:val="18"/>
                <w:szCs w:val="18"/>
              </w:rPr>
              <w:t>WinStartR</w:t>
            </w:r>
            <w:proofErr w:type="spellEnd"/>
            <w:r w:rsidRPr="009B69AF">
              <w:rPr>
                <w:rFonts w:ascii="Times New Roman" w:hAnsi="Times New Roman" w:cs="Times New Roman"/>
                <w:strike/>
                <w:color w:val="FF0000"/>
                <w:sz w:val="18"/>
                <w:szCs w:val="18"/>
              </w:rPr>
              <w:t xml:space="preserve">) are received through link2, after that an MPDU2 with </w:t>
            </w:r>
            <w:proofErr w:type="spellStart"/>
            <w:r w:rsidRPr="009B69AF">
              <w:rPr>
                <w:rFonts w:ascii="Times New Roman" w:hAnsi="Times New Roman" w:cs="Times New Roman"/>
                <w:strike/>
                <w:color w:val="FF0000"/>
                <w:sz w:val="18"/>
                <w:szCs w:val="18"/>
              </w:rPr>
              <w:t>WinStartR</w:t>
            </w:r>
            <w:proofErr w:type="spellEnd"/>
            <w:r w:rsidRPr="009B69AF">
              <w:rPr>
                <w:rFonts w:ascii="Times New Roman" w:hAnsi="Times New Roman" w:cs="Times New Roman"/>
                <w:strike/>
                <w:color w:val="FF0000"/>
                <w:sz w:val="18"/>
                <w:szCs w:val="18"/>
              </w:rPr>
              <w:t xml:space="preserve"> &lt; SN2 &lt;  </w:t>
            </w:r>
            <w:proofErr w:type="spellStart"/>
            <w:r w:rsidRPr="009B69AF">
              <w:rPr>
                <w:rFonts w:ascii="Times New Roman" w:hAnsi="Times New Roman" w:cs="Times New Roman"/>
                <w:strike/>
                <w:color w:val="FF0000"/>
                <w:sz w:val="18"/>
                <w:szCs w:val="18"/>
              </w:rPr>
              <w:t>WinEndR</w:t>
            </w:r>
            <w:proofErr w:type="spellEnd"/>
            <w:r w:rsidRPr="009B69AF">
              <w:rPr>
                <w:rFonts w:ascii="Times New Roman" w:hAnsi="Times New Roman" w:cs="Times New Roman"/>
                <w:strike/>
                <w:color w:val="FF0000"/>
                <w:sz w:val="18"/>
                <w:szCs w:val="18"/>
              </w:rPr>
              <w:t xml:space="preserve"> is received from link1, bits within [</w:t>
            </w:r>
            <w:proofErr w:type="spellStart"/>
            <w:r w:rsidRPr="009B69AF">
              <w:rPr>
                <w:rFonts w:ascii="Times New Roman" w:hAnsi="Times New Roman" w:cs="Times New Roman"/>
                <w:strike/>
                <w:color w:val="FF0000"/>
                <w:sz w:val="18"/>
                <w:szCs w:val="18"/>
              </w:rPr>
              <w:t>WinStartR</w:t>
            </w:r>
            <w:proofErr w:type="spellEnd"/>
            <w:r w:rsidRPr="009B69AF">
              <w:rPr>
                <w:rFonts w:ascii="Times New Roman" w:hAnsi="Times New Roman" w:cs="Times New Roman"/>
                <w:strike/>
                <w:color w:val="FF0000"/>
                <w:sz w:val="18"/>
                <w:szCs w:val="18"/>
              </w:rPr>
              <w:t xml:space="preserve">, </w:t>
            </w:r>
            <w:proofErr w:type="spellStart"/>
            <w:r w:rsidRPr="009B69AF">
              <w:rPr>
                <w:rFonts w:ascii="Times New Roman" w:hAnsi="Times New Roman" w:cs="Times New Roman"/>
                <w:strike/>
                <w:color w:val="FF0000"/>
                <w:sz w:val="18"/>
                <w:szCs w:val="18"/>
              </w:rPr>
              <w:t>WinEndR</w:t>
            </w:r>
            <w:proofErr w:type="spellEnd"/>
            <w:r w:rsidRPr="009B69AF">
              <w:rPr>
                <w:rFonts w:ascii="Times New Roman" w:hAnsi="Times New Roman" w:cs="Times New Roman"/>
                <w:strike/>
                <w:color w:val="FF0000"/>
                <w:sz w:val="18"/>
                <w:szCs w:val="18"/>
              </w:rPr>
              <w:t xml:space="preserve">] will be feedback to </w:t>
            </w:r>
            <w:r w:rsidRPr="009B69AF">
              <w:rPr>
                <w:rFonts w:ascii="Times New Roman" w:hAnsi="Times New Roman" w:cs="Times New Roman"/>
                <w:strike/>
                <w:color w:val="FF0000"/>
                <w:sz w:val="18"/>
                <w:szCs w:val="18"/>
              </w:rPr>
              <w:lastRenderedPageBreak/>
              <w:t>the originator MLD. But some bits that are set to 1s are recoding the reception status of last round of MPDUs, which will feedback to originator MLD incorrectly.</w:t>
            </w:r>
          </w:p>
        </w:tc>
        <w:tc>
          <w:tcPr>
            <w:tcW w:w="2340" w:type="dxa"/>
            <w:shd w:val="clear" w:color="auto" w:fill="auto"/>
            <w:noWrap/>
          </w:tcPr>
          <w:p w14:paraId="3EE7A1DD" w14:textId="7D076C2F" w:rsidR="005A4A10" w:rsidRPr="009B69AF" w:rsidRDefault="005A4A10" w:rsidP="005A4A10">
            <w:pPr>
              <w:suppressAutoHyphens/>
              <w:spacing w:after="0"/>
              <w:rPr>
                <w:rFonts w:ascii="Times New Roman" w:hAnsi="Times New Roman" w:cs="Times New Roman"/>
                <w:strike/>
                <w:color w:val="FF0000"/>
                <w:sz w:val="18"/>
                <w:szCs w:val="18"/>
              </w:rPr>
            </w:pPr>
            <w:proofErr w:type="spellStart"/>
            <w:r w:rsidRPr="009B69AF">
              <w:rPr>
                <w:rFonts w:ascii="Times New Roman" w:hAnsi="Times New Roman" w:cs="Times New Roman"/>
                <w:strike/>
                <w:color w:val="FF0000"/>
                <w:sz w:val="18"/>
                <w:szCs w:val="18"/>
              </w:rPr>
              <w:lastRenderedPageBreak/>
              <w:t>Complet</w:t>
            </w:r>
            <w:proofErr w:type="spellEnd"/>
            <w:r w:rsidRPr="009B69AF">
              <w:rPr>
                <w:rFonts w:ascii="Times New Roman" w:hAnsi="Times New Roman" w:cs="Times New Roman"/>
                <w:strike/>
                <w:color w:val="FF0000"/>
                <w:sz w:val="18"/>
                <w:szCs w:val="18"/>
              </w:rPr>
              <w:t xml:space="preserve"> the scoreboard update rule to solve the issues in comment.</w:t>
            </w:r>
          </w:p>
        </w:tc>
        <w:tc>
          <w:tcPr>
            <w:tcW w:w="3150" w:type="dxa"/>
            <w:shd w:val="clear" w:color="auto" w:fill="auto"/>
          </w:tcPr>
          <w:p w14:paraId="28A1CFA0" w14:textId="77777777" w:rsidR="00280FCD" w:rsidRPr="009B69AF" w:rsidRDefault="00280FCD" w:rsidP="00280FCD">
            <w:pPr>
              <w:suppressAutoHyphens/>
              <w:spacing w:after="0"/>
              <w:rPr>
                <w:ins w:id="1631" w:author="Alfred Aster" w:date="2022-10-16T22:43:00Z"/>
                <w:rFonts w:ascii="Times New Roman" w:hAnsi="Times New Roman" w:cs="Times New Roman"/>
                <w:bCs/>
                <w:strike/>
                <w:color w:val="FF0000"/>
                <w:sz w:val="18"/>
                <w:szCs w:val="18"/>
              </w:rPr>
            </w:pPr>
            <w:ins w:id="1632" w:author="Alfred Aster" w:date="2022-10-16T22:43:00Z">
              <w:r w:rsidRPr="009B69AF">
                <w:rPr>
                  <w:rFonts w:ascii="Times New Roman" w:hAnsi="Times New Roman" w:cs="Times New Roman"/>
                  <w:bCs/>
                  <w:strike/>
                  <w:color w:val="FF0000"/>
                  <w:sz w:val="18"/>
                  <w:szCs w:val="18"/>
                </w:rPr>
                <w:t>Pending SP</w:t>
              </w:r>
            </w:ins>
          </w:p>
          <w:p w14:paraId="62A6F402" w14:textId="77777777" w:rsidR="00280FCD" w:rsidRPr="009B69AF" w:rsidRDefault="00280FCD" w:rsidP="00280FCD">
            <w:pPr>
              <w:suppressAutoHyphens/>
              <w:spacing w:after="0"/>
              <w:rPr>
                <w:ins w:id="1633" w:author="Alfred Aster" w:date="2022-10-16T22:43:00Z"/>
                <w:rFonts w:ascii="Times New Roman" w:hAnsi="Times New Roman" w:cs="Times New Roman"/>
                <w:bCs/>
                <w:strike/>
                <w:color w:val="FF0000"/>
                <w:sz w:val="18"/>
                <w:szCs w:val="18"/>
              </w:rPr>
            </w:pPr>
          </w:p>
          <w:p w14:paraId="6806788E" w14:textId="12F391F0" w:rsidR="00B45EC9" w:rsidRPr="009B69AF" w:rsidRDefault="00B45EC9" w:rsidP="00B45EC9">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634" w:author="Alfred Aster" w:date="2022-10-20T14:58:00Z">
              <w:r w:rsidRPr="009B69AF" w:rsidDel="004F3BCE">
                <w:rPr>
                  <w:rFonts w:ascii="Times New Roman" w:hAnsi="Times New Roman" w:cs="Times New Roman"/>
                  <w:bCs/>
                  <w:strike/>
                  <w:color w:val="FF0000"/>
                  <w:sz w:val="18"/>
                  <w:szCs w:val="18"/>
                </w:rPr>
                <w:delText>ed</w:delText>
              </w:r>
            </w:del>
            <w:ins w:id="1635"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58A67F67" w14:textId="5764E35C" w:rsidR="005A4A10" w:rsidRPr="009B69AF" w:rsidRDefault="005A4A10" w:rsidP="005A4A10">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9, 2022, but no straw poll is conducted yet.</w:t>
            </w:r>
          </w:p>
          <w:p w14:paraId="6E70B47E" w14:textId="77777777" w:rsidR="005A4A10" w:rsidRPr="009B69AF" w:rsidRDefault="005A4A10" w:rsidP="005A4A10">
            <w:pPr>
              <w:suppressAutoHyphens/>
              <w:spacing w:after="0"/>
              <w:rPr>
                <w:rFonts w:ascii="Times New Roman" w:hAnsi="Times New Roman" w:cs="Times New Roman"/>
                <w:strike/>
                <w:color w:val="FF0000"/>
                <w:sz w:val="18"/>
                <w:szCs w:val="18"/>
              </w:rPr>
            </w:pPr>
          </w:p>
          <w:p w14:paraId="131D46B4" w14:textId="77777777" w:rsidR="00F86078" w:rsidRPr="009B69AF" w:rsidRDefault="005A4A10"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Abhishek Patil</w:t>
            </w:r>
            <w:r w:rsidRPr="009B69AF">
              <w:rPr>
                <w:rFonts w:ascii="Times New Roman" w:hAnsi="Times New Roman" w:cs="Times New Roman"/>
                <w:bCs/>
                <w:strike/>
                <w:color w:val="FF0000"/>
                <w:sz w:val="18"/>
                <w:szCs w:val="18"/>
              </w:rPr>
              <w:tab/>
              <w:t>22/1336r1</w:t>
            </w:r>
            <w:r w:rsidR="00F86078" w:rsidRPr="009B69AF">
              <w:rPr>
                <w:rFonts w:ascii="Times New Roman" w:hAnsi="Times New Roman" w:cs="Times New Roman"/>
                <w:bCs/>
                <w:strike/>
                <w:color w:val="FF0000"/>
                <w:sz w:val="18"/>
                <w:szCs w:val="18"/>
              </w:rPr>
              <w:t xml:space="preserve"> </w:t>
            </w:r>
          </w:p>
          <w:p w14:paraId="652E3218"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3844A03B"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57397772" w14:textId="3BC3C549" w:rsidR="005A4A10" w:rsidRPr="009B69AF" w:rsidRDefault="005A4A10" w:rsidP="005A4A10">
            <w:pPr>
              <w:suppressAutoHyphens/>
              <w:spacing w:after="0"/>
              <w:rPr>
                <w:rFonts w:ascii="Times New Roman" w:hAnsi="Times New Roman" w:cs="Times New Roman"/>
                <w:bCs/>
                <w:strike/>
                <w:color w:val="FF0000"/>
                <w:sz w:val="18"/>
                <w:szCs w:val="18"/>
              </w:rPr>
            </w:pPr>
          </w:p>
        </w:tc>
      </w:tr>
      <w:tr w:rsidR="00A039B4" w:rsidRPr="008B0293" w14:paraId="64883547" w14:textId="77777777" w:rsidTr="00221221">
        <w:trPr>
          <w:trHeight w:val="220"/>
          <w:jc w:val="center"/>
        </w:trPr>
        <w:tc>
          <w:tcPr>
            <w:tcW w:w="715" w:type="dxa"/>
            <w:shd w:val="clear" w:color="auto" w:fill="auto"/>
            <w:noWrap/>
          </w:tcPr>
          <w:p w14:paraId="32B1A1D9" w14:textId="00D86498" w:rsidR="00A039B4" w:rsidRPr="009B69AF" w:rsidRDefault="00A039B4" w:rsidP="00A039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13765</w:t>
            </w:r>
          </w:p>
        </w:tc>
        <w:tc>
          <w:tcPr>
            <w:tcW w:w="990" w:type="dxa"/>
          </w:tcPr>
          <w:p w14:paraId="639AC411" w14:textId="0897D24B" w:rsidR="00A039B4" w:rsidRPr="009B69AF" w:rsidRDefault="00A039B4" w:rsidP="00A039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Yuchen Guo</w:t>
            </w:r>
          </w:p>
        </w:tc>
        <w:tc>
          <w:tcPr>
            <w:tcW w:w="900" w:type="dxa"/>
            <w:shd w:val="clear" w:color="auto" w:fill="auto"/>
            <w:noWrap/>
          </w:tcPr>
          <w:p w14:paraId="4360AFE5" w14:textId="7040C5EB" w:rsidR="00A039B4" w:rsidRPr="009B69AF" w:rsidRDefault="00A039B4" w:rsidP="00A039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11.2</w:t>
            </w:r>
          </w:p>
        </w:tc>
        <w:tc>
          <w:tcPr>
            <w:tcW w:w="720" w:type="dxa"/>
          </w:tcPr>
          <w:p w14:paraId="6F48B75C" w14:textId="7FF5C293" w:rsidR="00A039B4" w:rsidRPr="009B69AF" w:rsidRDefault="00A039B4" w:rsidP="00A039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328.06</w:t>
            </w:r>
          </w:p>
        </w:tc>
        <w:tc>
          <w:tcPr>
            <w:tcW w:w="2520" w:type="dxa"/>
            <w:shd w:val="clear" w:color="auto" w:fill="auto"/>
            <w:noWrap/>
          </w:tcPr>
          <w:p w14:paraId="53AF3616" w14:textId="12368B80" w:rsidR="00A039B4" w:rsidRPr="009B69AF" w:rsidRDefault="00A039B4" w:rsidP="00A039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There is a practical need for the TDLS transmission between two STAs that are associated with different APs of the same Multiple BSSID set, but the current TDLS operation does not support that</w:t>
            </w:r>
          </w:p>
        </w:tc>
        <w:tc>
          <w:tcPr>
            <w:tcW w:w="2340" w:type="dxa"/>
            <w:shd w:val="clear" w:color="auto" w:fill="auto"/>
            <w:noWrap/>
          </w:tcPr>
          <w:p w14:paraId="03BAD8F7" w14:textId="519257FC" w:rsidR="00A039B4" w:rsidRPr="009B69AF" w:rsidRDefault="00A039B4" w:rsidP="00A039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Please add the procedure to enable the scenario</w:t>
            </w:r>
          </w:p>
        </w:tc>
        <w:tc>
          <w:tcPr>
            <w:tcW w:w="3150" w:type="dxa"/>
            <w:shd w:val="clear" w:color="auto" w:fill="auto"/>
          </w:tcPr>
          <w:p w14:paraId="70E8D0A3" w14:textId="77777777" w:rsidR="00D80136" w:rsidRPr="009B69AF" w:rsidRDefault="00D80136" w:rsidP="00D80136">
            <w:pPr>
              <w:suppressAutoHyphens/>
              <w:spacing w:after="0"/>
              <w:rPr>
                <w:ins w:id="1636" w:author="Alfred Aster" w:date="2022-10-16T22:38:00Z"/>
                <w:rFonts w:ascii="Times New Roman" w:hAnsi="Times New Roman" w:cs="Times New Roman"/>
                <w:bCs/>
                <w:strike/>
                <w:color w:val="FF0000"/>
                <w:sz w:val="18"/>
                <w:szCs w:val="18"/>
              </w:rPr>
            </w:pPr>
            <w:ins w:id="1637" w:author="Alfred Aster" w:date="2022-10-16T22:38:00Z">
              <w:r w:rsidRPr="009B69AF">
                <w:rPr>
                  <w:rFonts w:ascii="Times New Roman" w:hAnsi="Times New Roman" w:cs="Times New Roman"/>
                  <w:bCs/>
                  <w:strike/>
                  <w:color w:val="FF0000"/>
                  <w:sz w:val="18"/>
                  <w:szCs w:val="18"/>
                </w:rPr>
                <w:t>Pending SP</w:t>
              </w:r>
            </w:ins>
          </w:p>
          <w:p w14:paraId="748E5F75" w14:textId="77777777" w:rsidR="00D80136" w:rsidRPr="009B69AF" w:rsidRDefault="00D80136" w:rsidP="00B45EC9">
            <w:pPr>
              <w:suppressAutoHyphens/>
              <w:spacing w:after="0"/>
              <w:rPr>
                <w:ins w:id="1638" w:author="Alfred Aster" w:date="2022-10-16T22:38:00Z"/>
                <w:rFonts w:ascii="Times New Roman" w:hAnsi="Times New Roman" w:cs="Times New Roman"/>
                <w:bCs/>
                <w:strike/>
                <w:color w:val="FF0000"/>
                <w:sz w:val="18"/>
                <w:szCs w:val="18"/>
              </w:rPr>
            </w:pPr>
          </w:p>
          <w:p w14:paraId="055A0226" w14:textId="1B3F598E" w:rsidR="00B45EC9" w:rsidRPr="009B69AF" w:rsidRDefault="00B45EC9" w:rsidP="00B45EC9">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639" w:author="Alfred Aster" w:date="2022-10-20T14:58:00Z">
              <w:r w:rsidRPr="009B69AF" w:rsidDel="004F3BCE">
                <w:rPr>
                  <w:rFonts w:ascii="Times New Roman" w:hAnsi="Times New Roman" w:cs="Times New Roman"/>
                  <w:bCs/>
                  <w:strike/>
                  <w:color w:val="FF0000"/>
                  <w:sz w:val="18"/>
                  <w:szCs w:val="18"/>
                </w:rPr>
                <w:delText>ed</w:delText>
              </w:r>
            </w:del>
            <w:ins w:id="1640"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70BDA966" w14:textId="25EE19D6" w:rsidR="00A039B4" w:rsidRPr="009B69AF" w:rsidRDefault="00A039B4" w:rsidP="00A039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12, 2022, but no straw poll is conducted yet.</w:t>
            </w:r>
            <w:r w:rsidRPr="009B69AF">
              <w:rPr>
                <w:rFonts w:ascii="Times New Roman" w:hAnsi="Times New Roman" w:cs="Times New Roman"/>
                <w:strike/>
                <w:color w:val="FF0000"/>
                <w:sz w:val="18"/>
                <w:szCs w:val="18"/>
              </w:rPr>
              <w:br/>
            </w:r>
          </w:p>
          <w:p w14:paraId="436A2CFF" w14:textId="77777777" w:rsidR="00F86078" w:rsidRPr="009B69AF" w:rsidRDefault="00A039B4"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Abhishek Patil</w:t>
            </w:r>
            <w:r w:rsidRPr="009B69AF">
              <w:rPr>
                <w:rFonts w:ascii="Times New Roman" w:hAnsi="Times New Roman" w:cs="Times New Roman"/>
                <w:bCs/>
                <w:strike/>
                <w:color w:val="FF0000"/>
                <w:sz w:val="18"/>
                <w:szCs w:val="18"/>
              </w:rPr>
              <w:tab/>
              <w:t>22/1422r1</w:t>
            </w:r>
            <w:r w:rsidR="00F86078" w:rsidRPr="009B69AF">
              <w:rPr>
                <w:rFonts w:ascii="Times New Roman" w:hAnsi="Times New Roman" w:cs="Times New Roman"/>
                <w:bCs/>
                <w:strike/>
                <w:color w:val="FF0000"/>
                <w:sz w:val="18"/>
                <w:szCs w:val="18"/>
              </w:rPr>
              <w:t xml:space="preserve"> </w:t>
            </w:r>
          </w:p>
          <w:p w14:paraId="5B4CFF70"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33F04C7F"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32222F95" w14:textId="24B371B1" w:rsidR="00A039B4" w:rsidRPr="009B69AF" w:rsidRDefault="00A039B4" w:rsidP="00A039B4">
            <w:pPr>
              <w:suppressAutoHyphens/>
              <w:spacing w:after="0"/>
              <w:rPr>
                <w:rFonts w:ascii="Times New Roman" w:hAnsi="Times New Roman" w:cs="Times New Roman"/>
                <w:bCs/>
                <w:strike/>
                <w:color w:val="FF0000"/>
                <w:sz w:val="18"/>
                <w:szCs w:val="18"/>
              </w:rPr>
            </w:pPr>
          </w:p>
        </w:tc>
      </w:tr>
      <w:tr w:rsidR="00A039B4" w:rsidRPr="008B0293" w14:paraId="6428E36E" w14:textId="77777777" w:rsidTr="00221221">
        <w:trPr>
          <w:trHeight w:val="220"/>
          <w:jc w:val="center"/>
        </w:trPr>
        <w:tc>
          <w:tcPr>
            <w:tcW w:w="715" w:type="dxa"/>
            <w:shd w:val="clear" w:color="auto" w:fill="auto"/>
            <w:noWrap/>
          </w:tcPr>
          <w:p w14:paraId="5870CFF0" w14:textId="436B4E21" w:rsidR="00A039B4" w:rsidRPr="009B69AF" w:rsidRDefault="00A039B4" w:rsidP="00A039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13771</w:t>
            </w:r>
          </w:p>
        </w:tc>
        <w:tc>
          <w:tcPr>
            <w:tcW w:w="990" w:type="dxa"/>
          </w:tcPr>
          <w:p w14:paraId="7AE620A5" w14:textId="06A126E4" w:rsidR="00A039B4" w:rsidRPr="009B69AF" w:rsidRDefault="00A039B4" w:rsidP="00A039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Yuchen Guo</w:t>
            </w:r>
          </w:p>
        </w:tc>
        <w:tc>
          <w:tcPr>
            <w:tcW w:w="900" w:type="dxa"/>
            <w:shd w:val="clear" w:color="auto" w:fill="auto"/>
            <w:noWrap/>
          </w:tcPr>
          <w:p w14:paraId="697F60CF" w14:textId="76463802" w:rsidR="00A039B4" w:rsidRPr="009B69AF" w:rsidRDefault="00A039B4" w:rsidP="00A039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35.2.1.2.3</w:t>
            </w:r>
          </w:p>
        </w:tc>
        <w:tc>
          <w:tcPr>
            <w:tcW w:w="720" w:type="dxa"/>
          </w:tcPr>
          <w:p w14:paraId="56B1E39A" w14:textId="7EDFA048" w:rsidR="00A039B4" w:rsidRPr="009B69AF" w:rsidRDefault="00A039B4" w:rsidP="00A039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402.42</w:t>
            </w:r>
          </w:p>
        </w:tc>
        <w:tc>
          <w:tcPr>
            <w:tcW w:w="2520" w:type="dxa"/>
            <w:shd w:val="clear" w:color="auto" w:fill="auto"/>
            <w:noWrap/>
          </w:tcPr>
          <w:p w14:paraId="01757533" w14:textId="37C88BDB" w:rsidR="00A039B4" w:rsidRPr="009B69AF" w:rsidRDefault="00A039B4" w:rsidP="00A039B4">
            <w:pPr>
              <w:suppressAutoHyphens/>
              <w:spacing w:after="0"/>
              <w:rPr>
                <w:rFonts w:ascii="Times New Roman" w:hAnsi="Times New Roman" w:cs="Times New Roman"/>
                <w:strike/>
                <w:color w:val="FF0000"/>
                <w:sz w:val="18"/>
                <w:szCs w:val="18"/>
              </w:rPr>
            </w:pPr>
            <w:proofErr w:type="spellStart"/>
            <w:r w:rsidRPr="009B69AF">
              <w:rPr>
                <w:rFonts w:ascii="Times New Roman" w:hAnsi="Times New Roman" w:cs="Times New Roman"/>
                <w:strike/>
                <w:color w:val="FF0000"/>
                <w:sz w:val="18"/>
                <w:szCs w:val="18"/>
              </w:rPr>
              <w:t>a</w:t>
            </w:r>
            <w:del w:id="1641" w:author="Alfred Aster" w:date="2022-10-20T14:58:00Z">
              <w:r w:rsidRPr="009B69AF" w:rsidDel="004F3BCE">
                <w:rPr>
                  <w:rFonts w:ascii="Times New Roman" w:hAnsi="Times New Roman" w:cs="Times New Roman"/>
                  <w:strike/>
                  <w:color w:val="FF0000"/>
                  <w:sz w:val="18"/>
                  <w:szCs w:val="18"/>
                </w:rPr>
                <w:delText>d</w:delText>
              </w:r>
            </w:del>
            <w:ins w:id="1642"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d</w:t>
            </w:r>
            <w:proofErr w:type="spellEnd"/>
            <w:r w:rsidRPr="009B69AF">
              <w:rPr>
                <w:rFonts w:ascii="Times New Roman" w:hAnsi="Times New Roman" w:cs="Times New Roman"/>
                <w:strike/>
                <w:color w:val="FF0000"/>
                <w:sz w:val="18"/>
                <w:szCs w:val="18"/>
              </w:rPr>
              <w:t xml:space="preserve"> "in the received MU-RTS TXS Trigger </w:t>
            </w:r>
            <w:proofErr w:type="spellStart"/>
            <w:r w:rsidRPr="009B69AF">
              <w:rPr>
                <w:rFonts w:ascii="Times New Roman" w:hAnsi="Times New Roman" w:cs="Times New Roman"/>
                <w:strike/>
                <w:color w:val="FF0000"/>
                <w:sz w:val="18"/>
                <w:szCs w:val="18"/>
              </w:rPr>
              <w:t>fr</w:t>
            </w:r>
            <w:del w:id="1643" w:author="Alfred Aster" w:date="2022-10-20T14:58:00Z">
              <w:r w:rsidRPr="009B69AF" w:rsidDel="004F3BCE">
                <w:rPr>
                  <w:rFonts w:ascii="Times New Roman" w:hAnsi="Times New Roman" w:cs="Times New Roman"/>
                  <w:strike/>
                  <w:color w:val="FF0000"/>
                  <w:sz w:val="18"/>
                  <w:szCs w:val="18"/>
                </w:rPr>
                <w:delText>a</w:delText>
              </w:r>
            </w:del>
            <w:ins w:id="1644"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me</w:t>
            </w:r>
            <w:proofErr w:type="spellEnd"/>
            <w:r w:rsidRPr="009B69AF">
              <w:rPr>
                <w:rFonts w:ascii="Times New Roman" w:hAnsi="Times New Roman" w:cs="Times New Roman"/>
                <w:strike/>
                <w:color w:val="FF0000"/>
                <w:sz w:val="18"/>
                <w:szCs w:val="18"/>
              </w:rPr>
              <w:t xml:space="preserve">" </w:t>
            </w:r>
            <w:proofErr w:type="spellStart"/>
            <w:r w:rsidRPr="009B69AF">
              <w:rPr>
                <w:rFonts w:ascii="Times New Roman" w:hAnsi="Times New Roman" w:cs="Times New Roman"/>
                <w:strike/>
                <w:color w:val="FF0000"/>
                <w:sz w:val="18"/>
                <w:szCs w:val="18"/>
              </w:rPr>
              <w:t>aft</w:t>
            </w:r>
            <w:del w:id="1645" w:author="Alfred Aster" w:date="2022-10-20T14:58:00Z">
              <w:r w:rsidRPr="009B69AF" w:rsidDel="004F3BCE">
                <w:rPr>
                  <w:rFonts w:ascii="Times New Roman" w:hAnsi="Times New Roman" w:cs="Times New Roman"/>
                  <w:strike/>
                  <w:color w:val="FF0000"/>
                  <w:sz w:val="18"/>
                  <w:szCs w:val="18"/>
                </w:rPr>
                <w:delText>e</w:delText>
              </w:r>
            </w:del>
            <w:ins w:id="1646"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r</w:t>
            </w:r>
            <w:proofErr w:type="spellEnd"/>
            <w:r w:rsidRPr="009B69AF">
              <w:rPr>
                <w:rFonts w:ascii="Times New Roman" w:hAnsi="Times New Roman" w:cs="Times New Roman"/>
                <w:strike/>
                <w:color w:val="FF0000"/>
                <w:sz w:val="18"/>
                <w:szCs w:val="18"/>
              </w:rPr>
              <w:t xml:space="preserve"> "the TXOP Sharing Mode subfield </w:t>
            </w:r>
            <w:proofErr w:type="spellStart"/>
            <w:r w:rsidRPr="009B69AF">
              <w:rPr>
                <w:rFonts w:ascii="Times New Roman" w:hAnsi="Times New Roman" w:cs="Times New Roman"/>
                <w:strike/>
                <w:color w:val="FF0000"/>
                <w:sz w:val="18"/>
                <w:szCs w:val="18"/>
              </w:rPr>
              <w:t>va</w:t>
            </w:r>
            <w:del w:id="1647" w:author="Alfred Aster" w:date="2022-10-20T14:58:00Z">
              <w:r w:rsidRPr="009B69AF" w:rsidDel="004F3BCE">
                <w:rPr>
                  <w:rFonts w:ascii="Times New Roman" w:hAnsi="Times New Roman" w:cs="Times New Roman"/>
                  <w:strike/>
                  <w:color w:val="FF0000"/>
                  <w:sz w:val="18"/>
                  <w:szCs w:val="18"/>
                </w:rPr>
                <w:delText>l</w:delText>
              </w:r>
            </w:del>
            <w:ins w:id="1648"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ue</w:t>
            </w:r>
            <w:proofErr w:type="spellEnd"/>
            <w:r w:rsidRPr="009B69AF">
              <w:rPr>
                <w:rFonts w:ascii="Times New Roman" w:hAnsi="Times New Roman" w:cs="Times New Roman"/>
                <w:strike/>
                <w:color w:val="FF0000"/>
                <w:sz w:val="18"/>
                <w:szCs w:val="18"/>
              </w:rPr>
              <w:t>". Same for Line 49.</w:t>
            </w:r>
          </w:p>
        </w:tc>
        <w:tc>
          <w:tcPr>
            <w:tcW w:w="2340" w:type="dxa"/>
            <w:shd w:val="clear" w:color="auto" w:fill="auto"/>
            <w:noWrap/>
          </w:tcPr>
          <w:p w14:paraId="121DC85F" w14:textId="67A1E089" w:rsidR="00A039B4" w:rsidRPr="009B69AF" w:rsidRDefault="00A039B4" w:rsidP="00A039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 xml:space="preserve">At 402.42 and 402.49, </w:t>
            </w:r>
            <w:proofErr w:type="spellStart"/>
            <w:r w:rsidRPr="009B69AF">
              <w:rPr>
                <w:rFonts w:ascii="Times New Roman" w:hAnsi="Times New Roman" w:cs="Times New Roman"/>
                <w:strike/>
                <w:color w:val="FF0000"/>
                <w:sz w:val="18"/>
                <w:szCs w:val="18"/>
              </w:rPr>
              <w:t>a</w:t>
            </w:r>
            <w:del w:id="1649" w:author="Alfred Aster" w:date="2022-10-20T14:58:00Z">
              <w:r w:rsidRPr="009B69AF" w:rsidDel="004F3BCE">
                <w:rPr>
                  <w:rFonts w:ascii="Times New Roman" w:hAnsi="Times New Roman" w:cs="Times New Roman"/>
                  <w:strike/>
                  <w:color w:val="FF0000"/>
                  <w:sz w:val="18"/>
                  <w:szCs w:val="18"/>
                </w:rPr>
                <w:delText>d</w:delText>
              </w:r>
            </w:del>
            <w:ins w:id="1650"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d</w:t>
            </w:r>
            <w:proofErr w:type="spellEnd"/>
            <w:r w:rsidRPr="009B69AF">
              <w:rPr>
                <w:rFonts w:ascii="Times New Roman" w:hAnsi="Times New Roman" w:cs="Times New Roman"/>
                <w:strike/>
                <w:color w:val="FF0000"/>
                <w:sz w:val="18"/>
                <w:szCs w:val="18"/>
              </w:rPr>
              <w:t xml:space="preserve"> "in the received MU-RTS TXS Trigger </w:t>
            </w:r>
            <w:proofErr w:type="spellStart"/>
            <w:r w:rsidRPr="009B69AF">
              <w:rPr>
                <w:rFonts w:ascii="Times New Roman" w:hAnsi="Times New Roman" w:cs="Times New Roman"/>
                <w:strike/>
                <w:color w:val="FF0000"/>
                <w:sz w:val="18"/>
                <w:szCs w:val="18"/>
              </w:rPr>
              <w:t>fr</w:t>
            </w:r>
            <w:del w:id="1651" w:author="Alfred Aster" w:date="2022-10-20T14:58:00Z">
              <w:r w:rsidRPr="009B69AF" w:rsidDel="004F3BCE">
                <w:rPr>
                  <w:rFonts w:ascii="Times New Roman" w:hAnsi="Times New Roman" w:cs="Times New Roman"/>
                  <w:strike/>
                  <w:color w:val="FF0000"/>
                  <w:sz w:val="18"/>
                  <w:szCs w:val="18"/>
                </w:rPr>
                <w:delText>a</w:delText>
              </w:r>
            </w:del>
            <w:ins w:id="1652"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me</w:t>
            </w:r>
            <w:proofErr w:type="spellEnd"/>
            <w:r w:rsidRPr="009B69AF">
              <w:rPr>
                <w:rFonts w:ascii="Times New Roman" w:hAnsi="Times New Roman" w:cs="Times New Roman"/>
                <w:strike/>
                <w:color w:val="FF0000"/>
                <w:sz w:val="18"/>
                <w:szCs w:val="18"/>
              </w:rPr>
              <w:t xml:space="preserve">" </w:t>
            </w:r>
            <w:proofErr w:type="spellStart"/>
            <w:r w:rsidRPr="009B69AF">
              <w:rPr>
                <w:rFonts w:ascii="Times New Roman" w:hAnsi="Times New Roman" w:cs="Times New Roman"/>
                <w:strike/>
                <w:color w:val="FF0000"/>
                <w:sz w:val="18"/>
                <w:szCs w:val="18"/>
              </w:rPr>
              <w:t>aft</w:t>
            </w:r>
            <w:del w:id="1653" w:author="Alfred Aster" w:date="2022-10-20T14:58:00Z">
              <w:r w:rsidRPr="009B69AF" w:rsidDel="004F3BCE">
                <w:rPr>
                  <w:rFonts w:ascii="Times New Roman" w:hAnsi="Times New Roman" w:cs="Times New Roman"/>
                  <w:strike/>
                  <w:color w:val="FF0000"/>
                  <w:sz w:val="18"/>
                  <w:szCs w:val="18"/>
                </w:rPr>
                <w:delText>e</w:delText>
              </w:r>
            </w:del>
            <w:ins w:id="1654"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r</w:t>
            </w:r>
            <w:proofErr w:type="spellEnd"/>
            <w:r w:rsidRPr="009B69AF">
              <w:rPr>
                <w:rFonts w:ascii="Times New Roman" w:hAnsi="Times New Roman" w:cs="Times New Roman"/>
                <w:strike/>
                <w:color w:val="FF0000"/>
                <w:sz w:val="18"/>
                <w:szCs w:val="18"/>
              </w:rPr>
              <w:t xml:space="preserve"> "the TXOP Sharing Mode subfield </w:t>
            </w:r>
            <w:proofErr w:type="spellStart"/>
            <w:r w:rsidRPr="009B69AF">
              <w:rPr>
                <w:rFonts w:ascii="Times New Roman" w:hAnsi="Times New Roman" w:cs="Times New Roman"/>
                <w:strike/>
                <w:color w:val="FF0000"/>
                <w:sz w:val="18"/>
                <w:szCs w:val="18"/>
              </w:rPr>
              <w:t>va</w:t>
            </w:r>
            <w:del w:id="1655" w:author="Alfred Aster" w:date="2022-10-20T14:58:00Z">
              <w:r w:rsidRPr="009B69AF" w:rsidDel="004F3BCE">
                <w:rPr>
                  <w:rFonts w:ascii="Times New Roman" w:hAnsi="Times New Roman" w:cs="Times New Roman"/>
                  <w:strike/>
                  <w:color w:val="FF0000"/>
                  <w:sz w:val="18"/>
                  <w:szCs w:val="18"/>
                </w:rPr>
                <w:delText>l</w:delText>
              </w:r>
            </w:del>
            <w:ins w:id="1656"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ue</w:t>
            </w:r>
            <w:proofErr w:type="spellEnd"/>
            <w:r w:rsidRPr="009B69AF">
              <w:rPr>
                <w:rFonts w:ascii="Times New Roman" w:hAnsi="Times New Roman" w:cs="Times New Roman"/>
                <w:strike/>
                <w:color w:val="FF0000"/>
                <w:sz w:val="18"/>
                <w:szCs w:val="18"/>
              </w:rPr>
              <w:t>".</w:t>
            </w:r>
          </w:p>
        </w:tc>
        <w:tc>
          <w:tcPr>
            <w:tcW w:w="3150" w:type="dxa"/>
            <w:shd w:val="clear" w:color="auto" w:fill="auto"/>
          </w:tcPr>
          <w:p w14:paraId="1B2136E0" w14:textId="77777777" w:rsidR="008E2015" w:rsidRPr="009B69AF" w:rsidRDefault="008E2015" w:rsidP="008E2015">
            <w:pPr>
              <w:suppressAutoHyphens/>
              <w:spacing w:after="0"/>
              <w:rPr>
                <w:ins w:id="1657" w:author="Alfred Aster" w:date="2022-10-18T10:32:00Z"/>
                <w:rFonts w:ascii="Times New Roman" w:hAnsi="Times New Roman" w:cs="Times New Roman"/>
                <w:bCs/>
                <w:strike/>
                <w:color w:val="FF0000"/>
                <w:sz w:val="18"/>
                <w:szCs w:val="18"/>
              </w:rPr>
            </w:pPr>
            <w:ins w:id="1658" w:author="Alfred Aster" w:date="2022-10-18T10:32:00Z">
              <w:r w:rsidRPr="009B69AF">
                <w:rPr>
                  <w:rFonts w:ascii="Times New Roman" w:hAnsi="Times New Roman" w:cs="Times New Roman"/>
                  <w:bCs/>
                  <w:strike/>
                  <w:color w:val="FF0000"/>
                  <w:sz w:val="18"/>
                  <w:szCs w:val="18"/>
                </w:rPr>
                <w:t>Pending SP</w:t>
              </w:r>
            </w:ins>
          </w:p>
          <w:p w14:paraId="6442F68E" w14:textId="77777777" w:rsidR="008E2015" w:rsidRPr="009B69AF" w:rsidRDefault="008E2015" w:rsidP="008E2015">
            <w:pPr>
              <w:suppressAutoHyphens/>
              <w:spacing w:after="0"/>
              <w:rPr>
                <w:ins w:id="1659" w:author="Alfred Aster" w:date="2022-10-18T10:32:00Z"/>
                <w:rFonts w:ascii="Times New Roman" w:hAnsi="Times New Roman" w:cs="Times New Roman"/>
                <w:bCs/>
                <w:strike/>
                <w:color w:val="FF0000"/>
                <w:sz w:val="18"/>
                <w:szCs w:val="18"/>
              </w:rPr>
            </w:pPr>
          </w:p>
          <w:p w14:paraId="52934BB0" w14:textId="6D1778D7" w:rsidR="00B45EC9" w:rsidRPr="009B69AF" w:rsidRDefault="00B45EC9" w:rsidP="00B45EC9">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660" w:author="Alfred Aster" w:date="2022-10-20T14:58:00Z">
              <w:r w:rsidRPr="009B69AF" w:rsidDel="004F3BCE">
                <w:rPr>
                  <w:rFonts w:ascii="Times New Roman" w:hAnsi="Times New Roman" w:cs="Times New Roman"/>
                  <w:bCs/>
                  <w:strike/>
                  <w:color w:val="FF0000"/>
                  <w:sz w:val="18"/>
                  <w:szCs w:val="18"/>
                </w:rPr>
                <w:delText>ed</w:delText>
              </w:r>
            </w:del>
            <w:ins w:id="1661"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49F4E3DC" w14:textId="6A0B920D" w:rsidR="00A039B4" w:rsidRPr="009B69AF" w:rsidRDefault="00A039B4" w:rsidP="00A039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13, 2022, but no straw poll is conducted yet.</w:t>
            </w:r>
            <w:r w:rsidRPr="009B69AF">
              <w:rPr>
                <w:rFonts w:ascii="Times New Roman" w:hAnsi="Times New Roman" w:cs="Times New Roman"/>
                <w:strike/>
                <w:color w:val="FF0000"/>
                <w:sz w:val="18"/>
                <w:szCs w:val="18"/>
              </w:rPr>
              <w:br/>
            </w:r>
          </w:p>
          <w:p w14:paraId="32EF2ACB" w14:textId="77777777" w:rsidR="00F86078" w:rsidRPr="009B69AF" w:rsidRDefault="00A039B4"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Dibakar Das</w:t>
            </w:r>
            <w:r w:rsidRPr="009B69AF">
              <w:rPr>
                <w:rFonts w:ascii="Times New Roman" w:hAnsi="Times New Roman" w:cs="Times New Roman"/>
                <w:bCs/>
                <w:strike/>
                <w:color w:val="FF0000"/>
                <w:sz w:val="18"/>
                <w:szCs w:val="18"/>
              </w:rPr>
              <w:tab/>
              <w:t>22/1189r3</w:t>
            </w:r>
            <w:r w:rsidR="00F86078" w:rsidRPr="009B69AF">
              <w:rPr>
                <w:rFonts w:ascii="Times New Roman" w:hAnsi="Times New Roman" w:cs="Times New Roman"/>
                <w:bCs/>
                <w:strike/>
                <w:color w:val="FF0000"/>
                <w:sz w:val="18"/>
                <w:szCs w:val="18"/>
              </w:rPr>
              <w:t xml:space="preserve"> </w:t>
            </w:r>
          </w:p>
          <w:p w14:paraId="1C496E43"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4817C2E0"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1B9CA9C0" w14:textId="529BF09A" w:rsidR="00A039B4" w:rsidRPr="009B69AF" w:rsidRDefault="00A039B4" w:rsidP="00A039B4">
            <w:pPr>
              <w:suppressAutoHyphens/>
              <w:spacing w:after="0"/>
              <w:rPr>
                <w:rFonts w:ascii="Times New Roman" w:hAnsi="Times New Roman" w:cs="Times New Roman"/>
                <w:bCs/>
                <w:strike/>
                <w:color w:val="FF0000"/>
                <w:sz w:val="18"/>
                <w:szCs w:val="18"/>
              </w:rPr>
            </w:pPr>
          </w:p>
        </w:tc>
      </w:tr>
      <w:tr w:rsidR="00A039B4" w:rsidRPr="008B0293" w14:paraId="0F1779C7" w14:textId="77777777" w:rsidTr="00221221">
        <w:trPr>
          <w:trHeight w:val="220"/>
          <w:jc w:val="center"/>
        </w:trPr>
        <w:tc>
          <w:tcPr>
            <w:tcW w:w="715" w:type="dxa"/>
            <w:shd w:val="clear" w:color="auto" w:fill="auto"/>
            <w:noWrap/>
          </w:tcPr>
          <w:p w14:paraId="0FA9EFC2" w14:textId="6F5D9AFE" w:rsidR="00A039B4" w:rsidRPr="009B69AF" w:rsidRDefault="00A039B4" w:rsidP="00A039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13773</w:t>
            </w:r>
          </w:p>
        </w:tc>
        <w:tc>
          <w:tcPr>
            <w:tcW w:w="990" w:type="dxa"/>
          </w:tcPr>
          <w:p w14:paraId="055F99C8" w14:textId="750FFBE1" w:rsidR="00A039B4" w:rsidRPr="009B69AF" w:rsidRDefault="00A039B4" w:rsidP="00A039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Yuchen Guo</w:t>
            </w:r>
          </w:p>
        </w:tc>
        <w:tc>
          <w:tcPr>
            <w:tcW w:w="900" w:type="dxa"/>
            <w:shd w:val="clear" w:color="auto" w:fill="auto"/>
            <w:noWrap/>
          </w:tcPr>
          <w:p w14:paraId="3F9B38E4" w14:textId="435D4170" w:rsidR="00A039B4" w:rsidRPr="009B69AF" w:rsidRDefault="00A039B4" w:rsidP="00A039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35.2.1.2.3</w:t>
            </w:r>
          </w:p>
        </w:tc>
        <w:tc>
          <w:tcPr>
            <w:tcW w:w="720" w:type="dxa"/>
          </w:tcPr>
          <w:p w14:paraId="40E25540" w14:textId="6BA44837" w:rsidR="00A039B4" w:rsidRPr="009B69AF" w:rsidRDefault="00A039B4" w:rsidP="00A039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402.59</w:t>
            </w:r>
          </w:p>
        </w:tc>
        <w:tc>
          <w:tcPr>
            <w:tcW w:w="2520" w:type="dxa"/>
            <w:shd w:val="clear" w:color="auto" w:fill="auto"/>
            <w:noWrap/>
          </w:tcPr>
          <w:p w14:paraId="45ED4A99" w14:textId="187360B7" w:rsidR="00A039B4" w:rsidRPr="009B69AF" w:rsidRDefault="00A039B4" w:rsidP="00A039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The MU EDCA is only used after UL transmission? what about P2P transmission?</w:t>
            </w:r>
          </w:p>
        </w:tc>
        <w:tc>
          <w:tcPr>
            <w:tcW w:w="2340" w:type="dxa"/>
            <w:shd w:val="clear" w:color="auto" w:fill="auto"/>
            <w:noWrap/>
          </w:tcPr>
          <w:p w14:paraId="3B539AF6" w14:textId="1D521457" w:rsidR="00A039B4" w:rsidRPr="009B69AF" w:rsidRDefault="00A039B4" w:rsidP="00A039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Please clarify, or add corresponding rules for P2P transmission</w:t>
            </w:r>
          </w:p>
        </w:tc>
        <w:tc>
          <w:tcPr>
            <w:tcW w:w="3150" w:type="dxa"/>
            <w:shd w:val="clear" w:color="auto" w:fill="auto"/>
          </w:tcPr>
          <w:p w14:paraId="62183227" w14:textId="77777777" w:rsidR="008E2015" w:rsidRPr="009B69AF" w:rsidRDefault="008E2015" w:rsidP="008E2015">
            <w:pPr>
              <w:suppressAutoHyphens/>
              <w:spacing w:after="0"/>
              <w:rPr>
                <w:ins w:id="1662" w:author="Alfred Aster" w:date="2022-10-18T10:32:00Z"/>
                <w:rFonts w:ascii="Times New Roman" w:hAnsi="Times New Roman" w:cs="Times New Roman"/>
                <w:bCs/>
                <w:strike/>
                <w:color w:val="FF0000"/>
                <w:sz w:val="18"/>
                <w:szCs w:val="18"/>
              </w:rPr>
            </w:pPr>
            <w:ins w:id="1663" w:author="Alfred Aster" w:date="2022-10-18T10:32:00Z">
              <w:r w:rsidRPr="009B69AF">
                <w:rPr>
                  <w:rFonts w:ascii="Times New Roman" w:hAnsi="Times New Roman" w:cs="Times New Roman"/>
                  <w:bCs/>
                  <w:strike/>
                  <w:color w:val="FF0000"/>
                  <w:sz w:val="18"/>
                  <w:szCs w:val="18"/>
                </w:rPr>
                <w:t>Pending SP</w:t>
              </w:r>
            </w:ins>
          </w:p>
          <w:p w14:paraId="5548DD48" w14:textId="77777777" w:rsidR="008E2015" w:rsidRPr="009B69AF" w:rsidRDefault="008E2015" w:rsidP="008E2015">
            <w:pPr>
              <w:suppressAutoHyphens/>
              <w:spacing w:after="0"/>
              <w:rPr>
                <w:ins w:id="1664" w:author="Alfred Aster" w:date="2022-10-18T10:32:00Z"/>
                <w:rFonts w:ascii="Times New Roman" w:hAnsi="Times New Roman" w:cs="Times New Roman"/>
                <w:bCs/>
                <w:strike/>
                <w:color w:val="FF0000"/>
                <w:sz w:val="18"/>
                <w:szCs w:val="18"/>
              </w:rPr>
            </w:pPr>
          </w:p>
          <w:p w14:paraId="54697604" w14:textId="2FD06701" w:rsidR="00B45EC9" w:rsidRPr="009B69AF" w:rsidRDefault="00B45EC9" w:rsidP="00B45EC9">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665" w:author="Alfred Aster" w:date="2022-10-20T14:58:00Z">
              <w:r w:rsidRPr="009B69AF" w:rsidDel="004F3BCE">
                <w:rPr>
                  <w:rFonts w:ascii="Times New Roman" w:hAnsi="Times New Roman" w:cs="Times New Roman"/>
                  <w:bCs/>
                  <w:strike/>
                  <w:color w:val="FF0000"/>
                  <w:sz w:val="18"/>
                  <w:szCs w:val="18"/>
                </w:rPr>
                <w:delText>ed</w:delText>
              </w:r>
            </w:del>
            <w:ins w:id="1666"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166173C4" w14:textId="15C08496" w:rsidR="00A039B4" w:rsidRPr="009B69AF" w:rsidRDefault="00A039B4" w:rsidP="00A039B4">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13, 2022, but no straw poll is conducted yet.</w:t>
            </w:r>
            <w:r w:rsidRPr="009B69AF">
              <w:rPr>
                <w:rFonts w:ascii="Times New Roman" w:hAnsi="Times New Roman" w:cs="Times New Roman"/>
                <w:strike/>
                <w:color w:val="FF0000"/>
                <w:sz w:val="18"/>
                <w:szCs w:val="18"/>
              </w:rPr>
              <w:br/>
            </w:r>
          </w:p>
          <w:p w14:paraId="62C23AD4" w14:textId="77777777" w:rsidR="00F86078" w:rsidRPr="009B69AF" w:rsidRDefault="00A039B4"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Dmitry Akhmetov</w:t>
            </w:r>
            <w:r w:rsidRPr="009B69AF">
              <w:rPr>
                <w:rFonts w:ascii="Times New Roman" w:hAnsi="Times New Roman" w:cs="Times New Roman"/>
                <w:bCs/>
                <w:strike/>
                <w:color w:val="FF0000"/>
                <w:sz w:val="18"/>
                <w:szCs w:val="18"/>
              </w:rPr>
              <w:tab/>
              <w:t>22/1189r3</w:t>
            </w:r>
            <w:r w:rsidR="00F86078" w:rsidRPr="009B69AF">
              <w:rPr>
                <w:rFonts w:ascii="Times New Roman" w:hAnsi="Times New Roman" w:cs="Times New Roman"/>
                <w:bCs/>
                <w:strike/>
                <w:color w:val="FF0000"/>
                <w:sz w:val="18"/>
                <w:szCs w:val="18"/>
              </w:rPr>
              <w:t xml:space="preserve"> </w:t>
            </w:r>
          </w:p>
          <w:p w14:paraId="5057C995"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52DD288D"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116C9EDF" w14:textId="096997BF" w:rsidR="00A039B4" w:rsidRPr="009B69AF" w:rsidRDefault="00A039B4" w:rsidP="00A039B4">
            <w:pPr>
              <w:suppressAutoHyphens/>
              <w:spacing w:after="0"/>
              <w:rPr>
                <w:rFonts w:ascii="Times New Roman" w:hAnsi="Times New Roman" w:cs="Times New Roman"/>
                <w:bCs/>
                <w:strike/>
                <w:color w:val="FF0000"/>
                <w:sz w:val="18"/>
                <w:szCs w:val="18"/>
              </w:rPr>
            </w:pPr>
          </w:p>
        </w:tc>
      </w:tr>
      <w:tr w:rsidR="00A039B4" w:rsidRPr="008B0293" w14:paraId="5A34F1C3" w14:textId="77777777" w:rsidTr="00221221">
        <w:trPr>
          <w:trHeight w:val="220"/>
          <w:jc w:val="center"/>
        </w:trPr>
        <w:tc>
          <w:tcPr>
            <w:tcW w:w="715" w:type="dxa"/>
            <w:shd w:val="clear" w:color="auto" w:fill="auto"/>
            <w:noWrap/>
          </w:tcPr>
          <w:p w14:paraId="12A77394" w14:textId="013EDF74" w:rsidR="00A039B4" w:rsidRPr="00FF2DA8" w:rsidRDefault="00A039B4" w:rsidP="00A039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13783</w:t>
            </w:r>
          </w:p>
        </w:tc>
        <w:tc>
          <w:tcPr>
            <w:tcW w:w="990" w:type="dxa"/>
          </w:tcPr>
          <w:p w14:paraId="3D09B5A7" w14:textId="640F0A3A" w:rsidR="00A039B4" w:rsidRPr="00FF2DA8" w:rsidRDefault="00A039B4" w:rsidP="00A039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Yuchen Guo</w:t>
            </w:r>
          </w:p>
        </w:tc>
        <w:tc>
          <w:tcPr>
            <w:tcW w:w="900" w:type="dxa"/>
            <w:shd w:val="clear" w:color="auto" w:fill="auto"/>
            <w:noWrap/>
          </w:tcPr>
          <w:p w14:paraId="388AAD0C" w14:textId="70E3087F" w:rsidR="00A039B4" w:rsidRPr="00FF2DA8" w:rsidRDefault="00A039B4" w:rsidP="00A039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35.3.4.2</w:t>
            </w:r>
          </w:p>
        </w:tc>
        <w:tc>
          <w:tcPr>
            <w:tcW w:w="720" w:type="dxa"/>
          </w:tcPr>
          <w:p w14:paraId="3B1D75FC" w14:textId="50C9E77F" w:rsidR="00A039B4" w:rsidRPr="00FF2DA8" w:rsidRDefault="00A039B4" w:rsidP="00A039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415.37</w:t>
            </w:r>
          </w:p>
        </w:tc>
        <w:tc>
          <w:tcPr>
            <w:tcW w:w="2520" w:type="dxa"/>
            <w:shd w:val="clear" w:color="auto" w:fill="auto"/>
            <w:noWrap/>
          </w:tcPr>
          <w:p w14:paraId="7444091A" w14:textId="1B90A60A" w:rsidR="00A039B4" w:rsidRPr="00FF2DA8" w:rsidRDefault="00A039B4" w:rsidP="00A039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 xml:space="preserve">Currently the information of the transmitting link shall always be solicited, however, in some scenarios, the information of the transmitting link is not needed. Please add </w:t>
            </w:r>
            <w:r w:rsidRPr="00FF2DA8">
              <w:rPr>
                <w:rFonts w:ascii="Times New Roman" w:hAnsi="Times New Roman" w:cs="Times New Roman"/>
                <w:sz w:val="18"/>
                <w:szCs w:val="18"/>
              </w:rPr>
              <w:lastRenderedPageBreak/>
              <w:t>rules to allow the non-AP MLD to optionally solicit the information of the transmitting link. No</w:t>
            </w:r>
            <w:del w:id="1667" w:author="Alfred Aster" w:date="2022-10-20T14:58:00Z">
              <w:r w:rsidRPr="00FF2DA8" w:rsidDel="004F3BCE">
                <w:rPr>
                  <w:rFonts w:ascii="Times New Roman" w:hAnsi="Times New Roman" w:cs="Times New Roman"/>
                  <w:sz w:val="18"/>
                  <w:szCs w:val="18"/>
                </w:rPr>
                <w:delText>t</w:delText>
              </w:r>
            </w:del>
            <w:ins w:id="1668" w:author="Alfred Aster" w:date="2022-10-20T14:58:00Z">
              <w:r w:rsidR="004F3BCE">
                <w:rPr>
                  <w:rFonts w:ascii="Times New Roman" w:hAnsi="Times New Roman" w:cs="Times New Roman"/>
                  <w:sz w:val="18"/>
                  <w:szCs w:val="18"/>
                </w:rPr>
                <w:t>–</w:t>
              </w:r>
            </w:ins>
            <w:r w:rsidRPr="00FF2DA8">
              <w:rPr>
                <w:rFonts w:ascii="Times New Roman" w:hAnsi="Times New Roman" w:cs="Times New Roman"/>
                <w:sz w:val="18"/>
                <w:szCs w:val="18"/>
              </w:rPr>
              <w:t>e - the transmitting link means the link on which the ML probe request is transmitted.</w:t>
            </w:r>
          </w:p>
        </w:tc>
        <w:tc>
          <w:tcPr>
            <w:tcW w:w="2340" w:type="dxa"/>
            <w:shd w:val="clear" w:color="auto" w:fill="auto"/>
            <w:noWrap/>
          </w:tcPr>
          <w:p w14:paraId="711E325D" w14:textId="0A498CF5" w:rsidR="00A039B4" w:rsidRPr="00FF2DA8" w:rsidRDefault="00A039B4" w:rsidP="00A039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lastRenderedPageBreak/>
              <w:t>As in the comment</w:t>
            </w:r>
          </w:p>
        </w:tc>
        <w:tc>
          <w:tcPr>
            <w:tcW w:w="3150" w:type="dxa"/>
            <w:shd w:val="clear" w:color="auto" w:fill="auto"/>
          </w:tcPr>
          <w:p w14:paraId="1B3D78D1" w14:textId="57E29331"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w:t>
            </w:r>
            <w:del w:id="1669" w:author="Alfred Aster" w:date="2022-10-20T14:58:00Z">
              <w:r w:rsidDel="004F3BCE">
                <w:rPr>
                  <w:rFonts w:ascii="Times New Roman" w:hAnsi="Times New Roman" w:cs="Times New Roman"/>
                  <w:bCs/>
                  <w:sz w:val="18"/>
                  <w:szCs w:val="18"/>
                </w:rPr>
                <w:delText>ed</w:delText>
              </w:r>
            </w:del>
            <w:ins w:id="1670" w:author="Alfred Aster" w:date="2022-10-20T14:58:00Z">
              <w:r w:rsidR="004F3BCE">
                <w:rPr>
                  <w:rFonts w:ascii="Times New Roman" w:hAnsi="Times New Roman" w:cs="Times New Roman"/>
                  <w:bCs/>
                  <w:sz w:val="18"/>
                  <w:szCs w:val="18"/>
                </w:rPr>
                <w:t>–</w:t>
              </w:r>
            </w:ins>
            <w:r>
              <w:rPr>
                <w:rFonts w:ascii="Times New Roman" w:hAnsi="Times New Roman" w:cs="Times New Roman"/>
                <w:bCs/>
                <w:sz w:val="18"/>
                <w:szCs w:val="18"/>
              </w:rPr>
              <w:t xml:space="preserve"> -- A proposed resolution for “this CID” was discussed as part of the comment resolutions in “document”, however the group could not reach consensus on a proposed change that would resolve the comment.</w:t>
            </w:r>
          </w:p>
          <w:p w14:paraId="19B40000" w14:textId="49526485" w:rsidR="00A039B4" w:rsidRPr="00FF2DA8" w:rsidRDefault="00A039B4" w:rsidP="00A039B4">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lastRenderedPageBreak/>
              <w:br/>
              <w:t>This CID is discussed on September 7, 2022, but no straw poll is conducted yet.</w:t>
            </w:r>
            <w:r w:rsidRPr="00FF2DA8">
              <w:rPr>
                <w:rFonts w:ascii="Times New Roman" w:hAnsi="Times New Roman" w:cs="Times New Roman"/>
                <w:sz w:val="18"/>
                <w:szCs w:val="18"/>
              </w:rPr>
              <w:br/>
            </w:r>
          </w:p>
          <w:p w14:paraId="2AA8797C" w14:textId="77777777" w:rsidR="00F86078" w:rsidRDefault="00A039B4"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Laurent Cariou</w:t>
            </w:r>
            <w:r w:rsidRPr="00FF2DA8">
              <w:rPr>
                <w:rFonts w:ascii="Times New Roman" w:hAnsi="Times New Roman" w:cs="Times New Roman"/>
                <w:bCs/>
                <w:sz w:val="18"/>
                <w:szCs w:val="18"/>
              </w:rPr>
              <w:tab/>
              <w:t>22/1428r2</w:t>
            </w:r>
            <w:r w:rsidR="00F86078">
              <w:rPr>
                <w:rFonts w:ascii="Times New Roman" w:hAnsi="Times New Roman" w:cs="Times New Roman"/>
                <w:bCs/>
                <w:sz w:val="18"/>
                <w:szCs w:val="18"/>
              </w:rPr>
              <w:t xml:space="preserve"> </w:t>
            </w:r>
          </w:p>
          <w:p w14:paraId="1C49538E"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44172954" w14:textId="42A31330" w:rsidR="00F86078" w:rsidRPr="008A7AF3" w:rsidRDefault="00F86078" w:rsidP="00F86078">
            <w:pPr>
              <w:suppressAutoHyphens/>
              <w:spacing w:after="0"/>
              <w:rPr>
                <w:rFonts w:ascii="Times New Roman" w:hAnsi="Times New Roman" w:cs="Times New Roman"/>
                <w:bCs/>
                <w:color w:val="00B050"/>
                <w:sz w:val="18"/>
                <w:szCs w:val="18"/>
              </w:rPr>
            </w:pPr>
            <w:r w:rsidRPr="008A7AF3">
              <w:rPr>
                <w:rFonts w:ascii="Times New Roman" w:hAnsi="Times New Roman" w:cs="Times New Roman"/>
                <w:bCs/>
                <w:color w:val="00B050"/>
                <w:sz w:val="18"/>
                <w:szCs w:val="18"/>
              </w:rPr>
              <w:t>&lt;</w:t>
            </w:r>
            <w:r w:rsidR="00600DFE" w:rsidRPr="008A7AF3">
              <w:rPr>
                <w:color w:val="00B050"/>
              </w:rPr>
              <w:t xml:space="preserve"> </w:t>
            </w:r>
            <w:r w:rsidR="00600DFE" w:rsidRPr="008A7AF3">
              <w:rPr>
                <w:rFonts w:ascii="Times New Roman" w:hAnsi="Times New Roman" w:cs="Times New Roman"/>
                <w:bCs/>
                <w:color w:val="00B050"/>
                <w:sz w:val="18"/>
                <w:szCs w:val="18"/>
              </w:rPr>
              <w:t>This proposal has been presented also in previous ballots and didn’t reach consensus.</w:t>
            </w:r>
            <w:r w:rsidRPr="008A7AF3">
              <w:rPr>
                <w:rFonts w:ascii="Times New Roman" w:hAnsi="Times New Roman" w:cs="Times New Roman"/>
                <w:bCs/>
                <w:color w:val="00B050"/>
                <w:sz w:val="18"/>
                <w:szCs w:val="18"/>
              </w:rPr>
              <w:t>&gt;</w:t>
            </w:r>
          </w:p>
          <w:p w14:paraId="2E7F06CF" w14:textId="479964F1" w:rsidR="00A039B4" w:rsidRPr="00FF2DA8" w:rsidRDefault="00A039B4" w:rsidP="00A039B4">
            <w:pPr>
              <w:suppressAutoHyphens/>
              <w:spacing w:after="0"/>
              <w:rPr>
                <w:rFonts w:ascii="Times New Roman" w:hAnsi="Times New Roman" w:cs="Times New Roman"/>
                <w:bCs/>
                <w:sz w:val="18"/>
                <w:szCs w:val="18"/>
              </w:rPr>
            </w:pPr>
          </w:p>
        </w:tc>
      </w:tr>
      <w:tr w:rsidR="00BE3FCF" w:rsidRPr="008B0293" w14:paraId="06CBA94F" w14:textId="77777777" w:rsidTr="00221221">
        <w:trPr>
          <w:trHeight w:val="220"/>
          <w:jc w:val="center"/>
        </w:trPr>
        <w:tc>
          <w:tcPr>
            <w:tcW w:w="715" w:type="dxa"/>
            <w:shd w:val="clear" w:color="auto" w:fill="auto"/>
            <w:noWrap/>
          </w:tcPr>
          <w:p w14:paraId="3C2BB961" w14:textId="69FE4405" w:rsidR="00BE3FCF" w:rsidRPr="009B69AF" w:rsidRDefault="00BE3FCF" w:rsidP="00BE3FCF">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lastRenderedPageBreak/>
              <w:t>13793</w:t>
            </w:r>
          </w:p>
        </w:tc>
        <w:tc>
          <w:tcPr>
            <w:tcW w:w="990" w:type="dxa"/>
          </w:tcPr>
          <w:p w14:paraId="74739B85" w14:textId="5A8473F1" w:rsidR="00BE3FCF" w:rsidRPr="009B69AF" w:rsidRDefault="00BE3FCF" w:rsidP="00BE3FCF">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Yuchen Guo</w:t>
            </w:r>
          </w:p>
        </w:tc>
        <w:tc>
          <w:tcPr>
            <w:tcW w:w="900" w:type="dxa"/>
            <w:shd w:val="clear" w:color="auto" w:fill="auto"/>
            <w:noWrap/>
          </w:tcPr>
          <w:p w14:paraId="122242FE" w14:textId="0110A454" w:rsidR="00BE3FCF" w:rsidRPr="009B69AF" w:rsidRDefault="00BE3FCF" w:rsidP="00BE3FCF">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35.3.12</w:t>
            </w:r>
          </w:p>
        </w:tc>
        <w:tc>
          <w:tcPr>
            <w:tcW w:w="720" w:type="dxa"/>
          </w:tcPr>
          <w:p w14:paraId="4770BF8C" w14:textId="767CEE79" w:rsidR="00BE3FCF" w:rsidRPr="009B69AF" w:rsidRDefault="00BE3FCF" w:rsidP="00BE3FCF">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440.50</w:t>
            </w:r>
          </w:p>
        </w:tc>
        <w:tc>
          <w:tcPr>
            <w:tcW w:w="2520" w:type="dxa"/>
            <w:shd w:val="clear" w:color="auto" w:fill="auto"/>
            <w:noWrap/>
          </w:tcPr>
          <w:p w14:paraId="4B713D51" w14:textId="31D58E7F" w:rsidR="00BE3FCF" w:rsidRPr="009B69AF" w:rsidRDefault="00BE3FCF" w:rsidP="00BE3FCF">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According to Motion 146, #SP343 in doc 20/1935, 802.11be will define a ML (multi-link) SM power save mode. Currently the text for ML SM PS mode is missing</w:t>
            </w:r>
          </w:p>
        </w:tc>
        <w:tc>
          <w:tcPr>
            <w:tcW w:w="2340" w:type="dxa"/>
            <w:shd w:val="clear" w:color="auto" w:fill="auto"/>
            <w:noWrap/>
          </w:tcPr>
          <w:p w14:paraId="524A3600" w14:textId="68C86AC9" w:rsidR="00BE3FCF" w:rsidRPr="009B69AF" w:rsidRDefault="00BE3FCF" w:rsidP="00BE3FCF">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 xml:space="preserve">Please add the corresponding text for ML SM PS mode. The commenter will </w:t>
            </w:r>
            <w:proofErr w:type="spellStart"/>
            <w:r w:rsidRPr="009B69AF">
              <w:rPr>
                <w:rFonts w:ascii="Times New Roman" w:hAnsi="Times New Roman" w:cs="Times New Roman"/>
                <w:strike/>
                <w:color w:val="FF0000"/>
                <w:sz w:val="18"/>
                <w:szCs w:val="18"/>
              </w:rPr>
              <w:t>will</w:t>
            </w:r>
            <w:proofErr w:type="spellEnd"/>
            <w:r w:rsidRPr="009B69AF">
              <w:rPr>
                <w:rFonts w:ascii="Times New Roman" w:hAnsi="Times New Roman" w:cs="Times New Roman"/>
                <w:strike/>
                <w:color w:val="FF0000"/>
                <w:sz w:val="18"/>
                <w:szCs w:val="18"/>
              </w:rPr>
              <w:t xml:space="preserve"> a contribution to add the text.</w:t>
            </w:r>
          </w:p>
        </w:tc>
        <w:tc>
          <w:tcPr>
            <w:tcW w:w="3150" w:type="dxa"/>
            <w:shd w:val="clear" w:color="auto" w:fill="auto"/>
          </w:tcPr>
          <w:p w14:paraId="542A4B2C" w14:textId="584CFD2B" w:rsidR="00620BCD" w:rsidRPr="009B69AF" w:rsidRDefault="00620BCD" w:rsidP="00BE3FCF">
            <w:pPr>
              <w:suppressAutoHyphens/>
              <w:spacing w:after="0"/>
              <w:rPr>
                <w:ins w:id="1671" w:author="Alfred Aster" w:date="2022-10-16T22:09:00Z"/>
                <w:rFonts w:ascii="Times New Roman" w:hAnsi="Times New Roman" w:cs="Times New Roman"/>
                <w:bCs/>
                <w:strike/>
                <w:color w:val="FF0000"/>
                <w:sz w:val="18"/>
                <w:szCs w:val="18"/>
              </w:rPr>
            </w:pPr>
            <w:ins w:id="1672" w:author="Alfred Aster" w:date="2022-10-16T22:09:00Z">
              <w:r w:rsidRPr="009B69AF">
                <w:rPr>
                  <w:rFonts w:ascii="Times New Roman" w:hAnsi="Times New Roman" w:cs="Times New Roman"/>
                  <w:bCs/>
                  <w:strike/>
                  <w:color w:val="FF0000"/>
                  <w:sz w:val="18"/>
                  <w:szCs w:val="18"/>
                </w:rPr>
                <w:t>Pending SP</w:t>
              </w:r>
            </w:ins>
          </w:p>
          <w:p w14:paraId="1C993F41" w14:textId="77777777" w:rsidR="00550628" w:rsidRPr="009B69AF" w:rsidRDefault="00550628" w:rsidP="00BE3FCF">
            <w:pPr>
              <w:suppressAutoHyphens/>
              <w:spacing w:after="0"/>
              <w:rPr>
                <w:ins w:id="1673" w:author="Alfred Aster" w:date="2022-10-16T22:09:00Z"/>
                <w:rFonts w:ascii="Times New Roman" w:hAnsi="Times New Roman" w:cs="Times New Roman"/>
                <w:bCs/>
                <w:strike/>
                <w:color w:val="FF0000"/>
                <w:sz w:val="18"/>
                <w:szCs w:val="18"/>
              </w:rPr>
            </w:pPr>
          </w:p>
          <w:p w14:paraId="5361E40B" w14:textId="659238B9" w:rsidR="00BE3FCF" w:rsidRPr="009B69AF" w:rsidRDefault="008C027F" w:rsidP="00BE3FCF">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w:t>
            </w:r>
            <w:del w:id="1674" w:author="Alfred Aster" w:date="2022-10-20T14:58:00Z">
              <w:r w:rsidRPr="009B69AF" w:rsidDel="004F3BCE">
                <w:rPr>
                  <w:rFonts w:ascii="Times New Roman" w:hAnsi="Times New Roman" w:cs="Times New Roman"/>
                  <w:bCs/>
                  <w:strike/>
                  <w:color w:val="FF0000"/>
                  <w:sz w:val="18"/>
                  <w:szCs w:val="18"/>
                </w:rPr>
                <w:delText>ed</w:delText>
              </w:r>
            </w:del>
            <w:ins w:id="1675" w:author="Alfred Aster" w:date="2022-10-20T14:58:00Z">
              <w:r w:rsidR="004F3BCE"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 A proposed resolution for “this CID” was discussed as part of the comment resolutions in “document”, however the group could not reach consensus on a proposed change that would resolve the comment</w:t>
            </w:r>
          </w:p>
          <w:p w14:paraId="5214AEAC" w14:textId="77777777" w:rsidR="00B45EC9" w:rsidRPr="009B69AF" w:rsidRDefault="00B45EC9" w:rsidP="00BE3FCF">
            <w:pPr>
              <w:suppressAutoHyphens/>
              <w:spacing w:after="0"/>
              <w:rPr>
                <w:rFonts w:ascii="Times New Roman" w:hAnsi="Times New Roman" w:cs="Times New Roman"/>
                <w:bCs/>
                <w:strike/>
                <w:color w:val="FF0000"/>
                <w:sz w:val="18"/>
                <w:szCs w:val="18"/>
              </w:rPr>
            </w:pPr>
          </w:p>
          <w:p w14:paraId="6D765DF3" w14:textId="77777777" w:rsidR="00BE3FCF" w:rsidRPr="009B69AF" w:rsidRDefault="00BE3FCF" w:rsidP="00BE3FCF">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This CID is discussed on September 14, 2022, but no straw poll is conducted yet.</w:t>
            </w:r>
          </w:p>
          <w:p w14:paraId="7C84B6FB" w14:textId="6FB20328" w:rsidR="00BE3FCF" w:rsidRPr="009B69AF" w:rsidRDefault="00BE3FCF" w:rsidP="00BE3FCF">
            <w:pPr>
              <w:suppressAutoHyphens/>
              <w:spacing w:after="0"/>
              <w:rPr>
                <w:rFonts w:ascii="Times New Roman" w:hAnsi="Times New Roman" w:cs="Times New Roman"/>
                <w:bCs/>
                <w:strike/>
                <w:color w:val="FF0000"/>
                <w:sz w:val="18"/>
                <w:szCs w:val="18"/>
              </w:rPr>
            </w:pPr>
          </w:p>
          <w:p w14:paraId="687012BD" w14:textId="77777777" w:rsidR="00F86078" w:rsidRPr="009B69AF" w:rsidRDefault="00BE3FCF"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Yuchen Guo</w:t>
            </w:r>
            <w:r w:rsidRPr="009B69AF">
              <w:rPr>
                <w:rFonts w:ascii="Times New Roman" w:hAnsi="Times New Roman" w:cs="Times New Roman"/>
                <w:bCs/>
                <w:strike/>
                <w:color w:val="FF0000"/>
                <w:sz w:val="18"/>
                <w:szCs w:val="18"/>
              </w:rPr>
              <w:tab/>
              <w:t>22/1250r0</w:t>
            </w:r>
            <w:r w:rsidR="00F86078" w:rsidRPr="009B69AF">
              <w:rPr>
                <w:rFonts w:ascii="Times New Roman" w:hAnsi="Times New Roman" w:cs="Times New Roman"/>
                <w:bCs/>
                <w:strike/>
                <w:color w:val="FF0000"/>
                <w:sz w:val="18"/>
                <w:szCs w:val="18"/>
              </w:rPr>
              <w:t xml:space="preserve"> </w:t>
            </w:r>
          </w:p>
          <w:p w14:paraId="2E8BBB72"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41A2D5A3"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04067538" w14:textId="1EEAA429" w:rsidR="00BE3FCF" w:rsidRPr="009B69AF" w:rsidRDefault="00BE3FCF" w:rsidP="00BE3FCF">
            <w:pPr>
              <w:suppressAutoHyphens/>
              <w:spacing w:after="0"/>
              <w:rPr>
                <w:rFonts w:ascii="Times New Roman" w:hAnsi="Times New Roman" w:cs="Times New Roman"/>
                <w:bCs/>
                <w:strike/>
                <w:color w:val="FF0000"/>
                <w:sz w:val="18"/>
                <w:szCs w:val="18"/>
              </w:rPr>
            </w:pPr>
          </w:p>
        </w:tc>
      </w:tr>
      <w:tr w:rsidR="006C0A27" w:rsidRPr="008B0293" w14:paraId="586B5FCC" w14:textId="77777777" w:rsidTr="00221221">
        <w:trPr>
          <w:trHeight w:val="220"/>
          <w:jc w:val="center"/>
        </w:trPr>
        <w:tc>
          <w:tcPr>
            <w:tcW w:w="715" w:type="dxa"/>
            <w:shd w:val="clear" w:color="auto" w:fill="auto"/>
            <w:noWrap/>
          </w:tcPr>
          <w:p w14:paraId="4E2AE582" w14:textId="13B94860" w:rsidR="006C0A27" w:rsidRPr="009B69AF" w:rsidRDefault="006C0A27" w:rsidP="006C0A27">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13823</w:t>
            </w:r>
          </w:p>
        </w:tc>
        <w:tc>
          <w:tcPr>
            <w:tcW w:w="990" w:type="dxa"/>
          </w:tcPr>
          <w:p w14:paraId="5EB393B3" w14:textId="461A4924" w:rsidR="006C0A27" w:rsidRPr="009B69AF" w:rsidRDefault="006C0A27" w:rsidP="006C0A27">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Yuchen Guo</w:t>
            </w:r>
          </w:p>
        </w:tc>
        <w:tc>
          <w:tcPr>
            <w:tcW w:w="900" w:type="dxa"/>
            <w:shd w:val="clear" w:color="auto" w:fill="auto"/>
            <w:noWrap/>
          </w:tcPr>
          <w:p w14:paraId="2A363450" w14:textId="724C5D15" w:rsidR="006C0A27" w:rsidRPr="009B69AF" w:rsidRDefault="006C0A27" w:rsidP="006C0A27">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35.3.23</w:t>
            </w:r>
          </w:p>
        </w:tc>
        <w:tc>
          <w:tcPr>
            <w:tcW w:w="720" w:type="dxa"/>
          </w:tcPr>
          <w:p w14:paraId="7C81A552" w14:textId="769BDA39" w:rsidR="006C0A27" w:rsidRPr="009B69AF" w:rsidRDefault="006C0A27" w:rsidP="006C0A27">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479.06</w:t>
            </w:r>
          </w:p>
        </w:tc>
        <w:tc>
          <w:tcPr>
            <w:tcW w:w="2520" w:type="dxa"/>
            <w:shd w:val="clear" w:color="auto" w:fill="auto"/>
            <w:noWrap/>
          </w:tcPr>
          <w:p w14:paraId="14B026D7" w14:textId="540FB69D" w:rsidR="006C0A27" w:rsidRPr="009B69AF" w:rsidRDefault="006C0A27" w:rsidP="006C0A27">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This sentence is covered by the previous paragraph.</w:t>
            </w:r>
          </w:p>
        </w:tc>
        <w:tc>
          <w:tcPr>
            <w:tcW w:w="2340" w:type="dxa"/>
            <w:shd w:val="clear" w:color="auto" w:fill="auto"/>
            <w:noWrap/>
          </w:tcPr>
          <w:p w14:paraId="44CEB6E2" w14:textId="1685DAB6" w:rsidR="006C0A27" w:rsidRPr="009B69AF" w:rsidRDefault="006C0A27" w:rsidP="006C0A27">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 xml:space="preserve">Either delete this </w:t>
            </w:r>
            <w:proofErr w:type="gramStart"/>
            <w:r w:rsidRPr="009B69AF">
              <w:rPr>
                <w:rFonts w:ascii="Times New Roman" w:hAnsi="Times New Roman" w:cs="Times New Roman"/>
                <w:strike/>
                <w:color w:val="FF0000"/>
                <w:sz w:val="18"/>
                <w:szCs w:val="18"/>
              </w:rPr>
              <w:t>sentence, or</w:t>
            </w:r>
            <w:proofErr w:type="gramEnd"/>
            <w:r w:rsidRPr="009B69AF">
              <w:rPr>
                <w:rFonts w:ascii="Times New Roman" w:hAnsi="Times New Roman" w:cs="Times New Roman"/>
                <w:strike/>
                <w:color w:val="FF0000"/>
                <w:sz w:val="18"/>
                <w:szCs w:val="18"/>
              </w:rPr>
              <w:t xml:space="preserve"> make some wording change to make it more accurate. </w:t>
            </w:r>
            <w:proofErr w:type="spellStart"/>
            <w:r w:rsidRPr="009B69AF">
              <w:rPr>
                <w:rFonts w:ascii="Times New Roman" w:hAnsi="Times New Roman" w:cs="Times New Roman"/>
                <w:strike/>
                <w:color w:val="FF0000"/>
                <w:sz w:val="18"/>
                <w:szCs w:val="18"/>
              </w:rPr>
              <w:t>E.g</w:t>
            </w:r>
            <w:proofErr w:type="spellEnd"/>
            <w:del w:id="1676" w:author="Alfred Aster" w:date="2022-10-20T14:58:00Z">
              <w:r w:rsidRPr="009B69AF" w:rsidDel="004F3BCE">
                <w:rPr>
                  <w:rFonts w:ascii="Times New Roman" w:hAnsi="Times New Roman" w:cs="Times New Roman"/>
                  <w:strike/>
                  <w:color w:val="FF0000"/>
                  <w:sz w:val="18"/>
                  <w:szCs w:val="18"/>
                </w:rPr>
                <w:delText>.</w:delText>
              </w:r>
            </w:del>
            <w:ins w:id="1677"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 xml:space="preserve">, "All STAs affiliated with an MLD shall set the Mirrored SCS field of the Extended Capabilities elements that they transmit to the same </w:t>
            </w:r>
            <w:proofErr w:type="spellStart"/>
            <w:r w:rsidRPr="009B69AF">
              <w:rPr>
                <w:rFonts w:ascii="Times New Roman" w:hAnsi="Times New Roman" w:cs="Times New Roman"/>
                <w:strike/>
                <w:color w:val="FF0000"/>
                <w:sz w:val="18"/>
                <w:szCs w:val="18"/>
              </w:rPr>
              <w:t>va</w:t>
            </w:r>
            <w:del w:id="1678" w:author="Alfred Aster" w:date="2022-10-20T14:58:00Z">
              <w:r w:rsidRPr="009B69AF" w:rsidDel="004F3BCE">
                <w:rPr>
                  <w:rFonts w:ascii="Times New Roman" w:hAnsi="Times New Roman" w:cs="Times New Roman"/>
                  <w:strike/>
                  <w:color w:val="FF0000"/>
                  <w:sz w:val="18"/>
                  <w:szCs w:val="18"/>
                </w:rPr>
                <w:delText>l</w:delText>
              </w:r>
            </w:del>
            <w:ins w:id="1679" w:author="Alfred Aster" w:date="2022-10-20T14:58:00Z">
              <w:r w:rsidR="004F3BCE" w:rsidRPr="009B69AF">
                <w:rPr>
                  <w:rFonts w:ascii="Times New Roman" w:hAnsi="Times New Roman" w:cs="Times New Roman"/>
                  <w:strike/>
                  <w:color w:val="FF0000"/>
                  <w:sz w:val="18"/>
                  <w:szCs w:val="18"/>
                </w:rPr>
                <w:t>”</w:t>
              </w:r>
            </w:ins>
            <w:r w:rsidRPr="009B69AF">
              <w:rPr>
                <w:rFonts w:ascii="Times New Roman" w:hAnsi="Times New Roman" w:cs="Times New Roman"/>
                <w:strike/>
                <w:color w:val="FF0000"/>
                <w:sz w:val="18"/>
                <w:szCs w:val="18"/>
              </w:rPr>
              <w:t>ue</w:t>
            </w:r>
            <w:proofErr w:type="spellEnd"/>
            <w:r w:rsidRPr="009B69AF">
              <w:rPr>
                <w:rFonts w:ascii="Times New Roman" w:hAnsi="Times New Roman" w:cs="Times New Roman"/>
                <w:strike/>
                <w:color w:val="FF0000"/>
                <w:sz w:val="18"/>
                <w:szCs w:val="18"/>
              </w:rPr>
              <w:t>"</w:t>
            </w:r>
          </w:p>
        </w:tc>
        <w:tc>
          <w:tcPr>
            <w:tcW w:w="3150" w:type="dxa"/>
            <w:shd w:val="clear" w:color="auto" w:fill="auto"/>
          </w:tcPr>
          <w:p w14:paraId="73271F5F" w14:textId="4E187053" w:rsidR="004F3BCE" w:rsidRPr="009B69AF" w:rsidRDefault="00480462" w:rsidP="00B45EC9">
            <w:pPr>
              <w:suppressAutoHyphens/>
              <w:spacing w:after="0"/>
              <w:rPr>
                <w:ins w:id="1680" w:author="Alfred Aster" w:date="2022-10-20T14:58:00Z"/>
                <w:rFonts w:ascii="Times New Roman" w:hAnsi="Times New Roman" w:cs="Times New Roman"/>
                <w:bCs/>
                <w:strike/>
                <w:color w:val="FF0000"/>
                <w:sz w:val="18"/>
                <w:szCs w:val="18"/>
              </w:rPr>
            </w:pPr>
            <w:ins w:id="1681" w:author="Alfred Aster" w:date="2022-10-20T14:58:00Z">
              <w:r w:rsidRPr="009B69AF">
                <w:rPr>
                  <w:rFonts w:ascii="Times New Roman" w:hAnsi="Times New Roman" w:cs="Times New Roman"/>
                  <w:bCs/>
                  <w:strike/>
                  <w:color w:val="FF0000"/>
                  <w:sz w:val="18"/>
                  <w:szCs w:val="18"/>
                </w:rPr>
                <w:t>Pending SP: From Dibakar: For 13823, I think it was already motioned in. The proposal was to delete a duplicate text which is removed in draft 2.2.</w:t>
              </w:r>
            </w:ins>
          </w:p>
          <w:p w14:paraId="1021C6F4" w14:textId="77777777" w:rsidR="004F3BCE" w:rsidRPr="009B69AF" w:rsidRDefault="004F3BCE" w:rsidP="00B45EC9">
            <w:pPr>
              <w:suppressAutoHyphens/>
              <w:spacing w:after="0"/>
              <w:rPr>
                <w:ins w:id="1682" w:author="Alfred Aster" w:date="2022-10-20T14:58:00Z"/>
                <w:rFonts w:ascii="Times New Roman" w:hAnsi="Times New Roman" w:cs="Times New Roman"/>
                <w:bCs/>
                <w:strike/>
                <w:color w:val="FF0000"/>
                <w:sz w:val="18"/>
                <w:szCs w:val="18"/>
              </w:rPr>
            </w:pPr>
          </w:p>
          <w:p w14:paraId="3DD03199" w14:textId="28243569" w:rsidR="00B45EC9" w:rsidRPr="009B69AF" w:rsidRDefault="00B45EC9" w:rsidP="00B45EC9">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Rejected -- A proposed resolution for “this CID” was discussed as part of the comment resolutions in “document”, however the group could not reach consensus on a proposed change that would resolve the comment.</w:t>
            </w:r>
          </w:p>
          <w:p w14:paraId="70CF382B" w14:textId="756646AB" w:rsidR="006C0A27" w:rsidRPr="009B69AF" w:rsidRDefault="006C0A27" w:rsidP="006C0A27">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9, 2022, but no straw poll is conducted yet.</w:t>
            </w:r>
            <w:r w:rsidRPr="009B69AF">
              <w:rPr>
                <w:rFonts w:ascii="Times New Roman" w:hAnsi="Times New Roman" w:cs="Times New Roman"/>
                <w:strike/>
                <w:color w:val="FF0000"/>
                <w:sz w:val="18"/>
                <w:szCs w:val="18"/>
              </w:rPr>
              <w:br/>
            </w:r>
          </w:p>
          <w:p w14:paraId="270B43A5" w14:textId="77777777" w:rsidR="006C0A27" w:rsidRPr="009B69AF" w:rsidRDefault="006C0A27" w:rsidP="006C0A27">
            <w:pPr>
              <w:suppressAutoHyphens/>
              <w:spacing w:after="0"/>
              <w:rPr>
                <w:rFonts w:ascii="Times New Roman" w:hAnsi="Times New Roman" w:cs="Times New Roman"/>
                <w:strike/>
                <w:color w:val="FF0000"/>
                <w:sz w:val="18"/>
                <w:szCs w:val="18"/>
              </w:rPr>
            </w:pPr>
          </w:p>
          <w:p w14:paraId="4E74D037" w14:textId="77777777" w:rsidR="00F86078" w:rsidRPr="009B69AF" w:rsidRDefault="006C0A27"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Dibakar Das</w:t>
            </w:r>
            <w:r w:rsidRPr="009B69AF">
              <w:rPr>
                <w:rFonts w:ascii="Times New Roman" w:hAnsi="Times New Roman" w:cs="Times New Roman"/>
                <w:bCs/>
                <w:strike/>
                <w:color w:val="FF0000"/>
                <w:sz w:val="18"/>
                <w:szCs w:val="18"/>
              </w:rPr>
              <w:tab/>
              <w:t>22/1187r1</w:t>
            </w:r>
            <w:r w:rsidR="00F86078" w:rsidRPr="009B69AF">
              <w:rPr>
                <w:rFonts w:ascii="Times New Roman" w:hAnsi="Times New Roman" w:cs="Times New Roman"/>
                <w:bCs/>
                <w:strike/>
                <w:color w:val="FF0000"/>
                <w:sz w:val="18"/>
                <w:szCs w:val="18"/>
              </w:rPr>
              <w:t xml:space="preserve"> </w:t>
            </w:r>
          </w:p>
          <w:p w14:paraId="7264B3A8"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1C4D2088"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494ADF75" w14:textId="55E5B57B" w:rsidR="006C0A27" w:rsidRPr="009B69AF" w:rsidRDefault="006C0A27" w:rsidP="006C0A27">
            <w:pPr>
              <w:suppressAutoHyphens/>
              <w:spacing w:after="0"/>
              <w:rPr>
                <w:rFonts w:ascii="Times New Roman" w:hAnsi="Times New Roman" w:cs="Times New Roman"/>
                <w:bCs/>
                <w:strike/>
                <w:color w:val="FF0000"/>
                <w:sz w:val="18"/>
                <w:szCs w:val="18"/>
              </w:rPr>
            </w:pPr>
          </w:p>
        </w:tc>
      </w:tr>
      <w:tr w:rsidR="006C0A27" w:rsidRPr="008B0293" w14:paraId="2C66F5C3" w14:textId="77777777" w:rsidTr="00221221">
        <w:trPr>
          <w:trHeight w:val="220"/>
          <w:jc w:val="center"/>
        </w:trPr>
        <w:tc>
          <w:tcPr>
            <w:tcW w:w="715" w:type="dxa"/>
            <w:shd w:val="clear" w:color="auto" w:fill="auto"/>
            <w:noWrap/>
          </w:tcPr>
          <w:p w14:paraId="5F3E5959" w14:textId="7974C1BE" w:rsidR="006C0A27" w:rsidRPr="009B69AF" w:rsidRDefault="006C0A27" w:rsidP="006C0A27">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13834</w:t>
            </w:r>
          </w:p>
        </w:tc>
        <w:tc>
          <w:tcPr>
            <w:tcW w:w="990" w:type="dxa"/>
          </w:tcPr>
          <w:p w14:paraId="75F69EDE" w14:textId="0F3983CC" w:rsidR="006C0A27" w:rsidRPr="009B69AF" w:rsidRDefault="006C0A27" w:rsidP="006C0A27">
            <w:pPr>
              <w:suppressAutoHyphens/>
              <w:spacing w:after="0"/>
              <w:rPr>
                <w:rFonts w:ascii="Times New Roman" w:hAnsi="Times New Roman" w:cs="Times New Roman"/>
                <w:strike/>
                <w:color w:val="FF0000"/>
                <w:sz w:val="18"/>
                <w:szCs w:val="18"/>
              </w:rPr>
            </w:pPr>
            <w:proofErr w:type="spellStart"/>
            <w:r w:rsidRPr="009B69AF">
              <w:rPr>
                <w:rFonts w:ascii="Times New Roman" w:hAnsi="Times New Roman" w:cs="Times New Roman"/>
                <w:strike/>
                <w:color w:val="FF0000"/>
                <w:sz w:val="18"/>
                <w:szCs w:val="18"/>
              </w:rPr>
              <w:t>Sanghyun</w:t>
            </w:r>
            <w:proofErr w:type="spellEnd"/>
            <w:r w:rsidRPr="009B69AF">
              <w:rPr>
                <w:rFonts w:ascii="Times New Roman" w:hAnsi="Times New Roman" w:cs="Times New Roman"/>
                <w:strike/>
                <w:color w:val="FF0000"/>
                <w:sz w:val="18"/>
                <w:szCs w:val="18"/>
              </w:rPr>
              <w:t xml:space="preserve"> Kim</w:t>
            </w:r>
          </w:p>
        </w:tc>
        <w:tc>
          <w:tcPr>
            <w:tcW w:w="900" w:type="dxa"/>
            <w:shd w:val="clear" w:color="auto" w:fill="auto"/>
            <w:noWrap/>
          </w:tcPr>
          <w:p w14:paraId="1139AE4D" w14:textId="446705DF" w:rsidR="006C0A27" w:rsidRPr="009B69AF" w:rsidRDefault="006C0A27" w:rsidP="006C0A27">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35.8.2</w:t>
            </w:r>
          </w:p>
        </w:tc>
        <w:tc>
          <w:tcPr>
            <w:tcW w:w="720" w:type="dxa"/>
          </w:tcPr>
          <w:p w14:paraId="6CE078FE" w14:textId="3F590D29" w:rsidR="006C0A27" w:rsidRPr="009B69AF" w:rsidRDefault="006C0A27" w:rsidP="006C0A27">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509.48</w:t>
            </w:r>
          </w:p>
        </w:tc>
        <w:tc>
          <w:tcPr>
            <w:tcW w:w="2520" w:type="dxa"/>
            <w:shd w:val="clear" w:color="auto" w:fill="auto"/>
            <w:noWrap/>
          </w:tcPr>
          <w:p w14:paraId="7A8E8AE0" w14:textId="565AACDE" w:rsidR="006C0A27" w:rsidRPr="009B69AF" w:rsidRDefault="006C0A27" w:rsidP="006C0A27">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It is missing how an MLD negotiate the TWT agreement for the multiple links using a single TWT element.</w:t>
            </w:r>
          </w:p>
        </w:tc>
        <w:tc>
          <w:tcPr>
            <w:tcW w:w="2340" w:type="dxa"/>
            <w:shd w:val="clear" w:color="auto" w:fill="auto"/>
            <w:noWrap/>
          </w:tcPr>
          <w:p w14:paraId="4972B513" w14:textId="6FA6ABB8" w:rsidR="006C0A27" w:rsidRPr="009B69AF" w:rsidRDefault="006C0A27" w:rsidP="006C0A27">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Please define a procedure negotiating multiple TWT agreements using a single TWT element.</w:t>
            </w:r>
          </w:p>
        </w:tc>
        <w:tc>
          <w:tcPr>
            <w:tcW w:w="3150" w:type="dxa"/>
            <w:shd w:val="clear" w:color="auto" w:fill="auto"/>
          </w:tcPr>
          <w:p w14:paraId="625322E0" w14:textId="77777777" w:rsidR="00003F6F" w:rsidRPr="009B69AF" w:rsidRDefault="00003F6F" w:rsidP="00003F6F">
            <w:pPr>
              <w:suppressAutoHyphens/>
              <w:spacing w:after="0"/>
              <w:rPr>
                <w:ins w:id="1683" w:author="Alfred Aster" w:date="2022-10-20T11:22:00Z"/>
                <w:rFonts w:ascii="Times New Roman" w:hAnsi="Times New Roman" w:cs="Times New Roman"/>
                <w:bCs/>
                <w:strike/>
                <w:color w:val="FF0000"/>
                <w:sz w:val="18"/>
                <w:szCs w:val="18"/>
              </w:rPr>
            </w:pPr>
            <w:ins w:id="1684" w:author="Alfred Aster" w:date="2022-10-20T11:22:00Z">
              <w:r w:rsidRPr="009B69AF">
                <w:rPr>
                  <w:rFonts w:ascii="Times New Roman" w:hAnsi="Times New Roman" w:cs="Times New Roman"/>
                  <w:bCs/>
                  <w:strike/>
                  <w:color w:val="FF0000"/>
                  <w:sz w:val="18"/>
                  <w:szCs w:val="18"/>
                </w:rPr>
                <w:t>Pending SP 22/1526</w:t>
              </w:r>
            </w:ins>
          </w:p>
          <w:p w14:paraId="5C92C21F" w14:textId="77777777" w:rsidR="00003F6F" w:rsidRPr="009B69AF" w:rsidRDefault="00003F6F" w:rsidP="00B45EC9">
            <w:pPr>
              <w:suppressAutoHyphens/>
              <w:spacing w:after="0"/>
              <w:rPr>
                <w:ins w:id="1685" w:author="Alfred Aster" w:date="2022-10-20T11:22:00Z"/>
                <w:rFonts w:ascii="Times New Roman" w:hAnsi="Times New Roman" w:cs="Times New Roman"/>
                <w:bCs/>
                <w:strike/>
                <w:color w:val="FF0000"/>
                <w:sz w:val="18"/>
                <w:szCs w:val="18"/>
              </w:rPr>
            </w:pPr>
          </w:p>
          <w:p w14:paraId="1346B987" w14:textId="65A3EB9D" w:rsidR="00B45EC9" w:rsidRPr="009B69AF" w:rsidRDefault="00B45EC9" w:rsidP="00B45EC9">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Rejected -- A proposed resolution for “this CID” was discussed as part of the comment resolutions in “document”, however the group could not reach consensus on a proposed change that would resolve the comment.</w:t>
            </w:r>
          </w:p>
          <w:p w14:paraId="099B8D96" w14:textId="62306381" w:rsidR="006C0A27" w:rsidRPr="009B69AF" w:rsidRDefault="006C0A27" w:rsidP="006C0A27">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13, 2022, but no straw poll is conducted yet.</w:t>
            </w:r>
            <w:r w:rsidRPr="009B69AF">
              <w:rPr>
                <w:rFonts w:ascii="Times New Roman" w:hAnsi="Times New Roman" w:cs="Times New Roman"/>
                <w:strike/>
                <w:color w:val="FF0000"/>
                <w:sz w:val="18"/>
                <w:szCs w:val="18"/>
              </w:rPr>
              <w:br/>
            </w:r>
          </w:p>
          <w:p w14:paraId="05ED4729" w14:textId="77777777" w:rsidR="00F86078" w:rsidRPr="009B69AF" w:rsidRDefault="00F52D03"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Ming Gan</w:t>
            </w:r>
            <w:r w:rsidRPr="009B69AF">
              <w:rPr>
                <w:rFonts w:ascii="Times New Roman" w:hAnsi="Times New Roman" w:cs="Times New Roman"/>
                <w:bCs/>
                <w:strike/>
                <w:color w:val="FF0000"/>
                <w:sz w:val="18"/>
                <w:szCs w:val="18"/>
              </w:rPr>
              <w:tab/>
              <w:t>22/1526r1</w:t>
            </w:r>
            <w:r w:rsidR="00F86078" w:rsidRPr="009B69AF">
              <w:rPr>
                <w:rFonts w:ascii="Times New Roman" w:hAnsi="Times New Roman" w:cs="Times New Roman"/>
                <w:bCs/>
                <w:strike/>
                <w:color w:val="FF0000"/>
                <w:sz w:val="18"/>
                <w:szCs w:val="18"/>
              </w:rPr>
              <w:t xml:space="preserve"> </w:t>
            </w:r>
          </w:p>
          <w:p w14:paraId="7ACFA7B6"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0B61FDB0"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lastRenderedPageBreak/>
              <w:t>&lt;&gt;</w:t>
            </w:r>
          </w:p>
          <w:p w14:paraId="509983ED" w14:textId="494DF31F" w:rsidR="006C0A27" w:rsidRPr="009B69AF" w:rsidRDefault="006C0A27" w:rsidP="006C0A27">
            <w:pPr>
              <w:suppressAutoHyphens/>
              <w:spacing w:after="0"/>
              <w:rPr>
                <w:rFonts w:ascii="Times New Roman" w:hAnsi="Times New Roman" w:cs="Times New Roman"/>
                <w:bCs/>
                <w:strike/>
                <w:color w:val="FF0000"/>
                <w:sz w:val="18"/>
                <w:szCs w:val="18"/>
              </w:rPr>
            </w:pPr>
          </w:p>
        </w:tc>
      </w:tr>
      <w:tr w:rsidR="006C0A27" w:rsidRPr="008B0293" w14:paraId="7CE32F36" w14:textId="77777777" w:rsidTr="00221221">
        <w:trPr>
          <w:trHeight w:val="220"/>
          <w:jc w:val="center"/>
        </w:trPr>
        <w:tc>
          <w:tcPr>
            <w:tcW w:w="715" w:type="dxa"/>
            <w:shd w:val="clear" w:color="auto" w:fill="auto"/>
            <w:noWrap/>
          </w:tcPr>
          <w:p w14:paraId="04EF0B71" w14:textId="2C81E0A2" w:rsidR="006C0A27" w:rsidRPr="009B69AF" w:rsidRDefault="006C0A27" w:rsidP="006C0A27">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lastRenderedPageBreak/>
              <w:t>13840</w:t>
            </w:r>
          </w:p>
        </w:tc>
        <w:tc>
          <w:tcPr>
            <w:tcW w:w="990" w:type="dxa"/>
          </w:tcPr>
          <w:p w14:paraId="61969A1B" w14:textId="0D93712F" w:rsidR="006C0A27" w:rsidRPr="009B69AF" w:rsidRDefault="006C0A27" w:rsidP="006C0A27">
            <w:pPr>
              <w:suppressAutoHyphens/>
              <w:spacing w:after="0"/>
              <w:rPr>
                <w:rFonts w:ascii="Times New Roman" w:hAnsi="Times New Roman" w:cs="Times New Roman"/>
                <w:strike/>
                <w:color w:val="FF0000"/>
                <w:sz w:val="18"/>
                <w:szCs w:val="18"/>
              </w:rPr>
            </w:pPr>
            <w:proofErr w:type="spellStart"/>
            <w:r w:rsidRPr="009B69AF">
              <w:rPr>
                <w:rFonts w:ascii="Times New Roman" w:hAnsi="Times New Roman" w:cs="Times New Roman"/>
                <w:strike/>
                <w:color w:val="FF0000"/>
                <w:sz w:val="18"/>
                <w:szCs w:val="18"/>
              </w:rPr>
              <w:t>Sanghyun</w:t>
            </w:r>
            <w:proofErr w:type="spellEnd"/>
            <w:r w:rsidRPr="009B69AF">
              <w:rPr>
                <w:rFonts w:ascii="Times New Roman" w:hAnsi="Times New Roman" w:cs="Times New Roman"/>
                <w:strike/>
                <w:color w:val="FF0000"/>
                <w:sz w:val="18"/>
                <w:szCs w:val="18"/>
              </w:rPr>
              <w:t xml:space="preserve"> Kim</w:t>
            </w:r>
          </w:p>
        </w:tc>
        <w:tc>
          <w:tcPr>
            <w:tcW w:w="900" w:type="dxa"/>
            <w:shd w:val="clear" w:color="auto" w:fill="auto"/>
            <w:noWrap/>
          </w:tcPr>
          <w:p w14:paraId="69A2F684" w14:textId="6816A156" w:rsidR="006C0A27" w:rsidRPr="009B69AF" w:rsidRDefault="006C0A27" w:rsidP="006C0A27">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35.3</w:t>
            </w:r>
          </w:p>
        </w:tc>
        <w:tc>
          <w:tcPr>
            <w:tcW w:w="720" w:type="dxa"/>
          </w:tcPr>
          <w:p w14:paraId="2BD817B2" w14:textId="473844DF" w:rsidR="006C0A27" w:rsidRPr="009B69AF" w:rsidRDefault="006C0A27" w:rsidP="006C0A27">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404.49</w:t>
            </w:r>
          </w:p>
        </w:tc>
        <w:tc>
          <w:tcPr>
            <w:tcW w:w="2520" w:type="dxa"/>
            <w:shd w:val="clear" w:color="auto" w:fill="auto"/>
            <w:noWrap/>
          </w:tcPr>
          <w:p w14:paraId="1C11D72A" w14:textId="54B6F6AD" w:rsidR="006C0A27" w:rsidRPr="009B69AF" w:rsidRDefault="006C0A27" w:rsidP="006C0A27">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There are some radio measurement procedures that are affected by the constraints of the measuring STA.</w:t>
            </w:r>
            <w:r w:rsidRPr="009B69AF">
              <w:rPr>
                <w:rFonts w:ascii="Times New Roman" w:hAnsi="Times New Roman" w:cs="Times New Roman"/>
                <w:strike/>
                <w:color w:val="FF0000"/>
                <w:sz w:val="18"/>
                <w:szCs w:val="18"/>
              </w:rPr>
              <w:br/>
              <w:t>For example, a STA operating on an NSTR link might see busy channel  more frequently than the other STA due to in-device interference.</w:t>
            </w:r>
          </w:p>
        </w:tc>
        <w:tc>
          <w:tcPr>
            <w:tcW w:w="2340" w:type="dxa"/>
            <w:shd w:val="clear" w:color="auto" w:fill="auto"/>
            <w:noWrap/>
          </w:tcPr>
          <w:p w14:paraId="73783561" w14:textId="0A22389F" w:rsidR="006C0A27" w:rsidRPr="009B69AF" w:rsidRDefault="006C0A27" w:rsidP="006C0A27">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To avoid errors in measurement results, it is necessary to provide radio measurement procedures for the EHT STAs that have constraints. (</w:t>
            </w:r>
            <w:proofErr w:type="gramStart"/>
            <w:r w:rsidRPr="009B69AF">
              <w:rPr>
                <w:rFonts w:ascii="Times New Roman" w:hAnsi="Times New Roman" w:cs="Times New Roman"/>
                <w:strike/>
                <w:color w:val="FF0000"/>
                <w:sz w:val="18"/>
                <w:szCs w:val="18"/>
              </w:rPr>
              <w:t>e.g.</w:t>
            </w:r>
            <w:proofErr w:type="gramEnd"/>
            <w:r w:rsidRPr="009B69AF">
              <w:rPr>
                <w:rFonts w:ascii="Times New Roman" w:hAnsi="Times New Roman" w:cs="Times New Roman"/>
                <w:strike/>
                <w:color w:val="FF0000"/>
                <w:sz w:val="18"/>
                <w:szCs w:val="18"/>
              </w:rPr>
              <w:t xml:space="preserve"> operating on an NSTR link pair, operating on an EMLSR link pair etc.,)</w:t>
            </w:r>
          </w:p>
        </w:tc>
        <w:tc>
          <w:tcPr>
            <w:tcW w:w="3150" w:type="dxa"/>
            <w:shd w:val="clear" w:color="auto" w:fill="auto"/>
          </w:tcPr>
          <w:p w14:paraId="3E054848" w14:textId="238E3CF9" w:rsidR="00603D99" w:rsidRPr="009B69AF" w:rsidRDefault="00603D99" w:rsidP="00B45EC9">
            <w:pPr>
              <w:suppressAutoHyphens/>
              <w:spacing w:after="0"/>
              <w:rPr>
                <w:ins w:id="1686" w:author="Alfred Aster" w:date="2022-10-18T09:58:00Z"/>
                <w:rFonts w:ascii="Times New Roman" w:hAnsi="Times New Roman" w:cs="Times New Roman"/>
                <w:bCs/>
                <w:strike/>
                <w:color w:val="FF0000"/>
                <w:sz w:val="18"/>
                <w:szCs w:val="18"/>
              </w:rPr>
            </w:pPr>
            <w:ins w:id="1687" w:author="Alfred Aster" w:date="2022-10-18T09:58:00Z">
              <w:r w:rsidRPr="009B69AF">
                <w:rPr>
                  <w:rFonts w:ascii="Times New Roman" w:hAnsi="Times New Roman" w:cs="Times New Roman"/>
                  <w:bCs/>
                  <w:strike/>
                  <w:color w:val="FF0000"/>
                  <w:sz w:val="18"/>
                  <w:szCs w:val="18"/>
                </w:rPr>
                <w:t>Pending SP</w:t>
              </w:r>
            </w:ins>
          </w:p>
          <w:p w14:paraId="22C5DB79" w14:textId="77777777" w:rsidR="00603D99" w:rsidRPr="009B69AF" w:rsidRDefault="00603D99" w:rsidP="00B45EC9">
            <w:pPr>
              <w:suppressAutoHyphens/>
              <w:spacing w:after="0"/>
              <w:rPr>
                <w:ins w:id="1688" w:author="Alfred Aster" w:date="2022-10-18T09:58:00Z"/>
                <w:rFonts w:ascii="Times New Roman" w:hAnsi="Times New Roman" w:cs="Times New Roman"/>
                <w:bCs/>
                <w:strike/>
                <w:color w:val="FF0000"/>
                <w:sz w:val="18"/>
                <w:szCs w:val="18"/>
              </w:rPr>
            </w:pPr>
          </w:p>
          <w:p w14:paraId="3CA0D34B" w14:textId="1C2E79D9" w:rsidR="00B45EC9" w:rsidRPr="009B69AF" w:rsidRDefault="00B45EC9" w:rsidP="00B45EC9">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Rejected -- A proposed resolution for “this CID” was discussed as part of the comment resolutions in “document”, however the group could not reach consensus on a proposed change that would resolve the comment.</w:t>
            </w:r>
          </w:p>
          <w:p w14:paraId="05D4038C" w14:textId="744E37A4" w:rsidR="00F52D03" w:rsidRPr="009B69AF" w:rsidRDefault="006C0A27" w:rsidP="006C0A27">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14, 2022, but no straw poll is conducted yet.</w:t>
            </w:r>
            <w:r w:rsidRPr="009B69AF">
              <w:rPr>
                <w:rFonts w:ascii="Times New Roman" w:hAnsi="Times New Roman" w:cs="Times New Roman"/>
                <w:strike/>
                <w:color w:val="FF0000"/>
                <w:sz w:val="18"/>
                <w:szCs w:val="18"/>
              </w:rPr>
              <w:br/>
            </w:r>
          </w:p>
          <w:p w14:paraId="353EA66E" w14:textId="77777777" w:rsidR="00F86078" w:rsidRPr="009B69AF" w:rsidRDefault="00F52D03" w:rsidP="00F86078">
            <w:pPr>
              <w:suppressAutoHyphens/>
              <w:spacing w:after="0"/>
              <w:rPr>
                <w:rFonts w:ascii="Times New Roman" w:hAnsi="Times New Roman" w:cs="Times New Roman"/>
                <w:bCs/>
                <w:strike/>
                <w:color w:val="FF0000"/>
                <w:sz w:val="18"/>
                <w:szCs w:val="18"/>
              </w:rPr>
            </w:pPr>
            <w:proofErr w:type="spellStart"/>
            <w:r w:rsidRPr="009B69AF">
              <w:rPr>
                <w:rFonts w:ascii="Times New Roman" w:hAnsi="Times New Roman" w:cs="Times New Roman"/>
                <w:bCs/>
                <w:strike/>
                <w:color w:val="FF0000"/>
                <w:sz w:val="18"/>
                <w:szCs w:val="18"/>
              </w:rPr>
              <w:t>Sanghyun</w:t>
            </w:r>
            <w:proofErr w:type="spellEnd"/>
            <w:r w:rsidRPr="009B69AF">
              <w:rPr>
                <w:rFonts w:ascii="Times New Roman" w:hAnsi="Times New Roman" w:cs="Times New Roman"/>
                <w:bCs/>
                <w:strike/>
                <w:color w:val="FF0000"/>
                <w:sz w:val="18"/>
                <w:szCs w:val="18"/>
              </w:rPr>
              <w:t xml:space="preserve"> Kim</w:t>
            </w:r>
            <w:r w:rsidRPr="009B69AF">
              <w:rPr>
                <w:rFonts w:ascii="Times New Roman" w:hAnsi="Times New Roman" w:cs="Times New Roman"/>
                <w:bCs/>
                <w:strike/>
                <w:color w:val="FF0000"/>
                <w:sz w:val="18"/>
                <w:szCs w:val="18"/>
              </w:rPr>
              <w:tab/>
              <w:t>22/1426r1</w:t>
            </w:r>
            <w:r w:rsidR="00F86078" w:rsidRPr="009B69AF">
              <w:rPr>
                <w:rFonts w:ascii="Times New Roman" w:hAnsi="Times New Roman" w:cs="Times New Roman"/>
                <w:bCs/>
                <w:strike/>
                <w:color w:val="FF0000"/>
                <w:sz w:val="18"/>
                <w:szCs w:val="18"/>
              </w:rPr>
              <w:t xml:space="preserve"> </w:t>
            </w:r>
          </w:p>
          <w:p w14:paraId="3F839244"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358F1F68"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65A4C33F" w14:textId="4EB4B76A" w:rsidR="00F52D03" w:rsidRPr="009B69AF" w:rsidRDefault="00F52D03" w:rsidP="006C0A27">
            <w:pPr>
              <w:suppressAutoHyphens/>
              <w:spacing w:after="0"/>
              <w:rPr>
                <w:rFonts w:ascii="Times New Roman" w:hAnsi="Times New Roman" w:cs="Times New Roman"/>
                <w:bCs/>
                <w:strike/>
                <w:color w:val="FF0000"/>
                <w:sz w:val="18"/>
                <w:szCs w:val="18"/>
              </w:rPr>
            </w:pPr>
          </w:p>
        </w:tc>
      </w:tr>
      <w:tr w:rsidR="006C0A27" w:rsidRPr="008B0293" w14:paraId="77EF769D" w14:textId="77777777" w:rsidTr="00221221">
        <w:trPr>
          <w:trHeight w:val="220"/>
          <w:jc w:val="center"/>
        </w:trPr>
        <w:tc>
          <w:tcPr>
            <w:tcW w:w="715" w:type="dxa"/>
            <w:shd w:val="clear" w:color="auto" w:fill="auto"/>
            <w:noWrap/>
          </w:tcPr>
          <w:p w14:paraId="329716F7" w14:textId="6C69D2BE" w:rsidR="006C0A27" w:rsidRPr="009B69AF" w:rsidRDefault="006C0A27" w:rsidP="006C0A27">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13845</w:t>
            </w:r>
          </w:p>
        </w:tc>
        <w:tc>
          <w:tcPr>
            <w:tcW w:w="990" w:type="dxa"/>
          </w:tcPr>
          <w:p w14:paraId="6958CE61" w14:textId="32C6A57B" w:rsidR="006C0A27" w:rsidRPr="009B69AF" w:rsidRDefault="006C0A27" w:rsidP="006C0A27">
            <w:pPr>
              <w:suppressAutoHyphens/>
              <w:spacing w:after="0"/>
              <w:rPr>
                <w:rFonts w:ascii="Times New Roman" w:hAnsi="Times New Roman" w:cs="Times New Roman"/>
                <w:strike/>
                <w:color w:val="FF0000"/>
                <w:sz w:val="18"/>
                <w:szCs w:val="18"/>
              </w:rPr>
            </w:pPr>
            <w:proofErr w:type="spellStart"/>
            <w:r w:rsidRPr="009B69AF">
              <w:rPr>
                <w:rFonts w:ascii="Times New Roman" w:hAnsi="Times New Roman" w:cs="Times New Roman"/>
                <w:strike/>
                <w:color w:val="FF0000"/>
                <w:sz w:val="18"/>
                <w:szCs w:val="18"/>
              </w:rPr>
              <w:t>Sanghyun</w:t>
            </w:r>
            <w:proofErr w:type="spellEnd"/>
            <w:r w:rsidRPr="009B69AF">
              <w:rPr>
                <w:rFonts w:ascii="Times New Roman" w:hAnsi="Times New Roman" w:cs="Times New Roman"/>
                <w:strike/>
                <w:color w:val="FF0000"/>
                <w:sz w:val="18"/>
                <w:szCs w:val="18"/>
              </w:rPr>
              <w:t xml:space="preserve"> Kim</w:t>
            </w:r>
          </w:p>
        </w:tc>
        <w:tc>
          <w:tcPr>
            <w:tcW w:w="900" w:type="dxa"/>
            <w:shd w:val="clear" w:color="auto" w:fill="auto"/>
            <w:noWrap/>
          </w:tcPr>
          <w:p w14:paraId="0EF2587A" w14:textId="5DE2E335" w:rsidR="006C0A27" w:rsidRPr="009B69AF" w:rsidRDefault="006C0A27" w:rsidP="006C0A27">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35.2.1.2</w:t>
            </w:r>
          </w:p>
        </w:tc>
        <w:tc>
          <w:tcPr>
            <w:tcW w:w="720" w:type="dxa"/>
          </w:tcPr>
          <w:p w14:paraId="0238EFC1" w14:textId="643351FA" w:rsidR="006C0A27" w:rsidRPr="009B69AF" w:rsidRDefault="006C0A27" w:rsidP="006C0A27">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399.52</w:t>
            </w:r>
          </w:p>
        </w:tc>
        <w:tc>
          <w:tcPr>
            <w:tcW w:w="2520" w:type="dxa"/>
            <w:shd w:val="clear" w:color="auto" w:fill="auto"/>
            <w:noWrap/>
          </w:tcPr>
          <w:p w14:paraId="5D5271C3" w14:textId="1FDCC8FA" w:rsidR="006C0A27" w:rsidRPr="009B69AF" w:rsidRDefault="006C0A27" w:rsidP="006C0A27">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It is recommended to allow to use protection mechanism(such as RTS/CTS exchange) between the non-AP STA and the peer STA.</w:t>
            </w:r>
          </w:p>
        </w:tc>
        <w:tc>
          <w:tcPr>
            <w:tcW w:w="2340" w:type="dxa"/>
            <w:shd w:val="clear" w:color="auto" w:fill="auto"/>
            <w:noWrap/>
          </w:tcPr>
          <w:p w14:paraId="3EE33DF4" w14:textId="7416DA89" w:rsidR="006C0A27" w:rsidRPr="009B69AF" w:rsidRDefault="006C0A27" w:rsidP="006C0A27">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As in comment.</w:t>
            </w:r>
          </w:p>
        </w:tc>
        <w:tc>
          <w:tcPr>
            <w:tcW w:w="3150" w:type="dxa"/>
            <w:shd w:val="clear" w:color="auto" w:fill="auto"/>
          </w:tcPr>
          <w:p w14:paraId="2CA5932E" w14:textId="07ACD863" w:rsidR="00772A16" w:rsidRPr="009B69AF" w:rsidRDefault="00772A16" w:rsidP="00B45EC9">
            <w:pPr>
              <w:suppressAutoHyphens/>
              <w:spacing w:after="0"/>
              <w:rPr>
                <w:ins w:id="1689" w:author="Alfred Aster" w:date="2022-10-21T14:37:00Z"/>
                <w:rFonts w:ascii="Times New Roman" w:hAnsi="Times New Roman" w:cs="Times New Roman"/>
                <w:bCs/>
                <w:strike/>
                <w:color w:val="FF0000"/>
                <w:sz w:val="18"/>
                <w:szCs w:val="18"/>
              </w:rPr>
            </w:pPr>
            <w:ins w:id="1690" w:author="Alfred Aster" w:date="2022-10-21T14:37:00Z">
              <w:r w:rsidRPr="009B69AF">
                <w:rPr>
                  <w:rFonts w:ascii="Times New Roman" w:hAnsi="Times New Roman" w:cs="Times New Roman"/>
                  <w:bCs/>
                  <w:strike/>
                  <w:color w:val="FF0000"/>
                  <w:sz w:val="18"/>
                  <w:szCs w:val="18"/>
                </w:rPr>
                <w:t xml:space="preserve">Pending SP </w:t>
              </w:r>
              <w:r w:rsidR="00D07964" w:rsidRPr="009B69AF">
                <w:rPr>
                  <w:rFonts w:ascii="Times New Roman" w:hAnsi="Times New Roman" w:cs="Times New Roman"/>
                  <w:bCs/>
                  <w:strike/>
                  <w:color w:val="FF0000"/>
                  <w:sz w:val="18"/>
                  <w:szCs w:val="18"/>
                </w:rPr>
                <w:t>22/1189</w:t>
              </w:r>
            </w:ins>
          </w:p>
          <w:p w14:paraId="7DCA3980" w14:textId="77777777" w:rsidR="00D07964" w:rsidRPr="009B69AF" w:rsidRDefault="00D07964" w:rsidP="00B45EC9">
            <w:pPr>
              <w:suppressAutoHyphens/>
              <w:spacing w:after="0"/>
              <w:rPr>
                <w:ins w:id="1691" w:author="Alfred Aster" w:date="2022-10-21T14:37:00Z"/>
                <w:rFonts w:ascii="Times New Roman" w:hAnsi="Times New Roman" w:cs="Times New Roman"/>
                <w:bCs/>
                <w:strike/>
                <w:color w:val="FF0000"/>
                <w:sz w:val="18"/>
                <w:szCs w:val="18"/>
              </w:rPr>
            </w:pPr>
          </w:p>
          <w:p w14:paraId="4B3B4D29" w14:textId="3D276DA1" w:rsidR="00B45EC9" w:rsidRPr="009B69AF" w:rsidRDefault="00B45EC9" w:rsidP="00B45EC9">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Rejected -- A proposed resolution for “this CID” was discussed as part of the comment resolutions in “document”, however the group could not reach consensus on a proposed change that would resolve the comment.</w:t>
            </w:r>
          </w:p>
          <w:p w14:paraId="298382D3" w14:textId="734C176E" w:rsidR="00F86078" w:rsidRPr="009B69AF" w:rsidRDefault="006C0A27" w:rsidP="006C0A27">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13, 2022, but no straw poll is conducted yet.</w:t>
            </w:r>
            <w:r w:rsidRPr="009B69AF">
              <w:rPr>
                <w:rFonts w:ascii="Times New Roman" w:hAnsi="Times New Roman" w:cs="Times New Roman"/>
                <w:strike/>
                <w:color w:val="FF0000"/>
                <w:sz w:val="18"/>
                <w:szCs w:val="18"/>
              </w:rPr>
              <w:br/>
            </w:r>
          </w:p>
          <w:p w14:paraId="00986DC8" w14:textId="77777777" w:rsidR="00F86078" w:rsidRPr="009B69AF" w:rsidRDefault="00F52D03" w:rsidP="00F86078">
            <w:pPr>
              <w:suppressAutoHyphens/>
              <w:spacing w:after="0"/>
              <w:rPr>
                <w:rFonts w:ascii="Times New Roman" w:hAnsi="Times New Roman" w:cs="Times New Roman"/>
                <w:bCs/>
                <w:strike/>
                <w:color w:val="FF0000"/>
                <w:sz w:val="18"/>
                <w:szCs w:val="18"/>
              </w:rPr>
            </w:pPr>
            <w:proofErr w:type="spellStart"/>
            <w:r w:rsidRPr="009B69AF">
              <w:rPr>
                <w:rFonts w:ascii="Times New Roman" w:hAnsi="Times New Roman" w:cs="Times New Roman"/>
                <w:strike/>
                <w:color w:val="FF0000"/>
                <w:sz w:val="18"/>
                <w:szCs w:val="18"/>
              </w:rPr>
              <w:t>Sanghyun</w:t>
            </w:r>
            <w:proofErr w:type="spellEnd"/>
            <w:r w:rsidRPr="009B69AF">
              <w:rPr>
                <w:rFonts w:ascii="Times New Roman" w:hAnsi="Times New Roman" w:cs="Times New Roman"/>
                <w:strike/>
                <w:color w:val="FF0000"/>
                <w:sz w:val="18"/>
                <w:szCs w:val="18"/>
              </w:rPr>
              <w:t xml:space="preserve"> Kim</w:t>
            </w:r>
            <w:r w:rsidRPr="009B69AF">
              <w:rPr>
                <w:rFonts w:ascii="Times New Roman" w:hAnsi="Times New Roman" w:cs="Times New Roman"/>
                <w:strike/>
                <w:color w:val="FF0000"/>
                <w:sz w:val="18"/>
                <w:szCs w:val="18"/>
              </w:rPr>
              <w:tab/>
              <w:t>22/1426r1</w:t>
            </w:r>
            <w:r w:rsidR="00F86078" w:rsidRPr="009B69AF">
              <w:rPr>
                <w:rFonts w:ascii="Times New Roman" w:hAnsi="Times New Roman" w:cs="Times New Roman"/>
                <w:bCs/>
                <w:strike/>
                <w:color w:val="FF0000"/>
                <w:sz w:val="18"/>
                <w:szCs w:val="18"/>
              </w:rPr>
              <w:t xml:space="preserve"> </w:t>
            </w:r>
          </w:p>
          <w:p w14:paraId="72B8522B"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28DAED04" w14:textId="772ACC85" w:rsidR="00F52D03" w:rsidRPr="009B69AF" w:rsidRDefault="00F86078" w:rsidP="006C0A27">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2ECC8AA4" w14:textId="7ACD163C" w:rsidR="00F52D03" w:rsidRPr="009B69AF" w:rsidRDefault="00F52D03" w:rsidP="006C0A27">
            <w:pPr>
              <w:suppressAutoHyphens/>
              <w:spacing w:after="0"/>
              <w:rPr>
                <w:rFonts w:ascii="Times New Roman" w:hAnsi="Times New Roman" w:cs="Times New Roman"/>
                <w:bCs/>
                <w:strike/>
                <w:color w:val="FF0000"/>
                <w:sz w:val="18"/>
                <w:szCs w:val="18"/>
              </w:rPr>
            </w:pPr>
          </w:p>
        </w:tc>
      </w:tr>
      <w:tr w:rsidR="000A2085" w:rsidRPr="008B0293" w14:paraId="48E0DFCA" w14:textId="77777777" w:rsidTr="00221221">
        <w:trPr>
          <w:trHeight w:val="220"/>
          <w:jc w:val="center"/>
        </w:trPr>
        <w:tc>
          <w:tcPr>
            <w:tcW w:w="715" w:type="dxa"/>
            <w:shd w:val="clear" w:color="auto" w:fill="auto"/>
            <w:noWrap/>
          </w:tcPr>
          <w:p w14:paraId="38A6585A" w14:textId="7A516163" w:rsidR="000A2085" w:rsidRPr="009B69AF" w:rsidRDefault="000A2085" w:rsidP="000A2085">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13871</w:t>
            </w:r>
          </w:p>
        </w:tc>
        <w:tc>
          <w:tcPr>
            <w:tcW w:w="990" w:type="dxa"/>
          </w:tcPr>
          <w:p w14:paraId="60983D26" w14:textId="1F12023C" w:rsidR="000A2085" w:rsidRPr="009B69AF" w:rsidRDefault="000A2085" w:rsidP="000A2085">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Ming Gan</w:t>
            </w:r>
          </w:p>
        </w:tc>
        <w:tc>
          <w:tcPr>
            <w:tcW w:w="900" w:type="dxa"/>
            <w:shd w:val="clear" w:color="auto" w:fill="auto"/>
            <w:noWrap/>
          </w:tcPr>
          <w:p w14:paraId="4B6ECD72" w14:textId="7C3543A9" w:rsidR="000A2085" w:rsidRPr="009B69AF" w:rsidRDefault="000A2085" w:rsidP="000A2085">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35.8.2</w:t>
            </w:r>
          </w:p>
        </w:tc>
        <w:tc>
          <w:tcPr>
            <w:tcW w:w="720" w:type="dxa"/>
          </w:tcPr>
          <w:p w14:paraId="74CC64CE" w14:textId="22719638" w:rsidR="000A2085" w:rsidRPr="009B69AF" w:rsidRDefault="000A2085" w:rsidP="000A2085">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509.61</w:t>
            </w:r>
          </w:p>
        </w:tc>
        <w:tc>
          <w:tcPr>
            <w:tcW w:w="2520" w:type="dxa"/>
            <w:shd w:val="clear" w:color="auto" w:fill="auto"/>
            <w:noWrap/>
          </w:tcPr>
          <w:p w14:paraId="60441D3C" w14:textId="7A9CA481" w:rsidR="000A2085" w:rsidRPr="009B69AF" w:rsidRDefault="000A2085" w:rsidP="000A2085">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The case of multi-link indicated by one TWT element is missing</w:t>
            </w:r>
          </w:p>
        </w:tc>
        <w:tc>
          <w:tcPr>
            <w:tcW w:w="2340" w:type="dxa"/>
            <w:shd w:val="clear" w:color="auto" w:fill="auto"/>
            <w:noWrap/>
          </w:tcPr>
          <w:p w14:paraId="30225DF1" w14:textId="665FD19C" w:rsidR="000A2085" w:rsidRPr="009B69AF" w:rsidRDefault="000A2085" w:rsidP="000A2085">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please complete the missing case</w:t>
            </w:r>
          </w:p>
        </w:tc>
        <w:tc>
          <w:tcPr>
            <w:tcW w:w="3150" w:type="dxa"/>
            <w:shd w:val="clear" w:color="auto" w:fill="auto"/>
          </w:tcPr>
          <w:p w14:paraId="7F7102CB" w14:textId="2A9339CE" w:rsidR="00003F6F" w:rsidRPr="009B69AF" w:rsidRDefault="00003F6F" w:rsidP="00003F6F">
            <w:pPr>
              <w:suppressAutoHyphens/>
              <w:spacing w:after="0"/>
              <w:rPr>
                <w:ins w:id="1692" w:author="Alfred Aster" w:date="2022-10-20T11:23:00Z"/>
                <w:rFonts w:ascii="Times New Roman" w:hAnsi="Times New Roman" w:cs="Times New Roman"/>
                <w:bCs/>
                <w:strike/>
                <w:color w:val="FF0000"/>
                <w:sz w:val="18"/>
                <w:szCs w:val="18"/>
              </w:rPr>
            </w:pPr>
            <w:ins w:id="1693" w:author="Alfred Aster" w:date="2022-10-20T11:23:00Z">
              <w:r w:rsidRPr="009B69AF">
                <w:rPr>
                  <w:rFonts w:ascii="Times New Roman" w:hAnsi="Times New Roman" w:cs="Times New Roman"/>
                  <w:bCs/>
                  <w:strike/>
                  <w:color w:val="FF0000"/>
                  <w:sz w:val="18"/>
                  <w:szCs w:val="18"/>
                </w:rPr>
                <w:t>Pending SP 22/1526</w:t>
              </w:r>
            </w:ins>
          </w:p>
          <w:p w14:paraId="6D1D5DF0" w14:textId="77777777" w:rsidR="00003F6F" w:rsidRPr="009B69AF" w:rsidRDefault="00003F6F" w:rsidP="00003F6F">
            <w:pPr>
              <w:suppressAutoHyphens/>
              <w:spacing w:after="0"/>
              <w:rPr>
                <w:ins w:id="1694" w:author="Alfred Aster" w:date="2022-10-20T11:23:00Z"/>
                <w:rFonts w:ascii="Times New Roman" w:hAnsi="Times New Roman" w:cs="Times New Roman"/>
                <w:bCs/>
                <w:strike/>
                <w:color w:val="FF0000"/>
                <w:sz w:val="18"/>
                <w:szCs w:val="18"/>
              </w:rPr>
            </w:pPr>
          </w:p>
          <w:p w14:paraId="05EC4D59" w14:textId="3D0C0320" w:rsidR="000A2085" w:rsidRPr="009B69AF" w:rsidRDefault="008C027F" w:rsidP="000A2085">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Rejected -- A proposed resolution for “this CID” was discussed as part of the comment resolutions in “document”, however the group could not reach consensus on a proposed change that would resolve the comment</w:t>
            </w:r>
          </w:p>
          <w:p w14:paraId="10E0B0C7" w14:textId="77777777" w:rsidR="00B45EC9" w:rsidRPr="009B69AF" w:rsidRDefault="00B45EC9" w:rsidP="000A2085">
            <w:pPr>
              <w:suppressAutoHyphens/>
              <w:spacing w:after="0"/>
              <w:rPr>
                <w:rFonts w:ascii="Times New Roman" w:hAnsi="Times New Roman" w:cs="Times New Roman"/>
                <w:bCs/>
                <w:strike/>
                <w:color w:val="FF0000"/>
                <w:sz w:val="18"/>
                <w:szCs w:val="18"/>
              </w:rPr>
            </w:pPr>
          </w:p>
          <w:p w14:paraId="55600D4C" w14:textId="77777777" w:rsidR="000A2085" w:rsidRPr="009B69AF" w:rsidRDefault="000A2085" w:rsidP="000A2085">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This CID is discussed on September 13, 2022, but no straw poll is conducted yet.</w:t>
            </w:r>
          </w:p>
          <w:p w14:paraId="3D5F9416" w14:textId="69A690B8" w:rsidR="000A2085" w:rsidRPr="009B69AF" w:rsidRDefault="000A2085" w:rsidP="000A2085">
            <w:pPr>
              <w:suppressAutoHyphens/>
              <w:spacing w:after="0"/>
              <w:rPr>
                <w:rFonts w:ascii="Times New Roman" w:hAnsi="Times New Roman" w:cs="Times New Roman"/>
                <w:bCs/>
                <w:strike/>
                <w:color w:val="FF0000"/>
                <w:sz w:val="18"/>
                <w:szCs w:val="18"/>
              </w:rPr>
            </w:pPr>
          </w:p>
          <w:p w14:paraId="14511A42" w14:textId="77777777" w:rsidR="00F86078" w:rsidRPr="009B69AF" w:rsidRDefault="000A2085"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Ming Gan</w:t>
            </w:r>
            <w:r w:rsidRPr="009B69AF">
              <w:rPr>
                <w:rFonts w:ascii="Times New Roman" w:hAnsi="Times New Roman" w:cs="Times New Roman"/>
                <w:bCs/>
                <w:strike/>
                <w:color w:val="FF0000"/>
                <w:sz w:val="18"/>
                <w:szCs w:val="18"/>
              </w:rPr>
              <w:tab/>
              <w:t>22/1526r1</w:t>
            </w:r>
            <w:r w:rsidR="00F86078" w:rsidRPr="009B69AF">
              <w:rPr>
                <w:rFonts w:ascii="Times New Roman" w:hAnsi="Times New Roman" w:cs="Times New Roman"/>
                <w:bCs/>
                <w:strike/>
                <w:color w:val="FF0000"/>
                <w:sz w:val="18"/>
                <w:szCs w:val="18"/>
              </w:rPr>
              <w:t xml:space="preserve"> </w:t>
            </w:r>
          </w:p>
          <w:p w14:paraId="0669222F"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0A510E23"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317AA38B" w14:textId="62981CDE" w:rsidR="000A2085" w:rsidRPr="009B69AF" w:rsidRDefault="000A2085" w:rsidP="000A2085">
            <w:pPr>
              <w:suppressAutoHyphens/>
              <w:spacing w:after="0"/>
              <w:rPr>
                <w:rFonts w:ascii="Times New Roman" w:hAnsi="Times New Roman" w:cs="Times New Roman"/>
                <w:bCs/>
                <w:strike/>
                <w:color w:val="FF0000"/>
                <w:sz w:val="18"/>
                <w:szCs w:val="18"/>
              </w:rPr>
            </w:pPr>
          </w:p>
        </w:tc>
      </w:tr>
      <w:tr w:rsidR="002E109E" w:rsidRPr="008B0293" w14:paraId="21AF7C81" w14:textId="77777777" w:rsidTr="00221221">
        <w:trPr>
          <w:trHeight w:val="220"/>
          <w:jc w:val="center"/>
        </w:trPr>
        <w:tc>
          <w:tcPr>
            <w:tcW w:w="715" w:type="dxa"/>
            <w:shd w:val="clear" w:color="auto" w:fill="auto"/>
            <w:noWrap/>
          </w:tcPr>
          <w:p w14:paraId="75F62F7B" w14:textId="7314E177" w:rsidR="002E109E" w:rsidRPr="009B69AF" w:rsidRDefault="00480C13" w:rsidP="002E109E">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13908</w:t>
            </w:r>
          </w:p>
        </w:tc>
        <w:tc>
          <w:tcPr>
            <w:tcW w:w="990" w:type="dxa"/>
          </w:tcPr>
          <w:p w14:paraId="00887F7E" w14:textId="699210CC" w:rsidR="002E109E" w:rsidRPr="009B69AF" w:rsidRDefault="00480C13" w:rsidP="002E109E">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Ming Gan</w:t>
            </w:r>
          </w:p>
        </w:tc>
        <w:tc>
          <w:tcPr>
            <w:tcW w:w="900" w:type="dxa"/>
            <w:shd w:val="clear" w:color="auto" w:fill="auto"/>
            <w:noWrap/>
          </w:tcPr>
          <w:p w14:paraId="0F8FB75A" w14:textId="01707462" w:rsidR="002E109E" w:rsidRPr="009B69AF" w:rsidRDefault="002E109E" w:rsidP="002E109E">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35.3.8</w:t>
            </w:r>
          </w:p>
        </w:tc>
        <w:tc>
          <w:tcPr>
            <w:tcW w:w="720" w:type="dxa"/>
          </w:tcPr>
          <w:p w14:paraId="1779C27A" w14:textId="522D81E8" w:rsidR="002E109E" w:rsidRPr="009B69AF" w:rsidRDefault="002E109E" w:rsidP="002E109E">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431.56</w:t>
            </w:r>
          </w:p>
        </w:tc>
        <w:tc>
          <w:tcPr>
            <w:tcW w:w="2520" w:type="dxa"/>
            <w:shd w:val="clear" w:color="auto" w:fill="auto"/>
            <w:noWrap/>
          </w:tcPr>
          <w:p w14:paraId="35268BF0" w14:textId="36DD84DD" w:rsidR="002E109E" w:rsidRPr="009B69AF" w:rsidRDefault="002E109E" w:rsidP="002E109E">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if there is local scoreboard, the description about full status and partial status is missing</w:t>
            </w:r>
          </w:p>
        </w:tc>
        <w:tc>
          <w:tcPr>
            <w:tcW w:w="2340" w:type="dxa"/>
            <w:shd w:val="clear" w:color="auto" w:fill="auto"/>
            <w:noWrap/>
          </w:tcPr>
          <w:p w14:paraId="22D34E91" w14:textId="6B3EE095" w:rsidR="002E109E" w:rsidRPr="009B69AF" w:rsidRDefault="002E109E" w:rsidP="002E109E">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please complete the missing case</w:t>
            </w:r>
          </w:p>
        </w:tc>
        <w:tc>
          <w:tcPr>
            <w:tcW w:w="3150" w:type="dxa"/>
            <w:shd w:val="clear" w:color="auto" w:fill="auto"/>
          </w:tcPr>
          <w:p w14:paraId="057D71F4" w14:textId="6DDA5C6F" w:rsidR="00280FCD" w:rsidRPr="009B69AF" w:rsidRDefault="00280FCD" w:rsidP="00280FCD">
            <w:pPr>
              <w:suppressAutoHyphens/>
              <w:spacing w:after="0"/>
              <w:rPr>
                <w:ins w:id="1695" w:author="Alfred Aster" w:date="2022-10-16T22:43:00Z"/>
                <w:rFonts w:ascii="Times New Roman" w:hAnsi="Times New Roman" w:cs="Times New Roman"/>
                <w:bCs/>
                <w:strike/>
                <w:color w:val="FF0000"/>
                <w:sz w:val="18"/>
                <w:szCs w:val="18"/>
              </w:rPr>
            </w:pPr>
            <w:ins w:id="1696" w:author="Alfred Aster" w:date="2022-10-16T22:43:00Z">
              <w:r w:rsidRPr="009B69AF">
                <w:rPr>
                  <w:rFonts w:ascii="Times New Roman" w:hAnsi="Times New Roman" w:cs="Times New Roman"/>
                  <w:bCs/>
                  <w:strike/>
                  <w:color w:val="FF0000"/>
                  <w:sz w:val="18"/>
                  <w:szCs w:val="18"/>
                </w:rPr>
                <w:t>Pending SP</w:t>
              </w:r>
            </w:ins>
            <w:ins w:id="1697" w:author="Alfred Aster" w:date="2022-10-20T11:24:00Z">
              <w:r w:rsidR="00584480" w:rsidRPr="009B69AF">
                <w:rPr>
                  <w:rFonts w:ascii="Times New Roman" w:hAnsi="Times New Roman" w:cs="Times New Roman"/>
                  <w:bCs/>
                  <w:strike/>
                  <w:color w:val="FF0000"/>
                  <w:sz w:val="18"/>
                  <w:szCs w:val="18"/>
                </w:rPr>
                <w:t xml:space="preserve"> 22/1336</w:t>
              </w:r>
            </w:ins>
          </w:p>
          <w:p w14:paraId="388958AF" w14:textId="77777777" w:rsidR="00280FCD" w:rsidRPr="009B69AF" w:rsidRDefault="00280FCD" w:rsidP="00280FCD">
            <w:pPr>
              <w:suppressAutoHyphens/>
              <w:spacing w:after="0"/>
              <w:rPr>
                <w:ins w:id="1698" w:author="Alfred Aster" w:date="2022-10-16T22:43:00Z"/>
                <w:rFonts w:ascii="Times New Roman" w:hAnsi="Times New Roman" w:cs="Times New Roman"/>
                <w:bCs/>
                <w:strike/>
                <w:color w:val="FF0000"/>
                <w:sz w:val="18"/>
                <w:szCs w:val="18"/>
              </w:rPr>
            </w:pPr>
          </w:p>
          <w:p w14:paraId="17A752B5" w14:textId="6FAB15E1" w:rsidR="002E109E" w:rsidRPr="009B69AF" w:rsidRDefault="008C027F" w:rsidP="002E109E">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 xml:space="preserve">Rejected </w:t>
            </w:r>
            <w:del w:id="1699" w:author="Alfred Aster" w:date="2022-10-20T11:24:00Z">
              <w:r w:rsidRPr="009B69AF" w:rsidDel="00584480">
                <w:rPr>
                  <w:rFonts w:ascii="Times New Roman" w:hAnsi="Times New Roman" w:cs="Times New Roman"/>
                  <w:bCs/>
                  <w:strike/>
                  <w:color w:val="FF0000"/>
                  <w:sz w:val="18"/>
                  <w:szCs w:val="18"/>
                </w:rPr>
                <w:delText>--</w:delText>
              </w:r>
            </w:del>
            <w:ins w:id="1700" w:author="Alfred Aster" w:date="2022-10-20T11:24:00Z">
              <w:r w:rsidR="00584480" w:rsidRPr="009B69AF">
                <w:rPr>
                  <w:rFonts w:ascii="Times New Roman" w:hAnsi="Times New Roman" w:cs="Times New Roman"/>
                  <w:bCs/>
                  <w:strike/>
                  <w:color w:val="FF0000"/>
                  <w:sz w:val="18"/>
                  <w:szCs w:val="18"/>
                </w:rPr>
                <w:t>–</w:t>
              </w:r>
            </w:ins>
            <w:r w:rsidRPr="009B69AF">
              <w:rPr>
                <w:rFonts w:ascii="Times New Roman" w:hAnsi="Times New Roman" w:cs="Times New Roman"/>
                <w:bCs/>
                <w:strike/>
                <w:color w:val="FF0000"/>
                <w:sz w:val="18"/>
                <w:szCs w:val="18"/>
              </w:rPr>
              <w:t xml:space="preserve"> A proposed resolution for “this CID” was discussed as part of the comment resolutions in “document”, however the group could not reach consensus on a proposed change that would resolve the comment</w:t>
            </w:r>
          </w:p>
          <w:p w14:paraId="3E4CDA5D" w14:textId="77777777" w:rsidR="00B45EC9" w:rsidRPr="009B69AF" w:rsidRDefault="00B45EC9" w:rsidP="002E109E">
            <w:pPr>
              <w:suppressAutoHyphens/>
              <w:spacing w:after="0"/>
              <w:rPr>
                <w:rFonts w:ascii="Times New Roman" w:hAnsi="Times New Roman" w:cs="Times New Roman"/>
                <w:bCs/>
                <w:strike/>
                <w:color w:val="FF0000"/>
                <w:sz w:val="18"/>
                <w:szCs w:val="18"/>
              </w:rPr>
            </w:pPr>
          </w:p>
          <w:p w14:paraId="091C9E22" w14:textId="77777777" w:rsidR="002E109E" w:rsidRPr="009B69AF" w:rsidRDefault="002E109E" w:rsidP="002E109E">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lastRenderedPageBreak/>
              <w:t>This CID is discussed on September 9, 2022, but no straw poll is conducted yet.</w:t>
            </w:r>
          </w:p>
          <w:p w14:paraId="47FE54DC" w14:textId="76119B59" w:rsidR="002E109E" w:rsidRPr="009B69AF" w:rsidRDefault="002E109E" w:rsidP="002E109E">
            <w:pPr>
              <w:suppressAutoHyphens/>
              <w:spacing w:after="0"/>
              <w:rPr>
                <w:rFonts w:ascii="Times New Roman" w:hAnsi="Times New Roman" w:cs="Times New Roman"/>
                <w:bCs/>
                <w:strike/>
                <w:color w:val="FF0000"/>
                <w:sz w:val="18"/>
                <w:szCs w:val="18"/>
              </w:rPr>
            </w:pPr>
          </w:p>
          <w:p w14:paraId="4E962CE2" w14:textId="77777777" w:rsidR="00F86078" w:rsidRPr="009B69AF" w:rsidRDefault="002E109E"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Abhishek Patil</w:t>
            </w:r>
            <w:r w:rsidRPr="009B69AF">
              <w:rPr>
                <w:rFonts w:ascii="Times New Roman" w:hAnsi="Times New Roman" w:cs="Times New Roman"/>
                <w:bCs/>
                <w:strike/>
                <w:color w:val="FF0000"/>
                <w:sz w:val="18"/>
                <w:szCs w:val="18"/>
              </w:rPr>
              <w:tab/>
              <w:t>22/1336r1</w:t>
            </w:r>
            <w:r w:rsidR="00F86078" w:rsidRPr="009B69AF">
              <w:rPr>
                <w:rFonts w:ascii="Times New Roman" w:hAnsi="Times New Roman" w:cs="Times New Roman"/>
                <w:bCs/>
                <w:strike/>
                <w:color w:val="FF0000"/>
                <w:sz w:val="18"/>
                <w:szCs w:val="18"/>
              </w:rPr>
              <w:t xml:space="preserve"> </w:t>
            </w:r>
          </w:p>
          <w:p w14:paraId="7244C0E7"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52A93FD9"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1F79E0BD" w14:textId="42035142" w:rsidR="002E109E" w:rsidRPr="009B69AF" w:rsidRDefault="002E109E" w:rsidP="002E109E">
            <w:pPr>
              <w:suppressAutoHyphens/>
              <w:spacing w:after="0"/>
              <w:rPr>
                <w:rFonts w:ascii="Times New Roman" w:hAnsi="Times New Roman" w:cs="Times New Roman"/>
                <w:bCs/>
                <w:strike/>
                <w:color w:val="FF0000"/>
                <w:sz w:val="18"/>
                <w:szCs w:val="18"/>
              </w:rPr>
            </w:pPr>
          </w:p>
        </w:tc>
      </w:tr>
      <w:tr w:rsidR="00512BD5" w:rsidRPr="008B0293" w14:paraId="221DA9D7" w14:textId="77777777" w:rsidTr="00221221">
        <w:trPr>
          <w:trHeight w:val="220"/>
          <w:jc w:val="center"/>
        </w:trPr>
        <w:tc>
          <w:tcPr>
            <w:tcW w:w="715" w:type="dxa"/>
            <w:shd w:val="clear" w:color="auto" w:fill="auto"/>
            <w:noWrap/>
          </w:tcPr>
          <w:p w14:paraId="644827C8" w14:textId="3D7CF02C" w:rsidR="00512BD5" w:rsidRPr="009B69AF" w:rsidRDefault="00512BD5" w:rsidP="00512BD5">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lastRenderedPageBreak/>
              <w:t>13934</w:t>
            </w:r>
          </w:p>
        </w:tc>
        <w:tc>
          <w:tcPr>
            <w:tcW w:w="990" w:type="dxa"/>
          </w:tcPr>
          <w:p w14:paraId="3F2B0DB8" w14:textId="7D16A557" w:rsidR="00512BD5" w:rsidRPr="009B69AF" w:rsidRDefault="00512BD5" w:rsidP="00512BD5">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Ming Gan</w:t>
            </w:r>
          </w:p>
        </w:tc>
        <w:tc>
          <w:tcPr>
            <w:tcW w:w="900" w:type="dxa"/>
            <w:shd w:val="clear" w:color="auto" w:fill="auto"/>
            <w:noWrap/>
          </w:tcPr>
          <w:p w14:paraId="71BA16C5" w14:textId="56A33043" w:rsidR="00512BD5" w:rsidRPr="009B69AF" w:rsidRDefault="00512BD5" w:rsidP="00512BD5">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35.3.16.8.2</w:t>
            </w:r>
          </w:p>
        </w:tc>
        <w:tc>
          <w:tcPr>
            <w:tcW w:w="720" w:type="dxa"/>
          </w:tcPr>
          <w:p w14:paraId="0B0875FC" w14:textId="4D7F5800" w:rsidR="00512BD5" w:rsidRPr="009B69AF" w:rsidRDefault="00512BD5" w:rsidP="00512BD5">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460.11</w:t>
            </w:r>
          </w:p>
        </w:tc>
        <w:tc>
          <w:tcPr>
            <w:tcW w:w="2520" w:type="dxa"/>
            <w:shd w:val="clear" w:color="auto" w:fill="auto"/>
            <w:noWrap/>
          </w:tcPr>
          <w:p w14:paraId="5EA3061C" w14:textId="295FD3CA" w:rsidR="00512BD5" w:rsidRPr="009B69AF" w:rsidRDefault="00512BD5" w:rsidP="00512BD5">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please add mib variable to indicate whether the STA is able to obtain a TXOP during blindness period or not</w:t>
            </w:r>
          </w:p>
        </w:tc>
        <w:tc>
          <w:tcPr>
            <w:tcW w:w="2340" w:type="dxa"/>
            <w:shd w:val="clear" w:color="auto" w:fill="auto"/>
            <w:noWrap/>
          </w:tcPr>
          <w:p w14:paraId="2F2E378A" w14:textId="5C4CB36A" w:rsidR="00512BD5" w:rsidRPr="009B69AF" w:rsidRDefault="00512BD5" w:rsidP="00512BD5">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add mib variable for this STA</w:t>
            </w:r>
          </w:p>
        </w:tc>
        <w:tc>
          <w:tcPr>
            <w:tcW w:w="3150" w:type="dxa"/>
            <w:shd w:val="clear" w:color="auto" w:fill="auto"/>
          </w:tcPr>
          <w:p w14:paraId="25DA4F92" w14:textId="70ED08C0" w:rsidR="00584480" w:rsidRPr="009B69AF" w:rsidRDefault="00584480" w:rsidP="00B45EC9">
            <w:pPr>
              <w:suppressAutoHyphens/>
              <w:spacing w:after="0"/>
              <w:rPr>
                <w:ins w:id="1701" w:author="Alfred Aster" w:date="2022-10-21T14:34:00Z"/>
                <w:rFonts w:ascii="Times New Roman" w:hAnsi="Times New Roman" w:cs="Times New Roman"/>
                <w:bCs/>
                <w:strike/>
                <w:color w:val="FF0000"/>
                <w:sz w:val="18"/>
                <w:szCs w:val="18"/>
              </w:rPr>
            </w:pPr>
            <w:ins w:id="1702" w:author="Alfred Aster" w:date="2022-10-20T11:24:00Z">
              <w:r w:rsidRPr="009B69AF">
                <w:rPr>
                  <w:rFonts w:ascii="Times New Roman" w:hAnsi="Times New Roman" w:cs="Times New Roman"/>
                  <w:bCs/>
                  <w:strike/>
                  <w:color w:val="FF0000"/>
                  <w:sz w:val="18"/>
                  <w:szCs w:val="18"/>
                </w:rPr>
                <w:t xml:space="preserve">Pending SP </w:t>
              </w:r>
            </w:ins>
            <w:ins w:id="1703" w:author="Alfred Aster" w:date="2022-10-21T14:25:00Z">
              <w:r w:rsidR="00662D04" w:rsidRPr="009B69AF">
                <w:rPr>
                  <w:rFonts w:ascii="Times New Roman" w:hAnsi="Times New Roman" w:cs="Times New Roman"/>
                  <w:bCs/>
                  <w:strike/>
                  <w:color w:val="FF0000"/>
                  <w:sz w:val="18"/>
                  <w:szCs w:val="18"/>
                </w:rPr>
                <w:t>22/1188r1</w:t>
              </w:r>
            </w:ins>
          </w:p>
          <w:p w14:paraId="5075A81B" w14:textId="77777777" w:rsidR="00E80A86" w:rsidRPr="009B69AF" w:rsidRDefault="00E80A86" w:rsidP="00B45EC9">
            <w:pPr>
              <w:suppressAutoHyphens/>
              <w:spacing w:after="0"/>
              <w:rPr>
                <w:ins w:id="1704" w:author="Alfred Aster" w:date="2022-10-20T11:24:00Z"/>
                <w:rFonts w:ascii="Times New Roman" w:hAnsi="Times New Roman" w:cs="Times New Roman"/>
                <w:bCs/>
                <w:strike/>
                <w:color w:val="FF0000"/>
                <w:sz w:val="18"/>
                <w:szCs w:val="18"/>
              </w:rPr>
            </w:pPr>
          </w:p>
          <w:p w14:paraId="3BFECF4A" w14:textId="1D461D2F" w:rsidR="00B45EC9" w:rsidRPr="009B69AF" w:rsidRDefault="00B45EC9" w:rsidP="00B45EC9">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Rejected -- A proposed resolution for “this CID” was discussed as part of the comment resolutions in “document”, however the group could not reach consensus on a proposed change that would resolve the comment.</w:t>
            </w:r>
          </w:p>
          <w:p w14:paraId="278BFA34" w14:textId="282AC896" w:rsidR="008557F2" w:rsidRPr="009B69AF" w:rsidRDefault="00512BD5" w:rsidP="00512BD5">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8, 2022, but no straw poll is conducted yet.</w:t>
            </w:r>
            <w:r w:rsidRPr="009B69AF">
              <w:rPr>
                <w:rFonts w:ascii="Times New Roman" w:hAnsi="Times New Roman" w:cs="Times New Roman"/>
                <w:strike/>
                <w:color w:val="FF0000"/>
                <w:sz w:val="18"/>
                <w:szCs w:val="18"/>
              </w:rPr>
              <w:br/>
            </w:r>
          </w:p>
          <w:p w14:paraId="393C96E2" w14:textId="77777777" w:rsidR="00F86078" w:rsidRPr="009B69AF" w:rsidRDefault="008557F2"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Dibakar Das</w:t>
            </w:r>
            <w:r w:rsidRPr="009B69AF">
              <w:rPr>
                <w:rFonts w:ascii="Times New Roman" w:hAnsi="Times New Roman" w:cs="Times New Roman"/>
                <w:bCs/>
                <w:strike/>
                <w:color w:val="FF0000"/>
                <w:sz w:val="18"/>
                <w:szCs w:val="18"/>
              </w:rPr>
              <w:tab/>
              <w:t>22/1188r1</w:t>
            </w:r>
            <w:r w:rsidR="00F86078" w:rsidRPr="009B69AF">
              <w:rPr>
                <w:rFonts w:ascii="Times New Roman" w:hAnsi="Times New Roman" w:cs="Times New Roman"/>
                <w:bCs/>
                <w:strike/>
                <w:color w:val="FF0000"/>
                <w:sz w:val="18"/>
                <w:szCs w:val="18"/>
              </w:rPr>
              <w:t xml:space="preserve"> </w:t>
            </w:r>
          </w:p>
          <w:p w14:paraId="64752874"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7D9DC77F"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1B157B08" w14:textId="28FB5FC7" w:rsidR="008557F2" w:rsidRPr="009B69AF" w:rsidRDefault="008557F2" w:rsidP="00512BD5">
            <w:pPr>
              <w:suppressAutoHyphens/>
              <w:spacing w:after="0"/>
              <w:rPr>
                <w:rFonts w:ascii="Times New Roman" w:hAnsi="Times New Roman" w:cs="Times New Roman"/>
                <w:bCs/>
                <w:strike/>
                <w:color w:val="FF0000"/>
                <w:sz w:val="18"/>
                <w:szCs w:val="18"/>
              </w:rPr>
            </w:pPr>
          </w:p>
        </w:tc>
      </w:tr>
      <w:tr w:rsidR="00512BD5" w:rsidRPr="008B0293" w14:paraId="27228DE5" w14:textId="77777777" w:rsidTr="00221221">
        <w:trPr>
          <w:trHeight w:val="220"/>
          <w:jc w:val="center"/>
        </w:trPr>
        <w:tc>
          <w:tcPr>
            <w:tcW w:w="715" w:type="dxa"/>
            <w:shd w:val="clear" w:color="auto" w:fill="auto"/>
            <w:noWrap/>
          </w:tcPr>
          <w:p w14:paraId="299C348E" w14:textId="68D2073E" w:rsidR="00512BD5" w:rsidRPr="00FF2DA8" w:rsidRDefault="00512BD5" w:rsidP="00512BD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13956</w:t>
            </w:r>
          </w:p>
        </w:tc>
        <w:tc>
          <w:tcPr>
            <w:tcW w:w="990" w:type="dxa"/>
          </w:tcPr>
          <w:p w14:paraId="6898F0F8" w14:textId="5C6CD37A" w:rsidR="00512BD5" w:rsidRPr="00FF2DA8" w:rsidRDefault="00512BD5" w:rsidP="00512BD5">
            <w:pPr>
              <w:suppressAutoHyphens/>
              <w:spacing w:after="0"/>
              <w:rPr>
                <w:rFonts w:ascii="Times New Roman" w:hAnsi="Times New Roman" w:cs="Times New Roman"/>
                <w:sz w:val="18"/>
                <w:szCs w:val="18"/>
              </w:rPr>
            </w:pPr>
            <w:proofErr w:type="spellStart"/>
            <w:r w:rsidRPr="00FF2DA8">
              <w:rPr>
                <w:rFonts w:ascii="Times New Roman" w:hAnsi="Times New Roman" w:cs="Times New Roman"/>
                <w:sz w:val="18"/>
                <w:szCs w:val="18"/>
              </w:rPr>
              <w:t>Geonjung</w:t>
            </w:r>
            <w:proofErr w:type="spellEnd"/>
            <w:r w:rsidRPr="00FF2DA8">
              <w:rPr>
                <w:rFonts w:ascii="Times New Roman" w:hAnsi="Times New Roman" w:cs="Times New Roman"/>
                <w:sz w:val="18"/>
                <w:szCs w:val="18"/>
              </w:rPr>
              <w:t xml:space="preserve"> Ko</w:t>
            </w:r>
          </w:p>
        </w:tc>
        <w:tc>
          <w:tcPr>
            <w:tcW w:w="900" w:type="dxa"/>
            <w:shd w:val="clear" w:color="auto" w:fill="auto"/>
            <w:noWrap/>
          </w:tcPr>
          <w:p w14:paraId="4E613B93" w14:textId="058BCAD8" w:rsidR="00512BD5" w:rsidRPr="00FF2DA8" w:rsidRDefault="00512BD5" w:rsidP="00512BD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35.3.16.6</w:t>
            </w:r>
          </w:p>
        </w:tc>
        <w:tc>
          <w:tcPr>
            <w:tcW w:w="720" w:type="dxa"/>
          </w:tcPr>
          <w:p w14:paraId="03375C4F" w14:textId="5EF17212" w:rsidR="00512BD5" w:rsidRPr="00FF2DA8" w:rsidRDefault="00512BD5" w:rsidP="00512BD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457.45</w:t>
            </w:r>
          </w:p>
        </w:tc>
        <w:tc>
          <w:tcPr>
            <w:tcW w:w="2520" w:type="dxa"/>
            <w:shd w:val="clear" w:color="auto" w:fill="auto"/>
            <w:noWrap/>
          </w:tcPr>
          <w:p w14:paraId="7DDCF75F" w14:textId="6FB1FFD1" w:rsidR="00512BD5" w:rsidRPr="00FF2DA8" w:rsidRDefault="00512BD5" w:rsidP="00512BD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Start time sync procedure is used for a non-AP MLD associated with an NSTR mobile AP MLD, regardless of whether the non-AP MLD is operating on an NSTR link pair.</w:t>
            </w:r>
          </w:p>
        </w:tc>
        <w:tc>
          <w:tcPr>
            <w:tcW w:w="2340" w:type="dxa"/>
            <w:shd w:val="clear" w:color="auto" w:fill="auto"/>
            <w:noWrap/>
          </w:tcPr>
          <w:p w14:paraId="210AEBF4" w14:textId="1AAFE89E" w:rsidR="00512BD5" w:rsidRPr="00FF2DA8" w:rsidRDefault="00512BD5" w:rsidP="00512BD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Extend the procedure to a non-AP MLD associated with an NSTR mobile AP MLD.</w:t>
            </w:r>
          </w:p>
        </w:tc>
        <w:tc>
          <w:tcPr>
            <w:tcW w:w="3150" w:type="dxa"/>
            <w:shd w:val="clear" w:color="auto" w:fill="auto"/>
          </w:tcPr>
          <w:p w14:paraId="281407C6"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5F78BE2B" w14:textId="06AF35E1" w:rsidR="008557F2" w:rsidRPr="00FF2DA8" w:rsidRDefault="00512BD5" w:rsidP="00512BD5">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12, 2022, but no straw poll is conducted yet.</w:t>
            </w:r>
            <w:r w:rsidRPr="00FF2DA8">
              <w:rPr>
                <w:rFonts w:ascii="Times New Roman" w:hAnsi="Times New Roman" w:cs="Times New Roman"/>
                <w:sz w:val="18"/>
                <w:szCs w:val="18"/>
              </w:rPr>
              <w:br/>
            </w:r>
          </w:p>
          <w:p w14:paraId="50F8AAD3" w14:textId="77777777" w:rsidR="00F86078" w:rsidRDefault="008557F2" w:rsidP="00F86078">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Dmitry Akhmetov</w:t>
            </w:r>
            <w:r w:rsidRPr="00FF2DA8">
              <w:rPr>
                <w:rFonts w:ascii="Times New Roman" w:hAnsi="Times New Roman" w:cs="Times New Roman"/>
                <w:bCs/>
                <w:sz w:val="18"/>
                <w:szCs w:val="18"/>
              </w:rPr>
              <w:tab/>
              <w:t>22/1442r4</w:t>
            </w:r>
            <w:r w:rsidR="00F86078">
              <w:rPr>
                <w:rFonts w:ascii="Times New Roman" w:hAnsi="Times New Roman" w:cs="Times New Roman"/>
                <w:bCs/>
                <w:sz w:val="18"/>
                <w:szCs w:val="18"/>
              </w:rPr>
              <w:t xml:space="preserve"> </w:t>
            </w:r>
          </w:p>
          <w:p w14:paraId="6EBE4ECB" w14:textId="77777777" w:rsidR="00F86078" w:rsidRDefault="00F86078" w:rsidP="00F86078">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15E1C267" w14:textId="77777777" w:rsidR="00F86078" w:rsidRDefault="00F86078" w:rsidP="00F86078">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3B0AC489" w14:textId="10EB9840" w:rsidR="008557F2" w:rsidRPr="00FF2DA8" w:rsidRDefault="008557F2" w:rsidP="00512BD5">
            <w:pPr>
              <w:suppressAutoHyphens/>
              <w:spacing w:after="0"/>
              <w:rPr>
                <w:rFonts w:ascii="Times New Roman" w:hAnsi="Times New Roman" w:cs="Times New Roman"/>
                <w:bCs/>
                <w:sz w:val="18"/>
                <w:szCs w:val="18"/>
              </w:rPr>
            </w:pPr>
          </w:p>
        </w:tc>
      </w:tr>
      <w:tr w:rsidR="000A37A1" w:rsidRPr="008B0293" w14:paraId="51F4F60F" w14:textId="77777777" w:rsidTr="00221221">
        <w:trPr>
          <w:trHeight w:val="220"/>
          <w:jc w:val="center"/>
        </w:trPr>
        <w:tc>
          <w:tcPr>
            <w:tcW w:w="715" w:type="dxa"/>
            <w:shd w:val="clear" w:color="auto" w:fill="auto"/>
            <w:noWrap/>
          </w:tcPr>
          <w:p w14:paraId="73AA40A9" w14:textId="6B72B89E" w:rsidR="000A37A1" w:rsidRPr="009B69AF" w:rsidRDefault="000A37A1" w:rsidP="000A37A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13962</w:t>
            </w:r>
          </w:p>
        </w:tc>
        <w:tc>
          <w:tcPr>
            <w:tcW w:w="990" w:type="dxa"/>
          </w:tcPr>
          <w:p w14:paraId="657F959E" w14:textId="2B2183CE" w:rsidR="000A37A1" w:rsidRPr="009B69AF" w:rsidRDefault="000A37A1" w:rsidP="000A37A1">
            <w:pPr>
              <w:suppressAutoHyphens/>
              <w:spacing w:after="0"/>
              <w:rPr>
                <w:rFonts w:ascii="Times New Roman" w:hAnsi="Times New Roman" w:cs="Times New Roman"/>
                <w:strike/>
                <w:color w:val="FF0000"/>
                <w:sz w:val="18"/>
                <w:szCs w:val="18"/>
              </w:rPr>
            </w:pPr>
            <w:proofErr w:type="spellStart"/>
            <w:r w:rsidRPr="009B69AF">
              <w:rPr>
                <w:rFonts w:ascii="Times New Roman" w:hAnsi="Times New Roman" w:cs="Times New Roman"/>
                <w:strike/>
                <w:color w:val="FF0000"/>
                <w:sz w:val="18"/>
                <w:szCs w:val="18"/>
              </w:rPr>
              <w:t>Geonjung</w:t>
            </w:r>
            <w:proofErr w:type="spellEnd"/>
            <w:r w:rsidRPr="009B69AF">
              <w:rPr>
                <w:rFonts w:ascii="Times New Roman" w:hAnsi="Times New Roman" w:cs="Times New Roman"/>
                <w:strike/>
                <w:color w:val="FF0000"/>
                <w:sz w:val="18"/>
                <w:szCs w:val="18"/>
              </w:rPr>
              <w:t xml:space="preserve"> Ko</w:t>
            </w:r>
          </w:p>
        </w:tc>
        <w:tc>
          <w:tcPr>
            <w:tcW w:w="900" w:type="dxa"/>
            <w:shd w:val="clear" w:color="auto" w:fill="auto"/>
            <w:noWrap/>
          </w:tcPr>
          <w:p w14:paraId="6A9BC2E9" w14:textId="0A436653" w:rsidR="000A37A1" w:rsidRPr="009B69AF" w:rsidRDefault="000A37A1" w:rsidP="000A37A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35.2.1.2.2</w:t>
            </w:r>
          </w:p>
        </w:tc>
        <w:tc>
          <w:tcPr>
            <w:tcW w:w="720" w:type="dxa"/>
          </w:tcPr>
          <w:p w14:paraId="74914FCA" w14:textId="56B93047" w:rsidR="000A37A1" w:rsidRPr="009B69AF" w:rsidRDefault="000A37A1" w:rsidP="000A37A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400.61</w:t>
            </w:r>
          </w:p>
        </w:tc>
        <w:tc>
          <w:tcPr>
            <w:tcW w:w="2520" w:type="dxa"/>
            <w:shd w:val="clear" w:color="auto" w:fill="auto"/>
            <w:noWrap/>
          </w:tcPr>
          <w:p w14:paraId="05AEEED9" w14:textId="197E017E" w:rsidR="000A37A1" w:rsidRPr="009B69AF" w:rsidRDefault="000A37A1" w:rsidP="000A37A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The AP would set its NAV, if it receives a P2P frame sent during the allocated time. Thus, when the AP receives the TXOP return signaling, the AP is difficult to use the remaining TXOP.</w:t>
            </w:r>
          </w:p>
        </w:tc>
        <w:tc>
          <w:tcPr>
            <w:tcW w:w="2340" w:type="dxa"/>
            <w:shd w:val="clear" w:color="auto" w:fill="auto"/>
            <w:noWrap/>
          </w:tcPr>
          <w:p w14:paraId="230DB50E" w14:textId="120BEF41" w:rsidR="000A37A1" w:rsidRPr="009B69AF" w:rsidRDefault="000A37A1" w:rsidP="000A37A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The AP should ignore its NAV that was set based on the P2P frame.</w:t>
            </w:r>
          </w:p>
        </w:tc>
        <w:tc>
          <w:tcPr>
            <w:tcW w:w="3150" w:type="dxa"/>
            <w:shd w:val="clear" w:color="auto" w:fill="auto"/>
          </w:tcPr>
          <w:p w14:paraId="4C9A526D" w14:textId="77777777" w:rsidR="008E2015" w:rsidRPr="009B69AF" w:rsidRDefault="008E2015" w:rsidP="008E2015">
            <w:pPr>
              <w:suppressAutoHyphens/>
              <w:spacing w:after="0"/>
              <w:rPr>
                <w:ins w:id="1705" w:author="Alfred Aster" w:date="2022-10-18T10:33:00Z"/>
                <w:rFonts w:ascii="Times New Roman" w:hAnsi="Times New Roman" w:cs="Times New Roman"/>
                <w:bCs/>
                <w:strike/>
                <w:color w:val="FF0000"/>
                <w:sz w:val="18"/>
                <w:szCs w:val="18"/>
              </w:rPr>
            </w:pPr>
            <w:ins w:id="1706" w:author="Alfred Aster" w:date="2022-10-18T10:33:00Z">
              <w:r w:rsidRPr="009B69AF">
                <w:rPr>
                  <w:rFonts w:ascii="Times New Roman" w:hAnsi="Times New Roman" w:cs="Times New Roman"/>
                  <w:bCs/>
                  <w:strike/>
                  <w:color w:val="FF0000"/>
                  <w:sz w:val="18"/>
                  <w:szCs w:val="18"/>
                </w:rPr>
                <w:t>Pending SP</w:t>
              </w:r>
            </w:ins>
          </w:p>
          <w:p w14:paraId="57590606" w14:textId="77777777" w:rsidR="008E2015" w:rsidRPr="009B69AF" w:rsidRDefault="008E2015" w:rsidP="008E2015">
            <w:pPr>
              <w:suppressAutoHyphens/>
              <w:spacing w:after="0"/>
              <w:rPr>
                <w:ins w:id="1707" w:author="Alfred Aster" w:date="2022-10-18T10:33:00Z"/>
                <w:rFonts w:ascii="Times New Roman" w:hAnsi="Times New Roman" w:cs="Times New Roman"/>
                <w:bCs/>
                <w:strike/>
                <w:color w:val="FF0000"/>
                <w:sz w:val="18"/>
                <w:szCs w:val="18"/>
              </w:rPr>
            </w:pPr>
          </w:p>
          <w:p w14:paraId="4028AACE" w14:textId="77777777" w:rsidR="00B45EC9" w:rsidRPr="009B69AF" w:rsidRDefault="00B45EC9" w:rsidP="00B45EC9">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Rejected -- A proposed resolution for “this CID” was discussed as part of the comment resolutions in “document”, however the group could not reach consensus on a proposed change that would resolve the comment.</w:t>
            </w:r>
          </w:p>
          <w:p w14:paraId="28E0C104" w14:textId="2D83F023" w:rsidR="000A37A1" w:rsidRPr="009B69AF" w:rsidRDefault="000A37A1" w:rsidP="000A37A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13, 2022, but no straw poll is conducted yet.</w:t>
            </w:r>
            <w:r w:rsidRPr="009B69AF">
              <w:rPr>
                <w:rFonts w:ascii="Times New Roman" w:hAnsi="Times New Roman" w:cs="Times New Roman"/>
                <w:strike/>
                <w:color w:val="FF0000"/>
                <w:sz w:val="18"/>
                <w:szCs w:val="18"/>
              </w:rPr>
              <w:br/>
            </w:r>
          </w:p>
          <w:p w14:paraId="49E2B66F" w14:textId="77777777" w:rsidR="00F86078" w:rsidRPr="009B69AF" w:rsidRDefault="000A37A1"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Dibakar Das</w:t>
            </w:r>
            <w:r w:rsidRPr="009B69AF">
              <w:rPr>
                <w:rFonts w:ascii="Times New Roman" w:hAnsi="Times New Roman" w:cs="Times New Roman"/>
                <w:bCs/>
                <w:strike/>
                <w:color w:val="FF0000"/>
                <w:sz w:val="18"/>
                <w:szCs w:val="18"/>
              </w:rPr>
              <w:tab/>
              <w:t>22/1189r3</w:t>
            </w:r>
            <w:r w:rsidR="00F86078" w:rsidRPr="009B69AF">
              <w:rPr>
                <w:rFonts w:ascii="Times New Roman" w:hAnsi="Times New Roman" w:cs="Times New Roman"/>
                <w:bCs/>
                <w:strike/>
                <w:color w:val="FF0000"/>
                <w:sz w:val="18"/>
                <w:szCs w:val="18"/>
              </w:rPr>
              <w:t xml:space="preserve"> </w:t>
            </w:r>
          </w:p>
          <w:p w14:paraId="197DAA93"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0505929C"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5FE792BB" w14:textId="41D62FE8" w:rsidR="000A37A1" w:rsidRPr="009B69AF" w:rsidRDefault="000A37A1" w:rsidP="000A37A1">
            <w:pPr>
              <w:suppressAutoHyphens/>
              <w:spacing w:after="0"/>
              <w:rPr>
                <w:rFonts w:ascii="Times New Roman" w:hAnsi="Times New Roman" w:cs="Times New Roman"/>
                <w:bCs/>
                <w:strike/>
                <w:color w:val="FF0000"/>
                <w:sz w:val="18"/>
                <w:szCs w:val="18"/>
              </w:rPr>
            </w:pPr>
          </w:p>
        </w:tc>
      </w:tr>
      <w:tr w:rsidR="000A37A1" w:rsidRPr="008B0293" w14:paraId="6C8A5A90" w14:textId="77777777" w:rsidTr="00221221">
        <w:trPr>
          <w:trHeight w:val="220"/>
          <w:jc w:val="center"/>
        </w:trPr>
        <w:tc>
          <w:tcPr>
            <w:tcW w:w="715" w:type="dxa"/>
            <w:shd w:val="clear" w:color="auto" w:fill="auto"/>
            <w:noWrap/>
          </w:tcPr>
          <w:p w14:paraId="2A99F825" w14:textId="3FCA39CC" w:rsidR="000A37A1" w:rsidRPr="009B69AF" w:rsidRDefault="000A37A1" w:rsidP="000A37A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13963</w:t>
            </w:r>
          </w:p>
        </w:tc>
        <w:tc>
          <w:tcPr>
            <w:tcW w:w="990" w:type="dxa"/>
          </w:tcPr>
          <w:p w14:paraId="6FD17CC1" w14:textId="4C181748" w:rsidR="000A37A1" w:rsidRPr="009B69AF" w:rsidRDefault="000A37A1" w:rsidP="000A37A1">
            <w:pPr>
              <w:suppressAutoHyphens/>
              <w:spacing w:after="0"/>
              <w:rPr>
                <w:rFonts w:ascii="Times New Roman" w:hAnsi="Times New Roman" w:cs="Times New Roman"/>
                <w:strike/>
                <w:color w:val="FF0000"/>
                <w:sz w:val="18"/>
                <w:szCs w:val="18"/>
              </w:rPr>
            </w:pPr>
            <w:proofErr w:type="spellStart"/>
            <w:r w:rsidRPr="009B69AF">
              <w:rPr>
                <w:rFonts w:ascii="Times New Roman" w:hAnsi="Times New Roman" w:cs="Times New Roman"/>
                <w:strike/>
                <w:color w:val="FF0000"/>
                <w:sz w:val="18"/>
                <w:szCs w:val="18"/>
              </w:rPr>
              <w:t>Geonjung</w:t>
            </w:r>
            <w:proofErr w:type="spellEnd"/>
            <w:r w:rsidRPr="009B69AF">
              <w:rPr>
                <w:rFonts w:ascii="Times New Roman" w:hAnsi="Times New Roman" w:cs="Times New Roman"/>
                <w:strike/>
                <w:color w:val="FF0000"/>
                <w:sz w:val="18"/>
                <w:szCs w:val="18"/>
              </w:rPr>
              <w:t xml:space="preserve"> Ko</w:t>
            </w:r>
          </w:p>
        </w:tc>
        <w:tc>
          <w:tcPr>
            <w:tcW w:w="900" w:type="dxa"/>
            <w:shd w:val="clear" w:color="auto" w:fill="auto"/>
            <w:noWrap/>
          </w:tcPr>
          <w:p w14:paraId="52ABE5BC" w14:textId="6EE65818" w:rsidR="000A37A1" w:rsidRPr="009B69AF" w:rsidRDefault="000A37A1" w:rsidP="000A37A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35.2.1.2.3</w:t>
            </w:r>
          </w:p>
        </w:tc>
        <w:tc>
          <w:tcPr>
            <w:tcW w:w="720" w:type="dxa"/>
          </w:tcPr>
          <w:p w14:paraId="27992D3F" w14:textId="15CE7580" w:rsidR="000A37A1" w:rsidRPr="009B69AF" w:rsidRDefault="000A37A1" w:rsidP="000A37A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403.10</w:t>
            </w:r>
          </w:p>
        </w:tc>
        <w:tc>
          <w:tcPr>
            <w:tcW w:w="2520" w:type="dxa"/>
            <w:shd w:val="clear" w:color="auto" w:fill="auto"/>
            <w:noWrap/>
          </w:tcPr>
          <w:p w14:paraId="3A699C75" w14:textId="2C7E6ED1" w:rsidR="000A37A1" w:rsidRPr="009B69AF" w:rsidRDefault="000A37A1" w:rsidP="000A37A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w:t>
            </w:r>
            <w:proofErr w:type="gramStart"/>
            <w:r w:rsidRPr="009B69AF">
              <w:rPr>
                <w:rFonts w:ascii="Times New Roman" w:hAnsi="Times New Roman" w:cs="Times New Roman"/>
                <w:strike/>
                <w:color w:val="FF0000"/>
                <w:sz w:val="18"/>
                <w:szCs w:val="18"/>
              </w:rPr>
              <w:t>within</w:t>
            </w:r>
            <w:proofErr w:type="gramEnd"/>
            <w:r w:rsidRPr="009B69AF">
              <w:rPr>
                <w:rFonts w:ascii="Times New Roman" w:hAnsi="Times New Roman" w:cs="Times New Roman"/>
                <w:strike/>
                <w:color w:val="FF0000"/>
                <w:sz w:val="18"/>
                <w:szCs w:val="18"/>
              </w:rPr>
              <w:t xml:space="preserve"> the time allocation" is to indicate the period that the NAV is ignored, but the sentence has ambiguity to be interpreted as the period that the NAV is set.</w:t>
            </w:r>
          </w:p>
        </w:tc>
        <w:tc>
          <w:tcPr>
            <w:tcW w:w="2340" w:type="dxa"/>
            <w:shd w:val="clear" w:color="auto" w:fill="auto"/>
            <w:noWrap/>
          </w:tcPr>
          <w:p w14:paraId="00A414CA" w14:textId="096E0E10" w:rsidR="000A37A1" w:rsidRPr="009B69AF" w:rsidRDefault="000A37A1" w:rsidP="000A37A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Change the sentence to remove ambiguity.</w:t>
            </w:r>
            <w:r w:rsidRPr="009B69AF">
              <w:rPr>
                <w:rFonts w:ascii="Times New Roman" w:hAnsi="Times New Roman" w:cs="Times New Roman"/>
                <w:strike/>
                <w:color w:val="FF0000"/>
                <w:sz w:val="18"/>
                <w:szCs w:val="18"/>
              </w:rPr>
              <w:br/>
            </w:r>
            <w:proofErr w:type="gramStart"/>
            <w:r w:rsidRPr="009B69AF">
              <w:rPr>
                <w:rFonts w:ascii="Times New Roman" w:hAnsi="Times New Roman" w:cs="Times New Roman"/>
                <w:strike/>
                <w:color w:val="FF0000"/>
                <w:sz w:val="18"/>
                <w:szCs w:val="18"/>
              </w:rPr>
              <w:t>e.g.</w:t>
            </w:r>
            <w:proofErr w:type="gramEnd"/>
            <w:r w:rsidRPr="009B69AF">
              <w:rPr>
                <w:rFonts w:ascii="Times New Roman" w:hAnsi="Times New Roman" w:cs="Times New Roman"/>
                <w:strike/>
                <w:color w:val="FF0000"/>
                <w:sz w:val="18"/>
                <w:szCs w:val="18"/>
              </w:rPr>
              <w:t xml:space="preserve"> "the STA that sends the responding CTS shall ignore the NAV within the time allocation signaled in the MU-RTS TXS Trigger </w:t>
            </w:r>
            <w:r w:rsidRPr="009B69AF">
              <w:rPr>
                <w:rFonts w:ascii="Times New Roman" w:hAnsi="Times New Roman" w:cs="Times New Roman"/>
                <w:strike/>
                <w:color w:val="FF0000"/>
                <w:sz w:val="18"/>
                <w:szCs w:val="18"/>
              </w:rPr>
              <w:lastRenderedPageBreak/>
              <w:t>frame, if the NAV is set by the AP."</w:t>
            </w:r>
          </w:p>
        </w:tc>
        <w:tc>
          <w:tcPr>
            <w:tcW w:w="3150" w:type="dxa"/>
            <w:shd w:val="clear" w:color="auto" w:fill="auto"/>
          </w:tcPr>
          <w:p w14:paraId="5600BB10" w14:textId="77777777" w:rsidR="008E2015" w:rsidRPr="009B69AF" w:rsidRDefault="008E2015" w:rsidP="008E2015">
            <w:pPr>
              <w:suppressAutoHyphens/>
              <w:spacing w:after="0"/>
              <w:rPr>
                <w:ins w:id="1708" w:author="Alfred Aster" w:date="2022-10-18T10:33:00Z"/>
                <w:rFonts w:ascii="Times New Roman" w:hAnsi="Times New Roman" w:cs="Times New Roman"/>
                <w:bCs/>
                <w:strike/>
                <w:color w:val="FF0000"/>
                <w:sz w:val="18"/>
                <w:szCs w:val="18"/>
              </w:rPr>
            </w:pPr>
            <w:ins w:id="1709" w:author="Alfred Aster" w:date="2022-10-18T10:33:00Z">
              <w:r w:rsidRPr="009B69AF">
                <w:rPr>
                  <w:rFonts w:ascii="Times New Roman" w:hAnsi="Times New Roman" w:cs="Times New Roman"/>
                  <w:bCs/>
                  <w:strike/>
                  <w:color w:val="FF0000"/>
                  <w:sz w:val="18"/>
                  <w:szCs w:val="18"/>
                </w:rPr>
                <w:lastRenderedPageBreak/>
                <w:t>Pending SP</w:t>
              </w:r>
            </w:ins>
          </w:p>
          <w:p w14:paraId="7515431B" w14:textId="77777777" w:rsidR="008E2015" w:rsidRPr="009B69AF" w:rsidRDefault="008E2015" w:rsidP="008E2015">
            <w:pPr>
              <w:suppressAutoHyphens/>
              <w:spacing w:after="0"/>
              <w:rPr>
                <w:ins w:id="1710" w:author="Alfred Aster" w:date="2022-10-18T10:33:00Z"/>
                <w:rFonts w:ascii="Times New Roman" w:hAnsi="Times New Roman" w:cs="Times New Roman"/>
                <w:bCs/>
                <w:strike/>
                <w:color w:val="FF0000"/>
                <w:sz w:val="18"/>
                <w:szCs w:val="18"/>
              </w:rPr>
            </w:pPr>
          </w:p>
          <w:p w14:paraId="30134FB0" w14:textId="77777777" w:rsidR="00B45EC9" w:rsidRPr="009B69AF" w:rsidRDefault="00B45EC9" w:rsidP="00B45EC9">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 xml:space="preserve">Rejected -- A proposed resolution for “this CID” was discussed as part of the comment resolutions in “document”, however the group could not reach </w:t>
            </w:r>
            <w:r w:rsidRPr="009B69AF">
              <w:rPr>
                <w:rFonts w:ascii="Times New Roman" w:hAnsi="Times New Roman" w:cs="Times New Roman"/>
                <w:bCs/>
                <w:strike/>
                <w:color w:val="FF0000"/>
                <w:sz w:val="18"/>
                <w:szCs w:val="18"/>
              </w:rPr>
              <w:lastRenderedPageBreak/>
              <w:t>consensus on a proposed change that would resolve the comment.</w:t>
            </w:r>
          </w:p>
          <w:p w14:paraId="2A4BE8D4" w14:textId="6EED05E2" w:rsidR="000A37A1" w:rsidRPr="009B69AF" w:rsidRDefault="000A37A1" w:rsidP="000A37A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13, 2022, but no straw poll is conducted yet.</w:t>
            </w:r>
            <w:r w:rsidRPr="009B69AF">
              <w:rPr>
                <w:rFonts w:ascii="Times New Roman" w:hAnsi="Times New Roman" w:cs="Times New Roman"/>
                <w:strike/>
                <w:color w:val="FF0000"/>
                <w:sz w:val="18"/>
                <w:szCs w:val="18"/>
              </w:rPr>
              <w:br/>
            </w:r>
          </w:p>
          <w:p w14:paraId="3114F50D" w14:textId="77777777" w:rsidR="00F86078" w:rsidRPr="009B69AF" w:rsidRDefault="000A37A1"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Dibakar Das</w:t>
            </w:r>
            <w:r w:rsidRPr="009B69AF">
              <w:rPr>
                <w:rFonts w:ascii="Times New Roman" w:hAnsi="Times New Roman" w:cs="Times New Roman"/>
                <w:bCs/>
                <w:strike/>
                <w:color w:val="FF0000"/>
                <w:sz w:val="18"/>
                <w:szCs w:val="18"/>
              </w:rPr>
              <w:tab/>
              <w:t>22/1189r3</w:t>
            </w:r>
            <w:r w:rsidR="00F86078" w:rsidRPr="009B69AF">
              <w:rPr>
                <w:rFonts w:ascii="Times New Roman" w:hAnsi="Times New Roman" w:cs="Times New Roman"/>
                <w:bCs/>
                <w:strike/>
                <w:color w:val="FF0000"/>
                <w:sz w:val="18"/>
                <w:szCs w:val="18"/>
              </w:rPr>
              <w:t xml:space="preserve"> </w:t>
            </w:r>
          </w:p>
          <w:p w14:paraId="0C09B883"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6BF82353"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31BE4C85" w14:textId="297007A9" w:rsidR="000A37A1" w:rsidRPr="009B69AF" w:rsidRDefault="000A37A1" w:rsidP="000A37A1">
            <w:pPr>
              <w:suppressAutoHyphens/>
              <w:spacing w:after="0"/>
              <w:rPr>
                <w:rFonts w:ascii="Times New Roman" w:hAnsi="Times New Roman" w:cs="Times New Roman"/>
                <w:bCs/>
                <w:strike/>
                <w:color w:val="FF0000"/>
                <w:sz w:val="18"/>
                <w:szCs w:val="18"/>
              </w:rPr>
            </w:pPr>
          </w:p>
        </w:tc>
      </w:tr>
      <w:tr w:rsidR="000A37A1" w:rsidRPr="008B0293" w14:paraId="5636E492" w14:textId="77777777" w:rsidTr="00221221">
        <w:trPr>
          <w:trHeight w:val="220"/>
          <w:jc w:val="center"/>
        </w:trPr>
        <w:tc>
          <w:tcPr>
            <w:tcW w:w="715" w:type="dxa"/>
            <w:shd w:val="clear" w:color="auto" w:fill="auto"/>
            <w:noWrap/>
          </w:tcPr>
          <w:p w14:paraId="3D908D64" w14:textId="53420CA2" w:rsidR="000A37A1" w:rsidRPr="009B69AF" w:rsidRDefault="000A37A1" w:rsidP="000A37A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lastRenderedPageBreak/>
              <w:t>13964</w:t>
            </w:r>
          </w:p>
        </w:tc>
        <w:tc>
          <w:tcPr>
            <w:tcW w:w="990" w:type="dxa"/>
          </w:tcPr>
          <w:p w14:paraId="6D8D1D67" w14:textId="27EB76C6" w:rsidR="000A37A1" w:rsidRPr="009B69AF" w:rsidRDefault="000A37A1" w:rsidP="000A37A1">
            <w:pPr>
              <w:suppressAutoHyphens/>
              <w:spacing w:after="0"/>
              <w:rPr>
                <w:rFonts w:ascii="Times New Roman" w:hAnsi="Times New Roman" w:cs="Times New Roman"/>
                <w:strike/>
                <w:color w:val="FF0000"/>
                <w:sz w:val="18"/>
                <w:szCs w:val="18"/>
              </w:rPr>
            </w:pPr>
            <w:proofErr w:type="spellStart"/>
            <w:r w:rsidRPr="009B69AF">
              <w:rPr>
                <w:rFonts w:ascii="Times New Roman" w:hAnsi="Times New Roman" w:cs="Times New Roman"/>
                <w:strike/>
                <w:color w:val="FF0000"/>
                <w:sz w:val="18"/>
                <w:szCs w:val="18"/>
              </w:rPr>
              <w:t>Geonjung</w:t>
            </w:r>
            <w:proofErr w:type="spellEnd"/>
            <w:r w:rsidRPr="009B69AF">
              <w:rPr>
                <w:rFonts w:ascii="Times New Roman" w:hAnsi="Times New Roman" w:cs="Times New Roman"/>
                <w:strike/>
                <w:color w:val="FF0000"/>
                <w:sz w:val="18"/>
                <w:szCs w:val="18"/>
              </w:rPr>
              <w:t xml:space="preserve"> Ko</w:t>
            </w:r>
          </w:p>
        </w:tc>
        <w:tc>
          <w:tcPr>
            <w:tcW w:w="900" w:type="dxa"/>
            <w:shd w:val="clear" w:color="auto" w:fill="auto"/>
            <w:noWrap/>
          </w:tcPr>
          <w:p w14:paraId="59ADDDB8" w14:textId="5E1E2FE3" w:rsidR="000A37A1" w:rsidRPr="009B69AF" w:rsidRDefault="000A37A1" w:rsidP="000A37A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35.2.1.2.3</w:t>
            </w:r>
          </w:p>
        </w:tc>
        <w:tc>
          <w:tcPr>
            <w:tcW w:w="720" w:type="dxa"/>
          </w:tcPr>
          <w:p w14:paraId="7E1FCBDC" w14:textId="471FFA85" w:rsidR="000A37A1" w:rsidRPr="009B69AF" w:rsidRDefault="000A37A1" w:rsidP="000A37A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403.09</w:t>
            </w:r>
          </w:p>
        </w:tc>
        <w:tc>
          <w:tcPr>
            <w:tcW w:w="2520" w:type="dxa"/>
            <w:shd w:val="clear" w:color="auto" w:fill="auto"/>
            <w:noWrap/>
          </w:tcPr>
          <w:p w14:paraId="24DCA5F8" w14:textId="30DA9F1A" w:rsidR="000A37A1" w:rsidRPr="009B69AF" w:rsidRDefault="000A37A1" w:rsidP="000A37A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The description is not clear. "</w:t>
            </w:r>
            <w:proofErr w:type="gramStart"/>
            <w:r w:rsidRPr="009B69AF">
              <w:rPr>
                <w:rFonts w:ascii="Times New Roman" w:hAnsi="Times New Roman" w:cs="Times New Roman"/>
                <w:strike/>
                <w:color w:val="FF0000"/>
                <w:sz w:val="18"/>
                <w:szCs w:val="18"/>
              </w:rPr>
              <w:t>the</w:t>
            </w:r>
            <w:proofErr w:type="gramEnd"/>
            <w:r w:rsidRPr="009B69AF">
              <w:rPr>
                <w:rFonts w:ascii="Times New Roman" w:hAnsi="Times New Roman" w:cs="Times New Roman"/>
                <w:strike/>
                <w:color w:val="FF0000"/>
                <w:sz w:val="18"/>
                <w:szCs w:val="18"/>
              </w:rPr>
              <w:t xml:space="preserve"> NAV" here is the STA's NAV that is set based on a PPDU sent by the AP.</w:t>
            </w:r>
          </w:p>
        </w:tc>
        <w:tc>
          <w:tcPr>
            <w:tcW w:w="2340" w:type="dxa"/>
            <w:shd w:val="clear" w:color="auto" w:fill="auto"/>
            <w:noWrap/>
          </w:tcPr>
          <w:p w14:paraId="3FD7D610" w14:textId="4E1679AB" w:rsidR="000A37A1" w:rsidRPr="009B69AF" w:rsidRDefault="000A37A1" w:rsidP="000A37A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Change "the NAV that is set by the AP" to "the NAV that was set based on a PPDU sent from the AP".</w:t>
            </w:r>
          </w:p>
        </w:tc>
        <w:tc>
          <w:tcPr>
            <w:tcW w:w="3150" w:type="dxa"/>
            <w:shd w:val="clear" w:color="auto" w:fill="auto"/>
          </w:tcPr>
          <w:p w14:paraId="52F69EE9" w14:textId="77777777" w:rsidR="008E2015" w:rsidRPr="009B69AF" w:rsidRDefault="008E2015" w:rsidP="008E2015">
            <w:pPr>
              <w:suppressAutoHyphens/>
              <w:spacing w:after="0"/>
              <w:rPr>
                <w:ins w:id="1711" w:author="Alfred Aster" w:date="2022-10-18T10:33:00Z"/>
                <w:rFonts w:ascii="Times New Roman" w:hAnsi="Times New Roman" w:cs="Times New Roman"/>
                <w:bCs/>
                <w:strike/>
                <w:color w:val="FF0000"/>
                <w:sz w:val="18"/>
                <w:szCs w:val="18"/>
              </w:rPr>
            </w:pPr>
            <w:ins w:id="1712" w:author="Alfred Aster" w:date="2022-10-18T10:33:00Z">
              <w:r w:rsidRPr="009B69AF">
                <w:rPr>
                  <w:rFonts w:ascii="Times New Roman" w:hAnsi="Times New Roman" w:cs="Times New Roman"/>
                  <w:bCs/>
                  <w:strike/>
                  <w:color w:val="FF0000"/>
                  <w:sz w:val="18"/>
                  <w:szCs w:val="18"/>
                </w:rPr>
                <w:t>Pending SP</w:t>
              </w:r>
            </w:ins>
          </w:p>
          <w:p w14:paraId="5A3B229D" w14:textId="77777777" w:rsidR="008E2015" w:rsidRPr="009B69AF" w:rsidRDefault="008E2015" w:rsidP="008E2015">
            <w:pPr>
              <w:suppressAutoHyphens/>
              <w:spacing w:after="0"/>
              <w:rPr>
                <w:ins w:id="1713" w:author="Alfred Aster" w:date="2022-10-18T10:33:00Z"/>
                <w:rFonts w:ascii="Times New Roman" w:hAnsi="Times New Roman" w:cs="Times New Roman"/>
                <w:bCs/>
                <w:strike/>
                <w:color w:val="FF0000"/>
                <w:sz w:val="18"/>
                <w:szCs w:val="18"/>
              </w:rPr>
            </w:pPr>
          </w:p>
          <w:p w14:paraId="3BAA27FC" w14:textId="77777777" w:rsidR="00B45EC9" w:rsidRPr="009B69AF" w:rsidRDefault="00B45EC9" w:rsidP="00B45EC9">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Rejected -- A proposed resolution for “this CID” was discussed as part of the comment resolutions in “document”, however the group could not reach consensus on a proposed change that would resolve the comment.</w:t>
            </w:r>
          </w:p>
          <w:p w14:paraId="30D00FE9" w14:textId="6BA1D95A" w:rsidR="000A37A1" w:rsidRPr="009B69AF" w:rsidRDefault="000A37A1" w:rsidP="000A37A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13, 2022, but no straw poll is conducted yet.</w:t>
            </w:r>
            <w:r w:rsidRPr="009B69AF">
              <w:rPr>
                <w:rFonts w:ascii="Times New Roman" w:hAnsi="Times New Roman" w:cs="Times New Roman"/>
                <w:strike/>
                <w:color w:val="FF0000"/>
                <w:sz w:val="18"/>
                <w:szCs w:val="18"/>
              </w:rPr>
              <w:br/>
            </w:r>
          </w:p>
          <w:p w14:paraId="465FB201" w14:textId="77777777" w:rsidR="00F86078" w:rsidRPr="009B69AF" w:rsidRDefault="000A37A1"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Dibakar Das</w:t>
            </w:r>
            <w:r w:rsidRPr="009B69AF">
              <w:rPr>
                <w:rFonts w:ascii="Times New Roman" w:hAnsi="Times New Roman" w:cs="Times New Roman"/>
                <w:bCs/>
                <w:strike/>
                <w:color w:val="FF0000"/>
                <w:sz w:val="18"/>
                <w:szCs w:val="18"/>
              </w:rPr>
              <w:tab/>
              <w:t>22/1189r3</w:t>
            </w:r>
            <w:r w:rsidR="00F86078" w:rsidRPr="009B69AF">
              <w:rPr>
                <w:rFonts w:ascii="Times New Roman" w:hAnsi="Times New Roman" w:cs="Times New Roman"/>
                <w:bCs/>
                <w:strike/>
                <w:color w:val="FF0000"/>
                <w:sz w:val="18"/>
                <w:szCs w:val="18"/>
              </w:rPr>
              <w:t xml:space="preserve"> </w:t>
            </w:r>
          </w:p>
          <w:p w14:paraId="603C9AD7"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100D1914" w14:textId="77777777" w:rsidR="00F86078" w:rsidRPr="009B69AF" w:rsidRDefault="00F86078" w:rsidP="00F86078">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563BFBC7" w14:textId="6187C81D" w:rsidR="000A37A1" w:rsidRPr="009B69AF" w:rsidRDefault="000A37A1" w:rsidP="000A37A1">
            <w:pPr>
              <w:suppressAutoHyphens/>
              <w:spacing w:after="0"/>
              <w:rPr>
                <w:rFonts w:ascii="Times New Roman" w:hAnsi="Times New Roman" w:cs="Times New Roman"/>
                <w:bCs/>
                <w:strike/>
                <w:color w:val="FF0000"/>
                <w:sz w:val="18"/>
                <w:szCs w:val="18"/>
              </w:rPr>
            </w:pPr>
          </w:p>
        </w:tc>
      </w:tr>
      <w:tr w:rsidR="000A37A1" w:rsidRPr="008B0293" w14:paraId="23C8E1DB" w14:textId="77777777" w:rsidTr="00221221">
        <w:trPr>
          <w:trHeight w:val="220"/>
          <w:jc w:val="center"/>
        </w:trPr>
        <w:tc>
          <w:tcPr>
            <w:tcW w:w="715" w:type="dxa"/>
            <w:shd w:val="clear" w:color="auto" w:fill="auto"/>
            <w:noWrap/>
          </w:tcPr>
          <w:p w14:paraId="12EBA8BB" w14:textId="0F384E31" w:rsidR="000A37A1" w:rsidRPr="009B69AF" w:rsidRDefault="000A37A1" w:rsidP="000A37A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13965</w:t>
            </w:r>
          </w:p>
        </w:tc>
        <w:tc>
          <w:tcPr>
            <w:tcW w:w="990" w:type="dxa"/>
          </w:tcPr>
          <w:p w14:paraId="75B4D2CA" w14:textId="7E1C737B" w:rsidR="000A37A1" w:rsidRPr="009B69AF" w:rsidRDefault="000A37A1" w:rsidP="000A37A1">
            <w:pPr>
              <w:suppressAutoHyphens/>
              <w:spacing w:after="0"/>
              <w:rPr>
                <w:rFonts w:ascii="Times New Roman" w:hAnsi="Times New Roman" w:cs="Times New Roman"/>
                <w:strike/>
                <w:color w:val="FF0000"/>
                <w:sz w:val="18"/>
                <w:szCs w:val="18"/>
              </w:rPr>
            </w:pPr>
            <w:proofErr w:type="spellStart"/>
            <w:r w:rsidRPr="009B69AF">
              <w:rPr>
                <w:rFonts w:ascii="Times New Roman" w:hAnsi="Times New Roman" w:cs="Times New Roman"/>
                <w:strike/>
                <w:color w:val="FF0000"/>
                <w:sz w:val="18"/>
                <w:szCs w:val="18"/>
              </w:rPr>
              <w:t>Geonjung</w:t>
            </w:r>
            <w:proofErr w:type="spellEnd"/>
            <w:r w:rsidRPr="009B69AF">
              <w:rPr>
                <w:rFonts w:ascii="Times New Roman" w:hAnsi="Times New Roman" w:cs="Times New Roman"/>
                <w:strike/>
                <w:color w:val="FF0000"/>
                <w:sz w:val="18"/>
                <w:szCs w:val="18"/>
              </w:rPr>
              <w:t xml:space="preserve"> Ko</w:t>
            </w:r>
          </w:p>
        </w:tc>
        <w:tc>
          <w:tcPr>
            <w:tcW w:w="900" w:type="dxa"/>
            <w:shd w:val="clear" w:color="auto" w:fill="auto"/>
            <w:noWrap/>
          </w:tcPr>
          <w:p w14:paraId="35078CD0" w14:textId="4F466B10" w:rsidR="000A37A1" w:rsidRPr="009B69AF" w:rsidRDefault="000A37A1" w:rsidP="000A37A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35.2.1.2.3</w:t>
            </w:r>
          </w:p>
        </w:tc>
        <w:tc>
          <w:tcPr>
            <w:tcW w:w="720" w:type="dxa"/>
          </w:tcPr>
          <w:p w14:paraId="7DB1E418" w14:textId="5B862BC3" w:rsidR="000A37A1" w:rsidRPr="009B69AF" w:rsidRDefault="000A37A1" w:rsidP="000A37A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403.10</w:t>
            </w:r>
          </w:p>
        </w:tc>
        <w:tc>
          <w:tcPr>
            <w:tcW w:w="2520" w:type="dxa"/>
            <w:shd w:val="clear" w:color="auto" w:fill="auto"/>
            <w:noWrap/>
          </w:tcPr>
          <w:p w14:paraId="2C887970" w14:textId="4549C7B5" w:rsidR="000A37A1" w:rsidRPr="009B69AF" w:rsidRDefault="000A37A1" w:rsidP="000A37A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Change "the NAV that is set by the AP" to "the NAV that was set by the AP".</w:t>
            </w:r>
          </w:p>
        </w:tc>
        <w:tc>
          <w:tcPr>
            <w:tcW w:w="2340" w:type="dxa"/>
            <w:shd w:val="clear" w:color="auto" w:fill="auto"/>
            <w:noWrap/>
          </w:tcPr>
          <w:p w14:paraId="0AA775F6" w14:textId="3A7F4BDD" w:rsidR="000A37A1" w:rsidRPr="009B69AF" w:rsidRDefault="000A37A1" w:rsidP="000A37A1">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As in comment</w:t>
            </w:r>
          </w:p>
        </w:tc>
        <w:tc>
          <w:tcPr>
            <w:tcW w:w="3150" w:type="dxa"/>
            <w:shd w:val="clear" w:color="auto" w:fill="auto"/>
          </w:tcPr>
          <w:p w14:paraId="4282DB42" w14:textId="77777777" w:rsidR="008E2015" w:rsidRPr="009B69AF" w:rsidRDefault="008E2015" w:rsidP="008E2015">
            <w:pPr>
              <w:suppressAutoHyphens/>
              <w:spacing w:after="0"/>
              <w:rPr>
                <w:ins w:id="1714" w:author="Alfred Aster" w:date="2022-10-18T10:33:00Z"/>
                <w:rFonts w:ascii="Times New Roman" w:hAnsi="Times New Roman" w:cs="Times New Roman"/>
                <w:bCs/>
                <w:strike/>
                <w:color w:val="FF0000"/>
                <w:sz w:val="18"/>
                <w:szCs w:val="18"/>
              </w:rPr>
            </w:pPr>
            <w:ins w:id="1715" w:author="Alfred Aster" w:date="2022-10-18T10:33:00Z">
              <w:r w:rsidRPr="009B69AF">
                <w:rPr>
                  <w:rFonts w:ascii="Times New Roman" w:hAnsi="Times New Roman" w:cs="Times New Roman"/>
                  <w:bCs/>
                  <w:strike/>
                  <w:color w:val="FF0000"/>
                  <w:sz w:val="18"/>
                  <w:szCs w:val="18"/>
                </w:rPr>
                <w:t>Pending SP</w:t>
              </w:r>
            </w:ins>
          </w:p>
          <w:p w14:paraId="3122525D" w14:textId="77777777" w:rsidR="008E2015" w:rsidRPr="009B69AF" w:rsidRDefault="008E2015" w:rsidP="008E2015">
            <w:pPr>
              <w:suppressAutoHyphens/>
              <w:spacing w:after="0"/>
              <w:rPr>
                <w:ins w:id="1716" w:author="Alfred Aster" w:date="2022-10-18T10:33:00Z"/>
                <w:rFonts w:ascii="Times New Roman" w:hAnsi="Times New Roman" w:cs="Times New Roman"/>
                <w:bCs/>
                <w:strike/>
                <w:color w:val="FF0000"/>
                <w:sz w:val="18"/>
                <w:szCs w:val="18"/>
              </w:rPr>
            </w:pPr>
          </w:p>
          <w:p w14:paraId="0E2AE6EB" w14:textId="77777777" w:rsidR="00B45EC9" w:rsidRPr="009B69AF" w:rsidRDefault="00B45EC9" w:rsidP="00B45EC9">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Rejected -- A proposed resolution for “this CID” was discussed as part of the comment resolutions in “document”, however the group could not reach consensus on a proposed change that would resolve the comment.</w:t>
            </w:r>
          </w:p>
          <w:p w14:paraId="69470903" w14:textId="0AB1A276" w:rsidR="00EA2FC5" w:rsidRPr="009B69AF" w:rsidRDefault="000A37A1" w:rsidP="00EA2FC5">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strike/>
                <w:color w:val="FF0000"/>
                <w:sz w:val="18"/>
                <w:szCs w:val="18"/>
              </w:rPr>
              <w:br/>
              <w:t>This CID is discussed on September 13, 2022, but no straw poll is conducted yet.</w:t>
            </w:r>
            <w:r w:rsidRPr="009B69AF">
              <w:rPr>
                <w:rFonts w:ascii="Times New Roman" w:hAnsi="Times New Roman" w:cs="Times New Roman"/>
                <w:strike/>
                <w:color w:val="FF0000"/>
                <w:sz w:val="18"/>
                <w:szCs w:val="18"/>
              </w:rPr>
              <w:br/>
            </w:r>
            <w:r w:rsidRPr="009B69AF">
              <w:rPr>
                <w:rFonts w:ascii="Times New Roman" w:hAnsi="Times New Roman" w:cs="Times New Roman"/>
                <w:strike/>
                <w:color w:val="FF0000"/>
                <w:sz w:val="18"/>
                <w:szCs w:val="18"/>
              </w:rPr>
              <w:br/>
            </w:r>
            <w:r w:rsidRPr="009B69AF">
              <w:rPr>
                <w:rFonts w:ascii="Times New Roman" w:hAnsi="Times New Roman" w:cs="Times New Roman"/>
                <w:bCs/>
                <w:strike/>
                <w:color w:val="FF0000"/>
                <w:sz w:val="18"/>
                <w:szCs w:val="18"/>
              </w:rPr>
              <w:t>Dibakar Das</w:t>
            </w:r>
            <w:r w:rsidRPr="009B69AF">
              <w:rPr>
                <w:rFonts w:ascii="Times New Roman" w:hAnsi="Times New Roman" w:cs="Times New Roman"/>
                <w:bCs/>
                <w:strike/>
                <w:color w:val="FF0000"/>
                <w:sz w:val="18"/>
                <w:szCs w:val="18"/>
              </w:rPr>
              <w:tab/>
              <w:t>22/1189r3</w:t>
            </w:r>
            <w:r w:rsidR="00EA2FC5" w:rsidRPr="009B69AF">
              <w:rPr>
                <w:rFonts w:ascii="Times New Roman" w:hAnsi="Times New Roman" w:cs="Times New Roman"/>
                <w:bCs/>
                <w:strike/>
                <w:color w:val="FF0000"/>
                <w:sz w:val="18"/>
                <w:szCs w:val="18"/>
              </w:rPr>
              <w:t xml:space="preserve"> </w:t>
            </w:r>
          </w:p>
          <w:p w14:paraId="18C96B5B" w14:textId="58950E00" w:rsidR="00EA2FC5" w:rsidRPr="009B69AF" w:rsidRDefault="00EA2FC5" w:rsidP="00EA2FC5">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02283E4E" w14:textId="77777777" w:rsidR="00EA2FC5" w:rsidRPr="009B69AF" w:rsidRDefault="00EA2FC5" w:rsidP="00EA2FC5">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556521A7" w14:textId="5CEAEB4F" w:rsidR="000A37A1" w:rsidRPr="009B69AF" w:rsidRDefault="000A37A1" w:rsidP="000A37A1">
            <w:pPr>
              <w:suppressAutoHyphens/>
              <w:spacing w:after="0"/>
              <w:rPr>
                <w:rFonts w:ascii="Times New Roman" w:hAnsi="Times New Roman" w:cs="Times New Roman"/>
                <w:bCs/>
                <w:strike/>
                <w:color w:val="FF0000"/>
                <w:sz w:val="18"/>
                <w:szCs w:val="18"/>
              </w:rPr>
            </w:pPr>
          </w:p>
        </w:tc>
      </w:tr>
      <w:tr w:rsidR="007156A3" w:rsidRPr="008B0293" w14:paraId="77E8166F" w14:textId="77777777" w:rsidTr="00221221">
        <w:trPr>
          <w:trHeight w:val="220"/>
          <w:jc w:val="center"/>
        </w:trPr>
        <w:tc>
          <w:tcPr>
            <w:tcW w:w="715" w:type="dxa"/>
            <w:shd w:val="clear" w:color="auto" w:fill="auto"/>
            <w:noWrap/>
          </w:tcPr>
          <w:p w14:paraId="6C8D4E65" w14:textId="24385249" w:rsidR="007156A3" w:rsidRPr="009B69AF" w:rsidRDefault="007156A3" w:rsidP="007156A3">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13967</w:t>
            </w:r>
          </w:p>
        </w:tc>
        <w:tc>
          <w:tcPr>
            <w:tcW w:w="990" w:type="dxa"/>
          </w:tcPr>
          <w:p w14:paraId="04056F9B" w14:textId="1FB986CD" w:rsidR="007156A3" w:rsidRPr="009B69AF" w:rsidRDefault="007156A3" w:rsidP="007156A3">
            <w:pPr>
              <w:suppressAutoHyphens/>
              <w:spacing w:after="0"/>
              <w:rPr>
                <w:rFonts w:ascii="Times New Roman" w:hAnsi="Times New Roman" w:cs="Times New Roman"/>
                <w:strike/>
                <w:color w:val="FF0000"/>
                <w:sz w:val="18"/>
                <w:szCs w:val="18"/>
              </w:rPr>
            </w:pPr>
            <w:proofErr w:type="spellStart"/>
            <w:r w:rsidRPr="009B69AF">
              <w:rPr>
                <w:rFonts w:ascii="Times New Roman" w:hAnsi="Times New Roman" w:cs="Times New Roman"/>
                <w:strike/>
                <w:color w:val="FF0000"/>
                <w:sz w:val="18"/>
                <w:szCs w:val="18"/>
              </w:rPr>
              <w:t>Geonjung</w:t>
            </w:r>
            <w:proofErr w:type="spellEnd"/>
            <w:r w:rsidRPr="009B69AF">
              <w:rPr>
                <w:rFonts w:ascii="Times New Roman" w:hAnsi="Times New Roman" w:cs="Times New Roman"/>
                <w:strike/>
                <w:color w:val="FF0000"/>
                <w:sz w:val="18"/>
                <w:szCs w:val="18"/>
              </w:rPr>
              <w:t xml:space="preserve"> Ko</w:t>
            </w:r>
          </w:p>
        </w:tc>
        <w:tc>
          <w:tcPr>
            <w:tcW w:w="900" w:type="dxa"/>
            <w:shd w:val="clear" w:color="auto" w:fill="auto"/>
            <w:noWrap/>
          </w:tcPr>
          <w:p w14:paraId="5F974AF9" w14:textId="1A1A3D49" w:rsidR="007156A3" w:rsidRPr="009B69AF" w:rsidRDefault="007156A3" w:rsidP="007156A3">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35.2.1.2.3</w:t>
            </w:r>
          </w:p>
        </w:tc>
        <w:tc>
          <w:tcPr>
            <w:tcW w:w="720" w:type="dxa"/>
          </w:tcPr>
          <w:p w14:paraId="4A241F1A" w14:textId="7BADCD4B" w:rsidR="007156A3" w:rsidRPr="009B69AF" w:rsidRDefault="007156A3" w:rsidP="007156A3">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403.10</w:t>
            </w:r>
          </w:p>
        </w:tc>
        <w:tc>
          <w:tcPr>
            <w:tcW w:w="2520" w:type="dxa"/>
            <w:shd w:val="clear" w:color="auto" w:fill="auto"/>
            <w:noWrap/>
          </w:tcPr>
          <w:p w14:paraId="66CA10D2" w14:textId="55A9A3CA" w:rsidR="007156A3" w:rsidRPr="009B69AF" w:rsidRDefault="007156A3" w:rsidP="007156A3">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The STA should not ignore the NAV after the STA sent the TXOP return signaling.</w:t>
            </w:r>
          </w:p>
        </w:tc>
        <w:tc>
          <w:tcPr>
            <w:tcW w:w="2340" w:type="dxa"/>
            <w:shd w:val="clear" w:color="auto" w:fill="auto"/>
            <w:noWrap/>
          </w:tcPr>
          <w:p w14:paraId="70F42319" w14:textId="67FD6BCD" w:rsidR="007156A3" w:rsidRPr="009B69AF" w:rsidRDefault="007156A3" w:rsidP="007156A3">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The STA can ignore the NAV until the STA transmits the TXOP return signaling.</w:t>
            </w:r>
          </w:p>
        </w:tc>
        <w:tc>
          <w:tcPr>
            <w:tcW w:w="3150" w:type="dxa"/>
            <w:shd w:val="clear" w:color="auto" w:fill="auto"/>
          </w:tcPr>
          <w:p w14:paraId="5A20CFE7" w14:textId="77777777" w:rsidR="008E2015" w:rsidRPr="009B69AF" w:rsidRDefault="008E2015" w:rsidP="008E2015">
            <w:pPr>
              <w:suppressAutoHyphens/>
              <w:spacing w:after="0"/>
              <w:rPr>
                <w:ins w:id="1717" w:author="Alfred Aster" w:date="2022-10-18T10:33:00Z"/>
                <w:rFonts w:ascii="Times New Roman" w:hAnsi="Times New Roman" w:cs="Times New Roman"/>
                <w:bCs/>
                <w:strike/>
                <w:color w:val="FF0000"/>
                <w:sz w:val="18"/>
                <w:szCs w:val="18"/>
              </w:rPr>
            </w:pPr>
            <w:ins w:id="1718" w:author="Alfred Aster" w:date="2022-10-18T10:33:00Z">
              <w:r w:rsidRPr="009B69AF">
                <w:rPr>
                  <w:rFonts w:ascii="Times New Roman" w:hAnsi="Times New Roman" w:cs="Times New Roman"/>
                  <w:bCs/>
                  <w:strike/>
                  <w:color w:val="FF0000"/>
                  <w:sz w:val="18"/>
                  <w:szCs w:val="18"/>
                </w:rPr>
                <w:t>Pending SP</w:t>
              </w:r>
            </w:ins>
          </w:p>
          <w:p w14:paraId="37D4C4FC" w14:textId="77777777" w:rsidR="008E2015" w:rsidRPr="009B69AF" w:rsidRDefault="008E2015" w:rsidP="008E2015">
            <w:pPr>
              <w:suppressAutoHyphens/>
              <w:spacing w:after="0"/>
              <w:rPr>
                <w:ins w:id="1719" w:author="Alfred Aster" w:date="2022-10-18T10:33:00Z"/>
                <w:rFonts w:ascii="Times New Roman" w:hAnsi="Times New Roman" w:cs="Times New Roman"/>
                <w:bCs/>
                <w:strike/>
                <w:color w:val="FF0000"/>
                <w:sz w:val="18"/>
                <w:szCs w:val="18"/>
              </w:rPr>
            </w:pPr>
          </w:p>
          <w:p w14:paraId="7FAB1908" w14:textId="77777777" w:rsidR="00B45EC9" w:rsidRPr="009B69AF" w:rsidRDefault="00B45EC9" w:rsidP="00B45EC9">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Rejected -- A proposed resolution for “this CID” was discussed as part of the comment resolutions in “document”, however the group could not reach consensus on a proposed change that would resolve the comment.</w:t>
            </w:r>
          </w:p>
          <w:p w14:paraId="14166A7D" w14:textId="77033DC5" w:rsidR="0053403E" w:rsidRPr="009B69AF" w:rsidRDefault="007156A3" w:rsidP="007156A3">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13, 2022, but no straw poll is conducted yet.</w:t>
            </w:r>
            <w:r w:rsidRPr="009B69AF">
              <w:rPr>
                <w:rFonts w:ascii="Times New Roman" w:hAnsi="Times New Roman" w:cs="Times New Roman"/>
                <w:strike/>
                <w:color w:val="FF0000"/>
                <w:sz w:val="18"/>
                <w:szCs w:val="18"/>
              </w:rPr>
              <w:br/>
            </w:r>
            <w:r w:rsidR="0053403E" w:rsidRPr="009B69AF">
              <w:rPr>
                <w:rFonts w:ascii="Times New Roman" w:hAnsi="Times New Roman" w:cs="Times New Roman"/>
                <w:strike/>
                <w:color w:val="FF0000"/>
                <w:sz w:val="18"/>
                <w:szCs w:val="18"/>
              </w:rPr>
              <w:br/>
            </w:r>
            <w:r w:rsidR="0053403E" w:rsidRPr="009B69AF">
              <w:rPr>
                <w:rFonts w:ascii="Times New Roman" w:hAnsi="Times New Roman" w:cs="Times New Roman"/>
                <w:bCs/>
                <w:strike/>
                <w:color w:val="FF0000"/>
                <w:sz w:val="18"/>
                <w:szCs w:val="18"/>
              </w:rPr>
              <w:t>Dibakar Das</w:t>
            </w:r>
            <w:r w:rsidR="0053403E" w:rsidRPr="009B69AF">
              <w:rPr>
                <w:rFonts w:ascii="Times New Roman" w:hAnsi="Times New Roman" w:cs="Times New Roman"/>
                <w:bCs/>
                <w:strike/>
                <w:color w:val="FF0000"/>
                <w:sz w:val="18"/>
                <w:szCs w:val="18"/>
              </w:rPr>
              <w:tab/>
              <w:t>22/1189r3</w:t>
            </w:r>
          </w:p>
          <w:p w14:paraId="3AFFED4A" w14:textId="77777777" w:rsidR="00EA2FC5" w:rsidRPr="009B69AF" w:rsidRDefault="00EA2FC5" w:rsidP="00EA2FC5">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073F0C59" w14:textId="77777777" w:rsidR="00EA2FC5" w:rsidRPr="009B69AF" w:rsidRDefault="00EA2FC5" w:rsidP="00EA2FC5">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60F37BFA" w14:textId="75DF56EB" w:rsidR="00EA2FC5" w:rsidRPr="009B69AF" w:rsidRDefault="00EA2FC5" w:rsidP="007156A3">
            <w:pPr>
              <w:suppressAutoHyphens/>
              <w:spacing w:after="0"/>
              <w:rPr>
                <w:rFonts w:ascii="Times New Roman" w:hAnsi="Times New Roman" w:cs="Times New Roman"/>
                <w:bCs/>
                <w:strike/>
                <w:color w:val="FF0000"/>
                <w:sz w:val="18"/>
                <w:szCs w:val="18"/>
              </w:rPr>
            </w:pPr>
          </w:p>
        </w:tc>
      </w:tr>
      <w:tr w:rsidR="007156A3" w:rsidRPr="008B0293" w14:paraId="5730D8C3" w14:textId="77777777" w:rsidTr="00221221">
        <w:trPr>
          <w:trHeight w:val="220"/>
          <w:jc w:val="center"/>
        </w:trPr>
        <w:tc>
          <w:tcPr>
            <w:tcW w:w="715" w:type="dxa"/>
            <w:shd w:val="clear" w:color="auto" w:fill="auto"/>
            <w:noWrap/>
          </w:tcPr>
          <w:p w14:paraId="1DB1A0C1" w14:textId="2B751681" w:rsidR="007156A3" w:rsidRPr="009B69AF" w:rsidRDefault="007156A3" w:rsidP="007156A3">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13973</w:t>
            </w:r>
          </w:p>
        </w:tc>
        <w:tc>
          <w:tcPr>
            <w:tcW w:w="990" w:type="dxa"/>
          </w:tcPr>
          <w:p w14:paraId="4270CC7A" w14:textId="45ED16E6" w:rsidR="007156A3" w:rsidRPr="009B69AF" w:rsidRDefault="007156A3" w:rsidP="007156A3">
            <w:pPr>
              <w:suppressAutoHyphens/>
              <w:spacing w:after="0"/>
              <w:rPr>
                <w:rFonts w:ascii="Times New Roman" w:hAnsi="Times New Roman" w:cs="Times New Roman"/>
                <w:strike/>
                <w:color w:val="FF0000"/>
                <w:sz w:val="18"/>
                <w:szCs w:val="18"/>
              </w:rPr>
            </w:pPr>
            <w:proofErr w:type="spellStart"/>
            <w:r w:rsidRPr="009B69AF">
              <w:rPr>
                <w:rFonts w:ascii="Times New Roman" w:hAnsi="Times New Roman" w:cs="Times New Roman"/>
                <w:strike/>
                <w:color w:val="FF0000"/>
                <w:sz w:val="18"/>
                <w:szCs w:val="18"/>
              </w:rPr>
              <w:t>Geonjung</w:t>
            </w:r>
            <w:proofErr w:type="spellEnd"/>
            <w:r w:rsidRPr="009B69AF">
              <w:rPr>
                <w:rFonts w:ascii="Times New Roman" w:hAnsi="Times New Roman" w:cs="Times New Roman"/>
                <w:strike/>
                <w:color w:val="FF0000"/>
                <w:sz w:val="18"/>
                <w:szCs w:val="18"/>
              </w:rPr>
              <w:t xml:space="preserve"> Ko</w:t>
            </w:r>
          </w:p>
        </w:tc>
        <w:tc>
          <w:tcPr>
            <w:tcW w:w="900" w:type="dxa"/>
            <w:shd w:val="clear" w:color="auto" w:fill="auto"/>
            <w:noWrap/>
          </w:tcPr>
          <w:p w14:paraId="7C613F48" w14:textId="001D7523" w:rsidR="007156A3" w:rsidRPr="009B69AF" w:rsidRDefault="007156A3" w:rsidP="007156A3">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35.2.1.2.2</w:t>
            </w:r>
          </w:p>
        </w:tc>
        <w:tc>
          <w:tcPr>
            <w:tcW w:w="720" w:type="dxa"/>
          </w:tcPr>
          <w:p w14:paraId="39C59AA1" w14:textId="05237525" w:rsidR="007156A3" w:rsidRPr="009B69AF" w:rsidRDefault="007156A3" w:rsidP="007156A3">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401.05</w:t>
            </w:r>
          </w:p>
        </w:tc>
        <w:tc>
          <w:tcPr>
            <w:tcW w:w="2520" w:type="dxa"/>
            <w:shd w:val="clear" w:color="auto" w:fill="auto"/>
            <w:noWrap/>
          </w:tcPr>
          <w:p w14:paraId="6CC9D47F" w14:textId="3C51AD1D" w:rsidR="007156A3" w:rsidRPr="009B69AF" w:rsidRDefault="007156A3" w:rsidP="007156A3">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 xml:space="preserve">If the last PPDU transmission by the AP ends less than a PIFS </w:t>
            </w:r>
            <w:r w:rsidRPr="009B69AF">
              <w:rPr>
                <w:rFonts w:ascii="Times New Roman" w:hAnsi="Times New Roman" w:cs="Times New Roman"/>
                <w:strike/>
                <w:color w:val="FF0000"/>
                <w:sz w:val="18"/>
                <w:szCs w:val="18"/>
              </w:rPr>
              <w:lastRenderedPageBreak/>
              <w:t>and larger than SIFS before the end of the allocated time, the AP may transmit a PPDU a PIFS after the end of the allocated time. It results a gap larger than PIFS.</w:t>
            </w:r>
          </w:p>
        </w:tc>
        <w:tc>
          <w:tcPr>
            <w:tcW w:w="2340" w:type="dxa"/>
            <w:shd w:val="clear" w:color="auto" w:fill="auto"/>
            <w:noWrap/>
          </w:tcPr>
          <w:p w14:paraId="15EA0D51" w14:textId="246AFAE1" w:rsidR="007156A3" w:rsidRPr="009B69AF" w:rsidRDefault="007156A3" w:rsidP="007156A3">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lastRenderedPageBreak/>
              <w:t>Modify the rule not to make a gap larger than PIFS.</w:t>
            </w:r>
          </w:p>
        </w:tc>
        <w:tc>
          <w:tcPr>
            <w:tcW w:w="3150" w:type="dxa"/>
            <w:shd w:val="clear" w:color="auto" w:fill="auto"/>
          </w:tcPr>
          <w:p w14:paraId="0FD02DCC" w14:textId="516F542F" w:rsidR="008518EB" w:rsidRPr="009B69AF" w:rsidRDefault="008518EB" w:rsidP="00B45EC9">
            <w:pPr>
              <w:suppressAutoHyphens/>
              <w:spacing w:after="0"/>
              <w:rPr>
                <w:ins w:id="1720" w:author="Alfred Aster" w:date="2022-10-18T09:53:00Z"/>
                <w:rFonts w:ascii="Times New Roman" w:hAnsi="Times New Roman" w:cs="Times New Roman"/>
                <w:bCs/>
                <w:strike/>
                <w:color w:val="FF0000"/>
                <w:sz w:val="18"/>
                <w:szCs w:val="18"/>
              </w:rPr>
            </w:pPr>
            <w:ins w:id="1721" w:author="Alfred Aster" w:date="2022-10-18T09:53:00Z">
              <w:r w:rsidRPr="009B69AF">
                <w:rPr>
                  <w:rFonts w:ascii="Times New Roman" w:hAnsi="Times New Roman" w:cs="Times New Roman"/>
                  <w:bCs/>
                  <w:strike/>
                  <w:color w:val="FF0000"/>
                  <w:sz w:val="18"/>
                  <w:szCs w:val="18"/>
                </w:rPr>
                <w:t>Pending SP</w:t>
              </w:r>
            </w:ins>
          </w:p>
          <w:p w14:paraId="36FD7162" w14:textId="77777777" w:rsidR="008518EB" w:rsidRPr="009B69AF" w:rsidRDefault="008518EB" w:rsidP="00B45EC9">
            <w:pPr>
              <w:suppressAutoHyphens/>
              <w:spacing w:after="0"/>
              <w:rPr>
                <w:ins w:id="1722" w:author="Alfred Aster" w:date="2022-10-18T09:53:00Z"/>
                <w:rFonts w:ascii="Times New Roman" w:hAnsi="Times New Roman" w:cs="Times New Roman"/>
                <w:bCs/>
                <w:strike/>
                <w:color w:val="FF0000"/>
                <w:sz w:val="18"/>
                <w:szCs w:val="18"/>
              </w:rPr>
            </w:pPr>
          </w:p>
          <w:p w14:paraId="417D2193" w14:textId="2495544F" w:rsidR="00B45EC9" w:rsidRPr="009B69AF" w:rsidRDefault="00B45EC9" w:rsidP="00B45EC9">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lastRenderedPageBreak/>
              <w:t>Rejected -- A proposed resolution for “this CID” was discussed as part of the comment resolutions in “document”, however the group could not reach consensus on a proposed change that would resolve the comment.</w:t>
            </w:r>
          </w:p>
          <w:p w14:paraId="70FF9989" w14:textId="40B87D72" w:rsidR="0053403E" w:rsidRPr="009B69AF" w:rsidRDefault="007156A3" w:rsidP="007156A3">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8, 2022, but no straw poll is conducted yet.</w:t>
            </w:r>
            <w:r w:rsidRPr="009B69AF">
              <w:rPr>
                <w:rFonts w:ascii="Times New Roman" w:hAnsi="Times New Roman" w:cs="Times New Roman"/>
                <w:strike/>
                <w:color w:val="FF0000"/>
                <w:sz w:val="18"/>
                <w:szCs w:val="18"/>
              </w:rPr>
              <w:br/>
            </w:r>
          </w:p>
          <w:p w14:paraId="5391CC0A" w14:textId="79D5C421" w:rsidR="0053403E" w:rsidRPr="009B69AF" w:rsidRDefault="0053403E" w:rsidP="007156A3">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Yunbo Li</w:t>
            </w:r>
            <w:r w:rsidRPr="009B69AF">
              <w:rPr>
                <w:rFonts w:ascii="Times New Roman" w:hAnsi="Times New Roman" w:cs="Times New Roman"/>
                <w:bCs/>
                <w:strike/>
                <w:color w:val="FF0000"/>
                <w:sz w:val="18"/>
                <w:szCs w:val="18"/>
              </w:rPr>
              <w:tab/>
            </w:r>
            <w:r w:rsidR="00B45EC9" w:rsidRPr="009B69AF">
              <w:rPr>
                <w:rFonts w:ascii="Times New Roman" w:hAnsi="Times New Roman" w:cs="Times New Roman"/>
                <w:bCs/>
                <w:strike/>
                <w:color w:val="FF0000"/>
                <w:sz w:val="18"/>
                <w:szCs w:val="18"/>
              </w:rPr>
              <w:t xml:space="preserve">      </w:t>
            </w:r>
            <w:r w:rsidRPr="009B69AF">
              <w:rPr>
                <w:rFonts w:ascii="Times New Roman" w:hAnsi="Times New Roman" w:cs="Times New Roman"/>
                <w:bCs/>
                <w:strike/>
                <w:color w:val="FF0000"/>
                <w:sz w:val="18"/>
                <w:szCs w:val="18"/>
              </w:rPr>
              <w:t>22/1265r1</w:t>
            </w:r>
          </w:p>
          <w:p w14:paraId="1B4D6DE8" w14:textId="77777777" w:rsidR="00EA2FC5" w:rsidRPr="009B69AF" w:rsidRDefault="00EA2FC5" w:rsidP="00EA2FC5">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047E21B2" w14:textId="77777777" w:rsidR="00EA2FC5" w:rsidRPr="009B69AF" w:rsidRDefault="00EA2FC5" w:rsidP="00EA2FC5">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4F0D9598" w14:textId="5D745946" w:rsidR="00EA2FC5" w:rsidRPr="009B69AF" w:rsidRDefault="00EA2FC5" w:rsidP="007156A3">
            <w:pPr>
              <w:suppressAutoHyphens/>
              <w:spacing w:after="0"/>
              <w:rPr>
                <w:rFonts w:ascii="Times New Roman" w:hAnsi="Times New Roman" w:cs="Times New Roman"/>
                <w:bCs/>
                <w:strike/>
                <w:color w:val="FF0000"/>
                <w:sz w:val="18"/>
                <w:szCs w:val="18"/>
              </w:rPr>
            </w:pPr>
          </w:p>
        </w:tc>
      </w:tr>
      <w:tr w:rsidR="007156A3" w:rsidRPr="008B0293" w14:paraId="68193981" w14:textId="77777777" w:rsidTr="00221221">
        <w:trPr>
          <w:trHeight w:val="220"/>
          <w:jc w:val="center"/>
        </w:trPr>
        <w:tc>
          <w:tcPr>
            <w:tcW w:w="715" w:type="dxa"/>
            <w:shd w:val="clear" w:color="auto" w:fill="auto"/>
            <w:noWrap/>
          </w:tcPr>
          <w:p w14:paraId="73C77B6F" w14:textId="33944CB3" w:rsidR="007156A3" w:rsidRPr="009B69AF" w:rsidRDefault="007156A3" w:rsidP="007156A3">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lastRenderedPageBreak/>
              <w:t>13975</w:t>
            </w:r>
          </w:p>
        </w:tc>
        <w:tc>
          <w:tcPr>
            <w:tcW w:w="990" w:type="dxa"/>
          </w:tcPr>
          <w:p w14:paraId="46D74E28" w14:textId="5B4F2C05" w:rsidR="007156A3" w:rsidRPr="009B69AF" w:rsidRDefault="007156A3" w:rsidP="007156A3">
            <w:pPr>
              <w:suppressAutoHyphens/>
              <w:spacing w:after="0"/>
              <w:rPr>
                <w:rFonts w:ascii="Times New Roman" w:hAnsi="Times New Roman" w:cs="Times New Roman"/>
                <w:strike/>
                <w:color w:val="FF0000"/>
                <w:sz w:val="18"/>
                <w:szCs w:val="18"/>
              </w:rPr>
            </w:pPr>
            <w:proofErr w:type="spellStart"/>
            <w:r w:rsidRPr="009B69AF">
              <w:rPr>
                <w:rFonts w:ascii="Times New Roman" w:hAnsi="Times New Roman" w:cs="Times New Roman"/>
                <w:strike/>
                <w:color w:val="FF0000"/>
                <w:sz w:val="18"/>
                <w:szCs w:val="18"/>
              </w:rPr>
              <w:t>Geonjung</w:t>
            </w:r>
            <w:proofErr w:type="spellEnd"/>
            <w:r w:rsidRPr="009B69AF">
              <w:rPr>
                <w:rFonts w:ascii="Times New Roman" w:hAnsi="Times New Roman" w:cs="Times New Roman"/>
                <w:strike/>
                <w:color w:val="FF0000"/>
                <w:sz w:val="18"/>
                <w:szCs w:val="18"/>
              </w:rPr>
              <w:t xml:space="preserve"> Ko</w:t>
            </w:r>
          </w:p>
        </w:tc>
        <w:tc>
          <w:tcPr>
            <w:tcW w:w="900" w:type="dxa"/>
            <w:shd w:val="clear" w:color="auto" w:fill="auto"/>
            <w:noWrap/>
          </w:tcPr>
          <w:p w14:paraId="4CDE1FAF" w14:textId="3727460E" w:rsidR="007156A3" w:rsidRPr="009B69AF" w:rsidRDefault="007156A3" w:rsidP="007156A3">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35.2.1.2.3</w:t>
            </w:r>
          </w:p>
        </w:tc>
        <w:tc>
          <w:tcPr>
            <w:tcW w:w="720" w:type="dxa"/>
          </w:tcPr>
          <w:p w14:paraId="00725D89" w14:textId="78B76964" w:rsidR="007156A3" w:rsidRPr="009B69AF" w:rsidRDefault="007156A3" w:rsidP="007156A3">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402.43</w:t>
            </w:r>
          </w:p>
        </w:tc>
        <w:tc>
          <w:tcPr>
            <w:tcW w:w="2520" w:type="dxa"/>
            <w:shd w:val="clear" w:color="auto" w:fill="auto"/>
            <w:noWrap/>
          </w:tcPr>
          <w:p w14:paraId="3E7B05E5" w14:textId="2F530728" w:rsidR="007156A3" w:rsidRPr="009B69AF" w:rsidRDefault="007156A3" w:rsidP="007156A3">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The relationship between the if condition and the behavior is unclear.</w:t>
            </w:r>
          </w:p>
        </w:tc>
        <w:tc>
          <w:tcPr>
            <w:tcW w:w="2340" w:type="dxa"/>
            <w:shd w:val="clear" w:color="auto" w:fill="auto"/>
            <w:noWrap/>
          </w:tcPr>
          <w:p w14:paraId="109DF3B8" w14:textId="1F465DAE" w:rsidR="007156A3" w:rsidRPr="009B69AF" w:rsidRDefault="007156A3" w:rsidP="007156A3">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The non-AP EHT STA may transmit a QoS Data or QoS Null frame with the RDG/More PPDU subfield set to 0 in CAS Control subfield of the HE variant HT Control field to an associated AP to terminate the allocated time.</w:t>
            </w:r>
          </w:p>
        </w:tc>
        <w:tc>
          <w:tcPr>
            <w:tcW w:w="3150" w:type="dxa"/>
            <w:shd w:val="clear" w:color="auto" w:fill="auto"/>
          </w:tcPr>
          <w:p w14:paraId="4DF7F114" w14:textId="77777777" w:rsidR="008E2015" w:rsidRPr="009B69AF" w:rsidRDefault="008E2015" w:rsidP="008E2015">
            <w:pPr>
              <w:suppressAutoHyphens/>
              <w:spacing w:after="0"/>
              <w:rPr>
                <w:ins w:id="1723" w:author="Alfred Aster" w:date="2022-10-18T10:33:00Z"/>
                <w:rFonts w:ascii="Times New Roman" w:hAnsi="Times New Roman" w:cs="Times New Roman"/>
                <w:bCs/>
                <w:strike/>
                <w:color w:val="FF0000"/>
                <w:sz w:val="18"/>
                <w:szCs w:val="18"/>
              </w:rPr>
            </w:pPr>
            <w:ins w:id="1724" w:author="Alfred Aster" w:date="2022-10-18T10:33:00Z">
              <w:r w:rsidRPr="009B69AF">
                <w:rPr>
                  <w:rFonts w:ascii="Times New Roman" w:hAnsi="Times New Roman" w:cs="Times New Roman"/>
                  <w:bCs/>
                  <w:strike/>
                  <w:color w:val="FF0000"/>
                  <w:sz w:val="18"/>
                  <w:szCs w:val="18"/>
                </w:rPr>
                <w:t>Pending SP</w:t>
              </w:r>
            </w:ins>
          </w:p>
          <w:p w14:paraId="3BE8679B" w14:textId="77777777" w:rsidR="008E2015" w:rsidRPr="009B69AF" w:rsidRDefault="008E2015" w:rsidP="008E2015">
            <w:pPr>
              <w:suppressAutoHyphens/>
              <w:spacing w:after="0"/>
              <w:rPr>
                <w:ins w:id="1725" w:author="Alfred Aster" w:date="2022-10-18T10:33:00Z"/>
                <w:rFonts w:ascii="Times New Roman" w:hAnsi="Times New Roman" w:cs="Times New Roman"/>
                <w:bCs/>
                <w:strike/>
                <w:color w:val="FF0000"/>
                <w:sz w:val="18"/>
                <w:szCs w:val="18"/>
              </w:rPr>
            </w:pPr>
          </w:p>
          <w:p w14:paraId="0D53FE43" w14:textId="77777777" w:rsidR="00B45EC9" w:rsidRPr="009B69AF" w:rsidRDefault="00B45EC9" w:rsidP="00B45EC9">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Rejected -- A proposed resolution for “this CID” was discussed as part of the comment resolutions in “document”, however the group could not reach consensus on a proposed change that would resolve the comment.</w:t>
            </w:r>
          </w:p>
          <w:p w14:paraId="77CE7F51" w14:textId="100C2138" w:rsidR="0053403E" w:rsidRPr="009B69AF" w:rsidRDefault="007156A3" w:rsidP="007156A3">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13, 2022, but no straw poll is conducted yet.</w:t>
            </w:r>
            <w:r w:rsidRPr="009B69AF">
              <w:rPr>
                <w:rFonts w:ascii="Times New Roman" w:hAnsi="Times New Roman" w:cs="Times New Roman"/>
                <w:strike/>
                <w:color w:val="FF0000"/>
                <w:sz w:val="18"/>
                <w:szCs w:val="18"/>
              </w:rPr>
              <w:br/>
            </w:r>
          </w:p>
          <w:p w14:paraId="2C9D0FF9" w14:textId="77777777" w:rsidR="0053403E" w:rsidRPr="009B69AF" w:rsidRDefault="0053403E" w:rsidP="007156A3">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Dibakar Das</w:t>
            </w:r>
            <w:r w:rsidRPr="009B69AF">
              <w:rPr>
                <w:rFonts w:ascii="Times New Roman" w:hAnsi="Times New Roman" w:cs="Times New Roman"/>
                <w:bCs/>
                <w:strike/>
                <w:color w:val="FF0000"/>
                <w:sz w:val="18"/>
                <w:szCs w:val="18"/>
              </w:rPr>
              <w:tab/>
              <w:t>22/1189r3</w:t>
            </w:r>
          </w:p>
          <w:p w14:paraId="207A96A1" w14:textId="77777777" w:rsidR="00EA2FC5" w:rsidRPr="009B69AF" w:rsidRDefault="00EA2FC5" w:rsidP="00EA2FC5">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19F169CB" w14:textId="77777777" w:rsidR="00EA2FC5" w:rsidRPr="009B69AF" w:rsidRDefault="00EA2FC5" w:rsidP="00EA2FC5">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169B8A66" w14:textId="26E7FB36" w:rsidR="00EA2FC5" w:rsidRPr="009B69AF" w:rsidRDefault="00EA2FC5" w:rsidP="007156A3">
            <w:pPr>
              <w:suppressAutoHyphens/>
              <w:spacing w:after="0"/>
              <w:rPr>
                <w:rFonts w:ascii="Times New Roman" w:hAnsi="Times New Roman" w:cs="Times New Roman"/>
                <w:bCs/>
                <w:strike/>
                <w:color w:val="FF0000"/>
                <w:sz w:val="18"/>
                <w:szCs w:val="18"/>
              </w:rPr>
            </w:pPr>
          </w:p>
        </w:tc>
      </w:tr>
      <w:tr w:rsidR="007156A3" w:rsidRPr="008B0293" w14:paraId="6F84DF2C" w14:textId="77777777" w:rsidTr="00221221">
        <w:trPr>
          <w:trHeight w:val="220"/>
          <w:jc w:val="center"/>
        </w:trPr>
        <w:tc>
          <w:tcPr>
            <w:tcW w:w="715" w:type="dxa"/>
            <w:shd w:val="clear" w:color="auto" w:fill="auto"/>
            <w:noWrap/>
          </w:tcPr>
          <w:p w14:paraId="2ABFEA86" w14:textId="0758901D" w:rsidR="007156A3" w:rsidRPr="009C7E01" w:rsidRDefault="007156A3" w:rsidP="007156A3">
            <w:pPr>
              <w:suppressAutoHyphens/>
              <w:spacing w:after="0"/>
              <w:rPr>
                <w:rFonts w:ascii="Times New Roman" w:hAnsi="Times New Roman" w:cs="Times New Roman"/>
                <w:color w:val="7030A0"/>
                <w:sz w:val="18"/>
                <w:szCs w:val="18"/>
              </w:rPr>
            </w:pPr>
            <w:r w:rsidRPr="009C7E01">
              <w:rPr>
                <w:rFonts w:ascii="Times New Roman" w:hAnsi="Times New Roman" w:cs="Times New Roman"/>
                <w:color w:val="7030A0"/>
                <w:sz w:val="18"/>
                <w:szCs w:val="18"/>
              </w:rPr>
              <w:t>13984</w:t>
            </w:r>
          </w:p>
        </w:tc>
        <w:tc>
          <w:tcPr>
            <w:tcW w:w="990" w:type="dxa"/>
          </w:tcPr>
          <w:p w14:paraId="1F94D64C" w14:textId="6B9D6945" w:rsidR="007156A3" w:rsidRPr="009C7E01" w:rsidRDefault="007156A3" w:rsidP="007156A3">
            <w:pPr>
              <w:suppressAutoHyphens/>
              <w:spacing w:after="0"/>
              <w:rPr>
                <w:rFonts w:ascii="Times New Roman" w:hAnsi="Times New Roman" w:cs="Times New Roman"/>
                <w:color w:val="7030A0"/>
                <w:sz w:val="18"/>
                <w:szCs w:val="18"/>
              </w:rPr>
            </w:pPr>
            <w:proofErr w:type="spellStart"/>
            <w:r w:rsidRPr="009C7E01">
              <w:rPr>
                <w:rFonts w:ascii="Times New Roman" w:hAnsi="Times New Roman" w:cs="Times New Roman"/>
                <w:color w:val="7030A0"/>
                <w:sz w:val="18"/>
                <w:szCs w:val="18"/>
              </w:rPr>
              <w:t>Geonjung</w:t>
            </w:r>
            <w:proofErr w:type="spellEnd"/>
            <w:r w:rsidRPr="009C7E01">
              <w:rPr>
                <w:rFonts w:ascii="Times New Roman" w:hAnsi="Times New Roman" w:cs="Times New Roman"/>
                <w:color w:val="7030A0"/>
                <w:sz w:val="18"/>
                <w:szCs w:val="18"/>
              </w:rPr>
              <w:t xml:space="preserve"> Ko</w:t>
            </w:r>
          </w:p>
        </w:tc>
        <w:tc>
          <w:tcPr>
            <w:tcW w:w="900" w:type="dxa"/>
            <w:shd w:val="clear" w:color="auto" w:fill="auto"/>
            <w:noWrap/>
          </w:tcPr>
          <w:p w14:paraId="2BEDDD41" w14:textId="69848F03" w:rsidR="007156A3" w:rsidRPr="009C7E01" w:rsidRDefault="007156A3" w:rsidP="007156A3">
            <w:pPr>
              <w:suppressAutoHyphens/>
              <w:spacing w:after="0"/>
              <w:rPr>
                <w:rFonts w:ascii="Times New Roman" w:hAnsi="Times New Roman" w:cs="Times New Roman"/>
                <w:color w:val="7030A0"/>
                <w:sz w:val="18"/>
                <w:szCs w:val="18"/>
              </w:rPr>
            </w:pPr>
            <w:r w:rsidRPr="009C7E01">
              <w:rPr>
                <w:rFonts w:ascii="Times New Roman" w:hAnsi="Times New Roman" w:cs="Times New Roman"/>
                <w:color w:val="7030A0"/>
                <w:sz w:val="18"/>
                <w:szCs w:val="18"/>
              </w:rPr>
              <w:t>35.3.5.4</w:t>
            </w:r>
          </w:p>
        </w:tc>
        <w:tc>
          <w:tcPr>
            <w:tcW w:w="720" w:type="dxa"/>
          </w:tcPr>
          <w:p w14:paraId="5F4DD091" w14:textId="1D6F45C7" w:rsidR="007156A3" w:rsidRPr="009C7E01" w:rsidRDefault="007156A3" w:rsidP="007156A3">
            <w:pPr>
              <w:suppressAutoHyphens/>
              <w:spacing w:after="0"/>
              <w:rPr>
                <w:rFonts w:ascii="Times New Roman" w:hAnsi="Times New Roman" w:cs="Times New Roman"/>
                <w:color w:val="7030A0"/>
                <w:sz w:val="18"/>
                <w:szCs w:val="18"/>
              </w:rPr>
            </w:pPr>
            <w:r w:rsidRPr="009C7E01">
              <w:rPr>
                <w:rFonts w:ascii="Times New Roman" w:hAnsi="Times New Roman" w:cs="Times New Roman"/>
                <w:color w:val="7030A0"/>
                <w:sz w:val="18"/>
                <w:szCs w:val="18"/>
              </w:rPr>
              <w:t>424.20</w:t>
            </w:r>
          </w:p>
        </w:tc>
        <w:tc>
          <w:tcPr>
            <w:tcW w:w="2520" w:type="dxa"/>
            <w:shd w:val="clear" w:color="auto" w:fill="auto"/>
            <w:noWrap/>
          </w:tcPr>
          <w:p w14:paraId="47472F3B" w14:textId="50D4950B" w:rsidR="007156A3" w:rsidRPr="009C7E01" w:rsidRDefault="007156A3" w:rsidP="007156A3">
            <w:pPr>
              <w:suppressAutoHyphens/>
              <w:spacing w:after="0"/>
              <w:rPr>
                <w:rFonts w:ascii="Times New Roman" w:hAnsi="Times New Roman" w:cs="Times New Roman"/>
                <w:color w:val="7030A0"/>
                <w:sz w:val="18"/>
                <w:szCs w:val="18"/>
              </w:rPr>
            </w:pPr>
            <w:r w:rsidRPr="009C7E01">
              <w:rPr>
                <w:rFonts w:ascii="Times New Roman" w:hAnsi="Times New Roman" w:cs="Times New Roman"/>
                <w:color w:val="7030A0"/>
                <w:sz w:val="18"/>
                <w:szCs w:val="18"/>
              </w:rPr>
              <w:t>Change "Common info" to "Common Info".</w:t>
            </w:r>
          </w:p>
        </w:tc>
        <w:tc>
          <w:tcPr>
            <w:tcW w:w="2340" w:type="dxa"/>
            <w:shd w:val="clear" w:color="auto" w:fill="auto"/>
            <w:noWrap/>
          </w:tcPr>
          <w:p w14:paraId="10EBBB22" w14:textId="0666B837" w:rsidR="007156A3" w:rsidRPr="009C7E01" w:rsidRDefault="007156A3" w:rsidP="007156A3">
            <w:pPr>
              <w:suppressAutoHyphens/>
              <w:spacing w:after="0"/>
              <w:rPr>
                <w:rFonts w:ascii="Times New Roman" w:hAnsi="Times New Roman" w:cs="Times New Roman"/>
                <w:color w:val="7030A0"/>
                <w:sz w:val="18"/>
                <w:szCs w:val="18"/>
              </w:rPr>
            </w:pPr>
            <w:r w:rsidRPr="009C7E01">
              <w:rPr>
                <w:rFonts w:ascii="Times New Roman" w:hAnsi="Times New Roman" w:cs="Times New Roman"/>
                <w:color w:val="7030A0"/>
                <w:sz w:val="18"/>
                <w:szCs w:val="18"/>
              </w:rPr>
              <w:t>As in comment</w:t>
            </w:r>
          </w:p>
        </w:tc>
        <w:tc>
          <w:tcPr>
            <w:tcW w:w="3150" w:type="dxa"/>
            <w:shd w:val="clear" w:color="auto" w:fill="auto"/>
          </w:tcPr>
          <w:p w14:paraId="291B8F95" w14:textId="77777777" w:rsidR="009C7E01" w:rsidRPr="009C7E01" w:rsidRDefault="009C7E01" w:rsidP="009C7E01">
            <w:pPr>
              <w:suppressAutoHyphens/>
              <w:spacing w:after="0"/>
              <w:rPr>
                <w:ins w:id="1726" w:author="Alfred Aster" w:date="2022-10-16T22:21:00Z"/>
                <w:rFonts w:ascii="Times New Roman" w:hAnsi="Times New Roman" w:cs="Times New Roman"/>
                <w:bCs/>
                <w:color w:val="7030A0"/>
                <w:sz w:val="18"/>
                <w:szCs w:val="18"/>
              </w:rPr>
            </w:pPr>
            <w:ins w:id="1727" w:author="Alfred Aster" w:date="2022-10-16T22:21:00Z">
              <w:r w:rsidRPr="009C7E01">
                <w:rPr>
                  <w:rFonts w:ascii="Times New Roman" w:hAnsi="Times New Roman" w:cs="Times New Roman"/>
                  <w:bCs/>
                  <w:color w:val="7030A0"/>
                  <w:sz w:val="18"/>
                  <w:szCs w:val="18"/>
                </w:rPr>
                <w:t>Pending SP</w:t>
              </w:r>
            </w:ins>
            <w:ins w:id="1728" w:author="Alfred Aster" w:date="2022-10-19T11:02:00Z">
              <w:r w:rsidRPr="009C7E01">
                <w:rPr>
                  <w:rFonts w:ascii="Times New Roman" w:hAnsi="Times New Roman" w:cs="Times New Roman"/>
                  <w:bCs/>
                  <w:color w:val="7030A0"/>
                  <w:sz w:val="18"/>
                  <w:szCs w:val="18"/>
                </w:rPr>
                <w:t>: Majority Support. Done.</w:t>
              </w:r>
            </w:ins>
          </w:p>
          <w:p w14:paraId="0E796157" w14:textId="77777777" w:rsidR="00213B99" w:rsidRPr="009C7E01" w:rsidRDefault="00213B99" w:rsidP="00213B99">
            <w:pPr>
              <w:suppressAutoHyphens/>
              <w:spacing w:after="0"/>
              <w:rPr>
                <w:ins w:id="1729" w:author="Alfred Aster" w:date="2022-10-16T22:22:00Z"/>
                <w:rFonts w:ascii="Times New Roman" w:hAnsi="Times New Roman" w:cs="Times New Roman"/>
                <w:bCs/>
                <w:color w:val="7030A0"/>
                <w:sz w:val="18"/>
                <w:szCs w:val="18"/>
              </w:rPr>
            </w:pPr>
          </w:p>
          <w:p w14:paraId="4FAFE6AE" w14:textId="77777777" w:rsidR="00B45EC9" w:rsidRPr="009C7E01" w:rsidRDefault="00B45EC9" w:rsidP="00B45EC9">
            <w:pPr>
              <w:suppressAutoHyphens/>
              <w:spacing w:after="0"/>
              <w:rPr>
                <w:rFonts w:ascii="Times New Roman" w:hAnsi="Times New Roman" w:cs="Times New Roman"/>
                <w:bCs/>
                <w:color w:val="7030A0"/>
                <w:sz w:val="18"/>
                <w:szCs w:val="18"/>
              </w:rPr>
            </w:pPr>
            <w:r w:rsidRPr="009C7E01">
              <w:rPr>
                <w:rFonts w:ascii="Times New Roman" w:hAnsi="Times New Roman" w:cs="Times New Roman"/>
                <w:bCs/>
                <w:color w:val="7030A0"/>
                <w:sz w:val="18"/>
                <w:szCs w:val="18"/>
              </w:rPr>
              <w:t>Rejected -- A proposed resolution for “this CID” was discussed as part of the comment resolutions in “document”, however the group could not reach consensus on a proposed change that would resolve the comment.</w:t>
            </w:r>
          </w:p>
          <w:p w14:paraId="7AE304E0" w14:textId="1390EFF7" w:rsidR="0053403E" w:rsidRPr="009C7E01" w:rsidRDefault="007156A3" w:rsidP="007156A3">
            <w:pPr>
              <w:suppressAutoHyphens/>
              <w:spacing w:after="0"/>
              <w:rPr>
                <w:rFonts w:ascii="Times New Roman" w:hAnsi="Times New Roman" w:cs="Times New Roman"/>
                <w:color w:val="7030A0"/>
                <w:sz w:val="18"/>
                <w:szCs w:val="18"/>
              </w:rPr>
            </w:pPr>
            <w:r w:rsidRPr="009C7E01">
              <w:rPr>
                <w:rFonts w:ascii="Times New Roman" w:hAnsi="Times New Roman" w:cs="Times New Roman"/>
                <w:color w:val="7030A0"/>
                <w:sz w:val="18"/>
                <w:szCs w:val="18"/>
              </w:rPr>
              <w:br/>
              <w:t>This CID is discussed on September 8, 2022, but no straw poll is conducted yet.</w:t>
            </w:r>
            <w:r w:rsidRPr="009C7E01">
              <w:rPr>
                <w:rFonts w:ascii="Times New Roman" w:hAnsi="Times New Roman" w:cs="Times New Roman"/>
                <w:color w:val="7030A0"/>
                <w:sz w:val="18"/>
                <w:szCs w:val="18"/>
              </w:rPr>
              <w:br/>
            </w:r>
          </w:p>
          <w:p w14:paraId="75ECD2AF" w14:textId="77777777" w:rsidR="0053403E" w:rsidRPr="009C7E01" w:rsidRDefault="0053403E" w:rsidP="007156A3">
            <w:pPr>
              <w:suppressAutoHyphens/>
              <w:spacing w:after="0"/>
              <w:rPr>
                <w:rFonts w:ascii="Times New Roman" w:hAnsi="Times New Roman" w:cs="Times New Roman"/>
                <w:bCs/>
                <w:color w:val="7030A0"/>
                <w:sz w:val="18"/>
                <w:szCs w:val="18"/>
              </w:rPr>
            </w:pPr>
            <w:r w:rsidRPr="009C7E01">
              <w:rPr>
                <w:rFonts w:ascii="Times New Roman" w:hAnsi="Times New Roman" w:cs="Times New Roman"/>
                <w:bCs/>
                <w:color w:val="7030A0"/>
                <w:sz w:val="18"/>
                <w:szCs w:val="18"/>
              </w:rPr>
              <w:t>Insun Jang</w:t>
            </w:r>
            <w:r w:rsidRPr="009C7E01">
              <w:rPr>
                <w:rFonts w:ascii="Times New Roman" w:hAnsi="Times New Roman" w:cs="Times New Roman"/>
                <w:bCs/>
                <w:color w:val="7030A0"/>
                <w:sz w:val="18"/>
                <w:szCs w:val="18"/>
              </w:rPr>
              <w:tab/>
              <w:t>22/1399r2</w:t>
            </w:r>
          </w:p>
          <w:p w14:paraId="195B83A1" w14:textId="77777777" w:rsidR="00EA2FC5" w:rsidRPr="009C7E01" w:rsidRDefault="00EA2FC5" w:rsidP="00EA2FC5">
            <w:pPr>
              <w:suppressAutoHyphens/>
              <w:spacing w:after="0"/>
              <w:rPr>
                <w:rFonts w:ascii="Times New Roman" w:hAnsi="Times New Roman" w:cs="Times New Roman"/>
                <w:bCs/>
                <w:color w:val="7030A0"/>
                <w:sz w:val="18"/>
                <w:szCs w:val="18"/>
              </w:rPr>
            </w:pPr>
            <w:r w:rsidRPr="009C7E01">
              <w:rPr>
                <w:rFonts w:ascii="Times New Roman" w:hAnsi="Times New Roman" w:cs="Times New Roman"/>
                <w:bCs/>
                <w:color w:val="7030A0"/>
                <w:sz w:val="18"/>
                <w:szCs w:val="18"/>
              </w:rPr>
              <w:t>Notes from Discussion:</w:t>
            </w:r>
          </w:p>
          <w:p w14:paraId="66D57B4C" w14:textId="77777777" w:rsidR="00EA2FC5" w:rsidRPr="009C7E01" w:rsidRDefault="00EA2FC5" w:rsidP="00EA2FC5">
            <w:pPr>
              <w:suppressAutoHyphens/>
              <w:spacing w:after="0"/>
              <w:rPr>
                <w:rFonts w:ascii="Times New Roman" w:hAnsi="Times New Roman" w:cs="Times New Roman"/>
                <w:bCs/>
                <w:color w:val="7030A0"/>
                <w:sz w:val="18"/>
                <w:szCs w:val="18"/>
              </w:rPr>
            </w:pPr>
            <w:r w:rsidRPr="009C7E01">
              <w:rPr>
                <w:rFonts w:ascii="Times New Roman" w:hAnsi="Times New Roman" w:cs="Times New Roman"/>
                <w:bCs/>
                <w:color w:val="7030A0"/>
                <w:sz w:val="18"/>
                <w:szCs w:val="18"/>
              </w:rPr>
              <w:t>&lt;&gt;</w:t>
            </w:r>
          </w:p>
          <w:p w14:paraId="3E76D2E1" w14:textId="166D3090" w:rsidR="00EA2FC5" w:rsidRPr="009C7E01" w:rsidRDefault="00EA2FC5" w:rsidP="007156A3">
            <w:pPr>
              <w:suppressAutoHyphens/>
              <w:spacing w:after="0"/>
              <w:rPr>
                <w:rFonts w:ascii="Times New Roman" w:hAnsi="Times New Roman" w:cs="Times New Roman"/>
                <w:bCs/>
                <w:color w:val="7030A0"/>
                <w:sz w:val="18"/>
                <w:szCs w:val="18"/>
              </w:rPr>
            </w:pPr>
          </w:p>
        </w:tc>
      </w:tr>
      <w:tr w:rsidR="00B73A1B" w:rsidRPr="008B0293" w14:paraId="73E6531B" w14:textId="77777777" w:rsidTr="00221221">
        <w:trPr>
          <w:trHeight w:val="220"/>
          <w:jc w:val="center"/>
        </w:trPr>
        <w:tc>
          <w:tcPr>
            <w:tcW w:w="715" w:type="dxa"/>
            <w:shd w:val="clear" w:color="auto" w:fill="auto"/>
            <w:noWrap/>
          </w:tcPr>
          <w:p w14:paraId="5772883B" w14:textId="08029938" w:rsidR="00B73A1B" w:rsidRPr="009C7E01" w:rsidRDefault="00B73A1B" w:rsidP="00B73A1B">
            <w:pPr>
              <w:suppressAutoHyphens/>
              <w:spacing w:after="0"/>
              <w:rPr>
                <w:rFonts w:ascii="Times New Roman" w:hAnsi="Times New Roman" w:cs="Times New Roman"/>
                <w:color w:val="7030A0"/>
                <w:sz w:val="18"/>
                <w:szCs w:val="18"/>
              </w:rPr>
            </w:pPr>
            <w:r w:rsidRPr="009C7E01">
              <w:rPr>
                <w:rFonts w:ascii="Times New Roman" w:hAnsi="Times New Roman" w:cs="Times New Roman"/>
                <w:color w:val="7030A0"/>
                <w:sz w:val="18"/>
                <w:szCs w:val="18"/>
              </w:rPr>
              <w:t>13985</w:t>
            </w:r>
          </w:p>
        </w:tc>
        <w:tc>
          <w:tcPr>
            <w:tcW w:w="990" w:type="dxa"/>
          </w:tcPr>
          <w:p w14:paraId="5FE112FA" w14:textId="66BCA0E7" w:rsidR="00B73A1B" w:rsidRPr="009C7E01" w:rsidRDefault="00B73A1B" w:rsidP="00B73A1B">
            <w:pPr>
              <w:suppressAutoHyphens/>
              <w:spacing w:after="0"/>
              <w:rPr>
                <w:rFonts w:ascii="Times New Roman" w:hAnsi="Times New Roman" w:cs="Times New Roman"/>
                <w:color w:val="7030A0"/>
                <w:sz w:val="18"/>
                <w:szCs w:val="18"/>
              </w:rPr>
            </w:pPr>
            <w:proofErr w:type="spellStart"/>
            <w:r w:rsidRPr="009C7E01">
              <w:rPr>
                <w:rFonts w:ascii="Times New Roman" w:hAnsi="Times New Roman" w:cs="Times New Roman"/>
                <w:color w:val="7030A0"/>
                <w:sz w:val="18"/>
                <w:szCs w:val="18"/>
              </w:rPr>
              <w:t>Geonjung</w:t>
            </w:r>
            <w:proofErr w:type="spellEnd"/>
            <w:r w:rsidRPr="009C7E01">
              <w:rPr>
                <w:rFonts w:ascii="Times New Roman" w:hAnsi="Times New Roman" w:cs="Times New Roman"/>
                <w:color w:val="7030A0"/>
                <w:sz w:val="18"/>
                <w:szCs w:val="18"/>
              </w:rPr>
              <w:t xml:space="preserve"> Ko</w:t>
            </w:r>
          </w:p>
        </w:tc>
        <w:tc>
          <w:tcPr>
            <w:tcW w:w="900" w:type="dxa"/>
            <w:shd w:val="clear" w:color="auto" w:fill="auto"/>
            <w:noWrap/>
          </w:tcPr>
          <w:p w14:paraId="58A1EEF7" w14:textId="386A726A" w:rsidR="00B73A1B" w:rsidRPr="009C7E01" w:rsidRDefault="00B73A1B" w:rsidP="00B73A1B">
            <w:pPr>
              <w:suppressAutoHyphens/>
              <w:spacing w:after="0"/>
              <w:rPr>
                <w:rFonts w:ascii="Times New Roman" w:hAnsi="Times New Roman" w:cs="Times New Roman"/>
                <w:color w:val="7030A0"/>
                <w:sz w:val="18"/>
                <w:szCs w:val="18"/>
              </w:rPr>
            </w:pPr>
            <w:r w:rsidRPr="009C7E01">
              <w:rPr>
                <w:rFonts w:ascii="Times New Roman" w:hAnsi="Times New Roman" w:cs="Times New Roman"/>
                <w:color w:val="7030A0"/>
                <w:sz w:val="18"/>
                <w:szCs w:val="18"/>
              </w:rPr>
              <w:t>35.3.5.4</w:t>
            </w:r>
          </w:p>
        </w:tc>
        <w:tc>
          <w:tcPr>
            <w:tcW w:w="720" w:type="dxa"/>
          </w:tcPr>
          <w:p w14:paraId="57595405" w14:textId="66B41C14" w:rsidR="00B73A1B" w:rsidRPr="009C7E01" w:rsidRDefault="00B73A1B" w:rsidP="00B73A1B">
            <w:pPr>
              <w:suppressAutoHyphens/>
              <w:spacing w:after="0"/>
              <w:rPr>
                <w:rFonts w:ascii="Times New Roman" w:hAnsi="Times New Roman" w:cs="Times New Roman"/>
                <w:color w:val="7030A0"/>
                <w:sz w:val="18"/>
                <w:szCs w:val="18"/>
              </w:rPr>
            </w:pPr>
            <w:r w:rsidRPr="009C7E01">
              <w:rPr>
                <w:rFonts w:ascii="Times New Roman" w:hAnsi="Times New Roman" w:cs="Times New Roman"/>
                <w:color w:val="7030A0"/>
                <w:sz w:val="18"/>
                <w:szCs w:val="18"/>
              </w:rPr>
              <w:t>424.55</w:t>
            </w:r>
          </w:p>
        </w:tc>
        <w:tc>
          <w:tcPr>
            <w:tcW w:w="2520" w:type="dxa"/>
            <w:shd w:val="clear" w:color="auto" w:fill="auto"/>
            <w:noWrap/>
          </w:tcPr>
          <w:p w14:paraId="18F918F0" w14:textId="26A627B9" w:rsidR="00B73A1B" w:rsidRPr="009C7E01" w:rsidRDefault="00B73A1B" w:rsidP="00B73A1B">
            <w:pPr>
              <w:suppressAutoHyphens/>
              <w:spacing w:after="0"/>
              <w:rPr>
                <w:rFonts w:ascii="Times New Roman" w:hAnsi="Times New Roman" w:cs="Times New Roman"/>
                <w:color w:val="7030A0"/>
                <w:sz w:val="18"/>
                <w:szCs w:val="18"/>
              </w:rPr>
            </w:pPr>
            <w:r w:rsidRPr="009C7E01">
              <w:rPr>
                <w:rFonts w:ascii="Times New Roman" w:hAnsi="Times New Roman" w:cs="Times New Roman"/>
                <w:color w:val="7030A0"/>
                <w:sz w:val="18"/>
                <w:szCs w:val="18"/>
              </w:rPr>
              <w:t>Change "Common info" to "Common Info".</w:t>
            </w:r>
          </w:p>
        </w:tc>
        <w:tc>
          <w:tcPr>
            <w:tcW w:w="2340" w:type="dxa"/>
            <w:shd w:val="clear" w:color="auto" w:fill="auto"/>
            <w:noWrap/>
          </w:tcPr>
          <w:p w14:paraId="273E6FDA" w14:textId="29110338" w:rsidR="00B73A1B" w:rsidRPr="009C7E01" w:rsidRDefault="00B73A1B" w:rsidP="00B73A1B">
            <w:pPr>
              <w:suppressAutoHyphens/>
              <w:spacing w:after="0"/>
              <w:rPr>
                <w:rFonts w:ascii="Times New Roman" w:hAnsi="Times New Roman" w:cs="Times New Roman"/>
                <w:color w:val="7030A0"/>
                <w:sz w:val="18"/>
                <w:szCs w:val="18"/>
              </w:rPr>
            </w:pPr>
            <w:r w:rsidRPr="009C7E01">
              <w:rPr>
                <w:rFonts w:ascii="Times New Roman" w:hAnsi="Times New Roman" w:cs="Times New Roman"/>
                <w:color w:val="7030A0"/>
                <w:sz w:val="18"/>
                <w:szCs w:val="18"/>
              </w:rPr>
              <w:t>35.3.5.4</w:t>
            </w:r>
          </w:p>
        </w:tc>
        <w:tc>
          <w:tcPr>
            <w:tcW w:w="3150" w:type="dxa"/>
            <w:shd w:val="clear" w:color="auto" w:fill="auto"/>
          </w:tcPr>
          <w:p w14:paraId="7AB323AD" w14:textId="77777777" w:rsidR="009C7E01" w:rsidRPr="009C7E01" w:rsidRDefault="009C7E01" w:rsidP="009C7E01">
            <w:pPr>
              <w:suppressAutoHyphens/>
              <w:spacing w:after="0"/>
              <w:rPr>
                <w:ins w:id="1730" w:author="Alfred Aster" w:date="2022-10-16T22:21:00Z"/>
                <w:rFonts w:ascii="Times New Roman" w:hAnsi="Times New Roman" w:cs="Times New Roman"/>
                <w:bCs/>
                <w:color w:val="7030A0"/>
                <w:sz w:val="18"/>
                <w:szCs w:val="18"/>
              </w:rPr>
            </w:pPr>
            <w:ins w:id="1731" w:author="Alfred Aster" w:date="2022-10-16T22:21:00Z">
              <w:r w:rsidRPr="009C7E01">
                <w:rPr>
                  <w:rFonts w:ascii="Times New Roman" w:hAnsi="Times New Roman" w:cs="Times New Roman"/>
                  <w:bCs/>
                  <w:color w:val="7030A0"/>
                  <w:sz w:val="18"/>
                  <w:szCs w:val="18"/>
                </w:rPr>
                <w:t>Pending SP</w:t>
              </w:r>
            </w:ins>
            <w:ins w:id="1732" w:author="Alfred Aster" w:date="2022-10-19T11:02:00Z">
              <w:r w:rsidRPr="009C7E01">
                <w:rPr>
                  <w:rFonts w:ascii="Times New Roman" w:hAnsi="Times New Roman" w:cs="Times New Roman"/>
                  <w:bCs/>
                  <w:color w:val="7030A0"/>
                  <w:sz w:val="18"/>
                  <w:szCs w:val="18"/>
                </w:rPr>
                <w:t>: Majority Support. Done.</w:t>
              </w:r>
            </w:ins>
          </w:p>
          <w:p w14:paraId="38DF604D" w14:textId="77777777" w:rsidR="00213B99" w:rsidRPr="009C7E01" w:rsidRDefault="00213B99" w:rsidP="00213B99">
            <w:pPr>
              <w:suppressAutoHyphens/>
              <w:spacing w:after="0"/>
              <w:rPr>
                <w:ins w:id="1733" w:author="Alfred Aster" w:date="2022-10-16T22:22:00Z"/>
                <w:rFonts w:ascii="Times New Roman" w:hAnsi="Times New Roman" w:cs="Times New Roman"/>
                <w:bCs/>
                <w:color w:val="7030A0"/>
                <w:sz w:val="18"/>
                <w:szCs w:val="18"/>
              </w:rPr>
            </w:pPr>
          </w:p>
          <w:p w14:paraId="49D9D5E8" w14:textId="77777777" w:rsidR="00B45EC9" w:rsidRPr="009C7E01" w:rsidRDefault="00B45EC9" w:rsidP="00B45EC9">
            <w:pPr>
              <w:suppressAutoHyphens/>
              <w:spacing w:after="0"/>
              <w:rPr>
                <w:rFonts w:ascii="Times New Roman" w:hAnsi="Times New Roman" w:cs="Times New Roman"/>
                <w:bCs/>
                <w:color w:val="7030A0"/>
                <w:sz w:val="18"/>
                <w:szCs w:val="18"/>
              </w:rPr>
            </w:pPr>
            <w:r w:rsidRPr="009C7E01">
              <w:rPr>
                <w:rFonts w:ascii="Times New Roman" w:hAnsi="Times New Roman" w:cs="Times New Roman"/>
                <w:bCs/>
                <w:color w:val="7030A0"/>
                <w:sz w:val="18"/>
                <w:szCs w:val="18"/>
              </w:rPr>
              <w:t>Rejected -- A proposed resolution for “this CID” was discussed as part of the comment resolutions in “document”, however the group could not reach consensus on a proposed change that would resolve the comment.</w:t>
            </w:r>
          </w:p>
          <w:p w14:paraId="56153FA6" w14:textId="364E9280" w:rsidR="00B73A1B" w:rsidRPr="009C7E01" w:rsidRDefault="00B73A1B" w:rsidP="00B73A1B">
            <w:pPr>
              <w:suppressAutoHyphens/>
              <w:spacing w:after="0"/>
              <w:rPr>
                <w:rFonts w:ascii="Times New Roman" w:hAnsi="Times New Roman" w:cs="Times New Roman"/>
                <w:color w:val="7030A0"/>
                <w:sz w:val="18"/>
                <w:szCs w:val="18"/>
              </w:rPr>
            </w:pPr>
            <w:r w:rsidRPr="009C7E01">
              <w:rPr>
                <w:rFonts w:ascii="Times New Roman" w:hAnsi="Times New Roman" w:cs="Times New Roman"/>
                <w:color w:val="7030A0"/>
                <w:sz w:val="18"/>
                <w:szCs w:val="18"/>
              </w:rPr>
              <w:br/>
              <w:t>This CID is discussed on September 8, 2022, but no straw poll is conducted yet.</w:t>
            </w:r>
            <w:r w:rsidRPr="009C7E01">
              <w:rPr>
                <w:rFonts w:ascii="Times New Roman" w:hAnsi="Times New Roman" w:cs="Times New Roman"/>
                <w:color w:val="7030A0"/>
                <w:sz w:val="18"/>
                <w:szCs w:val="18"/>
              </w:rPr>
              <w:br/>
            </w:r>
          </w:p>
          <w:p w14:paraId="3CC7FFF2" w14:textId="77777777" w:rsidR="00B73A1B" w:rsidRPr="009C7E01" w:rsidRDefault="00B73A1B" w:rsidP="00B73A1B">
            <w:pPr>
              <w:suppressAutoHyphens/>
              <w:spacing w:after="0"/>
              <w:rPr>
                <w:rFonts w:ascii="Times New Roman" w:hAnsi="Times New Roman" w:cs="Times New Roman"/>
                <w:bCs/>
                <w:color w:val="7030A0"/>
                <w:sz w:val="18"/>
                <w:szCs w:val="18"/>
              </w:rPr>
            </w:pPr>
            <w:r w:rsidRPr="009C7E01">
              <w:rPr>
                <w:rFonts w:ascii="Times New Roman" w:hAnsi="Times New Roman" w:cs="Times New Roman"/>
                <w:bCs/>
                <w:color w:val="7030A0"/>
                <w:sz w:val="18"/>
                <w:szCs w:val="18"/>
              </w:rPr>
              <w:t>Insun Jang</w:t>
            </w:r>
            <w:r w:rsidRPr="009C7E01">
              <w:rPr>
                <w:rFonts w:ascii="Times New Roman" w:hAnsi="Times New Roman" w:cs="Times New Roman"/>
                <w:bCs/>
                <w:color w:val="7030A0"/>
                <w:sz w:val="18"/>
                <w:szCs w:val="18"/>
              </w:rPr>
              <w:tab/>
              <w:t>22/1399r2</w:t>
            </w:r>
          </w:p>
          <w:p w14:paraId="5FB2B91C" w14:textId="77777777" w:rsidR="00EA2FC5" w:rsidRPr="009C7E01" w:rsidRDefault="00EA2FC5" w:rsidP="00EA2FC5">
            <w:pPr>
              <w:suppressAutoHyphens/>
              <w:spacing w:after="0"/>
              <w:rPr>
                <w:rFonts w:ascii="Times New Roman" w:hAnsi="Times New Roman" w:cs="Times New Roman"/>
                <w:bCs/>
                <w:color w:val="7030A0"/>
                <w:sz w:val="18"/>
                <w:szCs w:val="18"/>
              </w:rPr>
            </w:pPr>
            <w:r w:rsidRPr="009C7E01">
              <w:rPr>
                <w:rFonts w:ascii="Times New Roman" w:hAnsi="Times New Roman" w:cs="Times New Roman"/>
                <w:bCs/>
                <w:color w:val="7030A0"/>
                <w:sz w:val="18"/>
                <w:szCs w:val="18"/>
              </w:rPr>
              <w:t>Notes from Discussion:</w:t>
            </w:r>
          </w:p>
          <w:p w14:paraId="66744AF9" w14:textId="77777777" w:rsidR="00EA2FC5" w:rsidRPr="009C7E01" w:rsidRDefault="00EA2FC5" w:rsidP="00EA2FC5">
            <w:pPr>
              <w:suppressAutoHyphens/>
              <w:spacing w:after="0"/>
              <w:rPr>
                <w:rFonts w:ascii="Times New Roman" w:hAnsi="Times New Roman" w:cs="Times New Roman"/>
                <w:bCs/>
                <w:color w:val="7030A0"/>
                <w:sz w:val="18"/>
                <w:szCs w:val="18"/>
              </w:rPr>
            </w:pPr>
            <w:r w:rsidRPr="009C7E01">
              <w:rPr>
                <w:rFonts w:ascii="Times New Roman" w:hAnsi="Times New Roman" w:cs="Times New Roman"/>
                <w:bCs/>
                <w:color w:val="7030A0"/>
                <w:sz w:val="18"/>
                <w:szCs w:val="18"/>
              </w:rPr>
              <w:lastRenderedPageBreak/>
              <w:t>&lt;&gt;</w:t>
            </w:r>
          </w:p>
          <w:p w14:paraId="2155CEAC" w14:textId="0CE15D61" w:rsidR="00EA2FC5" w:rsidRPr="009C7E01" w:rsidRDefault="00EA2FC5" w:rsidP="00B73A1B">
            <w:pPr>
              <w:suppressAutoHyphens/>
              <w:spacing w:after="0"/>
              <w:rPr>
                <w:rFonts w:ascii="Times New Roman" w:hAnsi="Times New Roman" w:cs="Times New Roman"/>
                <w:bCs/>
                <w:color w:val="7030A0"/>
                <w:sz w:val="18"/>
                <w:szCs w:val="18"/>
              </w:rPr>
            </w:pPr>
          </w:p>
        </w:tc>
      </w:tr>
      <w:tr w:rsidR="00B73A1B" w:rsidRPr="008B0293" w14:paraId="790CDB5E" w14:textId="77777777" w:rsidTr="00221221">
        <w:trPr>
          <w:trHeight w:val="220"/>
          <w:jc w:val="center"/>
        </w:trPr>
        <w:tc>
          <w:tcPr>
            <w:tcW w:w="715" w:type="dxa"/>
            <w:shd w:val="clear" w:color="auto" w:fill="auto"/>
            <w:noWrap/>
          </w:tcPr>
          <w:p w14:paraId="660F1C9B" w14:textId="6D75BA85" w:rsidR="00B73A1B" w:rsidRPr="009B69AF" w:rsidRDefault="00B73A1B" w:rsidP="00B73A1B">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lastRenderedPageBreak/>
              <w:t>13989</w:t>
            </w:r>
          </w:p>
        </w:tc>
        <w:tc>
          <w:tcPr>
            <w:tcW w:w="990" w:type="dxa"/>
          </w:tcPr>
          <w:p w14:paraId="6CC9526D" w14:textId="58818324" w:rsidR="00B73A1B" w:rsidRPr="009B69AF" w:rsidRDefault="00B73A1B" w:rsidP="00B73A1B">
            <w:pPr>
              <w:suppressAutoHyphens/>
              <w:spacing w:after="0"/>
              <w:rPr>
                <w:rFonts w:ascii="Times New Roman" w:hAnsi="Times New Roman" w:cs="Times New Roman"/>
                <w:strike/>
                <w:color w:val="FF0000"/>
                <w:sz w:val="18"/>
                <w:szCs w:val="18"/>
              </w:rPr>
            </w:pPr>
            <w:proofErr w:type="spellStart"/>
            <w:r w:rsidRPr="009B69AF">
              <w:rPr>
                <w:rFonts w:ascii="Times New Roman" w:hAnsi="Times New Roman" w:cs="Times New Roman"/>
                <w:strike/>
                <w:color w:val="FF0000"/>
                <w:sz w:val="18"/>
                <w:szCs w:val="18"/>
              </w:rPr>
              <w:t>Geonjung</w:t>
            </w:r>
            <w:proofErr w:type="spellEnd"/>
            <w:r w:rsidRPr="009B69AF">
              <w:rPr>
                <w:rFonts w:ascii="Times New Roman" w:hAnsi="Times New Roman" w:cs="Times New Roman"/>
                <w:strike/>
                <w:color w:val="FF0000"/>
                <w:sz w:val="18"/>
                <w:szCs w:val="18"/>
              </w:rPr>
              <w:t xml:space="preserve"> Ko</w:t>
            </w:r>
          </w:p>
        </w:tc>
        <w:tc>
          <w:tcPr>
            <w:tcW w:w="900" w:type="dxa"/>
            <w:shd w:val="clear" w:color="auto" w:fill="auto"/>
            <w:noWrap/>
          </w:tcPr>
          <w:p w14:paraId="026C23ED" w14:textId="4F4EB2BB" w:rsidR="00B73A1B" w:rsidRPr="009B69AF" w:rsidRDefault="00B73A1B" w:rsidP="00B73A1B">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35.2.1.2.3</w:t>
            </w:r>
          </w:p>
        </w:tc>
        <w:tc>
          <w:tcPr>
            <w:tcW w:w="720" w:type="dxa"/>
          </w:tcPr>
          <w:p w14:paraId="09AAE62F" w14:textId="192B9790" w:rsidR="00B73A1B" w:rsidRPr="009B69AF" w:rsidRDefault="00B73A1B" w:rsidP="00B73A1B">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402.44</w:t>
            </w:r>
          </w:p>
        </w:tc>
        <w:tc>
          <w:tcPr>
            <w:tcW w:w="2520" w:type="dxa"/>
            <w:shd w:val="clear" w:color="auto" w:fill="auto"/>
            <w:noWrap/>
          </w:tcPr>
          <w:p w14:paraId="7C4D5D8F" w14:textId="38622ACE" w:rsidR="00B73A1B" w:rsidRPr="009B69AF" w:rsidRDefault="00B73A1B" w:rsidP="00B73A1B">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Need a restriction that the TXOP return signaling may be sent when the TXOP Sharing Mode subfield is equal to 2.</w:t>
            </w:r>
          </w:p>
        </w:tc>
        <w:tc>
          <w:tcPr>
            <w:tcW w:w="2340" w:type="dxa"/>
            <w:shd w:val="clear" w:color="auto" w:fill="auto"/>
            <w:noWrap/>
          </w:tcPr>
          <w:p w14:paraId="3F0B2888" w14:textId="0CB541C8" w:rsidR="00B73A1B" w:rsidRPr="009B69AF" w:rsidRDefault="00B73A1B" w:rsidP="00B73A1B">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35.2.1.2.3</w:t>
            </w:r>
          </w:p>
        </w:tc>
        <w:tc>
          <w:tcPr>
            <w:tcW w:w="3150" w:type="dxa"/>
            <w:shd w:val="clear" w:color="auto" w:fill="auto"/>
          </w:tcPr>
          <w:p w14:paraId="5206A5C2" w14:textId="67F26B14" w:rsidR="00463DE0" w:rsidRPr="009B69AF" w:rsidRDefault="00463DE0" w:rsidP="00B45EC9">
            <w:pPr>
              <w:suppressAutoHyphens/>
              <w:spacing w:after="0"/>
              <w:rPr>
                <w:ins w:id="1734" w:author="Alfred Aster" w:date="2022-10-18T09:53:00Z"/>
                <w:rFonts w:ascii="Times New Roman" w:hAnsi="Times New Roman" w:cs="Times New Roman"/>
                <w:bCs/>
                <w:strike/>
                <w:color w:val="FF0000"/>
                <w:sz w:val="18"/>
                <w:szCs w:val="18"/>
              </w:rPr>
            </w:pPr>
            <w:ins w:id="1735" w:author="Alfred Aster" w:date="2022-10-18T09:53:00Z">
              <w:r w:rsidRPr="009B69AF">
                <w:rPr>
                  <w:rFonts w:ascii="Times New Roman" w:hAnsi="Times New Roman" w:cs="Times New Roman"/>
                  <w:bCs/>
                  <w:strike/>
                  <w:color w:val="FF0000"/>
                  <w:sz w:val="18"/>
                  <w:szCs w:val="18"/>
                </w:rPr>
                <w:t>Pending SP</w:t>
              </w:r>
            </w:ins>
          </w:p>
          <w:p w14:paraId="5A02C9A3" w14:textId="77777777" w:rsidR="00463DE0" w:rsidRPr="009B69AF" w:rsidRDefault="00463DE0" w:rsidP="00B45EC9">
            <w:pPr>
              <w:suppressAutoHyphens/>
              <w:spacing w:after="0"/>
              <w:rPr>
                <w:ins w:id="1736" w:author="Alfred Aster" w:date="2022-10-18T09:53:00Z"/>
                <w:rFonts w:ascii="Times New Roman" w:hAnsi="Times New Roman" w:cs="Times New Roman"/>
                <w:bCs/>
                <w:strike/>
                <w:color w:val="FF0000"/>
                <w:sz w:val="18"/>
                <w:szCs w:val="18"/>
              </w:rPr>
            </w:pPr>
          </w:p>
          <w:p w14:paraId="48F53916" w14:textId="211231A1" w:rsidR="00B45EC9" w:rsidRPr="009B69AF" w:rsidRDefault="00B45EC9" w:rsidP="00B45EC9">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Rejected -- A proposed resolution for “this CID” was discussed as part of the comment resolutions in “document”, however the group could not reach consensus on a proposed change that would resolve the comment.</w:t>
            </w:r>
          </w:p>
          <w:p w14:paraId="459080CC" w14:textId="78CF9CBF" w:rsidR="00B73A1B" w:rsidRPr="009B69AF" w:rsidRDefault="00B73A1B" w:rsidP="00B73A1B">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7, 2022, but no straw poll is conducted yet.</w:t>
            </w:r>
            <w:r w:rsidRPr="009B69AF">
              <w:rPr>
                <w:rFonts w:ascii="Times New Roman" w:hAnsi="Times New Roman" w:cs="Times New Roman"/>
                <w:strike/>
                <w:color w:val="FF0000"/>
                <w:sz w:val="18"/>
                <w:szCs w:val="18"/>
              </w:rPr>
              <w:br/>
            </w:r>
          </w:p>
          <w:p w14:paraId="0DA0E5B9" w14:textId="77777777" w:rsidR="00B73A1B" w:rsidRPr="009B69AF" w:rsidRDefault="00B73A1B" w:rsidP="00B73A1B">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Yunbo Li</w:t>
            </w:r>
            <w:r w:rsidRPr="009B69AF">
              <w:rPr>
                <w:rFonts w:ascii="Times New Roman" w:hAnsi="Times New Roman" w:cs="Times New Roman"/>
                <w:bCs/>
                <w:strike/>
                <w:color w:val="FF0000"/>
                <w:sz w:val="18"/>
                <w:szCs w:val="18"/>
              </w:rPr>
              <w:tab/>
              <w:t>22/1263r2</w:t>
            </w:r>
          </w:p>
          <w:p w14:paraId="7099A686" w14:textId="77777777" w:rsidR="00EA2FC5" w:rsidRPr="009B69AF" w:rsidRDefault="00EA2FC5" w:rsidP="00EA2FC5">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519644FC" w14:textId="77777777" w:rsidR="00EA2FC5" w:rsidRPr="009B69AF" w:rsidRDefault="00EA2FC5" w:rsidP="00EA2FC5">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2A1EC233" w14:textId="07E23F3E" w:rsidR="00EA2FC5" w:rsidRPr="009B69AF" w:rsidRDefault="00EA2FC5" w:rsidP="00B73A1B">
            <w:pPr>
              <w:suppressAutoHyphens/>
              <w:spacing w:after="0"/>
              <w:rPr>
                <w:rFonts w:ascii="Times New Roman" w:hAnsi="Times New Roman" w:cs="Times New Roman"/>
                <w:bCs/>
                <w:strike/>
                <w:color w:val="FF0000"/>
                <w:sz w:val="18"/>
                <w:szCs w:val="18"/>
              </w:rPr>
            </w:pPr>
          </w:p>
        </w:tc>
      </w:tr>
      <w:tr w:rsidR="00887AC6" w:rsidRPr="008B0293" w14:paraId="31148753" w14:textId="77777777" w:rsidTr="00221221">
        <w:trPr>
          <w:trHeight w:val="220"/>
          <w:jc w:val="center"/>
        </w:trPr>
        <w:tc>
          <w:tcPr>
            <w:tcW w:w="715" w:type="dxa"/>
            <w:shd w:val="clear" w:color="auto" w:fill="auto"/>
            <w:noWrap/>
          </w:tcPr>
          <w:p w14:paraId="7D4891DE" w14:textId="465DD0F1" w:rsidR="00887AC6" w:rsidRPr="00FF2DA8" w:rsidRDefault="00887AC6" w:rsidP="00887AC6">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14031</w:t>
            </w:r>
          </w:p>
        </w:tc>
        <w:tc>
          <w:tcPr>
            <w:tcW w:w="990" w:type="dxa"/>
          </w:tcPr>
          <w:p w14:paraId="6410E111" w14:textId="18258824" w:rsidR="00887AC6" w:rsidRPr="00FF2DA8" w:rsidRDefault="00887AC6" w:rsidP="00887AC6">
            <w:pPr>
              <w:suppressAutoHyphens/>
              <w:spacing w:after="0"/>
              <w:rPr>
                <w:rFonts w:ascii="Times New Roman" w:hAnsi="Times New Roman" w:cs="Times New Roman"/>
                <w:sz w:val="18"/>
                <w:szCs w:val="18"/>
              </w:rPr>
            </w:pPr>
            <w:proofErr w:type="spellStart"/>
            <w:r w:rsidRPr="00FF2DA8">
              <w:rPr>
                <w:rFonts w:ascii="Times New Roman" w:hAnsi="Times New Roman" w:cs="Times New Roman"/>
                <w:sz w:val="18"/>
                <w:szCs w:val="18"/>
              </w:rPr>
              <w:t>kaiying</w:t>
            </w:r>
            <w:proofErr w:type="spellEnd"/>
            <w:r w:rsidRPr="00FF2DA8">
              <w:rPr>
                <w:rFonts w:ascii="Times New Roman" w:hAnsi="Times New Roman" w:cs="Times New Roman"/>
                <w:sz w:val="18"/>
                <w:szCs w:val="18"/>
              </w:rPr>
              <w:t xml:space="preserve"> Lu</w:t>
            </w:r>
          </w:p>
        </w:tc>
        <w:tc>
          <w:tcPr>
            <w:tcW w:w="900" w:type="dxa"/>
            <w:shd w:val="clear" w:color="auto" w:fill="auto"/>
            <w:noWrap/>
          </w:tcPr>
          <w:p w14:paraId="769726E8" w14:textId="61A82760" w:rsidR="00887AC6" w:rsidRPr="00FF2DA8" w:rsidRDefault="00887AC6" w:rsidP="00887AC6">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35.2.1.2.2</w:t>
            </w:r>
          </w:p>
        </w:tc>
        <w:tc>
          <w:tcPr>
            <w:tcW w:w="720" w:type="dxa"/>
          </w:tcPr>
          <w:p w14:paraId="1FBC9B67" w14:textId="0AFB7940" w:rsidR="00887AC6" w:rsidRPr="00FF2DA8" w:rsidRDefault="00887AC6" w:rsidP="00887AC6">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400.13</w:t>
            </w:r>
          </w:p>
        </w:tc>
        <w:tc>
          <w:tcPr>
            <w:tcW w:w="2520" w:type="dxa"/>
            <w:shd w:val="clear" w:color="auto" w:fill="auto"/>
            <w:noWrap/>
          </w:tcPr>
          <w:p w14:paraId="21A2817B" w14:textId="6C674AE3" w:rsidR="00887AC6" w:rsidRPr="00FF2DA8" w:rsidRDefault="00887AC6" w:rsidP="00887AC6">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AP behavior after the TXOP return should be defined.</w:t>
            </w:r>
          </w:p>
        </w:tc>
        <w:tc>
          <w:tcPr>
            <w:tcW w:w="2340" w:type="dxa"/>
            <w:shd w:val="clear" w:color="auto" w:fill="auto"/>
            <w:noWrap/>
          </w:tcPr>
          <w:p w14:paraId="724E14F6" w14:textId="51B0E0F9" w:rsidR="00887AC6" w:rsidRPr="00FF2DA8" w:rsidRDefault="00887AC6" w:rsidP="00887AC6">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t>As in comment.</w:t>
            </w:r>
          </w:p>
        </w:tc>
        <w:tc>
          <w:tcPr>
            <w:tcW w:w="3150" w:type="dxa"/>
            <w:shd w:val="clear" w:color="auto" w:fill="auto"/>
          </w:tcPr>
          <w:p w14:paraId="2E7202B6" w14:textId="77777777" w:rsidR="00B45EC9" w:rsidRDefault="00B45EC9" w:rsidP="00B45EC9">
            <w:pPr>
              <w:suppressAutoHyphens/>
              <w:spacing w:after="0"/>
              <w:rPr>
                <w:rFonts w:ascii="Times New Roman" w:hAnsi="Times New Roman" w:cs="Times New Roman"/>
                <w:bCs/>
                <w:sz w:val="18"/>
                <w:szCs w:val="18"/>
              </w:rPr>
            </w:pPr>
            <w:r>
              <w:rPr>
                <w:rFonts w:ascii="Times New Roman" w:hAnsi="Times New Roman" w:cs="Times New Roman"/>
                <w:bCs/>
                <w:sz w:val="18"/>
                <w:szCs w:val="18"/>
              </w:rPr>
              <w:t>Rejected -- A proposed resolution for “this CID” was discussed as part of the comment resolutions in “document”, however the group could not reach consensus on a proposed change that would resolve the comment.</w:t>
            </w:r>
          </w:p>
          <w:p w14:paraId="56CC6D87" w14:textId="78816C11" w:rsidR="00887AC6" w:rsidRPr="00FF2DA8" w:rsidRDefault="00887AC6" w:rsidP="00887AC6">
            <w:pPr>
              <w:suppressAutoHyphens/>
              <w:spacing w:after="0"/>
              <w:rPr>
                <w:rFonts w:ascii="Times New Roman" w:hAnsi="Times New Roman" w:cs="Times New Roman"/>
                <w:sz w:val="18"/>
                <w:szCs w:val="18"/>
              </w:rPr>
            </w:pPr>
            <w:r w:rsidRPr="00FF2DA8">
              <w:rPr>
                <w:rFonts w:ascii="Times New Roman" w:hAnsi="Times New Roman" w:cs="Times New Roman"/>
                <w:sz w:val="18"/>
                <w:szCs w:val="18"/>
              </w:rPr>
              <w:br/>
              <w:t>This CID is discussed on September 7, 2022, but no straw poll is conducted yet.</w:t>
            </w:r>
            <w:r w:rsidRPr="00FF2DA8">
              <w:rPr>
                <w:rFonts w:ascii="Times New Roman" w:hAnsi="Times New Roman" w:cs="Times New Roman"/>
                <w:sz w:val="18"/>
                <w:szCs w:val="18"/>
              </w:rPr>
              <w:br/>
            </w:r>
          </w:p>
          <w:p w14:paraId="5D99F381" w14:textId="77777777" w:rsidR="00887AC6" w:rsidRDefault="00887AC6" w:rsidP="00887AC6">
            <w:pPr>
              <w:suppressAutoHyphens/>
              <w:spacing w:after="0"/>
              <w:rPr>
                <w:rFonts w:ascii="Times New Roman" w:hAnsi="Times New Roman" w:cs="Times New Roman"/>
                <w:bCs/>
                <w:sz w:val="18"/>
                <w:szCs w:val="18"/>
              </w:rPr>
            </w:pPr>
            <w:r w:rsidRPr="00FF2DA8">
              <w:rPr>
                <w:rFonts w:ascii="Times New Roman" w:hAnsi="Times New Roman" w:cs="Times New Roman"/>
                <w:bCs/>
                <w:sz w:val="18"/>
                <w:szCs w:val="18"/>
              </w:rPr>
              <w:t>Yunbo Li</w:t>
            </w:r>
            <w:r w:rsidRPr="00FF2DA8">
              <w:rPr>
                <w:rFonts w:ascii="Times New Roman" w:hAnsi="Times New Roman" w:cs="Times New Roman"/>
                <w:bCs/>
                <w:sz w:val="18"/>
                <w:szCs w:val="18"/>
              </w:rPr>
              <w:tab/>
            </w:r>
            <w:r w:rsidR="00EA2FC5">
              <w:rPr>
                <w:rFonts w:ascii="Times New Roman" w:hAnsi="Times New Roman" w:cs="Times New Roman"/>
                <w:bCs/>
                <w:sz w:val="18"/>
                <w:szCs w:val="18"/>
              </w:rPr>
              <w:t xml:space="preserve">    </w:t>
            </w:r>
            <w:r w:rsidRPr="00FF2DA8">
              <w:rPr>
                <w:rFonts w:ascii="Times New Roman" w:hAnsi="Times New Roman" w:cs="Times New Roman"/>
                <w:bCs/>
                <w:sz w:val="18"/>
                <w:szCs w:val="18"/>
              </w:rPr>
              <w:t>22/1263r2</w:t>
            </w:r>
          </w:p>
          <w:p w14:paraId="761F80A4" w14:textId="77777777" w:rsidR="00EA2FC5" w:rsidRDefault="00EA2FC5" w:rsidP="00EA2FC5">
            <w:pPr>
              <w:suppressAutoHyphens/>
              <w:spacing w:after="0"/>
              <w:rPr>
                <w:rFonts w:ascii="Times New Roman" w:hAnsi="Times New Roman" w:cs="Times New Roman"/>
                <w:bCs/>
                <w:sz w:val="18"/>
                <w:szCs w:val="18"/>
              </w:rPr>
            </w:pPr>
            <w:r>
              <w:rPr>
                <w:rFonts w:ascii="Times New Roman" w:hAnsi="Times New Roman" w:cs="Times New Roman"/>
                <w:bCs/>
                <w:sz w:val="18"/>
                <w:szCs w:val="18"/>
              </w:rPr>
              <w:t>Notes from Discussion:</w:t>
            </w:r>
          </w:p>
          <w:p w14:paraId="3196F92F" w14:textId="77777777" w:rsidR="00EA2FC5" w:rsidRDefault="00EA2FC5" w:rsidP="00EA2FC5">
            <w:pPr>
              <w:suppressAutoHyphens/>
              <w:spacing w:after="0"/>
              <w:rPr>
                <w:rFonts w:ascii="Times New Roman" w:hAnsi="Times New Roman" w:cs="Times New Roman"/>
                <w:bCs/>
                <w:color w:val="FF0000"/>
                <w:sz w:val="18"/>
                <w:szCs w:val="18"/>
              </w:rPr>
            </w:pPr>
            <w:r w:rsidRPr="0046434B">
              <w:rPr>
                <w:rFonts w:ascii="Times New Roman" w:hAnsi="Times New Roman" w:cs="Times New Roman"/>
                <w:bCs/>
                <w:color w:val="FF0000"/>
                <w:sz w:val="18"/>
                <w:szCs w:val="18"/>
              </w:rPr>
              <w:t>&lt;&gt;</w:t>
            </w:r>
          </w:p>
          <w:p w14:paraId="388713EF" w14:textId="33624FBE" w:rsidR="00EA2FC5" w:rsidRPr="00FF2DA8" w:rsidRDefault="00EA2FC5" w:rsidP="00887AC6">
            <w:pPr>
              <w:suppressAutoHyphens/>
              <w:spacing w:after="0"/>
              <w:rPr>
                <w:rFonts w:ascii="Times New Roman" w:hAnsi="Times New Roman" w:cs="Times New Roman"/>
                <w:bCs/>
                <w:sz w:val="18"/>
                <w:szCs w:val="18"/>
              </w:rPr>
            </w:pPr>
          </w:p>
        </w:tc>
      </w:tr>
      <w:tr w:rsidR="00887AC6" w:rsidRPr="008B0293" w14:paraId="074E3339" w14:textId="77777777" w:rsidTr="00221221">
        <w:trPr>
          <w:trHeight w:val="220"/>
          <w:jc w:val="center"/>
        </w:trPr>
        <w:tc>
          <w:tcPr>
            <w:tcW w:w="715" w:type="dxa"/>
            <w:shd w:val="clear" w:color="auto" w:fill="auto"/>
            <w:noWrap/>
          </w:tcPr>
          <w:p w14:paraId="7B984A46" w14:textId="72E497B4" w:rsidR="00887AC6" w:rsidRPr="009B69AF" w:rsidRDefault="00887AC6" w:rsidP="00887AC6">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14032</w:t>
            </w:r>
          </w:p>
        </w:tc>
        <w:tc>
          <w:tcPr>
            <w:tcW w:w="990" w:type="dxa"/>
          </w:tcPr>
          <w:p w14:paraId="1C665871" w14:textId="469CD14C" w:rsidR="00887AC6" w:rsidRPr="009B69AF" w:rsidRDefault="00887AC6" w:rsidP="00887AC6">
            <w:pPr>
              <w:suppressAutoHyphens/>
              <w:spacing w:after="0"/>
              <w:rPr>
                <w:rFonts w:ascii="Times New Roman" w:hAnsi="Times New Roman" w:cs="Times New Roman"/>
                <w:strike/>
                <w:color w:val="FF0000"/>
                <w:sz w:val="18"/>
                <w:szCs w:val="18"/>
              </w:rPr>
            </w:pPr>
            <w:proofErr w:type="spellStart"/>
            <w:r w:rsidRPr="009B69AF">
              <w:rPr>
                <w:rFonts w:ascii="Times New Roman" w:hAnsi="Times New Roman" w:cs="Times New Roman"/>
                <w:strike/>
                <w:color w:val="FF0000"/>
                <w:sz w:val="18"/>
                <w:szCs w:val="18"/>
              </w:rPr>
              <w:t>kaiying</w:t>
            </w:r>
            <w:proofErr w:type="spellEnd"/>
            <w:r w:rsidRPr="009B69AF">
              <w:rPr>
                <w:rFonts w:ascii="Times New Roman" w:hAnsi="Times New Roman" w:cs="Times New Roman"/>
                <w:strike/>
                <w:color w:val="FF0000"/>
                <w:sz w:val="18"/>
                <w:szCs w:val="18"/>
              </w:rPr>
              <w:t xml:space="preserve"> Lu</w:t>
            </w:r>
          </w:p>
        </w:tc>
        <w:tc>
          <w:tcPr>
            <w:tcW w:w="900" w:type="dxa"/>
            <w:shd w:val="clear" w:color="auto" w:fill="auto"/>
            <w:noWrap/>
          </w:tcPr>
          <w:p w14:paraId="1D5BA804" w14:textId="09B389B3" w:rsidR="00887AC6" w:rsidRPr="009B69AF" w:rsidRDefault="00887AC6" w:rsidP="00887AC6">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35.3.19</w:t>
            </w:r>
          </w:p>
        </w:tc>
        <w:tc>
          <w:tcPr>
            <w:tcW w:w="720" w:type="dxa"/>
          </w:tcPr>
          <w:p w14:paraId="6049676F" w14:textId="47B65851" w:rsidR="00887AC6" w:rsidRPr="009B69AF" w:rsidRDefault="00887AC6" w:rsidP="00887AC6">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468.25</w:t>
            </w:r>
          </w:p>
        </w:tc>
        <w:tc>
          <w:tcPr>
            <w:tcW w:w="2520" w:type="dxa"/>
            <w:shd w:val="clear" w:color="auto" w:fill="auto"/>
            <w:noWrap/>
          </w:tcPr>
          <w:p w14:paraId="7B120030" w14:textId="3966EF6C" w:rsidR="00887AC6" w:rsidRPr="009B69AF" w:rsidRDefault="00887AC6" w:rsidP="00887AC6">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Nonprimary link power save management needs to be clarified.</w:t>
            </w:r>
          </w:p>
        </w:tc>
        <w:tc>
          <w:tcPr>
            <w:tcW w:w="2340" w:type="dxa"/>
            <w:shd w:val="clear" w:color="auto" w:fill="auto"/>
            <w:noWrap/>
          </w:tcPr>
          <w:p w14:paraId="7C9E1CBB" w14:textId="3CFBCD77" w:rsidR="00887AC6" w:rsidRPr="009B69AF" w:rsidRDefault="00887AC6" w:rsidP="00887AC6">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Commenter will provide comment resolution</w:t>
            </w:r>
          </w:p>
        </w:tc>
        <w:tc>
          <w:tcPr>
            <w:tcW w:w="3150" w:type="dxa"/>
            <w:shd w:val="clear" w:color="auto" w:fill="auto"/>
          </w:tcPr>
          <w:p w14:paraId="7440E591" w14:textId="1365E636" w:rsidR="00FC0879" w:rsidRPr="009B69AF" w:rsidRDefault="00FC0879" w:rsidP="00B45EC9">
            <w:pPr>
              <w:suppressAutoHyphens/>
              <w:spacing w:after="0"/>
              <w:rPr>
                <w:ins w:id="1737" w:author="Alfred Aster" w:date="2022-10-20T14:53:00Z"/>
                <w:rFonts w:ascii="Times New Roman" w:hAnsi="Times New Roman" w:cs="Times New Roman"/>
                <w:bCs/>
                <w:strike/>
                <w:color w:val="FF0000"/>
                <w:sz w:val="18"/>
                <w:szCs w:val="18"/>
              </w:rPr>
            </w:pPr>
            <w:ins w:id="1738" w:author="Alfred Aster" w:date="2022-10-20T14:48:00Z">
              <w:r w:rsidRPr="009B69AF">
                <w:rPr>
                  <w:rFonts w:ascii="Times New Roman" w:hAnsi="Times New Roman" w:cs="Times New Roman"/>
                  <w:bCs/>
                  <w:strike/>
                  <w:color w:val="FF0000"/>
                  <w:sz w:val="18"/>
                  <w:szCs w:val="18"/>
                </w:rPr>
                <w:t>Pending SP 22/1357</w:t>
              </w:r>
            </w:ins>
          </w:p>
          <w:p w14:paraId="473D62FC" w14:textId="77777777" w:rsidR="00C44272" w:rsidRPr="009B69AF" w:rsidRDefault="00C44272" w:rsidP="00B45EC9">
            <w:pPr>
              <w:suppressAutoHyphens/>
              <w:spacing w:after="0"/>
              <w:rPr>
                <w:rFonts w:ascii="Times New Roman" w:hAnsi="Times New Roman" w:cs="Times New Roman"/>
                <w:bCs/>
                <w:strike/>
                <w:color w:val="FF0000"/>
                <w:sz w:val="18"/>
                <w:szCs w:val="18"/>
              </w:rPr>
            </w:pPr>
          </w:p>
          <w:p w14:paraId="0A6E61F2" w14:textId="4725126E" w:rsidR="00B45EC9" w:rsidRPr="009B69AF" w:rsidRDefault="00B45EC9" w:rsidP="00B45EC9">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Rejected -- A proposed resolution for “this CID” was discussed as part of the comment resolutions in “document”, however the group could not reach consensus on a proposed change that would resolve the comment.</w:t>
            </w:r>
          </w:p>
          <w:p w14:paraId="48171508" w14:textId="2977A870" w:rsidR="00887AC6" w:rsidRPr="009B69AF" w:rsidRDefault="00887AC6" w:rsidP="00887AC6">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br/>
              <w:t>This CID is discussed on September 7, 2022, but no straw poll is conducted yet.</w:t>
            </w:r>
            <w:r w:rsidRPr="009B69AF">
              <w:rPr>
                <w:rFonts w:ascii="Times New Roman" w:hAnsi="Times New Roman" w:cs="Times New Roman"/>
                <w:strike/>
                <w:color w:val="FF0000"/>
                <w:sz w:val="18"/>
                <w:szCs w:val="18"/>
              </w:rPr>
              <w:br/>
            </w:r>
          </w:p>
          <w:p w14:paraId="0B14620C" w14:textId="77777777" w:rsidR="00887AC6" w:rsidRPr="009B69AF" w:rsidRDefault="00887AC6" w:rsidP="00887AC6">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Morteza Mehrnoush</w:t>
            </w:r>
            <w:r w:rsidRPr="009B69AF">
              <w:rPr>
                <w:rFonts w:ascii="Times New Roman" w:hAnsi="Times New Roman" w:cs="Times New Roman"/>
                <w:bCs/>
                <w:strike/>
                <w:color w:val="FF0000"/>
                <w:sz w:val="18"/>
                <w:szCs w:val="18"/>
              </w:rPr>
              <w:tab/>
              <w:t>22/1357r2</w:t>
            </w:r>
          </w:p>
          <w:p w14:paraId="28021172" w14:textId="77777777" w:rsidR="00EA2FC5" w:rsidRPr="009B69AF" w:rsidRDefault="00EA2FC5" w:rsidP="00EA2FC5">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726406E5" w14:textId="77777777" w:rsidR="00EA2FC5" w:rsidRPr="009B69AF" w:rsidRDefault="00EA2FC5" w:rsidP="00EA2FC5">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58C13655" w14:textId="60006AF7" w:rsidR="00EA2FC5" w:rsidRPr="009B69AF" w:rsidRDefault="00EA2FC5" w:rsidP="00887AC6">
            <w:pPr>
              <w:suppressAutoHyphens/>
              <w:spacing w:after="0"/>
              <w:rPr>
                <w:rFonts w:ascii="Times New Roman" w:hAnsi="Times New Roman" w:cs="Times New Roman"/>
                <w:bCs/>
                <w:strike/>
                <w:color w:val="FF0000"/>
                <w:sz w:val="18"/>
                <w:szCs w:val="18"/>
              </w:rPr>
            </w:pPr>
          </w:p>
        </w:tc>
      </w:tr>
      <w:tr w:rsidR="00B705C2" w:rsidRPr="008B0293" w14:paraId="3FF183EE" w14:textId="77777777" w:rsidTr="00221221">
        <w:trPr>
          <w:trHeight w:val="220"/>
          <w:jc w:val="center"/>
        </w:trPr>
        <w:tc>
          <w:tcPr>
            <w:tcW w:w="715" w:type="dxa"/>
            <w:shd w:val="clear" w:color="auto" w:fill="auto"/>
            <w:noWrap/>
          </w:tcPr>
          <w:p w14:paraId="0ECFDE18" w14:textId="6E2A874B" w:rsidR="00B705C2" w:rsidRPr="009B69AF" w:rsidRDefault="00B705C2" w:rsidP="00B705C2">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14071</w:t>
            </w:r>
          </w:p>
        </w:tc>
        <w:tc>
          <w:tcPr>
            <w:tcW w:w="990" w:type="dxa"/>
          </w:tcPr>
          <w:p w14:paraId="5787ECB9" w14:textId="70953F87" w:rsidR="00B705C2" w:rsidRPr="009B69AF" w:rsidRDefault="00B705C2" w:rsidP="00B705C2">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Liuming Lu</w:t>
            </w:r>
          </w:p>
        </w:tc>
        <w:tc>
          <w:tcPr>
            <w:tcW w:w="900" w:type="dxa"/>
            <w:shd w:val="clear" w:color="auto" w:fill="auto"/>
            <w:noWrap/>
          </w:tcPr>
          <w:p w14:paraId="14916348" w14:textId="6304CBC8" w:rsidR="00B705C2" w:rsidRPr="009B69AF" w:rsidRDefault="00B705C2" w:rsidP="00B705C2">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9.4.2.316</w:t>
            </w:r>
          </w:p>
        </w:tc>
        <w:tc>
          <w:tcPr>
            <w:tcW w:w="720" w:type="dxa"/>
          </w:tcPr>
          <w:p w14:paraId="289A6E1D" w14:textId="3CB113E5" w:rsidR="00B705C2" w:rsidRPr="009B69AF" w:rsidRDefault="00B705C2" w:rsidP="00B705C2">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251.41</w:t>
            </w:r>
          </w:p>
        </w:tc>
        <w:tc>
          <w:tcPr>
            <w:tcW w:w="2520" w:type="dxa"/>
            <w:shd w:val="clear" w:color="auto" w:fill="auto"/>
            <w:noWrap/>
          </w:tcPr>
          <w:p w14:paraId="477F27C6" w14:textId="70550B95" w:rsidR="00B705C2" w:rsidRPr="009B69AF" w:rsidRDefault="00B705C2" w:rsidP="00B705C2">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Currently 802.11be has not defined enough parameters of QoS Characteristics element for the latency sensitive traffic. And the potential support for the future TSN applications needs to be considered for the specification of the extended parameters of QoS Characteristics element.</w:t>
            </w:r>
          </w:p>
        </w:tc>
        <w:tc>
          <w:tcPr>
            <w:tcW w:w="2340" w:type="dxa"/>
            <w:shd w:val="clear" w:color="auto" w:fill="auto"/>
            <w:noWrap/>
          </w:tcPr>
          <w:p w14:paraId="7425BD94" w14:textId="09AA59B4" w:rsidR="00B705C2" w:rsidRPr="009B69AF" w:rsidRDefault="00B705C2" w:rsidP="00B705C2">
            <w:pPr>
              <w:suppressAutoHyphens/>
              <w:spacing w:after="0"/>
              <w:rPr>
                <w:rFonts w:ascii="Times New Roman" w:hAnsi="Times New Roman" w:cs="Times New Roman"/>
                <w:strike/>
                <w:color w:val="FF0000"/>
                <w:sz w:val="18"/>
                <w:szCs w:val="18"/>
              </w:rPr>
            </w:pPr>
            <w:r w:rsidRPr="009B69AF">
              <w:rPr>
                <w:rFonts w:ascii="Times New Roman" w:hAnsi="Times New Roman" w:cs="Times New Roman"/>
                <w:strike/>
                <w:color w:val="FF0000"/>
                <w:sz w:val="18"/>
                <w:szCs w:val="18"/>
              </w:rPr>
              <w:t xml:space="preserve">Suggest to specify the extended parameters of QoS Characteristics element for the latency sensitive traffic. TSN </w:t>
            </w:r>
            <w:proofErr w:type="spellStart"/>
            <w:r w:rsidRPr="009B69AF">
              <w:rPr>
                <w:rFonts w:ascii="Times New Roman" w:hAnsi="Times New Roman" w:cs="Times New Roman"/>
                <w:strike/>
                <w:color w:val="FF0000"/>
                <w:sz w:val="18"/>
                <w:szCs w:val="18"/>
              </w:rPr>
              <w:t>paramerters</w:t>
            </w:r>
            <w:proofErr w:type="spellEnd"/>
            <w:r w:rsidRPr="009B69AF">
              <w:rPr>
                <w:rFonts w:ascii="Times New Roman" w:hAnsi="Times New Roman" w:cs="Times New Roman"/>
                <w:strike/>
                <w:color w:val="FF0000"/>
                <w:sz w:val="18"/>
                <w:szCs w:val="18"/>
              </w:rPr>
              <w:t xml:space="preserve"> can be used  as a reference to specify the extended parameters of QoS Characteristics element.</w:t>
            </w:r>
          </w:p>
        </w:tc>
        <w:tc>
          <w:tcPr>
            <w:tcW w:w="3150" w:type="dxa"/>
            <w:shd w:val="clear" w:color="auto" w:fill="auto"/>
          </w:tcPr>
          <w:p w14:paraId="60B878C2" w14:textId="5E54A9A1" w:rsidR="00376196" w:rsidRPr="009B69AF" w:rsidRDefault="00376196" w:rsidP="00B705C2">
            <w:pPr>
              <w:suppressAutoHyphens/>
              <w:spacing w:after="0"/>
              <w:rPr>
                <w:ins w:id="1739" w:author="Alfred Aster" w:date="2022-10-20T14:53:00Z"/>
                <w:rFonts w:ascii="Times New Roman" w:hAnsi="Times New Roman" w:cs="Times New Roman"/>
                <w:bCs/>
                <w:strike/>
                <w:color w:val="FF0000"/>
                <w:sz w:val="18"/>
                <w:szCs w:val="18"/>
              </w:rPr>
            </w:pPr>
            <w:ins w:id="1740" w:author="Alfred Aster" w:date="2022-10-19T10:16:00Z">
              <w:r w:rsidRPr="009B69AF">
                <w:rPr>
                  <w:rFonts w:ascii="Times New Roman" w:hAnsi="Times New Roman" w:cs="Times New Roman"/>
                  <w:bCs/>
                  <w:strike/>
                  <w:color w:val="FF0000"/>
                  <w:sz w:val="18"/>
                  <w:szCs w:val="18"/>
                </w:rPr>
                <w:t>Pending SP 22/???</w:t>
              </w:r>
            </w:ins>
          </w:p>
          <w:p w14:paraId="70FC6DF0" w14:textId="77777777" w:rsidR="00C44272" w:rsidRPr="009B69AF" w:rsidRDefault="00C44272" w:rsidP="00B705C2">
            <w:pPr>
              <w:suppressAutoHyphens/>
              <w:spacing w:after="0"/>
              <w:rPr>
                <w:ins w:id="1741" w:author="Alfred Aster" w:date="2022-10-19T10:16:00Z"/>
                <w:rFonts w:ascii="Times New Roman" w:hAnsi="Times New Roman" w:cs="Times New Roman"/>
                <w:bCs/>
                <w:strike/>
                <w:color w:val="FF0000"/>
                <w:sz w:val="18"/>
                <w:szCs w:val="18"/>
              </w:rPr>
            </w:pPr>
          </w:p>
          <w:p w14:paraId="124AB566" w14:textId="47C4B74A" w:rsidR="00B705C2" w:rsidRPr="009B69AF" w:rsidRDefault="008C027F" w:rsidP="00B705C2">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Rejected -- A proposed resolution for “this CID” was discussed as part of the comment resolutions in “document”, however the group could not reach consensus on a proposed change that would resolve the comment</w:t>
            </w:r>
            <w:r w:rsidR="00D863B5" w:rsidRPr="009B69AF">
              <w:rPr>
                <w:rFonts w:ascii="Times New Roman" w:hAnsi="Times New Roman" w:cs="Times New Roman"/>
                <w:bCs/>
                <w:strike/>
                <w:color w:val="FF0000"/>
                <w:sz w:val="18"/>
                <w:szCs w:val="18"/>
              </w:rPr>
              <w:t>.</w:t>
            </w:r>
          </w:p>
          <w:p w14:paraId="506635B5" w14:textId="77777777" w:rsidR="00D863B5" w:rsidRPr="009B69AF" w:rsidRDefault="00D863B5" w:rsidP="00B705C2">
            <w:pPr>
              <w:suppressAutoHyphens/>
              <w:spacing w:after="0"/>
              <w:rPr>
                <w:rFonts w:ascii="Times New Roman" w:hAnsi="Times New Roman" w:cs="Times New Roman"/>
                <w:bCs/>
                <w:strike/>
                <w:color w:val="FF0000"/>
                <w:sz w:val="18"/>
                <w:szCs w:val="18"/>
              </w:rPr>
            </w:pPr>
          </w:p>
          <w:p w14:paraId="571DCA31" w14:textId="77777777" w:rsidR="00B705C2" w:rsidRPr="009B69AF" w:rsidRDefault="00B705C2" w:rsidP="00B705C2">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This CID is discussed on September 15, 2022, but no straw poll is conducted yet.</w:t>
            </w:r>
          </w:p>
          <w:p w14:paraId="7013E4A1" w14:textId="77777777" w:rsidR="00B705C2" w:rsidRPr="009B69AF" w:rsidRDefault="00B705C2" w:rsidP="00B705C2">
            <w:pPr>
              <w:suppressAutoHyphens/>
              <w:spacing w:after="0"/>
              <w:rPr>
                <w:rFonts w:ascii="Times New Roman" w:hAnsi="Times New Roman" w:cs="Times New Roman"/>
                <w:bCs/>
                <w:strike/>
                <w:color w:val="FF0000"/>
                <w:sz w:val="18"/>
                <w:szCs w:val="18"/>
              </w:rPr>
            </w:pPr>
          </w:p>
          <w:p w14:paraId="14050A70" w14:textId="77777777" w:rsidR="00B705C2" w:rsidRPr="009B69AF" w:rsidRDefault="00B705C2" w:rsidP="00B705C2">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lastRenderedPageBreak/>
              <w:t>Duncan Ho</w:t>
            </w:r>
            <w:r w:rsidRPr="009B69AF">
              <w:rPr>
                <w:rFonts w:ascii="Times New Roman" w:hAnsi="Times New Roman" w:cs="Times New Roman"/>
                <w:bCs/>
                <w:strike/>
                <w:color w:val="FF0000"/>
                <w:sz w:val="18"/>
                <w:szCs w:val="18"/>
              </w:rPr>
              <w:tab/>
              <w:t>22/1436r4</w:t>
            </w:r>
          </w:p>
          <w:p w14:paraId="206E1B3E" w14:textId="77777777" w:rsidR="0063489B" w:rsidRPr="009B69AF" w:rsidRDefault="0063489B" w:rsidP="0063489B">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Notes from Discussion:</w:t>
            </w:r>
          </w:p>
          <w:p w14:paraId="3B17E7F9" w14:textId="77777777" w:rsidR="0063489B" w:rsidRPr="009B69AF" w:rsidRDefault="0063489B" w:rsidP="0063489B">
            <w:pPr>
              <w:suppressAutoHyphens/>
              <w:spacing w:after="0"/>
              <w:rPr>
                <w:rFonts w:ascii="Times New Roman" w:hAnsi="Times New Roman" w:cs="Times New Roman"/>
                <w:bCs/>
                <w:strike/>
                <w:color w:val="FF0000"/>
                <w:sz w:val="18"/>
                <w:szCs w:val="18"/>
              </w:rPr>
            </w:pPr>
            <w:r w:rsidRPr="009B69AF">
              <w:rPr>
                <w:rFonts w:ascii="Times New Roman" w:hAnsi="Times New Roman" w:cs="Times New Roman"/>
                <w:bCs/>
                <w:strike/>
                <w:color w:val="FF0000"/>
                <w:sz w:val="18"/>
                <w:szCs w:val="18"/>
              </w:rPr>
              <w:t>&lt;&gt;</w:t>
            </w:r>
          </w:p>
          <w:p w14:paraId="66E6D11F" w14:textId="22899AD1" w:rsidR="0063489B" w:rsidRPr="009B69AF" w:rsidRDefault="0063489B" w:rsidP="00B705C2">
            <w:pPr>
              <w:suppressAutoHyphens/>
              <w:spacing w:after="0"/>
              <w:rPr>
                <w:rFonts w:ascii="Times New Roman" w:hAnsi="Times New Roman" w:cs="Times New Roman"/>
                <w:bCs/>
                <w:strike/>
                <w:color w:val="FF0000"/>
                <w:sz w:val="18"/>
                <w:szCs w:val="18"/>
              </w:rPr>
            </w:pPr>
          </w:p>
        </w:tc>
      </w:tr>
      <w:tr w:rsidR="00B705C2" w:rsidRPr="008B0293" w14:paraId="63C6D339" w14:textId="77777777" w:rsidTr="00221221">
        <w:trPr>
          <w:trHeight w:val="220"/>
          <w:jc w:val="center"/>
        </w:trPr>
        <w:tc>
          <w:tcPr>
            <w:tcW w:w="715" w:type="dxa"/>
            <w:shd w:val="clear" w:color="auto" w:fill="auto"/>
            <w:noWrap/>
          </w:tcPr>
          <w:p w14:paraId="2F5F09FE" w14:textId="77F8B7F5" w:rsidR="00B705C2" w:rsidRPr="00595830" w:rsidRDefault="00B705C2" w:rsidP="00B705C2">
            <w:pPr>
              <w:suppressAutoHyphens/>
              <w:spacing w:after="0"/>
              <w:rPr>
                <w:rFonts w:ascii="Times New Roman" w:hAnsi="Times New Roman" w:cs="Times New Roman"/>
                <w:strike/>
                <w:color w:val="FF0000"/>
                <w:sz w:val="18"/>
                <w:szCs w:val="18"/>
              </w:rPr>
            </w:pPr>
            <w:r w:rsidRPr="00595830">
              <w:rPr>
                <w:rFonts w:ascii="Times New Roman" w:hAnsi="Times New Roman" w:cs="Times New Roman"/>
                <w:strike/>
                <w:color w:val="FF0000"/>
                <w:sz w:val="18"/>
                <w:szCs w:val="18"/>
              </w:rPr>
              <w:lastRenderedPageBreak/>
              <w:t>14100</w:t>
            </w:r>
          </w:p>
        </w:tc>
        <w:tc>
          <w:tcPr>
            <w:tcW w:w="990" w:type="dxa"/>
          </w:tcPr>
          <w:p w14:paraId="6C0F2884" w14:textId="1BB62C5D" w:rsidR="00B705C2" w:rsidRPr="00595830" w:rsidRDefault="00B705C2" w:rsidP="00B705C2">
            <w:pPr>
              <w:suppressAutoHyphens/>
              <w:spacing w:after="0"/>
              <w:rPr>
                <w:rFonts w:ascii="Times New Roman" w:hAnsi="Times New Roman" w:cs="Times New Roman"/>
                <w:strike/>
                <w:color w:val="FF0000"/>
                <w:sz w:val="18"/>
                <w:szCs w:val="18"/>
              </w:rPr>
            </w:pPr>
            <w:r w:rsidRPr="00595830">
              <w:rPr>
                <w:rFonts w:ascii="Times New Roman" w:hAnsi="Times New Roman" w:cs="Times New Roman"/>
                <w:strike/>
                <w:color w:val="FF0000"/>
                <w:sz w:val="18"/>
                <w:szCs w:val="18"/>
              </w:rPr>
              <w:t>Li-Hsiang Sun</w:t>
            </w:r>
          </w:p>
        </w:tc>
        <w:tc>
          <w:tcPr>
            <w:tcW w:w="900" w:type="dxa"/>
            <w:shd w:val="clear" w:color="auto" w:fill="auto"/>
            <w:noWrap/>
          </w:tcPr>
          <w:p w14:paraId="1C924897" w14:textId="595D90CD" w:rsidR="00B705C2" w:rsidRPr="00595830" w:rsidRDefault="00B705C2" w:rsidP="00B705C2">
            <w:pPr>
              <w:suppressAutoHyphens/>
              <w:spacing w:after="0"/>
              <w:rPr>
                <w:rFonts w:ascii="Times New Roman" w:hAnsi="Times New Roman" w:cs="Times New Roman"/>
                <w:strike/>
                <w:color w:val="FF0000"/>
                <w:sz w:val="18"/>
                <w:szCs w:val="18"/>
              </w:rPr>
            </w:pPr>
            <w:r w:rsidRPr="00595830">
              <w:rPr>
                <w:rFonts w:ascii="Times New Roman" w:hAnsi="Times New Roman" w:cs="Times New Roman"/>
                <w:strike/>
                <w:color w:val="FF0000"/>
                <w:sz w:val="18"/>
                <w:szCs w:val="18"/>
              </w:rPr>
              <w:t>12.7.2</w:t>
            </w:r>
          </w:p>
        </w:tc>
        <w:tc>
          <w:tcPr>
            <w:tcW w:w="720" w:type="dxa"/>
          </w:tcPr>
          <w:p w14:paraId="32F78D6A" w14:textId="7588F770" w:rsidR="00B705C2" w:rsidRPr="00595830" w:rsidRDefault="00B705C2" w:rsidP="00B705C2">
            <w:pPr>
              <w:suppressAutoHyphens/>
              <w:spacing w:after="0"/>
              <w:rPr>
                <w:rFonts w:ascii="Times New Roman" w:hAnsi="Times New Roman" w:cs="Times New Roman"/>
                <w:strike/>
                <w:color w:val="FF0000"/>
                <w:sz w:val="18"/>
                <w:szCs w:val="18"/>
              </w:rPr>
            </w:pPr>
            <w:r w:rsidRPr="00595830">
              <w:rPr>
                <w:rFonts w:ascii="Times New Roman" w:hAnsi="Times New Roman" w:cs="Times New Roman"/>
                <w:strike/>
                <w:color w:val="FF0000"/>
                <w:sz w:val="18"/>
                <w:szCs w:val="18"/>
              </w:rPr>
              <w:t>351.05</w:t>
            </w:r>
          </w:p>
        </w:tc>
        <w:tc>
          <w:tcPr>
            <w:tcW w:w="2520" w:type="dxa"/>
            <w:shd w:val="clear" w:color="auto" w:fill="auto"/>
            <w:noWrap/>
          </w:tcPr>
          <w:p w14:paraId="5DF8FD10" w14:textId="22898444" w:rsidR="00B705C2" w:rsidRPr="00595830" w:rsidRDefault="00B705C2" w:rsidP="00B705C2">
            <w:pPr>
              <w:suppressAutoHyphens/>
              <w:spacing w:after="0"/>
              <w:rPr>
                <w:rFonts w:ascii="Times New Roman" w:hAnsi="Times New Roman" w:cs="Times New Roman"/>
                <w:strike/>
                <w:color w:val="FF0000"/>
                <w:sz w:val="18"/>
                <w:szCs w:val="18"/>
              </w:rPr>
            </w:pPr>
            <w:r w:rsidRPr="00595830">
              <w:rPr>
                <w:rFonts w:ascii="Times New Roman" w:hAnsi="Times New Roman" w:cs="Times New Roman"/>
                <w:strike/>
                <w:color w:val="FF0000"/>
                <w:sz w:val="18"/>
                <w:szCs w:val="18"/>
              </w:rPr>
              <w:t>OCI KDE should have a corresponding MLO KDE defined because RNR in ML probe response is not protected</w:t>
            </w:r>
          </w:p>
        </w:tc>
        <w:tc>
          <w:tcPr>
            <w:tcW w:w="2340" w:type="dxa"/>
            <w:shd w:val="clear" w:color="auto" w:fill="auto"/>
            <w:noWrap/>
          </w:tcPr>
          <w:p w14:paraId="34113BAF" w14:textId="10A3F2DB" w:rsidR="00B705C2" w:rsidRPr="00595830" w:rsidRDefault="00B705C2" w:rsidP="00B705C2">
            <w:pPr>
              <w:suppressAutoHyphens/>
              <w:spacing w:after="0"/>
              <w:rPr>
                <w:rFonts w:ascii="Times New Roman" w:hAnsi="Times New Roman" w:cs="Times New Roman"/>
                <w:strike/>
                <w:color w:val="FF0000"/>
                <w:sz w:val="18"/>
                <w:szCs w:val="18"/>
              </w:rPr>
            </w:pPr>
            <w:r w:rsidRPr="00595830">
              <w:rPr>
                <w:rFonts w:ascii="Times New Roman" w:hAnsi="Times New Roman" w:cs="Times New Roman"/>
                <w:strike/>
                <w:color w:val="FF0000"/>
                <w:sz w:val="18"/>
                <w:szCs w:val="18"/>
              </w:rPr>
              <w:t>As in comment</w:t>
            </w:r>
          </w:p>
        </w:tc>
        <w:tc>
          <w:tcPr>
            <w:tcW w:w="3150" w:type="dxa"/>
            <w:shd w:val="clear" w:color="auto" w:fill="auto"/>
          </w:tcPr>
          <w:p w14:paraId="295F1ACB" w14:textId="40BC5132" w:rsidR="00FF2DA8" w:rsidRPr="00595830" w:rsidRDefault="008C027F" w:rsidP="00FF2DA8">
            <w:pPr>
              <w:suppressAutoHyphens/>
              <w:spacing w:after="0"/>
              <w:rPr>
                <w:rFonts w:ascii="Times New Roman" w:hAnsi="Times New Roman" w:cs="Times New Roman"/>
                <w:bCs/>
                <w:strike/>
                <w:color w:val="FF0000"/>
                <w:sz w:val="18"/>
                <w:szCs w:val="18"/>
              </w:rPr>
            </w:pPr>
            <w:r w:rsidRPr="00595830">
              <w:rPr>
                <w:rFonts w:ascii="Times New Roman" w:hAnsi="Times New Roman" w:cs="Times New Roman"/>
                <w:bCs/>
                <w:strike/>
                <w:color w:val="FF0000"/>
                <w:sz w:val="18"/>
                <w:szCs w:val="18"/>
              </w:rPr>
              <w:t>Rejected -- A proposed resolution for “this CID” was discussed as part of the comment resolutions in “document”, however the group could not reach consensus on a proposed change that would resolve the comment</w:t>
            </w:r>
            <w:r w:rsidR="00D863B5" w:rsidRPr="00595830">
              <w:rPr>
                <w:rFonts w:ascii="Times New Roman" w:hAnsi="Times New Roman" w:cs="Times New Roman"/>
                <w:bCs/>
                <w:strike/>
                <w:color w:val="FF0000"/>
                <w:sz w:val="18"/>
                <w:szCs w:val="18"/>
              </w:rPr>
              <w:t>.</w:t>
            </w:r>
          </w:p>
          <w:p w14:paraId="1383B1C0" w14:textId="77777777" w:rsidR="00D863B5" w:rsidRPr="00595830" w:rsidRDefault="00D863B5" w:rsidP="00FF2DA8">
            <w:pPr>
              <w:suppressAutoHyphens/>
              <w:spacing w:after="0"/>
              <w:rPr>
                <w:rFonts w:ascii="Times New Roman" w:hAnsi="Times New Roman" w:cs="Times New Roman"/>
                <w:bCs/>
                <w:strike/>
                <w:color w:val="FF0000"/>
                <w:sz w:val="18"/>
                <w:szCs w:val="18"/>
              </w:rPr>
            </w:pPr>
          </w:p>
          <w:p w14:paraId="4093AE25" w14:textId="77777777" w:rsidR="00FF2DA8" w:rsidRPr="00595830" w:rsidRDefault="00FF2DA8" w:rsidP="00FF2DA8">
            <w:pPr>
              <w:suppressAutoHyphens/>
              <w:spacing w:after="0"/>
              <w:rPr>
                <w:rFonts w:ascii="Times New Roman" w:hAnsi="Times New Roman" w:cs="Times New Roman"/>
                <w:bCs/>
                <w:strike/>
                <w:color w:val="FF0000"/>
                <w:sz w:val="18"/>
                <w:szCs w:val="18"/>
              </w:rPr>
            </w:pPr>
            <w:r w:rsidRPr="00595830">
              <w:rPr>
                <w:rFonts w:ascii="Times New Roman" w:hAnsi="Times New Roman" w:cs="Times New Roman"/>
                <w:bCs/>
                <w:strike/>
                <w:color w:val="FF0000"/>
                <w:sz w:val="18"/>
                <w:szCs w:val="18"/>
              </w:rPr>
              <w:t>This CID is discussed on September 13, 2022, but no straw poll is conducted yet.</w:t>
            </w:r>
          </w:p>
          <w:p w14:paraId="5960B7F2" w14:textId="77777777" w:rsidR="0063489B" w:rsidRPr="00595830" w:rsidRDefault="0063489B" w:rsidP="00D863B5">
            <w:pPr>
              <w:suppressAutoHyphens/>
              <w:spacing w:after="0"/>
              <w:rPr>
                <w:rFonts w:ascii="Times New Roman" w:hAnsi="Times New Roman" w:cs="Times New Roman"/>
                <w:bCs/>
                <w:strike/>
                <w:color w:val="FF0000"/>
                <w:sz w:val="18"/>
                <w:szCs w:val="18"/>
              </w:rPr>
            </w:pPr>
          </w:p>
          <w:p w14:paraId="300731B8" w14:textId="1E6665EB" w:rsidR="00D863B5" w:rsidRPr="00595830" w:rsidRDefault="0063489B" w:rsidP="00D863B5">
            <w:pPr>
              <w:suppressAutoHyphens/>
              <w:spacing w:after="0"/>
              <w:rPr>
                <w:rFonts w:ascii="Times New Roman" w:hAnsi="Times New Roman" w:cs="Times New Roman"/>
                <w:bCs/>
                <w:strike/>
                <w:color w:val="FF0000"/>
                <w:sz w:val="18"/>
                <w:szCs w:val="18"/>
              </w:rPr>
            </w:pPr>
            <w:r w:rsidRPr="00595830">
              <w:rPr>
                <w:rFonts w:ascii="Times New Roman" w:hAnsi="Times New Roman" w:cs="Times New Roman"/>
                <w:bCs/>
                <w:strike/>
                <w:color w:val="FF0000"/>
                <w:sz w:val="18"/>
                <w:szCs w:val="18"/>
              </w:rPr>
              <w:t>Michael Montemurro</w:t>
            </w:r>
            <w:r w:rsidRPr="00595830">
              <w:rPr>
                <w:rFonts w:ascii="Times New Roman" w:hAnsi="Times New Roman" w:cs="Times New Roman"/>
                <w:bCs/>
                <w:strike/>
                <w:color w:val="FF0000"/>
                <w:sz w:val="18"/>
                <w:szCs w:val="18"/>
              </w:rPr>
              <w:tab/>
              <w:t>22/1356r2</w:t>
            </w:r>
          </w:p>
          <w:p w14:paraId="1F0B31E4" w14:textId="77777777" w:rsidR="00D863B5" w:rsidRPr="00595830" w:rsidRDefault="00D863B5" w:rsidP="00D863B5">
            <w:pPr>
              <w:suppressAutoHyphens/>
              <w:spacing w:after="0"/>
              <w:rPr>
                <w:rFonts w:ascii="Times New Roman" w:hAnsi="Times New Roman" w:cs="Times New Roman"/>
                <w:bCs/>
                <w:strike/>
                <w:color w:val="FF0000"/>
                <w:sz w:val="18"/>
                <w:szCs w:val="18"/>
              </w:rPr>
            </w:pPr>
            <w:r w:rsidRPr="00595830">
              <w:rPr>
                <w:rFonts w:ascii="Times New Roman" w:hAnsi="Times New Roman" w:cs="Times New Roman"/>
                <w:bCs/>
                <w:strike/>
                <w:color w:val="FF0000"/>
                <w:sz w:val="18"/>
                <w:szCs w:val="18"/>
              </w:rPr>
              <w:t>Notes from Discussion:</w:t>
            </w:r>
          </w:p>
          <w:p w14:paraId="0B85CDB3" w14:textId="77777777" w:rsidR="00D863B5" w:rsidRPr="00595830" w:rsidRDefault="00D863B5" w:rsidP="00D863B5">
            <w:pPr>
              <w:suppressAutoHyphens/>
              <w:spacing w:after="0"/>
              <w:rPr>
                <w:rFonts w:ascii="Times New Roman" w:hAnsi="Times New Roman" w:cs="Times New Roman"/>
                <w:bCs/>
                <w:strike/>
                <w:color w:val="FF0000"/>
                <w:sz w:val="18"/>
                <w:szCs w:val="18"/>
              </w:rPr>
            </w:pPr>
            <w:r w:rsidRPr="00595830">
              <w:rPr>
                <w:rFonts w:ascii="Times New Roman" w:hAnsi="Times New Roman" w:cs="Times New Roman"/>
                <w:bCs/>
                <w:strike/>
                <w:color w:val="FF0000"/>
                <w:sz w:val="18"/>
                <w:szCs w:val="18"/>
              </w:rPr>
              <w:t>&lt;&gt;</w:t>
            </w:r>
          </w:p>
          <w:p w14:paraId="74F4C951" w14:textId="77777777" w:rsidR="00D863B5" w:rsidRPr="00595830" w:rsidRDefault="00D863B5" w:rsidP="00FF2DA8">
            <w:pPr>
              <w:suppressAutoHyphens/>
              <w:spacing w:after="0"/>
              <w:rPr>
                <w:rFonts w:ascii="Times New Roman" w:hAnsi="Times New Roman" w:cs="Times New Roman"/>
                <w:bCs/>
                <w:strike/>
                <w:color w:val="FF0000"/>
                <w:sz w:val="18"/>
                <w:szCs w:val="18"/>
              </w:rPr>
            </w:pPr>
          </w:p>
          <w:p w14:paraId="142B7F7E" w14:textId="1023AC84" w:rsidR="00FF2DA8" w:rsidRPr="00595830" w:rsidRDefault="00FF2DA8" w:rsidP="00FF2DA8">
            <w:pPr>
              <w:suppressAutoHyphens/>
              <w:spacing w:after="0"/>
              <w:rPr>
                <w:rFonts w:ascii="Times New Roman" w:hAnsi="Times New Roman" w:cs="Times New Roman"/>
                <w:bCs/>
                <w:strike/>
                <w:color w:val="FF0000"/>
                <w:sz w:val="18"/>
                <w:szCs w:val="18"/>
              </w:rPr>
            </w:pPr>
          </w:p>
        </w:tc>
      </w:tr>
    </w:tbl>
    <w:p w14:paraId="27D5BA04" w14:textId="6B7DF731" w:rsidR="009107FB" w:rsidRPr="007524C4" w:rsidRDefault="009107FB" w:rsidP="007524C4">
      <w:pPr>
        <w:suppressAutoHyphens/>
        <w:spacing w:after="0" w:line="240" w:lineRule="auto"/>
        <w:jc w:val="both"/>
        <w:rPr>
          <w:rFonts w:ascii="Times New Roman" w:hAnsi="Times New Roman" w:cs="Times New Roman"/>
          <w:sz w:val="20"/>
          <w:szCs w:val="20"/>
        </w:rPr>
      </w:pPr>
    </w:p>
    <w:sectPr w:rsidR="009107FB" w:rsidRPr="007524C4" w:rsidSect="00810D3D">
      <w:headerReference w:type="even" r:id="rId13"/>
      <w:headerReference w:type="default" r:id="rId14"/>
      <w:footerReference w:type="even" r:id="rId15"/>
      <w:footerReference w:type="default" r:id="rId16"/>
      <w:pgSz w:w="12240" w:h="15840"/>
      <w:pgMar w:top="1080" w:right="936" w:bottom="1080" w:left="936"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2EFE1" w14:textId="77777777" w:rsidR="00946B2A" w:rsidRDefault="00946B2A">
      <w:pPr>
        <w:spacing w:after="0" w:line="240" w:lineRule="auto"/>
      </w:pPr>
      <w:r>
        <w:separator/>
      </w:r>
    </w:p>
  </w:endnote>
  <w:endnote w:type="continuationSeparator" w:id="0">
    <w:p w14:paraId="6DCFD2EB" w14:textId="77777777" w:rsidR="00946B2A" w:rsidRDefault="00946B2A">
      <w:pPr>
        <w:spacing w:after="0" w:line="240" w:lineRule="auto"/>
      </w:pPr>
      <w:r>
        <w:continuationSeparator/>
      </w:r>
    </w:p>
  </w:endnote>
  <w:endnote w:type="continuationNotice" w:id="1">
    <w:p w14:paraId="757D1360" w14:textId="77777777" w:rsidR="00946B2A" w:rsidRDefault="00946B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45F82" w14:textId="7E6C22B9" w:rsidR="00AD19F1" w:rsidRPr="00A2420F" w:rsidRDefault="00BF026D" w:rsidP="00A2420F">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4</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126241">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D4B50" w14:textId="5230FDAD" w:rsidR="00AD19F1" w:rsidRPr="00A2420F" w:rsidRDefault="00BF026D" w:rsidP="00A2420F">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1</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7524C4">
      <w:rPr>
        <w:rFonts w:ascii="Times New Roman" w:eastAsia="Malgun Gothic" w:hAnsi="Times New Roman" w:cs="Times New Roman"/>
        <w:sz w:val="24"/>
        <w:szCs w:val="20"/>
        <w:lang w:val="en-GB" w:eastAsia="ko-KR"/>
      </w:rPr>
      <w:t>Alfred Asterjadhi</w:t>
    </w:r>
    <w:r w:rsidRPr="00CB5571">
      <w:rPr>
        <w:rFonts w:ascii="Times New Roman" w:eastAsia="Malgun Gothic" w:hAnsi="Times New Roman" w:cs="Times New Roman"/>
        <w:sz w:val="24"/>
        <w:szCs w:val="20"/>
        <w:lang w:val="en-GB"/>
      </w:rPr>
      <w:t>, Qualcomm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04844" w14:textId="77777777" w:rsidR="00946B2A" w:rsidRDefault="00946B2A">
      <w:pPr>
        <w:spacing w:after="0" w:line="240" w:lineRule="auto"/>
      </w:pPr>
      <w:r>
        <w:separator/>
      </w:r>
    </w:p>
  </w:footnote>
  <w:footnote w:type="continuationSeparator" w:id="0">
    <w:p w14:paraId="66459F9D" w14:textId="77777777" w:rsidR="00946B2A" w:rsidRDefault="00946B2A">
      <w:pPr>
        <w:spacing w:after="0" w:line="240" w:lineRule="auto"/>
      </w:pPr>
      <w:r>
        <w:continuationSeparator/>
      </w:r>
    </w:p>
  </w:footnote>
  <w:footnote w:type="continuationNotice" w:id="1">
    <w:p w14:paraId="362D0672" w14:textId="77777777" w:rsidR="00946B2A" w:rsidRDefault="00946B2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69285014" w:rsidR="00BF026D" w:rsidRPr="002D636E" w:rsidRDefault="00440353" w:rsidP="00B107BE">
    <w:pPr>
      <w:pBdr>
        <w:bottom w:val="single" w:sz="6" w:space="2" w:color="auto"/>
      </w:pBdr>
      <w:tabs>
        <w:tab w:val="left" w:pos="1440"/>
        <w:tab w:val="center" w:pos="4680"/>
        <w:tab w:val="right" w:pos="9360"/>
        <w:tab w:val="right" w:pos="12960"/>
      </w:tabs>
      <w:spacing w:after="0" w:line="240" w:lineRule="auto"/>
      <w:jc w:val="center"/>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October</w:t>
    </w:r>
    <w:r w:rsidR="00154AD1">
      <w:rPr>
        <w:rFonts w:ascii="Times New Roman" w:eastAsia="Malgun Gothic" w:hAnsi="Times New Roman" w:cs="Times New Roman"/>
        <w:b/>
        <w:sz w:val="28"/>
        <w:szCs w:val="20"/>
      </w:rPr>
      <w:t xml:space="preserve"> 2022</w:t>
    </w:r>
    <w:r w:rsidR="00154AD1">
      <w:rPr>
        <w:rFonts w:ascii="Times New Roman" w:eastAsia="Malgun Gothic" w:hAnsi="Times New Roman" w:cs="Times New Roman"/>
        <w:b/>
        <w:sz w:val="28"/>
        <w:szCs w:val="20"/>
      </w:rPr>
      <w:tab/>
    </w:r>
    <w:r w:rsidR="00154AD1">
      <w:rPr>
        <w:rFonts w:ascii="Times New Roman" w:eastAsia="Malgun Gothic" w:hAnsi="Times New Roman" w:cs="Times New Roman"/>
        <w:b/>
        <w:sz w:val="28"/>
        <w:szCs w:val="20"/>
        <w:lang w:val="en-GB"/>
      </w:rPr>
      <w:tab/>
    </w:r>
    <w:r w:rsidR="00154AD1" w:rsidRPr="00B31A3B">
      <w:rPr>
        <w:rFonts w:ascii="Times New Roman" w:eastAsia="Malgun Gothic" w:hAnsi="Times New Roman" w:cs="Times New Roman"/>
        <w:b/>
        <w:sz w:val="28"/>
        <w:szCs w:val="20"/>
        <w:lang w:val="en-GB"/>
      </w:rPr>
      <w:t>doc.: IEEE 802.11-</w:t>
    </w:r>
    <w:r w:rsidR="00154AD1">
      <w:rPr>
        <w:rFonts w:ascii="Times New Roman" w:eastAsia="Malgun Gothic" w:hAnsi="Times New Roman" w:cs="Times New Roman"/>
        <w:b/>
        <w:sz w:val="28"/>
        <w:szCs w:val="20"/>
        <w:lang w:val="en-GB"/>
      </w:rPr>
      <w:t>22/</w:t>
    </w:r>
    <w:r>
      <w:rPr>
        <w:rFonts w:ascii="Times New Roman" w:eastAsia="Malgun Gothic" w:hAnsi="Times New Roman" w:cs="Times New Roman"/>
        <w:b/>
        <w:sz w:val="28"/>
        <w:szCs w:val="20"/>
        <w:lang w:val="en-GB"/>
      </w:rPr>
      <w:t>1773r2</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25CD544E" w:rsidR="00BF026D" w:rsidRPr="00DE6B44" w:rsidRDefault="00805DB2" w:rsidP="00B107BE">
    <w:pPr>
      <w:pBdr>
        <w:bottom w:val="single" w:sz="6" w:space="2" w:color="auto"/>
      </w:pBdr>
      <w:tabs>
        <w:tab w:val="left" w:pos="1440"/>
        <w:tab w:val="center" w:pos="4680"/>
        <w:tab w:val="right" w:pos="9360"/>
        <w:tab w:val="right" w:pos="12960"/>
      </w:tabs>
      <w:spacing w:after="0" w:line="240" w:lineRule="auto"/>
      <w:jc w:val="center"/>
      <w:rPr>
        <w:rFonts w:ascii="Times New Roman" w:eastAsia="Malgun Gothic" w:hAnsi="Times New Roman" w:cs="Times New Roman"/>
        <w:b/>
        <w:sz w:val="28"/>
        <w:szCs w:val="20"/>
      </w:rPr>
    </w:pPr>
    <w:r>
      <w:rPr>
        <w:rFonts w:ascii="Times New Roman" w:eastAsia="Malgun Gothic" w:hAnsi="Times New Roman" w:cs="Times New Roman"/>
        <w:b/>
        <w:sz w:val="28"/>
        <w:szCs w:val="20"/>
      </w:rPr>
      <w:t>October</w:t>
    </w:r>
    <w:r w:rsidR="00126241">
      <w:rPr>
        <w:rFonts w:ascii="Times New Roman" w:eastAsia="Malgun Gothic" w:hAnsi="Times New Roman" w:cs="Times New Roman"/>
        <w:b/>
        <w:sz w:val="28"/>
        <w:szCs w:val="20"/>
      </w:rPr>
      <w:t xml:space="preserve"> </w:t>
    </w:r>
    <w:r w:rsidR="00BF026D">
      <w:rPr>
        <w:rFonts w:ascii="Times New Roman" w:eastAsia="Malgun Gothic" w:hAnsi="Times New Roman" w:cs="Times New Roman"/>
        <w:b/>
        <w:sz w:val="28"/>
        <w:szCs w:val="20"/>
      </w:rPr>
      <w:t>20</w:t>
    </w:r>
    <w:r w:rsidR="00D11553">
      <w:rPr>
        <w:rFonts w:ascii="Times New Roman" w:eastAsia="Malgun Gothic" w:hAnsi="Times New Roman" w:cs="Times New Roman"/>
        <w:b/>
        <w:sz w:val="28"/>
        <w:szCs w:val="20"/>
      </w:rPr>
      <w:t>2</w:t>
    </w:r>
    <w:r w:rsidR="00324F1B">
      <w:rPr>
        <w:rFonts w:ascii="Times New Roman" w:eastAsia="Malgun Gothic" w:hAnsi="Times New Roman" w:cs="Times New Roman"/>
        <w:b/>
        <w:sz w:val="28"/>
        <w:szCs w:val="20"/>
      </w:rPr>
      <w:t>2</w:t>
    </w:r>
    <w:r w:rsidR="004E0589">
      <w:rPr>
        <w:rFonts w:ascii="Times New Roman" w:eastAsia="Malgun Gothic" w:hAnsi="Times New Roman" w:cs="Times New Roman"/>
        <w:b/>
        <w:sz w:val="28"/>
        <w:szCs w:val="20"/>
      </w:rPr>
      <w:tab/>
    </w:r>
    <w:r w:rsidR="00CD7DDC">
      <w:rPr>
        <w:rFonts w:ascii="Times New Roman" w:eastAsia="Malgun Gothic" w:hAnsi="Times New Roman" w:cs="Times New Roman"/>
        <w:b/>
        <w:sz w:val="28"/>
        <w:szCs w:val="20"/>
        <w:lang w:val="en-GB"/>
      </w:rPr>
      <w:tab/>
    </w:r>
    <w:r w:rsidR="00BF026D" w:rsidRPr="00B31A3B">
      <w:rPr>
        <w:rFonts w:ascii="Times New Roman" w:eastAsia="Malgun Gothic" w:hAnsi="Times New Roman" w:cs="Times New Roman"/>
        <w:b/>
        <w:sz w:val="28"/>
        <w:szCs w:val="20"/>
        <w:lang w:val="en-GB"/>
      </w:rPr>
      <w:t>doc.: IEEE 802.11-</w:t>
    </w:r>
    <w:r w:rsidR="00D11553">
      <w:rPr>
        <w:rFonts w:ascii="Times New Roman" w:eastAsia="Malgun Gothic" w:hAnsi="Times New Roman" w:cs="Times New Roman"/>
        <w:b/>
        <w:sz w:val="28"/>
        <w:szCs w:val="20"/>
        <w:lang w:val="en-GB"/>
      </w:rPr>
      <w:t>2</w:t>
    </w:r>
    <w:r w:rsidR="00324F1B">
      <w:rPr>
        <w:rFonts w:ascii="Times New Roman" w:eastAsia="Malgun Gothic" w:hAnsi="Times New Roman" w:cs="Times New Roman"/>
        <w:b/>
        <w:sz w:val="28"/>
        <w:szCs w:val="20"/>
        <w:lang w:val="en-GB"/>
      </w:rPr>
      <w:t>2</w:t>
    </w:r>
    <w:r w:rsidR="005B2D2F">
      <w:rPr>
        <w:rFonts w:ascii="Times New Roman" w:eastAsia="Malgun Gothic" w:hAnsi="Times New Roman" w:cs="Times New Roman"/>
        <w:b/>
        <w:sz w:val="28"/>
        <w:szCs w:val="20"/>
        <w:lang w:val="en-GB"/>
      </w:rPr>
      <w:t>/</w:t>
    </w:r>
    <w:r w:rsidR="00E6397A">
      <w:rPr>
        <w:rFonts w:ascii="Times New Roman" w:eastAsia="Malgun Gothic" w:hAnsi="Times New Roman" w:cs="Times New Roman"/>
        <w:b/>
        <w:sz w:val="28"/>
        <w:szCs w:val="20"/>
        <w:lang w:val="en-GB"/>
      </w:rPr>
      <w:t>1773</w:t>
    </w:r>
    <w:r w:rsidR="00BF026D">
      <w:rPr>
        <w:rFonts w:ascii="Times New Roman" w:eastAsia="Malgun Gothic" w:hAnsi="Times New Roman" w:cs="Times New Roman"/>
        <w:b/>
        <w:sz w:val="28"/>
        <w:szCs w:val="20"/>
        <w:lang w:val="en-GB"/>
      </w:rPr>
      <w:t>r</w:t>
    </w:r>
    <w:r w:rsidR="00FF666E">
      <w:rPr>
        <w:rFonts w:ascii="Times New Roman" w:eastAsia="Malgun Gothic" w:hAnsi="Times New Roman" w:cs="Times New Roman"/>
        <w:b/>
        <w:sz w:val="28"/>
        <w:szCs w:val="20"/>
        <w:lang w:val="en-GB"/>
      </w:rPr>
      <w:t>2</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04"/>
    <w:multiLevelType w:val="multilevel"/>
    <w:tmpl w:val="00000887"/>
    <w:lvl w:ilvl="0">
      <w:numFmt w:val="bullet"/>
      <w:lvlText w:val="—"/>
      <w:lvlJc w:val="left"/>
      <w:pPr>
        <w:ind w:left="720" w:hanging="400"/>
      </w:pPr>
      <w:rPr>
        <w:rFonts w:ascii="Times New Roman" w:hAnsi="Times New Roman" w:cs="Times New Roman"/>
        <w:w w:val="99"/>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2" w15:restartNumberingAfterBreak="0">
    <w:nsid w:val="0000040F"/>
    <w:multiLevelType w:val="multilevel"/>
    <w:tmpl w:val="00000892"/>
    <w:lvl w:ilvl="0">
      <w:start w:val="35"/>
      <w:numFmt w:val="decimal"/>
      <w:lvlText w:val="%1"/>
      <w:lvlJc w:val="left"/>
      <w:pPr>
        <w:ind w:left="732" w:hanging="613"/>
      </w:pPr>
    </w:lvl>
    <w:lvl w:ilvl="1">
      <w:start w:val="3"/>
      <w:numFmt w:val="decimal"/>
      <w:lvlText w:val="%1.%2"/>
      <w:lvlJc w:val="left"/>
      <w:pPr>
        <w:ind w:left="732" w:hanging="613"/>
      </w:pPr>
    </w:lvl>
    <w:lvl w:ilvl="2">
      <w:start w:val="8"/>
      <w:numFmt w:val="decimal"/>
      <w:lvlText w:val="%1.%2.%3"/>
      <w:lvlJc w:val="left"/>
      <w:pPr>
        <w:ind w:left="732" w:hanging="613"/>
      </w:pPr>
      <w:rPr>
        <w:rFonts w:ascii="Arial" w:hAnsi="Arial" w:cs="Arial"/>
        <w:b/>
        <w:bCs/>
        <w:i w:val="0"/>
        <w:iCs w:val="0"/>
        <w:spacing w:val="-1"/>
        <w:w w:val="99"/>
        <w:sz w:val="20"/>
        <w:szCs w:val="20"/>
      </w:rPr>
    </w:lvl>
    <w:lvl w:ilvl="3">
      <w:numFmt w:val="bullet"/>
      <w:lvlText w:val="—"/>
      <w:lvlJc w:val="left"/>
      <w:pPr>
        <w:ind w:left="720" w:hanging="400"/>
      </w:pPr>
      <w:rPr>
        <w:rFonts w:ascii="Times New Roman" w:hAnsi="Times New Roman" w:cs="Times New Roman"/>
        <w:b w:val="0"/>
        <w:bCs w:val="0"/>
        <w:i w:val="0"/>
        <w:iCs w:val="0"/>
        <w:w w:val="99"/>
        <w:sz w:val="20"/>
        <w:szCs w:val="20"/>
      </w:rPr>
    </w:lvl>
    <w:lvl w:ilvl="4">
      <w:numFmt w:val="bullet"/>
      <w:lvlText w:val="•"/>
      <w:lvlJc w:val="left"/>
      <w:pPr>
        <w:ind w:left="1040" w:hanging="281"/>
      </w:pPr>
      <w:rPr>
        <w:rFonts w:ascii="Times New Roman" w:hAnsi="Times New Roman" w:cs="Times New Roman"/>
        <w:b w:val="0"/>
        <w:bCs w:val="0"/>
        <w:i w:val="0"/>
        <w:iCs w:val="0"/>
        <w:w w:val="99"/>
        <w:sz w:val="20"/>
        <w:szCs w:val="20"/>
      </w:rPr>
    </w:lvl>
    <w:lvl w:ilvl="5">
      <w:numFmt w:val="bullet"/>
      <w:lvlText w:val="•"/>
      <w:lvlJc w:val="left"/>
      <w:pPr>
        <w:ind w:left="3980" w:hanging="281"/>
      </w:pPr>
    </w:lvl>
    <w:lvl w:ilvl="6">
      <w:numFmt w:val="bullet"/>
      <w:lvlText w:val="•"/>
      <w:lvlJc w:val="left"/>
      <w:pPr>
        <w:ind w:left="4960" w:hanging="281"/>
      </w:pPr>
    </w:lvl>
    <w:lvl w:ilvl="7">
      <w:numFmt w:val="bullet"/>
      <w:lvlText w:val="•"/>
      <w:lvlJc w:val="left"/>
      <w:pPr>
        <w:ind w:left="5940" w:hanging="281"/>
      </w:pPr>
    </w:lvl>
    <w:lvl w:ilvl="8">
      <w:numFmt w:val="bullet"/>
      <w:lvlText w:val="•"/>
      <w:lvlJc w:val="left"/>
      <w:pPr>
        <w:ind w:left="6920" w:hanging="281"/>
      </w:pPr>
    </w:lvl>
  </w:abstractNum>
  <w:abstractNum w:abstractNumId="3" w15:restartNumberingAfterBreak="0">
    <w:nsid w:val="00000411"/>
    <w:multiLevelType w:val="multilevel"/>
    <w:tmpl w:val="00000894"/>
    <w:lvl w:ilvl="0">
      <w:start w:val="35"/>
      <w:numFmt w:val="decimal"/>
      <w:lvlText w:val="%1"/>
      <w:lvlJc w:val="left"/>
      <w:pPr>
        <w:ind w:left="1008" w:hanging="889"/>
      </w:pPr>
    </w:lvl>
    <w:lvl w:ilvl="1">
      <w:start w:val="3"/>
      <w:numFmt w:val="decimal"/>
      <w:lvlText w:val="%1.%2"/>
      <w:lvlJc w:val="left"/>
      <w:pPr>
        <w:ind w:left="1008" w:hanging="889"/>
      </w:pPr>
    </w:lvl>
    <w:lvl w:ilvl="2">
      <w:start w:val="11"/>
      <w:numFmt w:val="decimal"/>
      <w:lvlText w:val="%1.%2.%3"/>
      <w:lvlJc w:val="left"/>
      <w:pPr>
        <w:ind w:left="1008" w:hanging="889"/>
      </w:pPr>
    </w:lvl>
    <w:lvl w:ilvl="3">
      <w:start w:val="1"/>
      <w:numFmt w:val="decimal"/>
      <w:lvlText w:val="%1.%2.%3.%4"/>
      <w:lvlJc w:val="left"/>
      <w:pPr>
        <w:ind w:left="1008" w:hanging="889"/>
      </w:pPr>
      <w:rPr>
        <w:rFonts w:ascii="Arial" w:hAnsi="Arial" w:cs="Arial"/>
        <w:b/>
        <w:bCs/>
        <w:i w:val="0"/>
        <w:iCs w:val="0"/>
        <w:w w:val="99"/>
        <w:sz w:val="20"/>
        <w:szCs w:val="20"/>
      </w:rPr>
    </w:lvl>
    <w:lvl w:ilvl="4">
      <w:numFmt w:val="bullet"/>
      <w:lvlText w:val="•"/>
      <w:lvlJc w:val="left"/>
      <w:pPr>
        <w:ind w:left="4152" w:hanging="889"/>
      </w:pPr>
    </w:lvl>
    <w:lvl w:ilvl="5">
      <w:numFmt w:val="bullet"/>
      <w:lvlText w:val="•"/>
      <w:lvlJc w:val="left"/>
      <w:pPr>
        <w:ind w:left="4940" w:hanging="889"/>
      </w:pPr>
    </w:lvl>
    <w:lvl w:ilvl="6">
      <w:numFmt w:val="bullet"/>
      <w:lvlText w:val="•"/>
      <w:lvlJc w:val="left"/>
      <w:pPr>
        <w:ind w:left="5728" w:hanging="889"/>
      </w:pPr>
    </w:lvl>
    <w:lvl w:ilvl="7">
      <w:numFmt w:val="bullet"/>
      <w:lvlText w:val="•"/>
      <w:lvlJc w:val="left"/>
      <w:pPr>
        <w:ind w:left="6516" w:hanging="889"/>
      </w:pPr>
    </w:lvl>
    <w:lvl w:ilvl="8">
      <w:numFmt w:val="bullet"/>
      <w:lvlText w:val="•"/>
      <w:lvlJc w:val="left"/>
      <w:pPr>
        <w:ind w:left="7304" w:hanging="889"/>
      </w:pPr>
    </w:lvl>
  </w:abstractNum>
  <w:abstractNum w:abstractNumId="4" w15:restartNumberingAfterBreak="0">
    <w:nsid w:val="00000419"/>
    <w:multiLevelType w:val="multilevel"/>
    <w:tmpl w:val="0000089C"/>
    <w:lvl w:ilvl="0">
      <w:start w:val="35"/>
      <w:numFmt w:val="decimal"/>
      <w:lvlText w:val="%1"/>
      <w:lvlJc w:val="left"/>
      <w:pPr>
        <w:ind w:left="1048" w:hanging="889"/>
      </w:pPr>
    </w:lvl>
    <w:lvl w:ilvl="1">
      <w:start w:val="3"/>
      <w:numFmt w:val="decimal"/>
      <w:lvlText w:val="%1.%2"/>
      <w:lvlJc w:val="left"/>
      <w:pPr>
        <w:ind w:left="1048" w:hanging="889"/>
      </w:pPr>
    </w:lvl>
    <w:lvl w:ilvl="2">
      <w:start w:val="12"/>
      <w:numFmt w:val="decimal"/>
      <w:lvlText w:val="%1.%2.%3"/>
      <w:lvlJc w:val="left"/>
      <w:pPr>
        <w:ind w:left="1048" w:hanging="889"/>
      </w:pPr>
    </w:lvl>
    <w:lvl w:ilvl="3">
      <w:start w:val="1"/>
      <w:numFmt w:val="decimal"/>
      <w:lvlText w:val="%1.%2.%3.%4"/>
      <w:lvlJc w:val="left"/>
      <w:pPr>
        <w:ind w:left="1048" w:hanging="889"/>
      </w:pPr>
      <w:rPr>
        <w:rFonts w:ascii="Arial" w:hAnsi="Arial" w:cs="Arial"/>
        <w:b/>
        <w:bCs/>
        <w:i w:val="0"/>
        <w:iCs w:val="0"/>
        <w:w w:val="99"/>
        <w:sz w:val="20"/>
        <w:szCs w:val="20"/>
      </w:rPr>
    </w:lvl>
    <w:lvl w:ilvl="4">
      <w:numFmt w:val="bullet"/>
      <w:lvlText w:val="•"/>
      <w:lvlJc w:val="left"/>
      <w:pPr>
        <w:ind w:left="4208" w:hanging="889"/>
      </w:pPr>
    </w:lvl>
    <w:lvl w:ilvl="5">
      <w:numFmt w:val="bullet"/>
      <w:lvlText w:val="•"/>
      <w:lvlJc w:val="left"/>
      <w:pPr>
        <w:ind w:left="5000" w:hanging="889"/>
      </w:pPr>
    </w:lvl>
    <w:lvl w:ilvl="6">
      <w:numFmt w:val="bullet"/>
      <w:lvlText w:val="•"/>
      <w:lvlJc w:val="left"/>
      <w:pPr>
        <w:ind w:left="5792" w:hanging="889"/>
      </w:pPr>
    </w:lvl>
    <w:lvl w:ilvl="7">
      <w:numFmt w:val="bullet"/>
      <w:lvlText w:val="•"/>
      <w:lvlJc w:val="left"/>
      <w:pPr>
        <w:ind w:left="6584" w:hanging="889"/>
      </w:pPr>
    </w:lvl>
    <w:lvl w:ilvl="8">
      <w:numFmt w:val="bullet"/>
      <w:lvlText w:val="•"/>
      <w:lvlJc w:val="left"/>
      <w:pPr>
        <w:ind w:left="7376" w:hanging="889"/>
      </w:pPr>
    </w:lvl>
  </w:abstractNum>
  <w:abstractNum w:abstractNumId="5" w15:restartNumberingAfterBreak="0">
    <w:nsid w:val="0000042C"/>
    <w:multiLevelType w:val="multilevel"/>
    <w:tmpl w:val="000008AF"/>
    <w:lvl w:ilvl="0">
      <w:start w:val="35"/>
      <w:numFmt w:val="decimal"/>
      <w:lvlText w:val="%1"/>
      <w:lvlJc w:val="left"/>
      <w:pPr>
        <w:ind w:left="842" w:hanging="723"/>
      </w:pPr>
    </w:lvl>
    <w:lvl w:ilvl="1">
      <w:start w:val="12"/>
      <w:numFmt w:val="decimal"/>
      <w:lvlText w:val="%1.%2"/>
      <w:lvlJc w:val="left"/>
      <w:pPr>
        <w:ind w:left="842" w:hanging="723"/>
      </w:pPr>
    </w:lvl>
    <w:lvl w:ilvl="2">
      <w:start w:val="3"/>
      <w:numFmt w:val="decimal"/>
      <w:lvlText w:val="%1.%2.%3"/>
      <w:lvlJc w:val="left"/>
      <w:pPr>
        <w:ind w:left="842" w:hanging="723"/>
      </w:pPr>
      <w:rPr>
        <w:rFonts w:ascii="Arial" w:hAnsi="Arial" w:cs="Arial"/>
        <w:b/>
        <w:bCs/>
        <w:i w:val="0"/>
        <w:iCs w:val="0"/>
        <w:w w:val="99"/>
        <w:sz w:val="20"/>
        <w:szCs w:val="20"/>
      </w:rPr>
    </w:lvl>
    <w:lvl w:ilvl="3">
      <w:start w:val="1"/>
      <w:numFmt w:val="decimal"/>
      <w:lvlText w:val="%1.%2.%3.%4"/>
      <w:lvlJc w:val="left"/>
      <w:pPr>
        <w:ind w:left="1010" w:hanging="891"/>
      </w:pPr>
      <w:rPr>
        <w:rFonts w:ascii="Arial" w:hAnsi="Arial" w:cs="Arial"/>
        <w:b/>
        <w:bCs/>
        <w:i w:val="0"/>
        <w:iCs w:val="0"/>
        <w:spacing w:val="-1"/>
        <w:w w:val="99"/>
        <w:sz w:val="20"/>
        <w:szCs w:val="20"/>
      </w:rPr>
    </w:lvl>
    <w:lvl w:ilvl="4">
      <w:numFmt w:val="bullet"/>
      <w:lvlText w:val="•"/>
      <w:lvlJc w:val="left"/>
      <w:pPr>
        <w:ind w:left="2985" w:hanging="891"/>
      </w:pPr>
    </w:lvl>
    <w:lvl w:ilvl="5">
      <w:numFmt w:val="bullet"/>
      <w:lvlText w:val="•"/>
      <w:lvlJc w:val="left"/>
      <w:pPr>
        <w:ind w:left="3967" w:hanging="891"/>
      </w:pPr>
    </w:lvl>
    <w:lvl w:ilvl="6">
      <w:numFmt w:val="bullet"/>
      <w:lvlText w:val="•"/>
      <w:lvlJc w:val="left"/>
      <w:pPr>
        <w:ind w:left="4950" w:hanging="891"/>
      </w:pPr>
    </w:lvl>
    <w:lvl w:ilvl="7">
      <w:numFmt w:val="bullet"/>
      <w:lvlText w:val="•"/>
      <w:lvlJc w:val="left"/>
      <w:pPr>
        <w:ind w:left="5932" w:hanging="891"/>
      </w:pPr>
    </w:lvl>
    <w:lvl w:ilvl="8">
      <w:numFmt w:val="bullet"/>
      <w:lvlText w:val="•"/>
      <w:lvlJc w:val="left"/>
      <w:pPr>
        <w:ind w:left="6915" w:hanging="891"/>
      </w:pPr>
    </w:lvl>
  </w:abstractNum>
  <w:abstractNum w:abstractNumId="6"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 w15:restartNumberingAfterBreak="0">
    <w:nsid w:val="0000048A"/>
    <w:multiLevelType w:val="hybridMultilevel"/>
    <w:tmpl w:val="0000090D"/>
    <w:lvl w:ilvl="0" w:tplc="8FA89ACA">
      <w:start w:val="1"/>
      <w:numFmt w:val="decimal"/>
      <w:lvlText w:val="%1"/>
      <w:lvlJc w:val="left"/>
      <w:pPr>
        <w:ind w:left="750" w:hanging="554"/>
      </w:pPr>
      <w:rPr>
        <w:rFonts w:ascii="Times New Roman" w:hAnsi="Times New Roman" w:cs="Times New Roman"/>
        <w:b w:val="0"/>
        <w:bCs w:val="0"/>
        <w:w w:val="100"/>
        <w:position w:val="1"/>
        <w:sz w:val="18"/>
        <w:szCs w:val="18"/>
      </w:rPr>
    </w:lvl>
    <w:lvl w:ilvl="1" w:tplc="D390B60C">
      <w:numFmt w:val="bullet"/>
      <w:lvlText w:val="•"/>
      <w:lvlJc w:val="left"/>
      <w:pPr>
        <w:ind w:left="1628" w:hanging="554"/>
      </w:pPr>
    </w:lvl>
    <w:lvl w:ilvl="2" w:tplc="6A6C0A42">
      <w:numFmt w:val="bullet"/>
      <w:lvlText w:val="•"/>
      <w:lvlJc w:val="left"/>
      <w:pPr>
        <w:ind w:left="2496" w:hanging="554"/>
      </w:pPr>
    </w:lvl>
    <w:lvl w:ilvl="3" w:tplc="D55CAAF0">
      <w:numFmt w:val="bullet"/>
      <w:lvlText w:val="•"/>
      <w:lvlJc w:val="left"/>
      <w:pPr>
        <w:ind w:left="3364" w:hanging="554"/>
      </w:pPr>
    </w:lvl>
    <w:lvl w:ilvl="4" w:tplc="31E0D854">
      <w:numFmt w:val="bullet"/>
      <w:lvlText w:val="•"/>
      <w:lvlJc w:val="left"/>
      <w:pPr>
        <w:ind w:left="4232" w:hanging="554"/>
      </w:pPr>
    </w:lvl>
    <w:lvl w:ilvl="5" w:tplc="B23084E4">
      <w:numFmt w:val="bullet"/>
      <w:lvlText w:val="•"/>
      <w:lvlJc w:val="left"/>
      <w:pPr>
        <w:ind w:left="5100" w:hanging="554"/>
      </w:pPr>
    </w:lvl>
    <w:lvl w:ilvl="6" w:tplc="89645FE6">
      <w:numFmt w:val="bullet"/>
      <w:lvlText w:val="•"/>
      <w:lvlJc w:val="left"/>
      <w:pPr>
        <w:ind w:left="5968" w:hanging="554"/>
      </w:pPr>
    </w:lvl>
    <w:lvl w:ilvl="7" w:tplc="83721B5E">
      <w:numFmt w:val="bullet"/>
      <w:lvlText w:val="•"/>
      <w:lvlJc w:val="left"/>
      <w:pPr>
        <w:ind w:left="6836" w:hanging="554"/>
      </w:pPr>
    </w:lvl>
    <w:lvl w:ilvl="8" w:tplc="48400B08">
      <w:numFmt w:val="bullet"/>
      <w:lvlText w:val="•"/>
      <w:lvlJc w:val="left"/>
      <w:pPr>
        <w:ind w:left="7704" w:hanging="554"/>
      </w:pPr>
    </w:lvl>
  </w:abstractNum>
  <w:abstractNum w:abstractNumId="8" w15:restartNumberingAfterBreak="0">
    <w:nsid w:val="000009EA"/>
    <w:multiLevelType w:val="multilevel"/>
    <w:tmpl w:val="FFFFFFFF"/>
    <w:lvl w:ilvl="0">
      <w:start w:val="1"/>
      <w:numFmt w:val="decimal"/>
      <w:lvlText w:val="%1"/>
      <w:lvlJc w:val="left"/>
      <w:pPr>
        <w:ind w:left="860" w:hanging="664"/>
      </w:pPr>
      <w:rPr>
        <w:rFonts w:ascii="Times New Roman" w:hAnsi="Times New Roman" w:cs="Times New Roman"/>
        <w:b w:val="0"/>
        <w:bCs w:val="0"/>
        <w:i w:val="0"/>
        <w:iCs w:val="0"/>
        <w:w w:val="100"/>
        <w:position w:val="1"/>
        <w:sz w:val="18"/>
        <w:szCs w:val="18"/>
      </w:rPr>
    </w:lvl>
    <w:lvl w:ilvl="1">
      <w:numFmt w:val="bullet"/>
      <w:lvlText w:val="•"/>
      <w:lvlJc w:val="left"/>
      <w:pPr>
        <w:ind w:left="1720" w:hanging="664"/>
      </w:pPr>
    </w:lvl>
    <w:lvl w:ilvl="2">
      <w:numFmt w:val="bullet"/>
      <w:lvlText w:val="•"/>
      <w:lvlJc w:val="left"/>
      <w:pPr>
        <w:ind w:left="2580" w:hanging="664"/>
      </w:pPr>
    </w:lvl>
    <w:lvl w:ilvl="3">
      <w:numFmt w:val="bullet"/>
      <w:lvlText w:val="•"/>
      <w:lvlJc w:val="left"/>
      <w:pPr>
        <w:ind w:left="3440" w:hanging="664"/>
      </w:pPr>
    </w:lvl>
    <w:lvl w:ilvl="4">
      <w:numFmt w:val="bullet"/>
      <w:lvlText w:val="•"/>
      <w:lvlJc w:val="left"/>
      <w:pPr>
        <w:ind w:left="4300" w:hanging="664"/>
      </w:pPr>
    </w:lvl>
    <w:lvl w:ilvl="5">
      <w:numFmt w:val="bullet"/>
      <w:lvlText w:val="•"/>
      <w:lvlJc w:val="left"/>
      <w:pPr>
        <w:ind w:left="5160" w:hanging="664"/>
      </w:pPr>
    </w:lvl>
    <w:lvl w:ilvl="6">
      <w:numFmt w:val="bullet"/>
      <w:lvlText w:val="•"/>
      <w:lvlJc w:val="left"/>
      <w:pPr>
        <w:ind w:left="6020" w:hanging="664"/>
      </w:pPr>
    </w:lvl>
    <w:lvl w:ilvl="7">
      <w:numFmt w:val="bullet"/>
      <w:lvlText w:val="•"/>
      <w:lvlJc w:val="left"/>
      <w:pPr>
        <w:ind w:left="6880" w:hanging="664"/>
      </w:pPr>
    </w:lvl>
    <w:lvl w:ilvl="8">
      <w:numFmt w:val="bullet"/>
      <w:lvlText w:val="•"/>
      <w:lvlJc w:val="left"/>
      <w:pPr>
        <w:ind w:left="7740" w:hanging="664"/>
      </w:pPr>
    </w:lvl>
  </w:abstractNum>
  <w:abstractNum w:abstractNumId="9" w15:restartNumberingAfterBreak="0">
    <w:nsid w:val="04A25F4A"/>
    <w:multiLevelType w:val="multilevel"/>
    <w:tmpl w:val="B664B60C"/>
    <w:lvl w:ilvl="0">
      <w:start w:val="35"/>
      <w:numFmt w:val="decimal"/>
      <w:lvlText w:val="%1"/>
      <w:lvlJc w:val="left"/>
      <w:pPr>
        <w:ind w:left="828" w:hanging="828"/>
      </w:pPr>
      <w:rPr>
        <w:rFonts w:hint="default"/>
      </w:rPr>
    </w:lvl>
    <w:lvl w:ilvl="1">
      <w:start w:val="3"/>
      <w:numFmt w:val="decimal"/>
      <w:lvlText w:val="%1.%2"/>
      <w:lvlJc w:val="left"/>
      <w:pPr>
        <w:ind w:left="828" w:hanging="828"/>
      </w:pPr>
      <w:rPr>
        <w:rFonts w:hint="default"/>
      </w:rPr>
    </w:lvl>
    <w:lvl w:ilvl="2">
      <w:start w:val="12"/>
      <w:numFmt w:val="decimal"/>
      <w:lvlText w:val="%1.%2.%3"/>
      <w:lvlJc w:val="left"/>
      <w:pPr>
        <w:ind w:left="828" w:hanging="828"/>
      </w:pPr>
      <w:rPr>
        <w:rFonts w:hint="default"/>
      </w:rPr>
    </w:lvl>
    <w:lvl w:ilvl="3">
      <w:start w:val="2"/>
      <w:numFmt w:val="decimal"/>
      <w:lvlText w:val="%1.%2.%3.%4"/>
      <w:lvlJc w:val="left"/>
      <w:pPr>
        <w:ind w:left="828" w:hanging="828"/>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68A1201"/>
    <w:multiLevelType w:val="hybridMultilevel"/>
    <w:tmpl w:val="AE64C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083BCB"/>
    <w:multiLevelType w:val="hybridMultilevel"/>
    <w:tmpl w:val="1F184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076E59"/>
    <w:multiLevelType w:val="hybridMultilevel"/>
    <w:tmpl w:val="3878D0B8"/>
    <w:lvl w:ilvl="0" w:tplc="C9ECF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CA081D"/>
    <w:multiLevelType w:val="hybridMultilevel"/>
    <w:tmpl w:val="E33AE05E"/>
    <w:lvl w:ilvl="0" w:tplc="FD7E662A">
      <w:start w:val="35"/>
      <w:numFmt w:val="bullet"/>
      <w:lvlText w:val="—"/>
      <w:lvlJc w:val="left"/>
      <w:pPr>
        <w:ind w:left="720" w:hanging="360"/>
      </w:pPr>
      <w:rPr>
        <w:rFonts w:ascii="Times New Roman" w:eastAsiaTheme="minorEastAsia"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15" w15:restartNumberingAfterBreak="0">
    <w:nsid w:val="4A51561A"/>
    <w:multiLevelType w:val="hybridMultilevel"/>
    <w:tmpl w:val="F7003EC0"/>
    <w:lvl w:ilvl="0" w:tplc="48AEB770">
      <w:start w:val="35"/>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0D415B9"/>
    <w:multiLevelType w:val="hybridMultilevel"/>
    <w:tmpl w:val="3BC8C0AA"/>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2E3A1D"/>
    <w:multiLevelType w:val="hybridMultilevel"/>
    <w:tmpl w:val="7D92BC02"/>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69D9795E"/>
    <w:multiLevelType w:val="hybridMultilevel"/>
    <w:tmpl w:val="A45C095C"/>
    <w:lvl w:ilvl="0" w:tplc="C9ECF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CB5CFA"/>
    <w:multiLevelType w:val="hybridMultilevel"/>
    <w:tmpl w:val="FEEEB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2B055B"/>
    <w:multiLevelType w:val="hybridMultilevel"/>
    <w:tmpl w:val="19202CCC"/>
    <w:lvl w:ilvl="0" w:tplc="26B69FCE">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16689840">
    <w:abstractNumId w:val="14"/>
  </w:num>
  <w:num w:numId="2" w16cid:durableId="218636364">
    <w:abstractNumId w:val="16"/>
  </w:num>
  <w:num w:numId="3" w16cid:durableId="210823008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16cid:durableId="1917325855">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16cid:durableId="637416603">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16cid:durableId="1928611601">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16cid:durableId="1702130266">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16cid:durableId="892814634">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16cid:durableId="1203054868">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16cid:durableId="1871066989">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16cid:durableId="186327786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16cid:durableId="498469314">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16cid:durableId="1465735362">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16cid:durableId="1517840928">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16cid:durableId="1892181388">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16cid:durableId="752052084">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16cid:durableId="185410078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16cid:durableId="779375406">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16cid:durableId="846480871">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16cid:durableId="1289780108">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16cid:durableId="16002488">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16cid:durableId="1134175641">
    <w:abstractNumId w:val="18"/>
  </w:num>
  <w:num w:numId="23" w16cid:durableId="14820419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16cid:durableId="1024863719">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16cid:durableId="780101877">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16cid:durableId="353963628">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16cid:durableId="1092312029">
    <w:abstractNumId w:val="13"/>
  </w:num>
  <w:num w:numId="28" w16cid:durableId="1867208883">
    <w:abstractNumId w:val="15"/>
  </w:num>
  <w:num w:numId="29" w16cid:durableId="1191844542">
    <w:abstractNumId w:val="7"/>
  </w:num>
  <w:num w:numId="30" w16cid:durableId="1527602554">
    <w:abstractNumId w:val="6"/>
  </w:num>
  <w:num w:numId="31" w16cid:durableId="834032419">
    <w:abstractNumId w:val="17"/>
  </w:num>
  <w:num w:numId="32" w16cid:durableId="166292877">
    <w:abstractNumId w:val="10"/>
  </w:num>
  <w:num w:numId="33" w16cid:durableId="737217173">
    <w:abstractNumId w:val="11"/>
  </w:num>
  <w:num w:numId="34" w16cid:durableId="205605543">
    <w:abstractNumId w:val="20"/>
  </w:num>
  <w:num w:numId="35" w16cid:durableId="202907740">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6" w16cid:durableId="2095084205">
    <w:abstractNumId w:val="5"/>
  </w:num>
  <w:num w:numId="37" w16cid:durableId="1060402693">
    <w:abstractNumId w:val="3"/>
  </w:num>
  <w:num w:numId="38" w16cid:durableId="104811744">
    <w:abstractNumId w:val="2"/>
  </w:num>
  <w:num w:numId="39" w16cid:durableId="1065299144">
    <w:abstractNumId w:val="1"/>
  </w:num>
  <w:num w:numId="40" w16cid:durableId="899294013">
    <w:abstractNumId w:val="4"/>
  </w:num>
  <w:num w:numId="41" w16cid:durableId="167716915">
    <w:abstractNumId w:val="9"/>
  </w:num>
  <w:num w:numId="42" w16cid:durableId="2131780345">
    <w:abstractNumId w:val="8"/>
  </w:num>
  <w:num w:numId="43" w16cid:durableId="587426964">
    <w:abstractNumId w:val="12"/>
  </w:num>
  <w:num w:numId="44" w16cid:durableId="386685076">
    <w:abstractNumId w:val="19"/>
  </w:num>
  <w:num w:numId="45" w16cid:durableId="594018487">
    <w:abstractNumId w:val="21"/>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3FD"/>
    <w:rsid w:val="000006CF"/>
    <w:rsid w:val="00000D9B"/>
    <w:rsid w:val="0000109D"/>
    <w:rsid w:val="0000137F"/>
    <w:rsid w:val="00001522"/>
    <w:rsid w:val="00001A6D"/>
    <w:rsid w:val="00001B0E"/>
    <w:rsid w:val="00001C13"/>
    <w:rsid w:val="00001CA5"/>
    <w:rsid w:val="00001D4E"/>
    <w:rsid w:val="000021B7"/>
    <w:rsid w:val="00002965"/>
    <w:rsid w:val="00002B02"/>
    <w:rsid w:val="00002CEE"/>
    <w:rsid w:val="00002F82"/>
    <w:rsid w:val="000030E4"/>
    <w:rsid w:val="0000346E"/>
    <w:rsid w:val="0000349F"/>
    <w:rsid w:val="000034E7"/>
    <w:rsid w:val="0000376B"/>
    <w:rsid w:val="000038B4"/>
    <w:rsid w:val="00003A35"/>
    <w:rsid w:val="00003A8D"/>
    <w:rsid w:val="00003CFF"/>
    <w:rsid w:val="00003EB0"/>
    <w:rsid w:val="00003F6F"/>
    <w:rsid w:val="00004054"/>
    <w:rsid w:val="0000407F"/>
    <w:rsid w:val="0000418A"/>
    <w:rsid w:val="00004366"/>
    <w:rsid w:val="0000454C"/>
    <w:rsid w:val="0000465B"/>
    <w:rsid w:val="000050C9"/>
    <w:rsid w:val="000051DA"/>
    <w:rsid w:val="00005792"/>
    <w:rsid w:val="000057B8"/>
    <w:rsid w:val="00005D04"/>
    <w:rsid w:val="00006085"/>
    <w:rsid w:val="000061CE"/>
    <w:rsid w:val="00006C87"/>
    <w:rsid w:val="00006D87"/>
    <w:rsid w:val="00006E8A"/>
    <w:rsid w:val="00006F43"/>
    <w:rsid w:val="0000712B"/>
    <w:rsid w:val="0000735E"/>
    <w:rsid w:val="000075F2"/>
    <w:rsid w:val="00007FAE"/>
    <w:rsid w:val="0001082A"/>
    <w:rsid w:val="00010861"/>
    <w:rsid w:val="0001100D"/>
    <w:rsid w:val="00011A2D"/>
    <w:rsid w:val="00011B1D"/>
    <w:rsid w:val="00011C44"/>
    <w:rsid w:val="00011F41"/>
    <w:rsid w:val="000121B1"/>
    <w:rsid w:val="000123B0"/>
    <w:rsid w:val="000129D2"/>
    <w:rsid w:val="00012B73"/>
    <w:rsid w:val="00012CFF"/>
    <w:rsid w:val="00012DC2"/>
    <w:rsid w:val="00012F68"/>
    <w:rsid w:val="0001327E"/>
    <w:rsid w:val="000133AB"/>
    <w:rsid w:val="00013C63"/>
    <w:rsid w:val="00014A66"/>
    <w:rsid w:val="00014BBF"/>
    <w:rsid w:val="00014BFB"/>
    <w:rsid w:val="00014CBC"/>
    <w:rsid w:val="000150F3"/>
    <w:rsid w:val="00015234"/>
    <w:rsid w:val="00015246"/>
    <w:rsid w:val="0001539C"/>
    <w:rsid w:val="0001543B"/>
    <w:rsid w:val="0001563D"/>
    <w:rsid w:val="00015A15"/>
    <w:rsid w:val="00015B87"/>
    <w:rsid w:val="00015D87"/>
    <w:rsid w:val="000164BA"/>
    <w:rsid w:val="000169EF"/>
    <w:rsid w:val="0001765A"/>
    <w:rsid w:val="00017A85"/>
    <w:rsid w:val="00017C2B"/>
    <w:rsid w:val="000202C2"/>
    <w:rsid w:val="00020579"/>
    <w:rsid w:val="0002058A"/>
    <w:rsid w:val="0002066B"/>
    <w:rsid w:val="00020A10"/>
    <w:rsid w:val="00020C64"/>
    <w:rsid w:val="00020DC3"/>
    <w:rsid w:val="00020EFB"/>
    <w:rsid w:val="0002104D"/>
    <w:rsid w:val="00021AAE"/>
    <w:rsid w:val="00021B93"/>
    <w:rsid w:val="00021DBE"/>
    <w:rsid w:val="00022209"/>
    <w:rsid w:val="000222F5"/>
    <w:rsid w:val="000222FF"/>
    <w:rsid w:val="00022523"/>
    <w:rsid w:val="00022B10"/>
    <w:rsid w:val="00022C66"/>
    <w:rsid w:val="00022EB4"/>
    <w:rsid w:val="00023245"/>
    <w:rsid w:val="00023289"/>
    <w:rsid w:val="000239AF"/>
    <w:rsid w:val="00023C71"/>
    <w:rsid w:val="00023D4D"/>
    <w:rsid w:val="000243AD"/>
    <w:rsid w:val="00024ABC"/>
    <w:rsid w:val="00024B82"/>
    <w:rsid w:val="00024C30"/>
    <w:rsid w:val="00024CF1"/>
    <w:rsid w:val="00024E44"/>
    <w:rsid w:val="00025142"/>
    <w:rsid w:val="000253CF"/>
    <w:rsid w:val="00025719"/>
    <w:rsid w:val="00025963"/>
    <w:rsid w:val="00025A9F"/>
    <w:rsid w:val="00025C37"/>
    <w:rsid w:val="00025C43"/>
    <w:rsid w:val="00025FCF"/>
    <w:rsid w:val="000261CD"/>
    <w:rsid w:val="0002695B"/>
    <w:rsid w:val="00026A93"/>
    <w:rsid w:val="00026BA8"/>
    <w:rsid w:val="00027040"/>
    <w:rsid w:val="00027A49"/>
    <w:rsid w:val="00027AB0"/>
    <w:rsid w:val="00027D48"/>
    <w:rsid w:val="0003003F"/>
    <w:rsid w:val="00030202"/>
    <w:rsid w:val="000303AB"/>
    <w:rsid w:val="000303D1"/>
    <w:rsid w:val="00030788"/>
    <w:rsid w:val="00030A60"/>
    <w:rsid w:val="00030B8D"/>
    <w:rsid w:val="00030E14"/>
    <w:rsid w:val="00030FEC"/>
    <w:rsid w:val="00031137"/>
    <w:rsid w:val="000313FA"/>
    <w:rsid w:val="0003196E"/>
    <w:rsid w:val="00031A78"/>
    <w:rsid w:val="000320C5"/>
    <w:rsid w:val="000321D0"/>
    <w:rsid w:val="0003308F"/>
    <w:rsid w:val="0003312C"/>
    <w:rsid w:val="000333CE"/>
    <w:rsid w:val="000338EC"/>
    <w:rsid w:val="000339EB"/>
    <w:rsid w:val="0003417D"/>
    <w:rsid w:val="0003420E"/>
    <w:rsid w:val="000342F9"/>
    <w:rsid w:val="0003469D"/>
    <w:rsid w:val="00034764"/>
    <w:rsid w:val="000347D1"/>
    <w:rsid w:val="00034CE8"/>
    <w:rsid w:val="00035125"/>
    <w:rsid w:val="00035235"/>
    <w:rsid w:val="000353CF"/>
    <w:rsid w:val="00035573"/>
    <w:rsid w:val="000355E5"/>
    <w:rsid w:val="00035614"/>
    <w:rsid w:val="000358EF"/>
    <w:rsid w:val="00035CD0"/>
    <w:rsid w:val="00036478"/>
    <w:rsid w:val="00036DB4"/>
    <w:rsid w:val="00036F1B"/>
    <w:rsid w:val="000374AE"/>
    <w:rsid w:val="000378BA"/>
    <w:rsid w:val="000379F8"/>
    <w:rsid w:val="00040100"/>
    <w:rsid w:val="0004029D"/>
    <w:rsid w:val="000402A4"/>
    <w:rsid w:val="000404D1"/>
    <w:rsid w:val="000407F8"/>
    <w:rsid w:val="0004096E"/>
    <w:rsid w:val="00040FD6"/>
    <w:rsid w:val="000416C2"/>
    <w:rsid w:val="00041881"/>
    <w:rsid w:val="00041A26"/>
    <w:rsid w:val="00041AAB"/>
    <w:rsid w:val="00041B4C"/>
    <w:rsid w:val="00041B74"/>
    <w:rsid w:val="000420C7"/>
    <w:rsid w:val="000420E8"/>
    <w:rsid w:val="00042B02"/>
    <w:rsid w:val="00042F67"/>
    <w:rsid w:val="00043360"/>
    <w:rsid w:val="0004378A"/>
    <w:rsid w:val="00044579"/>
    <w:rsid w:val="00044802"/>
    <w:rsid w:val="000449A6"/>
    <w:rsid w:val="00044A80"/>
    <w:rsid w:val="00044E2C"/>
    <w:rsid w:val="000450C2"/>
    <w:rsid w:val="000455CF"/>
    <w:rsid w:val="00045796"/>
    <w:rsid w:val="00045CE6"/>
    <w:rsid w:val="00045F34"/>
    <w:rsid w:val="0004636A"/>
    <w:rsid w:val="00046D39"/>
    <w:rsid w:val="00046E9E"/>
    <w:rsid w:val="00046F8C"/>
    <w:rsid w:val="00047550"/>
    <w:rsid w:val="0004789D"/>
    <w:rsid w:val="000501BC"/>
    <w:rsid w:val="00050C6B"/>
    <w:rsid w:val="0005102A"/>
    <w:rsid w:val="000512E7"/>
    <w:rsid w:val="00051343"/>
    <w:rsid w:val="00051537"/>
    <w:rsid w:val="000516A1"/>
    <w:rsid w:val="00051C02"/>
    <w:rsid w:val="00051CA1"/>
    <w:rsid w:val="00051E3A"/>
    <w:rsid w:val="00051F69"/>
    <w:rsid w:val="00051FC1"/>
    <w:rsid w:val="00051FC8"/>
    <w:rsid w:val="00052084"/>
    <w:rsid w:val="000520BF"/>
    <w:rsid w:val="00052A2F"/>
    <w:rsid w:val="00052A6E"/>
    <w:rsid w:val="00052F1D"/>
    <w:rsid w:val="00052FE3"/>
    <w:rsid w:val="00053124"/>
    <w:rsid w:val="0005387E"/>
    <w:rsid w:val="00053A71"/>
    <w:rsid w:val="00054441"/>
    <w:rsid w:val="00054452"/>
    <w:rsid w:val="000544C6"/>
    <w:rsid w:val="00054850"/>
    <w:rsid w:val="000548F9"/>
    <w:rsid w:val="00054963"/>
    <w:rsid w:val="00055005"/>
    <w:rsid w:val="000552F9"/>
    <w:rsid w:val="00055334"/>
    <w:rsid w:val="000555DF"/>
    <w:rsid w:val="000559E7"/>
    <w:rsid w:val="000560D3"/>
    <w:rsid w:val="000560FB"/>
    <w:rsid w:val="0005622E"/>
    <w:rsid w:val="00056265"/>
    <w:rsid w:val="000569B0"/>
    <w:rsid w:val="00056B65"/>
    <w:rsid w:val="00056CD5"/>
    <w:rsid w:val="00056FC9"/>
    <w:rsid w:val="000572FD"/>
    <w:rsid w:val="00057420"/>
    <w:rsid w:val="00057C0F"/>
    <w:rsid w:val="00057E27"/>
    <w:rsid w:val="0006032A"/>
    <w:rsid w:val="000606B9"/>
    <w:rsid w:val="000607C7"/>
    <w:rsid w:val="00060B99"/>
    <w:rsid w:val="000610C1"/>
    <w:rsid w:val="000611CD"/>
    <w:rsid w:val="00061786"/>
    <w:rsid w:val="0006181A"/>
    <w:rsid w:val="0006193E"/>
    <w:rsid w:val="00061D28"/>
    <w:rsid w:val="000622DB"/>
    <w:rsid w:val="00062947"/>
    <w:rsid w:val="00062A16"/>
    <w:rsid w:val="00062C23"/>
    <w:rsid w:val="00062D7E"/>
    <w:rsid w:val="00062EA1"/>
    <w:rsid w:val="00063139"/>
    <w:rsid w:val="0006337F"/>
    <w:rsid w:val="0006361F"/>
    <w:rsid w:val="0006369A"/>
    <w:rsid w:val="00063F61"/>
    <w:rsid w:val="00063F77"/>
    <w:rsid w:val="000642BF"/>
    <w:rsid w:val="000646C9"/>
    <w:rsid w:val="00064B9E"/>
    <w:rsid w:val="00064EB1"/>
    <w:rsid w:val="00064F6E"/>
    <w:rsid w:val="0006523F"/>
    <w:rsid w:val="00065739"/>
    <w:rsid w:val="00065938"/>
    <w:rsid w:val="00065954"/>
    <w:rsid w:val="0006597F"/>
    <w:rsid w:val="000664AD"/>
    <w:rsid w:val="0006653E"/>
    <w:rsid w:val="000666D6"/>
    <w:rsid w:val="00066889"/>
    <w:rsid w:val="000668B3"/>
    <w:rsid w:val="00066A5D"/>
    <w:rsid w:val="00066CF5"/>
    <w:rsid w:val="00066F7A"/>
    <w:rsid w:val="000672C0"/>
    <w:rsid w:val="0006734C"/>
    <w:rsid w:val="0006790E"/>
    <w:rsid w:val="00067BAC"/>
    <w:rsid w:val="00070027"/>
    <w:rsid w:val="00070776"/>
    <w:rsid w:val="00071047"/>
    <w:rsid w:val="000712EB"/>
    <w:rsid w:val="0007131E"/>
    <w:rsid w:val="00071714"/>
    <w:rsid w:val="00071798"/>
    <w:rsid w:val="000719D0"/>
    <w:rsid w:val="00071AD5"/>
    <w:rsid w:val="00072C64"/>
    <w:rsid w:val="00072C8D"/>
    <w:rsid w:val="00072D2E"/>
    <w:rsid w:val="00073065"/>
    <w:rsid w:val="00073074"/>
    <w:rsid w:val="0007328E"/>
    <w:rsid w:val="00073658"/>
    <w:rsid w:val="000740AE"/>
    <w:rsid w:val="00074761"/>
    <w:rsid w:val="00074968"/>
    <w:rsid w:val="0007496C"/>
    <w:rsid w:val="00074A84"/>
    <w:rsid w:val="00074DE3"/>
    <w:rsid w:val="000750A6"/>
    <w:rsid w:val="000752FF"/>
    <w:rsid w:val="000753E8"/>
    <w:rsid w:val="000754CA"/>
    <w:rsid w:val="00075991"/>
    <w:rsid w:val="0007630E"/>
    <w:rsid w:val="00076313"/>
    <w:rsid w:val="0007648D"/>
    <w:rsid w:val="00076855"/>
    <w:rsid w:val="00076CAA"/>
    <w:rsid w:val="00076D15"/>
    <w:rsid w:val="00076E60"/>
    <w:rsid w:val="00076F21"/>
    <w:rsid w:val="000774D5"/>
    <w:rsid w:val="00077B51"/>
    <w:rsid w:val="00077BDD"/>
    <w:rsid w:val="00077C40"/>
    <w:rsid w:val="0008011F"/>
    <w:rsid w:val="00080243"/>
    <w:rsid w:val="000803A9"/>
    <w:rsid w:val="0008099E"/>
    <w:rsid w:val="00080C79"/>
    <w:rsid w:val="00080CAC"/>
    <w:rsid w:val="000810B1"/>
    <w:rsid w:val="00081606"/>
    <w:rsid w:val="00081AD0"/>
    <w:rsid w:val="00081D53"/>
    <w:rsid w:val="00081E0F"/>
    <w:rsid w:val="0008200B"/>
    <w:rsid w:val="000820B1"/>
    <w:rsid w:val="000820EE"/>
    <w:rsid w:val="0008215B"/>
    <w:rsid w:val="000823F7"/>
    <w:rsid w:val="00082744"/>
    <w:rsid w:val="0008351A"/>
    <w:rsid w:val="000837FA"/>
    <w:rsid w:val="0008394E"/>
    <w:rsid w:val="00083B0A"/>
    <w:rsid w:val="00083B74"/>
    <w:rsid w:val="0008430D"/>
    <w:rsid w:val="000843B2"/>
    <w:rsid w:val="0008442C"/>
    <w:rsid w:val="00084493"/>
    <w:rsid w:val="000846FB"/>
    <w:rsid w:val="0008566E"/>
    <w:rsid w:val="00086127"/>
    <w:rsid w:val="00086779"/>
    <w:rsid w:val="00086A2F"/>
    <w:rsid w:val="00086C1F"/>
    <w:rsid w:val="00086F24"/>
    <w:rsid w:val="00086F31"/>
    <w:rsid w:val="000870A1"/>
    <w:rsid w:val="00087766"/>
    <w:rsid w:val="00087874"/>
    <w:rsid w:val="00087AE0"/>
    <w:rsid w:val="00090083"/>
    <w:rsid w:val="00090447"/>
    <w:rsid w:val="000905CA"/>
    <w:rsid w:val="000906F0"/>
    <w:rsid w:val="000908AD"/>
    <w:rsid w:val="00090A94"/>
    <w:rsid w:val="00090F51"/>
    <w:rsid w:val="0009101D"/>
    <w:rsid w:val="00091573"/>
    <w:rsid w:val="00091772"/>
    <w:rsid w:val="00091C8D"/>
    <w:rsid w:val="00091E1B"/>
    <w:rsid w:val="00091FBB"/>
    <w:rsid w:val="0009202B"/>
    <w:rsid w:val="000920CA"/>
    <w:rsid w:val="000921D8"/>
    <w:rsid w:val="0009220C"/>
    <w:rsid w:val="000922C2"/>
    <w:rsid w:val="0009251D"/>
    <w:rsid w:val="0009259E"/>
    <w:rsid w:val="0009273D"/>
    <w:rsid w:val="0009278F"/>
    <w:rsid w:val="00092DB7"/>
    <w:rsid w:val="00092E90"/>
    <w:rsid w:val="00093047"/>
    <w:rsid w:val="0009317B"/>
    <w:rsid w:val="00093564"/>
    <w:rsid w:val="00093812"/>
    <w:rsid w:val="00094010"/>
    <w:rsid w:val="0009408D"/>
    <w:rsid w:val="0009463A"/>
    <w:rsid w:val="0009471E"/>
    <w:rsid w:val="00094733"/>
    <w:rsid w:val="000948F5"/>
    <w:rsid w:val="00094914"/>
    <w:rsid w:val="000949F2"/>
    <w:rsid w:val="00094B7C"/>
    <w:rsid w:val="00094B87"/>
    <w:rsid w:val="00094DC0"/>
    <w:rsid w:val="00094E00"/>
    <w:rsid w:val="00094E49"/>
    <w:rsid w:val="00094EA5"/>
    <w:rsid w:val="00095363"/>
    <w:rsid w:val="0009596C"/>
    <w:rsid w:val="00095C1E"/>
    <w:rsid w:val="00095CB6"/>
    <w:rsid w:val="00095F55"/>
    <w:rsid w:val="000960C9"/>
    <w:rsid w:val="000960E6"/>
    <w:rsid w:val="000967F9"/>
    <w:rsid w:val="00096AF7"/>
    <w:rsid w:val="00096FAC"/>
    <w:rsid w:val="00096FD6"/>
    <w:rsid w:val="00097504"/>
    <w:rsid w:val="000A0610"/>
    <w:rsid w:val="000A099E"/>
    <w:rsid w:val="000A0B76"/>
    <w:rsid w:val="000A1169"/>
    <w:rsid w:val="000A12A6"/>
    <w:rsid w:val="000A12BA"/>
    <w:rsid w:val="000A1577"/>
    <w:rsid w:val="000A174B"/>
    <w:rsid w:val="000A197F"/>
    <w:rsid w:val="000A1DEA"/>
    <w:rsid w:val="000A1E72"/>
    <w:rsid w:val="000A1F16"/>
    <w:rsid w:val="000A1F6E"/>
    <w:rsid w:val="000A2085"/>
    <w:rsid w:val="000A21CE"/>
    <w:rsid w:val="000A24A6"/>
    <w:rsid w:val="000A2757"/>
    <w:rsid w:val="000A2969"/>
    <w:rsid w:val="000A2A46"/>
    <w:rsid w:val="000A2A81"/>
    <w:rsid w:val="000A2EC3"/>
    <w:rsid w:val="000A3506"/>
    <w:rsid w:val="000A3561"/>
    <w:rsid w:val="000A378E"/>
    <w:rsid w:val="000A37A1"/>
    <w:rsid w:val="000A3951"/>
    <w:rsid w:val="000A3D42"/>
    <w:rsid w:val="000A3F93"/>
    <w:rsid w:val="000A412F"/>
    <w:rsid w:val="000A41C6"/>
    <w:rsid w:val="000A4286"/>
    <w:rsid w:val="000A4A75"/>
    <w:rsid w:val="000A58BE"/>
    <w:rsid w:val="000A5DEF"/>
    <w:rsid w:val="000A66F8"/>
    <w:rsid w:val="000A6854"/>
    <w:rsid w:val="000A6A35"/>
    <w:rsid w:val="000A6C9F"/>
    <w:rsid w:val="000A6F26"/>
    <w:rsid w:val="000A6F2B"/>
    <w:rsid w:val="000A7151"/>
    <w:rsid w:val="000A74DB"/>
    <w:rsid w:val="000A75F7"/>
    <w:rsid w:val="000A76C8"/>
    <w:rsid w:val="000A7819"/>
    <w:rsid w:val="000A7C44"/>
    <w:rsid w:val="000B0857"/>
    <w:rsid w:val="000B09BF"/>
    <w:rsid w:val="000B10B8"/>
    <w:rsid w:val="000B19C7"/>
    <w:rsid w:val="000B1AAB"/>
    <w:rsid w:val="000B1C77"/>
    <w:rsid w:val="000B3024"/>
    <w:rsid w:val="000B3334"/>
    <w:rsid w:val="000B35BA"/>
    <w:rsid w:val="000B3897"/>
    <w:rsid w:val="000B4007"/>
    <w:rsid w:val="000B47A1"/>
    <w:rsid w:val="000B47D6"/>
    <w:rsid w:val="000B481C"/>
    <w:rsid w:val="000B4D4E"/>
    <w:rsid w:val="000B4DE9"/>
    <w:rsid w:val="000B58E6"/>
    <w:rsid w:val="000B59F3"/>
    <w:rsid w:val="000B5DB7"/>
    <w:rsid w:val="000B5E03"/>
    <w:rsid w:val="000B5FCA"/>
    <w:rsid w:val="000B612D"/>
    <w:rsid w:val="000B6348"/>
    <w:rsid w:val="000B63E4"/>
    <w:rsid w:val="000B643C"/>
    <w:rsid w:val="000B654F"/>
    <w:rsid w:val="000B6ABE"/>
    <w:rsid w:val="000B6DB3"/>
    <w:rsid w:val="000B7297"/>
    <w:rsid w:val="000B7352"/>
    <w:rsid w:val="000B73E1"/>
    <w:rsid w:val="000B7681"/>
    <w:rsid w:val="000B7C4A"/>
    <w:rsid w:val="000B7D6C"/>
    <w:rsid w:val="000B7F75"/>
    <w:rsid w:val="000C00ED"/>
    <w:rsid w:val="000C030D"/>
    <w:rsid w:val="000C045A"/>
    <w:rsid w:val="000C066C"/>
    <w:rsid w:val="000C0A65"/>
    <w:rsid w:val="000C0C77"/>
    <w:rsid w:val="000C0D90"/>
    <w:rsid w:val="000C126F"/>
    <w:rsid w:val="000C1339"/>
    <w:rsid w:val="000C14AD"/>
    <w:rsid w:val="000C1B3F"/>
    <w:rsid w:val="000C1C76"/>
    <w:rsid w:val="000C20F5"/>
    <w:rsid w:val="000C21DD"/>
    <w:rsid w:val="000C26C5"/>
    <w:rsid w:val="000C28DE"/>
    <w:rsid w:val="000C2E2D"/>
    <w:rsid w:val="000C3764"/>
    <w:rsid w:val="000C37C5"/>
    <w:rsid w:val="000C3CFB"/>
    <w:rsid w:val="000C3D42"/>
    <w:rsid w:val="000C40FF"/>
    <w:rsid w:val="000C454F"/>
    <w:rsid w:val="000C46B2"/>
    <w:rsid w:val="000C4A5D"/>
    <w:rsid w:val="000C4BFA"/>
    <w:rsid w:val="000C4C73"/>
    <w:rsid w:val="000C504A"/>
    <w:rsid w:val="000C5179"/>
    <w:rsid w:val="000C5728"/>
    <w:rsid w:val="000C58BD"/>
    <w:rsid w:val="000C5C36"/>
    <w:rsid w:val="000C5C41"/>
    <w:rsid w:val="000C5EBD"/>
    <w:rsid w:val="000C6254"/>
    <w:rsid w:val="000C6786"/>
    <w:rsid w:val="000C725F"/>
    <w:rsid w:val="000C72A8"/>
    <w:rsid w:val="000C7367"/>
    <w:rsid w:val="000C738D"/>
    <w:rsid w:val="000C739B"/>
    <w:rsid w:val="000C761A"/>
    <w:rsid w:val="000C7773"/>
    <w:rsid w:val="000C778B"/>
    <w:rsid w:val="000C78EF"/>
    <w:rsid w:val="000C7B78"/>
    <w:rsid w:val="000C7E2A"/>
    <w:rsid w:val="000C7EEE"/>
    <w:rsid w:val="000D03FC"/>
    <w:rsid w:val="000D0D4C"/>
    <w:rsid w:val="000D0FE2"/>
    <w:rsid w:val="000D120A"/>
    <w:rsid w:val="000D127B"/>
    <w:rsid w:val="000D1281"/>
    <w:rsid w:val="000D12F0"/>
    <w:rsid w:val="000D16E5"/>
    <w:rsid w:val="000D1791"/>
    <w:rsid w:val="000D1AB1"/>
    <w:rsid w:val="000D1CA0"/>
    <w:rsid w:val="000D2308"/>
    <w:rsid w:val="000D29BB"/>
    <w:rsid w:val="000D29D7"/>
    <w:rsid w:val="000D3043"/>
    <w:rsid w:val="000D31FD"/>
    <w:rsid w:val="000D3568"/>
    <w:rsid w:val="000D374D"/>
    <w:rsid w:val="000D389E"/>
    <w:rsid w:val="000D3B8F"/>
    <w:rsid w:val="000D3B91"/>
    <w:rsid w:val="000D41D4"/>
    <w:rsid w:val="000D455E"/>
    <w:rsid w:val="000D45A9"/>
    <w:rsid w:val="000D487F"/>
    <w:rsid w:val="000D48CE"/>
    <w:rsid w:val="000D4CA3"/>
    <w:rsid w:val="000D4D31"/>
    <w:rsid w:val="000D4EE9"/>
    <w:rsid w:val="000D4F07"/>
    <w:rsid w:val="000D50B4"/>
    <w:rsid w:val="000D533F"/>
    <w:rsid w:val="000D5342"/>
    <w:rsid w:val="000D5E68"/>
    <w:rsid w:val="000D5FD7"/>
    <w:rsid w:val="000D64FE"/>
    <w:rsid w:val="000D6FEA"/>
    <w:rsid w:val="000D70DA"/>
    <w:rsid w:val="000D71D2"/>
    <w:rsid w:val="000D74A8"/>
    <w:rsid w:val="000D74F1"/>
    <w:rsid w:val="000D756C"/>
    <w:rsid w:val="000D777C"/>
    <w:rsid w:val="000D7B8D"/>
    <w:rsid w:val="000D7C90"/>
    <w:rsid w:val="000D7F13"/>
    <w:rsid w:val="000E0323"/>
    <w:rsid w:val="000E0370"/>
    <w:rsid w:val="000E0495"/>
    <w:rsid w:val="000E06AA"/>
    <w:rsid w:val="000E0AE8"/>
    <w:rsid w:val="000E0DA3"/>
    <w:rsid w:val="000E118F"/>
    <w:rsid w:val="000E168F"/>
    <w:rsid w:val="000E1771"/>
    <w:rsid w:val="000E182C"/>
    <w:rsid w:val="000E1A34"/>
    <w:rsid w:val="000E1AEB"/>
    <w:rsid w:val="000E1BBA"/>
    <w:rsid w:val="000E1DE9"/>
    <w:rsid w:val="000E203E"/>
    <w:rsid w:val="000E227D"/>
    <w:rsid w:val="000E2BC6"/>
    <w:rsid w:val="000E2D86"/>
    <w:rsid w:val="000E2E4A"/>
    <w:rsid w:val="000E301C"/>
    <w:rsid w:val="000E3834"/>
    <w:rsid w:val="000E3D12"/>
    <w:rsid w:val="000E3D4E"/>
    <w:rsid w:val="000E407C"/>
    <w:rsid w:val="000E4102"/>
    <w:rsid w:val="000E4154"/>
    <w:rsid w:val="000E45BA"/>
    <w:rsid w:val="000E4802"/>
    <w:rsid w:val="000E4FC7"/>
    <w:rsid w:val="000E50B8"/>
    <w:rsid w:val="000E5365"/>
    <w:rsid w:val="000E53AF"/>
    <w:rsid w:val="000E5501"/>
    <w:rsid w:val="000E55F5"/>
    <w:rsid w:val="000E566B"/>
    <w:rsid w:val="000E5887"/>
    <w:rsid w:val="000E588B"/>
    <w:rsid w:val="000E59B0"/>
    <w:rsid w:val="000E5CC7"/>
    <w:rsid w:val="000E5E88"/>
    <w:rsid w:val="000E5F88"/>
    <w:rsid w:val="000E6377"/>
    <w:rsid w:val="000E63C8"/>
    <w:rsid w:val="000E671C"/>
    <w:rsid w:val="000E6939"/>
    <w:rsid w:val="000E6A02"/>
    <w:rsid w:val="000E6CEA"/>
    <w:rsid w:val="000E6F2A"/>
    <w:rsid w:val="000E70D2"/>
    <w:rsid w:val="000E7DC9"/>
    <w:rsid w:val="000E7EA4"/>
    <w:rsid w:val="000F0154"/>
    <w:rsid w:val="000F0260"/>
    <w:rsid w:val="000F07AF"/>
    <w:rsid w:val="000F07D4"/>
    <w:rsid w:val="000F0D33"/>
    <w:rsid w:val="000F0E70"/>
    <w:rsid w:val="000F101E"/>
    <w:rsid w:val="000F1520"/>
    <w:rsid w:val="000F1693"/>
    <w:rsid w:val="000F182E"/>
    <w:rsid w:val="000F184F"/>
    <w:rsid w:val="000F1A1F"/>
    <w:rsid w:val="000F1B16"/>
    <w:rsid w:val="000F1B4D"/>
    <w:rsid w:val="000F1E23"/>
    <w:rsid w:val="000F22A4"/>
    <w:rsid w:val="000F247A"/>
    <w:rsid w:val="000F256B"/>
    <w:rsid w:val="000F2BC6"/>
    <w:rsid w:val="000F2C22"/>
    <w:rsid w:val="000F2EE3"/>
    <w:rsid w:val="000F30DC"/>
    <w:rsid w:val="000F30EE"/>
    <w:rsid w:val="000F3111"/>
    <w:rsid w:val="000F35C8"/>
    <w:rsid w:val="000F3987"/>
    <w:rsid w:val="000F3A6B"/>
    <w:rsid w:val="000F456D"/>
    <w:rsid w:val="000F45A8"/>
    <w:rsid w:val="000F470D"/>
    <w:rsid w:val="000F4D1D"/>
    <w:rsid w:val="000F4F82"/>
    <w:rsid w:val="000F522E"/>
    <w:rsid w:val="000F542A"/>
    <w:rsid w:val="000F589B"/>
    <w:rsid w:val="000F5E7C"/>
    <w:rsid w:val="000F5E96"/>
    <w:rsid w:val="000F6420"/>
    <w:rsid w:val="000F6461"/>
    <w:rsid w:val="000F6922"/>
    <w:rsid w:val="000F69F4"/>
    <w:rsid w:val="000F6FBF"/>
    <w:rsid w:val="000F7760"/>
    <w:rsid w:val="000F7CEF"/>
    <w:rsid w:val="000F7D1E"/>
    <w:rsid w:val="001005A2"/>
    <w:rsid w:val="001012BD"/>
    <w:rsid w:val="001012D5"/>
    <w:rsid w:val="001012F7"/>
    <w:rsid w:val="001015AD"/>
    <w:rsid w:val="0010162B"/>
    <w:rsid w:val="00101AC8"/>
    <w:rsid w:val="00102168"/>
    <w:rsid w:val="001026AE"/>
    <w:rsid w:val="001028D0"/>
    <w:rsid w:val="00102E50"/>
    <w:rsid w:val="00102E85"/>
    <w:rsid w:val="00102E9A"/>
    <w:rsid w:val="001031ED"/>
    <w:rsid w:val="001035A9"/>
    <w:rsid w:val="00103977"/>
    <w:rsid w:val="00103C03"/>
    <w:rsid w:val="00103CB0"/>
    <w:rsid w:val="00104047"/>
    <w:rsid w:val="0010409F"/>
    <w:rsid w:val="00104208"/>
    <w:rsid w:val="00104C1C"/>
    <w:rsid w:val="00104C89"/>
    <w:rsid w:val="00104CFA"/>
    <w:rsid w:val="001051FB"/>
    <w:rsid w:val="00105450"/>
    <w:rsid w:val="00105729"/>
    <w:rsid w:val="00105C21"/>
    <w:rsid w:val="00106039"/>
    <w:rsid w:val="00106191"/>
    <w:rsid w:val="00106357"/>
    <w:rsid w:val="00106648"/>
    <w:rsid w:val="0010674F"/>
    <w:rsid w:val="00106918"/>
    <w:rsid w:val="00106930"/>
    <w:rsid w:val="00106C1D"/>
    <w:rsid w:val="00107099"/>
    <w:rsid w:val="0010716B"/>
    <w:rsid w:val="001073D1"/>
    <w:rsid w:val="001075C6"/>
    <w:rsid w:val="001105D0"/>
    <w:rsid w:val="0011067D"/>
    <w:rsid w:val="00111191"/>
    <w:rsid w:val="001113EF"/>
    <w:rsid w:val="001119AA"/>
    <w:rsid w:val="00111B43"/>
    <w:rsid w:val="00111C94"/>
    <w:rsid w:val="001121D5"/>
    <w:rsid w:val="001129CC"/>
    <w:rsid w:val="00112C71"/>
    <w:rsid w:val="00112D64"/>
    <w:rsid w:val="00112F5F"/>
    <w:rsid w:val="00112F6B"/>
    <w:rsid w:val="001139CC"/>
    <w:rsid w:val="00114554"/>
    <w:rsid w:val="00114D06"/>
    <w:rsid w:val="00115A92"/>
    <w:rsid w:val="00115CBD"/>
    <w:rsid w:val="001169AA"/>
    <w:rsid w:val="00116A31"/>
    <w:rsid w:val="001171D4"/>
    <w:rsid w:val="00117B02"/>
    <w:rsid w:val="00117D70"/>
    <w:rsid w:val="00117DBA"/>
    <w:rsid w:val="00117F02"/>
    <w:rsid w:val="001200EE"/>
    <w:rsid w:val="00120244"/>
    <w:rsid w:val="00120378"/>
    <w:rsid w:val="0012039D"/>
    <w:rsid w:val="001203D1"/>
    <w:rsid w:val="001205C8"/>
    <w:rsid w:val="00120674"/>
    <w:rsid w:val="00120CCA"/>
    <w:rsid w:val="0012113B"/>
    <w:rsid w:val="001212B4"/>
    <w:rsid w:val="00121651"/>
    <w:rsid w:val="0012180F"/>
    <w:rsid w:val="0012193A"/>
    <w:rsid w:val="001219DB"/>
    <w:rsid w:val="00121B9E"/>
    <w:rsid w:val="00121F86"/>
    <w:rsid w:val="0012376C"/>
    <w:rsid w:val="001237DC"/>
    <w:rsid w:val="001237FA"/>
    <w:rsid w:val="00123820"/>
    <w:rsid w:val="00123DD0"/>
    <w:rsid w:val="001241BA"/>
    <w:rsid w:val="00124239"/>
    <w:rsid w:val="00124C8D"/>
    <w:rsid w:val="00124D20"/>
    <w:rsid w:val="00124E47"/>
    <w:rsid w:val="00125462"/>
    <w:rsid w:val="0012582D"/>
    <w:rsid w:val="00125897"/>
    <w:rsid w:val="001258F9"/>
    <w:rsid w:val="00126241"/>
    <w:rsid w:val="0012627A"/>
    <w:rsid w:val="00126337"/>
    <w:rsid w:val="0012667A"/>
    <w:rsid w:val="0012678B"/>
    <w:rsid w:val="001275AD"/>
    <w:rsid w:val="00127FB3"/>
    <w:rsid w:val="00130051"/>
    <w:rsid w:val="0013020C"/>
    <w:rsid w:val="001303B7"/>
    <w:rsid w:val="001307DC"/>
    <w:rsid w:val="00130B9A"/>
    <w:rsid w:val="00130C65"/>
    <w:rsid w:val="00130C74"/>
    <w:rsid w:val="00130E77"/>
    <w:rsid w:val="0013106A"/>
    <w:rsid w:val="00131A80"/>
    <w:rsid w:val="00131CA5"/>
    <w:rsid w:val="0013202E"/>
    <w:rsid w:val="001320AA"/>
    <w:rsid w:val="0013231A"/>
    <w:rsid w:val="001329D8"/>
    <w:rsid w:val="00132CF5"/>
    <w:rsid w:val="0013372F"/>
    <w:rsid w:val="001337F5"/>
    <w:rsid w:val="00133EB5"/>
    <w:rsid w:val="00133EE3"/>
    <w:rsid w:val="00133F60"/>
    <w:rsid w:val="00133FB0"/>
    <w:rsid w:val="00133FC9"/>
    <w:rsid w:val="001340B3"/>
    <w:rsid w:val="0013420E"/>
    <w:rsid w:val="0013435D"/>
    <w:rsid w:val="001344C7"/>
    <w:rsid w:val="00134860"/>
    <w:rsid w:val="00134D3D"/>
    <w:rsid w:val="00135119"/>
    <w:rsid w:val="00135268"/>
    <w:rsid w:val="00135286"/>
    <w:rsid w:val="0013528F"/>
    <w:rsid w:val="0013555C"/>
    <w:rsid w:val="001358D9"/>
    <w:rsid w:val="00135B45"/>
    <w:rsid w:val="00135D70"/>
    <w:rsid w:val="00135EA7"/>
    <w:rsid w:val="0013604E"/>
    <w:rsid w:val="0013641C"/>
    <w:rsid w:val="00136538"/>
    <w:rsid w:val="00136F3D"/>
    <w:rsid w:val="001372CF"/>
    <w:rsid w:val="001372D6"/>
    <w:rsid w:val="0013751C"/>
    <w:rsid w:val="00137A2B"/>
    <w:rsid w:val="00137D96"/>
    <w:rsid w:val="00137DB8"/>
    <w:rsid w:val="0014012D"/>
    <w:rsid w:val="0014014E"/>
    <w:rsid w:val="001402E2"/>
    <w:rsid w:val="00140417"/>
    <w:rsid w:val="00140662"/>
    <w:rsid w:val="00140874"/>
    <w:rsid w:val="00140977"/>
    <w:rsid w:val="0014102C"/>
    <w:rsid w:val="001419A4"/>
    <w:rsid w:val="00141AE6"/>
    <w:rsid w:val="001422E1"/>
    <w:rsid w:val="00142587"/>
    <w:rsid w:val="0014302E"/>
    <w:rsid w:val="00143233"/>
    <w:rsid w:val="00143240"/>
    <w:rsid w:val="001434CC"/>
    <w:rsid w:val="001437DA"/>
    <w:rsid w:val="00143EE7"/>
    <w:rsid w:val="00144269"/>
    <w:rsid w:val="001443D7"/>
    <w:rsid w:val="00144511"/>
    <w:rsid w:val="00144707"/>
    <w:rsid w:val="0014471D"/>
    <w:rsid w:val="0014473A"/>
    <w:rsid w:val="0014481E"/>
    <w:rsid w:val="0014495B"/>
    <w:rsid w:val="00144E79"/>
    <w:rsid w:val="001453B4"/>
    <w:rsid w:val="00145B95"/>
    <w:rsid w:val="00146C0B"/>
    <w:rsid w:val="00146C4D"/>
    <w:rsid w:val="001471A7"/>
    <w:rsid w:val="00147301"/>
    <w:rsid w:val="0014797A"/>
    <w:rsid w:val="001479D6"/>
    <w:rsid w:val="00150501"/>
    <w:rsid w:val="001505D5"/>
    <w:rsid w:val="00150687"/>
    <w:rsid w:val="001507E8"/>
    <w:rsid w:val="00150810"/>
    <w:rsid w:val="0015094C"/>
    <w:rsid w:val="001510FB"/>
    <w:rsid w:val="001514B9"/>
    <w:rsid w:val="00151764"/>
    <w:rsid w:val="00151837"/>
    <w:rsid w:val="00151AC4"/>
    <w:rsid w:val="00151AF9"/>
    <w:rsid w:val="00151BEA"/>
    <w:rsid w:val="0015207A"/>
    <w:rsid w:val="001525D4"/>
    <w:rsid w:val="00152807"/>
    <w:rsid w:val="00152961"/>
    <w:rsid w:val="00153648"/>
    <w:rsid w:val="00153658"/>
    <w:rsid w:val="00153775"/>
    <w:rsid w:val="001538A6"/>
    <w:rsid w:val="00153A09"/>
    <w:rsid w:val="00153F7B"/>
    <w:rsid w:val="001541B2"/>
    <w:rsid w:val="001542C4"/>
    <w:rsid w:val="0015443E"/>
    <w:rsid w:val="001547C8"/>
    <w:rsid w:val="0015498F"/>
    <w:rsid w:val="00154A6D"/>
    <w:rsid w:val="00154AD1"/>
    <w:rsid w:val="00155B05"/>
    <w:rsid w:val="001560F6"/>
    <w:rsid w:val="00156D38"/>
    <w:rsid w:val="0015752F"/>
    <w:rsid w:val="001576A3"/>
    <w:rsid w:val="00157DBC"/>
    <w:rsid w:val="00157E3B"/>
    <w:rsid w:val="0016007D"/>
    <w:rsid w:val="00160249"/>
    <w:rsid w:val="001603D5"/>
    <w:rsid w:val="001607DC"/>
    <w:rsid w:val="00160B6B"/>
    <w:rsid w:val="00160BC6"/>
    <w:rsid w:val="00160F45"/>
    <w:rsid w:val="00161259"/>
    <w:rsid w:val="0016156F"/>
    <w:rsid w:val="00161C7D"/>
    <w:rsid w:val="00161D3A"/>
    <w:rsid w:val="00162076"/>
    <w:rsid w:val="001624E2"/>
    <w:rsid w:val="00162500"/>
    <w:rsid w:val="00162759"/>
    <w:rsid w:val="001628A6"/>
    <w:rsid w:val="00162C5F"/>
    <w:rsid w:val="00162E05"/>
    <w:rsid w:val="00162E1C"/>
    <w:rsid w:val="001631BB"/>
    <w:rsid w:val="001632E0"/>
    <w:rsid w:val="00163554"/>
    <w:rsid w:val="001635C6"/>
    <w:rsid w:val="00163802"/>
    <w:rsid w:val="001644C5"/>
    <w:rsid w:val="00164514"/>
    <w:rsid w:val="0016486C"/>
    <w:rsid w:val="001648E9"/>
    <w:rsid w:val="001648EB"/>
    <w:rsid w:val="00164D4C"/>
    <w:rsid w:val="00164F4B"/>
    <w:rsid w:val="001653AC"/>
    <w:rsid w:val="001658F2"/>
    <w:rsid w:val="00165905"/>
    <w:rsid w:val="00165CAA"/>
    <w:rsid w:val="00165EB3"/>
    <w:rsid w:val="001660FD"/>
    <w:rsid w:val="001661B7"/>
    <w:rsid w:val="001662CA"/>
    <w:rsid w:val="001663DC"/>
    <w:rsid w:val="001664B5"/>
    <w:rsid w:val="00166586"/>
    <w:rsid w:val="001668AD"/>
    <w:rsid w:val="0016690E"/>
    <w:rsid w:val="00166F09"/>
    <w:rsid w:val="001674C3"/>
    <w:rsid w:val="00167DD4"/>
    <w:rsid w:val="00167E43"/>
    <w:rsid w:val="00167FA4"/>
    <w:rsid w:val="0017011D"/>
    <w:rsid w:val="00170473"/>
    <w:rsid w:val="001705A5"/>
    <w:rsid w:val="001705CC"/>
    <w:rsid w:val="001708A7"/>
    <w:rsid w:val="00170FF2"/>
    <w:rsid w:val="0017119F"/>
    <w:rsid w:val="00171229"/>
    <w:rsid w:val="0017136C"/>
    <w:rsid w:val="001713AD"/>
    <w:rsid w:val="00171499"/>
    <w:rsid w:val="00171AD6"/>
    <w:rsid w:val="00171B58"/>
    <w:rsid w:val="0017215D"/>
    <w:rsid w:val="00172276"/>
    <w:rsid w:val="00172740"/>
    <w:rsid w:val="00172F7C"/>
    <w:rsid w:val="0017367D"/>
    <w:rsid w:val="00173AA4"/>
    <w:rsid w:val="00173CF0"/>
    <w:rsid w:val="00174426"/>
    <w:rsid w:val="00174530"/>
    <w:rsid w:val="00174FA8"/>
    <w:rsid w:val="00174FD2"/>
    <w:rsid w:val="001751B1"/>
    <w:rsid w:val="001753C9"/>
    <w:rsid w:val="001753D2"/>
    <w:rsid w:val="00176D17"/>
    <w:rsid w:val="00176E00"/>
    <w:rsid w:val="001779F4"/>
    <w:rsid w:val="00177CF8"/>
    <w:rsid w:val="00180038"/>
    <w:rsid w:val="0018012D"/>
    <w:rsid w:val="0018083C"/>
    <w:rsid w:val="001809BE"/>
    <w:rsid w:val="00180D0A"/>
    <w:rsid w:val="001812BC"/>
    <w:rsid w:val="00181BA4"/>
    <w:rsid w:val="0018231B"/>
    <w:rsid w:val="00182973"/>
    <w:rsid w:val="00182F9F"/>
    <w:rsid w:val="001830A2"/>
    <w:rsid w:val="001833D1"/>
    <w:rsid w:val="00183413"/>
    <w:rsid w:val="00183559"/>
    <w:rsid w:val="001836C6"/>
    <w:rsid w:val="001837D7"/>
    <w:rsid w:val="00183CE4"/>
    <w:rsid w:val="0018438C"/>
    <w:rsid w:val="001844B0"/>
    <w:rsid w:val="00185078"/>
    <w:rsid w:val="0018511A"/>
    <w:rsid w:val="00185156"/>
    <w:rsid w:val="0018612C"/>
    <w:rsid w:val="00186D8C"/>
    <w:rsid w:val="0018762F"/>
    <w:rsid w:val="00187D57"/>
    <w:rsid w:val="001901F0"/>
    <w:rsid w:val="001902FA"/>
    <w:rsid w:val="001903F4"/>
    <w:rsid w:val="00190406"/>
    <w:rsid w:val="001905E8"/>
    <w:rsid w:val="00191016"/>
    <w:rsid w:val="00191019"/>
    <w:rsid w:val="0019104C"/>
    <w:rsid w:val="0019169A"/>
    <w:rsid w:val="00191A15"/>
    <w:rsid w:val="0019228E"/>
    <w:rsid w:val="00192341"/>
    <w:rsid w:val="0019239A"/>
    <w:rsid w:val="0019256F"/>
    <w:rsid w:val="0019258E"/>
    <w:rsid w:val="00192AE6"/>
    <w:rsid w:val="00192C78"/>
    <w:rsid w:val="00192D38"/>
    <w:rsid w:val="00192DD9"/>
    <w:rsid w:val="00192EAD"/>
    <w:rsid w:val="001931D2"/>
    <w:rsid w:val="001932DA"/>
    <w:rsid w:val="0019379E"/>
    <w:rsid w:val="00193C8C"/>
    <w:rsid w:val="00193CE4"/>
    <w:rsid w:val="00194197"/>
    <w:rsid w:val="001945AA"/>
    <w:rsid w:val="001947FB"/>
    <w:rsid w:val="0019587D"/>
    <w:rsid w:val="00195CD7"/>
    <w:rsid w:val="00195D29"/>
    <w:rsid w:val="00195FCA"/>
    <w:rsid w:val="001962BC"/>
    <w:rsid w:val="001965D3"/>
    <w:rsid w:val="001965DB"/>
    <w:rsid w:val="001966AA"/>
    <w:rsid w:val="001970F0"/>
    <w:rsid w:val="001971C7"/>
    <w:rsid w:val="001975AD"/>
    <w:rsid w:val="001978CF"/>
    <w:rsid w:val="001978DF"/>
    <w:rsid w:val="00197A46"/>
    <w:rsid w:val="00197E28"/>
    <w:rsid w:val="00197E8B"/>
    <w:rsid w:val="00197EE4"/>
    <w:rsid w:val="001A00E4"/>
    <w:rsid w:val="001A0A47"/>
    <w:rsid w:val="001A0AE5"/>
    <w:rsid w:val="001A0B4A"/>
    <w:rsid w:val="001A0E22"/>
    <w:rsid w:val="001A1D99"/>
    <w:rsid w:val="001A1DB8"/>
    <w:rsid w:val="001A214C"/>
    <w:rsid w:val="001A2C2C"/>
    <w:rsid w:val="001A31CE"/>
    <w:rsid w:val="001A331F"/>
    <w:rsid w:val="001A3896"/>
    <w:rsid w:val="001A3C13"/>
    <w:rsid w:val="001A3FDA"/>
    <w:rsid w:val="001A434A"/>
    <w:rsid w:val="001A450B"/>
    <w:rsid w:val="001A4797"/>
    <w:rsid w:val="001A4868"/>
    <w:rsid w:val="001A4B4E"/>
    <w:rsid w:val="001A54F6"/>
    <w:rsid w:val="001A55C2"/>
    <w:rsid w:val="001A5DA1"/>
    <w:rsid w:val="001A5ECD"/>
    <w:rsid w:val="001A5FAD"/>
    <w:rsid w:val="001A60C0"/>
    <w:rsid w:val="001A6140"/>
    <w:rsid w:val="001A61A0"/>
    <w:rsid w:val="001A62E6"/>
    <w:rsid w:val="001A6365"/>
    <w:rsid w:val="001A6785"/>
    <w:rsid w:val="001A7163"/>
    <w:rsid w:val="001A7638"/>
    <w:rsid w:val="001A785B"/>
    <w:rsid w:val="001A787F"/>
    <w:rsid w:val="001B0541"/>
    <w:rsid w:val="001B0759"/>
    <w:rsid w:val="001B0B9D"/>
    <w:rsid w:val="001B0F53"/>
    <w:rsid w:val="001B161F"/>
    <w:rsid w:val="001B1ADF"/>
    <w:rsid w:val="001B1E43"/>
    <w:rsid w:val="001B1EF2"/>
    <w:rsid w:val="001B263C"/>
    <w:rsid w:val="001B2851"/>
    <w:rsid w:val="001B2D78"/>
    <w:rsid w:val="001B2E6A"/>
    <w:rsid w:val="001B2ED9"/>
    <w:rsid w:val="001B376F"/>
    <w:rsid w:val="001B37A4"/>
    <w:rsid w:val="001B37C7"/>
    <w:rsid w:val="001B3C30"/>
    <w:rsid w:val="001B446D"/>
    <w:rsid w:val="001B47C3"/>
    <w:rsid w:val="001B4815"/>
    <w:rsid w:val="001B481C"/>
    <w:rsid w:val="001B4A97"/>
    <w:rsid w:val="001B4B16"/>
    <w:rsid w:val="001B4F07"/>
    <w:rsid w:val="001B4F84"/>
    <w:rsid w:val="001B50B8"/>
    <w:rsid w:val="001B5139"/>
    <w:rsid w:val="001B526A"/>
    <w:rsid w:val="001B5342"/>
    <w:rsid w:val="001B5E3B"/>
    <w:rsid w:val="001B60B2"/>
    <w:rsid w:val="001B60C9"/>
    <w:rsid w:val="001B6359"/>
    <w:rsid w:val="001B63A3"/>
    <w:rsid w:val="001B641F"/>
    <w:rsid w:val="001B650B"/>
    <w:rsid w:val="001B6A7A"/>
    <w:rsid w:val="001B6A8A"/>
    <w:rsid w:val="001B6B5C"/>
    <w:rsid w:val="001B6F18"/>
    <w:rsid w:val="001B7034"/>
    <w:rsid w:val="001B720C"/>
    <w:rsid w:val="001B738D"/>
    <w:rsid w:val="001B74F6"/>
    <w:rsid w:val="001B7717"/>
    <w:rsid w:val="001B7B1C"/>
    <w:rsid w:val="001B7E14"/>
    <w:rsid w:val="001C002F"/>
    <w:rsid w:val="001C02A1"/>
    <w:rsid w:val="001C05BA"/>
    <w:rsid w:val="001C06EE"/>
    <w:rsid w:val="001C0708"/>
    <w:rsid w:val="001C0986"/>
    <w:rsid w:val="001C09FC"/>
    <w:rsid w:val="001C0EBF"/>
    <w:rsid w:val="001C0F23"/>
    <w:rsid w:val="001C12D5"/>
    <w:rsid w:val="001C15A5"/>
    <w:rsid w:val="001C1A34"/>
    <w:rsid w:val="001C1C67"/>
    <w:rsid w:val="001C1DAE"/>
    <w:rsid w:val="001C1F38"/>
    <w:rsid w:val="001C21D3"/>
    <w:rsid w:val="001C23A4"/>
    <w:rsid w:val="001C23D9"/>
    <w:rsid w:val="001C258B"/>
    <w:rsid w:val="001C2CE8"/>
    <w:rsid w:val="001C2D43"/>
    <w:rsid w:val="001C2EE9"/>
    <w:rsid w:val="001C2F11"/>
    <w:rsid w:val="001C2FD8"/>
    <w:rsid w:val="001C3084"/>
    <w:rsid w:val="001C33B3"/>
    <w:rsid w:val="001C37DF"/>
    <w:rsid w:val="001C3B5F"/>
    <w:rsid w:val="001C442D"/>
    <w:rsid w:val="001C4FF5"/>
    <w:rsid w:val="001C51FA"/>
    <w:rsid w:val="001C5231"/>
    <w:rsid w:val="001C5256"/>
    <w:rsid w:val="001C55F0"/>
    <w:rsid w:val="001C5637"/>
    <w:rsid w:val="001C5CD3"/>
    <w:rsid w:val="001C5E51"/>
    <w:rsid w:val="001C619A"/>
    <w:rsid w:val="001C699E"/>
    <w:rsid w:val="001C6AAE"/>
    <w:rsid w:val="001C6E56"/>
    <w:rsid w:val="001C6E5F"/>
    <w:rsid w:val="001C6EF0"/>
    <w:rsid w:val="001C7004"/>
    <w:rsid w:val="001C720C"/>
    <w:rsid w:val="001C7513"/>
    <w:rsid w:val="001C7BB6"/>
    <w:rsid w:val="001D052B"/>
    <w:rsid w:val="001D05BE"/>
    <w:rsid w:val="001D0C45"/>
    <w:rsid w:val="001D128D"/>
    <w:rsid w:val="001D180B"/>
    <w:rsid w:val="001D1B1A"/>
    <w:rsid w:val="001D1C12"/>
    <w:rsid w:val="001D1F19"/>
    <w:rsid w:val="001D1F63"/>
    <w:rsid w:val="001D20A3"/>
    <w:rsid w:val="001D2158"/>
    <w:rsid w:val="001D238E"/>
    <w:rsid w:val="001D2A89"/>
    <w:rsid w:val="001D36EE"/>
    <w:rsid w:val="001D383D"/>
    <w:rsid w:val="001D39E5"/>
    <w:rsid w:val="001D3AFD"/>
    <w:rsid w:val="001D3C37"/>
    <w:rsid w:val="001D3D6B"/>
    <w:rsid w:val="001D3FCB"/>
    <w:rsid w:val="001D4147"/>
    <w:rsid w:val="001D420A"/>
    <w:rsid w:val="001D4257"/>
    <w:rsid w:val="001D4345"/>
    <w:rsid w:val="001D45EC"/>
    <w:rsid w:val="001D49D8"/>
    <w:rsid w:val="001D4BF9"/>
    <w:rsid w:val="001D4E78"/>
    <w:rsid w:val="001D50B7"/>
    <w:rsid w:val="001D57DC"/>
    <w:rsid w:val="001D5BEE"/>
    <w:rsid w:val="001D5E08"/>
    <w:rsid w:val="001D5E81"/>
    <w:rsid w:val="001D6AA4"/>
    <w:rsid w:val="001D70EC"/>
    <w:rsid w:val="001D7277"/>
    <w:rsid w:val="001D742C"/>
    <w:rsid w:val="001D7A5D"/>
    <w:rsid w:val="001D7D4C"/>
    <w:rsid w:val="001E0068"/>
    <w:rsid w:val="001E0321"/>
    <w:rsid w:val="001E0410"/>
    <w:rsid w:val="001E0914"/>
    <w:rsid w:val="001E0945"/>
    <w:rsid w:val="001E0A3E"/>
    <w:rsid w:val="001E0D06"/>
    <w:rsid w:val="001E0EAC"/>
    <w:rsid w:val="001E0FB3"/>
    <w:rsid w:val="001E12CD"/>
    <w:rsid w:val="001E14E8"/>
    <w:rsid w:val="001E1666"/>
    <w:rsid w:val="001E1855"/>
    <w:rsid w:val="001E1AE0"/>
    <w:rsid w:val="001E2596"/>
    <w:rsid w:val="001E2B6D"/>
    <w:rsid w:val="001E2DEF"/>
    <w:rsid w:val="001E320E"/>
    <w:rsid w:val="001E353F"/>
    <w:rsid w:val="001E35C7"/>
    <w:rsid w:val="001E360D"/>
    <w:rsid w:val="001E362A"/>
    <w:rsid w:val="001E36A7"/>
    <w:rsid w:val="001E3755"/>
    <w:rsid w:val="001E3810"/>
    <w:rsid w:val="001E3BC1"/>
    <w:rsid w:val="001E3DAB"/>
    <w:rsid w:val="001E3F29"/>
    <w:rsid w:val="001E473B"/>
    <w:rsid w:val="001E47D0"/>
    <w:rsid w:val="001E5551"/>
    <w:rsid w:val="001E57EC"/>
    <w:rsid w:val="001E5E12"/>
    <w:rsid w:val="001E6098"/>
    <w:rsid w:val="001E61E3"/>
    <w:rsid w:val="001E68E5"/>
    <w:rsid w:val="001E695A"/>
    <w:rsid w:val="001E6C5B"/>
    <w:rsid w:val="001E6DF9"/>
    <w:rsid w:val="001E6E20"/>
    <w:rsid w:val="001E713D"/>
    <w:rsid w:val="001F0073"/>
    <w:rsid w:val="001F021A"/>
    <w:rsid w:val="001F044E"/>
    <w:rsid w:val="001F057F"/>
    <w:rsid w:val="001F058C"/>
    <w:rsid w:val="001F0821"/>
    <w:rsid w:val="001F0888"/>
    <w:rsid w:val="001F0983"/>
    <w:rsid w:val="001F0A04"/>
    <w:rsid w:val="001F0A1B"/>
    <w:rsid w:val="001F0A64"/>
    <w:rsid w:val="001F0C3A"/>
    <w:rsid w:val="001F0F55"/>
    <w:rsid w:val="001F1572"/>
    <w:rsid w:val="001F1AB9"/>
    <w:rsid w:val="001F1CEC"/>
    <w:rsid w:val="001F1F82"/>
    <w:rsid w:val="001F2061"/>
    <w:rsid w:val="001F211B"/>
    <w:rsid w:val="001F239C"/>
    <w:rsid w:val="001F2DD5"/>
    <w:rsid w:val="001F3715"/>
    <w:rsid w:val="001F3765"/>
    <w:rsid w:val="001F3B11"/>
    <w:rsid w:val="001F3BEA"/>
    <w:rsid w:val="001F3CF1"/>
    <w:rsid w:val="001F3EA3"/>
    <w:rsid w:val="001F4255"/>
    <w:rsid w:val="001F443E"/>
    <w:rsid w:val="001F4610"/>
    <w:rsid w:val="001F4982"/>
    <w:rsid w:val="001F4E0B"/>
    <w:rsid w:val="001F4E7D"/>
    <w:rsid w:val="001F5709"/>
    <w:rsid w:val="001F5787"/>
    <w:rsid w:val="001F5E7A"/>
    <w:rsid w:val="001F6B05"/>
    <w:rsid w:val="001F6D13"/>
    <w:rsid w:val="001F6D2B"/>
    <w:rsid w:val="001F6FA0"/>
    <w:rsid w:val="001F70AB"/>
    <w:rsid w:val="001F74DA"/>
    <w:rsid w:val="001F78AF"/>
    <w:rsid w:val="001F7BEE"/>
    <w:rsid w:val="0020010A"/>
    <w:rsid w:val="00200136"/>
    <w:rsid w:val="00200563"/>
    <w:rsid w:val="002005D5"/>
    <w:rsid w:val="002008D5"/>
    <w:rsid w:val="0020091E"/>
    <w:rsid w:val="00201328"/>
    <w:rsid w:val="00201757"/>
    <w:rsid w:val="00201EC4"/>
    <w:rsid w:val="0020337A"/>
    <w:rsid w:val="00203C07"/>
    <w:rsid w:val="00204138"/>
    <w:rsid w:val="00204546"/>
    <w:rsid w:val="002048D9"/>
    <w:rsid w:val="00204DB0"/>
    <w:rsid w:val="00205097"/>
    <w:rsid w:val="002050A2"/>
    <w:rsid w:val="0020528D"/>
    <w:rsid w:val="00205524"/>
    <w:rsid w:val="00205CD0"/>
    <w:rsid w:val="00205E73"/>
    <w:rsid w:val="00205EF2"/>
    <w:rsid w:val="002061BE"/>
    <w:rsid w:val="00206490"/>
    <w:rsid w:val="00206575"/>
    <w:rsid w:val="00206E4B"/>
    <w:rsid w:val="00207025"/>
    <w:rsid w:val="002078BF"/>
    <w:rsid w:val="0020799B"/>
    <w:rsid w:val="002079A0"/>
    <w:rsid w:val="00210230"/>
    <w:rsid w:val="002103BB"/>
    <w:rsid w:val="002104BB"/>
    <w:rsid w:val="002107B5"/>
    <w:rsid w:val="00210A03"/>
    <w:rsid w:val="00210AE1"/>
    <w:rsid w:val="00210B47"/>
    <w:rsid w:val="00210D36"/>
    <w:rsid w:val="00210DAE"/>
    <w:rsid w:val="002113A8"/>
    <w:rsid w:val="00211434"/>
    <w:rsid w:val="002114D4"/>
    <w:rsid w:val="002116A5"/>
    <w:rsid w:val="00211CEA"/>
    <w:rsid w:val="0021263B"/>
    <w:rsid w:val="00212678"/>
    <w:rsid w:val="00212A68"/>
    <w:rsid w:val="00213220"/>
    <w:rsid w:val="00213420"/>
    <w:rsid w:val="002138F8"/>
    <w:rsid w:val="00213B99"/>
    <w:rsid w:val="00214358"/>
    <w:rsid w:val="00214CED"/>
    <w:rsid w:val="00214F53"/>
    <w:rsid w:val="00215107"/>
    <w:rsid w:val="00215256"/>
    <w:rsid w:val="0021526A"/>
    <w:rsid w:val="002153D6"/>
    <w:rsid w:val="00215A3A"/>
    <w:rsid w:val="002162FE"/>
    <w:rsid w:val="00216B95"/>
    <w:rsid w:val="00216B98"/>
    <w:rsid w:val="00217B59"/>
    <w:rsid w:val="00217BE5"/>
    <w:rsid w:val="00220395"/>
    <w:rsid w:val="002204E1"/>
    <w:rsid w:val="00220574"/>
    <w:rsid w:val="0022063D"/>
    <w:rsid w:val="00220B6D"/>
    <w:rsid w:val="00220BFD"/>
    <w:rsid w:val="00221221"/>
    <w:rsid w:val="002212F0"/>
    <w:rsid w:val="0022130A"/>
    <w:rsid w:val="00221492"/>
    <w:rsid w:val="0022261B"/>
    <w:rsid w:val="00222B50"/>
    <w:rsid w:val="00222D17"/>
    <w:rsid w:val="00222D1B"/>
    <w:rsid w:val="00222DA3"/>
    <w:rsid w:val="00222EB6"/>
    <w:rsid w:val="00223288"/>
    <w:rsid w:val="0022346C"/>
    <w:rsid w:val="00223787"/>
    <w:rsid w:val="002238C7"/>
    <w:rsid w:val="00223954"/>
    <w:rsid w:val="00223E72"/>
    <w:rsid w:val="00223FA8"/>
    <w:rsid w:val="00224226"/>
    <w:rsid w:val="00224457"/>
    <w:rsid w:val="00224492"/>
    <w:rsid w:val="00224A74"/>
    <w:rsid w:val="00224FD5"/>
    <w:rsid w:val="0022502C"/>
    <w:rsid w:val="0022514B"/>
    <w:rsid w:val="00225151"/>
    <w:rsid w:val="0022521C"/>
    <w:rsid w:val="0022554C"/>
    <w:rsid w:val="002256B0"/>
    <w:rsid w:val="00225F13"/>
    <w:rsid w:val="00225FF5"/>
    <w:rsid w:val="0022607D"/>
    <w:rsid w:val="00226154"/>
    <w:rsid w:val="002263CB"/>
    <w:rsid w:val="0022696D"/>
    <w:rsid w:val="00226B33"/>
    <w:rsid w:val="00226EA1"/>
    <w:rsid w:val="0022702C"/>
    <w:rsid w:val="0022721D"/>
    <w:rsid w:val="002272A0"/>
    <w:rsid w:val="0022777F"/>
    <w:rsid w:val="00227CA8"/>
    <w:rsid w:val="00227D5E"/>
    <w:rsid w:val="00227EB4"/>
    <w:rsid w:val="00230052"/>
    <w:rsid w:val="002300A1"/>
    <w:rsid w:val="00230434"/>
    <w:rsid w:val="00230C95"/>
    <w:rsid w:val="00230F01"/>
    <w:rsid w:val="00231198"/>
    <w:rsid w:val="00231496"/>
    <w:rsid w:val="002315A1"/>
    <w:rsid w:val="00231A84"/>
    <w:rsid w:val="00231F20"/>
    <w:rsid w:val="0023222A"/>
    <w:rsid w:val="00232588"/>
    <w:rsid w:val="002326DD"/>
    <w:rsid w:val="002329F0"/>
    <w:rsid w:val="00232B39"/>
    <w:rsid w:val="0023305C"/>
    <w:rsid w:val="00233429"/>
    <w:rsid w:val="002334C3"/>
    <w:rsid w:val="002335A7"/>
    <w:rsid w:val="00233623"/>
    <w:rsid w:val="00233974"/>
    <w:rsid w:val="002339C3"/>
    <w:rsid w:val="00233B3D"/>
    <w:rsid w:val="00233F6F"/>
    <w:rsid w:val="00234645"/>
    <w:rsid w:val="002346A8"/>
    <w:rsid w:val="00234A1D"/>
    <w:rsid w:val="00234A7A"/>
    <w:rsid w:val="00234DDA"/>
    <w:rsid w:val="002352AB"/>
    <w:rsid w:val="002353F1"/>
    <w:rsid w:val="00235B6C"/>
    <w:rsid w:val="002360E3"/>
    <w:rsid w:val="00236212"/>
    <w:rsid w:val="00236650"/>
    <w:rsid w:val="00236AF9"/>
    <w:rsid w:val="00236B8D"/>
    <w:rsid w:val="00236FA9"/>
    <w:rsid w:val="00237234"/>
    <w:rsid w:val="0023744E"/>
    <w:rsid w:val="0023758F"/>
    <w:rsid w:val="00237700"/>
    <w:rsid w:val="002378C3"/>
    <w:rsid w:val="00237BB7"/>
    <w:rsid w:val="00237E6D"/>
    <w:rsid w:val="00240874"/>
    <w:rsid w:val="002409C1"/>
    <w:rsid w:val="002409C6"/>
    <w:rsid w:val="00240A39"/>
    <w:rsid w:val="00240F91"/>
    <w:rsid w:val="00240FAB"/>
    <w:rsid w:val="00241033"/>
    <w:rsid w:val="002413F6"/>
    <w:rsid w:val="00241455"/>
    <w:rsid w:val="00241964"/>
    <w:rsid w:val="002419B5"/>
    <w:rsid w:val="00241D0E"/>
    <w:rsid w:val="00242233"/>
    <w:rsid w:val="00242707"/>
    <w:rsid w:val="0024278C"/>
    <w:rsid w:val="0024297C"/>
    <w:rsid w:val="00242CBF"/>
    <w:rsid w:val="00242F87"/>
    <w:rsid w:val="002439E0"/>
    <w:rsid w:val="00243B58"/>
    <w:rsid w:val="0024420D"/>
    <w:rsid w:val="002442A5"/>
    <w:rsid w:val="002443A3"/>
    <w:rsid w:val="002451E5"/>
    <w:rsid w:val="002452C4"/>
    <w:rsid w:val="002459D2"/>
    <w:rsid w:val="00245D5C"/>
    <w:rsid w:val="00245EEE"/>
    <w:rsid w:val="0024602B"/>
    <w:rsid w:val="002461CC"/>
    <w:rsid w:val="00246325"/>
    <w:rsid w:val="002468F4"/>
    <w:rsid w:val="002469AC"/>
    <w:rsid w:val="00246C42"/>
    <w:rsid w:val="00246E29"/>
    <w:rsid w:val="002471EB"/>
    <w:rsid w:val="00247394"/>
    <w:rsid w:val="00247553"/>
    <w:rsid w:val="0024774D"/>
    <w:rsid w:val="00247CE7"/>
    <w:rsid w:val="0025045B"/>
    <w:rsid w:val="00250489"/>
    <w:rsid w:val="00250850"/>
    <w:rsid w:val="00250BD0"/>
    <w:rsid w:val="00250C71"/>
    <w:rsid w:val="00251309"/>
    <w:rsid w:val="002516E2"/>
    <w:rsid w:val="002517B6"/>
    <w:rsid w:val="002518AE"/>
    <w:rsid w:val="0025198E"/>
    <w:rsid w:val="00251B72"/>
    <w:rsid w:val="00251B8C"/>
    <w:rsid w:val="00251FFD"/>
    <w:rsid w:val="00252C32"/>
    <w:rsid w:val="00252FAA"/>
    <w:rsid w:val="0025320D"/>
    <w:rsid w:val="00253222"/>
    <w:rsid w:val="00253308"/>
    <w:rsid w:val="00253464"/>
    <w:rsid w:val="00253A60"/>
    <w:rsid w:val="00253C98"/>
    <w:rsid w:val="00253D38"/>
    <w:rsid w:val="00254840"/>
    <w:rsid w:val="0025499A"/>
    <w:rsid w:val="00254DE1"/>
    <w:rsid w:val="002550A7"/>
    <w:rsid w:val="002550AA"/>
    <w:rsid w:val="002552F5"/>
    <w:rsid w:val="002556BC"/>
    <w:rsid w:val="0025590B"/>
    <w:rsid w:val="00255A2D"/>
    <w:rsid w:val="00255E26"/>
    <w:rsid w:val="002565AC"/>
    <w:rsid w:val="00256638"/>
    <w:rsid w:val="002566D3"/>
    <w:rsid w:val="00256803"/>
    <w:rsid w:val="0025688A"/>
    <w:rsid w:val="00256C07"/>
    <w:rsid w:val="00256E56"/>
    <w:rsid w:val="00257356"/>
    <w:rsid w:val="002577AC"/>
    <w:rsid w:val="00257BE1"/>
    <w:rsid w:val="00257EE7"/>
    <w:rsid w:val="00260388"/>
    <w:rsid w:val="002603D5"/>
    <w:rsid w:val="00260567"/>
    <w:rsid w:val="0026086D"/>
    <w:rsid w:val="00260ADB"/>
    <w:rsid w:val="0026104E"/>
    <w:rsid w:val="002610BD"/>
    <w:rsid w:val="0026125D"/>
    <w:rsid w:val="00261645"/>
    <w:rsid w:val="002616E3"/>
    <w:rsid w:val="00262BBF"/>
    <w:rsid w:val="002636E4"/>
    <w:rsid w:val="0026380B"/>
    <w:rsid w:val="002638A1"/>
    <w:rsid w:val="00263A7C"/>
    <w:rsid w:val="00263D7A"/>
    <w:rsid w:val="00263F58"/>
    <w:rsid w:val="0026411D"/>
    <w:rsid w:val="002642D6"/>
    <w:rsid w:val="002647D5"/>
    <w:rsid w:val="0026485E"/>
    <w:rsid w:val="00264A62"/>
    <w:rsid w:val="00264FD2"/>
    <w:rsid w:val="002656BE"/>
    <w:rsid w:val="00265CA0"/>
    <w:rsid w:val="00265F4C"/>
    <w:rsid w:val="00266116"/>
    <w:rsid w:val="002661AE"/>
    <w:rsid w:val="002662B1"/>
    <w:rsid w:val="002664C9"/>
    <w:rsid w:val="00266C0E"/>
    <w:rsid w:val="00266C84"/>
    <w:rsid w:val="00266E4D"/>
    <w:rsid w:val="0026750E"/>
    <w:rsid w:val="00267AE6"/>
    <w:rsid w:val="00267B26"/>
    <w:rsid w:val="00270152"/>
    <w:rsid w:val="00270370"/>
    <w:rsid w:val="00270BA1"/>
    <w:rsid w:val="002710A0"/>
    <w:rsid w:val="00271548"/>
    <w:rsid w:val="002715ED"/>
    <w:rsid w:val="00271B12"/>
    <w:rsid w:val="00271B29"/>
    <w:rsid w:val="00272438"/>
    <w:rsid w:val="002724F9"/>
    <w:rsid w:val="00272738"/>
    <w:rsid w:val="002727D8"/>
    <w:rsid w:val="00272A8D"/>
    <w:rsid w:val="00272B0C"/>
    <w:rsid w:val="00272B3B"/>
    <w:rsid w:val="00272D52"/>
    <w:rsid w:val="00272DCF"/>
    <w:rsid w:val="00273925"/>
    <w:rsid w:val="0027396A"/>
    <w:rsid w:val="00273AC6"/>
    <w:rsid w:val="00273F04"/>
    <w:rsid w:val="002746A4"/>
    <w:rsid w:val="002746F0"/>
    <w:rsid w:val="00274851"/>
    <w:rsid w:val="00274D34"/>
    <w:rsid w:val="0027502F"/>
    <w:rsid w:val="0027515D"/>
    <w:rsid w:val="00275233"/>
    <w:rsid w:val="00275393"/>
    <w:rsid w:val="002755F4"/>
    <w:rsid w:val="0027572F"/>
    <w:rsid w:val="00275787"/>
    <w:rsid w:val="00275D37"/>
    <w:rsid w:val="00276560"/>
    <w:rsid w:val="00276C7B"/>
    <w:rsid w:val="00276DE1"/>
    <w:rsid w:val="00276E37"/>
    <w:rsid w:val="00276F0C"/>
    <w:rsid w:val="00276FD8"/>
    <w:rsid w:val="00277049"/>
    <w:rsid w:val="002770F3"/>
    <w:rsid w:val="002771AB"/>
    <w:rsid w:val="002777C1"/>
    <w:rsid w:val="00277A80"/>
    <w:rsid w:val="00277CE3"/>
    <w:rsid w:val="00277D8A"/>
    <w:rsid w:val="00280809"/>
    <w:rsid w:val="00280B2E"/>
    <w:rsid w:val="00280B55"/>
    <w:rsid w:val="00280BB3"/>
    <w:rsid w:val="00280C62"/>
    <w:rsid w:val="00280FCD"/>
    <w:rsid w:val="0028199D"/>
    <w:rsid w:val="00281A45"/>
    <w:rsid w:val="002820BE"/>
    <w:rsid w:val="0028286C"/>
    <w:rsid w:val="00282B60"/>
    <w:rsid w:val="00282E46"/>
    <w:rsid w:val="00283173"/>
    <w:rsid w:val="00283CB6"/>
    <w:rsid w:val="00283D06"/>
    <w:rsid w:val="00284063"/>
    <w:rsid w:val="002840CE"/>
    <w:rsid w:val="002844A1"/>
    <w:rsid w:val="0028455A"/>
    <w:rsid w:val="00284A5F"/>
    <w:rsid w:val="00284ACB"/>
    <w:rsid w:val="00284FAB"/>
    <w:rsid w:val="00285DC3"/>
    <w:rsid w:val="002864ED"/>
    <w:rsid w:val="002867A8"/>
    <w:rsid w:val="00286840"/>
    <w:rsid w:val="0028684B"/>
    <w:rsid w:val="00286A80"/>
    <w:rsid w:val="0028720E"/>
    <w:rsid w:val="00287641"/>
    <w:rsid w:val="00287A51"/>
    <w:rsid w:val="00287B89"/>
    <w:rsid w:val="00287D16"/>
    <w:rsid w:val="00287D87"/>
    <w:rsid w:val="00287DD4"/>
    <w:rsid w:val="00287F1E"/>
    <w:rsid w:val="0029006E"/>
    <w:rsid w:val="002901C7"/>
    <w:rsid w:val="0029038C"/>
    <w:rsid w:val="00290439"/>
    <w:rsid w:val="00290668"/>
    <w:rsid w:val="00290805"/>
    <w:rsid w:val="00290F59"/>
    <w:rsid w:val="00291106"/>
    <w:rsid w:val="002915FA"/>
    <w:rsid w:val="00291A58"/>
    <w:rsid w:val="0029274A"/>
    <w:rsid w:val="002927CF"/>
    <w:rsid w:val="00292CBC"/>
    <w:rsid w:val="00293490"/>
    <w:rsid w:val="002937ED"/>
    <w:rsid w:val="00293A5A"/>
    <w:rsid w:val="00293CB0"/>
    <w:rsid w:val="002940D3"/>
    <w:rsid w:val="002946C5"/>
    <w:rsid w:val="002951FB"/>
    <w:rsid w:val="0029523E"/>
    <w:rsid w:val="00295589"/>
    <w:rsid w:val="00295965"/>
    <w:rsid w:val="00295AEA"/>
    <w:rsid w:val="00295B19"/>
    <w:rsid w:val="00295EB6"/>
    <w:rsid w:val="0029619E"/>
    <w:rsid w:val="002965FD"/>
    <w:rsid w:val="00297350"/>
    <w:rsid w:val="00297409"/>
    <w:rsid w:val="002978F4"/>
    <w:rsid w:val="002A01AE"/>
    <w:rsid w:val="002A0612"/>
    <w:rsid w:val="002A0A23"/>
    <w:rsid w:val="002A0E94"/>
    <w:rsid w:val="002A1183"/>
    <w:rsid w:val="002A27A1"/>
    <w:rsid w:val="002A2A44"/>
    <w:rsid w:val="002A2AB2"/>
    <w:rsid w:val="002A2B01"/>
    <w:rsid w:val="002A2CFC"/>
    <w:rsid w:val="002A3970"/>
    <w:rsid w:val="002A3A53"/>
    <w:rsid w:val="002A3F92"/>
    <w:rsid w:val="002A4D87"/>
    <w:rsid w:val="002A4FC1"/>
    <w:rsid w:val="002A5306"/>
    <w:rsid w:val="002A530C"/>
    <w:rsid w:val="002A5395"/>
    <w:rsid w:val="002A59FE"/>
    <w:rsid w:val="002A5E18"/>
    <w:rsid w:val="002A5FDB"/>
    <w:rsid w:val="002A6025"/>
    <w:rsid w:val="002A68EF"/>
    <w:rsid w:val="002A7603"/>
    <w:rsid w:val="002A7A63"/>
    <w:rsid w:val="002A7B60"/>
    <w:rsid w:val="002B0303"/>
    <w:rsid w:val="002B071E"/>
    <w:rsid w:val="002B082A"/>
    <w:rsid w:val="002B1117"/>
    <w:rsid w:val="002B1273"/>
    <w:rsid w:val="002B1614"/>
    <w:rsid w:val="002B219B"/>
    <w:rsid w:val="002B28BF"/>
    <w:rsid w:val="002B3401"/>
    <w:rsid w:val="002B3611"/>
    <w:rsid w:val="002B37A3"/>
    <w:rsid w:val="002B437C"/>
    <w:rsid w:val="002B46F2"/>
    <w:rsid w:val="002B4C0D"/>
    <w:rsid w:val="002B4E90"/>
    <w:rsid w:val="002B4F39"/>
    <w:rsid w:val="002B57BF"/>
    <w:rsid w:val="002B5A26"/>
    <w:rsid w:val="002B5B78"/>
    <w:rsid w:val="002B5C2F"/>
    <w:rsid w:val="002B5D91"/>
    <w:rsid w:val="002B5E0E"/>
    <w:rsid w:val="002B66A6"/>
    <w:rsid w:val="002B720C"/>
    <w:rsid w:val="002B737C"/>
    <w:rsid w:val="002B76A6"/>
    <w:rsid w:val="002B78F1"/>
    <w:rsid w:val="002B7D70"/>
    <w:rsid w:val="002C0009"/>
    <w:rsid w:val="002C00EA"/>
    <w:rsid w:val="002C068F"/>
    <w:rsid w:val="002C0A0B"/>
    <w:rsid w:val="002C0B0B"/>
    <w:rsid w:val="002C0D6B"/>
    <w:rsid w:val="002C0EF6"/>
    <w:rsid w:val="002C105C"/>
    <w:rsid w:val="002C1195"/>
    <w:rsid w:val="002C1BAA"/>
    <w:rsid w:val="002C22A6"/>
    <w:rsid w:val="002C2708"/>
    <w:rsid w:val="002C294A"/>
    <w:rsid w:val="002C2ECF"/>
    <w:rsid w:val="002C326C"/>
    <w:rsid w:val="002C380A"/>
    <w:rsid w:val="002C40B7"/>
    <w:rsid w:val="002C4387"/>
    <w:rsid w:val="002C45D8"/>
    <w:rsid w:val="002C4A05"/>
    <w:rsid w:val="002C4CF8"/>
    <w:rsid w:val="002C4DD6"/>
    <w:rsid w:val="002C50CF"/>
    <w:rsid w:val="002C5367"/>
    <w:rsid w:val="002C56AE"/>
    <w:rsid w:val="002C5703"/>
    <w:rsid w:val="002C5E92"/>
    <w:rsid w:val="002C632F"/>
    <w:rsid w:val="002C64B6"/>
    <w:rsid w:val="002C6968"/>
    <w:rsid w:val="002C6E1C"/>
    <w:rsid w:val="002C6EF1"/>
    <w:rsid w:val="002C712B"/>
    <w:rsid w:val="002C7353"/>
    <w:rsid w:val="002C7848"/>
    <w:rsid w:val="002C7CC5"/>
    <w:rsid w:val="002C7DDB"/>
    <w:rsid w:val="002D019F"/>
    <w:rsid w:val="002D050E"/>
    <w:rsid w:val="002D0783"/>
    <w:rsid w:val="002D09F4"/>
    <w:rsid w:val="002D19E1"/>
    <w:rsid w:val="002D1FAB"/>
    <w:rsid w:val="002D236F"/>
    <w:rsid w:val="002D2ED1"/>
    <w:rsid w:val="002D32AE"/>
    <w:rsid w:val="002D3438"/>
    <w:rsid w:val="002D3834"/>
    <w:rsid w:val="002D39C8"/>
    <w:rsid w:val="002D3E6A"/>
    <w:rsid w:val="002D3F20"/>
    <w:rsid w:val="002D3FFC"/>
    <w:rsid w:val="002D44D8"/>
    <w:rsid w:val="002D491F"/>
    <w:rsid w:val="002D49C2"/>
    <w:rsid w:val="002D4BA3"/>
    <w:rsid w:val="002D4EFC"/>
    <w:rsid w:val="002D5328"/>
    <w:rsid w:val="002D542A"/>
    <w:rsid w:val="002D54AF"/>
    <w:rsid w:val="002D5882"/>
    <w:rsid w:val="002D5896"/>
    <w:rsid w:val="002D5FCC"/>
    <w:rsid w:val="002D6007"/>
    <w:rsid w:val="002D636E"/>
    <w:rsid w:val="002D64F1"/>
    <w:rsid w:val="002D667B"/>
    <w:rsid w:val="002D6881"/>
    <w:rsid w:val="002D6A2A"/>
    <w:rsid w:val="002D6F37"/>
    <w:rsid w:val="002D704F"/>
    <w:rsid w:val="002D70CE"/>
    <w:rsid w:val="002D71A7"/>
    <w:rsid w:val="002D7589"/>
    <w:rsid w:val="002D7E4E"/>
    <w:rsid w:val="002D7FEA"/>
    <w:rsid w:val="002E020E"/>
    <w:rsid w:val="002E025A"/>
    <w:rsid w:val="002E0338"/>
    <w:rsid w:val="002E0420"/>
    <w:rsid w:val="002E05EF"/>
    <w:rsid w:val="002E088F"/>
    <w:rsid w:val="002E0B37"/>
    <w:rsid w:val="002E0D41"/>
    <w:rsid w:val="002E109E"/>
    <w:rsid w:val="002E18B1"/>
    <w:rsid w:val="002E198E"/>
    <w:rsid w:val="002E1EE4"/>
    <w:rsid w:val="002E2008"/>
    <w:rsid w:val="002E20E4"/>
    <w:rsid w:val="002E21BF"/>
    <w:rsid w:val="002E2989"/>
    <w:rsid w:val="002E2C4F"/>
    <w:rsid w:val="002E2CAF"/>
    <w:rsid w:val="002E2F12"/>
    <w:rsid w:val="002E2FC0"/>
    <w:rsid w:val="002E330F"/>
    <w:rsid w:val="002E36E4"/>
    <w:rsid w:val="002E3731"/>
    <w:rsid w:val="002E3782"/>
    <w:rsid w:val="002E38D6"/>
    <w:rsid w:val="002E3C1B"/>
    <w:rsid w:val="002E3F03"/>
    <w:rsid w:val="002E4200"/>
    <w:rsid w:val="002E44DC"/>
    <w:rsid w:val="002E4555"/>
    <w:rsid w:val="002E474E"/>
    <w:rsid w:val="002E4946"/>
    <w:rsid w:val="002E498D"/>
    <w:rsid w:val="002E5355"/>
    <w:rsid w:val="002E571B"/>
    <w:rsid w:val="002E5744"/>
    <w:rsid w:val="002E5974"/>
    <w:rsid w:val="002E5FE1"/>
    <w:rsid w:val="002E6444"/>
    <w:rsid w:val="002E6794"/>
    <w:rsid w:val="002E6A7B"/>
    <w:rsid w:val="002E71D7"/>
    <w:rsid w:val="002E72F4"/>
    <w:rsid w:val="002E7653"/>
    <w:rsid w:val="002E79CE"/>
    <w:rsid w:val="002E7C99"/>
    <w:rsid w:val="002E7F8C"/>
    <w:rsid w:val="002F0316"/>
    <w:rsid w:val="002F0324"/>
    <w:rsid w:val="002F0746"/>
    <w:rsid w:val="002F07F3"/>
    <w:rsid w:val="002F1404"/>
    <w:rsid w:val="002F15A2"/>
    <w:rsid w:val="002F1797"/>
    <w:rsid w:val="002F1863"/>
    <w:rsid w:val="002F1A62"/>
    <w:rsid w:val="002F1B6B"/>
    <w:rsid w:val="002F2202"/>
    <w:rsid w:val="002F232D"/>
    <w:rsid w:val="002F2502"/>
    <w:rsid w:val="002F2FD5"/>
    <w:rsid w:val="002F304F"/>
    <w:rsid w:val="002F382D"/>
    <w:rsid w:val="002F3ABB"/>
    <w:rsid w:val="002F3D0A"/>
    <w:rsid w:val="002F3D84"/>
    <w:rsid w:val="002F3D9A"/>
    <w:rsid w:val="002F4048"/>
    <w:rsid w:val="002F431F"/>
    <w:rsid w:val="002F464A"/>
    <w:rsid w:val="002F47CF"/>
    <w:rsid w:val="002F4A4D"/>
    <w:rsid w:val="002F4BC3"/>
    <w:rsid w:val="002F4D07"/>
    <w:rsid w:val="002F4D31"/>
    <w:rsid w:val="002F5267"/>
    <w:rsid w:val="002F5615"/>
    <w:rsid w:val="002F56BB"/>
    <w:rsid w:val="002F57B2"/>
    <w:rsid w:val="002F58A7"/>
    <w:rsid w:val="002F5CA5"/>
    <w:rsid w:val="002F5F59"/>
    <w:rsid w:val="002F5FFF"/>
    <w:rsid w:val="002F620D"/>
    <w:rsid w:val="002F6253"/>
    <w:rsid w:val="002F636B"/>
    <w:rsid w:val="002F691E"/>
    <w:rsid w:val="002F6D09"/>
    <w:rsid w:val="002F6E35"/>
    <w:rsid w:val="002F6F58"/>
    <w:rsid w:val="002F6F6F"/>
    <w:rsid w:val="002F70F8"/>
    <w:rsid w:val="002F7918"/>
    <w:rsid w:val="002F7B40"/>
    <w:rsid w:val="002F7D72"/>
    <w:rsid w:val="003000DF"/>
    <w:rsid w:val="0030035F"/>
    <w:rsid w:val="0030099C"/>
    <w:rsid w:val="00300A23"/>
    <w:rsid w:val="00300C57"/>
    <w:rsid w:val="00300D70"/>
    <w:rsid w:val="00302A56"/>
    <w:rsid w:val="00302F58"/>
    <w:rsid w:val="00303108"/>
    <w:rsid w:val="00303140"/>
    <w:rsid w:val="003033C0"/>
    <w:rsid w:val="003034C6"/>
    <w:rsid w:val="00303CE6"/>
    <w:rsid w:val="00304054"/>
    <w:rsid w:val="003045EB"/>
    <w:rsid w:val="00304696"/>
    <w:rsid w:val="00304ECF"/>
    <w:rsid w:val="00304F44"/>
    <w:rsid w:val="003052E2"/>
    <w:rsid w:val="003052E8"/>
    <w:rsid w:val="003057B0"/>
    <w:rsid w:val="003057B7"/>
    <w:rsid w:val="003059AC"/>
    <w:rsid w:val="0030623A"/>
    <w:rsid w:val="003065CE"/>
    <w:rsid w:val="003072A0"/>
    <w:rsid w:val="00310175"/>
    <w:rsid w:val="00310509"/>
    <w:rsid w:val="00310C56"/>
    <w:rsid w:val="00310F55"/>
    <w:rsid w:val="003112EC"/>
    <w:rsid w:val="0031217C"/>
    <w:rsid w:val="00312285"/>
    <w:rsid w:val="003122AA"/>
    <w:rsid w:val="00312434"/>
    <w:rsid w:val="00312BFA"/>
    <w:rsid w:val="00312DCB"/>
    <w:rsid w:val="0031360F"/>
    <w:rsid w:val="00313AC3"/>
    <w:rsid w:val="00313AE8"/>
    <w:rsid w:val="00313B11"/>
    <w:rsid w:val="003142FA"/>
    <w:rsid w:val="003146AF"/>
    <w:rsid w:val="00314D6A"/>
    <w:rsid w:val="0031507A"/>
    <w:rsid w:val="003152B5"/>
    <w:rsid w:val="003155B0"/>
    <w:rsid w:val="00315BD5"/>
    <w:rsid w:val="00315BF9"/>
    <w:rsid w:val="003163E1"/>
    <w:rsid w:val="00316591"/>
    <w:rsid w:val="003166CF"/>
    <w:rsid w:val="003166D6"/>
    <w:rsid w:val="003166F2"/>
    <w:rsid w:val="00316874"/>
    <w:rsid w:val="00316B07"/>
    <w:rsid w:val="00317191"/>
    <w:rsid w:val="003171FA"/>
    <w:rsid w:val="00317274"/>
    <w:rsid w:val="00317834"/>
    <w:rsid w:val="003178D9"/>
    <w:rsid w:val="00317CDA"/>
    <w:rsid w:val="00317F1C"/>
    <w:rsid w:val="00320166"/>
    <w:rsid w:val="00320A97"/>
    <w:rsid w:val="00320E28"/>
    <w:rsid w:val="00320EEB"/>
    <w:rsid w:val="00321136"/>
    <w:rsid w:val="00321191"/>
    <w:rsid w:val="0032145B"/>
    <w:rsid w:val="003227D3"/>
    <w:rsid w:val="0032280B"/>
    <w:rsid w:val="00322D66"/>
    <w:rsid w:val="00322DDA"/>
    <w:rsid w:val="003233EB"/>
    <w:rsid w:val="003233F2"/>
    <w:rsid w:val="00323986"/>
    <w:rsid w:val="003240DF"/>
    <w:rsid w:val="0032411F"/>
    <w:rsid w:val="003242A8"/>
    <w:rsid w:val="003244AA"/>
    <w:rsid w:val="0032450D"/>
    <w:rsid w:val="00324705"/>
    <w:rsid w:val="00324823"/>
    <w:rsid w:val="003248FC"/>
    <w:rsid w:val="00324C3D"/>
    <w:rsid w:val="00324D17"/>
    <w:rsid w:val="00324F1B"/>
    <w:rsid w:val="00324F1E"/>
    <w:rsid w:val="003252A3"/>
    <w:rsid w:val="003255FC"/>
    <w:rsid w:val="00325E50"/>
    <w:rsid w:val="003268A1"/>
    <w:rsid w:val="00326B4F"/>
    <w:rsid w:val="00326BAA"/>
    <w:rsid w:val="00326F1B"/>
    <w:rsid w:val="0032702B"/>
    <w:rsid w:val="00327338"/>
    <w:rsid w:val="003278A9"/>
    <w:rsid w:val="00327AC5"/>
    <w:rsid w:val="00327D88"/>
    <w:rsid w:val="0033052D"/>
    <w:rsid w:val="00330BB7"/>
    <w:rsid w:val="00330BF4"/>
    <w:rsid w:val="00330C03"/>
    <w:rsid w:val="00330F12"/>
    <w:rsid w:val="003313A1"/>
    <w:rsid w:val="00331DB5"/>
    <w:rsid w:val="00332168"/>
    <w:rsid w:val="003327FF"/>
    <w:rsid w:val="00332FAD"/>
    <w:rsid w:val="00333105"/>
    <w:rsid w:val="003331D8"/>
    <w:rsid w:val="0033324F"/>
    <w:rsid w:val="00333AA1"/>
    <w:rsid w:val="00333B54"/>
    <w:rsid w:val="00333B8C"/>
    <w:rsid w:val="00334118"/>
    <w:rsid w:val="00334135"/>
    <w:rsid w:val="003347A9"/>
    <w:rsid w:val="00334C5E"/>
    <w:rsid w:val="003356DA"/>
    <w:rsid w:val="00335AD3"/>
    <w:rsid w:val="00335B6C"/>
    <w:rsid w:val="00335CFA"/>
    <w:rsid w:val="00335F59"/>
    <w:rsid w:val="0033607A"/>
    <w:rsid w:val="00336A7E"/>
    <w:rsid w:val="00336CA9"/>
    <w:rsid w:val="00337863"/>
    <w:rsid w:val="00337932"/>
    <w:rsid w:val="00337C19"/>
    <w:rsid w:val="00337DA5"/>
    <w:rsid w:val="00337E94"/>
    <w:rsid w:val="00337EF9"/>
    <w:rsid w:val="00337FD3"/>
    <w:rsid w:val="00340417"/>
    <w:rsid w:val="003405E4"/>
    <w:rsid w:val="00340940"/>
    <w:rsid w:val="0034099E"/>
    <w:rsid w:val="00340AB8"/>
    <w:rsid w:val="00340B14"/>
    <w:rsid w:val="00340D6B"/>
    <w:rsid w:val="00340FD0"/>
    <w:rsid w:val="003410C8"/>
    <w:rsid w:val="0034127A"/>
    <w:rsid w:val="0034147C"/>
    <w:rsid w:val="00341B50"/>
    <w:rsid w:val="00342094"/>
    <w:rsid w:val="00342155"/>
    <w:rsid w:val="003424DC"/>
    <w:rsid w:val="00342773"/>
    <w:rsid w:val="003429CE"/>
    <w:rsid w:val="00342BA5"/>
    <w:rsid w:val="00342E67"/>
    <w:rsid w:val="0034318F"/>
    <w:rsid w:val="003439C8"/>
    <w:rsid w:val="00344171"/>
    <w:rsid w:val="003445AA"/>
    <w:rsid w:val="003448CF"/>
    <w:rsid w:val="00344935"/>
    <w:rsid w:val="003449CD"/>
    <w:rsid w:val="00345128"/>
    <w:rsid w:val="00345201"/>
    <w:rsid w:val="00345353"/>
    <w:rsid w:val="0034584F"/>
    <w:rsid w:val="003458C3"/>
    <w:rsid w:val="00345BCE"/>
    <w:rsid w:val="00345C0F"/>
    <w:rsid w:val="003461F1"/>
    <w:rsid w:val="00346218"/>
    <w:rsid w:val="00346576"/>
    <w:rsid w:val="00346614"/>
    <w:rsid w:val="003466B5"/>
    <w:rsid w:val="0034677F"/>
    <w:rsid w:val="00346CAD"/>
    <w:rsid w:val="003474B4"/>
    <w:rsid w:val="003477AD"/>
    <w:rsid w:val="0034792C"/>
    <w:rsid w:val="00347A8D"/>
    <w:rsid w:val="0035031E"/>
    <w:rsid w:val="0035059B"/>
    <w:rsid w:val="00350634"/>
    <w:rsid w:val="0035074D"/>
    <w:rsid w:val="00350867"/>
    <w:rsid w:val="00351052"/>
    <w:rsid w:val="0035116C"/>
    <w:rsid w:val="003512EF"/>
    <w:rsid w:val="003516A3"/>
    <w:rsid w:val="00351A74"/>
    <w:rsid w:val="00351ABE"/>
    <w:rsid w:val="00351E0F"/>
    <w:rsid w:val="0035265C"/>
    <w:rsid w:val="00352DEC"/>
    <w:rsid w:val="00352FD1"/>
    <w:rsid w:val="00352FF0"/>
    <w:rsid w:val="00353114"/>
    <w:rsid w:val="00353662"/>
    <w:rsid w:val="00353A56"/>
    <w:rsid w:val="00353A6B"/>
    <w:rsid w:val="00353FA3"/>
    <w:rsid w:val="0035482E"/>
    <w:rsid w:val="00354981"/>
    <w:rsid w:val="00355202"/>
    <w:rsid w:val="0035584B"/>
    <w:rsid w:val="00355C0D"/>
    <w:rsid w:val="00355CE4"/>
    <w:rsid w:val="00355F3C"/>
    <w:rsid w:val="003563B5"/>
    <w:rsid w:val="0035656F"/>
    <w:rsid w:val="0035676A"/>
    <w:rsid w:val="00356BEC"/>
    <w:rsid w:val="003572F4"/>
    <w:rsid w:val="0035730A"/>
    <w:rsid w:val="00357400"/>
    <w:rsid w:val="00357646"/>
    <w:rsid w:val="0035769D"/>
    <w:rsid w:val="00357A26"/>
    <w:rsid w:val="00357D04"/>
    <w:rsid w:val="00357D59"/>
    <w:rsid w:val="0036046E"/>
    <w:rsid w:val="00360554"/>
    <w:rsid w:val="0036056C"/>
    <w:rsid w:val="00360763"/>
    <w:rsid w:val="003612CB"/>
    <w:rsid w:val="003613AB"/>
    <w:rsid w:val="0036183B"/>
    <w:rsid w:val="003618E9"/>
    <w:rsid w:val="00361B52"/>
    <w:rsid w:val="00361EF6"/>
    <w:rsid w:val="00361F86"/>
    <w:rsid w:val="00361FB5"/>
    <w:rsid w:val="00362497"/>
    <w:rsid w:val="00362634"/>
    <w:rsid w:val="0036275E"/>
    <w:rsid w:val="00362AC2"/>
    <w:rsid w:val="00362C70"/>
    <w:rsid w:val="00362F1B"/>
    <w:rsid w:val="003635F3"/>
    <w:rsid w:val="00363BF9"/>
    <w:rsid w:val="00363CC3"/>
    <w:rsid w:val="003640BA"/>
    <w:rsid w:val="003644D9"/>
    <w:rsid w:val="00364753"/>
    <w:rsid w:val="00364940"/>
    <w:rsid w:val="00364960"/>
    <w:rsid w:val="00364ACB"/>
    <w:rsid w:val="00364EA8"/>
    <w:rsid w:val="00365DA9"/>
    <w:rsid w:val="00365E85"/>
    <w:rsid w:val="00366588"/>
    <w:rsid w:val="00366A85"/>
    <w:rsid w:val="00366BBD"/>
    <w:rsid w:val="00367066"/>
    <w:rsid w:val="003670F2"/>
    <w:rsid w:val="0036719F"/>
    <w:rsid w:val="0036773C"/>
    <w:rsid w:val="003678E4"/>
    <w:rsid w:val="00367CBF"/>
    <w:rsid w:val="00367D39"/>
    <w:rsid w:val="00367E3A"/>
    <w:rsid w:val="00370462"/>
    <w:rsid w:val="0037068D"/>
    <w:rsid w:val="00370A1D"/>
    <w:rsid w:val="00370A93"/>
    <w:rsid w:val="0037108C"/>
    <w:rsid w:val="0037129B"/>
    <w:rsid w:val="003718C0"/>
    <w:rsid w:val="00371ACB"/>
    <w:rsid w:val="00371BBB"/>
    <w:rsid w:val="00371E33"/>
    <w:rsid w:val="00371FF2"/>
    <w:rsid w:val="00372073"/>
    <w:rsid w:val="003720A5"/>
    <w:rsid w:val="003720FB"/>
    <w:rsid w:val="00372171"/>
    <w:rsid w:val="0037246D"/>
    <w:rsid w:val="00372862"/>
    <w:rsid w:val="00372BBA"/>
    <w:rsid w:val="0037308D"/>
    <w:rsid w:val="0037317C"/>
    <w:rsid w:val="00373EFB"/>
    <w:rsid w:val="003742E2"/>
    <w:rsid w:val="0037455F"/>
    <w:rsid w:val="00374716"/>
    <w:rsid w:val="003747DD"/>
    <w:rsid w:val="00374969"/>
    <w:rsid w:val="003749D0"/>
    <w:rsid w:val="00374C9F"/>
    <w:rsid w:val="00375172"/>
    <w:rsid w:val="003752BC"/>
    <w:rsid w:val="003754E0"/>
    <w:rsid w:val="003755E5"/>
    <w:rsid w:val="0037608C"/>
    <w:rsid w:val="003760CF"/>
    <w:rsid w:val="00376196"/>
    <w:rsid w:val="003765D3"/>
    <w:rsid w:val="0037699B"/>
    <w:rsid w:val="00376C94"/>
    <w:rsid w:val="00376F7C"/>
    <w:rsid w:val="00377857"/>
    <w:rsid w:val="003778F4"/>
    <w:rsid w:val="00377963"/>
    <w:rsid w:val="00377ABF"/>
    <w:rsid w:val="00377AEE"/>
    <w:rsid w:val="00377CD9"/>
    <w:rsid w:val="003803FB"/>
    <w:rsid w:val="00380617"/>
    <w:rsid w:val="003807B6"/>
    <w:rsid w:val="00380E37"/>
    <w:rsid w:val="0038151B"/>
    <w:rsid w:val="0038166B"/>
    <w:rsid w:val="003819CC"/>
    <w:rsid w:val="00381B1F"/>
    <w:rsid w:val="00381B96"/>
    <w:rsid w:val="00381EC5"/>
    <w:rsid w:val="003824E2"/>
    <w:rsid w:val="0038286A"/>
    <w:rsid w:val="00382B05"/>
    <w:rsid w:val="0038334D"/>
    <w:rsid w:val="003834BE"/>
    <w:rsid w:val="003835EF"/>
    <w:rsid w:val="00383966"/>
    <w:rsid w:val="00383A9C"/>
    <w:rsid w:val="00383ABF"/>
    <w:rsid w:val="00383AFD"/>
    <w:rsid w:val="00383C3F"/>
    <w:rsid w:val="00383CA5"/>
    <w:rsid w:val="00383D69"/>
    <w:rsid w:val="00383EA0"/>
    <w:rsid w:val="00383F12"/>
    <w:rsid w:val="0038462A"/>
    <w:rsid w:val="00384733"/>
    <w:rsid w:val="00384B8E"/>
    <w:rsid w:val="00384C96"/>
    <w:rsid w:val="0038672F"/>
    <w:rsid w:val="00386A1F"/>
    <w:rsid w:val="00386AEB"/>
    <w:rsid w:val="00386CBD"/>
    <w:rsid w:val="0038735F"/>
    <w:rsid w:val="00387412"/>
    <w:rsid w:val="00387541"/>
    <w:rsid w:val="003877B8"/>
    <w:rsid w:val="003879D4"/>
    <w:rsid w:val="00387E1D"/>
    <w:rsid w:val="00390739"/>
    <w:rsid w:val="003907EF"/>
    <w:rsid w:val="00390964"/>
    <w:rsid w:val="00390F40"/>
    <w:rsid w:val="0039130A"/>
    <w:rsid w:val="0039153B"/>
    <w:rsid w:val="0039173F"/>
    <w:rsid w:val="00391A6B"/>
    <w:rsid w:val="00391BCE"/>
    <w:rsid w:val="00391BEA"/>
    <w:rsid w:val="00391D9E"/>
    <w:rsid w:val="00392625"/>
    <w:rsid w:val="003928F9"/>
    <w:rsid w:val="00392972"/>
    <w:rsid w:val="00392A1B"/>
    <w:rsid w:val="00392B70"/>
    <w:rsid w:val="003936BF"/>
    <w:rsid w:val="00393F55"/>
    <w:rsid w:val="00394584"/>
    <w:rsid w:val="00394875"/>
    <w:rsid w:val="00394B8D"/>
    <w:rsid w:val="00394DC9"/>
    <w:rsid w:val="00394F64"/>
    <w:rsid w:val="00394FD1"/>
    <w:rsid w:val="00395545"/>
    <w:rsid w:val="00395719"/>
    <w:rsid w:val="00395D41"/>
    <w:rsid w:val="0039619C"/>
    <w:rsid w:val="00396552"/>
    <w:rsid w:val="00396853"/>
    <w:rsid w:val="0039693E"/>
    <w:rsid w:val="00396D6F"/>
    <w:rsid w:val="00396E58"/>
    <w:rsid w:val="003973D6"/>
    <w:rsid w:val="003977CD"/>
    <w:rsid w:val="00397976"/>
    <w:rsid w:val="00397B95"/>
    <w:rsid w:val="00397D4E"/>
    <w:rsid w:val="00397E09"/>
    <w:rsid w:val="00397E14"/>
    <w:rsid w:val="003A0051"/>
    <w:rsid w:val="003A01EC"/>
    <w:rsid w:val="003A0495"/>
    <w:rsid w:val="003A0597"/>
    <w:rsid w:val="003A0C99"/>
    <w:rsid w:val="003A0F92"/>
    <w:rsid w:val="003A1010"/>
    <w:rsid w:val="003A1266"/>
    <w:rsid w:val="003A129E"/>
    <w:rsid w:val="003A12A7"/>
    <w:rsid w:val="003A12DC"/>
    <w:rsid w:val="003A131A"/>
    <w:rsid w:val="003A149D"/>
    <w:rsid w:val="003A17D6"/>
    <w:rsid w:val="003A223E"/>
    <w:rsid w:val="003A25E9"/>
    <w:rsid w:val="003A2688"/>
    <w:rsid w:val="003A28D7"/>
    <w:rsid w:val="003A29C7"/>
    <w:rsid w:val="003A2B4D"/>
    <w:rsid w:val="003A2BEC"/>
    <w:rsid w:val="003A2C8A"/>
    <w:rsid w:val="003A2D4B"/>
    <w:rsid w:val="003A3154"/>
    <w:rsid w:val="003A3411"/>
    <w:rsid w:val="003A3443"/>
    <w:rsid w:val="003A4382"/>
    <w:rsid w:val="003A488D"/>
    <w:rsid w:val="003A4C56"/>
    <w:rsid w:val="003A54EC"/>
    <w:rsid w:val="003A56AE"/>
    <w:rsid w:val="003A60AD"/>
    <w:rsid w:val="003A614B"/>
    <w:rsid w:val="003A6299"/>
    <w:rsid w:val="003A6642"/>
    <w:rsid w:val="003A665E"/>
    <w:rsid w:val="003A6DF2"/>
    <w:rsid w:val="003A6E1C"/>
    <w:rsid w:val="003A70AE"/>
    <w:rsid w:val="003A72C1"/>
    <w:rsid w:val="003A7473"/>
    <w:rsid w:val="003A79CF"/>
    <w:rsid w:val="003A7C80"/>
    <w:rsid w:val="003A7DCB"/>
    <w:rsid w:val="003B07F6"/>
    <w:rsid w:val="003B0881"/>
    <w:rsid w:val="003B092D"/>
    <w:rsid w:val="003B0A1B"/>
    <w:rsid w:val="003B1275"/>
    <w:rsid w:val="003B150B"/>
    <w:rsid w:val="003B154C"/>
    <w:rsid w:val="003B1C84"/>
    <w:rsid w:val="003B22C7"/>
    <w:rsid w:val="003B24D4"/>
    <w:rsid w:val="003B296F"/>
    <w:rsid w:val="003B2F12"/>
    <w:rsid w:val="003B33B2"/>
    <w:rsid w:val="003B3AA2"/>
    <w:rsid w:val="003B3B4F"/>
    <w:rsid w:val="003B40E6"/>
    <w:rsid w:val="003B4255"/>
    <w:rsid w:val="003B43F8"/>
    <w:rsid w:val="003B47EB"/>
    <w:rsid w:val="003B4990"/>
    <w:rsid w:val="003B4A0A"/>
    <w:rsid w:val="003B4A69"/>
    <w:rsid w:val="003B4E47"/>
    <w:rsid w:val="003B5360"/>
    <w:rsid w:val="003B5406"/>
    <w:rsid w:val="003B5611"/>
    <w:rsid w:val="003B5623"/>
    <w:rsid w:val="003B5980"/>
    <w:rsid w:val="003B5A1A"/>
    <w:rsid w:val="003B5E90"/>
    <w:rsid w:val="003B6C0D"/>
    <w:rsid w:val="003B6DC6"/>
    <w:rsid w:val="003B7117"/>
    <w:rsid w:val="003B7215"/>
    <w:rsid w:val="003B7262"/>
    <w:rsid w:val="003C020D"/>
    <w:rsid w:val="003C07DD"/>
    <w:rsid w:val="003C0FF5"/>
    <w:rsid w:val="003C1549"/>
    <w:rsid w:val="003C17F0"/>
    <w:rsid w:val="003C18E4"/>
    <w:rsid w:val="003C1BF8"/>
    <w:rsid w:val="003C1E31"/>
    <w:rsid w:val="003C2055"/>
    <w:rsid w:val="003C26B9"/>
    <w:rsid w:val="003C26D9"/>
    <w:rsid w:val="003C2D4B"/>
    <w:rsid w:val="003C321E"/>
    <w:rsid w:val="003C349E"/>
    <w:rsid w:val="003C34DB"/>
    <w:rsid w:val="003C356B"/>
    <w:rsid w:val="003C35A6"/>
    <w:rsid w:val="003C3CE0"/>
    <w:rsid w:val="003C3D54"/>
    <w:rsid w:val="003C4083"/>
    <w:rsid w:val="003C48EC"/>
    <w:rsid w:val="003C4A4F"/>
    <w:rsid w:val="003C4BF2"/>
    <w:rsid w:val="003C506B"/>
    <w:rsid w:val="003C55BA"/>
    <w:rsid w:val="003C5BF2"/>
    <w:rsid w:val="003C5CBB"/>
    <w:rsid w:val="003C5D55"/>
    <w:rsid w:val="003C5FA5"/>
    <w:rsid w:val="003C602D"/>
    <w:rsid w:val="003C6140"/>
    <w:rsid w:val="003C6699"/>
    <w:rsid w:val="003C67AC"/>
    <w:rsid w:val="003C6813"/>
    <w:rsid w:val="003C6C3E"/>
    <w:rsid w:val="003C6E24"/>
    <w:rsid w:val="003C71D2"/>
    <w:rsid w:val="003C77F3"/>
    <w:rsid w:val="003C7B7B"/>
    <w:rsid w:val="003C7F85"/>
    <w:rsid w:val="003D027D"/>
    <w:rsid w:val="003D0469"/>
    <w:rsid w:val="003D09DE"/>
    <w:rsid w:val="003D0AB8"/>
    <w:rsid w:val="003D0B20"/>
    <w:rsid w:val="003D0B26"/>
    <w:rsid w:val="003D0D89"/>
    <w:rsid w:val="003D0DB5"/>
    <w:rsid w:val="003D0DE4"/>
    <w:rsid w:val="003D13F6"/>
    <w:rsid w:val="003D17DD"/>
    <w:rsid w:val="003D1F5B"/>
    <w:rsid w:val="003D1FA6"/>
    <w:rsid w:val="003D20D1"/>
    <w:rsid w:val="003D2776"/>
    <w:rsid w:val="003D2912"/>
    <w:rsid w:val="003D2AA2"/>
    <w:rsid w:val="003D2C4D"/>
    <w:rsid w:val="003D2FA3"/>
    <w:rsid w:val="003D303E"/>
    <w:rsid w:val="003D31CD"/>
    <w:rsid w:val="003D3921"/>
    <w:rsid w:val="003D3FC7"/>
    <w:rsid w:val="003D401E"/>
    <w:rsid w:val="003D431B"/>
    <w:rsid w:val="003D454F"/>
    <w:rsid w:val="003D46A5"/>
    <w:rsid w:val="003D46B3"/>
    <w:rsid w:val="003D4793"/>
    <w:rsid w:val="003D4B25"/>
    <w:rsid w:val="003D4BE3"/>
    <w:rsid w:val="003D5302"/>
    <w:rsid w:val="003D61C7"/>
    <w:rsid w:val="003D6B0E"/>
    <w:rsid w:val="003D70F5"/>
    <w:rsid w:val="003D7163"/>
    <w:rsid w:val="003D71F7"/>
    <w:rsid w:val="003D7727"/>
    <w:rsid w:val="003D787D"/>
    <w:rsid w:val="003D7B9B"/>
    <w:rsid w:val="003D7B9F"/>
    <w:rsid w:val="003E034C"/>
    <w:rsid w:val="003E079D"/>
    <w:rsid w:val="003E07DA"/>
    <w:rsid w:val="003E0ABD"/>
    <w:rsid w:val="003E0D31"/>
    <w:rsid w:val="003E0DC0"/>
    <w:rsid w:val="003E0F71"/>
    <w:rsid w:val="003E15F2"/>
    <w:rsid w:val="003E1749"/>
    <w:rsid w:val="003E195C"/>
    <w:rsid w:val="003E1A8F"/>
    <w:rsid w:val="003E1B46"/>
    <w:rsid w:val="003E1D3E"/>
    <w:rsid w:val="003E1D7F"/>
    <w:rsid w:val="003E1DB3"/>
    <w:rsid w:val="003E243C"/>
    <w:rsid w:val="003E2719"/>
    <w:rsid w:val="003E2812"/>
    <w:rsid w:val="003E293C"/>
    <w:rsid w:val="003E2AA2"/>
    <w:rsid w:val="003E2FF5"/>
    <w:rsid w:val="003E33FC"/>
    <w:rsid w:val="003E34E4"/>
    <w:rsid w:val="003E3939"/>
    <w:rsid w:val="003E3B8C"/>
    <w:rsid w:val="003E3E18"/>
    <w:rsid w:val="003E4017"/>
    <w:rsid w:val="003E45C8"/>
    <w:rsid w:val="003E548C"/>
    <w:rsid w:val="003E555A"/>
    <w:rsid w:val="003E566C"/>
    <w:rsid w:val="003E572F"/>
    <w:rsid w:val="003E5BCC"/>
    <w:rsid w:val="003E5D27"/>
    <w:rsid w:val="003E618E"/>
    <w:rsid w:val="003E6205"/>
    <w:rsid w:val="003E665F"/>
    <w:rsid w:val="003E6A67"/>
    <w:rsid w:val="003E75D7"/>
    <w:rsid w:val="003E7F5A"/>
    <w:rsid w:val="003F0328"/>
    <w:rsid w:val="003F03AC"/>
    <w:rsid w:val="003F03B8"/>
    <w:rsid w:val="003F0772"/>
    <w:rsid w:val="003F0916"/>
    <w:rsid w:val="003F09FB"/>
    <w:rsid w:val="003F0BEA"/>
    <w:rsid w:val="003F0D6F"/>
    <w:rsid w:val="003F0F6B"/>
    <w:rsid w:val="003F1464"/>
    <w:rsid w:val="003F1653"/>
    <w:rsid w:val="003F1713"/>
    <w:rsid w:val="003F18FC"/>
    <w:rsid w:val="003F19E0"/>
    <w:rsid w:val="003F1BCD"/>
    <w:rsid w:val="003F1D1B"/>
    <w:rsid w:val="003F1D94"/>
    <w:rsid w:val="003F1DEE"/>
    <w:rsid w:val="003F1E39"/>
    <w:rsid w:val="003F2370"/>
    <w:rsid w:val="003F25DD"/>
    <w:rsid w:val="003F285B"/>
    <w:rsid w:val="003F294E"/>
    <w:rsid w:val="003F29DF"/>
    <w:rsid w:val="003F2CB0"/>
    <w:rsid w:val="003F2D21"/>
    <w:rsid w:val="003F2E6D"/>
    <w:rsid w:val="003F35D8"/>
    <w:rsid w:val="003F365C"/>
    <w:rsid w:val="003F38DB"/>
    <w:rsid w:val="003F3B8E"/>
    <w:rsid w:val="003F3D2F"/>
    <w:rsid w:val="003F3DFA"/>
    <w:rsid w:val="003F51BE"/>
    <w:rsid w:val="003F54FA"/>
    <w:rsid w:val="003F5C4F"/>
    <w:rsid w:val="003F5CE8"/>
    <w:rsid w:val="003F6027"/>
    <w:rsid w:val="003F6116"/>
    <w:rsid w:val="003F62F5"/>
    <w:rsid w:val="003F645B"/>
    <w:rsid w:val="003F648E"/>
    <w:rsid w:val="003F6AB7"/>
    <w:rsid w:val="003F6BEC"/>
    <w:rsid w:val="003F6C9A"/>
    <w:rsid w:val="003F6EDB"/>
    <w:rsid w:val="003F7113"/>
    <w:rsid w:val="003F7753"/>
    <w:rsid w:val="003F77C2"/>
    <w:rsid w:val="003F781B"/>
    <w:rsid w:val="003F78F8"/>
    <w:rsid w:val="003F7A9D"/>
    <w:rsid w:val="0040063A"/>
    <w:rsid w:val="00400924"/>
    <w:rsid w:val="004009F3"/>
    <w:rsid w:val="00400A20"/>
    <w:rsid w:val="00401063"/>
    <w:rsid w:val="00401160"/>
    <w:rsid w:val="004015AC"/>
    <w:rsid w:val="00401702"/>
    <w:rsid w:val="00401DA7"/>
    <w:rsid w:val="00401F46"/>
    <w:rsid w:val="0040208F"/>
    <w:rsid w:val="004023C1"/>
    <w:rsid w:val="00402476"/>
    <w:rsid w:val="0040280C"/>
    <w:rsid w:val="00402834"/>
    <w:rsid w:val="004028AE"/>
    <w:rsid w:val="00402BC6"/>
    <w:rsid w:val="004032F0"/>
    <w:rsid w:val="004032FD"/>
    <w:rsid w:val="00403A25"/>
    <w:rsid w:val="00403DB5"/>
    <w:rsid w:val="00403E78"/>
    <w:rsid w:val="00403F85"/>
    <w:rsid w:val="00404380"/>
    <w:rsid w:val="0040453E"/>
    <w:rsid w:val="004049DA"/>
    <w:rsid w:val="00404ACF"/>
    <w:rsid w:val="00404B62"/>
    <w:rsid w:val="004053D7"/>
    <w:rsid w:val="004055C2"/>
    <w:rsid w:val="00405C3C"/>
    <w:rsid w:val="00406202"/>
    <w:rsid w:val="004065D3"/>
    <w:rsid w:val="00406761"/>
    <w:rsid w:val="00406A42"/>
    <w:rsid w:val="00407028"/>
    <w:rsid w:val="0040714B"/>
    <w:rsid w:val="00407196"/>
    <w:rsid w:val="004071A5"/>
    <w:rsid w:val="00407921"/>
    <w:rsid w:val="00407A46"/>
    <w:rsid w:val="00407ADD"/>
    <w:rsid w:val="00407DCA"/>
    <w:rsid w:val="0041026F"/>
    <w:rsid w:val="00410694"/>
    <w:rsid w:val="00410D3F"/>
    <w:rsid w:val="00411765"/>
    <w:rsid w:val="00411992"/>
    <w:rsid w:val="00411B5F"/>
    <w:rsid w:val="00412057"/>
    <w:rsid w:val="004120CD"/>
    <w:rsid w:val="00412361"/>
    <w:rsid w:val="00412608"/>
    <w:rsid w:val="0041260A"/>
    <w:rsid w:val="00412670"/>
    <w:rsid w:val="004126C6"/>
    <w:rsid w:val="00412AE3"/>
    <w:rsid w:val="00412B22"/>
    <w:rsid w:val="00412DF5"/>
    <w:rsid w:val="00412F1D"/>
    <w:rsid w:val="0041311A"/>
    <w:rsid w:val="004133B2"/>
    <w:rsid w:val="0041403F"/>
    <w:rsid w:val="004148A6"/>
    <w:rsid w:val="00414904"/>
    <w:rsid w:val="00414938"/>
    <w:rsid w:val="00414C02"/>
    <w:rsid w:val="00414D79"/>
    <w:rsid w:val="00414DB7"/>
    <w:rsid w:val="00414F13"/>
    <w:rsid w:val="004152B5"/>
    <w:rsid w:val="00415B17"/>
    <w:rsid w:val="00415D62"/>
    <w:rsid w:val="004165DD"/>
    <w:rsid w:val="00416DE2"/>
    <w:rsid w:val="00416FBF"/>
    <w:rsid w:val="004173CD"/>
    <w:rsid w:val="00417DAA"/>
    <w:rsid w:val="0042011C"/>
    <w:rsid w:val="00420602"/>
    <w:rsid w:val="0042086D"/>
    <w:rsid w:val="00420B0B"/>
    <w:rsid w:val="00420DA6"/>
    <w:rsid w:val="004219C9"/>
    <w:rsid w:val="00421A64"/>
    <w:rsid w:val="004222B2"/>
    <w:rsid w:val="0042244C"/>
    <w:rsid w:val="00422818"/>
    <w:rsid w:val="00422DAA"/>
    <w:rsid w:val="00423092"/>
    <w:rsid w:val="00423965"/>
    <w:rsid w:val="004239FB"/>
    <w:rsid w:val="00423C25"/>
    <w:rsid w:val="00423EAB"/>
    <w:rsid w:val="004242BF"/>
    <w:rsid w:val="00424357"/>
    <w:rsid w:val="004243B5"/>
    <w:rsid w:val="004249DC"/>
    <w:rsid w:val="00424F47"/>
    <w:rsid w:val="004253F5"/>
    <w:rsid w:val="00425977"/>
    <w:rsid w:val="00425D04"/>
    <w:rsid w:val="00425D82"/>
    <w:rsid w:val="00425E7E"/>
    <w:rsid w:val="0042627F"/>
    <w:rsid w:val="00426322"/>
    <w:rsid w:val="00426880"/>
    <w:rsid w:val="00426F9D"/>
    <w:rsid w:val="0042711A"/>
    <w:rsid w:val="00427387"/>
    <w:rsid w:val="00427408"/>
    <w:rsid w:val="00427780"/>
    <w:rsid w:val="0043021D"/>
    <w:rsid w:val="004308CB"/>
    <w:rsid w:val="00430A7C"/>
    <w:rsid w:val="00430B5D"/>
    <w:rsid w:val="00430D19"/>
    <w:rsid w:val="00430D46"/>
    <w:rsid w:val="004315FB"/>
    <w:rsid w:val="00431A25"/>
    <w:rsid w:val="00431DAA"/>
    <w:rsid w:val="00431F8A"/>
    <w:rsid w:val="00432650"/>
    <w:rsid w:val="00432DA9"/>
    <w:rsid w:val="00432EEB"/>
    <w:rsid w:val="00433789"/>
    <w:rsid w:val="00433E80"/>
    <w:rsid w:val="00433EA5"/>
    <w:rsid w:val="004344CC"/>
    <w:rsid w:val="004344F8"/>
    <w:rsid w:val="00434602"/>
    <w:rsid w:val="0043470B"/>
    <w:rsid w:val="00434BE8"/>
    <w:rsid w:val="00434F17"/>
    <w:rsid w:val="00435867"/>
    <w:rsid w:val="00435BE5"/>
    <w:rsid w:val="0043631B"/>
    <w:rsid w:val="00436C9A"/>
    <w:rsid w:val="00437118"/>
    <w:rsid w:val="004374BE"/>
    <w:rsid w:val="0043765C"/>
    <w:rsid w:val="00437A68"/>
    <w:rsid w:val="00437A6D"/>
    <w:rsid w:val="00437C35"/>
    <w:rsid w:val="00440353"/>
    <w:rsid w:val="004404B8"/>
    <w:rsid w:val="00440C66"/>
    <w:rsid w:val="0044109F"/>
    <w:rsid w:val="00441321"/>
    <w:rsid w:val="004413AD"/>
    <w:rsid w:val="00441436"/>
    <w:rsid w:val="00441836"/>
    <w:rsid w:val="00441A8C"/>
    <w:rsid w:val="00441D98"/>
    <w:rsid w:val="00441EE7"/>
    <w:rsid w:val="00441F22"/>
    <w:rsid w:val="00442102"/>
    <w:rsid w:val="004428E9"/>
    <w:rsid w:val="00442A34"/>
    <w:rsid w:val="00442F31"/>
    <w:rsid w:val="00443080"/>
    <w:rsid w:val="004430BC"/>
    <w:rsid w:val="00443904"/>
    <w:rsid w:val="00443B55"/>
    <w:rsid w:val="00443E8C"/>
    <w:rsid w:val="004441F3"/>
    <w:rsid w:val="0044445E"/>
    <w:rsid w:val="0044446B"/>
    <w:rsid w:val="00444497"/>
    <w:rsid w:val="00444961"/>
    <w:rsid w:val="0044501A"/>
    <w:rsid w:val="0044501C"/>
    <w:rsid w:val="00445054"/>
    <w:rsid w:val="004453A4"/>
    <w:rsid w:val="00445491"/>
    <w:rsid w:val="00445A4F"/>
    <w:rsid w:val="00445B0D"/>
    <w:rsid w:val="00445B53"/>
    <w:rsid w:val="00445DA8"/>
    <w:rsid w:val="0044639E"/>
    <w:rsid w:val="004463C1"/>
    <w:rsid w:val="00446645"/>
    <w:rsid w:val="00446BEC"/>
    <w:rsid w:val="00446C74"/>
    <w:rsid w:val="00446FD4"/>
    <w:rsid w:val="004476F2"/>
    <w:rsid w:val="00447978"/>
    <w:rsid w:val="00447A08"/>
    <w:rsid w:val="004502D2"/>
    <w:rsid w:val="0045066C"/>
    <w:rsid w:val="004506FA"/>
    <w:rsid w:val="004513E1"/>
    <w:rsid w:val="004515BF"/>
    <w:rsid w:val="004519FA"/>
    <w:rsid w:val="00451A52"/>
    <w:rsid w:val="00451C2D"/>
    <w:rsid w:val="00451CBD"/>
    <w:rsid w:val="00451E35"/>
    <w:rsid w:val="00451EB7"/>
    <w:rsid w:val="00452092"/>
    <w:rsid w:val="00452520"/>
    <w:rsid w:val="00452600"/>
    <w:rsid w:val="004527EC"/>
    <w:rsid w:val="00452BEA"/>
    <w:rsid w:val="00452C66"/>
    <w:rsid w:val="00453093"/>
    <w:rsid w:val="00453613"/>
    <w:rsid w:val="00453E09"/>
    <w:rsid w:val="00453FCE"/>
    <w:rsid w:val="004543C2"/>
    <w:rsid w:val="0045475B"/>
    <w:rsid w:val="0045477B"/>
    <w:rsid w:val="00454A35"/>
    <w:rsid w:val="00454C15"/>
    <w:rsid w:val="004553A2"/>
    <w:rsid w:val="004553B0"/>
    <w:rsid w:val="004561A8"/>
    <w:rsid w:val="0045627D"/>
    <w:rsid w:val="004566A1"/>
    <w:rsid w:val="004567AC"/>
    <w:rsid w:val="00457037"/>
    <w:rsid w:val="004573B9"/>
    <w:rsid w:val="00457499"/>
    <w:rsid w:val="00457909"/>
    <w:rsid w:val="00457C26"/>
    <w:rsid w:val="00457E97"/>
    <w:rsid w:val="00457FE9"/>
    <w:rsid w:val="00460471"/>
    <w:rsid w:val="004606D1"/>
    <w:rsid w:val="00460E21"/>
    <w:rsid w:val="0046106C"/>
    <w:rsid w:val="004610B1"/>
    <w:rsid w:val="0046132D"/>
    <w:rsid w:val="004615F9"/>
    <w:rsid w:val="00461820"/>
    <w:rsid w:val="00461A7C"/>
    <w:rsid w:val="00461CC8"/>
    <w:rsid w:val="00461D32"/>
    <w:rsid w:val="004620D5"/>
    <w:rsid w:val="00462321"/>
    <w:rsid w:val="004623F5"/>
    <w:rsid w:val="004624E0"/>
    <w:rsid w:val="00462978"/>
    <w:rsid w:val="00462E40"/>
    <w:rsid w:val="00463276"/>
    <w:rsid w:val="00463CBB"/>
    <w:rsid w:val="00463DE0"/>
    <w:rsid w:val="0046434B"/>
    <w:rsid w:val="00464360"/>
    <w:rsid w:val="004643F9"/>
    <w:rsid w:val="0046444F"/>
    <w:rsid w:val="00464790"/>
    <w:rsid w:val="004648FF"/>
    <w:rsid w:val="00464DF8"/>
    <w:rsid w:val="0046528F"/>
    <w:rsid w:val="0046560E"/>
    <w:rsid w:val="00465ED3"/>
    <w:rsid w:val="00466382"/>
    <w:rsid w:val="004668A5"/>
    <w:rsid w:val="00466DB1"/>
    <w:rsid w:val="00466E94"/>
    <w:rsid w:val="004675B6"/>
    <w:rsid w:val="00467783"/>
    <w:rsid w:val="00467ADC"/>
    <w:rsid w:val="00467B83"/>
    <w:rsid w:val="00467BEB"/>
    <w:rsid w:val="00467E8A"/>
    <w:rsid w:val="0047002A"/>
    <w:rsid w:val="0047010C"/>
    <w:rsid w:val="004704E5"/>
    <w:rsid w:val="00470A02"/>
    <w:rsid w:val="00470A0A"/>
    <w:rsid w:val="00471080"/>
    <w:rsid w:val="00471137"/>
    <w:rsid w:val="0047149A"/>
    <w:rsid w:val="0047183E"/>
    <w:rsid w:val="00471E64"/>
    <w:rsid w:val="00471F87"/>
    <w:rsid w:val="00472734"/>
    <w:rsid w:val="00472ACB"/>
    <w:rsid w:val="00472C9B"/>
    <w:rsid w:val="00472DC9"/>
    <w:rsid w:val="00472E15"/>
    <w:rsid w:val="004733FE"/>
    <w:rsid w:val="004734A2"/>
    <w:rsid w:val="00473652"/>
    <w:rsid w:val="004739CC"/>
    <w:rsid w:val="00473A71"/>
    <w:rsid w:val="00473D86"/>
    <w:rsid w:val="00473E59"/>
    <w:rsid w:val="004740A0"/>
    <w:rsid w:val="00474138"/>
    <w:rsid w:val="004742CE"/>
    <w:rsid w:val="004747ED"/>
    <w:rsid w:val="0047504F"/>
    <w:rsid w:val="00475110"/>
    <w:rsid w:val="0047556C"/>
    <w:rsid w:val="00475864"/>
    <w:rsid w:val="00475AD4"/>
    <w:rsid w:val="00475B38"/>
    <w:rsid w:val="00475B8E"/>
    <w:rsid w:val="00475BBB"/>
    <w:rsid w:val="00476044"/>
    <w:rsid w:val="00476310"/>
    <w:rsid w:val="00476384"/>
    <w:rsid w:val="00476A1A"/>
    <w:rsid w:val="00476B67"/>
    <w:rsid w:val="00476EFC"/>
    <w:rsid w:val="00477055"/>
    <w:rsid w:val="00477138"/>
    <w:rsid w:val="004779DF"/>
    <w:rsid w:val="00477B2C"/>
    <w:rsid w:val="00480113"/>
    <w:rsid w:val="00480114"/>
    <w:rsid w:val="00480279"/>
    <w:rsid w:val="00480462"/>
    <w:rsid w:val="00480C13"/>
    <w:rsid w:val="00480E8E"/>
    <w:rsid w:val="00481491"/>
    <w:rsid w:val="004816DA"/>
    <w:rsid w:val="00481952"/>
    <w:rsid w:val="00482097"/>
    <w:rsid w:val="00482134"/>
    <w:rsid w:val="004826AC"/>
    <w:rsid w:val="00482A50"/>
    <w:rsid w:val="00482DEC"/>
    <w:rsid w:val="0048305D"/>
    <w:rsid w:val="0048311B"/>
    <w:rsid w:val="00483125"/>
    <w:rsid w:val="00483481"/>
    <w:rsid w:val="004834E5"/>
    <w:rsid w:val="0048368A"/>
    <w:rsid w:val="004836E0"/>
    <w:rsid w:val="00483CB7"/>
    <w:rsid w:val="00483CE4"/>
    <w:rsid w:val="004843FD"/>
    <w:rsid w:val="004847CA"/>
    <w:rsid w:val="00484F49"/>
    <w:rsid w:val="00485498"/>
    <w:rsid w:val="00485C11"/>
    <w:rsid w:val="00485C33"/>
    <w:rsid w:val="00485FA0"/>
    <w:rsid w:val="00485FBA"/>
    <w:rsid w:val="004860E1"/>
    <w:rsid w:val="004865EB"/>
    <w:rsid w:val="00486818"/>
    <w:rsid w:val="00487297"/>
    <w:rsid w:val="0048744E"/>
    <w:rsid w:val="00487676"/>
    <w:rsid w:val="004877DF"/>
    <w:rsid w:val="00487B8D"/>
    <w:rsid w:val="00487C3C"/>
    <w:rsid w:val="00487C54"/>
    <w:rsid w:val="00487C9E"/>
    <w:rsid w:val="00487F9C"/>
    <w:rsid w:val="00490094"/>
    <w:rsid w:val="0049047B"/>
    <w:rsid w:val="004908C3"/>
    <w:rsid w:val="00490A47"/>
    <w:rsid w:val="00490B66"/>
    <w:rsid w:val="00491160"/>
    <w:rsid w:val="0049150E"/>
    <w:rsid w:val="00491E44"/>
    <w:rsid w:val="00491EA0"/>
    <w:rsid w:val="00491F16"/>
    <w:rsid w:val="004920E2"/>
    <w:rsid w:val="004920E6"/>
    <w:rsid w:val="004921B3"/>
    <w:rsid w:val="00492215"/>
    <w:rsid w:val="0049241A"/>
    <w:rsid w:val="00492586"/>
    <w:rsid w:val="0049260D"/>
    <w:rsid w:val="00492621"/>
    <w:rsid w:val="00492706"/>
    <w:rsid w:val="004928E6"/>
    <w:rsid w:val="00492BDF"/>
    <w:rsid w:val="00492E55"/>
    <w:rsid w:val="0049302A"/>
    <w:rsid w:val="00493158"/>
    <w:rsid w:val="004931FF"/>
    <w:rsid w:val="004935C4"/>
    <w:rsid w:val="00493BD9"/>
    <w:rsid w:val="00494700"/>
    <w:rsid w:val="00494A63"/>
    <w:rsid w:val="004951DC"/>
    <w:rsid w:val="00495625"/>
    <w:rsid w:val="00495A3A"/>
    <w:rsid w:val="00495A7E"/>
    <w:rsid w:val="00495D54"/>
    <w:rsid w:val="004964CA"/>
    <w:rsid w:val="00496709"/>
    <w:rsid w:val="004967B3"/>
    <w:rsid w:val="00496EC2"/>
    <w:rsid w:val="00497934"/>
    <w:rsid w:val="00497ACA"/>
    <w:rsid w:val="00497B26"/>
    <w:rsid w:val="004A015D"/>
    <w:rsid w:val="004A0670"/>
    <w:rsid w:val="004A0D51"/>
    <w:rsid w:val="004A12C0"/>
    <w:rsid w:val="004A152F"/>
    <w:rsid w:val="004A1603"/>
    <w:rsid w:val="004A1BEC"/>
    <w:rsid w:val="004A1CB5"/>
    <w:rsid w:val="004A1EF9"/>
    <w:rsid w:val="004A21A0"/>
    <w:rsid w:val="004A256A"/>
    <w:rsid w:val="004A31A6"/>
    <w:rsid w:val="004A3BB2"/>
    <w:rsid w:val="004A3F33"/>
    <w:rsid w:val="004A3FA4"/>
    <w:rsid w:val="004A4343"/>
    <w:rsid w:val="004A4F09"/>
    <w:rsid w:val="004A519E"/>
    <w:rsid w:val="004A51EA"/>
    <w:rsid w:val="004A52CC"/>
    <w:rsid w:val="004A5740"/>
    <w:rsid w:val="004A5884"/>
    <w:rsid w:val="004A5E8D"/>
    <w:rsid w:val="004A6558"/>
    <w:rsid w:val="004A6766"/>
    <w:rsid w:val="004A6830"/>
    <w:rsid w:val="004A719C"/>
    <w:rsid w:val="004A71E7"/>
    <w:rsid w:val="004A72BC"/>
    <w:rsid w:val="004A7354"/>
    <w:rsid w:val="004A7382"/>
    <w:rsid w:val="004A73A1"/>
    <w:rsid w:val="004A7401"/>
    <w:rsid w:val="004A7C41"/>
    <w:rsid w:val="004A7CF2"/>
    <w:rsid w:val="004B025C"/>
    <w:rsid w:val="004B0774"/>
    <w:rsid w:val="004B0F49"/>
    <w:rsid w:val="004B0F4A"/>
    <w:rsid w:val="004B0FF4"/>
    <w:rsid w:val="004B1180"/>
    <w:rsid w:val="004B1304"/>
    <w:rsid w:val="004B1362"/>
    <w:rsid w:val="004B16FD"/>
    <w:rsid w:val="004B1934"/>
    <w:rsid w:val="004B19B7"/>
    <w:rsid w:val="004B1B2F"/>
    <w:rsid w:val="004B1E32"/>
    <w:rsid w:val="004B21CF"/>
    <w:rsid w:val="004B224F"/>
    <w:rsid w:val="004B26EA"/>
    <w:rsid w:val="004B295F"/>
    <w:rsid w:val="004B2D19"/>
    <w:rsid w:val="004B33B6"/>
    <w:rsid w:val="004B3489"/>
    <w:rsid w:val="004B3659"/>
    <w:rsid w:val="004B397B"/>
    <w:rsid w:val="004B3A1A"/>
    <w:rsid w:val="004B3CD9"/>
    <w:rsid w:val="004B3EAC"/>
    <w:rsid w:val="004B4238"/>
    <w:rsid w:val="004B42FA"/>
    <w:rsid w:val="004B43FF"/>
    <w:rsid w:val="004B481E"/>
    <w:rsid w:val="004B4C9C"/>
    <w:rsid w:val="004B5170"/>
    <w:rsid w:val="004B52B5"/>
    <w:rsid w:val="004B537E"/>
    <w:rsid w:val="004B53EB"/>
    <w:rsid w:val="004B5D42"/>
    <w:rsid w:val="004B5EEC"/>
    <w:rsid w:val="004B66C7"/>
    <w:rsid w:val="004B69BF"/>
    <w:rsid w:val="004B6A5E"/>
    <w:rsid w:val="004B6E6F"/>
    <w:rsid w:val="004B6EE6"/>
    <w:rsid w:val="004B6FF5"/>
    <w:rsid w:val="004B732C"/>
    <w:rsid w:val="004B75C2"/>
    <w:rsid w:val="004B7D1A"/>
    <w:rsid w:val="004B7F18"/>
    <w:rsid w:val="004C0044"/>
    <w:rsid w:val="004C01F2"/>
    <w:rsid w:val="004C0261"/>
    <w:rsid w:val="004C0630"/>
    <w:rsid w:val="004C0665"/>
    <w:rsid w:val="004C06C1"/>
    <w:rsid w:val="004C07B8"/>
    <w:rsid w:val="004C0C33"/>
    <w:rsid w:val="004C0D53"/>
    <w:rsid w:val="004C0F9F"/>
    <w:rsid w:val="004C104E"/>
    <w:rsid w:val="004C11F1"/>
    <w:rsid w:val="004C1318"/>
    <w:rsid w:val="004C133B"/>
    <w:rsid w:val="004C14BB"/>
    <w:rsid w:val="004C2579"/>
    <w:rsid w:val="004C2886"/>
    <w:rsid w:val="004C3BD3"/>
    <w:rsid w:val="004C45DD"/>
    <w:rsid w:val="004C4733"/>
    <w:rsid w:val="004C47A6"/>
    <w:rsid w:val="004C4811"/>
    <w:rsid w:val="004C4BC9"/>
    <w:rsid w:val="004C4CDE"/>
    <w:rsid w:val="004C4DC7"/>
    <w:rsid w:val="004C51B6"/>
    <w:rsid w:val="004C533B"/>
    <w:rsid w:val="004C5616"/>
    <w:rsid w:val="004C56DA"/>
    <w:rsid w:val="004C56EB"/>
    <w:rsid w:val="004C571E"/>
    <w:rsid w:val="004C5775"/>
    <w:rsid w:val="004C5A6B"/>
    <w:rsid w:val="004C5B15"/>
    <w:rsid w:val="004C5C70"/>
    <w:rsid w:val="004C64A3"/>
    <w:rsid w:val="004C6521"/>
    <w:rsid w:val="004C692F"/>
    <w:rsid w:val="004C6CD4"/>
    <w:rsid w:val="004C6D63"/>
    <w:rsid w:val="004C6D90"/>
    <w:rsid w:val="004C707D"/>
    <w:rsid w:val="004C750C"/>
    <w:rsid w:val="004C76F6"/>
    <w:rsid w:val="004C7E51"/>
    <w:rsid w:val="004C7E8E"/>
    <w:rsid w:val="004D0618"/>
    <w:rsid w:val="004D0879"/>
    <w:rsid w:val="004D0A26"/>
    <w:rsid w:val="004D0AD6"/>
    <w:rsid w:val="004D0B73"/>
    <w:rsid w:val="004D0F7B"/>
    <w:rsid w:val="004D1035"/>
    <w:rsid w:val="004D182D"/>
    <w:rsid w:val="004D1CC6"/>
    <w:rsid w:val="004D1EEC"/>
    <w:rsid w:val="004D2035"/>
    <w:rsid w:val="004D232C"/>
    <w:rsid w:val="004D252B"/>
    <w:rsid w:val="004D2654"/>
    <w:rsid w:val="004D2792"/>
    <w:rsid w:val="004D29AA"/>
    <w:rsid w:val="004D2A73"/>
    <w:rsid w:val="004D2AA1"/>
    <w:rsid w:val="004D43C8"/>
    <w:rsid w:val="004D4C2E"/>
    <w:rsid w:val="004D4F8F"/>
    <w:rsid w:val="004D516D"/>
    <w:rsid w:val="004D5753"/>
    <w:rsid w:val="004D583B"/>
    <w:rsid w:val="004D5C3C"/>
    <w:rsid w:val="004D5D62"/>
    <w:rsid w:val="004D5F26"/>
    <w:rsid w:val="004D5F95"/>
    <w:rsid w:val="004D5FCA"/>
    <w:rsid w:val="004D61AB"/>
    <w:rsid w:val="004D6368"/>
    <w:rsid w:val="004D6785"/>
    <w:rsid w:val="004D6AC2"/>
    <w:rsid w:val="004D6B67"/>
    <w:rsid w:val="004D6C26"/>
    <w:rsid w:val="004D6E0B"/>
    <w:rsid w:val="004D7154"/>
    <w:rsid w:val="004D7179"/>
    <w:rsid w:val="004D7496"/>
    <w:rsid w:val="004D7731"/>
    <w:rsid w:val="004D7B45"/>
    <w:rsid w:val="004D7B59"/>
    <w:rsid w:val="004D7FDC"/>
    <w:rsid w:val="004E004F"/>
    <w:rsid w:val="004E01F3"/>
    <w:rsid w:val="004E0506"/>
    <w:rsid w:val="004E0589"/>
    <w:rsid w:val="004E0688"/>
    <w:rsid w:val="004E0CA3"/>
    <w:rsid w:val="004E0CAF"/>
    <w:rsid w:val="004E0ECE"/>
    <w:rsid w:val="004E1279"/>
    <w:rsid w:val="004E14A9"/>
    <w:rsid w:val="004E1665"/>
    <w:rsid w:val="004E1680"/>
    <w:rsid w:val="004E2581"/>
    <w:rsid w:val="004E2BE6"/>
    <w:rsid w:val="004E2FAD"/>
    <w:rsid w:val="004E3452"/>
    <w:rsid w:val="004E3768"/>
    <w:rsid w:val="004E39D2"/>
    <w:rsid w:val="004E3B4F"/>
    <w:rsid w:val="004E3E12"/>
    <w:rsid w:val="004E3FCD"/>
    <w:rsid w:val="004E412A"/>
    <w:rsid w:val="004E4208"/>
    <w:rsid w:val="004E4671"/>
    <w:rsid w:val="004E46CA"/>
    <w:rsid w:val="004E49B7"/>
    <w:rsid w:val="004E4B07"/>
    <w:rsid w:val="004E5204"/>
    <w:rsid w:val="004E543B"/>
    <w:rsid w:val="004E55E6"/>
    <w:rsid w:val="004E565E"/>
    <w:rsid w:val="004E5837"/>
    <w:rsid w:val="004E58BA"/>
    <w:rsid w:val="004E59F0"/>
    <w:rsid w:val="004E5A01"/>
    <w:rsid w:val="004E5DAB"/>
    <w:rsid w:val="004E6C3D"/>
    <w:rsid w:val="004E6E48"/>
    <w:rsid w:val="004E6F2A"/>
    <w:rsid w:val="004E7385"/>
    <w:rsid w:val="004E7819"/>
    <w:rsid w:val="004E7F16"/>
    <w:rsid w:val="004F0220"/>
    <w:rsid w:val="004F0345"/>
    <w:rsid w:val="004F042E"/>
    <w:rsid w:val="004F0526"/>
    <w:rsid w:val="004F06EA"/>
    <w:rsid w:val="004F0ACE"/>
    <w:rsid w:val="004F0CC4"/>
    <w:rsid w:val="004F193C"/>
    <w:rsid w:val="004F1948"/>
    <w:rsid w:val="004F2063"/>
    <w:rsid w:val="004F29B8"/>
    <w:rsid w:val="004F2B1F"/>
    <w:rsid w:val="004F3889"/>
    <w:rsid w:val="004F3BCE"/>
    <w:rsid w:val="004F46DE"/>
    <w:rsid w:val="004F4AA0"/>
    <w:rsid w:val="004F4D50"/>
    <w:rsid w:val="004F4F0B"/>
    <w:rsid w:val="004F52B6"/>
    <w:rsid w:val="004F5612"/>
    <w:rsid w:val="004F5B68"/>
    <w:rsid w:val="004F5B74"/>
    <w:rsid w:val="004F5BF1"/>
    <w:rsid w:val="004F5EDF"/>
    <w:rsid w:val="004F6147"/>
    <w:rsid w:val="004F63BA"/>
    <w:rsid w:val="004F6529"/>
    <w:rsid w:val="004F66A8"/>
    <w:rsid w:val="004F68A2"/>
    <w:rsid w:val="004F6949"/>
    <w:rsid w:val="004F6BD4"/>
    <w:rsid w:val="004F70B1"/>
    <w:rsid w:val="004F7103"/>
    <w:rsid w:val="004F73C3"/>
    <w:rsid w:val="004F772C"/>
    <w:rsid w:val="004F7B72"/>
    <w:rsid w:val="004F7C9B"/>
    <w:rsid w:val="004F7DCF"/>
    <w:rsid w:val="0050010D"/>
    <w:rsid w:val="005003D0"/>
    <w:rsid w:val="005005B8"/>
    <w:rsid w:val="00500815"/>
    <w:rsid w:val="00500B7F"/>
    <w:rsid w:val="00501066"/>
    <w:rsid w:val="00502440"/>
    <w:rsid w:val="005029E1"/>
    <w:rsid w:val="00502FE4"/>
    <w:rsid w:val="00503220"/>
    <w:rsid w:val="00503381"/>
    <w:rsid w:val="005033D2"/>
    <w:rsid w:val="00503521"/>
    <w:rsid w:val="0050373B"/>
    <w:rsid w:val="00503B71"/>
    <w:rsid w:val="0050419E"/>
    <w:rsid w:val="00504417"/>
    <w:rsid w:val="0050443D"/>
    <w:rsid w:val="005045D1"/>
    <w:rsid w:val="00504879"/>
    <w:rsid w:val="005049BE"/>
    <w:rsid w:val="00504A47"/>
    <w:rsid w:val="00504B70"/>
    <w:rsid w:val="0050517C"/>
    <w:rsid w:val="00505875"/>
    <w:rsid w:val="00505BD8"/>
    <w:rsid w:val="00505BE6"/>
    <w:rsid w:val="005060C4"/>
    <w:rsid w:val="005060D3"/>
    <w:rsid w:val="005062DA"/>
    <w:rsid w:val="00506408"/>
    <w:rsid w:val="00506653"/>
    <w:rsid w:val="00506849"/>
    <w:rsid w:val="00506C4D"/>
    <w:rsid w:val="00506C94"/>
    <w:rsid w:val="00506FE8"/>
    <w:rsid w:val="00507204"/>
    <w:rsid w:val="005076C6"/>
    <w:rsid w:val="00507CA9"/>
    <w:rsid w:val="005100AA"/>
    <w:rsid w:val="005100B0"/>
    <w:rsid w:val="00510460"/>
    <w:rsid w:val="00510744"/>
    <w:rsid w:val="0051076E"/>
    <w:rsid w:val="00510A20"/>
    <w:rsid w:val="00510BD8"/>
    <w:rsid w:val="0051113F"/>
    <w:rsid w:val="00511192"/>
    <w:rsid w:val="00511D75"/>
    <w:rsid w:val="005122B4"/>
    <w:rsid w:val="00512374"/>
    <w:rsid w:val="005123F8"/>
    <w:rsid w:val="00512849"/>
    <w:rsid w:val="00512A80"/>
    <w:rsid w:val="00512AB9"/>
    <w:rsid w:val="00512BD3"/>
    <w:rsid w:val="00512BD5"/>
    <w:rsid w:val="00512E6B"/>
    <w:rsid w:val="00512F7C"/>
    <w:rsid w:val="00512FAD"/>
    <w:rsid w:val="0051360C"/>
    <w:rsid w:val="0051367C"/>
    <w:rsid w:val="00513962"/>
    <w:rsid w:val="005139C5"/>
    <w:rsid w:val="00513C90"/>
    <w:rsid w:val="00513FAB"/>
    <w:rsid w:val="005148C7"/>
    <w:rsid w:val="00514FE0"/>
    <w:rsid w:val="005152B6"/>
    <w:rsid w:val="005152FC"/>
    <w:rsid w:val="00515650"/>
    <w:rsid w:val="005157F5"/>
    <w:rsid w:val="00515E3A"/>
    <w:rsid w:val="00515F5C"/>
    <w:rsid w:val="00516500"/>
    <w:rsid w:val="005165BF"/>
    <w:rsid w:val="00516851"/>
    <w:rsid w:val="00516ABA"/>
    <w:rsid w:val="00516E88"/>
    <w:rsid w:val="005174A7"/>
    <w:rsid w:val="005179E3"/>
    <w:rsid w:val="00517CA7"/>
    <w:rsid w:val="00517D76"/>
    <w:rsid w:val="00517E09"/>
    <w:rsid w:val="00520187"/>
    <w:rsid w:val="0052021D"/>
    <w:rsid w:val="005206A8"/>
    <w:rsid w:val="005213C9"/>
    <w:rsid w:val="00521496"/>
    <w:rsid w:val="00521859"/>
    <w:rsid w:val="0052196D"/>
    <w:rsid w:val="005219FB"/>
    <w:rsid w:val="00521A3F"/>
    <w:rsid w:val="00521C02"/>
    <w:rsid w:val="00521EAC"/>
    <w:rsid w:val="005220AD"/>
    <w:rsid w:val="005229D5"/>
    <w:rsid w:val="005229E8"/>
    <w:rsid w:val="00522EFE"/>
    <w:rsid w:val="00523001"/>
    <w:rsid w:val="00523229"/>
    <w:rsid w:val="005233DF"/>
    <w:rsid w:val="00523889"/>
    <w:rsid w:val="00523965"/>
    <w:rsid w:val="00523CFA"/>
    <w:rsid w:val="00523FF8"/>
    <w:rsid w:val="0052402A"/>
    <w:rsid w:val="00524167"/>
    <w:rsid w:val="005241A6"/>
    <w:rsid w:val="0052441F"/>
    <w:rsid w:val="005244F8"/>
    <w:rsid w:val="0052474F"/>
    <w:rsid w:val="00524B07"/>
    <w:rsid w:val="00524B7D"/>
    <w:rsid w:val="00525428"/>
    <w:rsid w:val="005255A8"/>
    <w:rsid w:val="005255B6"/>
    <w:rsid w:val="0052585E"/>
    <w:rsid w:val="00525EA5"/>
    <w:rsid w:val="00525EAD"/>
    <w:rsid w:val="005262F0"/>
    <w:rsid w:val="005268A7"/>
    <w:rsid w:val="005276EA"/>
    <w:rsid w:val="00527A2D"/>
    <w:rsid w:val="00527AFA"/>
    <w:rsid w:val="00527BA3"/>
    <w:rsid w:val="00527D82"/>
    <w:rsid w:val="00527DD2"/>
    <w:rsid w:val="00527E78"/>
    <w:rsid w:val="00530264"/>
    <w:rsid w:val="00530982"/>
    <w:rsid w:val="00530B6E"/>
    <w:rsid w:val="00530B9F"/>
    <w:rsid w:val="005313D7"/>
    <w:rsid w:val="005313D9"/>
    <w:rsid w:val="005318B7"/>
    <w:rsid w:val="00531BFD"/>
    <w:rsid w:val="00532012"/>
    <w:rsid w:val="00532160"/>
    <w:rsid w:val="005329FB"/>
    <w:rsid w:val="00532D79"/>
    <w:rsid w:val="0053313A"/>
    <w:rsid w:val="0053322F"/>
    <w:rsid w:val="0053329F"/>
    <w:rsid w:val="005333BE"/>
    <w:rsid w:val="00533659"/>
    <w:rsid w:val="005336FA"/>
    <w:rsid w:val="00533756"/>
    <w:rsid w:val="00533772"/>
    <w:rsid w:val="0053403E"/>
    <w:rsid w:val="0053416D"/>
    <w:rsid w:val="005341D7"/>
    <w:rsid w:val="00534345"/>
    <w:rsid w:val="0053463A"/>
    <w:rsid w:val="005352B0"/>
    <w:rsid w:val="0053532A"/>
    <w:rsid w:val="005358E4"/>
    <w:rsid w:val="00535D2A"/>
    <w:rsid w:val="00535DC8"/>
    <w:rsid w:val="00535E9F"/>
    <w:rsid w:val="00535EDB"/>
    <w:rsid w:val="00536007"/>
    <w:rsid w:val="00536683"/>
    <w:rsid w:val="005377A1"/>
    <w:rsid w:val="00537F1B"/>
    <w:rsid w:val="00537FFC"/>
    <w:rsid w:val="00540011"/>
    <w:rsid w:val="00540096"/>
    <w:rsid w:val="005401A1"/>
    <w:rsid w:val="005404F0"/>
    <w:rsid w:val="0054054A"/>
    <w:rsid w:val="0054069F"/>
    <w:rsid w:val="005408E3"/>
    <w:rsid w:val="00540B96"/>
    <w:rsid w:val="005411CE"/>
    <w:rsid w:val="005414D1"/>
    <w:rsid w:val="0054182D"/>
    <w:rsid w:val="00541859"/>
    <w:rsid w:val="0054196A"/>
    <w:rsid w:val="00541EBB"/>
    <w:rsid w:val="005421D7"/>
    <w:rsid w:val="005421F5"/>
    <w:rsid w:val="0054295A"/>
    <w:rsid w:val="00542A93"/>
    <w:rsid w:val="00542B85"/>
    <w:rsid w:val="00542C5D"/>
    <w:rsid w:val="005433E7"/>
    <w:rsid w:val="00543A59"/>
    <w:rsid w:val="00543A74"/>
    <w:rsid w:val="00543E14"/>
    <w:rsid w:val="00543FFE"/>
    <w:rsid w:val="005441E7"/>
    <w:rsid w:val="0054438F"/>
    <w:rsid w:val="005444BB"/>
    <w:rsid w:val="005444C6"/>
    <w:rsid w:val="005444F1"/>
    <w:rsid w:val="0054466A"/>
    <w:rsid w:val="00544B8F"/>
    <w:rsid w:val="00544E17"/>
    <w:rsid w:val="00544ECC"/>
    <w:rsid w:val="0054535F"/>
    <w:rsid w:val="0054593B"/>
    <w:rsid w:val="00545AB8"/>
    <w:rsid w:val="00545B74"/>
    <w:rsid w:val="00545C33"/>
    <w:rsid w:val="005466B2"/>
    <w:rsid w:val="005468B9"/>
    <w:rsid w:val="00546A70"/>
    <w:rsid w:val="00546F64"/>
    <w:rsid w:val="005470EA"/>
    <w:rsid w:val="00547216"/>
    <w:rsid w:val="005474B0"/>
    <w:rsid w:val="00547E0D"/>
    <w:rsid w:val="00547E13"/>
    <w:rsid w:val="00547E4E"/>
    <w:rsid w:val="00547ED6"/>
    <w:rsid w:val="00547F7B"/>
    <w:rsid w:val="005500B3"/>
    <w:rsid w:val="0055021E"/>
    <w:rsid w:val="005505B5"/>
    <w:rsid w:val="005505E6"/>
    <w:rsid w:val="00550628"/>
    <w:rsid w:val="005506DA"/>
    <w:rsid w:val="00550C66"/>
    <w:rsid w:val="00550C83"/>
    <w:rsid w:val="00550DDA"/>
    <w:rsid w:val="00551013"/>
    <w:rsid w:val="00551206"/>
    <w:rsid w:val="0055139A"/>
    <w:rsid w:val="0055157C"/>
    <w:rsid w:val="0055175E"/>
    <w:rsid w:val="00551A2A"/>
    <w:rsid w:val="00551E09"/>
    <w:rsid w:val="0055234D"/>
    <w:rsid w:val="005523CD"/>
    <w:rsid w:val="005524A9"/>
    <w:rsid w:val="0055275B"/>
    <w:rsid w:val="00552A25"/>
    <w:rsid w:val="00552DC7"/>
    <w:rsid w:val="005530B5"/>
    <w:rsid w:val="005530F4"/>
    <w:rsid w:val="00553A05"/>
    <w:rsid w:val="00553CF6"/>
    <w:rsid w:val="00553E26"/>
    <w:rsid w:val="00554127"/>
    <w:rsid w:val="00554385"/>
    <w:rsid w:val="0055452E"/>
    <w:rsid w:val="0055482C"/>
    <w:rsid w:val="005549B6"/>
    <w:rsid w:val="00555192"/>
    <w:rsid w:val="00555943"/>
    <w:rsid w:val="0055597C"/>
    <w:rsid w:val="00555F97"/>
    <w:rsid w:val="005562DE"/>
    <w:rsid w:val="005563F1"/>
    <w:rsid w:val="0055668F"/>
    <w:rsid w:val="00556744"/>
    <w:rsid w:val="00556C10"/>
    <w:rsid w:val="005572EF"/>
    <w:rsid w:val="00557B91"/>
    <w:rsid w:val="00557E4B"/>
    <w:rsid w:val="00557FE4"/>
    <w:rsid w:val="00560029"/>
    <w:rsid w:val="005600CD"/>
    <w:rsid w:val="00560274"/>
    <w:rsid w:val="00560911"/>
    <w:rsid w:val="00560BCC"/>
    <w:rsid w:val="005612FA"/>
    <w:rsid w:val="00561323"/>
    <w:rsid w:val="005613BF"/>
    <w:rsid w:val="00561623"/>
    <w:rsid w:val="0056162A"/>
    <w:rsid w:val="00561C12"/>
    <w:rsid w:val="005627D8"/>
    <w:rsid w:val="00562E81"/>
    <w:rsid w:val="00563073"/>
    <w:rsid w:val="0056374C"/>
    <w:rsid w:val="00563B0D"/>
    <w:rsid w:val="00563B88"/>
    <w:rsid w:val="00563C9F"/>
    <w:rsid w:val="00563CD2"/>
    <w:rsid w:val="00563F15"/>
    <w:rsid w:val="00564820"/>
    <w:rsid w:val="00564D11"/>
    <w:rsid w:val="00564E2F"/>
    <w:rsid w:val="00565276"/>
    <w:rsid w:val="005652CE"/>
    <w:rsid w:val="0056595B"/>
    <w:rsid w:val="00565A3E"/>
    <w:rsid w:val="00565C65"/>
    <w:rsid w:val="00565D0D"/>
    <w:rsid w:val="005667F4"/>
    <w:rsid w:val="00566D90"/>
    <w:rsid w:val="00566E02"/>
    <w:rsid w:val="005670E9"/>
    <w:rsid w:val="0056726C"/>
    <w:rsid w:val="0056727D"/>
    <w:rsid w:val="0056761C"/>
    <w:rsid w:val="00567740"/>
    <w:rsid w:val="0057033E"/>
    <w:rsid w:val="00570432"/>
    <w:rsid w:val="00570737"/>
    <w:rsid w:val="00570A38"/>
    <w:rsid w:val="00570A59"/>
    <w:rsid w:val="00570AC1"/>
    <w:rsid w:val="00570E3E"/>
    <w:rsid w:val="00570E40"/>
    <w:rsid w:val="0057102A"/>
    <w:rsid w:val="005710FA"/>
    <w:rsid w:val="0057122D"/>
    <w:rsid w:val="00571481"/>
    <w:rsid w:val="0057168E"/>
    <w:rsid w:val="0057170A"/>
    <w:rsid w:val="00571753"/>
    <w:rsid w:val="00571B21"/>
    <w:rsid w:val="00571D99"/>
    <w:rsid w:val="00571DF0"/>
    <w:rsid w:val="00572276"/>
    <w:rsid w:val="0057250B"/>
    <w:rsid w:val="005726A5"/>
    <w:rsid w:val="005727DE"/>
    <w:rsid w:val="00572978"/>
    <w:rsid w:val="005731AA"/>
    <w:rsid w:val="00573507"/>
    <w:rsid w:val="0057366A"/>
    <w:rsid w:val="005739A1"/>
    <w:rsid w:val="00573A33"/>
    <w:rsid w:val="00573C7C"/>
    <w:rsid w:val="005743E4"/>
    <w:rsid w:val="005744B6"/>
    <w:rsid w:val="005744D5"/>
    <w:rsid w:val="00574603"/>
    <w:rsid w:val="005748D3"/>
    <w:rsid w:val="00574AC0"/>
    <w:rsid w:val="00574F6D"/>
    <w:rsid w:val="00575691"/>
    <w:rsid w:val="00575744"/>
    <w:rsid w:val="00575FF2"/>
    <w:rsid w:val="005768B1"/>
    <w:rsid w:val="00576926"/>
    <w:rsid w:val="00576DD6"/>
    <w:rsid w:val="00576F58"/>
    <w:rsid w:val="00577246"/>
    <w:rsid w:val="00577490"/>
    <w:rsid w:val="005775E4"/>
    <w:rsid w:val="0057766F"/>
    <w:rsid w:val="005776F7"/>
    <w:rsid w:val="0057783C"/>
    <w:rsid w:val="00577B2A"/>
    <w:rsid w:val="00577D22"/>
    <w:rsid w:val="00577DF0"/>
    <w:rsid w:val="00580224"/>
    <w:rsid w:val="0058049E"/>
    <w:rsid w:val="00580727"/>
    <w:rsid w:val="005808CC"/>
    <w:rsid w:val="0058092A"/>
    <w:rsid w:val="005809BE"/>
    <w:rsid w:val="00580AAC"/>
    <w:rsid w:val="00580B7B"/>
    <w:rsid w:val="00580DC9"/>
    <w:rsid w:val="00580E6D"/>
    <w:rsid w:val="00581228"/>
    <w:rsid w:val="0058150E"/>
    <w:rsid w:val="005815B9"/>
    <w:rsid w:val="005815CF"/>
    <w:rsid w:val="005817E2"/>
    <w:rsid w:val="00581FB7"/>
    <w:rsid w:val="005820E0"/>
    <w:rsid w:val="00582200"/>
    <w:rsid w:val="00582228"/>
    <w:rsid w:val="00582373"/>
    <w:rsid w:val="00582421"/>
    <w:rsid w:val="005828D1"/>
    <w:rsid w:val="0058303A"/>
    <w:rsid w:val="005831F5"/>
    <w:rsid w:val="005836F1"/>
    <w:rsid w:val="0058375F"/>
    <w:rsid w:val="00583944"/>
    <w:rsid w:val="005839EA"/>
    <w:rsid w:val="00584480"/>
    <w:rsid w:val="00584853"/>
    <w:rsid w:val="00585087"/>
    <w:rsid w:val="0058523C"/>
    <w:rsid w:val="00585370"/>
    <w:rsid w:val="00585436"/>
    <w:rsid w:val="0058560C"/>
    <w:rsid w:val="00585630"/>
    <w:rsid w:val="00585772"/>
    <w:rsid w:val="0058581E"/>
    <w:rsid w:val="00585820"/>
    <w:rsid w:val="00585C44"/>
    <w:rsid w:val="00585C62"/>
    <w:rsid w:val="00585E4E"/>
    <w:rsid w:val="00586579"/>
    <w:rsid w:val="005865CA"/>
    <w:rsid w:val="00586738"/>
    <w:rsid w:val="00586771"/>
    <w:rsid w:val="005867DA"/>
    <w:rsid w:val="00587781"/>
    <w:rsid w:val="00587A13"/>
    <w:rsid w:val="00587A62"/>
    <w:rsid w:val="00587CEF"/>
    <w:rsid w:val="0059013E"/>
    <w:rsid w:val="005910EB"/>
    <w:rsid w:val="0059139D"/>
    <w:rsid w:val="00591441"/>
    <w:rsid w:val="0059144E"/>
    <w:rsid w:val="00591465"/>
    <w:rsid w:val="00591558"/>
    <w:rsid w:val="00591580"/>
    <w:rsid w:val="0059182B"/>
    <w:rsid w:val="00591BB5"/>
    <w:rsid w:val="00591C30"/>
    <w:rsid w:val="00592446"/>
    <w:rsid w:val="00592FC6"/>
    <w:rsid w:val="0059343A"/>
    <w:rsid w:val="00593665"/>
    <w:rsid w:val="0059366F"/>
    <w:rsid w:val="0059399B"/>
    <w:rsid w:val="00593A5F"/>
    <w:rsid w:val="00593C7D"/>
    <w:rsid w:val="00593F98"/>
    <w:rsid w:val="00594240"/>
    <w:rsid w:val="005942BF"/>
    <w:rsid w:val="005943C8"/>
    <w:rsid w:val="00594C86"/>
    <w:rsid w:val="00594FE8"/>
    <w:rsid w:val="005950F2"/>
    <w:rsid w:val="0059538D"/>
    <w:rsid w:val="00595534"/>
    <w:rsid w:val="005957BC"/>
    <w:rsid w:val="00595830"/>
    <w:rsid w:val="005960D9"/>
    <w:rsid w:val="005961AB"/>
    <w:rsid w:val="005962DE"/>
    <w:rsid w:val="00596A4E"/>
    <w:rsid w:val="005971A7"/>
    <w:rsid w:val="0059728C"/>
    <w:rsid w:val="005974DF"/>
    <w:rsid w:val="0059780E"/>
    <w:rsid w:val="0059786C"/>
    <w:rsid w:val="0059793B"/>
    <w:rsid w:val="00597D37"/>
    <w:rsid w:val="00597E83"/>
    <w:rsid w:val="00597F12"/>
    <w:rsid w:val="005A01BC"/>
    <w:rsid w:val="005A03BC"/>
    <w:rsid w:val="005A0B12"/>
    <w:rsid w:val="005A0B46"/>
    <w:rsid w:val="005A0C3D"/>
    <w:rsid w:val="005A0D4F"/>
    <w:rsid w:val="005A1334"/>
    <w:rsid w:val="005A14CC"/>
    <w:rsid w:val="005A15D3"/>
    <w:rsid w:val="005A1603"/>
    <w:rsid w:val="005A1912"/>
    <w:rsid w:val="005A19EF"/>
    <w:rsid w:val="005A1B85"/>
    <w:rsid w:val="005A1C9B"/>
    <w:rsid w:val="005A1D4C"/>
    <w:rsid w:val="005A1F56"/>
    <w:rsid w:val="005A1FBC"/>
    <w:rsid w:val="005A2467"/>
    <w:rsid w:val="005A2868"/>
    <w:rsid w:val="005A2C8E"/>
    <w:rsid w:val="005A2D5B"/>
    <w:rsid w:val="005A2E29"/>
    <w:rsid w:val="005A3390"/>
    <w:rsid w:val="005A347B"/>
    <w:rsid w:val="005A348A"/>
    <w:rsid w:val="005A34C3"/>
    <w:rsid w:val="005A36C3"/>
    <w:rsid w:val="005A3A84"/>
    <w:rsid w:val="005A3AF0"/>
    <w:rsid w:val="005A407A"/>
    <w:rsid w:val="005A40AC"/>
    <w:rsid w:val="005A4250"/>
    <w:rsid w:val="005A4503"/>
    <w:rsid w:val="005A454A"/>
    <w:rsid w:val="005A45F3"/>
    <w:rsid w:val="005A4A10"/>
    <w:rsid w:val="005A4BA9"/>
    <w:rsid w:val="005A5044"/>
    <w:rsid w:val="005A552F"/>
    <w:rsid w:val="005A55AC"/>
    <w:rsid w:val="005A5A13"/>
    <w:rsid w:val="005A5D13"/>
    <w:rsid w:val="005A5E31"/>
    <w:rsid w:val="005A5E55"/>
    <w:rsid w:val="005A5F59"/>
    <w:rsid w:val="005A6133"/>
    <w:rsid w:val="005A6152"/>
    <w:rsid w:val="005A68DA"/>
    <w:rsid w:val="005A6998"/>
    <w:rsid w:val="005A6DCC"/>
    <w:rsid w:val="005A6E8E"/>
    <w:rsid w:val="005A6F2F"/>
    <w:rsid w:val="005A6F5B"/>
    <w:rsid w:val="005A7156"/>
    <w:rsid w:val="005A71F4"/>
    <w:rsid w:val="005A7762"/>
    <w:rsid w:val="005A7ABF"/>
    <w:rsid w:val="005A7BD0"/>
    <w:rsid w:val="005B00BE"/>
    <w:rsid w:val="005B0156"/>
    <w:rsid w:val="005B02F3"/>
    <w:rsid w:val="005B05B4"/>
    <w:rsid w:val="005B08F3"/>
    <w:rsid w:val="005B09E4"/>
    <w:rsid w:val="005B0C0C"/>
    <w:rsid w:val="005B0DE2"/>
    <w:rsid w:val="005B14F2"/>
    <w:rsid w:val="005B1604"/>
    <w:rsid w:val="005B166E"/>
    <w:rsid w:val="005B2308"/>
    <w:rsid w:val="005B2498"/>
    <w:rsid w:val="005B280B"/>
    <w:rsid w:val="005B2D2F"/>
    <w:rsid w:val="005B34A3"/>
    <w:rsid w:val="005B38A1"/>
    <w:rsid w:val="005B39AE"/>
    <w:rsid w:val="005B3A88"/>
    <w:rsid w:val="005B3B07"/>
    <w:rsid w:val="005B3BDB"/>
    <w:rsid w:val="005B3E73"/>
    <w:rsid w:val="005B4900"/>
    <w:rsid w:val="005B4DAB"/>
    <w:rsid w:val="005B5534"/>
    <w:rsid w:val="005B5AA3"/>
    <w:rsid w:val="005B61DC"/>
    <w:rsid w:val="005B62D7"/>
    <w:rsid w:val="005B6921"/>
    <w:rsid w:val="005B6D62"/>
    <w:rsid w:val="005B6E7B"/>
    <w:rsid w:val="005B6F34"/>
    <w:rsid w:val="005B7104"/>
    <w:rsid w:val="005B713B"/>
    <w:rsid w:val="005B7900"/>
    <w:rsid w:val="005C0017"/>
    <w:rsid w:val="005C01D0"/>
    <w:rsid w:val="005C0300"/>
    <w:rsid w:val="005C0F9C"/>
    <w:rsid w:val="005C0FAC"/>
    <w:rsid w:val="005C1B77"/>
    <w:rsid w:val="005C1BA6"/>
    <w:rsid w:val="005C1CD5"/>
    <w:rsid w:val="005C1F93"/>
    <w:rsid w:val="005C2032"/>
    <w:rsid w:val="005C20AD"/>
    <w:rsid w:val="005C22CC"/>
    <w:rsid w:val="005C2394"/>
    <w:rsid w:val="005C23CF"/>
    <w:rsid w:val="005C2917"/>
    <w:rsid w:val="005C2BB4"/>
    <w:rsid w:val="005C2BC6"/>
    <w:rsid w:val="005C3029"/>
    <w:rsid w:val="005C30C2"/>
    <w:rsid w:val="005C3255"/>
    <w:rsid w:val="005C34AB"/>
    <w:rsid w:val="005C3585"/>
    <w:rsid w:val="005C370B"/>
    <w:rsid w:val="005C40D6"/>
    <w:rsid w:val="005C49FC"/>
    <w:rsid w:val="005C4AB0"/>
    <w:rsid w:val="005C4BD2"/>
    <w:rsid w:val="005C5AC4"/>
    <w:rsid w:val="005C5DBB"/>
    <w:rsid w:val="005C5F0B"/>
    <w:rsid w:val="005C5F21"/>
    <w:rsid w:val="005C60E1"/>
    <w:rsid w:val="005C6264"/>
    <w:rsid w:val="005C702B"/>
    <w:rsid w:val="005C7238"/>
    <w:rsid w:val="005C7364"/>
    <w:rsid w:val="005C75A6"/>
    <w:rsid w:val="005C767A"/>
    <w:rsid w:val="005C79FD"/>
    <w:rsid w:val="005D017B"/>
    <w:rsid w:val="005D024D"/>
    <w:rsid w:val="005D0268"/>
    <w:rsid w:val="005D0418"/>
    <w:rsid w:val="005D0621"/>
    <w:rsid w:val="005D0B12"/>
    <w:rsid w:val="005D0C84"/>
    <w:rsid w:val="005D0CA9"/>
    <w:rsid w:val="005D14F4"/>
    <w:rsid w:val="005D194D"/>
    <w:rsid w:val="005D1BAE"/>
    <w:rsid w:val="005D1BF8"/>
    <w:rsid w:val="005D2179"/>
    <w:rsid w:val="005D2233"/>
    <w:rsid w:val="005D2363"/>
    <w:rsid w:val="005D289D"/>
    <w:rsid w:val="005D28D6"/>
    <w:rsid w:val="005D2A65"/>
    <w:rsid w:val="005D2BDA"/>
    <w:rsid w:val="005D3BE8"/>
    <w:rsid w:val="005D3DF4"/>
    <w:rsid w:val="005D41D4"/>
    <w:rsid w:val="005D44C6"/>
    <w:rsid w:val="005D45A9"/>
    <w:rsid w:val="005D46CB"/>
    <w:rsid w:val="005D4D74"/>
    <w:rsid w:val="005D4FCE"/>
    <w:rsid w:val="005D55C5"/>
    <w:rsid w:val="005D561C"/>
    <w:rsid w:val="005D57D9"/>
    <w:rsid w:val="005D5CBD"/>
    <w:rsid w:val="005D5FA7"/>
    <w:rsid w:val="005D61CE"/>
    <w:rsid w:val="005D66E1"/>
    <w:rsid w:val="005D6BA3"/>
    <w:rsid w:val="005D6CB0"/>
    <w:rsid w:val="005D7269"/>
    <w:rsid w:val="005D737B"/>
    <w:rsid w:val="005D737E"/>
    <w:rsid w:val="005D7493"/>
    <w:rsid w:val="005D756E"/>
    <w:rsid w:val="005D7804"/>
    <w:rsid w:val="005D7D93"/>
    <w:rsid w:val="005D7FC2"/>
    <w:rsid w:val="005E047C"/>
    <w:rsid w:val="005E0653"/>
    <w:rsid w:val="005E0726"/>
    <w:rsid w:val="005E0AF2"/>
    <w:rsid w:val="005E125C"/>
    <w:rsid w:val="005E167B"/>
    <w:rsid w:val="005E196A"/>
    <w:rsid w:val="005E1D7E"/>
    <w:rsid w:val="005E1F32"/>
    <w:rsid w:val="005E25E1"/>
    <w:rsid w:val="005E2735"/>
    <w:rsid w:val="005E28D1"/>
    <w:rsid w:val="005E33DC"/>
    <w:rsid w:val="005E39B8"/>
    <w:rsid w:val="005E39C8"/>
    <w:rsid w:val="005E3C75"/>
    <w:rsid w:val="005E4669"/>
    <w:rsid w:val="005E46EB"/>
    <w:rsid w:val="005E4AD9"/>
    <w:rsid w:val="005E4CB7"/>
    <w:rsid w:val="005E593F"/>
    <w:rsid w:val="005E5B43"/>
    <w:rsid w:val="005E60F5"/>
    <w:rsid w:val="005E62DF"/>
    <w:rsid w:val="005E62F2"/>
    <w:rsid w:val="005E64FA"/>
    <w:rsid w:val="005E6D61"/>
    <w:rsid w:val="005E72BB"/>
    <w:rsid w:val="005E743B"/>
    <w:rsid w:val="005E77A5"/>
    <w:rsid w:val="005E7D7A"/>
    <w:rsid w:val="005E7E78"/>
    <w:rsid w:val="005E7E88"/>
    <w:rsid w:val="005F006E"/>
    <w:rsid w:val="005F010F"/>
    <w:rsid w:val="005F01A7"/>
    <w:rsid w:val="005F0271"/>
    <w:rsid w:val="005F0B73"/>
    <w:rsid w:val="005F0EF4"/>
    <w:rsid w:val="005F1023"/>
    <w:rsid w:val="005F1781"/>
    <w:rsid w:val="005F19E6"/>
    <w:rsid w:val="005F1C99"/>
    <w:rsid w:val="005F1F49"/>
    <w:rsid w:val="005F1FA1"/>
    <w:rsid w:val="005F216E"/>
    <w:rsid w:val="005F228E"/>
    <w:rsid w:val="005F2640"/>
    <w:rsid w:val="005F296E"/>
    <w:rsid w:val="005F2ACE"/>
    <w:rsid w:val="005F2ED3"/>
    <w:rsid w:val="005F2F60"/>
    <w:rsid w:val="005F3551"/>
    <w:rsid w:val="005F369E"/>
    <w:rsid w:val="005F3B63"/>
    <w:rsid w:val="005F421E"/>
    <w:rsid w:val="005F4449"/>
    <w:rsid w:val="005F4751"/>
    <w:rsid w:val="005F4893"/>
    <w:rsid w:val="005F4952"/>
    <w:rsid w:val="005F4A5D"/>
    <w:rsid w:val="005F525B"/>
    <w:rsid w:val="005F54F6"/>
    <w:rsid w:val="005F5D79"/>
    <w:rsid w:val="005F5FA7"/>
    <w:rsid w:val="005F6011"/>
    <w:rsid w:val="005F68E0"/>
    <w:rsid w:val="005F6973"/>
    <w:rsid w:val="005F6985"/>
    <w:rsid w:val="005F6C0C"/>
    <w:rsid w:val="005F6CD4"/>
    <w:rsid w:val="005F6DEF"/>
    <w:rsid w:val="005F6ED3"/>
    <w:rsid w:val="005F737F"/>
    <w:rsid w:val="005F74F5"/>
    <w:rsid w:val="005F753D"/>
    <w:rsid w:val="00600554"/>
    <w:rsid w:val="006008B0"/>
    <w:rsid w:val="00600966"/>
    <w:rsid w:val="00600A46"/>
    <w:rsid w:val="00600DFE"/>
    <w:rsid w:val="00601C20"/>
    <w:rsid w:val="00601DDF"/>
    <w:rsid w:val="0060228C"/>
    <w:rsid w:val="006024A6"/>
    <w:rsid w:val="00602616"/>
    <w:rsid w:val="00602FEC"/>
    <w:rsid w:val="00603109"/>
    <w:rsid w:val="006033AC"/>
    <w:rsid w:val="00603AE6"/>
    <w:rsid w:val="00603D99"/>
    <w:rsid w:val="00603E46"/>
    <w:rsid w:val="00604A7A"/>
    <w:rsid w:val="00604CB4"/>
    <w:rsid w:val="0060566B"/>
    <w:rsid w:val="006057B2"/>
    <w:rsid w:val="00605975"/>
    <w:rsid w:val="00605E92"/>
    <w:rsid w:val="00605F32"/>
    <w:rsid w:val="00605F95"/>
    <w:rsid w:val="00606558"/>
    <w:rsid w:val="0060656F"/>
    <w:rsid w:val="00606FCD"/>
    <w:rsid w:val="00607318"/>
    <w:rsid w:val="00607ABE"/>
    <w:rsid w:val="00607B18"/>
    <w:rsid w:val="00607B3D"/>
    <w:rsid w:val="00607B98"/>
    <w:rsid w:val="006103E4"/>
    <w:rsid w:val="006106EB"/>
    <w:rsid w:val="006112CB"/>
    <w:rsid w:val="0061143D"/>
    <w:rsid w:val="00611ACA"/>
    <w:rsid w:val="00611BD5"/>
    <w:rsid w:val="00611D86"/>
    <w:rsid w:val="00611FB6"/>
    <w:rsid w:val="0061208E"/>
    <w:rsid w:val="006122AA"/>
    <w:rsid w:val="0061239F"/>
    <w:rsid w:val="00612879"/>
    <w:rsid w:val="00612B1F"/>
    <w:rsid w:val="006130E7"/>
    <w:rsid w:val="00613B39"/>
    <w:rsid w:val="00613BA7"/>
    <w:rsid w:val="00613C54"/>
    <w:rsid w:val="00613F2F"/>
    <w:rsid w:val="00613FC7"/>
    <w:rsid w:val="00614061"/>
    <w:rsid w:val="006140BC"/>
    <w:rsid w:val="006143B5"/>
    <w:rsid w:val="00614B82"/>
    <w:rsid w:val="00615208"/>
    <w:rsid w:val="006159DC"/>
    <w:rsid w:val="00615A76"/>
    <w:rsid w:val="00616227"/>
    <w:rsid w:val="00616720"/>
    <w:rsid w:val="006169DE"/>
    <w:rsid w:val="00617110"/>
    <w:rsid w:val="0061730F"/>
    <w:rsid w:val="00617552"/>
    <w:rsid w:val="006175B8"/>
    <w:rsid w:val="00617E32"/>
    <w:rsid w:val="006204AA"/>
    <w:rsid w:val="00620605"/>
    <w:rsid w:val="00620785"/>
    <w:rsid w:val="006208F6"/>
    <w:rsid w:val="00620AC5"/>
    <w:rsid w:val="00620BCD"/>
    <w:rsid w:val="0062118E"/>
    <w:rsid w:val="00621636"/>
    <w:rsid w:val="00621736"/>
    <w:rsid w:val="006218D5"/>
    <w:rsid w:val="00621D32"/>
    <w:rsid w:val="00621D50"/>
    <w:rsid w:val="00621DCF"/>
    <w:rsid w:val="006225F3"/>
    <w:rsid w:val="00622661"/>
    <w:rsid w:val="006228DC"/>
    <w:rsid w:val="006228E2"/>
    <w:rsid w:val="00622D72"/>
    <w:rsid w:val="0062307E"/>
    <w:rsid w:val="00623DC9"/>
    <w:rsid w:val="00623E88"/>
    <w:rsid w:val="006240C5"/>
    <w:rsid w:val="00624F8E"/>
    <w:rsid w:val="006251B6"/>
    <w:rsid w:val="006253AC"/>
    <w:rsid w:val="006254AB"/>
    <w:rsid w:val="00625BBB"/>
    <w:rsid w:val="00625C00"/>
    <w:rsid w:val="00625F55"/>
    <w:rsid w:val="0062601D"/>
    <w:rsid w:val="00626737"/>
    <w:rsid w:val="00626C69"/>
    <w:rsid w:val="00627037"/>
    <w:rsid w:val="006271C3"/>
    <w:rsid w:val="00627B68"/>
    <w:rsid w:val="00627D27"/>
    <w:rsid w:val="00627EB3"/>
    <w:rsid w:val="0063015D"/>
    <w:rsid w:val="006301E7"/>
    <w:rsid w:val="00630314"/>
    <w:rsid w:val="00630469"/>
    <w:rsid w:val="006304FA"/>
    <w:rsid w:val="00630B71"/>
    <w:rsid w:val="00630C75"/>
    <w:rsid w:val="006310AA"/>
    <w:rsid w:val="0063139C"/>
    <w:rsid w:val="006314B8"/>
    <w:rsid w:val="00631514"/>
    <w:rsid w:val="00631541"/>
    <w:rsid w:val="00631663"/>
    <w:rsid w:val="00631710"/>
    <w:rsid w:val="006319A7"/>
    <w:rsid w:val="00631AD5"/>
    <w:rsid w:val="00631C53"/>
    <w:rsid w:val="00631C64"/>
    <w:rsid w:val="00631E8B"/>
    <w:rsid w:val="00631F48"/>
    <w:rsid w:val="00632188"/>
    <w:rsid w:val="006324F7"/>
    <w:rsid w:val="006329B5"/>
    <w:rsid w:val="00633188"/>
    <w:rsid w:val="00633222"/>
    <w:rsid w:val="0063349C"/>
    <w:rsid w:val="00633522"/>
    <w:rsid w:val="00633642"/>
    <w:rsid w:val="0063374B"/>
    <w:rsid w:val="0063395F"/>
    <w:rsid w:val="00633CAA"/>
    <w:rsid w:val="00633D17"/>
    <w:rsid w:val="00633E7A"/>
    <w:rsid w:val="00634020"/>
    <w:rsid w:val="006341EC"/>
    <w:rsid w:val="00634817"/>
    <w:rsid w:val="0063489B"/>
    <w:rsid w:val="00634F66"/>
    <w:rsid w:val="006354D7"/>
    <w:rsid w:val="00635597"/>
    <w:rsid w:val="0063597E"/>
    <w:rsid w:val="00635B9B"/>
    <w:rsid w:val="00635C20"/>
    <w:rsid w:val="006364C0"/>
    <w:rsid w:val="00636B8A"/>
    <w:rsid w:val="00636D1D"/>
    <w:rsid w:val="00637509"/>
    <w:rsid w:val="006377EC"/>
    <w:rsid w:val="00637810"/>
    <w:rsid w:val="00637C08"/>
    <w:rsid w:val="006403F4"/>
    <w:rsid w:val="00640817"/>
    <w:rsid w:val="006418B6"/>
    <w:rsid w:val="00641922"/>
    <w:rsid w:val="00641DF8"/>
    <w:rsid w:val="00642AA9"/>
    <w:rsid w:val="00642EC2"/>
    <w:rsid w:val="006438C6"/>
    <w:rsid w:val="006439F5"/>
    <w:rsid w:val="00643A97"/>
    <w:rsid w:val="00643F9D"/>
    <w:rsid w:val="0064478B"/>
    <w:rsid w:val="00644B31"/>
    <w:rsid w:val="00644EF9"/>
    <w:rsid w:val="00644FE2"/>
    <w:rsid w:val="006454B4"/>
    <w:rsid w:val="006454FA"/>
    <w:rsid w:val="00645AC7"/>
    <w:rsid w:val="00645D68"/>
    <w:rsid w:val="00645DAB"/>
    <w:rsid w:val="00645E6B"/>
    <w:rsid w:val="0064662B"/>
    <w:rsid w:val="0064682B"/>
    <w:rsid w:val="00646F98"/>
    <w:rsid w:val="00647CF5"/>
    <w:rsid w:val="00647E4D"/>
    <w:rsid w:val="00647F60"/>
    <w:rsid w:val="00647F80"/>
    <w:rsid w:val="00647FCC"/>
    <w:rsid w:val="006500C3"/>
    <w:rsid w:val="00650870"/>
    <w:rsid w:val="00650879"/>
    <w:rsid w:val="00650919"/>
    <w:rsid w:val="00650984"/>
    <w:rsid w:val="00650E2E"/>
    <w:rsid w:val="0065133A"/>
    <w:rsid w:val="0065182F"/>
    <w:rsid w:val="006519D0"/>
    <w:rsid w:val="006519FE"/>
    <w:rsid w:val="00651C01"/>
    <w:rsid w:val="00651DA9"/>
    <w:rsid w:val="00652150"/>
    <w:rsid w:val="0065227A"/>
    <w:rsid w:val="0065232F"/>
    <w:rsid w:val="006527C9"/>
    <w:rsid w:val="00652D2D"/>
    <w:rsid w:val="00652FB0"/>
    <w:rsid w:val="00653017"/>
    <w:rsid w:val="006532AF"/>
    <w:rsid w:val="006536F4"/>
    <w:rsid w:val="00653B41"/>
    <w:rsid w:val="00653C9F"/>
    <w:rsid w:val="00654009"/>
    <w:rsid w:val="006543F4"/>
    <w:rsid w:val="006545A7"/>
    <w:rsid w:val="00654780"/>
    <w:rsid w:val="00654849"/>
    <w:rsid w:val="00654AAC"/>
    <w:rsid w:val="00654BC1"/>
    <w:rsid w:val="00654F09"/>
    <w:rsid w:val="006553BF"/>
    <w:rsid w:val="006554C9"/>
    <w:rsid w:val="0065601B"/>
    <w:rsid w:val="0065620B"/>
    <w:rsid w:val="006562C0"/>
    <w:rsid w:val="0065641A"/>
    <w:rsid w:val="006565CA"/>
    <w:rsid w:val="006569FA"/>
    <w:rsid w:val="00656A5E"/>
    <w:rsid w:val="00656CC6"/>
    <w:rsid w:val="00657846"/>
    <w:rsid w:val="00657D82"/>
    <w:rsid w:val="006601B6"/>
    <w:rsid w:val="0066033B"/>
    <w:rsid w:val="00660476"/>
    <w:rsid w:val="00660959"/>
    <w:rsid w:val="00660A28"/>
    <w:rsid w:val="00660C7F"/>
    <w:rsid w:val="00660FB7"/>
    <w:rsid w:val="006612CF"/>
    <w:rsid w:val="006616A9"/>
    <w:rsid w:val="006618B4"/>
    <w:rsid w:val="00661B55"/>
    <w:rsid w:val="00662446"/>
    <w:rsid w:val="0066264F"/>
    <w:rsid w:val="0066286B"/>
    <w:rsid w:val="006628E8"/>
    <w:rsid w:val="00662D04"/>
    <w:rsid w:val="00662D8A"/>
    <w:rsid w:val="00662F9D"/>
    <w:rsid w:val="006638F9"/>
    <w:rsid w:val="00664462"/>
    <w:rsid w:val="00664871"/>
    <w:rsid w:val="00664B69"/>
    <w:rsid w:val="00664BCD"/>
    <w:rsid w:val="00664ED2"/>
    <w:rsid w:val="00665351"/>
    <w:rsid w:val="00665472"/>
    <w:rsid w:val="006657CA"/>
    <w:rsid w:val="006658E0"/>
    <w:rsid w:val="00665BF0"/>
    <w:rsid w:val="00665BFC"/>
    <w:rsid w:val="00665DA1"/>
    <w:rsid w:val="00665F57"/>
    <w:rsid w:val="006670E8"/>
    <w:rsid w:val="00667938"/>
    <w:rsid w:val="00667A5B"/>
    <w:rsid w:val="00667ADA"/>
    <w:rsid w:val="00667BFC"/>
    <w:rsid w:val="006700F0"/>
    <w:rsid w:val="006703AD"/>
    <w:rsid w:val="006703D0"/>
    <w:rsid w:val="0067041D"/>
    <w:rsid w:val="00670491"/>
    <w:rsid w:val="00670686"/>
    <w:rsid w:val="00670742"/>
    <w:rsid w:val="006707DF"/>
    <w:rsid w:val="00670E46"/>
    <w:rsid w:val="00670FC3"/>
    <w:rsid w:val="00671A3D"/>
    <w:rsid w:val="00671A7F"/>
    <w:rsid w:val="00671C0B"/>
    <w:rsid w:val="00671DE9"/>
    <w:rsid w:val="00672193"/>
    <w:rsid w:val="0067219C"/>
    <w:rsid w:val="006722BA"/>
    <w:rsid w:val="006722CC"/>
    <w:rsid w:val="00672595"/>
    <w:rsid w:val="0067279D"/>
    <w:rsid w:val="006727FD"/>
    <w:rsid w:val="00672865"/>
    <w:rsid w:val="00673286"/>
    <w:rsid w:val="00673DFA"/>
    <w:rsid w:val="0067415A"/>
    <w:rsid w:val="00674232"/>
    <w:rsid w:val="0067472C"/>
    <w:rsid w:val="00674C59"/>
    <w:rsid w:val="0067501C"/>
    <w:rsid w:val="00675173"/>
    <w:rsid w:val="0067534F"/>
    <w:rsid w:val="006757B1"/>
    <w:rsid w:val="00675B13"/>
    <w:rsid w:val="00675D76"/>
    <w:rsid w:val="00675EC9"/>
    <w:rsid w:val="00676343"/>
    <w:rsid w:val="006771B1"/>
    <w:rsid w:val="0067737B"/>
    <w:rsid w:val="006774F7"/>
    <w:rsid w:val="00677549"/>
    <w:rsid w:val="006775B6"/>
    <w:rsid w:val="006778BF"/>
    <w:rsid w:val="006778C3"/>
    <w:rsid w:val="00677DDD"/>
    <w:rsid w:val="00680133"/>
    <w:rsid w:val="00680224"/>
    <w:rsid w:val="0068030C"/>
    <w:rsid w:val="00680806"/>
    <w:rsid w:val="00680992"/>
    <w:rsid w:val="00680A59"/>
    <w:rsid w:val="00680BC1"/>
    <w:rsid w:val="00681FCA"/>
    <w:rsid w:val="006825D4"/>
    <w:rsid w:val="00682A4A"/>
    <w:rsid w:val="00682E0B"/>
    <w:rsid w:val="0068313F"/>
    <w:rsid w:val="00683255"/>
    <w:rsid w:val="006832B2"/>
    <w:rsid w:val="006835DC"/>
    <w:rsid w:val="00684532"/>
    <w:rsid w:val="0068471D"/>
    <w:rsid w:val="00684F79"/>
    <w:rsid w:val="006850A9"/>
    <w:rsid w:val="00685674"/>
    <w:rsid w:val="00685723"/>
    <w:rsid w:val="006858F3"/>
    <w:rsid w:val="00685CD8"/>
    <w:rsid w:val="0068618D"/>
    <w:rsid w:val="0068628A"/>
    <w:rsid w:val="006867BE"/>
    <w:rsid w:val="00686C7C"/>
    <w:rsid w:val="006870AD"/>
    <w:rsid w:val="00687AAE"/>
    <w:rsid w:val="00687C17"/>
    <w:rsid w:val="00687C92"/>
    <w:rsid w:val="00687DAE"/>
    <w:rsid w:val="006908AC"/>
    <w:rsid w:val="00690A20"/>
    <w:rsid w:val="0069114D"/>
    <w:rsid w:val="0069198C"/>
    <w:rsid w:val="00691B5E"/>
    <w:rsid w:val="00691CB5"/>
    <w:rsid w:val="00691F49"/>
    <w:rsid w:val="006920AC"/>
    <w:rsid w:val="006925D3"/>
    <w:rsid w:val="00692743"/>
    <w:rsid w:val="006927F1"/>
    <w:rsid w:val="00692929"/>
    <w:rsid w:val="00692A35"/>
    <w:rsid w:val="00692E9D"/>
    <w:rsid w:val="00692FAB"/>
    <w:rsid w:val="00693062"/>
    <w:rsid w:val="006931E9"/>
    <w:rsid w:val="006932BD"/>
    <w:rsid w:val="0069372B"/>
    <w:rsid w:val="00693AFD"/>
    <w:rsid w:val="00693EBB"/>
    <w:rsid w:val="00693FBF"/>
    <w:rsid w:val="006940BA"/>
    <w:rsid w:val="006945D0"/>
    <w:rsid w:val="006949BB"/>
    <w:rsid w:val="00694DC2"/>
    <w:rsid w:val="0069505B"/>
    <w:rsid w:val="006953C3"/>
    <w:rsid w:val="006957E4"/>
    <w:rsid w:val="00695C7D"/>
    <w:rsid w:val="00695FCC"/>
    <w:rsid w:val="00695FFE"/>
    <w:rsid w:val="0069613D"/>
    <w:rsid w:val="006962B6"/>
    <w:rsid w:val="0069646F"/>
    <w:rsid w:val="00696DD3"/>
    <w:rsid w:val="006970A5"/>
    <w:rsid w:val="00697304"/>
    <w:rsid w:val="006975FF"/>
    <w:rsid w:val="006977E2"/>
    <w:rsid w:val="00697A73"/>
    <w:rsid w:val="00697BAE"/>
    <w:rsid w:val="006A00C9"/>
    <w:rsid w:val="006A05A9"/>
    <w:rsid w:val="006A06D4"/>
    <w:rsid w:val="006A082B"/>
    <w:rsid w:val="006A087E"/>
    <w:rsid w:val="006A0C84"/>
    <w:rsid w:val="006A0CA6"/>
    <w:rsid w:val="006A0DD7"/>
    <w:rsid w:val="006A14CB"/>
    <w:rsid w:val="006A18E5"/>
    <w:rsid w:val="006A23CD"/>
    <w:rsid w:val="006A23FE"/>
    <w:rsid w:val="006A24C8"/>
    <w:rsid w:val="006A28F4"/>
    <w:rsid w:val="006A296E"/>
    <w:rsid w:val="006A29F0"/>
    <w:rsid w:val="006A2A71"/>
    <w:rsid w:val="006A2B4A"/>
    <w:rsid w:val="006A2E97"/>
    <w:rsid w:val="006A30A0"/>
    <w:rsid w:val="006A324A"/>
    <w:rsid w:val="006A3672"/>
    <w:rsid w:val="006A3971"/>
    <w:rsid w:val="006A39F1"/>
    <w:rsid w:val="006A40F3"/>
    <w:rsid w:val="006A435C"/>
    <w:rsid w:val="006A4493"/>
    <w:rsid w:val="006A4CE1"/>
    <w:rsid w:val="006A5322"/>
    <w:rsid w:val="006A5510"/>
    <w:rsid w:val="006A57DA"/>
    <w:rsid w:val="006A5A9B"/>
    <w:rsid w:val="006A62CA"/>
    <w:rsid w:val="006A6574"/>
    <w:rsid w:val="006A6F57"/>
    <w:rsid w:val="006A7269"/>
    <w:rsid w:val="006A74B7"/>
    <w:rsid w:val="006A74CD"/>
    <w:rsid w:val="006A74E6"/>
    <w:rsid w:val="006A75FA"/>
    <w:rsid w:val="006A76B3"/>
    <w:rsid w:val="006A77AE"/>
    <w:rsid w:val="006A7BAE"/>
    <w:rsid w:val="006A7C61"/>
    <w:rsid w:val="006B001D"/>
    <w:rsid w:val="006B02E4"/>
    <w:rsid w:val="006B0356"/>
    <w:rsid w:val="006B03C5"/>
    <w:rsid w:val="006B057F"/>
    <w:rsid w:val="006B060E"/>
    <w:rsid w:val="006B06C3"/>
    <w:rsid w:val="006B076C"/>
    <w:rsid w:val="006B07D2"/>
    <w:rsid w:val="006B0D78"/>
    <w:rsid w:val="006B0D9B"/>
    <w:rsid w:val="006B0DDC"/>
    <w:rsid w:val="006B0F1B"/>
    <w:rsid w:val="006B1024"/>
    <w:rsid w:val="006B107B"/>
    <w:rsid w:val="006B10DB"/>
    <w:rsid w:val="006B10FB"/>
    <w:rsid w:val="006B1711"/>
    <w:rsid w:val="006B1E2A"/>
    <w:rsid w:val="006B2704"/>
    <w:rsid w:val="006B326E"/>
    <w:rsid w:val="006B3739"/>
    <w:rsid w:val="006B3765"/>
    <w:rsid w:val="006B377F"/>
    <w:rsid w:val="006B3C76"/>
    <w:rsid w:val="006B3CB8"/>
    <w:rsid w:val="006B418E"/>
    <w:rsid w:val="006B4313"/>
    <w:rsid w:val="006B45E4"/>
    <w:rsid w:val="006B4817"/>
    <w:rsid w:val="006B4954"/>
    <w:rsid w:val="006B4B08"/>
    <w:rsid w:val="006B5043"/>
    <w:rsid w:val="006B5229"/>
    <w:rsid w:val="006B56FA"/>
    <w:rsid w:val="006B5905"/>
    <w:rsid w:val="006B5C1E"/>
    <w:rsid w:val="006B602B"/>
    <w:rsid w:val="006B60B0"/>
    <w:rsid w:val="006B655A"/>
    <w:rsid w:val="006B65F1"/>
    <w:rsid w:val="006B68DA"/>
    <w:rsid w:val="006B6B8F"/>
    <w:rsid w:val="006B70C0"/>
    <w:rsid w:val="006B746F"/>
    <w:rsid w:val="006B74CD"/>
    <w:rsid w:val="006B752B"/>
    <w:rsid w:val="006B7656"/>
    <w:rsid w:val="006B7665"/>
    <w:rsid w:val="006B7760"/>
    <w:rsid w:val="006B77B1"/>
    <w:rsid w:val="006B7883"/>
    <w:rsid w:val="006B7BB5"/>
    <w:rsid w:val="006B7DD4"/>
    <w:rsid w:val="006B7F29"/>
    <w:rsid w:val="006C0607"/>
    <w:rsid w:val="006C0654"/>
    <w:rsid w:val="006C09D6"/>
    <w:rsid w:val="006C0A27"/>
    <w:rsid w:val="006C0A3E"/>
    <w:rsid w:val="006C0BD5"/>
    <w:rsid w:val="006C10F6"/>
    <w:rsid w:val="006C14AB"/>
    <w:rsid w:val="006C15CF"/>
    <w:rsid w:val="006C1989"/>
    <w:rsid w:val="006C1FC8"/>
    <w:rsid w:val="006C225E"/>
    <w:rsid w:val="006C27B0"/>
    <w:rsid w:val="006C27BA"/>
    <w:rsid w:val="006C299C"/>
    <w:rsid w:val="006C29FD"/>
    <w:rsid w:val="006C2B5E"/>
    <w:rsid w:val="006C2CCE"/>
    <w:rsid w:val="006C3122"/>
    <w:rsid w:val="006C3670"/>
    <w:rsid w:val="006C36A6"/>
    <w:rsid w:val="006C3AE9"/>
    <w:rsid w:val="006C3B17"/>
    <w:rsid w:val="006C3EC9"/>
    <w:rsid w:val="006C40A9"/>
    <w:rsid w:val="006C4101"/>
    <w:rsid w:val="006C4330"/>
    <w:rsid w:val="006C48BA"/>
    <w:rsid w:val="006C4952"/>
    <w:rsid w:val="006C4C5B"/>
    <w:rsid w:val="006C4EEB"/>
    <w:rsid w:val="006C5158"/>
    <w:rsid w:val="006C5163"/>
    <w:rsid w:val="006C5356"/>
    <w:rsid w:val="006C5391"/>
    <w:rsid w:val="006C5472"/>
    <w:rsid w:val="006C563A"/>
    <w:rsid w:val="006C5941"/>
    <w:rsid w:val="006C5A81"/>
    <w:rsid w:val="006C5D88"/>
    <w:rsid w:val="006C61C2"/>
    <w:rsid w:val="006C6B6F"/>
    <w:rsid w:val="006C6F1A"/>
    <w:rsid w:val="006C6FD8"/>
    <w:rsid w:val="006C71CB"/>
    <w:rsid w:val="006C7829"/>
    <w:rsid w:val="006C7915"/>
    <w:rsid w:val="006D021A"/>
    <w:rsid w:val="006D03B6"/>
    <w:rsid w:val="006D0428"/>
    <w:rsid w:val="006D042F"/>
    <w:rsid w:val="006D056B"/>
    <w:rsid w:val="006D0B09"/>
    <w:rsid w:val="006D1382"/>
    <w:rsid w:val="006D14D4"/>
    <w:rsid w:val="006D1AB3"/>
    <w:rsid w:val="006D1AD2"/>
    <w:rsid w:val="006D1D2A"/>
    <w:rsid w:val="006D2238"/>
    <w:rsid w:val="006D3207"/>
    <w:rsid w:val="006D36DE"/>
    <w:rsid w:val="006D3BCD"/>
    <w:rsid w:val="006D3D90"/>
    <w:rsid w:val="006D3D99"/>
    <w:rsid w:val="006D42C8"/>
    <w:rsid w:val="006D4311"/>
    <w:rsid w:val="006D4666"/>
    <w:rsid w:val="006D4744"/>
    <w:rsid w:val="006D4E49"/>
    <w:rsid w:val="006D507E"/>
    <w:rsid w:val="006D5134"/>
    <w:rsid w:val="006D5983"/>
    <w:rsid w:val="006D6061"/>
    <w:rsid w:val="006D6135"/>
    <w:rsid w:val="006D6595"/>
    <w:rsid w:val="006D661A"/>
    <w:rsid w:val="006D6871"/>
    <w:rsid w:val="006D6B0A"/>
    <w:rsid w:val="006D6BE2"/>
    <w:rsid w:val="006D6C73"/>
    <w:rsid w:val="006D6CD9"/>
    <w:rsid w:val="006D6D73"/>
    <w:rsid w:val="006D74AC"/>
    <w:rsid w:val="006D775A"/>
    <w:rsid w:val="006D77EF"/>
    <w:rsid w:val="006D78C4"/>
    <w:rsid w:val="006D7AB5"/>
    <w:rsid w:val="006D7BB5"/>
    <w:rsid w:val="006D7D29"/>
    <w:rsid w:val="006D7D88"/>
    <w:rsid w:val="006D7E61"/>
    <w:rsid w:val="006D7F67"/>
    <w:rsid w:val="006D7F79"/>
    <w:rsid w:val="006E0322"/>
    <w:rsid w:val="006E0678"/>
    <w:rsid w:val="006E0807"/>
    <w:rsid w:val="006E0941"/>
    <w:rsid w:val="006E0970"/>
    <w:rsid w:val="006E09D4"/>
    <w:rsid w:val="006E0B0F"/>
    <w:rsid w:val="006E0F66"/>
    <w:rsid w:val="006E178E"/>
    <w:rsid w:val="006E1AEF"/>
    <w:rsid w:val="006E2126"/>
    <w:rsid w:val="006E2207"/>
    <w:rsid w:val="006E2230"/>
    <w:rsid w:val="006E2316"/>
    <w:rsid w:val="006E235C"/>
    <w:rsid w:val="006E23CD"/>
    <w:rsid w:val="006E251F"/>
    <w:rsid w:val="006E279A"/>
    <w:rsid w:val="006E2CF2"/>
    <w:rsid w:val="006E2E9B"/>
    <w:rsid w:val="006E2F14"/>
    <w:rsid w:val="006E3033"/>
    <w:rsid w:val="006E3313"/>
    <w:rsid w:val="006E3323"/>
    <w:rsid w:val="006E3687"/>
    <w:rsid w:val="006E3E43"/>
    <w:rsid w:val="006E4118"/>
    <w:rsid w:val="006E4AF6"/>
    <w:rsid w:val="006E4C96"/>
    <w:rsid w:val="006E4D30"/>
    <w:rsid w:val="006E4FB0"/>
    <w:rsid w:val="006E50C9"/>
    <w:rsid w:val="006E5245"/>
    <w:rsid w:val="006E53CD"/>
    <w:rsid w:val="006E5673"/>
    <w:rsid w:val="006E56A5"/>
    <w:rsid w:val="006E599A"/>
    <w:rsid w:val="006E5BE9"/>
    <w:rsid w:val="006E5D37"/>
    <w:rsid w:val="006E5EE4"/>
    <w:rsid w:val="006E6306"/>
    <w:rsid w:val="006E68C3"/>
    <w:rsid w:val="006E6CF1"/>
    <w:rsid w:val="006E706D"/>
    <w:rsid w:val="006E72B1"/>
    <w:rsid w:val="006E76AA"/>
    <w:rsid w:val="006E7721"/>
    <w:rsid w:val="006E7943"/>
    <w:rsid w:val="006F0095"/>
    <w:rsid w:val="006F03C5"/>
    <w:rsid w:val="006F0978"/>
    <w:rsid w:val="006F0AAB"/>
    <w:rsid w:val="006F0C7E"/>
    <w:rsid w:val="006F0E9B"/>
    <w:rsid w:val="006F112E"/>
    <w:rsid w:val="006F1161"/>
    <w:rsid w:val="006F1246"/>
    <w:rsid w:val="006F1883"/>
    <w:rsid w:val="006F26D9"/>
    <w:rsid w:val="006F2799"/>
    <w:rsid w:val="006F2E5F"/>
    <w:rsid w:val="006F331D"/>
    <w:rsid w:val="006F3423"/>
    <w:rsid w:val="006F3918"/>
    <w:rsid w:val="006F393A"/>
    <w:rsid w:val="006F3B7C"/>
    <w:rsid w:val="006F3E99"/>
    <w:rsid w:val="006F4347"/>
    <w:rsid w:val="006F475F"/>
    <w:rsid w:val="006F4BDA"/>
    <w:rsid w:val="006F4C5E"/>
    <w:rsid w:val="006F4CF0"/>
    <w:rsid w:val="006F50BF"/>
    <w:rsid w:val="006F5129"/>
    <w:rsid w:val="006F5142"/>
    <w:rsid w:val="006F5152"/>
    <w:rsid w:val="006F5292"/>
    <w:rsid w:val="006F5461"/>
    <w:rsid w:val="006F54EC"/>
    <w:rsid w:val="006F576A"/>
    <w:rsid w:val="006F6547"/>
    <w:rsid w:val="006F6997"/>
    <w:rsid w:val="006F6A0E"/>
    <w:rsid w:val="006F6CFD"/>
    <w:rsid w:val="006F6E81"/>
    <w:rsid w:val="006F70F3"/>
    <w:rsid w:val="006F7135"/>
    <w:rsid w:val="006F7152"/>
    <w:rsid w:val="006F7A25"/>
    <w:rsid w:val="006F7CE8"/>
    <w:rsid w:val="006F7F9D"/>
    <w:rsid w:val="0070042A"/>
    <w:rsid w:val="007004B1"/>
    <w:rsid w:val="007004EE"/>
    <w:rsid w:val="007005A6"/>
    <w:rsid w:val="00700905"/>
    <w:rsid w:val="007009FD"/>
    <w:rsid w:val="007010B0"/>
    <w:rsid w:val="00701664"/>
    <w:rsid w:val="00701FD7"/>
    <w:rsid w:val="0070200B"/>
    <w:rsid w:val="00702652"/>
    <w:rsid w:val="0070288F"/>
    <w:rsid w:val="00702BEC"/>
    <w:rsid w:val="00702F37"/>
    <w:rsid w:val="00703052"/>
    <w:rsid w:val="007030A1"/>
    <w:rsid w:val="0070354D"/>
    <w:rsid w:val="0070373D"/>
    <w:rsid w:val="007037F6"/>
    <w:rsid w:val="0070391C"/>
    <w:rsid w:val="0070396F"/>
    <w:rsid w:val="00703A66"/>
    <w:rsid w:val="00703A97"/>
    <w:rsid w:val="00703C92"/>
    <w:rsid w:val="00703FFF"/>
    <w:rsid w:val="0070425E"/>
    <w:rsid w:val="0070495E"/>
    <w:rsid w:val="00704F20"/>
    <w:rsid w:val="00705146"/>
    <w:rsid w:val="0070520E"/>
    <w:rsid w:val="0070539D"/>
    <w:rsid w:val="00705562"/>
    <w:rsid w:val="007055B9"/>
    <w:rsid w:val="0070583A"/>
    <w:rsid w:val="00705B27"/>
    <w:rsid w:val="00705B70"/>
    <w:rsid w:val="00706171"/>
    <w:rsid w:val="00706594"/>
    <w:rsid w:val="0070661F"/>
    <w:rsid w:val="007069E0"/>
    <w:rsid w:val="00706E83"/>
    <w:rsid w:val="00706EFE"/>
    <w:rsid w:val="0070759B"/>
    <w:rsid w:val="00707A5B"/>
    <w:rsid w:val="00707BB9"/>
    <w:rsid w:val="00707DEB"/>
    <w:rsid w:val="007100D5"/>
    <w:rsid w:val="0071030C"/>
    <w:rsid w:val="00710310"/>
    <w:rsid w:val="00710586"/>
    <w:rsid w:val="007108BB"/>
    <w:rsid w:val="00710EB4"/>
    <w:rsid w:val="00710F59"/>
    <w:rsid w:val="0071104F"/>
    <w:rsid w:val="00711159"/>
    <w:rsid w:val="00711582"/>
    <w:rsid w:val="00712274"/>
    <w:rsid w:val="007126E4"/>
    <w:rsid w:val="00712B10"/>
    <w:rsid w:val="00712D48"/>
    <w:rsid w:val="00713444"/>
    <w:rsid w:val="00713570"/>
    <w:rsid w:val="00713972"/>
    <w:rsid w:val="00713B31"/>
    <w:rsid w:val="00713BF4"/>
    <w:rsid w:val="00713C49"/>
    <w:rsid w:val="00713C77"/>
    <w:rsid w:val="00713F35"/>
    <w:rsid w:val="0071404B"/>
    <w:rsid w:val="007141E5"/>
    <w:rsid w:val="007146E3"/>
    <w:rsid w:val="0071508A"/>
    <w:rsid w:val="007152FA"/>
    <w:rsid w:val="00715366"/>
    <w:rsid w:val="00715424"/>
    <w:rsid w:val="007155F2"/>
    <w:rsid w:val="007156A3"/>
    <w:rsid w:val="00715CF7"/>
    <w:rsid w:val="00715E7B"/>
    <w:rsid w:val="00715FAF"/>
    <w:rsid w:val="00716027"/>
    <w:rsid w:val="007162BE"/>
    <w:rsid w:val="007165E4"/>
    <w:rsid w:val="00716656"/>
    <w:rsid w:val="007167CF"/>
    <w:rsid w:val="00716885"/>
    <w:rsid w:val="00716FAB"/>
    <w:rsid w:val="0071703D"/>
    <w:rsid w:val="00717856"/>
    <w:rsid w:val="0072012B"/>
    <w:rsid w:val="007201C1"/>
    <w:rsid w:val="007202B0"/>
    <w:rsid w:val="00720344"/>
    <w:rsid w:val="007204F7"/>
    <w:rsid w:val="007205A9"/>
    <w:rsid w:val="007208E5"/>
    <w:rsid w:val="0072090D"/>
    <w:rsid w:val="00720A17"/>
    <w:rsid w:val="00720B14"/>
    <w:rsid w:val="00720B8E"/>
    <w:rsid w:val="00720DD0"/>
    <w:rsid w:val="007221FD"/>
    <w:rsid w:val="007223F1"/>
    <w:rsid w:val="00722AEC"/>
    <w:rsid w:val="00722D75"/>
    <w:rsid w:val="00723A7A"/>
    <w:rsid w:val="00723AD7"/>
    <w:rsid w:val="00723CBA"/>
    <w:rsid w:val="00723F67"/>
    <w:rsid w:val="00723FD8"/>
    <w:rsid w:val="0072493B"/>
    <w:rsid w:val="00724D5D"/>
    <w:rsid w:val="0072549A"/>
    <w:rsid w:val="007256BA"/>
    <w:rsid w:val="007257B5"/>
    <w:rsid w:val="007258D8"/>
    <w:rsid w:val="0072598F"/>
    <w:rsid w:val="00725AB5"/>
    <w:rsid w:val="00725D0C"/>
    <w:rsid w:val="007265B4"/>
    <w:rsid w:val="007267DF"/>
    <w:rsid w:val="00726977"/>
    <w:rsid w:val="00726F7F"/>
    <w:rsid w:val="007270C9"/>
    <w:rsid w:val="00727791"/>
    <w:rsid w:val="00727964"/>
    <w:rsid w:val="00727AF4"/>
    <w:rsid w:val="00730020"/>
    <w:rsid w:val="00730276"/>
    <w:rsid w:val="00730401"/>
    <w:rsid w:val="00730601"/>
    <w:rsid w:val="00730B70"/>
    <w:rsid w:val="00730F57"/>
    <w:rsid w:val="007310D0"/>
    <w:rsid w:val="00731409"/>
    <w:rsid w:val="0073142D"/>
    <w:rsid w:val="00731ADE"/>
    <w:rsid w:val="00731B02"/>
    <w:rsid w:val="00731CB6"/>
    <w:rsid w:val="00731FDD"/>
    <w:rsid w:val="007320A8"/>
    <w:rsid w:val="00732177"/>
    <w:rsid w:val="0073253C"/>
    <w:rsid w:val="007328D4"/>
    <w:rsid w:val="00732D1B"/>
    <w:rsid w:val="00732D5D"/>
    <w:rsid w:val="00733248"/>
    <w:rsid w:val="00733320"/>
    <w:rsid w:val="0073334D"/>
    <w:rsid w:val="0073356D"/>
    <w:rsid w:val="007335AA"/>
    <w:rsid w:val="0073381E"/>
    <w:rsid w:val="007338BB"/>
    <w:rsid w:val="00733D95"/>
    <w:rsid w:val="00733EED"/>
    <w:rsid w:val="0073457F"/>
    <w:rsid w:val="007345BE"/>
    <w:rsid w:val="00734AEE"/>
    <w:rsid w:val="00735165"/>
    <w:rsid w:val="007351FD"/>
    <w:rsid w:val="007352BE"/>
    <w:rsid w:val="00735778"/>
    <w:rsid w:val="00735A58"/>
    <w:rsid w:val="00735E3F"/>
    <w:rsid w:val="00735F03"/>
    <w:rsid w:val="0073644C"/>
    <w:rsid w:val="00736A65"/>
    <w:rsid w:val="00736B02"/>
    <w:rsid w:val="00736C36"/>
    <w:rsid w:val="00737182"/>
    <w:rsid w:val="007372D2"/>
    <w:rsid w:val="0073735D"/>
    <w:rsid w:val="00737B01"/>
    <w:rsid w:val="00737BD5"/>
    <w:rsid w:val="0074028E"/>
    <w:rsid w:val="00740396"/>
    <w:rsid w:val="007404E9"/>
    <w:rsid w:val="007406B0"/>
    <w:rsid w:val="007408FD"/>
    <w:rsid w:val="00740E4B"/>
    <w:rsid w:val="0074145E"/>
    <w:rsid w:val="00741AEA"/>
    <w:rsid w:val="00741B17"/>
    <w:rsid w:val="00741B74"/>
    <w:rsid w:val="00741B8B"/>
    <w:rsid w:val="00741C8C"/>
    <w:rsid w:val="00741F5F"/>
    <w:rsid w:val="007424D4"/>
    <w:rsid w:val="0074261B"/>
    <w:rsid w:val="007427C8"/>
    <w:rsid w:val="00742939"/>
    <w:rsid w:val="00742A18"/>
    <w:rsid w:val="00742B66"/>
    <w:rsid w:val="00742CD2"/>
    <w:rsid w:val="00742E00"/>
    <w:rsid w:val="007430F7"/>
    <w:rsid w:val="00743408"/>
    <w:rsid w:val="007439F9"/>
    <w:rsid w:val="00744193"/>
    <w:rsid w:val="007441EC"/>
    <w:rsid w:val="0074420E"/>
    <w:rsid w:val="0074422E"/>
    <w:rsid w:val="0074427D"/>
    <w:rsid w:val="007443E6"/>
    <w:rsid w:val="007445BB"/>
    <w:rsid w:val="007445E9"/>
    <w:rsid w:val="007446C2"/>
    <w:rsid w:val="00744836"/>
    <w:rsid w:val="00745123"/>
    <w:rsid w:val="0074517A"/>
    <w:rsid w:val="007452B7"/>
    <w:rsid w:val="0074562B"/>
    <w:rsid w:val="00745A5C"/>
    <w:rsid w:val="0074650B"/>
    <w:rsid w:val="00746655"/>
    <w:rsid w:val="00747376"/>
    <w:rsid w:val="007474B0"/>
    <w:rsid w:val="007477E5"/>
    <w:rsid w:val="0074798D"/>
    <w:rsid w:val="007502DB"/>
    <w:rsid w:val="007502FE"/>
    <w:rsid w:val="007503B3"/>
    <w:rsid w:val="007505CE"/>
    <w:rsid w:val="007506F5"/>
    <w:rsid w:val="00750830"/>
    <w:rsid w:val="007509C7"/>
    <w:rsid w:val="00750AA8"/>
    <w:rsid w:val="00750D07"/>
    <w:rsid w:val="00750D4A"/>
    <w:rsid w:val="007511C6"/>
    <w:rsid w:val="007516A6"/>
    <w:rsid w:val="00751774"/>
    <w:rsid w:val="007517B3"/>
    <w:rsid w:val="00751A12"/>
    <w:rsid w:val="00751A26"/>
    <w:rsid w:val="00752409"/>
    <w:rsid w:val="007524C4"/>
    <w:rsid w:val="0075278F"/>
    <w:rsid w:val="00752C3E"/>
    <w:rsid w:val="00752E69"/>
    <w:rsid w:val="00752F02"/>
    <w:rsid w:val="00753481"/>
    <w:rsid w:val="00753528"/>
    <w:rsid w:val="0075352E"/>
    <w:rsid w:val="00753635"/>
    <w:rsid w:val="00753B43"/>
    <w:rsid w:val="00753FF6"/>
    <w:rsid w:val="0075406F"/>
    <w:rsid w:val="0075408F"/>
    <w:rsid w:val="0075414A"/>
    <w:rsid w:val="007541F7"/>
    <w:rsid w:val="00754237"/>
    <w:rsid w:val="0075431D"/>
    <w:rsid w:val="00754645"/>
    <w:rsid w:val="007549AA"/>
    <w:rsid w:val="00755176"/>
    <w:rsid w:val="0075575C"/>
    <w:rsid w:val="00755BEB"/>
    <w:rsid w:val="00755D84"/>
    <w:rsid w:val="00755E38"/>
    <w:rsid w:val="0075603E"/>
    <w:rsid w:val="00756043"/>
    <w:rsid w:val="0075608D"/>
    <w:rsid w:val="007562DB"/>
    <w:rsid w:val="007562E3"/>
    <w:rsid w:val="007563E4"/>
    <w:rsid w:val="00756576"/>
    <w:rsid w:val="00756AE3"/>
    <w:rsid w:val="00756CB7"/>
    <w:rsid w:val="00756D5B"/>
    <w:rsid w:val="00756F5D"/>
    <w:rsid w:val="00757B28"/>
    <w:rsid w:val="00757D23"/>
    <w:rsid w:val="00757F8A"/>
    <w:rsid w:val="007609EA"/>
    <w:rsid w:val="00760DAC"/>
    <w:rsid w:val="00760DAF"/>
    <w:rsid w:val="0076122C"/>
    <w:rsid w:val="00761A25"/>
    <w:rsid w:val="007621AE"/>
    <w:rsid w:val="0076240D"/>
    <w:rsid w:val="00762624"/>
    <w:rsid w:val="00762A1C"/>
    <w:rsid w:val="00762F58"/>
    <w:rsid w:val="007637DB"/>
    <w:rsid w:val="00763B6A"/>
    <w:rsid w:val="00763BDD"/>
    <w:rsid w:val="00764A8D"/>
    <w:rsid w:val="007652C2"/>
    <w:rsid w:val="0076566F"/>
    <w:rsid w:val="007662B7"/>
    <w:rsid w:val="00766437"/>
    <w:rsid w:val="0076663A"/>
    <w:rsid w:val="007667A9"/>
    <w:rsid w:val="00766EB0"/>
    <w:rsid w:val="0076730E"/>
    <w:rsid w:val="007673D1"/>
    <w:rsid w:val="007675EB"/>
    <w:rsid w:val="007678F1"/>
    <w:rsid w:val="00770130"/>
    <w:rsid w:val="00770561"/>
    <w:rsid w:val="0077069E"/>
    <w:rsid w:val="00770D2E"/>
    <w:rsid w:val="007716A5"/>
    <w:rsid w:val="00771748"/>
    <w:rsid w:val="00771AFE"/>
    <w:rsid w:val="00771BC1"/>
    <w:rsid w:val="00771E0A"/>
    <w:rsid w:val="00771E5C"/>
    <w:rsid w:val="007721F8"/>
    <w:rsid w:val="0077229B"/>
    <w:rsid w:val="0077238E"/>
    <w:rsid w:val="007729F6"/>
    <w:rsid w:val="00772A16"/>
    <w:rsid w:val="00772B85"/>
    <w:rsid w:val="0077303F"/>
    <w:rsid w:val="00773574"/>
    <w:rsid w:val="007739D1"/>
    <w:rsid w:val="00773A6F"/>
    <w:rsid w:val="00773DFD"/>
    <w:rsid w:val="007747F4"/>
    <w:rsid w:val="0077497A"/>
    <w:rsid w:val="00774D5E"/>
    <w:rsid w:val="0077538D"/>
    <w:rsid w:val="00775A39"/>
    <w:rsid w:val="00775C48"/>
    <w:rsid w:val="00776481"/>
    <w:rsid w:val="0077673B"/>
    <w:rsid w:val="007769EF"/>
    <w:rsid w:val="00776DC4"/>
    <w:rsid w:val="00776DDA"/>
    <w:rsid w:val="00776E79"/>
    <w:rsid w:val="00776E91"/>
    <w:rsid w:val="007775A4"/>
    <w:rsid w:val="0077775E"/>
    <w:rsid w:val="007800BA"/>
    <w:rsid w:val="007800DB"/>
    <w:rsid w:val="0078022B"/>
    <w:rsid w:val="00780379"/>
    <w:rsid w:val="007803C8"/>
    <w:rsid w:val="007807CE"/>
    <w:rsid w:val="00780B4F"/>
    <w:rsid w:val="00780BBC"/>
    <w:rsid w:val="00780D0C"/>
    <w:rsid w:val="00780D35"/>
    <w:rsid w:val="00780EC5"/>
    <w:rsid w:val="00781499"/>
    <w:rsid w:val="007815BD"/>
    <w:rsid w:val="00781A6C"/>
    <w:rsid w:val="007822D7"/>
    <w:rsid w:val="00782303"/>
    <w:rsid w:val="0078240C"/>
    <w:rsid w:val="00782846"/>
    <w:rsid w:val="007832AC"/>
    <w:rsid w:val="00783533"/>
    <w:rsid w:val="007836FF"/>
    <w:rsid w:val="00783BBD"/>
    <w:rsid w:val="00783C57"/>
    <w:rsid w:val="00784040"/>
    <w:rsid w:val="0078422A"/>
    <w:rsid w:val="00784468"/>
    <w:rsid w:val="00784A07"/>
    <w:rsid w:val="0078587E"/>
    <w:rsid w:val="00785B51"/>
    <w:rsid w:val="00785B69"/>
    <w:rsid w:val="00786027"/>
    <w:rsid w:val="007866D9"/>
    <w:rsid w:val="00786743"/>
    <w:rsid w:val="007868B1"/>
    <w:rsid w:val="0078695C"/>
    <w:rsid w:val="00786B38"/>
    <w:rsid w:val="00786C25"/>
    <w:rsid w:val="00786C42"/>
    <w:rsid w:val="00786D60"/>
    <w:rsid w:val="007871B9"/>
    <w:rsid w:val="00787350"/>
    <w:rsid w:val="007873DB"/>
    <w:rsid w:val="00790669"/>
    <w:rsid w:val="0079068A"/>
    <w:rsid w:val="007907B9"/>
    <w:rsid w:val="00790950"/>
    <w:rsid w:val="00790B16"/>
    <w:rsid w:val="00790CAD"/>
    <w:rsid w:val="00791125"/>
    <w:rsid w:val="007911DD"/>
    <w:rsid w:val="007913EC"/>
    <w:rsid w:val="00791635"/>
    <w:rsid w:val="007916D8"/>
    <w:rsid w:val="00791756"/>
    <w:rsid w:val="00791D5B"/>
    <w:rsid w:val="00791F99"/>
    <w:rsid w:val="007920BA"/>
    <w:rsid w:val="00792372"/>
    <w:rsid w:val="00792872"/>
    <w:rsid w:val="00792AB5"/>
    <w:rsid w:val="00792E27"/>
    <w:rsid w:val="00792FFB"/>
    <w:rsid w:val="0079323C"/>
    <w:rsid w:val="007934AF"/>
    <w:rsid w:val="00793725"/>
    <w:rsid w:val="0079392A"/>
    <w:rsid w:val="00793FAF"/>
    <w:rsid w:val="007943C0"/>
    <w:rsid w:val="00794958"/>
    <w:rsid w:val="00794A81"/>
    <w:rsid w:val="007951A2"/>
    <w:rsid w:val="00795394"/>
    <w:rsid w:val="00795A53"/>
    <w:rsid w:val="00795E70"/>
    <w:rsid w:val="0079617F"/>
    <w:rsid w:val="00796564"/>
    <w:rsid w:val="00796C9D"/>
    <w:rsid w:val="00797037"/>
    <w:rsid w:val="00797351"/>
    <w:rsid w:val="007974FB"/>
    <w:rsid w:val="007978B6"/>
    <w:rsid w:val="00797E73"/>
    <w:rsid w:val="007A01BB"/>
    <w:rsid w:val="007A01E1"/>
    <w:rsid w:val="007A03D7"/>
    <w:rsid w:val="007A0871"/>
    <w:rsid w:val="007A0CAB"/>
    <w:rsid w:val="007A1175"/>
    <w:rsid w:val="007A12E1"/>
    <w:rsid w:val="007A12ED"/>
    <w:rsid w:val="007A158E"/>
    <w:rsid w:val="007A161E"/>
    <w:rsid w:val="007A188D"/>
    <w:rsid w:val="007A1AEF"/>
    <w:rsid w:val="007A2011"/>
    <w:rsid w:val="007A2058"/>
    <w:rsid w:val="007A21E6"/>
    <w:rsid w:val="007A23B5"/>
    <w:rsid w:val="007A255F"/>
    <w:rsid w:val="007A3012"/>
    <w:rsid w:val="007A31F9"/>
    <w:rsid w:val="007A3312"/>
    <w:rsid w:val="007A3391"/>
    <w:rsid w:val="007A3417"/>
    <w:rsid w:val="007A3A95"/>
    <w:rsid w:val="007A3B95"/>
    <w:rsid w:val="007A3C2D"/>
    <w:rsid w:val="007A3F78"/>
    <w:rsid w:val="007A4053"/>
    <w:rsid w:val="007A44AB"/>
    <w:rsid w:val="007A463C"/>
    <w:rsid w:val="007A4B38"/>
    <w:rsid w:val="007A4ECD"/>
    <w:rsid w:val="007A4F3E"/>
    <w:rsid w:val="007A59B4"/>
    <w:rsid w:val="007A5B1E"/>
    <w:rsid w:val="007A5F2B"/>
    <w:rsid w:val="007A6044"/>
    <w:rsid w:val="007A60F2"/>
    <w:rsid w:val="007A63CC"/>
    <w:rsid w:val="007A67E9"/>
    <w:rsid w:val="007A6BBD"/>
    <w:rsid w:val="007A6FF5"/>
    <w:rsid w:val="007A7106"/>
    <w:rsid w:val="007A72B8"/>
    <w:rsid w:val="007A7E4F"/>
    <w:rsid w:val="007B0400"/>
    <w:rsid w:val="007B08B0"/>
    <w:rsid w:val="007B09EC"/>
    <w:rsid w:val="007B0A37"/>
    <w:rsid w:val="007B0BEB"/>
    <w:rsid w:val="007B0FEF"/>
    <w:rsid w:val="007B117F"/>
    <w:rsid w:val="007B13BD"/>
    <w:rsid w:val="007B14A7"/>
    <w:rsid w:val="007B14C0"/>
    <w:rsid w:val="007B1857"/>
    <w:rsid w:val="007B18A1"/>
    <w:rsid w:val="007B1B2D"/>
    <w:rsid w:val="007B22DC"/>
    <w:rsid w:val="007B235F"/>
    <w:rsid w:val="007B2411"/>
    <w:rsid w:val="007B247D"/>
    <w:rsid w:val="007B24F3"/>
    <w:rsid w:val="007B271A"/>
    <w:rsid w:val="007B2B08"/>
    <w:rsid w:val="007B2F98"/>
    <w:rsid w:val="007B38C1"/>
    <w:rsid w:val="007B3D4E"/>
    <w:rsid w:val="007B3EE9"/>
    <w:rsid w:val="007B4679"/>
    <w:rsid w:val="007B46D6"/>
    <w:rsid w:val="007B46EE"/>
    <w:rsid w:val="007B470F"/>
    <w:rsid w:val="007B4F94"/>
    <w:rsid w:val="007B5258"/>
    <w:rsid w:val="007B544F"/>
    <w:rsid w:val="007B547D"/>
    <w:rsid w:val="007B5563"/>
    <w:rsid w:val="007B5872"/>
    <w:rsid w:val="007B589D"/>
    <w:rsid w:val="007B59B2"/>
    <w:rsid w:val="007B5FB4"/>
    <w:rsid w:val="007B66C9"/>
    <w:rsid w:val="007B67A8"/>
    <w:rsid w:val="007B6931"/>
    <w:rsid w:val="007B6F19"/>
    <w:rsid w:val="007B70A7"/>
    <w:rsid w:val="007B7170"/>
    <w:rsid w:val="007B7667"/>
    <w:rsid w:val="007B78F6"/>
    <w:rsid w:val="007B7A6C"/>
    <w:rsid w:val="007B7E09"/>
    <w:rsid w:val="007B7FEC"/>
    <w:rsid w:val="007C0015"/>
    <w:rsid w:val="007C0304"/>
    <w:rsid w:val="007C0CF7"/>
    <w:rsid w:val="007C0E5E"/>
    <w:rsid w:val="007C0ECC"/>
    <w:rsid w:val="007C119E"/>
    <w:rsid w:val="007C139E"/>
    <w:rsid w:val="007C14D3"/>
    <w:rsid w:val="007C15EB"/>
    <w:rsid w:val="007C1C39"/>
    <w:rsid w:val="007C1EEF"/>
    <w:rsid w:val="007C1EFF"/>
    <w:rsid w:val="007C1FB1"/>
    <w:rsid w:val="007C243A"/>
    <w:rsid w:val="007C28FE"/>
    <w:rsid w:val="007C2C9B"/>
    <w:rsid w:val="007C2DF9"/>
    <w:rsid w:val="007C2E59"/>
    <w:rsid w:val="007C315C"/>
    <w:rsid w:val="007C3316"/>
    <w:rsid w:val="007C344B"/>
    <w:rsid w:val="007C3F18"/>
    <w:rsid w:val="007C42EA"/>
    <w:rsid w:val="007C4537"/>
    <w:rsid w:val="007C47F9"/>
    <w:rsid w:val="007C50A1"/>
    <w:rsid w:val="007C5435"/>
    <w:rsid w:val="007C55AD"/>
    <w:rsid w:val="007C5673"/>
    <w:rsid w:val="007C5DB6"/>
    <w:rsid w:val="007C633B"/>
    <w:rsid w:val="007C6793"/>
    <w:rsid w:val="007C69C0"/>
    <w:rsid w:val="007C69E5"/>
    <w:rsid w:val="007C6CDC"/>
    <w:rsid w:val="007C70DD"/>
    <w:rsid w:val="007C71C0"/>
    <w:rsid w:val="007C7439"/>
    <w:rsid w:val="007C7573"/>
    <w:rsid w:val="007C75C6"/>
    <w:rsid w:val="007C7753"/>
    <w:rsid w:val="007C7D7A"/>
    <w:rsid w:val="007C7F9B"/>
    <w:rsid w:val="007D0273"/>
    <w:rsid w:val="007D046C"/>
    <w:rsid w:val="007D07A4"/>
    <w:rsid w:val="007D08D9"/>
    <w:rsid w:val="007D0AFE"/>
    <w:rsid w:val="007D1002"/>
    <w:rsid w:val="007D103F"/>
    <w:rsid w:val="007D17DF"/>
    <w:rsid w:val="007D1914"/>
    <w:rsid w:val="007D19DF"/>
    <w:rsid w:val="007D1B09"/>
    <w:rsid w:val="007D1BBB"/>
    <w:rsid w:val="007D1C84"/>
    <w:rsid w:val="007D1C98"/>
    <w:rsid w:val="007D2015"/>
    <w:rsid w:val="007D24A0"/>
    <w:rsid w:val="007D26E8"/>
    <w:rsid w:val="007D2A69"/>
    <w:rsid w:val="007D36F2"/>
    <w:rsid w:val="007D38DD"/>
    <w:rsid w:val="007D3CB1"/>
    <w:rsid w:val="007D4214"/>
    <w:rsid w:val="007D422E"/>
    <w:rsid w:val="007D433A"/>
    <w:rsid w:val="007D487A"/>
    <w:rsid w:val="007D4BDE"/>
    <w:rsid w:val="007D4C5E"/>
    <w:rsid w:val="007D4C7E"/>
    <w:rsid w:val="007D4D46"/>
    <w:rsid w:val="007D510D"/>
    <w:rsid w:val="007D5695"/>
    <w:rsid w:val="007D56AD"/>
    <w:rsid w:val="007D5F5F"/>
    <w:rsid w:val="007D669B"/>
    <w:rsid w:val="007D6CEC"/>
    <w:rsid w:val="007D6EBB"/>
    <w:rsid w:val="007D71AF"/>
    <w:rsid w:val="007D789C"/>
    <w:rsid w:val="007D7EED"/>
    <w:rsid w:val="007E02D0"/>
    <w:rsid w:val="007E04C6"/>
    <w:rsid w:val="007E05B3"/>
    <w:rsid w:val="007E12E3"/>
    <w:rsid w:val="007E13D6"/>
    <w:rsid w:val="007E168D"/>
    <w:rsid w:val="007E1821"/>
    <w:rsid w:val="007E1DF0"/>
    <w:rsid w:val="007E20AF"/>
    <w:rsid w:val="007E2430"/>
    <w:rsid w:val="007E26EE"/>
    <w:rsid w:val="007E2BDC"/>
    <w:rsid w:val="007E3032"/>
    <w:rsid w:val="007E33F6"/>
    <w:rsid w:val="007E352F"/>
    <w:rsid w:val="007E381D"/>
    <w:rsid w:val="007E3876"/>
    <w:rsid w:val="007E38DD"/>
    <w:rsid w:val="007E39E8"/>
    <w:rsid w:val="007E3A0B"/>
    <w:rsid w:val="007E3DCC"/>
    <w:rsid w:val="007E3FB2"/>
    <w:rsid w:val="007E4054"/>
    <w:rsid w:val="007E4204"/>
    <w:rsid w:val="007E4458"/>
    <w:rsid w:val="007E53FE"/>
    <w:rsid w:val="007E57C2"/>
    <w:rsid w:val="007E5862"/>
    <w:rsid w:val="007E587A"/>
    <w:rsid w:val="007E6037"/>
    <w:rsid w:val="007E6C69"/>
    <w:rsid w:val="007E6E49"/>
    <w:rsid w:val="007E7377"/>
    <w:rsid w:val="007E74DA"/>
    <w:rsid w:val="007E7863"/>
    <w:rsid w:val="007E7BF2"/>
    <w:rsid w:val="007F0359"/>
    <w:rsid w:val="007F0C07"/>
    <w:rsid w:val="007F0E3D"/>
    <w:rsid w:val="007F0F24"/>
    <w:rsid w:val="007F182B"/>
    <w:rsid w:val="007F1833"/>
    <w:rsid w:val="007F1DBB"/>
    <w:rsid w:val="007F23D7"/>
    <w:rsid w:val="007F273D"/>
    <w:rsid w:val="007F2835"/>
    <w:rsid w:val="007F28EE"/>
    <w:rsid w:val="007F2C51"/>
    <w:rsid w:val="007F30BE"/>
    <w:rsid w:val="007F32B8"/>
    <w:rsid w:val="007F3437"/>
    <w:rsid w:val="007F36C9"/>
    <w:rsid w:val="007F3AAC"/>
    <w:rsid w:val="007F3E37"/>
    <w:rsid w:val="007F3EB5"/>
    <w:rsid w:val="007F45A6"/>
    <w:rsid w:val="007F47E2"/>
    <w:rsid w:val="007F4BBF"/>
    <w:rsid w:val="007F4EA6"/>
    <w:rsid w:val="007F4F61"/>
    <w:rsid w:val="007F52A4"/>
    <w:rsid w:val="007F52FE"/>
    <w:rsid w:val="007F5725"/>
    <w:rsid w:val="007F57B8"/>
    <w:rsid w:val="007F61F7"/>
    <w:rsid w:val="007F6528"/>
    <w:rsid w:val="007F69E4"/>
    <w:rsid w:val="007F742B"/>
    <w:rsid w:val="007F7992"/>
    <w:rsid w:val="007F7B5B"/>
    <w:rsid w:val="00800436"/>
    <w:rsid w:val="008004B1"/>
    <w:rsid w:val="0080090D"/>
    <w:rsid w:val="0080119F"/>
    <w:rsid w:val="0080180C"/>
    <w:rsid w:val="00802104"/>
    <w:rsid w:val="0080223E"/>
    <w:rsid w:val="008023F5"/>
    <w:rsid w:val="00802CB5"/>
    <w:rsid w:val="00803123"/>
    <w:rsid w:val="008034BE"/>
    <w:rsid w:val="00803742"/>
    <w:rsid w:val="008040CD"/>
    <w:rsid w:val="008044DD"/>
    <w:rsid w:val="008049FD"/>
    <w:rsid w:val="00804DE5"/>
    <w:rsid w:val="00805573"/>
    <w:rsid w:val="00805A35"/>
    <w:rsid w:val="00805C50"/>
    <w:rsid w:val="00805DB2"/>
    <w:rsid w:val="00805EB4"/>
    <w:rsid w:val="0080603C"/>
    <w:rsid w:val="00806458"/>
    <w:rsid w:val="00806932"/>
    <w:rsid w:val="00806B32"/>
    <w:rsid w:val="00806D68"/>
    <w:rsid w:val="00806D7C"/>
    <w:rsid w:val="00807A39"/>
    <w:rsid w:val="00807B25"/>
    <w:rsid w:val="00810237"/>
    <w:rsid w:val="00810273"/>
    <w:rsid w:val="008106C0"/>
    <w:rsid w:val="00810728"/>
    <w:rsid w:val="00810739"/>
    <w:rsid w:val="0081084C"/>
    <w:rsid w:val="00810C91"/>
    <w:rsid w:val="00810D3D"/>
    <w:rsid w:val="00810D65"/>
    <w:rsid w:val="008116A1"/>
    <w:rsid w:val="00811B43"/>
    <w:rsid w:val="00811F97"/>
    <w:rsid w:val="008125AF"/>
    <w:rsid w:val="0081267F"/>
    <w:rsid w:val="0081296B"/>
    <w:rsid w:val="00812D6C"/>
    <w:rsid w:val="00812ED8"/>
    <w:rsid w:val="0081392E"/>
    <w:rsid w:val="00813B4D"/>
    <w:rsid w:val="008143C0"/>
    <w:rsid w:val="0081512A"/>
    <w:rsid w:val="00815A9B"/>
    <w:rsid w:val="00815F3E"/>
    <w:rsid w:val="00816437"/>
    <w:rsid w:val="008165C7"/>
    <w:rsid w:val="00816970"/>
    <w:rsid w:val="00816D78"/>
    <w:rsid w:val="00816F68"/>
    <w:rsid w:val="00817053"/>
    <w:rsid w:val="008171AF"/>
    <w:rsid w:val="0081799D"/>
    <w:rsid w:val="00820A39"/>
    <w:rsid w:val="00820E0C"/>
    <w:rsid w:val="008213A9"/>
    <w:rsid w:val="008215CB"/>
    <w:rsid w:val="00821720"/>
    <w:rsid w:val="00821758"/>
    <w:rsid w:val="00821881"/>
    <w:rsid w:val="008219BD"/>
    <w:rsid w:val="00821B05"/>
    <w:rsid w:val="00821B73"/>
    <w:rsid w:val="00821C11"/>
    <w:rsid w:val="00821CB9"/>
    <w:rsid w:val="008225B0"/>
    <w:rsid w:val="00822800"/>
    <w:rsid w:val="00822AC7"/>
    <w:rsid w:val="00822DC0"/>
    <w:rsid w:val="00822DCB"/>
    <w:rsid w:val="00822E87"/>
    <w:rsid w:val="00822EA1"/>
    <w:rsid w:val="00823177"/>
    <w:rsid w:val="00823544"/>
    <w:rsid w:val="00823ADD"/>
    <w:rsid w:val="00823BF7"/>
    <w:rsid w:val="00823D59"/>
    <w:rsid w:val="00823E34"/>
    <w:rsid w:val="00824092"/>
    <w:rsid w:val="00824116"/>
    <w:rsid w:val="0082425F"/>
    <w:rsid w:val="00824642"/>
    <w:rsid w:val="00824890"/>
    <w:rsid w:val="00824979"/>
    <w:rsid w:val="00824E80"/>
    <w:rsid w:val="00824E83"/>
    <w:rsid w:val="008254C3"/>
    <w:rsid w:val="00825533"/>
    <w:rsid w:val="0082582A"/>
    <w:rsid w:val="008258EB"/>
    <w:rsid w:val="00825A89"/>
    <w:rsid w:val="0082604A"/>
    <w:rsid w:val="0082617E"/>
    <w:rsid w:val="008264BA"/>
    <w:rsid w:val="0082650F"/>
    <w:rsid w:val="00826755"/>
    <w:rsid w:val="00826E87"/>
    <w:rsid w:val="0082706D"/>
    <w:rsid w:val="00827C1E"/>
    <w:rsid w:val="00827DD2"/>
    <w:rsid w:val="00827E8F"/>
    <w:rsid w:val="00830557"/>
    <w:rsid w:val="008306EB"/>
    <w:rsid w:val="00830808"/>
    <w:rsid w:val="00830E20"/>
    <w:rsid w:val="00830FC7"/>
    <w:rsid w:val="00831317"/>
    <w:rsid w:val="0083195A"/>
    <w:rsid w:val="00831E4D"/>
    <w:rsid w:val="008321B6"/>
    <w:rsid w:val="0083288F"/>
    <w:rsid w:val="00832F06"/>
    <w:rsid w:val="008331D5"/>
    <w:rsid w:val="008337E7"/>
    <w:rsid w:val="00833956"/>
    <w:rsid w:val="00833A0A"/>
    <w:rsid w:val="00833C38"/>
    <w:rsid w:val="00833CD0"/>
    <w:rsid w:val="00833EAC"/>
    <w:rsid w:val="00834166"/>
    <w:rsid w:val="0083498D"/>
    <w:rsid w:val="00834B04"/>
    <w:rsid w:val="00834B99"/>
    <w:rsid w:val="008351A1"/>
    <w:rsid w:val="008353DE"/>
    <w:rsid w:val="00835946"/>
    <w:rsid w:val="00835B5E"/>
    <w:rsid w:val="00836000"/>
    <w:rsid w:val="00836029"/>
    <w:rsid w:val="008361CF"/>
    <w:rsid w:val="00836231"/>
    <w:rsid w:val="0083623D"/>
    <w:rsid w:val="0083670E"/>
    <w:rsid w:val="00836904"/>
    <w:rsid w:val="0083697E"/>
    <w:rsid w:val="00836A39"/>
    <w:rsid w:val="00836D2F"/>
    <w:rsid w:val="00836F2C"/>
    <w:rsid w:val="0083725A"/>
    <w:rsid w:val="0083739A"/>
    <w:rsid w:val="00837768"/>
    <w:rsid w:val="00837CFD"/>
    <w:rsid w:val="00837FD2"/>
    <w:rsid w:val="00840070"/>
    <w:rsid w:val="008401B0"/>
    <w:rsid w:val="00840667"/>
    <w:rsid w:val="00840688"/>
    <w:rsid w:val="00840807"/>
    <w:rsid w:val="008408D3"/>
    <w:rsid w:val="00840C9B"/>
    <w:rsid w:val="0084102F"/>
    <w:rsid w:val="00841B16"/>
    <w:rsid w:val="00841DD6"/>
    <w:rsid w:val="00842B1E"/>
    <w:rsid w:val="00842CFC"/>
    <w:rsid w:val="00842D7D"/>
    <w:rsid w:val="00842E54"/>
    <w:rsid w:val="0084317C"/>
    <w:rsid w:val="00843226"/>
    <w:rsid w:val="0084359C"/>
    <w:rsid w:val="00843A01"/>
    <w:rsid w:val="0084405A"/>
    <w:rsid w:val="00844391"/>
    <w:rsid w:val="00844502"/>
    <w:rsid w:val="00844872"/>
    <w:rsid w:val="00844AB5"/>
    <w:rsid w:val="00845C02"/>
    <w:rsid w:val="00845DAA"/>
    <w:rsid w:val="00845DB0"/>
    <w:rsid w:val="00845DC2"/>
    <w:rsid w:val="008462E9"/>
    <w:rsid w:val="008464D7"/>
    <w:rsid w:val="00846601"/>
    <w:rsid w:val="0084664B"/>
    <w:rsid w:val="0084671E"/>
    <w:rsid w:val="00846BFF"/>
    <w:rsid w:val="00847672"/>
    <w:rsid w:val="0084782A"/>
    <w:rsid w:val="00847B25"/>
    <w:rsid w:val="00850011"/>
    <w:rsid w:val="0085019B"/>
    <w:rsid w:val="0085029F"/>
    <w:rsid w:val="008502CF"/>
    <w:rsid w:val="0085042F"/>
    <w:rsid w:val="008507C4"/>
    <w:rsid w:val="00850894"/>
    <w:rsid w:val="008508A8"/>
    <w:rsid w:val="00850E7D"/>
    <w:rsid w:val="0085145C"/>
    <w:rsid w:val="0085147F"/>
    <w:rsid w:val="008516BA"/>
    <w:rsid w:val="008517BB"/>
    <w:rsid w:val="008518EB"/>
    <w:rsid w:val="00851FDB"/>
    <w:rsid w:val="008524E1"/>
    <w:rsid w:val="008524F8"/>
    <w:rsid w:val="00853158"/>
    <w:rsid w:val="00853210"/>
    <w:rsid w:val="00853890"/>
    <w:rsid w:val="008539D4"/>
    <w:rsid w:val="00853A22"/>
    <w:rsid w:val="00853B3B"/>
    <w:rsid w:val="00853BD4"/>
    <w:rsid w:val="00853D01"/>
    <w:rsid w:val="00853E00"/>
    <w:rsid w:val="00854317"/>
    <w:rsid w:val="00854319"/>
    <w:rsid w:val="00854AE8"/>
    <w:rsid w:val="0085520D"/>
    <w:rsid w:val="008552CA"/>
    <w:rsid w:val="008557F2"/>
    <w:rsid w:val="0085587E"/>
    <w:rsid w:val="00855A99"/>
    <w:rsid w:val="00856035"/>
    <w:rsid w:val="00856140"/>
    <w:rsid w:val="008564A5"/>
    <w:rsid w:val="00856528"/>
    <w:rsid w:val="0085698A"/>
    <w:rsid w:val="00856A49"/>
    <w:rsid w:val="00856C39"/>
    <w:rsid w:val="00856F9E"/>
    <w:rsid w:val="00857B4E"/>
    <w:rsid w:val="00857B68"/>
    <w:rsid w:val="00857DC7"/>
    <w:rsid w:val="00857EAB"/>
    <w:rsid w:val="00857FE0"/>
    <w:rsid w:val="0086023E"/>
    <w:rsid w:val="008602B9"/>
    <w:rsid w:val="00860A4C"/>
    <w:rsid w:val="00860F91"/>
    <w:rsid w:val="00861A15"/>
    <w:rsid w:val="00861A87"/>
    <w:rsid w:val="00861BF2"/>
    <w:rsid w:val="00861C0E"/>
    <w:rsid w:val="00861C19"/>
    <w:rsid w:val="00861E3A"/>
    <w:rsid w:val="00862C05"/>
    <w:rsid w:val="00862D16"/>
    <w:rsid w:val="00863095"/>
    <w:rsid w:val="00863170"/>
    <w:rsid w:val="00863563"/>
    <w:rsid w:val="008635F7"/>
    <w:rsid w:val="0086376E"/>
    <w:rsid w:val="00863A6D"/>
    <w:rsid w:val="00863F61"/>
    <w:rsid w:val="0086415B"/>
    <w:rsid w:val="00864AA2"/>
    <w:rsid w:val="00864ABC"/>
    <w:rsid w:val="00865434"/>
    <w:rsid w:val="00865446"/>
    <w:rsid w:val="0086550C"/>
    <w:rsid w:val="00865707"/>
    <w:rsid w:val="00865AC1"/>
    <w:rsid w:val="00865B92"/>
    <w:rsid w:val="00865CAD"/>
    <w:rsid w:val="00865EBC"/>
    <w:rsid w:val="00865F50"/>
    <w:rsid w:val="00865F65"/>
    <w:rsid w:val="00865FC2"/>
    <w:rsid w:val="00866369"/>
    <w:rsid w:val="00866FED"/>
    <w:rsid w:val="00867000"/>
    <w:rsid w:val="008672DD"/>
    <w:rsid w:val="00867656"/>
    <w:rsid w:val="008676F4"/>
    <w:rsid w:val="0086796E"/>
    <w:rsid w:val="008679BD"/>
    <w:rsid w:val="00867A72"/>
    <w:rsid w:val="00867AF1"/>
    <w:rsid w:val="00867B61"/>
    <w:rsid w:val="00867BBE"/>
    <w:rsid w:val="008701A7"/>
    <w:rsid w:val="0087025C"/>
    <w:rsid w:val="00870791"/>
    <w:rsid w:val="00870849"/>
    <w:rsid w:val="00870AA8"/>
    <w:rsid w:val="00870AF5"/>
    <w:rsid w:val="00870BAC"/>
    <w:rsid w:val="00870BC9"/>
    <w:rsid w:val="00870E15"/>
    <w:rsid w:val="00870F1E"/>
    <w:rsid w:val="00870F21"/>
    <w:rsid w:val="008714DC"/>
    <w:rsid w:val="00871579"/>
    <w:rsid w:val="0087163C"/>
    <w:rsid w:val="0087175F"/>
    <w:rsid w:val="0087179B"/>
    <w:rsid w:val="00871961"/>
    <w:rsid w:val="00871C36"/>
    <w:rsid w:val="0087220E"/>
    <w:rsid w:val="00872675"/>
    <w:rsid w:val="00872909"/>
    <w:rsid w:val="0087297B"/>
    <w:rsid w:val="00872FE1"/>
    <w:rsid w:val="008733E2"/>
    <w:rsid w:val="00873A45"/>
    <w:rsid w:val="00873A60"/>
    <w:rsid w:val="00873AC6"/>
    <w:rsid w:val="00873E72"/>
    <w:rsid w:val="00873FB4"/>
    <w:rsid w:val="00874994"/>
    <w:rsid w:val="00874AD7"/>
    <w:rsid w:val="00874C49"/>
    <w:rsid w:val="00874C6C"/>
    <w:rsid w:val="00874D22"/>
    <w:rsid w:val="00874E22"/>
    <w:rsid w:val="00874E6D"/>
    <w:rsid w:val="008752FB"/>
    <w:rsid w:val="00875AEC"/>
    <w:rsid w:val="00875EE7"/>
    <w:rsid w:val="00875F9D"/>
    <w:rsid w:val="00876356"/>
    <w:rsid w:val="0087691A"/>
    <w:rsid w:val="00876D75"/>
    <w:rsid w:val="00876EBF"/>
    <w:rsid w:val="00876F97"/>
    <w:rsid w:val="008771C9"/>
    <w:rsid w:val="00877414"/>
    <w:rsid w:val="00877442"/>
    <w:rsid w:val="00877463"/>
    <w:rsid w:val="008775AC"/>
    <w:rsid w:val="00877691"/>
    <w:rsid w:val="00877A44"/>
    <w:rsid w:val="0088006F"/>
    <w:rsid w:val="008800D3"/>
    <w:rsid w:val="00880239"/>
    <w:rsid w:val="008806CE"/>
    <w:rsid w:val="008808EF"/>
    <w:rsid w:val="00880AC5"/>
    <w:rsid w:val="00880B31"/>
    <w:rsid w:val="00880B35"/>
    <w:rsid w:val="008811FD"/>
    <w:rsid w:val="0088166B"/>
    <w:rsid w:val="00881AA1"/>
    <w:rsid w:val="00881C9E"/>
    <w:rsid w:val="00881FE3"/>
    <w:rsid w:val="00882142"/>
    <w:rsid w:val="0088219A"/>
    <w:rsid w:val="0088242D"/>
    <w:rsid w:val="00882BDC"/>
    <w:rsid w:val="00882C39"/>
    <w:rsid w:val="00882D27"/>
    <w:rsid w:val="00883268"/>
    <w:rsid w:val="00883BAD"/>
    <w:rsid w:val="00883C42"/>
    <w:rsid w:val="00883DF4"/>
    <w:rsid w:val="00883F5C"/>
    <w:rsid w:val="0088401D"/>
    <w:rsid w:val="0088416A"/>
    <w:rsid w:val="0088423B"/>
    <w:rsid w:val="00884370"/>
    <w:rsid w:val="00884B0A"/>
    <w:rsid w:val="00884C2D"/>
    <w:rsid w:val="00884DC7"/>
    <w:rsid w:val="008850D2"/>
    <w:rsid w:val="0088533B"/>
    <w:rsid w:val="00885342"/>
    <w:rsid w:val="008858D6"/>
    <w:rsid w:val="0088594E"/>
    <w:rsid w:val="00885C3A"/>
    <w:rsid w:val="0088605C"/>
    <w:rsid w:val="00886131"/>
    <w:rsid w:val="0088634E"/>
    <w:rsid w:val="00886478"/>
    <w:rsid w:val="008865D1"/>
    <w:rsid w:val="00886605"/>
    <w:rsid w:val="008866C5"/>
    <w:rsid w:val="00886785"/>
    <w:rsid w:val="00886B79"/>
    <w:rsid w:val="008870EF"/>
    <w:rsid w:val="008871E7"/>
    <w:rsid w:val="00887430"/>
    <w:rsid w:val="0088756C"/>
    <w:rsid w:val="008875D8"/>
    <w:rsid w:val="00887660"/>
    <w:rsid w:val="00887AC6"/>
    <w:rsid w:val="00887C01"/>
    <w:rsid w:val="00887D02"/>
    <w:rsid w:val="00887E9D"/>
    <w:rsid w:val="00890728"/>
    <w:rsid w:val="00890814"/>
    <w:rsid w:val="00890864"/>
    <w:rsid w:val="00890BD3"/>
    <w:rsid w:val="00890C7D"/>
    <w:rsid w:val="00890E2D"/>
    <w:rsid w:val="008912ED"/>
    <w:rsid w:val="0089148B"/>
    <w:rsid w:val="008915E7"/>
    <w:rsid w:val="008917C3"/>
    <w:rsid w:val="00891CF1"/>
    <w:rsid w:val="00891ED6"/>
    <w:rsid w:val="00892052"/>
    <w:rsid w:val="008920EB"/>
    <w:rsid w:val="00893C4E"/>
    <w:rsid w:val="00893C5E"/>
    <w:rsid w:val="00893CBE"/>
    <w:rsid w:val="00893D37"/>
    <w:rsid w:val="0089482A"/>
    <w:rsid w:val="00894C27"/>
    <w:rsid w:val="00894D7D"/>
    <w:rsid w:val="00894DE2"/>
    <w:rsid w:val="00895D9A"/>
    <w:rsid w:val="00895E3C"/>
    <w:rsid w:val="00895EB3"/>
    <w:rsid w:val="0089621D"/>
    <w:rsid w:val="008963BC"/>
    <w:rsid w:val="00896574"/>
    <w:rsid w:val="0089663F"/>
    <w:rsid w:val="0089665D"/>
    <w:rsid w:val="00896BF6"/>
    <w:rsid w:val="008975FD"/>
    <w:rsid w:val="00897811"/>
    <w:rsid w:val="0089783D"/>
    <w:rsid w:val="00897DC9"/>
    <w:rsid w:val="00897FE0"/>
    <w:rsid w:val="008A07A6"/>
    <w:rsid w:val="008A0AD4"/>
    <w:rsid w:val="008A0AFE"/>
    <w:rsid w:val="008A0C16"/>
    <w:rsid w:val="008A1278"/>
    <w:rsid w:val="008A12D4"/>
    <w:rsid w:val="008A1619"/>
    <w:rsid w:val="008A1DE2"/>
    <w:rsid w:val="008A2038"/>
    <w:rsid w:val="008A22D7"/>
    <w:rsid w:val="008A272D"/>
    <w:rsid w:val="008A2790"/>
    <w:rsid w:val="008A27F7"/>
    <w:rsid w:val="008A2AB9"/>
    <w:rsid w:val="008A2C58"/>
    <w:rsid w:val="008A2F09"/>
    <w:rsid w:val="008A3101"/>
    <w:rsid w:val="008A332C"/>
    <w:rsid w:val="008A3B15"/>
    <w:rsid w:val="008A3BAC"/>
    <w:rsid w:val="008A43EE"/>
    <w:rsid w:val="008A4814"/>
    <w:rsid w:val="008A4C44"/>
    <w:rsid w:val="008A50C1"/>
    <w:rsid w:val="008A547C"/>
    <w:rsid w:val="008A548D"/>
    <w:rsid w:val="008A5B46"/>
    <w:rsid w:val="008A5D47"/>
    <w:rsid w:val="008A5D91"/>
    <w:rsid w:val="008A5F35"/>
    <w:rsid w:val="008A655C"/>
    <w:rsid w:val="008A7207"/>
    <w:rsid w:val="008A7AF3"/>
    <w:rsid w:val="008B00A6"/>
    <w:rsid w:val="008B0148"/>
    <w:rsid w:val="008B0293"/>
    <w:rsid w:val="008B037C"/>
    <w:rsid w:val="008B03B1"/>
    <w:rsid w:val="008B073A"/>
    <w:rsid w:val="008B0F9D"/>
    <w:rsid w:val="008B1761"/>
    <w:rsid w:val="008B1D70"/>
    <w:rsid w:val="008B2090"/>
    <w:rsid w:val="008B21AD"/>
    <w:rsid w:val="008B26E8"/>
    <w:rsid w:val="008B27CF"/>
    <w:rsid w:val="008B2FCF"/>
    <w:rsid w:val="008B30BA"/>
    <w:rsid w:val="008B3512"/>
    <w:rsid w:val="008B3619"/>
    <w:rsid w:val="008B4018"/>
    <w:rsid w:val="008B437A"/>
    <w:rsid w:val="008B46BD"/>
    <w:rsid w:val="008B484B"/>
    <w:rsid w:val="008B4A46"/>
    <w:rsid w:val="008B4AA1"/>
    <w:rsid w:val="008B4B30"/>
    <w:rsid w:val="008B510F"/>
    <w:rsid w:val="008B5357"/>
    <w:rsid w:val="008B5456"/>
    <w:rsid w:val="008B57B6"/>
    <w:rsid w:val="008B5C01"/>
    <w:rsid w:val="008B6309"/>
    <w:rsid w:val="008B6716"/>
    <w:rsid w:val="008B69F4"/>
    <w:rsid w:val="008B6D88"/>
    <w:rsid w:val="008B6F27"/>
    <w:rsid w:val="008B7480"/>
    <w:rsid w:val="008B761C"/>
    <w:rsid w:val="008B7882"/>
    <w:rsid w:val="008C0058"/>
    <w:rsid w:val="008C010D"/>
    <w:rsid w:val="008C0155"/>
    <w:rsid w:val="008C027F"/>
    <w:rsid w:val="008C0281"/>
    <w:rsid w:val="008C08E9"/>
    <w:rsid w:val="008C0ECA"/>
    <w:rsid w:val="008C10AC"/>
    <w:rsid w:val="008C12D3"/>
    <w:rsid w:val="008C1580"/>
    <w:rsid w:val="008C1C35"/>
    <w:rsid w:val="008C1E12"/>
    <w:rsid w:val="008C2241"/>
    <w:rsid w:val="008C380D"/>
    <w:rsid w:val="008C38C0"/>
    <w:rsid w:val="008C3D6B"/>
    <w:rsid w:val="008C3E20"/>
    <w:rsid w:val="008C48A7"/>
    <w:rsid w:val="008C490E"/>
    <w:rsid w:val="008C4CF4"/>
    <w:rsid w:val="008C4ED6"/>
    <w:rsid w:val="008C4F34"/>
    <w:rsid w:val="008C4FC5"/>
    <w:rsid w:val="008C5DAB"/>
    <w:rsid w:val="008C6BC8"/>
    <w:rsid w:val="008C7143"/>
    <w:rsid w:val="008C72BF"/>
    <w:rsid w:val="008C7865"/>
    <w:rsid w:val="008C7ACB"/>
    <w:rsid w:val="008C7EA1"/>
    <w:rsid w:val="008D0085"/>
    <w:rsid w:val="008D00DB"/>
    <w:rsid w:val="008D023B"/>
    <w:rsid w:val="008D098D"/>
    <w:rsid w:val="008D0DA4"/>
    <w:rsid w:val="008D0DE1"/>
    <w:rsid w:val="008D0EEA"/>
    <w:rsid w:val="008D0FB3"/>
    <w:rsid w:val="008D1072"/>
    <w:rsid w:val="008D1248"/>
    <w:rsid w:val="008D1B6A"/>
    <w:rsid w:val="008D21C5"/>
    <w:rsid w:val="008D226B"/>
    <w:rsid w:val="008D23D1"/>
    <w:rsid w:val="008D246E"/>
    <w:rsid w:val="008D2E69"/>
    <w:rsid w:val="008D3483"/>
    <w:rsid w:val="008D35B5"/>
    <w:rsid w:val="008D38E8"/>
    <w:rsid w:val="008D4316"/>
    <w:rsid w:val="008D433B"/>
    <w:rsid w:val="008D474E"/>
    <w:rsid w:val="008D49C6"/>
    <w:rsid w:val="008D4F0F"/>
    <w:rsid w:val="008D4F3D"/>
    <w:rsid w:val="008D5110"/>
    <w:rsid w:val="008D5365"/>
    <w:rsid w:val="008D54A6"/>
    <w:rsid w:val="008D559E"/>
    <w:rsid w:val="008D5794"/>
    <w:rsid w:val="008D5A8A"/>
    <w:rsid w:val="008D5B35"/>
    <w:rsid w:val="008D63E0"/>
    <w:rsid w:val="008D6441"/>
    <w:rsid w:val="008D7071"/>
    <w:rsid w:val="008D794A"/>
    <w:rsid w:val="008D7A49"/>
    <w:rsid w:val="008D7C4C"/>
    <w:rsid w:val="008D7E22"/>
    <w:rsid w:val="008D7FF8"/>
    <w:rsid w:val="008E039E"/>
    <w:rsid w:val="008E08C3"/>
    <w:rsid w:val="008E0A3E"/>
    <w:rsid w:val="008E0A41"/>
    <w:rsid w:val="008E0E46"/>
    <w:rsid w:val="008E116D"/>
    <w:rsid w:val="008E1669"/>
    <w:rsid w:val="008E18F6"/>
    <w:rsid w:val="008E19B9"/>
    <w:rsid w:val="008E1AD8"/>
    <w:rsid w:val="008E1CFE"/>
    <w:rsid w:val="008E1E01"/>
    <w:rsid w:val="008E1F83"/>
    <w:rsid w:val="008E2015"/>
    <w:rsid w:val="008E2169"/>
    <w:rsid w:val="008E451E"/>
    <w:rsid w:val="008E46B2"/>
    <w:rsid w:val="008E49DD"/>
    <w:rsid w:val="008E4D2D"/>
    <w:rsid w:val="008E4ED4"/>
    <w:rsid w:val="008E4F68"/>
    <w:rsid w:val="008E502B"/>
    <w:rsid w:val="008E50D3"/>
    <w:rsid w:val="008E51DB"/>
    <w:rsid w:val="008E5530"/>
    <w:rsid w:val="008E5929"/>
    <w:rsid w:val="008E5975"/>
    <w:rsid w:val="008E5EDD"/>
    <w:rsid w:val="008E681B"/>
    <w:rsid w:val="008E68CC"/>
    <w:rsid w:val="008E6A06"/>
    <w:rsid w:val="008E6D5F"/>
    <w:rsid w:val="008E72EB"/>
    <w:rsid w:val="008E73E7"/>
    <w:rsid w:val="008E75CE"/>
    <w:rsid w:val="008E77E9"/>
    <w:rsid w:val="008E7D13"/>
    <w:rsid w:val="008F0009"/>
    <w:rsid w:val="008F0309"/>
    <w:rsid w:val="008F08D7"/>
    <w:rsid w:val="008F0AE4"/>
    <w:rsid w:val="008F0B86"/>
    <w:rsid w:val="008F0BBF"/>
    <w:rsid w:val="008F0F76"/>
    <w:rsid w:val="008F0F99"/>
    <w:rsid w:val="008F115E"/>
    <w:rsid w:val="008F15F3"/>
    <w:rsid w:val="008F1C3F"/>
    <w:rsid w:val="008F25ED"/>
    <w:rsid w:val="008F26D1"/>
    <w:rsid w:val="008F2775"/>
    <w:rsid w:val="008F2BC4"/>
    <w:rsid w:val="008F2EBD"/>
    <w:rsid w:val="008F315E"/>
    <w:rsid w:val="008F392E"/>
    <w:rsid w:val="008F40C1"/>
    <w:rsid w:val="008F4149"/>
    <w:rsid w:val="008F42B9"/>
    <w:rsid w:val="008F4379"/>
    <w:rsid w:val="008F45FA"/>
    <w:rsid w:val="008F49C2"/>
    <w:rsid w:val="008F4C01"/>
    <w:rsid w:val="008F52ED"/>
    <w:rsid w:val="008F5633"/>
    <w:rsid w:val="008F59C0"/>
    <w:rsid w:val="008F5A85"/>
    <w:rsid w:val="008F5CDB"/>
    <w:rsid w:val="008F5F22"/>
    <w:rsid w:val="008F679B"/>
    <w:rsid w:val="008F68C7"/>
    <w:rsid w:val="008F7088"/>
    <w:rsid w:val="008F723B"/>
    <w:rsid w:val="008F7523"/>
    <w:rsid w:val="008F7881"/>
    <w:rsid w:val="008F79B2"/>
    <w:rsid w:val="008F7A28"/>
    <w:rsid w:val="008F7AEC"/>
    <w:rsid w:val="008F7E01"/>
    <w:rsid w:val="008F7E1D"/>
    <w:rsid w:val="008F7EB8"/>
    <w:rsid w:val="008F7F90"/>
    <w:rsid w:val="009000DF"/>
    <w:rsid w:val="00900408"/>
    <w:rsid w:val="009006D4"/>
    <w:rsid w:val="00900C77"/>
    <w:rsid w:val="00900D52"/>
    <w:rsid w:val="00901360"/>
    <w:rsid w:val="0090199A"/>
    <w:rsid w:val="00901A72"/>
    <w:rsid w:val="00901DB5"/>
    <w:rsid w:val="00902362"/>
    <w:rsid w:val="0090242B"/>
    <w:rsid w:val="00903243"/>
    <w:rsid w:val="0090327D"/>
    <w:rsid w:val="00903A9B"/>
    <w:rsid w:val="0090400D"/>
    <w:rsid w:val="00904643"/>
    <w:rsid w:val="009046A0"/>
    <w:rsid w:val="00904C33"/>
    <w:rsid w:val="00904CE5"/>
    <w:rsid w:val="0090588F"/>
    <w:rsid w:val="00905E5E"/>
    <w:rsid w:val="00906349"/>
    <w:rsid w:val="0090635B"/>
    <w:rsid w:val="0090680B"/>
    <w:rsid w:val="00906AA5"/>
    <w:rsid w:val="00906CF0"/>
    <w:rsid w:val="009072B9"/>
    <w:rsid w:val="00907879"/>
    <w:rsid w:val="00907CF5"/>
    <w:rsid w:val="00907F07"/>
    <w:rsid w:val="00910238"/>
    <w:rsid w:val="009107FB"/>
    <w:rsid w:val="00910B51"/>
    <w:rsid w:val="00910C7A"/>
    <w:rsid w:val="009118F5"/>
    <w:rsid w:val="00911988"/>
    <w:rsid w:val="00911C18"/>
    <w:rsid w:val="00911F17"/>
    <w:rsid w:val="0091295C"/>
    <w:rsid w:val="00912964"/>
    <w:rsid w:val="00912B87"/>
    <w:rsid w:val="00912C31"/>
    <w:rsid w:val="00913006"/>
    <w:rsid w:val="00913463"/>
    <w:rsid w:val="00913535"/>
    <w:rsid w:val="009145A3"/>
    <w:rsid w:val="00914BC3"/>
    <w:rsid w:val="009156E5"/>
    <w:rsid w:val="00915A2E"/>
    <w:rsid w:val="00916054"/>
    <w:rsid w:val="009161BF"/>
    <w:rsid w:val="00916301"/>
    <w:rsid w:val="009164A4"/>
    <w:rsid w:val="00916676"/>
    <w:rsid w:val="009166C5"/>
    <w:rsid w:val="00916C93"/>
    <w:rsid w:val="00916E52"/>
    <w:rsid w:val="00916F8A"/>
    <w:rsid w:val="00917867"/>
    <w:rsid w:val="00917E91"/>
    <w:rsid w:val="009207FD"/>
    <w:rsid w:val="00920AF4"/>
    <w:rsid w:val="00920C70"/>
    <w:rsid w:val="00920F71"/>
    <w:rsid w:val="009213CA"/>
    <w:rsid w:val="00921442"/>
    <w:rsid w:val="00921623"/>
    <w:rsid w:val="0092180A"/>
    <w:rsid w:val="009219BC"/>
    <w:rsid w:val="00921E1A"/>
    <w:rsid w:val="00921FB1"/>
    <w:rsid w:val="00921FF4"/>
    <w:rsid w:val="00922236"/>
    <w:rsid w:val="0092232D"/>
    <w:rsid w:val="0092236A"/>
    <w:rsid w:val="0092248E"/>
    <w:rsid w:val="009224AE"/>
    <w:rsid w:val="0092298E"/>
    <w:rsid w:val="00922B47"/>
    <w:rsid w:val="00922EF5"/>
    <w:rsid w:val="009235B7"/>
    <w:rsid w:val="00923667"/>
    <w:rsid w:val="009239C9"/>
    <w:rsid w:val="00923A00"/>
    <w:rsid w:val="00923B80"/>
    <w:rsid w:val="00923C0A"/>
    <w:rsid w:val="00923F2B"/>
    <w:rsid w:val="00923F34"/>
    <w:rsid w:val="00923F9C"/>
    <w:rsid w:val="00923FB4"/>
    <w:rsid w:val="00924623"/>
    <w:rsid w:val="00924B5C"/>
    <w:rsid w:val="00924BE7"/>
    <w:rsid w:val="0092516F"/>
    <w:rsid w:val="00925318"/>
    <w:rsid w:val="0092569B"/>
    <w:rsid w:val="009268E8"/>
    <w:rsid w:val="00926A1E"/>
    <w:rsid w:val="00926BE8"/>
    <w:rsid w:val="00926C13"/>
    <w:rsid w:val="00926EB2"/>
    <w:rsid w:val="0092766C"/>
    <w:rsid w:val="00930860"/>
    <w:rsid w:val="00930C80"/>
    <w:rsid w:val="00930EA4"/>
    <w:rsid w:val="0093130C"/>
    <w:rsid w:val="0093149A"/>
    <w:rsid w:val="009314D0"/>
    <w:rsid w:val="0093153C"/>
    <w:rsid w:val="009318EC"/>
    <w:rsid w:val="00931DD9"/>
    <w:rsid w:val="00932376"/>
    <w:rsid w:val="00932878"/>
    <w:rsid w:val="009328B0"/>
    <w:rsid w:val="00932ED6"/>
    <w:rsid w:val="00932F5F"/>
    <w:rsid w:val="00932F91"/>
    <w:rsid w:val="00932F92"/>
    <w:rsid w:val="009333DD"/>
    <w:rsid w:val="009333F3"/>
    <w:rsid w:val="00933DC3"/>
    <w:rsid w:val="009340B4"/>
    <w:rsid w:val="00934236"/>
    <w:rsid w:val="00934CAC"/>
    <w:rsid w:val="00934ED0"/>
    <w:rsid w:val="00935238"/>
    <w:rsid w:val="009353D7"/>
    <w:rsid w:val="00935749"/>
    <w:rsid w:val="009359C5"/>
    <w:rsid w:val="00935B29"/>
    <w:rsid w:val="00935D7F"/>
    <w:rsid w:val="00935E80"/>
    <w:rsid w:val="00936299"/>
    <w:rsid w:val="009368DC"/>
    <w:rsid w:val="009369C2"/>
    <w:rsid w:val="00936CE1"/>
    <w:rsid w:val="00936FAF"/>
    <w:rsid w:val="00937190"/>
    <w:rsid w:val="009374A2"/>
    <w:rsid w:val="00937803"/>
    <w:rsid w:val="00937D4B"/>
    <w:rsid w:val="00937EB3"/>
    <w:rsid w:val="00937F13"/>
    <w:rsid w:val="009402A5"/>
    <w:rsid w:val="009409FF"/>
    <w:rsid w:val="00940A2A"/>
    <w:rsid w:val="00940B72"/>
    <w:rsid w:val="00940F3E"/>
    <w:rsid w:val="0094101E"/>
    <w:rsid w:val="009410A8"/>
    <w:rsid w:val="00941182"/>
    <w:rsid w:val="009417B5"/>
    <w:rsid w:val="00941AAA"/>
    <w:rsid w:val="00941CF2"/>
    <w:rsid w:val="00941FB9"/>
    <w:rsid w:val="00942B26"/>
    <w:rsid w:val="009431C7"/>
    <w:rsid w:val="009431DD"/>
    <w:rsid w:val="0094446D"/>
    <w:rsid w:val="009445E4"/>
    <w:rsid w:val="00944847"/>
    <w:rsid w:val="00945169"/>
    <w:rsid w:val="00945378"/>
    <w:rsid w:val="0094545D"/>
    <w:rsid w:val="00945623"/>
    <w:rsid w:val="00945917"/>
    <w:rsid w:val="00945A0F"/>
    <w:rsid w:val="009460E4"/>
    <w:rsid w:val="00946698"/>
    <w:rsid w:val="00946B2A"/>
    <w:rsid w:val="0094743D"/>
    <w:rsid w:val="00947539"/>
    <w:rsid w:val="00947AE6"/>
    <w:rsid w:val="00947B4F"/>
    <w:rsid w:val="00947DC7"/>
    <w:rsid w:val="00950077"/>
    <w:rsid w:val="00950102"/>
    <w:rsid w:val="0095043D"/>
    <w:rsid w:val="00950587"/>
    <w:rsid w:val="00950A10"/>
    <w:rsid w:val="00950A20"/>
    <w:rsid w:val="00951290"/>
    <w:rsid w:val="0095197A"/>
    <w:rsid w:val="00951C8F"/>
    <w:rsid w:val="00952069"/>
    <w:rsid w:val="009520B3"/>
    <w:rsid w:val="00952519"/>
    <w:rsid w:val="00952559"/>
    <w:rsid w:val="00952962"/>
    <w:rsid w:val="009534DE"/>
    <w:rsid w:val="009538A9"/>
    <w:rsid w:val="00953E01"/>
    <w:rsid w:val="00953FB9"/>
    <w:rsid w:val="0095405B"/>
    <w:rsid w:val="0095490B"/>
    <w:rsid w:val="00954A66"/>
    <w:rsid w:val="00954C34"/>
    <w:rsid w:val="00954FDD"/>
    <w:rsid w:val="0095526E"/>
    <w:rsid w:val="0095539D"/>
    <w:rsid w:val="009553FE"/>
    <w:rsid w:val="009556DC"/>
    <w:rsid w:val="009558EB"/>
    <w:rsid w:val="009559C4"/>
    <w:rsid w:val="00955AA9"/>
    <w:rsid w:val="00955AE4"/>
    <w:rsid w:val="00956310"/>
    <w:rsid w:val="00956415"/>
    <w:rsid w:val="009564F0"/>
    <w:rsid w:val="00956714"/>
    <w:rsid w:val="00956EE3"/>
    <w:rsid w:val="009573E7"/>
    <w:rsid w:val="009576C8"/>
    <w:rsid w:val="00957702"/>
    <w:rsid w:val="0095786A"/>
    <w:rsid w:val="0095796E"/>
    <w:rsid w:val="00957BE6"/>
    <w:rsid w:val="00957EF8"/>
    <w:rsid w:val="0096008D"/>
    <w:rsid w:val="009600FD"/>
    <w:rsid w:val="009601D3"/>
    <w:rsid w:val="00960214"/>
    <w:rsid w:val="009602F5"/>
    <w:rsid w:val="009605BA"/>
    <w:rsid w:val="00960D4F"/>
    <w:rsid w:val="0096123E"/>
    <w:rsid w:val="009617A1"/>
    <w:rsid w:val="00961A29"/>
    <w:rsid w:val="00961AA5"/>
    <w:rsid w:val="00961CDC"/>
    <w:rsid w:val="009627C1"/>
    <w:rsid w:val="009629D5"/>
    <w:rsid w:val="00962DA3"/>
    <w:rsid w:val="00962E07"/>
    <w:rsid w:val="00963167"/>
    <w:rsid w:val="00963244"/>
    <w:rsid w:val="00963860"/>
    <w:rsid w:val="00963BB5"/>
    <w:rsid w:val="00963BDB"/>
    <w:rsid w:val="00964768"/>
    <w:rsid w:val="00964777"/>
    <w:rsid w:val="00964CA9"/>
    <w:rsid w:val="00964D00"/>
    <w:rsid w:val="00964F18"/>
    <w:rsid w:val="0096505A"/>
    <w:rsid w:val="009652DA"/>
    <w:rsid w:val="009653DA"/>
    <w:rsid w:val="009656A9"/>
    <w:rsid w:val="00965B07"/>
    <w:rsid w:val="00965E17"/>
    <w:rsid w:val="009661AA"/>
    <w:rsid w:val="009661DC"/>
    <w:rsid w:val="009662CE"/>
    <w:rsid w:val="009664C5"/>
    <w:rsid w:val="00966571"/>
    <w:rsid w:val="009669D0"/>
    <w:rsid w:val="00966B09"/>
    <w:rsid w:val="00966DE9"/>
    <w:rsid w:val="009670E3"/>
    <w:rsid w:val="009673AD"/>
    <w:rsid w:val="009676D1"/>
    <w:rsid w:val="009676DD"/>
    <w:rsid w:val="00967943"/>
    <w:rsid w:val="00970723"/>
    <w:rsid w:val="00970779"/>
    <w:rsid w:val="00971013"/>
    <w:rsid w:val="00971059"/>
    <w:rsid w:val="00971083"/>
    <w:rsid w:val="009710D5"/>
    <w:rsid w:val="00971155"/>
    <w:rsid w:val="00971372"/>
    <w:rsid w:val="009719CC"/>
    <w:rsid w:val="009719F6"/>
    <w:rsid w:val="00971D70"/>
    <w:rsid w:val="00971F18"/>
    <w:rsid w:val="009727C3"/>
    <w:rsid w:val="00972986"/>
    <w:rsid w:val="00972A73"/>
    <w:rsid w:val="00972B54"/>
    <w:rsid w:val="00972BD3"/>
    <w:rsid w:val="00972BD5"/>
    <w:rsid w:val="00972DAB"/>
    <w:rsid w:val="00973401"/>
    <w:rsid w:val="009734F2"/>
    <w:rsid w:val="00973706"/>
    <w:rsid w:val="00973C95"/>
    <w:rsid w:val="00974010"/>
    <w:rsid w:val="00974806"/>
    <w:rsid w:val="0097498F"/>
    <w:rsid w:val="00974A5A"/>
    <w:rsid w:val="00974ED4"/>
    <w:rsid w:val="0097536D"/>
    <w:rsid w:val="00975459"/>
    <w:rsid w:val="009758C3"/>
    <w:rsid w:val="00975A9C"/>
    <w:rsid w:val="00975BE6"/>
    <w:rsid w:val="00975CA0"/>
    <w:rsid w:val="00975D94"/>
    <w:rsid w:val="00976851"/>
    <w:rsid w:val="00976AAC"/>
    <w:rsid w:val="00976DCE"/>
    <w:rsid w:val="00976EDB"/>
    <w:rsid w:val="0097703D"/>
    <w:rsid w:val="00977A2E"/>
    <w:rsid w:val="00977D44"/>
    <w:rsid w:val="00977EC9"/>
    <w:rsid w:val="0098019C"/>
    <w:rsid w:val="00980657"/>
    <w:rsid w:val="00980A01"/>
    <w:rsid w:val="0098110B"/>
    <w:rsid w:val="009813D0"/>
    <w:rsid w:val="009814B2"/>
    <w:rsid w:val="009814CE"/>
    <w:rsid w:val="00981610"/>
    <w:rsid w:val="009816A1"/>
    <w:rsid w:val="00981741"/>
    <w:rsid w:val="009819BB"/>
    <w:rsid w:val="009819FD"/>
    <w:rsid w:val="00981A47"/>
    <w:rsid w:val="00981D8D"/>
    <w:rsid w:val="0098260E"/>
    <w:rsid w:val="00982610"/>
    <w:rsid w:val="0098274A"/>
    <w:rsid w:val="00982CC6"/>
    <w:rsid w:val="00982E83"/>
    <w:rsid w:val="009832EA"/>
    <w:rsid w:val="0098334E"/>
    <w:rsid w:val="009835C2"/>
    <w:rsid w:val="009837E7"/>
    <w:rsid w:val="0098383F"/>
    <w:rsid w:val="00983B11"/>
    <w:rsid w:val="00983ED1"/>
    <w:rsid w:val="009846DE"/>
    <w:rsid w:val="0098498D"/>
    <w:rsid w:val="00985058"/>
    <w:rsid w:val="0098576C"/>
    <w:rsid w:val="00985989"/>
    <w:rsid w:val="0098691C"/>
    <w:rsid w:val="00987074"/>
    <w:rsid w:val="009871AF"/>
    <w:rsid w:val="00987507"/>
    <w:rsid w:val="009876FE"/>
    <w:rsid w:val="0098785C"/>
    <w:rsid w:val="009878B5"/>
    <w:rsid w:val="00987BF4"/>
    <w:rsid w:val="00987C92"/>
    <w:rsid w:val="009902AB"/>
    <w:rsid w:val="00990698"/>
    <w:rsid w:val="009907D7"/>
    <w:rsid w:val="00990B76"/>
    <w:rsid w:val="00991068"/>
    <w:rsid w:val="009915B6"/>
    <w:rsid w:val="009915C2"/>
    <w:rsid w:val="0099164D"/>
    <w:rsid w:val="009917E9"/>
    <w:rsid w:val="009921E5"/>
    <w:rsid w:val="009921F7"/>
    <w:rsid w:val="00992241"/>
    <w:rsid w:val="009923A0"/>
    <w:rsid w:val="0099250F"/>
    <w:rsid w:val="00992625"/>
    <w:rsid w:val="00992F45"/>
    <w:rsid w:val="009936F4"/>
    <w:rsid w:val="00993806"/>
    <w:rsid w:val="009938DA"/>
    <w:rsid w:val="00993A45"/>
    <w:rsid w:val="009942B6"/>
    <w:rsid w:val="00994839"/>
    <w:rsid w:val="009949DA"/>
    <w:rsid w:val="00994D72"/>
    <w:rsid w:val="00994DBC"/>
    <w:rsid w:val="009955CA"/>
    <w:rsid w:val="009957EC"/>
    <w:rsid w:val="00995BAF"/>
    <w:rsid w:val="00995F7D"/>
    <w:rsid w:val="0099613A"/>
    <w:rsid w:val="009962C0"/>
    <w:rsid w:val="009964CD"/>
    <w:rsid w:val="00996A96"/>
    <w:rsid w:val="00996B43"/>
    <w:rsid w:val="00996BD5"/>
    <w:rsid w:val="00996F08"/>
    <w:rsid w:val="0099739C"/>
    <w:rsid w:val="009974A0"/>
    <w:rsid w:val="009974CC"/>
    <w:rsid w:val="00997571"/>
    <w:rsid w:val="0099761B"/>
    <w:rsid w:val="00997A4A"/>
    <w:rsid w:val="00997B57"/>
    <w:rsid w:val="00997B80"/>
    <w:rsid w:val="009A001B"/>
    <w:rsid w:val="009A00D6"/>
    <w:rsid w:val="009A014B"/>
    <w:rsid w:val="009A08E8"/>
    <w:rsid w:val="009A0F1C"/>
    <w:rsid w:val="009A14EF"/>
    <w:rsid w:val="009A1AD8"/>
    <w:rsid w:val="009A1AEE"/>
    <w:rsid w:val="009A2016"/>
    <w:rsid w:val="009A201F"/>
    <w:rsid w:val="009A215F"/>
    <w:rsid w:val="009A21A9"/>
    <w:rsid w:val="009A261D"/>
    <w:rsid w:val="009A2654"/>
    <w:rsid w:val="009A2658"/>
    <w:rsid w:val="009A299D"/>
    <w:rsid w:val="009A2A4F"/>
    <w:rsid w:val="009A2DC8"/>
    <w:rsid w:val="009A301E"/>
    <w:rsid w:val="009A32B4"/>
    <w:rsid w:val="009A3642"/>
    <w:rsid w:val="009A3FB4"/>
    <w:rsid w:val="009A4348"/>
    <w:rsid w:val="009A44DB"/>
    <w:rsid w:val="009A4B07"/>
    <w:rsid w:val="009A4BF1"/>
    <w:rsid w:val="009A4D4C"/>
    <w:rsid w:val="009A4F4A"/>
    <w:rsid w:val="009A5023"/>
    <w:rsid w:val="009A5433"/>
    <w:rsid w:val="009A5489"/>
    <w:rsid w:val="009A54F9"/>
    <w:rsid w:val="009A5AA6"/>
    <w:rsid w:val="009A5C73"/>
    <w:rsid w:val="009A6091"/>
    <w:rsid w:val="009A657B"/>
    <w:rsid w:val="009A6ABC"/>
    <w:rsid w:val="009A6BA3"/>
    <w:rsid w:val="009A707A"/>
    <w:rsid w:val="009A7211"/>
    <w:rsid w:val="009A789F"/>
    <w:rsid w:val="009B0B98"/>
    <w:rsid w:val="009B0C97"/>
    <w:rsid w:val="009B10A2"/>
    <w:rsid w:val="009B1514"/>
    <w:rsid w:val="009B1919"/>
    <w:rsid w:val="009B1994"/>
    <w:rsid w:val="009B1A89"/>
    <w:rsid w:val="009B1B6E"/>
    <w:rsid w:val="009B1C5C"/>
    <w:rsid w:val="009B1D26"/>
    <w:rsid w:val="009B1DB8"/>
    <w:rsid w:val="009B204B"/>
    <w:rsid w:val="009B2225"/>
    <w:rsid w:val="009B2B80"/>
    <w:rsid w:val="009B2BFB"/>
    <w:rsid w:val="009B349B"/>
    <w:rsid w:val="009B34B3"/>
    <w:rsid w:val="009B34B4"/>
    <w:rsid w:val="009B370F"/>
    <w:rsid w:val="009B38CD"/>
    <w:rsid w:val="009B3ABC"/>
    <w:rsid w:val="009B3E0E"/>
    <w:rsid w:val="009B3E19"/>
    <w:rsid w:val="009B415D"/>
    <w:rsid w:val="009B450A"/>
    <w:rsid w:val="009B4648"/>
    <w:rsid w:val="009B46D2"/>
    <w:rsid w:val="009B498C"/>
    <w:rsid w:val="009B4E41"/>
    <w:rsid w:val="009B5352"/>
    <w:rsid w:val="009B53D6"/>
    <w:rsid w:val="009B5AAD"/>
    <w:rsid w:val="009B5D17"/>
    <w:rsid w:val="009B6302"/>
    <w:rsid w:val="009B633D"/>
    <w:rsid w:val="009B6469"/>
    <w:rsid w:val="009B69AF"/>
    <w:rsid w:val="009B6D0C"/>
    <w:rsid w:val="009B6EE9"/>
    <w:rsid w:val="009B7030"/>
    <w:rsid w:val="009B70A7"/>
    <w:rsid w:val="009B71F7"/>
    <w:rsid w:val="009B735E"/>
    <w:rsid w:val="009B73A4"/>
    <w:rsid w:val="009B784E"/>
    <w:rsid w:val="009B7978"/>
    <w:rsid w:val="009B7E1F"/>
    <w:rsid w:val="009C04CA"/>
    <w:rsid w:val="009C0675"/>
    <w:rsid w:val="009C0B42"/>
    <w:rsid w:val="009C0E7D"/>
    <w:rsid w:val="009C10BE"/>
    <w:rsid w:val="009C12AD"/>
    <w:rsid w:val="009C142A"/>
    <w:rsid w:val="009C1579"/>
    <w:rsid w:val="009C1B1F"/>
    <w:rsid w:val="009C1B79"/>
    <w:rsid w:val="009C1D99"/>
    <w:rsid w:val="009C1DC1"/>
    <w:rsid w:val="009C2A69"/>
    <w:rsid w:val="009C2CED"/>
    <w:rsid w:val="009C3107"/>
    <w:rsid w:val="009C347B"/>
    <w:rsid w:val="009C358E"/>
    <w:rsid w:val="009C371D"/>
    <w:rsid w:val="009C3B5F"/>
    <w:rsid w:val="009C3CD3"/>
    <w:rsid w:val="009C3DB6"/>
    <w:rsid w:val="009C3DDB"/>
    <w:rsid w:val="009C3F3E"/>
    <w:rsid w:val="009C4565"/>
    <w:rsid w:val="009C489D"/>
    <w:rsid w:val="009C4BB5"/>
    <w:rsid w:val="009C50BE"/>
    <w:rsid w:val="009C5372"/>
    <w:rsid w:val="009C537E"/>
    <w:rsid w:val="009C636C"/>
    <w:rsid w:val="009C6440"/>
    <w:rsid w:val="009C6568"/>
    <w:rsid w:val="009C66F2"/>
    <w:rsid w:val="009C67DE"/>
    <w:rsid w:val="009C725E"/>
    <w:rsid w:val="009C72CE"/>
    <w:rsid w:val="009C7374"/>
    <w:rsid w:val="009C776F"/>
    <w:rsid w:val="009C78EC"/>
    <w:rsid w:val="009C792B"/>
    <w:rsid w:val="009C7AC4"/>
    <w:rsid w:val="009C7DD2"/>
    <w:rsid w:val="009C7E01"/>
    <w:rsid w:val="009C7E5E"/>
    <w:rsid w:val="009D05F8"/>
    <w:rsid w:val="009D0919"/>
    <w:rsid w:val="009D0CB6"/>
    <w:rsid w:val="009D0CC7"/>
    <w:rsid w:val="009D0CD6"/>
    <w:rsid w:val="009D0DE0"/>
    <w:rsid w:val="009D0E19"/>
    <w:rsid w:val="009D104B"/>
    <w:rsid w:val="009D10D5"/>
    <w:rsid w:val="009D10EE"/>
    <w:rsid w:val="009D1392"/>
    <w:rsid w:val="009D1427"/>
    <w:rsid w:val="009D149D"/>
    <w:rsid w:val="009D1BC1"/>
    <w:rsid w:val="009D1D16"/>
    <w:rsid w:val="009D2197"/>
    <w:rsid w:val="009D23C4"/>
    <w:rsid w:val="009D259B"/>
    <w:rsid w:val="009D276B"/>
    <w:rsid w:val="009D2943"/>
    <w:rsid w:val="009D2BCE"/>
    <w:rsid w:val="009D2D28"/>
    <w:rsid w:val="009D3034"/>
    <w:rsid w:val="009D30F6"/>
    <w:rsid w:val="009D32B3"/>
    <w:rsid w:val="009D363D"/>
    <w:rsid w:val="009D3D8E"/>
    <w:rsid w:val="009D4083"/>
    <w:rsid w:val="009D44D4"/>
    <w:rsid w:val="009D45CD"/>
    <w:rsid w:val="009D4773"/>
    <w:rsid w:val="009D4FBD"/>
    <w:rsid w:val="009D4FE7"/>
    <w:rsid w:val="009D54C2"/>
    <w:rsid w:val="009D54FE"/>
    <w:rsid w:val="009D5C5C"/>
    <w:rsid w:val="009D5C9A"/>
    <w:rsid w:val="009D6DB3"/>
    <w:rsid w:val="009D7102"/>
    <w:rsid w:val="009D7297"/>
    <w:rsid w:val="009D75A0"/>
    <w:rsid w:val="009D76D8"/>
    <w:rsid w:val="009D787B"/>
    <w:rsid w:val="009D79AD"/>
    <w:rsid w:val="009D7D9C"/>
    <w:rsid w:val="009D7F21"/>
    <w:rsid w:val="009E040B"/>
    <w:rsid w:val="009E0494"/>
    <w:rsid w:val="009E081C"/>
    <w:rsid w:val="009E0898"/>
    <w:rsid w:val="009E0DEE"/>
    <w:rsid w:val="009E0E29"/>
    <w:rsid w:val="009E1216"/>
    <w:rsid w:val="009E1707"/>
    <w:rsid w:val="009E1849"/>
    <w:rsid w:val="009E18E0"/>
    <w:rsid w:val="009E1EF1"/>
    <w:rsid w:val="009E2473"/>
    <w:rsid w:val="009E2BEB"/>
    <w:rsid w:val="009E2CFB"/>
    <w:rsid w:val="009E31DD"/>
    <w:rsid w:val="009E340B"/>
    <w:rsid w:val="009E3879"/>
    <w:rsid w:val="009E3C00"/>
    <w:rsid w:val="009E3EEF"/>
    <w:rsid w:val="009E4597"/>
    <w:rsid w:val="009E49AC"/>
    <w:rsid w:val="009E4C35"/>
    <w:rsid w:val="009E4DAF"/>
    <w:rsid w:val="009E53EA"/>
    <w:rsid w:val="009E542D"/>
    <w:rsid w:val="009E5A06"/>
    <w:rsid w:val="009E62E2"/>
    <w:rsid w:val="009E62EA"/>
    <w:rsid w:val="009E6755"/>
    <w:rsid w:val="009E6858"/>
    <w:rsid w:val="009F0194"/>
    <w:rsid w:val="009F0459"/>
    <w:rsid w:val="009F053F"/>
    <w:rsid w:val="009F0555"/>
    <w:rsid w:val="009F096A"/>
    <w:rsid w:val="009F0A37"/>
    <w:rsid w:val="009F0CF9"/>
    <w:rsid w:val="009F0E97"/>
    <w:rsid w:val="009F10AB"/>
    <w:rsid w:val="009F179C"/>
    <w:rsid w:val="009F17F3"/>
    <w:rsid w:val="009F1C9A"/>
    <w:rsid w:val="009F1F3A"/>
    <w:rsid w:val="009F1F79"/>
    <w:rsid w:val="009F22EE"/>
    <w:rsid w:val="009F2500"/>
    <w:rsid w:val="009F25FA"/>
    <w:rsid w:val="009F26C9"/>
    <w:rsid w:val="009F27DE"/>
    <w:rsid w:val="009F2E57"/>
    <w:rsid w:val="009F38A9"/>
    <w:rsid w:val="009F38F6"/>
    <w:rsid w:val="009F46B2"/>
    <w:rsid w:val="009F4954"/>
    <w:rsid w:val="009F4B87"/>
    <w:rsid w:val="009F4C5D"/>
    <w:rsid w:val="009F4C74"/>
    <w:rsid w:val="009F5CA5"/>
    <w:rsid w:val="009F625D"/>
    <w:rsid w:val="009F6497"/>
    <w:rsid w:val="009F6C30"/>
    <w:rsid w:val="009F6C5C"/>
    <w:rsid w:val="009F6E1D"/>
    <w:rsid w:val="009F7173"/>
    <w:rsid w:val="009F7381"/>
    <w:rsid w:val="009F74D2"/>
    <w:rsid w:val="009F79DD"/>
    <w:rsid w:val="009F7F96"/>
    <w:rsid w:val="009F7FE3"/>
    <w:rsid w:val="00A001E0"/>
    <w:rsid w:val="00A006D6"/>
    <w:rsid w:val="00A00A6E"/>
    <w:rsid w:val="00A00D27"/>
    <w:rsid w:val="00A010D5"/>
    <w:rsid w:val="00A010F0"/>
    <w:rsid w:val="00A014BC"/>
    <w:rsid w:val="00A01701"/>
    <w:rsid w:val="00A0170A"/>
    <w:rsid w:val="00A01DAF"/>
    <w:rsid w:val="00A01F3E"/>
    <w:rsid w:val="00A022AF"/>
    <w:rsid w:val="00A02477"/>
    <w:rsid w:val="00A02A87"/>
    <w:rsid w:val="00A02B6B"/>
    <w:rsid w:val="00A03309"/>
    <w:rsid w:val="00A036AE"/>
    <w:rsid w:val="00A038C0"/>
    <w:rsid w:val="00A039B4"/>
    <w:rsid w:val="00A03C1F"/>
    <w:rsid w:val="00A03F3B"/>
    <w:rsid w:val="00A04EAE"/>
    <w:rsid w:val="00A04F78"/>
    <w:rsid w:val="00A0556B"/>
    <w:rsid w:val="00A0578F"/>
    <w:rsid w:val="00A0596A"/>
    <w:rsid w:val="00A059D7"/>
    <w:rsid w:val="00A06758"/>
    <w:rsid w:val="00A06B4B"/>
    <w:rsid w:val="00A06E5F"/>
    <w:rsid w:val="00A072AA"/>
    <w:rsid w:val="00A07502"/>
    <w:rsid w:val="00A07A5E"/>
    <w:rsid w:val="00A07F07"/>
    <w:rsid w:val="00A10302"/>
    <w:rsid w:val="00A107BB"/>
    <w:rsid w:val="00A10FB8"/>
    <w:rsid w:val="00A1100C"/>
    <w:rsid w:val="00A11254"/>
    <w:rsid w:val="00A1136F"/>
    <w:rsid w:val="00A11772"/>
    <w:rsid w:val="00A11EAF"/>
    <w:rsid w:val="00A12234"/>
    <w:rsid w:val="00A12722"/>
    <w:rsid w:val="00A1275F"/>
    <w:rsid w:val="00A12886"/>
    <w:rsid w:val="00A12D4F"/>
    <w:rsid w:val="00A131FF"/>
    <w:rsid w:val="00A132C2"/>
    <w:rsid w:val="00A13D1B"/>
    <w:rsid w:val="00A13FDE"/>
    <w:rsid w:val="00A141CC"/>
    <w:rsid w:val="00A142F4"/>
    <w:rsid w:val="00A143C4"/>
    <w:rsid w:val="00A144FF"/>
    <w:rsid w:val="00A14652"/>
    <w:rsid w:val="00A1465D"/>
    <w:rsid w:val="00A1469C"/>
    <w:rsid w:val="00A1483E"/>
    <w:rsid w:val="00A14872"/>
    <w:rsid w:val="00A14913"/>
    <w:rsid w:val="00A14BF9"/>
    <w:rsid w:val="00A14BFC"/>
    <w:rsid w:val="00A14C90"/>
    <w:rsid w:val="00A14E43"/>
    <w:rsid w:val="00A14F94"/>
    <w:rsid w:val="00A15291"/>
    <w:rsid w:val="00A1534E"/>
    <w:rsid w:val="00A15923"/>
    <w:rsid w:val="00A15B80"/>
    <w:rsid w:val="00A15BEB"/>
    <w:rsid w:val="00A15CA2"/>
    <w:rsid w:val="00A1619C"/>
    <w:rsid w:val="00A16A45"/>
    <w:rsid w:val="00A16BCB"/>
    <w:rsid w:val="00A16EBD"/>
    <w:rsid w:val="00A175DB"/>
    <w:rsid w:val="00A1778C"/>
    <w:rsid w:val="00A1790F"/>
    <w:rsid w:val="00A207BC"/>
    <w:rsid w:val="00A20A56"/>
    <w:rsid w:val="00A20F7D"/>
    <w:rsid w:val="00A215E8"/>
    <w:rsid w:val="00A21A3C"/>
    <w:rsid w:val="00A21B66"/>
    <w:rsid w:val="00A21E50"/>
    <w:rsid w:val="00A22378"/>
    <w:rsid w:val="00A22CFB"/>
    <w:rsid w:val="00A231E9"/>
    <w:rsid w:val="00A2363B"/>
    <w:rsid w:val="00A23E79"/>
    <w:rsid w:val="00A2420F"/>
    <w:rsid w:val="00A245F2"/>
    <w:rsid w:val="00A24DA4"/>
    <w:rsid w:val="00A2523E"/>
    <w:rsid w:val="00A25776"/>
    <w:rsid w:val="00A263CA"/>
    <w:rsid w:val="00A2678F"/>
    <w:rsid w:val="00A2680A"/>
    <w:rsid w:val="00A26D04"/>
    <w:rsid w:val="00A2702B"/>
    <w:rsid w:val="00A277E4"/>
    <w:rsid w:val="00A27903"/>
    <w:rsid w:val="00A30251"/>
    <w:rsid w:val="00A30377"/>
    <w:rsid w:val="00A30647"/>
    <w:rsid w:val="00A3083F"/>
    <w:rsid w:val="00A30ACA"/>
    <w:rsid w:val="00A30B63"/>
    <w:rsid w:val="00A30C63"/>
    <w:rsid w:val="00A30F87"/>
    <w:rsid w:val="00A3172B"/>
    <w:rsid w:val="00A317AD"/>
    <w:rsid w:val="00A317D6"/>
    <w:rsid w:val="00A31A1E"/>
    <w:rsid w:val="00A31A8D"/>
    <w:rsid w:val="00A3250E"/>
    <w:rsid w:val="00A3261B"/>
    <w:rsid w:val="00A3271C"/>
    <w:rsid w:val="00A32D7A"/>
    <w:rsid w:val="00A32FAF"/>
    <w:rsid w:val="00A33572"/>
    <w:rsid w:val="00A3370A"/>
    <w:rsid w:val="00A339D3"/>
    <w:rsid w:val="00A33AB5"/>
    <w:rsid w:val="00A33FF2"/>
    <w:rsid w:val="00A343F4"/>
    <w:rsid w:val="00A34F6F"/>
    <w:rsid w:val="00A353B9"/>
    <w:rsid w:val="00A353D7"/>
    <w:rsid w:val="00A35462"/>
    <w:rsid w:val="00A354EA"/>
    <w:rsid w:val="00A3580E"/>
    <w:rsid w:val="00A35A43"/>
    <w:rsid w:val="00A35AAF"/>
    <w:rsid w:val="00A35BFC"/>
    <w:rsid w:val="00A36264"/>
    <w:rsid w:val="00A3652E"/>
    <w:rsid w:val="00A36926"/>
    <w:rsid w:val="00A369B5"/>
    <w:rsid w:val="00A36A2C"/>
    <w:rsid w:val="00A36EE7"/>
    <w:rsid w:val="00A37469"/>
    <w:rsid w:val="00A37706"/>
    <w:rsid w:val="00A37B1E"/>
    <w:rsid w:val="00A37B26"/>
    <w:rsid w:val="00A37B29"/>
    <w:rsid w:val="00A37EB4"/>
    <w:rsid w:val="00A40019"/>
    <w:rsid w:val="00A4061F"/>
    <w:rsid w:val="00A407E0"/>
    <w:rsid w:val="00A4081C"/>
    <w:rsid w:val="00A40F32"/>
    <w:rsid w:val="00A41197"/>
    <w:rsid w:val="00A41326"/>
    <w:rsid w:val="00A41368"/>
    <w:rsid w:val="00A41413"/>
    <w:rsid w:val="00A41513"/>
    <w:rsid w:val="00A415AA"/>
    <w:rsid w:val="00A41A68"/>
    <w:rsid w:val="00A41C73"/>
    <w:rsid w:val="00A4253D"/>
    <w:rsid w:val="00A42849"/>
    <w:rsid w:val="00A429CE"/>
    <w:rsid w:val="00A42D46"/>
    <w:rsid w:val="00A42E74"/>
    <w:rsid w:val="00A4305E"/>
    <w:rsid w:val="00A435F1"/>
    <w:rsid w:val="00A4366B"/>
    <w:rsid w:val="00A43716"/>
    <w:rsid w:val="00A43A77"/>
    <w:rsid w:val="00A43B0F"/>
    <w:rsid w:val="00A43F5B"/>
    <w:rsid w:val="00A44292"/>
    <w:rsid w:val="00A447CF"/>
    <w:rsid w:val="00A450F0"/>
    <w:rsid w:val="00A45192"/>
    <w:rsid w:val="00A4523B"/>
    <w:rsid w:val="00A453A4"/>
    <w:rsid w:val="00A4564A"/>
    <w:rsid w:val="00A45738"/>
    <w:rsid w:val="00A457A2"/>
    <w:rsid w:val="00A458D2"/>
    <w:rsid w:val="00A459C1"/>
    <w:rsid w:val="00A459C6"/>
    <w:rsid w:val="00A459D9"/>
    <w:rsid w:val="00A46283"/>
    <w:rsid w:val="00A462EA"/>
    <w:rsid w:val="00A464E1"/>
    <w:rsid w:val="00A46A14"/>
    <w:rsid w:val="00A46E1C"/>
    <w:rsid w:val="00A46EFA"/>
    <w:rsid w:val="00A4780B"/>
    <w:rsid w:val="00A47850"/>
    <w:rsid w:val="00A478A1"/>
    <w:rsid w:val="00A47E36"/>
    <w:rsid w:val="00A5072C"/>
    <w:rsid w:val="00A50C75"/>
    <w:rsid w:val="00A5108D"/>
    <w:rsid w:val="00A51452"/>
    <w:rsid w:val="00A51908"/>
    <w:rsid w:val="00A519C2"/>
    <w:rsid w:val="00A51AB4"/>
    <w:rsid w:val="00A521AD"/>
    <w:rsid w:val="00A523F0"/>
    <w:rsid w:val="00A5244C"/>
    <w:rsid w:val="00A52BE7"/>
    <w:rsid w:val="00A52D87"/>
    <w:rsid w:val="00A53044"/>
    <w:rsid w:val="00A5348A"/>
    <w:rsid w:val="00A53B37"/>
    <w:rsid w:val="00A53D08"/>
    <w:rsid w:val="00A53E55"/>
    <w:rsid w:val="00A53F56"/>
    <w:rsid w:val="00A53F5C"/>
    <w:rsid w:val="00A54006"/>
    <w:rsid w:val="00A5422B"/>
    <w:rsid w:val="00A543B9"/>
    <w:rsid w:val="00A5458C"/>
    <w:rsid w:val="00A54857"/>
    <w:rsid w:val="00A54C55"/>
    <w:rsid w:val="00A54E04"/>
    <w:rsid w:val="00A54FA7"/>
    <w:rsid w:val="00A55286"/>
    <w:rsid w:val="00A5537F"/>
    <w:rsid w:val="00A554C7"/>
    <w:rsid w:val="00A5571E"/>
    <w:rsid w:val="00A5591A"/>
    <w:rsid w:val="00A5592C"/>
    <w:rsid w:val="00A55978"/>
    <w:rsid w:val="00A5598D"/>
    <w:rsid w:val="00A55CBA"/>
    <w:rsid w:val="00A55E4F"/>
    <w:rsid w:val="00A55F0B"/>
    <w:rsid w:val="00A564F1"/>
    <w:rsid w:val="00A5660E"/>
    <w:rsid w:val="00A56765"/>
    <w:rsid w:val="00A56914"/>
    <w:rsid w:val="00A56D96"/>
    <w:rsid w:val="00A56E75"/>
    <w:rsid w:val="00A57165"/>
    <w:rsid w:val="00A573FE"/>
    <w:rsid w:val="00A57428"/>
    <w:rsid w:val="00A5786B"/>
    <w:rsid w:val="00A60474"/>
    <w:rsid w:val="00A6062B"/>
    <w:rsid w:val="00A6063F"/>
    <w:rsid w:val="00A60689"/>
    <w:rsid w:val="00A607E3"/>
    <w:rsid w:val="00A608F3"/>
    <w:rsid w:val="00A60A0E"/>
    <w:rsid w:val="00A6108C"/>
    <w:rsid w:val="00A61286"/>
    <w:rsid w:val="00A612F6"/>
    <w:rsid w:val="00A61DFA"/>
    <w:rsid w:val="00A61F0E"/>
    <w:rsid w:val="00A624C9"/>
    <w:rsid w:val="00A6253D"/>
    <w:rsid w:val="00A62607"/>
    <w:rsid w:val="00A62E92"/>
    <w:rsid w:val="00A6306B"/>
    <w:rsid w:val="00A63121"/>
    <w:rsid w:val="00A632BC"/>
    <w:rsid w:val="00A6390A"/>
    <w:rsid w:val="00A6398C"/>
    <w:rsid w:val="00A63A59"/>
    <w:rsid w:val="00A64322"/>
    <w:rsid w:val="00A6432C"/>
    <w:rsid w:val="00A6458F"/>
    <w:rsid w:val="00A648C0"/>
    <w:rsid w:val="00A649D5"/>
    <w:rsid w:val="00A64C4D"/>
    <w:rsid w:val="00A64DD4"/>
    <w:rsid w:val="00A64EFE"/>
    <w:rsid w:val="00A65149"/>
    <w:rsid w:val="00A65262"/>
    <w:rsid w:val="00A654D5"/>
    <w:rsid w:val="00A6561F"/>
    <w:rsid w:val="00A658A9"/>
    <w:rsid w:val="00A65AA0"/>
    <w:rsid w:val="00A65D0D"/>
    <w:rsid w:val="00A65EDF"/>
    <w:rsid w:val="00A65FF1"/>
    <w:rsid w:val="00A661BD"/>
    <w:rsid w:val="00A6632A"/>
    <w:rsid w:val="00A66488"/>
    <w:rsid w:val="00A666ED"/>
    <w:rsid w:val="00A6672D"/>
    <w:rsid w:val="00A66849"/>
    <w:rsid w:val="00A66858"/>
    <w:rsid w:val="00A66B8B"/>
    <w:rsid w:val="00A66C78"/>
    <w:rsid w:val="00A675AB"/>
    <w:rsid w:val="00A700AD"/>
    <w:rsid w:val="00A702A0"/>
    <w:rsid w:val="00A7055A"/>
    <w:rsid w:val="00A706E2"/>
    <w:rsid w:val="00A70882"/>
    <w:rsid w:val="00A7089E"/>
    <w:rsid w:val="00A708F3"/>
    <w:rsid w:val="00A70962"/>
    <w:rsid w:val="00A70969"/>
    <w:rsid w:val="00A70B1C"/>
    <w:rsid w:val="00A70D5C"/>
    <w:rsid w:val="00A70F77"/>
    <w:rsid w:val="00A7133C"/>
    <w:rsid w:val="00A71357"/>
    <w:rsid w:val="00A71496"/>
    <w:rsid w:val="00A715F8"/>
    <w:rsid w:val="00A71913"/>
    <w:rsid w:val="00A71C9B"/>
    <w:rsid w:val="00A71F64"/>
    <w:rsid w:val="00A723CD"/>
    <w:rsid w:val="00A72689"/>
    <w:rsid w:val="00A72DEE"/>
    <w:rsid w:val="00A72E78"/>
    <w:rsid w:val="00A72E80"/>
    <w:rsid w:val="00A72FEF"/>
    <w:rsid w:val="00A7319F"/>
    <w:rsid w:val="00A737C0"/>
    <w:rsid w:val="00A73AE7"/>
    <w:rsid w:val="00A73B2A"/>
    <w:rsid w:val="00A73B83"/>
    <w:rsid w:val="00A73BF4"/>
    <w:rsid w:val="00A73D3D"/>
    <w:rsid w:val="00A747FB"/>
    <w:rsid w:val="00A74E68"/>
    <w:rsid w:val="00A7502C"/>
    <w:rsid w:val="00A75160"/>
    <w:rsid w:val="00A7520C"/>
    <w:rsid w:val="00A7534B"/>
    <w:rsid w:val="00A7574D"/>
    <w:rsid w:val="00A75889"/>
    <w:rsid w:val="00A75B3C"/>
    <w:rsid w:val="00A75B74"/>
    <w:rsid w:val="00A75D09"/>
    <w:rsid w:val="00A75DDC"/>
    <w:rsid w:val="00A76DD7"/>
    <w:rsid w:val="00A77CD5"/>
    <w:rsid w:val="00A77EAF"/>
    <w:rsid w:val="00A77FA2"/>
    <w:rsid w:val="00A80056"/>
    <w:rsid w:val="00A8016B"/>
    <w:rsid w:val="00A80515"/>
    <w:rsid w:val="00A80E4C"/>
    <w:rsid w:val="00A80EC8"/>
    <w:rsid w:val="00A813EC"/>
    <w:rsid w:val="00A81776"/>
    <w:rsid w:val="00A81DA9"/>
    <w:rsid w:val="00A8268D"/>
    <w:rsid w:val="00A82910"/>
    <w:rsid w:val="00A8298B"/>
    <w:rsid w:val="00A829A5"/>
    <w:rsid w:val="00A82E30"/>
    <w:rsid w:val="00A8309D"/>
    <w:rsid w:val="00A838D6"/>
    <w:rsid w:val="00A83ADB"/>
    <w:rsid w:val="00A84199"/>
    <w:rsid w:val="00A8423E"/>
    <w:rsid w:val="00A84327"/>
    <w:rsid w:val="00A84346"/>
    <w:rsid w:val="00A8486F"/>
    <w:rsid w:val="00A84C46"/>
    <w:rsid w:val="00A851D1"/>
    <w:rsid w:val="00A8529B"/>
    <w:rsid w:val="00A85401"/>
    <w:rsid w:val="00A85A77"/>
    <w:rsid w:val="00A85B94"/>
    <w:rsid w:val="00A8616C"/>
    <w:rsid w:val="00A86287"/>
    <w:rsid w:val="00A86316"/>
    <w:rsid w:val="00A863AB"/>
    <w:rsid w:val="00A86480"/>
    <w:rsid w:val="00A86683"/>
    <w:rsid w:val="00A86A90"/>
    <w:rsid w:val="00A86AE4"/>
    <w:rsid w:val="00A87693"/>
    <w:rsid w:val="00A87E38"/>
    <w:rsid w:val="00A90019"/>
    <w:rsid w:val="00A90673"/>
    <w:rsid w:val="00A90740"/>
    <w:rsid w:val="00A90E35"/>
    <w:rsid w:val="00A90FBD"/>
    <w:rsid w:val="00A91021"/>
    <w:rsid w:val="00A9107C"/>
    <w:rsid w:val="00A91285"/>
    <w:rsid w:val="00A91372"/>
    <w:rsid w:val="00A914A6"/>
    <w:rsid w:val="00A9156D"/>
    <w:rsid w:val="00A91868"/>
    <w:rsid w:val="00A91C33"/>
    <w:rsid w:val="00A91CB4"/>
    <w:rsid w:val="00A926E5"/>
    <w:rsid w:val="00A92B43"/>
    <w:rsid w:val="00A92CC1"/>
    <w:rsid w:val="00A936C1"/>
    <w:rsid w:val="00A9398A"/>
    <w:rsid w:val="00A93B46"/>
    <w:rsid w:val="00A942AD"/>
    <w:rsid w:val="00A9468A"/>
    <w:rsid w:val="00A94A35"/>
    <w:rsid w:val="00A94F99"/>
    <w:rsid w:val="00A9508E"/>
    <w:rsid w:val="00A953E1"/>
    <w:rsid w:val="00A95924"/>
    <w:rsid w:val="00A95A2E"/>
    <w:rsid w:val="00A9606E"/>
    <w:rsid w:val="00A96352"/>
    <w:rsid w:val="00A963A7"/>
    <w:rsid w:val="00A96842"/>
    <w:rsid w:val="00A96855"/>
    <w:rsid w:val="00A969F3"/>
    <w:rsid w:val="00A96EF6"/>
    <w:rsid w:val="00A97528"/>
    <w:rsid w:val="00A977DA"/>
    <w:rsid w:val="00A97860"/>
    <w:rsid w:val="00A97C4F"/>
    <w:rsid w:val="00AA0074"/>
    <w:rsid w:val="00AA051D"/>
    <w:rsid w:val="00AA052F"/>
    <w:rsid w:val="00AA06C6"/>
    <w:rsid w:val="00AA07C1"/>
    <w:rsid w:val="00AA0848"/>
    <w:rsid w:val="00AA08BA"/>
    <w:rsid w:val="00AA0CF4"/>
    <w:rsid w:val="00AA1001"/>
    <w:rsid w:val="00AA1018"/>
    <w:rsid w:val="00AA107F"/>
    <w:rsid w:val="00AA1552"/>
    <w:rsid w:val="00AA16EF"/>
    <w:rsid w:val="00AA17F6"/>
    <w:rsid w:val="00AA1880"/>
    <w:rsid w:val="00AA18BD"/>
    <w:rsid w:val="00AA1903"/>
    <w:rsid w:val="00AA1971"/>
    <w:rsid w:val="00AA23EE"/>
    <w:rsid w:val="00AA284C"/>
    <w:rsid w:val="00AA2DBB"/>
    <w:rsid w:val="00AA31DB"/>
    <w:rsid w:val="00AA3290"/>
    <w:rsid w:val="00AA349F"/>
    <w:rsid w:val="00AA3534"/>
    <w:rsid w:val="00AA3871"/>
    <w:rsid w:val="00AA3B8B"/>
    <w:rsid w:val="00AA3BEC"/>
    <w:rsid w:val="00AA3F85"/>
    <w:rsid w:val="00AA421B"/>
    <w:rsid w:val="00AA4297"/>
    <w:rsid w:val="00AA44BE"/>
    <w:rsid w:val="00AA4557"/>
    <w:rsid w:val="00AA45DC"/>
    <w:rsid w:val="00AA4887"/>
    <w:rsid w:val="00AA489F"/>
    <w:rsid w:val="00AA4A9C"/>
    <w:rsid w:val="00AA4B80"/>
    <w:rsid w:val="00AA4C92"/>
    <w:rsid w:val="00AA4EE4"/>
    <w:rsid w:val="00AA4F26"/>
    <w:rsid w:val="00AA5173"/>
    <w:rsid w:val="00AA5675"/>
    <w:rsid w:val="00AA582C"/>
    <w:rsid w:val="00AA58DA"/>
    <w:rsid w:val="00AA58EA"/>
    <w:rsid w:val="00AA5A70"/>
    <w:rsid w:val="00AA5C45"/>
    <w:rsid w:val="00AA60B9"/>
    <w:rsid w:val="00AA6168"/>
    <w:rsid w:val="00AA62F9"/>
    <w:rsid w:val="00AA649F"/>
    <w:rsid w:val="00AA6740"/>
    <w:rsid w:val="00AA6D57"/>
    <w:rsid w:val="00AA6FC4"/>
    <w:rsid w:val="00AA7175"/>
    <w:rsid w:val="00AA75CE"/>
    <w:rsid w:val="00AA7D9A"/>
    <w:rsid w:val="00AA7FA3"/>
    <w:rsid w:val="00AB014C"/>
    <w:rsid w:val="00AB024E"/>
    <w:rsid w:val="00AB0665"/>
    <w:rsid w:val="00AB0F82"/>
    <w:rsid w:val="00AB10F4"/>
    <w:rsid w:val="00AB140C"/>
    <w:rsid w:val="00AB1432"/>
    <w:rsid w:val="00AB1B5E"/>
    <w:rsid w:val="00AB1DC3"/>
    <w:rsid w:val="00AB1E06"/>
    <w:rsid w:val="00AB1EF4"/>
    <w:rsid w:val="00AB2259"/>
    <w:rsid w:val="00AB2689"/>
    <w:rsid w:val="00AB31BD"/>
    <w:rsid w:val="00AB32EA"/>
    <w:rsid w:val="00AB34E9"/>
    <w:rsid w:val="00AB3D5B"/>
    <w:rsid w:val="00AB3E6B"/>
    <w:rsid w:val="00AB403B"/>
    <w:rsid w:val="00AB45B2"/>
    <w:rsid w:val="00AB472E"/>
    <w:rsid w:val="00AB4963"/>
    <w:rsid w:val="00AB49A4"/>
    <w:rsid w:val="00AB49FF"/>
    <w:rsid w:val="00AB4A9D"/>
    <w:rsid w:val="00AB4B40"/>
    <w:rsid w:val="00AB4C20"/>
    <w:rsid w:val="00AB4CB4"/>
    <w:rsid w:val="00AB4D87"/>
    <w:rsid w:val="00AB4D90"/>
    <w:rsid w:val="00AB4DEE"/>
    <w:rsid w:val="00AB4E8D"/>
    <w:rsid w:val="00AB54A8"/>
    <w:rsid w:val="00AB59E3"/>
    <w:rsid w:val="00AB5AFC"/>
    <w:rsid w:val="00AB5C42"/>
    <w:rsid w:val="00AB5C97"/>
    <w:rsid w:val="00AB5E1E"/>
    <w:rsid w:val="00AB5F47"/>
    <w:rsid w:val="00AB5FFE"/>
    <w:rsid w:val="00AB6718"/>
    <w:rsid w:val="00AB67FB"/>
    <w:rsid w:val="00AB69B1"/>
    <w:rsid w:val="00AB6BA9"/>
    <w:rsid w:val="00AB6CA1"/>
    <w:rsid w:val="00AB6CFA"/>
    <w:rsid w:val="00AB6D93"/>
    <w:rsid w:val="00AB6DBA"/>
    <w:rsid w:val="00AB6EFF"/>
    <w:rsid w:val="00AB6F80"/>
    <w:rsid w:val="00AB74CA"/>
    <w:rsid w:val="00AB74F2"/>
    <w:rsid w:val="00AB75B5"/>
    <w:rsid w:val="00AB7D0F"/>
    <w:rsid w:val="00AB7ED6"/>
    <w:rsid w:val="00AC0ADF"/>
    <w:rsid w:val="00AC1409"/>
    <w:rsid w:val="00AC1688"/>
    <w:rsid w:val="00AC17BC"/>
    <w:rsid w:val="00AC1817"/>
    <w:rsid w:val="00AC1DAD"/>
    <w:rsid w:val="00AC2187"/>
    <w:rsid w:val="00AC25EE"/>
    <w:rsid w:val="00AC264D"/>
    <w:rsid w:val="00AC288D"/>
    <w:rsid w:val="00AC28C1"/>
    <w:rsid w:val="00AC2973"/>
    <w:rsid w:val="00AC2F7F"/>
    <w:rsid w:val="00AC3195"/>
    <w:rsid w:val="00AC324A"/>
    <w:rsid w:val="00AC4172"/>
    <w:rsid w:val="00AC4A2C"/>
    <w:rsid w:val="00AC4BA3"/>
    <w:rsid w:val="00AC4CFB"/>
    <w:rsid w:val="00AC4F85"/>
    <w:rsid w:val="00AC52B5"/>
    <w:rsid w:val="00AC53FB"/>
    <w:rsid w:val="00AC57C9"/>
    <w:rsid w:val="00AC57D2"/>
    <w:rsid w:val="00AC59C0"/>
    <w:rsid w:val="00AC6131"/>
    <w:rsid w:val="00AC61CF"/>
    <w:rsid w:val="00AC630B"/>
    <w:rsid w:val="00AC6494"/>
    <w:rsid w:val="00AC65CB"/>
    <w:rsid w:val="00AC69AF"/>
    <w:rsid w:val="00AC6A1C"/>
    <w:rsid w:val="00AC6C3B"/>
    <w:rsid w:val="00AC6E07"/>
    <w:rsid w:val="00AC6F3F"/>
    <w:rsid w:val="00AC7A83"/>
    <w:rsid w:val="00AC7E57"/>
    <w:rsid w:val="00AC7E89"/>
    <w:rsid w:val="00AC7EBB"/>
    <w:rsid w:val="00AD016E"/>
    <w:rsid w:val="00AD020D"/>
    <w:rsid w:val="00AD0A4C"/>
    <w:rsid w:val="00AD0B57"/>
    <w:rsid w:val="00AD0DC5"/>
    <w:rsid w:val="00AD0EAA"/>
    <w:rsid w:val="00AD16E5"/>
    <w:rsid w:val="00AD1716"/>
    <w:rsid w:val="00AD19F1"/>
    <w:rsid w:val="00AD1E5F"/>
    <w:rsid w:val="00AD1E6C"/>
    <w:rsid w:val="00AD20B4"/>
    <w:rsid w:val="00AD2299"/>
    <w:rsid w:val="00AD22B0"/>
    <w:rsid w:val="00AD2504"/>
    <w:rsid w:val="00AD2E12"/>
    <w:rsid w:val="00AD344D"/>
    <w:rsid w:val="00AD35C6"/>
    <w:rsid w:val="00AD3F18"/>
    <w:rsid w:val="00AD4079"/>
    <w:rsid w:val="00AD4299"/>
    <w:rsid w:val="00AD4338"/>
    <w:rsid w:val="00AD4AFE"/>
    <w:rsid w:val="00AD4B74"/>
    <w:rsid w:val="00AD4BE5"/>
    <w:rsid w:val="00AD4CB3"/>
    <w:rsid w:val="00AD5366"/>
    <w:rsid w:val="00AD5371"/>
    <w:rsid w:val="00AD560C"/>
    <w:rsid w:val="00AD59A0"/>
    <w:rsid w:val="00AD5FD6"/>
    <w:rsid w:val="00AD64E7"/>
    <w:rsid w:val="00AD674C"/>
    <w:rsid w:val="00AD6D82"/>
    <w:rsid w:val="00AD72E2"/>
    <w:rsid w:val="00AD73C3"/>
    <w:rsid w:val="00AD744F"/>
    <w:rsid w:val="00AD7B2A"/>
    <w:rsid w:val="00AD7EBC"/>
    <w:rsid w:val="00AE02DE"/>
    <w:rsid w:val="00AE039A"/>
    <w:rsid w:val="00AE03F6"/>
    <w:rsid w:val="00AE0870"/>
    <w:rsid w:val="00AE0946"/>
    <w:rsid w:val="00AE0BFF"/>
    <w:rsid w:val="00AE1743"/>
    <w:rsid w:val="00AE1831"/>
    <w:rsid w:val="00AE18C1"/>
    <w:rsid w:val="00AE1912"/>
    <w:rsid w:val="00AE1E11"/>
    <w:rsid w:val="00AE1E52"/>
    <w:rsid w:val="00AE1F2F"/>
    <w:rsid w:val="00AE1FD7"/>
    <w:rsid w:val="00AE2430"/>
    <w:rsid w:val="00AE26BE"/>
    <w:rsid w:val="00AE2D5C"/>
    <w:rsid w:val="00AE2F7D"/>
    <w:rsid w:val="00AE37E9"/>
    <w:rsid w:val="00AE3EF1"/>
    <w:rsid w:val="00AE3FC4"/>
    <w:rsid w:val="00AE49A5"/>
    <w:rsid w:val="00AE4ABF"/>
    <w:rsid w:val="00AE4C16"/>
    <w:rsid w:val="00AE5080"/>
    <w:rsid w:val="00AE52FE"/>
    <w:rsid w:val="00AE548F"/>
    <w:rsid w:val="00AE5DB8"/>
    <w:rsid w:val="00AE5FD2"/>
    <w:rsid w:val="00AE6318"/>
    <w:rsid w:val="00AE6788"/>
    <w:rsid w:val="00AE6D33"/>
    <w:rsid w:val="00AE7263"/>
    <w:rsid w:val="00AE72D1"/>
    <w:rsid w:val="00AE73B8"/>
    <w:rsid w:val="00AE741C"/>
    <w:rsid w:val="00AE7484"/>
    <w:rsid w:val="00AE7E89"/>
    <w:rsid w:val="00AE7F2E"/>
    <w:rsid w:val="00AF0A4A"/>
    <w:rsid w:val="00AF0FD2"/>
    <w:rsid w:val="00AF1B10"/>
    <w:rsid w:val="00AF1B8C"/>
    <w:rsid w:val="00AF1DCF"/>
    <w:rsid w:val="00AF2046"/>
    <w:rsid w:val="00AF20E1"/>
    <w:rsid w:val="00AF238C"/>
    <w:rsid w:val="00AF23DC"/>
    <w:rsid w:val="00AF2A7B"/>
    <w:rsid w:val="00AF2E64"/>
    <w:rsid w:val="00AF2E88"/>
    <w:rsid w:val="00AF3521"/>
    <w:rsid w:val="00AF35B0"/>
    <w:rsid w:val="00AF3C52"/>
    <w:rsid w:val="00AF44E4"/>
    <w:rsid w:val="00AF44F4"/>
    <w:rsid w:val="00AF4A12"/>
    <w:rsid w:val="00AF4BB2"/>
    <w:rsid w:val="00AF4CE5"/>
    <w:rsid w:val="00AF4E29"/>
    <w:rsid w:val="00AF5023"/>
    <w:rsid w:val="00AF5297"/>
    <w:rsid w:val="00AF533D"/>
    <w:rsid w:val="00AF5627"/>
    <w:rsid w:val="00AF582A"/>
    <w:rsid w:val="00AF609D"/>
    <w:rsid w:val="00AF6702"/>
    <w:rsid w:val="00AF692A"/>
    <w:rsid w:val="00AF696C"/>
    <w:rsid w:val="00AF6B62"/>
    <w:rsid w:val="00AF72EF"/>
    <w:rsid w:val="00AF7738"/>
    <w:rsid w:val="00AF79C8"/>
    <w:rsid w:val="00AF7B5C"/>
    <w:rsid w:val="00AF7B81"/>
    <w:rsid w:val="00AF7C93"/>
    <w:rsid w:val="00B003D7"/>
    <w:rsid w:val="00B01192"/>
    <w:rsid w:val="00B01516"/>
    <w:rsid w:val="00B01517"/>
    <w:rsid w:val="00B016AC"/>
    <w:rsid w:val="00B019C1"/>
    <w:rsid w:val="00B01B77"/>
    <w:rsid w:val="00B01EBD"/>
    <w:rsid w:val="00B02C6B"/>
    <w:rsid w:val="00B0377F"/>
    <w:rsid w:val="00B038AE"/>
    <w:rsid w:val="00B039D1"/>
    <w:rsid w:val="00B03BB8"/>
    <w:rsid w:val="00B03C03"/>
    <w:rsid w:val="00B03FC0"/>
    <w:rsid w:val="00B0407F"/>
    <w:rsid w:val="00B04487"/>
    <w:rsid w:val="00B04827"/>
    <w:rsid w:val="00B048C3"/>
    <w:rsid w:val="00B04D14"/>
    <w:rsid w:val="00B04E9C"/>
    <w:rsid w:val="00B0547A"/>
    <w:rsid w:val="00B0550E"/>
    <w:rsid w:val="00B05553"/>
    <w:rsid w:val="00B0575A"/>
    <w:rsid w:val="00B0587F"/>
    <w:rsid w:val="00B05EC9"/>
    <w:rsid w:val="00B05F31"/>
    <w:rsid w:val="00B064D3"/>
    <w:rsid w:val="00B067C2"/>
    <w:rsid w:val="00B06991"/>
    <w:rsid w:val="00B06D28"/>
    <w:rsid w:val="00B07645"/>
    <w:rsid w:val="00B077CD"/>
    <w:rsid w:val="00B07D16"/>
    <w:rsid w:val="00B07D1A"/>
    <w:rsid w:val="00B10161"/>
    <w:rsid w:val="00B104AC"/>
    <w:rsid w:val="00B107BE"/>
    <w:rsid w:val="00B1088E"/>
    <w:rsid w:val="00B1091D"/>
    <w:rsid w:val="00B10E90"/>
    <w:rsid w:val="00B11127"/>
    <w:rsid w:val="00B112D7"/>
    <w:rsid w:val="00B11CC5"/>
    <w:rsid w:val="00B11D88"/>
    <w:rsid w:val="00B11E8C"/>
    <w:rsid w:val="00B11FB3"/>
    <w:rsid w:val="00B12171"/>
    <w:rsid w:val="00B1218A"/>
    <w:rsid w:val="00B121C7"/>
    <w:rsid w:val="00B12514"/>
    <w:rsid w:val="00B12BF2"/>
    <w:rsid w:val="00B1309A"/>
    <w:rsid w:val="00B1318D"/>
    <w:rsid w:val="00B1345C"/>
    <w:rsid w:val="00B13518"/>
    <w:rsid w:val="00B1355D"/>
    <w:rsid w:val="00B13796"/>
    <w:rsid w:val="00B147D5"/>
    <w:rsid w:val="00B14A3A"/>
    <w:rsid w:val="00B14DFA"/>
    <w:rsid w:val="00B14F34"/>
    <w:rsid w:val="00B1562D"/>
    <w:rsid w:val="00B1568E"/>
    <w:rsid w:val="00B15804"/>
    <w:rsid w:val="00B1591A"/>
    <w:rsid w:val="00B15976"/>
    <w:rsid w:val="00B159E6"/>
    <w:rsid w:val="00B16E11"/>
    <w:rsid w:val="00B16ED0"/>
    <w:rsid w:val="00B16FF3"/>
    <w:rsid w:val="00B1734F"/>
    <w:rsid w:val="00B17849"/>
    <w:rsid w:val="00B17A27"/>
    <w:rsid w:val="00B2052A"/>
    <w:rsid w:val="00B20D83"/>
    <w:rsid w:val="00B20FD7"/>
    <w:rsid w:val="00B212E7"/>
    <w:rsid w:val="00B2193A"/>
    <w:rsid w:val="00B21B6B"/>
    <w:rsid w:val="00B21F0C"/>
    <w:rsid w:val="00B2221D"/>
    <w:rsid w:val="00B2224F"/>
    <w:rsid w:val="00B222FA"/>
    <w:rsid w:val="00B22342"/>
    <w:rsid w:val="00B22422"/>
    <w:rsid w:val="00B2274B"/>
    <w:rsid w:val="00B22A8B"/>
    <w:rsid w:val="00B22D2A"/>
    <w:rsid w:val="00B22DE2"/>
    <w:rsid w:val="00B233E9"/>
    <w:rsid w:val="00B2390B"/>
    <w:rsid w:val="00B23AAA"/>
    <w:rsid w:val="00B23C47"/>
    <w:rsid w:val="00B23F4E"/>
    <w:rsid w:val="00B24A2F"/>
    <w:rsid w:val="00B24C14"/>
    <w:rsid w:val="00B24D68"/>
    <w:rsid w:val="00B24FB2"/>
    <w:rsid w:val="00B25333"/>
    <w:rsid w:val="00B25632"/>
    <w:rsid w:val="00B25762"/>
    <w:rsid w:val="00B257A1"/>
    <w:rsid w:val="00B25B4E"/>
    <w:rsid w:val="00B26562"/>
    <w:rsid w:val="00B26A33"/>
    <w:rsid w:val="00B26B34"/>
    <w:rsid w:val="00B26FAA"/>
    <w:rsid w:val="00B273B9"/>
    <w:rsid w:val="00B273D3"/>
    <w:rsid w:val="00B30010"/>
    <w:rsid w:val="00B30110"/>
    <w:rsid w:val="00B3037C"/>
    <w:rsid w:val="00B30616"/>
    <w:rsid w:val="00B30689"/>
    <w:rsid w:val="00B3089E"/>
    <w:rsid w:val="00B30AF9"/>
    <w:rsid w:val="00B30CA5"/>
    <w:rsid w:val="00B30DD5"/>
    <w:rsid w:val="00B30EDB"/>
    <w:rsid w:val="00B3111E"/>
    <w:rsid w:val="00B31567"/>
    <w:rsid w:val="00B316C5"/>
    <w:rsid w:val="00B318B1"/>
    <w:rsid w:val="00B31A3B"/>
    <w:rsid w:val="00B32297"/>
    <w:rsid w:val="00B3233B"/>
    <w:rsid w:val="00B32401"/>
    <w:rsid w:val="00B325DF"/>
    <w:rsid w:val="00B32840"/>
    <w:rsid w:val="00B3292F"/>
    <w:rsid w:val="00B32EF0"/>
    <w:rsid w:val="00B33109"/>
    <w:rsid w:val="00B3398F"/>
    <w:rsid w:val="00B33D46"/>
    <w:rsid w:val="00B33FFC"/>
    <w:rsid w:val="00B34485"/>
    <w:rsid w:val="00B346F8"/>
    <w:rsid w:val="00B34971"/>
    <w:rsid w:val="00B34BE2"/>
    <w:rsid w:val="00B355F7"/>
    <w:rsid w:val="00B35859"/>
    <w:rsid w:val="00B35A5C"/>
    <w:rsid w:val="00B35E58"/>
    <w:rsid w:val="00B35EC9"/>
    <w:rsid w:val="00B35EFA"/>
    <w:rsid w:val="00B365A0"/>
    <w:rsid w:val="00B3698B"/>
    <w:rsid w:val="00B36B51"/>
    <w:rsid w:val="00B36D54"/>
    <w:rsid w:val="00B36E8F"/>
    <w:rsid w:val="00B36EF0"/>
    <w:rsid w:val="00B370B6"/>
    <w:rsid w:val="00B3783A"/>
    <w:rsid w:val="00B379D0"/>
    <w:rsid w:val="00B37B34"/>
    <w:rsid w:val="00B37C70"/>
    <w:rsid w:val="00B402FA"/>
    <w:rsid w:val="00B4030F"/>
    <w:rsid w:val="00B408C1"/>
    <w:rsid w:val="00B4090A"/>
    <w:rsid w:val="00B40911"/>
    <w:rsid w:val="00B40AE9"/>
    <w:rsid w:val="00B40B5B"/>
    <w:rsid w:val="00B40D22"/>
    <w:rsid w:val="00B41060"/>
    <w:rsid w:val="00B411D3"/>
    <w:rsid w:val="00B41470"/>
    <w:rsid w:val="00B4163B"/>
    <w:rsid w:val="00B41766"/>
    <w:rsid w:val="00B418FE"/>
    <w:rsid w:val="00B41980"/>
    <w:rsid w:val="00B41FD7"/>
    <w:rsid w:val="00B422C2"/>
    <w:rsid w:val="00B42696"/>
    <w:rsid w:val="00B427AE"/>
    <w:rsid w:val="00B42FD3"/>
    <w:rsid w:val="00B43918"/>
    <w:rsid w:val="00B439E4"/>
    <w:rsid w:val="00B43F35"/>
    <w:rsid w:val="00B4427B"/>
    <w:rsid w:val="00B44AE6"/>
    <w:rsid w:val="00B44B36"/>
    <w:rsid w:val="00B44BEE"/>
    <w:rsid w:val="00B44FC1"/>
    <w:rsid w:val="00B45680"/>
    <w:rsid w:val="00B45949"/>
    <w:rsid w:val="00B45EC9"/>
    <w:rsid w:val="00B462C0"/>
    <w:rsid w:val="00B46A32"/>
    <w:rsid w:val="00B46D7A"/>
    <w:rsid w:val="00B46F79"/>
    <w:rsid w:val="00B46FD6"/>
    <w:rsid w:val="00B475EE"/>
    <w:rsid w:val="00B47770"/>
    <w:rsid w:val="00B47FC2"/>
    <w:rsid w:val="00B5004F"/>
    <w:rsid w:val="00B502EF"/>
    <w:rsid w:val="00B50785"/>
    <w:rsid w:val="00B5078A"/>
    <w:rsid w:val="00B5078F"/>
    <w:rsid w:val="00B50ABA"/>
    <w:rsid w:val="00B50FC7"/>
    <w:rsid w:val="00B510BB"/>
    <w:rsid w:val="00B515FB"/>
    <w:rsid w:val="00B516A5"/>
    <w:rsid w:val="00B51738"/>
    <w:rsid w:val="00B519AC"/>
    <w:rsid w:val="00B51BCB"/>
    <w:rsid w:val="00B51D3C"/>
    <w:rsid w:val="00B51E67"/>
    <w:rsid w:val="00B51F9E"/>
    <w:rsid w:val="00B52078"/>
    <w:rsid w:val="00B522AC"/>
    <w:rsid w:val="00B523FC"/>
    <w:rsid w:val="00B52684"/>
    <w:rsid w:val="00B52B18"/>
    <w:rsid w:val="00B52C14"/>
    <w:rsid w:val="00B52D7E"/>
    <w:rsid w:val="00B5307E"/>
    <w:rsid w:val="00B5331E"/>
    <w:rsid w:val="00B53888"/>
    <w:rsid w:val="00B53C26"/>
    <w:rsid w:val="00B53EA5"/>
    <w:rsid w:val="00B53F25"/>
    <w:rsid w:val="00B546A5"/>
    <w:rsid w:val="00B547BB"/>
    <w:rsid w:val="00B54BA6"/>
    <w:rsid w:val="00B54E4A"/>
    <w:rsid w:val="00B55612"/>
    <w:rsid w:val="00B558BE"/>
    <w:rsid w:val="00B5591D"/>
    <w:rsid w:val="00B55BB6"/>
    <w:rsid w:val="00B55FEE"/>
    <w:rsid w:val="00B565FA"/>
    <w:rsid w:val="00B5674A"/>
    <w:rsid w:val="00B5679D"/>
    <w:rsid w:val="00B56881"/>
    <w:rsid w:val="00B56CB7"/>
    <w:rsid w:val="00B5732F"/>
    <w:rsid w:val="00B575AC"/>
    <w:rsid w:val="00B57973"/>
    <w:rsid w:val="00B5797E"/>
    <w:rsid w:val="00B579D7"/>
    <w:rsid w:val="00B57E98"/>
    <w:rsid w:val="00B601E6"/>
    <w:rsid w:val="00B6025A"/>
    <w:rsid w:val="00B6032F"/>
    <w:rsid w:val="00B608FF"/>
    <w:rsid w:val="00B6099C"/>
    <w:rsid w:val="00B60BAE"/>
    <w:rsid w:val="00B60CD9"/>
    <w:rsid w:val="00B60F6C"/>
    <w:rsid w:val="00B60F8E"/>
    <w:rsid w:val="00B61397"/>
    <w:rsid w:val="00B6160A"/>
    <w:rsid w:val="00B6162E"/>
    <w:rsid w:val="00B61DA8"/>
    <w:rsid w:val="00B62C0E"/>
    <w:rsid w:val="00B62C51"/>
    <w:rsid w:val="00B63001"/>
    <w:rsid w:val="00B6352B"/>
    <w:rsid w:val="00B63A35"/>
    <w:rsid w:val="00B64245"/>
    <w:rsid w:val="00B64CB6"/>
    <w:rsid w:val="00B65653"/>
    <w:rsid w:val="00B65679"/>
    <w:rsid w:val="00B65A67"/>
    <w:rsid w:val="00B65E55"/>
    <w:rsid w:val="00B65E6D"/>
    <w:rsid w:val="00B66226"/>
    <w:rsid w:val="00B6638B"/>
    <w:rsid w:val="00B664D9"/>
    <w:rsid w:val="00B668AB"/>
    <w:rsid w:val="00B668E6"/>
    <w:rsid w:val="00B66A55"/>
    <w:rsid w:val="00B66CDB"/>
    <w:rsid w:val="00B66DED"/>
    <w:rsid w:val="00B66EF8"/>
    <w:rsid w:val="00B67140"/>
    <w:rsid w:val="00B67184"/>
    <w:rsid w:val="00B671B1"/>
    <w:rsid w:val="00B672F0"/>
    <w:rsid w:val="00B6738C"/>
    <w:rsid w:val="00B67396"/>
    <w:rsid w:val="00B67AAF"/>
    <w:rsid w:val="00B705C2"/>
    <w:rsid w:val="00B70AA0"/>
    <w:rsid w:val="00B70C6B"/>
    <w:rsid w:val="00B71008"/>
    <w:rsid w:val="00B712D5"/>
    <w:rsid w:val="00B71A0D"/>
    <w:rsid w:val="00B71A1E"/>
    <w:rsid w:val="00B71BCA"/>
    <w:rsid w:val="00B71BE9"/>
    <w:rsid w:val="00B71C5A"/>
    <w:rsid w:val="00B72BC3"/>
    <w:rsid w:val="00B72CBA"/>
    <w:rsid w:val="00B72ECC"/>
    <w:rsid w:val="00B73579"/>
    <w:rsid w:val="00B73666"/>
    <w:rsid w:val="00B73A1B"/>
    <w:rsid w:val="00B73A48"/>
    <w:rsid w:val="00B73E0D"/>
    <w:rsid w:val="00B74605"/>
    <w:rsid w:val="00B7490C"/>
    <w:rsid w:val="00B74BB6"/>
    <w:rsid w:val="00B74C44"/>
    <w:rsid w:val="00B74F98"/>
    <w:rsid w:val="00B74FB1"/>
    <w:rsid w:val="00B75209"/>
    <w:rsid w:val="00B75C63"/>
    <w:rsid w:val="00B765F6"/>
    <w:rsid w:val="00B76AFF"/>
    <w:rsid w:val="00B76C9F"/>
    <w:rsid w:val="00B77333"/>
    <w:rsid w:val="00B7751F"/>
    <w:rsid w:val="00B777F7"/>
    <w:rsid w:val="00B77BB9"/>
    <w:rsid w:val="00B801E2"/>
    <w:rsid w:val="00B8088A"/>
    <w:rsid w:val="00B80B80"/>
    <w:rsid w:val="00B80B90"/>
    <w:rsid w:val="00B80CC6"/>
    <w:rsid w:val="00B8103E"/>
    <w:rsid w:val="00B81486"/>
    <w:rsid w:val="00B8173F"/>
    <w:rsid w:val="00B819DB"/>
    <w:rsid w:val="00B81BC4"/>
    <w:rsid w:val="00B81CF9"/>
    <w:rsid w:val="00B826E7"/>
    <w:rsid w:val="00B827BE"/>
    <w:rsid w:val="00B82939"/>
    <w:rsid w:val="00B82975"/>
    <w:rsid w:val="00B8297F"/>
    <w:rsid w:val="00B833B6"/>
    <w:rsid w:val="00B83650"/>
    <w:rsid w:val="00B8386F"/>
    <w:rsid w:val="00B839A3"/>
    <w:rsid w:val="00B84284"/>
    <w:rsid w:val="00B844F3"/>
    <w:rsid w:val="00B84804"/>
    <w:rsid w:val="00B84E8D"/>
    <w:rsid w:val="00B84F73"/>
    <w:rsid w:val="00B85000"/>
    <w:rsid w:val="00B85566"/>
    <w:rsid w:val="00B855BA"/>
    <w:rsid w:val="00B85765"/>
    <w:rsid w:val="00B85979"/>
    <w:rsid w:val="00B85E0F"/>
    <w:rsid w:val="00B85E24"/>
    <w:rsid w:val="00B860C7"/>
    <w:rsid w:val="00B86477"/>
    <w:rsid w:val="00B867D9"/>
    <w:rsid w:val="00B86BEA"/>
    <w:rsid w:val="00B87009"/>
    <w:rsid w:val="00B873A3"/>
    <w:rsid w:val="00B87989"/>
    <w:rsid w:val="00B87AB4"/>
    <w:rsid w:val="00B87F4A"/>
    <w:rsid w:val="00B9009E"/>
    <w:rsid w:val="00B901D0"/>
    <w:rsid w:val="00B90381"/>
    <w:rsid w:val="00B90390"/>
    <w:rsid w:val="00B90608"/>
    <w:rsid w:val="00B9081E"/>
    <w:rsid w:val="00B9100E"/>
    <w:rsid w:val="00B9197D"/>
    <w:rsid w:val="00B91A46"/>
    <w:rsid w:val="00B9231D"/>
    <w:rsid w:val="00B92572"/>
    <w:rsid w:val="00B927A5"/>
    <w:rsid w:val="00B92960"/>
    <w:rsid w:val="00B92B18"/>
    <w:rsid w:val="00B92EAA"/>
    <w:rsid w:val="00B92F99"/>
    <w:rsid w:val="00B92FBA"/>
    <w:rsid w:val="00B93330"/>
    <w:rsid w:val="00B9345D"/>
    <w:rsid w:val="00B93635"/>
    <w:rsid w:val="00B93A94"/>
    <w:rsid w:val="00B93FBF"/>
    <w:rsid w:val="00B94933"/>
    <w:rsid w:val="00B94D59"/>
    <w:rsid w:val="00B94EA9"/>
    <w:rsid w:val="00B950C9"/>
    <w:rsid w:val="00B951D8"/>
    <w:rsid w:val="00B953FC"/>
    <w:rsid w:val="00B95648"/>
    <w:rsid w:val="00B956AF"/>
    <w:rsid w:val="00B9596E"/>
    <w:rsid w:val="00B96295"/>
    <w:rsid w:val="00B96408"/>
    <w:rsid w:val="00B969A7"/>
    <w:rsid w:val="00B969E3"/>
    <w:rsid w:val="00B969F3"/>
    <w:rsid w:val="00B97104"/>
    <w:rsid w:val="00B97536"/>
    <w:rsid w:val="00B9780E"/>
    <w:rsid w:val="00B97CF8"/>
    <w:rsid w:val="00B97D0D"/>
    <w:rsid w:val="00BA006D"/>
    <w:rsid w:val="00BA00C4"/>
    <w:rsid w:val="00BA02B8"/>
    <w:rsid w:val="00BA03AB"/>
    <w:rsid w:val="00BA08F8"/>
    <w:rsid w:val="00BA0FB9"/>
    <w:rsid w:val="00BA1333"/>
    <w:rsid w:val="00BA15B8"/>
    <w:rsid w:val="00BA19FD"/>
    <w:rsid w:val="00BA1B00"/>
    <w:rsid w:val="00BA1D1D"/>
    <w:rsid w:val="00BA2295"/>
    <w:rsid w:val="00BA2751"/>
    <w:rsid w:val="00BA2A13"/>
    <w:rsid w:val="00BA2A9E"/>
    <w:rsid w:val="00BA2DC0"/>
    <w:rsid w:val="00BA2FA9"/>
    <w:rsid w:val="00BA3550"/>
    <w:rsid w:val="00BA3851"/>
    <w:rsid w:val="00BA3B3A"/>
    <w:rsid w:val="00BA3BE0"/>
    <w:rsid w:val="00BA3C50"/>
    <w:rsid w:val="00BA3C76"/>
    <w:rsid w:val="00BA4254"/>
    <w:rsid w:val="00BA43CA"/>
    <w:rsid w:val="00BA46A0"/>
    <w:rsid w:val="00BA4BC3"/>
    <w:rsid w:val="00BA5BA4"/>
    <w:rsid w:val="00BA5CAC"/>
    <w:rsid w:val="00BA60BE"/>
    <w:rsid w:val="00BA61AF"/>
    <w:rsid w:val="00BA6212"/>
    <w:rsid w:val="00BA647E"/>
    <w:rsid w:val="00BA6567"/>
    <w:rsid w:val="00BA6856"/>
    <w:rsid w:val="00BA6A2C"/>
    <w:rsid w:val="00BA6C78"/>
    <w:rsid w:val="00BA6E51"/>
    <w:rsid w:val="00BA70D0"/>
    <w:rsid w:val="00BA77B8"/>
    <w:rsid w:val="00BA77E9"/>
    <w:rsid w:val="00BA78F1"/>
    <w:rsid w:val="00BA7B13"/>
    <w:rsid w:val="00BB000B"/>
    <w:rsid w:val="00BB019B"/>
    <w:rsid w:val="00BB0340"/>
    <w:rsid w:val="00BB0382"/>
    <w:rsid w:val="00BB066F"/>
    <w:rsid w:val="00BB077E"/>
    <w:rsid w:val="00BB0822"/>
    <w:rsid w:val="00BB08EB"/>
    <w:rsid w:val="00BB092F"/>
    <w:rsid w:val="00BB0AFD"/>
    <w:rsid w:val="00BB12C2"/>
    <w:rsid w:val="00BB13C0"/>
    <w:rsid w:val="00BB16FD"/>
    <w:rsid w:val="00BB1874"/>
    <w:rsid w:val="00BB18AE"/>
    <w:rsid w:val="00BB1A09"/>
    <w:rsid w:val="00BB1DED"/>
    <w:rsid w:val="00BB1E64"/>
    <w:rsid w:val="00BB2036"/>
    <w:rsid w:val="00BB20C7"/>
    <w:rsid w:val="00BB2143"/>
    <w:rsid w:val="00BB2172"/>
    <w:rsid w:val="00BB255F"/>
    <w:rsid w:val="00BB3367"/>
    <w:rsid w:val="00BB416B"/>
    <w:rsid w:val="00BB4344"/>
    <w:rsid w:val="00BB4438"/>
    <w:rsid w:val="00BB4544"/>
    <w:rsid w:val="00BB45D8"/>
    <w:rsid w:val="00BB4AC3"/>
    <w:rsid w:val="00BB5222"/>
    <w:rsid w:val="00BB5353"/>
    <w:rsid w:val="00BB5736"/>
    <w:rsid w:val="00BB594C"/>
    <w:rsid w:val="00BB59B1"/>
    <w:rsid w:val="00BB5EE8"/>
    <w:rsid w:val="00BB6008"/>
    <w:rsid w:val="00BB6148"/>
    <w:rsid w:val="00BB619E"/>
    <w:rsid w:val="00BB61D2"/>
    <w:rsid w:val="00BB634D"/>
    <w:rsid w:val="00BB64F2"/>
    <w:rsid w:val="00BB69E3"/>
    <w:rsid w:val="00BB6AAC"/>
    <w:rsid w:val="00BB6C35"/>
    <w:rsid w:val="00BB712A"/>
    <w:rsid w:val="00BB77A3"/>
    <w:rsid w:val="00BB7872"/>
    <w:rsid w:val="00BB78F9"/>
    <w:rsid w:val="00BB79CC"/>
    <w:rsid w:val="00BB7A60"/>
    <w:rsid w:val="00BB7C70"/>
    <w:rsid w:val="00BB7DF0"/>
    <w:rsid w:val="00BC0098"/>
    <w:rsid w:val="00BC0215"/>
    <w:rsid w:val="00BC033F"/>
    <w:rsid w:val="00BC069F"/>
    <w:rsid w:val="00BC092E"/>
    <w:rsid w:val="00BC0B19"/>
    <w:rsid w:val="00BC1078"/>
    <w:rsid w:val="00BC10EB"/>
    <w:rsid w:val="00BC127C"/>
    <w:rsid w:val="00BC134D"/>
    <w:rsid w:val="00BC1747"/>
    <w:rsid w:val="00BC2088"/>
    <w:rsid w:val="00BC26F8"/>
    <w:rsid w:val="00BC2AF2"/>
    <w:rsid w:val="00BC2C2A"/>
    <w:rsid w:val="00BC2DFD"/>
    <w:rsid w:val="00BC2E6B"/>
    <w:rsid w:val="00BC2FC7"/>
    <w:rsid w:val="00BC2FD2"/>
    <w:rsid w:val="00BC3A87"/>
    <w:rsid w:val="00BC3BF8"/>
    <w:rsid w:val="00BC3C64"/>
    <w:rsid w:val="00BC3CC7"/>
    <w:rsid w:val="00BC43C6"/>
    <w:rsid w:val="00BC43FF"/>
    <w:rsid w:val="00BC4561"/>
    <w:rsid w:val="00BC4EDC"/>
    <w:rsid w:val="00BC4F19"/>
    <w:rsid w:val="00BC5148"/>
    <w:rsid w:val="00BC51E1"/>
    <w:rsid w:val="00BC55B3"/>
    <w:rsid w:val="00BC55B4"/>
    <w:rsid w:val="00BC5FA6"/>
    <w:rsid w:val="00BC6258"/>
    <w:rsid w:val="00BC650F"/>
    <w:rsid w:val="00BC6E01"/>
    <w:rsid w:val="00BC72EF"/>
    <w:rsid w:val="00BC7A91"/>
    <w:rsid w:val="00BC7BCF"/>
    <w:rsid w:val="00BC7CEC"/>
    <w:rsid w:val="00BD03B9"/>
    <w:rsid w:val="00BD0431"/>
    <w:rsid w:val="00BD0882"/>
    <w:rsid w:val="00BD08B0"/>
    <w:rsid w:val="00BD0CA2"/>
    <w:rsid w:val="00BD1177"/>
    <w:rsid w:val="00BD151D"/>
    <w:rsid w:val="00BD162E"/>
    <w:rsid w:val="00BD178B"/>
    <w:rsid w:val="00BD17E2"/>
    <w:rsid w:val="00BD1809"/>
    <w:rsid w:val="00BD1B9A"/>
    <w:rsid w:val="00BD1F93"/>
    <w:rsid w:val="00BD207D"/>
    <w:rsid w:val="00BD20CB"/>
    <w:rsid w:val="00BD2881"/>
    <w:rsid w:val="00BD2999"/>
    <w:rsid w:val="00BD2A66"/>
    <w:rsid w:val="00BD2AE2"/>
    <w:rsid w:val="00BD2B11"/>
    <w:rsid w:val="00BD2C1F"/>
    <w:rsid w:val="00BD2C6D"/>
    <w:rsid w:val="00BD2DFE"/>
    <w:rsid w:val="00BD33A3"/>
    <w:rsid w:val="00BD34B8"/>
    <w:rsid w:val="00BD35DC"/>
    <w:rsid w:val="00BD384F"/>
    <w:rsid w:val="00BD3938"/>
    <w:rsid w:val="00BD3942"/>
    <w:rsid w:val="00BD39A9"/>
    <w:rsid w:val="00BD3AD0"/>
    <w:rsid w:val="00BD44C2"/>
    <w:rsid w:val="00BD482E"/>
    <w:rsid w:val="00BD4892"/>
    <w:rsid w:val="00BD4C59"/>
    <w:rsid w:val="00BD5015"/>
    <w:rsid w:val="00BD5023"/>
    <w:rsid w:val="00BD5345"/>
    <w:rsid w:val="00BD5A22"/>
    <w:rsid w:val="00BD5DCA"/>
    <w:rsid w:val="00BD5FA7"/>
    <w:rsid w:val="00BD612E"/>
    <w:rsid w:val="00BD6AB1"/>
    <w:rsid w:val="00BD6AFD"/>
    <w:rsid w:val="00BD6B99"/>
    <w:rsid w:val="00BD6C92"/>
    <w:rsid w:val="00BD6FEE"/>
    <w:rsid w:val="00BD7176"/>
    <w:rsid w:val="00BD7503"/>
    <w:rsid w:val="00BD7ADA"/>
    <w:rsid w:val="00BD7CA0"/>
    <w:rsid w:val="00BD7E0F"/>
    <w:rsid w:val="00BD7F7B"/>
    <w:rsid w:val="00BE01E1"/>
    <w:rsid w:val="00BE0308"/>
    <w:rsid w:val="00BE0532"/>
    <w:rsid w:val="00BE058E"/>
    <w:rsid w:val="00BE0883"/>
    <w:rsid w:val="00BE0C5F"/>
    <w:rsid w:val="00BE0D76"/>
    <w:rsid w:val="00BE1930"/>
    <w:rsid w:val="00BE19A5"/>
    <w:rsid w:val="00BE1A67"/>
    <w:rsid w:val="00BE1C00"/>
    <w:rsid w:val="00BE1E00"/>
    <w:rsid w:val="00BE1E34"/>
    <w:rsid w:val="00BE1E46"/>
    <w:rsid w:val="00BE20A5"/>
    <w:rsid w:val="00BE22AE"/>
    <w:rsid w:val="00BE2D6D"/>
    <w:rsid w:val="00BE2EBC"/>
    <w:rsid w:val="00BE3473"/>
    <w:rsid w:val="00BE38BD"/>
    <w:rsid w:val="00BE3FCF"/>
    <w:rsid w:val="00BE4368"/>
    <w:rsid w:val="00BE4619"/>
    <w:rsid w:val="00BE47C7"/>
    <w:rsid w:val="00BE4878"/>
    <w:rsid w:val="00BE4BBE"/>
    <w:rsid w:val="00BE4D31"/>
    <w:rsid w:val="00BE4D3D"/>
    <w:rsid w:val="00BE5181"/>
    <w:rsid w:val="00BE524A"/>
    <w:rsid w:val="00BE537C"/>
    <w:rsid w:val="00BE5856"/>
    <w:rsid w:val="00BE594C"/>
    <w:rsid w:val="00BE5BAA"/>
    <w:rsid w:val="00BE5E55"/>
    <w:rsid w:val="00BE632C"/>
    <w:rsid w:val="00BE6784"/>
    <w:rsid w:val="00BE6C5C"/>
    <w:rsid w:val="00BE6E4A"/>
    <w:rsid w:val="00BE6E97"/>
    <w:rsid w:val="00BE6FA0"/>
    <w:rsid w:val="00BE6FCD"/>
    <w:rsid w:val="00BE7073"/>
    <w:rsid w:val="00BE70A2"/>
    <w:rsid w:val="00BE71D3"/>
    <w:rsid w:val="00BE71EB"/>
    <w:rsid w:val="00BE7200"/>
    <w:rsid w:val="00BE7BF0"/>
    <w:rsid w:val="00BF026D"/>
    <w:rsid w:val="00BF055D"/>
    <w:rsid w:val="00BF0750"/>
    <w:rsid w:val="00BF0A55"/>
    <w:rsid w:val="00BF0A9C"/>
    <w:rsid w:val="00BF0AAB"/>
    <w:rsid w:val="00BF0C24"/>
    <w:rsid w:val="00BF111E"/>
    <w:rsid w:val="00BF1F8C"/>
    <w:rsid w:val="00BF2073"/>
    <w:rsid w:val="00BF2269"/>
    <w:rsid w:val="00BF2404"/>
    <w:rsid w:val="00BF2479"/>
    <w:rsid w:val="00BF2BCA"/>
    <w:rsid w:val="00BF2D33"/>
    <w:rsid w:val="00BF2D55"/>
    <w:rsid w:val="00BF302E"/>
    <w:rsid w:val="00BF378B"/>
    <w:rsid w:val="00BF3D23"/>
    <w:rsid w:val="00BF3E83"/>
    <w:rsid w:val="00BF41A9"/>
    <w:rsid w:val="00BF46CF"/>
    <w:rsid w:val="00BF4B87"/>
    <w:rsid w:val="00BF4DBC"/>
    <w:rsid w:val="00BF4EAD"/>
    <w:rsid w:val="00BF4F2D"/>
    <w:rsid w:val="00BF504C"/>
    <w:rsid w:val="00BF5687"/>
    <w:rsid w:val="00BF5758"/>
    <w:rsid w:val="00BF5C34"/>
    <w:rsid w:val="00BF5D17"/>
    <w:rsid w:val="00BF5F56"/>
    <w:rsid w:val="00BF642A"/>
    <w:rsid w:val="00BF65C6"/>
    <w:rsid w:val="00BF6811"/>
    <w:rsid w:val="00BF6843"/>
    <w:rsid w:val="00BF6D74"/>
    <w:rsid w:val="00BF6FDA"/>
    <w:rsid w:val="00BF71FF"/>
    <w:rsid w:val="00BF7234"/>
    <w:rsid w:val="00BF72E4"/>
    <w:rsid w:val="00BF770E"/>
    <w:rsid w:val="00BF778B"/>
    <w:rsid w:val="00BF7B4A"/>
    <w:rsid w:val="00BF7F74"/>
    <w:rsid w:val="00BF7F77"/>
    <w:rsid w:val="00C00094"/>
    <w:rsid w:val="00C000FC"/>
    <w:rsid w:val="00C005C9"/>
    <w:rsid w:val="00C00A34"/>
    <w:rsid w:val="00C00BA8"/>
    <w:rsid w:val="00C00CA2"/>
    <w:rsid w:val="00C00CB2"/>
    <w:rsid w:val="00C01111"/>
    <w:rsid w:val="00C01728"/>
    <w:rsid w:val="00C019C2"/>
    <w:rsid w:val="00C01A37"/>
    <w:rsid w:val="00C01C63"/>
    <w:rsid w:val="00C01CC3"/>
    <w:rsid w:val="00C02470"/>
    <w:rsid w:val="00C02870"/>
    <w:rsid w:val="00C02A0B"/>
    <w:rsid w:val="00C02C2A"/>
    <w:rsid w:val="00C0308F"/>
    <w:rsid w:val="00C0310A"/>
    <w:rsid w:val="00C03176"/>
    <w:rsid w:val="00C032B9"/>
    <w:rsid w:val="00C0398C"/>
    <w:rsid w:val="00C03E3F"/>
    <w:rsid w:val="00C04157"/>
    <w:rsid w:val="00C0489C"/>
    <w:rsid w:val="00C04ADE"/>
    <w:rsid w:val="00C054A9"/>
    <w:rsid w:val="00C0564A"/>
    <w:rsid w:val="00C05E35"/>
    <w:rsid w:val="00C061E9"/>
    <w:rsid w:val="00C0625D"/>
    <w:rsid w:val="00C06BB9"/>
    <w:rsid w:val="00C0728D"/>
    <w:rsid w:val="00C072EA"/>
    <w:rsid w:val="00C073E8"/>
    <w:rsid w:val="00C07760"/>
    <w:rsid w:val="00C07812"/>
    <w:rsid w:val="00C0795D"/>
    <w:rsid w:val="00C07AB0"/>
    <w:rsid w:val="00C1000A"/>
    <w:rsid w:val="00C10613"/>
    <w:rsid w:val="00C10793"/>
    <w:rsid w:val="00C10B19"/>
    <w:rsid w:val="00C10B61"/>
    <w:rsid w:val="00C10F7B"/>
    <w:rsid w:val="00C11108"/>
    <w:rsid w:val="00C11540"/>
    <w:rsid w:val="00C11A59"/>
    <w:rsid w:val="00C11AD6"/>
    <w:rsid w:val="00C122CF"/>
    <w:rsid w:val="00C125CD"/>
    <w:rsid w:val="00C125F6"/>
    <w:rsid w:val="00C127AA"/>
    <w:rsid w:val="00C129EE"/>
    <w:rsid w:val="00C12D35"/>
    <w:rsid w:val="00C13101"/>
    <w:rsid w:val="00C13121"/>
    <w:rsid w:val="00C13769"/>
    <w:rsid w:val="00C1387A"/>
    <w:rsid w:val="00C13963"/>
    <w:rsid w:val="00C13CEF"/>
    <w:rsid w:val="00C14165"/>
    <w:rsid w:val="00C14C1E"/>
    <w:rsid w:val="00C14E50"/>
    <w:rsid w:val="00C155C2"/>
    <w:rsid w:val="00C15713"/>
    <w:rsid w:val="00C1592E"/>
    <w:rsid w:val="00C160F5"/>
    <w:rsid w:val="00C178DC"/>
    <w:rsid w:val="00C1798B"/>
    <w:rsid w:val="00C17D4C"/>
    <w:rsid w:val="00C17EA5"/>
    <w:rsid w:val="00C17FDE"/>
    <w:rsid w:val="00C20134"/>
    <w:rsid w:val="00C20291"/>
    <w:rsid w:val="00C20298"/>
    <w:rsid w:val="00C20401"/>
    <w:rsid w:val="00C204D8"/>
    <w:rsid w:val="00C2076D"/>
    <w:rsid w:val="00C20F62"/>
    <w:rsid w:val="00C214C7"/>
    <w:rsid w:val="00C219E4"/>
    <w:rsid w:val="00C22C9F"/>
    <w:rsid w:val="00C22E64"/>
    <w:rsid w:val="00C233DB"/>
    <w:rsid w:val="00C23A33"/>
    <w:rsid w:val="00C23C4C"/>
    <w:rsid w:val="00C23EFF"/>
    <w:rsid w:val="00C24966"/>
    <w:rsid w:val="00C24FDF"/>
    <w:rsid w:val="00C252FB"/>
    <w:rsid w:val="00C256E1"/>
    <w:rsid w:val="00C26285"/>
    <w:rsid w:val="00C262EB"/>
    <w:rsid w:val="00C265A5"/>
    <w:rsid w:val="00C266A7"/>
    <w:rsid w:val="00C2695B"/>
    <w:rsid w:val="00C26A2C"/>
    <w:rsid w:val="00C26BC5"/>
    <w:rsid w:val="00C26F26"/>
    <w:rsid w:val="00C26F92"/>
    <w:rsid w:val="00C2740D"/>
    <w:rsid w:val="00C27D40"/>
    <w:rsid w:val="00C309F8"/>
    <w:rsid w:val="00C30B1C"/>
    <w:rsid w:val="00C30B32"/>
    <w:rsid w:val="00C30D1B"/>
    <w:rsid w:val="00C31078"/>
    <w:rsid w:val="00C314F5"/>
    <w:rsid w:val="00C31906"/>
    <w:rsid w:val="00C31AFC"/>
    <w:rsid w:val="00C31E23"/>
    <w:rsid w:val="00C3229B"/>
    <w:rsid w:val="00C3233C"/>
    <w:rsid w:val="00C324B3"/>
    <w:rsid w:val="00C32590"/>
    <w:rsid w:val="00C327D6"/>
    <w:rsid w:val="00C32A22"/>
    <w:rsid w:val="00C32A93"/>
    <w:rsid w:val="00C32F25"/>
    <w:rsid w:val="00C33668"/>
    <w:rsid w:val="00C33675"/>
    <w:rsid w:val="00C336AB"/>
    <w:rsid w:val="00C338FB"/>
    <w:rsid w:val="00C33B5C"/>
    <w:rsid w:val="00C34009"/>
    <w:rsid w:val="00C34113"/>
    <w:rsid w:val="00C34203"/>
    <w:rsid w:val="00C34539"/>
    <w:rsid w:val="00C34987"/>
    <w:rsid w:val="00C34DF0"/>
    <w:rsid w:val="00C34FDB"/>
    <w:rsid w:val="00C354EC"/>
    <w:rsid w:val="00C35A75"/>
    <w:rsid w:val="00C35A76"/>
    <w:rsid w:val="00C35B88"/>
    <w:rsid w:val="00C35BB6"/>
    <w:rsid w:val="00C36804"/>
    <w:rsid w:val="00C369B4"/>
    <w:rsid w:val="00C36C04"/>
    <w:rsid w:val="00C36C3D"/>
    <w:rsid w:val="00C3743C"/>
    <w:rsid w:val="00C3746A"/>
    <w:rsid w:val="00C37D4E"/>
    <w:rsid w:val="00C37DE9"/>
    <w:rsid w:val="00C402CF"/>
    <w:rsid w:val="00C405B9"/>
    <w:rsid w:val="00C4063B"/>
    <w:rsid w:val="00C4074C"/>
    <w:rsid w:val="00C409C4"/>
    <w:rsid w:val="00C40A33"/>
    <w:rsid w:val="00C40A7C"/>
    <w:rsid w:val="00C41257"/>
    <w:rsid w:val="00C4143D"/>
    <w:rsid w:val="00C41561"/>
    <w:rsid w:val="00C41717"/>
    <w:rsid w:val="00C41740"/>
    <w:rsid w:val="00C4184D"/>
    <w:rsid w:val="00C418EB"/>
    <w:rsid w:val="00C41A3E"/>
    <w:rsid w:val="00C41E2F"/>
    <w:rsid w:val="00C421AB"/>
    <w:rsid w:val="00C4250F"/>
    <w:rsid w:val="00C425BC"/>
    <w:rsid w:val="00C4293A"/>
    <w:rsid w:val="00C42AB9"/>
    <w:rsid w:val="00C43413"/>
    <w:rsid w:val="00C43608"/>
    <w:rsid w:val="00C43A0D"/>
    <w:rsid w:val="00C43A21"/>
    <w:rsid w:val="00C43D5C"/>
    <w:rsid w:val="00C44169"/>
    <w:rsid w:val="00C44272"/>
    <w:rsid w:val="00C444A0"/>
    <w:rsid w:val="00C446CD"/>
    <w:rsid w:val="00C447CE"/>
    <w:rsid w:val="00C448EA"/>
    <w:rsid w:val="00C44A84"/>
    <w:rsid w:val="00C44CF8"/>
    <w:rsid w:val="00C44D02"/>
    <w:rsid w:val="00C4531F"/>
    <w:rsid w:val="00C457B3"/>
    <w:rsid w:val="00C457F6"/>
    <w:rsid w:val="00C4591F"/>
    <w:rsid w:val="00C46488"/>
    <w:rsid w:val="00C46759"/>
    <w:rsid w:val="00C4686E"/>
    <w:rsid w:val="00C46986"/>
    <w:rsid w:val="00C46A08"/>
    <w:rsid w:val="00C46D8A"/>
    <w:rsid w:val="00C46E25"/>
    <w:rsid w:val="00C46F2B"/>
    <w:rsid w:val="00C47024"/>
    <w:rsid w:val="00C47331"/>
    <w:rsid w:val="00C475A6"/>
    <w:rsid w:val="00C479CF"/>
    <w:rsid w:val="00C479FF"/>
    <w:rsid w:val="00C47A0F"/>
    <w:rsid w:val="00C47B11"/>
    <w:rsid w:val="00C5044B"/>
    <w:rsid w:val="00C50726"/>
    <w:rsid w:val="00C50814"/>
    <w:rsid w:val="00C508B2"/>
    <w:rsid w:val="00C50AF1"/>
    <w:rsid w:val="00C5100E"/>
    <w:rsid w:val="00C51125"/>
    <w:rsid w:val="00C51138"/>
    <w:rsid w:val="00C511E2"/>
    <w:rsid w:val="00C517BD"/>
    <w:rsid w:val="00C51881"/>
    <w:rsid w:val="00C51B4B"/>
    <w:rsid w:val="00C51B7F"/>
    <w:rsid w:val="00C524D2"/>
    <w:rsid w:val="00C52C84"/>
    <w:rsid w:val="00C52D8A"/>
    <w:rsid w:val="00C52EA6"/>
    <w:rsid w:val="00C52F45"/>
    <w:rsid w:val="00C52FD9"/>
    <w:rsid w:val="00C5318F"/>
    <w:rsid w:val="00C5336B"/>
    <w:rsid w:val="00C5350C"/>
    <w:rsid w:val="00C53B82"/>
    <w:rsid w:val="00C53D12"/>
    <w:rsid w:val="00C53FF0"/>
    <w:rsid w:val="00C540E8"/>
    <w:rsid w:val="00C54492"/>
    <w:rsid w:val="00C5474C"/>
    <w:rsid w:val="00C547F1"/>
    <w:rsid w:val="00C54B59"/>
    <w:rsid w:val="00C555FE"/>
    <w:rsid w:val="00C5589B"/>
    <w:rsid w:val="00C55919"/>
    <w:rsid w:val="00C55C62"/>
    <w:rsid w:val="00C55DDD"/>
    <w:rsid w:val="00C56922"/>
    <w:rsid w:val="00C56B17"/>
    <w:rsid w:val="00C57599"/>
    <w:rsid w:val="00C57703"/>
    <w:rsid w:val="00C57F17"/>
    <w:rsid w:val="00C600EE"/>
    <w:rsid w:val="00C602DC"/>
    <w:rsid w:val="00C6069B"/>
    <w:rsid w:val="00C60B88"/>
    <w:rsid w:val="00C60D32"/>
    <w:rsid w:val="00C60DEE"/>
    <w:rsid w:val="00C61037"/>
    <w:rsid w:val="00C6106B"/>
    <w:rsid w:val="00C61129"/>
    <w:rsid w:val="00C61BB8"/>
    <w:rsid w:val="00C61FD5"/>
    <w:rsid w:val="00C620DF"/>
    <w:rsid w:val="00C62127"/>
    <w:rsid w:val="00C62506"/>
    <w:rsid w:val="00C6255B"/>
    <w:rsid w:val="00C625DF"/>
    <w:rsid w:val="00C62602"/>
    <w:rsid w:val="00C62749"/>
    <w:rsid w:val="00C62A03"/>
    <w:rsid w:val="00C62AD6"/>
    <w:rsid w:val="00C62CE9"/>
    <w:rsid w:val="00C6304C"/>
    <w:rsid w:val="00C630A0"/>
    <w:rsid w:val="00C633E6"/>
    <w:rsid w:val="00C6340A"/>
    <w:rsid w:val="00C63585"/>
    <w:rsid w:val="00C6378E"/>
    <w:rsid w:val="00C637C9"/>
    <w:rsid w:val="00C637EF"/>
    <w:rsid w:val="00C63A3A"/>
    <w:rsid w:val="00C63CD4"/>
    <w:rsid w:val="00C64778"/>
    <w:rsid w:val="00C64AB1"/>
    <w:rsid w:val="00C64B2B"/>
    <w:rsid w:val="00C64C2C"/>
    <w:rsid w:val="00C651FF"/>
    <w:rsid w:val="00C65A47"/>
    <w:rsid w:val="00C65A9F"/>
    <w:rsid w:val="00C65B47"/>
    <w:rsid w:val="00C65B50"/>
    <w:rsid w:val="00C66053"/>
    <w:rsid w:val="00C6633B"/>
    <w:rsid w:val="00C66744"/>
    <w:rsid w:val="00C667D9"/>
    <w:rsid w:val="00C6694A"/>
    <w:rsid w:val="00C669F9"/>
    <w:rsid w:val="00C66CB0"/>
    <w:rsid w:val="00C66ED4"/>
    <w:rsid w:val="00C672D0"/>
    <w:rsid w:val="00C70391"/>
    <w:rsid w:val="00C70E22"/>
    <w:rsid w:val="00C710CC"/>
    <w:rsid w:val="00C71713"/>
    <w:rsid w:val="00C7193E"/>
    <w:rsid w:val="00C71955"/>
    <w:rsid w:val="00C71AC5"/>
    <w:rsid w:val="00C71B88"/>
    <w:rsid w:val="00C71E52"/>
    <w:rsid w:val="00C71F50"/>
    <w:rsid w:val="00C7212C"/>
    <w:rsid w:val="00C72139"/>
    <w:rsid w:val="00C722C9"/>
    <w:rsid w:val="00C724A6"/>
    <w:rsid w:val="00C72EA1"/>
    <w:rsid w:val="00C72F9E"/>
    <w:rsid w:val="00C73097"/>
    <w:rsid w:val="00C734C6"/>
    <w:rsid w:val="00C73579"/>
    <w:rsid w:val="00C73BA0"/>
    <w:rsid w:val="00C73D64"/>
    <w:rsid w:val="00C73DC8"/>
    <w:rsid w:val="00C74250"/>
    <w:rsid w:val="00C74385"/>
    <w:rsid w:val="00C74539"/>
    <w:rsid w:val="00C74606"/>
    <w:rsid w:val="00C7476A"/>
    <w:rsid w:val="00C74925"/>
    <w:rsid w:val="00C74A2E"/>
    <w:rsid w:val="00C74DB9"/>
    <w:rsid w:val="00C74E68"/>
    <w:rsid w:val="00C74F5F"/>
    <w:rsid w:val="00C7517D"/>
    <w:rsid w:val="00C751D1"/>
    <w:rsid w:val="00C75269"/>
    <w:rsid w:val="00C75476"/>
    <w:rsid w:val="00C75629"/>
    <w:rsid w:val="00C75799"/>
    <w:rsid w:val="00C75A24"/>
    <w:rsid w:val="00C75F57"/>
    <w:rsid w:val="00C7609A"/>
    <w:rsid w:val="00C76535"/>
    <w:rsid w:val="00C765E2"/>
    <w:rsid w:val="00C76901"/>
    <w:rsid w:val="00C769C6"/>
    <w:rsid w:val="00C76FC4"/>
    <w:rsid w:val="00C7701D"/>
    <w:rsid w:val="00C77273"/>
    <w:rsid w:val="00C776F9"/>
    <w:rsid w:val="00C778BF"/>
    <w:rsid w:val="00C80081"/>
    <w:rsid w:val="00C805C9"/>
    <w:rsid w:val="00C805E4"/>
    <w:rsid w:val="00C819CF"/>
    <w:rsid w:val="00C8233F"/>
    <w:rsid w:val="00C82486"/>
    <w:rsid w:val="00C82554"/>
    <w:rsid w:val="00C825B9"/>
    <w:rsid w:val="00C8263F"/>
    <w:rsid w:val="00C82786"/>
    <w:rsid w:val="00C828C8"/>
    <w:rsid w:val="00C82C40"/>
    <w:rsid w:val="00C82E19"/>
    <w:rsid w:val="00C831B0"/>
    <w:rsid w:val="00C83301"/>
    <w:rsid w:val="00C8356B"/>
    <w:rsid w:val="00C83986"/>
    <w:rsid w:val="00C839A3"/>
    <w:rsid w:val="00C83C5A"/>
    <w:rsid w:val="00C83E31"/>
    <w:rsid w:val="00C84083"/>
    <w:rsid w:val="00C843AE"/>
    <w:rsid w:val="00C8479E"/>
    <w:rsid w:val="00C8491E"/>
    <w:rsid w:val="00C8497C"/>
    <w:rsid w:val="00C84A7C"/>
    <w:rsid w:val="00C8530E"/>
    <w:rsid w:val="00C85D66"/>
    <w:rsid w:val="00C85DD2"/>
    <w:rsid w:val="00C85E17"/>
    <w:rsid w:val="00C8606A"/>
    <w:rsid w:val="00C86784"/>
    <w:rsid w:val="00C86D9C"/>
    <w:rsid w:val="00C86FBB"/>
    <w:rsid w:val="00C86FD7"/>
    <w:rsid w:val="00C8712E"/>
    <w:rsid w:val="00C87147"/>
    <w:rsid w:val="00C87D59"/>
    <w:rsid w:val="00C904F1"/>
    <w:rsid w:val="00C907F0"/>
    <w:rsid w:val="00C9089F"/>
    <w:rsid w:val="00C9090F"/>
    <w:rsid w:val="00C909F5"/>
    <w:rsid w:val="00C90C9B"/>
    <w:rsid w:val="00C9143E"/>
    <w:rsid w:val="00C9144F"/>
    <w:rsid w:val="00C91B48"/>
    <w:rsid w:val="00C92171"/>
    <w:rsid w:val="00C9219F"/>
    <w:rsid w:val="00C92312"/>
    <w:rsid w:val="00C924D1"/>
    <w:rsid w:val="00C92695"/>
    <w:rsid w:val="00C92801"/>
    <w:rsid w:val="00C92922"/>
    <w:rsid w:val="00C92EBB"/>
    <w:rsid w:val="00C92FAD"/>
    <w:rsid w:val="00C93170"/>
    <w:rsid w:val="00C934C1"/>
    <w:rsid w:val="00C9460A"/>
    <w:rsid w:val="00C947BB"/>
    <w:rsid w:val="00C94A5F"/>
    <w:rsid w:val="00C94C2A"/>
    <w:rsid w:val="00C94C6D"/>
    <w:rsid w:val="00C94F12"/>
    <w:rsid w:val="00C951E6"/>
    <w:rsid w:val="00C95460"/>
    <w:rsid w:val="00C95599"/>
    <w:rsid w:val="00C95843"/>
    <w:rsid w:val="00C959E3"/>
    <w:rsid w:val="00C95AEB"/>
    <w:rsid w:val="00C95D73"/>
    <w:rsid w:val="00C966AD"/>
    <w:rsid w:val="00C96730"/>
    <w:rsid w:val="00C96ADC"/>
    <w:rsid w:val="00C96B38"/>
    <w:rsid w:val="00C96E80"/>
    <w:rsid w:val="00C96EA7"/>
    <w:rsid w:val="00C96EB0"/>
    <w:rsid w:val="00C96FCE"/>
    <w:rsid w:val="00C9703A"/>
    <w:rsid w:val="00C971C5"/>
    <w:rsid w:val="00C973BB"/>
    <w:rsid w:val="00C97665"/>
    <w:rsid w:val="00C97BD9"/>
    <w:rsid w:val="00C97F43"/>
    <w:rsid w:val="00C97F70"/>
    <w:rsid w:val="00CA03AF"/>
    <w:rsid w:val="00CA03B6"/>
    <w:rsid w:val="00CA0BAE"/>
    <w:rsid w:val="00CA0CDA"/>
    <w:rsid w:val="00CA0CFF"/>
    <w:rsid w:val="00CA0E4D"/>
    <w:rsid w:val="00CA11D2"/>
    <w:rsid w:val="00CA1A59"/>
    <w:rsid w:val="00CA1AF4"/>
    <w:rsid w:val="00CA214A"/>
    <w:rsid w:val="00CA233E"/>
    <w:rsid w:val="00CA27E9"/>
    <w:rsid w:val="00CA3466"/>
    <w:rsid w:val="00CA35A6"/>
    <w:rsid w:val="00CA3C2A"/>
    <w:rsid w:val="00CA437C"/>
    <w:rsid w:val="00CA449E"/>
    <w:rsid w:val="00CA466F"/>
    <w:rsid w:val="00CA49AB"/>
    <w:rsid w:val="00CA4DEC"/>
    <w:rsid w:val="00CA50CB"/>
    <w:rsid w:val="00CA51C0"/>
    <w:rsid w:val="00CA545D"/>
    <w:rsid w:val="00CA579B"/>
    <w:rsid w:val="00CA5B0E"/>
    <w:rsid w:val="00CA5FDB"/>
    <w:rsid w:val="00CA63C8"/>
    <w:rsid w:val="00CA64EF"/>
    <w:rsid w:val="00CA6693"/>
    <w:rsid w:val="00CA67EF"/>
    <w:rsid w:val="00CA7472"/>
    <w:rsid w:val="00CB064B"/>
    <w:rsid w:val="00CB06A5"/>
    <w:rsid w:val="00CB06DF"/>
    <w:rsid w:val="00CB08CB"/>
    <w:rsid w:val="00CB0FBA"/>
    <w:rsid w:val="00CB0FDA"/>
    <w:rsid w:val="00CB1009"/>
    <w:rsid w:val="00CB145D"/>
    <w:rsid w:val="00CB149E"/>
    <w:rsid w:val="00CB14CD"/>
    <w:rsid w:val="00CB192F"/>
    <w:rsid w:val="00CB1C6B"/>
    <w:rsid w:val="00CB1CF5"/>
    <w:rsid w:val="00CB20D4"/>
    <w:rsid w:val="00CB2259"/>
    <w:rsid w:val="00CB22D5"/>
    <w:rsid w:val="00CB244D"/>
    <w:rsid w:val="00CB2ABB"/>
    <w:rsid w:val="00CB2D3D"/>
    <w:rsid w:val="00CB3430"/>
    <w:rsid w:val="00CB372E"/>
    <w:rsid w:val="00CB45F7"/>
    <w:rsid w:val="00CB47CC"/>
    <w:rsid w:val="00CB480C"/>
    <w:rsid w:val="00CB49C3"/>
    <w:rsid w:val="00CB4BF9"/>
    <w:rsid w:val="00CB4C9C"/>
    <w:rsid w:val="00CB4FA5"/>
    <w:rsid w:val="00CB5571"/>
    <w:rsid w:val="00CB572A"/>
    <w:rsid w:val="00CB5944"/>
    <w:rsid w:val="00CB603B"/>
    <w:rsid w:val="00CB6068"/>
    <w:rsid w:val="00CB63A2"/>
    <w:rsid w:val="00CB63FF"/>
    <w:rsid w:val="00CB661B"/>
    <w:rsid w:val="00CB6631"/>
    <w:rsid w:val="00CB6A3A"/>
    <w:rsid w:val="00CB6BA1"/>
    <w:rsid w:val="00CB6CC4"/>
    <w:rsid w:val="00CB6D20"/>
    <w:rsid w:val="00CB6D68"/>
    <w:rsid w:val="00CB6D87"/>
    <w:rsid w:val="00CB71ED"/>
    <w:rsid w:val="00CC03DB"/>
    <w:rsid w:val="00CC03F7"/>
    <w:rsid w:val="00CC0499"/>
    <w:rsid w:val="00CC06FB"/>
    <w:rsid w:val="00CC089D"/>
    <w:rsid w:val="00CC08A3"/>
    <w:rsid w:val="00CC0ED6"/>
    <w:rsid w:val="00CC10A8"/>
    <w:rsid w:val="00CC133D"/>
    <w:rsid w:val="00CC1596"/>
    <w:rsid w:val="00CC19A0"/>
    <w:rsid w:val="00CC1A85"/>
    <w:rsid w:val="00CC1FB9"/>
    <w:rsid w:val="00CC26FE"/>
    <w:rsid w:val="00CC2759"/>
    <w:rsid w:val="00CC277E"/>
    <w:rsid w:val="00CC2D76"/>
    <w:rsid w:val="00CC2E1A"/>
    <w:rsid w:val="00CC2F82"/>
    <w:rsid w:val="00CC2F9A"/>
    <w:rsid w:val="00CC32C0"/>
    <w:rsid w:val="00CC3743"/>
    <w:rsid w:val="00CC44B5"/>
    <w:rsid w:val="00CC4EEF"/>
    <w:rsid w:val="00CC533F"/>
    <w:rsid w:val="00CC5BCB"/>
    <w:rsid w:val="00CC5DCB"/>
    <w:rsid w:val="00CC63B1"/>
    <w:rsid w:val="00CC6424"/>
    <w:rsid w:val="00CC6C56"/>
    <w:rsid w:val="00CC6FC0"/>
    <w:rsid w:val="00CC7263"/>
    <w:rsid w:val="00CC78E7"/>
    <w:rsid w:val="00CC798B"/>
    <w:rsid w:val="00CC7C8E"/>
    <w:rsid w:val="00CC7CE1"/>
    <w:rsid w:val="00CD0066"/>
    <w:rsid w:val="00CD00D8"/>
    <w:rsid w:val="00CD0616"/>
    <w:rsid w:val="00CD06D9"/>
    <w:rsid w:val="00CD1262"/>
    <w:rsid w:val="00CD128C"/>
    <w:rsid w:val="00CD2344"/>
    <w:rsid w:val="00CD2403"/>
    <w:rsid w:val="00CD27F6"/>
    <w:rsid w:val="00CD2B0B"/>
    <w:rsid w:val="00CD2D7C"/>
    <w:rsid w:val="00CD337C"/>
    <w:rsid w:val="00CD3391"/>
    <w:rsid w:val="00CD3451"/>
    <w:rsid w:val="00CD409B"/>
    <w:rsid w:val="00CD43B0"/>
    <w:rsid w:val="00CD44C2"/>
    <w:rsid w:val="00CD4806"/>
    <w:rsid w:val="00CD4AFA"/>
    <w:rsid w:val="00CD55FE"/>
    <w:rsid w:val="00CD56AC"/>
    <w:rsid w:val="00CD5766"/>
    <w:rsid w:val="00CD61CA"/>
    <w:rsid w:val="00CD70AE"/>
    <w:rsid w:val="00CD7175"/>
    <w:rsid w:val="00CD7B15"/>
    <w:rsid w:val="00CD7DDC"/>
    <w:rsid w:val="00CE03C6"/>
    <w:rsid w:val="00CE05D8"/>
    <w:rsid w:val="00CE07FB"/>
    <w:rsid w:val="00CE0824"/>
    <w:rsid w:val="00CE0959"/>
    <w:rsid w:val="00CE0D79"/>
    <w:rsid w:val="00CE0E28"/>
    <w:rsid w:val="00CE0FA9"/>
    <w:rsid w:val="00CE102A"/>
    <w:rsid w:val="00CE131C"/>
    <w:rsid w:val="00CE1574"/>
    <w:rsid w:val="00CE1DEF"/>
    <w:rsid w:val="00CE25D5"/>
    <w:rsid w:val="00CE2A94"/>
    <w:rsid w:val="00CE2B7C"/>
    <w:rsid w:val="00CE2C30"/>
    <w:rsid w:val="00CE2C6E"/>
    <w:rsid w:val="00CE2D7C"/>
    <w:rsid w:val="00CE2FAB"/>
    <w:rsid w:val="00CE36D6"/>
    <w:rsid w:val="00CE3739"/>
    <w:rsid w:val="00CE3BC1"/>
    <w:rsid w:val="00CE42D5"/>
    <w:rsid w:val="00CE43B9"/>
    <w:rsid w:val="00CE43ED"/>
    <w:rsid w:val="00CE4483"/>
    <w:rsid w:val="00CE4893"/>
    <w:rsid w:val="00CE4B4F"/>
    <w:rsid w:val="00CE4BD5"/>
    <w:rsid w:val="00CE5040"/>
    <w:rsid w:val="00CE513F"/>
    <w:rsid w:val="00CE528D"/>
    <w:rsid w:val="00CE5E19"/>
    <w:rsid w:val="00CE6122"/>
    <w:rsid w:val="00CE639E"/>
    <w:rsid w:val="00CE643B"/>
    <w:rsid w:val="00CE6491"/>
    <w:rsid w:val="00CE6CD4"/>
    <w:rsid w:val="00CE749A"/>
    <w:rsid w:val="00CE763A"/>
    <w:rsid w:val="00CE7760"/>
    <w:rsid w:val="00CE7A1B"/>
    <w:rsid w:val="00CE7CB1"/>
    <w:rsid w:val="00CE7DCA"/>
    <w:rsid w:val="00CE7FD1"/>
    <w:rsid w:val="00CF0578"/>
    <w:rsid w:val="00CF063E"/>
    <w:rsid w:val="00CF0704"/>
    <w:rsid w:val="00CF1279"/>
    <w:rsid w:val="00CF18B4"/>
    <w:rsid w:val="00CF1EE1"/>
    <w:rsid w:val="00CF1F25"/>
    <w:rsid w:val="00CF2093"/>
    <w:rsid w:val="00CF20A3"/>
    <w:rsid w:val="00CF2A79"/>
    <w:rsid w:val="00CF31E7"/>
    <w:rsid w:val="00CF356F"/>
    <w:rsid w:val="00CF3940"/>
    <w:rsid w:val="00CF3B58"/>
    <w:rsid w:val="00CF3F50"/>
    <w:rsid w:val="00CF43A3"/>
    <w:rsid w:val="00CF4AC1"/>
    <w:rsid w:val="00CF4B6F"/>
    <w:rsid w:val="00CF4E2D"/>
    <w:rsid w:val="00CF5074"/>
    <w:rsid w:val="00CF56AF"/>
    <w:rsid w:val="00CF5B33"/>
    <w:rsid w:val="00CF5C5C"/>
    <w:rsid w:val="00CF63FC"/>
    <w:rsid w:val="00CF6653"/>
    <w:rsid w:val="00CF6985"/>
    <w:rsid w:val="00CF69AA"/>
    <w:rsid w:val="00D0016E"/>
    <w:rsid w:val="00D005AD"/>
    <w:rsid w:val="00D008BD"/>
    <w:rsid w:val="00D00B18"/>
    <w:rsid w:val="00D00CA6"/>
    <w:rsid w:val="00D00F9E"/>
    <w:rsid w:val="00D01B02"/>
    <w:rsid w:val="00D01F6F"/>
    <w:rsid w:val="00D020EC"/>
    <w:rsid w:val="00D021A7"/>
    <w:rsid w:val="00D02D6F"/>
    <w:rsid w:val="00D02E78"/>
    <w:rsid w:val="00D03069"/>
    <w:rsid w:val="00D0308C"/>
    <w:rsid w:val="00D03407"/>
    <w:rsid w:val="00D03A80"/>
    <w:rsid w:val="00D03DBC"/>
    <w:rsid w:val="00D04618"/>
    <w:rsid w:val="00D0477C"/>
    <w:rsid w:val="00D04AE5"/>
    <w:rsid w:val="00D04B2E"/>
    <w:rsid w:val="00D04D1A"/>
    <w:rsid w:val="00D0574D"/>
    <w:rsid w:val="00D0576A"/>
    <w:rsid w:val="00D057F6"/>
    <w:rsid w:val="00D05882"/>
    <w:rsid w:val="00D05D08"/>
    <w:rsid w:val="00D060D1"/>
    <w:rsid w:val="00D0643F"/>
    <w:rsid w:val="00D06740"/>
    <w:rsid w:val="00D067D0"/>
    <w:rsid w:val="00D0681D"/>
    <w:rsid w:val="00D068CB"/>
    <w:rsid w:val="00D0715F"/>
    <w:rsid w:val="00D076BF"/>
    <w:rsid w:val="00D07737"/>
    <w:rsid w:val="00D07964"/>
    <w:rsid w:val="00D07EDE"/>
    <w:rsid w:val="00D10041"/>
    <w:rsid w:val="00D10327"/>
    <w:rsid w:val="00D10C7E"/>
    <w:rsid w:val="00D10CC3"/>
    <w:rsid w:val="00D10CF7"/>
    <w:rsid w:val="00D10D92"/>
    <w:rsid w:val="00D10DFF"/>
    <w:rsid w:val="00D110F1"/>
    <w:rsid w:val="00D11553"/>
    <w:rsid w:val="00D11CCB"/>
    <w:rsid w:val="00D11F14"/>
    <w:rsid w:val="00D12651"/>
    <w:rsid w:val="00D12B0B"/>
    <w:rsid w:val="00D12D0E"/>
    <w:rsid w:val="00D13973"/>
    <w:rsid w:val="00D139FB"/>
    <w:rsid w:val="00D13CC4"/>
    <w:rsid w:val="00D13E13"/>
    <w:rsid w:val="00D13F5F"/>
    <w:rsid w:val="00D140D7"/>
    <w:rsid w:val="00D143D3"/>
    <w:rsid w:val="00D14610"/>
    <w:rsid w:val="00D14944"/>
    <w:rsid w:val="00D149A7"/>
    <w:rsid w:val="00D14D8A"/>
    <w:rsid w:val="00D14E9E"/>
    <w:rsid w:val="00D153FB"/>
    <w:rsid w:val="00D1563E"/>
    <w:rsid w:val="00D1642F"/>
    <w:rsid w:val="00D16A08"/>
    <w:rsid w:val="00D16B92"/>
    <w:rsid w:val="00D16DFD"/>
    <w:rsid w:val="00D171C2"/>
    <w:rsid w:val="00D1780A"/>
    <w:rsid w:val="00D17C37"/>
    <w:rsid w:val="00D17D66"/>
    <w:rsid w:val="00D202BC"/>
    <w:rsid w:val="00D203A9"/>
    <w:rsid w:val="00D206BA"/>
    <w:rsid w:val="00D2072B"/>
    <w:rsid w:val="00D20822"/>
    <w:rsid w:val="00D20BCC"/>
    <w:rsid w:val="00D20CB8"/>
    <w:rsid w:val="00D20D78"/>
    <w:rsid w:val="00D20F35"/>
    <w:rsid w:val="00D214A1"/>
    <w:rsid w:val="00D2168F"/>
    <w:rsid w:val="00D21C75"/>
    <w:rsid w:val="00D21F97"/>
    <w:rsid w:val="00D2233D"/>
    <w:rsid w:val="00D22D6C"/>
    <w:rsid w:val="00D2324C"/>
    <w:rsid w:val="00D232C4"/>
    <w:rsid w:val="00D23315"/>
    <w:rsid w:val="00D235FE"/>
    <w:rsid w:val="00D23969"/>
    <w:rsid w:val="00D23E3D"/>
    <w:rsid w:val="00D24065"/>
    <w:rsid w:val="00D24704"/>
    <w:rsid w:val="00D24803"/>
    <w:rsid w:val="00D24835"/>
    <w:rsid w:val="00D24B2A"/>
    <w:rsid w:val="00D24BCB"/>
    <w:rsid w:val="00D24E0F"/>
    <w:rsid w:val="00D24E27"/>
    <w:rsid w:val="00D251C7"/>
    <w:rsid w:val="00D253C8"/>
    <w:rsid w:val="00D25551"/>
    <w:rsid w:val="00D258B0"/>
    <w:rsid w:val="00D25C24"/>
    <w:rsid w:val="00D25EEE"/>
    <w:rsid w:val="00D2610F"/>
    <w:rsid w:val="00D26378"/>
    <w:rsid w:val="00D26408"/>
    <w:rsid w:val="00D26D15"/>
    <w:rsid w:val="00D26F16"/>
    <w:rsid w:val="00D26FBB"/>
    <w:rsid w:val="00D27375"/>
    <w:rsid w:val="00D2750E"/>
    <w:rsid w:val="00D27CCB"/>
    <w:rsid w:val="00D27D0A"/>
    <w:rsid w:val="00D27D96"/>
    <w:rsid w:val="00D3084E"/>
    <w:rsid w:val="00D309ED"/>
    <w:rsid w:val="00D30E49"/>
    <w:rsid w:val="00D30F85"/>
    <w:rsid w:val="00D31554"/>
    <w:rsid w:val="00D31746"/>
    <w:rsid w:val="00D318FE"/>
    <w:rsid w:val="00D3192B"/>
    <w:rsid w:val="00D31954"/>
    <w:rsid w:val="00D319EF"/>
    <w:rsid w:val="00D32A51"/>
    <w:rsid w:val="00D32B4A"/>
    <w:rsid w:val="00D330CC"/>
    <w:rsid w:val="00D334C7"/>
    <w:rsid w:val="00D3358D"/>
    <w:rsid w:val="00D3362D"/>
    <w:rsid w:val="00D33702"/>
    <w:rsid w:val="00D337B7"/>
    <w:rsid w:val="00D3389E"/>
    <w:rsid w:val="00D33A85"/>
    <w:rsid w:val="00D33E08"/>
    <w:rsid w:val="00D33FE4"/>
    <w:rsid w:val="00D342EA"/>
    <w:rsid w:val="00D34435"/>
    <w:rsid w:val="00D3455B"/>
    <w:rsid w:val="00D34640"/>
    <w:rsid w:val="00D34FDE"/>
    <w:rsid w:val="00D354FA"/>
    <w:rsid w:val="00D35B07"/>
    <w:rsid w:val="00D35B98"/>
    <w:rsid w:val="00D35FD8"/>
    <w:rsid w:val="00D360D5"/>
    <w:rsid w:val="00D360F6"/>
    <w:rsid w:val="00D361E5"/>
    <w:rsid w:val="00D36616"/>
    <w:rsid w:val="00D367A7"/>
    <w:rsid w:val="00D36ABE"/>
    <w:rsid w:val="00D36F92"/>
    <w:rsid w:val="00D372C5"/>
    <w:rsid w:val="00D37708"/>
    <w:rsid w:val="00D37731"/>
    <w:rsid w:val="00D37E8B"/>
    <w:rsid w:val="00D4049B"/>
    <w:rsid w:val="00D408D6"/>
    <w:rsid w:val="00D40AED"/>
    <w:rsid w:val="00D4113F"/>
    <w:rsid w:val="00D414BF"/>
    <w:rsid w:val="00D414D1"/>
    <w:rsid w:val="00D41646"/>
    <w:rsid w:val="00D41696"/>
    <w:rsid w:val="00D41AA9"/>
    <w:rsid w:val="00D41AEE"/>
    <w:rsid w:val="00D42421"/>
    <w:rsid w:val="00D427AF"/>
    <w:rsid w:val="00D4288A"/>
    <w:rsid w:val="00D42992"/>
    <w:rsid w:val="00D42B45"/>
    <w:rsid w:val="00D42C2F"/>
    <w:rsid w:val="00D42E25"/>
    <w:rsid w:val="00D431C6"/>
    <w:rsid w:val="00D438BE"/>
    <w:rsid w:val="00D43B46"/>
    <w:rsid w:val="00D441DC"/>
    <w:rsid w:val="00D44238"/>
    <w:rsid w:val="00D44425"/>
    <w:rsid w:val="00D447FB"/>
    <w:rsid w:val="00D44B5C"/>
    <w:rsid w:val="00D44B85"/>
    <w:rsid w:val="00D4511C"/>
    <w:rsid w:val="00D4559E"/>
    <w:rsid w:val="00D457AE"/>
    <w:rsid w:val="00D45C82"/>
    <w:rsid w:val="00D45CB2"/>
    <w:rsid w:val="00D45D95"/>
    <w:rsid w:val="00D46A7B"/>
    <w:rsid w:val="00D46D96"/>
    <w:rsid w:val="00D46DC3"/>
    <w:rsid w:val="00D46DEC"/>
    <w:rsid w:val="00D46F82"/>
    <w:rsid w:val="00D476D9"/>
    <w:rsid w:val="00D477F7"/>
    <w:rsid w:val="00D47D27"/>
    <w:rsid w:val="00D47F5A"/>
    <w:rsid w:val="00D5021B"/>
    <w:rsid w:val="00D5036D"/>
    <w:rsid w:val="00D50503"/>
    <w:rsid w:val="00D506EB"/>
    <w:rsid w:val="00D50A7C"/>
    <w:rsid w:val="00D50F45"/>
    <w:rsid w:val="00D512CC"/>
    <w:rsid w:val="00D513D9"/>
    <w:rsid w:val="00D515C0"/>
    <w:rsid w:val="00D5184C"/>
    <w:rsid w:val="00D51927"/>
    <w:rsid w:val="00D519AD"/>
    <w:rsid w:val="00D51C3A"/>
    <w:rsid w:val="00D51CFE"/>
    <w:rsid w:val="00D51D49"/>
    <w:rsid w:val="00D51EEC"/>
    <w:rsid w:val="00D5245B"/>
    <w:rsid w:val="00D52D63"/>
    <w:rsid w:val="00D52E52"/>
    <w:rsid w:val="00D5306A"/>
    <w:rsid w:val="00D533B3"/>
    <w:rsid w:val="00D53533"/>
    <w:rsid w:val="00D536B0"/>
    <w:rsid w:val="00D53C20"/>
    <w:rsid w:val="00D53D66"/>
    <w:rsid w:val="00D53FA3"/>
    <w:rsid w:val="00D53FB5"/>
    <w:rsid w:val="00D53FC5"/>
    <w:rsid w:val="00D541A6"/>
    <w:rsid w:val="00D554A9"/>
    <w:rsid w:val="00D55531"/>
    <w:rsid w:val="00D55543"/>
    <w:rsid w:val="00D55D43"/>
    <w:rsid w:val="00D55D95"/>
    <w:rsid w:val="00D561AF"/>
    <w:rsid w:val="00D56319"/>
    <w:rsid w:val="00D5644B"/>
    <w:rsid w:val="00D56484"/>
    <w:rsid w:val="00D56F91"/>
    <w:rsid w:val="00D574A7"/>
    <w:rsid w:val="00D57A96"/>
    <w:rsid w:val="00D57D2C"/>
    <w:rsid w:val="00D57D61"/>
    <w:rsid w:val="00D57DDA"/>
    <w:rsid w:val="00D606C9"/>
    <w:rsid w:val="00D610EA"/>
    <w:rsid w:val="00D613BC"/>
    <w:rsid w:val="00D61596"/>
    <w:rsid w:val="00D61726"/>
    <w:rsid w:val="00D6199E"/>
    <w:rsid w:val="00D6229C"/>
    <w:rsid w:val="00D62328"/>
    <w:rsid w:val="00D62662"/>
    <w:rsid w:val="00D6299A"/>
    <w:rsid w:val="00D62B23"/>
    <w:rsid w:val="00D62D46"/>
    <w:rsid w:val="00D6364F"/>
    <w:rsid w:val="00D6379A"/>
    <w:rsid w:val="00D63805"/>
    <w:rsid w:val="00D63807"/>
    <w:rsid w:val="00D639B5"/>
    <w:rsid w:val="00D63AC3"/>
    <w:rsid w:val="00D63D3F"/>
    <w:rsid w:val="00D63E34"/>
    <w:rsid w:val="00D64197"/>
    <w:rsid w:val="00D64428"/>
    <w:rsid w:val="00D644BA"/>
    <w:rsid w:val="00D645E8"/>
    <w:rsid w:val="00D64AE4"/>
    <w:rsid w:val="00D64B0E"/>
    <w:rsid w:val="00D64D42"/>
    <w:rsid w:val="00D65296"/>
    <w:rsid w:val="00D652E6"/>
    <w:rsid w:val="00D65ECC"/>
    <w:rsid w:val="00D65F5B"/>
    <w:rsid w:val="00D668C6"/>
    <w:rsid w:val="00D66A67"/>
    <w:rsid w:val="00D66B23"/>
    <w:rsid w:val="00D66CE3"/>
    <w:rsid w:val="00D67438"/>
    <w:rsid w:val="00D674B1"/>
    <w:rsid w:val="00D674BA"/>
    <w:rsid w:val="00D67791"/>
    <w:rsid w:val="00D677DB"/>
    <w:rsid w:val="00D6790D"/>
    <w:rsid w:val="00D67B54"/>
    <w:rsid w:val="00D67DD6"/>
    <w:rsid w:val="00D70664"/>
    <w:rsid w:val="00D70EB5"/>
    <w:rsid w:val="00D70FB0"/>
    <w:rsid w:val="00D718D1"/>
    <w:rsid w:val="00D71E71"/>
    <w:rsid w:val="00D724A8"/>
    <w:rsid w:val="00D72745"/>
    <w:rsid w:val="00D73116"/>
    <w:rsid w:val="00D73608"/>
    <w:rsid w:val="00D73767"/>
    <w:rsid w:val="00D739F0"/>
    <w:rsid w:val="00D73E8B"/>
    <w:rsid w:val="00D740A5"/>
    <w:rsid w:val="00D742CF"/>
    <w:rsid w:val="00D74646"/>
    <w:rsid w:val="00D74ADF"/>
    <w:rsid w:val="00D75271"/>
    <w:rsid w:val="00D7563F"/>
    <w:rsid w:val="00D7579A"/>
    <w:rsid w:val="00D7589C"/>
    <w:rsid w:val="00D75C90"/>
    <w:rsid w:val="00D75FA0"/>
    <w:rsid w:val="00D7640E"/>
    <w:rsid w:val="00D76A09"/>
    <w:rsid w:val="00D76ADD"/>
    <w:rsid w:val="00D76B34"/>
    <w:rsid w:val="00D77208"/>
    <w:rsid w:val="00D778C0"/>
    <w:rsid w:val="00D7794B"/>
    <w:rsid w:val="00D77B57"/>
    <w:rsid w:val="00D77BD1"/>
    <w:rsid w:val="00D80136"/>
    <w:rsid w:val="00D806F9"/>
    <w:rsid w:val="00D807EF"/>
    <w:rsid w:val="00D80873"/>
    <w:rsid w:val="00D809E2"/>
    <w:rsid w:val="00D80AAF"/>
    <w:rsid w:val="00D81060"/>
    <w:rsid w:val="00D81516"/>
    <w:rsid w:val="00D81595"/>
    <w:rsid w:val="00D815E5"/>
    <w:rsid w:val="00D81BF2"/>
    <w:rsid w:val="00D81D5B"/>
    <w:rsid w:val="00D81E85"/>
    <w:rsid w:val="00D81FD8"/>
    <w:rsid w:val="00D82006"/>
    <w:rsid w:val="00D822B8"/>
    <w:rsid w:val="00D8245C"/>
    <w:rsid w:val="00D82B55"/>
    <w:rsid w:val="00D82E51"/>
    <w:rsid w:val="00D82F92"/>
    <w:rsid w:val="00D831BF"/>
    <w:rsid w:val="00D832D6"/>
    <w:rsid w:val="00D83666"/>
    <w:rsid w:val="00D837FA"/>
    <w:rsid w:val="00D83C2A"/>
    <w:rsid w:val="00D8429C"/>
    <w:rsid w:val="00D8434A"/>
    <w:rsid w:val="00D845C4"/>
    <w:rsid w:val="00D8492B"/>
    <w:rsid w:val="00D849BA"/>
    <w:rsid w:val="00D84FC5"/>
    <w:rsid w:val="00D8538F"/>
    <w:rsid w:val="00D853FE"/>
    <w:rsid w:val="00D85764"/>
    <w:rsid w:val="00D85B6A"/>
    <w:rsid w:val="00D85D69"/>
    <w:rsid w:val="00D85F27"/>
    <w:rsid w:val="00D85FE6"/>
    <w:rsid w:val="00D8635B"/>
    <w:rsid w:val="00D863B5"/>
    <w:rsid w:val="00D86959"/>
    <w:rsid w:val="00D86AA7"/>
    <w:rsid w:val="00D86CAC"/>
    <w:rsid w:val="00D87043"/>
    <w:rsid w:val="00D87500"/>
    <w:rsid w:val="00D87608"/>
    <w:rsid w:val="00D878D1"/>
    <w:rsid w:val="00D87BEC"/>
    <w:rsid w:val="00D87D97"/>
    <w:rsid w:val="00D87EBA"/>
    <w:rsid w:val="00D9050E"/>
    <w:rsid w:val="00D9069A"/>
    <w:rsid w:val="00D90B53"/>
    <w:rsid w:val="00D90E1B"/>
    <w:rsid w:val="00D90FC7"/>
    <w:rsid w:val="00D91668"/>
    <w:rsid w:val="00D9181F"/>
    <w:rsid w:val="00D92017"/>
    <w:rsid w:val="00D9204A"/>
    <w:rsid w:val="00D923B1"/>
    <w:rsid w:val="00D92D9E"/>
    <w:rsid w:val="00D92E20"/>
    <w:rsid w:val="00D92EBA"/>
    <w:rsid w:val="00D937A8"/>
    <w:rsid w:val="00D9385E"/>
    <w:rsid w:val="00D93D51"/>
    <w:rsid w:val="00D94114"/>
    <w:rsid w:val="00D94207"/>
    <w:rsid w:val="00D9497B"/>
    <w:rsid w:val="00D95136"/>
    <w:rsid w:val="00D952F4"/>
    <w:rsid w:val="00D95341"/>
    <w:rsid w:val="00D95630"/>
    <w:rsid w:val="00D95A57"/>
    <w:rsid w:val="00D95BFF"/>
    <w:rsid w:val="00D95C32"/>
    <w:rsid w:val="00D95FB1"/>
    <w:rsid w:val="00D961F3"/>
    <w:rsid w:val="00D96452"/>
    <w:rsid w:val="00D96DB9"/>
    <w:rsid w:val="00D96E41"/>
    <w:rsid w:val="00D973FB"/>
    <w:rsid w:val="00D97522"/>
    <w:rsid w:val="00D97A79"/>
    <w:rsid w:val="00D97AD7"/>
    <w:rsid w:val="00D97F44"/>
    <w:rsid w:val="00DA0238"/>
    <w:rsid w:val="00DA04EA"/>
    <w:rsid w:val="00DA07FD"/>
    <w:rsid w:val="00DA09A1"/>
    <w:rsid w:val="00DA0BFE"/>
    <w:rsid w:val="00DA0D19"/>
    <w:rsid w:val="00DA0DD7"/>
    <w:rsid w:val="00DA0E02"/>
    <w:rsid w:val="00DA132F"/>
    <w:rsid w:val="00DA14CD"/>
    <w:rsid w:val="00DA25C1"/>
    <w:rsid w:val="00DA2654"/>
    <w:rsid w:val="00DA27EA"/>
    <w:rsid w:val="00DA2955"/>
    <w:rsid w:val="00DA2F2F"/>
    <w:rsid w:val="00DA3B7D"/>
    <w:rsid w:val="00DA3C25"/>
    <w:rsid w:val="00DA482D"/>
    <w:rsid w:val="00DA4B62"/>
    <w:rsid w:val="00DA54AB"/>
    <w:rsid w:val="00DA54C0"/>
    <w:rsid w:val="00DA5BE8"/>
    <w:rsid w:val="00DA5C3B"/>
    <w:rsid w:val="00DA5C8D"/>
    <w:rsid w:val="00DA6578"/>
    <w:rsid w:val="00DA69BA"/>
    <w:rsid w:val="00DA6B89"/>
    <w:rsid w:val="00DA6BA8"/>
    <w:rsid w:val="00DA6EA2"/>
    <w:rsid w:val="00DA6F18"/>
    <w:rsid w:val="00DA6F40"/>
    <w:rsid w:val="00DA76A1"/>
    <w:rsid w:val="00DA790E"/>
    <w:rsid w:val="00DA7A36"/>
    <w:rsid w:val="00DA7BC1"/>
    <w:rsid w:val="00DA7D6C"/>
    <w:rsid w:val="00DB014C"/>
    <w:rsid w:val="00DB0222"/>
    <w:rsid w:val="00DB03AE"/>
    <w:rsid w:val="00DB0F44"/>
    <w:rsid w:val="00DB10A4"/>
    <w:rsid w:val="00DB1437"/>
    <w:rsid w:val="00DB1EBB"/>
    <w:rsid w:val="00DB255B"/>
    <w:rsid w:val="00DB28E4"/>
    <w:rsid w:val="00DB2D0C"/>
    <w:rsid w:val="00DB3011"/>
    <w:rsid w:val="00DB3100"/>
    <w:rsid w:val="00DB310B"/>
    <w:rsid w:val="00DB324A"/>
    <w:rsid w:val="00DB391B"/>
    <w:rsid w:val="00DB39B2"/>
    <w:rsid w:val="00DB3A17"/>
    <w:rsid w:val="00DB3A5E"/>
    <w:rsid w:val="00DB41FA"/>
    <w:rsid w:val="00DB447B"/>
    <w:rsid w:val="00DB47F9"/>
    <w:rsid w:val="00DB4B90"/>
    <w:rsid w:val="00DB4D46"/>
    <w:rsid w:val="00DB4D69"/>
    <w:rsid w:val="00DB5004"/>
    <w:rsid w:val="00DB5243"/>
    <w:rsid w:val="00DB52DB"/>
    <w:rsid w:val="00DB589F"/>
    <w:rsid w:val="00DB5CE8"/>
    <w:rsid w:val="00DB5F88"/>
    <w:rsid w:val="00DB6325"/>
    <w:rsid w:val="00DB637D"/>
    <w:rsid w:val="00DB6573"/>
    <w:rsid w:val="00DB75AA"/>
    <w:rsid w:val="00DB762E"/>
    <w:rsid w:val="00DB785E"/>
    <w:rsid w:val="00DB7A65"/>
    <w:rsid w:val="00DB7CD6"/>
    <w:rsid w:val="00DB7DD6"/>
    <w:rsid w:val="00DB7E4B"/>
    <w:rsid w:val="00DB7ECA"/>
    <w:rsid w:val="00DC046F"/>
    <w:rsid w:val="00DC05F4"/>
    <w:rsid w:val="00DC13DF"/>
    <w:rsid w:val="00DC172E"/>
    <w:rsid w:val="00DC17C9"/>
    <w:rsid w:val="00DC1815"/>
    <w:rsid w:val="00DC192E"/>
    <w:rsid w:val="00DC2627"/>
    <w:rsid w:val="00DC2BA9"/>
    <w:rsid w:val="00DC2C06"/>
    <w:rsid w:val="00DC2EF3"/>
    <w:rsid w:val="00DC345F"/>
    <w:rsid w:val="00DC3B8B"/>
    <w:rsid w:val="00DC3D3E"/>
    <w:rsid w:val="00DC4074"/>
    <w:rsid w:val="00DC40F2"/>
    <w:rsid w:val="00DC4371"/>
    <w:rsid w:val="00DC443D"/>
    <w:rsid w:val="00DC4463"/>
    <w:rsid w:val="00DC456D"/>
    <w:rsid w:val="00DC4570"/>
    <w:rsid w:val="00DC45CF"/>
    <w:rsid w:val="00DC4C7E"/>
    <w:rsid w:val="00DC4F9B"/>
    <w:rsid w:val="00DC5188"/>
    <w:rsid w:val="00DC554A"/>
    <w:rsid w:val="00DC55D9"/>
    <w:rsid w:val="00DC55DE"/>
    <w:rsid w:val="00DC5A46"/>
    <w:rsid w:val="00DC5A9D"/>
    <w:rsid w:val="00DC5B77"/>
    <w:rsid w:val="00DC5F3A"/>
    <w:rsid w:val="00DC6048"/>
    <w:rsid w:val="00DC60F8"/>
    <w:rsid w:val="00DC61A5"/>
    <w:rsid w:val="00DC6F1C"/>
    <w:rsid w:val="00DC72C9"/>
    <w:rsid w:val="00DC740D"/>
    <w:rsid w:val="00DC784F"/>
    <w:rsid w:val="00DC7851"/>
    <w:rsid w:val="00DD0193"/>
    <w:rsid w:val="00DD068E"/>
    <w:rsid w:val="00DD0E00"/>
    <w:rsid w:val="00DD1271"/>
    <w:rsid w:val="00DD1EAA"/>
    <w:rsid w:val="00DD2B16"/>
    <w:rsid w:val="00DD2C03"/>
    <w:rsid w:val="00DD2FCE"/>
    <w:rsid w:val="00DD31E4"/>
    <w:rsid w:val="00DD3747"/>
    <w:rsid w:val="00DD3D89"/>
    <w:rsid w:val="00DD3E88"/>
    <w:rsid w:val="00DD3FBC"/>
    <w:rsid w:val="00DD4221"/>
    <w:rsid w:val="00DD4371"/>
    <w:rsid w:val="00DD4E2C"/>
    <w:rsid w:val="00DD5423"/>
    <w:rsid w:val="00DD563B"/>
    <w:rsid w:val="00DD564A"/>
    <w:rsid w:val="00DD57D2"/>
    <w:rsid w:val="00DD5889"/>
    <w:rsid w:val="00DD5FC6"/>
    <w:rsid w:val="00DD6620"/>
    <w:rsid w:val="00DD667C"/>
    <w:rsid w:val="00DD6866"/>
    <w:rsid w:val="00DD6B1E"/>
    <w:rsid w:val="00DD6BCB"/>
    <w:rsid w:val="00DD70C5"/>
    <w:rsid w:val="00DD71E8"/>
    <w:rsid w:val="00DD762B"/>
    <w:rsid w:val="00DD7653"/>
    <w:rsid w:val="00DD7992"/>
    <w:rsid w:val="00DD7B25"/>
    <w:rsid w:val="00DD7D43"/>
    <w:rsid w:val="00DE042A"/>
    <w:rsid w:val="00DE07A1"/>
    <w:rsid w:val="00DE088D"/>
    <w:rsid w:val="00DE08C9"/>
    <w:rsid w:val="00DE0D22"/>
    <w:rsid w:val="00DE0EDC"/>
    <w:rsid w:val="00DE0FA2"/>
    <w:rsid w:val="00DE1366"/>
    <w:rsid w:val="00DE1935"/>
    <w:rsid w:val="00DE1941"/>
    <w:rsid w:val="00DE1A23"/>
    <w:rsid w:val="00DE1A43"/>
    <w:rsid w:val="00DE1DF8"/>
    <w:rsid w:val="00DE2185"/>
    <w:rsid w:val="00DE21D7"/>
    <w:rsid w:val="00DE27DA"/>
    <w:rsid w:val="00DE2B8A"/>
    <w:rsid w:val="00DE2BA2"/>
    <w:rsid w:val="00DE2CE7"/>
    <w:rsid w:val="00DE3251"/>
    <w:rsid w:val="00DE34A1"/>
    <w:rsid w:val="00DE3954"/>
    <w:rsid w:val="00DE3B32"/>
    <w:rsid w:val="00DE3F03"/>
    <w:rsid w:val="00DE4719"/>
    <w:rsid w:val="00DE4C12"/>
    <w:rsid w:val="00DE4E7F"/>
    <w:rsid w:val="00DE52CA"/>
    <w:rsid w:val="00DE541F"/>
    <w:rsid w:val="00DE55BA"/>
    <w:rsid w:val="00DE5674"/>
    <w:rsid w:val="00DE57ED"/>
    <w:rsid w:val="00DE59DD"/>
    <w:rsid w:val="00DE5C2E"/>
    <w:rsid w:val="00DE64CE"/>
    <w:rsid w:val="00DE64EB"/>
    <w:rsid w:val="00DE66F3"/>
    <w:rsid w:val="00DE6B44"/>
    <w:rsid w:val="00DE6FD5"/>
    <w:rsid w:val="00DE7564"/>
    <w:rsid w:val="00DE7A51"/>
    <w:rsid w:val="00DE7E35"/>
    <w:rsid w:val="00DF078A"/>
    <w:rsid w:val="00DF0B6B"/>
    <w:rsid w:val="00DF1074"/>
    <w:rsid w:val="00DF10DD"/>
    <w:rsid w:val="00DF1398"/>
    <w:rsid w:val="00DF15E7"/>
    <w:rsid w:val="00DF1E3A"/>
    <w:rsid w:val="00DF2882"/>
    <w:rsid w:val="00DF2AE4"/>
    <w:rsid w:val="00DF3987"/>
    <w:rsid w:val="00DF3D69"/>
    <w:rsid w:val="00DF45BE"/>
    <w:rsid w:val="00DF4661"/>
    <w:rsid w:val="00DF476D"/>
    <w:rsid w:val="00DF4AF5"/>
    <w:rsid w:val="00DF4CB4"/>
    <w:rsid w:val="00DF4F02"/>
    <w:rsid w:val="00DF5147"/>
    <w:rsid w:val="00DF55BB"/>
    <w:rsid w:val="00DF55C7"/>
    <w:rsid w:val="00DF5F6A"/>
    <w:rsid w:val="00DF61C9"/>
    <w:rsid w:val="00DF6463"/>
    <w:rsid w:val="00DF6591"/>
    <w:rsid w:val="00DF663E"/>
    <w:rsid w:val="00DF6656"/>
    <w:rsid w:val="00DF6914"/>
    <w:rsid w:val="00DF6C3D"/>
    <w:rsid w:val="00DF6E45"/>
    <w:rsid w:val="00DF6E92"/>
    <w:rsid w:val="00DF6EC0"/>
    <w:rsid w:val="00DF6F81"/>
    <w:rsid w:val="00DF7023"/>
    <w:rsid w:val="00DF734A"/>
    <w:rsid w:val="00DF75D4"/>
    <w:rsid w:val="00DF77B1"/>
    <w:rsid w:val="00DF7908"/>
    <w:rsid w:val="00DF7B86"/>
    <w:rsid w:val="00DF7C3F"/>
    <w:rsid w:val="00DF7F09"/>
    <w:rsid w:val="00E002B1"/>
    <w:rsid w:val="00E00604"/>
    <w:rsid w:val="00E0060F"/>
    <w:rsid w:val="00E006F9"/>
    <w:rsid w:val="00E008A7"/>
    <w:rsid w:val="00E008C5"/>
    <w:rsid w:val="00E0090C"/>
    <w:rsid w:val="00E009B4"/>
    <w:rsid w:val="00E00CC2"/>
    <w:rsid w:val="00E01419"/>
    <w:rsid w:val="00E01440"/>
    <w:rsid w:val="00E016EA"/>
    <w:rsid w:val="00E01EA0"/>
    <w:rsid w:val="00E01F1C"/>
    <w:rsid w:val="00E01FDC"/>
    <w:rsid w:val="00E021B5"/>
    <w:rsid w:val="00E022E8"/>
    <w:rsid w:val="00E02790"/>
    <w:rsid w:val="00E02D75"/>
    <w:rsid w:val="00E034C4"/>
    <w:rsid w:val="00E041E6"/>
    <w:rsid w:val="00E04244"/>
    <w:rsid w:val="00E042C1"/>
    <w:rsid w:val="00E042DB"/>
    <w:rsid w:val="00E04393"/>
    <w:rsid w:val="00E0458B"/>
    <w:rsid w:val="00E045D3"/>
    <w:rsid w:val="00E049A1"/>
    <w:rsid w:val="00E04B2B"/>
    <w:rsid w:val="00E04CBC"/>
    <w:rsid w:val="00E0505C"/>
    <w:rsid w:val="00E050C9"/>
    <w:rsid w:val="00E05319"/>
    <w:rsid w:val="00E05395"/>
    <w:rsid w:val="00E053E6"/>
    <w:rsid w:val="00E0561A"/>
    <w:rsid w:val="00E05BF9"/>
    <w:rsid w:val="00E05CD1"/>
    <w:rsid w:val="00E0668A"/>
    <w:rsid w:val="00E066FE"/>
    <w:rsid w:val="00E06723"/>
    <w:rsid w:val="00E06900"/>
    <w:rsid w:val="00E069CC"/>
    <w:rsid w:val="00E06BAF"/>
    <w:rsid w:val="00E0721B"/>
    <w:rsid w:val="00E07C42"/>
    <w:rsid w:val="00E10183"/>
    <w:rsid w:val="00E10202"/>
    <w:rsid w:val="00E10208"/>
    <w:rsid w:val="00E1020F"/>
    <w:rsid w:val="00E10364"/>
    <w:rsid w:val="00E105C4"/>
    <w:rsid w:val="00E105F8"/>
    <w:rsid w:val="00E10C9B"/>
    <w:rsid w:val="00E10CE1"/>
    <w:rsid w:val="00E11192"/>
    <w:rsid w:val="00E111A3"/>
    <w:rsid w:val="00E11283"/>
    <w:rsid w:val="00E116A7"/>
    <w:rsid w:val="00E11784"/>
    <w:rsid w:val="00E11D35"/>
    <w:rsid w:val="00E11F90"/>
    <w:rsid w:val="00E12056"/>
    <w:rsid w:val="00E127F3"/>
    <w:rsid w:val="00E129F8"/>
    <w:rsid w:val="00E12AC4"/>
    <w:rsid w:val="00E12E4A"/>
    <w:rsid w:val="00E13BFA"/>
    <w:rsid w:val="00E13ED5"/>
    <w:rsid w:val="00E13FDB"/>
    <w:rsid w:val="00E1403D"/>
    <w:rsid w:val="00E14278"/>
    <w:rsid w:val="00E14487"/>
    <w:rsid w:val="00E145DF"/>
    <w:rsid w:val="00E14836"/>
    <w:rsid w:val="00E14ACD"/>
    <w:rsid w:val="00E14BFC"/>
    <w:rsid w:val="00E15146"/>
    <w:rsid w:val="00E1518A"/>
    <w:rsid w:val="00E152BB"/>
    <w:rsid w:val="00E153FB"/>
    <w:rsid w:val="00E16337"/>
    <w:rsid w:val="00E168B1"/>
    <w:rsid w:val="00E16D6A"/>
    <w:rsid w:val="00E173DB"/>
    <w:rsid w:val="00E1797A"/>
    <w:rsid w:val="00E17B11"/>
    <w:rsid w:val="00E17CA5"/>
    <w:rsid w:val="00E200A4"/>
    <w:rsid w:val="00E202D0"/>
    <w:rsid w:val="00E20682"/>
    <w:rsid w:val="00E2089E"/>
    <w:rsid w:val="00E20C99"/>
    <w:rsid w:val="00E2105E"/>
    <w:rsid w:val="00E2118A"/>
    <w:rsid w:val="00E212DB"/>
    <w:rsid w:val="00E21673"/>
    <w:rsid w:val="00E21CDB"/>
    <w:rsid w:val="00E2273C"/>
    <w:rsid w:val="00E229E5"/>
    <w:rsid w:val="00E22C97"/>
    <w:rsid w:val="00E22CA4"/>
    <w:rsid w:val="00E22EF6"/>
    <w:rsid w:val="00E23733"/>
    <w:rsid w:val="00E237F0"/>
    <w:rsid w:val="00E24253"/>
    <w:rsid w:val="00E24278"/>
    <w:rsid w:val="00E24966"/>
    <w:rsid w:val="00E24B2B"/>
    <w:rsid w:val="00E2530E"/>
    <w:rsid w:val="00E25420"/>
    <w:rsid w:val="00E254D2"/>
    <w:rsid w:val="00E2557E"/>
    <w:rsid w:val="00E2560D"/>
    <w:rsid w:val="00E258B3"/>
    <w:rsid w:val="00E25AC7"/>
    <w:rsid w:val="00E25D72"/>
    <w:rsid w:val="00E25DDB"/>
    <w:rsid w:val="00E263A4"/>
    <w:rsid w:val="00E2649F"/>
    <w:rsid w:val="00E269B7"/>
    <w:rsid w:val="00E2725E"/>
    <w:rsid w:val="00E2753D"/>
    <w:rsid w:val="00E275AF"/>
    <w:rsid w:val="00E278EB"/>
    <w:rsid w:val="00E27CE7"/>
    <w:rsid w:val="00E27DC9"/>
    <w:rsid w:val="00E30041"/>
    <w:rsid w:val="00E302BB"/>
    <w:rsid w:val="00E302F8"/>
    <w:rsid w:val="00E30344"/>
    <w:rsid w:val="00E30EA6"/>
    <w:rsid w:val="00E310D8"/>
    <w:rsid w:val="00E3149F"/>
    <w:rsid w:val="00E315BE"/>
    <w:rsid w:val="00E316DD"/>
    <w:rsid w:val="00E319FD"/>
    <w:rsid w:val="00E31DD9"/>
    <w:rsid w:val="00E321E6"/>
    <w:rsid w:val="00E3259B"/>
    <w:rsid w:val="00E339BE"/>
    <w:rsid w:val="00E34268"/>
    <w:rsid w:val="00E3463A"/>
    <w:rsid w:val="00E34724"/>
    <w:rsid w:val="00E34910"/>
    <w:rsid w:val="00E34934"/>
    <w:rsid w:val="00E34FE1"/>
    <w:rsid w:val="00E35BA4"/>
    <w:rsid w:val="00E35BE2"/>
    <w:rsid w:val="00E360B8"/>
    <w:rsid w:val="00E36313"/>
    <w:rsid w:val="00E365E3"/>
    <w:rsid w:val="00E367DB"/>
    <w:rsid w:val="00E36A3C"/>
    <w:rsid w:val="00E36C0F"/>
    <w:rsid w:val="00E36D82"/>
    <w:rsid w:val="00E36FEA"/>
    <w:rsid w:val="00E370D1"/>
    <w:rsid w:val="00E371E3"/>
    <w:rsid w:val="00E373AB"/>
    <w:rsid w:val="00E37401"/>
    <w:rsid w:val="00E374B1"/>
    <w:rsid w:val="00E375E9"/>
    <w:rsid w:val="00E376E2"/>
    <w:rsid w:val="00E37727"/>
    <w:rsid w:val="00E37772"/>
    <w:rsid w:val="00E37A50"/>
    <w:rsid w:val="00E37A5C"/>
    <w:rsid w:val="00E37B5A"/>
    <w:rsid w:val="00E40D5C"/>
    <w:rsid w:val="00E4172C"/>
    <w:rsid w:val="00E42728"/>
    <w:rsid w:val="00E42799"/>
    <w:rsid w:val="00E42EE7"/>
    <w:rsid w:val="00E430BA"/>
    <w:rsid w:val="00E43106"/>
    <w:rsid w:val="00E43112"/>
    <w:rsid w:val="00E435E8"/>
    <w:rsid w:val="00E43843"/>
    <w:rsid w:val="00E43972"/>
    <w:rsid w:val="00E43983"/>
    <w:rsid w:val="00E43AEB"/>
    <w:rsid w:val="00E43BC7"/>
    <w:rsid w:val="00E44629"/>
    <w:rsid w:val="00E44B05"/>
    <w:rsid w:val="00E4504A"/>
    <w:rsid w:val="00E455D3"/>
    <w:rsid w:val="00E457A9"/>
    <w:rsid w:val="00E459B4"/>
    <w:rsid w:val="00E45C1B"/>
    <w:rsid w:val="00E45C1C"/>
    <w:rsid w:val="00E45CC0"/>
    <w:rsid w:val="00E461B2"/>
    <w:rsid w:val="00E46374"/>
    <w:rsid w:val="00E4648E"/>
    <w:rsid w:val="00E465FC"/>
    <w:rsid w:val="00E46660"/>
    <w:rsid w:val="00E467CA"/>
    <w:rsid w:val="00E46801"/>
    <w:rsid w:val="00E469C3"/>
    <w:rsid w:val="00E46EB0"/>
    <w:rsid w:val="00E470AC"/>
    <w:rsid w:val="00E473D8"/>
    <w:rsid w:val="00E47852"/>
    <w:rsid w:val="00E478F7"/>
    <w:rsid w:val="00E47BEB"/>
    <w:rsid w:val="00E47D35"/>
    <w:rsid w:val="00E5001A"/>
    <w:rsid w:val="00E50075"/>
    <w:rsid w:val="00E5028E"/>
    <w:rsid w:val="00E50467"/>
    <w:rsid w:val="00E504CC"/>
    <w:rsid w:val="00E50EE4"/>
    <w:rsid w:val="00E511C1"/>
    <w:rsid w:val="00E512F9"/>
    <w:rsid w:val="00E519D7"/>
    <w:rsid w:val="00E519E1"/>
    <w:rsid w:val="00E51EEA"/>
    <w:rsid w:val="00E5219B"/>
    <w:rsid w:val="00E528EA"/>
    <w:rsid w:val="00E52E22"/>
    <w:rsid w:val="00E52F4B"/>
    <w:rsid w:val="00E53036"/>
    <w:rsid w:val="00E53078"/>
    <w:rsid w:val="00E535FA"/>
    <w:rsid w:val="00E536A3"/>
    <w:rsid w:val="00E5383F"/>
    <w:rsid w:val="00E5390F"/>
    <w:rsid w:val="00E53950"/>
    <w:rsid w:val="00E53C86"/>
    <w:rsid w:val="00E53D44"/>
    <w:rsid w:val="00E53ED6"/>
    <w:rsid w:val="00E542F4"/>
    <w:rsid w:val="00E54424"/>
    <w:rsid w:val="00E54625"/>
    <w:rsid w:val="00E546D9"/>
    <w:rsid w:val="00E547CE"/>
    <w:rsid w:val="00E55059"/>
    <w:rsid w:val="00E551DE"/>
    <w:rsid w:val="00E55712"/>
    <w:rsid w:val="00E5572D"/>
    <w:rsid w:val="00E55761"/>
    <w:rsid w:val="00E557C9"/>
    <w:rsid w:val="00E55D67"/>
    <w:rsid w:val="00E5600B"/>
    <w:rsid w:val="00E5610B"/>
    <w:rsid w:val="00E5615D"/>
    <w:rsid w:val="00E56381"/>
    <w:rsid w:val="00E56BA1"/>
    <w:rsid w:val="00E56BC4"/>
    <w:rsid w:val="00E56CBF"/>
    <w:rsid w:val="00E56D82"/>
    <w:rsid w:val="00E56E9F"/>
    <w:rsid w:val="00E56F7B"/>
    <w:rsid w:val="00E57225"/>
    <w:rsid w:val="00E57429"/>
    <w:rsid w:val="00E57726"/>
    <w:rsid w:val="00E57832"/>
    <w:rsid w:val="00E57AB9"/>
    <w:rsid w:val="00E57E35"/>
    <w:rsid w:val="00E57FB9"/>
    <w:rsid w:val="00E60ABC"/>
    <w:rsid w:val="00E60C18"/>
    <w:rsid w:val="00E60CBD"/>
    <w:rsid w:val="00E61690"/>
    <w:rsid w:val="00E61DBA"/>
    <w:rsid w:val="00E61F7C"/>
    <w:rsid w:val="00E62064"/>
    <w:rsid w:val="00E621FF"/>
    <w:rsid w:val="00E62753"/>
    <w:rsid w:val="00E62963"/>
    <w:rsid w:val="00E63439"/>
    <w:rsid w:val="00E6397A"/>
    <w:rsid w:val="00E63BEF"/>
    <w:rsid w:val="00E63E7A"/>
    <w:rsid w:val="00E63F51"/>
    <w:rsid w:val="00E642A4"/>
    <w:rsid w:val="00E6439F"/>
    <w:rsid w:val="00E643C0"/>
    <w:rsid w:val="00E64476"/>
    <w:rsid w:val="00E64689"/>
    <w:rsid w:val="00E6498E"/>
    <w:rsid w:val="00E64C84"/>
    <w:rsid w:val="00E65035"/>
    <w:rsid w:val="00E6529D"/>
    <w:rsid w:val="00E65A6F"/>
    <w:rsid w:val="00E65B32"/>
    <w:rsid w:val="00E65F29"/>
    <w:rsid w:val="00E65FF2"/>
    <w:rsid w:val="00E66A90"/>
    <w:rsid w:val="00E66DAD"/>
    <w:rsid w:val="00E67011"/>
    <w:rsid w:val="00E670A4"/>
    <w:rsid w:val="00E67886"/>
    <w:rsid w:val="00E67DF9"/>
    <w:rsid w:val="00E67EFF"/>
    <w:rsid w:val="00E704CA"/>
    <w:rsid w:val="00E707E1"/>
    <w:rsid w:val="00E70DF7"/>
    <w:rsid w:val="00E713E1"/>
    <w:rsid w:val="00E715DA"/>
    <w:rsid w:val="00E71FAC"/>
    <w:rsid w:val="00E720F4"/>
    <w:rsid w:val="00E72473"/>
    <w:rsid w:val="00E7277F"/>
    <w:rsid w:val="00E72B4E"/>
    <w:rsid w:val="00E72B5F"/>
    <w:rsid w:val="00E72D58"/>
    <w:rsid w:val="00E72EC9"/>
    <w:rsid w:val="00E7328E"/>
    <w:rsid w:val="00E73688"/>
    <w:rsid w:val="00E73705"/>
    <w:rsid w:val="00E7379C"/>
    <w:rsid w:val="00E73A00"/>
    <w:rsid w:val="00E73ED5"/>
    <w:rsid w:val="00E74701"/>
    <w:rsid w:val="00E747FC"/>
    <w:rsid w:val="00E74F77"/>
    <w:rsid w:val="00E75C92"/>
    <w:rsid w:val="00E75DA1"/>
    <w:rsid w:val="00E75E72"/>
    <w:rsid w:val="00E76272"/>
    <w:rsid w:val="00E7680E"/>
    <w:rsid w:val="00E76CB9"/>
    <w:rsid w:val="00E77565"/>
    <w:rsid w:val="00E77BE5"/>
    <w:rsid w:val="00E77FEA"/>
    <w:rsid w:val="00E800A6"/>
    <w:rsid w:val="00E80341"/>
    <w:rsid w:val="00E806DA"/>
    <w:rsid w:val="00E80789"/>
    <w:rsid w:val="00E808CD"/>
    <w:rsid w:val="00E808EE"/>
    <w:rsid w:val="00E809B0"/>
    <w:rsid w:val="00E80A86"/>
    <w:rsid w:val="00E80A98"/>
    <w:rsid w:val="00E80B37"/>
    <w:rsid w:val="00E80B8E"/>
    <w:rsid w:val="00E80CDF"/>
    <w:rsid w:val="00E814B1"/>
    <w:rsid w:val="00E814DB"/>
    <w:rsid w:val="00E8151A"/>
    <w:rsid w:val="00E81BE5"/>
    <w:rsid w:val="00E81D2A"/>
    <w:rsid w:val="00E81F1B"/>
    <w:rsid w:val="00E821B5"/>
    <w:rsid w:val="00E825DF"/>
    <w:rsid w:val="00E82893"/>
    <w:rsid w:val="00E8295C"/>
    <w:rsid w:val="00E8312E"/>
    <w:rsid w:val="00E831D8"/>
    <w:rsid w:val="00E83420"/>
    <w:rsid w:val="00E8361D"/>
    <w:rsid w:val="00E83833"/>
    <w:rsid w:val="00E8385B"/>
    <w:rsid w:val="00E83A98"/>
    <w:rsid w:val="00E83A99"/>
    <w:rsid w:val="00E83E20"/>
    <w:rsid w:val="00E83FCE"/>
    <w:rsid w:val="00E841F9"/>
    <w:rsid w:val="00E84277"/>
    <w:rsid w:val="00E8476F"/>
    <w:rsid w:val="00E84BB9"/>
    <w:rsid w:val="00E84BC3"/>
    <w:rsid w:val="00E84CD8"/>
    <w:rsid w:val="00E85CAC"/>
    <w:rsid w:val="00E86839"/>
    <w:rsid w:val="00E868FF"/>
    <w:rsid w:val="00E86BA0"/>
    <w:rsid w:val="00E86CD9"/>
    <w:rsid w:val="00E8717F"/>
    <w:rsid w:val="00E8734F"/>
    <w:rsid w:val="00E87427"/>
    <w:rsid w:val="00E87605"/>
    <w:rsid w:val="00E877BD"/>
    <w:rsid w:val="00E900C2"/>
    <w:rsid w:val="00E9016E"/>
    <w:rsid w:val="00E903E3"/>
    <w:rsid w:val="00E90506"/>
    <w:rsid w:val="00E9099A"/>
    <w:rsid w:val="00E90BC1"/>
    <w:rsid w:val="00E90DE2"/>
    <w:rsid w:val="00E912F0"/>
    <w:rsid w:val="00E91504"/>
    <w:rsid w:val="00E9151E"/>
    <w:rsid w:val="00E91C9D"/>
    <w:rsid w:val="00E92027"/>
    <w:rsid w:val="00E920EA"/>
    <w:rsid w:val="00E92397"/>
    <w:rsid w:val="00E92ADD"/>
    <w:rsid w:val="00E92CD5"/>
    <w:rsid w:val="00E92E21"/>
    <w:rsid w:val="00E93493"/>
    <w:rsid w:val="00E936CA"/>
    <w:rsid w:val="00E936D6"/>
    <w:rsid w:val="00E9384F"/>
    <w:rsid w:val="00E93C10"/>
    <w:rsid w:val="00E93D3B"/>
    <w:rsid w:val="00E93D80"/>
    <w:rsid w:val="00E94574"/>
    <w:rsid w:val="00E9462E"/>
    <w:rsid w:val="00E94ADF"/>
    <w:rsid w:val="00E94F1C"/>
    <w:rsid w:val="00E95226"/>
    <w:rsid w:val="00E95503"/>
    <w:rsid w:val="00E955B8"/>
    <w:rsid w:val="00E956E4"/>
    <w:rsid w:val="00E9618E"/>
    <w:rsid w:val="00E965A1"/>
    <w:rsid w:val="00E96BA3"/>
    <w:rsid w:val="00E96CF8"/>
    <w:rsid w:val="00E96D99"/>
    <w:rsid w:val="00E96F6B"/>
    <w:rsid w:val="00E9711C"/>
    <w:rsid w:val="00E974BA"/>
    <w:rsid w:val="00E9774C"/>
    <w:rsid w:val="00E978DF"/>
    <w:rsid w:val="00E97930"/>
    <w:rsid w:val="00E97C48"/>
    <w:rsid w:val="00E97F1A"/>
    <w:rsid w:val="00EA02B5"/>
    <w:rsid w:val="00EA06E6"/>
    <w:rsid w:val="00EA08F0"/>
    <w:rsid w:val="00EA092E"/>
    <w:rsid w:val="00EA0A71"/>
    <w:rsid w:val="00EA0CCA"/>
    <w:rsid w:val="00EA10E5"/>
    <w:rsid w:val="00EA14DF"/>
    <w:rsid w:val="00EA1948"/>
    <w:rsid w:val="00EA1B71"/>
    <w:rsid w:val="00EA1E7D"/>
    <w:rsid w:val="00EA221B"/>
    <w:rsid w:val="00EA2544"/>
    <w:rsid w:val="00EA2A79"/>
    <w:rsid w:val="00EA2FC5"/>
    <w:rsid w:val="00EA31BE"/>
    <w:rsid w:val="00EA32FF"/>
    <w:rsid w:val="00EA333B"/>
    <w:rsid w:val="00EA365F"/>
    <w:rsid w:val="00EA3890"/>
    <w:rsid w:val="00EA3C93"/>
    <w:rsid w:val="00EA3DB4"/>
    <w:rsid w:val="00EA43C6"/>
    <w:rsid w:val="00EA44F7"/>
    <w:rsid w:val="00EA4D4F"/>
    <w:rsid w:val="00EA4D92"/>
    <w:rsid w:val="00EA4F1B"/>
    <w:rsid w:val="00EA566A"/>
    <w:rsid w:val="00EA56E7"/>
    <w:rsid w:val="00EA5816"/>
    <w:rsid w:val="00EA5EA5"/>
    <w:rsid w:val="00EA634E"/>
    <w:rsid w:val="00EA6549"/>
    <w:rsid w:val="00EA660E"/>
    <w:rsid w:val="00EA6746"/>
    <w:rsid w:val="00EA6FAF"/>
    <w:rsid w:val="00EA77BE"/>
    <w:rsid w:val="00EA795D"/>
    <w:rsid w:val="00EB04E8"/>
    <w:rsid w:val="00EB0540"/>
    <w:rsid w:val="00EB074B"/>
    <w:rsid w:val="00EB0784"/>
    <w:rsid w:val="00EB09C1"/>
    <w:rsid w:val="00EB124C"/>
    <w:rsid w:val="00EB1473"/>
    <w:rsid w:val="00EB18CD"/>
    <w:rsid w:val="00EB1DB6"/>
    <w:rsid w:val="00EB2DD2"/>
    <w:rsid w:val="00EB2F4D"/>
    <w:rsid w:val="00EB2F5B"/>
    <w:rsid w:val="00EB31E0"/>
    <w:rsid w:val="00EB39A1"/>
    <w:rsid w:val="00EB3C79"/>
    <w:rsid w:val="00EB3CA7"/>
    <w:rsid w:val="00EB3E16"/>
    <w:rsid w:val="00EB4087"/>
    <w:rsid w:val="00EB42CC"/>
    <w:rsid w:val="00EB4892"/>
    <w:rsid w:val="00EB48EA"/>
    <w:rsid w:val="00EB4AF7"/>
    <w:rsid w:val="00EB4EB1"/>
    <w:rsid w:val="00EB5118"/>
    <w:rsid w:val="00EB5822"/>
    <w:rsid w:val="00EB5BC1"/>
    <w:rsid w:val="00EB5CC3"/>
    <w:rsid w:val="00EB5DC8"/>
    <w:rsid w:val="00EB627F"/>
    <w:rsid w:val="00EB676D"/>
    <w:rsid w:val="00EB70DE"/>
    <w:rsid w:val="00EB72BE"/>
    <w:rsid w:val="00EB72FD"/>
    <w:rsid w:val="00EC12D1"/>
    <w:rsid w:val="00EC134B"/>
    <w:rsid w:val="00EC1482"/>
    <w:rsid w:val="00EC1495"/>
    <w:rsid w:val="00EC1880"/>
    <w:rsid w:val="00EC193F"/>
    <w:rsid w:val="00EC1C37"/>
    <w:rsid w:val="00EC2732"/>
    <w:rsid w:val="00EC27B3"/>
    <w:rsid w:val="00EC2C33"/>
    <w:rsid w:val="00EC3078"/>
    <w:rsid w:val="00EC31A6"/>
    <w:rsid w:val="00EC3285"/>
    <w:rsid w:val="00EC3449"/>
    <w:rsid w:val="00EC3D53"/>
    <w:rsid w:val="00EC406E"/>
    <w:rsid w:val="00EC42D6"/>
    <w:rsid w:val="00EC4420"/>
    <w:rsid w:val="00EC44AC"/>
    <w:rsid w:val="00EC4C8F"/>
    <w:rsid w:val="00EC5078"/>
    <w:rsid w:val="00EC5121"/>
    <w:rsid w:val="00EC5535"/>
    <w:rsid w:val="00EC56EA"/>
    <w:rsid w:val="00EC58F7"/>
    <w:rsid w:val="00EC63EB"/>
    <w:rsid w:val="00EC6577"/>
    <w:rsid w:val="00EC7388"/>
    <w:rsid w:val="00EC73D2"/>
    <w:rsid w:val="00EC75EF"/>
    <w:rsid w:val="00ED0003"/>
    <w:rsid w:val="00ED036A"/>
    <w:rsid w:val="00ED05D6"/>
    <w:rsid w:val="00ED0B9D"/>
    <w:rsid w:val="00ED0C3A"/>
    <w:rsid w:val="00ED1742"/>
    <w:rsid w:val="00ED1DB4"/>
    <w:rsid w:val="00ED1F33"/>
    <w:rsid w:val="00ED202D"/>
    <w:rsid w:val="00ED2152"/>
    <w:rsid w:val="00ED23B8"/>
    <w:rsid w:val="00ED259F"/>
    <w:rsid w:val="00ED2736"/>
    <w:rsid w:val="00ED3638"/>
    <w:rsid w:val="00ED3764"/>
    <w:rsid w:val="00ED3909"/>
    <w:rsid w:val="00ED3F55"/>
    <w:rsid w:val="00ED3FA2"/>
    <w:rsid w:val="00ED4821"/>
    <w:rsid w:val="00ED4841"/>
    <w:rsid w:val="00ED4A9B"/>
    <w:rsid w:val="00ED4ACA"/>
    <w:rsid w:val="00ED4D25"/>
    <w:rsid w:val="00ED4D66"/>
    <w:rsid w:val="00ED5009"/>
    <w:rsid w:val="00ED5335"/>
    <w:rsid w:val="00ED56E8"/>
    <w:rsid w:val="00ED593F"/>
    <w:rsid w:val="00ED5CBF"/>
    <w:rsid w:val="00ED639A"/>
    <w:rsid w:val="00ED65C6"/>
    <w:rsid w:val="00ED693D"/>
    <w:rsid w:val="00ED6E88"/>
    <w:rsid w:val="00ED7097"/>
    <w:rsid w:val="00ED7470"/>
    <w:rsid w:val="00ED778D"/>
    <w:rsid w:val="00ED78F1"/>
    <w:rsid w:val="00ED793C"/>
    <w:rsid w:val="00ED7E41"/>
    <w:rsid w:val="00EE000D"/>
    <w:rsid w:val="00EE0423"/>
    <w:rsid w:val="00EE04D2"/>
    <w:rsid w:val="00EE0CCD"/>
    <w:rsid w:val="00EE0E87"/>
    <w:rsid w:val="00EE10CE"/>
    <w:rsid w:val="00EE1E8E"/>
    <w:rsid w:val="00EE208A"/>
    <w:rsid w:val="00EE2326"/>
    <w:rsid w:val="00EE2377"/>
    <w:rsid w:val="00EE2429"/>
    <w:rsid w:val="00EE2645"/>
    <w:rsid w:val="00EE2BD3"/>
    <w:rsid w:val="00EE2C28"/>
    <w:rsid w:val="00EE2D43"/>
    <w:rsid w:val="00EE2D53"/>
    <w:rsid w:val="00EE2DB3"/>
    <w:rsid w:val="00EE3019"/>
    <w:rsid w:val="00EE304A"/>
    <w:rsid w:val="00EE33A7"/>
    <w:rsid w:val="00EE3656"/>
    <w:rsid w:val="00EE3695"/>
    <w:rsid w:val="00EE3934"/>
    <w:rsid w:val="00EE3AF7"/>
    <w:rsid w:val="00EE3B51"/>
    <w:rsid w:val="00EE3CD3"/>
    <w:rsid w:val="00EE3DB6"/>
    <w:rsid w:val="00EE3F45"/>
    <w:rsid w:val="00EE45D0"/>
    <w:rsid w:val="00EE4639"/>
    <w:rsid w:val="00EE4BBB"/>
    <w:rsid w:val="00EE4C63"/>
    <w:rsid w:val="00EE4D0E"/>
    <w:rsid w:val="00EE5054"/>
    <w:rsid w:val="00EE52A0"/>
    <w:rsid w:val="00EE52AA"/>
    <w:rsid w:val="00EE5AE9"/>
    <w:rsid w:val="00EE5CEB"/>
    <w:rsid w:val="00EE602B"/>
    <w:rsid w:val="00EE68A4"/>
    <w:rsid w:val="00EE6EC0"/>
    <w:rsid w:val="00EE6F35"/>
    <w:rsid w:val="00EE70EB"/>
    <w:rsid w:val="00EE7599"/>
    <w:rsid w:val="00EE7809"/>
    <w:rsid w:val="00EE7AC6"/>
    <w:rsid w:val="00EE7B27"/>
    <w:rsid w:val="00EF029D"/>
    <w:rsid w:val="00EF046C"/>
    <w:rsid w:val="00EF065E"/>
    <w:rsid w:val="00EF0815"/>
    <w:rsid w:val="00EF0959"/>
    <w:rsid w:val="00EF0FB9"/>
    <w:rsid w:val="00EF18D5"/>
    <w:rsid w:val="00EF1ACE"/>
    <w:rsid w:val="00EF1C1D"/>
    <w:rsid w:val="00EF1E58"/>
    <w:rsid w:val="00EF1EFC"/>
    <w:rsid w:val="00EF1F5D"/>
    <w:rsid w:val="00EF2241"/>
    <w:rsid w:val="00EF2438"/>
    <w:rsid w:val="00EF2830"/>
    <w:rsid w:val="00EF2AA9"/>
    <w:rsid w:val="00EF2E13"/>
    <w:rsid w:val="00EF3505"/>
    <w:rsid w:val="00EF382F"/>
    <w:rsid w:val="00EF3845"/>
    <w:rsid w:val="00EF3914"/>
    <w:rsid w:val="00EF3D07"/>
    <w:rsid w:val="00EF3D55"/>
    <w:rsid w:val="00EF3F66"/>
    <w:rsid w:val="00EF450E"/>
    <w:rsid w:val="00EF4822"/>
    <w:rsid w:val="00EF4846"/>
    <w:rsid w:val="00EF4A3C"/>
    <w:rsid w:val="00EF4CE7"/>
    <w:rsid w:val="00EF4E69"/>
    <w:rsid w:val="00EF50BC"/>
    <w:rsid w:val="00EF53C0"/>
    <w:rsid w:val="00EF5B0B"/>
    <w:rsid w:val="00EF5C25"/>
    <w:rsid w:val="00EF5C88"/>
    <w:rsid w:val="00EF5CE5"/>
    <w:rsid w:val="00EF5CED"/>
    <w:rsid w:val="00EF5FDA"/>
    <w:rsid w:val="00EF6181"/>
    <w:rsid w:val="00EF6542"/>
    <w:rsid w:val="00EF658A"/>
    <w:rsid w:val="00EF69EA"/>
    <w:rsid w:val="00EF6E44"/>
    <w:rsid w:val="00EF70B2"/>
    <w:rsid w:val="00EF7596"/>
    <w:rsid w:val="00EF7631"/>
    <w:rsid w:val="00EF7A92"/>
    <w:rsid w:val="00EF7B9D"/>
    <w:rsid w:val="00EF7FE1"/>
    <w:rsid w:val="00F00273"/>
    <w:rsid w:val="00F005F3"/>
    <w:rsid w:val="00F00651"/>
    <w:rsid w:val="00F0092B"/>
    <w:rsid w:val="00F01181"/>
    <w:rsid w:val="00F01201"/>
    <w:rsid w:val="00F0138C"/>
    <w:rsid w:val="00F01C61"/>
    <w:rsid w:val="00F01E90"/>
    <w:rsid w:val="00F02077"/>
    <w:rsid w:val="00F021E4"/>
    <w:rsid w:val="00F02391"/>
    <w:rsid w:val="00F0253E"/>
    <w:rsid w:val="00F029E6"/>
    <w:rsid w:val="00F02E23"/>
    <w:rsid w:val="00F03099"/>
    <w:rsid w:val="00F03167"/>
    <w:rsid w:val="00F039A8"/>
    <w:rsid w:val="00F039B0"/>
    <w:rsid w:val="00F03A4E"/>
    <w:rsid w:val="00F03BDD"/>
    <w:rsid w:val="00F03D2E"/>
    <w:rsid w:val="00F03EB0"/>
    <w:rsid w:val="00F04025"/>
    <w:rsid w:val="00F0427A"/>
    <w:rsid w:val="00F042E6"/>
    <w:rsid w:val="00F04B12"/>
    <w:rsid w:val="00F04C3D"/>
    <w:rsid w:val="00F0543B"/>
    <w:rsid w:val="00F05527"/>
    <w:rsid w:val="00F05B40"/>
    <w:rsid w:val="00F06172"/>
    <w:rsid w:val="00F0653F"/>
    <w:rsid w:val="00F06853"/>
    <w:rsid w:val="00F0706E"/>
    <w:rsid w:val="00F072DA"/>
    <w:rsid w:val="00F07558"/>
    <w:rsid w:val="00F07622"/>
    <w:rsid w:val="00F0771C"/>
    <w:rsid w:val="00F07BF3"/>
    <w:rsid w:val="00F07F82"/>
    <w:rsid w:val="00F1009A"/>
    <w:rsid w:val="00F10334"/>
    <w:rsid w:val="00F104E7"/>
    <w:rsid w:val="00F10ED4"/>
    <w:rsid w:val="00F110E6"/>
    <w:rsid w:val="00F11170"/>
    <w:rsid w:val="00F114CA"/>
    <w:rsid w:val="00F1151A"/>
    <w:rsid w:val="00F115AC"/>
    <w:rsid w:val="00F11F0B"/>
    <w:rsid w:val="00F11F9C"/>
    <w:rsid w:val="00F120C3"/>
    <w:rsid w:val="00F12575"/>
    <w:rsid w:val="00F12812"/>
    <w:rsid w:val="00F12985"/>
    <w:rsid w:val="00F12EB6"/>
    <w:rsid w:val="00F131A4"/>
    <w:rsid w:val="00F13249"/>
    <w:rsid w:val="00F135F8"/>
    <w:rsid w:val="00F13650"/>
    <w:rsid w:val="00F13765"/>
    <w:rsid w:val="00F13788"/>
    <w:rsid w:val="00F148E6"/>
    <w:rsid w:val="00F14955"/>
    <w:rsid w:val="00F14D5E"/>
    <w:rsid w:val="00F14D9D"/>
    <w:rsid w:val="00F15565"/>
    <w:rsid w:val="00F156DD"/>
    <w:rsid w:val="00F15706"/>
    <w:rsid w:val="00F15CC7"/>
    <w:rsid w:val="00F15DC3"/>
    <w:rsid w:val="00F165B1"/>
    <w:rsid w:val="00F17840"/>
    <w:rsid w:val="00F1788B"/>
    <w:rsid w:val="00F179AE"/>
    <w:rsid w:val="00F17D71"/>
    <w:rsid w:val="00F203A2"/>
    <w:rsid w:val="00F20D5E"/>
    <w:rsid w:val="00F20E89"/>
    <w:rsid w:val="00F21012"/>
    <w:rsid w:val="00F21828"/>
    <w:rsid w:val="00F218D5"/>
    <w:rsid w:val="00F219E3"/>
    <w:rsid w:val="00F222B0"/>
    <w:rsid w:val="00F22431"/>
    <w:rsid w:val="00F231A9"/>
    <w:rsid w:val="00F232A1"/>
    <w:rsid w:val="00F238A7"/>
    <w:rsid w:val="00F23912"/>
    <w:rsid w:val="00F2391B"/>
    <w:rsid w:val="00F23C8B"/>
    <w:rsid w:val="00F23E0E"/>
    <w:rsid w:val="00F2410E"/>
    <w:rsid w:val="00F241EB"/>
    <w:rsid w:val="00F2425B"/>
    <w:rsid w:val="00F243EE"/>
    <w:rsid w:val="00F24808"/>
    <w:rsid w:val="00F2483A"/>
    <w:rsid w:val="00F24D12"/>
    <w:rsid w:val="00F24F4A"/>
    <w:rsid w:val="00F2509A"/>
    <w:rsid w:val="00F250B4"/>
    <w:rsid w:val="00F25591"/>
    <w:rsid w:val="00F25E5E"/>
    <w:rsid w:val="00F267A5"/>
    <w:rsid w:val="00F267B4"/>
    <w:rsid w:val="00F2680B"/>
    <w:rsid w:val="00F268E3"/>
    <w:rsid w:val="00F26BBF"/>
    <w:rsid w:val="00F27287"/>
    <w:rsid w:val="00F272EF"/>
    <w:rsid w:val="00F27B10"/>
    <w:rsid w:val="00F27C46"/>
    <w:rsid w:val="00F3036E"/>
    <w:rsid w:val="00F30762"/>
    <w:rsid w:val="00F312DB"/>
    <w:rsid w:val="00F3163C"/>
    <w:rsid w:val="00F3168C"/>
    <w:rsid w:val="00F31BE9"/>
    <w:rsid w:val="00F3203D"/>
    <w:rsid w:val="00F32232"/>
    <w:rsid w:val="00F325EB"/>
    <w:rsid w:val="00F3292E"/>
    <w:rsid w:val="00F32E49"/>
    <w:rsid w:val="00F330B7"/>
    <w:rsid w:val="00F332D0"/>
    <w:rsid w:val="00F33348"/>
    <w:rsid w:val="00F336A6"/>
    <w:rsid w:val="00F3373C"/>
    <w:rsid w:val="00F33B18"/>
    <w:rsid w:val="00F33C20"/>
    <w:rsid w:val="00F33FF1"/>
    <w:rsid w:val="00F34432"/>
    <w:rsid w:val="00F34F40"/>
    <w:rsid w:val="00F353C4"/>
    <w:rsid w:val="00F35FC5"/>
    <w:rsid w:val="00F36196"/>
    <w:rsid w:val="00F362E8"/>
    <w:rsid w:val="00F3651E"/>
    <w:rsid w:val="00F3654C"/>
    <w:rsid w:val="00F36559"/>
    <w:rsid w:val="00F36D52"/>
    <w:rsid w:val="00F3744E"/>
    <w:rsid w:val="00F374A9"/>
    <w:rsid w:val="00F4049E"/>
    <w:rsid w:val="00F40733"/>
    <w:rsid w:val="00F4073C"/>
    <w:rsid w:val="00F40786"/>
    <w:rsid w:val="00F40C62"/>
    <w:rsid w:val="00F40C7C"/>
    <w:rsid w:val="00F40DF3"/>
    <w:rsid w:val="00F40F43"/>
    <w:rsid w:val="00F41189"/>
    <w:rsid w:val="00F413C6"/>
    <w:rsid w:val="00F413C7"/>
    <w:rsid w:val="00F41556"/>
    <w:rsid w:val="00F41A56"/>
    <w:rsid w:val="00F41BD8"/>
    <w:rsid w:val="00F41CA9"/>
    <w:rsid w:val="00F4213B"/>
    <w:rsid w:val="00F4214D"/>
    <w:rsid w:val="00F42219"/>
    <w:rsid w:val="00F42275"/>
    <w:rsid w:val="00F4227E"/>
    <w:rsid w:val="00F425AB"/>
    <w:rsid w:val="00F42676"/>
    <w:rsid w:val="00F42896"/>
    <w:rsid w:val="00F42A02"/>
    <w:rsid w:val="00F42AE6"/>
    <w:rsid w:val="00F42B5A"/>
    <w:rsid w:val="00F42DC6"/>
    <w:rsid w:val="00F42E29"/>
    <w:rsid w:val="00F42EB4"/>
    <w:rsid w:val="00F42FB7"/>
    <w:rsid w:val="00F4301A"/>
    <w:rsid w:val="00F4303C"/>
    <w:rsid w:val="00F430CF"/>
    <w:rsid w:val="00F432E2"/>
    <w:rsid w:val="00F433E5"/>
    <w:rsid w:val="00F43B0A"/>
    <w:rsid w:val="00F43DB3"/>
    <w:rsid w:val="00F4411F"/>
    <w:rsid w:val="00F44547"/>
    <w:rsid w:val="00F4495B"/>
    <w:rsid w:val="00F44D1B"/>
    <w:rsid w:val="00F450A6"/>
    <w:rsid w:val="00F45269"/>
    <w:rsid w:val="00F45630"/>
    <w:rsid w:val="00F45688"/>
    <w:rsid w:val="00F457A2"/>
    <w:rsid w:val="00F45C6E"/>
    <w:rsid w:val="00F463B4"/>
    <w:rsid w:val="00F46483"/>
    <w:rsid w:val="00F46536"/>
    <w:rsid w:val="00F46A0C"/>
    <w:rsid w:val="00F46BAD"/>
    <w:rsid w:val="00F46C07"/>
    <w:rsid w:val="00F46F12"/>
    <w:rsid w:val="00F470C2"/>
    <w:rsid w:val="00F47950"/>
    <w:rsid w:val="00F502B2"/>
    <w:rsid w:val="00F503B5"/>
    <w:rsid w:val="00F506D9"/>
    <w:rsid w:val="00F50945"/>
    <w:rsid w:val="00F50ECC"/>
    <w:rsid w:val="00F50F85"/>
    <w:rsid w:val="00F51212"/>
    <w:rsid w:val="00F512D4"/>
    <w:rsid w:val="00F51ACE"/>
    <w:rsid w:val="00F520B3"/>
    <w:rsid w:val="00F52700"/>
    <w:rsid w:val="00F52D03"/>
    <w:rsid w:val="00F52F2A"/>
    <w:rsid w:val="00F5312C"/>
    <w:rsid w:val="00F53318"/>
    <w:rsid w:val="00F53D67"/>
    <w:rsid w:val="00F53F1C"/>
    <w:rsid w:val="00F546AE"/>
    <w:rsid w:val="00F5495E"/>
    <w:rsid w:val="00F54969"/>
    <w:rsid w:val="00F54E14"/>
    <w:rsid w:val="00F54E5A"/>
    <w:rsid w:val="00F55182"/>
    <w:rsid w:val="00F5558E"/>
    <w:rsid w:val="00F55A33"/>
    <w:rsid w:val="00F56061"/>
    <w:rsid w:val="00F5671A"/>
    <w:rsid w:val="00F56A08"/>
    <w:rsid w:val="00F56A85"/>
    <w:rsid w:val="00F56D59"/>
    <w:rsid w:val="00F57498"/>
    <w:rsid w:val="00F57618"/>
    <w:rsid w:val="00F576E2"/>
    <w:rsid w:val="00F57863"/>
    <w:rsid w:val="00F579BF"/>
    <w:rsid w:val="00F57A0B"/>
    <w:rsid w:val="00F6005F"/>
    <w:rsid w:val="00F60162"/>
    <w:rsid w:val="00F6033C"/>
    <w:rsid w:val="00F609A2"/>
    <w:rsid w:val="00F60CAB"/>
    <w:rsid w:val="00F611EC"/>
    <w:rsid w:val="00F615C2"/>
    <w:rsid w:val="00F6167F"/>
    <w:rsid w:val="00F618BD"/>
    <w:rsid w:val="00F6196E"/>
    <w:rsid w:val="00F61AC2"/>
    <w:rsid w:val="00F61C1C"/>
    <w:rsid w:val="00F61E75"/>
    <w:rsid w:val="00F6207B"/>
    <w:rsid w:val="00F621F1"/>
    <w:rsid w:val="00F6226E"/>
    <w:rsid w:val="00F63039"/>
    <w:rsid w:val="00F632BE"/>
    <w:rsid w:val="00F637EB"/>
    <w:rsid w:val="00F639E6"/>
    <w:rsid w:val="00F64553"/>
    <w:rsid w:val="00F64833"/>
    <w:rsid w:val="00F64B52"/>
    <w:rsid w:val="00F65AB5"/>
    <w:rsid w:val="00F65EE6"/>
    <w:rsid w:val="00F66088"/>
    <w:rsid w:val="00F6626C"/>
    <w:rsid w:val="00F66415"/>
    <w:rsid w:val="00F66460"/>
    <w:rsid w:val="00F6653F"/>
    <w:rsid w:val="00F667C6"/>
    <w:rsid w:val="00F66DD5"/>
    <w:rsid w:val="00F66DEC"/>
    <w:rsid w:val="00F67624"/>
    <w:rsid w:val="00F67A08"/>
    <w:rsid w:val="00F67D77"/>
    <w:rsid w:val="00F67F9E"/>
    <w:rsid w:val="00F700B2"/>
    <w:rsid w:val="00F7016A"/>
    <w:rsid w:val="00F70211"/>
    <w:rsid w:val="00F7042A"/>
    <w:rsid w:val="00F70C03"/>
    <w:rsid w:val="00F70FE0"/>
    <w:rsid w:val="00F711EA"/>
    <w:rsid w:val="00F7124B"/>
    <w:rsid w:val="00F713F5"/>
    <w:rsid w:val="00F716DC"/>
    <w:rsid w:val="00F7182C"/>
    <w:rsid w:val="00F7193E"/>
    <w:rsid w:val="00F71C6C"/>
    <w:rsid w:val="00F71D6B"/>
    <w:rsid w:val="00F720FB"/>
    <w:rsid w:val="00F7218D"/>
    <w:rsid w:val="00F7222A"/>
    <w:rsid w:val="00F725D0"/>
    <w:rsid w:val="00F72AAA"/>
    <w:rsid w:val="00F72AED"/>
    <w:rsid w:val="00F72B05"/>
    <w:rsid w:val="00F72BBB"/>
    <w:rsid w:val="00F733CB"/>
    <w:rsid w:val="00F73582"/>
    <w:rsid w:val="00F73B2B"/>
    <w:rsid w:val="00F7433E"/>
    <w:rsid w:val="00F743AE"/>
    <w:rsid w:val="00F745EC"/>
    <w:rsid w:val="00F74987"/>
    <w:rsid w:val="00F74AEB"/>
    <w:rsid w:val="00F74B06"/>
    <w:rsid w:val="00F74BF2"/>
    <w:rsid w:val="00F74D0C"/>
    <w:rsid w:val="00F74D16"/>
    <w:rsid w:val="00F74D26"/>
    <w:rsid w:val="00F75154"/>
    <w:rsid w:val="00F75481"/>
    <w:rsid w:val="00F7548D"/>
    <w:rsid w:val="00F7560F"/>
    <w:rsid w:val="00F75627"/>
    <w:rsid w:val="00F759F2"/>
    <w:rsid w:val="00F761FF"/>
    <w:rsid w:val="00F76268"/>
    <w:rsid w:val="00F764CA"/>
    <w:rsid w:val="00F76535"/>
    <w:rsid w:val="00F766CF"/>
    <w:rsid w:val="00F76BED"/>
    <w:rsid w:val="00F771A6"/>
    <w:rsid w:val="00F773AD"/>
    <w:rsid w:val="00F77832"/>
    <w:rsid w:val="00F80793"/>
    <w:rsid w:val="00F8088F"/>
    <w:rsid w:val="00F80F90"/>
    <w:rsid w:val="00F81111"/>
    <w:rsid w:val="00F81497"/>
    <w:rsid w:val="00F814AE"/>
    <w:rsid w:val="00F814D5"/>
    <w:rsid w:val="00F81579"/>
    <w:rsid w:val="00F818BE"/>
    <w:rsid w:val="00F82017"/>
    <w:rsid w:val="00F8256F"/>
    <w:rsid w:val="00F82813"/>
    <w:rsid w:val="00F82D34"/>
    <w:rsid w:val="00F83BE9"/>
    <w:rsid w:val="00F83D3D"/>
    <w:rsid w:val="00F83D7D"/>
    <w:rsid w:val="00F83DF4"/>
    <w:rsid w:val="00F840CB"/>
    <w:rsid w:val="00F84744"/>
    <w:rsid w:val="00F847CC"/>
    <w:rsid w:val="00F84BBD"/>
    <w:rsid w:val="00F84C91"/>
    <w:rsid w:val="00F84DC9"/>
    <w:rsid w:val="00F85136"/>
    <w:rsid w:val="00F858A8"/>
    <w:rsid w:val="00F85A2A"/>
    <w:rsid w:val="00F85C60"/>
    <w:rsid w:val="00F85E43"/>
    <w:rsid w:val="00F8601E"/>
    <w:rsid w:val="00F86078"/>
    <w:rsid w:val="00F863D4"/>
    <w:rsid w:val="00F86764"/>
    <w:rsid w:val="00F869C8"/>
    <w:rsid w:val="00F86A42"/>
    <w:rsid w:val="00F86BCA"/>
    <w:rsid w:val="00F871BD"/>
    <w:rsid w:val="00F87559"/>
    <w:rsid w:val="00F877CE"/>
    <w:rsid w:val="00F879F2"/>
    <w:rsid w:val="00F87F33"/>
    <w:rsid w:val="00F87F61"/>
    <w:rsid w:val="00F87F97"/>
    <w:rsid w:val="00F90ED7"/>
    <w:rsid w:val="00F91106"/>
    <w:rsid w:val="00F9119C"/>
    <w:rsid w:val="00F913E2"/>
    <w:rsid w:val="00F914B7"/>
    <w:rsid w:val="00F916B1"/>
    <w:rsid w:val="00F91B5B"/>
    <w:rsid w:val="00F91CCD"/>
    <w:rsid w:val="00F91E1A"/>
    <w:rsid w:val="00F928CE"/>
    <w:rsid w:val="00F93000"/>
    <w:rsid w:val="00F930DD"/>
    <w:rsid w:val="00F932DD"/>
    <w:rsid w:val="00F935F6"/>
    <w:rsid w:val="00F938E2"/>
    <w:rsid w:val="00F93910"/>
    <w:rsid w:val="00F939BA"/>
    <w:rsid w:val="00F93B1F"/>
    <w:rsid w:val="00F93B2E"/>
    <w:rsid w:val="00F93B6B"/>
    <w:rsid w:val="00F93D1F"/>
    <w:rsid w:val="00F942F3"/>
    <w:rsid w:val="00F94433"/>
    <w:rsid w:val="00F94435"/>
    <w:rsid w:val="00F9464B"/>
    <w:rsid w:val="00F94782"/>
    <w:rsid w:val="00F94BAD"/>
    <w:rsid w:val="00F94BF0"/>
    <w:rsid w:val="00F95834"/>
    <w:rsid w:val="00F958D7"/>
    <w:rsid w:val="00F95AF8"/>
    <w:rsid w:val="00F95CD5"/>
    <w:rsid w:val="00F95CFE"/>
    <w:rsid w:val="00F95D95"/>
    <w:rsid w:val="00F95E8C"/>
    <w:rsid w:val="00F96F30"/>
    <w:rsid w:val="00F97188"/>
    <w:rsid w:val="00F971F9"/>
    <w:rsid w:val="00F973E2"/>
    <w:rsid w:val="00F979B4"/>
    <w:rsid w:val="00F979EC"/>
    <w:rsid w:val="00F97D96"/>
    <w:rsid w:val="00FA051B"/>
    <w:rsid w:val="00FA074C"/>
    <w:rsid w:val="00FA07F0"/>
    <w:rsid w:val="00FA082B"/>
    <w:rsid w:val="00FA0831"/>
    <w:rsid w:val="00FA0F79"/>
    <w:rsid w:val="00FA11F0"/>
    <w:rsid w:val="00FA15AF"/>
    <w:rsid w:val="00FA1B9E"/>
    <w:rsid w:val="00FA26FE"/>
    <w:rsid w:val="00FA2802"/>
    <w:rsid w:val="00FA2CC4"/>
    <w:rsid w:val="00FA2F25"/>
    <w:rsid w:val="00FA3081"/>
    <w:rsid w:val="00FA365F"/>
    <w:rsid w:val="00FA37FF"/>
    <w:rsid w:val="00FA3872"/>
    <w:rsid w:val="00FA3BA4"/>
    <w:rsid w:val="00FA3CCF"/>
    <w:rsid w:val="00FA404E"/>
    <w:rsid w:val="00FA4131"/>
    <w:rsid w:val="00FA451C"/>
    <w:rsid w:val="00FA49D5"/>
    <w:rsid w:val="00FA515A"/>
    <w:rsid w:val="00FA5187"/>
    <w:rsid w:val="00FA5359"/>
    <w:rsid w:val="00FA5ACE"/>
    <w:rsid w:val="00FA60E5"/>
    <w:rsid w:val="00FA66BB"/>
    <w:rsid w:val="00FA6CB3"/>
    <w:rsid w:val="00FA6F3A"/>
    <w:rsid w:val="00FA6FC8"/>
    <w:rsid w:val="00FA73A6"/>
    <w:rsid w:val="00FA7433"/>
    <w:rsid w:val="00FA7891"/>
    <w:rsid w:val="00FA7D0B"/>
    <w:rsid w:val="00FB00E8"/>
    <w:rsid w:val="00FB0228"/>
    <w:rsid w:val="00FB0716"/>
    <w:rsid w:val="00FB075C"/>
    <w:rsid w:val="00FB0C9E"/>
    <w:rsid w:val="00FB0F3F"/>
    <w:rsid w:val="00FB12E8"/>
    <w:rsid w:val="00FB1371"/>
    <w:rsid w:val="00FB1828"/>
    <w:rsid w:val="00FB20F6"/>
    <w:rsid w:val="00FB226D"/>
    <w:rsid w:val="00FB2287"/>
    <w:rsid w:val="00FB244F"/>
    <w:rsid w:val="00FB2EAA"/>
    <w:rsid w:val="00FB2F2E"/>
    <w:rsid w:val="00FB35E6"/>
    <w:rsid w:val="00FB365A"/>
    <w:rsid w:val="00FB3701"/>
    <w:rsid w:val="00FB3B57"/>
    <w:rsid w:val="00FB405E"/>
    <w:rsid w:val="00FB408B"/>
    <w:rsid w:val="00FB4172"/>
    <w:rsid w:val="00FB45F4"/>
    <w:rsid w:val="00FB477B"/>
    <w:rsid w:val="00FB4B3E"/>
    <w:rsid w:val="00FB4F0A"/>
    <w:rsid w:val="00FB53F4"/>
    <w:rsid w:val="00FB55D1"/>
    <w:rsid w:val="00FB5613"/>
    <w:rsid w:val="00FB569C"/>
    <w:rsid w:val="00FB5712"/>
    <w:rsid w:val="00FB5775"/>
    <w:rsid w:val="00FB58C5"/>
    <w:rsid w:val="00FB591D"/>
    <w:rsid w:val="00FB5B72"/>
    <w:rsid w:val="00FB5E3C"/>
    <w:rsid w:val="00FB5FEB"/>
    <w:rsid w:val="00FB6B35"/>
    <w:rsid w:val="00FB6C9E"/>
    <w:rsid w:val="00FB6DA3"/>
    <w:rsid w:val="00FB707C"/>
    <w:rsid w:val="00FB715B"/>
    <w:rsid w:val="00FB7427"/>
    <w:rsid w:val="00FB7755"/>
    <w:rsid w:val="00FB7ED3"/>
    <w:rsid w:val="00FC0214"/>
    <w:rsid w:val="00FC0879"/>
    <w:rsid w:val="00FC0B4C"/>
    <w:rsid w:val="00FC0BE1"/>
    <w:rsid w:val="00FC10EB"/>
    <w:rsid w:val="00FC14CD"/>
    <w:rsid w:val="00FC14E1"/>
    <w:rsid w:val="00FC1530"/>
    <w:rsid w:val="00FC160A"/>
    <w:rsid w:val="00FC1876"/>
    <w:rsid w:val="00FC1FDC"/>
    <w:rsid w:val="00FC2179"/>
    <w:rsid w:val="00FC21AC"/>
    <w:rsid w:val="00FC22BA"/>
    <w:rsid w:val="00FC2F2D"/>
    <w:rsid w:val="00FC3125"/>
    <w:rsid w:val="00FC3178"/>
    <w:rsid w:val="00FC325C"/>
    <w:rsid w:val="00FC3A62"/>
    <w:rsid w:val="00FC3C01"/>
    <w:rsid w:val="00FC3F5E"/>
    <w:rsid w:val="00FC4503"/>
    <w:rsid w:val="00FC4946"/>
    <w:rsid w:val="00FC4973"/>
    <w:rsid w:val="00FC4FF1"/>
    <w:rsid w:val="00FC5072"/>
    <w:rsid w:val="00FC5168"/>
    <w:rsid w:val="00FC5796"/>
    <w:rsid w:val="00FC58CC"/>
    <w:rsid w:val="00FC6658"/>
    <w:rsid w:val="00FC6999"/>
    <w:rsid w:val="00FC6A42"/>
    <w:rsid w:val="00FC6A54"/>
    <w:rsid w:val="00FC716B"/>
    <w:rsid w:val="00FC71B4"/>
    <w:rsid w:val="00FC7892"/>
    <w:rsid w:val="00FC7D9F"/>
    <w:rsid w:val="00FC7E01"/>
    <w:rsid w:val="00FD021B"/>
    <w:rsid w:val="00FD0644"/>
    <w:rsid w:val="00FD09CF"/>
    <w:rsid w:val="00FD0CD8"/>
    <w:rsid w:val="00FD0D35"/>
    <w:rsid w:val="00FD11C6"/>
    <w:rsid w:val="00FD146E"/>
    <w:rsid w:val="00FD15B8"/>
    <w:rsid w:val="00FD1614"/>
    <w:rsid w:val="00FD16AE"/>
    <w:rsid w:val="00FD186B"/>
    <w:rsid w:val="00FD1B38"/>
    <w:rsid w:val="00FD1C0D"/>
    <w:rsid w:val="00FD1D7C"/>
    <w:rsid w:val="00FD20C7"/>
    <w:rsid w:val="00FD20DA"/>
    <w:rsid w:val="00FD2614"/>
    <w:rsid w:val="00FD2922"/>
    <w:rsid w:val="00FD2B76"/>
    <w:rsid w:val="00FD2E19"/>
    <w:rsid w:val="00FD30C7"/>
    <w:rsid w:val="00FD31F0"/>
    <w:rsid w:val="00FD3379"/>
    <w:rsid w:val="00FD3434"/>
    <w:rsid w:val="00FD36ED"/>
    <w:rsid w:val="00FD3843"/>
    <w:rsid w:val="00FD3B2C"/>
    <w:rsid w:val="00FD3B7C"/>
    <w:rsid w:val="00FD3F23"/>
    <w:rsid w:val="00FD42CB"/>
    <w:rsid w:val="00FD44E2"/>
    <w:rsid w:val="00FD45EA"/>
    <w:rsid w:val="00FD4711"/>
    <w:rsid w:val="00FD47C5"/>
    <w:rsid w:val="00FD48FF"/>
    <w:rsid w:val="00FD4ACA"/>
    <w:rsid w:val="00FD4C29"/>
    <w:rsid w:val="00FD4CCF"/>
    <w:rsid w:val="00FD634D"/>
    <w:rsid w:val="00FD6426"/>
    <w:rsid w:val="00FD6489"/>
    <w:rsid w:val="00FD66A9"/>
    <w:rsid w:val="00FD757F"/>
    <w:rsid w:val="00FD78C4"/>
    <w:rsid w:val="00FD7954"/>
    <w:rsid w:val="00FD7F26"/>
    <w:rsid w:val="00FD7F84"/>
    <w:rsid w:val="00FD7FA6"/>
    <w:rsid w:val="00FE0203"/>
    <w:rsid w:val="00FE02F0"/>
    <w:rsid w:val="00FE0444"/>
    <w:rsid w:val="00FE04DF"/>
    <w:rsid w:val="00FE0626"/>
    <w:rsid w:val="00FE0697"/>
    <w:rsid w:val="00FE07EC"/>
    <w:rsid w:val="00FE0DF3"/>
    <w:rsid w:val="00FE0FB9"/>
    <w:rsid w:val="00FE0FC3"/>
    <w:rsid w:val="00FE1121"/>
    <w:rsid w:val="00FE1469"/>
    <w:rsid w:val="00FE1618"/>
    <w:rsid w:val="00FE1657"/>
    <w:rsid w:val="00FE17FC"/>
    <w:rsid w:val="00FE184E"/>
    <w:rsid w:val="00FE1B49"/>
    <w:rsid w:val="00FE1B4B"/>
    <w:rsid w:val="00FE1C43"/>
    <w:rsid w:val="00FE1C99"/>
    <w:rsid w:val="00FE1F69"/>
    <w:rsid w:val="00FE2176"/>
    <w:rsid w:val="00FE2399"/>
    <w:rsid w:val="00FE2BB6"/>
    <w:rsid w:val="00FE2E17"/>
    <w:rsid w:val="00FE3576"/>
    <w:rsid w:val="00FE3B73"/>
    <w:rsid w:val="00FE3F52"/>
    <w:rsid w:val="00FE420E"/>
    <w:rsid w:val="00FE472C"/>
    <w:rsid w:val="00FE550D"/>
    <w:rsid w:val="00FE5EDE"/>
    <w:rsid w:val="00FE61B4"/>
    <w:rsid w:val="00FE631D"/>
    <w:rsid w:val="00FE63AC"/>
    <w:rsid w:val="00FE74D3"/>
    <w:rsid w:val="00FE76F5"/>
    <w:rsid w:val="00FE7827"/>
    <w:rsid w:val="00FE797A"/>
    <w:rsid w:val="00FE7A39"/>
    <w:rsid w:val="00FE7BE1"/>
    <w:rsid w:val="00FE7BE3"/>
    <w:rsid w:val="00FE7E76"/>
    <w:rsid w:val="00FF004D"/>
    <w:rsid w:val="00FF08AF"/>
    <w:rsid w:val="00FF0B33"/>
    <w:rsid w:val="00FF0D68"/>
    <w:rsid w:val="00FF0FA5"/>
    <w:rsid w:val="00FF1295"/>
    <w:rsid w:val="00FF1884"/>
    <w:rsid w:val="00FF1A5C"/>
    <w:rsid w:val="00FF1BFB"/>
    <w:rsid w:val="00FF20BA"/>
    <w:rsid w:val="00FF219D"/>
    <w:rsid w:val="00FF2307"/>
    <w:rsid w:val="00FF25DF"/>
    <w:rsid w:val="00FF2B00"/>
    <w:rsid w:val="00FF2DA8"/>
    <w:rsid w:val="00FF3128"/>
    <w:rsid w:val="00FF35E1"/>
    <w:rsid w:val="00FF36A4"/>
    <w:rsid w:val="00FF37CE"/>
    <w:rsid w:val="00FF4259"/>
    <w:rsid w:val="00FF42AC"/>
    <w:rsid w:val="00FF4518"/>
    <w:rsid w:val="00FF4927"/>
    <w:rsid w:val="00FF4A4B"/>
    <w:rsid w:val="00FF4E23"/>
    <w:rsid w:val="00FF506F"/>
    <w:rsid w:val="00FF50CA"/>
    <w:rsid w:val="00FF50E2"/>
    <w:rsid w:val="00FF52E7"/>
    <w:rsid w:val="00FF54F4"/>
    <w:rsid w:val="00FF5ED7"/>
    <w:rsid w:val="00FF5F1D"/>
    <w:rsid w:val="00FF5F49"/>
    <w:rsid w:val="00FF666E"/>
    <w:rsid w:val="00FF68DB"/>
    <w:rsid w:val="00FF6D61"/>
    <w:rsid w:val="00FF6DEB"/>
    <w:rsid w:val="00FF6F16"/>
    <w:rsid w:val="00FF7194"/>
    <w:rsid w:val="00FF7289"/>
    <w:rsid w:val="00FF74B6"/>
    <w:rsid w:val="00FF7A85"/>
    <w:rsid w:val="00FF7E58"/>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670B22"/>
  <w14:defaultImageDpi w14:val="96"/>
  <w15:docId w15:val="{FDD52922-D394-4C40-A2D0-EAEF137C4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089E"/>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semiHidden/>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semiHidden/>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character" w:styleId="Mention">
    <w:name w:val="Mention"/>
    <w:basedOn w:val="DefaultParagraphFont"/>
    <w:uiPriority w:val="99"/>
    <w:unhideWhenUsed/>
    <w:rsid w:val="00CE489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2330">
      <w:bodyDiv w:val="1"/>
      <w:marLeft w:val="0"/>
      <w:marRight w:val="0"/>
      <w:marTop w:val="0"/>
      <w:marBottom w:val="0"/>
      <w:divBdr>
        <w:top w:val="none" w:sz="0" w:space="0" w:color="auto"/>
        <w:left w:val="none" w:sz="0" w:space="0" w:color="auto"/>
        <w:bottom w:val="none" w:sz="0" w:space="0" w:color="auto"/>
        <w:right w:val="none" w:sz="0" w:space="0" w:color="auto"/>
      </w:divBdr>
    </w:div>
    <w:div w:id="8072508">
      <w:bodyDiv w:val="1"/>
      <w:marLeft w:val="0"/>
      <w:marRight w:val="0"/>
      <w:marTop w:val="0"/>
      <w:marBottom w:val="0"/>
      <w:divBdr>
        <w:top w:val="none" w:sz="0" w:space="0" w:color="auto"/>
        <w:left w:val="none" w:sz="0" w:space="0" w:color="auto"/>
        <w:bottom w:val="none" w:sz="0" w:space="0" w:color="auto"/>
        <w:right w:val="none" w:sz="0" w:space="0" w:color="auto"/>
      </w:divBdr>
    </w:div>
    <w:div w:id="17856199">
      <w:bodyDiv w:val="1"/>
      <w:marLeft w:val="0"/>
      <w:marRight w:val="0"/>
      <w:marTop w:val="0"/>
      <w:marBottom w:val="0"/>
      <w:divBdr>
        <w:top w:val="none" w:sz="0" w:space="0" w:color="auto"/>
        <w:left w:val="none" w:sz="0" w:space="0" w:color="auto"/>
        <w:bottom w:val="none" w:sz="0" w:space="0" w:color="auto"/>
        <w:right w:val="none" w:sz="0" w:space="0" w:color="auto"/>
      </w:divBdr>
    </w:div>
    <w:div w:id="21829839">
      <w:bodyDiv w:val="1"/>
      <w:marLeft w:val="0"/>
      <w:marRight w:val="0"/>
      <w:marTop w:val="0"/>
      <w:marBottom w:val="0"/>
      <w:divBdr>
        <w:top w:val="none" w:sz="0" w:space="0" w:color="auto"/>
        <w:left w:val="none" w:sz="0" w:space="0" w:color="auto"/>
        <w:bottom w:val="none" w:sz="0" w:space="0" w:color="auto"/>
        <w:right w:val="none" w:sz="0" w:space="0" w:color="auto"/>
      </w:divBdr>
    </w:div>
    <w:div w:id="24841577">
      <w:bodyDiv w:val="1"/>
      <w:marLeft w:val="0"/>
      <w:marRight w:val="0"/>
      <w:marTop w:val="0"/>
      <w:marBottom w:val="0"/>
      <w:divBdr>
        <w:top w:val="none" w:sz="0" w:space="0" w:color="auto"/>
        <w:left w:val="none" w:sz="0" w:space="0" w:color="auto"/>
        <w:bottom w:val="none" w:sz="0" w:space="0" w:color="auto"/>
        <w:right w:val="none" w:sz="0" w:space="0" w:color="auto"/>
      </w:divBdr>
    </w:div>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30303925">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1537696">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596446">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55787056">
      <w:bodyDiv w:val="1"/>
      <w:marLeft w:val="0"/>
      <w:marRight w:val="0"/>
      <w:marTop w:val="0"/>
      <w:marBottom w:val="0"/>
      <w:divBdr>
        <w:top w:val="none" w:sz="0" w:space="0" w:color="auto"/>
        <w:left w:val="none" w:sz="0" w:space="0" w:color="auto"/>
        <w:bottom w:val="none" w:sz="0" w:space="0" w:color="auto"/>
        <w:right w:val="none" w:sz="0" w:space="0" w:color="auto"/>
      </w:divBdr>
    </w:div>
    <w:div w:id="56706115">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3087176">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85001262">
      <w:bodyDiv w:val="1"/>
      <w:marLeft w:val="0"/>
      <w:marRight w:val="0"/>
      <w:marTop w:val="0"/>
      <w:marBottom w:val="0"/>
      <w:divBdr>
        <w:top w:val="none" w:sz="0" w:space="0" w:color="auto"/>
        <w:left w:val="none" w:sz="0" w:space="0" w:color="auto"/>
        <w:bottom w:val="none" w:sz="0" w:space="0" w:color="auto"/>
        <w:right w:val="none" w:sz="0" w:space="0" w:color="auto"/>
      </w:divBdr>
    </w:div>
    <w:div w:id="87629391">
      <w:bodyDiv w:val="1"/>
      <w:marLeft w:val="0"/>
      <w:marRight w:val="0"/>
      <w:marTop w:val="0"/>
      <w:marBottom w:val="0"/>
      <w:divBdr>
        <w:top w:val="none" w:sz="0" w:space="0" w:color="auto"/>
        <w:left w:val="none" w:sz="0" w:space="0" w:color="auto"/>
        <w:bottom w:val="none" w:sz="0" w:space="0" w:color="auto"/>
        <w:right w:val="none" w:sz="0" w:space="0" w:color="auto"/>
      </w:divBdr>
    </w:div>
    <w:div w:id="95683544">
      <w:bodyDiv w:val="1"/>
      <w:marLeft w:val="0"/>
      <w:marRight w:val="0"/>
      <w:marTop w:val="0"/>
      <w:marBottom w:val="0"/>
      <w:divBdr>
        <w:top w:val="none" w:sz="0" w:space="0" w:color="auto"/>
        <w:left w:val="none" w:sz="0" w:space="0" w:color="auto"/>
        <w:bottom w:val="none" w:sz="0" w:space="0" w:color="auto"/>
        <w:right w:val="none" w:sz="0" w:space="0" w:color="auto"/>
      </w:divBdr>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452180">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29792617">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4854600">
      <w:bodyDiv w:val="1"/>
      <w:marLeft w:val="0"/>
      <w:marRight w:val="0"/>
      <w:marTop w:val="0"/>
      <w:marBottom w:val="0"/>
      <w:divBdr>
        <w:top w:val="none" w:sz="0" w:space="0" w:color="auto"/>
        <w:left w:val="none" w:sz="0" w:space="0" w:color="auto"/>
        <w:bottom w:val="none" w:sz="0" w:space="0" w:color="auto"/>
        <w:right w:val="none" w:sz="0" w:space="0" w:color="auto"/>
      </w:divBdr>
    </w:div>
    <w:div w:id="145514709">
      <w:bodyDiv w:val="1"/>
      <w:marLeft w:val="0"/>
      <w:marRight w:val="0"/>
      <w:marTop w:val="0"/>
      <w:marBottom w:val="0"/>
      <w:divBdr>
        <w:top w:val="none" w:sz="0" w:space="0" w:color="auto"/>
        <w:left w:val="none" w:sz="0" w:space="0" w:color="auto"/>
        <w:bottom w:val="none" w:sz="0" w:space="0" w:color="auto"/>
        <w:right w:val="none" w:sz="0" w:space="0" w:color="auto"/>
      </w:divBdr>
    </w:div>
    <w:div w:id="145903884">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49756588">
      <w:bodyDiv w:val="1"/>
      <w:marLeft w:val="0"/>
      <w:marRight w:val="0"/>
      <w:marTop w:val="0"/>
      <w:marBottom w:val="0"/>
      <w:divBdr>
        <w:top w:val="none" w:sz="0" w:space="0" w:color="auto"/>
        <w:left w:val="none" w:sz="0" w:space="0" w:color="auto"/>
        <w:bottom w:val="none" w:sz="0" w:space="0" w:color="auto"/>
        <w:right w:val="none" w:sz="0" w:space="0" w:color="auto"/>
      </w:divBdr>
    </w:div>
    <w:div w:id="156847320">
      <w:bodyDiv w:val="1"/>
      <w:marLeft w:val="0"/>
      <w:marRight w:val="0"/>
      <w:marTop w:val="0"/>
      <w:marBottom w:val="0"/>
      <w:divBdr>
        <w:top w:val="none" w:sz="0" w:space="0" w:color="auto"/>
        <w:left w:val="none" w:sz="0" w:space="0" w:color="auto"/>
        <w:bottom w:val="none" w:sz="0" w:space="0" w:color="auto"/>
        <w:right w:val="none" w:sz="0" w:space="0" w:color="auto"/>
      </w:divBdr>
    </w:div>
    <w:div w:id="158007370">
      <w:bodyDiv w:val="1"/>
      <w:marLeft w:val="0"/>
      <w:marRight w:val="0"/>
      <w:marTop w:val="0"/>
      <w:marBottom w:val="0"/>
      <w:divBdr>
        <w:top w:val="none" w:sz="0" w:space="0" w:color="auto"/>
        <w:left w:val="none" w:sz="0" w:space="0" w:color="auto"/>
        <w:bottom w:val="none" w:sz="0" w:space="0" w:color="auto"/>
        <w:right w:val="none" w:sz="0" w:space="0" w:color="auto"/>
      </w:divBdr>
    </w:div>
    <w:div w:id="160395831">
      <w:bodyDiv w:val="1"/>
      <w:marLeft w:val="0"/>
      <w:marRight w:val="0"/>
      <w:marTop w:val="0"/>
      <w:marBottom w:val="0"/>
      <w:divBdr>
        <w:top w:val="none" w:sz="0" w:space="0" w:color="auto"/>
        <w:left w:val="none" w:sz="0" w:space="0" w:color="auto"/>
        <w:bottom w:val="none" w:sz="0" w:space="0" w:color="auto"/>
        <w:right w:val="none" w:sz="0" w:space="0" w:color="auto"/>
      </w:divBdr>
    </w:div>
    <w:div w:id="160699093">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189683279">
      <w:bodyDiv w:val="1"/>
      <w:marLeft w:val="0"/>
      <w:marRight w:val="0"/>
      <w:marTop w:val="0"/>
      <w:marBottom w:val="0"/>
      <w:divBdr>
        <w:top w:val="none" w:sz="0" w:space="0" w:color="auto"/>
        <w:left w:val="none" w:sz="0" w:space="0" w:color="auto"/>
        <w:bottom w:val="none" w:sz="0" w:space="0" w:color="auto"/>
        <w:right w:val="none" w:sz="0" w:space="0" w:color="auto"/>
      </w:divBdr>
    </w:div>
    <w:div w:id="191457126">
      <w:bodyDiv w:val="1"/>
      <w:marLeft w:val="0"/>
      <w:marRight w:val="0"/>
      <w:marTop w:val="0"/>
      <w:marBottom w:val="0"/>
      <w:divBdr>
        <w:top w:val="none" w:sz="0" w:space="0" w:color="auto"/>
        <w:left w:val="none" w:sz="0" w:space="0" w:color="auto"/>
        <w:bottom w:val="none" w:sz="0" w:space="0" w:color="auto"/>
        <w:right w:val="none" w:sz="0" w:space="0" w:color="auto"/>
      </w:divBdr>
    </w:div>
    <w:div w:id="199515922">
      <w:bodyDiv w:val="1"/>
      <w:marLeft w:val="0"/>
      <w:marRight w:val="0"/>
      <w:marTop w:val="0"/>
      <w:marBottom w:val="0"/>
      <w:divBdr>
        <w:top w:val="none" w:sz="0" w:space="0" w:color="auto"/>
        <w:left w:val="none" w:sz="0" w:space="0" w:color="auto"/>
        <w:bottom w:val="none" w:sz="0" w:space="0" w:color="auto"/>
        <w:right w:val="none" w:sz="0" w:space="0" w:color="auto"/>
      </w:divBdr>
    </w:div>
    <w:div w:id="201358286">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7380168">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15703209">
      <w:bodyDiv w:val="1"/>
      <w:marLeft w:val="0"/>
      <w:marRight w:val="0"/>
      <w:marTop w:val="0"/>
      <w:marBottom w:val="0"/>
      <w:divBdr>
        <w:top w:val="none" w:sz="0" w:space="0" w:color="auto"/>
        <w:left w:val="none" w:sz="0" w:space="0" w:color="auto"/>
        <w:bottom w:val="none" w:sz="0" w:space="0" w:color="auto"/>
        <w:right w:val="none" w:sz="0" w:space="0" w:color="auto"/>
      </w:divBdr>
    </w:div>
    <w:div w:id="219904167">
      <w:bodyDiv w:val="1"/>
      <w:marLeft w:val="0"/>
      <w:marRight w:val="0"/>
      <w:marTop w:val="0"/>
      <w:marBottom w:val="0"/>
      <w:divBdr>
        <w:top w:val="none" w:sz="0" w:space="0" w:color="auto"/>
        <w:left w:val="none" w:sz="0" w:space="0" w:color="auto"/>
        <w:bottom w:val="none" w:sz="0" w:space="0" w:color="auto"/>
        <w:right w:val="none" w:sz="0" w:space="0" w:color="auto"/>
      </w:divBdr>
    </w:div>
    <w:div w:id="223833710">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42689839">
      <w:bodyDiv w:val="1"/>
      <w:marLeft w:val="0"/>
      <w:marRight w:val="0"/>
      <w:marTop w:val="0"/>
      <w:marBottom w:val="0"/>
      <w:divBdr>
        <w:top w:val="none" w:sz="0" w:space="0" w:color="auto"/>
        <w:left w:val="none" w:sz="0" w:space="0" w:color="auto"/>
        <w:bottom w:val="none" w:sz="0" w:space="0" w:color="auto"/>
        <w:right w:val="none" w:sz="0" w:space="0" w:color="auto"/>
      </w:divBdr>
    </w:div>
    <w:div w:id="243733892">
      <w:bodyDiv w:val="1"/>
      <w:marLeft w:val="0"/>
      <w:marRight w:val="0"/>
      <w:marTop w:val="0"/>
      <w:marBottom w:val="0"/>
      <w:divBdr>
        <w:top w:val="none" w:sz="0" w:space="0" w:color="auto"/>
        <w:left w:val="none" w:sz="0" w:space="0" w:color="auto"/>
        <w:bottom w:val="none" w:sz="0" w:space="0" w:color="auto"/>
        <w:right w:val="none" w:sz="0" w:space="0" w:color="auto"/>
      </w:divBdr>
    </w:div>
    <w:div w:id="244807480">
      <w:bodyDiv w:val="1"/>
      <w:marLeft w:val="0"/>
      <w:marRight w:val="0"/>
      <w:marTop w:val="0"/>
      <w:marBottom w:val="0"/>
      <w:divBdr>
        <w:top w:val="none" w:sz="0" w:space="0" w:color="auto"/>
        <w:left w:val="none" w:sz="0" w:space="0" w:color="auto"/>
        <w:bottom w:val="none" w:sz="0" w:space="0" w:color="auto"/>
        <w:right w:val="none" w:sz="0" w:space="0" w:color="auto"/>
      </w:divBdr>
    </w:div>
    <w:div w:id="246161042">
      <w:bodyDiv w:val="1"/>
      <w:marLeft w:val="0"/>
      <w:marRight w:val="0"/>
      <w:marTop w:val="0"/>
      <w:marBottom w:val="0"/>
      <w:divBdr>
        <w:top w:val="none" w:sz="0" w:space="0" w:color="auto"/>
        <w:left w:val="none" w:sz="0" w:space="0" w:color="auto"/>
        <w:bottom w:val="none" w:sz="0" w:space="0" w:color="auto"/>
        <w:right w:val="none" w:sz="0" w:space="0" w:color="auto"/>
      </w:divBdr>
    </w:div>
    <w:div w:id="259993259">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76106872">
      <w:bodyDiv w:val="1"/>
      <w:marLeft w:val="0"/>
      <w:marRight w:val="0"/>
      <w:marTop w:val="0"/>
      <w:marBottom w:val="0"/>
      <w:divBdr>
        <w:top w:val="none" w:sz="0" w:space="0" w:color="auto"/>
        <w:left w:val="none" w:sz="0" w:space="0" w:color="auto"/>
        <w:bottom w:val="none" w:sz="0" w:space="0" w:color="auto"/>
        <w:right w:val="none" w:sz="0" w:space="0" w:color="auto"/>
      </w:divBdr>
    </w:div>
    <w:div w:id="289940032">
      <w:bodyDiv w:val="1"/>
      <w:marLeft w:val="0"/>
      <w:marRight w:val="0"/>
      <w:marTop w:val="0"/>
      <w:marBottom w:val="0"/>
      <w:divBdr>
        <w:top w:val="none" w:sz="0" w:space="0" w:color="auto"/>
        <w:left w:val="none" w:sz="0" w:space="0" w:color="auto"/>
        <w:bottom w:val="none" w:sz="0" w:space="0" w:color="auto"/>
        <w:right w:val="none" w:sz="0" w:space="0" w:color="auto"/>
      </w:divBdr>
    </w:div>
    <w:div w:id="290406945">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296837742">
      <w:bodyDiv w:val="1"/>
      <w:marLeft w:val="0"/>
      <w:marRight w:val="0"/>
      <w:marTop w:val="0"/>
      <w:marBottom w:val="0"/>
      <w:divBdr>
        <w:top w:val="none" w:sz="0" w:space="0" w:color="auto"/>
        <w:left w:val="none" w:sz="0" w:space="0" w:color="auto"/>
        <w:bottom w:val="none" w:sz="0" w:space="0" w:color="auto"/>
        <w:right w:val="none" w:sz="0" w:space="0" w:color="auto"/>
      </w:divBdr>
    </w:div>
    <w:div w:id="300422764">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23171038">
      <w:bodyDiv w:val="1"/>
      <w:marLeft w:val="0"/>
      <w:marRight w:val="0"/>
      <w:marTop w:val="0"/>
      <w:marBottom w:val="0"/>
      <w:divBdr>
        <w:top w:val="none" w:sz="0" w:space="0" w:color="auto"/>
        <w:left w:val="none" w:sz="0" w:space="0" w:color="auto"/>
        <w:bottom w:val="none" w:sz="0" w:space="0" w:color="auto"/>
        <w:right w:val="none" w:sz="0" w:space="0" w:color="auto"/>
      </w:divBdr>
    </w:div>
    <w:div w:id="327055639">
      <w:bodyDiv w:val="1"/>
      <w:marLeft w:val="0"/>
      <w:marRight w:val="0"/>
      <w:marTop w:val="0"/>
      <w:marBottom w:val="0"/>
      <w:divBdr>
        <w:top w:val="none" w:sz="0" w:space="0" w:color="auto"/>
        <w:left w:val="none" w:sz="0" w:space="0" w:color="auto"/>
        <w:bottom w:val="none" w:sz="0" w:space="0" w:color="auto"/>
        <w:right w:val="none" w:sz="0" w:space="0" w:color="auto"/>
      </w:divBdr>
    </w:div>
    <w:div w:id="328139045">
      <w:bodyDiv w:val="1"/>
      <w:marLeft w:val="0"/>
      <w:marRight w:val="0"/>
      <w:marTop w:val="0"/>
      <w:marBottom w:val="0"/>
      <w:divBdr>
        <w:top w:val="none" w:sz="0" w:space="0" w:color="auto"/>
        <w:left w:val="none" w:sz="0" w:space="0" w:color="auto"/>
        <w:bottom w:val="none" w:sz="0" w:space="0" w:color="auto"/>
        <w:right w:val="none" w:sz="0" w:space="0" w:color="auto"/>
      </w:divBdr>
    </w:div>
    <w:div w:id="334386995">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46449734">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1884867">
      <w:bodyDiv w:val="1"/>
      <w:marLeft w:val="0"/>
      <w:marRight w:val="0"/>
      <w:marTop w:val="0"/>
      <w:marBottom w:val="0"/>
      <w:divBdr>
        <w:top w:val="none" w:sz="0" w:space="0" w:color="auto"/>
        <w:left w:val="none" w:sz="0" w:space="0" w:color="auto"/>
        <w:bottom w:val="none" w:sz="0" w:space="0" w:color="auto"/>
        <w:right w:val="none" w:sz="0" w:space="0" w:color="auto"/>
      </w:divBdr>
    </w:div>
    <w:div w:id="354575290">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3988070">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1002745">
      <w:bodyDiv w:val="1"/>
      <w:marLeft w:val="0"/>
      <w:marRight w:val="0"/>
      <w:marTop w:val="0"/>
      <w:marBottom w:val="0"/>
      <w:divBdr>
        <w:top w:val="none" w:sz="0" w:space="0" w:color="auto"/>
        <w:left w:val="none" w:sz="0" w:space="0" w:color="auto"/>
        <w:bottom w:val="none" w:sz="0" w:space="0" w:color="auto"/>
        <w:right w:val="none" w:sz="0" w:space="0" w:color="auto"/>
      </w:divBdr>
    </w:div>
    <w:div w:id="375080235">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77052507">
      <w:bodyDiv w:val="1"/>
      <w:marLeft w:val="0"/>
      <w:marRight w:val="0"/>
      <w:marTop w:val="0"/>
      <w:marBottom w:val="0"/>
      <w:divBdr>
        <w:top w:val="none" w:sz="0" w:space="0" w:color="auto"/>
        <w:left w:val="none" w:sz="0" w:space="0" w:color="auto"/>
        <w:bottom w:val="none" w:sz="0" w:space="0" w:color="auto"/>
        <w:right w:val="none" w:sz="0" w:space="0" w:color="auto"/>
      </w:divBdr>
    </w:div>
    <w:div w:id="383986296">
      <w:bodyDiv w:val="1"/>
      <w:marLeft w:val="0"/>
      <w:marRight w:val="0"/>
      <w:marTop w:val="0"/>
      <w:marBottom w:val="0"/>
      <w:divBdr>
        <w:top w:val="none" w:sz="0" w:space="0" w:color="auto"/>
        <w:left w:val="none" w:sz="0" w:space="0" w:color="auto"/>
        <w:bottom w:val="none" w:sz="0" w:space="0" w:color="auto"/>
        <w:right w:val="none" w:sz="0" w:space="0" w:color="auto"/>
      </w:divBdr>
    </w:div>
    <w:div w:id="387650936">
      <w:bodyDiv w:val="1"/>
      <w:marLeft w:val="0"/>
      <w:marRight w:val="0"/>
      <w:marTop w:val="0"/>
      <w:marBottom w:val="0"/>
      <w:divBdr>
        <w:top w:val="none" w:sz="0" w:space="0" w:color="auto"/>
        <w:left w:val="none" w:sz="0" w:space="0" w:color="auto"/>
        <w:bottom w:val="none" w:sz="0" w:space="0" w:color="auto"/>
        <w:right w:val="none" w:sz="0" w:space="0" w:color="auto"/>
      </w:divBdr>
    </w:div>
    <w:div w:id="390883643">
      <w:bodyDiv w:val="1"/>
      <w:marLeft w:val="0"/>
      <w:marRight w:val="0"/>
      <w:marTop w:val="0"/>
      <w:marBottom w:val="0"/>
      <w:divBdr>
        <w:top w:val="none" w:sz="0" w:space="0" w:color="auto"/>
        <w:left w:val="none" w:sz="0" w:space="0" w:color="auto"/>
        <w:bottom w:val="none" w:sz="0" w:space="0" w:color="auto"/>
        <w:right w:val="none" w:sz="0" w:space="0" w:color="auto"/>
      </w:divBdr>
    </w:div>
    <w:div w:id="392657441">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15130930">
      <w:bodyDiv w:val="1"/>
      <w:marLeft w:val="0"/>
      <w:marRight w:val="0"/>
      <w:marTop w:val="0"/>
      <w:marBottom w:val="0"/>
      <w:divBdr>
        <w:top w:val="none" w:sz="0" w:space="0" w:color="auto"/>
        <w:left w:val="none" w:sz="0" w:space="0" w:color="auto"/>
        <w:bottom w:val="none" w:sz="0" w:space="0" w:color="auto"/>
        <w:right w:val="none" w:sz="0" w:space="0" w:color="auto"/>
      </w:divBdr>
    </w:div>
    <w:div w:id="417487744">
      <w:bodyDiv w:val="1"/>
      <w:marLeft w:val="0"/>
      <w:marRight w:val="0"/>
      <w:marTop w:val="0"/>
      <w:marBottom w:val="0"/>
      <w:divBdr>
        <w:top w:val="none" w:sz="0" w:space="0" w:color="auto"/>
        <w:left w:val="none" w:sz="0" w:space="0" w:color="auto"/>
        <w:bottom w:val="none" w:sz="0" w:space="0" w:color="auto"/>
        <w:right w:val="none" w:sz="0" w:space="0" w:color="auto"/>
      </w:divBdr>
    </w:div>
    <w:div w:id="427164390">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11072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44925821">
      <w:bodyDiv w:val="1"/>
      <w:marLeft w:val="0"/>
      <w:marRight w:val="0"/>
      <w:marTop w:val="0"/>
      <w:marBottom w:val="0"/>
      <w:divBdr>
        <w:top w:val="none" w:sz="0" w:space="0" w:color="auto"/>
        <w:left w:val="none" w:sz="0" w:space="0" w:color="auto"/>
        <w:bottom w:val="none" w:sz="0" w:space="0" w:color="auto"/>
        <w:right w:val="none" w:sz="0" w:space="0" w:color="auto"/>
      </w:divBdr>
    </w:div>
    <w:div w:id="448475242">
      <w:bodyDiv w:val="1"/>
      <w:marLeft w:val="0"/>
      <w:marRight w:val="0"/>
      <w:marTop w:val="0"/>
      <w:marBottom w:val="0"/>
      <w:divBdr>
        <w:top w:val="none" w:sz="0" w:space="0" w:color="auto"/>
        <w:left w:val="none" w:sz="0" w:space="0" w:color="auto"/>
        <w:bottom w:val="none" w:sz="0" w:space="0" w:color="auto"/>
        <w:right w:val="none" w:sz="0" w:space="0" w:color="auto"/>
      </w:divBdr>
    </w:div>
    <w:div w:id="452408353">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494496770">
      <w:bodyDiv w:val="1"/>
      <w:marLeft w:val="0"/>
      <w:marRight w:val="0"/>
      <w:marTop w:val="0"/>
      <w:marBottom w:val="0"/>
      <w:divBdr>
        <w:top w:val="none" w:sz="0" w:space="0" w:color="auto"/>
        <w:left w:val="none" w:sz="0" w:space="0" w:color="auto"/>
        <w:bottom w:val="none" w:sz="0" w:space="0" w:color="auto"/>
        <w:right w:val="none" w:sz="0" w:space="0" w:color="auto"/>
      </w:divBdr>
    </w:div>
    <w:div w:id="501891090">
      <w:bodyDiv w:val="1"/>
      <w:marLeft w:val="0"/>
      <w:marRight w:val="0"/>
      <w:marTop w:val="0"/>
      <w:marBottom w:val="0"/>
      <w:divBdr>
        <w:top w:val="none" w:sz="0" w:space="0" w:color="auto"/>
        <w:left w:val="none" w:sz="0" w:space="0" w:color="auto"/>
        <w:bottom w:val="none" w:sz="0" w:space="0" w:color="auto"/>
        <w:right w:val="none" w:sz="0" w:space="0" w:color="auto"/>
      </w:divBdr>
    </w:div>
    <w:div w:id="510410022">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13959898">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37931374">
      <w:bodyDiv w:val="1"/>
      <w:marLeft w:val="0"/>
      <w:marRight w:val="0"/>
      <w:marTop w:val="0"/>
      <w:marBottom w:val="0"/>
      <w:divBdr>
        <w:top w:val="none" w:sz="0" w:space="0" w:color="auto"/>
        <w:left w:val="none" w:sz="0" w:space="0" w:color="auto"/>
        <w:bottom w:val="none" w:sz="0" w:space="0" w:color="auto"/>
        <w:right w:val="none" w:sz="0" w:space="0" w:color="auto"/>
      </w:divBdr>
    </w:div>
    <w:div w:id="539590199">
      <w:bodyDiv w:val="1"/>
      <w:marLeft w:val="0"/>
      <w:marRight w:val="0"/>
      <w:marTop w:val="0"/>
      <w:marBottom w:val="0"/>
      <w:divBdr>
        <w:top w:val="none" w:sz="0" w:space="0" w:color="auto"/>
        <w:left w:val="none" w:sz="0" w:space="0" w:color="auto"/>
        <w:bottom w:val="none" w:sz="0" w:space="0" w:color="auto"/>
        <w:right w:val="none" w:sz="0" w:space="0" w:color="auto"/>
      </w:divBdr>
    </w:div>
    <w:div w:id="54259546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5794429">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49997906">
      <w:bodyDiv w:val="1"/>
      <w:marLeft w:val="0"/>
      <w:marRight w:val="0"/>
      <w:marTop w:val="0"/>
      <w:marBottom w:val="0"/>
      <w:divBdr>
        <w:top w:val="none" w:sz="0" w:space="0" w:color="auto"/>
        <w:left w:val="none" w:sz="0" w:space="0" w:color="auto"/>
        <w:bottom w:val="none" w:sz="0" w:space="0" w:color="auto"/>
        <w:right w:val="none" w:sz="0" w:space="0" w:color="auto"/>
      </w:divBdr>
    </w:div>
    <w:div w:id="550074196">
      <w:bodyDiv w:val="1"/>
      <w:marLeft w:val="0"/>
      <w:marRight w:val="0"/>
      <w:marTop w:val="0"/>
      <w:marBottom w:val="0"/>
      <w:divBdr>
        <w:top w:val="none" w:sz="0" w:space="0" w:color="auto"/>
        <w:left w:val="none" w:sz="0" w:space="0" w:color="auto"/>
        <w:bottom w:val="none" w:sz="0" w:space="0" w:color="auto"/>
        <w:right w:val="none" w:sz="0" w:space="0" w:color="auto"/>
      </w:divBdr>
    </w:div>
    <w:div w:id="551161346">
      <w:bodyDiv w:val="1"/>
      <w:marLeft w:val="0"/>
      <w:marRight w:val="0"/>
      <w:marTop w:val="0"/>
      <w:marBottom w:val="0"/>
      <w:divBdr>
        <w:top w:val="none" w:sz="0" w:space="0" w:color="auto"/>
        <w:left w:val="none" w:sz="0" w:space="0" w:color="auto"/>
        <w:bottom w:val="none" w:sz="0" w:space="0" w:color="auto"/>
        <w:right w:val="none" w:sz="0" w:space="0" w:color="auto"/>
      </w:divBdr>
    </w:div>
    <w:div w:id="551818615">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54588496">
      <w:bodyDiv w:val="1"/>
      <w:marLeft w:val="0"/>
      <w:marRight w:val="0"/>
      <w:marTop w:val="0"/>
      <w:marBottom w:val="0"/>
      <w:divBdr>
        <w:top w:val="none" w:sz="0" w:space="0" w:color="auto"/>
        <w:left w:val="none" w:sz="0" w:space="0" w:color="auto"/>
        <w:bottom w:val="none" w:sz="0" w:space="0" w:color="auto"/>
        <w:right w:val="none" w:sz="0" w:space="0" w:color="auto"/>
      </w:divBdr>
    </w:div>
    <w:div w:id="561987779">
      <w:bodyDiv w:val="1"/>
      <w:marLeft w:val="0"/>
      <w:marRight w:val="0"/>
      <w:marTop w:val="0"/>
      <w:marBottom w:val="0"/>
      <w:divBdr>
        <w:top w:val="none" w:sz="0" w:space="0" w:color="auto"/>
        <w:left w:val="none" w:sz="0" w:space="0" w:color="auto"/>
        <w:bottom w:val="none" w:sz="0" w:space="0" w:color="auto"/>
        <w:right w:val="none" w:sz="0" w:space="0" w:color="auto"/>
      </w:divBdr>
    </w:div>
    <w:div w:id="562643265">
      <w:bodyDiv w:val="1"/>
      <w:marLeft w:val="0"/>
      <w:marRight w:val="0"/>
      <w:marTop w:val="0"/>
      <w:marBottom w:val="0"/>
      <w:divBdr>
        <w:top w:val="none" w:sz="0" w:space="0" w:color="auto"/>
        <w:left w:val="none" w:sz="0" w:space="0" w:color="auto"/>
        <w:bottom w:val="none" w:sz="0" w:space="0" w:color="auto"/>
        <w:right w:val="none" w:sz="0" w:space="0" w:color="auto"/>
      </w:divBdr>
    </w:div>
    <w:div w:id="564998102">
      <w:bodyDiv w:val="1"/>
      <w:marLeft w:val="0"/>
      <w:marRight w:val="0"/>
      <w:marTop w:val="0"/>
      <w:marBottom w:val="0"/>
      <w:divBdr>
        <w:top w:val="none" w:sz="0" w:space="0" w:color="auto"/>
        <w:left w:val="none" w:sz="0" w:space="0" w:color="auto"/>
        <w:bottom w:val="none" w:sz="0" w:space="0" w:color="auto"/>
        <w:right w:val="none" w:sz="0" w:space="0" w:color="auto"/>
      </w:divBdr>
    </w:div>
    <w:div w:id="579098997">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593633773">
      <w:bodyDiv w:val="1"/>
      <w:marLeft w:val="0"/>
      <w:marRight w:val="0"/>
      <w:marTop w:val="0"/>
      <w:marBottom w:val="0"/>
      <w:divBdr>
        <w:top w:val="none" w:sz="0" w:space="0" w:color="auto"/>
        <w:left w:val="none" w:sz="0" w:space="0" w:color="auto"/>
        <w:bottom w:val="none" w:sz="0" w:space="0" w:color="auto"/>
        <w:right w:val="none" w:sz="0" w:space="0" w:color="auto"/>
      </w:divBdr>
    </w:div>
    <w:div w:id="597906619">
      <w:bodyDiv w:val="1"/>
      <w:marLeft w:val="0"/>
      <w:marRight w:val="0"/>
      <w:marTop w:val="0"/>
      <w:marBottom w:val="0"/>
      <w:divBdr>
        <w:top w:val="none" w:sz="0" w:space="0" w:color="auto"/>
        <w:left w:val="none" w:sz="0" w:space="0" w:color="auto"/>
        <w:bottom w:val="none" w:sz="0" w:space="0" w:color="auto"/>
        <w:right w:val="none" w:sz="0" w:space="0" w:color="auto"/>
      </w:divBdr>
    </w:div>
    <w:div w:id="599065275">
      <w:bodyDiv w:val="1"/>
      <w:marLeft w:val="0"/>
      <w:marRight w:val="0"/>
      <w:marTop w:val="0"/>
      <w:marBottom w:val="0"/>
      <w:divBdr>
        <w:top w:val="none" w:sz="0" w:space="0" w:color="auto"/>
        <w:left w:val="none" w:sz="0" w:space="0" w:color="auto"/>
        <w:bottom w:val="none" w:sz="0" w:space="0" w:color="auto"/>
        <w:right w:val="none" w:sz="0" w:space="0" w:color="auto"/>
      </w:divBdr>
    </w:div>
    <w:div w:id="600383908">
      <w:bodyDiv w:val="1"/>
      <w:marLeft w:val="0"/>
      <w:marRight w:val="0"/>
      <w:marTop w:val="0"/>
      <w:marBottom w:val="0"/>
      <w:divBdr>
        <w:top w:val="none" w:sz="0" w:space="0" w:color="auto"/>
        <w:left w:val="none" w:sz="0" w:space="0" w:color="auto"/>
        <w:bottom w:val="none" w:sz="0" w:space="0" w:color="auto"/>
        <w:right w:val="none" w:sz="0" w:space="0" w:color="auto"/>
      </w:divBdr>
    </w:div>
    <w:div w:id="609168972">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27247708">
      <w:bodyDiv w:val="1"/>
      <w:marLeft w:val="0"/>
      <w:marRight w:val="0"/>
      <w:marTop w:val="0"/>
      <w:marBottom w:val="0"/>
      <w:divBdr>
        <w:top w:val="none" w:sz="0" w:space="0" w:color="auto"/>
        <w:left w:val="none" w:sz="0" w:space="0" w:color="auto"/>
        <w:bottom w:val="none" w:sz="0" w:space="0" w:color="auto"/>
        <w:right w:val="none" w:sz="0" w:space="0" w:color="auto"/>
      </w:divBdr>
    </w:div>
    <w:div w:id="629827874">
      <w:bodyDiv w:val="1"/>
      <w:marLeft w:val="0"/>
      <w:marRight w:val="0"/>
      <w:marTop w:val="0"/>
      <w:marBottom w:val="0"/>
      <w:divBdr>
        <w:top w:val="none" w:sz="0" w:space="0" w:color="auto"/>
        <w:left w:val="none" w:sz="0" w:space="0" w:color="auto"/>
        <w:bottom w:val="none" w:sz="0" w:space="0" w:color="auto"/>
        <w:right w:val="none" w:sz="0" w:space="0" w:color="auto"/>
      </w:divBdr>
    </w:div>
    <w:div w:id="635110331">
      <w:bodyDiv w:val="1"/>
      <w:marLeft w:val="0"/>
      <w:marRight w:val="0"/>
      <w:marTop w:val="0"/>
      <w:marBottom w:val="0"/>
      <w:divBdr>
        <w:top w:val="none" w:sz="0" w:space="0" w:color="auto"/>
        <w:left w:val="none" w:sz="0" w:space="0" w:color="auto"/>
        <w:bottom w:val="none" w:sz="0" w:space="0" w:color="auto"/>
        <w:right w:val="none" w:sz="0" w:space="0" w:color="auto"/>
      </w:divBdr>
    </w:div>
    <w:div w:id="638340690">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7520398">
      <w:bodyDiv w:val="1"/>
      <w:marLeft w:val="0"/>
      <w:marRight w:val="0"/>
      <w:marTop w:val="0"/>
      <w:marBottom w:val="0"/>
      <w:divBdr>
        <w:top w:val="none" w:sz="0" w:space="0" w:color="auto"/>
        <w:left w:val="none" w:sz="0" w:space="0" w:color="auto"/>
        <w:bottom w:val="none" w:sz="0" w:space="0" w:color="auto"/>
        <w:right w:val="none" w:sz="0" w:space="0" w:color="auto"/>
      </w:divBdr>
    </w:div>
    <w:div w:id="647713709">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7634025">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680931870">
      <w:bodyDiv w:val="1"/>
      <w:marLeft w:val="0"/>
      <w:marRight w:val="0"/>
      <w:marTop w:val="0"/>
      <w:marBottom w:val="0"/>
      <w:divBdr>
        <w:top w:val="none" w:sz="0" w:space="0" w:color="auto"/>
        <w:left w:val="none" w:sz="0" w:space="0" w:color="auto"/>
        <w:bottom w:val="none" w:sz="0" w:space="0" w:color="auto"/>
        <w:right w:val="none" w:sz="0" w:space="0" w:color="auto"/>
      </w:divBdr>
    </w:div>
    <w:div w:id="683365354">
      <w:bodyDiv w:val="1"/>
      <w:marLeft w:val="0"/>
      <w:marRight w:val="0"/>
      <w:marTop w:val="0"/>
      <w:marBottom w:val="0"/>
      <w:divBdr>
        <w:top w:val="none" w:sz="0" w:space="0" w:color="auto"/>
        <w:left w:val="none" w:sz="0" w:space="0" w:color="auto"/>
        <w:bottom w:val="none" w:sz="0" w:space="0" w:color="auto"/>
        <w:right w:val="none" w:sz="0" w:space="0" w:color="auto"/>
      </w:divBdr>
    </w:div>
    <w:div w:id="687877410">
      <w:bodyDiv w:val="1"/>
      <w:marLeft w:val="0"/>
      <w:marRight w:val="0"/>
      <w:marTop w:val="0"/>
      <w:marBottom w:val="0"/>
      <w:divBdr>
        <w:top w:val="none" w:sz="0" w:space="0" w:color="auto"/>
        <w:left w:val="none" w:sz="0" w:space="0" w:color="auto"/>
        <w:bottom w:val="none" w:sz="0" w:space="0" w:color="auto"/>
        <w:right w:val="none" w:sz="0" w:space="0" w:color="auto"/>
      </w:divBdr>
    </w:div>
    <w:div w:id="693002347">
      <w:bodyDiv w:val="1"/>
      <w:marLeft w:val="0"/>
      <w:marRight w:val="0"/>
      <w:marTop w:val="0"/>
      <w:marBottom w:val="0"/>
      <w:divBdr>
        <w:top w:val="none" w:sz="0" w:space="0" w:color="auto"/>
        <w:left w:val="none" w:sz="0" w:space="0" w:color="auto"/>
        <w:bottom w:val="none" w:sz="0" w:space="0" w:color="auto"/>
        <w:right w:val="none" w:sz="0" w:space="0" w:color="auto"/>
      </w:divBdr>
    </w:div>
    <w:div w:id="701247734">
      <w:bodyDiv w:val="1"/>
      <w:marLeft w:val="0"/>
      <w:marRight w:val="0"/>
      <w:marTop w:val="0"/>
      <w:marBottom w:val="0"/>
      <w:divBdr>
        <w:top w:val="none" w:sz="0" w:space="0" w:color="auto"/>
        <w:left w:val="none" w:sz="0" w:space="0" w:color="auto"/>
        <w:bottom w:val="none" w:sz="0" w:space="0" w:color="auto"/>
        <w:right w:val="none" w:sz="0" w:space="0" w:color="auto"/>
      </w:divBdr>
    </w:div>
    <w:div w:id="703406577">
      <w:bodyDiv w:val="1"/>
      <w:marLeft w:val="0"/>
      <w:marRight w:val="0"/>
      <w:marTop w:val="0"/>
      <w:marBottom w:val="0"/>
      <w:divBdr>
        <w:top w:val="none" w:sz="0" w:space="0" w:color="auto"/>
        <w:left w:val="none" w:sz="0" w:space="0" w:color="auto"/>
        <w:bottom w:val="none" w:sz="0" w:space="0" w:color="auto"/>
        <w:right w:val="none" w:sz="0" w:space="0" w:color="auto"/>
      </w:divBdr>
    </w:div>
    <w:div w:id="709066155">
      <w:bodyDiv w:val="1"/>
      <w:marLeft w:val="0"/>
      <w:marRight w:val="0"/>
      <w:marTop w:val="0"/>
      <w:marBottom w:val="0"/>
      <w:divBdr>
        <w:top w:val="none" w:sz="0" w:space="0" w:color="auto"/>
        <w:left w:val="none" w:sz="0" w:space="0" w:color="auto"/>
        <w:bottom w:val="none" w:sz="0" w:space="0" w:color="auto"/>
        <w:right w:val="none" w:sz="0" w:space="0" w:color="auto"/>
      </w:divBdr>
    </w:div>
    <w:div w:id="715279780">
      <w:bodyDiv w:val="1"/>
      <w:marLeft w:val="0"/>
      <w:marRight w:val="0"/>
      <w:marTop w:val="0"/>
      <w:marBottom w:val="0"/>
      <w:divBdr>
        <w:top w:val="none" w:sz="0" w:space="0" w:color="auto"/>
        <w:left w:val="none" w:sz="0" w:space="0" w:color="auto"/>
        <w:bottom w:val="none" w:sz="0" w:space="0" w:color="auto"/>
        <w:right w:val="none" w:sz="0" w:space="0" w:color="auto"/>
      </w:divBdr>
    </w:div>
    <w:div w:id="722562720">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28725588">
      <w:bodyDiv w:val="1"/>
      <w:marLeft w:val="0"/>
      <w:marRight w:val="0"/>
      <w:marTop w:val="0"/>
      <w:marBottom w:val="0"/>
      <w:divBdr>
        <w:top w:val="none" w:sz="0" w:space="0" w:color="auto"/>
        <w:left w:val="none" w:sz="0" w:space="0" w:color="auto"/>
        <w:bottom w:val="none" w:sz="0" w:space="0" w:color="auto"/>
        <w:right w:val="none" w:sz="0" w:space="0" w:color="auto"/>
      </w:divBdr>
    </w:div>
    <w:div w:id="730886027">
      <w:bodyDiv w:val="1"/>
      <w:marLeft w:val="0"/>
      <w:marRight w:val="0"/>
      <w:marTop w:val="0"/>
      <w:marBottom w:val="0"/>
      <w:divBdr>
        <w:top w:val="none" w:sz="0" w:space="0" w:color="auto"/>
        <w:left w:val="none" w:sz="0" w:space="0" w:color="auto"/>
        <w:bottom w:val="none" w:sz="0" w:space="0" w:color="auto"/>
        <w:right w:val="none" w:sz="0" w:space="0" w:color="auto"/>
      </w:divBdr>
    </w:div>
    <w:div w:id="736365263">
      <w:bodyDiv w:val="1"/>
      <w:marLeft w:val="0"/>
      <w:marRight w:val="0"/>
      <w:marTop w:val="0"/>
      <w:marBottom w:val="0"/>
      <w:divBdr>
        <w:top w:val="none" w:sz="0" w:space="0" w:color="auto"/>
        <w:left w:val="none" w:sz="0" w:space="0" w:color="auto"/>
        <w:bottom w:val="none" w:sz="0" w:space="0" w:color="auto"/>
        <w:right w:val="none" w:sz="0" w:space="0" w:color="auto"/>
      </w:divBdr>
    </w:div>
    <w:div w:id="736710330">
      <w:bodyDiv w:val="1"/>
      <w:marLeft w:val="0"/>
      <w:marRight w:val="0"/>
      <w:marTop w:val="0"/>
      <w:marBottom w:val="0"/>
      <w:divBdr>
        <w:top w:val="none" w:sz="0" w:space="0" w:color="auto"/>
        <w:left w:val="none" w:sz="0" w:space="0" w:color="auto"/>
        <w:bottom w:val="none" w:sz="0" w:space="0" w:color="auto"/>
        <w:right w:val="none" w:sz="0" w:space="0" w:color="auto"/>
      </w:divBdr>
    </w:div>
    <w:div w:id="745151780">
      <w:bodyDiv w:val="1"/>
      <w:marLeft w:val="0"/>
      <w:marRight w:val="0"/>
      <w:marTop w:val="0"/>
      <w:marBottom w:val="0"/>
      <w:divBdr>
        <w:top w:val="none" w:sz="0" w:space="0" w:color="auto"/>
        <w:left w:val="none" w:sz="0" w:space="0" w:color="auto"/>
        <w:bottom w:val="none" w:sz="0" w:space="0" w:color="auto"/>
        <w:right w:val="none" w:sz="0" w:space="0" w:color="auto"/>
      </w:divBdr>
    </w:div>
    <w:div w:id="750202487">
      <w:bodyDiv w:val="1"/>
      <w:marLeft w:val="0"/>
      <w:marRight w:val="0"/>
      <w:marTop w:val="0"/>
      <w:marBottom w:val="0"/>
      <w:divBdr>
        <w:top w:val="none" w:sz="0" w:space="0" w:color="auto"/>
        <w:left w:val="none" w:sz="0" w:space="0" w:color="auto"/>
        <w:bottom w:val="none" w:sz="0" w:space="0" w:color="auto"/>
        <w:right w:val="none" w:sz="0" w:space="0" w:color="auto"/>
      </w:divBdr>
    </w:div>
    <w:div w:id="759330404">
      <w:bodyDiv w:val="1"/>
      <w:marLeft w:val="0"/>
      <w:marRight w:val="0"/>
      <w:marTop w:val="0"/>
      <w:marBottom w:val="0"/>
      <w:divBdr>
        <w:top w:val="none" w:sz="0" w:space="0" w:color="auto"/>
        <w:left w:val="none" w:sz="0" w:space="0" w:color="auto"/>
        <w:bottom w:val="none" w:sz="0" w:space="0" w:color="auto"/>
        <w:right w:val="none" w:sz="0" w:space="0" w:color="auto"/>
      </w:divBdr>
    </w:div>
    <w:div w:id="762459153">
      <w:bodyDiv w:val="1"/>
      <w:marLeft w:val="0"/>
      <w:marRight w:val="0"/>
      <w:marTop w:val="0"/>
      <w:marBottom w:val="0"/>
      <w:divBdr>
        <w:top w:val="none" w:sz="0" w:space="0" w:color="auto"/>
        <w:left w:val="none" w:sz="0" w:space="0" w:color="auto"/>
        <w:bottom w:val="none" w:sz="0" w:space="0" w:color="auto"/>
        <w:right w:val="none" w:sz="0" w:space="0" w:color="auto"/>
      </w:divBdr>
    </w:div>
    <w:div w:id="765348291">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82460226">
      <w:bodyDiv w:val="1"/>
      <w:marLeft w:val="0"/>
      <w:marRight w:val="0"/>
      <w:marTop w:val="0"/>
      <w:marBottom w:val="0"/>
      <w:divBdr>
        <w:top w:val="none" w:sz="0" w:space="0" w:color="auto"/>
        <w:left w:val="none" w:sz="0" w:space="0" w:color="auto"/>
        <w:bottom w:val="none" w:sz="0" w:space="0" w:color="auto"/>
        <w:right w:val="none" w:sz="0" w:space="0" w:color="auto"/>
      </w:divBdr>
    </w:div>
    <w:div w:id="784926030">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4391042">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20389029">
      <w:bodyDiv w:val="1"/>
      <w:marLeft w:val="0"/>
      <w:marRight w:val="0"/>
      <w:marTop w:val="0"/>
      <w:marBottom w:val="0"/>
      <w:divBdr>
        <w:top w:val="none" w:sz="0" w:space="0" w:color="auto"/>
        <w:left w:val="none" w:sz="0" w:space="0" w:color="auto"/>
        <w:bottom w:val="none" w:sz="0" w:space="0" w:color="auto"/>
        <w:right w:val="none" w:sz="0" w:space="0" w:color="auto"/>
      </w:divBdr>
    </w:div>
    <w:div w:id="825247663">
      <w:bodyDiv w:val="1"/>
      <w:marLeft w:val="0"/>
      <w:marRight w:val="0"/>
      <w:marTop w:val="0"/>
      <w:marBottom w:val="0"/>
      <w:divBdr>
        <w:top w:val="none" w:sz="0" w:space="0" w:color="auto"/>
        <w:left w:val="none" w:sz="0" w:space="0" w:color="auto"/>
        <w:bottom w:val="none" w:sz="0" w:space="0" w:color="auto"/>
        <w:right w:val="none" w:sz="0" w:space="0" w:color="auto"/>
      </w:divBdr>
    </w:div>
    <w:div w:id="833033331">
      <w:bodyDiv w:val="1"/>
      <w:marLeft w:val="0"/>
      <w:marRight w:val="0"/>
      <w:marTop w:val="0"/>
      <w:marBottom w:val="0"/>
      <w:divBdr>
        <w:top w:val="none" w:sz="0" w:space="0" w:color="auto"/>
        <w:left w:val="none" w:sz="0" w:space="0" w:color="auto"/>
        <w:bottom w:val="none" w:sz="0" w:space="0" w:color="auto"/>
        <w:right w:val="none" w:sz="0" w:space="0" w:color="auto"/>
      </w:divBdr>
    </w:div>
    <w:div w:id="848568405">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76157550">
      <w:bodyDiv w:val="1"/>
      <w:marLeft w:val="0"/>
      <w:marRight w:val="0"/>
      <w:marTop w:val="0"/>
      <w:marBottom w:val="0"/>
      <w:divBdr>
        <w:top w:val="none" w:sz="0" w:space="0" w:color="auto"/>
        <w:left w:val="none" w:sz="0" w:space="0" w:color="auto"/>
        <w:bottom w:val="none" w:sz="0" w:space="0" w:color="auto"/>
        <w:right w:val="none" w:sz="0" w:space="0" w:color="auto"/>
      </w:divBdr>
    </w:div>
    <w:div w:id="877741651">
      <w:bodyDiv w:val="1"/>
      <w:marLeft w:val="0"/>
      <w:marRight w:val="0"/>
      <w:marTop w:val="0"/>
      <w:marBottom w:val="0"/>
      <w:divBdr>
        <w:top w:val="none" w:sz="0" w:space="0" w:color="auto"/>
        <w:left w:val="none" w:sz="0" w:space="0" w:color="auto"/>
        <w:bottom w:val="none" w:sz="0" w:space="0" w:color="auto"/>
        <w:right w:val="none" w:sz="0" w:space="0" w:color="auto"/>
      </w:divBdr>
    </w:div>
    <w:div w:id="88155747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892083456">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4073119">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11619512">
      <w:bodyDiv w:val="1"/>
      <w:marLeft w:val="0"/>
      <w:marRight w:val="0"/>
      <w:marTop w:val="0"/>
      <w:marBottom w:val="0"/>
      <w:divBdr>
        <w:top w:val="none" w:sz="0" w:space="0" w:color="auto"/>
        <w:left w:val="none" w:sz="0" w:space="0" w:color="auto"/>
        <w:bottom w:val="none" w:sz="0" w:space="0" w:color="auto"/>
        <w:right w:val="none" w:sz="0" w:space="0" w:color="auto"/>
      </w:divBdr>
    </w:div>
    <w:div w:id="914163740">
      <w:bodyDiv w:val="1"/>
      <w:marLeft w:val="0"/>
      <w:marRight w:val="0"/>
      <w:marTop w:val="0"/>
      <w:marBottom w:val="0"/>
      <w:divBdr>
        <w:top w:val="none" w:sz="0" w:space="0" w:color="auto"/>
        <w:left w:val="none" w:sz="0" w:space="0" w:color="auto"/>
        <w:bottom w:val="none" w:sz="0" w:space="0" w:color="auto"/>
        <w:right w:val="none" w:sz="0" w:space="0" w:color="auto"/>
      </w:divBdr>
    </w:div>
    <w:div w:id="918712897">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4898564">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36213496">
      <w:bodyDiv w:val="1"/>
      <w:marLeft w:val="0"/>
      <w:marRight w:val="0"/>
      <w:marTop w:val="0"/>
      <w:marBottom w:val="0"/>
      <w:divBdr>
        <w:top w:val="none" w:sz="0" w:space="0" w:color="auto"/>
        <w:left w:val="none" w:sz="0" w:space="0" w:color="auto"/>
        <w:bottom w:val="none" w:sz="0" w:space="0" w:color="auto"/>
        <w:right w:val="none" w:sz="0" w:space="0" w:color="auto"/>
      </w:divBdr>
    </w:div>
    <w:div w:id="936912644">
      <w:bodyDiv w:val="1"/>
      <w:marLeft w:val="0"/>
      <w:marRight w:val="0"/>
      <w:marTop w:val="0"/>
      <w:marBottom w:val="0"/>
      <w:divBdr>
        <w:top w:val="none" w:sz="0" w:space="0" w:color="auto"/>
        <w:left w:val="none" w:sz="0" w:space="0" w:color="auto"/>
        <w:bottom w:val="none" w:sz="0" w:space="0" w:color="auto"/>
        <w:right w:val="none" w:sz="0" w:space="0" w:color="auto"/>
      </w:divBdr>
    </w:div>
    <w:div w:id="938948059">
      <w:bodyDiv w:val="1"/>
      <w:marLeft w:val="0"/>
      <w:marRight w:val="0"/>
      <w:marTop w:val="0"/>
      <w:marBottom w:val="0"/>
      <w:divBdr>
        <w:top w:val="none" w:sz="0" w:space="0" w:color="auto"/>
        <w:left w:val="none" w:sz="0" w:space="0" w:color="auto"/>
        <w:bottom w:val="none" w:sz="0" w:space="0" w:color="auto"/>
        <w:right w:val="none" w:sz="0" w:space="0" w:color="auto"/>
      </w:divBdr>
    </w:div>
    <w:div w:id="945389549">
      <w:bodyDiv w:val="1"/>
      <w:marLeft w:val="0"/>
      <w:marRight w:val="0"/>
      <w:marTop w:val="0"/>
      <w:marBottom w:val="0"/>
      <w:divBdr>
        <w:top w:val="none" w:sz="0" w:space="0" w:color="auto"/>
        <w:left w:val="none" w:sz="0" w:space="0" w:color="auto"/>
        <w:bottom w:val="none" w:sz="0" w:space="0" w:color="auto"/>
        <w:right w:val="none" w:sz="0" w:space="0" w:color="auto"/>
      </w:divBdr>
    </w:div>
    <w:div w:id="94712928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56642825">
      <w:bodyDiv w:val="1"/>
      <w:marLeft w:val="0"/>
      <w:marRight w:val="0"/>
      <w:marTop w:val="0"/>
      <w:marBottom w:val="0"/>
      <w:divBdr>
        <w:top w:val="none" w:sz="0" w:space="0" w:color="auto"/>
        <w:left w:val="none" w:sz="0" w:space="0" w:color="auto"/>
        <w:bottom w:val="none" w:sz="0" w:space="0" w:color="auto"/>
        <w:right w:val="none" w:sz="0" w:space="0" w:color="auto"/>
      </w:divBdr>
    </w:div>
    <w:div w:id="967272966">
      <w:bodyDiv w:val="1"/>
      <w:marLeft w:val="0"/>
      <w:marRight w:val="0"/>
      <w:marTop w:val="0"/>
      <w:marBottom w:val="0"/>
      <w:divBdr>
        <w:top w:val="none" w:sz="0" w:space="0" w:color="auto"/>
        <w:left w:val="none" w:sz="0" w:space="0" w:color="auto"/>
        <w:bottom w:val="none" w:sz="0" w:space="0" w:color="auto"/>
        <w:right w:val="none" w:sz="0" w:space="0" w:color="auto"/>
      </w:divBdr>
    </w:div>
    <w:div w:id="969165901">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74018931">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89673096">
      <w:bodyDiv w:val="1"/>
      <w:marLeft w:val="0"/>
      <w:marRight w:val="0"/>
      <w:marTop w:val="0"/>
      <w:marBottom w:val="0"/>
      <w:divBdr>
        <w:top w:val="none" w:sz="0" w:space="0" w:color="auto"/>
        <w:left w:val="none" w:sz="0" w:space="0" w:color="auto"/>
        <w:bottom w:val="none" w:sz="0" w:space="0" w:color="auto"/>
        <w:right w:val="none" w:sz="0" w:space="0" w:color="auto"/>
      </w:divBdr>
    </w:div>
    <w:div w:id="995769914">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0237313">
      <w:bodyDiv w:val="1"/>
      <w:marLeft w:val="0"/>
      <w:marRight w:val="0"/>
      <w:marTop w:val="0"/>
      <w:marBottom w:val="0"/>
      <w:divBdr>
        <w:top w:val="none" w:sz="0" w:space="0" w:color="auto"/>
        <w:left w:val="none" w:sz="0" w:space="0" w:color="auto"/>
        <w:bottom w:val="none" w:sz="0" w:space="0" w:color="auto"/>
        <w:right w:val="none" w:sz="0" w:space="0" w:color="auto"/>
      </w:divBdr>
    </w:div>
    <w:div w:id="100389358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2489097">
      <w:bodyDiv w:val="1"/>
      <w:marLeft w:val="0"/>
      <w:marRight w:val="0"/>
      <w:marTop w:val="0"/>
      <w:marBottom w:val="0"/>
      <w:divBdr>
        <w:top w:val="none" w:sz="0" w:space="0" w:color="auto"/>
        <w:left w:val="none" w:sz="0" w:space="0" w:color="auto"/>
        <w:bottom w:val="none" w:sz="0" w:space="0" w:color="auto"/>
        <w:right w:val="none" w:sz="0" w:space="0" w:color="auto"/>
      </w:divBdr>
    </w:div>
    <w:div w:id="1021707506">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28719637">
      <w:bodyDiv w:val="1"/>
      <w:marLeft w:val="0"/>
      <w:marRight w:val="0"/>
      <w:marTop w:val="0"/>
      <w:marBottom w:val="0"/>
      <w:divBdr>
        <w:top w:val="none" w:sz="0" w:space="0" w:color="auto"/>
        <w:left w:val="none" w:sz="0" w:space="0" w:color="auto"/>
        <w:bottom w:val="none" w:sz="0" w:space="0" w:color="auto"/>
        <w:right w:val="none" w:sz="0" w:space="0" w:color="auto"/>
      </w:divBdr>
    </w:div>
    <w:div w:id="1032724409">
      <w:bodyDiv w:val="1"/>
      <w:marLeft w:val="0"/>
      <w:marRight w:val="0"/>
      <w:marTop w:val="0"/>
      <w:marBottom w:val="0"/>
      <w:divBdr>
        <w:top w:val="none" w:sz="0" w:space="0" w:color="auto"/>
        <w:left w:val="none" w:sz="0" w:space="0" w:color="auto"/>
        <w:bottom w:val="none" w:sz="0" w:space="0" w:color="auto"/>
        <w:right w:val="none" w:sz="0" w:space="0" w:color="auto"/>
      </w:divBdr>
    </w:div>
    <w:div w:id="1034229270">
      <w:bodyDiv w:val="1"/>
      <w:marLeft w:val="0"/>
      <w:marRight w:val="0"/>
      <w:marTop w:val="0"/>
      <w:marBottom w:val="0"/>
      <w:divBdr>
        <w:top w:val="none" w:sz="0" w:space="0" w:color="auto"/>
        <w:left w:val="none" w:sz="0" w:space="0" w:color="auto"/>
        <w:bottom w:val="none" w:sz="0" w:space="0" w:color="auto"/>
        <w:right w:val="none" w:sz="0" w:space="0" w:color="auto"/>
      </w:divBdr>
    </w:div>
    <w:div w:id="1034383786">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43671360">
      <w:bodyDiv w:val="1"/>
      <w:marLeft w:val="0"/>
      <w:marRight w:val="0"/>
      <w:marTop w:val="0"/>
      <w:marBottom w:val="0"/>
      <w:divBdr>
        <w:top w:val="none" w:sz="0" w:space="0" w:color="auto"/>
        <w:left w:val="none" w:sz="0" w:space="0" w:color="auto"/>
        <w:bottom w:val="none" w:sz="0" w:space="0" w:color="auto"/>
        <w:right w:val="none" w:sz="0" w:space="0" w:color="auto"/>
      </w:divBdr>
    </w:div>
    <w:div w:id="1044789631">
      <w:bodyDiv w:val="1"/>
      <w:marLeft w:val="0"/>
      <w:marRight w:val="0"/>
      <w:marTop w:val="0"/>
      <w:marBottom w:val="0"/>
      <w:divBdr>
        <w:top w:val="none" w:sz="0" w:space="0" w:color="auto"/>
        <w:left w:val="none" w:sz="0" w:space="0" w:color="auto"/>
        <w:bottom w:val="none" w:sz="0" w:space="0" w:color="auto"/>
        <w:right w:val="none" w:sz="0" w:space="0" w:color="auto"/>
      </w:divBdr>
    </w:div>
    <w:div w:id="1050110332">
      <w:bodyDiv w:val="1"/>
      <w:marLeft w:val="0"/>
      <w:marRight w:val="0"/>
      <w:marTop w:val="0"/>
      <w:marBottom w:val="0"/>
      <w:divBdr>
        <w:top w:val="none" w:sz="0" w:space="0" w:color="auto"/>
        <w:left w:val="none" w:sz="0" w:space="0" w:color="auto"/>
        <w:bottom w:val="none" w:sz="0" w:space="0" w:color="auto"/>
        <w:right w:val="none" w:sz="0" w:space="0" w:color="auto"/>
      </w:divBdr>
    </w:div>
    <w:div w:id="1053771055">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61249239">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05156213">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40272553">
      <w:bodyDiv w:val="1"/>
      <w:marLeft w:val="0"/>
      <w:marRight w:val="0"/>
      <w:marTop w:val="0"/>
      <w:marBottom w:val="0"/>
      <w:divBdr>
        <w:top w:val="none" w:sz="0" w:space="0" w:color="auto"/>
        <w:left w:val="none" w:sz="0" w:space="0" w:color="auto"/>
        <w:bottom w:val="none" w:sz="0" w:space="0" w:color="auto"/>
        <w:right w:val="none" w:sz="0" w:space="0" w:color="auto"/>
      </w:divBdr>
    </w:div>
    <w:div w:id="1146627952">
      <w:bodyDiv w:val="1"/>
      <w:marLeft w:val="0"/>
      <w:marRight w:val="0"/>
      <w:marTop w:val="0"/>
      <w:marBottom w:val="0"/>
      <w:divBdr>
        <w:top w:val="none" w:sz="0" w:space="0" w:color="auto"/>
        <w:left w:val="none" w:sz="0" w:space="0" w:color="auto"/>
        <w:bottom w:val="none" w:sz="0" w:space="0" w:color="auto"/>
        <w:right w:val="none" w:sz="0" w:space="0" w:color="auto"/>
      </w:divBdr>
    </w:div>
    <w:div w:id="1147432313">
      <w:bodyDiv w:val="1"/>
      <w:marLeft w:val="0"/>
      <w:marRight w:val="0"/>
      <w:marTop w:val="0"/>
      <w:marBottom w:val="0"/>
      <w:divBdr>
        <w:top w:val="none" w:sz="0" w:space="0" w:color="auto"/>
        <w:left w:val="none" w:sz="0" w:space="0" w:color="auto"/>
        <w:bottom w:val="none" w:sz="0" w:space="0" w:color="auto"/>
        <w:right w:val="none" w:sz="0" w:space="0" w:color="auto"/>
      </w:divBdr>
    </w:div>
    <w:div w:id="1147479135">
      <w:bodyDiv w:val="1"/>
      <w:marLeft w:val="0"/>
      <w:marRight w:val="0"/>
      <w:marTop w:val="0"/>
      <w:marBottom w:val="0"/>
      <w:divBdr>
        <w:top w:val="none" w:sz="0" w:space="0" w:color="auto"/>
        <w:left w:val="none" w:sz="0" w:space="0" w:color="auto"/>
        <w:bottom w:val="none" w:sz="0" w:space="0" w:color="auto"/>
        <w:right w:val="none" w:sz="0" w:space="0" w:color="auto"/>
      </w:divBdr>
    </w:div>
    <w:div w:id="1151601400">
      <w:bodyDiv w:val="1"/>
      <w:marLeft w:val="0"/>
      <w:marRight w:val="0"/>
      <w:marTop w:val="0"/>
      <w:marBottom w:val="0"/>
      <w:divBdr>
        <w:top w:val="none" w:sz="0" w:space="0" w:color="auto"/>
        <w:left w:val="none" w:sz="0" w:space="0" w:color="auto"/>
        <w:bottom w:val="none" w:sz="0" w:space="0" w:color="auto"/>
        <w:right w:val="none" w:sz="0" w:space="0" w:color="auto"/>
      </w:divBdr>
    </w:div>
    <w:div w:id="1163593474">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70024580">
      <w:bodyDiv w:val="1"/>
      <w:marLeft w:val="0"/>
      <w:marRight w:val="0"/>
      <w:marTop w:val="0"/>
      <w:marBottom w:val="0"/>
      <w:divBdr>
        <w:top w:val="none" w:sz="0" w:space="0" w:color="auto"/>
        <w:left w:val="none" w:sz="0" w:space="0" w:color="auto"/>
        <w:bottom w:val="none" w:sz="0" w:space="0" w:color="auto"/>
        <w:right w:val="none" w:sz="0" w:space="0" w:color="auto"/>
      </w:divBdr>
    </w:div>
    <w:div w:id="1171484291">
      <w:bodyDiv w:val="1"/>
      <w:marLeft w:val="0"/>
      <w:marRight w:val="0"/>
      <w:marTop w:val="0"/>
      <w:marBottom w:val="0"/>
      <w:divBdr>
        <w:top w:val="none" w:sz="0" w:space="0" w:color="auto"/>
        <w:left w:val="none" w:sz="0" w:space="0" w:color="auto"/>
        <w:bottom w:val="none" w:sz="0" w:space="0" w:color="auto"/>
        <w:right w:val="none" w:sz="0" w:space="0" w:color="auto"/>
      </w:divBdr>
    </w:div>
    <w:div w:id="1174876006">
      <w:bodyDiv w:val="1"/>
      <w:marLeft w:val="0"/>
      <w:marRight w:val="0"/>
      <w:marTop w:val="0"/>
      <w:marBottom w:val="0"/>
      <w:divBdr>
        <w:top w:val="none" w:sz="0" w:space="0" w:color="auto"/>
        <w:left w:val="none" w:sz="0" w:space="0" w:color="auto"/>
        <w:bottom w:val="none" w:sz="0" w:space="0" w:color="auto"/>
        <w:right w:val="none" w:sz="0" w:space="0" w:color="auto"/>
      </w:divBdr>
    </w:div>
    <w:div w:id="118509456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193037153">
      <w:bodyDiv w:val="1"/>
      <w:marLeft w:val="0"/>
      <w:marRight w:val="0"/>
      <w:marTop w:val="0"/>
      <w:marBottom w:val="0"/>
      <w:divBdr>
        <w:top w:val="none" w:sz="0" w:space="0" w:color="auto"/>
        <w:left w:val="none" w:sz="0" w:space="0" w:color="auto"/>
        <w:bottom w:val="none" w:sz="0" w:space="0" w:color="auto"/>
        <w:right w:val="none" w:sz="0" w:space="0" w:color="auto"/>
      </w:divBdr>
    </w:div>
    <w:div w:id="1195845936">
      <w:bodyDiv w:val="1"/>
      <w:marLeft w:val="0"/>
      <w:marRight w:val="0"/>
      <w:marTop w:val="0"/>
      <w:marBottom w:val="0"/>
      <w:divBdr>
        <w:top w:val="none" w:sz="0" w:space="0" w:color="auto"/>
        <w:left w:val="none" w:sz="0" w:space="0" w:color="auto"/>
        <w:bottom w:val="none" w:sz="0" w:space="0" w:color="auto"/>
        <w:right w:val="none" w:sz="0" w:space="0" w:color="auto"/>
      </w:divBdr>
    </w:div>
    <w:div w:id="1197081215">
      <w:bodyDiv w:val="1"/>
      <w:marLeft w:val="0"/>
      <w:marRight w:val="0"/>
      <w:marTop w:val="0"/>
      <w:marBottom w:val="0"/>
      <w:divBdr>
        <w:top w:val="none" w:sz="0" w:space="0" w:color="auto"/>
        <w:left w:val="none" w:sz="0" w:space="0" w:color="auto"/>
        <w:bottom w:val="none" w:sz="0" w:space="0" w:color="auto"/>
        <w:right w:val="none" w:sz="0" w:space="0" w:color="auto"/>
      </w:divBdr>
    </w:div>
    <w:div w:id="1201240851">
      <w:bodyDiv w:val="1"/>
      <w:marLeft w:val="0"/>
      <w:marRight w:val="0"/>
      <w:marTop w:val="0"/>
      <w:marBottom w:val="0"/>
      <w:divBdr>
        <w:top w:val="none" w:sz="0" w:space="0" w:color="auto"/>
        <w:left w:val="none" w:sz="0" w:space="0" w:color="auto"/>
        <w:bottom w:val="none" w:sz="0" w:space="0" w:color="auto"/>
        <w:right w:val="none" w:sz="0" w:space="0" w:color="auto"/>
      </w:divBdr>
    </w:div>
    <w:div w:id="1222866059">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39945042">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3415326">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45071599">
      <w:bodyDiv w:val="1"/>
      <w:marLeft w:val="0"/>
      <w:marRight w:val="0"/>
      <w:marTop w:val="0"/>
      <w:marBottom w:val="0"/>
      <w:divBdr>
        <w:top w:val="none" w:sz="0" w:space="0" w:color="auto"/>
        <w:left w:val="none" w:sz="0" w:space="0" w:color="auto"/>
        <w:bottom w:val="none" w:sz="0" w:space="0" w:color="auto"/>
        <w:right w:val="none" w:sz="0" w:space="0" w:color="auto"/>
      </w:divBdr>
    </w:div>
    <w:div w:id="1252542468">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64848200">
      <w:bodyDiv w:val="1"/>
      <w:marLeft w:val="0"/>
      <w:marRight w:val="0"/>
      <w:marTop w:val="0"/>
      <w:marBottom w:val="0"/>
      <w:divBdr>
        <w:top w:val="none" w:sz="0" w:space="0" w:color="auto"/>
        <w:left w:val="none" w:sz="0" w:space="0" w:color="auto"/>
        <w:bottom w:val="none" w:sz="0" w:space="0" w:color="auto"/>
        <w:right w:val="none" w:sz="0" w:space="0" w:color="auto"/>
      </w:divBdr>
    </w:div>
    <w:div w:id="1269846255">
      <w:bodyDiv w:val="1"/>
      <w:marLeft w:val="0"/>
      <w:marRight w:val="0"/>
      <w:marTop w:val="0"/>
      <w:marBottom w:val="0"/>
      <w:divBdr>
        <w:top w:val="none" w:sz="0" w:space="0" w:color="auto"/>
        <w:left w:val="none" w:sz="0" w:space="0" w:color="auto"/>
        <w:bottom w:val="none" w:sz="0" w:space="0" w:color="auto"/>
        <w:right w:val="none" w:sz="0" w:space="0" w:color="auto"/>
      </w:divBdr>
    </w:div>
    <w:div w:id="1273321816">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120043">
      <w:bodyDiv w:val="1"/>
      <w:marLeft w:val="0"/>
      <w:marRight w:val="0"/>
      <w:marTop w:val="0"/>
      <w:marBottom w:val="0"/>
      <w:divBdr>
        <w:top w:val="none" w:sz="0" w:space="0" w:color="auto"/>
        <w:left w:val="none" w:sz="0" w:space="0" w:color="auto"/>
        <w:bottom w:val="none" w:sz="0" w:space="0" w:color="auto"/>
        <w:right w:val="none" w:sz="0" w:space="0" w:color="auto"/>
      </w:divBdr>
    </w:div>
    <w:div w:id="1288469175">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1738951">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296177166">
      <w:bodyDiv w:val="1"/>
      <w:marLeft w:val="0"/>
      <w:marRight w:val="0"/>
      <w:marTop w:val="0"/>
      <w:marBottom w:val="0"/>
      <w:divBdr>
        <w:top w:val="none" w:sz="0" w:space="0" w:color="auto"/>
        <w:left w:val="none" w:sz="0" w:space="0" w:color="auto"/>
        <w:bottom w:val="none" w:sz="0" w:space="0" w:color="auto"/>
        <w:right w:val="none" w:sz="0" w:space="0" w:color="auto"/>
      </w:divBdr>
    </w:div>
    <w:div w:id="1296371194">
      <w:bodyDiv w:val="1"/>
      <w:marLeft w:val="0"/>
      <w:marRight w:val="0"/>
      <w:marTop w:val="0"/>
      <w:marBottom w:val="0"/>
      <w:divBdr>
        <w:top w:val="none" w:sz="0" w:space="0" w:color="auto"/>
        <w:left w:val="none" w:sz="0" w:space="0" w:color="auto"/>
        <w:bottom w:val="none" w:sz="0" w:space="0" w:color="auto"/>
        <w:right w:val="none" w:sz="0" w:space="0" w:color="auto"/>
      </w:divBdr>
    </w:div>
    <w:div w:id="129729415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3004055">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17151670">
      <w:bodyDiv w:val="1"/>
      <w:marLeft w:val="0"/>
      <w:marRight w:val="0"/>
      <w:marTop w:val="0"/>
      <w:marBottom w:val="0"/>
      <w:divBdr>
        <w:top w:val="none" w:sz="0" w:space="0" w:color="auto"/>
        <w:left w:val="none" w:sz="0" w:space="0" w:color="auto"/>
        <w:bottom w:val="none" w:sz="0" w:space="0" w:color="auto"/>
        <w:right w:val="none" w:sz="0" w:space="0" w:color="auto"/>
      </w:divBdr>
    </w:div>
    <w:div w:id="1320577348">
      <w:bodyDiv w:val="1"/>
      <w:marLeft w:val="0"/>
      <w:marRight w:val="0"/>
      <w:marTop w:val="0"/>
      <w:marBottom w:val="0"/>
      <w:divBdr>
        <w:top w:val="none" w:sz="0" w:space="0" w:color="auto"/>
        <w:left w:val="none" w:sz="0" w:space="0" w:color="auto"/>
        <w:bottom w:val="none" w:sz="0" w:space="0" w:color="auto"/>
        <w:right w:val="none" w:sz="0" w:space="0" w:color="auto"/>
      </w:divBdr>
    </w:div>
    <w:div w:id="1335953346">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49913452">
      <w:bodyDiv w:val="1"/>
      <w:marLeft w:val="0"/>
      <w:marRight w:val="0"/>
      <w:marTop w:val="0"/>
      <w:marBottom w:val="0"/>
      <w:divBdr>
        <w:top w:val="none" w:sz="0" w:space="0" w:color="auto"/>
        <w:left w:val="none" w:sz="0" w:space="0" w:color="auto"/>
        <w:bottom w:val="none" w:sz="0" w:space="0" w:color="auto"/>
        <w:right w:val="none" w:sz="0" w:space="0" w:color="auto"/>
      </w:divBdr>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352339593">
      <w:bodyDiv w:val="1"/>
      <w:marLeft w:val="0"/>
      <w:marRight w:val="0"/>
      <w:marTop w:val="0"/>
      <w:marBottom w:val="0"/>
      <w:divBdr>
        <w:top w:val="none" w:sz="0" w:space="0" w:color="auto"/>
        <w:left w:val="none" w:sz="0" w:space="0" w:color="auto"/>
        <w:bottom w:val="none" w:sz="0" w:space="0" w:color="auto"/>
        <w:right w:val="none" w:sz="0" w:space="0" w:color="auto"/>
      </w:divBdr>
    </w:div>
    <w:div w:id="1353412473">
      <w:bodyDiv w:val="1"/>
      <w:marLeft w:val="0"/>
      <w:marRight w:val="0"/>
      <w:marTop w:val="0"/>
      <w:marBottom w:val="0"/>
      <w:divBdr>
        <w:top w:val="none" w:sz="0" w:space="0" w:color="auto"/>
        <w:left w:val="none" w:sz="0" w:space="0" w:color="auto"/>
        <w:bottom w:val="none" w:sz="0" w:space="0" w:color="auto"/>
        <w:right w:val="none" w:sz="0" w:space="0" w:color="auto"/>
      </w:divBdr>
    </w:div>
    <w:div w:id="1356154397">
      <w:bodyDiv w:val="1"/>
      <w:marLeft w:val="0"/>
      <w:marRight w:val="0"/>
      <w:marTop w:val="0"/>
      <w:marBottom w:val="0"/>
      <w:divBdr>
        <w:top w:val="none" w:sz="0" w:space="0" w:color="auto"/>
        <w:left w:val="none" w:sz="0" w:space="0" w:color="auto"/>
        <w:bottom w:val="none" w:sz="0" w:space="0" w:color="auto"/>
        <w:right w:val="none" w:sz="0" w:space="0" w:color="auto"/>
      </w:divBdr>
    </w:div>
    <w:div w:id="1360551140">
      <w:bodyDiv w:val="1"/>
      <w:marLeft w:val="0"/>
      <w:marRight w:val="0"/>
      <w:marTop w:val="0"/>
      <w:marBottom w:val="0"/>
      <w:divBdr>
        <w:top w:val="none" w:sz="0" w:space="0" w:color="auto"/>
        <w:left w:val="none" w:sz="0" w:space="0" w:color="auto"/>
        <w:bottom w:val="none" w:sz="0" w:space="0" w:color="auto"/>
        <w:right w:val="none" w:sz="0" w:space="0" w:color="auto"/>
      </w:divBdr>
    </w:div>
    <w:div w:id="1372533610">
      <w:bodyDiv w:val="1"/>
      <w:marLeft w:val="0"/>
      <w:marRight w:val="0"/>
      <w:marTop w:val="0"/>
      <w:marBottom w:val="0"/>
      <w:divBdr>
        <w:top w:val="none" w:sz="0" w:space="0" w:color="auto"/>
        <w:left w:val="none" w:sz="0" w:space="0" w:color="auto"/>
        <w:bottom w:val="none" w:sz="0" w:space="0" w:color="auto"/>
        <w:right w:val="none" w:sz="0" w:space="0" w:color="auto"/>
      </w:divBdr>
    </w:div>
    <w:div w:id="1389692307">
      <w:bodyDiv w:val="1"/>
      <w:marLeft w:val="0"/>
      <w:marRight w:val="0"/>
      <w:marTop w:val="0"/>
      <w:marBottom w:val="0"/>
      <w:divBdr>
        <w:top w:val="none" w:sz="0" w:space="0" w:color="auto"/>
        <w:left w:val="none" w:sz="0" w:space="0" w:color="auto"/>
        <w:bottom w:val="none" w:sz="0" w:space="0" w:color="auto"/>
        <w:right w:val="none" w:sz="0" w:space="0" w:color="auto"/>
      </w:divBdr>
    </w:div>
    <w:div w:id="1389959388">
      <w:bodyDiv w:val="1"/>
      <w:marLeft w:val="0"/>
      <w:marRight w:val="0"/>
      <w:marTop w:val="0"/>
      <w:marBottom w:val="0"/>
      <w:divBdr>
        <w:top w:val="none" w:sz="0" w:space="0" w:color="auto"/>
        <w:left w:val="none" w:sz="0" w:space="0" w:color="auto"/>
        <w:bottom w:val="none" w:sz="0" w:space="0" w:color="auto"/>
        <w:right w:val="none" w:sz="0" w:space="0" w:color="auto"/>
      </w:divBdr>
    </w:div>
    <w:div w:id="1391803691">
      <w:bodyDiv w:val="1"/>
      <w:marLeft w:val="0"/>
      <w:marRight w:val="0"/>
      <w:marTop w:val="0"/>
      <w:marBottom w:val="0"/>
      <w:divBdr>
        <w:top w:val="none" w:sz="0" w:space="0" w:color="auto"/>
        <w:left w:val="none" w:sz="0" w:space="0" w:color="auto"/>
        <w:bottom w:val="none" w:sz="0" w:space="0" w:color="auto"/>
        <w:right w:val="none" w:sz="0" w:space="0" w:color="auto"/>
      </w:divBdr>
    </w:div>
    <w:div w:id="1399982163">
      <w:bodyDiv w:val="1"/>
      <w:marLeft w:val="0"/>
      <w:marRight w:val="0"/>
      <w:marTop w:val="0"/>
      <w:marBottom w:val="0"/>
      <w:divBdr>
        <w:top w:val="none" w:sz="0" w:space="0" w:color="auto"/>
        <w:left w:val="none" w:sz="0" w:space="0" w:color="auto"/>
        <w:bottom w:val="none" w:sz="0" w:space="0" w:color="auto"/>
        <w:right w:val="none" w:sz="0" w:space="0" w:color="auto"/>
      </w:divBdr>
    </w:div>
    <w:div w:id="1409109777">
      <w:bodyDiv w:val="1"/>
      <w:marLeft w:val="0"/>
      <w:marRight w:val="0"/>
      <w:marTop w:val="0"/>
      <w:marBottom w:val="0"/>
      <w:divBdr>
        <w:top w:val="none" w:sz="0" w:space="0" w:color="auto"/>
        <w:left w:val="none" w:sz="0" w:space="0" w:color="auto"/>
        <w:bottom w:val="none" w:sz="0" w:space="0" w:color="auto"/>
        <w:right w:val="none" w:sz="0" w:space="0" w:color="auto"/>
      </w:divBdr>
    </w:div>
    <w:div w:id="1422291851">
      <w:bodyDiv w:val="1"/>
      <w:marLeft w:val="0"/>
      <w:marRight w:val="0"/>
      <w:marTop w:val="0"/>
      <w:marBottom w:val="0"/>
      <w:divBdr>
        <w:top w:val="none" w:sz="0" w:space="0" w:color="auto"/>
        <w:left w:val="none" w:sz="0" w:space="0" w:color="auto"/>
        <w:bottom w:val="none" w:sz="0" w:space="0" w:color="auto"/>
        <w:right w:val="none" w:sz="0" w:space="0" w:color="auto"/>
      </w:divBdr>
    </w:div>
    <w:div w:id="1423914300">
      <w:bodyDiv w:val="1"/>
      <w:marLeft w:val="0"/>
      <w:marRight w:val="0"/>
      <w:marTop w:val="0"/>
      <w:marBottom w:val="0"/>
      <w:divBdr>
        <w:top w:val="none" w:sz="0" w:space="0" w:color="auto"/>
        <w:left w:val="none" w:sz="0" w:space="0" w:color="auto"/>
        <w:bottom w:val="none" w:sz="0" w:space="0" w:color="auto"/>
        <w:right w:val="none" w:sz="0" w:space="0" w:color="auto"/>
      </w:divBdr>
    </w:div>
    <w:div w:id="1424297083">
      <w:bodyDiv w:val="1"/>
      <w:marLeft w:val="0"/>
      <w:marRight w:val="0"/>
      <w:marTop w:val="0"/>
      <w:marBottom w:val="0"/>
      <w:divBdr>
        <w:top w:val="none" w:sz="0" w:space="0" w:color="auto"/>
        <w:left w:val="none" w:sz="0" w:space="0" w:color="auto"/>
        <w:bottom w:val="none" w:sz="0" w:space="0" w:color="auto"/>
        <w:right w:val="none" w:sz="0" w:space="0" w:color="auto"/>
      </w:divBdr>
    </w:div>
    <w:div w:id="1426462465">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36558852">
      <w:bodyDiv w:val="1"/>
      <w:marLeft w:val="0"/>
      <w:marRight w:val="0"/>
      <w:marTop w:val="0"/>
      <w:marBottom w:val="0"/>
      <w:divBdr>
        <w:top w:val="none" w:sz="0" w:space="0" w:color="auto"/>
        <w:left w:val="none" w:sz="0" w:space="0" w:color="auto"/>
        <w:bottom w:val="none" w:sz="0" w:space="0" w:color="auto"/>
        <w:right w:val="none" w:sz="0" w:space="0" w:color="auto"/>
      </w:divBdr>
    </w:div>
    <w:div w:id="1437407124">
      <w:bodyDiv w:val="1"/>
      <w:marLeft w:val="0"/>
      <w:marRight w:val="0"/>
      <w:marTop w:val="0"/>
      <w:marBottom w:val="0"/>
      <w:divBdr>
        <w:top w:val="none" w:sz="0" w:space="0" w:color="auto"/>
        <w:left w:val="none" w:sz="0" w:space="0" w:color="auto"/>
        <w:bottom w:val="none" w:sz="0" w:space="0" w:color="auto"/>
        <w:right w:val="none" w:sz="0" w:space="0" w:color="auto"/>
      </w:divBdr>
    </w:div>
    <w:div w:id="1441030553">
      <w:bodyDiv w:val="1"/>
      <w:marLeft w:val="0"/>
      <w:marRight w:val="0"/>
      <w:marTop w:val="0"/>
      <w:marBottom w:val="0"/>
      <w:divBdr>
        <w:top w:val="none" w:sz="0" w:space="0" w:color="auto"/>
        <w:left w:val="none" w:sz="0" w:space="0" w:color="auto"/>
        <w:bottom w:val="none" w:sz="0" w:space="0" w:color="auto"/>
        <w:right w:val="none" w:sz="0" w:space="0" w:color="auto"/>
      </w:divBdr>
    </w:div>
    <w:div w:id="1443450339">
      <w:bodyDiv w:val="1"/>
      <w:marLeft w:val="0"/>
      <w:marRight w:val="0"/>
      <w:marTop w:val="0"/>
      <w:marBottom w:val="0"/>
      <w:divBdr>
        <w:top w:val="none" w:sz="0" w:space="0" w:color="auto"/>
        <w:left w:val="none" w:sz="0" w:space="0" w:color="auto"/>
        <w:bottom w:val="none" w:sz="0" w:space="0" w:color="auto"/>
        <w:right w:val="none" w:sz="0" w:space="0" w:color="auto"/>
      </w:divBdr>
    </w:div>
    <w:div w:id="1450932660">
      <w:bodyDiv w:val="1"/>
      <w:marLeft w:val="0"/>
      <w:marRight w:val="0"/>
      <w:marTop w:val="0"/>
      <w:marBottom w:val="0"/>
      <w:divBdr>
        <w:top w:val="none" w:sz="0" w:space="0" w:color="auto"/>
        <w:left w:val="none" w:sz="0" w:space="0" w:color="auto"/>
        <w:bottom w:val="none" w:sz="0" w:space="0" w:color="auto"/>
        <w:right w:val="none" w:sz="0" w:space="0" w:color="auto"/>
      </w:divBdr>
    </w:div>
    <w:div w:id="1456487010">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139560">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75760570">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3354399">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10676601">
      <w:bodyDiv w:val="1"/>
      <w:marLeft w:val="0"/>
      <w:marRight w:val="0"/>
      <w:marTop w:val="0"/>
      <w:marBottom w:val="0"/>
      <w:divBdr>
        <w:top w:val="none" w:sz="0" w:space="0" w:color="auto"/>
        <w:left w:val="none" w:sz="0" w:space="0" w:color="auto"/>
        <w:bottom w:val="none" w:sz="0" w:space="0" w:color="auto"/>
        <w:right w:val="none" w:sz="0" w:space="0" w:color="auto"/>
      </w:divBdr>
    </w:div>
    <w:div w:id="1516336166">
      <w:bodyDiv w:val="1"/>
      <w:marLeft w:val="0"/>
      <w:marRight w:val="0"/>
      <w:marTop w:val="0"/>
      <w:marBottom w:val="0"/>
      <w:divBdr>
        <w:top w:val="none" w:sz="0" w:space="0" w:color="auto"/>
        <w:left w:val="none" w:sz="0" w:space="0" w:color="auto"/>
        <w:bottom w:val="none" w:sz="0" w:space="0" w:color="auto"/>
        <w:right w:val="none" w:sz="0" w:space="0" w:color="auto"/>
      </w:divBdr>
    </w:div>
    <w:div w:id="1522620781">
      <w:bodyDiv w:val="1"/>
      <w:marLeft w:val="0"/>
      <w:marRight w:val="0"/>
      <w:marTop w:val="0"/>
      <w:marBottom w:val="0"/>
      <w:divBdr>
        <w:top w:val="none" w:sz="0" w:space="0" w:color="auto"/>
        <w:left w:val="none" w:sz="0" w:space="0" w:color="auto"/>
        <w:bottom w:val="none" w:sz="0" w:space="0" w:color="auto"/>
        <w:right w:val="none" w:sz="0" w:space="0" w:color="auto"/>
      </w:divBdr>
    </w:div>
    <w:div w:id="1523789028">
      <w:bodyDiv w:val="1"/>
      <w:marLeft w:val="0"/>
      <w:marRight w:val="0"/>
      <w:marTop w:val="0"/>
      <w:marBottom w:val="0"/>
      <w:divBdr>
        <w:top w:val="none" w:sz="0" w:space="0" w:color="auto"/>
        <w:left w:val="none" w:sz="0" w:space="0" w:color="auto"/>
        <w:bottom w:val="none" w:sz="0" w:space="0" w:color="auto"/>
        <w:right w:val="none" w:sz="0" w:space="0" w:color="auto"/>
      </w:divBdr>
    </w:div>
    <w:div w:id="1523860928">
      <w:bodyDiv w:val="1"/>
      <w:marLeft w:val="0"/>
      <w:marRight w:val="0"/>
      <w:marTop w:val="0"/>
      <w:marBottom w:val="0"/>
      <w:divBdr>
        <w:top w:val="none" w:sz="0" w:space="0" w:color="auto"/>
        <w:left w:val="none" w:sz="0" w:space="0" w:color="auto"/>
        <w:bottom w:val="none" w:sz="0" w:space="0" w:color="auto"/>
        <w:right w:val="none" w:sz="0" w:space="0" w:color="auto"/>
      </w:divBdr>
    </w:div>
    <w:div w:id="1529443515">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63061830">
      <w:bodyDiv w:val="1"/>
      <w:marLeft w:val="0"/>
      <w:marRight w:val="0"/>
      <w:marTop w:val="0"/>
      <w:marBottom w:val="0"/>
      <w:divBdr>
        <w:top w:val="none" w:sz="0" w:space="0" w:color="auto"/>
        <w:left w:val="none" w:sz="0" w:space="0" w:color="auto"/>
        <w:bottom w:val="none" w:sz="0" w:space="0" w:color="auto"/>
        <w:right w:val="none" w:sz="0" w:space="0" w:color="auto"/>
      </w:divBdr>
    </w:div>
    <w:div w:id="158409944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4632410">
      <w:bodyDiv w:val="1"/>
      <w:marLeft w:val="0"/>
      <w:marRight w:val="0"/>
      <w:marTop w:val="0"/>
      <w:marBottom w:val="0"/>
      <w:divBdr>
        <w:top w:val="none" w:sz="0" w:space="0" w:color="auto"/>
        <w:left w:val="none" w:sz="0" w:space="0" w:color="auto"/>
        <w:bottom w:val="none" w:sz="0" w:space="0" w:color="auto"/>
        <w:right w:val="none" w:sz="0" w:space="0" w:color="auto"/>
      </w:divBdr>
    </w:div>
    <w:div w:id="1595747724">
      <w:bodyDiv w:val="1"/>
      <w:marLeft w:val="0"/>
      <w:marRight w:val="0"/>
      <w:marTop w:val="0"/>
      <w:marBottom w:val="0"/>
      <w:divBdr>
        <w:top w:val="none" w:sz="0" w:space="0" w:color="auto"/>
        <w:left w:val="none" w:sz="0" w:space="0" w:color="auto"/>
        <w:bottom w:val="none" w:sz="0" w:space="0" w:color="auto"/>
        <w:right w:val="none" w:sz="0" w:space="0" w:color="auto"/>
      </w:divBdr>
    </w:div>
    <w:div w:id="1596789523">
      <w:bodyDiv w:val="1"/>
      <w:marLeft w:val="0"/>
      <w:marRight w:val="0"/>
      <w:marTop w:val="0"/>
      <w:marBottom w:val="0"/>
      <w:divBdr>
        <w:top w:val="none" w:sz="0" w:space="0" w:color="auto"/>
        <w:left w:val="none" w:sz="0" w:space="0" w:color="auto"/>
        <w:bottom w:val="none" w:sz="0" w:space="0" w:color="auto"/>
        <w:right w:val="none" w:sz="0" w:space="0" w:color="auto"/>
      </w:divBdr>
    </w:div>
    <w:div w:id="159739844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184053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5961830">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15483448">
      <w:bodyDiv w:val="1"/>
      <w:marLeft w:val="0"/>
      <w:marRight w:val="0"/>
      <w:marTop w:val="0"/>
      <w:marBottom w:val="0"/>
      <w:divBdr>
        <w:top w:val="none" w:sz="0" w:space="0" w:color="auto"/>
        <w:left w:val="none" w:sz="0" w:space="0" w:color="auto"/>
        <w:bottom w:val="none" w:sz="0" w:space="0" w:color="auto"/>
        <w:right w:val="none" w:sz="0" w:space="0" w:color="auto"/>
      </w:divBdr>
    </w:div>
    <w:div w:id="1620836654">
      <w:bodyDiv w:val="1"/>
      <w:marLeft w:val="0"/>
      <w:marRight w:val="0"/>
      <w:marTop w:val="0"/>
      <w:marBottom w:val="0"/>
      <w:divBdr>
        <w:top w:val="none" w:sz="0" w:space="0" w:color="auto"/>
        <w:left w:val="none" w:sz="0" w:space="0" w:color="auto"/>
        <w:bottom w:val="none" w:sz="0" w:space="0" w:color="auto"/>
        <w:right w:val="none" w:sz="0" w:space="0" w:color="auto"/>
      </w:divBdr>
    </w:div>
    <w:div w:id="1630015498">
      <w:bodyDiv w:val="1"/>
      <w:marLeft w:val="0"/>
      <w:marRight w:val="0"/>
      <w:marTop w:val="0"/>
      <w:marBottom w:val="0"/>
      <w:divBdr>
        <w:top w:val="none" w:sz="0" w:space="0" w:color="auto"/>
        <w:left w:val="none" w:sz="0" w:space="0" w:color="auto"/>
        <w:bottom w:val="none" w:sz="0" w:space="0" w:color="auto"/>
        <w:right w:val="none" w:sz="0" w:space="0" w:color="auto"/>
      </w:divBdr>
    </w:div>
    <w:div w:id="1630937510">
      <w:bodyDiv w:val="1"/>
      <w:marLeft w:val="0"/>
      <w:marRight w:val="0"/>
      <w:marTop w:val="0"/>
      <w:marBottom w:val="0"/>
      <w:divBdr>
        <w:top w:val="none" w:sz="0" w:space="0" w:color="auto"/>
        <w:left w:val="none" w:sz="0" w:space="0" w:color="auto"/>
        <w:bottom w:val="none" w:sz="0" w:space="0" w:color="auto"/>
        <w:right w:val="none" w:sz="0" w:space="0" w:color="auto"/>
      </w:divBdr>
    </w:div>
    <w:div w:id="1649017522">
      <w:bodyDiv w:val="1"/>
      <w:marLeft w:val="0"/>
      <w:marRight w:val="0"/>
      <w:marTop w:val="0"/>
      <w:marBottom w:val="0"/>
      <w:divBdr>
        <w:top w:val="none" w:sz="0" w:space="0" w:color="auto"/>
        <w:left w:val="none" w:sz="0" w:space="0" w:color="auto"/>
        <w:bottom w:val="none" w:sz="0" w:space="0" w:color="auto"/>
        <w:right w:val="none" w:sz="0" w:space="0" w:color="auto"/>
      </w:divBdr>
    </w:div>
    <w:div w:id="1650281248">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55601538">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69165632">
      <w:bodyDiv w:val="1"/>
      <w:marLeft w:val="0"/>
      <w:marRight w:val="0"/>
      <w:marTop w:val="0"/>
      <w:marBottom w:val="0"/>
      <w:divBdr>
        <w:top w:val="none" w:sz="0" w:space="0" w:color="auto"/>
        <w:left w:val="none" w:sz="0" w:space="0" w:color="auto"/>
        <w:bottom w:val="none" w:sz="0" w:space="0" w:color="auto"/>
        <w:right w:val="none" w:sz="0" w:space="0" w:color="auto"/>
      </w:divBdr>
    </w:div>
    <w:div w:id="1671448531">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74529476">
      <w:bodyDiv w:val="1"/>
      <w:marLeft w:val="0"/>
      <w:marRight w:val="0"/>
      <w:marTop w:val="0"/>
      <w:marBottom w:val="0"/>
      <w:divBdr>
        <w:top w:val="none" w:sz="0" w:space="0" w:color="auto"/>
        <w:left w:val="none" w:sz="0" w:space="0" w:color="auto"/>
        <w:bottom w:val="none" w:sz="0" w:space="0" w:color="auto"/>
        <w:right w:val="none" w:sz="0" w:space="0" w:color="auto"/>
      </w:divBdr>
    </w:div>
    <w:div w:id="1685595255">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691444467">
      <w:bodyDiv w:val="1"/>
      <w:marLeft w:val="0"/>
      <w:marRight w:val="0"/>
      <w:marTop w:val="0"/>
      <w:marBottom w:val="0"/>
      <w:divBdr>
        <w:top w:val="none" w:sz="0" w:space="0" w:color="auto"/>
        <w:left w:val="none" w:sz="0" w:space="0" w:color="auto"/>
        <w:bottom w:val="none" w:sz="0" w:space="0" w:color="auto"/>
        <w:right w:val="none" w:sz="0" w:space="0" w:color="auto"/>
      </w:divBdr>
    </w:div>
    <w:div w:id="1705522716">
      <w:bodyDiv w:val="1"/>
      <w:marLeft w:val="0"/>
      <w:marRight w:val="0"/>
      <w:marTop w:val="0"/>
      <w:marBottom w:val="0"/>
      <w:divBdr>
        <w:top w:val="none" w:sz="0" w:space="0" w:color="auto"/>
        <w:left w:val="none" w:sz="0" w:space="0" w:color="auto"/>
        <w:bottom w:val="none" w:sz="0" w:space="0" w:color="auto"/>
        <w:right w:val="none" w:sz="0" w:space="0" w:color="auto"/>
      </w:divBdr>
    </w:div>
    <w:div w:id="1707295254">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16153934">
      <w:bodyDiv w:val="1"/>
      <w:marLeft w:val="0"/>
      <w:marRight w:val="0"/>
      <w:marTop w:val="0"/>
      <w:marBottom w:val="0"/>
      <w:divBdr>
        <w:top w:val="none" w:sz="0" w:space="0" w:color="auto"/>
        <w:left w:val="none" w:sz="0" w:space="0" w:color="auto"/>
        <w:bottom w:val="none" w:sz="0" w:space="0" w:color="auto"/>
        <w:right w:val="none" w:sz="0" w:space="0" w:color="auto"/>
      </w:divBdr>
    </w:div>
    <w:div w:id="1716275480">
      <w:bodyDiv w:val="1"/>
      <w:marLeft w:val="0"/>
      <w:marRight w:val="0"/>
      <w:marTop w:val="0"/>
      <w:marBottom w:val="0"/>
      <w:divBdr>
        <w:top w:val="none" w:sz="0" w:space="0" w:color="auto"/>
        <w:left w:val="none" w:sz="0" w:space="0" w:color="auto"/>
        <w:bottom w:val="none" w:sz="0" w:space="0" w:color="auto"/>
        <w:right w:val="none" w:sz="0" w:space="0" w:color="auto"/>
      </w:divBdr>
    </w:div>
    <w:div w:id="1724868828">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34085849">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62408884">
      <w:bodyDiv w:val="1"/>
      <w:marLeft w:val="0"/>
      <w:marRight w:val="0"/>
      <w:marTop w:val="0"/>
      <w:marBottom w:val="0"/>
      <w:divBdr>
        <w:top w:val="none" w:sz="0" w:space="0" w:color="auto"/>
        <w:left w:val="none" w:sz="0" w:space="0" w:color="auto"/>
        <w:bottom w:val="none" w:sz="0" w:space="0" w:color="auto"/>
        <w:right w:val="none" w:sz="0" w:space="0" w:color="auto"/>
      </w:divBdr>
    </w:div>
    <w:div w:id="1762988970">
      <w:bodyDiv w:val="1"/>
      <w:marLeft w:val="0"/>
      <w:marRight w:val="0"/>
      <w:marTop w:val="0"/>
      <w:marBottom w:val="0"/>
      <w:divBdr>
        <w:top w:val="none" w:sz="0" w:space="0" w:color="auto"/>
        <w:left w:val="none" w:sz="0" w:space="0" w:color="auto"/>
        <w:bottom w:val="none" w:sz="0" w:space="0" w:color="auto"/>
        <w:right w:val="none" w:sz="0" w:space="0" w:color="auto"/>
      </w:divBdr>
    </w:div>
    <w:div w:id="1770808462">
      <w:bodyDiv w:val="1"/>
      <w:marLeft w:val="0"/>
      <w:marRight w:val="0"/>
      <w:marTop w:val="0"/>
      <w:marBottom w:val="0"/>
      <w:divBdr>
        <w:top w:val="none" w:sz="0" w:space="0" w:color="auto"/>
        <w:left w:val="none" w:sz="0" w:space="0" w:color="auto"/>
        <w:bottom w:val="none" w:sz="0" w:space="0" w:color="auto"/>
        <w:right w:val="none" w:sz="0" w:space="0" w:color="auto"/>
      </w:divBdr>
    </w:div>
    <w:div w:id="1782918590">
      <w:bodyDiv w:val="1"/>
      <w:marLeft w:val="0"/>
      <w:marRight w:val="0"/>
      <w:marTop w:val="0"/>
      <w:marBottom w:val="0"/>
      <w:divBdr>
        <w:top w:val="none" w:sz="0" w:space="0" w:color="auto"/>
        <w:left w:val="none" w:sz="0" w:space="0" w:color="auto"/>
        <w:bottom w:val="none" w:sz="0" w:space="0" w:color="auto"/>
        <w:right w:val="none" w:sz="0" w:space="0" w:color="auto"/>
      </w:divBdr>
    </w:div>
    <w:div w:id="1785495407">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798068203">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14633588">
      <w:bodyDiv w:val="1"/>
      <w:marLeft w:val="0"/>
      <w:marRight w:val="0"/>
      <w:marTop w:val="0"/>
      <w:marBottom w:val="0"/>
      <w:divBdr>
        <w:top w:val="none" w:sz="0" w:space="0" w:color="auto"/>
        <w:left w:val="none" w:sz="0" w:space="0" w:color="auto"/>
        <w:bottom w:val="none" w:sz="0" w:space="0" w:color="auto"/>
        <w:right w:val="none" w:sz="0" w:space="0" w:color="auto"/>
      </w:divBdr>
    </w:div>
    <w:div w:id="1815028813">
      <w:bodyDiv w:val="1"/>
      <w:marLeft w:val="0"/>
      <w:marRight w:val="0"/>
      <w:marTop w:val="0"/>
      <w:marBottom w:val="0"/>
      <w:divBdr>
        <w:top w:val="none" w:sz="0" w:space="0" w:color="auto"/>
        <w:left w:val="none" w:sz="0" w:space="0" w:color="auto"/>
        <w:bottom w:val="none" w:sz="0" w:space="0" w:color="auto"/>
        <w:right w:val="none" w:sz="0" w:space="0" w:color="auto"/>
      </w:divBdr>
    </w:div>
    <w:div w:id="1823349123">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3745385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3757597">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62283928">
      <w:bodyDiv w:val="1"/>
      <w:marLeft w:val="0"/>
      <w:marRight w:val="0"/>
      <w:marTop w:val="0"/>
      <w:marBottom w:val="0"/>
      <w:divBdr>
        <w:top w:val="none" w:sz="0" w:space="0" w:color="auto"/>
        <w:left w:val="none" w:sz="0" w:space="0" w:color="auto"/>
        <w:bottom w:val="none" w:sz="0" w:space="0" w:color="auto"/>
        <w:right w:val="none" w:sz="0" w:space="0" w:color="auto"/>
      </w:divBdr>
    </w:div>
    <w:div w:id="1863278148">
      <w:bodyDiv w:val="1"/>
      <w:marLeft w:val="0"/>
      <w:marRight w:val="0"/>
      <w:marTop w:val="0"/>
      <w:marBottom w:val="0"/>
      <w:divBdr>
        <w:top w:val="none" w:sz="0" w:space="0" w:color="auto"/>
        <w:left w:val="none" w:sz="0" w:space="0" w:color="auto"/>
        <w:bottom w:val="none" w:sz="0" w:space="0" w:color="auto"/>
        <w:right w:val="none" w:sz="0" w:space="0" w:color="auto"/>
      </w:divBdr>
    </w:div>
    <w:div w:id="1864709371">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73952352">
      <w:bodyDiv w:val="1"/>
      <w:marLeft w:val="0"/>
      <w:marRight w:val="0"/>
      <w:marTop w:val="0"/>
      <w:marBottom w:val="0"/>
      <w:divBdr>
        <w:top w:val="none" w:sz="0" w:space="0" w:color="auto"/>
        <w:left w:val="none" w:sz="0" w:space="0" w:color="auto"/>
        <w:bottom w:val="none" w:sz="0" w:space="0" w:color="auto"/>
        <w:right w:val="none" w:sz="0" w:space="0" w:color="auto"/>
      </w:divBdr>
    </w:div>
    <w:div w:id="1879507065">
      <w:bodyDiv w:val="1"/>
      <w:marLeft w:val="0"/>
      <w:marRight w:val="0"/>
      <w:marTop w:val="0"/>
      <w:marBottom w:val="0"/>
      <w:divBdr>
        <w:top w:val="none" w:sz="0" w:space="0" w:color="auto"/>
        <w:left w:val="none" w:sz="0" w:space="0" w:color="auto"/>
        <w:bottom w:val="none" w:sz="0" w:space="0" w:color="auto"/>
        <w:right w:val="none" w:sz="0" w:space="0" w:color="auto"/>
      </w:divBdr>
    </w:div>
    <w:div w:id="1882596844">
      <w:bodyDiv w:val="1"/>
      <w:marLeft w:val="0"/>
      <w:marRight w:val="0"/>
      <w:marTop w:val="0"/>
      <w:marBottom w:val="0"/>
      <w:divBdr>
        <w:top w:val="none" w:sz="0" w:space="0" w:color="auto"/>
        <w:left w:val="none" w:sz="0" w:space="0" w:color="auto"/>
        <w:bottom w:val="none" w:sz="0" w:space="0" w:color="auto"/>
        <w:right w:val="none" w:sz="0" w:space="0" w:color="auto"/>
      </w:divBdr>
    </w:div>
    <w:div w:id="1886015780">
      <w:bodyDiv w:val="1"/>
      <w:marLeft w:val="0"/>
      <w:marRight w:val="0"/>
      <w:marTop w:val="0"/>
      <w:marBottom w:val="0"/>
      <w:divBdr>
        <w:top w:val="none" w:sz="0" w:space="0" w:color="auto"/>
        <w:left w:val="none" w:sz="0" w:space="0" w:color="auto"/>
        <w:bottom w:val="none" w:sz="0" w:space="0" w:color="auto"/>
        <w:right w:val="none" w:sz="0" w:space="0" w:color="auto"/>
      </w:divBdr>
    </w:div>
    <w:div w:id="1892187393">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7932807">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1986531">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19317965">
      <w:bodyDiv w:val="1"/>
      <w:marLeft w:val="0"/>
      <w:marRight w:val="0"/>
      <w:marTop w:val="0"/>
      <w:marBottom w:val="0"/>
      <w:divBdr>
        <w:top w:val="none" w:sz="0" w:space="0" w:color="auto"/>
        <w:left w:val="none" w:sz="0" w:space="0" w:color="auto"/>
        <w:bottom w:val="none" w:sz="0" w:space="0" w:color="auto"/>
        <w:right w:val="none" w:sz="0" w:space="0" w:color="auto"/>
      </w:divBdr>
    </w:div>
    <w:div w:id="1926840942">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1812132">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36791198">
      <w:bodyDiv w:val="1"/>
      <w:marLeft w:val="0"/>
      <w:marRight w:val="0"/>
      <w:marTop w:val="0"/>
      <w:marBottom w:val="0"/>
      <w:divBdr>
        <w:top w:val="none" w:sz="0" w:space="0" w:color="auto"/>
        <w:left w:val="none" w:sz="0" w:space="0" w:color="auto"/>
        <w:bottom w:val="none" w:sz="0" w:space="0" w:color="auto"/>
        <w:right w:val="none" w:sz="0" w:space="0" w:color="auto"/>
      </w:divBdr>
    </w:div>
    <w:div w:id="1938364240">
      <w:bodyDiv w:val="1"/>
      <w:marLeft w:val="0"/>
      <w:marRight w:val="0"/>
      <w:marTop w:val="0"/>
      <w:marBottom w:val="0"/>
      <w:divBdr>
        <w:top w:val="none" w:sz="0" w:space="0" w:color="auto"/>
        <w:left w:val="none" w:sz="0" w:space="0" w:color="auto"/>
        <w:bottom w:val="none" w:sz="0" w:space="0" w:color="auto"/>
        <w:right w:val="none" w:sz="0" w:space="0" w:color="auto"/>
      </w:divBdr>
    </w:div>
    <w:div w:id="1940871859">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3756188">
      <w:bodyDiv w:val="1"/>
      <w:marLeft w:val="0"/>
      <w:marRight w:val="0"/>
      <w:marTop w:val="0"/>
      <w:marBottom w:val="0"/>
      <w:divBdr>
        <w:top w:val="none" w:sz="0" w:space="0" w:color="auto"/>
        <w:left w:val="none" w:sz="0" w:space="0" w:color="auto"/>
        <w:bottom w:val="none" w:sz="0" w:space="0" w:color="auto"/>
        <w:right w:val="none" w:sz="0" w:space="0" w:color="auto"/>
      </w:divBdr>
    </w:div>
    <w:div w:id="1945069313">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47956188">
      <w:bodyDiv w:val="1"/>
      <w:marLeft w:val="0"/>
      <w:marRight w:val="0"/>
      <w:marTop w:val="0"/>
      <w:marBottom w:val="0"/>
      <w:divBdr>
        <w:top w:val="none" w:sz="0" w:space="0" w:color="auto"/>
        <w:left w:val="none" w:sz="0" w:space="0" w:color="auto"/>
        <w:bottom w:val="none" w:sz="0" w:space="0" w:color="auto"/>
        <w:right w:val="none" w:sz="0" w:space="0" w:color="auto"/>
      </w:divBdr>
    </w:div>
    <w:div w:id="195050070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72206704">
      <w:bodyDiv w:val="1"/>
      <w:marLeft w:val="0"/>
      <w:marRight w:val="0"/>
      <w:marTop w:val="0"/>
      <w:marBottom w:val="0"/>
      <w:divBdr>
        <w:top w:val="none" w:sz="0" w:space="0" w:color="auto"/>
        <w:left w:val="none" w:sz="0" w:space="0" w:color="auto"/>
        <w:bottom w:val="none" w:sz="0" w:space="0" w:color="auto"/>
        <w:right w:val="none" w:sz="0" w:space="0" w:color="auto"/>
      </w:divBdr>
    </w:div>
    <w:div w:id="1983381756">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1998533342">
      <w:bodyDiv w:val="1"/>
      <w:marLeft w:val="0"/>
      <w:marRight w:val="0"/>
      <w:marTop w:val="0"/>
      <w:marBottom w:val="0"/>
      <w:divBdr>
        <w:top w:val="none" w:sz="0" w:space="0" w:color="auto"/>
        <w:left w:val="none" w:sz="0" w:space="0" w:color="auto"/>
        <w:bottom w:val="none" w:sz="0" w:space="0" w:color="auto"/>
        <w:right w:val="none" w:sz="0" w:space="0" w:color="auto"/>
      </w:divBdr>
    </w:div>
    <w:div w:id="2003268397">
      <w:bodyDiv w:val="1"/>
      <w:marLeft w:val="0"/>
      <w:marRight w:val="0"/>
      <w:marTop w:val="0"/>
      <w:marBottom w:val="0"/>
      <w:divBdr>
        <w:top w:val="none" w:sz="0" w:space="0" w:color="auto"/>
        <w:left w:val="none" w:sz="0" w:space="0" w:color="auto"/>
        <w:bottom w:val="none" w:sz="0" w:space="0" w:color="auto"/>
        <w:right w:val="none" w:sz="0" w:space="0" w:color="auto"/>
      </w:divBdr>
      <w:divsChild>
        <w:div w:id="536237296">
          <w:marLeft w:val="1267"/>
          <w:marRight w:val="0"/>
          <w:marTop w:val="100"/>
          <w:marBottom w:val="0"/>
          <w:divBdr>
            <w:top w:val="none" w:sz="0" w:space="0" w:color="auto"/>
            <w:left w:val="none" w:sz="0" w:space="0" w:color="auto"/>
            <w:bottom w:val="none" w:sz="0" w:space="0" w:color="auto"/>
            <w:right w:val="none" w:sz="0" w:space="0" w:color="auto"/>
          </w:divBdr>
        </w:div>
        <w:div w:id="991254384">
          <w:marLeft w:val="547"/>
          <w:marRight w:val="0"/>
          <w:marTop w:val="120"/>
          <w:marBottom w:val="0"/>
          <w:divBdr>
            <w:top w:val="none" w:sz="0" w:space="0" w:color="auto"/>
            <w:left w:val="none" w:sz="0" w:space="0" w:color="auto"/>
            <w:bottom w:val="none" w:sz="0" w:space="0" w:color="auto"/>
            <w:right w:val="none" w:sz="0" w:space="0" w:color="auto"/>
          </w:divBdr>
        </w:div>
        <w:div w:id="1222406853">
          <w:marLeft w:val="547"/>
          <w:marRight w:val="0"/>
          <w:marTop w:val="120"/>
          <w:marBottom w:val="0"/>
          <w:divBdr>
            <w:top w:val="none" w:sz="0" w:space="0" w:color="auto"/>
            <w:left w:val="none" w:sz="0" w:space="0" w:color="auto"/>
            <w:bottom w:val="none" w:sz="0" w:space="0" w:color="auto"/>
            <w:right w:val="none" w:sz="0" w:space="0" w:color="auto"/>
          </w:divBdr>
        </w:div>
        <w:div w:id="1261334640">
          <w:marLeft w:val="1267"/>
          <w:marRight w:val="0"/>
          <w:marTop w:val="100"/>
          <w:marBottom w:val="0"/>
          <w:divBdr>
            <w:top w:val="none" w:sz="0" w:space="0" w:color="auto"/>
            <w:left w:val="none" w:sz="0" w:space="0" w:color="auto"/>
            <w:bottom w:val="none" w:sz="0" w:space="0" w:color="auto"/>
            <w:right w:val="none" w:sz="0" w:space="0" w:color="auto"/>
          </w:divBdr>
        </w:div>
        <w:div w:id="1446075828">
          <w:marLeft w:val="1267"/>
          <w:marRight w:val="0"/>
          <w:marTop w:val="100"/>
          <w:marBottom w:val="0"/>
          <w:divBdr>
            <w:top w:val="none" w:sz="0" w:space="0" w:color="auto"/>
            <w:left w:val="none" w:sz="0" w:space="0" w:color="auto"/>
            <w:bottom w:val="none" w:sz="0" w:space="0" w:color="auto"/>
            <w:right w:val="none" w:sz="0" w:space="0" w:color="auto"/>
          </w:divBdr>
        </w:div>
        <w:div w:id="1697854158">
          <w:marLeft w:val="1267"/>
          <w:marRight w:val="0"/>
          <w:marTop w:val="100"/>
          <w:marBottom w:val="0"/>
          <w:divBdr>
            <w:top w:val="none" w:sz="0" w:space="0" w:color="auto"/>
            <w:left w:val="none" w:sz="0" w:space="0" w:color="auto"/>
            <w:bottom w:val="none" w:sz="0" w:space="0" w:color="auto"/>
            <w:right w:val="none" w:sz="0" w:space="0" w:color="auto"/>
          </w:divBdr>
        </w:div>
        <w:div w:id="1760246429">
          <w:marLeft w:val="1267"/>
          <w:marRight w:val="0"/>
          <w:marTop w:val="100"/>
          <w:marBottom w:val="0"/>
          <w:divBdr>
            <w:top w:val="none" w:sz="0" w:space="0" w:color="auto"/>
            <w:left w:val="none" w:sz="0" w:space="0" w:color="auto"/>
            <w:bottom w:val="none" w:sz="0" w:space="0" w:color="auto"/>
            <w:right w:val="none" w:sz="0" w:space="0" w:color="auto"/>
          </w:divBdr>
        </w:div>
        <w:div w:id="1890874805">
          <w:marLeft w:val="1267"/>
          <w:marRight w:val="0"/>
          <w:marTop w:val="100"/>
          <w:marBottom w:val="0"/>
          <w:divBdr>
            <w:top w:val="none" w:sz="0" w:space="0" w:color="auto"/>
            <w:left w:val="none" w:sz="0" w:space="0" w:color="auto"/>
            <w:bottom w:val="none" w:sz="0" w:space="0" w:color="auto"/>
            <w:right w:val="none" w:sz="0" w:space="0" w:color="auto"/>
          </w:divBdr>
        </w:div>
        <w:div w:id="2116552619">
          <w:marLeft w:val="1267"/>
          <w:marRight w:val="0"/>
          <w:marTop w:val="100"/>
          <w:marBottom w:val="0"/>
          <w:divBdr>
            <w:top w:val="none" w:sz="0" w:space="0" w:color="auto"/>
            <w:left w:val="none" w:sz="0" w:space="0" w:color="auto"/>
            <w:bottom w:val="none" w:sz="0" w:space="0" w:color="auto"/>
            <w:right w:val="none" w:sz="0" w:space="0" w:color="auto"/>
          </w:divBdr>
        </w:div>
      </w:divsChild>
    </w:div>
    <w:div w:id="2006475205">
      <w:bodyDiv w:val="1"/>
      <w:marLeft w:val="0"/>
      <w:marRight w:val="0"/>
      <w:marTop w:val="0"/>
      <w:marBottom w:val="0"/>
      <w:divBdr>
        <w:top w:val="none" w:sz="0" w:space="0" w:color="auto"/>
        <w:left w:val="none" w:sz="0" w:space="0" w:color="auto"/>
        <w:bottom w:val="none" w:sz="0" w:space="0" w:color="auto"/>
        <w:right w:val="none" w:sz="0" w:space="0" w:color="auto"/>
      </w:divBdr>
    </w:div>
    <w:div w:id="2006545392">
      <w:bodyDiv w:val="1"/>
      <w:marLeft w:val="0"/>
      <w:marRight w:val="0"/>
      <w:marTop w:val="0"/>
      <w:marBottom w:val="0"/>
      <w:divBdr>
        <w:top w:val="none" w:sz="0" w:space="0" w:color="auto"/>
        <w:left w:val="none" w:sz="0" w:space="0" w:color="auto"/>
        <w:bottom w:val="none" w:sz="0" w:space="0" w:color="auto"/>
        <w:right w:val="none" w:sz="0" w:space="0" w:color="auto"/>
      </w:divBdr>
    </w:div>
    <w:div w:id="2008559721">
      <w:bodyDiv w:val="1"/>
      <w:marLeft w:val="0"/>
      <w:marRight w:val="0"/>
      <w:marTop w:val="0"/>
      <w:marBottom w:val="0"/>
      <w:divBdr>
        <w:top w:val="none" w:sz="0" w:space="0" w:color="auto"/>
        <w:left w:val="none" w:sz="0" w:space="0" w:color="auto"/>
        <w:bottom w:val="none" w:sz="0" w:space="0" w:color="auto"/>
        <w:right w:val="none" w:sz="0" w:space="0" w:color="auto"/>
      </w:divBdr>
    </w:div>
    <w:div w:id="2010668018">
      <w:bodyDiv w:val="1"/>
      <w:marLeft w:val="0"/>
      <w:marRight w:val="0"/>
      <w:marTop w:val="0"/>
      <w:marBottom w:val="0"/>
      <w:divBdr>
        <w:top w:val="none" w:sz="0" w:space="0" w:color="auto"/>
        <w:left w:val="none" w:sz="0" w:space="0" w:color="auto"/>
        <w:bottom w:val="none" w:sz="0" w:space="0" w:color="auto"/>
        <w:right w:val="none" w:sz="0" w:space="0" w:color="auto"/>
      </w:divBdr>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26592776">
      <w:bodyDiv w:val="1"/>
      <w:marLeft w:val="0"/>
      <w:marRight w:val="0"/>
      <w:marTop w:val="0"/>
      <w:marBottom w:val="0"/>
      <w:divBdr>
        <w:top w:val="none" w:sz="0" w:space="0" w:color="auto"/>
        <w:left w:val="none" w:sz="0" w:space="0" w:color="auto"/>
        <w:bottom w:val="none" w:sz="0" w:space="0" w:color="auto"/>
        <w:right w:val="none" w:sz="0" w:space="0" w:color="auto"/>
      </w:divBdr>
    </w:div>
    <w:div w:id="2049376845">
      <w:bodyDiv w:val="1"/>
      <w:marLeft w:val="0"/>
      <w:marRight w:val="0"/>
      <w:marTop w:val="0"/>
      <w:marBottom w:val="0"/>
      <w:divBdr>
        <w:top w:val="none" w:sz="0" w:space="0" w:color="auto"/>
        <w:left w:val="none" w:sz="0" w:space="0" w:color="auto"/>
        <w:bottom w:val="none" w:sz="0" w:space="0" w:color="auto"/>
        <w:right w:val="none" w:sz="0" w:space="0" w:color="auto"/>
      </w:divBdr>
    </w:div>
    <w:div w:id="2051491072">
      <w:bodyDiv w:val="1"/>
      <w:marLeft w:val="0"/>
      <w:marRight w:val="0"/>
      <w:marTop w:val="0"/>
      <w:marBottom w:val="0"/>
      <w:divBdr>
        <w:top w:val="none" w:sz="0" w:space="0" w:color="auto"/>
        <w:left w:val="none" w:sz="0" w:space="0" w:color="auto"/>
        <w:bottom w:val="none" w:sz="0" w:space="0" w:color="auto"/>
        <w:right w:val="none" w:sz="0" w:space="0" w:color="auto"/>
      </w:divBdr>
    </w:div>
    <w:div w:id="2054964252">
      <w:bodyDiv w:val="1"/>
      <w:marLeft w:val="0"/>
      <w:marRight w:val="0"/>
      <w:marTop w:val="0"/>
      <w:marBottom w:val="0"/>
      <w:divBdr>
        <w:top w:val="none" w:sz="0" w:space="0" w:color="auto"/>
        <w:left w:val="none" w:sz="0" w:space="0" w:color="auto"/>
        <w:bottom w:val="none" w:sz="0" w:space="0" w:color="auto"/>
        <w:right w:val="none" w:sz="0" w:space="0" w:color="auto"/>
      </w:divBdr>
    </w:div>
    <w:div w:id="2055546119">
      <w:bodyDiv w:val="1"/>
      <w:marLeft w:val="0"/>
      <w:marRight w:val="0"/>
      <w:marTop w:val="0"/>
      <w:marBottom w:val="0"/>
      <w:divBdr>
        <w:top w:val="none" w:sz="0" w:space="0" w:color="auto"/>
        <w:left w:val="none" w:sz="0" w:space="0" w:color="auto"/>
        <w:bottom w:val="none" w:sz="0" w:space="0" w:color="auto"/>
        <w:right w:val="none" w:sz="0" w:space="0" w:color="auto"/>
      </w:divBdr>
    </w:div>
    <w:div w:id="2056587408">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73846560">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0517976">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26849886">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36874306">
      <w:bodyDiv w:val="1"/>
      <w:marLeft w:val="0"/>
      <w:marRight w:val="0"/>
      <w:marTop w:val="0"/>
      <w:marBottom w:val="0"/>
      <w:divBdr>
        <w:top w:val="none" w:sz="0" w:space="0" w:color="auto"/>
        <w:left w:val="none" w:sz="0" w:space="0" w:color="auto"/>
        <w:bottom w:val="none" w:sz="0" w:space="0" w:color="auto"/>
        <w:right w:val="none" w:sz="0" w:space="0" w:color="auto"/>
      </w:divBdr>
    </w:div>
    <w:div w:id="2138524614">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 w:id="2146308547">
      <w:bodyDiv w:val="1"/>
      <w:marLeft w:val="0"/>
      <w:marRight w:val="0"/>
      <w:marTop w:val="0"/>
      <w:marBottom w:val="0"/>
      <w:divBdr>
        <w:top w:val="none" w:sz="0" w:space="0" w:color="auto"/>
        <w:left w:val="none" w:sz="0" w:space="0" w:color="auto"/>
        <w:bottom w:val="none" w:sz="0" w:space="0" w:color="auto"/>
        <w:right w:val="none" w:sz="0" w:space="0" w:color="auto"/>
      </w:divBdr>
    </w:div>
    <w:div w:id="2146846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6.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Props1.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2.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3.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customXml/itemProps5.xml><?xml version="1.0" encoding="utf-8"?>
<ds:datastoreItem xmlns:ds="http://schemas.openxmlformats.org/officeDocument/2006/customXml" ds:itemID="{CAEE878B-4A1B-47C9-963B-EA14C5BB2E14}">
  <ds:schemaRefs>
    <ds:schemaRef ds:uri="office.server.policy"/>
  </ds:schemaRefs>
</ds:datastoreItem>
</file>

<file path=customXml/itemProps6.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docProps/app.xml><?xml version="1.0" encoding="utf-8"?>
<Properties xmlns="http://schemas.openxmlformats.org/officeDocument/2006/extended-properties" xmlns:vt="http://schemas.openxmlformats.org/officeDocument/2006/docPropsVTypes">
  <Template>Normal</Template>
  <TotalTime>7079</TotalTime>
  <Pages>69</Pages>
  <Words>30397</Words>
  <Characters>154417</Characters>
  <Application>Microsoft Office Word</Application>
  <DocSecurity>0</DocSecurity>
  <Lines>1286</Lines>
  <Paragraphs>368</Paragraphs>
  <ScaleCrop>false</ScaleCrop>
  <Company/>
  <LinksUpToDate>false</LinksUpToDate>
  <CharactersWithSpaces>184446</CharactersWithSpaces>
  <SharedDoc>false</SharedDoc>
  <HLinks>
    <vt:vector size="30" baseType="variant">
      <vt:variant>
        <vt:i4>3604512</vt:i4>
      </vt:variant>
      <vt:variant>
        <vt:i4>15</vt:i4>
      </vt:variant>
      <vt:variant>
        <vt:i4>0</vt:i4>
      </vt:variant>
      <vt:variant>
        <vt:i4>5</vt:i4>
      </vt:variant>
      <vt:variant>
        <vt:lpwstr/>
      </vt:variant>
      <vt:variant>
        <vt:lpwstr>bookmark29</vt:lpwstr>
      </vt:variant>
      <vt:variant>
        <vt:i4>3604512</vt:i4>
      </vt:variant>
      <vt:variant>
        <vt:i4>12</vt:i4>
      </vt:variant>
      <vt:variant>
        <vt:i4>0</vt:i4>
      </vt:variant>
      <vt:variant>
        <vt:i4>5</vt:i4>
      </vt:variant>
      <vt:variant>
        <vt:lpwstr/>
      </vt:variant>
      <vt:variant>
        <vt:lpwstr>bookmark29</vt:lpwstr>
      </vt:variant>
      <vt:variant>
        <vt:i4>3866657</vt:i4>
      </vt:variant>
      <vt:variant>
        <vt:i4>9</vt:i4>
      </vt:variant>
      <vt:variant>
        <vt:i4>0</vt:i4>
      </vt:variant>
      <vt:variant>
        <vt:i4>5</vt:i4>
      </vt:variant>
      <vt:variant>
        <vt:lpwstr/>
      </vt:variant>
      <vt:variant>
        <vt:lpwstr>bookmark35</vt:lpwstr>
      </vt:variant>
      <vt:variant>
        <vt:i4>3604512</vt:i4>
      </vt:variant>
      <vt:variant>
        <vt:i4>3</vt:i4>
      </vt:variant>
      <vt:variant>
        <vt:i4>0</vt:i4>
      </vt:variant>
      <vt:variant>
        <vt:i4>5</vt:i4>
      </vt:variant>
      <vt:variant>
        <vt:lpwstr/>
      </vt:variant>
      <vt:variant>
        <vt:lpwstr>bookmark29</vt:lpwstr>
      </vt:variant>
      <vt:variant>
        <vt:i4>3604512</vt:i4>
      </vt:variant>
      <vt:variant>
        <vt:i4>0</vt:i4>
      </vt:variant>
      <vt:variant>
        <vt:i4>0</vt:i4>
      </vt:variant>
      <vt:variant>
        <vt:i4>5</vt:i4>
      </vt:variant>
      <vt:variant>
        <vt:lpwstr/>
      </vt:variant>
      <vt:variant>
        <vt:lpwstr>bookmark29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Alfred Aster</cp:lastModifiedBy>
  <cp:revision>1514</cp:revision>
  <dcterms:created xsi:type="dcterms:W3CDTF">2021-07-15T18:32:00Z</dcterms:created>
  <dcterms:modified xsi:type="dcterms:W3CDTF">2022-10-22T18:22:00Z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