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BD7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1815"/>
        <w:gridCol w:w="1440"/>
        <w:gridCol w:w="2921"/>
      </w:tblGrid>
      <w:tr w:rsidR="00CA09B2" w14:paraId="4C80225F" w14:textId="77777777" w:rsidTr="006B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B6C3BE" w14:textId="4B773D88" w:rsidR="00CA09B2" w:rsidRDefault="00BF5CDB">
            <w:pPr>
              <w:pStyle w:val="T2"/>
            </w:pPr>
            <w:r>
              <w:t>Resolution for LB266 CID 11676</w:t>
            </w:r>
            <w:r w:rsidR="00504A80">
              <w:t xml:space="preserve"> </w:t>
            </w:r>
          </w:p>
        </w:tc>
      </w:tr>
      <w:tr w:rsidR="00CA09B2" w14:paraId="7EBF3753" w14:textId="77777777" w:rsidTr="006B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B361E3" w14:textId="2655933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106D" w:rsidRPr="00F610CF">
              <w:rPr>
                <w:b w:val="0"/>
                <w:sz w:val="20"/>
                <w:highlight w:val="cyan"/>
              </w:rPr>
              <w:t>2022-</w:t>
            </w:r>
            <w:r w:rsidR="00F748FB">
              <w:rPr>
                <w:b w:val="0"/>
                <w:sz w:val="20"/>
                <w:highlight w:val="cyan"/>
              </w:rPr>
              <w:t>10</w:t>
            </w:r>
            <w:r w:rsidR="006B106D" w:rsidRPr="000056C8">
              <w:rPr>
                <w:b w:val="0"/>
                <w:sz w:val="20"/>
                <w:highlight w:val="cyan"/>
              </w:rPr>
              <w:t>-</w:t>
            </w:r>
            <w:r w:rsidR="00F748FB">
              <w:rPr>
                <w:b w:val="0"/>
                <w:sz w:val="20"/>
                <w:highlight w:val="cyan"/>
              </w:rPr>
              <w:t>0</w:t>
            </w:r>
            <w:r w:rsidR="00F2112C">
              <w:rPr>
                <w:b w:val="0"/>
                <w:sz w:val="20"/>
                <w:highlight w:val="cyan"/>
              </w:rPr>
              <w:t>4</w:t>
            </w:r>
          </w:p>
        </w:tc>
      </w:tr>
      <w:tr w:rsidR="00CA09B2" w14:paraId="711A4639" w14:textId="77777777" w:rsidTr="006B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BA60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85C279A" w14:textId="77777777" w:rsidTr="002A11AB">
        <w:trPr>
          <w:jc w:val="center"/>
        </w:trPr>
        <w:tc>
          <w:tcPr>
            <w:tcW w:w="1885" w:type="dxa"/>
            <w:vAlign w:val="center"/>
          </w:tcPr>
          <w:p w14:paraId="1804DF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5" w:type="dxa"/>
            <w:vAlign w:val="center"/>
          </w:tcPr>
          <w:p w14:paraId="0E109F8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15" w:type="dxa"/>
            <w:vAlign w:val="center"/>
          </w:tcPr>
          <w:p w14:paraId="2EC502F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570FA06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0D89BE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B106D" w14:paraId="4D3BDC28" w14:textId="77777777" w:rsidTr="002A11AB">
        <w:trPr>
          <w:jc w:val="center"/>
        </w:trPr>
        <w:tc>
          <w:tcPr>
            <w:tcW w:w="1885" w:type="dxa"/>
            <w:vAlign w:val="center"/>
          </w:tcPr>
          <w:p w14:paraId="356D4B54" w14:textId="28B7B23D" w:rsidR="006B106D" w:rsidRDefault="00035CF2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Rui Yang</w:t>
            </w:r>
          </w:p>
        </w:tc>
        <w:tc>
          <w:tcPr>
            <w:tcW w:w="1515" w:type="dxa"/>
            <w:vAlign w:val="center"/>
          </w:tcPr>
          <w:p w14:paraId="3CEFB067" w14:textId="66CF5880" w:rsidR="006B106D" w:rsidRDefault="004D3E2C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524F45E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3A34CB" w14:textId="77777777" w:rsidR="006B106D" w:rsidRDefault="006B106D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42082337" w14:textId="0CC8D4B7" w:rsidR="005B2623" w:rsidRPr="005B2623" w:rsidRDefault="00035CF2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8" w:history="1">
              <w:r w:rsidRPr="00227985">
                <w:rPr>
                  <w:rStyle w:val="Hyperlink"/>
                  <w:b w:val="0"/>
                  <w:sz w:val="22"/>
                  <w:szCs w:val="22"/>
                </w:rPr>
                <w:t>rui.yang@interdigital.com</w:t>
              </w:r>
            </w:hyperlink>
          </w:p>
        </w:tc>
      </w:tr>
      <w:tr w:rsidR="005B2623" w14:paraId="170D9F55" w14:textId="77777777" w:rsidTr="002A11AB">
        <w:trPr>
          <w:jc w:val="center"/>
        </w:trPr>
        <w:tc>
          <w:tcPr>
            <w:tcW w:w="1885" w:type="dxa"/>
            <w:vAlign w:val="center"/>
          </w:tcPr>
          <w:p w14:paraId="20C91221" w14:textId="4DEA186B" w:rsidR="005B2623" w:rsidRPr="004D3E2C" w:rsidRDefault="00035CF2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Zinan Lin</w:t>
            </w:r>
          </w:p>
        </w:tc>
        <w:tc>
          <w:tcPr>
            <w:tcW w:w="1515" w:type="dxa"/>
            <w:vAlign w:val="center"/>
          </w:tcPr>
          <w:p w14:paraId="5CC93DC6" w14:textId="53996C2B" w:rsidR="005B2623" w:rsidRPr="004D3E2C" w:rsidRDefault="00186CB9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2F53C134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27AD6D" w14:textId="77777777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7C34F7A6" w14:textId="0C97DC6E" w:rsidR="005B2623" w:rsidRDefault="005B2623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  <w:tr w:rsidR="00291776" w14:paraId="7B1B531F" w14:textId="77777777" w:rsidTr="002A11AB">
        <w:trPr>
          <w:jc w:val="center"/>
        </w:trPr>
        <w:tc>
          <w:tcPr>
            <w:tcW w:w="1885" w:type="dxa"/>
            <w:vAlign w:val="center"/>
          </w:tcPr>
          <w:p w14:paraId="658D9B83" w14:textId="2B68F474" w:rsidR="00291776" w:rsidRPr="00900FCB" w:rsidRDefault="00291776" w:rsidP="00900FC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15" w:type="dxa"/>
            <w:vAlign w:val="center"/>
          </w:tcPr>
          <w:p w14:paraId="0493D6F2" w14:textId="36D52E96" w:rsidR="00291776" w:rsidRPr="00897355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5" w:type="dxa"/>
            <w:vAlign w:val="center"/>
          </w:tcPr>
          <w:p w14:paraId="36A9BA09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852C6FC" w14:textId="77777777" w:rsidR="00291776" w:rsidRDefault="00291776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AA8719D" w14:textId="77777777" w:rsidR="00291776" w:rsidRDefault="00291776" w:rsidP="005B2623">
            <w:pPr>
              <w:pStyle w:val="T2"/>
              <w:spacing w:after="0"/>
              <w:ind w:left="0" w:right="0"/>
            </w:pPr>
          </w:p>
        </w:tc>
      </w:tr>
      <w:tr w:rsidR="00AE1F34" w14:paraId="05EB958B" w14:textId="77777777" w:rsidTr="002A11AB">
        <w:trPr>
          <w:jc w:val="center"/>
        </w:trPr>
        <w:tc>
          <w:tcPr>
            <w:tcW w:w="1885" w:type="dxa"/>
            <w:vAlign w:val="center"/>
          </w:tcPr>
          <w:p w14:paraId="51D6565E" w14:textId="3092D8E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26BC3868" w14:textId="2C14AF39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14:paraId="1DCCA29C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E86F052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BE55BA" w14:textId="77777777" w:rsidR="00AE1F34" w:rsidRDefault="00AE1F34" w:rsidP="005B2623">
            <w:pPr>
              <w:pStyle w:val="T2"/>
              <w:spacing w:after="0"/>
              <w:ind w:left="0" w:right="0"/>
            </w:pPr>
          </w:p>
        </w:tc>
      </w:tr>
    </w:tbl>
    <w:p w14:paraId="0C79C8F2" w14:textId="7B5590D3" w:rsidR="00CA09B2" w:rsidRDefault="008D7C3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1590149" wp14:editId="41692FA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A373C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75C13EB" w14:textId="7F11C9B7" w:rsidR="00E6637E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This submission 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present proposed resolutions for the following CID: </w:t>
                            </w:r>
                            <w:r w:rsidR="00512F4B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11</w:t>
                            </w:r>
                            <w:r w:rsidR="00BF5CDB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676</w:t>
                            </w:r>
                          </w:p>
                          <w:p w14:paraId="08155C6A" w14:textId="77777777" w:rsidR="00077D10" w:rsidRDefault="00077D10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14:paraId="0E9AD348" w14:textId="0EF892FB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 xml:space="preserve">The proposed changes are based on </w:t>
                            </w:r>
                            <w:r w:rsidR="00295A30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802.11be</w:t>
                            </w: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/</w:t>
                            </w:r>
                            <w:r w:rsidRPr="00F610C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D</w:t>
                            </w:r>
                            <w:r w:rsidR="002F63F7" w:rsidRPr="00F610C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2</w:t>
                            </w:r>
                            <w:r w:rsidR="002F63F7" w:rsidRPr="00036863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.</w:t>
                            </w:r>
                            <w:r w:rsidR="00F8406F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  <w:highlight w:val="cy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195C512" w14:textId="616121AE" w:rsidR="0029020B" w:rsidRDefault="0029020B" w:rsidP="006B106D">
                            <w:pPr>
                              <w:jc w:val="both"/>
                            </w:pPr>
                          </w:p>
                          <w:p w14:paraId="0C0BC35A" w14:textId="77777777" w:rsidR="006B106D" w:rsidRPr="00892346" w:rsidRDefault="006B106D" w:rsidP="006B106D">
                            <w:pPr>
                              <w:pStyle w:val="Heading5"/>
                              <w:spacing w:before="6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Revision history:</w:t>
                            </w:r>
                          </w:p>
                          <w:p w14:paraId="3A520274" w14:textId="1AE1BA05" w:rsidR="006B106D" w:rsidRDefault="00076CA9" w:rsidP="006B106D">
                            <w:pPr>
                              <w:pStyle w:val="Heading5"/>
                              <w:spacing w:before="0" w:after="0"/>
                              <w:jc w:val="both"/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r</w:t>
                            </w:r>
                            <w:r w:rsidR="006B106D" w:rsidRPr="00892346">
                              <w:rPr>
                                <w:rFonts w:ascii="Times New Roman" w:hAnsi="Times New Roman"/>
                                <w:b w:val="0"/>
                                <w:i w:val="0"/>
                                <w:sz w:val="24"/>
                                <w:szCs w:val="24"/>
                              </w:rPr>
                              <w:t>0 – initial version</w:t>
                            </w:r>
                          </w:p>
                          <w:p w14:paraId="3A7822E2" w14:textId="77777777" w:rsidR="00A00C90" w:rsidRPr="003A6D4D" w:rsidRDefault="00A00C90" w:rsidP="003A6D4D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6655FE5A" w14:textId="77777777" w:rsidR="006B106D" w:rsidRDefault="006B106D" w:rsidP="006B106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901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0F2A373C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75C13EB" w14:textId="7F11C9B7" w:rsidR="00E6637E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This submission 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present proposed resolutions for the following CID: </w:t>
                      </w:r>
                      <w:r w:rsidR="00512F4B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11</w:t>
                      </w:r>
                      <w:r w:rsidR="00BF5CDB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676</w:t>
                      </w:r>
                    </w:p>
                    <w:p w14:paraId="08155C6A" w14:textId="77777777" w:rsidR="00077D10" w:rsidRDefault="00077D10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</w:p>
                    <w:p w14:paraId="0E9AD348" w14:textId="0EF892FB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 xml:space="preserve">The proposed changes are based on </w:t>
                      </w:r>
                      <w:r w:rsidR="00295A30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802.11be</w:t>
                      </w: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/</w:t>
                      </w:r>
                      <w:r w:rsidRPr="00F610C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D</w:t>
                      </w:r>
                      <w:r w:rsidR="002F63F7" w:rsidRPr="00F610C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2</w:t>
                      </w:r>
                      <w:r w:rsidR="002F63F7" w:rsidRPr="00036863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.</w:t>
                      </w:r>
                      <w:r w:rsidR="00F8406F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  <w:highlight w:val="cyan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.</w:t>
                      </w:r>
                    </w:p>
                    <w:p w14:paraId="6195C512" w14:textId="616121AE" w:rsidR="0029020B" w:rsidRDefault="0029020B" w:rsidP="006B106D">
                      <w:pPr>
                        <w:jc w:val="both"/>
                      </w:pPr>
                    </w:p>
                    <w:p w14:paraId="0C0BC35A" w14:textId="77777777" w:rsidR="006B106D" w:rsidRPr="00892346" w:rsidRDefault="006B106D" w:rsidP="006B106D">
                      <w:pPr>
                        <w:pStyle w:val="Heading5"/>
                        <w:spacing w:before="6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Revision history:</w:t>
                      </w:r>
                    </w:p>
                    <w:p w14:paraId="3A520274" w14:textId="1AE1BA05" w:rsidR="006B106D" w:rsidRDefault="00076CA9" w:rsidP="006B106D">
                      <w:pPr>
                        <w:pStyle w:val="Heading5"/>
                        <w:spacing w:before="0" w:after="0"/>
                        <w:jc w:val="both"/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r</w:t>
                      </w:r>
                      <w:r w:rsidR="006B106D" w:rsidRPr="00892346">
                        <w:rPr>
                          <w:rFonts w:ascii="Times New Roman" w:hAnsi="Times New Roman"/>
                          <w:b w:val="0"/>
                          <w:i w:val="0"/>
                          <w:sz w:val="24"/>
                          <w:szCs w:val="24"/>
                        </w:rPr>
                        <w:t>0 – initial version</w:t>
                      </w:r>
                    </w:p>
                    <w:p w14:paraId="3A7822E2" w14:textId="77777777" w:rsidR="00A00C90" w:rsidRPr="003A6D4D" w:rsidRDefault="00A00C90" w:rsidP="003A6D4D">
                      <w:pPr>
                        <w:rPr>
                          <w:b/>
                          <w:i/>
                        </w:rPr>
                      </w:pPr>
                    </w:p>
                    <w:p w14:paraId="6655FE5A" w14:textId="77777777" w:rsidR="006B106D" w:rsidRDefault="006B106D" w:rsidP="006B106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D70B48E" w14:textId="77777777" w:rsidR="0028402A" w:rsidRDefault="00CA09B2">
      <w:r>
        <w:br w:type="page"/>
      </w:r>
    </w:p>
    <w:tbl>
      <w:tblPr>
        <w:tblW w:w="44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95"/>
        <w:gridCol w:w="898"/>
        <w:gridCol w:w="2070"/>
        <w:gridCol w:w="2352"/>
        <w:gridCol w:w="1361"/>
      </w:tblGrid>
      <w:tr w:rsidR="00A8444C" w:rsidRPr="001E491B" w14:paraId="2F2C09CC" w14:textId="77777777" w:rsidTr="00A8444C">
        <w:trPr>
          <w:trHeight w:val="620"/>
          <w:jc w:val="center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A195" w14:textId="77777777" w:rsidR="00A8444C" w:rsidRPr="000A1C52" w:rsidRDefault="00A8444C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8A4C" w14:textId="7A56F516" w:rsidR="00A8444C" w:rsidRPr="000A1C52" w:rsidRDefault="00A8444C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7628" w14:textId="3D271025" w:rsidR="00A8444C" w:rsidRPr="000A1C52" w:rsidRDefault="00A8444C" w:rsidP="00546EAB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Page</w:t>
            </w:r>
            <w:r>
              <w:rPr>
                <w:rFonts w:ascii="Arial" w:hAnsi="Arial" w:cs="Arial"/>
                <w:b/>
                <w:bCs/>
                <w:sz w:val="20"/>
                <w:lang w:val="en-US"/>
              </w:rPr>
              <w:t>.Ln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8969" w14:textId="77777777" w:rsidR="00A8444C" w:rsidRPr="000A1C52" w:rsidRDefault="00A8444C" w:rsidP="00546EAB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A1C52">
              <w:rPr>
                <w:rFonts w:ascii="Arial" w:hAnsi="Arial" w:cs="Arial"/>
                <w:b/>
                <w:bCs/>
                <w:color w:val="000000"/>
                <w:sz w:val="20"/>
              </w:rPr>
              <w:t>Comment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79C8" w14:textId="77777777" w:rsidR="00A8444C" w:rsidRPr="000A1C52" w:rsidRDefault="00A8444C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210" w14:textId="77777777" w:rsidR="00A8444C" w:rsidRPr="000A1C52" w:rsidRDefault="00A8444C" w:rsidP="00546EAB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0A1C52">
              <w:rPr>
                <w:rFonts w:ascii="Arial" w:hAnsi="Arial" w:cs="Arial"/>
                <w:b/>
                <w:bCs/>
                <w:sz w:val="20"/>
                <w:lang w:val="en-US"/>
              </w:rPr>
              <w:t>Resolution</w:t>
            </w:r>
          </w:p>
        </w:tc>
      </w:tr>
      <w:tr w:rsidR="00A8444C" w:rsidRPr="001E491B" w14:paraId="4B07E886" w14:textId="77777777" w:rsidTr="00A8444C">
        <w:trPr>
          <w:trHeight w:val="1331"/>
          <w:jc w:val="center"/>
        </w:trPr>
        <w:tc>
          <w:tcPr>
            <w:tcW w:w="480" w:type="pct"/>
            <w:shd w:val="clear" w:color="auto" w:fill="auto"/>
          </w:tcPr>
          <w:p w14:paraId="4780A5DC" w14:textId="655492FF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bookmarkStart w:id="0" w:name="_Hlk109337091"/>
            <w:r>
              <w:rPr>
                <w:rFonts w:ascii="Segoe UI" w:hAnsi="Segoe UI" w:cs="Segoe UI"/>
                <w:color w:val="242424"/>
                <w:sz w:val="20"/>
              </w:rPr>
              <w:t>11676</w:t>
            </w:r>
          </w:p>
        </w:tc>
        <w:tc>
          <w:tcPr>
            <w:tcW w:w="534" w:type="pct"/>
            <w:shd w:val="clear" w:color="auto" w:fill="auto"/>
          </w:tcPr>
          <w:p w14:paraId="5E7A117C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35.11.3</w:t>
            </w:r>
          </w:p>
          <w:p w14:paraId="7FD2482D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  <w:lang w:eastAsia="zh-CN"/>
              </w:rPr>
            </w:pPr>
            <w:r>
              <w:rPr>
                <w:rFonts w:ascii="Segoe UI" w:hAnsi="Segoe UI" w:cs="Segoe UI"/>
                <w:color w:val="242424"/>
                <w:sz w:val="20"/>
                <w:lang w:eastAsia="zh-CN"/>
              </w:rPr>
              <w:t>(D2.0)</w:t>
            </w:r>
          </w:p>
          <w:p w14:paraId="3158E15E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  <w:lang w:eastAsia="zh-CN"/>
              </w:rPr>
            </w:pPr>
          </w:p>
          <w:p w14:paraId="2D67BF17" w14:textId="115C683C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Segoe UI" w:hAnsi="Segoe UI" w:cs="Segoe UI"/>
                <w:color w:val="242424"/>
                <w:sz w:val="20"/>
                <w:lang w:eastAsia="zh-CN"/>
              </w:rPr>
              <w:t>35.10.3 (D2.2)</w:t>
            </w:r>
          </w:p>
        </w:tc>
        <w:tc>
          <w:tcPr>
            <w:tcW w:w="536" w:type="pct"/>
            <w:shd w:val="clear" w:color="auto" w:fill="auto"/>
          </w:tcPr>
          <w:p w14:paraId="00E95D23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515.21</w:t>
            </w:r>
          </w:p>
          <w:p w14:paraId="1B553276" w14:textId="77777777" w:rsidR="00A8444C" w:rsidRDefault="00A8444C" w:rsidP="00BF5CDB">
            <w:pPr>
              <w:rPr>
                <w:rFonts w:ascii="Segoe UI" w:hAnsi="Segoe UI" w:cs="Segoe UI"/>
                <w:color w:val="242424"/>
                <w:sz w:val="20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(D2.0)</w:t>
            </w:r>
          </w:p>
          <w:p w14:paraId="20FC8376" w14:textId="77777777" w:rsidR="00A8444C" w:rsidRDefault="00A8444C" w:rsidP="00BF5C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1AAADA" w14:textId="387DF14C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554.62 (D2.2)</w:t>
            </w:r>
          </w:p>
        </w:tc>
        <w:tc>
          <w:tcPr>
            <w:tcW w:w="1235" w:type="pct"/>
            <w:shd w:val="clear" w:color="auto" w:fill="auto"/>
          </w:tcPr>
          <w:p w14:paraId="1A192A57" w14:textId="31D77F32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Since EHT STA has the EHT Spatial Reuse subfields in the Special user Info field, there is a need to add a subclause to clarify the definition of UL Spatial Reuse subfield in the Special User field of Trigger frame</w:t>
            </w:r>
          </w:p>
        </w:tc>
        <w:tc>
          <w:tcPr>
            <w:tcW w:w="1403" w:type="pct"/>
            <w:shd w:val="clear" w:color="auto" w:fill="auto"/>
          </w:tcPr>
          <w:p w14:paraId="527A0779" w14:textId="6DFBBAA2" w:rsidR="00A8444C" w:rsidRPr="000A1C52" w:rsidRDefault="00A8444C" w:rsidP="00BF5CDB">
            <w:pPr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Segoe UI" w:hAnsi="Segoe UI" w:cs="Segoe UI"/>
                <w:color w:val="242424"/>
                <w:sz w:val="20"/>
              </w:rPr>
              <w:t>Add a subclause to clarify the definition of UL Spatial Reuse subfield in the Special user field Trigger frame</w:t>
            </w:r>
          </w:p>
        </w:tc>
        <w:tc>
          <w:tcPr>
            <w:tcW w:w="812" w:type="pct"/>
          </w:tcPr>
          <w:p w14:paraId="2BE05E70" w14:textId="77777777" w:rsidR="00A8444C" w:rsidRDefault="00A8444C" w:rsidP="00BF5CD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Accepted</w:t>
            </w:r>
          </w:p>
          <w:p w14:paraId="1117078B" w14:textId="77777777" w:rsidR="00A8444C" w:rsidRDefault="00A8444C" w:rsidP="00BF5CD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6C83E3A" w14:textId="5993AB14" w:rsidR="00A8444C" w:rsidRPr="008F3019" w:rsidRDefault="00A8444C" w:rsidP="00BF5CDB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bookmarkEnd w:id="0"/>
    </w:tbl>
    <w:p w14:paraId="66295400" w14:textId="77777777" w:rsidR="0028402A" w:rsidRDefault="0028402A">
      <w:pPr>
        <w:rPr>
          <w:b/>
          <w:u w:val="single"/>
        </w:rPr>
      </w:pPr>
    </w:p>
    <w:p w14:paraId="6ACC045B" w14:textId="56581B8E" w:rsidR="00E650CA" w:rsidRDefault="00E650CA" w:rsidP="0028402A">
      <w:pPr>
        <w:rPr>
          <w:sz w:val="24"/>
          <w:szCs w:val="24"/>
        </w:rPr>
      </w:pPr>
    </w:p>
    <w:p w14:paraId="0D25EF61" w14:textId="267165E9" w:rsidR="008F776F" w:rsidRDefault="008F776F" w:rsidP="00111CBA">
      <w:pPr>
        <w:pStyle w:val="BodyText"/>
        <w:rPr>
          <w:b/>
          <w:bCs/>
          <w:i/>
          <w:iCs/>
          <w:sz w:val="19"/>
          <w:szCs w:val="19"/>
        </w:rPr>
      </w:pPr>
      <w:r w:rsidRPr="008768EA">
        <w:rPr>
          <w:b/>
          <w:bCs/>
          <w:i/>
          <w:iCs/>
          <w:sz w:val="19"/>
          <w:szCs w:val="19"/>
          <w:highlight w:val="yellow"/>
        </w:rPr>
        <w:t xml:space="preserve">TGbe editor: please </w:t>
      </w:r>
      <w:r w:rsidR="008548A3">
        <w:rPr>
          <w:b/>
          <w:bCs/>
          <w:i/>
          <w:iCs/>
          <w:sz w:val="19"/>
          <w:szCs w:val="19"/>
          <w:highlight w:val="yellow"/>
        </w:rPr>
        <w:t>add</w:t>
      </w:r>
      <w:r w:rsidR="00BA7D9F" w:rsidRPr="008768EA">
        <w:rPr>
          <w:b/>
          <w:bCs/>
          <w:i/>
          <w:iCs/>
          <w:sz w:val="19"/>
          <w:szCs w:val="19"/>
          <w:highlight w:val="yellow"/>
        </w:rPr>
        <w:t xml:space="preserve"> the following subclause </w:t>
      </w:r>
      <w:r w:rsidR="008548A3">
        <w:rPr>
          <w:b/>
          <w:bCs/>
          <w:i/>
          <w:iCs/>
          <w:sz w:val="19"/>
          <w:szCs w:val="19"/>
          <w:highlight w:val="yellow"/>
        </w:rPr>
        <w:t xml:space="preserve">after the subclause </w:t>
      </w:r>
      <w:r w:rsidR="00ED62DD">
        <w:rPr>
          <w:b/>
          <w:bCs/>
          <w:i/>
          <w:iCs/>
          <w:sz w:val="19"/>
          <w:szCs w:val="19"/>
          <w:highlight w:val="yellow"/>
        </w:rPr>
        <w:t>35</w:t>
      </w:r>
      <w:r w:rsidR="008548A3">
        <w:rPr>
          <w:b/>
          <w:bCs/>
          <w:i/>
          <w:iCs/>
          <w:sz w:val="19"/>
          <w:szCs w:val="19"/>
          <w:highlight w:val="yellow"/>
        </w:rPr>
        <w:t>.10.3.1</w:t>
      </w:r>
      <w:r w:rsidR="008768EA" w:rsidRPr="008768EA">
        <w:rPr>
          <w:b/>
          <w:bCs/>
          <w:i/>
          <w:iCs/>
          <w:sz w:val="19"/>
          <w:szCs w:val="19"/>
          <w:highlight w:val="yellow"/>
        </w:rPr>
        <w:t xml:space="preserve"> in 802.1be/D2.</w:t>
      </w:r>
      <w:r w:rsidR="008548A3">
        <w:rPr>
          <w:b/>
          <w:bCs/>
          <w:i/>
          <w:iCs/>
          <w:sz w:val="19"/>
          <w:szCs w:val="19"/>
        </w:rPr>
        <w:t>2</w:t>
      </w:r>
    </w:p>
    <w:p w14:paraId="15D77E8D" w14:textId="3CD5797D" w:rsidR="00793727" w:rsidRDefault="00ED62DD" w:rsidP="00111CBA">
      <w:pPr>
        <w:pStyle w:val="BodyText"/>
        <w:rPr>
          <w:rFonts w:ascii="Arial" w:eastAsia="Arial,Bold" w:hAnsi="Arial" w:cs="Arial"/>
          <w:b/>
          <w:bCs/>
          <w:sz w:val="20"/>
          <w:lang w:val="en-US"/>
        </w:rPr>
      </w:pPr>
      <w:commentRangeStart w:id="1"/>
      <w:ins w:id="2" w:author="Author">
        <w:r>
          <w:rPr>
            <w:rFonts w:ascii="Arial" w:eastAsia="Arial,Bold" w:hAnsi="Arial" w:cs="Arial"/>
            <w:b/>
            <w:bCs/>
            <w:sz w:val="20"/>
            <w:lang w:val="en-US"/>
          </w:rPr>
          <w:t>35</w:t>
        </w:r>
      </w:ins>
      <w:del w:id="3" w:author="Author">
        <w:r w:rsidR="00793727" w:rsidRPr="00793727" w:rsidDel="00ED62DD">
          <w:rPr>
            <w:rFonts w:ascii="Arial" w:eastAsia="Arial,Bold" w:hAnsi="Arial" w:cs="Arial"/>
            <w:b/>
            <w:bCs/>
            <w:sz w:val="20"/>
            <w:lang w:val="en-US"/>
          </w:rPr>
          <w:delText>26</w:delText>
        </w:r>
      </w:del>
      <w:r w:rsidR="00793727" w:rsidRPr="00793727">
        <w:rPr>
          <w:rFonts w:ascii="Arial" w:eastAsia="Arial,Bold" w:hAnsi="Arial" w:cs="Arial"/>
          <w:b/>
          <w:bCs/>
          <w:sz w:val="20"/>
          <w:lang w:val="en-US"/>
        </w:rPr>
        <w:t>.10.3.</w:t>
      </w:r>
      <w:r w:rsidR="00793727">
        <w:rPr>
          <w:rFonts w:ascii="Arial" w:eastAsia="Arial,Bold" w:hAnsi="Arial" w:cs="Arial"/>
          <w:b/>
          <w:bCs/>
          <w:sz w:val="20"/>
          <w:lang w:val="en-US"/>
        </w:rPr>
        <w:t>2</w:t>
      </w:r>
      <w:r w:rsidR="00793727" w:rsidRPr="00793727">
        <w:rPr>
          <w:rFonts w:ascii="Arial" w:eastAsia="Arial,Bold" w:hAnsi="Arial" w:cs="Arial"/>
          <w:b/>
          <w:bCs/>
          <w:sz w:val="20"/>
          <w:lang w:val="en-US"/>
        </w:rPr>
        <w:t xml:space="preserve"> </w:t>
      </w:r>
      <w:ins w:id="4" w:author="Author">
        <w:r w:rsidR="00276599" w:rsidRPr="00BC119D">
          <w:rPr>
            <w:rFonts w:ascii="Arial" w:eastAsia="Arial,Bold" w:hAnsi="Arial" w:cs="Arial"/>
            <w:b/>
            <w:bCs/>
            <w:sz w:val="20"/>
            <w:lang w:val="en-US"/>
          </w:rPr>
          <w:t>EHT Spatial Reuse subfield</w:t>
        </w:r>
        <w:r w:rsidR="009E4FD6">
          <w:rPr>
            <w:rFonts w:ascii="Arial" w:eastAsia="Arial,Bold" w:hAnsi="Arial" w:cs="Arial"/>
            <w:b/>
            <w:bCs/>
            <w:sz w:val="20"/>
            <w:lang w:val="en-US"/>
          </w:rPr>
          <w:t>s</w:t>
        </w:r>
        <w:r w:rsidR="00276599">
          <w:rPr>
            <w:rFonts w:ascii="Arial" w:eastAsia="Arial,Bold" w:hAnsi="Arial" w:cs="Arial"/>
            <w:b/>
            <w:bCs/>
            <w:sz w:val="20"/>
            <w:lang w:val="en-US"/>
          </w:rPr>
          <w:t xml:space="preserve"> </w:t>
        </w:r>
      </w:ins>
      <w:del w:id="5" w:author="Author">
        <w:r w:rsidR="00793727" w:rsidRPr="00793727" w:rsidDel="00276599">
          <w:rPr>
            <w:rFonts w:ascii="Arial" w:eastAsia="Arial,Bold" w:hAnsi="Arial" w:cs="Arial"/>
            <w:b/>
            <w:bCs/>
            <w:sz w:val="20"/>
            <w:lang w:val="en-US"/>
          </w:rPr>
          <w:delText xml:space="preserve">UL Spatial Reuse subfield </w:delText>
        </w:r>
      </w:del>
      <w:r w:rsidR="00793727" w:rsidRPr="00793727">
        <w:rPr>
          <w:rFonts w:ascii="Arial" w:eastAsia="Arial,Bold" w:hAnsi="Arial" w:cs="Arial"/>
          <w:b/>
          <w:bCs/>
          <w:sz w:val="20"/>
          <w:lang w:val="en-US"/>
        </w:rPr>
        <w:t>of Trigger frame</w:t>
      </w:r>
      <w:commentRangeEnd w:id="1"/>
      <w:r w:rsidR="00BC119D">
        <w:rPr>
          <w:rStyle w:val="CommentReference"/>
          <w:rFonts w:eastAsia="Times New Roman"/>
        </w:rPr>
        <w:commentReference w:id="1"/>
      </w:r>
    </w:p>
    <w:p w14:paraId="15E7C4D3" w14:textId="62000EE6" w:rsidR="001044A7" w:rsidRDefault="001044A7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  <w:r>
        <w:rPr>
          <w:rFonts w:ascii="TimesNewRoman" w:eastAsia="TimesNewRoman" w:cs="TimesNewRoman"/>
          <w:sz w:val="20"/>
          <w:lang w:val="en-US"/>
        </w:rPr>
        <w:t xml:space="preserve">An AP with dot11HEPSROptionImplemented set to true that transmits a Trigger frame may determine the value of </w:t>
      </w:r>
      <w:del w:id="6" w:author="Author">
        <w:r w:rsidDel="001044A7">
          <w:rPr>
            <w:rFonts w:ascii="TimesNewRoman" w:eastAsia="TimesNewRoman" w:cs="TimesNewRoman"/>
            <w:sz w:val="20"/>
            <w:lang w:val="en-US"/>
          </w:rPr>
          <w:delText xml:space="preserve">the UL Spatial Reuse subfield of the Common Info field </w:delText>
        </w:r>
      </w:del>
      <w:ins w:id="7" w:author="Author">
        <w:r w:rsidR="00ED62DD">
          <w:rPr>
            <w:rFonts w:ascii="TimesNewRoman" w:eastAsia="TimesNewRoman" w:cs="TimesNewRoman"/>
            <w:sz w:val="20"/>
            <w:lang w:val="en-US"/>
          </w:rPr>
          <w:t xml:space="preserve">the </w:t>
        </w:r>
        <w:r w:rsidR="00ED62DD" w:rsidRPr="00EF073C">
          <w:rPr>
            <w:rFonts w:ascii="TimesNewRoman" w:hAnsi="TimesNewRoman" w:cs="TimesNewRoman"/>
            <w:sz w:val="20"/>
            <w:lang w:val="en-US"/>
          </w:rPr>
          <w:t xml:space="preserve">EHT </w:t>
        </w:r>
        <w:r w:rsidR="00ED62DD" w:rsidRPr="004B2CBF">
          <w:rPr>
            <w:rFonts w:ascii="TimesNewRoman" w:hAnsi="TimesNewRoman" w:cs="TimesNewRoman"/>
            <w:sz w:val="20"/>
            <w:lang w:val="en-US"/>
          </w:rPr>
          <w:t>Spatial Reuse subfield of the Special</w:t>
        </w:r>
        <w:r w:rsidR="00ED62DD" w:rsidRPr="00EF073C">
          <w:rPr>
            <w:rFonts w:ascii="TimesNewRoman" w:hAnsi="TimesNewRoman" w:cs="TimesNewRoman"/>
            <w:sz w:val="20"/>
            <w:lang w:val="en-US"/>
          </w:rPr>
          <w:t xml:space="preserve"> User Info field </w:t>
        </w:r>
      </w:ins>
      <w:r>
        <w:rPr>
          <w:rFonts w:ascii="TimesNewRoman" w:eastAsia="TimesNewRoman" w:cs="TimesNewRoman"/>
          <w:sz w:val="20"/>
          <w:lang w:val="en-US"/>
        </w:rPr>
        <w:t xml:space="preserve">of the Trigger frame for each 20 MHz subchannel for a 20 MHz, 40 MHz, </w:t>
      </w:r>
      <w:del w:id="8" w:author="Author">
        <w:r w:rsidDel="00ED62DD">
          <w:rPr>
            <w:rFonts w:ascii="TimesNewRoman" w:eastAsia="TimesNewRoman" w:cs="TimesNewRoman"/>
            <w:sz w:val="20"/>
            <w:lang w:val="en-US"/>
          </w:rPr>
          <w:delText>or</w:delText>
        </w:r>
      </w:del>
      <w:r>
        <w:rPr>
          <w:rFonts w:ascii="TimesNewRoman" w:eastAsia="TimesNewRoman" w:cs="TimesNewRoman"/>
          <w:sz w:val="20"/>
          <w:lang w:val="en-US"/>
        </w:rPr>
        <w:t xml:space="preserve"> 80 MHz</w:t>
      </w:r>
      <w:ins w:id="9" w:author="Author">
        <w:r w:rsidR="00646D90">
          <w:rPr>
            <w:rFonts w:ascii="TimesNewRoman" w:eastAsia="TimesNewRoman" w:cs="TimesNewRoman"/>
            <w:sz w:val="20"/>
            <w:lang w:val="en-US"/>
          </w:rPr>
          <w:t>,</w:t>
        </w:r>
      </w:ins>
      <w:r>
        <w:rPr>
          <w:rFonts w:ascii="TimesNewRoman" w:eastAsia="TimesNewRoman" w:cs="TimesNewRoman"/>
          <w:sz w:val="20"/>
          <w:lang w:val="en-US"/>
        </w:rPr>
        <w:t xml:space="preserve"> </w:t>
      </w:r>
      <w:del w:id="10" w:author="Author">
        <w:r w:rsidDel="00ED62DD">
          <w:rPr>
            <w:rFonts w:ascii="TimesNewRoman" w:eastAsia="TimesNewRoman" w:cs="TimesNewRoman"/>
            <w:sz w:val="20"/>
            <w:lang w:val="en-US"/>
          </w:rPr>
          <w:delText xml:space="preserve">PPDU or for each 40 MHz subchannel for an 80+80 MHz or 160 MHz </w:delText>
        </w:r>
      </w:del>
      <w:ins w:id="11" w:author="Author">
        <w:r w:rsidR="00ED62DD" w:rsidRPr="00EF073C">
          <w:rPr>
            <w:rFonts w:ascii="TimesNewRoman" w:hAnsi="TimesNewRoman" w:cs="TimesNewRoman"/>
            <w:sz w:val="20"/>
            <w:lang w:val="en-US"/>
          </w:rPr>
          <w:t xml:space="preserve">160MHz or 320MHz </w:t>
        </w:r>
      </w:ins>
      <w:r>
        <w:rPr>
          <w:rFonts w:ascii="TimesNewRoman" w:eastAsia="TimesNewRoman" w:cs="TimesNewRoman"/>
          <w:sz w:val="20"/>
          <w:lang w:val="en-US"/>
        </w:rPr>
        <w:t>PPDU by selecting the row in Table 27-23 (Spatial Reuse field encoding for an HE TB PPDU</w:t>
      </w:r>
      <w:del w:id="12" w:author="Author">
        <w:r w:rsidDel="00A20B42">
          <w:rPr>
            <w:rFonts w:ascii="TimesNewRoman" w:eastAsia="TimesNewRoman" w:cs="TimesNewRoman"/>
            <w:sz w:val="20"/>
            <w:lang w:val="en-US"/>
          </w:rPr>
          <w:delText>(11ax)</w:delText>
        </w:r>
      </w:del>
      <w:r>
        <w:rPr>
          <w:rFonts w:ascii="TimesNewRoman" w:eastAsia="TimesNewRoman" w:cs="TimesNewRoman"/>
          <w:sz w:val="20"/>
          <w:lang w:val="en-US"/>
        </w:rPr>
        <w:t xml:space="preserve">) that has a numerical value in the </w:t>
      </w:r>
      <w:r>
        <w:rPr>
          <w:rFonts w:ascii="TimesNewRoman" w:eastAsia="TimesNewRoman" w:cs="TimesNewRoman" w:hint="eastAsia"/>
          <w:sz w:val="20"/>
          <w:lang w:val="en-US"/>
        </w:rPr>
        <w:t>“</w:t>
      </w:r>
      <w:r>
        <w:rPr>
          <w:rFonts w:ascii="TimesNewRoman" w:eastAsia="TimesNewRoman" w:cs="TimesNewRoman"/>
          <w:sz w:val="20"/>
          <w:lang w:val="en-US"/>
        </w:rPr>
        <w:t>Meaning</w:t>
      </w:r>
      <w:r>
        <w:rPr>
          <w:rFonts w:ascii="TimesNewRoman" w:eastAsia="TimesNewRoman" w:cs="TimesNewRoman" w:hint="eastAsia"/>
          <w:sz w:val="20"/>
          <w:lang w:val="en-US"/>
        </w:rPr>
        <w:t>”</w:t>
      </w:r>
      <w:r>
        <w:rPr>
          <w:rFonts w:ascii="TimesNewRoman" w:eastAsia="TimesNewRoman" w:cs="TimesNewRoman"/>
          <w:sz w:val="20"/>
          <w:lang w:val="en-US"/>
        </w:rPr>
        <w:t xml:space="preserve"> column that is the highest value that is less than or equal to the value of the computed MAC parameter PSR_INPUT as follows: </w:t>
      </w:r>
    </w:p>
    <w:p w14:paraId="1B4BF769" w14:textId="77777777" w:rsidR="001044A7" w:rsidRDefault="001044A7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1A8BA518" w14:textId="5EF51C72" w:rsidR="001044A7" w:rsidRPr="00B36125" w:rsidRDefault="001044A7" w:rsidP="00B36125">
      <w:pPr>
        <w:autoSpaceDE w:val="0"/>
        <w:autoSpaceDN w:val="0"/>
        <w:adjustRightInd w:val="0"/>
        <w:jc w:val="center"/>
        <w:rPr>
          <w:rFonts w:ascii="TimesNewRoman" w:eastAsia="TimesNewRoman" w:cs="TimesNewRoman"/>
          <w:sz w:val="20"/>
          <w:lang w:val="en-US"/>
        </w:rPr>
      </w:pPr>
      <w:r w:rsidRPr="00B36125">
        <w:rPr>
          <w:rFonts w:ascii="TimesNewRoman" w:eastAsia="TimesNewRoman" w:cs="TimesNewRoman"/>
          <w:sz w:val="20"/>
          <w:lang w:val="en-US"/>
        </w:rPr>
        <w:t>PSR_INPUT = TX_PWR</w:t>
      </w:r>
      <w:r w:rsidRPr="00B36125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r w:rsidRPr="00B36125">
        <w:rPr>
          <w:rFonts w:ascii="TimesNewRoman,Italic" w:eastAsia="TimesNewRoman,Italic" w:cs="TimesNewRoman,Italic"/>
          <w:i/>
          <w:iCs/>
          <w:sz w:val="20"/>
          <w:lang w:val="en-US"/>
        </w:rPr>
        <w:t xml:space="preserve"> </w:t>
      </w:r>
      <w:r w:rsidRPr="00B36125">
        <w:rPr>
          <w:rFonts w:ascii="TimesNewRoman" w:eastAsia="TimesNewRoman" w:cs="TimesNewRoman"/>
          <w:sz w:val="20"/>
          <w:lang w:val="en-US"/>
        </w:rPr>
        <w:t>+ Acceptable Receiver Interference Level</w:t>
      </w:r>
      <w:r w:rsidRPr="00B36125">
        <w:rPr>
          <w:rFonts w:ascii="TimesNewRoman" w:eastAsia="TimesNewRoman" w:cs="TimesNewRoman"/>
          <w:sz w:val="20"/>
          <w:vertAlign w:val="subscript"/>
          <w:lang w:val="en-US"/>
        </w:rPr>
        <w:t>AP</w:t>
      </w:r>
    </w:p>
    <w:p w14:paraId="7A4953F8" w14:textId="77777777" w:rsidR="001044A7" w:rsidRPr="00B36125" w:rsidRDefault="001044A7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  <w:r w:rsidRPr="00B36125">
        <w:rPr>
          <w:rFonts w:ascii="TimesNewRoman" w:eastAsia="TimesNewRoman" w:cs="TimesNewRoman"/>
          <w:sz w:val="20"/>
          <w:lang w:val="en-US"/>
        </w:rPr>
        <w:t>where</w:t>
      </w:r>
    </w:p>
    <w:p w14:paraId="188AF67A" w14:textId="6B08DE49" w:rsidR="001044A7" w:rsidRPr="00B36125" w:rsidRDefault="00B36125" w:rsidP="00B36125">
      <w:pPr>
        <w:autoSpaceDE w:val="0"/>
        <w:autoSpaceDN w:val="0"/>
        <w:adjustRightInd w:val="0"/>
        <w:ind w:left="720"/>
        <w:rPr>
          <w:rFonts w:ascii="TimesNewRoman" w:eastAsia="TimesNewRoman" w:cs="TimesNewRoman"/>
          <w:sz w:val="20"/>
          <w:lang w:val="en-US"/>
        </w:rPr>
      </w:pPr>
      <w:r w:rsidRPr="00B36125">
        <w:rPr>
          <w:rFonts w:ascii="TimesNewRoman" w:eastAsia="TimesNewRoman" w:cs="TimesNewRoman"/>
          <w:sz w:val="20"/>
          <w:lang w:val="en-US"/>
        </w:rPr>
        <w:t>TX_PWR</w:t>
      </w:r>
      <w:r w:rsidRPr="00B36125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r w:rsidRPr="00B36125">
        <w:rPr>
          <w:rFonts w:ascii="TimesNewRoman,Italic" w:eastAsia="TimesNewRoman,Italic" w:cs="TimesNewRoman,Italic"/>
          <w:i/>
          <w:iCs/>
          <w:sz w:val="20"/>
          <w:lang w:val="en-US"/>
        </w:rPr>
        <w:t xml:space="preserve"> </w:t>
      </w:r>
      <w:r w:rsidR="001044A7" w:rsidRPr="00B36125">
        <w:rPr>
          <w:rFonts w:ascii="TimesNewRoman" w:eastAsia="TimesNewRoman" w:cs="TimesNewRoman"/>
          <w:sz w:val="20"/>
          <w:lang w:val="en-US"/>
        </w:rPr>
        <w:t>is the total power at the antenna connector, in dBm, for that 20 MHz subchannel for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="001044A7" w:rsidRPr="00B36125">
        <w:rPr>
          <w:rFonts w:ascii="TimesNewRoman" w:eastAsia="TimesNewRoman" w:cs="TimesNewRoman"/>
          <w:sz w:val="20"/>
          <w:lang w:val="en-US"/>
        </w:rPr>
        <w:t xml:space="preserve">a 20 MHz, 40 MHz, </w:t>
      </w:r>
      <w:del w:id="13" w:author="Author">
        <w:r w:rsidR="001044A7" w:rsidRPr="00B36125" w:rsidDel="00646D90">
          <w:rPr>
            <w:rFonts w:ascii="TimesNewRoman" w:eastAsia="TimesNewRoman" w:cs="TimesNewRoman"/>
            <w:sz w:val="20"/>
            <w:lang w:val="en-US"/>
          </w:rPr>
          <w:delText xml:space="preserve">or </w:delText>
        </w:r>
      </w:del>
      <w:r w:rsidR="001044A7" w:rsidRPr="00B36125">
        <w:rPr>
          <w:rFonts w:ascii="TimesNewRoman" w:eastAsia="TimesNewRoman" w:cs="TimesNewRoman"/>
          <w:sz w:val="20"/>
          <w:lang w:val="en-US"/>
        </w:rPr>
        <w:t>80 MHz</w:t>
      </w:r>
      <w:ins w:id="14" w:author="Author">
        <w:r w:rsidR="00646D90">
          <w:rPr>
            <w:rFonts w:ascii="TimesNewRoman" w:eastAsia="TimesNewRoman" w:cs="TimesNewRoman"/>
            <w:sz w:val="20"/>
            <w:lang w:val="en-US"/>
          </w:rPr>
          <w:t xml:space="preserve">, </w:t>
        </w:r>
        <w:r w:rsidR="00646D90" w:rsidRPr="00EF073C">
          <w:rPr>
            <w:rFonts w:ascii="TimesNewRoman" w:hAnsi="TimesNewRoman" w:cs="TimesNewRoman"/>
            <w:sz w:val="20"/>
            <w:lang w:val="en-US"/>
          </w:rPr>
          <w:t xml:space="preserve">160MHz or 320MHz </w:t>
        </w:r>
      </w:ins>
      <w:r w:rsidR="001044A7" w:rsidRPr="00B36125">
        <w:rPr>
          <w:rFonts w:ascii="TimesNewRoman" w:eastAsia="TimesNewRoman" w:cs="TimesNewRoman"/>
          <w:sz w:val="20"/>
          <w:lang w:val="en-US"/>
        </w:rPr>
        <w:t>PPDU</w:t>
      </w:r>
      <w:del w:id="15" w:author="Author">
        <w:r w:rsidR="001044A7" w:rsidRPr="00B36125" w:rsidDel="00646D90">
          <w:rPr>
            <w:rFonts w:ascii="TimesNewRoman" w:eastAsia="TimesNewRoman" w:cs="TimesNewRoman"/>
            <w:sz w:val="20"/>
            <w:lang w:val="en-US"/>
          </w:rPr>
          <w:delText xml:space="preserve"> or for that 40 MHz subchannel for an 80+80 MHzor 160 MHz PPDU</w:delText>
        </w:r>
      </w:del>
      <w:r w:rsidR="001044A7" w:rsidRPr="00B36125">
        <w:rPr>
          <w:rFonts w:ascii="TimesNewRoman" w:eastAsia="TimesNewRoman" w:cs="TimesNewRoman"/>
          <w:sz w:val="20"/>
          <w:lang w:val="en-US"/>
        </w:rPr>
        <w:t>, over all antennas used to transmit the PSRR PPDU containing the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="001044A7" w:rsidRPr="00B36125">
        <w:rPr>
          <w:rFonts w:ascii="TimesNewRoman" w:eastAsia="TimesNewRoman" w:cs="TimesNewRoman"/>
          <w:sz w:val="20"/>
          <w:lang w:val="en-US"/>
        </w:rPr>
        <w:t>Trigger frame</w:t>
      </w:r>
    </w:p>
    <w:p w14:paraId="48DEDBCF" w14:textId="77777777" w:rsidR="00646D90" w:rsidRDefault="00646D90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1DF7CACA" w14:textId="04495689" w:rsidR="001044A7" w:rsidRDefault="001044A7" w:rsidP="00646D90">
      <w:pPr>
        <w:autoSpaceDE w:val="0"/>
        <w:autoSpaceDN w:val="0"/>
        <w:adjustRightInd w:val="0"/>
        <w:ind w:left="720"/>
        <w:rPr>
          <w:rFonts w:ascii="TimesNewRoman" w:eastAsia="TimesNewRoman" w:cs="TimesNewRoman"/>
          <w:sz w:val="20"/>
          <w:lang w:val="en-US"/>
        </w:rPr>
      </w:pPr>
      <w:r w:rsidRPr="00646D90">
        <w:rPr>
          <w:rFonts w:ascii="TimesNewRoman" w:eastAsia="TimesNewRoman" w:cs="TimesNewRoman"/>
          <w:sz w:val="20"/>
          <w:lang w:val="en-US"/>
        </w:rPr>
        <w:t>Acceptable Receiver Interference Level</w:t>
      </w:r>
      <w:r w:rsidRPr="00646D90">
        <w:rPr>
          <w:rFonts w:ascii="TimesNewRoman" w:eastAsia="TimesNewRoman" w:cs="TimesNewRoman"/>
          <w:sz w:val="20"/>
          <w:vertAlign w:val="subscript"/>
          <w:lang w:val="en-US"/>
        </w:rPr>
        <w:t>AP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 xml:space="preserve">is a value in dBm for that 20 MHz subchannel for a 20 MHz, 40 MHz, </w:t>
      </w:r>
      <w:del w:id="16" w:author="Author">
        <w:r w:rsidRPr="00646D90" w:rsidDel="00646D90">
          <w:rPr>
            <w:rFonts w:ascii="TimesNewRoman" w:eastAsia="TimesNewRoman" w:cs="TimesNewRoman"/>
            <w:sz w:val="20"/>
            <w:lang w:val="en-US"/>
          </w:rPr>
          <w:delText xml:space="preserve">or </w:delText>
        </w:r>
      </w:del>
      <w:r w:rsidRPr="00646D90">
        <w:rPr>
          <w:rFonts w:ascii="TimesNewRoman" w:eastAsia="TimesNewRoman" w:cs="TimesNewRoman"/>
          <w:sz w:val="20"/>
          <w:lang w:val="en-US"/>
        </w:rPr>
        <w:t>80 MHz</w:t>
      </w:r>
      <w:ins w:id="17" w:author="Author">
        <w:r w:rsidR="00646D90">
          <w:rPr>
            <w:rFonts w:ascii="TimesNewRoman" w:eastAsia="TimesNewRoman" w:cs="TimesNewRoman"/>
            <w:sz w:val="20"/>
            <w:lang w:val="en-US"/>
          </w:rPr>
          <w:t xml:space="preserve">, </w:t>
        </w:r>
        <w:r w:rsidR="00646D90" w:rsidRPr="00EF073C">
          <w:rPr>
            <w:rFonts w:ascii="TimesNewRoman" w:hAnsi="TimesNewRoman" w:cs="TimesNewRoman"/>
            <w:sz w:val="20"/>
            <w:lang w:val="en-US"/>
          </w:rPr>
          <w:t>160MHz or 320MHz</w:t>
        </w:r>
      </w:ins>
      <w:r w:rsidRPr="00646D90">
        <w:rPr>
          <w:rFonts w:ascii="TimesNewRoman" w:eastAsia="TimesNewRoman" w:cs="TimesNewRoman"/>
          <w:sz w:val="20"/>
          <w:lang w:val="en-US"/>
        </w:rPr>
        <w:t xml:space="preserve"> PPDU </w:t>
      </w:r>
      <w:del w:id="18" w:author="Author">
        <w:r w:rsidRPr="00646D90" w:rsidDel="00646D90">
          <w:rPr>
            <w:rFonts w:ascii="TimesNewRoman" w:eastAsia="TimesNewRoman" w:cs="TimesNewRoman"/>
            <w:sz w:val="20"/>
            <w:lang w:val="en-US"/>
          </w:rPr>
          <w:delText>or</w:delText>
        </w:r>
        <w:r w:rsidR="00646D90" w:rsidDel="00646D90">
          <w:rPr>
            <w:rFonts w:ascii="TimesNewRoman" w:eastAsia="TimesNewRoman" w:cs="TimesNewRoman"/>
            <w:sz w:val="20"/>
            <w:lang w:val="en-US"/>
          </w:rPr>
          <w:delText xml:space="preserve"> </w:delText>
        </w:r>
        <w:r w:rsidRPr="00646D90" w:rsidDel="00646D90">
          <w:rPr>
            <w:rFonts w:ascii="TimesNewRoman" w:eastAsia="TimesNewRoman" w:cs="TimesNewRoman"/>
            <w:sz w:val="20"/>
            <w:lang w:val="en-US"/>
          </w:rPr>
          <w:delText xml:space="preserve">for that 40 MHz subchannel for an 80+80 MHz or 160 MHz PPDU </w:delText>
        </w:r>
      </w:del>
      <w:r w:rsidRPr="00646D90">
        <w:rPr>
          <w:rFonts w:ascii="TimesNewRoman" w:eastAsia="TimesNewRoman" w:cs="TimesNewRoman"/>
          <w:sz w:val="20"/>
          <w:lang w:val="en-US"/>
        </w:rPr>
        <w:t>and should be set to the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>expected receive signal power indicated by the UL Target Receive Power subfield in the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 xml:space="preserve">Trigger frame for the highest </w:t>
      </w:r>
      <w:del w:id="19" w:author="Author">
        <w:r w:rsidRPr="00646D90" w:rsidDel="00BA1482">
          <w:rPr>
            <w:rFonts w:ascii="TimesNewRoman" w:eastAsia="TimesNewRoman" w:cs="TimesNewRoman"/>
            <w:sz w:val="20"/>
            <w:lang w:val="en-US"/>
          </w:rPr>
          <w:delText>HE</w:delText>
        </w:r>
      </w:del>
      <w:ins w:id="20" w:author="Author">
        <w:r w:rsidR="00BA1482">
          <w:rPr>
            <w:rFonts w:ascii="TimesNewRoman" w:eastAsia="TimesNewRoman" w:cs="TimesNewRoman"/>
            <w:sz w:val="20"/>
            <w:lang w:val="en-US"/>
          </w:rPr>
          <w:t>EHT</w:t>
        </w:r>
      </w:ins>
      <w:r w:rsidRPr="00646D90">
        <w:rPr>
          <w:rFonts w:ascii="TimesNewRoman" w:eastAsia="TimesNewRoman" w:cs="TimesNewRoman"/>
          <w:sz w:val="20"/>
          <w:lang w:val="en-US"/>
        </w:rPr>
        <w:t xml:space="preserve">-MCS of the ensuing </w:t>
      </w:r>
      <w:del w:id="21" w:author="Author">
        <w:r w:rsidRPr="00646D90" w:rsidDel="00BA1482">
          <w:rPr>
            <w:rFonts w:ascii="TimesNewRoman" w:eastAsia="TimesNewRoman" w:cs="TimesNewRoman"/>
            <w:sz w:val="20"/>
            <w:lang w:val="en-US"/>
          </w:rPr>
          <w:delText xml:space="preserve">HE </w:delText>
        </w:r>
      </w:del>
      <w:ins w:id="22" w:author="Author">
        <w:r w:rsidR="00BA1482">
          <w:rPr>
            <w:rFonts w:ascii="TimesNewRoman" w:eastAsia="TimesNewRoman" w:cs="TimesNewRoman"/>
            <w:sz w:val="20"/>
            <w:lang w:val="en-US"/>
          </w:rPr>
          <w:t>EHT</w:t>
        </w:r>
        <w:r w:rsidR="00BA1482" w:rsidRPr="00646D90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646D90">
        <w:rPr>
          <w:rFonts w:ascii="TimesNewRoman" w:eastAsia="TimesNewRoman" w:cs="TimesNewRoman"/>
          <w:sz w:val="20"/>
          <w:lang w:val="en-US"/>
        </w:rPr>
        <w:t>TB PPDUs minus the minimum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 xml:space="preserve">SNR value that yields </w:t>
      </w:r>
      <w:r w:rsidRPr="00646D90">
        <w:rPr>
          <w:rFonts w:ascii="TimesNewRoman" w:eastAsia="TimesNewRoman" w:cs="TimesNewRoman" w:hint="eastAsia"/>
          <w:sz w:val="20"/>
          <w:lang w:val="en-US"/>
        </w:rPr>
        <w:t>≤</w:t>
      </w:r>
      <w:r w:rsidRPr="00646D90">
        <w:rPr>
          <w:rFonts w:ascii="TimesNewRoman" w:eastAsia="TimesNewRoman" w:cs="TimesNewRoman"/>
          <w:sz w:val="20"/>
          <w:lang w:val="en-US"/>
        </w:rPr>
        <w:t xml:space="preserve"> 10% PER for that MCS minus a safety margin value not to</w:t>
      </w:r>
      <w:r w:rsidR="00646D90">
        <w:rPr>
          <w:rFonts w:ascii="TimesNewRoman" w:eastAsia="TimesNewRoman" w:cs="TimesNewRoman"/>
          <w:sz w:val="20"/>
          <w:lang w:val="en-US"/>
        </w:rPr>
        <w:t xml:space="preserve"> </w:t>
      </w:r>
      <w:r w:rsidRPr="00646D90">
        <w:rPr>
          <w:rFonts w:ascii="TimesNewRoman" w:eastAsia="TimesNewRoman" w:cs="TimesNewRoman"/>
          <w:sz w:val="20"/>
          <w:lang w:val="en-US"/>
        </w:rPr>
        <w:t>exceed 5 dB as determined by the AP</w:t>
      </w:r>
    </w:p>
    <w:p w14:paraId="28A7D3D8" w14:textId="77777777" w:rsidR="00646D90" w:rsidRPr="00646D90" w:rsidRDefault="00646D90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462B78D4" w14:textId="388E18D4" w:rsidR="001044A7" w:rsidRPr="00BA1482" w:rsidDel="00BA1482" w:rsidRDefault="001044A7" w:rsidP="001044A7">
      <w:pPr>
        <w:autoSpaceDE w:val="0"/>
        <w:autoSpaceDN w:val="0"/>
        <w:adjustRightInd w:val="0"/>
        <w:rPr>
          <w:del w:id="23" w:author="Author"/>
          <w:rFonts w:ascii="TimesNewRoman" w:eastAsia="TimesNewRoman" w:cs="TimesNewRoman"/>
          <w:sz w:val="20"/>
          <w:lang w:val="en-US"/>
        </w:rPr>
      </w:pPr>
      <w:r w:rsidRPr="00BA1482">
        <w:rPr>
          <w:rFonts w:ascii="TimesNewRoman" w:eastAsia="TimesNewRoman" w:cs="TimesNewRoman"/>
          <w:sz w:val="20"/>
          <w:lang w:val="en-US"/>
        </w:rPr>
        <w:t>An AP with dot11HEPSROptionImplemented set to true that transmits a Trigger frame may set the value of</w:t>
      </w:r>
    </w:p>
    <w:p w14:paraId="6E933300" w14:textId="61627EC3" w:rsidR="001044A7" w:rsidRDefault="00BA1482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  <w:ins w:id="24" w:author="Author">
        <w:r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del w:id="25" w:author="Author">
        <w:r w:rsidR="001044A7"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the UL Spatial Reuse subfield of the Common Info field </w:delText>
        </w:r>
      </w:del>
      <w:ins w:id="26" w:author="Author">
        <w:r>
          <w:rPr>
            <w:rFonts w:ascii="TimesNewRoman" w:eastAsia="TimesNewRoman" w:cs="TimesNewRoman"/>
            <w:sz w:val="20"/>
            <w:lang w:val="en-US"/>
          </w:rPr>
          <w:t xml:space="preserve">the </w:t>
        </w:r>
        <w:r w:rsidRPr="00EF073C">
          <w:rPr>
            <w:rFonts w:ascii="TimesNewRoman" w:hAnsi="TimesNewRoman" w:cs="TimesNewRoman"/>
            <w:sz w:val="20"/>
            <w:lang w:val="en-US"/>
          </w:rPr>
          <w:t xml:space="preserve">EHT </w:t>
        </w:r>
        <w:r w:rsidRPr="004B2CBF">
          <w:rPr>
            <w:rFonts w:ascii="TimesNewRoman" w:hAnsi="TimesNewRoman" w:cs="TimesNewRoman"/>
            <w:sz w:val="20"/>
            <w:lang w:val="en-US"/>
          </w:rPr>
          <w:t>Spatial Reuse subfield of the Special</w:t>
        </w:r>
        <w:r w:rsidRPr="00EF073C">
          <w:rPr>
            <w:rFonts w:ascii="TimesNewRoman" w:hAnsi="TimesNewRoman" w:cs="TimesNewRoman"/>
            <w:sz w:val="20"/>
            <w:lang w:val="en-US"/>
          </w:rPr>
          <w:t xml:space="preserve"> User Info field</w:t>
        </w:r>
        <w:r w:rsidRPr="00BA1482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="001044A7" w:rsidRPr="00BA1482">
        <w:rPr>
          <w:rFonts w:ascii="TimesNewRoman" w:eastAsia="TimesNewRoman" w:cs="TimesNewRoman"/>
          <w:sz w:val="20"/>
          <w:lang w:val="en-US"/>
        </w:rPr>
        <w:t>of the Trigger frame in each 20 MHz bandwidth for</w:t>
      </w:r>
      <w:r>
        <w:rPr>
          <w:rFonts w:ascii="TimesNewRoman" w:eastAsia="TimesNewRoman" w:cs="TimesNewRoman"/>
          <w:sz w:val="20"/>
          <w:lang w:val="en-US"/>
        </w:rPr>
        <w:t xml:space="preserve"> </w:t>
      </w:r>
      <w:r w:rsidR="001044A7" w:rsidRPr="00BA1482">
        <w:rPr>
          <w:rFonts w:ascii="TimesNewRoman" w:eastAsia="TimesNewRoman" w:cs="TimesNewRoman"/>
          <w:sz w:val="20"/>
          <w:lang w:val="en-US"/>
        </w:rPr>
        <w:t xml:space="preserve">a 20 MHz, 40 MHz, </w:t>
      </w:r>
      <w:del w:id="27" w:author="Author">
        <w:r w:rsidR="001044A7"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or </w:delText>
        </w:r>
      </w:del>
      <w:r w:rsidR="001044A7" w:rsidRPr="00BA1482">
        <w:rPr>
          <w:rFonts w:ascii="TimesNewRoman" w:eastAsia="TimesNewRoman" w:cs="TimesNewRoman"/>
          <w:sz w:val="20"/>
          <w:lang w:val="en-US"/>
        </w:rPr>
        <w:t>80 MHz</w:t>
      </w:r>
      <w:ins w:id="28" w:author="Author">
        <w:r>
          <w:rPr>
            <w:rFonts w:ascii="TimesNewRoman" w:eastAsia="TimesNewRoman" w:cs="TimesNewRoman"/>
            <w:sz w:val="20"/>
            <w:lang w:val="en-US"/>
          </w:rPr>
          <w:t>,</w:t>
        </w:r>
      </w:ins>
      <w:r w:rsidR="001044A7" w:rsidRPr="00BA1482">
        <w:rPr>
          <w:rFonts w:ascii="TimesNewRoman" w:eastAsia="TimesNewRoman" w:cs="TimesNewRoman"/>
          <w:sz w:val="20"/>
          <w:lang w:val="en-US"/>
        </w:rPr>
        <w:t xml:space="preserve"> </w:t>
      </w:r>
      <w:ins w:id="29" w:author="Author">
        <w:r w:rsidRPr="00EF073C">
          <w:rPr>
            <w:rFonts w:ascii="TimesNewRoman" w:hAnsi="TimesNewRoman" w:cs="TimesNewRoman"/>
            <w:sz w:val="20"/>
            <w:lang w:val="en-US"/>
          </w:rPr>
          <w:t xml:space="preserve">160MHz or 320MHz </w:t>
        </w:r>
      </w:ins>
      <w:r w:rsidR="001044A7" w:rsidRPr="00BA1482">
        <w:rPr>
          <w:rFonts w:ascii="TimesNewRoman" w:eastAsia="TimesNewRoman" w:cs="TimesNewRoman"/>
          <w:sz w:val="20"/>
          <w:lang w:val="en-US"/>
        </w:rPr>
        <w:t xml:space="preserve">PPDU </w:t>
      </w:r>
      <w:del w:id="30" w:author="Author">
        <w:r w:rsidR="001044A7"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or in each 40 MHz bandwidth for an 80+80 or 160 MHz PPDU </w:delText>
        </w:r>
      </w:del>
      <w:r w:rsidR="001044A7" w:rsidRPr="00BA1482">
        <w:rPr>
          <w:rFonts w:ascii="TimesNewRoman" w:eastAsia="TimesNewRoman" w:cs="TimesNewRoman"/>
          <w:sz w:val="20"/>
          <w:lang w:val="en-US"/>
        </w:rPr>
        <w:t>to</w:t>
      </w:r>
      <w:r>
        <w:rPr>
          <w:rFonts w:ascii="TimesNewRoman" w:eastAsia="TimesNewRoman" w:cs="TimesNewRoman"/>
          <w:sz w:val="20"/>
          <w:lang w:val="en-US"/>
        </w:rPr>
        <w:t xml:space="preserve"> </w:t>
      </w:r>
      <w:r w:rsidR="001044A7" w:rsidRPr="00BA1482">
        <w:rPr>
          <w:rFonts w:ascii="TimesNewRoman" w:eastAsia="TimesNewRoman" w:cs="TimesNewRoman"/>
          <w:sz w:val="20"/>
          <w:lang w:val="en-US"/>
        </w:rPr>
        <w:t>PSR_DISALLOW.</w:t>
      </w:r>
    </w:p>
    <w:p w14:paraId="4AE6E0E3" w14:textId="77777777" w:rsidR="00BA1482" w:rsidRPr="00BA1482" w:rsidRDefault="00BA1482" w:rsidP="001044A7">
      <w:pPr>
        <w:autoSpaceDE w:val="0"/>
        <w:autoSpaceDN w:val="0"/>
        <w:adjustRightInd w:val="0"/>
        <w:rPr>
          <w:rFonts w:ascii="TimesNewRoman" w:eastAsia="TimesNewRoman" w:cs="TimesNewRoman"/>
          <w:sz w:val="20"/>
          <w:lang w:val="en-US"/>
        </w:rPr>
      </w:pPr>
    </w:p>
    <w:p w14:paraId="5196AFA4" w14:textId="19D3A342" w:rsidR="001044A7" w:rsidRPr="00BA1482" w:rsidRDefault="001044A7" w:rsidP="001044A7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val="en-US"/>
        </w:rPr>
      </w:pPr>
      <w:r w:rsidRPr="00BA1482">
        <w:rPr>
          <w:rFonts w:ascii="TimesNewRoman" w:eastAsia="TimesNewRoman" w:cs="TimesNewRoman"/>
          <w:sz w:val="20"/>
          <w:lang w:val="en-US"/>
        </w:rPr>
        <w:t>An AP with dot11HEPSROptionImplemented set to false that transmits a Trigger frame shall set the value</w:t>
      </w:r>
      <w:r w:rsidR="00BA1482">
        <w:rPr>
          <w:rFonts w:ascii="TimesNewRoman" w:eastAsia="TimesNewRoman" w:cs="TimesNewRoman"/>
          <w:sz w:val="20"/>
          <w:lang w:val="en-US"/>
        </w:rPr>
        <w:t xml:space="preserve"> </w:t>
      </w:r>
      <w:r w:rsidRPr="00BA1482">
        <w:rPr>
          <w:rFonts w:ascii="TimesNewRoman" w:eastAsia="TimesNewRoman" w:cs="TimesNewRoman"/>
          <w:sz w:val="20"/>
          <w:lang w:val="en-US"/>
        </w:rPr>
        <w:t xml:space="preserve">of </w:t>
      </w:r>
      <w:del w:id="31" w:author="Author">
        <w:r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the UL Spatial Reuse subfield of the Common Info field </w:delText>
        </w:r>
      </w:del>
      <w:ins w:id="32" w:author="Author">
        <w:r w:rsidR="00BA1482">
          <w:rPr>
            <w:rFonts w:ascii="TimesNewRoman" w:eastAsia="TimesNewRoman" w:cs="TimesNewRoman"/>
            <w:sz w:val="20"/>
            <w:lang w:val="en-US"/>
          </w:rPr>
          <w:t xml:space="preserve">the </w:t>
        </w:r>
        <w:r w:rsidR="00BA1482" w:rsidRPr="00EF073C">
          <w:rPr>
            <w:rFonts w:ascii="TimesNewRoman" w:hAnsi="TimesNewRoman" w:cs="TimesNewRoman"/>
            <w:sz w:val="20"/>
            <w:lang w:val="en-US"/>
          </w:rPr>
          <w:t xml:space="preserve">EHT </w:t>
        </w:r>
        <w:r w:rsidR="00BA1482" w:rsidRPr="004B2CBF">
          <w:rPr>
            <w:rFonts w:ascii="TimesNewRoman" w:hAnsi="TimesNewRoman" w:cs="TimesNewRoman"/>
            <w:sz w:val="20"/>
            <w:lang w:val="en-US"/>
          </w:rPr>
          <w:t>Spatial Reuse subfield of the Special</w:t>
        </w:r>
        <w:r w:rsidR="00BA1482" w:rsidRPr="00EF073C">
          <w:rPr>
            <w:rFonts w:ascii="TimesNewRoman" w:hAnsi="TimesNewRoman" w:cs="TimesNewRoman"/>
            <w:sz w:val="20"/>
            <w:lang w:val="en-US"/>
          </w:rPr>
          <w:t xml:space="preserve"> User Info field</w:t>
        </w:r>
        <w:r w:rsidR="00BA1482" w:rsidRPr="00BA1482">
          <w:rPr>
            <w:rFonts w:ascii="TimesNewRoman" w:eastAsia="TimesNewRoman" w:cs="TimesNewRoman"/>
            <w:sz w:val="20"/>
            <w:lang w:val="en-US"/>
          </w:rPr>
          <w:t xml:space="preserve"> </w:t>
        </w:r>
      </w:ins>
      <w:r w:rsidRPr="00BA1482">
        <w:rPr>
          <w:rFonts w:ascii="TimesNewRoman" w:eastAsia="TimesNewRoman" w:cs="TimesNewRoman"/>
          <w:sz w:val="20"/>
          <w:lang w:val="en-US"/>
        </w:rPr>
        <w:t xml:space="preserve">of the Trigger frame in each 20 MHz bandwidth for a 20 MHz, 40 MHz, </w:t>
      </w:r>
      <w:del w:id="33" w:author="Author">
        <w:r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or </w:delText>
        </w:r>
      </w:del>
      <w:r w:rsidRPr="00BA1482">
        <w:rPr>
          <w:rFonts w:ascii="TimesNewRoman" w:eastAsia="TimesNewRoman" w:cs="TimesNewRoman"/>
          <w:sz w:val="20"/>
          <w:lang w:val="en-US"/>
        </w:rPr>
        <w:t>80 MHz</w:t>
      </w:r>
      <w:ins w:id="34" w:author="Author">
        <w:r w:rsidR="00BA1482">
          <w:rPr>
            <w:rFonts w:ascii="TimesNewRoman" w:eastAsia="TimesNewRoman" w:cs="TimesNewRoman"/>
            <w:sz w:val="20"/>
            <w:lang w:val="en-US"/>
          </w:rPr>
          <w:t xml:space="preserve">, </w:t>
        </w:r>
        <w:r w:rsidR="00BA1482" w:rsidRPr="00EF073C">
          <w:rPr>
            <w:rFonts w:ascii="TimesNewRoman" w:hAnsi="TimesNewRoman" w:cs="TimesNewRoman"/>
            <w:sz w:val="20"/>
            <w:lang w:val="en-US"/>
          </w:rPr>
          <w:t>160MHz or 320MHz</w:t>
        </w:r>
      </w:ins>
      <w:r w:rsidRPr="00BA1482">
        <w:rPr>
          <w:rFonts w:ascii="TimesNewRoman" w:eastAsia="TimesNewRoman" w:cs="TimesNewRoman"/>
          <w:sz w:val="20"/>
          <w:lang w:val="en-US"/>
        </w:rPr>
        <w:t xml:space="preserve"> </w:t>
      </w:r>
      <w:del w:id="35" w:author="Author">
        <w:r w:rsidRPr="00BA1482" w:rsidDel="00BA1482">
          <w:rPr>
            <w:rFonts w:ascii="TimesNewRoman" w:eastAsia="TimesNewRoman" w:cs="TimesNewRoman"/>
            <w:sz w:val="20"/>
            <w:lang w:val="en-US"/>
          </w:rPr>
          <w:delText xml:space="preserve">PPDU or in each 40 MHz bandwidth for an 80+80 or 160 MHz PPDU </w:delText>
        </w:r>
      </w:del>
      <w:r w:rsidRPr="00BA1482">
        <w:rPr>
          <w:rFonts w:ascii="TimesNewRoman" w:eastAsia="TimesNewRoman" w:cs="TimesNewRoman"/>
          <w:sz w:val="20"/>
          <w:lang w:val="en-US"/>
        </w:rPr>
        <w:t>to</w:t>
      </w:r>
      <w:r w:rsidR="00BA1482">
        <w:rPr>
          <w:rFonts w:ascii="TimesNewRoman" w:eastAsia="TimesNewRoman" w:cs="TimesNewRoman"/>
          <w:sz w:val="20"/>
          <w:lang w:val="en-US"/>
        </w:rPr>
        <w:t xml:space="preserve"> </w:t>
      </w:r>
      <w:r w:rsidRPr="00BA1482">
        <w:rPr>
          <w:rFonts w:ascii="TimesNewRoman" w:eastAsia="TimesNewRoman" w:cs="TimesNewRoman"/>
          <w:sz w:val="20"/>
          <w:lang w:val="en-US"/>
        </w:rPr>
        <w:t>PSR_DISALLOW.</w:t>
      </w:r>
    </w:p>
    <w:p w14:paraId="66F8486F" w14:textId="77777777" w:rsidR="001044A7" w:rsidRDefault="001044A7" w:rsidP="00793727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val="en-US"/>
        </w:rPr>
      </w:pPr>
    </w:p>
    <w:sectPr w:rsidR="001044A7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uthor" w:initials="A">
    <w:p w14:paraId="45CEE033" w14:textId="0F9BA39C" w:rsidR="00BC119D" w:rsidRDefault="00BC119D">
      <w:pPr>
        <w:pStyle w:val="CommentText"/>
      </w:pPr>
      <w:r>
        <w:rPr>
          <w:rStyle w:val="CommentReference"/>
        </w:rPr>
        <w:annotationRef/>
      </w:r>
      <w:r>
        <w:t>Changes are relative to REVmeD1.4, subclause 26.10.3.4 (</w:t>
      </w:r>
      <w:r w:rsidRPr="00BC119D">
        <w:t>UL Spatial Reuse subfield of Trigger frame)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CEE03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CEE033" w16cid:durableId="26F26A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99ED" w14:textId="77777777" w:rsidR="00812F4D" w:rsidRDefault="00812F4D">
      <w:r>
        <w:separator/>
      </w:r>
    </w:p>
  </w:endnote>
  <w:endnote w:type="continuationSeparator" w:id="0">
    <w:p w14:paraId="5E71D52B" w14:textId="77777777" w:rsidR="00812F4D" w:rsidRDefault="0081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,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6CCF" w14:textId="002D14BD" w:rsidR="00EB7D85" w:rsidRDefault="00EB7D85" w:rsidP="00EB7D85">
    <w:pPr>
      <w:pStyle w:val="Footer"/>
      <w:jc w:val="center"/>
    </w:pPr>
    <w:r>
      <w:fldChar w:fldCharType="begin"/>
    </w:r>
    <w:r>
      <w:instrText xml:space="preserve"> SUBJECT  \* MERGEFORMAT </w:instrText>
    </w:r>
    <w:r>
      <w:fldChar w:fldCharType="separate"/>
    </w:r>
    <w:r>
      <w:t>Submission</w:t>
    </w:r>
    <w:r>
      <w:fldChar w:fldCharType="end"/>
    </w:r>
    <w:r w:rsidR="002E15D7">
      <w:t xml:space="preserve">                                      </w:t>
    </w: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t>1</w:t>
    </w:r>
    <w:r>
      <w:rPr>
        <w:noProof/>
      </w:rPr>
      <w:fldChar w:fldCharType="end"/>
    </w:r>
    <w:r w:rsidR="002E15D7">
      <w:rPr>
        <w:noProof/>
      </w:rPr>
      <w:t xml:space="preserve">                                                  </w:t>
    </w:r>
    <w:r>
      <w:rPr>
        <w:lang w:eastAsia="zh-CN"/>
      </w:rPr>
      <w:t>Rui Yang, InterDigital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0A14" w14:textId="77777777" w:rsidR="00812F4D" w:rsidRDefault="00812F4D">
      <w:r>
        <w:separator/>
      </w:r>
    </w:p>
  </w:footnote>
  <w:footnote w:type="continuationSeparator" w:id="0">
    <w:p w14:paraId="03BA630B" w14:textId="77777777" w:rsidR="00812F4D" w:rsidRDefault="00812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8FFE" w14:textId="2B43BD02" w:rsidR="00C768D9" w:rsidRDefault="002E7E88" w:rsidP="00C768D9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748FB">
        <w:t>October</w:t>
      </w:r>
      <w:r w:rsidR="00C768D9">
        <w:t xml:space="preserve"> 2022</w:t>
      </w:r>
    </w:fldSimple>
    <w:r w:rsidR="00C768D9">
      <w:tab/>
    </w:r>
    <w:r w:rsidR="00C768D9">
      <w:tab/>
    </w:r>
    <w:fldSimple w:instr=" TITLE  \* MERGEFORMAT ">
      <w:r w:rsidR="00C768D9">
        <w:t>doc.: IEEE 802.11-22/</w:t>
      </w:r>
      <w:r w:rsidR="0098113F">
        <w:t>1769</w:t>
      </w:r>
      <w:r w:rsidR="00C768D9">
        <w:t>r</w:t>
      </w:r>
    </w:fldSimple>
    <w:r w:rsidR="00C768D9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75B7191"/>
    <w:multiLevelType w:val="hybridMultilevel"/>
    <w:tmpl w:val="100C0658"/>
    <w:lvl w:ilvl="0" w:tplc="8BB06BDC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5B2333"/>
    <w:multiLevelType w:val="hybridMultilevel"/>
    <w:tmpl w:val="C7BCFD48"/>
    <w:lvl w:ilvl="0" w:tplc="08480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450F80"/>
    <w:multiLevelType w:val="hybridMultilevel"/>
    <w:tmpl w:val="36689F44"/>
    <w:lvl w:ilvl="0" w:tplc="8BB06BD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40526"/>
    <w:multiLevelType w:val="hybridMultilevel"/>
    <w:tmpl w:val="84AC5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275D4"/>
    <w:multiLevelType w:val="hybridMultilevel"/>
    <w:tmpl w:val="4F48D834"/>
    <w:lvl w:ilvl="0" w:tplc="921E2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intFractionalCharacterWidth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56"/>
    <w:rsid w:val="00003907"/>
    <w:rsid w:val="00004C44"/>
    <w:rsid w:val="000056C8"/>
    <w:rsid w:val="00006137"/>
    <w:rsid w:val="00006F30"/>
    <w:rsid w:val="0001025A"/>
    <w:rsid w:val="0001103C"/>
    <w:rsid w:val="000134D6"/>
    <w:rsid w:val="00015664"/>
    <w:rsid w:val="00016060"/>
    <w:rsid w:val="00021D89"/>
    <w:rsid w:val="0003588B"/>
    <w:rsid w:val="00035CF2"/>
    <w:rsid w:val="00036863"/>
    <w:rsid w:val="0004176A"/>
    <w:rsid w:val="00042A75"/>
    <w:rsid w:val="000443AA"/>
    <w:rsid w:val="000456E5"/>
    <w:rsid w:val="0005063C"/>
    <w:rsid w:val="0005411C"/>
    <w:rsid w:val="00060C04"/>
    <w:rsid w:val="0006179F"/>
    <w:rsid w:val="0006506C"/>
    <w:rsid w:val="00066F0E"/>
    <w:rsid w:val="0007359D"/>
    <w:rsid w:val="00075946"/>
    <w:rsid w:val="00076CA9"/>
    <w:rsid w:val="00077D10"/>
    <w:rsid w:val="000807CF"/>
    <w:rsid w:val="00081C41"/>
    <w:rsid w:val="000877EE"/>
    <w:rsid w:val="00090260"/>
    <w:rsid w:val="000910B9"/>
    <w:rsid w:val="00092B27"/>
    <w:rsid w:val="00094C5C"/>
    <w:rsid w:val="00096C30"/>
    <w:rsid w:val="000A1C52"/>
    <w:rsid w:val="000A3233"/>
    <w:rsid w:val="000A33C0"/>
    <w:rsid w:val="000B3BDF"/>
    <w:rsid w:val="000B77C9"/>
    <w:rsid w:val="000C1115"/>
    <w:rsid w:val="000C4512"/>
    <w:rsid w:val="000C6EEA"/>
    <w:rsid w:val="000D0CCE"/>
    <w:rsid w:val="000D1ACC"/>
    <w:rsid w:val="000D460B"/>
    <w:rsid w:val="000D4AEC"/>
    <w:rsid w:val="000D4BA3"/>
    <w:rsid w:val="000E1847"/>
    <w:rsid w:val="000E1997"/>
    <w:rsid w:val="000E36A8"/>
    <w:rsid w:val="000E4762"/>
    <w:rsid w:val="000E4B0D"/>
    <w:rsid w:val="000E5183"/>
    <w:rsid w:val="000E60D0"/>
    <w:rsid w:val="000F0722"/>
    <w:rsid w:val="000F2B12"/>
    <w:rsid w:val="000F3703"/>
    <w:rsid w:val="000F690F"/>
    <w:rsid w:val="000F6E1C"/>
    <w:rsid w:val="001009CC"/>
    <w:rsid w:val="001044A7"/>
    <w:rsid w:val="00106968"/>
    <w:rsid w:val="001103D0"/>
    <w:rsid w:val="00111CBA"/>
    <w:rsid w:val="00112568"/>
    <w:rsid w:val="00116521"/>
    <w:rsid w:val="00117BA6"/>
    <w:rsid w:val="00120BE3"/>
    <w:rsid w:val="00120DA1"/>
    <w:rsid w:val="00126076"/>
    <w:rsid w:val="00131876"/>
    <w:rsid w:val="00133E32"/>
    <w:rsid w:val="0013669C"/>
    <w:rsid w:val="00140B34"/>
    <w:rsid w:val="00141663"/>
    <w:rsid w:val="001428B5"/>
    <w:rsid w:val="00143D1B"/>
    <w:rsid w:val="001478FA"/>
    <w:rsid w:val="00152886"/>
    <w:rsid w:val="0015319F"/>
    <w:rsid w:val="0015362A"/>
    <w:rsid w:val="0016683F"/>
    <w:rsid w:val="00166D22"/>
    <w:rsid w:val="001704C3"/>
    <w:rsid w:val="00170B1D"/>
    <w:rsid w:val="00171E3E"/>
    <w:rsid w:val="00181F74"/>
    <w:rsid w:val="001835E6"/>
    <w:rsid w:val="00186CB9"/>
    <w:rsid w:val="001922EB"/>
    <w:rsid w:val="00192D5E"/>
    <w:rsid w:val="00194B2D"/>
    <w:rsid w:val="00194F32"/>
    <w:rsid w:val="00195F81"/>
    <w:rsid w:val="001A0E8A"/>
    <w:rsid w:val="001A10D6"/>
    <w:rsid w:val="001A3414"/>
    <w:rsid w:val="001A5714"/>
    <w:rsid w:val="001A616B"/>
    <w:rsid w:val="001B10BC"/>
    <w:rsid w:val="001B2D0A"/>
    <w:rsid w:val="001B3FAE"/>
    <w:rsid w:val="001C29D3"/>
    <w:rsid w:val="001C410B"/>
    <w:rsid w:val="001C4D5D"/>
    <w:rsid w:val="001C695A"/>
    <w:rsid w:val="001C76FB"/>
    <w:rsid w:val="001D0796"/>
    <w:rsid w:val="001D125D"/>
    <w:rsid w:val="001D5B96"/>
    <w:rsid w:val="001D723B"/>
    <w:rsid w:val="001E1148"/>
    <w:rsid w:val="001E2844"/>
    <w:rsid w:val="001E562E"/>
    <w:rsid w:val="001E6DE5"/>
    <w:rsid w:val="001F1E6C"/>
    <w:rsid w:val="001F38E0"/>
    <w:rsid w:val="001F51A8"/>
    <w:rsid w:val="001F73B1"/>
    <w:rsid w:val="00202C41"/>
    <w:rsid w:val="00205F37"/>
    <w:rsid w:val="0021090A"/>
    <w:rsid w:val="00211EE7"/>
    <w:rsid w:val="0021366B"/>
    <w:rsid w:val="002174A3"/>
    <w:rsid w:val="0022328C"/>
    <w:rsid w:val="00227E93"/>
    <w:rsid w:val="0023266E"/>
    <w:rsid w:val="00233355"/>
    <w:rsid w:val="00237383"/>
    <w:rsid w:val="00243714"/>
    <w:rsid w:val="00244329"/>
    <w:rsid w:val="00252555"/>
    <w:rsid w:val="00254CAC"/>
    <w:rsid w:val="00254FAA"/>
    <w:rsid w:val="002563CE"/>
    <w:rsid w:val="00257105"/>
    <w:rsid w:val="00263B37"/>
    <w:rsid w:val="002672F1"/>
    <w:rsid w:val="00267543"/>
    <w:rsid w:val="00270BBD"/>
    <w:rsid w:val="002733B6"/>
    <w:rsid w:val="00273E4E"/>
    <w:rsid w:val="00274E0F"/>
    <w:rsid w:val="00276599"/>
    <w:rsid w:val="00282445"/>
    <w:rsid w:val="0028402A"/>
    <w:rsid w:val="00285498"/>
    <w:rsid w:val="0029020B"/>
    <w:rsid w:val="00291776"/>
    <w:rsid w:val="00291791"/>
    <w:rsid w:val="002926B3"/>
    <w:rsid w:val="00293F4E"/>
    <w:rsid w:val="00295A30"/>
    <w:rsid w:val="002A0427"/>
    <w:rsid w:val="002A11AB"/>
    <w:rsid w:val="002A3DC3"/>
    <w:rsid w:val="002A51D9"/>
    <w:rsid w:val="002B1E95"/>
    <w:rsid w:val="002B1EC0"/>
    <w:rsid w:val="002C0113"/>
    <w:rsid w:val="002C48BF"/>
    <w:rsid w:val="002C6C21"/>
    <w:rsid w:val="002D44BE"/>
    <w:rsid w:val="002E15D7"/>
    <w:rsid w:val="002E5B29"/>
    <w:rsid w:val="002E641E"/>
    <w:rsid w:val="002E7E88"/>
    <w:rsid w:val="002F0370"/>
    <w:rsid w:val="002F092E"/>
    <w:rsid w:val="002F38F6"/>
    <w:rsid w:val="002F4E14"/>
    <w:rsid w:val="002F63F7"/>
    <w:rsid w:val="002F66A1"/>
    <w:rsid w:val="0030030C"/>
    <w:rsid w:val="00301190"/>
    <w:rsid w:val="00305519"/>
    <w:rsid w:val="00305A1E"/>
    <w:rsid w:val="00311A1C"/>
    <w:rsid w:val="00311FA4"/>
    <w:rsid w:val="00316421"/>
    <w:rsid w:val="00317DE4"/>
    <w:rsid w:val="00320641"/>
    <w:rsid w:val="00324BEF"/>
    <w:rsid w:val="00325A40"/>
    <w:rsid w:val="003363DE"/>
    <w:rsid w:val="00341A08"/>
    <w:rsid w:val="00351ECE"/>
    <w:rsid w:val="00360D95"/>
    <w:rsid w:val="00361A3C"/>
    <w:rsid w:val="00364687"/>
    <w:rsid w:val="00373491"/>
    <w:rsid w:val="00374467"/>
    <w:rsid w:val="00375CF7"/>
    <w:rsid w:val="003764F8"/>
    <w:rsid w:val="0037664E"/>
    <w:rsid w:val="00385C4E"/>
    <w:rsid w:val="00386ADC"/>
    <w:rsid w:val="00390FBC"/>
    <w:rsid w:val="00391792"/>
    <w:rsid w:val="003A2D14"/>
    <w:rsid w:val="003A45A0"/>
    <w:rsid w:val="003A45C7"/>
    <w:rsid w:val="003A4F08"/>
    <w:rsid w:val="003A54E2"/>
    <w:rsid w:val="003A5997"/>
    <w:rsid w:val="003A6D4D"/>
    <w:rsid w:val="003B19A0"/>
    <w:rsid w:val="003B670F"/>
    <w:rsid w:val="003D5C81"/>
    <w:rsid w:val="003D6234"/>
    <w:rsid w:val="003D7B7A"/>
    <w:rsid w:val="003D7DAD"/>
    <w:rsid w:val="003E130C"/>
    <w:rsid w:val="003E3F6F"/>
    <w:rsid w:val="003F03D4"/>
    <w:rsid w:val="003F0C33"/>
    <w:rsid w:val="003F1600"/>
    <w:rsid w:val="003F2890"/>
    <w:rsid w:val="003F351E"/>
    <w:rsid w:val="003F625F"/>
    <w:rsid w:val="0040081B"/>
    <w:rsid w:val="004059E9"/>
    <w:rsid w:val="00410B23"/>
    <w:rsid w:val="00410EFD"/>
    <w:rsid w:val="004137FA"/>
    <w:rsid w:val="004149BA"/>
    <w:rsid w:val="00416B35"/>
    <w:rsid w:val="004208CD"/>
    <w:rsid w:val="00432003"/>
    <w:rsid w:val="00432DDB"/>
    <w:rsid w:val="0044082A"/>
    <w:rsid w:val="00441391"/>
    <w:rsid w:val="00442037"/>
    <w:rsid w:val="004459C7"/>
    <w:rsid w:val="00445E14"/>
    <w:rsid w:val="00447DBB"/>
    <w:rsid w:val="00451500"/>
    <w:rsid w:val="00460DBE"/>
    <w:rsid w:val="0046205B"/>
    <w:rsid w:val="0046507B"/>
    <w:rsid w:val="00473698"/>
    <w:rsid w:val="00475504"/>
    <w:rsid w:val="004767D9"/>
    <w:rsid w:val="004829A6"/>
    <w:rsid w:val="00497EDD"/>
    <w:rsid w:val="004A2F37"/>
    <w:rsid w:val="004A5D99"/>
    <w:rsid w:val="004B064B"/>
    <w:rsid w:val="004B0D1C"/>
    <w:rsid w:val="004B2CBF"/>
    <w:rsid w:val="004B5C8C"/>
    <w:rsid w:val="004B77B1"/>
    <w:rsid w:val="004C0C15"/>
    <w:rsid w:val="004C1105"/>
    <w:rsid w:val="004C3835"/>
    <w:rsid w:val="004C45CB"/>
    <w:rsid w:val="004C55FB"/>
    <w:rsid w:val="004D20AA"/>
    <w:rsid w:val="004D2224"/>
    <w:rsid w:val="004D3E2C"/>
    <w:rsid w:val="004D4FF1"/>
    <w:rsid w:val="004E0C15"/>
    <w:rsid w:val="004E1477"/>
    <w:rsid w:val="004E289D"/>
    <w:rsid w:val="004F112F"/>
    <w:rsid w:val="004F1BB2"/>
    <w:rsid w:val="004F5D23"/>
    <w:rsid w:val="004F762A"/>
    <w:rsid w:val="005006F2"/>
    <w:rsid w:val="0050171A"/>
    <w:rsid w:val="005036B1"/>
    <w:rsid w:val="00504A80"/>
    <w:rsid w:val="00505246"/>
    <w:rsid w:val="00510B32"/>
    <w:rsid w:val="00510B65"/>
    <w:rsid w:val="005116D5"/>
    <w:rsid w:val="00512F4B"/>
    <w:rsid w:val="00513FDF"/>
    <w:rsid w:val="0051704D"/>
    <w:rsid w:val="00522A86"/>
    <w:rsid w:val="00522F20"/>
    <w:rsid w:val="0052341F"/>
    <w:rsid w:val="0052353C"/>
    <w:rsid w:val="0052553D"/>
    <w:rsid w:val="0053081B"/>
    <w:rsid w:val="00533AA8"/>
    <w:rsid w:val="005371A5"/>
    <w:rsid w:val="00541F07"/>
    <w:rsid w:val="00544432"/>
    <w:rsid w:val="00550329"/>
    <w:rsid w:val="00552F10"/>
    <w:rsid w:val="005536EB"/>
    <w:rsid w:val="00560098"/>
    <w:rsid w:val="00563292"/>
    <w:rsid w:val="00564FA7"/>
    <w:rsid w:val="00565DFD"/>
    <w:rsid w:val="00566105"/>
    <w:rsid w:val="0057147F"/>
    <w:rsid w:val="00572DF5"/>
    <w:rsid w:val="00576E4F"/>
    <w:rsid w:val="00580B22"/>
    <w:rsid w:val="00582978"/>
    <w:rsid w:val="00587D78"/>
    <w:rsid w:val="005903CC"/>
    <w:rsid w:val="005908E7"/>
    <w:rsid w:val="005928B0"/>
    <w:rsid w:val="00595A93"/>
    <w:rsid w:val="00597E57"/>
    <w:rsid w:val="005A18DD"/>
    <w:rsid w:val="005A2B6F"/>
    <w:rsid w:val="005A32B7"/>
    <w:rsid w:val="005A5F14"/>
    <w:rsid w:val="005B2623"/>
    <w:rsid w:val="005B2D01"/>
    <w:rsid w:val="005B36B2"/>
    <w:rsid w:val="005B3CFB"/>
    <w:rsid w:val="005B4BB5"/>
    <w:rsid w:val="005B5F57"/>
    <w:rsid w:val="005B6E09"/>
    <w:rsid w:val="005C2C38"/>
    <w:rsid w:val="005C2E96"/>
    <w:rsid w:val="005C3864"/>
    <w:rsid w:val="005C47BA"/>
    <w:rsid w:val="005D5BCE"/>
    <w:rsid w:val="005D608E"/>
    <w:rsid w:val="005E0088"/>
    <w:rsid w:val="005E64A9"/>
    <w:rsid w:val="005F01EF"/>
    <w:rsid w:val="005F1444"/>
    <w:rsid w:val="005F16A8"/>
    <w:rsid w:val="005F1D26"/>
    <w:rsid w:val="005F24F0"/>
    <w:rsid w:val="005F3F35"/>
    <w:rsid w:val="005F6720"/>
    <w:rsid w:val="00601B04"/>
    <w:rsid w:val="006207BC"/>
    <w:rsid w:val="00621AFB"/>
    <w:rsid w:val="00621C6B"/>
    <w:rsid w:val="0062395C"/>
    <w:rsid w:val="0062440B"/>
    <w:rsid w:val="00630800"/>
    <w:rsid w:val="00634187"/>
    <w:rsid w:val="0063419F"/>
    <w:rsid w:val="006404A5"/>
    <w:rsid w:val="00641BA9"/>
    <w:rsid w:val="00641D0B"/>
    <w:rsid w:val="00644BF2"/>
    <w:rsid w:val="00646D90"/>
    <w:rsid w:val="0065007C"/>
    <w:rsid w:val="00650C36"/>
    <w:rsid w:val="00651009"/>
    <w:rsid w:val="00651114"/>
    <w:rsid w:val="00651F77"/>
    <w:rsid w:val="00655D4F"/>
    <w:rsid w:val="00656C59"/>
    <w:rsid w:val="006577A1"/>
    <w:rsid w:val="006609E0"/>
    <w:rsid w:val="00661C98"/>
    <w:rsid w:val="00662FCB"/>
    <w:rsid w:val="00663A52"/>
    <w:rsid w:val="00665374"/>
    <w:rsid w:val="00665803"/>
    <w:rsid w:val="006917DA"/>
    <w:rsid w:val="006921F8"/>
    <w:rsid w:val="00693BC1"/>
    <w:rsid w:val="00693F94"/>
    <w:rsid w:val="00695835"/>
    <w:rsid w:val="00697872"/>
    <w:rsid w:val="006A06F7"/>
    <w:rsid w:val="006A4AD0"/>
    <w:rsid w:val="006A4DD1"/>
    <w:rsid w:val="006A54AF"/>
    <w:rsid w:val="006A5CD1"/>
    <w:rsid w:val="006B106D"/>
    <w:rsid w:val="006B30D0"/>
    <w:rsid w:val="006B5A51"/>
    <w:rsid w:val="006C0727"/>
    <w:rsid w:val="006C0B01"/>
    <w:rsid w:val="006C2B96"/>
    <w:rsid w:val="006C52E9"/>
    <w:rsid w:val="006C6BD2"/>
    <w:rsid w:val="006D2CD6"/>
    <w:rsid w:val="006E145F"/>
    <w:rsid w:val="006E4BDF"/>
    <w:rsid w:val="006E5409"/>
    <w:rsid w:val="006E5482"/>
    <w:rsid w:val="006E716C"/>
    <w:rsid w:val="006F3551"/>
    <w:rsid w:val="006F7CFA"/>
    <w:rsid w:val="00700B8B"/>
    <w:rsid w:val="00703074"/>
    <w:rsid w:val="007075EE"/>
    <w:rsid w:val="007106E2"/>
    <w:rsid w:val="0071174C"/>
    <w:rsid w:val="00716580"/>
    <w:rsid w:val="00726D61"/>
    <w:rsid w:val="007350AF"/>
    <w:rsid w:val="0074057A"/>
    <w:rsid w:val="00741194"/>
    <w:rsid w:val="00741541"/>
    <w:rsid w:val="0074438C"/>
    <w:rsid w:val="007463CF"/>
    <w:rsid w:val="00746F47"/>
    <w:rsid w:val="00750B1D"/>
    <w:rsid w:val="007532AB"/>
    <w:rsid w:val="007571E7"/>
    <w:rsid w:val="00760B44"/>
    <w:rsid w:val="0076531D"/>
    <w:rsid w:val="0076685C"/>
    <w:rsid w:val="00766BC5"/>
    <w:rsid w:val="00767110"/>
    <w:rsid w:val="00770572"/>
    <w:rsid w:val="00776114"/>
    <w:rsid w:val="00780CEA"/>
    <w:rsid w:val="00780D2A"/>
    <w:rsid w:val="0078108A"/>
    <w:rsid w:val="00781D0B"/>
    <w:rsid w:val="00783A36"/>
    <w:rsid w:val="00785AB6"/>
    <w:rsid w:val="00793727"/>
    <w:rsid w:val="00795480"/>
    <w:rsid w:val="00797E8A"/>
    <w:rsid w:val="007A1D4A"/>
    <w:rsid w:val="007A3385"/>
    <w:rsid w:val="007C09D6"/>
    <w:rsid w:val="007C0CBA"/>
    <w:rsid w:val="007C30FC"/>
    <w:rsid w:val="007C70CA"/>
    <w:rsid w:val="007D0F32"/>
    <w:rsid w:val="007D11D4"/>
    <w:rsid w:val="007D12C3"/>
    <w:rsid w:val="007D17C9"/>
    <w:rsid w:val="007D1ED8"/>
    <w:rsid w:val="007D292F"/>
    <w:rsid w:val="007D4321"/>
    <w:rsid w:val="007E0A98"/>
    <w:rsid w:val="007E6B18"/>
    <w:rsid w:val="007E7B9A"/>
    <w:rsid w:val="007F08AB"/>
    <w:rsid w:val="007F5182"/>
    <w:rsid w:val="007F5985"/>
    <w:rsid w:val="00803A06"/>
    <w:rsid w:val="00805486"/>
    <w:rsid w:val="00805CF3"/>
    <w:rsid w:val="0081210A"/>
    <w:rsid w:val="00812F4D"/>
    <w:rsid w:val="008168F9"/>
    <w:rsid w:val="0081758B"/>
    <w:rsid w:val="008202A7"/>
    <w:rsid w:val="0082257A"/>
    <w:rsid w:val="00823FEB"/>
    <w:rsid w:val="0082641B"/>
    <w:rsid w:val="00827628"/>
    <w:rsid w:val="00830DB0"/>
    <w:rsid w:val="00832D21"/>
    <w:rsid w:val="00836042"/>
    <w:rsid w:val="0083615C"/>
    <w:rsid w:val="00837ABC"/>
    <w:rsid w:val="00837FBB"/>
    <w:rsid w:val="0084048B"/>
    <w:rsid w:val="008421BD"/>
    <w:rsid w:val="00843299"/>
    <w:rsid w:val="00843AA3"/>
    <w:rsid w:val="00853AE8"/>
    <w:rsid w:val="008548A3"/>
    <w:rsid w:val="00855B69"/>
    <w:rsid w:val="008572D2"/>
    <w:rsid w:val="00860A01"/>
    <w:rsid w:val="00861B59"/>
    <w:rsid w:val="00861C60"/>
    <w:rsid w:val="0086402E"/>
    <w:rsid w:val="00864EF0"/>
    <w:rsid w:val="00867653"/>
    <w:rsid w:val="008760E5"/>
    <w:rsid w:val="008768EA"/>
    <w:rsid w:val="00877EFB"/>
    <w:rsid w:val="008844C0"/>
    <w:rsid w:val="00885A5E"/>
    <w:rsid w:val="00893D2A"/>
    <w:rsid w:val="00897355"/>
    <w:rsid w:val="0089755D"/>
    <w:rsid w:val="0089774E"/>
    <w:rsid w:val="008979AE"/>
    <w:rsid w:val="008A173B"/>
    <w:rsid w:val="008A5E6F"/>
    <w:rsid w:val="008B1ADC"/>
    <w:rsid w:val="008B7063"/>
    <w:rsid w:val="008C0C28"/>
    <w:rsid w:val="008D0703"/>
    <w:rsid w:val="008D1901"/>
    <w:rsid w:val="008D26A0"/>
    <w:rsid w:val="008D33E7"/>
    <w:rsid w:val="008D3E6C"/>
    <w:rsid w:val="008D4048"/>
    <w:rsid w:val="008D7C3E"/>
    <w:rsid w:val="008E31E2"/>
    <w:rsid w:val="008E4292"/>
    <w:rsid w:val="008E7E6E"/>
    <w:rsid w:val="008F1508"/>
    <w:rsid w:val="008F3019"/>
    <w:rsid w:val="008F453D"/>
    <w:rsid w:val="008F5E59"/>
    <w:rsid w:val="008F776F"/>
    <w:rsid w:val="00900FCB"/>
    <w:rsid w:val="009026F3"/>
    <w:rsid w:val="00902CF3"/>
    <w:rsid w:val="00911F77"/>
    <w:rsid w:val="00912A9A"/>
    <w:rsid w:val="0092072B"/>
    <w:rsid w:val="00922D95"/>
    <w:rsid w:val="0092416D"/>
    <w:rsid w:val="00926902"/>
    <w:rsid w:val="00930101"/>
    <w:rsid w:val="00930943"/>
    <w:rsid w:val="00933551"/>
    <w:rsid w:val="00934322"/>
    <w:rsid w:val="0093484D"/>
    <w:rsid w:val="0094333B"/>
    <w:rsid w:val="009578FD"/>
    <w:rsid w:val="009624D2"/>
    <w:rsid w:val="00963AEE"/>
    <w:rsid w:val="009649F0"/>
    <w:rsid w:val="00966FBD"/>
    <w:rsid w:val="00975F01"/>
    <w:rsid w:val="00976B20"/>
    <w:rsid w:val="00977CA5"/>
    <w:rsid w:val="00980662"/>
    <w:rsid w:val="0098113F"/>
    <w:rsid w:val="009836F4"/>
    <w:rsid w:val="00992402"/>
    <w:rsid w:val="00997414"/>
    <w:rsid w:val="009A01D5"/>
    <w:rsid w:val="009A4560"/>
    <w:rsid w:val="009A4C3E"/>
    <w:rsid w:val="009B0AE2"/>
    <w:rsid w:val="009B58B3"/>
    <w:rsid w:val="009C0352"/>
    <w:rsid w:val="009C2B80"/>
    <w:rsid w:val="009C377C"/>
    <w:rsid w:val="009C4142"/>
    <w:rsid w:val="009C58ED"/>
    <w:rsid w:val="009C6B04"/>
    <w:rsid w:val="009D138F"/>
    <w:rsid w:val="009D20DA"/>
    <w:rsid w:val="009D29B5"/>
    <w:rsid w:val="009D546E"/>
    <w:rsid w:val="009D7D64"/>
    <w:rsid w:val="009E0D6F"/>
    <w:rsid w:val="009E4FD6"/>
    <w:rsid w:val="009F2FBC"/>
    <w:rsid w:val="009F6C55"/>
    <w:rsid w:val="009F6F4E"/>
    <w:rsid w:val="009F7A70"/>
    <w:rsid w:val="00A00C90"/>
    <w:rsid w:val="00A05169"/>
    <w:rsid w:val="00A06124"/>
    <w:rsid w:val="00A10983"/>
    <w:rsid w:val="00A12B14"/>
    <w:rsid w:val="00A141F4"/>
    <w:rsid w:val="00A1517C"/>
    <w:rsid w:val="00A16811"/>
    <w:rsid w:val="00A20B42"/>
    <w:rsid w:val="00A21200"/>
    <w:rsid w:val="00A226F4"/>
    <w:rsid w:val="00A22729"/>
    <w:rsid w:val="00A33BEE"/>
    <w:rsid w:val="00A3414A"/>
    <w:rsid w:val="00A35A8A"/>
    <w:rsid w:val="00A402BE"/>
    <w:rsid w:val="00A45ABD"/>
    <w:rsid w:val="00A4653C"/>
    <w:rsid w:val="00A51690"/>
    <w:rsid w:val="00A51DD5"/>
    <w:rsid w:val="00A553DE"/>
    <w:rsid w:val="00A56138"/>
    <w:rsid w:val="00A63338"/>
    <w:rsid w:val="00A6467C"/>
    <w:rsid w:val="00A67456"/>
    <w:rsid w:val="00A81321"/>
    <w:rsid w:val="00A815AF"/>
    <w:rsid w:val="00A8444C"/>
    <w:rsid w:val="00A90397"/>
    <w:rsid w:val="00A9138D"/>
    <w:rsid w:val="00A959ED"/>
    <w:rsid w:val="00A9652E"/>
    <w:rsid w:val="00A97949"/>
    <w:rsid w:val="00A97D2F"/>
    <w:rsid w:val="00AA0AEF"/>
    <w:rsid w:val="00AA427C"/>
    <w:rsid w:val="00AA5A06"/>
    <w:rsid w:val="00AA668D"/>
    <w:rsid w:val="00AB2026"/>
    <w:rsid w:val="00AB2CF7"/>
    <w:rsid w:val="00AB31DB"/>
    <w:rsid w:val="00AB3678"/>
    <w:rsid w:val="00AC4348"/>
    <w:rsid w:val="00AC4559"/>
    <w:rsid w:val="00AC548A"/>
    <w:rsid w:val="00AC5501"/>
    <w:rsid w:val="00AC557D"/>
    <w:rsid w:val="00AC5D84"/>
    <w:rsid w:val="00AC5DF3"/>
    <w:rsid w:val="00AC7D3F"/>
    <w:rsid w:val="00AD024E"/>
    <w:rsid w:val="00AD658B"/>
    <w:rsid w:val="00AE0465"/>
    <w:rsid w:val="00AE1F34"/>
    <w:rsid w:val="00AE27B6"/>
    <w:rsid w:val="00AE3426"/>
    <w:rsid w:val="00AF0620"/>
    <w:rsid w:val="00AF0B3B"/>
    <w:rsid w:val="00AF1576"/>
    <w:rsid w:val="00AF5768"/>
    <w:rsid w:val="00B01AAC"/>
    <w:rsid w:val="00B04F8A"/>
    <w:rsid w:val="00B05F89"/>
    <w:rsid w:val="00B07D00"/>
    <w:rsid w:val="00B1255F"/>
    <w:rsid w:val="00B15685"/>
    <w:rsid w:val="00B15FB7"/>
    <w:rsid w:val="00B15FE1"/>
    <w:rsid w:val="00B17376"/>
    <w:rsid w:val="00B20CC8"/>
    <w:rsid w:val="00B20F71"/>
    <w:rsid w:val="00B219B4"/>
    <w:rsid w:val="00B2559B"/>
    <w:rsid w:val="00B26A9B"/>
    <w:rsid w:val="00B300B6"/>
    <w:rsid w:val="00B30201"/>
    <w:rsid w:val="00B331C9"/>
    <w:rsid w:val="00B35E9B"/>
    <w:rsid w:val="00B36125"/>
    <w:rsid w:val="00B47679"/>
    <w:rsid w:val="00B47E2F"/>
    <w:rsid w:val="00B52AA3"/>
    <w:rsid w:val="00B57305"/>
    <w:rsid w:val="00B61125"/>
    <w:rsid w:val="00B650FF"/>
    <w:rsid w:val="00B65C2C"/>
    <w:rsid w:val="00B663EE"/>
    <w:rsid w:val="00B80A65"/>
    <w:rsid w:val="00B828FA"/>
    <w:rsid w:val="00B83257"/>
    <w:rsid w:val="00B85EFB"/>
    <w:rsid w:val="00B8638B"/>
    <w:rsid w:val="00B87E71"/>
    <w:rsid w:val="00B92031"/>
    <w:rsid w:val="00B93F8D"/>
    <w:rsid w:val="00B95957"/>
    <w:rsid w:val="00B96C99"/>
    <w:rsid w:val="00BA0C39"/>
    <w:rsid w:val="00BA1482"/>
    <w:rsid w:val="00BA2BD0"/>
    <w:rsid w:val="00BA4F9F"/>
    <w:rsid w:val="00BA65A8"/>
    <w:rsid w:val="00BA7D9F"/>
    <w:rsid w:val="00BB3338"/>
    <w:rsid w:val="00BB7131"/>
    <w:rsid w:val="00BC0923"/>
    <w:rsid w:val="00BC119D"/>
    <w:rsid w:val="00BD0BB8"/>
    <w:rsid w:val="00BD13ED"/>
    <w:rsid w:val="00BD3DEE"/>
    <w:rsid w:val="00BD3ED5"/>
    <w:rsid w:val="00BD7AE3"/>
    <w:rsid w:val="00BE008D"/>
    <w:rsid w:val="00BE2987"/>
    <w:rsid w:val="00BE5E88"/>
    <w:rsid w:val="00BE68C2"/>
    <w:rsid w:val="00BF2D62"/>
    <w:rsid w:val="00BF4434"/>
    <w:rsid w:val="00BF4CAF"/>
    <w:rsid w:val="00BF5317"/>
    <w:rsid w:val="00BF5819"/>
    <w:rsid w:val="00BF5C44"/>
    <w:rsid w:val="00BF5CDB"/>
    <w:rsid w:val="00BF7ED4"/>
    <w:rsid w:val="00C018C0"/>
    <w:rsid w:val="00C064E0"/>
    <w:rsid w:val="00C10483"/>
    <w:rsid w:val="00C12D97"/>
    <w:rsid w:val="00C176C8"/>
    <w:rsid w:val="00C2565E"/>
    <w:rsid w:val="00C26FB2"/>
    <w:rsid w:val="00C31D7B"/>
    <w:rsid w:val="00C32431"/>
    <w:rsid w:val="00C34C8B"/>
    <w:rsid w:val="00C45646"/>
    <w:rsid w:val="00C5286B"/>
    <w:rsid w:val="00C57BDE"/>
    <w:rsid w:val="00C62334"/>
    <w:rsid w:val="00C62E94"/>
    <w:rsid w:val="00C66F1A"/>
    <w:rsid w:val="00C7323E"/>
    <w:rsid w:val="00C768D9"/>
    <w:rsid w:val="00C82201"/>
    <w:rsid w:val="00C8689B"/>
    <w:rsid w:val="00C872E0"/>
    <w:rsid w:val="00C91592"/>
    <w:rsid w:val="00C92FA9"/>
    <w:rsid w:val="00C93118"/>
    <w:rsid w:val="00C96351"/>
    <w:rsid w:val="00C97733"/>
    <w:rsid w:val="00CA09B2"/>
    <w:rsid w:val="00CA0EC0"/>
    <w:rsid w:val="00CA1F2D"/>
    <w:rsid w:val="00CA30D7"/>
    <w:rsid w:val="00CA52C6"/>
    <w:rsid w:val="00CB1676"/>
    <w:rsid w:val="00CB2466"/>
    <w:rsid w:val="00CB30C0"/>
    <w:rsid w:val="00CB3890"/>
    <w:rsid w:val="00CB5BC2"/>
    <w:rsid w:val="00CC20F6"/>
    <w:rsid w:val="00CC49B4"/>
    <w:rsid w:val="00CD318C"/>
    <w:rsid w:val="00CD5BB1"/>
    <w:rsid w:val="00CD69CB"/>
    <w:rsid w:val="00CE070C"/>
    <w:rsid w:val="00CE211E"/>
    <w:rsid w:val="00CE291F"/>
    <w:rsid w:val="00CE4CFB"/>
    <w:rsid w:val="00CE69C1"/>
    <w:rsid w:val="00CE757B"/>
    <w:rsid w:val="00CF028E"/>
    <w:rsid w:val="00CF0783"/>
    <w:rsid w:val="00CF4989"/>
    <w:rsid w:val="00CF703F"/>
    <w:rsid w:val="00D06D1F"/>
    <w:rsid w:val="00D06D87"/>
    <w:rsid w:val="00D11491"/>
    <w:rsid w:val="00D1308D"/>
    <w:rsid w:val="00D134DD"/>
    <w:rsid w:val="00D17311"/>
    <w:rsid w:val="00D24C57"/>
    <w:rsid w:val="00D24FC9"/>
    <w:rsid w:val="00D2531B"/>
    <w:rsid w:val="00D26A04"/>
    <w:rsid w:val="00D30087"/>
    <w:rsid w:val="00D30BE4"/>
    <w:rsid w:val="00D30F2E"/>
    <w:rsid w:val="00D32540"/>
    <w:rsid w:val="00D43474"/>
    <w:rsid w:val="00D45403"/>
    <w:rsid w:val="00D504EC"/>
    <w:rsid w:val="00D51154"/>
    <w:rsid w:val="00D533F0"/>
    <w:rsid w:val="00D701AF"/>
    <w:rsid w:val="00D72290"/>
    <w:rsid w:val="00D7435A"/>
    <w:rsid w:val="00D774C3"/>
    <w:rsid w:val="00D83D71"/>
    <w:rsid w:val="00D96798"/>
    <w:rsid w:val="00DA5DDD"/>
    <w:rsid w:val="00DA6FAC"/>
    <w:rsid w:val="00DA7100"/>
    <w:rsid w:val="00DB030C"/>
    <w:rsid w:val="00DB5741"/>
    <w:rsid w:val="00DB605F"/>
    <w:rsid w:val="00DB73D2"/>
    <w:rsid w:val="00DC1BB2"/>
    <w:rsid w:val="00DC5A7B"/>
    <w:rsid w:val="00DD0B15"/>
    <w:rsid w:val="00DD3EC4"/>
    <w:rsid w:val="00DD3F07"/>
    <w:rsid w:val="00DD7152"/>
    <w:rsid w:val="00DD751A"/>
    <w:rsid w:val="00DE544D"/>
    <w:rsid w:val="00DF0D69"/>
    <w:rsid w:val="00DF3E78"/>
    <w:rsid w:val="00DF677A"/>
    <w:rsid w:val="00DF738E"/>
    <w:rsid w:val="00E00349"/>
    <w:rsid w:val="00E00B4F"/>
    <w:rsid w:val="00E1231B"/>
    <w:rsid w:val="00E13656"/>
    <w:rsid w:val="00E15F76"/>
    <w:rsid w:val="00E215F6"/>
    <w:rsid w:val="00E2768B"/>
    <w:rsid w:val="00E27823"/>
    <w:rsid w:val="00E27A99"/>
    <w:rsid w:val="00E32109"/>
    <w:rsid w:val="00E3291E"/>
    <w:rsid w:val="00E32D3C"/>
    <w:rsid w:val="00E3369E"/>
    <w:rsid w:val="00E5315F"/>
    <w:rsid w:val="00E537FC"/>
    <w:rsid w:val="00E6004A"/>
    <w:rsid w:val="00E64C07"/>
    <w:rsid w:val="00E650CA"/>
    <w:rsid w:val="00E6637E"/>
    <w:rsid w:val="00E70F6D"/>
    <w:rsid w:val="00E715B2"/>
    <w:rsid w:val="00E718B0"/>
    <w:rsid w:val="00E728A6"/>
    <w:rsid w:val="00E74DC0"/>
    <w:rsid w:val="00E753C6"/>
    <w:rsid w:val="00E765B2"/>
    <w:rsid w:val="00E90055"/>
    <w:rsid w:val="00E90904"/>
    <w:rsid w:val="00E90966"/>
    <w:rsid w:val="00E94596"/>
    <w:rsid w:val="00E9477B"/>
    <w:rsid w:val="00E95AF2"/>
    <w:rsid w:val="00E965A7"/>
    <w:rsid w:val="00EA0DBF"/>
    <w:rsid w:val="00EA320E"/>
    <w:rsid w:val="00EA6EBD"/>
    <w:rsid w:val="00EB0192"/>
    <w:rsid w:val="00EB07BB"/>
    <w:rsid w:val="00EB4154"/>
    <w:rsid w:val="00EB628B"/>
    <w:rsid w:val="00EB6888"/>
    <w:rsid w:val="00EB6A25"/>
    <w:rsid w:val="00EB7D85"/>
    <w:rsid w:val="00EC12DA"/>
    <w:rsid w:val="00EC2A09"/>
    <w:rsid w:val="00EC2F3B"/>
    <w:rsid w:val="00EC5868"/>
    <w:rsid w:val="00EC5ACA"/>
    <w:rsid w:val="00EC5FF2"/>
    <w:rsid w:val="00ED14B3"/>
    <w:rsid w:val="00ED1614"/>
    <w:rsid w:val="00ED62DD"/>
    <w:rsid w:val="00EE3D71"/>
    <w:rsid w:val="00EE4365"/>
    <w:rsid w:val="00EF073C"/>
    <w:rsid w:val="00EF3638"/>
    <w:rsid w:val="00EF46DB"/>
    <w:rsid w:val="00EF584C"/>
    <w:rsid w:val="00EF6093"/>
    <w:rsid w:val="00EF611C"/>
    <w:rsid w:val="00F03AF6"/>
    <w:rsid w:val="00F04337"/>
    <w:rsid w:val="00F0511A"/>
    <w:rsid w:val="00F05549"/>
    <w:rsid w:val="00F05ACC"/>
    <w:rsid w:val="00F140D8"/>
    <w:rsid w:val="00F14192"/>
    <w:rsid w:val="00F15902"/>
    <w:rsid w:val="00F20886"/>
    <w:rsid w:val="00F2112C"/>
    <w:rsid w:val="00F21F45"/>
    <w:rsid w:val="00F273E2"/>
    <w:rsid w:val="00F27E43"/>
    <w:rsid w:val="00F32DEB"/>
    <w:rsid w:val="00F42145"/>
    <w:rsid w:val="00F43133"/>
    <w:rsid w:val="00F460AC"/>
    <w:rsid w:val="00F47001"/>
    <w:rsid w:val="00F52399"/>
    <w:rsid w:val="00F5413F"/>
    <w:rsid w:val="00F54917"/>
    <w:rsid w:val="00F56A8D"/>
    <w:rsid w:val="00F605F7"/>
    <w:rsid w:val="00F610CF"/>
    <w:rsid w:val="00F626A0"/>
    <w:rsid w:val="00F64B59"/>
    <w:rsid w:val="00F65F09"/>
    <w:rsid w:val="00F6606D"/>
    <w:rsid w:val="00F66834"/>
    <w:rsid w:val="00F748FB"/>
    <w:rsid w:val="00F759F7"/>
    <w:rsid w:val="00F801DC"/>
    <w:rsid w:val="00F80A06"/>
    <w:rsid w:val="00F8406F"/>
    <w:rsid w:val="00F843A0"/>
    <w:rsid w:val="00F8658A"/>
    <w:rsid w:val="00F912C2"/>
    <w:rsid w:val="00F91B55"/>
    <w:rsid w:val="00F93FDF"/>
    <w:rsid w:val="00F96D76"/>
    <w:rsid w:val="00FA377A"/>
    <w:rsid w:val="00FB0431"/>
    <w:rsid w:val="00FB345B"/>
    <w:rsid w:val="00FB3EE4"/>
    <w:rsid w:val="00FC1ED3"/>
    <w:rsid w:val="00FC1ED6"/>
    <w:rsid w:val="00FC5032"/>
    <w:rsid w:val="00FD1AB1"/>
    <w:rsid w:val="00FD3456"/>
    <w:rsid w:val="00FD3EB8"/>
    <w:rsid w:val="00FD70B6"/>
    <w:rsid w:val="00FE1861"/>
    <w:rsid w:val="00FE3A82"/>
    <w:rsid w:val="00FE4E07"/>
    <w:rsid w:val="00FF1670"/>
    <w:rsid w:val="00FF1D95"/>
    <w:rsid w:val="00FF4A77"/>
    <w:rsid w:val="00FF4F72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8C95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10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6B106D"/>
    <w:rPr>
      <w:rFonts w:ascii="Calibri" w:hAnsi="Calibri"/>
      <w:b/>
      <w:bCs/>
      <w:i/>
      <w:iCs/>
      <w:sz w:val="26"/>
      <w:szCs w:val="26"/>
      <w:lang w:val="en-GB"/>
    </w:rPr>
  </w:style>
  <w:style w:type="character" w:styleId="CommentReference">
    <w:name w:val="annotation reference"/>
    <w:basedOn w:val="DefaultParagraphFont"/>
    <w:rsid w:val="00284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0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02A"/>
    <w:rPr>
      <w:lang w:val="en-GB"/>
    </w:rPr>
  </w:style>
  <w:style w:type="paragraph" w:customStyle="1" w:styleId="T">
    <w:name w:val="T"/>
    <w:aliases w:val="Text"/>
    <w:uiPriority w:val="99"/>
    <w:rsid w:val="0028402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ellBody">
    <w:name w:val="CellBody"/>
    <w:uiPriority w:val="99"/>
    <w:rsid w:val="0028402A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28402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B26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1E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5C7"/>
    <w:rPr>
      <w:color w:val="808080"/>
    </w:rPr>
  </w:style>
  <w:style w:type="paragraph" w:styleId="Revision">
    <w:name w:val="Revision"/>
    <w:hidden/>
    <w:uiPriority w:val="99"/>
    <w:semiHidden/>
    <w:rsid w:val="00F66834"/>
    <w:rPr>
      <w:sz w:val="22"/>
      <w:lang w:val="en-GB"/>
    </w:rPr>
  </w:style>
  <w:style w:type="paragraph" w:customStyle="1" w:styleId="BodyText">
    <w:name w:val="BodyText"/>
    <w:basedOn w:val="Normal"/>
    <w:qFormat/>
    <w:rsid w:val="008F776F"/>
    <w:pPr>
      <w:spacing w:before="120" w:after="120"/>
      <w:jc w:val="both"/>
    </w:pPr>
    <w:rPr>
      <w:rFonts w:eastAsia="Batang"/>
    </w:rPr>
  </w:style>
  <w:style w:type="paragraph" w:styleId="CommentSubject">
    <w:name w:val="annotation subject"/>
    <w:basedOn w:val="CommentText"/>
    <w:next w:val="CommentText"/>
    <w:link w:val="CommentSubjectChar"/>
    <w:rsid w:val="005B4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4BB5"/>
    <w:rPr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8D9"/>
    <w:rPr>
      <w:b/>
      <w:sz w:val="28"/>
      <w:lang w:val="en-GB"/>
    </w:rPr>
  </w:style>
  <w:style w:type="paragraph" w:customStyle="1" w:styleId="pf0">
    <w:name w:val="pf0"/>
    <w:basedOn w:val="Normal"/>
    <w:rsid w:val="00900FCB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cf01">
    <w:name w:val="cf01"/>
    <w:basedOn w:val="DefaultParagraphFont"/>
    <w:rsid w:val="00900FCB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i.yang@interdigita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11F0B-7F3E-4BA2-8662-8BECE22C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2022-10-13T17:51:00Z</dcterms:created>
  <dcterms:modified xsi:type="dcterms:W3CDTF">2022-10-13T18:07:00Z</dcterms:modified>
</cp:coreProperties>
</file>