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F44667" w14:paraId="4ADDB26F" w14:textId="77777777" w:rsidTr="005D459C">
        <w:trPr>
          <w:trHeight w:val="485"/>
          <w:jc w:val="center"/>
        </w:trPr>
        <w:tc>
          <w:tcPr>
            <w:tcW w:w="9576" w:type="dxa"/>
            <w:gridSpan w:val="5"/>
            <w:vAlign w:val="center"/>
          </w:tcPr>
          <w:p w14:paraId="01D105F1" w14:textId="5BBCD0CC" w:rsidR="00750876" w:rsidRPr="00183F4C" w:rsidRDefault="00DB5A27" w:rsidP="007E254D">
            <w:pPr>
              <w:pStyle w:val="T2"/>
            </w:pPr>
            <w:r>
              <w:rPr>
                <w:lang w:eastAsia="ko-KR"/>
              </w:rPr>
              <w:t xml:space="preserve">CR for </w:t>
            </w:r>
            <w:r w:rsidR="007E254D">
              <w:rPr>
                <w:lang w:eastAsia="ko-KR"/>
              </w:rPr>
              <w:t>Miscellaneous CIDs</w:t>
            </w:r>
          </w:p>
        </w:tc>
      </w:tr>
      <w:tr w:rsidR="00750876" w:rsidRPr="00183F4C" w14:paraId="1AED9C6E" w14:textId="77777777" w:rsidTr="005D459C">
        <w:trPr>
          <w:trHeight w:val="359"/>
          <w:jc w:val="center"/>
        </w:trPr>
        <w:tc>
          <w:tcPr>
            <w:tcW w:w="9576" w:type="dxa"/>
            <w:gridSpan w:val="5"/>
            <w:vAlign w:val="center"/>
          </w:tcPr>
          <w:p w14:paraId="36133BE5" w14:textId="1A9E1BC0" w:rsidR="00750876" w:rsidRPr="00183F4C" w:rsidRDefault="00750876" w:rsidP="005D670F">
            <w:pPr>
              <w:pStyle w:val="T2"/>
              <w:ind w:left="0"/>
              <w:rPr>
                <w:b w:val="0"/>
                <w:sz w:val="20"/>
              </w:rPr>
            </w:pPr>
            <w:r w:rsidRPr="00183F4C">
              <w:rPr>
                <w:sz w:val="20"/>
              </w:rPr>
              <w:t>Date:</w:t>
            </w:r>
            <w:r w:rsidRPr="00183F4C">
              <w:rPr>
                <w:b w:val="0"/>
                <w:sz w:val="20"/>
              </w:rPr>
              <w:t xml:space="preserve">  20</w:t>
            </w:r>
            <w:r>
              <w:rPr>
                <w:b w:val="0"/>
                <w:sz w:val="20"/>
              </w:rPr>
              <w:t>2</w:t>
            </w:r>
            <w:r w:rsidR="00963A5D">
              <w:rPr>
                <w:b w:val="0"/>
                <w:sz w:val="20"/>
              </w:rPr>
              <w:t>2</w:t>
            </w:r>
            <w:r w:rsidRPr="00183F4C">
              <w:rPr>
                <w:b w:val="0"/>
                <w:sz w:val="20"/>
              </w:rPr>
              <w:t>-</w:t>
            </w:r>
            <w:r w:rsidR="005D670F">
              <w:rPr>
                <w:b w:val="0"/>
                <w:sz w:val="20"/>
                <w:lang w:eastAsia="ko-KR"/>
              </w:rPr>
              <w:t>10</w:t>
            </w:r>
            <w:r>
              <w:rPr>
                <w:rFonts w:hint="eastAsia"/>
                <w:b w:val="0"/>
                <w:sz w:val="20"/>
                <w:lang w:eastAsia="ko-KR"/>
              </w:rPr>
              <w:t>-</w:t>
            </w:r>
            <w:r w:rsidR="005D670F">
              <w:rPr>
                <w:b w:val="0"/>
                <w:sz w:val="20"/>
                <w:lang w:eastAsia="ko-KR"/>
              </w:rPr>
              <w:t>11</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157ADE76" w:rsidR="00AF49E8" w:rsidRPr="00A6770A" w:rsidRDefault="00963A5D" w:rsidP="00AF49E8">
            <w:pPr>
              <w:pStyle w:val="T2"/>
              <w:spacing w:after="0"/>
              <w:ind w:left="0" w:right="0"/>
              <w:jc w:val="left"/>
              <w:rPr>
                <w:b w:val="0"/>
                <w:sz w:val="18"/>
                <w:szCs w:val="18"/>
                <w:lang w:eastAsia="ko-KR"/>
              </w:rPr>
            </w:pPr>
            <w:proofErr w:type="spellStart"/>
            <w:r>
              <w:rPr>
                <w:b w:val="0"/>
                <w:sz w:val="18"/>
                <w:szCs w:val="18"/>
                <w:lang w:eastAsia="zh-CN"/>
              </w:rPr>
              <w:t>Yousi</w:t>
            </w:r>
            <w:proofErr w:type="spellEnd"/>
            <w:r w:rsidR="00AF49E8">
              <w:rPr>
                <w:b w:val="0"/>
                <w:sz w:val="18"/>
                <w:szCs w:val="18"/>
                <w:lang w:eastAsia="zh-CN"/>
              </w:rPr>
              <w:t xml:space="preserve"> Li</w:t>
            </w:r>
            <w:r>
              <w:rPr>
                <w:b w:val="0"/>
                <w:sz w:val="18"/>
                <w:szCs w:val="18"/>
                <w:lang w:eastAsia="zh-CN"/>
              </w:rPr>
              <w:t>n</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proofErr w:type="spellStart"/>
            <w:r>
              <w:rPr>
                <w:rFonts w:hint="eastAsia"/>
                <w:b w:val="0"/>
                <w:sz w:val="18"/>
                <w:szCs w:val="18"/>
                <w:lang w:eastAsia="zh-CN"/>
              </w:rPr>
              <w:t>Z</w:t>
            </w:r>
            <w:r>
              <w:rPr>
                <w:b w:val="0"/>
                <w:sz w:val="18"/>
                <w:szCs w:val="18"/>
                <w:lang w:eastAsia="zh-CN"/>
              </w:rPr>
              <w:t>henguo</w:t>
            </w:r>
            <w:proofErr w:type="spellEnd"/>
            <w:r>
              <w:rPr>
                <w:b w:val="0"/>
                <w:sz w:val="18"/>
                <w:szCs w:val="18"/>
                <w:lang w:eastAsia="zh-CN"/>
              </w:rPr>
              <w:t xml:space="preserve">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EE0E68" w14:paraId="4395DD7A" w14:textId="77777777" w:rsidTr="005D459C">
        <w:trPr>
          <w:trHeight w:val="359"/>
          <w:jc w:val="center"/>
        </w:trPr>
        <w:tc>
          <w:tcPr>
            <w:tcW w:w="1548" w:type="dxa"/>
            <w:vAlign w:val="center"/>
          </w:tcPr>
          <w:p w14:paraId="0FE56EBE" w14:textId="6761E007" w:rsidR="00EE0E68" w:rsidRPr="00AA787C" w:rsidRDefault="00EE0E68" w:rsidP="00EE0E68">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0657EA45"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75C303FF"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557D50E9" w14:textId="77777777" w:rsidR="00EE0E68" w:rsidRDefault="00EE0E68" w:rsidP="00EE0E68">
            <w:pPr>
              <w:pStyle w:val="T2"/>
              <w:spacing w:after="0"/>
              <w:ind w:left="0" w:right="0"/>
              <w:jc w:val="left"/>
              <w:rPr>
                <w:b w:val="0"/>
                <w:sz w:val="18"/>
                <w:szCs w:val="18"/>
                <w:lang w:eastAsia="ko-KR"/>
              </w:rPr>
            </w:pPr>
          </w:p>
        </w:tc>
      </w:tr>
      <w:tr w:rsidR="00EE0E68" w14:paraId="683F9AE3" w14:textId="77777777" w:rsidTr="005D459C">
        <w:trPr>
          <w:trHeight w:val="359"/>
          <w:jc w:val="center"/>
        </w:trPr>
        <w:tc>
          <w:tcPr>
            <w:tcW w:w="1548" w:type="dxa"/>
            <w:vAlign w:val="center"/>
          </w:tcPr>
          <w:p w14:paraId="675E5B33" w14:textId="30DC573E" w:rsidR="00EE0E68" w:rsidRPr="00A6770A" w:rsidRDefault="00EE0E68" w:rsidP="00EE0E68">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3414DA5B"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1F09A037"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4F541893" w14:textId="77777777" w:rsidR="00EE0E68" w:rsidRDefault="00EE0E68" w:rsidP="00EE0E68">
            <w:pPr>
              <w:pStyle w:val="T2"/>
              <w:spacing w:after="0"/>
              <w:ind w:left="0" w:right="0"/>
              <w:jc w:val="left"/>
              <w:rPr>
                <w:b w:val="0"/>
                <w:sz w:val="18"/>
                <w:szCs w:val="18"/>
                <w:lang w:eastAsia="ko-KR"/>
              </w:rPr>
            </w:pPr>
          </w:p>
        </w:tc>
      </w:tr>
      <w:tr w:rsidR="007C25CD" w14:paraId="25352C9B" w14:textId="77777777" w:rsidTr="005D459C">
        <w:trPr>
          <w:trHeight w:val="359"/>
          <w:jc w:val="center"/>
        </w:trPr>
        <w:tc>
          <w:tcPr>
            <w:tcW w:w="1548" w:type="dxa"/>
            <w:vAlign w:val="center"/>
          </w:tcPr>
          <w:p w14:paraId="571D924D" w14:textId="57EBD07C" w:rsidR="007C25CD" w:rsidRPr="004241BF" w:rsidRDefault="007C25CD" w:rsidP="00EE0E68">
            <w:pPr>
              <w:pStyle w:val="T2"/>
              <w:spacing w:after="0"/>
              <w:ind w:left="0" w:right="0"/>
              <w:jc w:val="left"/>
              <w:rPr>
                <w:b w:val="0"/>
                <w:sz w:val="18"/>
                <w:szCs w:val="18"/>
                <w:lang w:eastAsia="zh-CN"/>
              </w:rPr>
            </w:pPr>
          </w:p>
        </w:tc>
        <w:tc>
          <w:tcPr>
            <w:tcW w:w="1440" w:type="dxa"/>
            <w:vAlign w:val="center"/>
          </w:tcPr>
          <w:p w14:paraId="248280EC" w14:textId="77777777" w:rsidR="007C25CD" w:rsidRDefault="007C25CD" w:rsidP="00EE0E68">
            <w:pPr>
              <w:pStyle w:val="T2"/>
              <w:spacing w:after="0"/>
              <w:ind w:left="0" w:right="0"/>
              <w:jc w:val="left"/>
              <w:rPr>
                <w:b w:val="0"/>
                <w:sz w:val="18"/>
                <w:szCs w:val="18"/>
                <w:lang w:eastAsia="ko-KR"/>
              </w:rPr>
            </w:pPr>
          </w:p>
        </w:tc>
        <w:tc>
          <w:tcPr>
            <w:tcW w:w="2610" w:type="dxa"/>
            <w:vAlign w:val="center"/>
          </w:tcPr>
          <w:p w14:paraId="3D989542" w14:textId="77777777" w:rsidR="007C25CD" w:rsidRPr="003F0DA2" w:rsidRDefault="007C25CD" w:rsidP="00EE0E68">
            <w:pPr>
              <w:pStyle w:val="T2"/>
              <w:spacing w:after="0"/>
              <w:ind w:left="0" w:right="0"/>
              <w:jc w:val="left"/>
              <w:rPr>
                <w:b w:val="0"/>
                <w:sz w:val="18"/>
                <w:szCs w:val="18"/>
                <w:lang w:eastAsia="ko-KR"/>
              </w:rPr>
            </w:pPr>
          </w:p>
        </w:tc>
        <w:tc>
          <w:tcPr>
            <w:tcW w:w="1620" w:type="dxa"/>
            <w:vAlign w:val="center"/>
          </w:tcPr>
          <w:p w14:paraId="21A2CF4F" w14:textId="77777777" w:rsidR="007C25CD" w:rsidRPr="003F0DA2" w:rsidRDefault="007C25CD" w:rsidP="00EE0E68">
            <w:pPr>
              <w:pStyle w:val="T2"/>
              <w:spacing w:after="0"/>
              <w:ind w:left="0" w:right="0"/>
              <w:jc w:val="left"/>
              <w:rPr>
                <w:b w:val="0"/>
                <w:sz w:val="18"/>
                <w:szCs w:val="18"/>
                <w:lang w:eastAsia="ko-KR"/>
              </w:rPr>
            </w:pPr>
          </w:p>
        </w:tc>
        <w:tc>
          <w:tcPr>
            <w:tcW w:w="2358" w:type="dxa"/>
            <w:vAlign w:val="center"/>
          </w:tcPr>
          <w:p w14:paraId="7DF7C45D" w14:textId="77777777" w:rsidR="007C25CD" w:rsidRDefault="007C25CD" w:rsidP="00EE0E68">
            <w:pPr>
              <w:pStyle w:val="T2"/>
              <w:spacing w:after="0"/>
              <w:ind w:left="0" w:right="0"/>
              <w:jc w:val="left"/>
              <w:rPr>
                <w:b w:val="0"/>
                <w:sz w:val="18"/>
                <w:szCs w:val="18"/>
                <w:lang w:eastAsia="ko-KR"/>
              </w:rPr>
            </w:pPr>
          </w:p>
        </w:tc>
      </w:tr>
    </w:tbl>
    <w:p w14:paraId="4C612575" w14:textId="77777777" w:rsidR="008D245A" w:rsidRDefault="008D245A" w:rsidP="008D245A">
      <w:pPr>
        <w:pStyle w:val="T1"/>
        <w:spacing w:after="120"/>
      </w:pPr>
    </w:p>
    <w:p w14:paraId="3E7976C4" w14:textId="77777777" w:rsidR="008D245A" w:rsidRDefault="008D245A" w:rsidP="008D245A">
      <w:pPr>
        <w:pStyle w:val="T1"/>
        <w:spacing w:after="120"/>
      </w:pPr>
      <w:r>
        <w:t>Abstract</w:t>
      </w:r>
    </w:p>
    <w:p w14:paraId="54CE23A1" w14:textId="029DB631" w:rsidR="008D245A" w:rsidRDefault="008D245A" w:rsidP="008D245A">
      <w:pPr>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Pr>
          <w:sz w:val="20"/>
          <w:szCs w:val="22"/>
          <w:lang w:eastAsia="ko-KR"/>
        </w:rPr>
        <w:t xml:space="preserve">comment resolution(s) for the following </w:t>
      </w:r>
      <w:r w:rsidR="00562061">
        <w:rPr>
          <w:sz w:val="20"/>
          <w:szCs w:val="22"/>
          <w:u w:val="single"/>
          <w:lang w:eastAsia="ko-KR"/>
        </w:rPr>
        <w:t>9</w:t>
      </w:r>
      <w:r>
        <w:rPr>
          <w:sz w:val="20"/>
          <w:szCs w:val="22"/>
          <w:lang w:eastAsia="ko-KR"/>
        </w:rPr>
        <w:t xml:space="preserve"> CID(s) received in LB266 on </w:t>
      </w:r>
      <w:proofErr w:type="spellStart"/>
      <w:r>
        <w:rPr>
          <w:sz w:val="20"/>
          <w:szCs w:val="22"/>
          <w:lang w:eastAsia="ko-KR"/>
        </w:rPr>
        <w:t>TGbe</w:t>
      </w:r>
      <w:proofErr w:type="spellEnd"/>
      <w:r>
        <w:rPr>
          <w:sz w:val="20"/>
          <w:szCs w:val="22"/>
          <w:lang w:eastAsia="ko-KR"/>
        </w:rPr>
        <w:t xml:space="preserve"> D2.</w:t>
      </w:r>
      <w:r w:rsidR="00EB0F4C">
        <w:rPr>
          <w:sz w:val="20"/>
          <w:szCs w:val="22"/>
          <w:lang w:eastAsia="ko-KR"/>
        </w:rPr>
        <w:t>2</w:t>
      </w:r>
    </w:p>
    <w:p w14:paraId="0339BCF2" w14:textId="77777777" w:rsidR="008D245A" w:rsidRDefault="008D245A" w:rsidP="008D245A">
      <w:pPr>
        <w:rPr>
          <w:sz w:val="20"/>
          <w:szCs w:val="22"/>
          <w:lang w:eastAsia="ko-KR"/>
        </w:rPr>
      </w:pPr>
    </w:p>
    <w:p w14:paraId="59124124" w14:textId="77777777" w:rsidR="008D245A" w:rsidRDefault="008D245A" w:rsidP="008D245A">
      <w:r>
        <w:rPr>
          <w:sz w:val="20"/>
          <w:szCs w:val="22"/>
          <w:lang w:eastAsia="ko-KR"/>
        </w:rPr>
        <w:t>CIDs:</w:t>
      </w:r>
      <w:r w:rsidRPr="008A7E10">
        <w:t xml:space="preserve"> </w:t>
      </w:r>
    </w:p>
    <w:p w14:paraId="776320E2" w14:textId="410743E6" w:rsidR="00EB0F4C" w:rsidRDefault="00EB0F4C" w:rsidP="008D245A">
      <w:pPr>
        <w:rPr>
          <w:rFonts w:ascii="Arial" w:hAnsi="Arial" w:cs="Arial"/>
          <w:sz w:val="20"/>
        </w:rPr>
      </w:pPr>
      <w:r>
        <w:rPr>
          <w:rFonts w:ascii="Arial" w:hAnsi="Arial" w:cs="Arial"/>
          <w:sz w:val="20"/>
        </w:rPr>
        <w:t xml:space="preserve">11527, 11837, 11838, </w:t>
      </w:r>
      <w:r w:rsidRPr="00EB0F4C">
        <w:rPr>
          <w:rFonts w:ascii="Arial" w:hAnsi="Arial" w:cs="Arial"/>
          <w:sz w:val="20"/>
        </w:rPr>
        <w:t>10142</w:t>
      </w:r>
      <w:r>
        <w:rPr>
          <w:rFonts w:ascii="Arial" w:hAnsi="Arial" w:cs="Arial"/>
          <w:sz w:val="20"/>
        </w:rPr>
        <w:t xml:space="preserve">, </w:t>
      </w:r>
      <w:r w:rsidRPr="00EB0F4C">
        <w:rPr>
          <w:rFonts w:ascii="Arial" w:hAnsi="Arial" w:cs="Arial"/>
          <w:sz w:val="20"/>
        </w:rPr>
        <w:t>12045</w:t>
      </w:r>
      <w:r>
        <w:rPr>
          <w:rFonts w:ascii="Arial" w:hAnsi="Arial" w:cs="Arial"/>
          <w:sz w:val="20"/>
        </w:rPr>
        <w:t xml:space="preserve">, </w:t>
      </w:r>
      <w:r w:rsidRPr="00EB0F4C">
        <w:rPr>
          <w:rFonts w:ascii="Arial" w:hAnsi="Arial" w:cs="Arial"/>
          <w:sz w:val="20"/>
        </w:rPr>
        <w:t>12114</w:t>
      </w:r>
      <w:r>
        <w:rPr>
          <w:rFonts w:ascii="Arial" w:hAnsi="Arial" w:cs="Arial"/>
          <w:sz w:val="20"/>
        </w:rPr>
        <w:t xml:space="preserve">, </w:t>
      </w:r>
      <w:r w:rsidRPr="00EB0F4C">
        <w:rPr>
          <w:rFonts w:ascii="Arial" w:hAnsi="Arial" w:cs="Arial"/>
          <w:sz w:val="20"/>
        </w:rPr>
        <w:t>12175</w:t>
      </w:r>
      <w:r>
        <w:rPr>
          <w:rFonts w:ascii="Arial" w:hAnsi="Arial" w:cs="Arial"/>
          <w:sz w:val="20"/>
        </w:rPr>
        <w:t xml:space="preserve">, </w:t>
      </w:r>
      <w:r w:rsidRPr="00EB0F4C">
        <w:rPr>
          <w:rFonts w:ascii="Arial" w:hAnsi="Arial" w:cs="Arial"/>
          <w:sz w:val="20"/>
        </w:rPr>
        <w:t>12570</w:t>
      </w:r>
      <w:r>
        <w:rPr>
          <w:rFonts w:ascii="Arial" w:hAnsi="Arial" w:cs="Arial"/>
          <w:sz w:val="20"/>
        </w:rPr>
        <w:t xml:space="preserve">, </w:t>
      </w:r>
      <w:r w:rsidRPr="00EB0F4C">
        <w:rPr>
          <w:rFonts w:ascii="Arial" w:hAnsi="Arial" w:cs="Arial"/>
          <w:sz w:val="20"/>
        </w:rPr>
        <w:t>13743</w:t>
      </w:r>
    </w:p>
    <w:p w14:paraId="6278F6A7" w14:textId="77777777" w:rsidR="00EB0F4C" w:rsidRPr="00EB0F4C" w:rsidRDefault="00EB0F4C" w:rsidP="008D245A">
      <w:pPr>
        <w:rPr>
          <w:rFonts w:eastAsia="Malgun Gothic"/>
          <w:sz w:val="20"/>
          <w:szCs w:val="22"/>
          <w:lang w:eastAsia="ko-KR"/>
        </w:rPr>
      </w:pPr>
    </w:p>
    <w:p w14:paraId="67421FA3" w14:textId="77777777" w:rsidR="008D245A" w:rsidRPr="006C6E5B" w:rsidRDefault="008D245A" w:rsidP="008D245A">
      <w:pPr>
        <w:rPr>
          <w:sz w:val="20"/>
          <w:szCs w:val="22"/>
        </w:rPr>
      </w:pPr>
      <w:r w:rsidRPr="006C6E5B">
        <w:rPr>
          <w:sz w:val="20"/>
          <w:szCs w:val="22"/>
        </w:rPr>
        <w:t>Revisions:</w:t>
      </w:r>
    </w:p>
    <w:p w14:paraId="6EC49EA8" w14:textId="77777777" w:rsidR="008D245A" w:rsidRDefault="008D245A" w:rsidP="008D245A">
      <w:pPr>
        <w:pStyle w:val="ab"/>
        <w:numPr>
          <w:ilvl w:val="0"/>
          <w:numId w:val="7"/>
        </w:numPr>
        <w:contextualSpacing w:val="0"/>
        <w:rPr>
          <w:sz w:val="20"/>
          <w:szCs w:val="22"/>
        </w:rPr>
      </w:pPr>
      <w:r w:rsidRPr="006C6E5B">
        <w:rPr>
          <w:sz w:val="20"/>
          <w:szCs w:val="22"/>
        </w:rPr>
        <w:t>Rev 0: Initial version of the document.</w:t>
      </w:r>
    </w:p>
    <w:p w14:paraId="0865E582" w14:textId="77777777" w:rsidR="008D245A" w:rsidRPr="004D2D75" w:rsidRDefault="008D245A" w:rsidP="008D245A">
      <w:pPr>
        <w:pStyle w:val="T1"/>
        <w:spacing w:after="120"/>
        <w:rPr>
          <w:sz w:val="22"/>
        </w:rPr>
      </w:pPr>
    </w:p>
    <w:p w14:paraId="48226A7E" w14:textId="77777777" w:rsidR="008D245A" w:rsidRPr="004D2D75" w:rsidRDefault="008D245A" w:rsidP="008D245A"/>
    <w:p w14:paraId="6B5C3B70" w14:textId="77777777" w:rsidR="008D245A" w:rsidRPr="004D2D75" w:rsidRDefault="008D245A" w:rsidP="008D245A"/>
    <w:p w14:paraId="0D50F160" w14:textId="5E9745CA" w:rsidR="00CA09B2" w:rsidRPr="008D245A" w:rsidRDefault="00CA09B2">
      <w:pPr>
        <w:pStyle w:val="T1"/>
        <w:spacing w:after="120"/>
        <w:rPr>
          <w:sz w:val="16"/>
        </w:rPr>
      </w:pPr>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62CE5DB7" w:rsidR="008D245A" w:rsidRDefault="008D245A">
      <w:pPr>
        <w:jc w:val="left"/>
        <w:rPr>
          <w:sz w:val="16"/>
        </w:rPr>
      </w:pPr>
      <w:r>
        <w:rPr>
          <w:sz w:val="16"/>
        </w:rPr>
        <w:br w:type="page"/>
      </w:r>
    </w:p>
    <w:p w14:paraId="21EE17DD"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877"/>
        <w:gridCol w:w="744"/>
        <w:gridCol w:w="531"/>
        <w:gridCol w:w="567"/>
        <w:gridCol w:w="2127"/>
        <w:gridCol w:w="1842"/>
        <w:gridCol w:w="4260"/>
      </w:tblGrid>
      <w:tr w:rsidR="005E75F3" w:rsidRPr="00677427" w14:paraId="495D867E" w14:textId="77777777" w:rsidTr="005A0363">
        <w:trPr>
          <w:trHeight w:val="373"/>
        </w:trPr>
        <w:tc>
          <w:tcPr>
            <w:tcW w:w="877"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744"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531" w:type="dxa"/>
          </w:tcPr>
          <w:p w14:paraId="66B97BD8" w14:textId="24181337" w:rsidR="005E75F3" w:rsidRPr="00677427" w:rsidRDefault="00410442" w:rsidP="00410442">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567" w:type="dxa"/>
          </w:tcPr>
          <w:p w14:paraId="74D0F970" w14:textId="4AA5F42E" w:rsidR="005E75F3" w:rsidRPr="00677427" w:rsidRDefault="00410442" w:rsidP="00B065C5">
            <w:pPr>
              <w:autoSpaceDE w:val="0"/>
              <w:autoSpaceDN w:val="0"/>
              <w:adjustRightInd w:val="0"/>
              <w:jc w:val="center"/>
              <w:rPr>
                <w:b/>
                <w:bCs/>
                <w:sz w:val="16"/>
                <w:szCs w:val="16"/>
                <w:lang w:eastAsia="ko-KR"/>
              </w:rPr>
            </w:pPr>
            <w:r w:rsidRPr="00677427">
              <w:rPr>
                <w:b/>
                <w:bCs/>
                <w:sz w:val="16"/>
                <w:szCs w:val="16"/>
                <w:lang w:eastAsia="ko-KR"/>
              </w:rPr>
              <w:t>P.L</w:t>
            </w:r>
          </w:p>
        </w:tc>
        <w:tc>
          <w:tcPr>
            <w:tcW w:w="2127"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842"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4260"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2E5CE8" w:rsidRPr="008F0D26" w14:paraId="60AA2A16" w14:textId="77777777" w:rsidTr="005A0363">
        <w:trPr>
          <w:trHeight w:val="980"/>
        </w:trPr>
        <w:tc>
          <w:tcPr>
            <w:tcW w:w="877" w:type="dxa"/>
          </w:tcPr>
          <w:p w14:paraId="0FF9766C" w14:textId="1F2AD269" w:rsidR="002E5CE8" w:rsidRDefault="002E5CE8" w:rsidP="002E5CE8">
            <w:pPr>
              <w:rPr>
                <w:rFonts w:ascii="Arial" w:hAnsi="Arial" w:cs="Arial"/>
                <w:sz w:val="20"/>
              </w:rPr>
            </w:pPr>
            <w:r>
              <w:rPr>
                <w:rFonts w:ascii="Arial" w:hAnsi="Arial" w:cs="Arial"/>
                <w:sz w:val="20"/>
                <w:szCs w:val="20"/>
              </w:rPr>
              <w:t>11527</w:t>
            </w:r>
          </w:p>
        </w:tc>
        <w:tc>
          <w:tcPr>
            <w:tcW w:w="744" w:type="dxa"/>
          </w:tcPr>
          <w:p w14:paraId="7040C4D4" w14:textId="48D6C742" w:rsidR="002E5CE8" w:rsidRDefault="002E5CE8" w:rsidP="002E5CE8">
            <w:pPr>
              <w:rPr>
                <w:rFonts w:ascii="Arial" w:hAnsi="Arial" w:cs="Arial"/>
                <w:sz w:val="20"/>
              </w:rPr>
            </w:pPr>
            <w:proofErr w:type="spellStart"/>
            <w:r>
              <w:rPr>
                <w:rFonts w:ascii="Arial" w:hAnsi="Arial" w:cs="Arial"/>
                <w:sz w:val="20"/>
                <w:szCs w:val="20"/>
              </w:rPr>
              <w:t>Xiaofei</w:t>
            </w:r>
            <w:proofErr w:type="spellEnd"/>
            <w:r>
              <w:rPr>
                <w:rFonts w:ascii="Arial" w:hAnsi="Arial" w:cs="Arial"/>
                <w:sz w:val="20"/>
                <w:szCs w:val="20"/>
              </w:rPr>
              <w:t xml:space="preserve"> Wang</w:t>
            </w:r>
          </w:p>
        </w:tc>
        <w:tc>
          <w:tcPr>
            <w:tcW w:w="531" w:type="dxa"/>
          </w:tcPr>
          <w:p w14:paraId="7FCBF0AC" w14:textId="1D04B020" w:rsidR="002E5CE8" w:rsidRDefault="002E5CE8" w:rsidP="002E5CE8">
            <w:pPr>
              <w:rPr>
                <w:rFonts w:ascii="Arial" w:hAnsi="Arial" w:cs="Arial"/>
                <w:sz w:val="20"/>
              </w:rPr>
            </w:pPr>
            <w:r>
              <w:rPr>
                <w:rFonts w:ascii="Arial" w:hAnsi="Arial" w:cs="Arial"/>
                <w:sz w:val="20"/>
                <w:szCs w:val="20"/>
              </w:rPr>
              <w:t>10.2.1</w:t>
            </w:r>
          </w:p>
        </w:tc>
        <w:tc>
          <w:tcPr>
            <w:tcW w:w="567" w:type="dxa"/>
          </w:tcPr>
          <w:p w14:paraId="4DDCF9D5" w14:textId="57E56BBA" w:rsidR="002E5CE8" w:rsidRDefault="002E5CE8" w:rsidP="002E5CE8">
            <w:pPr>
              <w:rPr>
                <w:rFonts w:ascii="Arial" w:hAnsi="Arial" w:cs="Arial"/>
                <w:sz w:val="20"/>
              </w:rPr>
            </w:pPr>
            <w:r>
              <w:rPr>
                <w:rFonts w:ascii="Arial" w:hAnsi="Arial" w:cs="Arial"/>
                <w:sz w:val="20"/>
                <w:szCs w:val="20"/>
              </w:rPr>
              <w:t>279.36</w:t>
            </w:r>
          </w:p>
        </w:tc>
        <w:tc>
          <w:tcPr>
            <w:tcW w:w="2127" w:type="dxa"/>
          </w:tcPr>
          <w:p w14:paraId="31694A41" w14:textId="1762AFF1" w:rsidR="002E5CE8" w:rsidRDefault="002E5CE8" w:rsidP="002E5CE8">
            <w:pPr>
              <w:rPr>
                <w:rFonts w:ascii="Arial" w:hAnsi="Arial" w:cs="Arial"/>
                <w:sz w:val="20"/>
              </w:rPr>
            </w:pPr>
            <w:r>
              <w:rPr>
                <w:rFonts w:ascii="Arial" w:hAnsi="Arial" w:cs="Arial"/>
                <w:sz w:val="20"/>
                <w:szCs w:val="20"/>
              </w:rPr>
              <w:t>it is not clear which part of Figure 10-1 is changed</w:t>
            </w:r>
          </w:p>
        </w:tc>
        <w:tc>
          <w:tcPr>
            <w:tcW w:w="1842" w:type="dxa"/>
          </w:tcPr>
          <w:p w14:paraId="2F526C57" w14:textId="40045D35" w:rsidR="002E5CE8" w:rsidRDefault="002E5CE8" w:rsidP="002E5CE8">
            <w:pPr>
              <w:rPr>
                <w:rFonts w:ascii="Arial" w:hAnsi="Arial" w:cs="Arial"/>
                <w:sz w:val="20"/>
              </w:rPr>
            </w:pPr>
            <w:r>
              <w:rPr>
                <w:rFonts w:ascii="Arial" w:hAnsi="Arial" w:cs="Arial"/>
                <w:sz w:val="20"/>
                <w:szCs w:val="20"/>
              </w:rPr>
              <w:t>as in comment</w:t>
            </w:r>
          </w:p>
        </w:tc>
        <w:tc>
          <w:tcPr>
            <w:tcW w:w="4260" w:type="dxa"/>
          </w:tcPr>
          <w:p w14:paraId="24DC40F3" w14:textId="4D569B3E" w:rsidR="002E5CE8" w:rsidRDefault="00887FF8" w:rsidP="002E5CE8">
            <w:pPr>
              <w:jc w:val="left"/>
              <w:rPr>
                <w:rFonts w:eastAsia="宋体"/>
                <w:color w:val="000000"/>
                <w:sz w:val="20"/>
                <w:szCs w:val="14"/>
                <w:lang w:val="en-US" w:eastAsia="zh-CN"/>
              </w:rPr>
            </w:pPr>
            <w:r>
              <w:rPr>
                <w:rFonts w:eastAsia="宋体"/>
                <w:color w:val="000000"/>
                <w:sz w:val="20"/>
                <w:szCs w:val="14"/>
                <w:lang w:val="en-US" w:eastAsia="zh-CN"/>
              </w:rPr>
              <w:t>Rejected</w:t>
            </w:r>
          </w:p>
          <w:p w14:paraId="30B47BF3" w14:textId="77777777" w:rsidR="002E5CE8" w:rsidRDefault="002E5CE8" w:rsidP="002E5CE8">
            <w:pPr>
              <w:jc w:val="left"/>
              <w:rPr>
                <w:rFonts w:eastAsia="宋体"/>
                <w:color w:val="000000"/>
                <w:sz w:val="20"/>
                <w:szCs w:val="14"/>
                <w:lang w:val="en-US" w:eastAsia="zh-CN"/>
              </w:rPr>
            </w:pPr>
          </w:p>
          <w:p w14:paraId="0D81585A" w14:textId="2F4332A0" w:rsidR="002E5CE8" w:rsidRPr="00890F27" w:rsidRDefault="00743CDF" w:rsidP="002E5CE8">
            <w:pPr>
              <w:jc w:val="left"/>
              <w:rPr>
                <w:rFonts w:eastAsia="宋体"/>
                <w:color w:val="000000"/>
                <w:sz w:val="20"/>
                <w:szCs w:val="14"/>
                <w:lang w:val="en-US" w:eastAsia="zh-CN"/>
              </w:rPr>
            </w:pPr>
            <w:r>
              <w:rPr>
                <w:rFonts w:eastAsia="宋体"/>
                <w:color w:val="000000"/>
                <w:sz w:val="20"/>
                <w:szCs w:val="14"/>
                <w:lang w:val="en-US" w:eastAsia="zh-CN"/>
              </w:rPr>
              <w:t>As per the editing instruction provided by IEEE SA, there is no need to show the change of an updated figure with respect to the previous one.</w:t>
            </w:r>
          </w:p>
          <w:p w14:paraId="08131F73" w14:textId="0B1503F7" w:rsidR="002E5CE8" w:rsidRPr="002E5CE8" w:rsidRDefault="002E5CE8" w:rsidP="00887FF8">
            <w:pPr>
              <w:jc w:val="left"/>
              <w:rPr>
                <w:rFonts w:eastAsia="宋体"/>
                <w:color w:val="000000"/>
                <w:sz w:val="20"/>
                <w:szCs w:val="14"/>
                <w:lang w:val="en-US" w:eastAsia="zh-CN"/>
              </w:rPr>
            </w:pPr>
          </w:p>
        </w:tc>
      </w:tr>
      <w:tr w:rsidR="002E5CE8" w:rsidRPr="008F0D26" w14:paraId="75538990" w14:textId="77777777" w:rsidTr="005A0363">
        <w:trPr>
          <w:trHeight w:val="980"/>
        </w:trPr>
        <w:tc>
          <w:tcPr>
            <w:tcW w:w="877" w:type="dxa"/>
          </w:tcPr>
          <w:p w14:paraId="2EACC9BF" w14:textId="7B9BA2E5" w:rsidR="002E5CE8" w:rsidRDefault="002E5CE8" w:rsidP="002E5CE8">
            <w:pPr>
              <w:rPr>
                <w:rFonts w:ascii="Arial" w:hAnsi="Arial" w:cs="Arial"/>
                <w:sz w:val="20"/>
              </w:rPr>
            </w:pPr>
            <w:r>
              <w:rPr>
                <w:rFonts w:ascii="Arial" w:hAnsi="Arial" w:cs="Arial"/>
                <w:sz w:val="20"/>
                <w:szCs w:val="20"/>
              </w:rPr>
              <w:t>11837</w:t>
            </w:r>
          </w:p>
        </w:tc>
        <w:tc>
          <w:tcPr>
            <w:tcW w:w="744" w:type="dxa"/>
          </w:tcPr>
          <w:p w14:paraId="35C46BCB" w14:textId="1CC5367C" w:rsidR="002E5CE8" w:rsidRDefault="002E5CE8" w:rsidP="002E5CE8">
            <w:pPr>
              <w:rPr>
                <w:rFonts w:ascii="Arial" w:hAnsi="Arial" w:cs="Arial"/>
                <w:sz w:val="20"/>
              </w:rPr>
            </w:pPr>
            <w:r>
              <w:rPr>
                <w:rFonts w:ascii="Arial" w:hAnsi="Arial" w:cs="Arial"/>
                <w:sz w:val="20"/>
                <w:szCs w:val="20"/>
              </w:rPr>
              <w:t>Alfred Asterjadhi</w:t>
            </w:r>
          </w:p>
        </w:tc>
        <w:tc>
          <w:tcPr>
            <w:tcW w:w="531" w:type="dxa"/>
          </w:tcPr>
          <w:p w14:paraId="4B68288E" w14:textId="2C1A76DC" w:rsidR="002E5CE8" w:rsidRDefault="002E5CE8" w:rsidP="002E5CE8">
            <w:pPr>
              <w:rPr>
                <w:rFonts w:ascii="Arial" w:hAnsi="Arial" w:cs="Arial"/>
                <w:sz w:val="20"/>
              </w:rPr>
            </w:pPr>
            <w:r>
              <w:rPr>
                <w:rFonts w:ascii="Arial" w:hAnsi="Arial" w:cs="Arial"/>
                <w:sz w:val="20"/>
                <w:szCs w:val="20"/>
              </w:rPr>
              <w:t>10.2.1</w:t>
            </w:r>
          </w:p>
        </w:tc>
        <w:tc>
          <w:tcPr>
            <w:tcW w:w="567" w:type="dxa"/>
          </w:tcPr>
          <w:p w14:paraId="75E8B94F" w14:textId="0E4EAB0B" w:rsidR="002E5CE8" w:rsidRDefault="002E5CE8" w:rsidP="002E5CE8">
            <w:pPr>
              <w:rPr>
                <w:rFonts w:ascii="Arial" w:hAnsi="Arial" w:cs="Arial"/>
                <w:sz w:val="20"/>
              </w:rPr>
            </w:pPr>
            <w:r>
              <w:rPr>
                <w:rFonts w:ascii="Arial" w:hAnsi="Arial" w:cs="Arial"/>
                <w:sz w:val="20"/>
                <w:szCs w:val="20"/>
              </w:rPr>
              <w:t>279.34</w:t>
            </w:r>
          </w:p>
        </w:tc>
        <w:tc>
          <w:tcPr>
            <w:tcW w:w="2127" w:type="dxa"/>
          </w:tcPr>
          <w:p w14:paraId="7C19F0D9" w14:textId="7B0485A8" w:rsidR="002E5CE8" w:rsidRDefault="002E5CE8" w:rsidP="002E5CE8">
            <w:pPr>
              <w:rPr>
                <w:rFonts w:ascii="Arial" w:hAnsi="Arial" w:cs="Arial"/>
                <w:sz w:val="20"/>
              </w:rPr>
            </w:pPr>
            <w:r>
              <w:rPr>
                <w:rFonts w:ascii="Arial" w:hAnsi="Arial" w:cs="Arial"/>
                <w:sz w:val="20"/>
                <w:szCs w:val="20"/>
              </w:rPr>
              <w:t xml:space="preserve">Incorrect </w:t>
            </w:r>
            <w:proofErr w:type="spellStart"/>
            <w:r>
              <w:rPr>
                <w:rFonts w:ascii="Arial" w:hAnsi="Arial" w:cs="Arial"/>
                <w:sz w:val="20"/>
                <w:szCs w:val="20"/>
              </w:rPr>
              <w:t>instructon</w:t>
            </w:r>
            <w:proofErr w:type="spellEnd"/>
            <w:r>
              <w:rPr>
                <w:rFonts w:ascii="Arial" w:hAnsi="Arial" w:cs="Arial"/>
                <w:sz w:val="20"/>
                <w:szCs w:val="20"/>
              </w:rPr>
              <w:t xml:space="preserve"> to the editor. Replace "Change" with Replace"</w:t>
            </w:r>
          </w:p>
        </w:tc>
        <w:tc>
          <w:tcPr>
            <w:tcW w:w="1842" w:type="dxa"/>
          </w:tcPr>
          <w:p w14:paraId="0A39BD6E" w14:textId="778874DD" w:rsidR="002E5CE8" w:rsidRDefault="002E5CE8" w:rsidP="002E5CE8">
            <w:pPr>
              <w:rPr>
                <w:rFonts w:ascii="Arial" w:hAnsi="Arial" w:cs="Arial"/>
                <w:sz w:val="20"/>
              </w:rPr>
            </w:pPr>
            <w:r>
              <w:rPr>
                <w:rFonts w:ascii="Arial" w:hAnsi="Arial" w:cs="Arial"/>
                <w:sz w:val="20"/>
                <w:szCs w:val="20"/>
              </w:rPr>
              <w:t>As in comment.</w:t>
            </w:r>
          </w:p>
        </w:tc>
        <w:tc>
          <w:tcPr>
            <w:tcW w:w="4260" w:type="dxa"/>
          </w:tcPr>
          <w:p w14:paraId="6424DD88" w14:textId="2078F64F" w:rsidR="002E5CE8" w:rsidRPr="00830DF4" w:rsidRDefault="00DA5281" w:rsidP="002E5CE8">
            <w:pPr>
              <w:jc w:val="left"/>
              <w:rPr>
                <w:rFonts w:eastAsia="宋体"/>
                <w:color w:val="000000"/>
                <w:sz w:val="20"/>
                <w:szCs w:val="14"/>
                <w:lang w:val="en-US" w:eastAsia="zh-CN"/>
              </w:rPr>
            </w:pPr>
            <w:r>
              <w:rPr>
                <w:rFonts w:eastAsia="宋体"/>
                <w:color w:val="000000"/>
                <w:sz w:val="20"/>
                <w:szCs w:val="14"/>
                <w:lang w:val="en-US" w:eastAsia="zh-CN"/>
              </w:rPr>
              <w:t>Accepted</w:t>
            </w:r>
          </w:p>
        </w:tc>
      </w:tr>
    </w:tbl>
    <w:p w14:paraId="10D832C1" w14:textId="77777777" w:rsidR="00191CD7" w:rsidRDefault="00191CD7" w:rsidP="002B1A82">
      <w:pPr>
        <w:rPr>
          <w:sz w:val="16"/>
        </w:rPr>
      </w:pPr>
    </w:p>
    <w:p w14:paraId="3A554BC0" w14:textId="3EE94A3C" w:rsidR="005A0363" w:rsidRDefault="00A87DD5" w:rsidP="00E505F2">
      <w:pPr>
        <w:pStyle w:val="BodyText"/>
        <w:rPr>
          <w:rFonts w:eastAsia="宋体"/>
          <w:sz w:val="20"/>
          <w:lang w:eastAsia="zh-CN"/>
        </w:rPr>
      </w:pPr>
      <w:proofErr w:type="spellStart"/>
      <w:r>
        <w:rPr>
          <w:rFonts w:eastAsia="宋体"/>
          <w:sz w:val="20"/>
          <w:lang w:eastAsia="zh-CN"/>
        </w:rPr>
        <w:t>Backgroud</w:t>
      </w:r>
      <w:proofErr w:type="spellEnd"/>
      <w:r>
        <w:rPr>
          <w:rFonts w:eastAsia="宋体"/>
          <w:sz w:val="20"/>
          <w:lang w:eastAsia="zh-CN"/>
        </w:rPr>
        <w:t xml:space="preserve"> text:</w:t>
      </w:r>
    </w:p>
    <w:p w14:paraId="16D1BB83" w14:textId="77777777" w:rsidR="00A87DD5" w:rsidRDefault="00A87DD5" w:rsidP="00E505F2">
      <w:pPr>
        <w:pStyle w:val="BodyText"/>
        <w:rPr>
          <w:rFonts w:eastAsia="宋体"/>
          <w:sz w:val="20"/>
          <w:lang w:eastAsia="zh-CN"/>
        </w:rPr>
      </w:pPr>
    </w:p>
    <w:p w14:paraId="071350A8" w14:textId="207CB498" w:rsidR="00A87DD5" w:rsidRDefault="00A87DD5" w:rsidP="00E505F2">
      <w:pPr>
        <w:pStyle w:val="BodyText"/>
        <w:rPr>
          <w:rFonts w:eastAsia="宋体"/>
          <w:sz w:val="20"/>
          <w:lang w:eastAsia="zh-CN"/>
        </w:rPr>
      </w:pPr>
      <w:r>
        <w:rPr>
          <w:noProof/>
          <w:lang w:val="en-US" w:eastAsia="zh-CN"/>
        </w:rPr>
        <w:drawing>
          <wp:inline distT="0" distB="0" distL="0" distR="0" wp14:anchorId="644F7CE1" wp14:editId="384D4951">
            <wp:extent cx="4468483" cy="3099792"/>
            <wp:effectExtent l="0" t="0" r="8890" b="5715"/>
            <wp:docPr id="1" name="图片 1" descr="C:\Users\l00387934\AppData\Roaming\eSpace_Desktop\UserData\l00387934\imagefiles\37220BE9-5F16-4ED5-9B9B-054CE64824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00387934\AppData\Roaming\eSpace_Desktop\UserData\l00387934\imagefiles\37220BE9-5F16-4ED5-9B9B-054CE648240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1338" cy="3108709"/>
                    </a:xfrm>
                    <a:prstGeom prst="rect">
                      <a:avLst/>
                    </a:prstGeom>
                    <a:noFill/>
                    <a:ln>
                      <a:noFill/>
                    </a:ln>
                  </pic:spPr>
                </pic:pic>
              </a:graphicData>
            </a:graphic>
          </wp:inline>
        </w:drawing>
      </w:r>
    </w:p>
    <w:p w14:paraId="38B98CD6" w14:textId="77777777" w:rsidR="00A87DD5" w:rsidRDefault="00A87DD5" w:rsidP="00E505F2">
      <w:pPr>
        <w:pStyle w:val="BodyText"/>
        <w:rPr>
          <w:rFonts w:eastAsia="宋体"/>
          <w:sz w:val="20"/>
          <w:lang w:eastAsia="zh-CN"/>
        </w:rPr>
      </w:pPr>
    </w:p>
    <w:p w14:paraId="415CBC31" w14:textId="77777777" w:rsidR="00A87DD5" w:rsidRPr="005A0363" w:rsidRDefault="00A87DD5" w:rsidP="00E505F2">
      <w:pPr>
        <w:pStyle w:val="BodyText"/>
        <w:rPr>
          <w:rFonts w:eastAsia="宋体"/>
          <w:sz w:val="20"/>
          <w:lang w:eastAsia="zh-CN"/>
        </w:rPr>
      </w:pPr>
    </w:p>
    <w:p w14:paraId="667B8E16" w14:textId="77777777" w:rsidR="005A0363" w:rsidRDefault="005A0363" w:rsidP="00E505F2">
      <w:pPr>
        <w:pStyle w:val="BodyText"/>
        <w:rPr>
          <w:sz w:val="20"/>
        </w:rPr>
      </w:pPr>
    </w:p>
    <w:tbl>
      <w:tblPr>
        <w:tblStyle w:val="ae"/>
        <w:tblW w:w="10948" w:type="dxa"/>
        <w:tblInd w:w="-456" w:type="dxa"/>
        <w:tblLayout w:type="fixed"/>
        <w:tblLook w:val="04A0" w:firstRow="1" w:lastRow="0" w:firstColumn="1" w:lastColumn="0" w:noHBand="0" w:noVBand="1"/>
      </w:tblPr>
      <w:tblGrid>
        <w:gridCol w:w="877"/>
        <w:gridCol w:w="744"/>
        <w:gridCol w:w="531"/>
        <w:gridCol w:w="567"/>
        <w:gridCol w:w="2127"/>
        <w:gridCol w:w="1842"/>
        <w:gridCol w:w="4260"/>
      </w:tblGrid>
      <w:tr w:rsidR="00A87DD5" w14:paraId="13E0F8E8" w14:textId="77777777" w:rsidTr="00851D11">
        <w:trPr>
          <w:trHeight w:val="980"/>
        </w:trPr>
        <w:tc>
          <w:tcPr>
            <w:tcW w:w="877" w:type="dxa"/>
          </w:tcPr>
          <w:p w14:paraId="00A368D6" w14:textId="77777777" w:rsidR="00A87DD5" w:rsidRDefault="00A87DD5" w:rsidP="00851D11">
            <w:pPr>
              <w:rPr>
                <w:rFonts w:ascii="Arial" w:hAnsi="Arial" w:cs="Arial"/>
                <w:sz w:val="20"/>
              </w:rPr>
            </w:pPr>
            <w:r>
              <w:rPr>
                <w:rFonts w:ascii="Arial" w:hAnsi="Arial" w:cs="Arial"/>
                <w:sz w:val="20"/>
                <w:szCs w:val="20"/>
              </w:rPr>
              <w:t>11838</w:t>
            </w:r>
          </w:p>
        </w:tc>
        <w:tc>
          <w:tcPr>
            <w:tcW w:w="744" w:type="dxa"/>
          </w:tcPr>
          <w:p w14:paraId="17F9831B" w14:textId="77777777" w:rsidR="00A87DD5" w:rsidRDefault="00A87DD5" w:rsidP="00851D11">
            <w:pPr>
              <w:rPr>
                <w:rFonts w:ascii="Arial" w:hAnsi="Arial" w:cs="Arial"/>
                <w:sz w:val="20"/>
              </w:rPr>
            </w:pPr>
            <w:r>
              <w:rPr>
                <w:rFonts w:ascii="Arial" w:hAnsi="Arial" w:cs="Arial"/>
                <w:sz w:val="20"/>
                <w:szCs w:val="20"/>
              </w:rPr>
              <w:t>Alfred Asterjadhi</w:t>
            </w:r>
          </w:p>
        </w:tc>
        <w:tc>
          <w:tcPr>
            <w:tcW w:w="531" w:type="dxa"/>
          </w:tcPr>
          <w:p w14:paraId="5A276079" w14:textId="77777777" w:rsidR="00A87DD5" w:rsidRDefault="00A87DD5" w:rsidP="00851D11">
            <w:pPr>
              <w:rPr>
                <w:rFonts w:ascii="Arial" w:hAnsi="Arial" w:cs="Arial"/>
                <w:sz w:val="20"/>
              </w:rPr>
            </w:pPr>
            <w:r>
              <w:rPr>
                <w:rFonts w:ascii="Arial" w:hAnsi="Arial" w:cs="Arial"/>
                <w:sz w:val="20"/>
                <w:szCs w:val="20"/>
              </w:rPr>
              <w:t>10.1</w:t>
            </w:r>
          </w:p>
        </w:tc>
        <w:tc>
          <w:tcPr>
            <w:tcW w:w="567" w:type="dxa"/>
          </w:tcPr>
          <w:p w14:paraId="33ACFA1B" w14:textId="77777777" w:rsidR="00A87DD5" w:rsidRDefault="00A87DD5" w:rsidP="00851D11">
            <w:pPr>
              <w:rPr>
                <w:rFonts w:ascii="Arial" w:hAnsi="Arial" w:cs="Arial"/>
                <w:sz w:val="20"/>
              </w:rPr>
            </w:pPr>
            <w:r>
              <w:rPr>
                <w:rFonts w:ascii="Arial" w:hAnsi="Arial" w:cs="Arial"/>
                <w:sz w:val="20"/>
                <w:szCs w:val="20"/>
              </w:rPr>
              <w:t>279.16</w:t>
            </w:r>
          </w:p>
        </w:tc>
        <w:tc>
          <w:tcPr>
            <w:tcW w:w="2127" w:type="dxa"/>
          </w:tcPr>
          <w:p w14:paraId="0E03AE6F" w14:textId="77777777" w:rsidR="00A87DD5" w:rsidRDefault="00A87DD5" w:rsidP="00851D11">
            <w:pPr>
              <w:rPr>
                <w:rFonts w:ascii="Arial" w:hAnsi="Arial" w:cs="Arial"/>
                <w:sz w:val="20"/>
              </w:rPr>
            </w:pPr>
            <w:r>
              <w:rPr>
                <w:rFonts w:ascii="Arial" w:hAnsi="Arial" w:cs="Arial"/>
                <w:sz w:val="20"/>
                <w:szCs w:val="20"/>
              </w:rPr>
              <w:t>I think we need to add a couple more refs here (or in EHT channel access itself): EPCS, TXOP sharing, R-TWT.</w:t>
            </w:r>
          </w:p>
        </w:tc>
        <w:tc>
          <w:tcPr>
            <w:tcW w:w="1842" w:type="dxa"/>
          </w:tcPr>
          <w:p w14:paraId="3E479CE2" w14:textId="77777777" w:rsidR="00A87DD5" w:rsidRDefault="00A87DD5" w:rsidP="00851D11">
            <w:pPr>
              <w:rPr>
                <w:rFonts w:ascii="Arial" w:hAnsi="Arial" w:cs="Arial"/>
                <w:sz w:val="20"/>
              </w:rPr>
            </w:pPr>
            <w:r>
              <w:rPr>
                <w:rFonts w:ascii="Arial" w:hAnsi="Arial" w:cs="Arial"/>
                <w:sz w:val="20"/>
                <w:szCs w:val="20"/>
              </w:rPr>
              <w:t>As in comment.</w:t>
            </w:r>
          </w:p>
        </w:tc>
        <w:tc>
          <w:tcPr>
            <w:tcW w:w="4260" w:type="dxa"/>
          </w:tcPr>
          <w:p w14:paraId="4511C82F" w14:textId="77777777" w:rsidR="00A87DD5" w:rsidRDefault="00A87DD5" w:rsidP="00A87DD5">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563997C7" w14:textId="77777777" w:rsidR="00A87DD5" w:rsidRDefault="00A87DD5" w:rsidP="00A87DD5">
            <w:pPr>
              <w:jc w:val="left"/>
              <w:rPr>
                <w:rFonts w:eastAsia="宋体"/>
                <w:color w:val="000000"/>
                <w:sz w:val="20"/>
                <w:szCs w:val="14"/>
                <w:lang w:val="en-US" w:eastAsia="zh-CN"/>
              </w:rPr>
            </w:pPr>
          </w:p>
          <w:p w14:paraId="7A808BED" w14:textId="77777777" w:rsidR="00A87DD5" w:rsidRDefault="00A87DD5" w:rsidP="00A87DD5">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70623BFB" w14:textId="77777777" w:rsidR="00A87DD5" w:rsidRDefault="00A87DD5" w:rsidP="00A87DD5">
            <w:pPr>
              <w:jc w:val="left"/>
              <w:rPr>
                <w:rFonts w:eastAsia="宋体"/>
                <w:color w:val="000000"/>
                <w:sz w:val="20"/>
                <w:szCs w:val="14"/>
                <w:lang w:val="en-US" w:eastAsia="zh-CN"/>
              </w:rPr>
            </w:pPr>
          </w:p>
          <w:p w14:paraId="14ECAC4D" w14:textId="77777777" w:rsidR="00A87DD5" w:rsidRDefault="00A87DD5" w:rsidP="00A87DD5">
            <w:pPr>
              <w:jc w:val="left"/>
              <w:rPr>
                <w:sz w:val="20"/>
                <w:szCs w:val="20"/>
              </w:rPr>
            </w:pPr>
            <w:r>
              <w:rPr>
                <w:rFonts w:eastAsia="宋体" w:hint="eastAsia"/>
                <w:color w:val="000000"/>
                <w:sz w:val="20"/>
                <w:szCs w:val="14"/>
                <w:lang w:val="en-US" w:eastAsia="zh-CN"/>
              </w:rPr>
              <w:t>T</w:t>
            </w:r>
            <w:r>
              <w:rPr>
                <w:rFonts w:eastAsia="宋体"/>
                <w:color w:val="000000"/>
                <w:sz w:val="20"/>
                <w:szCs w:val="14"/>
                <w:lang w:val="en-US" w:eastAsia="zh-CN"/>
              </w:rPr>
              <w:t xml:space="preserve">XOP sharing is already covered in </w:t>
            </w:r>
            <w:r>
              <w:rPr>
                <w:sz w:val="20"/>
                <w:szCs w:val="20"/>
              </w:rPr>
              <w:t xml:space="preserve">35.2 (EHT channel access). </w:t>
            </w:r>
          </w:p>
          <w:p w14:paraId="03A3FB02" w14:textId="1FF5D5E1" w:rsidR="00A87DD5" w:rsidRDefault="007372DF" w:rsidP="00A87DD5">
            <w:pPr>
              <w:jc w:val="left"/>
              <w:rPr>
                <w:sz w:val="20"/>
                <w:szCs w:val="20"/>
              </w:rPr>
            </w:pPr>
            <w:r>
              <w:rPr>
                <w:sz w:val="20"/>
                <w:szCs w:val="20"/>
              </w:rPr>
              <w:t>The following</w:t>
            </w:r>
            <w:r w:rsidR="00A87DD5">
              <w:rPr>
                <w:sz w:val="20"/>
                <w:szCs w:val="20"/>
              </w:rPr>
              <w:t xml:space="preserve"> </w:t>
            </w:r>
            <w:proofErr w:type="spellStart"/>
            <w:r w:rsidR="00A87DD5">
              <w:rPr>
                <w:sz w:val="20"/>
                <w:szCs w:val="20"/>
              </w:rPr>
              <w:t>subclauses</w:t>
            </w:r>
            <w:proofErr w:type="spellEnd"/>
            <w:r w:rsidR="00A87DD5">
              <w:rPr>
                <w:sz w:val="20"/>
                <w:szCs w:val="20"/>
              </w:rPr>
              <w:t xml:space="preserve"> are added:</w:t>
            </w:r>
          </w:p>
          <w:p w14:paraId="2BF68221" w14:textId="77777777" w:rsidR="00A87DD5" w:rsidRDefault="00A87DD5" w:rsidP="00A87DD5">
            <w:pPr>
              <w:jc w:val="left"/>
              <w:rPr>
                <w:sz w:val="20"/>
                <w:szCs w:val="20"/>
              </w:rPr>
            </w:pPr>
          </w:p>
          <w:p w14:paraId="2AEAEA8E" w14:textId="53A131DB" w:rsidR="00A87DD5" w:rsidRPr="00A87DD5" w:rsidRDefault="00A87DD5" w:rsidP="00A87DD5">
            <w:pPr>
              <w:jc w:val="left"/>
              <w:rPr>
                <w:rFonts w:eastAsia="宋体"/>
                <w:color w:val="000000"/>
                <w:sz w:val="20"/>
                <w:szCs w:val="14"/>
                <w:lang w:val="en-US" w:eastAsia="zh-CN"/>
              </w:rPr>
            </w:pPr>
            <w:r>
              <w:rPr>
                <w:rFonts w:eastAsia="宋体" w:hint="eastAsia"/>
                <w:color w:val="000000"/>
                <w:sz w:val="20"/>
                <w:szCs w:val="14"/>
                <w:lang w:val="en-US" w:eastAsia="zh-CN"/>
              </w:rPr>
              <w:lastRenderedPageBreak/>
              <w:t>M</w:t>
            </w:r>
            <w:r>
              <w:rPr>
                <w:rFonts w:eastAsia="宋体"/>
                <w:color w:val="000000"/>
                <w:sz w:val="20"/>
                <w:szCs w:val="14"/>
                <w:lang w:val="en-US" w:eastAsia="zh-CN"/>
              </w:rPr>
              <w:t xml:space="preserve">L channel access: </w:t>
            </w:r>
            <w:r w:rsidRPr="00A87DD5">
              <w:rPr>
                <w:rFonts w:eastAsia="宋体"/>
                <w:color w:val="000000"/>
                <w:sz w:val="20"/>
                <w:szCs w:val="14"/>
                <w:lang w:val="en-US" w:eastAsia="zh-CN"/>
              </w:rPr>
              <w:t>35.3.16 Multi-link channel access</w:t>
            </w:r>
          </w:p>
          <w:p w14:paraId="6A027F83" w14:textId="146B96FA" w:rsidR="00A87DD5" w:rsidRPr="00A87DD5" w:rsidRDefault="00A87DD5" w:rsidP="00A87DD5">
            <w:pPr>
              <w:jc w:val="left"/>
              <w:rPr>
                <w:rFonts w:eastAsia="宋体"/>
                <w:color w:val="000000"/>
                <w:sz w:val="20"/>
                <w:szCs w:val="14"/>
                <w:lang w:val="en-US" w:eastAsia="zh-CN"/>
              </w:rPr>
            </w:pPr>
            <w:r w:rsidRPr="00A87DD5">
              <w:rPr>
                <w:rFonts w:eastAsia="宋体"/>
                <w:color w:val="000000"/>
                <w:sz w:val="20"/>
                <w:szCs w:val="14"/>
                <w:lang w:val="en-US" w:eastAsia="zh-CN"/>
              </w:rPr>
              <w:t>R-TWT:  35.8 Restricted TWT (r-TWT)</w:t>
            </w:r>
          </w:p>
          <w:p w14:paraId="3084ECBF" w14:textId="38AFEFC3" w:rsidR="00A87DD5" w:rsidRDefault="00A87DD5" w:rsidP="00A87DD5">
            <w:pPr>
              <w:jc w:val="left"/>
              <w:rPr>
                <w:rFonts w:eastAsia="宋体"/>
                <w:color w:val="000000"/>
                <w:sz w:val="20"/>
                <w:szCs w:val="14"/>
                <w:lang w:val="en-US" w:eastAsia="zh-CN"/>
              </w:rPr>
            </w:pPr>
            <w:r>
              <w:rPr>
                <w:rFonts w:eastAsia="宋体" w:hint="eastAsia"/>
                <w:color w:val="000000"/>
                <w:sz w:val="20"/>
                <w:szCs w:val="14"/>
                <w:lang w:val="en-US" w:eastAsia="zh-CN"/>
              </w:rPr>
              <w:t>E</w:t>
            </w:r>
            <w:r>
              <w:rPr>
                <w:rFonts w:eastAsia="宋体"/>
                <w:color w:val="000000"/>
                <w:sz w:val="20"/>
                <w:szCs w:val="14"/>
                <w:lang w:val="en-US" w:eastAsia="zh-CN"/>
              </w:rPr>
              <w:t xml:space="preserve">PCS: </w:t>
            </w:r>
            <w:r w:rsidRPr="00A87DD5">
              <w:rPr>
                <w:rFonts w:eastAsia="宋体"/>
                <w:color w:val="000000"/>
                <w:sz w:val="20"/>
                <w:szCs w:val="14"/>
                <w:lang w:val="en-US" w:eastAsia="zh-CN"/>
              </w:rPr>
              <w:t>35.16 EPCS priority access</w:t>
            </w:r>
          </w:p>
          <w:p w14:paraId="7E8BB69B" w14:textId="77777777" w:rsidR="00A87DD5" w:rsidRPr="00890F27" w:rsidRDefault="00A87DD5" w:rsidP="00A87DD5">
            <w:pPr>
              <w:jc w:val="left"/>
              <w:rPr>
                <w:rFonts w:eastAsia="宋体"/>
                <w:color w:val="000000"/>
                <w:sz w:val="20"/>
                <w:szCs w:val="14"/>
                <w:lang w:val="en-US" w:eastAsia="zh-CN"/>
              </w:rPr>
            </w:pPr>
          </w:p>
          <w:p w14:paraId="767B39B8" w14:textId="57AE6FA0" w:rsidR="00A87DD5" w:rsidRDefault="00A87DD5" w:rsidP="00A87DD5">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7E254D">
              <w:rPr>
                <w:rFonts w:eastAsia="Times New Roman"/>
                <w:color w:val="000000"/>
                <w:sz w:val="20"/>
                <w:szCs w:val="14"/>
                <w:lang w:val="en-US"/>
              </w:rPr>
              <w:t>1744r0</w:t>
            </w:r>
            <w:r>
              <w:rPr>
                <w:rFonts w:eastAsia="Times New Roman"/>
                <w:color w:val="000000"/>
                <w:sz w:val="20"/>
                <w:szCs w:val="14"/>
                <w:lang w:val="en-US"/>
              </w:rPr>
              <w:t xml:space="preserve"> under CID </w:t>
            </w:r>
            <w:r w:rsidR="00EF0DD2">
              <w:rPr>
                <w:rFonts w:ascii="Arial" w:hAnsi="Arial" w:cs="Arial"/>
                <w:sz w:val="20"/>
                <w:szCs w:val="20"/>
              </w:rPr>
              <w:t>11838</w:t>
            </w:r>
            <w:bookmarkStart w:id="0" w:name="_GoBack"/>
            <w:bookmarkEnd w:id="0"/>
          </w:p>
          <w:p w14:paraId="5C5A6BA8" w14:textId="77777777" w:rsidR="00A87DD5" w:rsidRPr="00A87DD5" w:rsidRDefault="00A87DD5" w:rsidP="00851D11">
            <w:pPr>
              <w:jc w:val="left"/>
              <w:rPr>
                <w:color w:val="000000"/>
                <w:sz w:val="20"/>
                <w:szCs w:val="14"/>
                <w:lang w:val="en-US" w:eastAsia="zh-CN"/>
              </w:rPr>
            </w:pPr>
          </w:p>
        </w:tc>
      </w:tr>
    </w:tbl>
    <w:p w14:paraId="2783A6D1" w14:textId="77777777" w:rsidR="00A87DD5" w:rsidRDefault="00A87DD5" w:rsidP="00E505F2">
      <w:pPr>
        <w:pStyle w:val="BodyText"/>
        <w:rPr>
          <w:sz w:val="20"/>
        </w:rPr>
      </w:pPr>
    </w:p>
    <w:p w14:paraId="2F43FE88" w14:textId="77777777" w:rsidR="009A6C7E" w:rsidRPr="009A6C7E" w:rsidRDefault="009A6C7E" w:rsidP="009A6C7E">
      <w:pPr>
        <w:ind w:left="360"/>
        <w:rPr>
          <w:b/>
          <w:sz w:val="20"/>
        </w:rPr>
      </w:pPr>
    </w:p>
    <w:p w14:paraId="068D61F0" w14:textId="32D25867" w:rsidR="00E505F2" w:rsidRDefault="00E505F2" w:rsidP="00E505F2">
      <w:pPr>
        <w:pStyle w:val="BodyText"/>
        <w:rPr>
          <w:b/>
          <w:bCs/>
          <w:i/>
          <w:iCs/>
        </w:rPr>
      </w:pPr>
      <w:proofErr w:type="spellStart"/>
      <w:r w:rsidRPr="008052E7">
        <w:rPr>
          <w:b/>
          <w:bCs/>
          <w:i/>
          <w:iCs/>
          <w:highlight w:val="yellow"/>
        </w:rPr>
        <w:t>TGbe</w:t>
      </w:r>
      <w:proofErr w:type="spellEnd"/>
      <w:r w:rsidRPr="008052E7">
        <w:rPr>
          <w:b/>
          <w:bCs/>
          <w:i/>
          <w:iCs/>
          <w:highlight w:val="yellow"/>
        </w:rPr>
        <w:t xml:space="preserve"> editor: </w:t>
      </w:r>
      <w:r>
        <w:rPr>
          <w:b/>
          <w:bCs/>
          <w:i/>
          <w:iCs/>
          <w:highlight w:val="yellow"/>
        </w:rPr>
        <w:t xml:space="preserve">Please make the following changes in </w:t>
      </w:r>
      <w:proofErr w:type="spellStart"/>
      <w:r w:rsidR="00FE3FAD">
        <w:rPr>
          <w:b/>
          <w:bCs/>
          <w:i/>
          <w:iCs/>
          <w:highlight w:val="yellow"/>
        </w:rPr>
        <w:t>subclause</w:t>
      </w:r>
      <w:proofErr w:type="spellEnd"/>
      <w:r w:rsidR="00FE3FAD">
        <w:rPr>
          <w:b/>
          <w:bCs/>
          <w:i/>
          <w:iCs/>
          <w:highlight w:val="yellow"/>
        </w:rPr>
        <w:t xml:space="preserve"> </w:t>
      </w:r>
      <w:r w:rsidR="00A87DD5">
        <w:rPr>
          <w:b/>
          <w:bCs/>
          <w:i/>
          <w:iCs/>
          <w:highlight w:val="yellow"/>
        </w:rPr>
        <w:t>10.1</w:t>
      </w:r>
      <w:r w:rsidR="00FE3FAD" w:rsidRPr="00FE3FAD">
        <w:rPr>
          <w:b/>
          <w:bCs/>
          <w:i/>
          <w:iCs/>
          <w:highlight w:val="yellow"/>
        </w:rPr>
        <w:t xml:space="preserve"> (</w:t>
      </w:r>
      <w:r w:rsidR="00A87DD5">
        <w:rPr>
          <w:b/>
          <w:bCs/>
          <w:i/>
          <w:iCs/>
          <w:highlight w:val="yellow"/>
        </w:rPr>
        <w:t>Introduction</w:t>
      </w:r>
      <w:r w:rsidR="00FE3FAD" w:rsidRPr="00FE3FAD">
        <w:rPr>
          <w:b/>
          <w:bCs/>
          <w:i/>
          <w:iCs/>
          <w:highlight w:val="yellow"/>
        </w:rPr>
        <w:t>)</w:t>
      </w:r>
      <w:r w:rsidRPr="008052E7">
        <w:rPr>
          <w:b/>
          <w:bCs/>
          <w:i/>
          <w:iCs/>
          <w:highlight w:val="yellow"/>
        </w:rPr>
        <w:t>:</w:t>
      </w:r>
    </w:p>
    <w:p w14:paraId="3A118FEA" w14:textId="77777777" w:rsidR="00B4770F" w:rsidRDefault="00B4770F" w:rsidP="00E505F2">
      <w:pPr>
        <w:pStyle w:val="BodyText"/>
        <w:rPr>
          <w:b/>
          <w:bCs/>
          <w:i/>
          <w:iCs/>
        </w:rPr>
      </w:pPr>
    </w:p>
    <w:p w14:paraId="4A9623A9" w14:textId="279420E2" w:rsidR="00A87DD5" w:rsidRDefault="00A87DD5" w:rsidP="00E505F2">
      <w:pPr>
        <w:pStyle w:val="BodyText"/>
        <w:rPr>
          <w:b/>
          <w:bCs/>
          <w:szCs w:val="22"/>
        </w:rPr>
      </w:pPr>
      <w:r>
        <w:rPr>
          <w:b/>
          <w:bCs/>
          <w:szCs w:val="22"/>
        </w:rPr>
        <w:t>10.1 Introduction</w:t>
      </w:r>
    </w:p>
    <w:p w14:paraId="78BE51F1" w14:textId="77777777" w:rsidR="00A87DD5" w:rsidRDefault="00A87DD5" w:rsidP="00E505F2">
      <w:pPr>
        <w:pStyle w:val="BodyText"/>
        <w:rPr>
          <w:b/>
          <w:bCs/>
          <w:szCs w:val="22"/>
        </w:rPr>
      </w:pPr>
    </w:p>
    <w:p w14:paraId="385A9492" w14:textId="77844F06" w:rsidR="00A87DD5" w:rsidRDefault="00A87DD5" w:rsidP="00E505F2">
      <w:pPr>
        <w:pStyle w:val="BodyText"/>
        <w:rPr>
          <w:b/>
          <w:bCs/>
          <w:szCs w:val="22"/>
        </w:rPr>
      </w:pPr>
      <w:r>
        <w:rPr>
          <w:sz w:val="20"/>
        </w:rPr>
        <w:t>The MAC functional description is presented in this clause. The architecture of the MAC sublayer, including the distributed coordination function (DCF), the hybrid coordination function (HCF), the mesh coordination function (MCF), the triggered UL access (TUA), and their coexistence in an IEEE 802.11 LAN are intro-</w:t>
      </w:r>
      <w:proofErr w:type="spellStart"/>
      <w:r>
        <w:rPr>
          <w:sz w:val="20"/>
        </w:rPr>
        <w:t>duced</w:t>
      </w:r>
      <w:proofErr w:type="spellEnd"/>
      <w:r>
        <w:rPr>
          <w:sz w:val="20"/>
        </w:rPr>
        <w:t xml:space="preserve"> in 10.2 (MAC architecture). These functions are expanded on in 10.3 (DCF), 10.23 (HCF), 10.24 (Mesh coordination function (MCF))</w:t>
      </w:r>
      <w:proofErr w:type="gramStart"/>
      <w:r>
        <w:rPr>
          <w:sz w:val="20"/>
        </w:rPr>
        <w:t>,  26.2</w:t>
      </w:r>
      <w:proofErr w:type="gramEnd"/>
      <w:r>
        <w:rPr>
          <w:sz w:val="20"/>
        </w:rPr>
        <w:t xml:space="preserve"> (HE channel access), 35.2 (EHT channel access), </w:t>
      </w:r>
      <w:del w:id="1" w:author="Liyunbo" w:date="2022-10-11T17:06:00Z">
        <w:r w:rsidDel="001B4A19">
          <w:rPr>
            <w:sz w:val="20"/>
          </w:rPr>
          <w:delText xml:space="preserve">and </w:delText>
        </w:r>
      </w:del>
      <w:r>
        <w:rPr>
          <w:sz w:val="20"/>
        </w:rPr>
        <w:t>35.3.15 (Multi-link group addressed frame delivery and reception)</w:t>
      </w:r>
      <w:ins w:id="2" w:author="Liyunbo" w:date="2022-10-11T17:06:00Z">
        <w:r w:rsidR="001B4A19">
          <w:rPr>
            <w:sz w:val="20"/>
          </w:rPr>
          <w:t xml:space="preserve">, </w:t>
        </w:r>
        <w:r w:rsidR="001B4A19" w:rsidRPr="00A87DD5">
          <w:rPr>
            <w:rFonts w:eastAsia="宋体"/>
            <w:color w:val="000000"/>
            <w:sz w:val="20"/>
            <w:szCs w:val="14"/>
            <w:lang w:val="en-US" w:eastAsia="zh-CN"/>
          </w:rPr>
          <w:t xml:space="preserve">35.3.16 </w:t>
        </w:r>
      </w:ins>
      <w:ins w:id="3" w:author="Liyunbo" w:date="2022-10-11T17:07:00Z">
        <w:r w:rsidR="001B4A19">
          <w:rPr>
            <w:rFonts w:eastAsia="宋体"/>
            <w:color w:val="000000"/>
            <w:sz w:val="20"/>
            <w:szCs w:val="14"/>
            <w:lang w:val="en-US" w:eastAsia="zh-CN"/>
          </w:rPr>
          <w:t>(</w:t>
        </w:r>
      </w:ins>
      <w:ins w:id="4" w:author="Liyunbo" w:date="2022-10-11T17:06:00Z">
        <w:r w:rsidR="001B4A19" w:rsidRPr="00A87DD5">
          <w:rPr>
            <w:rFonts w:eastAsia="宋体"/>
            <w:color w:val="000000"/>
            <w:sz w:val="20"/>
            <w:szCs w:val="14"/>
            <w:lang w:val="en-US" w:eastAsia="zh-CN"/>
          </w:rPr>
          <w:t>Multi-link channel access</w:t>
        </w:r>
      </w:ins>
      <w:ins w:id="5" w:author="Liyunbo" w:date="2022-10-11T17:07:00Z">
        <w:r w:rsidR="001B4A19">
          <w:rPr>
            <w:rFonts w:eastAsia="宋体"/>
            <w:color w:val="000000"/>
            <w:sz w:val="20"/>
            <w:szCs w:val="14"/>
            <w:lang w:val="en-US" w:eastAsia="zh-CN"/>
          </w:rPr>
          <w:t>)</w:t>
        </w:r>
      </w:ins>
      <w:ins w:id="6" w:author="Liyunbo" w:date="2022-10-11T17:06:00Z">
        <w:r w:rsidR="001B4A19">
          <w:rPr>
            <w:rFonts w:eastAsia="宋体"/>
            <w:color w:val="000000"/>
            <w:sz w:val="20"/>
            <w:szCs w:val="14"/>
            <w:lang w:val="en-US" w:eastAsia="zh-CN"/>
          </w:rPr>
          <w:t xml:space="preserve">, </w:t>
        </w:r>
        <w:r w:rsidR="001B4A19" w:rsidRPr="00A87DD5">
          <w:rPr>
            <w:rFonts w:eastAsia="宋体"/>
            <w:color w:val="000000"/>
            <w:sz w:val="20"/>
            <w:szCs w:val="14"/>
            <w:lang w:val="en-US" w:eastAsia="zh-CN"/>
          </w:rPr>
          <w:t xml:space="preserve">35.8 </w:t>
        </w:r>
      </w:ins>
      <w:ins w:id="7" w:author="Liyunbo" w:date="2022-10-11T17:07:00Z">
        <w:r w:rsidR="001B4A19">
          <w:rPr>
            <w:rFonts w:eastAsia="宋体"/>
            <w:color w:val="000000"/>
            <w:sz w:val="20"/>
            <w:szCs w:val="14"/>
            <w:lang w:val="en-US" w:eastAsia="zh-CN"/>
          </w:rPr>
          <w:t>(</w:t>
        </w:r>
      </w:ins>
      <w:ins w:id="8" w:author="Liyunbo" w:date="2022-10-11T17:06:00Z">
        <w:r w:rsidR="001B4A19" w:rsidRPr="00A87DD5">
          <w:rPr>
            <w:rFonts w:eastAsia="宋体"/>
            <w:color w:val="000000"/>
            <w:sz w:val="20"/>
            <w:szCs w:val="14"/>
            <w:lang w:val="en-US" w:eastAsia="zh-CN"/>
          </w:rPr>
          <w:t>Restricted TWT (</w:t>
        </w:r>
      </w:ins>
      <w:ins w:id="9" w:author="Liyunbo" w:date="2022-10-11T17:07:00Z">
        <w:r w:rsidR="001B4A19">
          <w:rPr>
            <w:rFonts w:eastAsia="宋体"/>
            <w:color w:val="000000"/>
            <w:sz w:val="20"/>
            <w:szCs w:val="14"/>
            <w:lang w:val="en-US" w:eastAsia="zh-CN"/>
          </w:rPr>
          <w:t>R</w:t>
        </w:r>
      </w:ins>
      <w:ins w:id="10" w:author="Liyunbo" w:date="2022-10-11T17:06:00Z">
        <w:r w:rsidR="001B4A19" w:rsidRPr="00A87DD5">
          <w:rPr>
            <w:rFonts w:eastAsia="宋体"/>
            <w:color w:val="000000"/>
            <w:sz w:val="20"/>
            <w:szCs w:val="14"/>
            <w:lang w:val="en-US" w:eastAsia="zh-CN"/>
          </w:rPr>
          <w:t>-TWT)</w:t>
        </w:r>
      </w:ins>
      <w:ins w:id="11" w:author="Liyunbo" w:date="2022-10-11T17:07:00Z">
        <w:r w:rsidR="001B4A19">
          <w:rPr>
            <w:rFonts w:eastAsia="宋体"/>
            <w:color w:val="000000"/>
            <w:sz w:val="20"/>
            <w:szCs w:val="14"/>
            <w:lang w:val="en-US" w:eastAsia="zh-CN"/>
          </w:rPr>
          <w:t>)</w:t>
        </w:r>
      </w:ins>
      <w:ins w:id="12" w:author="Liyunbo" w:date="2022-10-11T17:06:00Z">
        <w:r w:rsidR="001B4A19">
          <w:rPr>
            <w:rFonts w:eastAsia="宋体"/>
            <w:color w:val="000000"/>
            <w:sz w:val="20"/>
            <w:szCs w:val="14"/>
            <w:lang w:val="en-US" w:eastAsia="zh-CN"/>
          </w:rPr>
          <w:t xml:space="preserve">, and </w:t>
        </w:r>
      </w:ins>
      <w:ins w:id="13" w:author="Liyunbo" w:date="2022-10-11T17:07:00Z">
        <w:r w:rsidR="001B4A19" w:rsidRPr="00A87DD5">
          <w:rPr>
            <w:rFonts w:eastAsia="宋体"/>
            <w:color w:val="000000"/>
            <w:sz w:val="20"/>
            <w:szCs w:val="14"/>
            <w:lang w:val="en-US" w:eastAsia="zh-CN"/>
          </w:rPr>
          <w:t xml:space="preserve">35.16 </w:t>
        </w:r>
        <w:r w:rsidR="001B4A19">
          <w:rPr>
            <w:rFonts w:eastAsia="宋体"/>
            <w:color w:val="000000"/>
            <w:sz w:val="20"/>
            <w:szCs w:val="14"/>
            <w:lang w:val="en-US" w:eastAsia="zh-CN"/>
          </w:rPr>
          <w:t>(</w:t>
        </w:r>
        <w:r w:rsidR="001B4A19" w:rsidRPr="00A87DD5">
          <w:rPr>
            <w:rFonts w:eastAsia="宋体"/>
            <w:color w:val="000000"/>
            <w:sz w:val="20"/>
            <w:szCs w:val="14"/>
            <w:lang w:val="en-US" w:eastAsia="zh-CN"/>
          </w:rPr>
          <w:t>EPCS priority access</w:t>
        </w:r>
        <w:r w:rsidR="001B4A19">
          <w:rPr>
            <w:rFonts w:eastAsia="宋体"/>
            <w:color w:val="000000"/>
            <w:sz w:val="20"/>
            <w:szCs w:val="14"/>
            <w:lang w:val="en-US" w:eastAsia="zh-CN"/>
          </w:rPr>
          <w:t>) (#11</w:t>
        </w:r>
      </w:ins>
      <w:ins w:id="14" w:author="Liyunbo" w:date="2022-10-11T17:08:00Z">
        <w:r w:rsidR="001B4A19">
          <w:rPr>
            <w:rFonts w:eastAsia="宋体"/>
            <w:color w:val="000000"/>
            <w:sz w:val="20"/>
            <w:szCs w:val="14"/>
            <w:lang w:val="en-US" w:eastAsia="zh-CN"/>
          </w:rPr>
          <w:t>838</w:t>
        </w:r>
      </w:ins>
      <w:ins w:id="15" w:author="Liyunbo" w:date="2022-10-11T17:07:00Z">
        <w:r w:rsidR="001B4A19">
          <w:rPr>
            <w:rFonts w:eastAsia="宋体"/>
            <w:color w:val="000000"/>
            <w:sz w:val="20"/>
            <w:szCs w:val="14"/>
            <w:lang w:val="en-US" w:eastAsia="zh-CN"/>
          </w:rPr>
          <w:t>)</w:t>
        </w:r>
      </w:ins>
      <w:r>
        <w:rPr>
          <w:sz w:val="20"/>
        </w:rPr>
        <w:t xml:space="preserve">. Fragmentation and defragmentation are defined in 10.4 (MSDU and MMPDU fragmentation) and 10.5 (MSDU and MMPDU defragmentation). </w:t>
      </w:r>
      <w:proofErr w:type="spellStart"/>
      <w:r>
        <w:rPr>
          <w:sz w:val="20"/>
        </w:rPr>
        <w:t>Multirate</w:t>
      </w:r>
      <w:proofErr w:type="spellEnd"/>
      <w:r>
        <w:rPr>
          <w:sz w:val="20"/>
        </w:rPr>
        <w:t xml:space="preserve"> sup-port is addressed in 10.6 (</w:t>
      </w:r>
      <w:proofErr w:type="spellStart"/>
      <w:r>
        <w:rPr>
          <w:sz w:val="20"/>
        </w:rPr>
        <w:t>Multirate</w:t>
      </w:r>
      <w:proofErr w:type="spellEnd"/>
      <w:r>
        <w:rPr>
          <w:sz w:val="20"/>
        </w:rPr>
        <w:t xml:space="preserve"> support). A number of additional restrictions to limit the cases in which MSDUs are reordered or discarded are described in 10.7 (MSDU transmission restrictions). Operation across regulatory domains is defined in 10.22 (Operation across regulatory domains). The block </w:t>
      </w:r>
      <w:proofErr w:type="spellStart"/>
      <w:r>
        <w:rPr>
          <w:sz w:val="20"/>
        </w:rPr>
        <w:t>ack</w:t>
      </w:r>
      <w:proofErr w:type="spellEnd"/>
      <w:r>
        <w:rPr>
          <w:sz w:val="20"/>
        </w:rPr>
        <w:t xml:space="preserve"> mechanism is described in 10.25 (Block acknowledgment (block </w:t>
      </w:r>
      <w:proofErr w:type="spellStart"/>
      <w:r>
        <w:rPr>
          <w:sz w:val="20"/>
        </w:rPr>
        <w:t>ack</w:t>
      </w:r>
      <w:proofErr w:type="spellEnd"/>
      <w:r>
        <w:rPr>
          <w:sz w:val="20"/>
        </w:rPr>
        <w:t xml:space="preserve">)). The No </w:t>
      </w:r>
      <w:proofErr w:type="spellStart"/>
      <w:r>
        <w:rPr>
          <w:sz w:val="20"/>
        </w:rPr>
        <w:t>Ack</w:t>
      </w:r>
      <w:proofErr w:type="spellEnd"/>
      <w:r>
        <w:rPr>
          <w:sz w:val="20"/>
        </w:rPr>
        <w:t xml:space="preserve"> mechanism is described in 10.26 (No Acknowledgment (No </w:t>
      </w:r>
      <w:proofErr w:type="spellStart"/>
      <w:r>
        <w:rPr>
          <w:sz w:val="20"/>
        </w:rPr>
        <w:t>Ack</w:t>
      </w:r>
      <w:proofErr w:type="spellEnd"/>
      <w:r>
        <w:rPr>
          <w:sz w:val="20"/>
        </w:rPr>
        <w:t>)). The protection mechanism is described in 10.27 (Protection mechanisms). Rules for processing MAC frames are described in 10.28 (MAC frame processing).</w:t>
      </w:r>
    </w:p>
    <w:p w14:paraId="06026EFF" w14:textId="77777777" w:rsidR="00A87DD5" w:rsidRPr="00A87DD5" w:rsidRDefault="00A87DD5" w:rsidP="00E505F2">
      <w:pPr>
        <w:pStyle w:val="BodyText"/>
        <w:rPr>
          <w:b/>
          <w:bCs/>
          <w:i/>
          <w:iCs/>
        </w:rPr>
      </w:pPr>
    </w:p>
    <w:p w14:paraId="4ECAC7AB" w14:textId="77777777" w:rsidR="00B4770F" w:rsidRDefault="00B4770F" w:rsidP="00E505F2">
      <w:pPr>
        <w:pStyle w:val="BodyText"/>
        <w:rPr>
          <w:b/>
          <w:bCs/>
          <w:i/>
          <w:iCs/>
        </w:rPr>
      </w:pPr>
    </w:p>
    <w:tbl>
      <w:tblPr>
        <w:tblStyle w:val="ae"/>
        <w:tblW w:w="10948" w:type="dxa"/>
        <w:tblInd w:w="-456" w:type="dxa"/>
        <w:tblLayout w:type="fixed"/>
        <w:tblLook w:val="04A0" w:firstRow="1" w:lastRow="0" w:firstColumn="1" w:lastColumn="0" w:noHBand="0" w:noVBand="1"/>
      </w:tblPr>
      <w:tblGrid>
        <w:gridCol w:w="877"/>
        <w:gridCol w:w="744"/>
        <w:gridCol w:w="531"/>
        <w:gridCol w:w="567"/>
        <w:gridCol w:w="2127"/>
        <w:gridCol w:w="1842"/>
        <w:gridCol w:w="4260"/>
      </w:tblGrid>
      <w:tr w:rsidR="00B4770F" w:rsidRPr="00677427" w14:paraId="4F1A7CCD" w14:textId="77777777" w:rsidTr="00851D11">
        <w:trPr>
          <w:trHeight w:val="373"/>
        </w:trPr>
        <w:tc>
          <w:tcPr>
            <w:tcW w:w="877" w:type="dxa"/>
          </w:tcPr>
          <w:p w14:paraId="3962819E" w14:textId="77777777" w:rsidR="00B4770F" w:rsidRPr="00677427" w:rsidRDefault="00B4770F" w:rsidP="00851D11">
            <w:pPr>
              <w:autoSpaceDE w:val="0"/>
              <w:autoSpaceDN w:val="0"/>
              <w:adjustRightInd w:val="0"/>
              <w:jc w:val="center"/>
              <w:rPr>
                <w:b/>
                <w:bCs/>
                <w:sz w:val="16"/>
                <w:szCs w:val="16"/>
                <w:lang w:eastAsia="ko-KR"/>
              </w:rPr>
            </w:pPr>
            <w:r w:rsidRPr="00677427">
              <w:rPr>
                <w:b/>
                <w:bCs/>
                <w:sz w:val="16"/>
                <w:szCs w:val="16"/>
                <w:lang w:eastAsia="ko-KR"/>
              </w:rPr>
              <w:t>CID</w:t>
            </w:r>
          </w:p>
        </w:tc>
        <w:tc>
          <w:tcPr>
            <w:tcW w:w="744" w:type="dxa"/>
          </w:tcPr>
          <w:p w14:paraId="13135CD3" w14:textId="77777777" w:rsidR="00B4770F" w:rsidRPr="00677427" w:rsidRDefault="00B4770F" w:rsidP="00851D11">
            <w:pPr>
              <w:autoSpaceDE w:val="0"/>
              <w:autoSpaceDN w:val="0"/>
              <w:adjustRightInd w:val="0"/>
              <w:jc w:val="center"/>
              <w:rPr>
                <w:b/>
                <w:bCs/>
                <w:sz w:val="16"/>
                <w:szCs w:val="16"/>
                <w:lang w:eastAsia="ko-KR"/>
              </w:rPr>
            </w:pPr>
            <w:r w:rsidRPr="00677427">
              <w:rPr>
                <w:b/>
                <w:bCs/>
                <w:sz w:val="16"/>
                <w:szCs w:val="16"/>
                <w:lang w:eastAsia="ko-KR"/>
              </w:rPr>
              <w:t>Commenter</w:t>
            </w:r>
          </w:p>
        </w:tc>
        <w:tc>
          <w:tcPr>
            <w:tcW w:w="531" w:type="dxa"/>
          </w:tcPr>
          <w:p w14:paraId="68DCB6A2" w14:textId="77777777" w:rsidR="00B4770F" w:rsidRPr="00677427" w:rsidRDefault="00B4770F" w:rsidP="00851D11">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567" w:type="dxa"/>
          </w:tcPr>
          <w:p w14:paraId="76575697" w14:textId="77777777" w:rsidR="00B4770F" w:rsidRPr="00677427" w:rsidRDefault="00B4770F" w:rsidP="00851D11">
            <w:pPr>
              <w:autoSpaceDE w:val="0"/>
              <w:autoSpaceDN w:val="0"/>
              <w:adjustRightInd w:val="0"/>
              <w:jc w:val="center"/>
              <w:rPr>
                <w:b/>
                <w:bCs/>
                <w:sz w:val="16"/>
                <w:szCs w:val="16"/>
                <w:lang w:eastAsia="ko-KR"/>
              </w:rPr>
            </w:pPr>
            <w:r w:rsidRPr="00677427">
              <w:rPr>
                <w:b/>
                <w:bCs/>
                <w:sz w:val="16"/>
                <w:szCs w:val="16"/>
                <w:lang w:eastAsia="ko-KR"/>
              </w:rPr>
              <w:t>P.L</w:t>
            </w:r>
          </w:p>
        </w:tc>
        <w:tc>
          <w:tcPr>
            <w:tcW w:w="2127" w:type="dxa"/>
          </w:tcPr>
          <w:p w14:paraId="0FA1D4B9" w14:textId="77777777" w:rsidR="00B4770F" w:rsidRPr="00677427" w:rsidRDefault="00B4770F" w:rsidP="00851D11">
            <w:pPr>
              <w:autoSpaceDE w:val="0"/>
              <w:autoSpaceDN w:val="0"/>
              <w:adjustRightInd w:val="0"/>
              <w:jc w:val="center"/>
              <w:rPr>
                <w:b/>
                <w:bCs/>
                <w:sz w:val="16"/>
                <w:szCs w:val="16"/>
                <w:lang w:eastAsia="ko-KR"/>
              </w:rPr>
            </w:pPr>
            <w:r w:rsidRPr="00677427">
              <w:rPr>
                <w:b/>
                <w:bCs/>
                <w:sz w:val="16"/>
                <w:szCs w:val="16"/>
                <w:lang w:eastAsia="ko-KR"/>
              </w:rPr>
              <w:t>Comment</w:t>
            </w:r>
          </w:p>
        </w:tc>
        <w:tc>
          <w:tcPr>
            <w:tcW w:w="1842" w:type="dxa"/>
          </w:tcPr>
          <w:p w14:paraId="4E6A660B" w14:textId="77777777" w:rsidR="00B4770F" w:rsidRPr="00677427" w:rsidRDefault="00B4770F" w:rsidP="00851D11">
            <w:pPr>
              <w:autoSpaceDE w:val="0"/>
              <w:autoSpaceDN w:val="0"/>
              <w:adjustRightInd w:val="0"/>
              <w:jc w:val="center"/>
              <w:rPr>
                <w:b/>
                <w:bCs/>
                <w:sz w:val="16"/>
                <w:szCs w:val="16"/>
                <w:lang w:eastAsia="ko-KR"/>
              </w:rPr>
            </w:pPr>
            <w:r w:rsidRPr="00677427">
              <w:rPr>
                <w:b/>
                <w:bCs/>
                <w:sz w:val="16"/>
                <w:szCs w:val="16"/>
                <w:lang w:eastAsia="ko-KR"/>
              </w:rPr>
              <w:t>Proposed Change</w:t>
            </w:r>
          </w:p>
        </w:tc>
        <w:tc>
          <w:tcPr>
            <w:tcW w:w="4260" w:type="dxa"/>
          </w:tcPr>
          <w:p w14:paraId="62D98D9C" w14:textId="77777777" w:rsidR="00B4770F" w:rsidRPr="00677427" w:rsidRDefault="00B4770F" w:rsidP="00851D11">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B4770F" w:rsidRPr="00FB265D" w14:paraId="02BD13FA" w14:textId="77777777" w:rsidTr="00851D11">
        <w:trPr>
          <w:trHeight w:val="980"/>
        </w:trPr>
        <w:tc>
          <w:tcPr>
            <w:tcW w:w="877" w:type="dxa"/>
          </w:tcPr>
          <w:p w14:paraId="15F34F48" w14:textId="77777777" w:rsidR="00B4770F" w:rsidRPr="00410442" w:rsidRDefault="00B4770F" w:rsidP="00851D11">
            <w:pPr>
              <w:rPr>
                <w:rFonts w:eastAsia="Times New Roman"/>
                <w:color w:val="000000"/>
                <w:sz w:val="18"/>
                <w:szCs w:val="18"/>
                <w:lang w:val="en-US"/>
              </w:rPr>
            </w:pPr>
            <w:r>
              <w:rPr>
                <w:rFonts w:ascii="Arial" w:hAnsi="Arial" w:cs="Arial"/>
                <w:sz w:val="20"/>
                <w:szCs w:val="20"/>
              </w:rPr>
              <w:t>10142</w:t>
            </w:r>
          </w:p>
        </w:tc>
        <w:tc>
          <w:tcPr>
            <w:tcW w:w="744" w:type="dxa"/>
          </w:tcPr>
          <w:p w14:paraId="323528B1" w14:textId="77777777" w:rsidR="00B4770F" w:rsidRPr="00410442" w:rsidRDefault="00B4770F" w:rsidP="00851D11">
            <w:pPr>
              <w:rPr>
                <w:rFonts w:eastAsia="Times New Roman"/>
                <w:color w:val="000000"/>
                <w:sz w:val="18"/>
                <w:szCs w:val="18"/>
                <w:lang w:val="en-US"/>
              </w:rPr>
            </w:pPr>
            <w:r>
              <w:rPr>
                <w:rFonts w:ascii="Arial" w:hAnsi="Arial" w:cs="Arial"/>
                <w:sz w:val="20"/>
                <w:szCs w:val="20"/>
              </w:rPr>
              <w:t>Ulrich Sinn</w:t>
            </w:r>
          </w:p>
        </w:tc>
        <w:tc>
          <w:tcPr>
            <w:tcW w:w="531" w:type="dxa"/>
          </w:tcPr>
          <w:p w14:paraId="3C66ED3C" w14:textId="77777777" w:rsidR="00B4770F" w:rsidRPr="00410442" w:rsidRDefault="00B4770F" w:rsidP="00851D11">
            <w:pPr>
              <w:rPr>
                <w:rFonts w:eastAsia="Times New Roman"/>
                <w:color w:val="000000"/>
                <w:sz w:val="18"/>
                <w:szCs w:val="18"/>
                <w:lang w:val="en-US"/>
              </w:rPr>
            </w:pPr>
            <w:r>
              <w:rPr>
                <w:rFonts w:ascii="Arial" w:hAnsi="Arial" w:cs="Arial"/>
                <w:sz w:val="20"/>
                <w:szCs w:val="20"/>
              </w:rPr>
              <w:t>9.2.4</w:t>
            </w:r>
          </w:p>
        </w:tc>
        <w:tc>
          <w:tcPr>
            <w:tcW w:w="567" w:type="dxa"/>
          </w:tcPr>
          <w:p w14:paraId="53A7F5F4" w14:textId="77777777" w:rsidR="00B4770F" w:rsidRPr="00410442" w:rsidRDefault="00B4770F" w:rsidP="00851D11">
            <w:pPr>
              <w:rPr>
                <w:rFonts w:eastAsia="Times New Roman"/>
                <w:color w:val="000000"/>
                <w:sz w:val="18"/>
                <w:szCs w:val="18"/>
                <w:lang w:val="en-US"/>
              </w:rPr>
            </w:pPr>
            <w:r>
              <w:rPr>
                <w:rFonts w:ascii="Arial" w:hAnsi="Arial" w:cs="Arial"/>
                <w:sz w:val="20"/>
                <w:szCs w:val="20"/>
              </w:rPr>
              <w:t>119.07</w:t>
            </w:r>
          </w:p>
        </w:tc>
        <w:tc>
          <w:tcPr>
            <w:tcW w:w="2127" w:type="dxa"/>
          </w:tcPr>
          <w:p w14:paraId="6D9385B4" w14:textId="77777777" w:rsidR="00B4770F" w:rsidRPr="00410442" w:rsidRDefault="00B4770F" w:rsidP="00851D11">
            <w:pPr>
              <w:rPr>
                <w:rFonts w:eastAsia="Times New Roman"/>
                <w:color w:val="000000"/>
                <w:sz w:val="18"/>
                <w:szCs w:val="18"/>
                <w:lang w:val="en-US"/>
              </w:rPr>
            </w:pPr>
            <w:proofErr w:type="spellStart"/>
            <w:r>
              <w:rPr>
                <w:rFonts w:ascii="Arial" w:hAnsi="Arial" w:cs="Arial"/>
                <w:sz w:val="20"/>
                <w:szCs w:val="20"/>
              </w:rPr>
              <w:t>Superfluent</w:t>
            </w:r>
            <w:proofErr w:type="spellEnd"/>
            <w:r>
              <w:rPr>
                <w:rFonts w:ascii="Arial" w:hAnsi="Arial" w:cs="Arial"/>
                <w:sz w:val="20"/>
                <w:szCs w:val="20"/>
              </w:rPr>
              <w:t xml:space="preserve"> opening bracket in heading "Frame (fields"</w:t>
            </w:r>
          </w:p>
        </w:tc>
        <w:tc>
          <w:tcPr>
            <w:tcW w:w="1842" w:type="dxa"/>
          </w:tcPr>
          <w:p w14:paraId="4F7D3217" w14:textId="77777777" w:rsidR="00B4770F" w:rsidRPr="00410442" w:rsidRDefault="00B4770F" w:rsidP="00851D11">
            <w:pPr>
              <w:rPr>
                <w:rFonts w:eastAsia="Times New Roman"/>
                <w:color w:val="000000"/>
                <w:sz w:val="18"/>
                <w:szCs w:val="18"/>
                <w:lang w:val="en-US"/>
              </w:rPr>
            </w:pPr>
            <w:r>
              <w:rPr>
                <w:rFonts w:ascii="Arial" w:hAnsi="Arial" w:cs="Arial"/>
                <w:sz w:val="20"/>
                <w:szCs w:val="20"/>
              </w:rPr>
              <w:t xml:space="preserve">Remove </w:t>
            </w:r>
            <w:proofErr w:type="spellStart"/>
            <w:r>
              <w:rPr>
                <w:rFonts w:ascii="Arial" w:hAnsi="Arial" w:cs="Arial"/>
                <w:sz w:val="20"/>
                <w:szCs w:val="20"/>
              </w:rPr>
              <w:t>superfluent</w:t>
            </w:r>
            <w:proofErr w:type="spellEnd"/>
            <w:r>
              <w:rPr>
                <w:rFonts w:ascii="Arial" w:hAnsi="Arial" w:cs="Arial"/>
                <w:sz w:val="20"/>
                <w:szCs w:val="20"/>
              </w:rPr>
              <w:t xml:space="preserve"> opening bracket and update table of contents</w:t>
            </w:r>
          </w:p>
        </w:tc>
        <w:tc>
          <w:tcPr>
            <w:tcW w:w="4260" w:type="dxa"/>
          </w:tcPr>
          <w:p w14:paraId="10F7852F" w14:textId="77777777" w:rsidR="00B4770F" w:rsidRPr="00FB265D" w:rsidRDefault="00B4770F" w:rsidP="00851D11">
            <w:pPr>
              <w:jc w:val="left"/>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B4770F" w:rsidRPr="00B4770F" w14:paraId="756B3988" w14:textId="77777777" w:rsidTr="00851D11">
        <w:trPr>
          <w:trHeight w:val="980"/>
        </w:trPr>
        <w:tc>
          <w:tcPr>
            <w:tcW w:w="877" w:type="dxa"/>
          </w:tcPr>
          <w:p w14:paraId="2AB3FE44" w14:textId="77777777" w:rsidR="00B4770F" w:rsidRDefault="00B4770F" w:rsidP="00851D11">
            <w:pPr>
              <w:rPr>
                <w:rFonts w:ascii="Arial" w:hAnsi="Arial" w:cs="Arial"/>
                <w:sz w:val="20"/>
              </w:rPr>
            </w:pPr>
            <w:r>
              <w:rPr>
                <w:rFonts w:ascii="Arial" w:hAnsi="Arial" w:cs="Arial"/>
                <w:sz w:val="20"/>
                <w:szCs w:val="20"/>
              </w:rPr>
              <w:t>12045</w:t>
            </w:r>
          </w:p>
        </w:tc>
        <w:tc>
          <w:tcPr>
            <w:tcW w:w="744" w:type="dxa"/>
          </w:tcPr>
          <w:p w14:paraId="562E4322" w14:textId="77777777" w:rsidR="00B4770F" w:rsidRDefault="00B4770F" w:rsidP="00851D11">
            <w:pPr>
              <w:rPr>
                <w:rFonts w:ascii="Arial" w:hAnsi="Arial" w:cs="Arial"/>
                <w:sz w:val="20"/>
              </w:rPr>
            </w:pPr>
            <w:proofErr w:type="spellStart"/>
            <w:r>
              <w:rPr>
                <w:rFonts w:ascii="Arial" w:hAnsi="Arial" w:cs="Arial"/>
                <w:sz w:val="20"/>
                <w:szCs w:val="20"/>
              </w:rPr>
              <w:t>Massinissa</w:t>
            </w:r>
            <w:proofErr w:type="spellEnd"/>
            <w:r>
              <w:rPr>
                <w:rFonts w:ascii="Arial" w:hAnsi="Arial" w:cs="Arial"/>
                <w:sz w:val="20"/>
                <w:szCs w:val="20"/>
              </w:rPr>
              <w:t xml:space="preserve"> </w:t>
            </w:r>
            <w:proofErr w:type="spellStart"/>
            <w:r>
              <w:rPr>
                <w:rFonts w:ascii="Arial" w:hAnsi="Arial" w:cs="Arial"/>
                <w:sz w:val="20"/>
                <w:szCs w:val="20"/>
              </w:rPr>
              <w:t>Lalam</w:t>
            </w:r>
            <w:proofErr w:type="spellEnd"/>
          </w:p>
        </w:tc>
        <w:tc>
          <w:tcPr>
            <w:tcW w:w="531" w:type="dxa"/>
          </w:tcPr>
          <w:p w14:paraId="47D24452" w14:textId="77777777" w:rsidR="00B4770F" w:rsidRDefault="00B4770F" w:rsidP="00851D11">
            <w:pPr>
              <w:rPr>
                <w:rFonts w:ascii="Arial" w:hAnsi="Arial" w:cs="Arial"/>
                <w:sz w:val="20"/>
              </w:rPr>
            </w:pPr>
            <w:r>
              <w:rPr>
                <w:rFonts w:ascii="Arial" w:hAnsi="Arial" w:cs="Arial"/>
                <w:sz w:val="20"/>
                <w:szCs w:val="20"/>
              </w:rPr>
              <w:t>9.2.4</w:t>
            </w:r>
          </w:p>
        </w:tc>
        <w:tc>
          <w:tcPr>
            <w:tcW w:w="567" w:type="dxa"/>
          </w:tcPr>
          <w:p w14:paraId="6893D6E0" w14:textId="77777777" w:rsidR="00B4770F" w:rsidRDefault="00B4770F" w:rsidP="00851D11">
            <w:pPr>
              <w:rPr>
                <w:rFonts w:ascii="Arial" w:hAnsi="Arial" w:cs="Arial"/>
                <w:sz w:val="20"/>
              </w:rPr>
            </w:pPr>
            <w:r>
              <w:rPr>
                <w:rFonts w:ascii="Arial" w:hAnsi="Arial" w:cs="Arial"/>
                <w:sz w:val="20"/>
                <w:szCs w:val="20"/>
              </w:rPr>
              <w:t>119.07</w:t>
            </w:r>
          </w:p>
        </w:tc>
        <w:tc>
          <w:tcPr>
            <w:tcW w:w="2127" w:type="dxa"/>
          </w:tcPr>
          <w:p w14:paraId="0AA74E75" w14:textId="77777777" w:rsidR="00B4770F" w:rsidRDefault="00B4770F" w:rsidP="00851D11">
            <w:pPr>
              <w:rPr>
                <w:rFonts w:ascii="Arial" w:hAnsi="Arial" w:cs="Arial"/>
                <w:sz w:val="20"/>
              </w:rPr>
            </w:pPr>
            <w:r>
              <w:rPr>
                <w:rFonts w:ascii="Arial" w:hAnsi="Arial" w:cs="Arial"/>
                <w:sz w:val="20"/>
                <w:szCs w:val="20"/>
              </w:rPr>
              <w:t xml:space="preserve">Typo in the </w:t>
            </w:r>
            <w:proofErr w:type="spellStart"/>
            <w:r>
              <w:rPr>
                <w:rFonts w:ascii="Arial" w:hAnsi="Arial" w:cs="Arial"/>
                <w:sz w:val="20"/>
                <w:szCs w:val="20"/>
              </w:rPr>
              <w:t>subclause</w:t>
            </w:r>
            <w:proofErr w:type="spellEnd"/>
            <w:r>
              <w:rPr>
                <w:rFonts w:ascii="Arial" w:hAnsi="Arial" w:cs="Arial"/>
                <w:sz w:val="20"/>
                <w:szCs w:val="20"/>
              </w:rPr>
              <w:t xml:space="preserve"> 9.2.4 title: remove extra parenthesis ( as it should read "Frame fields" and not "Frame (fields"</w:t>
            </w:r>
          </w:p>
        </w:tc>
        <w:tc>
          <w:tcPr>
            <w:tcW w:w="1842" w:type="dxa"/>
          </w:tcPr>
          <w:p w14:paraId="4F799460" w14:textId="77777777" w:rsidR="00B4770F" w:rsidRDefault="00B4770F" w:rsidP="00851D11">
            <w:pPr>
              <w:rPr>
                <w:rFonts w:ascii="Arial" w:hAnsi="Arial" w:cs="Arial"/>
                <w:sz w:val="20"/>
              </w:rPr>
            </w:pPr>
            <w:r>
              <w:rPr>
                <w:rFonts w:ascii="Arial" w:hAnsi="Arial" w:cs="Arial"/>
                <w:sz w:val="20"/>
                <w:szCs w:val="20"/>
              </w:rPr>
              <w:t>As in comment</w:t>
            </w:r>
          </w:p>
        </w:tc>
        <w:tc>
          <w:tcPr>
            <w:tcW w:w="4260" w:type="dxa"/>
          </w:tcPr>
          <w:p w14:paraId="063E17B9"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1720B674" w14:textId="77777777" w:rsidR="00B4770F" w:rsidRDefault="00B4770F" w:rsidP="00851D11">
            <w:pPr>
              <w:jc w:val="left"/>
              <w:rPr>
                <w:rFonts w:eastAsia="宋体"/>
                <w:color w:val="000000"/>
                <w:sz w:val="20"/>
                <w:szCs w:val="14"/>
                <w:lang w:val="en-US" w:eastAsia="zh-CN"/>
              </w:rPr>
            </w:pPr>
          </w:p>
          <w:p w14:paraId="5D0433FD"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054B656D" w14:textId="77777777" w:rsidR="00B4770F" w:rsidRPr="00890F27" w:rsidRDefault="00B4770F" w:rsidP="00851D11">
            <w:pPr>
              <w:jc w:val="left"/>
              <w:rPr>
                <w:rFonts w:eastAsia="宋体"/>
                <w:color w:val="000000"/>
                <w:sz w:val="20"/>
                <w:szCs w:val="14"/>
                <w:lang w:val="en-US" w:eastAsia="zh-CN"/>
              </w:rPr>
            </w:pPr>
          </w:p>
          <w:p w14:paraId="387ECB62" w14:textId="623F4735" w:rsidR="00B4770F" w:rsidRDefault="00B4770F" w:rsidP="00851D11">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7E254D">
              <w:rPr>
                <w:rFonts w:eastAsia="Times New Roman"/>
                <w:color w:val="000000"/>
                <w:sz w:val="20"/>
                <w:szCs w:val="14"/>
                <w:lang w:val="en-US"/>
              </w:rPr>
              <w:t>1744r0</w:t>
            </w:r>
            <w:r>
              <w:rPr>
                <w:rFonts w:eastAsia="Times New Roman"/>
                <w:color w:val="000000"/>
                <w:sz w:val="20"/>
                <w:szCs w:val="14"/>
                <w:lang w:val="en-US"/>
              </w:rPr>
              <w:t xml:space="preserve"> under CID </w:t>
            </w:r>
            <w:r>
              <w:rPr>
                <w:rFonts w:ascii="Arial" w:hAnsi="Arial" w:cs="Arial"/>
                <w:sz w:val="20"/>
                <w:szCs w:val="20"/>
              </w:rPr>
              <w:t>10142</w:t>
            </w:r>
          </w:p>
          <w:p w14:paraId="734D3EB2" w14:textId="77777777" w:rsidR="00B4770F" w:rsidRPr="00B4770F" w:rsidRDefault="00B4770F" w:rsidP="00851D11">
            <w:pPr>
              <w:autoSpaceDE w:val="0"/>
              <w:autoSpaceDN w:val="0"/>
              <w:adjustRightInd w:val="0"/>
              <w:rPr>
                <w:rFonts w:ascii="Calibri" w:hAnsi="Calibri" w:cs="Calibri"/>
                <w:szCs w:val="18"/>
                <w:lang w:val="en-US" w:eastAsia="zh-CN"/>
              </w:rPr>
            </w:pPr>
          </w:p>
        </w:tc>
      </w:tr>
      <w:tr w:rsidR="00B4770F" w:rsidRPr="00B4770F" w14:paraId="1B78BAF7" w14:textId="77777777" w:rsidTr="00851D11">
        <w:trPr>
          <w:trHeight w:val="980"/>
        </w:trPr>
        <w:tc>
          <w:tcPr>
            <w:tcW w:w="877" w:type="dxa"/>
          </w:tcPr>
          <w:p w14:paraId="2D8B14D0" w14:textId="77777777" w:rsidR="00B4770F" w:rsidRDefault="00B4770F" w:rsidP="00851D11">
            <w:pPr>
              <w:rPr>
                <w:rFonts w:ascii="Arial" w:hAnsi="Arial" w:cs="Arial"/>
                <w:sz w:val="20"/>
              </w:rPr>
            </w:pPr>
            <w:r>
              <w:rPr>
                <w:rFonts w:ascii="Arial" w:hAnsi="Arial" w:cs="Arial"/>
                <w:sz w:val="20"/>
                <w:szCs w:val="20"/>
              </w:rPr>
              <w:t>12114</w:t>
            </w:r>
          </w:p>
        </w:tc>
        <w:tc>
          <w:tcPr>
            <w:tcW w:w="744" w:type="dxa"/>
          </w:tcPr>
          <w:p w14:paraId="4BAA3386" w14:textId="77777777" w:rsidR="00B4770F" w:rsidRDefault="00B4770F" w:rsidP="00851D11">
            <w:pPr>
              <w:rPr>
                <w:rFonts w:ascii="Arial" w:hAnsi="Arial" w:cs="Arial"/>
                <w:sz w:val="20"/>
              </w:rPr>
            </w:pPr>
            <w:r>
              <w:rPr>
                <w:rFonts w:ascii="Arial" w:hAnsi="Arial" w:cs="Arial"/>
                <w:sz w:val="20"/>
                <w:szCs w:val="20"/>
              </w:rPr>
              <w:t xml:space="preserve">JINYOUNG </w:t>
            </w:r>
            <w:r>
              <w:rPr>
                <w:rFonts w:ascii="Arial" w:hAnsi="Arial" w:cs="Arial"/>
                <w:sz w:val="20"/>
                <w:szCs w:val="20"/>
              </w:rPr>
              <w:lastRenderedPageBreak/>
              <w:t>CHUN</w:t>
            </w:r>
          </w:p>
        </w:tc>
        <w:tc>
          <w:tcPr>
            <w:tcW w:w="531" w:type="dxa"/>
          </w:tcPr>
          <w:p w14:paraId="5B876BDA" w14:textId="77777777" w:rsidR="00B4770F" w:rsidRDefault="00B4770F" w:rsidP="00851D11">
            <w:pPr>
              <w:rPr>
                <w:rFonts w:ascii="Arial" w:hAnsi="Arial" w:cs="Arial"/>
                <w:sz w:val="20"/>
              </w:rPr>
            </w:pPr>
            <w:r>
              <w:rPr>
                <w:rFonts w:ascii="Arial" w:hAnsi="Arial" w:cs="Arial"/>
                <w:sz w:val="20"/>
                <w:szCs w:val="20"/>
              </w:rPr>
              <w:lastRenderedPageBreak/>
              <w:t>9.2.4</w:t>
            </w:r>
          </w:p>
        </w:tc>
        <w:tc>
          <w:tcPr>
            <w:tcW w:w="567" w:type="dxa"/>
          </w:tcPr>
          <w:p w14:paraId="754171AB" w14:textId="77777777" w:rsidR="00B4770F" w:rsidRDefault="00B4770F" w:rsidP="00851D11">
            <w:pPr>
              <w:rPr>
                <w:rFonts w:ascii="Arial" w:hAnsi="Arial" w:cs="Arial"/>
                <w:sz w:val="20"/>
              </w:rPr>
            </w:pPr>
            <w:r>
              <w:rPr>
                <w:rFonts w:ascii="Arial" w:hAnsi="Arial" w:cs="Arial"/>
                <w:sz w:val="20"/>
                <w:szCs w:val="20"/>
              </w:rPr>
              <w:t>119.07</w:t>
            </w:r>
          </w:p>
        </w:tc>
        <w:tc>
          <w:tcPr>
            <w:tcW w:w="2127" w:type="dxa"/>
          </w:tcPr>
          <w:p w14:paraId="6AB2A767" w14:textId="77777777" w:rsidR="00B4770F" w:rsidRDefault="00B4770F" w:rsidP="00851D11">
            <w:pPr>
              <w:rPr>
                <w:rFonts w:ascii="Arial" w:hAnsi="Arial" w:cs="Arial"/>
                <w:sz w:val="20"/>
              </w:rPr>
            </w:pPr>
            <w:r>
              <w:rPr>
                <w:rFonts w:ascii="Arial" w:hAnsi="Arial" w:cs="Arial"/>
                <w:sz w:val="20"/>
                <w:szCs w:val="20"/>
              </w:rPr>
              <w:t xml:space="preserve">Delete '(' in the </w:t>
            </w:r>
            <w:proofErr w:type="spellStart"/>
            <w:r>
              <w:rPr>
                <w:rFonts w:ascii="Arial" w:hAnsi="Arial" w:cs="Arial"/>
                <w:sz w:val="20"/>
                <w:szCs w:val="20"/>
              </w:rPr>
              <w:t>subclause</w:t>
            </w:r>
            <w:proofErr w:type="spellEnd"/>
            <w:r>
              <w:rPr>
                <w:rFonts w:ascii="Arial" w:hAnsi="Arial" w:cs="Arial"/>
                <w:sz w:val="20"/>
                <w:szCs w:val="20"/>
              </w:rPr>
              <w:t xml:space="preserve"> title</w:t>
            </w:r>
          </w:p>
        </w:tc>
        <w:tc>
          <w:tcPr>
            <w:tcW w:w="1842" w:type="dxa"/>
          </w:tcPr>
          <w:p w14:paraId="62CD050A" w14:textId="77777777" w:rsidR="00B4770F" w:rsidRDefault="00B4770F" w:rsidP="00851D11">
            <w:pPr>
              <w:rPr>
                <w:rFonts w:ascii="Arial" w:hAnsi="Arial" w:cs="Arial"/>
                <w:sz w:val="20"/>
              </w:rPr>
            </w:pPr>
            <w:r>
              <w:rPr>
                <w:rFonts w:ascii="Arial" w:hAnsi="Arial" w:cs="Arial"/>
                <w:sz w:val="20"/>
                <w:szCs w:val="20"/>
              </w:rPr>
              <w:t>As the comment</w:t>
            </w:r>
          </w:p>
        </w:tc>
        <w:tc>
          <w:tcPr>
            <w:tcW w:w="4260" w:type="dxa"/>
          </w:tcPr>
          <w:p w14:paraId="6E473CAD"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3DEFB634" w14:textId="77777777" w:rsidR="00B4770F" w:rsidRDefault="00B4770F" w:rsidP="00851D11">
            <w:pPr>
              <w:jc w:val="left"/>
              <w:rPr>
                <w:rFonts w:eastAsia="宋体"/>
                <w:color w:val="000000"/>
                <w:sz w:val="20"/>
                <w:szCs w:val="14"/>
                <w:lang w:val="en-US" w:eastAsia="zh-CN"/>
              </w:rPr>
            </w:pPr>
          </w:p>
          <w:p w14:paraId="302DBE63"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65ED991B" w14:textId="77777777" w:rsidR="00B4770F" w:rsidRPr="00890F27" w:rsidRDefault="00B4770F" w:rsidP="00851D11">
            <w:pPr>
              <w:jc w:val="left"/>
              <w:rPr>
                <w:rFonts w:eastAsia="宋体"/>
                <w:color w:val="000000"/>
                <w:sz w:val="20"/>
                <w:szCs w:val="14"/>
                <w:lang w:val="en-US" w:eastAsia="zh-CN"/>
              </w:rPr>
            </w:pPr>
          </w:p>
          <w:p w14:paraId="6717830A" w14:textId="5F2142A0" w:rsidR="00B4770F" w:rsidRDefault="00B4770F" w:rsidP="00851D11">
            <w:pPr>
              <w:jc w:val="left"/>
              <w:rPr>
                <w:rFonts w:eastAsia="Times New Roman"/>
                <w:color w:val="000000"/>
                <w:sz w:val="20"/>
                <w:szCs w:val="14"/>
                <w:lang w:val="en-US"/>
              </w:rPr>
            </w:pPr>
            <w:proofErr w:type="spellStart"/>
            <w:r>
              <w:rPr>
                <w:rFonts w:eastAsia="Times New Roman"/>
                <w:color w:val="000000"/>
                <w:sz w:val="20"/>
                <w:szCs w:val="14"/>
                <w:lang w:val="en-US"/>
              </w:rPr>
              <w:lastRenderedPageBreak/>
              <w:t>TGbe</w:t>
            </w:r>
            <w:proofErr w:type="spellEnd"/>
            <w:r>
              <w:rPr>
                <w:rFonts w:eastAsia="Times New Roman"/>
                <w:color w:val="000000"/>
                <w:sz w:val="20"/>
                <w:szCs w:val="14"/>
                <w:lang w:val="en-US"/>
              </w:rPr>
              <w:t xml:space="preserve"> editor to make changes in 11-22/</w:t>
            </w:r>
            <w:r w:rsidR="007E254D">
              <w:rPr>
                <w:rFonts w:eastAsia="Times New Roman"/>
                <w:color w:val="000000"/>
                <w:sz w:val="20"/>
                <w:szCs w:val="14"/>
                <w:lang w:val="en-US"/>
              </w:rPr>
              <w:t>1744r0</w:t>
            </w:r>
            <w:r>
              <w:rPr>
                <w:rFonts w:eastAsia="Times New Roman"/>
                <w:color w:val="000000"/>
                <w:sz w:val="20"/>
                <w:szCs w:val="14"/>
                <w:lang w:val="en-US"/>
              </w:rPr>
              <w:t xml:space="preserve"> under CID </w:t>
            </w:r>
            <w:r>
              <w:rPr>
                <w:rFonts w:ascii="Arial" w:hAnsi="Arial" w:cs="Arial"/>
                <w:sz w:val="20"/>
                <w:szCs w:val="20"/>
              </w:rPr>
              <w:t>10142</w:t>
            </w:r>
          </w:p>
          <w:p w14:paraId="0C0AF57F" w14:textId="77777777" w:rsidR="00B4770F" w:rsidRPr="00B4770F" w:rsidRDefault="00B4770F" w:rsidP="00851D11">
            <w:pPr>
              <w:autoSpaceDE w:val="0"/>
              <w:autoSpaceDN w:val="0"/>
              <w:adjustRightInd w:val="0"/>
              <w:rPr>
                <w:rFonts w:ascii="Calibri" w:hAnsi="Calibri" w:cs="Calibri"/>
                <w:szCs w:val="18"/>
                <w:lang w:val="en-US" w:eastAsia="zh-CN"/>
              </w:rPr>
            </w:pPr>
          </w:p>
        </w:tc>
      </w:tr>
      <w:tr w:rsidR="00B4770F" w:rsidRPr="00B4770F" w14:paraId="199125A9" w14:textId="77777777" w:rsidTr="00851D11">
        <w:trPr>
          <w:trHeight w:val="980"/>
        </w:trPr>
        <w:tc>
          <w:tcPr>
            <w:tcW w:w="877" w:type="dxa"/>
          </w:tcPr>
          <w:p w14:paraId="01A9678E" w14:textId="77777777" w:rsidR="00B4770F" w:rsidRDefault="00B4770F" w:rsidP="00851D11">
            <w:pPr>
              <w:rPr>
                <w:rFonts w:ascii="Arial" w:hAnsi="Arial" w:cs="Arial"/>
                <w:sz w:val="20"/>
              </w:rPr>
            </w:pPr>
            <w:r>
              <w:rPr>
                <w:rFonts w:ascii="Arial" w:hAnsi="Arial" w:cs="Arial"/>
                <w:sz w:val="20"/>
                <w:szCs w:val="20"/>
              </w:rPr>
              <w:lastRenderedPageBreak/>
              <w:t>12175</w:t>
            </w:r>
          </w:p>
        </w:tc>
        <w:tc>
          <w:tcPr>
            <w:tcW w:w="744" w:type="dxa"/>
          </w:tcPr>
          <w:p w14:paraId="5AF6738C" w14:textId="77777777" w:rsidR="00B4770F" w:rsidRDefault="00B4770F" w:rsidP="00851D11">
            <w:pPr>
              <w:rPr>
                <w:rFonts w:ascii="Arial" w:hAnsi="Arial" w:cs="Arial"/>
                <w:sz w:val="20"/>
              </w:rPr>
            </w:pPr>
            <w:proofErr w:type="spellStart"/>
            <w:r>
              <w:rPr>
                <w:rFonts w:ascii="Arial" w:hAnsi="Arial" w:cs="Arial"/>
                <w:sz w:val="20"/>
                <w:szCs w:val="20"/>
              </w:rPr>
              <w:t>Takuhiro</w:t>
            </w:r>
            <w:proofErr w:type="spellEnd"/>
            <w:r>
              <w:rPr>
                <w:rFonts w:ascii="Arial" w:hAnsi="Arial" w:cs="Arial"/>
                <w:sz w:val="20"/>
                <w:szCs w:val="20"/>
              </w:rPr>
              <w:t xml:space="preserve"> Sato</w:t>
            </w:r>
          </w:p>
        </w:tc>
        <w:tc>
          <w:tcPr>
            <w:tcW w:w="531" w:type="dxa"/>
          </w:tcPr>
          <w:p w14:paraId="3BBBAE35" w14:textId="77777777" w:rsidR="00B4770F" w:rsidRDefault="00B4770F" w:rsidP="00851D11">
            <w:pPr>
              <w:rPr>
                <w:rFonts w:ascii="Arial" w:hAnsi="Arial" w:cs="Arial"/>
                <w:sz w:val="20"/>
              </w:rPr>
            </w:pPr>
            <w:r>
              <w:rPr>
                <w:rFonts w:ascii="Arial" w:hAnsi="Arial" w:cs="Arial"/>
                <w:sz w:val="20"/>
                <w:szCs w:val="20"/>
              </w:rPr>
              <w:t>9.2.4</w:t>
            </w:r>
          </w:p>
        </w:tc>
        <w:tc>
          <w:tcPr>
            <w:tcW w:w="567" w:type="dxa"/>
          </w:tcPr>
          <w:p w14:paraId="2A16FF39" w14:textId="77777777" w:rsidR="00B4770F" w:rsidRDefault="00B4770F" w:rsidP="00851D11">
            <w:pPr>
              <w:rPr>
                <w:rFonts w:ascii="Arial" w:hAnsi="Arial" w:cs="Arial"/>
                <w:sz w:val="20"/>
              </w:rPr>
            </w:pPr>
            <w:r>
              <w:rPr>
                <w:rFonts w:ascii="Arial" w:hAnsi="Arial" w:cs="Arial"/>
                <w:sz w:val="20"/>
                <w:szCs w:val="20"/>
              </w:rPr>
              <w:t>12.07</w:t>
            </w:r>
          </w:p>
        </w:tc>
        <w:tc>
          <w:tcPr>
            <w:tcW w:w="2127" w:type="dxa"/>
          </w:tcPr>
          <w:p w14:paraId="4F49EAA0" w14:textId="77777777" w:rsidR="00B4770F" w:rsidRDefault="00B4770F" w:rsidP="00851D11">
            <w:pPr>
              <w:rPr>
                <w:rFonts w:ascii="Arial" w:hAnsi="Arial" w:cs="Arial"/>
                <w:sz w:val="20"/>
              </w:rPr>
            </w:pPr>
            <w:proofErr w:type="gramStart"/>
            <w:r>
              <w:rPr>
                <w:rFonts w:ascii="Arial" w:hAnsi="Arial" w:cs="Arial"/>
                <w:sz w:val="20"/>
                <w:szCs w:val="20"/>
              </w:rPr>
              <w:t>typo</w:t>
            </w:r>
            <w:proofErr w:type="gramEnd"/>
            <w:r>
              <w:rPr>
                <w:rFonts w:ascii="Arial" w:hAnsi="Arial" w:cs="Arial"/>
                <w:sz w:val="20"/>
                <w:szCs w:val="20"/>
              </w:rPr>
              <w:t xml:space="preserve">: </w:t>
            </w:r>
            <w:proofErr w:type="spellStart"/>
            <w:r>
              <w:rPr>
                <w:rFonts w:ascii="Arial" w:hAnsi="Arial" w:cs="Arial"/>
                <w:sz w:val="20"/>
                <w:szCs w:val="20"/>
              </w:rPr>
              <w:t>Blackets</w:t>
            </w:r>
            <w:proofErr w:type="spellEnd"/>
            <w:r>
              <w:rPr>
                <w:rFonts w:ascii="Arial" w:hAnsi="Arial" w:cs="Arial"/>
                <w:sz w:val="20"/>
                <w:szCs w:val="20"/>
              </w:rPr>
              <w:t xml:space="preserve"> are not closed in the section of 9.2.4.  "Frame (fields" should be "9.2.4 Frame (fields)".</w:t>
            </w:r>
          </w:p>
        </w:tc>
        <w:tc>
          <w:tcPr>
            <w:tcW w:w="1842" w:type="dxa"/>
          </w:tcPr>
          <w:p w14:paraId="61BAC973" w14:textId="77777777" w:rsidR="00B4770F" w:rsidRDefault="00B4770F" w:rsidP="00851D11">
            <w:pPr>
              <w:rPr>
                <w:rFonts w:ascii="Arial" w:hAnsi="Arial" w:cs="Arial"/>
                <w:sz w:val="20"/>
              </w:rPr>
            </w:pPr>
            <w:r>
              <w:rPr>
                <w:rFonts w:ascii="微软雅黑" w:eastAsia="微软雅黑" w:hAnsi="微软雅黑" w:cs="微软雅黑" w:hint="eastAsia"/>
                <w:sz w:val="20"/>
                <w:szCs w:val="20"/>
              </w:rPr>
              <w:t xml:space="preserve">　</w:t>
            </w:r>
          </w:p>
        </w:tc>
        <w:tc>
          <w:tcPr>
            <w:tcW w:w="4260" w:type="dxa"/>
          </w:tcPr>
          <w:p w14:paraId="55CF2C00"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07D7D312" w14:textId="77777777" w:rsidR="00B4770F" w:rsidRDefault="00B4770F" w:rsidP="00851D11">
            <w:pPr>
              <w:jc w:val="left"/>
              <w:rPr>
                <w:rFonts w:eastAsia="宋体"/>
                <w:color w:val="000000"/>
                <w:sz w:val="20"/>
                <w:szCs w:val="14"/>
                <w:lang w:val="en-US" w:eastAsia="zh-CN"/>
              </w:rPr>
            </w:pPr>
          </w:p>
          <w:p w14:paraId="7DC90F8F"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2566DFBB" w14:textId="77777777" w:rsidR="00B4770F" w:rsidRPr="00890F27" w:rsidRDefault="00B4770F" w:rsidP="00851D11">
            <w:pPr>
              <w:jc w:val="left"/>
              <w:rPr>
                <w:rFonts w:eastAsia="宋体"/>
                <w:color w:val="000000"/>
                <w:sz w:val="20"/>
                <w:szCs w:val="14"/>
                <w:lang w:val="en-US" w:eastAsia="zh-CN"/>
              </w:rPr>
            </w:pPr>
          </w:p>
          <w:p w14:paraId="76A1C94B" w14:textId="6F4D6546" w:rsidR="00B4770F" w:rsidRDefault="00B4770F" w:rsidP="00851D11">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7E254D">
              <w:rPr>
                <w:rFonts w:eastAsia="Times New Roman"/>
                <w:color w:val="000000"/>
                <w:sz w:val="20"/>
                <w:szCs w:val="14"/>
                <w:lang w:val="en-US"/>
              </w:rPr>
              <w:t>1744r0</w:t>
            </w:r>
            <w:r>
              <w:rPr>
                <w:rFonts w:eastAsia="Times New Roman"/>
                <w:color w:val="000000"/>
                <w:sz w:val="20"/>
                <w:szCs w:val="14"/>
                <w:lang w:val="en-US"/>
              </w:rPr>
              <w:t xml:space="preserve"> under CID </w:t>
            </w:r>
            <w:r>
              <w:rPr>
                <w:rFonts w:ascii="Arial" w:hAnsi="Arial" w:cs="Arial"/>
                <w:sz w:val="20"/>
                <w:szCs w:val="20"/>
              </w:rPr>
              <w:t>10142</w:t>
            </w:r>
          </w:p>
          <w:p w14:paraId="37B44393" w14:textId="77777777" w:rsidR="00B4770F" w:rsidRPr="00B4770F" w:rsidRDefault="00B4770F" w:rsidP="00851D11">
            <w:pPr>
              <w:autoSpaceDE w:val="0"/>
              <w:autoSpaceDN w:val="0"/>
              <w:adjustRightInd w:val="0"/>
              <w:rPr>
                <w:rFonts w:ascii="Calibri" w:eastAsia="宋体" w:hAnsi="Calibri" w:cs="Calibri"/>
                <w:szCs w:val="18"/>
                <w:lang w:val="en-US" w:eastAsia="zh-CN"/>
              </w:rPr>
            </w:pPr>
          </w:p>
        </w:tc>
      </w:tr>
      <w:tr w:rsidR="00B4770F" w:rsidRPr="00B4770F" w14:paraId="5E373F24" w14:textId="77777777" w:rsidTr="00851D11">
        <w:trPr>
          <w:trHeight w:val="980"/>
        </w:trPr>
        <w:tc>
          <w:tcPr>
            <w:tcW w:w="877" w:type="dxa"/>
          </w:tcPr>
          <w:p w14:paraId="705E9444" w14:textId="77777777" w:rsidR="00B4770F" w:rsidRDefault="00B4770F" w:rsidP="00851D11">
            <w:pPr>
              <w:rPr>
                <w:rFonts w:ascii="Arial" w:hAnsi="Arial" w:cs="Arial"/>
                <w:sz w:val="20"/>
              </w:rPr>
            </w:pPr>
            <w:r>
              <w:rPr>
                <w:rFonts w:ascii="Arial" w:hAnsi="Arial" w:cs="Arial"/>
                <w:sz w:val="20"/>
                <w:szCs w:val="20"/>
              </w:rPr>
              <w:t>12570</w:t>
            </w:r>
          </w:p>
        </w:tc>
        <w:tc>
          <w:tcPr>
            <w:tcW w:w="744" w:type="dxa"/>
          </w:tcPr>
          <w:p w14:paraId="776AE6AA" w14:textId="77777777" w:rsidR="00B4770F" w:rsidRDefault="00B4770F" w:rsidP="00851D11">
            <w:pPr>
              <w:rPr>
                <w:rFonts w:ascii="Arial" w:hAnsi="Arial" w:cs="Arial"/>
                <w:sz w:val="20"/>
              </w:rPr>
            </w:pPr>
            <w:r>
              <w:rPr>
                <w:rFonts w:ascii="Arial" w:hAnsi="Arial" w:cs="Arial"/>
                <w:sz w:val="20"/>
                <w:szCs w:val="20"/>
              </w:rPr>
              <w:t xml:space="preserve">Mahmoud </w:t>
            </w:r>
            <w:proofErr w:type="spellStart"/>
            <w:r>
              <w:rPr>
                <w:rFonts w:ascii="Arial" w:hAnsi="Arial" w:cs="Arial"/>
                <w:sz w:val="20"/>
                <w:szCs w:val="20"/>
              </w:rPr>
              <w:t>Kamel</w:t>
            </w:r>
            <w:proofErr w:type="spellEnd"/>
          </w:p>
        </w:tc>
        <w:tc>
          <w:tcPr>
            <w:tcW w:w="531" w:type="dxa"/>
          </w:tcPr>
          <w:p w14:paraId="5B201299" w14:textId="77777777" w:rsidR="00B4770F" w:rsidRDefault="00B4770F" w:rsidP="00851D11">
            <w:pPr>
              <w:rPr>
                <w:rFonts w:ascii="Arial" w:hAnsi="Arial" w:cs="Arial"/>
                <w:sz w:val="20"/>
              </w:rPr>
            </w:pPr>
            <w:r>
              <w:rPr>
                <w:rFonts w:ascii="Arial" w:hAnsi="Arial" w:cs="Arial"/>
                <w:sz w:val="20"/>
                <w:szCs w:val="20"/>
              </w:rPr>
              <w:t>9.2.4</w:t>
            </w:r>
          </w:p>
        </w:tc>
        <w:tc>
          <w:tcPr>
            <w:tcW w:w="567" w:type="dxa"/>
          </w:tcPr>
          <w:p w14:paraId="787667BF" w14:textId="77777777" w:rsidR="00B4770F" w:rsidRDefault="00B4770F" w:rsidP="00851D11">
            <w:pPr>
              <w:rPr>
                <w:rFonts w:ascii="Arial" w:hAnsi="Arial" w:cs="Arial"/>
                <w:sz w:val="20"/>
              </w:rPr>
            </w:pPr>
            <w:r>
              <w:rPr>
                <w:rFonts w:ascii="Arial" w:hAnsi="Arial" w:cs="Arial"/>
                <w:sz w:val="20"/>
                <w:szCs w:val="20"/>
              </w:rPr>
              <w:t>119.07</w:t>
            </w:r>
          </w:p>
        </w:tc>
        <w:tc>
          <w:tcPr>
            <w:tcW w:w="2127" w:type="dxa"/>
          </w:tcPr>
          <w:p w14:paraId="7177075D" w14:textId="77777777" w:rsidR="00B4770F" w:rsidRDefault="00B4770F" w:rsidP="00851D11">
            <w:pPr>
              <w:rPr>
                <w:rFonts w:ascii="Arial" w:hAnsi="Arial" w:cs="Arial"/>
                <w:sz w:val="20"/>
              </w:rPr>
            </w:pPr>
            <w:r>
              <w:rPr>
                <w:rFonts w:ascii="Arial" w:hAnsi="Arial" w:cs="Arial"/>
                <w:sz w:val="20"/>
                <w:szCs w:val="20"/>
              </w:rPr>
              <w:t>Missing closing parenthesis ")".</w:t>
            </w:r>
          </w:p>
        </w:tc>
        <w:tc>
          <w:tcPr>
            <w:tcW w:w="1842" w:type="dxa"/>
          </w:tcPr>
          <w:p w14:paraId="7E627A16" w14:textId="77777777" w:rsidR="00B4770F" w:rsidRDefault="00B4770F" w:rsidP="00851D11">
            <w:pPr>
              <w:rPr>
                <w:rFonts w:ascii="Arial" w:hAnsi="Arial" w:cs="Arial"/>
                <w:sz w:val="20"/>
              </w:rPr>
            </w:pPr>
            <w:r>
              <w:rPr>
                <w:rFonts w:ascii="Arial" w:hAnsi="Arial" w:cs="Arial"/>
                <w:sz w:val="20"/>
                <w:szCs w:val="20"/>
              </w:rPr>
              <w:t>Insert the missing right parenthesis ")"</w:t>
            </w:r>
          </w:p>
        </w:tc>
        <w:tc>
          <w:tcPr>
            <w:tcW w:w="4260" w:type="dxa"/>
          </w:tcPr>
          <w:p w14:paraId="22F28F36"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4E6CCFC7" w14:textId="77777777" w:rsidR="00B4770F" w:rsidRDefault="00B4770F" w:rsidP="00851D11">
            <w:pPr>
              <w:jc w:val="left"/>
              <w:rPr>
                <w:rFonts w:eastAsia="宋体"/>
                <w:color w:val="000000"/>
                <w:sz w:val="20"/>
                <w:szCs w:val="14"/>
                <w:lang w:val="en-US" w:eastAsia="zh-CN"/>
              </w:rPr>
            </w:pPr>
          </w:p>
          <w:p w14:paraId="3F6BD1DF"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265F23EA" w14:textId="77777777" w:rsidR="00B4770F" w:rsidRPr="00890F27" w:rsidRDefault="00B4770F" w:rsidP="00851D11">
            <w:pPr>
              <w:jc w:val="left"/>
              <w:rPr>
                <w:rFonts w:eastAsia="宋体"/>
                <w:color w:val="000000"/>
                <w:sz w:val="20"/>
                <w:szCs w:val="14"/>
                <w:lang w:val="en-US" w:eastAsia="zh-CN"/>
              </w:rPr>
            </w:pPr>
          </w:p>
          <w:p w14:paraId="2AF1A1EC" w14:textId="5093D9FA" w:rsidR="00B4770F" w:rsidRDefault="00B4770F" w:rsidP="00851D11">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7E254D">
              <w:rPr>
                <w:rFonts w:eastAsia="Times New Roman"/>
                <w:color w:val="000000"/>
                <w:sz w:val="20"/>
                <w:szCs w:val="14"/>
                <w:lang w:val="en-US"/>
              </w:rPr>
              <w:t>1744r0</w:t>
            </w:r>
            <w:r>
              <w:rPr>
                <w:rFonts w:eastAsia="Times New Roman"/>
                <w:color w:val="000000"/>
                <w:sz w:val="20"/>
                <w:szCs w:val="14"/>
                <w:lang w:val="en-US"/>
              </w:rPr>
              <w:t xml:space="preserve"> under CID </w:t>
            </w:r>
            <w:r>
              <w:rPr>
                <w:rFonts w:ascii="Arial" w:hAnsi="Arial" w:cs="Arial"/>
                <w:sz w:val="20"/>
                <w:szCs w:val="20"/>
              </w:rPr>
              <w:t>10142</w:t>
            </w:r>
          </w:p>
          <w:p w14:paraId="12DDB361" w14:textId="77777777" w:rsidR="00B4770F" w:rsidRPr="00B4770F" w:rsidRDefault="00B4770F" w:rsidP="00851D11">
            <w:pPr>
              <w:autoSpaceDE w:val="0"/>
              <w:autoSpaceDN w:val="0"/>
              <w:adjustRightInd w:val="0"/>
              <w:rPr>
                <w:rFonts w:ascii="Calibri" w:eastAsia="宋体" w:hAnsi="Calibri" w:cs="Calibri"/>
                <w:szCs w:val="18"/>
                <w:lang w:val="en-US" w:eastAsia="zh-CN"/>
              </w:rPr>
            </w:pPr>
          </w:p>
        </w:tc>
      </w:tr>
      <w:tr w:rsidR="00B4770F" w:rsidRPr="00B4770F" w14:paraId="740608FE" w14:textId="77777777" w:rsidTr="00851D11">
        <w:trPr>
          <w:trHeight w:val="980"/>
        </w:trPr>
        <w:tc>
          <w:tcPr>
            <w:tcW w:w="877" w:type="dxa"/>
          </w:tcPr>
          <w:p w14:paraId="087E3D0B" w14:textId="77777777" w:rsidR="00B4770F" w:rsidRDefault="00B4770F" w:rsidP="00851D11">
            <w:pPr>
              <w:rPr>
                <w:rFonts w:ascii="Arial" w:hAnsi="Arial" w:cs="Arial"/>
                <w:sz w:val="20"/>
              </w:rPr>
            </w:pPr>
            <w:r>
              <w:rPr>
                <w:rFonts w:ascii="Arial" w:hAnsi="Arial" w:cs="Arial"/>
                <w:sz w:val="20"/>
                <w:szCs w:val="20"/>
              </w:rPr>
              <w:t>13743</w:t>
            </w:r>
          </w:p>
        </w:tc>
        <w:tc>
          <w:tcPr>
            <w:tcW w:w="744" w:type="dxa"/>
          </w:tcPr>
          <w:p w14:paraId="6DF89739" w14:textId="77777777" w:rsidR="00B4770F" w:rsidRDefault="00B4770F" w:rsidP="00851D11">
            <w:pPr>
              <w:rPr>
                <w:rFonts w:ascii="Arial" w:hAnsi="Arial" w:cs="Arial"/>
                <w:sz w:val="20"/>
              </w:rPr>
            </w:pPr>
            <w:r>
              <w:rPr>
                <w:rFonts w:ascii="Arial" w:hAnsi="Arial" w:cs="Arial"/>
                <w:sz w:val="20"/>
                <w:szCs w:val="20"/>
              </w:rPr>
              <w:t>Yuchen Guo</w:t>
            </w:r>
          </w:p>
        </w:tc>
        <w:tc>
          <w:tcPr>
            <w:tcW w:w="531" w:type="dxa"/>
          </w:tcPr>
          <w:p w14:paraId="74CE69CD" w14:textId="77777777" w:rsidR="00B4770F" w:rsidRDefault="00B4770F" w:rsidP="00851D11">
            <w:pPr>
              <w:rPr>
                <w:rFonts w:ascii="Arial" w:hAnsi="Arial" w:cs="Arial"/>
                <w:sz w:val="20"/>
              </w:rPr>
            </w:pPr>
            <w:r>
              <w:rPr>
                <w:rFonts w:ascii="Arial" w:hAnsi="Arial" w:cs="Arial"/>
                <w:sz w:val="20"/>
                <w:szCs w:val="20"/>
              </w:rPr>
              <w:t>9.2.4</w:t>
            </w:r>
          </w:p>
        </w:tc>
        <w:tc>
          <w:tcPr>
            <w:tcW w:w="567" w:type="dxa"/>
          </w:tcPr>
          <w:p w14:paraId="2DBDE6AB" w14:textId="77777777" w:rsidR="00B4770F" w:rsidRDefault="00B4770F" w:rsidP="00851D11">
            <w:pPr>
              <w:rPr>
                <w:rFonts w:ascii="Arial" w:hAnsi="Arial" w:cs="Arial"/>
                <w:sz w:val="20"/>
              </w:rPr>
            </w:pPr>
            <w:r>
              <w:rPr>
                <w:rFonts w:ascii="Arial" w:hAnsi="Arial" w:cs="Arial"/>
                <w:sz w:val="20"/>
                <w:szCs w:val="20"/>
              </w:rPr>
              <w:t>119.07</w:t>
            </w:r>
          </w:p>
        </w:tc>
        <w:tc>
          <w:tcPr>
            <w:tcW w:w="2127" w:type="dxa"/>
          </w:tcPr>
          <w:p w14:paraId="6946F813" w14:textId="77777777" w:rsidR="00B4770F" w:rsidRDefault="00B4770F" w:rsidP="00851D11">
            <w:pPr>
              <w:rPr>
                <w:rFonts w:ascii="Arial" w:hAnsi="Arial" w:cs="Arial"/>
                <w:sz w:val="20"/>
              </w:rPr>
            </w:pPr>
            <w:r>
              <w:rPr>
                <w:rFonts w:ascii="Arial" w:hAnsi="Arial" w:cs="Arial"/>
                <w:sz w:val="20"/>
                <w:szCs w:val="20"/>
              </w:rPr>
              <w:t>typo on "("</w:t>
            </w:r>
          </w:p>
        </w:tc>
        <w:tc>
          <w:tcPr>
            <w:tcW w:w="1842" w:type="dxa"/>
          </w:tcPr>
          <w:p w14:paraId="62A7D574" w14:textId="77777777" w:rsidR="00B4770F" w:rsidRDefault="00B4770F" w:rsidP="00851D11">
            <w:pPr>
              <w:rPr>
                <w:rFonts w:ascii="Arial" w:hAnsi="Arial" w:cs="Arial"/>
                <w:sz w:val="20"/>
              </w:rPr>
            </w:pPr>
            <w:r>
              <w:rPr>
                <w:rFonts w:ascii="Arial" w:hAnsi="Arial" w:cs="Arial"/>
                <w:sz w:val="20"/>
                <w:szCs w:val="20"/>
              </w:rPr>
              <w:t>Delete "("</w:t>
            </w:r>
          </w:p>
        </w:tc>
        <w:tc>
          <w:tcPr>
            <w:tcW w:w="4260" w:type="dxa"/>
          </w:tcPr>
          <w:p w14:paraId="5BB4BA33"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R</w:t>
            </w:r>
            <w:r>
              <w:rPr>
                <w:rFonts w:eastAsia="宋体"/>
                <w:color w:val="000000"/>
                <w:sz w:val="20"/>
                <w:szCs w:val="14"/>
                <w:lang w:val="en-US" w:eastAsia="zh-CN"/>
              </w:rPr>
              <w:t>evised</w:t>
            </w:r>
          </w:p>
          <w:p w14:paraId="3F58286B" w14:textId="77777777" w:rsidR="00B4770F" w:rsidRDefault="00B4770F" w:rsidP="00851D11">
            <w:pPr>
              <w:jc w:val="left"/>
              <w:rPr>
                <w:rFonts w:eastAsia="宋体"/>
                <w:color w:val="000000"/>
                <w:sz w:val="20"/>
                <w:szCs w:val="14"/>
                <w:lang w:val="en-US" w:eastAsia="zh-CN"/>
              </w:rPr>
            </w:pPr>
          </w:p>
          <w:p w14:paraId="34136E4F" w14:textId="77777777" w:rsidR="00B4770F" w:rsidRDefault="00B4770F" w:rsidP="00851D11">
            <w:pPr>
              <w:jc w:val="left"/>
              <w:rPr>
                <w:rFonts w:eastAsia="宋体"/>
                <w:color w:val="000000"/>
                <w:sz w:val="20"/>
                <w:szCs w:val="14"/>
                <w:lang w:val="en-US" w:eastAsia="zh-CN"/>
              </w:rPr>
            </w:pPr>
            <w:r>
              <w:rPr>
                <w:rFonts w:eastAsia="宋体" w:hint="eastAsia"/>
                <w:color w:val="000000"/>
                <w:sz w:val="20"/>
                <w:szCs w:val="14"/>
                <w:lang w:val="en-US" w:eastAsia="zh-CN"/>
              </w:rPr>
              <w:t>A</w:t>
            </w:r>
            <w:r>
              <w:rPr>
                <w:rFonts w:eastAsia="宋体"/>
                <w:color w:val="000000"/>
                <w:sz w:val="20"/>
                <w:szCs w:val="14"/>
                <w:lang w:val="en-US" w:eastAsia="zh-CN"/>
              </w:rPr>
              <w:t>gree with the commenter.</w:t>
            </w:r>
          </w:p>
          <w:p w14:paraId="687B9394" w14:textId="77777777" w:rsidR="00B4770F" w:rsidRPr="00890F27" w:rsidRDefault="00B4770F" w:rsidP="00851D11">
            <w:pPr>
              <w:jc w:val="left"/>
              <w:rPr>
                <w:rFonts w:eastAsia="宋体"/>
                <w:color w:val="000000"/>
                <w:sz w:val="20"/>
                <w:szCs w:val="14"/>
                <w:lang w:val="en-US" w:eastAsia="zh-CN"/>
              </w:rPr>
            </w:pPr>
          </w:p>
          <w:p w14:paraId="67D98E86" w14:textId="4A2C8CD0" w:rsidR="00B4770F" w:rsidRDefault="00B4770F" w:rsidP="00851D11">
            <w:pPr>
              <w:jc w:val="left"/>
              <w:rPr>
                <w:rFonts w:eastAsia="Times New Roman"/>
                <w:color w:val="000000"/>
                <w:sz w:val="20"/>
                <w:szCs w:val="14"/>
                <w:lang w:val="en-US"/>
              </w:rPr>
            </w:pPr>
            <w:proofErr w:type="spellStart"/>
            <w:r>
              <w:rPr>
                <w:rFonts w:eastAsia="Times New Roman"/>
                <w:color w:val="000000"/>
                <w:sz w:val="20"/>
                <w:szCs w:val="14"/>
                <w:lang w:val="en-US"/>
              </w:rPr>
              <w:t>TGbe</w:t>
            </w:r>
            <w:proofErr w:type="spellEnd"/>
            <w:r>
              <w:rPr>
                <w:rFonts w:eastAsia="Times New Roman"/>
                <w:color w:val="000000"/>
                <w:sz w:val="20"/>
                <w:szCs w:val="14"/>
                <w:lang w:val="en-US"/>
              </w:rPr>
              <w:t xml:space="preserve"> editor to make changes in 11-22/</w:t>
            </w:r>
            <w:r w:rsidR="007E254D">
              <w:rPr>
                <w:rFonts w:eastAsia="Times New Roman"/>
                <w:color w:val="000000"/>
                <w:sz w:val="20"/>
                <w:szCs w:val="14"/>
                <w:lang w:val="en-US"/>
              </w:rPr>
              <w:t>1744r0</w:t>
            </w:r>
            <w:r>
              <w:rPr>
                <w:rFonts w:eastAsia="Times New Roman"/>
                <w:color w:val="000000"/>
                <w:sz w:val="20"/>
                <w:szCs w:val="14"/>
                <w:lang w:val="en-US"/>
              </w:rPr>
              <w:t xml:space="preserve"> under CID </w:t>
            </w:r>
            <w:r>
              <w:rPr>
                <w:rFonts w:ascii="Arial" w:hAnsi="Arial" w:cs="Arial"/>
                <w:sz w:val="20"/>
                <w:szCs w:val="20"/>
              </w:rPr>
              <w:t>10142</w:t>
            </w:r>
          </w:p>
          <w:p w14:paraId="203D8AE4" w14:textId="77777777" w:rsidR="00B4770F" w:rsidRPr="00B4770F" w:rsidRDefault="00B4770F" w:rsidP="00851D11">
            <w:pPr>
              <w:autoSpaceDE w:val="0"/>
              <w:autoSpaceDN w:val="0"/>
              <w:adjustRightInd w:val="0"/>
              <w:rPr>
                <w:rFonts w:ascii="Calibri" w:eastAsia="宋体" w:hAnsi="Calibri" w:cs="Calibri"/>
                <w:szCs w:val="18"/>
                <w:lang w:val="en-US" w:eastAsia="zh-CN"/>
              </w:rPr>
            </w:pPr>
          </w:p>
        </w:tc>
      </w:tr>
    </w:tbl>
    <w:p w14:paraId="545AC5C9" w14:textId="77777777" w:rsidR="00B4770F" w:rsidRDefault="00B4770F" w:rsidP="00E505F2">
      <w:pPr>
        <w:pStyle w:val="BodyText"/>
        <w:rPr>
          <w:b/>
          <w:bCs/>
          <w:i/>
          <w:iCs/>
        </w:rPr>
      </w:pPr>
    </w:p>
    <w:p w14:paraId="2693F302" w14:textId="77777777" w:rsidR="00B4770F" w:rsidRDefault="00B4770F" w:rsidP="00E505F2">
      <w:pPr>
        <w:pStyle w:val="BodyText"/>
        <w:rPr>
          <w:b/>
          <w:bCs/>
          <w:i/>
          <w:iCs/>
        </w:rPr>
      </w:pPr>
    </w:p>
    <w:p w14:paraId="21885AF7" w14:textId="033F7301" w:rsidR="00B4770F" w:rsidRDefault="00B4770F" w:rsidP="00B4770F">
      <w:pPr>
        <w:pStyle w:val="BodyText"/>
        <w:rPr>
          <w:b/>
          <w:bCs/>
          <w:i/>
          <w:iCs/>
        </w:rPr>
      </w:pPr>
      <w:proofErr w:type="spellStart"/>
      <w:r w:rsidRPr="008052E7">
        <w:rPr>
          <w:b/>
          <w:bCs/>
          <w:i/>
          <w:iCs/>
          <w:highlight w:val="yellow"/>
        </w:rPr>
        <w:t>TGbe</w:t>
      </w:r>
      <w:proofErr w:type="spellEnd"/>
      <w:r w:rsidRPr="008052E7">
        <w:rPr>
          <w:b/>
          <w:bCs/>
          <w:i/>
          <w:iCs/>
          <w:highlight w:val="yellow"/>
        </w:rPr>
        <w:t xml:space="preserve"> editor: </w:t>
      </w:r>
      <w:r>
        <w:rPr>
          <w:b/>
          <w:bCs/>
          <w:i/>
          <w:iCs/>
          <w:highlight w:val="yellow"/>
        </w:rPr>
        <w:t xml:space="preserve">Please make the following changes in </w:t>
      </w:r>
      <w:proofErr w:type="spellStart"/>
      <w:r>
        <w:rPr>
          <w:b/>
          <w:bCs/>
          <w:i/>
          <w:iCs/>
          <w:highlight w:val="yellow"/>
        </w:rPr>
        <w:t>subclause</w:t>
      </w:r>
      <w:proofErr w:type="spellEnd"/>
      <w:r>
        <w:rPr>
          <w:b/>
          <w:bCs/>
          <w:i/>
          <w:iCs/>
          <w:highlight w:val="yellow"/>
        </w:rPr>
        <w:t xml:space="preserve"> title of 9.2.4</w:t>
      </w:r>
      <w:r w:rsidRPr="008052E7">
        <w:rPr>
          <w:b/>
          <w:bCs/>
          <w:i/>
          <w:iCs/>
          <w:highlight w:val="yellow"/>
        </w:rPr>
        <w:t>:</w:t>
      </w:r>
    </w:p>
    <w:p w14:paraId="56CCCBD4" w14:textId="77777777" w:rsidR="00B4770F" w:rsidRPr="00B4770F" w:rsidRDefault="00B4770F" w:rsidP="00B4770F">
      <w:pPr>
        <w:pStyle w:val="SP14110891"/>
        <w:spacing w:before="360" w:after="240"/>
        <w:rPr>
          <w:color w:val="000000"/>
          <w:lang w:val="en-GB"/>
        </w:rPr>
      </w:pPr>
    </w:p>
    <w:p w14:paraId="071676C6" w14:textId="1D662048" w:rsidR="00B4770F" w:rsidRPr="00B4770F" w:rsidRDefault="00B4770F" w:rsidP="00B4770F">
      <w:pPr>
        <w:pStyle w:val="BodyText"/>
        <w:rPr>
          <w:bCs/>
          <w:iCs/>
        </w:rPr>
      </w:pPr>
      <w:r>
        <w:rPr>
          <w:rStyle w:val="SC14319501"/>
        </w:rPr>
        <w:t xml:space="preserve">9.2.4 Frame </w:t>
      </w:r>
      <w:del w:id="16" w:author="Liyunbo" w:date="2022-10-11T16:55:00Z">
        <w:r w:rsidDel="00B4770F">
          <w:rPr>
            <w:rStyle w:val="SC14319501"/>
          </w:rPr>
          <w:delText>(</w:delText>
        </w:r>
      </w:del>
      <w:r>
        <w:rPr>
          <w:rStyle w:val="SC14319501"/>
        </w:rPr>
        <w:t>fields</w:t>
      </w:r>
      <w:ins w:id="17" w:author="Liyunbo" w:date="2022-10-11T16:55:00Z">
        <w:r>
          <w:rPr>
            <w:rStyle w:val="SC14319501"/>
          </w:rPr>
          <w:t xml:space="preserve"> (#10142)</w:t>
        </w:r>
      </w:ins>
    </w:p>
    <w:sectPr w:rsidR="00B4770F" w:rsidRPr="00B4770F" w:rsidSect="005A0561">
      <w:headerReference w:type="default" r:id="rId9"/>
      <w:footerReference w:type="default" r:id="rId10"/>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9B9E1" w14:textId="77777777" w:rsidR="00615113" w:rsidRDefault="00615113">
      <w:r>
        <w:separator/>
      </w:r>
    </w:p>
  </w:endnote>
  <w:endnote w:type="continuationSeparator" w:id="0">
    <w:p w14:paraId="3D4BD5A4" w14:textId="77777777" w:rsidR="00615113" w:rsidRDefault="0061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Yu Gothic"/>
    <w:panose1 w:val="00000000000000000000"/>
    <w:charset w:val="00"/>
    <w:family w:val="roman"/>
    <w:notTrueType/>
    <w:pitch w:val="default"/>
    <w:sig w:usb0="00000003" w:usb1="08070000" w:usb2="00000010" w:usb3="00000000" w:csb0="0002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CE56A4" w:rsidRPr="00DF3474" w:rsidRDefault="00CE56A4">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7372DF">
      <w:rPr>
        <w:noProof/>
        <w:lang w:val="fr-FR"/>
      </w:rPr>
      <w:t>3</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CE56A4" w:rsidRPr="00DF3474" w:rsidRDefault="00CE56A4">
    <w:pPr>
      <w:rPr>
        <w:lang w:val="fr-FR"/>
      </w:rPr>
    </w:pPr>
  </w:p>
  <w:p w14:paraId="0DD4053E" w14:textId="77777777" w:rsidR="00CE56A4" w:rsidRDefault="00CE56A4"/>
  <w:p w14:paraId="561B2215" w14:textId="77777777" w:rsidR="00CE56A4" w:rsidRDefault="00CE56A4"/>
  <w:p w14:paraId="209D6FB8" w14:textId="77777777" w:rsidR="00CE56A4" w:rsidRDefault="00CE56A4"/>
  <w:p w14:paraId="73251C5E" w14:textId="77777777" w:rsidR="00CE56A4" w:rsidRDefault="00CE56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7F5D3" w14:textId="77777777" w:rsidR="00615113" w:rsidRDefault="00615113">
      <w:r>
        <w:separator/>
      </w:r>
    </w:p>
  </w:footnote>
  <w:footnote w:type="continuationSeparator" w:id="0">
    <w:p w14:paraId="1CFD850C" w14:textId="77777777" w:rsidR="00615113" w:rsidRDefault="00615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A6E1B30" w:rsidR="00CE56A4" w:rsidRDefault="00CE56A4">
    <w:pPr>
      <w:pStyle w:val="a5"/>
      <w:tabs>
        <w:tab w:val="clear" w:pos="6480"/>
        <w:tab w:val="center" w:pos="4680"/>
        <w:tab w:val="right" w:pos="9360"/>
      </w:tabs>
    </w:pPr>
    <w:r>
      <w:fldChar w:fldCharType="begin"/>
    </w:r>
    <w:r>
      <w:instrText xml:space="preserve"> DATE  \@ "MMMM yyyy"  \* MERGEFORMAT </w:instrText>
    </w:r>
    <w:r>
      <w:fldChar w:fldCharType="separate"/>
    </w:r>
    <w:r w:rsidR="00743CDF">
      <w:rPr>
        <w:noProof/>
      </w:rPr>
      <w:t>October 2022</w:t>
    </w:r>
    <w:r>
      <w:fldChar w:fldCharType="end"/>
    </w:r>
    <w:r>
      <w:tab/>
    </w:r>
    <w:r>
      <w:tab/>
    </w:r>
    <w:r w:rsidR="00615113">
      <w:fldChar w:fldCharType="begin"/>
    </w:r>
    <w:r w:rsidR="00615113">
      <w:instrText xml:space="preserve"> TITLE  \* MERGEFORMAT </w:instrText>
    </w:r>
    <w:r w:rsidR="00615113">
      <w:fldChar w:fldCharType="separate"/>
    </w:r>
    <w:r>
      <w:t>doc.: IEEE 802.11-22/</w:t>
    </w:r>
    <w:r w:rsidR="007E254D">
      <w:rPr>
        <w:lang w:eastAsia="zh-CN"/>
      </w:rPr>
      <w:t>1744</w:t>
    </w:r>
    <w:r>
      <w:t>r</w:t>
    </w:r>
    <w:r w:rsidR="00615113">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D769ED"/>
    <w:multiLevelType w:val="hybridMultilevel"/>
    <w:tmpl w:val="ECF2A356"/>
    <w:lvl w:ilvl="0" w:tplc="4AF4E4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303C8B"/>
    <w:multiLevelType w:val="multilevel"/>
    <w:tmpl w:val="9B80E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0B07ED9"/>
    <w:multiLevelType w:val="hybridMultilevel"/>
    <w:tmpl w:val="335EF190"/>
    <w:lvl w:ilvl="0" w:tplc="9D3E02F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694D7CBB"/>
    <w:multiLevelType w:val="hybridMultilevel"/>
    <w:tmpl w:val="EACC2702"/>
    <w:lvl w:ilvl="0" w:tplc="BD68D5BA">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7EB23DCE"/>
    <w:multiLevelType w:val="hybridMultilevel"/>
    <w:tmpl w:val="E5E6655C"/>
    <w:lvl w:ilvl="0" w:tplc="7728C5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5"/>
  </w:num>
  <w:num w:numId="4">
    <w:abstractNumId w:val="4"/>
  </w:num>
  <w:num w:numId="5">
    <w:abstractNumId w:val="6"/>
  </w:num>
  <w:num w:numId="6">
    <w:abstractNumId w:val="7"/>
  </w:num>
  <w:num w:numId="7">
    <w:abstractNumId w:val="3"/>
  </w:num>
  <w:num w:numId="8">
    <w:abstractNumId w:val="2"/>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00A7"/>
    <w:rsid w:val="00002781"/>
    <w:rsid w:val="00002A96"/>
    <w:rsid w:val="00002B6A"/>
    <w:rsid w:val="00003D2D"/>
    <w:rsid w:val="00004683"/>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4269"/>
    <w:rsid w:val="00025D3B"/>
    <w:rsid w:val="00025F24"/>
    <w:rsid w:val="0002651F"/>
    <w:rsid w:val="00026850"/>
    <w:rsid w:val="00026ACD"/>
    <w:rsid w:val="0002714F"/>
    <w:rsid w:val="0002756A"/>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10"/>
    <w:rsid w:val="000567FC"/>
    <w:rsid w:val="000568B0"/>
    <w:rsid w:val="0005694E"/>
    <w:rsid w:val="00057CD5"/>
    <w:rsid w:val="00060E55"/>
    <w:rsid w:val="00061BF1"/>
    <w:rsid w:val="00061C3D"/>
    <w:rsid w:val="0006290F"/>
    <w:rsid w:val="00065B02"/>
    <w:rsid w:val="0006639B"/>
    <w:rsid w:val="00066B97"/>
    <w:rsid w:val="00066D8A"/>
    <w:rsid w:val="0007175C"/>
    <w:rsid w:val="00071F86"/>
    <w:rsid w:val="00072045"/>
    <w:rsid w:val="00073B29"/>
    <w:rsid w:val="00073D5F"/>
    <w:rsid w:val="00074A0C"/>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723"/>
    <w:rsid w:val="000B784B"/>
    <w:rsid w:val="000B79CD"/>
    <w:rsid w:val="000C02DA"/>
    <w:rsid w:val="000C2EF6"/>
    <w:rsid w:val="000C4C38"/>
    <w:rsid w:val="000C5F3E"/>
    <w:rsid w:val="000C6544"/>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4E52"/>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2E32"/>
    <w:rsid w:val="00155923"/>
    <w:rsid w:val="00155F03"/>
    <w:rsid w:val="00157AE7"/>
    <w:rsid w:val="001603D0"/>
    <w:rsid w:val="00160858"/>
    <w:rsid w:val="00160E79"/>
    <w:rsid w:val="001610A7"/>
    <w:rsid w:val="00162976"/>
    <w:rsid w:val="00162B1A"/>
    <w:rsid w:val="00162B2C"/>
    <w:rsid w:val="00164271"/>
    <w:rsid w:val="00164A98"/>
    <w:rsid w:val="00164C75"/>
    <w:rsid w:val="00165164"/>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77CE7"/>
    <w:rsid w:val="00180D46"/>
    <w:rsid w:val="0018164D"/>
    <w:rsid w:val="00181A74"/>
    <w:rsid w:val="001838C6"/>
    <w:rsid w:val="00184827"/>
    <w:rsid w:val="001852B3"/>
    <w:rsid w:val="00185986"/>
    <w:rsid w:val="00187B21"/>
    <w:rsid w:val="00190686"/>
    <w:rsid w:val="001911EC"/>
    <w:rsid w:val="00191CD7"/>
    <w:rsid w:val="00192A58"/>
    <w:rsid w:val="00192A5B"/>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A19"/>
    <w:rsid w:val="001B4FC3"/>
    <w:rsid w:val="001B55DA"/>
    <w:rsid w:val="001B6471"/>
    <w:rsid w:val="001B68EE"/>
    <w:rsid w:val="001B76FE"/>
    <w:rsid w:val="001C1ADC"/>
    <w:rsid w:val="001C34F7"/>
    <w:rsid w:val="001C44AC"/>
    <w:rsid w:val="001C46A2"/>
    <w:rsid w:val="001C5AFD"/>
    <w:rsid w:val="001C6548"/>
    <w:rsid w:val="001C685B"/>
    <w:rsid w:val="001C7EAD"/>
    <w:rsid w:val="001D11EB"/>
    <w:rsid w:val="001D39F8"/>
    <w:rsid w:val="001D3C40"/>
    <w:rsid w:val="001D4203"/>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CE5"/>
    <w:rsid w:val="00216535"/>
    <w:rsid w:val="00216D1C"/>
    <w:rsid w:val="00216EF4"/>
    <w:rsid w:val="00217BB3"/>
    <w:rsid w:val="002210FF"/>
    <w:rsid w:val="00221B16"/>
    <w:rsid w:val="002220B7"/>
    <w:rsid w:val="00222B2D"/>
    <w:rsid w:val="00222EFA"/>
    <w:rsid w:val="002232DE"/>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0650"/>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0A0E"/>
    <w:rsid w:val="002D1BA9"/>
    <w:rsid w:val="002D2C4B"/>
    <w:rsid w:val="002D2EA5"/>
    <w:rsid w:val="002D3314"/>
    <w:rsid w:val="002D4185"/>
    <w:rsid w:val="002D44BE"/>
    <w:rsid w:val="002D6402"/>
    <w:rsid w:val="002D6B31"/>
    <w:rsid w:val="002D6BA1"/>
    <w:rsid w:val="002D6D2D"/>
    <w:rsid w:val="002E13B4"/>
    <w:rsid w:val="002E18D1"/>
    <w:rsid w:val="002E1D58"/>
    <w:rsid w:val="002E1FA2"/>
    <w:rsid w:val="002E36EB"/>
    <w:rsid w:val="002E3800"/>
    <w:rsid w:val="002E4285"/>
    <w:rsid w:val="002E5B83"/>
    <w:rsid w:val="002E5CE8"/>
    <w:rsid w:val="002E6242"/>
    <w:rsid w:val="002E6B14"/>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2CC"/>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4B55"/>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975"/>
    <w:rsid w:val="003B5CC8"/>
    <w:rsid w:val="003C1D44"/>
    <w:rsid w:val="003C3DAD"/>
    <w:rsid w:val="003C476F"/>
    <w:rsid w:val="003D0DB8"/>
    <w:rsid w:val="003D1229"/>
    <w:rsid w:val="003D1C3B"/>
    <w:rsid w:val="003D332C"/>
    <w:rsid w:val="003D5CB0"/>
    <w:rsid w:val="003D7D34"/>
    <w:rsid w:val="003E013D"/>
    <w:rsid w:val="003E01F3"/>
    <w:rsid w:val="003E112F"/>
    <w:rsid w:val="003E2843"/>
    <w:rsid w:val="003E3832"/>
    <w:rsid w:val="003E4ABA"/>
    <w:rsid w:val="003E5C1D"/>
    <w:rsid w:val="003E7C68"/>
    <w:rsid w:val="003F074F"/>
    <w:rsid w:val="003F10E4"/>
    <w:rsid w:val="003F11D9"/>
    <w:rsid w:val="003F3CC2"/>
    <w:rsid w:val="003F4755"/>
    <w:rsid w:val="003F4B3C"/>
    <w:rsid w:val="003F5340"/>
    <w:rsid w:val="003F5E7C"/>
    <w:rsid w:val="003F6346"/>
    <w:rsid w:val="003F6B5E"/>
    <w:rsid w:val="00400645"/>
    <w:rsid w:val="00400A64"/>
    <w:rsid w:val="00400E6C"/>
    <w:rsid w:val="00401BC4"/>
    <w:rsid w:val="0040358F"/>
    <w:rsid w:val="00404EF5"/>
    <w:rsid w:val="00405382"/>
    <w:rsid w:val="004063C6"/>
    <w:rsid w:val="00406E7F"/>
    <w:rsid w:val="00407470"/>
    <w:rsid w:val="0040756F"/>
    <w:rsid w:val="00410442"/>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057"/>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37D"/>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E1B"/>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061"/>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036C"/>
    <w:rsid w:val="0059472C"/>
    <w:rsid w:val="005979BC"/>
    <w:rsid w:val="005A0363"/>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C67A9"/>
    <w:rsid w:val="005D0034"/>
    <w:rsid w:val="005D0C74"/>
    <w:rsid w:val="005D1E21"/>
    <w:rsid w:val="005D2073"/>
    <w:rsid w:val="005D2E8A"/>
    <w:rsid w:val="005D380C"/>
    <w:rsid w:val="005D459C"/>
    <w:rsid w:val="005D5886"/>
    <w:rsid w:val="005D61B0"/>
    <w:rsid w:val="005D670F"/>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5113"/>
    <w:rsid w:val="006163F8"/>
    <w:rsid w:val="00617076"/>
    <w:rsid w:val="006171E7"/>
    <w:rsid w:val="0061741C"/>
    <w:rsid w:val="00620162"/>
    <w:rsid w:val="00621E71"/>
    <w:rsid w:val="006224C2"/>
    <w:rsid w:val="00623EC7"/>
    <w:rsid w:val="0062440B"/>
    <w:rsid w:val="00624795"/>
    <w:rsid w:val="006258DC"/>
    <w:rsid w:val="00625A2B"/>
    <w:rsid w:val="0062675E"/>
    <w:rsid w:val="00626AC0"/>
    <w:rsid w:val="0063011F"/>
    <w:rsid w:val="00632A21"/>
    <w:rsid w:val="00632B7C"/>
    <w:rsid w:val="006339C3"/>
    <w:rsid w:val="00635BC9"/>
    <w:rsid w:val="00636C8E"/>
    <w:rsid w:val="00637908"/>
    <w:rsid w:val="00637C35"/>
    <w:rsid w:val="00641AAB"/>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6CA0"/>
    <w:rsid w:val="006A701A"/>
    <w:rsid w:val="006B01D7"/>
    <w:rsid w:val="006B1585"/>
    <w:rsid w:val="006B3668"/>
    <w:rsid w:val="006B3970"/>
    <w:rsid w:val="006B39E0"/>
    <w:rsid w:val="006B51DC"/>
    <w:rsid w:val="006B5430"/>
    <w:rsid w:val="006B64EF"/>
    <w:rsid w:val="006B7CA1"/>
    <w:rsid w:val="006C05B2"/>
    <w:rsid w:val="006C05CC"/>
    <w:rsid w:val="006C0727"/>
    <w:rsid w:val="006C0BA7"/>
    <w:rsid w:val="006C166A"/>
    <w:rsid w:val="006C1B47"/>
    <w:rsid w:val="006C2119"/>
    <w:rsid w:val="006C28E5"/>
    <w:rsid w:val="006C32A7"/>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A4A"/>
    <w:rsid w:val="006E4DDB"/>
    <w:rsid w:val="006E5650"/>
    <w:rsid w:val="006F29B7"/>
    <w:rsid w:val="006F318D"/>
    <w:rsid w:val="006F44E4"/>
    <w:rsid w:val="006F523F"/>
    <w:rsid w:val="006F5BE5"/>
    <w:rsid w:val="006F5FF3"/>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381"/>
    <w:rsid w:val="00725509"/>
    <w:rsid w:val="0072649D"/>
    <w:rsid w:val="00726FF1"/>
    <w:rsid w:val="00727267"/>
    <w:rsid w:val="007276A3"/>
    <w:rsid w:val="00730E97"/>
    <w:rsid w:val="00732253"/>
    <w:rsid w:val="00732A57"/>
    <w:rsid w:val="00733302"/>
    <w:rsid w:val="0073367B"/>
    <w:rsid w:val="00735672"/>
    <w:rsid w:val="00736762"/>
    <w:rsid w:val="00736F2C"/>
    <w:rsid w:val="00736FFD"/>
    <w:rsid w:val="007372DF"/>
    <w:rsid w:val="00737461"/>
    <w:rsid w:val="00740BF0"/>
    <w:rsid w:val="00743122"/>
    <w:rsid w:val="00743CDF"/>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890"/>
    <w:rsid w:val="00761ADC"/>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39D4"/>
    <w:rsid w:val="0078553D"/>
    <w:rsid w:val="0078676B"/>
    <w:rsid w:val="007870BF"/>
    <w:rsid w:val="007877B4"/>
    <w:rsid w:val="00787930"/>
    <w:rsid w:val="00791DC6"/>
    <w:rsid w:val="00791E38"/>
    <w:rsid w:val="00792020"/>
    <w:rsid w:val="0079279A"/>
    <w:rsid w:val="007929B4"/>
    <w:rsid w:val="00792F00"/>
    <w:rsid w:val="00792F55"/>
    <w:rsid w:val="0079306F"/>
    <w:rsid w:val="00796DAE"/>
    <w:rsid w:val="007A003A"/>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6E83"/>
    <w:rsid w:val="007B7106"/>
    <w:rsid w:val="007C0CF5"/>
    <w:rsid w:val="007C19F6"/>
    <w:rsid w:val="007C25CD"/>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19F4"/>
    <w:rsid w:val="007E254D"/>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42B"/>
    <w:rsid w:val="008049D7"/>
    <w:rsid w:val="00805182"/>
    <w:rsid w:val="00805475"/>
    <w:rsid w:val="008071D6"/>
    <w:rsid w:val="00807DDE"/>
    <w:rsid w:val="00811660"/>
    <w:rsid w:val="008126CB"/>
    <w:rsid w:val="008130FD"/>
    <w:rsid w:val="008133B5"/>
    <w:rsid w:val="00813A48"/>
    <w:rsid w:val="00813D3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0DF4"/>
    <w:rsid w:val="00834C84"/>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44A9"/>
    <w:rsid w:val="00875B30"/>
    <w:rsid w:val="00877E77"/>
    <w:rsid w:val="00880678"/>
    <w:rsid w:val="00881494"/>
    <w:rsid w:val="008826AD"/>
    <w:rsid w:val="00884566"/>
    <w:rsid w:val="0088556F"/>
    <w:rsid w:val="0088560D"/>
    <w:rsid w:val="008861ED"/>
    <w:rsid w:val="00886C4F"/>
    <w:rsid w:val="00886D13"/>
    <w:rsid w:val="00887FF8"/>
    <w:rsid w:val="0089030E"/>
    <w:rsid w:val="0089041F"/>
    <w:rsid w:val="00890F27"/>
    <w:rsid w:val="00892294"/>
    <w:rsid w:val="00892C49"/>
    <w:rsid w:val="008933B5"/>
    <w:rsid w:val="008951E4"/>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45A"/>
    <w:rsid w:val="008D2869"/>
    <w:rsid w:val="008D501D"/>
    <w:rsid w:val="008D5EEE"/>
    <w:rsid w:val="008D716F"/>
    <w:rsid w:val="008D738D"/>
    <w:rsid w:val="008E0C9A"/>
    <w:rsid w:val="008E1AA4"/>
    <w:rsid w:val="008E1ACF"/>
    <w:rsid w:val="008E1D46"/>
    <w:rsid w:val="008E3151"/>
    <w:rsid w:val="008E3444"/>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27C"/>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17F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3A5D"/>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6C7E"/>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4AA8"/>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87DD5"/>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33A9"/>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7AA6"/>
    <w:rsid w:val="00AD1EB2"/>
    <w:rsid w:val="00AD27EC"/>
    <w:rsid w:val="00AD3256"/>
    <w:rsid w:val="00AD47E9"/>
    <w:rsid w:val="00AD76AA"/>
    <w:rsid w:val="00AE0136"/>
    <w:rsid w:val="00AE090A"/>
    <w:rsid w:val="00AE0E63"/>
    <w:rsid w:val="00AE1931"/>
    <w:rsid w:val="00AE1989"/>
    <w:rsid w:val="00AE1ABA"/>
    <w:rsid w:val="00AE2718"/>
    <w:rsid w:val="00AE27E6"/>
    <w:rsid w:val="00AE315F"/>
    <w:rsid w:val="00AE321C"/>
    <w:rsid w:val="00AE6344"/>
    <w:rsid w:val="00AE6FCA"/>
    <w:rsid w:val="00AE7053"/>
    <w:rsid w:val="00AF0BB6"/>
    <w:rsid w:val="00AF0FA4"/>
    <w:rsid w:val="00AF138F"/>
    <w:rsid w:val="00AF3DA3"/>
    <w:rsid w:val="00AF49E8"/>
    <w:rsid w:val="00AF5BF3"/>
    <w:rsid w:val="00AF70AD"/>
    <w:rsid w:val="00AF7328"/>
    <w:rsid w:val="00AF7BE7"/>
    <w:rsid w:val="00B00B63"/>
    <w:rsid w:val="00B01931"/>
    <w:rsid w:val="00B01AFD"/>
    <w:rsid w:val="00B028F1"/>
    <w:rsid w:val="00B05E8D"/>
    <w:rsid w:val="00B06328"/>
    <w:rsid w:val="00B065C5"/>
    <w:rsid w:val="00B0665C"/>
    <w:rsid w:val="00B07675"/>
    <w:rsid w:val="00B12332"/>
    <w:rsid w:val="00B12933"/>
    <w:rsid w:val="00B13D0A"/>
    <w:rsid w:val="00B149E2"/>
    <w:rsid w:val="00B14B9E"/>
    <w:rsid w:val="00B157C7"/>
    <w:rsid w:val="00B15A75"/>
    <w:rsid w:val="00B15D1F"/>
    <w:rsid w:val="00B178EF"/>
    <w:rsid w:val="00B20109"/>
    <w:rsid w:val="00B20DB6"/>
    <w:rsid w:val="00B2129F"/>
    <w:rsid w:val="00B2138A"/>
    <w:rsid w:val="00B233D1"/>
    <w:rsid w:val="00B24C1A"/>
    <w:rsid w:val="00B24CA7"/>
    <w:rsid w:val="00B25722"/>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4734B"/>
    <w:rsid w:val="00B4770F"/>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5E10"/>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1C20"/>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985"/>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404B"/>
    <w:rsid w:val="00C36BB9"/>
    <w:rsid w:val="00C376E3"/>
    <w:rsid w:val="00C37B5E"/>
    <w:rsid w:val="00C4144F"/>
    <w:rsid w:val="00C420EE"/>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13C3"/>
    <w:rsid w:val="00C76548"/>
    <w:rsid w:val="00C76CED"/>
    <w:rsid w:val="00C76FB9"/>
    <w:rsid w:val="00C773C4"/>
    <w:rsid w:val="00C775A1"/>
    <w:rsid w:val="00C778A4"/>
    <w:rsid w:val="00C801EB"/>
    <w:rsid w:val="00C80A3A"/>
    <w:rsid w:val="00C80B1C"/>
    <w:rsid w:val="00C83496"/>
    <w:rsid w:val="00C8386B"/>
    <w:rsid w:val="00C84FA3"/>
    <w:rsid w:val="00C85E1F"/>
    <w:rsid w:val="00C868B8"/>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4ACC"/>
    <w:rsid w:val="00CD4F5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56A4"/>
    <w:rsid w:val="00CE6972"/>
    <w:rsid w:val="00CE7016"/>
    <w:rsid w:val="00CF1147"/>
    <w:rsid w:val="00CF1270"/>
    <w:rsid w:val="00CF1B3F"/>
    <w:rsid w:val="00CF1DF8"/>
    <w:rsid w:val="00CF4970"/>
    <w:rsid w:val="00CF4A50"/>
    <w:rsid w:val="00CF657A"/>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80C"/>
    <w:rsid w:val="00D648C0"/>
    <w:rsid w:val="00D673AE"/>
    <w:rsid w:val="00D6751B"/>
    <w:rsid w:val="00D67D45"/>
    <w:rsid w:val="00D7158F"/>
    <w:rsid w:val="00D7294D"/>
    <w:rsid w:val="00D72D2E"/>
    <w:rsid w:val="00D7330F"/>
    <w:rsid w:val="00D75714"/>
    <w:rsid w:val="00D762B7"/>
    <w:rsid w:val="00D77E0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3400"/>
    <w:rsid w:val="00D945FD"/>
    <w:rsid w:val="00D94C15"/>
    <w:rsid w:val="00D94E00"/>
    <w:rsid w:val="00D95F63"/>
    <w:rsid w:val="00D9717C"/>
    <w:rsid w:val="00DA0560"/>
    <w:rsid w:val="00DA0858"/>
    <w:rsid w:val="00DA15D5"/>
    <w:rsid w:val="00DA1A86"/>
    <w:rsid w:val="00DA3D1B"/>
    <w:rsid w:val="00DA45CB"/>
    <w:rsid w:val="00DA5281"/>
    <w:rsid w:val="00DA6027"/>
    <w:rsid w:val="00DB2405"/>
    <w:rsid w:val="00DB2CF8"/>
    <w:rsid w:val="00DB463B"/>
    <w:rsid w:val="00DB5A17"/>
    <w:rsid w:val="00DB5A2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C7FF8"/>
    <w:rsid w:val="00DD155B"/>
    <w:rsid w:val="00DD2738"/>
    <w:rsid w:val="00DD3D06"/>
    <w:rsid w:val="00DD3EA5"/>
    <w:rsid w:val="00DD4462"/>
    <w:rsid w:val="00DD570D"/>
    <w:rsid w:val="00DD5B8B"/>
    <w:rsid w:val="00DD6F2E"/>
    <w:rsid w:val="00DE014E"/>
    <w:rsid w:val="00DE1317"/>
    <w:rsid w:val="00DE46B6"/>
    <w:rsid w:val="00DE5798"/>
    <w:rsid w:val="00DE6A26"/>
    <w:rsid w:val="00DF0D34"/>
    <w:rsid w:val="00DF15DA"/>
    <w:rsid w:val="00DF1971"/>
    <w:rsid w:val="00DF2185"/>
    <w:rsid w:val="00DF3474"/>
    <w:rsid w:val="00DF466D"/>
    <w:rsid w:val="00DF59BC"/>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0EE"/>
    <w:rsid w:val="00E1440D"/>
    <w:rsid w:val="00E14743"/>
    <w:rsid w:val="00E1485D"/>
    <w:rsid w:val="00E1507C"/>
    <w:rsid w:val="00E15482"/>
    <w:rsid w:val="00E171DD"/>
    <w:rsid w:val="00E1733C"/>
    <w:rsid w:val="00E2074D"/>
    <w:rsid w:val="00E20A89"/>
    <w:rsid w:val="00E22591"/>
    <w:rsid w:val="00E237BE"/>
    <w:rsid w:val="00E247F3"/>
    <w:rsid w:val="00E25F1F"/>
    <w:rsid w:val="00E26740"/>
    <w:rsid w:val="00E26D5F"/>
    <w:rsid w:val="00E30472"/>
    <w:rsid w:val="00E3115F"/>
    <w:rsid w:val="00E34BA2"/>
    <w:rsid w:val="00E35367"/>
    <w:rsid w:val="00E35E5E"/>
    <w:rsid w:val="00E37F19"/>
    <w:rsid w:val="00E4127C"/>
    <w:rsid w:val="00E423DE"/>
    <w:rsid w:val="00E427B6"/>
    <w:rsid w:val="00E431C1"/>
    <w:rsid w:val="00E44E4A"/>
    <w:rsid w:val="00E47B5A"/>
    <w:rsid w:val="00E47DFF"/>
    <w:rsid w:val="00E505F2"/>
    <w:rsid w:val="00E51125"/>
    <w:rsid w:val="00E52DD6"/>
    <w:rsid w:val="00E53D8C"/>
    <w:rsid w:val="00E543CC"/>
    <w:rsid w:val="00E547E5"/>
    <w:rsid w:val="00E55F51"/>
    <w:rsid w:val="00E56331"/>
    <w:rsid w:val="00E56F0D"/>
    <w:rsid w:val="00E60231"/>
    <w:rsid w:val="00E60ED9"/>
    <w:rsid w:val="00E63CD8"/>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A7F80"/>
    <w:rsid w:val="00EB0F4C"/>
    <w:rsid w:val="00EB33AE"/>
    <w:rsid w:val="00EB4E97"/>
    <w:rsid w:val="00EC25DB"/>
    <w:rsid w:val="00EC3BA9"/>
    <w:rsid w:val="00EC3DC9"/>
    <w:rsid w:val="00EC58FA"/>
    <w:rsid w:val="00EC77E1"/>
    <w:rsid w:val="00ED18E9"/>
    <w:rsid w:val="00ED191B"/>
    <w:rsid w:val="00ED2CB3"/>
    <w:rsid w:val="00ED4441"/>
    <w:rsid w:val="00ED5397"/>
    <w:rsid w:val="00ED5940"/>
    <w:rsid w:val="00ED6AE2"/>
    <w:rsid w:val="00ED6BE7"/>
    <w:rsid w:val="00ED79C2"/>
    <w:rsid w:val="00EE0E68"/>
    <w:rsid w:val="00EE159A"/>
    <w:rsid w:val="00EE2E31"/>
    <w:rsid w:val="00EE2E58"/>
    <w:rsid w:val="00EE2F0A"/>
    <w:rsid w:val="00EE2FC8"/>
    <w:rsid w:val="00EE7C6C"/>
    <w:rsid w:val="00EF006D"/>
    <w:rsid w:val="00EF0C81"/>
    <w:rsid w:val="00EF0DD2"/>
    <w:rsid w:val="00EF1602"/>
    <w:rsid w:val="00EF1D98"/>
    <w:rsid w:val="00EF25CA"/>
    <w:rsid w:val="00EF4421"/>
    <w:rsid w:val="00EF4F00"/>
    <w:rsid w:val="00EF5509"/>
    <w:rsid w:val="00EF5871"/>
    <w:rsid w:val="00EF7A41"/>
    <w:rsid w:val="00F00699"/>
    <w:rsid w:val="00F02E6D"/>
    <w:rsid w:val="00F030C3"/>
    <w:rsid w:val="00F04F58"/>
    <w:rsid w:val="00F04FA0"/>
    <w:rsid w:val="00F05C6F"/>
    <w:rsid w:val="00F0657E"/>
    <w:rsid w:val="00F1055C"/>
    <w:rsid w:val="00F105AC"/>
    <w:rsid w:val="00F10D50"/>
    <w:rsid w:val="00F10D5F"/>
    <w:rsid w:val="00F118F6"/>
    <w:rsid w:val="00F12826"/>
    <w:rsid w:val="00F15498"/>
    <w:rsid w:val="00F154DD"/>
    <w:rsid w:val="00F16447"/>
    <w:rsid w:val="00F16FE1"/>
    <w:rsid w:val="00F174C8"/>
    <w:rsid w:val="00F17C6D"/>
    <w:rsid w:val="00F17FD9"/>
    <w:rsid w:val="00F20226"/>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667"/>
    <w:rsid w:val="00F44F02"/>
    <w:rsid w:val="00F45376"/>
    <w:rsid w:val="00F463A9"/>
    <w:rsid w:val="00F51C48"/>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1E1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65D"/>
    <w:rsid w:val="00FB2A39"/>
    <w:rsid w:val="00FB6463"/>
    <w:rsid w:val="00FB7AED"/>
    <w:rsid w:val="00FB7F81"/>
    <w:rsid w:val="00FC017F"/>
    <w:rsid w:val="00FC0792"/>
    <w:rsid w:val="00FC4814"/>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3FAD"/>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9295306">
    <w:name w:val="SP.19.295306"/>
    <w:basedOn w:val="Default"/>
    <w:next w:val="Default"/>
    <w:uiPriority w:val="99"/>
    <w:rsid w:val="00E505F2"/>
    <w:rPr>
      <w:color w:val="auto"/>
    </w:rPr>
  </w:style>
  <w:style w:type="paragraph" w:customStyle="1" w:styleId="SP19294928">
    <w:name w:val="SP.19.294928"/>
    <w:basedOn w:val="Default"/>
    <w:next w:val="Default"/>
    <w:uiPriority w:val="99"/>
    <w:rsid w:val="00E505F2"/>
    <w:rPr>
      <w:color w:val="auto"/>
    </w:rPr>
  </w:style>
  <w:style w:type="character" w:customStyle="1" w:styleId="SC19323589">
    <w:name w:val="SC.19.323589"/>
    <w:uiPriority w:val="99"/>
    <w:rsid w:val="00E505F2"/>
    <w:rPr>
      <w:b/>
      <w:bCs/>
      <w:color w:val="000000"/>
      <w:sz w:val="20"/>
      <w:szCs w:val="20"/>
    </w:rPr>
  </w:style>
  <w:style w:type="paragraph" w:customStyle="1" w:styleId="SP1290411">
    <w:name w:val="SP.12.90411"/>
    <w:basedOn w:val="Default"/>
    <w:next w:val="Default"/>
    <w:uiPriority w:val="99"/>
    <w:rsid w:val="00E505F2"/>
    <w:rPr>
      <w:color w:val="auto"/>
    </w:rPr>
  </w:style>
  <w:style w:type="paragraph" w:customStyle="1" w:styleId="SP14319765">
    <w:name w:val="SP.14.319765"/>
    <w:basedOn w:val="Default"/>
    <w:next w:val="Default"/>
    <w:uiPriority w:val="99"/>
    <w:rsid w:val="00E505F2"/>
    <w:rPr>
      <w:color w:val="auto"/>
    </w:rPr>
  </w:style>
  <w:style w:type="character" w:customStyle="1" w:styleId="SC14319501">
    <w:name w:val="SC.14.319501"/>
    <w:uiPriority w:val="99"/>
    <w:rsid w:val="00E505F2"/>
    <w:rPr>
      <w:b/>
      <w:bCs/>
      <w:color w:val="000000"/>
      <w:sz w:val="20"/>
      <w:szCs w:val="20"/>
    </w:rPr>
  </w:style>
  <w:style w:type="paragraph" w:customStyle="1" w:styleId="SP14262274">
    <w:name w:val="SP.14.262274"/>
    <w:basedOn w:val="Default"/>
    <w:next w:val="Default"/>
    <w:uiPriority w:val="99"/>
    <w:rsid w:val="00E505F2"/>
    <w:pPr>
      <w:widowControl w:val="0"/>
    </w:pPr>
    <w:rPr>
      <w:rFonts w:ascii="Times New Roman" w:hAnsi="Times New Roman" w:cs="Times New Roman"/>
      <w:color w:val="auto"/>
    </w:rPr>
  </w:style>
  <w:style w:type="paragraph" w:customStyle="1" w:styleId="SP14262236">
    <w:name w:val="SP.14.262236"/>
    <w:basedOn w:val="Default"/>
    <w:next w:val="Default"/>
    <w:uiPriority w:val="99"/>
    <w:rsid w:val="00E505F2"/>
    <w:pPr>
      <w:widowControl w:val="0"/>
    </w:pPr>
    <w:rPr>
      <w:rFonts w:ascii="Times New Roman" w:hAnsi="Times New Roman" w:cs="Times New Roman"/>
      <w:color w:val="auto"/>
    </w:rPr>
  </w:style>
  <w:style w:type="character" w:customStyle="1" w:styleId="SC14319496">
    <w:name w:val="SC.14.319496"/>
    <w:uiPriority w:val="99"/>
    <w:rsid w:val="00E505F2"/>
    <w:rPr>
      <w:b/>
      <w:bCs/>
      <w:color w:val="000000"/>
      <w:sz w:val="18"/>
      <w:szCs w:val="18"/>
    </w:rPr>
  </w:style>
  <w:style w:type="paragraph" w:customStyle="1" w:styleId="SP14110722">
    <w:name w:val="SP.14.110722"/>
    <w:basedOn w:val="Default"/>
    <w:next w:val="Default"/>
    <w:uiPriority w:val="99"/>
    <w:rsid w:val="00B4770F"/>
    <w:pPr>
      <w:widowControl w:val="0"/>
    </w:pPr>
    <w:rPr>
      <w:color w:val="auto"/>
    </w:rPr>
  </w:style>
  <w:style w:type="paragraph" w:customStyle="1" w:styleId="SP14110891">
    <w:name w:val="SP.14.110891"/>
    <w:basedOn w:val="Default"/>
    <w:next w:val="Default"/>
    <w:uiPriority w:val="99"/>
    <w:rsid w:val="00B4770F"/>
    <w:pPr>
      <w:widowControl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Yu Gothic"/>
    <w:panose1 w:val="00000000000000000000"/>
    <w:charset w:val="00"/>
    <w:family w:val="roman"/>
    <w:notTrueType/>
    <w:pitch w:val="default"/>
    <w:sig w:usb0="00000003" w:usb1="08070000" w:usb2="00000010" w:usb3="00000000" w:csb0="0002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56475"/>
    <w:rsid w:val="002A07F8"/>
    <w:rsid w:val="002A79A0"/>
    <w:rsid w:val="002B22F3"/>
    <w:rsid w:val="002F43D3"/>
    <w:rsid w:val="00323758"/>
    <w:rsid w:val="00327893"/>
    <w:rsid w:val="00374F89"/>
    <w:rsid w:val="003947F5"/>
    <w:rsid w:val="003E3B55"/>
    <w:rsid w:val="00417C1F"/>
    <w:rsid w:val="004266B4"/>
    <w:rsid w:val="00445F1E"/>
    <w:rsid w:val="004C6356"/>
    <w:rsid w:val="004E6C4A"/>
    <w:rsid w:val="004F0EF6"/>
    <w:rsid w:val="00576FF2"/>
    <w:rsid w:val="005A5C51"/>
    <w:rsid w:val="005F4B2C"/>
    <w:rsid w:val="00676EC6"/>
    <w:rsid w:val="006875FE"/>
    <w:rsid w:val="006C149D"/>
    <w:rsid w:val="006C74B5"/>
    <w:rsid w:val="006E6D43"/>
    <w:rsid w:val="00720BE0"/>
    <w:rsid w:val="007475D0"/>
    <w:rsid w:val="007502BD"/>
    <w:rsid w:val="00757017"/>
    <w:rsid w:val="00795ACB"/>
    <w:rsid w:val="007D5BFC"/>
    <w:rsid w:val="00812D62"/>
    <w:rsid w:val="0083784A"/>
    <w:rsid w:val="0086709F"/>
    <w:rsid w:val="00886F95"/>
    <w:rsid w:val="00A329D0"/>
    <w:rsid w:val="00A64536"/>
    <w:rsid w:val="00B034EB"/>
    <w:rsid w:val="00B25987"/>
    <w:rsid w:val="00BB0EF1"/>
    <w:rsid w:val="00BF4BB9"/>
    <w:rsid w:val="00C21714"/>
    <w:rsid w:val="00C24A83"/>
    <w:rsid w:val="00C73FFD"/>
    <w:rsid w:val="00D01FFE"/>
    <w:rsid w:val="00DF4260"/>
    <w:rsid w:val="00E07284"/>
    <w:rsid w:val="00E333EF"/>
    <w:rsid w:val="00E777C9"/>
    <w:rsid w:val="00EE08D2"/>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07F2D1CF-0AE6-4B94-A820-22E29734C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5733</TotalTime>
  <Pages>4</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64</cp:revision>
  <cp:lastPrinted>2014-09-06T00:13:00Z</cp:lastPrinted>
  <dcterms:created xsi:type="dcterms:W3CDTF">2022-07-11T03:12:00Z</dcterms:created>
  <dcterms:modified xsi:type="dcterms:W3CDTF">2022-10-14T07:53:00Z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(3)3tnhpVEM9+1a9VQ+Yg46ZP7bmAYC7LJG23IMX8f7TyTmuDgJTwxSweAtN7TsL08YPj0ctexq
6sv3QNgBVnnpJ419CMDw2os2rVIVwuksoppf+snRQ8wEsjleFZQnKQBugyO1ZCP7c3dImUMc
5a7TQkCMJaP20cewEZL/60CUXfrH/YmCOnWIu/Xb141d28xh1RGr2MspaWQO6D8IKsxXfdwD
+mla9XLa7+e1ux8UCZ</vt:lpwstr>
  </property>
  <property fmtid="{D5CDD505-2E9C-101B-9397-08002B2CF9AE}" pid="7" name="_2015_ms_pID_7253431">
    <vt:lpwstr>SK5TzRMzowh2vV6NRdh/iUT9v8EGVFxHmeA6rbuesH7E0LAKdaRCP5
mdoHTMfQpvog5oi+ltAEliH5O64bE5jDy4you4jocVW/96eQ1kgqUfV01d05/PQkqeAawDLf
UCJav14iMhqRydbC54iuZo2eBFk/PLJsj343oCJImEBlipA44Hu3N2cw5PB6tDLanuxbIYvG
vcLOLHyJ/sX8x43z3VcGkv59e3aQBK+1dSP3</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bHwcZQQFr1zbVvnnRdxTjEc=</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1665302700</vt:lpwstr>
  </property>
</Properties>
</file>