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D20115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 w14:paraId="6C90CE79" w14:textId="7777777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380502F" w14:textId="1896449D" w:rsidR="00CA09B2" w:rsidRDefault="00DA035F">
            <w:pPr>
              <w:pStyle w:val="T2"/>
            </w:pPr>
            <w:r>
              <w:t xml:space="preserve">Comment Resolution for Clause </w:t>
            </w:r>
            <w:r w:rsidR="006A0E72">
              <w:t>11.20.6.5</w:t>
            </w:r>
          </w:p>
        </w:tc>
      </w:tr>
      <w:tr w:rsidR="00CA09B2" w14:paraId="69F168C3" w14:textId="7777777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0A4DE907" w14:textId="29EB9175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 w:rsidR="00C86690">
              <w:rPr>
                <w:b w:val="0"/>
                <w:sz w:val="20"/>
              </w:rPr>
              <w:t xml:space="preserve">  2002-09-30</w:t>
            </w:r>
          </w:p>
        </w:tc>
      </w:tr>
      <w:tr w:rsidR="00CA09B2" w14:paraId="3D6D3D55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D4CFC05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005FA95F" w14:textId="77777777">
        <w:trPr>
          <w:jc w:val="center"/>
        </w:trPr>
        <w:tc>
          <w:tcPr>
            <w:tcW w:w="1336" w:type="dxa"/>
            <w:vAlign w:val="center"/>
          </w:tcPr>
          <w:p w14:paraId="22D6C6EA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2499BB1A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38ABA1D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14:paraId="2B6CCDA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14:paraId="081A9F5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14:paraId="4C7731CF" w14:textId="77777777">
        <w:trPr>
          <w:jc w:val="center"/>
        </w:trPr>
        <w:tc>
          <w:tcPr>
            <w:tcW w:w="1336" w:type="dxa"/>
            <w:vAlign w:val="center"/>
          </w:tcPr>
          <w:p w14:paraId="70F1500A" w14:textId="77777777" w:rsidR="00CA09B2" w:rsidRDefault="006B6E7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Osama </w:t>
            </w:r>
            <w:proofErr w:type="spellStart"/>
            <w:r>
              <w:rPr>
                <w:b w:val="0"/>
                <w:sz w:val="20"/>
              </w:rPr>
              <w:t>Aboul-Magd</w:t>
            </w:r>
            <w:proofErr w:type="spellEnd"/>
          </w:p>
        </w:tc>
        <w:tc>
          <w:tcPr>
            <w:tcW w:w="2064" w:type="dxa"/>
            <w:vAlign w:val="center"/>
          </w:tcPr>
          <w:p w14:paraId="7498881E" w14:textId="77777777" w:rsidR="00CA09B2" w:rsidRDefault="006B6E7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Huawei Technologies</w:t>
            </w:r>
          </w:p>
        </w:tc>
        <w:tc>
          <w:tcPr>
            <w:tcW w:w="2814" w:type="dxa"/>
            <w:vAlign w:val="center"/>
          </w:tcPr>
          <w:p w14:paraId="1AAAD220" w14:textId="77777777" w:rsidR="00CA09B2" w:rsidRDefault="006B6E7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303 Terry Fox Drive</w:t>
            </w:r>
          </w:p>
          <w:p w14:paraId="264BC668" w14:textId="77777777" w:rsidR="006B6E7B" w:rsidRDefault="006B6E7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Ottawa, ONT, K2K 3J2</w:t>
            </w:r>
          </w:p>
        </w:tc>
        <w:tc>
          <w:tcPr>
            <w:tcW w:w="1715" w:type="dxa"/>
            <w:vAlign w:val="center"/>
          </w:tcPr>
          <w:p w14:paraId="440740C6" w14:textId="77777777" w:rsidR="00CA09B2" w:rsidRDefault="006B6E7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613-287-1405</w:t>
            </w:r>
          </w:p>
        </w:tc>
        <w:tc>
          <w:tcPr>
            <w:tcW w:w="1647" w:type="dxa"/>
            <w:vAlign w:val="center"/>
          </w:tcPr>
          <w:p w14:paraId="654CC039" w14:textId="77777777" w:rsidR="00CA09B2" w:rsidRDefault="006B6E7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Osama.aboulmagd@huawei.com</w:t>
            </w:r>
          </w:p>
        </w:tc>
      </w:tr>
      <w:tr w:rsidR="00CA09B2" w14:paraId="173C3542" w14:textId="77777777">
        <w:trPr>
          <w:jc w:val="center"/>
        </w:trPr>
        <w:tc>
          <w:tcPr>
            <w:tcW w:w="1336" w:type="dxa"/>
            <w:vAlign w:val="center"/>
          </w:tcPr>
          <w:p w14:paraId="13BEA9A5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147ED172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6035C639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0A02614F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185BDD0F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7BD3F047" w14:textId="77777777" w:rsidR="00CA09B2" w:rsidRDefault="006B6E7B">
      <w:pPr>
        <w:pStyle w:val="T1"/>
        <w:spacing w:after="120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7753B243" wp14:editId="60EAA0AF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16AA7A" w14:textId="77777777"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3F96F624" w14:textId="2BF72F44" w:rsidR="0029020B" w:rsidRDefault="00B87ACC">
                            <w:pPr>
                              <w:jc w:val="both"/>
                            </w:pPr>
                            <w:r>
                              <w:t>This document</w:t>
                            </w:r>
                            <w:r w:rsidR="00DA035F">
                              <w:t xml:space="preserve"> includes proposed resolutions for CIDs </w:t>
                            </w:r>
                            <w:r w:rsidR="006A0E72">
                              <w:t>10589, 10845, 10846, and 14117</w:t>
                            </w:r>
                          </w:p>
                          <w:p w14:paraId="1D6DAB88" w14:textId="77777777" w:rsidR="006B6E7B" w:rsidRDefault="006B6E7B">
                            <w:pPr>
                              <w:jc w:val="both"/>
                            </w:pPr>
                          </w:p>
                          <w:p w14:paraId="135A3BD4" w14:textId="77777777" w:rsidR="006B6E7B" w:rsidRDefault="006B6E7B">
                            <w:pPr>
                              <w:jc w:val="both"/>
                            </w:pPr>
                            <w:r>
                              <w:t>R0: Initial draft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753B24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" o:allowincell="f" stroked="f">
                <v:textbox>
                  <w:txbxContent>
                    <w:p w14:paraId="4B16AA7A" w14:textId="77777777"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3F96F624" w14:textId="2BF72F44" w:rsidR="0029020B" w:rsidRDefault="00B87ACC">
                      <w:pPr>
                        <w:jc w:val="both"/>
                      </w:pPr>
                      <w:r>
                        <w:t>This document</w:t>
                      </w:r>
                      <w:r w:rsidR="00DA035F">
                        <w:t xml:space="preserve"> includes proposed resolutions for CIDs </w:t>
                      </w:r>
                      <w:r w:rsidR="006A0E72">
                        <w:t>10589, 10845, 10846, and 14117</w:t>
                      </w:r>
                    </w:p>
                    <w:p w14:paraId="1D6DAB88" w14:textId="77777777" w:rsidR="006B6E7B" w:rsidRDefault="006B6E7B">
                      <w:pPr>
                        <w:jc w:val="both"/>
                      </w:pPr>
                    </w:p>
                    <w:p w14:paraId="135A3BD4" w14:textId="77777777" w:rsidR="006B6E7B" w:rsidRDefault="006B6E7B">
                      <w:pPr>
                        <w:jc w:val="both"/>
                      </w:pPr>
                      <w:r>
                        <w:t>R0: Initial draft</w:t>
                      </w:r>
                    </w:p>
                  </w:txbxContent>
                </v:textbox>
              </v:shape>
            </w:pict>
          </mc:Fallback>
        </mc:AlternateContent>
      </w:r>
    </w:p>
    <w:p w14:paraId="0CB5C2B1" w14:textId="77777777" w:rsidR="00CA09B2" w:rsidRDefault="00CA09B2" w:rsidP="00DA035F"/>
    <w:p w14:paraId="33FAAD2F" w14:textId="77777777" w:rsidR="00CA09B2" w:rsidRDefault="00CA09B2">
      <w:bookmarkStart w:id="0" w:name="_GoBack"/>
      <w:bookmarkEnd w:id="0"/>
    </w:p>
    <w:p w14:paraId="32D2B659" w14:textId="7FB611D6" w:rsidR="00CA09B2" w:rsidRDefault="00CA09B2">
      <w:r>
        <w:br w:type="page"/>
      </w:r>
    </w:p>
    <w:p w14:paraId="58AA38BE" w14:textId="77777777" w:rsidR="00A62684" w:rsidRDefault="00A62684"/>
    <w:tbl>
      <w:tblPr>
        <w:tblW w:w="10915" w:type="dxa"/>
        <w:tblInd w:w="-147" w:type="dxa"/>
        <w:tblLook w:val="04A0" w:firstRow="1" w:lastRow="0" w:firstColumn="1" w:lastColumn="0" w:noHBand="0" w:noVBand="1"/>
      </w:tblPr>
      <w:tblGrid>
        <w:gridCol w:w="1107"/>
        <w:gridCol w:w="1320"/>
        <w:gridCol w:w="960"/>
        <w:gridCol w:w="3000"/>
        <w:gridCol w:w="2119"/>
        <w:gridCol w:w="2409"/>
      </w:tblGrid>
      <w:tr w:rsidR="00B87ACC" w:rsidRPr="00B87ACC" w14:paraId="7E7A45B2" w14:textId="77777777" w:rsidTr="00C2484F">
        <w:trPr>
          <w:trHeight w:val="960"/>
        </w:trPr>
        <w:tc>
          <w:tcPr>
            <w:tcW w:w="1107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0EDA15A8" w14:textId="77777777" w:rsidR="00B87ACC" w:rsidRPr="00B87ACC" w:rsidRDefault="00B87ACC" w:rsidP="00B87ACC">
            <w:pPr>
              <w:rPr>
                <w:rFonts w:ascii="Calibri" w:hAnsi="Calibri" w:cs="Calibri"/>
                <w:b/>
                <w:bCs/>
                <w:szCs w:val="22"/>
                <w:lang w:val="en-CA"/>
              </w:rPr>
            </w:pPr>
            <w:r w:rsidRPr="00B87ACC">
              <w:rPr>
                <w:rFonts w:ascii="Calibri" w:hAnsi="Calibri" w:cs="Calibri"/>
                <w:b/>
                <w:bCs/>
                <w:szCs w:val="22"/>
                <w:lang w:val="en-CA"/>
              </w:rPr>
              <w:t>CID</w:t>
            </w:r>
          </w:p>
        </w:tc>
        <w:tc>
          <w:tcPr>
            <w:tcW w:w="132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5F7D8DDE" w14:textId="77777777" w:rsidR="00B87ACC" w:rsidRPr="00B87ACC" w:rsidRDefault="00B87ACC" w:rsidP="00B87ACC">
            <w:pPr>
              <w:rPr>
                <w:rFonts w:ascii="Calibri" w:hAnsi="Calibri" w:cs="Calibri"/>
                <w:b/>
                <w:bCs/>
                <w:szCs w:val="22"/>
                <w:lang w:val="en-CA"/>
              </w:rPr>
            </w:pPr>
            <w:r w:rsidRPr="00B87ACC">
              <w:rPr>
                <w:rFonts w:ascii="Calibri" w:hAnsi="Calibri" w:cs="Calibri"/>
                <w:b/>
                <w:bCs/>
                <w:szCs w:val="22"/>
                <w:lang w:val="en-CA"/>
              </w:rPr>
              <w:t>Clause</w:t>
            </w:r>
          </w:p>
        </w:tc>
        <w:tc>
          <w:tcPr>
            <w:tcW w:w="96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EB8748F" w14:textId="77777777" w:rsidR="00B87ACC" w:rsidRPr="00B87ACC" w:rsidRDefault="00B87ACC" w:rsidP="00B87ACC">
            <w:pPr>
              <w:rPr>
                <w:rFonts w:ascii="Calibri" w:hAnsi="Calibri" w:cs="Calibri"/>
                <w:b/>
                <w:bCs/>
                <w:szCs w:val="22"/>
                <w:lang w:val="en-CA"/>
              </w:rPr>
            </w:pPr>
            <w:r w:rsidRPr="00B87ACC">
              <w:rPr>
                <w:rFonts w:ascii="Calibri" w:hAnsi="Calibri" w:cs="Calibri"/>
                <w:b/>
                <w:bCs/>
                <w:szCs w:val="22"/>
                <w:lang w:val="en-CA"/>
              </w:rPr>
              <w:t>Page</w:t>
            </w:r>
          </w:p>
        </w:tc>
        <w:tc>
          <w:tcPr>
            <w:tcW w:w="300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55C75E8" w14:textId="77777777" w:rsidR="00B87ACC" w:rsidRPr="00B87ACC" w:rsidRDefault="00B87ACC" w:rsidP="00B87ACC">
            <w:pPr>
              <w:rPr>
                <w:rFonts w:ascii="Calibri" w:hAnsi="Calibri" w:cs="Calibri"/>
                <w:b/>
                <w:bCs/>
                <w:szCs w:val="22"/>
                <w:lang w:val="en-CA"/>
              </w:rPr>
            </w:pPr>
            <w:r w:rsidRPr="00B87ACC">
              <w:rPr>
                <w:rFonts w:ascii="Calibri" w:hAnsi="Calibri" w:cs="Calibri"/>
                <w:b/>
                <w:bCs/>
                <w:szCs w:val="22"/>
                <w:lang w:val="en-CA"/>
              </w:rPr>
              <w:t>Comment</w:t>
            </w:r>
          </w:p>
        </w:tc>
        <w:tc>
          <w:tcPr>
            <w:tcW w:w="2119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72404BF" w14:textId="77777777" w:rsidR="00B87ACC" w:rsidRPr="00B87ACC" w:rsidRDefault="00B87ACC" w:rsidP="00B87ACC">
            <w:pPr>
              <w:rPr>
                <w:rFonts w:ascii="Calibri" w:hAnsi="Calibri" w:cs="Calibri"/>
                <w:b/>
                <w:bCs/>
                <w:szCs w:val="22"/>
                <w:lang w:val="en-CA"/>
              </w:rPr>
            </w:pPr>
            <w:r w:rsidRPr="00B87ACC">
              <w:rPr>
                <w:rFonts w:ascii="Calibri" w:hAnsi="Calibri" w:cs="Calibri"/>
                <w:b/>
                <w:bCs/>
                <w:szCs w:val="22"/>
                <w:lang w:val="en-CA"/>
              </w:rPr>
              <w:t>Proposed Change</w:t>
            </w:r>
          </w:p>
        </w:tc>
        <w:tc>
          <w:tcPr>
            <w:tcW w:w="2409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BD6E774" w14:textId="77777777" w:rsidR="00B87ACC" w:rsidRPr="00B87ACC" w:rsidRDefault="00B87ACC" w:rsidP="00B87ACC">
            <w:pPr>
              <w:rPr>
                <w:rFonts w:ascii="Calibri" w:hAnsi="Calibri" w:cs="Calibri"/>
                <w:b/>
                <w:bCs/>
                <w:szCs w:val="22"/>
                <w:lang w:val="en-CA"/>
              </w:rPr>
            </w:pPr>
            <w:r w:rsidRPr="00B87ACC">
              <w:rPr>
                <w:rFonts w:ascii="Calibri" w:hAnsi="Calibri" w:cs="Calibri"/>
                <w:b/>
                <w:bCs/>
                <w:szCs w:val="22"/>
                <w:lang w:val="en-CA"/>
              </w:rPr>
              <w:t>Resolution</w:t>
            </w:r>
          </w:p>
        </w:tc>
      </w:tr>
      <w:tr w:rsidR="00B87ACC" w:rsidRPr="00B87ACC" w14:paraId="17188A46" w14:textId="77777777" w:rsidTr="00C2484F">
        <w:trPr>
          <w:trHeight w:val="840"/>
        </w:trPr>
        <w:tc>
          <w:tcPr>
            <w:tcW w:w="1107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3D0C7E8" w14:textId="77777777" w:rsidR="00B87ACC" w:rsidRPr="00B87ACC" w:rsidRDefault="00B87ACC" w:rsidP="00B87ACC">
            <w:pPr>
              <w:jc w:val="right"/>
              <w:rPr>
                <w:rFonts w:ascii="Arial" w:hAnsi="Arial" w:cs="Arial"/>
                <w:sz w:val="20"/>
                <w:lang w:val="en-CA"/>
              </w:rPr>
            </w:pPr>
            <w:r w:rsidRPr="00B87ACC">
              <w:rPr>
                <w:rFonts w:ascii="Arial" w:hAnsi="Arial" w:cs="Arial"/>
                <w:sz w:val="20"/>
                <w:lang w:val="en-CA"/>
              </w:rPr>
              <w:t>10589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B91EE10" w14:textId="77777777" w:rsidR="00B87ACC" w:rsidRPr="00B87ACC" w:rsidRDefault="00B87ACC" w:rsidP="00B87ACC">
            <w:pPr>
              <w:rPr>
                <w:rFonts w:ascii="Arial" w:hAnsi="Arial" w:cs="Arial"/>
                <w:sz w:val="20"/>
                <w:lang w:val="en-CA"/>
              </w:rPr>
            </w:pPr>
            <w:r w:rsidRPr="00B87ACC">
              <w:rPr>
                <w:rFonts w:ascii="Arial" w:hAnsi="Arial" w:cs="Arial"/>
                <w:sz w:val="20"/>
                <w:lang w:val="en-CA"/>
              </w:rPr>
              <w:t>11.20.6.5.2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5866D366" w14:textId="77777777" w:rsidR="00B87ACC" w:rsidRPr="00B87ACC" w:rsidRDefault="00B87ACC" w:rsidP="00B87ACC">
            <w:pPr>
              <w:rPr>
                <w:rFonts w:ascii="Arial" w:hAnsi="Arial" w:cs="Arial"/>
                <w:sz w:val="20"/>
                <w:lang w:val="en-CA"/>
              </w:rPr>
            </w:pPr>
            <w:r w:rsidRPr="00B87ACC">
              <w:rPr>
                <w:rFonts w:ascii="Arial" w:hAnsi="Arial" w:cs="Arial"/>
                <w:sz w:val="20"/>
                <w:lang w:val="en-CA"/>
              </w:rPr>
              <w:t>329.63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BC8C5FE" w14:textId="77777777" w:rsidR="00B87ACC" w:rsidRPr="00B87ACC" w:rsidRDefault="00B87ACC" w:rsidP="00B87ACC">
            <w:pPr>
              <w:rPr>
                <w:rFonts w:ascii="Arial" w:hAnsi="Arial" w:cs="Arial"/>
                <w:sz w:val="20"/>
                <w:lang w:val="en-CA"/>
              </w:rPr>
            </w:pPr>
            <w:r w:rsidRPr="00B87ACC">
              <w:rPr>
                <w:rFonts w:ascii="Arial" w:hAnsi="Arial" w:cs="Arial"/>
                <w:sz w:val="20"/>
                <w:lang w:val="en-CA"/>
              </w:rPr>
              <w:t>Need rules for 160 MHz transmission in a 320 MHz direct link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060AE96" w14:textId="77777777" w:rsidR="00B87ACC" w:rsidRPr="00B87ACC" w:rsidRDefault="00B87ACC" w:rsidP="00B87ACC">
            <w:pPr>
              <w:rPr>
                <w:rFonts w:ascii="Arial" w:hAnsi="Arial" w:cs="Arial"/>
                <w:sz w:val="20"/>
                <w:lang w:val="en-CA"/>
              </w:rPr>
            </w:pPr>
            <w:r w:rsidRPr="00B87ACC">
              <w:rPr>
                <w:rFonts w:ascii="Arial" w:hAnsi="Arial" w:cs="Arial"/>
                <w:sz w:val="20"/>
                <w:lang w:val="en-CA"/>
              </w:rPr>
              <w:t>As in comment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030C2A3" w14:textId="0CF66F1D" w:rsidR="00B87ACC" w:rsidRDefault="00B87ACC" w:rsidP="00B87ACC">
            <w:pPr>
              <w:rPr>
                <w:rFonts w:ascii="Arial" w:hAnsi="Arial" w:cs="Arial"/>
                <w:sz w:val="20"/>
                <w:lang w:val="en-CA"/>
              </w:rPr>
            </w:pPr>
            <w:r w:rsidRPr="00B87ACC">
              <w:rPr>
                <w:rFonts w:ascii="Arial" w:hAnsi="Arial" w:cs="Arial"/>
                <w:sz w:val="20"/>
                <w:lang w:val="en-CA"/>
              </w:rPr>
              <w:t> </w:t>
            </w:r>
            <w:r w:rsidR="00C2484F">
              <w:rPr>
                <w:rFonts w:ascii="Arial" w:hAnsi="Arial" w:cs="Arial"/>
                <w:sz w:val="20"/>
                <w:lang w:val="en-CA"/>
              </w:rPr>
              <w:t>Revised</w:t>
            </w:r>
          </w:p>
          <w:p w14:paraId="65115A4A" w14:textId="65C1AFE8" w:rsidR="00C2484F" w:rsidRDefault="00C2484F" w:rsidP="00B87ACC">
            <w:pPr>
              <w:rPr>
                <w:rFonts w:ascii="Arial" w:hAnsi="Arial" w:cs="Arial"/>
                <w:sz w:val="20"/>
                <w:lang w:val="en-CA"/>
              </w:rPr>
            </w:pPr>
          </w:p>
          <w:p w14:paraId="056FB1E3" w14:textId="0C50800D" w:rsidR="00C2484F" w:rsidRDefault="00C2484F" w:rsidP="00C2484F">
            <w:r>
              <w:t>Agree with the commenter. Rules for 160 MHz transmission in a 320 MHz direct link seem to be missing.</w:t>
            </w:r>
          </w:p>
          <w:p w14:paraId="074D2F32" w14:textId="371834AE" w:rsidR="00C2484F" w:rsidRDefault="00C2484F" w:rsidP="00C2484F"/>
          <w:p w14:paraId="36A9D4CC" w14:textId="02DD5B45" w:rsidR="00C2484F" w:rsidRDefault="00C2484F" w:rsidP="00C2484F">
            <w:proofErr w:type="spellStart"/>
            <w:r>
              <w:t>TGbe</w:t>
            </w:r>
            <w:proofErr w:type="spellEnd"/>
            <w:r>
              <w:t xml:space="preserve"> Editor: Please make changes under CID 105</w:t>
            </w:r>
            <w:r w:rsidR="00C01A7B">
              <w:t>89 in &lt;this document&gt;</w:t>
            </w:r>
          </w:p>
          <w:p w14:paraId="52864E1E" w14:textId="77777777" w:rsidR="00C2484F" w:rsidRDefault="00C2484F" w:rsidP="00B87ACC">
            <w:pPr>
              <w:rPr>
                <w:rFonts w:ascii="Arial" w:hAnsi="Arial" w:cs="Arial"/>
                <w:sz w:val="20"/>
                <w:lang w:val="en-CA"/>
              </w:rPr>
            </w:pPr>
          </w:p>
          <w:p w14:paraId="2DCFC6B3" w14:textId="77777777" w:rsidR="00C2484F" w:rsidRDefault="00C2484F" w:rsidP="00B87ACC">
            <w:pPr>
              <w:rPr>
                <w:rFonts w:ascii="Arial" w:hAnsi="Arial" w:cs="Arial"/>
                <w:sz w:val="20"/>
                <w:lang w:val="en-CA"/>
              </w:rPr>
            </w:pPr>
          </w:p>
          <w:p w14:paraId="7816A082" w14:textId="7A4E6D9B" w:rsidR="00C2484F" w:rsidRPr="00B87ACC" w:rsidRDefault="00C2484F" w:rsidP="00B87ACC">
            <w:pPr>
              <w:rPr>
                <w:rFonts w:ascii="Arial" w:hAnsi="Arial" w:cs="Arial"/>
                <w:sz w:val="20"/>
                <w:lang w:val="en-CA"/>
              </w:rPr>
            </w:pPr>
          </w:p>
        </w:tc>
      </w:tr>
      <w:tr w:rsidR="00B87ACC" w:rsidRPr="00B87ACC" w14:paraId="7D129037" w14:textId="77777777" w:rsidTr="00C2484F">
        <w:trPr>
          <w:trHeight w:val="840"/>
        </w:trPr>
        <w:tc>
          <w:tcPr>
            <w:tcW w:w="1107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37D5A66" w14:textId="77777777" w:rsidR="00B87ACC" w:rsidRPr="00B87ACC" w:rsidRDefault="00B87ACC" w:rsidP="00B87ACC">
            <w:pPr>
              <w:jc w:val="right"/>
              <w:rPr>
                <w:rFonts w:ascii="Arial" w:hAnsi="Arial" w:cs="Arial"/>
                <w:sz w:val="20"/>
                <w:lang w:val="en-CA"/>
              </w:rPr>
            </w:pPr>
            <w:r w:rsidRPr="00B87ACC">
              <w:rPr>
                <w:rFonts w:ascii="Arial" w:hAnsi="Arial" w:cs="Arial"/>
                <w:sz w:val="20"/>
                <w:lang w:val="en-CA"/>
              </w:rPr>
              <w:t>10845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1B01D306" w14:textId="77777777" w:rsidR="00B87ACC" w:rsidRPr="00B87ACC" w:rsidRDefault="00B87ACC" w:rsidP="00B87ACC">
            <w:pPr>
              <w:rPr>
                <w:rFonts w:ascii="Arial" w:hAnsi="Arial" w:cs="Arial"/>
                <w:sz w:val="20"/>
                <w:lang w:val="en-CA"/>
              </w:rPr>
            </w:pPr>
            <w:r w:rsidRPr="00B87ACC">
              <w:rPr>
                <w:rFonts w:ascii="Arial" w:hAnsi="Arial" w:cs="Arial"/>
                <w:sz w:val="20"/>
                <w:lang w:val="en-CA"/>
              </w:rPr>
              <w:t>11.20.6.5.1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0094A19" w14:textId="77777777" w:rsidR="00B87ACC" w:rsidRPr="00B87ACC" w:rsidRDefault="00B87ACC" w:rsidP="00B87ACC">
            <w:pPr>
              <w:rPr>
                <w:rFonts w:ascii="Arial" w:hAnsi="Arial" w:cs="Arial"/>
                <w:sz w:val="20"/>
                <w:lang w:val="en-CA"/>
              </w:rPr>
            </w:pPr>
            <w:r w:rsidRPr="00B87ACC">
              <w:rPr>
                <w:rFonts w:ascii="Arial" w:hAnsi="Arial" w:cs="Arial"/>
                <w:sz w:val="20"/>
                <w:lang w:val="en-CA"/>
              </w:rPr>
              <w:t>329.25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F6C6E68" w14:textId="77777777" w:rsidR="00B87ACC" w:rsidRPr="00B87ACC" w:rsidRDefault="00B87ACC" w:rsidP="00B87ACC">
            <w:pPr>
              <w:rPr>
                <w:rFonts w:ascii="Arial" w:hAnsi="Arial" w:cs="Arial"/>
                <w:sz w:val="20"/>
                <w:lang w:val="en-CA"/>
              </w:rPr>
            </w:pPr>
            <w:r w:rsidRPr="00B87ACC">
              <w:rPr>
                <w:rFonts w:ascii="Arial" w:hAnsi="Arial" w:cs="Arial"/>
                <w:sz w:val="20"/>
                <w:lang w:val="en-CA"/>
              </w:rPr>
              <w:t>There is no 80MHz, 160MHz, or 80+80MHz in HT. Should be HE.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DD47701" w14:textId="77777777" w:rsidR="00B87ACC" w:rsidRPr="00B87ACC" w:rsidRDefault="00B87ACC" w:rsidP="00B87ACC">
            <w:pPr>
              <w:rPr>
                <w:rFonts w:ascii="Arial" w:hAnsi="Arial" w:cs="Arial"/>
                <w:sz w:val="20"/>
                <w:lang w:val="en-CA"/>
              </w:rPr>
            </w:pPr>
            <w:r w:rsidRPr="00B87ACC">
              <w:rPr>
                <w:rFonts w:ascii="Arial" w:hAnsi="Arial" w:cs="Arial"/>
                <w:sz w:val="20"/>
                <w:lang w:val="en-CA"/>
              </w:rPr>
              <w:t>As in comment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D3FE6A2" w14:textId="77777777" w:rsidR="0090097A" w:rsidRDefault="0090097A" w:rsidP="0093494A">
            <w:r>
              <w:t>Revised</w:t>
            </w:r>
          </w:p>
          <w:p w14:paraId="5677C3D4" w14:textId="77777777" w:rsidR="0090097A" w:rsidRDefault="0090097A" w:rsidP="0093494A"/>
          <w:p w14:paraId="7B159903" w14:textId="577FA207" w:rsidR="0093494A" w:rsidRDefault="0093494A" w:rsidP="0093494A">
            <w:r>
              <w:t>Agree with the commenter.</w:t>
            </w:r>
          </w:p>
          <w:p w14:paraId="069C10FD" w14:textId="77777777" w:rsidR="0093494A" w:rsidRDefault="0093494A" w:rsidP="0093494A"/>
          <w:p w14:paraId="2C4467FE" w14:textId="75FCD827" w:rsidR="0093494A" w:rsidRDefault="0093494A" w:rsidP="0093494A">
            <w:proofErr w:type="spellStart"/>
            <w:r>
              <w:t>TGbe</w:t>
            </w:r>
            <w:proofErr w:type="spellEnd"/>
            <w:r>
              <w:t xml:space="preserve"> Editor: Please make changes under CID 10845 in &lt;this document&gt;</w:t>
            </w:r>
          </w:p>
          <w:p w14:paraId="4AE63881" w14:textId="77777777" w:rsidR="00B87ACC" w:rsidRPr="00B87ACC" w:rsidRDefault="00B87ACC" w:rsidP="00B87ACC">
            <w:pPr>
              <w:rPr>
                <w:rFonts w:ascii="Arial" w:hAnsi="Arial" w:cs="Arial"/>
                <w:sz w:val="20"/>
                <w:lang w:val="en-CA"/>
              </w:rPr>
            </w:pPr>
            <w:r w:rsidRPr="00B87ACC">
              <w:rPr>
                <w:rFonts w:ascii="Arial" w:hAnsi="Arial" w:cs="Arial"/>
                <w:sz w:val="20"/>
                <w:lang w:val="en-CA"/>
              </w:rPr>
              <w:t> </w:t>
            </w:r>
          </w:p>
        </w:tc>
      </w:tr>
      <w:tr w:rsidR="00B87ACC" w:rsidRPr="00B87ACC" w14:paraId="07399222" w14:textId="77777777" w:rsidTr="00C2484F">
        <w:trPr>
          <w:trHeight w:val="560"/>
        </w:trPr>
        <w:tc>
          <w:tcPr>
            <w:tcW w:w="1107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C3388A3" w14:textId="77777777" w:rsidR="00B87ACC" w:rsidRPr="00B87ACC" w:rsidRDefault="00B87ACC" w:rsidP="00B87ACC">
            <w:pPr>
              <w:jc w:val="right"/>
              <w:rPr>
                <w:rFonts w:ascii="Arial" w:hAnsi="Arial" w:cs="Arial"/>
                <w:sz w:val="20"/>
                <w:lang w:val="en-CA"/>
              </w:rPr>
            </w:pPr>
            <w:r w:rsidRPr="00B87ACC">
              <w:rPr>
                <w:rFonts w:ascii="Arial" w:hAnsi="Arial" w:cs="Arial"/>
                <w:sz w:val="20"/>
                <w:lang w:val="en-CA"/>
              </w:rPr>
              <w:t>10846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00DBC63" w14:textId="77777777" w:rsidR="00B87ACC" w:rsidRPr="00B87ACC" w:rsidRDefault="00B87ACC" w:rsidP="00B87ACC">
            <w:pPr>
              <w:rPr>
                <w:rFonts w:ascii="Arial" w:hAnsi="Arial" w:cs="Arial"/>
                <w:sz w:val="20"/>
                <w:lang w:val="en-CA"/>
              </w:rPr>
            </w:pPr>
            <w:r w:rsidRPr="00B87ACC">
              <w:rPr>
                <w:rFonts w:ascii="Arial" w:hAnsi="Arial" w:cs="Arial"/>
                <w:sz w:val="20"/>
                <w:lang w:val="en-CA"/>
              </w:rPr>
              <w:t>11.20.6.5.1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5A0126BD" w14:textId="77777777" w:rsidR="00B87ACC" w:rsidRPr="00B87ACC" w:rsidRDefault="00B87ACC" w:rsidP="00B87ACC">
            <w:pPr>
              <w:rPr>
                <w:rFonts w:ascii="Arial" w:hAnsi="Arial" w:cs="Arial"/>
                <w:sz w:val="20"/>
                <w:lang w:val="en-CA"/>
              </w:rPr>
            </w:pPr>
            <w:r w:rsidRPr="00B87ACC">
              <w:rPr>
                <w:rFonts w:ascii="Arial" w:hAnsi="Arial" w:cs="Arial"/>
                <w:sz w:val="20"/>
                <w:lang w:val="en-CA"/>
              </w:rPr>
              <w:t>329.43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937F567" w14:textId="77777777" w:rsidR="00B87ACC" w:rsidRPr="00B87ACC" w:rsidRDefault="00B87ACC" w:rsidP="00B87ACC">
            <w:pPr>
              <w:rPr>
                <w:rFonts w:ascii="Arial" w:hAnsi="Arial" w:cs="Arial"/>
                <w:sz w:val="20"/>
                <w:lang w:val="en-CA"/>
              </w:rPr>
            </w:pPr>
            <w:r w:rsidRPr="00B87ACC">
              <w:rPr>
                <w:rFonts w:ascii="Arial" w:hAnsi="Arial" w:cs="Arial"/>
                <w:sz w:val="20"/>
                <w:lang w:val="en-CA"/>
              </w:rPr>
              <w:t>HE is missing? Modify VHT STAs to VHT and HE STAs.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2CE5AF7" w14:textId="77777777" w:rsidR="00B87ACC" w:rsidRPr="00B87ACC" w:rsidRDefault="00B87ACC" w:rsidP="00B87ACC">
            <w:pPr>
              <w:rPr>
                <w:rFonts w:ascii="Arial" w:hAnsi="Arial" w:cs="Arial"/>
                <w:sz w:val="20"/>
                <w:lang w:val="en-CA"/>
              </w:rPr>
            </w:pPr>
            <w:r w:rsidRPr="00B87ACC">
              <w:rPr>
                <w:rFonts w:ascii="Arial" w:hAnsi="Arial" w:cs="Arial"/>
                <w:sz w:val="20"/>
                <w:lang w:val="en-CA"/>
              </w:rPr>
              <w:t>As in comment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0180E727" w14:textId="77777777" w:rsidR="00B87ACC" w:rsidRDefault="00B87ACC" w:rsidP="00B87ACC">
            <w:pPr>
              <w:rPr>
                <w:rFonts w:ascii="Arial" w:hAnsi="Arial" w:cs="Arial"/>
                <w:sz w:val="20"/>
                <w:lang w:val="en-CA"/>
              </w:rPr>
            </w:pPr>
            <w:r w:rsidRPr="00B87ACC">
              <w:rPr>
                <w:rFonts w:ascii="Arial" w:hAnsi="Arial" w:cs="Arial"/>
                <w:sz w:val="20"/>
                <w:lang w:val="en-CA"/>
              </w:rPr>
              <w:t> </w:t>
            </w:r>
            <w:r w:rsidR="000A7EF9">
              <w:rPr>
                <w:rFonts w:ascii="Arial" w:hAnsi="Arial" w:cs="Arial"/>
                <w:sz w:val="20"/>
                <w:lang w:val="en-CA"/>
              </w:rPr>
              <w:t>Rejected</w:t>
            </w:r>
          </w:p>
          <w:p w14:paraId="65721086" w14:textId="77777777" w:rsidR="000A7EF9" w:rsidRDefault="000A7EF9" w:rsidP="00B87ACC">
            <w:pPr>
              <w:rPr>
                <w:rFonts w:ascii="Arial" w:hAnsi="Arial" w:cs="Arial"/>
                <w:sz w:val="20"/>
                <w:lang w:val="en-CA"/>
              </w:rPr>
            </w:pPr>
          </w:p>
          <w:p w14:paraId="71849AF5" w14:textId="4BBA065D" w:rsidR="000A7EF9" w:rsidRPr="00B87ACC" w:rsidRDefault="000A7EF9" w:rsidP="00B87ACC">
            <w:pPr>
              <w:rPr>
                <w:rFonts w:ascii="Arial" w:hAnsi="Arial" w:cs="Arial"/>
                <w:sz w:val="20"/>
                <w:lang w:val="en-CA"/>
              </w:rPr>
            </w:pPr>
            <w:r>
              <w:rPr>
                <w:rFonts w:ascii="Arial" w:hAnsi="Arial" w:cs="Arial"/>
                <w:sz w:val="20"/>
                <w:lang w:val="en-CA"/>
              </w:rPr>
              <w:t>The li</w:t>
            </w:r>
            <w:r w:rsidR="0090097A">
              <w:rPr>
                <w:rFonts w:ascii="Arial" w:hAnsi="Arial" w:cs="Arial"/>
                <w:sz w:val="20"/>
                <w:lang w:val="en-CA"/>
              </w:rPr>
              <w:t xml:space="preserve">st was copied from the baseline and </w:t>
            </w:r>
            <w:r w:rsidR="000F29F9">
              <w:rPr>
                <w:rFonts w:ascii="Arial" w:hAnsi="Arial" w:cs="Arial"/>
                <w:sz w:val="20"/>
                <w:lang w:val="en-CA"/>
              </w:rPr>
              <w:t>the second bullet was added to reflect EHT information.</w:t>
            </w:r>
          </w:p>
        </w:tc>
      </w:tr>
      <w:tr w:rsidR="00B87ACC" w:rsidRPr="00B87ACC" w14:paraId="009DFD78" w14:textId="77777777" w:rsidTr="00C2484F">
        <w:trPr>
          <w:trHeight w:val="1680"/>
        </w:trPr>
        <w:tc>
          <w:tcPr>
            <w:tcW w:w="1107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6A7CFD5" w14:textId="77777777" w:rsidR="00B87ACC" w:rsidRPr="00B87ACC" w:rsidRDefault="00B87ACC" w:rsidP="00B87ACC">
            <w:pPr>
              <w:jc w:val="right"/>
              <w:rPr>
                <w:rFonts w:ascii="Arial" w:hAnsi="Arial" w:cs="Arial"/>
                <w:sz w:val="20"/>
                <w:lang w:val="en-CA"/>
              </w:rPr>
            </w:pPr>
            <w:r w:rsidRPr="00B87ACC">
              <w:rPr>
                <w:rFonts w:ascii="Arial" w:hAnsi="Arial" w:cs="Arial"/>
                <w:sz w:val="20"/>
                <w:lang w:val="en-CA"/>
              </w:rPr>
              <w:t>14117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EDD0209" w14:textId="77777777" w:rsidR="00B87ACC" w:rsidRPr="00B87ACC" w:rsidRDefault="00B87ACC" w:rsidP="00B87ACC">
            <w:pPr>
              <w:rPr>
                <w:rFonts w:ascii="Arial" w:hAnsi="Arial" w:cs="Arial"/>
                <w:sz w:val="20"/>
                <w:lang w:val="en-CA"/>
              </w:rPr>
            </w:pPr>
            <w:r w:rsidRPr="00B87ACC">
              <w:rPr>
                <w:rFonts w:ascii="Arial" w:hAnsi="Arial" w:cs="Arial"/>
                <w:sz w:val="20"/>
                <w:lang w:val="en-CA"/>
              </w:rPr>
              <w:t>11.20.6.5.1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FA3DD12" w14:textId="77777777" w:rsidR="00B87ACC" w:rsidRPr="00B87ACC" w:rsidRDefault="00B87ACC" w:rsidP="00B87ACC">
            <w:pPr>
              <w:rPr>
                <w:rFonts w:ascii="Arial" w:hAnsi="Arial" w:cs="Arial"/>
                <w:sz w:val="20"/>
                <w:lang w:val="en-CA"/>
              </w:rPr>
            </w:pPr>
            <w:r w:rsidRPr="00B87ACC">
              <w:rPr>
                <w:rFonts w:ascii="Arial" w:hAnsi="Arial" w:cs="Arial"/>
                <w:sz w:val="20"/>
                <w:lang w:val="en-CA"/>
              </w:rPr>
              <w:t>329.39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C64F884" w14:textId="77777777" w:rsidR="00B87ACC" w:rsidRPr="00B87ACC" w:rsidRDefault="00B87ACC" w:rsidP="00B87ACC">
            <w:pPr>
              <w:rPr>
                <w:rFonts w:ascii="Arial" w:hAnsi="Arial" w:cs="Arial"/>
                <w:sz w:val="20"/>
                <w:lang w:val="en-CA"/>
              </w:rPr>
            </w:pPr>
            <w:r w:rsidRPr="00B87ACC">
              <w:rPr>
                <w:rFonts w:ascii="Arial" w:hAnsi="Arial" w:cs="Arial"/>
                <w:sz w:val="20"/>
                <w:lang w:val="en-CA"/>
              </w:rPr>
              <w:t>VHT Operation Information in Table 9-313 may need to be updated because it is referenced by Wide Bandwidth Channel Switch element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89EDF42" w14:textId="77777777" w:rsidR="00B87ACC" w:rsidRPr="00B87ACC" w:rsidRDefault="00B87ACC" w:rsidP="00B87ACC">
            <w:pPr>
              <w:rPr>
                <w:rFonts w:ascii="Arial" w:hAnsi="Arial" w:cs="Arial"/>
                <w:sz w:val="20"/>
                <w:lang w:val="en-CA"/>
              </w:rPr>
            </w:pPr>
            <w:r w:rsidRPr="00B87ACC">
              <w:rPr>
                <w:rFonts w:ascii="Arial" w:hAnsi="Arial" w:cs="Arial"/>
                <w:sz w:val="20"/>
                <w:lang w:val="en-CA"/>
              </w:rPr>
              <w:t>As in comment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02B67F4A" w14:textId="77777777" w:rsidR="00B87ACC" w:rsidRDefault="00B87ACC" w:rsidP="00B87ACC">
            <w:pPr>
              <w:rPr>
                <w:rFonts w:ascii="Arial" w:hAnsi="Arial" w:cs="Arial"/>
                <w:sz w:val="20"/>
                <w:lang w:val="en-CA"/>
              </w:rPr>
            </w:pPr>
            <w:r w:rsidRPr="00B87ACC">
              <w:rPr>
                <w:rFonts w:ascii="Arial" w:hAnsi="Arial" w:cs="Arial"/>
                <w:sz w:val="20"/>
                <w:lang w:val="en-CA"/>
              </w:rPr>
              <w:t> </w:t>
            </w:r>
            <w:r w:rsidR="0042077C">
              <w:rPr>
                <w:rFonts w:ascii="Arial" w:hAnsi="Arial" w:cs="Arial"/>
                <w:sz w:val="20"/>
                <w:lang w:val="en-CA"/>
              </w:rPr>
              <w:t>Rejected</w:t>
            </w:r>
          </w:p>
          <w:p w14:paraId="18E192EF" w14:textId="77777777" w:rsidR="0042077C" w:rsidRDefault="0042077C" w:rsidP="00B87ACC">
            <w:pPr>
              <w:rPr>
                <w:rFonts w:ascii="Arial" w:hAnsi="Arial" w:cs="Arial"/>
                <w:sz w:val="20"/>
                <w:lang w:val="en-CA"/>
              </w:rPr>
            </w:pPr>
          </w:p>
          <w:p w14:paraId="11E7B1D5" w14:textId="10E0C0AF" w:rsidR="0042077C" w:rsidRPr="00B87ACC" w:rsidRDefault="0042077C" w:rsidP="00B87ACC">
            <w:pPr>
              <w:rPr>
                <w:rFonts w:ascii="Arial" w:hAnsi="Arial" w:cs="Arial"/>
                <w:sz w:val="20"/>
                <w:lang w:val="en-CA"/>
              </w:rPr>
            </w:pPr>
            <w:r>
              <w:rPr>
                <w:rFonts w:ascii="Arial" w:hAnsi="Arial" w:cs="Arial"/>
                <w:sz w:val="20"/>
                <w:lang w:val="en-CA"/>
              </w:rPr>
              <w:t>The comment is not clear and is not specific. The commenter suggest Table 9-313 MAY need to be updated but doesn’t mention how the update should be done or where.</w:t>
            </w:r>
          </w:p>
        </w:tc>
      </w:tr>
    </w:tbl>
    <w:p w14:paraId="3601C3DD" w14:textId="77777777" w:rsidR="00A62684" w:rsidRDefault="00A62684"/>
    <w:p w14:paraId="687736C2" w14:textId="79CA888B" w:rsidR="007947EA" w:rsidRDefault="007947EA"/>
    <w:p w14:paraId="69E53F78" w14:textId="090FB6A4" w:rsidR="00354E56" w:rsidRPr="004646F1" w:rsidRDefault="00354E56">
      <w:pPr>
        <w:rPr>
          <w:b/>
          <w:bCs/>
        </w:rPr>
      </w:pPr>
      <w:r w:rsidRPr="004646F1">
        <w:rPr>
          <w:b/>
          <w:bCs/>
        </w:rPr>
        <w:t>CID 10589</w:t>
      </w:r>
    </w:p>
    <w:p w14:paraId="3ADE5FF6" w14:textId="0014248E" w:rsidR="00354E56" w:rsidRDefault="00354E56"/>
    <w:p w14:paraId="1FCB1A4E" w14:textId="44AEDB24" w:rsidR="00354E56" w:rsidRDefault="00354E56">
      <w:r>
        <w:t>Discussion:</w:t>
      </w:r>
    </w:p>
    <w:p w14:paraId="0319C694" w14:textId="0EE3CEB8" w:rsidR="00354E56" w:rsidRDefault="00354E56"/>
    <w:p w14:paraId="547E301A" w14:textId="14BC2096" w:rsidR="00354E56" w:rsidRDefault="00354E56">
      <w:r>
        <w:t>The commenter is referring to the text:</w:t>
      </w:r>
    </w:p>
    <w:p w14:paraId="103AD7DD" w14:textId="3C77E3B2" w:rsidR="00354E56" w:rsidRDefault="00354E56"/>
    <w:p w14:paraId="5E66F629" w14:textId="723B4C3C" w:rsidR="00354E56" w:rsidRDefault="00354E56">
      <w:r>
        <w:lastRenderedPageBreak/>
        <w:t>“</w:t>
      </w:r>
      <w:r>
        <w:rPr>
          <w:sz w:val="20"/>
        </w:rPr>
        <w:t xml:space="preserve">A TDLS peer STA shall not transmit a 40 MHz PPDU that does not use the primary 40 MHz channel of its 80 </w:t>
      </w:r>
      <w:r>
        <w:rPr>
          <w:sz w:val="18"/>
          <w:szCs w:val="18"/>
        </w:rPr>
        <w:t>M</w:t>
      </w:r>
      <w:r>
        <w:rPr>
          <w:sz w:val="20"/>
        </w:rPr>
        <w:t>Hz, 160 MHz, or 80+80 MHz, or 320 MHz direct link. A TDLS peer STA shall not transmit an 80 MHz PPDU that does not use the primary 80 MHz channel of its 160 MHz or 80+80 MHz, or 320 MHz direct link.”</w:t>
      </w:r>
    </w:p>
    <w:p w14:paraId="3C6D8457" w14:textId="507ADE7D" w:rsidR="00354E56" w:rsidRDefault="00354E56"/>
    <w:p w14:paraId="14B635EF" w14:textId="04535780" w:rsidR="00354E56" w:rsidRDefault="00354E56">
      <w:r>
        <w:t xml:space="preserve">Agree with the commenter. Rules for 160 </w:t>
      </w:r>
      <w:r w:rsidR="00C2484F">
        <w:t>MHz transmission</w:t>
      </w:r>
      <w:r>
        <w:t xml:space="preserve"> in a 320 MHz direct link seem to be missing.</w:t>
      </w:r>
    </w:p>
    <w:p w14:paraId="1F33780D" w14:textId="1491591A" w:rsidR="00354E56" w:rsidRDefault="00354E56"/>
    <w:p w14:paraId="2713EDC6" w14:textId="4B1BD2FE" w:rsidR="00354E56" w:rsidRPr="00C2484F" w:rsidRDefault="00354E56">
      <w:pPr>
        <w:rPr>
          <w:b/>
          <w:bCs/>
          <w:i/>
          <w:iCs/>
        </w:rPr>
      </w:pPr>
      <w:proofErr w:type="spellStart"/>
      <w:r w:rsidRPr="00C2484F">
        <w:rPr>
          <w:b/>
          <w:bCs/>
          <w:i/>
          <w:iCs/>
        </w:rPr>
        <w:t>TGbe</w:t>
      </w:r>
      <w:proofErr w:type="spellEnd"/>
      <w:r w:rsidRPr="00C2484F">
        <w:rPr>
          <w:b/>
          <w:bCs/>
          <w:i/>
          <w:iCs/>
        </w:rPr>
        <w:t xml:space="preserve"> Editor: Please make the changes below:</w:t>
      </w:r>
    </w:p>
    <w:p w14:paraId="057A45B9" w14:textId="3ED18FD1" w:rsidR="00354E56" w:rsidRDefault="00354E56"/>
    <w:p w14:paraId="088714F4" w14:textId="5F784ED5" w:rsidR="00354E56" w:rsidRPr="00354E56" w:rsidRDefault="00354E56">
      <w:pPr>
        <w:rPr>
          <w:szCs w:val="22"/>
        </w:rPr>
      </w:pPr>
      <w:r w:rsidRPr="00354E56">
        <w:rPr>
          <w:szCs w:val="22"/>
        </w:rPr>
        <w:t>A TDLS peer STA shall not transmit a 40 MHz PPDU that does not use the primary 40 MHz channel of its 80 MHz, 160 MHz, or 80+80 MHz, or 320 MHz direct link. A TDLS peer STA shall not transmit an 80 MHz PPDU that does not use the primary 80 MHz channel of its 160 MHz or 80+80 MHz, or 320 MHz direct link.</w:t>
      </w:r>
      <w:ins w:id="1" w:author="Osama Aboul-Magd" w:date="2022-09-12T08:43:00Z">
        <w:r w:rsidR="00C2484F">
          <w:rPr>
            <w:szCs w:val="22"/>
          </w:rPr>
          <w:t xml:space="preserve"> A TD</w:t>
        </w:r>
      </w:ins>
      <w:ins w:id="2" w:author="Osama Aboul-Magd" w:date="2022-09-12T08:44:00Z">
        <w:r w:rsidR="00C2484F">
          <w:rPr>
            <w:szCs w:val="22"/>
          </w:rPr>
          <w:t>LS peer STA shall not transmit a 160 MHz PPDU that does not use the primary 160 MHz of its 320 MHz</w:t>
        </w:r>
      </w:ins>
      <w:ins w:id="3" w:author="Osama Aboul-Magd" w:date="2022-09-12T08:45:00Z">
        <w:r w:rsidR="00C2484F">
          <w:rPr>
            <w:szCs w:val="22"/>
          </w:rPr>
          <w:t xml:space="preserve"> direct link.</w:t>
        </w:r>
      </w:ins>
    </w:p>
    <w:p w14:paraId="57314A09" w14:textId="77777777" w:rsidR="007947EA" w:rsidRDefault="007947EA"/>
    <w:p w14:paraId="217441E2" w14:textId="59852420" w:rsidR="004646F1" w:rsidRPr="000A7EF9" w:rsidRDefault="004646F1">
      <w:pPr>
        <w:rPr>
          <w:b/>
          <w:bCs/>
        </w:rPr>
      </w:pPr>
      <w:r w:rsidRPr="000A7EF9">
        <w:rPr>
          <w:b/>
          <w:bCs/>
        </w:rPr>
        <w:t>CID 10845</w:t>
      </w:r>
    </w:p>
    <w:p w14:paraId="3E5D1AEE" w14:textId="77777777" w:rsidR="000A7EF9" w:rsidRDefault="000A7EF9"/>
    <w:p w14:paraId="63C7C2FB" w14:textId="6DF07FA0" w:rsidR="004646F1" w:rsidRDefault="004646F1">
      <w:r>
        <w:t>Agree with the commenter.</w:t>
      </w:r>
    </w:p>
    <w:p w14:paraId="6E84E7A6" w14:textId="7BB7B3C0" w:rsidR="004646F1" w:rsidRDefault="004646F1"/>
    <w:p w14:paraId="5177D50B" w14:textId="2C7DD406" w:rsidR="004646F1" w:rsidRDefault="004646F1">
      <w:proofErr w:type="spellStart"/>
      <w:r>
        <w:t>TGbe</w:t>
      </w:r>
      <w:proofErr w:type="spellEnd"/>
      <w:r>
        <w:t xml:space="preserve"> Editor: Please make changes shown below</w:t>
      </w:r>
    </w:p>
    <w:p w14:paraId="723BA3A6" w14:textId="7501FD5B" w:rsidR="004646F1" w:rsidRDefault="004646F1"/>
    <w:p w14:paraId="48793B32" w14:textId="3215C8D5" w:rsidR="000A7EF9" w:rsidRDefault="004646F1">
      <w:pPr>
        <w:rPr>
          <w:szCs w:val="22"/>
        </w:rPr>
      </w:pPr>
      <w:r w:rsidRPr="004646F1">
        <w:rPr>
          <w:szCs w:val="22"/>
        </w:rPr>
        <w:t>A wideband TDLS off-channel TDLS direct link is a 40 MHz, 80 MHz, 160 MHz, or 320 MHz off-channel TDLS direct link for EHT STAs, a 40 MHz, 80 MHz, 160 MHz, or 80+80 MHz off-channel TDLS direct link for VHT and H</w:t>
      </w:r>
      <w:ins w:id="4" w:author="Osama Aboul-Magd" w:date="2022-09-12T08:58:00Z">
        <w:r w:rsidR="00767801">
          <w:rPr>
            <w:szCs w:val="22"/>
          </w:rPr>
          <w:t>E</w:t>
        </w:r>
      </w:ins>
      <w:del w:id="5" w:author="Osama Aboul-Magd" w:date="2022-09-12T08:58:00Z">
        <w:r w:rsidRPr="004646F1" w:rsidDel="00767801">
          <w:rPr>
            <w:szCs w:val="22"/>
          </w:rPr>
          <w:delText>T</w:delText>
        </w:r>
      </w:del>
      <w:r w:rsidRPr="004646F1">
        <w:rPr>
          <w:szCs w:val="22"/>
        </w:rPr>
        <w:t xml:space="preserve"> STAs or a 2 MHz, 4 MHz, 8 MHz, or 16 MHz off-channel TDLS direct link for S1G STAs.</w:t>
      </w:r>
    </w:p>
    <w:p w14:paraId="26799B82" w14:textId="77777777" w:rsidR="00DE37A5" w:rsidRPr="004646F1" w:rsidRDefault="00DE37A5">
      <w:pPr>
        <w:rPr>
          <w:szCs w:val="22"/>
        </w:rPr>
      </w:pPr>
    </w:p>
    <w:p w14:paraId="0113392D" w14:textId="77777777" w:rsidR="004646F1" w:rsidRDefault="004646F1"/>
    <w:p w14:paraId="18F21376" w14:textId="0410517F" w:rsidR="00CA09B2" w:rsidRDefault="00CA09B2">
      <w:pPr>
        <w:rPr>
          <w:b/>
          <w:sz w:val="24"/>
        </w:rPr>
      </w:pPr>
      <w:r>
        <w:br w:type="page"/>
      </w:r>
      <w:r>
        <w:rPr>
          <w:b/>
          <w:sz w:val="24"/>
        </w:rPr>
        <w:lastRenderedPageBreak/>
        <w:t>References:</w:t>
      </w:r>
    </w:p>
    <w:p w14:paraId="19E167B1" w14:textId="77777777" w:rsidR="00CA09B2" w:rsidRDefault="00CA09B2"/>
    <w:sectPr w:rsidR="00CA09B2">
      <w:headerReference w:type="default" r:id="rId6"/>
      <w:footerReference w:type="default" r:id="rId7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9DAA75" w14:textId="77777777" w:rsidR="00FC2548" w:rsidRDefault="00FC2548">
      <w:r>
        <w:separator/>
      </w:r>
    </w:p>
  </w:endnote>
  <w:endnote w:type="continuationSeparator" w:id="0">
    <w:p w14:paraId="5EB28992" w14:textId="77777777" w:rsidR="00FC2548" w:rsidRDefault="00FC2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DE1EB5" w14:textId="77777777" w:rsidR="0029020B" w:rsidRDefault="00FC2548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DA035F">
      <w:t>Submission</w:t>
    </w:r>
    <w:r>
      <w:fldChar w:fldCharType="end"/>
    </w:r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C86690">
      <w:rPr>
        <w:noProof/>
      </w:rPr>
      <w:t>4</w:t>
    </w:r>
    <w:r w:rsidR="0029020B">
      <w:fldChar w:fldCharType="end"/>
    </w:r>
    <w:r w:rsidR="0029020B">
      <w:tab/>
    </w:r>
    <w:fldSimple w:instr=" COMMENTS  \* MERGEFORMAT ">
      <w:r w:rsidR="002A4CA0">
        <w:t>Osama AboulMagd</w:t>
      </w:r>
      <w:r w:rsidR="00DA035F">
        <w:t xml:space="preserve">, </w:t>
      </w:r>
      <w:r w:rsidR="002A4CA0">
        <w:t>Huawei</w:t>
      </w:r>
    </w:fldSimple>
  </w:p>
  <w:p w14:paraId="264CCED0" w14:textId="77777777" w:rsidR="0029020B" w:rsidRDefault="0029020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91AEC8" w14:textId="77777777" w:rsidR="00FC2548" w:rsidRDefault="00FC2548">
      <w:r>
        <w:separator/>
      </w:r>
    </w:p>
  </w:footnote>
  <w:footnote w:type="continuationSeparator" w:id="0">
    <w:p w14:paraId="74077B65" w14:textId="77777777" w:rsidR="00FC2548" w:rsidRDefault="00FC25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C328CE" w14:textId="25BE32CE" w:rsidR="0029020B" w:rsidRDefault="0032207A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2A4CA0">
        <w:t>September</w:t>
      </w:r>
      <w:r w:rsidR="00DA035F">
        <w:t xml:space="preserve"> </w:t>
      </w:r>
      <w:r w:rsidR="002A4CA0">
        <w:t>2022</w:t>
      </w:r>
    </w:fldSimple>
    <w:r w:rsidR="0029020B">
      <w:tab/>
    </w:r>
    <w:r w:rsidR="0029020B">
      <w:tab/>
    </w:r>
    <w:r w:rsidR="00FC2548">
      <w:fldChar w:fldCharType="begin"/>
    </w:r>
    <w:r w:rsidR="00FC2548">
      <w:instrText xml:space="preserve"> TITLE  \* MERGEFORMAT </w:instrText>
    </w:r>
    <w:r w:rsidR="00FC2548">
      <w:fldChar w:fldCharType="separate"/>
    </w:r>
    <w:r w:rsidR="002A4CA0">
      <w:t>doc.: IEEE 802.11-21</w:t>
    </w:r>
    <w:r w:rsidR="00C86690">
      <w:t>/1680</w:t>
    </w:r>
    <w:r w:rsidR="00DA035F">
      <w:t>r0</w:t>
    </w:r>
    <w:r w:rsidR="00FC2548">
      <w:fldChar w:fldCharType="end"/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Osama Aboul-Magd">
    <w15:presenceInfo w15:providerId="Windows Live" w15:userId="913b2272ebe9f96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35F"/>
    <w:rsid w:val="000A7EF9"/>
    <w:rsid w:val="000F29F9"/>
    <w:rsid w:val="001D723B"/>
    <w:rsid w:val="0021496C"/>
    <w:rsid w:val="002548F9"/>
    <w:rsid w:val="0029020B"/>
    <w:rsid w:val="002A4CA0"/>
    <w:rsid w:val="002C38B5"/>
    <w:rsid w:val="002D44BE"/>
    <w:rsid w:val="0032207A"/>
    <w:rsid w:val="00354E56"/>
    <w:rsid w:val="0042077C"/>
    <w:rsid w:val="00442037"/>
    <w:rsid w:val="004646F1"/>
    <w:rsid w:val="004B064B"/>
    <w:rsid w:val="005C24A4"/>
    <w:rsid w:val="0062440B"/>
    <w:rsid w:val="00635717"/>
    <w:rsid w:val="006A0E72"/>
    <w:rsid w:val="006B6E7B"/>
    <w:rsid w:val="006C0727"/>
    <w:rsid w:val="006E145F"/>
    <w:rsid w:val="006F0A8F"/>
    <w:rsid w:val="00767801"/>
    <w:rsid w:val="00770572"/>
    <w:rsid w:val="007947EA"/>
    <w:rsid w:val="0090097A"/>
    <w:rsid w:val="0093494A"/>
    <w:rsid w:val="00957194"/>
    <w:rsid w:val="009C3FC7"/>
    <w:rsid w:val="009F2FBC"/>
    <w:rsid w:val="00A25ED3"/>
    <w:rsid w:val="00A62684"/>
    <w:rsid w:val="00AA427C"/>
    <w:rsid w:val="00B87ACC"/>
    <w:rsid w:val="00BE68C2"/>
    <w:rsid w:val="00C01A7B"/>
    <w:rsid w:val="00C2484F"/>
    <w:rsid w:val="00C86690"/>
    <w:rsid w:val="00CA09B2"/>
    <w:rsid w:val="00CE48AA"/>
    <w:rsid w:val="00DA035F"/>
    <w:rsid w:val="00DC5A7B"/>
    <w:rsid w:val="00DE37A5"/>
    <w:rsid w:val="00EA65D0"/>
    <w:rsid w:val="00FA3147"/>
    <w:rsid w:val="00FC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3B1C552"/>
  <w15:chartTrackingRefBased/>
  <w15:docId w15:val="{CAB9CAF0-436F-410E-AEED-C4EE793CC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47EA"/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table" w:styleId="TableGrid">
    <w:name w:val="Table Grid"/>
    <w:basedOn w:val="TableNormal"/>
    <w:rsid w:val="002548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2484F"/>
    <w:rPr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5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EEE%20802.11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35</TotalTime>
  <Pages>4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802.11-yy/xxxxr0</vt:lpstr>
    </vt:vector>
  </TitlesOfParts>
  <Company>Some Company</Company>
  <LinksUpToDate>false</LinksUpToDate>
  <CharactersWithSpaces>2692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802.11-yy/xxxxr0</dc:title>
  <dc:subject>Submission</dc:subject>
  <dc:creator>Osama AboulMagd</dc:creator>
  <cp:keywords>Month Year</cp:keywords>
  <dc:description>John Doe, Some Company</dc:description>
  <cp:lastModifiedBy>Osama AboulMagd</cp:lastModifiedBy>
  <cp:revision>10</cp:revision>
  <cp:lastPrinted>2022-08-24T19:51:00Z</cp:lastPrinted>
  <dcterms:created xsi:type="dcterms:W3CDTF">2022-09-05T12:21:00Z</dcterms:created>
  <dcterms:modified xsi:type="dcterms:W3CDTF">2022-09-30T15:43:00Z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adonly">
    <vt:lpwstr/>
  </property>
  <property fmtid="{D5CDD505-2E9C-101B-9397-08002B2CF9AE}" pid="3" name="_change">
    <vt:lpwstr/>
  </property>
  <property fmtid="{D5CDD505-2E9C-101B-9397-08002B2CF9AE}" pid="4" name="_full-control">
    <vt:lpwstr/>
  </property>
  <property fmtid="{D5CDD505-2E9C-101B-9397-08002B2CF9AE}" pid="5" name="sflag">
    <vt:lpwstr>1664551275</vt:lpwstr>
  </property>
</Properties>
</file>