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3BE55" w14:textId="77777777" w:rsidR="00FB0544" w:rsidRPr="00CD4C78" w:rsidRDefault="00FB0544" w:rsidP="00FB0544">
      <w:pPr>
        <w:pStyle w:val="T1"/>
        <w:pBdr>
          <w:bottom w:val="single" w:sz="6" w:space="0" w:color="auto"/>
        </w:pBdr>
        <w:spacing w:after="240"/>
      </w:pPr>
      <w:r w:rsidRPr="00CD4C78">
        <w:t>IEEE P802.11</w:t>
      </w:r>
      <w:r w:rsidRPr="00CD4C78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76"/>
      </w:tblGrid>
      <w:tr w:rsidR="00FB0544" w14:paraId="3C7F853D" w14:textId="77777777" w:rsidTr="004B30C1">
        <w:trPr>
          <w:trHeight w:val="485"/>
          <w:jc w:val="center"/>
        </w:trPr>
        <w:tc>
          <w:tcPr>
            <w:tcW w:w="9576" w:type="dxa"/>
            <w:vAlign w:val="center"/>
          </w:tcPr>
          <w:tbl>
            <w:tblPr>
              <w:tblW w:w="869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850"/>
              <w:gridCol w:w="2160"/>
              <w:gridCol w:w="1080"/>
              <w:gridCol w:w="895"/>
              <w:gridCol w:w="2713"/>
            </w:tblGrid>
            <w:tr w:rsidR="00FB0544" w:rsidRPr="00CD4C78" w14:paraId="0AD54125" w14:textId="77777777" w:rsidTr="004B30C1">
              <w:trPr>
                <w:trHeight w:val="485"/>
                <w:jc w:val="center"/>
              </w:trPr>
              <w:tc>
                <w:tcPr>
                  <w:tcW w:w="8698" w:type="dxa"/>
                  <w:gridSpan w:val="5"/>
                  <w:vAlign w:val="center"/>
                </w:tcPr>
                <w:p w14:paraId="5C49808B" w14:textId="38C9A8AD" w:rsidR="00FB0544" w:rsidRPr="00CD4C78" w:rsidRDefault="00C04350" w:rsidP="004B30C1">
                  <w:pPr>
                    <w:pStyle w:val="T2"/>
                  </w:pPr>
                  <w:r>
                    <w:rPr>
                      <w:lang w:eastAsia="ko-KR"/>
                    </w:rPr>
                    <w:t xml:space="preserve">LB 266 </w:t>
                  </w:r>
                  <w:r w:rsidR="00620F0D">
                    <w:rPr>
                      <w:lang w:eastAsia="ko-KR"/>
                    </w:rPr>
                    <w:t>CR</w:t>
                  </w:r>
                  <w:r w:rsidR="00FB0544">
                    <w:rPr>
                      <w:lang w:eastAsia="ko-KR"/>
                    </w:rPr>
                    <w:t xml:space="preserve"> </w:t>
                  </w:r>
                  <w:r w:rsidR="00B046F1">
                    <w:rPr>
                      <w:lang w:eastAsia="ko-KR"/>
                    </w:rPr>
                    <w:t xml:space="preserve">for </w:t>
                  </w:r>
                  <w:r w:rsidR="00FB0544">
                    <w:rPr>
                      <w:lang w:eastAsia="ko-KR"/>
                    </w:rPr>
                    <w:t xml:space="preserve">CID </w:t>
                  </w:r>
                  <w:r w:rsidR="00E52954">
                    <w:rPr>
                      <w:lang w:eastAsia="ko-KR"/>
                    </w:rPr>
                    <w:t>12538</w:t>
                  </w:r>
                </w:p>
              </w:tc>
            </w:tr>
            <w:tr w:rsidR="00FB0544" w:rsidRPr="00CD4C78" w14:paraId="199F3EF5" w14:textId="77777777" w:rsidTr="004B30C1">
              <w:trPr>
                <w:trHeight w:val="359"/>
                <w:jc w:val="center"/>
              </w:trPr>
              <w:tc>
                <w:tcPr>
                  <w:tcW w:w="8698" w:type="dxa"/>
                  <w:gridSpan w:val="5"/>
                  <w:vAlign w:val="center"/>
                </w:tcPr>
                <w:p w14:paraId="3230EA74" w14:textId="6AB990A1" w:rsidR="00FB0544" w:rsidRPr="00CD4C78" w:rsidRDefault="00FB0544" w:rsidP="004B30C1">
                  <w:pPr>
                    <w:pStyle w:val="T2"/>
                    <w:ind w:left="0"/>
                    <w:rPr>
                      <w:b w:val="0"/>
                      <w:sz w:val="20"/>
                    </w:rPr>
                  </w:pPr>
                  <w:r w:rsidRPr="00CD4C78">
                    <w:rPr>
                      <w:sz w:val="20"/>
                    </w:rPr>
                    <w:t>Date:</w:t>
                  </w:r>
                  <w:r w:rsidRPr="00CD4C78">
                    <w:rPr>
                      <w:b w:val="0"/>
                      <w:sz w:val="20"/>
                    </w:rPr>
                    <w:t xml:space="preserve">  20</w:t>
                  </w:r>
                  <w:r>
                    <w:rPr>
                      <w:b w:val="0"/>
                      <w:sz w:val="20"/>
                    </w:rPr>
                    <w:t>22</w:t>
                  </w:r>
                  <w:r>
                    <w:rPr>
                      <w:b w:val="0"/>
                      <w:sz w:val="20"/>
                      <w:lang w:eastAsia="ko-KR"/>
                    </w:rPr>
                    <w:t>-</w:t>
                  </w:r>
                  <w:r w:rsidR="00024BBE">
                    <w:rPr>
                      <w:b w:val="0"/>
                      <w:sz w:val="20"/>
                      <w:lang w:eastAsia="ko-KR"/>
                    </w:rPr>
                    <w:t>09</w:t>
                  </w:r>
                  <w:r>
                    <w:rPr>
                      <w:b w:val="0"/>
                      <w:sz w:val="20"/>
                      <w:lang w:eastAsia="ko-KR"/>
                    </w:rPr>
                    <w:t>-</w:t>
                  </w:r>
                  <w:r w:rsidR="008349BA">
                    <w:rPr>
                      <w:b w:val="0"/>
                      <w:sz w:val="20"/>
                      <w:lang w:eastAsia="ko-KR"/>
                    </w:rPr>
                    <w:t>29</w:t>
                  </w:r>
                </w:p>
              </w:tc>
            </w:tr>
            <w:tr w:rsidR="00FB0544" w:rsidRPr="00CD4C78" w14:paraId="4376E687" w14:textId="77777777" w:rsidTr="004B30C1">
              <w:trPr>
                <w:cantSplit/>
                <w:jc w:val="center"/>
              </w:trPr>
              <w:tc>
                <w:tcPr>
                  <w:tcW w:w="8698" w:type="dxa"/>
                  <w:gridSpan w:val="5"/>
                  <w:vAlign w:val="center"/>
                </w:tcPr>
                <w:p w14:paraId="0D3EF62D" w14:textId="77777777" w:rsidR="00FB0544" w:rsidRPr="00CD4C78" w:rsidRDefault="00FB0544" w:rsidP="004B30C1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Author(s):</w:t>
                  </w:r>
                </w:p>
              </w:tc>
            </w:tr>
            <w:tr w:rsidR="00FB0544" w:rsidRPr="00CD4C78" w14:paraId="157732A8" w14:textId="77777777" w:rsidTr="004B30C1">
              <w:trPr>
                <w:jc w:val="center"/>
              </w:trPr>
              <w:tc>
                <w:tcPr>
                  <w:tcW w:w="1850" w:type="dxa"/>
                  <w:vAlign w:val="center"/>
                </w:tcPr>
                <w:p w14:paraId="43769C23" w14:textId="77777777" w:rsidR="00FB0544" w:rsidRPr="00CD4C78" w:rsidRDefault="00FB0544" w:rsidP="004B30C1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Name</w:t>
                  </w:r>
                </w:p>
              </w:tc>
              <w:tc>
                <w:tcPr>
                  <w:tcW w:w="2160" w:type="dxa"/>
                  <w:vAlign w:val="center"/>
                </w:tcPr>
                <w:p w14:paraId="3850D56A" w14:textId="77777777" w:rsidR="00FB0544" w:rsidRPr="00CD4C78" w:rsidRDefault="00FB0544" w:rsidP="004B30C1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Affiliation</w:t>
                  </w:r>
                </w:p>
              </w:tc>
              <w:tc>
                <w:tcPr>
                  <w:tcW w:w="1080" w:type="dxa"/>
                  <w:vAlign w:val="center"/>
                </w:tcPr>
                <w:p w14:paraId="1018102A" w14:textId="77777777" w:rsidR="00FB0544" w:rsidRPr="00CD4C78" w:rsidRDefault="00FB0544" w:rsidP="004B30C1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Address</w:t>
                  </w:r>
                </w:p>
              </w:tc>
              <w:tc>
                <w:tcPr>
                  <w:tcW w:w="895" w:type="dxa"/>
                  <w:vAlign w:val="center"/>
                </w:tcPr>
                <w:p w14:paraId="0630C7C5" w14:textId="77777777" w:rsidR="00FB0544" w:rsidRPr="00CD4C78" w:rsidRDefault="00FB0544" w:rsidP="004B30C1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Phone</w:t>
                  </w:r>
                </w:p>
              </w:tc>
              <w:tc>
                <w:tcPr>
                  <w:tcW w:w="2713" w:type="dxa"/>
                  <w:vAlign w:val="center"/>
                </w:tcPr>
                <w:p w14:paraId="186C8000" w14:textId="77777777" w:rsidR="00FB0544" w:rsidRPr="00CD4C78" w:rsidRDefault="00FB0544" w:rsidP="004B30C1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email</w:t>
                  </w:r>
                </w:p>
              </w:tc>
            </w:tr>
            <w:tr w:rsidR="005E7CA6" w:rsidRPr="00CD4C78" w14:paraId="4AC7ED89" w14:textId="77777777" w:rsidTr="004B30C1">
              <w:trPr>
                <w:trHeight w:val="359"/>
                <w:jc w:val="center"/>
              </w:trPr>
              <w:tc>
                <w:tcPr>
                  <w:tcW w:w="1850" w:type="dxa"/>
                  <w:vAlign w:val="center"/>
                </w:tcPr>
                <w:p w14:paraId="18DF026B" w14:textId="4EB55ED7" w:rsidR="005E7CA6" w:rsidRPr="00C52B98" w:rsidRDefault="005E7CA6" w:rsidP="005E7CA6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Mahmoud Kamel</w:t>
                  </w:r>
                </w:p>
              </w:tc>
              <w:tc>
                <w:tcPr>
                  <w:tcW w:w="2160" w:type="dxa"/>
                  <w:vAlign w:val="center"/>
                </w:tcPr>
                <w:p w14:paraId="3E6C7CDE" w14:textId="1F04418A" w:rsidR="005E7CA6" w:rsidRPr="00C52B98" w:rsidRDefault="005E7CA6" w:rsidP="005E7CA6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proofErr w:type="spellStart"/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InterDigital</w:t>
                  </w:r>
                  <w:proofErr w:type="spellEnd"/>
                </w:p>
              </w:tc>
              <w:tc>
                <w:tcPr>
                  <w:tcW w:w="1080" w:type="dxa"/>
                  <w:vAlign w:val="center"/>
                </w:tcPr>
                <w:p w14:paraId="62FF1AC0" w14:textId="77777777" w:rsidR="005E7CA6" w:rsidRPr="00C52B98" w:rsidRDefault="005E7CA6" w:rsidP="005E7CA6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895" w:type="dxa"/>
                  <w:vAlign w:val="center"/>
                </w:tcPr>
                <w:p w14:paraId="6FB22A3D" w14:textId="77777777" w:rsidR="005E7CA6" w:rsidRPr="00C52B98" w:rsidRDefault="005E7CA6" w:rsidP="005E7CA6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2713" w:type="dxa"/>
                  <w:vAlign w:val="center"/>
                </w:tcPr>
                <w:p w14:paraId="210B54FB" w14:textId="01530009" w:rsidR="005E7CA6" w:rsidRPr="00C52B98" w:rsidRDefault="005E7CA6" w:rsidP="005E7CA6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mahmoud.kamel@interdigital.com</w:t>
                  </w:r>
                </w:p>
              </w:tc>
            </w:tr>
            <w:tr w:rsidR="005E7CA6" w:rsidRPr="00CD4C78" w14:paraId="2022A04F" w14:textId="77777777" w:rsidTr="004B30C1">
              <w:trPr>
                <w:trHeight w:val="359"/>
                <w:jc w:val="center"/>
              </w:trPr>
              <w:tc>
                <w:tcPr>
                  <w:tcW w:w="1850" w:type="dxa"/>
                  <w:vAlign w:val="center"/>
                </w:tcPr>
                <w:p w14:paraId="72F07E21" w14:textId="683515E2" w:rsidR="005E7CA6" w:rsidRPr="00C52B98" w:rsidRDefault="005E7CA6" w:rsidP="005E7CA6">
                  <w:pPr>
                    <w:rPr>
                      <w:szCs w:val="18"/>
                    </w:rPr>
                  </w:pPr>
                  <w:r>
                    <w:rPr>
                      <w:szCs w:val="18"/>
                    </w:rPr>
                    <w:t>Zinan Lin</w:t>
                  </w:r>
                </w:p>
              </w:tc>
              <w:tc>
                <w:tcPr>
                  <w:tcW w:w="2160" w:type="dxa"/>
                  <w:vAlign w:val="center"/>
                </w:tcPr>
                <w:p w14:paraId="0F239E45" w14:textId="57957D48" w:rsidR="005E7CA6" w:rsidRPr="00C52B98" w:rsidRDefault="005E7CA6" w:rsidP="005E7CA6">
                  <w:pPr>
                    <w:rPr>
                      <w:szCs w:val="18"/>
                    </w:rPr>
                  </w:pPr>
                  <w:proofErr w:type="spellStart"/>
                  <w:r w:rsidRPr="007F008F">
                    <w:rPr>
                      <w:szCs w:val="18"/>
                      <w:lang w:eastAsia="ko-KR"/>
                    </w:rPr>
                    <w:t>InterDigital</w:t>
                  </w:r>
                  <w:proofErr w:type="spellEnd"/>
                </w:p>
              </w:tc>
              <w:tc>
                <w:tcPr>
                  <w:tcW w:w="1080" w:type="dxa"/>
                </w:tcPr>
                <w:p w14:paraId="647B6E4B" w14:textId="77777777" w:rsidR="005E7CA6" w:rsidRPr="00C52B98" w:rsidRDefault="005E7CA6" w:rsidP="005E7CA6">
                  <w:pPr>
                    <w:rPr>
                      <w:szCs w:val="18"/>
                    </w:rPr>
                  </w:pPr>
                </w:p>
              </w:tc>
              <w:tc>
                <w:tcPr>
                  <w:tcW w:w="895" w:type="dxa"/>
                </w:tcPr>
                <w:p w14:paraId="6E431A0C" w14:textId="77777777" w:rsidR="005E7CA6" w:rsidRPr="00C52B98" w:rsidRDefault="005E7CA6" w:rsidP="005E7CA6">
                  <w:pPr>
                    <w:rPr>
                      <w:szCs w:val="18"/>
                    </w:rPr>
                  </w:pPr>
                </w:p>
              </w:tc>
              <w:tc>
                <w:tcPr>
                  <w:tcW w:w="2713" w:type="dxa"/>
                </w:tcPr>
                <w:p w14:paraId="1F4B204B" w14:textId="77777777" w:rsidR="005E7CA6" w:rsidRPr="00C52B98" w:rsidRDefault="005E7CA6" w:rsidP="005E7CA6">
                  <w:pPr>
                    <w:rPr>
                      <w:szCs w:val="18"/>
                    </w:rPr>
                  </w:pPr>
                </w:p>
              </w:tc>
            </w:tr>
            <w:tr w:rsidR="005E7CA6" w:rsidRPr="00CD4C78" w14:paraId="050EEAB8" w14:textId="77777777" w:rsidTr="004B30C1">
              <w:trPr>
                <w:trHeight w:val="359"/>
                <w:jc w:val="center"/>
              </w:trPr>
              <w:tc>
                <w:tcPr>
                  <w:tcW w:w="1850" w:type="dxa"/>
                  <w:vAlign w:val="center"/>
                </w:tcPr>
                <w:p w14:paraId="6B6CBFFA" w14:textId="1CF413F7" w:rsidR="005E7CA6" w:rsidRPr="00C52B98" w:rsidRDefault="005E7CA6" w:rsidP="005E7CA6">
                  <w:pPr>
                    <w:rPr>
                      <w:szCs w:val="18"/>
                    </w:rPr>
                  </w:pPr>
                  <w:r>
                    <w:rPr>
                      <w:szCs w:val="18"/>
                    </w:rPr>
                    <w:t>Hanqing Lou</w:t>
                  </w:r>
                </w:p>
              </w:tc>
              <w:tc>
                <w:tcPr>
                  <w:tcW w:w="2160" w:type="dxa"/>
                  <w:vAlign w:val="center"/>
                </w:tcPr>
                <w:p w14:paraId="460DCC63" w14:textId="5AAEB848" w:rsidR="005E7CA6" w:rsidRPr="00C52B98" w:rsidRDefault="005E7CA6" w:rsidP="005E7CA6">
                  <w:pPr>
                    <w:rPr>
                      <w:szCs w:val="18"/>
                    </w:rPr>
                  </w:pPr>
                  <w:proofErr w:type="spellStart"/>
                  <w:r w:rsidRPr="007F008F">
                    <w:rPr>
                      <w:szCs w:val="18"/>
                      <w:lang w:eastAsia="ko-KR"/>
                    </w:rPr>
                    <w:t>InterDigital</w:t>
                  </w:r>
                  <w:proofErr w:type="spellEnd"/>
                </w:p>
              </w:tc>
              <w:tc>
                <w:tcPr>
                  <w:tcW w:w="1080" w:type="dxa"/>
                </w:tcPr>
                <w:p w14:paraId="1A66C177" w14:textId="77777777" w:rsidR="005E7CA6" w:rsidRPr="00C52B98" w:rsidRDefault="005E7CA6" w:rsidP="005E7CA6">
                  <w:pPr>
                    <w:rPr>
                      <w:szCs w:val="18"/>
                    </w:rPr>
                  </w:pPr>
                </w:p>
              </w:tc>
              <w:tc>
                <w:tcPr>
                  <w:tcW w:w="895" w:type="dxa"/>
                </w:tcPr>
                <w:p w14:paraId="7318C15A" w14:textId="77777777" w:rsidR="005E7CA6" w:rsidRPr="00C52B98" w:rsidRDefault="005E7CA6" w:rsidP="005E7CA6">
                  <w:pPr>
                    <w:rPr>
                      <w:szCs w:val="18"/>
                    </w:rPr>
                  </w:pPr>
                </w:p>
              </w:tc>
              <w:tc>
                <w:tcPr>
                  <w:tcW w:w="2713" w:type="dxa"/>
                </w:tcPr>
                <w:p w14:paraId="17BE92B5" w14:textId="77777777" w:rsidR="005E7CA6" w:rsidRPr="00C52B98" w:rsidRDefault="005E7CA6" w:rsidP="005E7CA6">
                  <w:pPr>
                    <w:rPr>
                      <w:szCs w:val="18"/>
                    </w:rPr>
                  </w:pPr>
                </w:p>
              </w:tc>
            </w:tr>
            <w:tr w:rsidR="005E7CA6" w:rsidRPr="00CD4C78" w14:paraId="3C478EAE" w14:textId="77777777" w:rsidTr="004B30C1">
              <w:trPr>
                <w:trHeight w:val="359"/>
                <w:jc w:val="center"/>
              </w:trPr>
              <w:tc>
                <w:tcPr>
                  <w:tcW w:w="1850" w:type="dxa"/>
                  <w:vAlign w:val="center"/>
                </w:tcPr>
                <w:p w14:paraId="284F5AD4" w14:textId="7BE07BEB" w:rsidR="005E7CA6" w:rsidRPr="00C52B98" w:rsidRDefault="005E7CA6" w:rsidP="005E7CA6">
                  <w:pPr>
                    <w:rPr>
                      <w:szCs w:val="18"/>
                    </w:rPr>
                  </w:pPr>
                  <w:r>
                    <w:rPr>
                      <w:szCs w:val="18"/>
                    </w:rPr>
                    <w:t>Rui Yang</w:t>
                  </w:r>
                </w:p>
              </w:tc>
              <w:tc>
                <w:tcPr>
                  <w:tcW w:w="2160" w:type="dxa"/>
                  <w:vAlign w:val="center"/>
                </w:tcPr>
                <w:p w14:paraId="075C4385" w14:textId="6DFED76F" w:rsidR="005E7CA6" w:rsidRPr="00C52B98" w:rsidRDefault="005E7CA6" w:rsidP="005E7CA6">
                  <w:pPr>
                    <w:rPr>
                      <w:szCs w:val="18"/>
                    </w:rPr>
                  </w:pPr>
                  <w:proofErr w:type="spellStart"/>
                  <w:r w:rsidRPr="007F008F">
                    <w:rPr>
                      <w:szCs w:val="18"/>
                      <w:lang w:eastAsia="ko-KR"/>
                    </w:rPr>
                    <w:t>InterDigital</w:t>
                  </w:r>
                  <w:proofErr w:type="spellEnd"/>
                </w:p>
              </w:tc>
              <w:tc>
                <w:tcPr>
                  <w:tcW w:w="1080" w:type="dxa"/>
                </w:tcPr>
                <w:p w14:paraId="79970A3F" w14:textId="77777777" w:rsidR="005E7CA6" w:rsidRPr="00C52B98" w:rsidRDefault="005E7CA6" w:rsidP="005E7CA6">
                  <w:pPr>
                    <w:rPr>
                      <w:szCs w:val="18"/>
                    </w:rPr>
                  </w:pPr>
                </w:p>
              </w:tc>
              <w:tc>
                <w:tcPr>
                  <w:tcW w:w="895" w:type="dxa"/>
                </w:tcPr>
                <w:p w14:paraId="32711749" w14:textId="77777777" w:rsidR="005E7CA6" w:rsidRPr="00C52B98" w:rsidRDefault="005E7CA6" w:rsidP="005E7CA6">
                  <w:pPr>
                    <w:rPr>
                      <w:szCs w:val="18"/>
                    </w:rPr>
                  </w:pPr>
                </w:p>
              </w:tc>
              <w:tc>
                <w:tcPr>
                  <w:tcW w:w="2713" w:type="dxa"/>
                </w:tcPr>
                <w:p w14:paraId="379723DC" w14:textId="77777777" w:rsidR="005E7CA6" w:rsidRPr="00C52B98" w:rsidRDefault="005E7CA6" w:rsidP="005E7CA6">
                  <w:pPr>
                    <w:rPr>
                      <w:szCs w:val="18"/>
                    </w:rPr>
                  </w:pPr>
                </w:p>
              </w:tc>
            </w:tr>
          </w:tbl>
          <w:p w14:paraId="221C8DFA" w14:textId="77777777" w:rsidR="00FB0544" w:rsidRDefault="00FB0544" w:rsidP="004B30C1">
            <w:pPr>
              <w:pStyle w:val="T2"/>
            </w:pPr>
          </w:p>
        </w:tc>
      </w:tr>
    </w:tbl>
    <w:p w14:paraId="032751B3" w14:textId="77777777" w:rsidR="00FB0544" w:rsidRPr="00CD4C78" w:rsidRDefault="00FB0544" w:rsidP="00FB0544">
      <w:pPr>
        <w:pStyle w:val="T1"/>
        <w:spacing w:after="120"/>
        <w:rPr>
          <w:sz w:val="22"/>
        </w:rPr>
      </w:pPr>
    </w:p>
    <w:p w14:paraId="16760005" w14:textId="77777777" w:rsidR="00FB0544" w:rsidRPr="00CD4C78" w:rsidRDefault="00FB0544" w:rsidP="00FB0544">
      <w:pPr>
        <w:pStyle w:val="T1"/>
        <w:spacing w:after="120"/>
        <w:rPr>
          <w:sz w:val="22"/>
        </w:rPr>
      </w:pPr>
    </w:p>
    <w:p w14:paraId="47EB77F1" w14:textId="77777777" w:rsidR="00FB0544" w:rsidRPr="00CD4C78" w:rsidRDefault="00FB0544" w:rsidP="00FB0544">
      <w:pPr>
        <w:pStyle w:val="T1"/>
        <w:spacing w:after="120"/>
      </w:pPr>
      <w:r w:rsidRPr="00CD4C78">
        <w:t>Abstract</w:t>
      </w:r>
    </w:p>
    <w:p w14:paraId="2F6524E7" w14:textId="3ED367F9" w:rsidR="00FB0544" w:rsidRDefault="00FB0544" w:rsidP="00FB0544">
      <w:pPr>
        <w:jc w:val="both"/>
        <w:rPr>
          <w:sz w:val="20"/>
          <w:lang w:eastAsia="ko-KR"/>
        </w:rPr>
      </w:pPr>
      <w:r w:rsidRPr="00DE157B">
        <w:rPr>
          <w:rFonts w:hint="eastAsia"/>
          <w:sz w:val="20"/>
          <w:lang w:eastAsia="ko-KR"/>
        </w:rPr>
        <w:t>This submission propos</w:t>
      </w:r>
      <w:r w:rsidRPr="00DE157B">
        <w:rPr>
          <w:sz w:val="20"/>
          <w:lang w:eastAsia="ko-KR"/>
        </w:rPr>
        <w:t>es</w:t>
      </w:r>
      <w:r w:rsidRPr="00DE157B">
        <w:rPr>
          <w:rFonts w:hint="eastAsia"/>
          <w:sz w:val="20"/>
          <w:lang w:eastAsia="ko-KR"/>
        </w:rPr>
        <w:t xml:space="preserve"> </w:t>
      </w:r>
      <w:r w:rsidRPr="00DE157B">
        <w:rPr>
          <w:sz w:val="20"/>
          <w:lang w:eastAsia="ko-KR"/>
        </w:rPr>
        <w:t>resolution</w:t>
      </w:r>
      <w:r w:rsidRPr="00DE157B">
        <w:rPr>
          <w:rFonts w:hint="eastAsia"/>
          <w:sz w:val="20"/>
          <w:lang w:eastAsia="ko-KR"/>
        </w:rPr>
        <w:t>s</w:t>
      </w:r>
      <w:r w:rsidRPr="00DE157B">
        <w:rPr>
          <w:sz w:val="20"/>
          <w:lang w:eastAsia="ko-KR"/>
        </w:rPr>
        <w:t xml:space="preserve"> for </w:t>
      </w:r>
      <w:r>
        <w:rPr>
          <w:sz w:val="20"/>
          <w:lang w:eastAsia="ko-KR"/>
        </w:rPr>
        <w:t xml:space="preserve">CID </w:t>
      </w:r>
      <w:r w:rsidR="00E52954">
        <w:rPr>
          <w:sz w:val="20"/>
          <w:lang w:eastAsia="ko-KR"/>
        </w:rPr>
        <w:t>12</w:t>
      </w:r>
      <w:r w:rsidR="00F75251">
        <w:rPr>
          <w:sz w:val="20"/>
          <w:lang w:eastAsia="ko-KR"/>
        </w:rPr>
        <w:t>538</w:t>
      </w:r>
      <w:r>
        <w:rPr>
          <w:sz w:val="20"/>
          <w:lang w:eastAsia="ko-KR"/>
        </w:rPr>
        <w:t xml:space="preserve"> in P802.11be </w:t>
      </w:r>
      <w:r w:rsidRPr="00262D78">
        <w:rPr>
          <w:sz w:val="20"/>
          <w:highlight w:val="yellow"/>
          <w:lang w:eastAsia="ko-KR"/>
        </w:rPr>
        <w:t>D2.</w:t>
      </w:r>
      <w:r w:rsidR="007D3227">
        <w:rPr>
          <w:sz w:val="20"/>
          <w:highlight w:val="yellow"/>
          <w:lang w:eastAsia="ko-KR"/>
        </w:rPr>
        <w:t>1.1</w:t>
      </w:r>
      <w:r>
        <w:rPr>
          <w:sz w:val="20"/>
          <w:lang w:eastAsia="ko-KR"/>
        </w:rPr>
        <w:t xml:space="preserve">: </w:t>
      </w:r>
    </w:p>
    <w:p w14:paraId="56458F47" w14:textId="77777777" w:rsidR="00FB0544" w:rsidRDefault="00FB0544" w:rsidP="00FB0544">
      <w:pPr>
        <w:jc w:val="both"/>
        <w:rPr>
          <w:sz w:val="20"/>
          <w:lang w:eastAsia="ko-KR"/>
        </w:rPr>
      </w:pPr>
    </w:p>
    <w:p w14:paraId="45967D12" w14:textId="77777777" w:rsidR="00FB0544" w:rsidRDefault="00FB0544" w:rsidP="00FB0544">
      <w:pPr>
        <w:jc w:val="both"/>
        <w:rPr>
          <w:sz w:val="20"/>
          <w:lang w:eastAsia="ko-KR"/>
        </w:rPr>
      </w:pPr>
    </w:p>
    <w:p w14:paraId="3948F30E" w14:textId="77777777" w:rsidR="00FB0544" w:rsidRDefault="00FB0544" w:rsidP="00FB0544"/>
    <w:p w14:paraId="3EA13FEB" w14:textId="77777777" w:rsidR="00FB0544" w:rsidRDefault="00FB0544" w:rsidP="00FB0544">
      <w:r>
        <w:t>NOTE – Set the Track Changes Viewing Option in the MS Word to “All Markup” to clearly see the proposed text edits.</w:t>
      </w:r>
    </w:p>
    <w:p w14:paraId="4B1E006C" w14:textId="77777777" w:rsidR="00FB0544" w:rsidRDefault="00FB0544" w:rsidP="00FB0544"/>
    <w:p w14:paraId="59031835" w14:textId="77777777" w:rsidR="00FB0544" w:rsidRDefault="00FB0544" w:rsidP="00FB0544"/>
    <w:p w14:paraId="66C49573" w14:textId="77777777" w:rsidR="00FB0544" w:rsidRPr="00EF05A7" w:rsidRDefault="00FB0544" w:rsidP="00FB0544">
      <w:pPr>
        <w:rPr>
          <w:b/>
          <w:sz w:val="22"/>
        </w:rPr>
      </w:pPr>
      <w:r w:rsidRPr="00EF05A7">
        <w:rPr>
          <w:b/>
          <w:sz w:val="22"/>
        </w:rPr>
        <w:t>Revision History:</w:t>
      </w:r>
    </w:p>
    <w:p w14:paraId="1EA641B5" w14:textId="77777777" w:rsidR="00FB0544" w:rsidRPr="00CD4C78" w:rsidRDefault="00FB0544" w:rsidP="00FB0544"/>
    <w:p w14:paraId="6B3389EE" w14:textId="77777777" w:rsidR="00FB0544" w:rsidRDefault="00FB0544" w:rsidP="00FB0544">
      <w:r>
        <w:t>R0: Initial version</w:t>
      </w:r>
    </w:p>
    <w:p w14:paraId="333F4CBF" w14:textId="77777777" w:rsidR="00FB0544" w:rsidRDefault="00FB0544" w:rsidP="00FB0544">
      <w:pPr>
        <w:rPr>
          <w:lang w:eastAsia="ko-KR"/>
        </w:rPr>
      </w:pPr>
    </w:p>
    <w:p w14:paraId="1E701AC6" w14:textId="77777777" w:rsidR="00FB0544" w:rsidRPr="00CD4C78" w:rsidRDefault="00FB0544" w:rsidP="00FB0544"/>
    <w:p w14:paraId="4DBFDA2C" w14:textId="77777777" w:rsidR="00FB0544" w:rsidRPr="00CD4C78" w:rsidRDefault="00FB0544" w:rsidP="00FB0544">
      <w:r w:rsidRPr="00CD4C78">
        <w:br w:type="page"/>
      </w:r>
    </w:p>
    <w:p w14:paraId="5421A552" w14:textId="193ABCF8" w:rsidR="00FB0544" w:rsidRDefault="00FB0544" w:rsidP="00FB0544">
      <w:pPr>
        <w:pStyle w:val="Heading1"/>
      </w:pPr>
      <w:r>
        <w:lastRenderedPageBreak/>
        <w:t xml:space="preserve">CID </w:t>
      </w:r>
      <w:r w:rsidR="00F75251">
        <w:t>12538</w:t>
      </w:r>
    </w:p>
    <w:p w14:paraId="29D024BD" w14:textId="77777777" w:rsidR="00FB0544" w:rsidRDefault="00FB0544" w:rsidP="00FB0544">
      <w:pPr>
        <w:jc w:val="both"/>
        <w:rPr>
          <w:sz w:val="22"/>
          <w:szCs w:val="22"/>
          <w:lang w:val="en-US"/>
        </w:rPr>
      </w:pPr>
    </w:p>
    <w:tbl>
      <w:tblPr>
        <w:tblW w:w="98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05"/>
        <w:gridCol w:w="1073"/>
        <w:gridCol w:w="1161"/>
        <w:gridCol w:w="1918"/>
        <w:gridCol w:w="1559"/>
        <w:gridCol w:w="3289"/>
      </w:tblGrid>
      <w:tr w:rsidR="00FB0544" w:rsidRPr="009522BD" w14:paraId="25561849" w14:textId="77777777" w:rsidTr="00744A31">
        <w:trPr>
          <w:trHeight w:val="278"/>
        </w:trPr>
        <w:tc>
          <w:tcPr>
            <w:tcW w:w="805" w:type="dxa"/>
            <w:shd w:val="clear" w:color="auto" w:fill="auto"/>
            <w:hideMark/>
          </w:tcPr>
          <w:p w14:paraId="311E3A5B" w14:textId="77777777" w:rsidR="00FB0544" w:rsidRPr="002E58A7" w:rsidRDefault="00FB0544" w:rsidP="004B30C1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CID</w:t>
            </w:r>
          </w:p>
        </w:tc>
        <w:tc>
          <w:tcPr>
            <w:tcW w:w="1073" w:type="dxa"/>
            <w:shd w:val="clear" w:color="auto" w:fill="auto"/>
            <w:hideMark/>
          </w:tcPr>
          <w:p w14:paraId="6FB18AC6" w14:textId="77777777" w:rsidR="00FB0544" w:rsidRPr="002E58A7" w:rsidRDefault="00FB0544" w:rsidP="004B30C1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Clause</w:t>
            </w:r>
          </w:p>
        </w:tc>
        <w:tc>
          <w:tcPr>
            <w:tcW w:w="1161" w:type="dxa"/>
            <w:shd w:val="clear" w:color="auto" w:fill="auto"/>
            <w:hideMark/>
          </w:tcPr>
          <w:p w14:paraId="0925C658" w14:textId="77777777" w:rsidR="00FB0544" w:rsidRPr="002E58A7" w:rsidRDefault="00FB0544" w:rsidP="004B30C1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proofErr w:type="spellStart"/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Page.Line</w:t>
            </w:r>
            <w:proofErr w:type="spellEnd"/>
          </w:p>
        </w:tc>
        <w:tc>
          <w:tcPr>
            <w:tcW w:w="1918" w:type="dxa"/>
            <w:shd w:val="clear" w:color="auto" w:fill="auto"/>
            <w:hideMark/>
          </w:tcPr>
          <w:p w14:paraId="0936CD8D" w14:textId="77777777" w:rsidR="00FB0544" w:rsidRPr="002E58A7" w:rsidRDefault="00FB0544" w:rsidP="004B30C1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Comment</w:t>
            </w:r>
          </w:p>
        </w:tc>
        <w:tc>
          <w:tcPr>
            <w:tcW w:w="1559" w:type="dxa"/>
            <w:shd w:val="clear" w:color="auto" w:fill="auto"/>
            <w:hideMark/>
          </w:tcPr>
          <w:p w14:paraId="16785AD0" w14:textId="77777777" w:rsidR="00FB0544" w:rsidRPr="002E58A7" w:rsidRDefault="00FB0544" w:rsidP="004B30C1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Proposed Change</w:t>
            </w:r>
          </w:p>
        </w:tc>
        <w:tc>
          <w:tcPr>
            <w:tcW w:w="3289" w:type="dxa"/>
          </w:tcPr>
          <w:p w14:paraId="2240A712" w14:textId="77777777" w:rsidR="00FB0544" w:rsidRPr="002E58A7" w:rsidRDefault="00FB0544" w:rsidP="004B30C1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Resolution</w:t>
            </w:r>
          </w:p>
        </w:tc>
      </w:tr>
      <w:tr w:rsidR="00FB0544" w:rsidRPr="001D296D" w14:paraId="52F34349" w14:textId="77777777" w:rsidTr="00744A31">
        <w:trPr>
          <w:trHeight w:val="278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E6B94" w14:textId="28BF15D4" w:rsidR="00FB0544" w:rsidRPr="009F0C69" w:rsidRDefault="00F75251" w:rsidP="004B30C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12538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30E04D" w14:textId="77777777" w:rsidR="00C400DA" w:rsidRDefault="00C400DA" w:rsidP="00C400DA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36.3.12.7.2</w:t>
            </w:r>
          </w:p>
          <w:p w14:paraId="3FA1FC69" w14:textId="311424D2" w:rsidR="00FB0544" w:rsidRDefault="00FB0544" w:rsidP="004B30C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4D01C" w14:textId="77777777" w:rsidR="00976161" w:rsidRDefault="00976161" w:rsidP="00976161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657.07</w:t>
            </w:r>
          </w:p>
          <w:p w14:paraId="445D147F" w14:textId="3C4B554C" w:rsidR="00FB0544" w:rsidRDefault="00FB0544" w:rsidP="004B30C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E8297F" w14:textId="4B0DC901" w:rsidR="00FB0544" w:rsidRPr="00976161" w:rsidRDefault="00976161" w:rsidP="00016E9D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In the current design of EHT-SIG, some allocation scenarios would require a large number of EHT-SIG Symbols which cannot be accommodated in the U-SIG. One example is 144 users each allocated one 26-tone RU in 320 MHz channel.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533675" w14:textId="77777777" w:rsidR="00976161" w:rsidRDefault="00976161" w:rsidP="00976161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Several solutions may be devised to allow for allocations with large number of users. I will bring a contribution to fix this issue.</w:t>
            </w:r>
          </w:p>
          <w:p w14:paraId="028CD36B" w14:textId="1B34E9E5" w:rsidR="00FB0544" w:rsidRPr="00016E9D" w:rsidRDefault="00FB0544" w:rsidP="004B30C1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4F7659" w14:textId="27C489C7" w:rsidR="00FB0544" w:rsidRDefault="00D55E90" w:rsidP="004B30C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Revised</w:t>
            </w:r>
          </w:p>
          <w:p w14:paraId="047C215B" w14:textId="77777777" w:rsidR="00FB0544" w:rsidRDefault="00FB0544" w:rsidP="004B30C1">
            <w:pPr>
              <w:rPr>
                <w:rFonts w:ascii="Arial" w:hAnsi="Arial" w:cs="Arial"/>
                <w:sz w:val="20"/>
              </w:rPr>
            </w:pPr>
          </w:p>
          <w:p w14:paraId="29185EA0" w14:textId="79BFFF15" w:rsidR="00FB0544" w:rsidRDefault="007D7D44" w:rsidP="004B30C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Such allocation scenarios are allowed by the current specs, however </w:t>
            </w:r>
            <w:r w:rsidR="0015743F">
              <w:rPr>
                <w:rFonts w:ascii="Arial" w:hAnsi="Arial" w:cs="Arial"/>
                <w:sz w:val="20"/>
              </w:rPr>
              <w:t>this large number of EHT-SIG symbols cannot be signalled or accommodated.</w:t>
            </w:r>
            <w:r w:rsidR="00C8204E">
              <w:rPr>
                <w:rFonts w:ascii="Arial" w:hAnsi="Arial" w:cs="Arial"/>
                <w:sz w:val="20"/>
              </w:rPr>
              <w:t xml:space="preserve"> A </w:t>
            </w:r>
            <w:r w:rsidR="00F00177">
              <w:rPr>
                <w:rFonts w:ascii="Arial" w:hAnsi="Arial" w:cs="Arial"/>
                <w:sz w:val="20"/>
              </w:rPr>
              <w:t xml:space="preserve">sentence should </w:t>
            </w:r>
            <w:r w:rsidR="00C8204E">
              <w:rPr>
                <w:rFonts w:ascii="Arial" w:hAnsi="Arial" w:cs="Arial"/>
                <w:sz w:val="20"/>
              </w:rPr>
              <w:t>be added to the EHT-SIG clause to disallow these allocation scenarios.</w:t>
            </w:r>
            <w:r w:rsidR="0015743F">
              <w:rPr>
                <w:rFonts w:ascii="Arial" w:hAnsi="Arial" w:cs="Arial"/>
                <w:sz w:val="20"/>
              </w:rPr>
              <w:t xml:space="preserve">  </w:t>
            </w:r>
          </w:p>
          <w:p w14:paraId="683EE15D" w14:textId="4F58A3D8" w:rsidR="00B468FC" w:rsidRDefault="00B468FC" w:rsidP="004B30C1">
            <w:pPr>
              <w:rPr>
                <w:rFonts w:ascii="Arial" w:hAnsi="Arial" w:cs="Arial"/>
                <w:sz w:val="20"/>
              </w:rPr>
            </w:pPr>
          </w:p>
          <w:p w14:paraId="4E58A98A" w14:textId="5BC9E0A3" w:rsidR="00D55E90" w:rsidRDefault="00D55E90" w:rsidP="004B30C1">
            <w:pPr>
              <w:rPr>
                <w:rFonts w:ascii="Arial" w:hAnsi="Arial" w:cs="Arial"/>
                <w:sz w:val="20"/>
              </w:rPr>
            </w:pPr>
          </w:p>
          <w:p w14:paraId="6ABBBF41" w14:textId="77777777" w:rsidR="006035C3" w:rsidRDefault="006035C3" w:rsidP="004B30C1">
            <w:pPr>
              <w:rPr>
                <w:rFonts w:ascii="Arial" w:hAnsi="Arial" w:cs="Arial"/>
                <w:sz w:val="20"/>
              </w:rPr>
            </w:pPr>
          </w:p>
          <w:p w14:paraId="50868042" w14:textId="07547D6C" w:rsidR="00FB0544" w:rsidRPr="00016E9D" w:rsidRDefault="00FB0544" w:rsidP="00016E9D">
            <w:pPr>
              <w:rPr>
                <w:rFonts w:ascii="Arial" w:eastAsia="Times New Roman" w:hAnsi="Arial" w:cs="Arial"/>
                <w:sz w:val="20"/>
                <w:lang w:val="en-US" w:eastAsia="zh-CN"/>
              </w:rPr>
            </w:pPr>
            <w:r w:rsidRPr="004B30C1">
              <w:rPr>
                <w:rFonts w:ascii="Arial" w:eastAsia="Times New Roman" w:hAnsi="Arial" w:cs="Arial"/>
                <w:sz w:val="20"/>
                <w:highlight w:val="yellow"/>
                <w:lang w:val="en-US" w:eastAsia="zh-CN"/>
              </w:rPr>
              <w:t>TGbe editor: please incorporate</w:t>
            </w:r>
            <w:r w:rsidR="006A6417">
              <w:rPr>
                <w:rFonts w:ascii="Arial" w:eastAsia="Times New Roman" w:hAnsi="Arial" w:cs="Arial"/>
                <w:sz w:val="20"/>
                <w:highlight w:val="yellow"/>
                <w:lang w:val="en-US" w:eastAsia="zh-CN"/>
              </w:rPr>
              <w:t xml:space="preserve"> the</w:t>
            </w:r>
            <w:r w:rsidRPr="004B30C1">
              <w:rPr>
                <w:rFonts w:ascii="Arial" w:eastAsia="Times New Roman" w:hAnsi="Arial" w:cs="Arial"/>
                <w:sz w:val="20"/>
                <w:highlight w:val="yellow"/>
                <w:lang w:val="en-US" w:eastAsia="zh-CN"/>
              </w:rPr>
              <w:t xml:space="preserve"> changes shown in 11-2</w:t>
            </w:r>
            <w:r>
              <w:rPr>
                <w:rFonts w:ascii="Arial" w:eastAsia="Times New Roman" w:hAnsi="Arial" w:cs="Arial"/>
                <w:sz w:val="20"/>
                <w:highlight w:val="yellow"/>
                <w:lang w:val="en-US" w:eastAsia="zh-CN"/>
              </w:rPr>
              <w:t>2</w:t>
            </w:r>
            <w:r w:rsidRPr="004B30C1">
              <w:rPr>
                <w:rFonts w:ascii="Arial" w:eastAsia="Times New Roman" w:hAnsi="Arial" w:cs="Arial"/>
                <w:sz w:val="20"/>
                <w:highlight w:val="yellow"/>
                <w:lang w:val="en-US" w:eastAsia="zh-CN"/>
              </w:rPr>
              <w:t>/</w:t>
            </w:r>
            <w:r w:rsidR="0007411D">
              <w:rPr>
                <w:rFonts w:ascii="Arial" w:eastAsia="Times New Roman" w:hAnsi="Arial" w:cs="Arial"/>
                <w:sz w:val="20"/>
                <w:highlight w:val="yellow"/>
                <w:lang w:val="en-US" w:eastAsia="zh-CN"/>
              </w:rPr>
              <w:t>1676</w:t>
            </w:r>
            <w:r w:rsidR="003E7FE7" w:rsidRPr="004B30C1">
              <w:rPr>
                <w:rFonts w:ascii="Arial" w:eastAsia="Times New Roman" w:hAnsi="Arial" w:cs="Arial"/>
                <w:sz w:val="20"/>
                <w:highlight w:val="yellow"/>
                <w:lang w:val="en-US" w:eastAsia="zh-CN"/>
              </w:rPr>
              <w:t>r0</w:t>
            </w:r>
            <w:r w:rsidR="003E7FE7">
              <w:rPr>
                <w:rFonts w:ascii="Arial" w:eastAsia="Times New Roman" w:hAnsi="Arial" w:cs="Arial"/>
                <w:sz w:val="20"/>
                <w:highlight w:val="yellow"/>
                <w:lang w:val="en-US" w:eastAsia="zh-CN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highlight w:val="yellow"/>
                <w:lang w:val="en-US" w:eastAsia="zh-CN"/>
              </w:rPr>
              <w:t>below</w:t>
            </w:r>
            <w:r w:rsidRPr="004B30C1">
              <w:rPr>
                <w:rFonts w:ascii="Arial" w:eastAsia="Times New Roman" w:hAnsi="Arial" w:cs="Arial"/>
                <w:sz w:val="20"/>
                <w:highlight w:val="yellow"/>
                <w:lang w:val="en-US" w:eastAsia="zh-CN"/>
              </w:rPr>
              <w:t>.</w:t>
            </w:r>
          </w:p>
        </w:tc>
      </w:tr>
    </w:tbl>
    <w:p w14:paraId="59692328" w14:textId="48CD8DE9" w:rsidR="00FB0544" w:rsidRDefault="00FB0544" w:rsidP="00FB0544">
      <w:pPr>
        <w:pStyle w:val="BodyText"/>
        <w:kinsoku w:val="0"/>
        <w:overflowPunct w:val="0"/>
        <w:spacing w:before="9"/>
        <w:rPr>
          <w:sz w:val="20"/>
        </w:rPr>
      </w:pPr>
    </w:p>
    <w:p w14:paraId="10C9FDF0" w14:textId="6C194A1D" w:rsidR="00A649E1" w:rsidRDefault="00A649E1" w:rsidP="00FB0544">
      <w:pPr>
        <w:pStyle w:val="BodyText"/>
        <w:kinsoku w:val="0"/>
        <w:overflowPunct w:val="0"/>
        <w:spacing w:before="9"/>
        <w:rPr>
          <w:sz w:val="20"/>
        </w:rPr>
      </w:pPr>
    </w:p>
    <w:p w14:paraId="213D3233" w14:textId="36C7BB09" w:rsidR="00A649E1" w:rsidRPr="00202CBD" w:rsidRDefault="00726B93" w:rsidP="00FB0544">
      <w:pPr>
        <w:pStyle w:val="BodyText"/>
        <w:kinsoku w:val="0"/>
        <w:overflowPunct w:val="0"/>
        <w:spacing w:before="9"/>
        <w:rPr>
          <w:sz w:val="20"/>
        </w:rPr>
      </w:pPr>
      <w:bookmarkStart w:id="0" w:name="_Hlk109115835"/>
      <w:r w:rsidRPr="00202CBD">
        <w:rPr>
          <w:sz w:val="20"/>
          <w:highlight w:val="yellow"/>
        </w:rPr>
        <w:t>DISCUSSION</w:t>
      </w:r>
      <w:bookmarkEnd w:id="0"/>
      <w:r w:rsidRPr="00202CBD">
        <w:rPr>
          <w:sz w:val="20"/>
          <w:highlight w:val="yellow"/>
        </w:rPr>
        <w:t>:</w:t>
      </w:r>
      <w:r w:rsidR="007F4528" w:rsidRPr="00202CBD">
        <w:rPr>
          <w:sz w:val="20"/>
        </w:rPr>
        <w:t xml:space="preserve"> </w:t>
      </w:r>
    </w:p>
    <w:p w14:paraId="35C709C6" w14:textId="632B6EC7" w:rsidR="00E00601" w:rsidRDefault="00E00601" w:rsidP="006E12DB">
      <w:pPr>
        <w:pStyle w:val="BodyText"/>
        <w:kinsoku w:val="0"/>
        <w:overflowPunct w:val="0"/>
        <w:spacing w:before="9"/>
        <w:jc w:val="both"/>
        <w:rPr>
          <w:sz w:val="20"/>
          <w:lang w:val="en-US"/>
        </w:rPr>
      </w:pPr>
      <w:r w:rsidRPr="00E00601">
        <w:rPr>
          <w:sz w:val="20"/>
          <w:lang w:val="en-US"/>
        </w:rPr>
        <w:t>The Number of EHT SIG Symbols field in U-SIG2 of the MU-PPDU is 5 bits</w:t>
      </w:r>
      <w:r>
        <w:rPr>
          <w:sz w:val="20"/>
          <w:lang w:val="en-US"/>
        </w:rPr>
        <w:t>, hence t</w:t>
      </w:r>
      <w:r w:rsidRPr="00E00601">
        <w:rPr>
          <w:sz w:val="20"/>
          <w:lang w:val="en-US"/>
        </w:rPr>
        <w:t>he maximum number of EHT-SIG symbols that can be signaled is 32 symbols</w:t>
      </w:r>
      <w:r w:rsidR="00A8180A">
        <w:rPr>
          <w:sz w:val="20"/>
          <w:lang w:val="en-US"/>
        </w:rPr>
        <w:t xml:space="preserve">. </w:t>
      </w:r>
      <w:r w:rsidRPr="00E00601">
        <w:rPr>
          <w:sz w:val="20"/>
          <w:lang w:val="en-US"/>
        </w:rPr>
        <w:t xml:space="preserve">Some </w:t>
      </w:r>
      <w:r w:rsidR="005977FE">
        <w:rPr>
          <w:sz w:val="20"/>
          <w:lang w:val="en-US"/>
        </w:rPr>
        <w:t xml:space="preserve">RU </w:t>
      </w:r>
      <w:r w:rsidR="006C16F1">
        <w:rPr>
          <w:sz w:val="20"/>
          <w:lang w:val="en-US"/>
        </w:rPr>
        <w:t xml:space="preserve">or MRU </w:t>
      </w:r>
      <w:r w:rsidRPr="00E00601">
        <w:rPr>
          <w:sz w:val="20"/>
          <w:lang w:val="en-US"/>
        </w:rPr>
        <w:t>allocation scenarios are allowed by the 802.11be specs, however the number of required EHT-SIG symbols to signal those scenarios cannot be accommodated by the current design of U-SIG</w:t>
      </w:r>
      <w:r w:rsidR="006E12DB">
        <w:rPr>
          <w:sz w:val="20"/>
          <w:lang w:val="en-US"/>
        </w:rPr>
        <w:t xml:space="preserve">. </w:t>
      </w:r>
    </w:p>
    <w:p w14:paraId="3DE7C3E1" w14:textId="7F527277" w:rsidR="00E00601" w:rsidRDefault="00E00601" w:rsidP="006E12DB">
      <w:pPr>
        <w:pStyle w:val="BodyText"/>
        <w:kinsoku w:val="0"/>
        <w:overflowPunct w:val="0"/>
        <w:spacing w:before="9"/>
        <w:jc w:val="both"/>
        <w:rPr>
          <w:sz w:val="20"/>
          <w:lang w:val="en-US"/>
        </w:rPr>
      </w:pPr>
    </w:p>
    <w:p w14:paraId="1EB6EAB1" w14:textId="48738965" w:rsidR="004552F9" w:rsidRDefault="006E12DB" w:rsidP="007549DC">
      <w:pPr>
        <w:pStyle w:val="BodyText"/>
        <w:kinsoku w:val="0"/>
        <w:overflowPunct w:val="0"/>
        <w:spacing w:before="9"/>
        <w:jc w:val="both"/>
        <w:rPr>
          <w:sz w:val="20"/>
          <w:lang w:val="en-US"/>
        </w:rPr>
      </w:pPr>
      <w:r w:rsidRPr="00142DAA">
        <w:rPr>
          <w:b/>
          <w:bCs/>
          <w:sz w:val="20"/>
          <w:lang w:val="en-US"/>
        </w:rPr>
        <w:t>Example</w:t>
      </w:r>
      <w:r w:rsidR="004552F9" w:rsidRPr="00142DAA">
        <w:rPr>
          <w:b/>
          <w:bCs/>
          <w:sz w:val="20"/>
          <w:lang w:val="en-US"/>
        </w:rPr>
        <w:t>s</w:t>
      </w:r>
      <w:r w:rsidR="00946BA2">
        <w:rPr>
          <w:sz w:val="20"/>
          <w:lang w:val="en-US"/>
        </w:rPr>
        <w:t xml:space="preserve">: </w:t>
      </w:r>
      <w:r w:rsidR="00142DAA">
        <w:rPr>
          <w:sz w:val="20"/>
          <w:lang w:val="en-US"/>
        </w:rPr>
        <w:t>For a</w:t>
      </w:r>
      <w:r w:rsidR="00416EA4">
        <w:rPr>
          <w:sz w:val="20"/>
          <w:lang w:val="en-US"/>
        </w:rPr>
        <w:t xml:space="preserve">ny small </w:t>
      </w:r>
      <w:r w:rsidR="005C2B79">
        <w:rPr>
          <w:sz w:val="20"/>
          <w:lang w:val="en-US"/>
        </w:rPr>
        <w:t>RU</w:t>
      </w:r>
      <w:r w:rsidR="00D21EB5">
        <w:rPr>
          <w:sz w:val="20"/>
          <w:lang w:val="en-US"/>
        </w:rPr>
        <w:t xml:space="preserve"> or MRU</w:t>
      </w:r>
      <w:r w:rsidR="005C2B79">
        <w:rPr>
          <w:sz w:val="20"/>
          <w:lang w:val="en-US"/>
        </w:rPr>
        <w:t xml:space="preserve"> allocation </w:t>
      </w:r>
      <w:r w:rsidR="006F4E47">
        <w:rPr>
          <w:sz w:val="20"/>
          <w:lang w:val="en-US"/>
        </w:rPr>
        <w:t xml:space="preserve">in each 20 MHz of a 320 MHz bandwidth with </w:t>
      </w:r>
      <w:r w:rsidR="00F661C9">
        <w:rPr>
          <w:sz w:val="20"/>
          <w:lang w:val="en-US"/>
        </w:rPr>
        <w:t>a low</w:t>
      </w:r>
      <w:r w:rsidR="006F4E47">
        <w:rPr>
          <w:sz w:val="20"/>
          <w:lang w:val="en-US"/>
        </w:rPr>
        <w:t xml:space="preserve"> </w:t>
      </w:r>
      <w:r w:rsidR="006C16F1">
        <w:rPr>
          <w:sz w:val="20"/>
          <w:lang w:val="en-US"/>
        </w:rPr>
        <w:t xml:space="preserve">EHT-SIG </w:t>
      </w:r>
      <w:r w:rsidR="006F4E47">
        <w:rPr>
          <w:sz w:val="20"/>
          <w:lang w:val="en-US"/>
        </w:rPr>
        <w:t>MCS</w:t>
      </w:r>
      <w:r w:rsidR="007549DC">
        <w:rPr>
          <w:sz w:val="20"/>
          <w:lang w:val="en-US"/>
        </w:rPr>
        <w:t xml:space="preserve"> </w:t>
      </w:r>
      <w:r w:rsidR="006C16F1">
        <w:rPr>
          <w:sz w:val="20"/>
          <w:lang w:val="en-US"/>
        </w:rPr>
        <w:t>(0, 1</w:t>
      </w:r>
      <w:r w:rsidR="00811F1D">
        <w:rPr>
          <w:sz w:val="20"/>
          <w:lang w:val="en-US"/>
        </w:rPr>
        <w:t xml:space="preserve"> or </w:t>
      </w:r>
      <w:r w:rsidR="006C16F1">
        <w:rPr>
          <w:sz w:val="20"/>
          <w:lang w:val="en-US"/>
        </w:rPr>
        <w:t>3)</w:t>
      </w:r>
      <w:r w:rsidR="00D11B88">
        <w:rPr>
          <w:sz w:val="20"/>
          <w:lang w:val="en-US"/>
        </w:rPr>
        <w:t xml:space="preserve"> and the EHT-SIG content channels are the same in each 80 MHz</w:t>
      </w:r>
      <w:r w:rsidR="004552F9">
        <w:rPr>
          <w:sz w:val="20"/>
          <w:lang w:val="en-US"/>
        </w:rPr>
        <w:t>:</w:t>
      </w:r>
    </w:p>
    <w:p w14:paraId="064311EB" w14:textId="76F46115" w:rsidR="005404B1" w:rsidRDefault="005404B1" w:rsidP="005404B1">
      <w:pPr>
        <w:pStyle w:val="BodyText"/>
        <w:numPr>
          <w:ilvl w:val="0"/>
          <w:numId w:val="305"/>
        </w:numPr>
        <w:kinsoku w:val="0"/>
        <w:overflowPunct w:val="0"/>
        <w:spacing w:before="9"/>
        <w:jc w:val="both"/>
        <w:rPr>
          <w:sz w:val="20"/>
          <w:lang w:val="en-US"/>
        </w:rPr>
      </w:pPr>
      <w:r>
        <w:rPr>
          <w:sz w:val="20"/>
          <w:lang w:val="en-US"/>
        </w:rPr>
        <w:t>RU Allocation = 0, EHT-SIG MCS = 0, 1</w:t>
      </w:r>
      <w:r w:rsidR="001F2280">
        <w:rPr>
          <w:sz w:val="20"/>
          <w:lang w:val="en-US"/>
        </w:rPr>
        <w:t xml:space="preserve">, </w:t>
      </w:r>
      <w:r w:rsidR="000B6B9D">
        <w:rPr>
          <w:sz w:val="20"/>
          <w:lang w:val="en-US"/>
        </w:rPr>
        <w:t>3</w:t>
      </w:r>
    </w:p>
    <w:p w14:paraId="1AE1739E" w14:textId="02DD1621" w:rsidR="007C46FE" w:rsidRDefault="007C46FE" w:rsidP="007C46FE">
      <w:pPr>
        <w:pStyle w:val="BodyText"/>
        <w:numPr>
          <w:ilvl w:val="0"/>
          <w:numId w:val="305"/>
        </w:numPr>
        <w:kinsoku w:val="0"/>
        <w:overflowPunct w:val="0"/>
        <w:spacing w:before="9"/>
        <w:jc w:val="both"/>
        <w:rPr>
          <w:sz w:val="20"/>
          <w:lang w:val="en-US"/>
        </w:rPr>
      </w:pPr>
      <w:r>
        <w:rPr>
          <w:sz w:val="20"/>
          <w:lang w:val="en-US"/>
        </w:rPr>
        <w:t>RU Allocation = 2</w:t>
      </w:r>
      <w:r w:rsidR="000C318F">
        <w:rPr>
          <w:sz w:val="20"/>
          <w:lang w:val="en-US"/>
        </w:rPr>
        <w:t>5</w:t>
      </w:r>
      <w:r>
        <w:rPr>
          <w:sz w:val="20"/>
          <w:lang w:val="en-US"/>
        </w:rPr>
        <w:t xml:space="preserve">, EHT-SIG MCS = </w:t>
      </w:r>
      <w:r w:rsidR="000B6B9D">
        <w:rPr>
          <w:sz w:val="20"/>
          <w:lang w:val="en-US"/>
        </w:rPr>
        <w:t>3</w:t>
      </w:r>
      <w:r>
        <w:rPr>
          <w:sz w:val="20"/>
          <w:lang w:val="en-US"/>
        </w:rPr>
        <w:t xml:space="preserve"> </w:t>
      </w:r>
    </w:p>
    <w:p w14:paraId="1103373B" w14:textId="42CA05FE" w:rsidR="00856EE8" w:rsidRDefault="00856EE8" w:rsidP="00856EE8">
      <w:pPr>
        <w:pStyle w:val="BodyText"/>
        <w:numPr>
          <w:ilvl w:val="0"/>
          <w:numId w:val="305"/>
        </w:numPr>
        <w:kinsoku w:val="0"/>
        <w:overflowPunct w:val="0"/>
        <w:spacing w:before="9"/>
        <w:jc w:val="both"/>
        <w:rPr>
          <w:sz w:val="20"/>
          <w:lang w:val="en-US"/>
        </w:rPr>
      </w:pPr>
      <w:r>
        <w:rPr>
          <w:sz w:val="20"/>
          <w:lang w:val="en-US"/>
        </w:rPr>
        <w:t xml:space="preserve">RU Allocation = 55, EHT-SIG MCS = </w:t>
      </w:r>
      <w:r w:rsidR="00947489">
        <w:rPr>
          <w:sz w:val="20"/>
          <w:lang w:val="en-US"/>
        </w:rPr>
        <w:t>0, 3</w:t>
      </w:r>
    </w:p>
    <w:tbl>
      <w:tblPr>
        <w:tblpPr w:leftFromText="180" w:rightFromText="180" w:vertAnchor="text" w:horzAnchor="margin" w:tblpY="128"/>
        <w:tblW w:w="9620" w:type="dxa"/>
        <w:tblLook w:val="04A0" w:firstRow="1" w:lastRow="0" w:firstColumn="1" w:lastColumn="0" w:noHBand="0" w:noVBand="1"/>
      </w:tblPr>
      <w:tblGrid>
        <w:gridCol w:w="5387"/>
        <w:gridCol w:w="4233"/>
      </w:tblGrid>
      <w:tr w:rsidR="006B5BFA" w:rsidRPr="00096BCB" w14:paraId="5218F737" w14:textId="77777777" w:rsidTr="00E1167B">
        <w:trPr>
          <w:trHeight w:val="285"/>
        </w:trPr>
        <w:tc>
          <w:tcPr>
            <w:tcW w:w="538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0025E851" w14:textId="77777777" w:rsidR="006B5BFA" w:rsidRPr="00096BCB" w:rsidRDefault="006B5BFA" w:rsidP="006B5BFA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096BCB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>Number of EHT SIG Symbols per content channel</w:t>
            </w:r>
          </w:p>
        </w:tc>
        <w:tc>
          <w:tcPr>
            <w:tcW w:w="423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14:paraId="494E0B6C" w14:textId="77777777" w:rsidR="006B5BFA" w:rsidRPr="00096BCB" w:rsidRDefault="006B5BFA" w:rsidP="006B5BFA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096BCB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>38</w:t>
            </w:r>
          </w:p>
        </w:tc>
      </w:tr>
      <w:tr w:rsidR="006B5BFA" w:rsidRPr="00096BCB" w14:paraId="32C2681E" w14:textId="77777777" w:rsidTr="00E1167B">
        <w:trPr>
          <w:trHeight w:val="285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1E3C090" w14:textId="77777777" w:rsidR="006B5BFA" w:rsidRPr="00096BCB" w:rsidRDefault="006B5BFA" w:rsidP="006B5BF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096BCB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4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595F295B" w14:textId="77777777" w:rsidR="006B5BFA" w:rsidRPr="00096BCB" w:rsidRDefault="006B5BFA" w:rsidP="006B5BF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096BCB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6B5BFA" w:rsidRPr="00096BCB" w14:paraId="2C4F992D" w14:textId="77777777" w:rsidTr="00E1167B">
        <w:trPr>
          <w:trHeight w:val="285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88D62" w14:textId="13BB2A4B" w:rsidR="006B5BFA" w:rsidRPr="00096BCB" w:rsidRDefault="00945F44" w:rsidP="006B5BF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Number of bits </w:t>
            </w:r>
            <w:r w:rsidR="008B4C6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of </w:t>
            </w:r>
            <w:r w:rsidR="006B5BFA" w:rsidRPr="00096BCB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U-SIG Overflow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 (bits)</w:t>
            </w:r>
          </w:p>
        </w:tc>
        <w:tc>
          <w:tcPr>
            <w:tcW w:w="4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C4D5EC" w14:textId="77777777" w:rsidR="006B5BFA" w:rsidRPr="00096BCB" w:rsidRDefault="006B5BFA" w:rsidP="006B5BFA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096BCB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17</w:t>
            </w:r>
          </w:p>
        </w:tc>
      </w:tr>
      <w:tr w:rsidR="006B5BFA" w:rsidRPr="00096BCB" w14:paraId="2C99BEAA" w14:textId="77777777" w:rsidTr="00E1167B">
        <w:trPr>
          <w:trHeight w:val="285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82E6C" w14:textId="692A683F" w:rsidR="006B5BFA" w:rsidRPr="008B4C60" w:rsidRDefault="008B4C60" w:rsidP="006B5BF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Number of bits of </w:t>
            </w:r>
            <w:r w:rsidR="006B5BFA" w:rsidRPr="008B4C6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2 RU Allocation-</w:t>
            </w:r>
            <w:r w:rsidRPr="008B4C6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A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 </w:t>
            </w:r>
            <w:r w:rsidR="006B5BFA" w:rsidRPr="008B4C6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+CRC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 </w:t>
            </w:r>
            <w:r w:rsidR="006B5BFA" w:rsidRPr="008B4C6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+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 </w:t>
            </w:r>
            <w:r w:rsidR="006B5BFA" w:rsidRPr="008B4C6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Tail</w:t>
            </w:r>
            <w:r w:rsidR="00945F44" w:rsidRPr="008B4C6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 (bits)</w:t>
            </w:r>
          </w:p>
        </w:tc>
        <w:tc>
          <w:tcPr>
            <w:tcW w:w="4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799018" w14:textId="77777777" w:rsidR="006B5BFA" w:rsidRPr="00096BCB" w:rsidRDefault="006B5BFA" w:rsidP="006B5BFA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096BCB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28</w:t>
            </w:r>
          </w:p>
        </w:tc>
      </w:tr>
      <w:tr w:rsidR="006B5BFA" w:rsidRPr="00096BCB" w14:paraId="0FD7EF42" w14:textId="77777777" w:rsidTr="00E1167B">
        <w:trPr>
          <w:trHeight w:val="285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55FD6" w14:textId="0C3C240A" w:rsidR="006B5BFA" w:rsidRPr="008B4C60" w:rsidRDefault="008B4C60" w:rsidP="006B5BF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Number of bits of </w:t>
            </w:r>
            <w:r w:rsidR="006B5BFA" w:rsidRPr="008B4C6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6 RU Allocation-</w:t>
            </w:r>
            <w:r w:rsidRPr="008B4C6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B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 </w:t>
            </w:r>
            <w:r w:rsidR="006B5BFA" w:rsidRPr="008B4C6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+CRC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 </w:t>
            </w:r>
            <w:r w:rsidR="006B5BFA" w:rsidRPr="008B4C6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+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 </w:t>
            </w:r>
            <w:r w:rsidR="006B5BFA" w:rsidRPr="008B4C6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Tail</w:t>
            </w:r>
            <w:r w:rsidR="00945F44" w:rsidRPr="008B4C6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 (bits)</w:t>
            </w:r>
          </w:p>
        </w:tc>
        <w:tc>
          <w:tcPr>
            <w:tcW w:w="4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8A75DA" w14:textId="77777777" w:rsidR="006B5BFA" w:rsidRPr="00096BCB" w:rsidRDefault="006B5BFA" w:rsidP="006B5BFA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096BCB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64</w:t>
            </w:r>
          </w:p>
        </w:tc>
      </w:tr>
      <w:tr w:rsidR="006B5BFA" w:rsidRPr="00096BCB" w14:paraId="38BF1ADF" w14:textId="77777777" w:rsidTr="00E1167B">
        <w:trPr>
          <w:trHeight w:val="285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CFF302D" w14:textId="396A2597" w:rsidR="006B5BFA" w:rsidRPr="00096BCB" w:rsidRDefault="006B5BFA" w:rsidP="006B5BF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096BCB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Number of Users per content channel</w:t>
            </w:r>
            <w:r w:rsidR="00945F44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 (users)</w:t>
            </w:r>
          </w:p>
        </w:tc>
        <w:tc>
          <w:tcPr>
            <w:tcW w:w="4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4C6E7"/>
            <w:noWrap/>
            <w:vAlign w:val="bottom"/>
            <w:hideMark/>
          </w:tcPr>
          <w:p w14:paraId="64E82422" w14:textId="77777777" w:rsidR="006B5BFA" w:rsidRPr="00096BCB" w:rsidRDefault="006B5BFA" w:rsidP="006B5BFA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096BCB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32</w:t>
            </w:r>
          </w:p>
        </w:tc>
      </w:tr>
      <w:tr w:rsidR="006B5BFA" w:rsidRPr="00096BCB" w14:paraId="6BCE458B" w14:textId="77777777" w:rsidTr="00E1167B">
        <w:trPr>
          <w:trHeight w:val="285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BC02B" w14:textId="356AF245" w:rsidR="006B5BFA" w:rsidRPr="00096BCB" w:rsidRDefault="00945F44" w:rsidP="006B5BF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Number of bits </w:t>
            </w:r>
            <w:r w:rsidR="008B4C6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of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 </w:t>
            </w:r>
            <w:r w:rsidR="006B5BFA" w:rsidRPr="00096BCB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User Specific fields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 (bits)</w:t>
            </w:r>
          </w:p>
        </w:tc>
        <w:tc>
          <w:tcPr>
            <w:tcW w:w="4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681A86" w14:textId="77777777" w:rsidR="006B5BFA" w:rsidRPr="00096BCB" w:rsidRDefault="006B5BFA" w:rsidP="006B5BFA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096BCB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864</w:t>
            </w:r>
          </w:p>
        </w:tc>
      </w:tr>
      <w:tr w:rsidR="006B5BFA" w:rsidRPr="00096BCB" w14:paraId="0224953A" w14:textId="77777777" w:rsidTr="00E1167B">
        <w:trPr>
          <w:trHeight w:val="285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69DCF" w14:textId="77777777" w:rsidR="006B5BFA" w:rsidRPr="00096BCB" w:rsidRDefault="006B5BFA" w:rsidP="006B5BF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096BCB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4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F0FCF1" w14:textId="77777777" w:rsidR="006B5BFA" w:rsidRPr="00096BCB" w:rsidRDefault="006B5BFA" w:rsidP="006B5BF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096BCB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6B5BFA" w:rsidRPr="00096BCB" w14:paraId="3C7B8188" w14:textId="77777777" w:rsidTr="00E1167B">
        <w:trPr>
          <w:trHeight w:val="293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2FC5E" w14:textId="25ED2E0F" w:rsidR="006B5BFA" w:rsidRPr="00096BCB" w:rsidRDefault="006B5BFA" w:rsidP="006B5BF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096BCB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Total Num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b</w:t>
            </w:r>
            <w:r w:rsidRPr="00096BCB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er of Bits per content channel</w:t>
            </w:r>
            <w:r w:rsidR="008B4C6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 (bits)</w:t>
            </w:r>
          </w:p>
        </w:tc>
        <w:tc>
          <w:tcPr>
            <w:tcW w:w="4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E893D0" w14:textId="77777777" w:rsidR="006B5BFA" w:rsidRPr="00096BCB" w:rsidRDefault="006B5BFA" w:rsidP="006B5BFA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096BCB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973</w:t>
            </w:r>
          </w:p>
        </w:tc>
      </w:tr>
      <w:tr w:rsidR="006B5BFA" w:rsidRPr="00096BCB" w14:paraId="628ECE0C" w14:textId="77777777" w:rsidTr="00E1167B">
        <w:trPr>
          <w:trHeight w:val="293"/>
        </w:trPr>
        <w:tc>
          <w:tcPr>
            <w:tcW w:w="538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49FB0" w14:textId="77777777" w:rsidR="004B59FC" w:rsidRDefault="006B5BFA" w:rsidP="006B5BF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096BCB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Number of Data bits per EHT-SIG </w:t>
            </w:r>
            <w:r w:rsidR="00682060" w:rsidRPr="00096BCB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Symbol (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EGT-SIG </w:t>
            </w:r>
            <w:r w:rsidRPr="00096BCB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MCS)</w:t>
            </w:r>
            <w:r w:rsidR="004B59FC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 </w:t>
            </w:r>
          </w:p>
          <w:p w14:paraId="4F3139C8" w14:textId="44EF0ED6" w:rsidR="006B5BFA" w:rsidRPr="00096BCB" w:rsidRDefault="004B59FC" w:rsidP="006B5BF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(See Table 36-88 below)</w:t>
            </w:r>
          </w:p>
        </w:tc>
        <w:tc>
          <w:tcPr>
            <w:tcW w:w="42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8294AF" w14:textId="77777777" w:rsidR="006B5BFA" w:rsidRPr="00096BCB" w:rsidRDefault="006B5BFA" w:rsidP="006B5BFA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096BCB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26</w:t>
            </w:r>
          </w:p>
        </w:tc>
      </w:tr>
    </w:tbl>
    <w:p w14:paraId="275F066D" w14:textId="60619A3C" w:rsidR="00262D78" w:rsidRDefault="00262D78" w:rsidP="00FB0544">
      <w:pPr>
        <w:pStyle w:val="BodyText"/>
        <w:kinsoku w:val="0"/>
        <w:overflowPunct w:val="0"/>
        <w:spacing w:before="9"/>
        <w:rPr>
          <w:sz w:val="20"/>
          <w:lang w:val="en-US"/>
        </w:rPr>
      </w:pPr>
    </w:p>
    <w:p w14:paraId="1B66E07E" w14:textId="4129E446" w:rsidR="003539CB" w:rsidRPr="00E00601" w:rsidRDefault="003539CB" w:rsidP="00FB0544">
      <w:pPr>
        <w:pStyle w:val="BodyText"/>
        <w:kinsoku w:val="0"/>
        <w:overflowPunct w:val="0"/>
        <w:spacing w:before="9"/>
        <w:rPr>
          <w:sz w:val="20"/>
          <w:lang w:val="en-US"/>
        </w:rPr>
      </w:pPr>
      <w:r w:rsidRPr="003539CB">
        <w:rPr>
          <w:noProof/>
          <w:sz w:val="20"/>
          <w:lang w:val="en-US"/>
        </w:rPr>
        <w:lastRenderedPageBreak/>
        <w:drawing>
          <wp:inline distT="0" distB="0" distL="0" distR="0" wp14:anchorId="7F272E43" wp14:editId="1A85DFB9">
            <wp:extent cx="6263640" cy="2677795"/>
            <wp:effectExtent l="0" t="0" r="3810" b="8255"/>
            <wp:docPr id="1" name="Picture 1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able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63640" cy="2677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BA5F97" w14:textId="038C756B" w:rsidR="00736FE3" w:rsidRPr="00202CBD" w:rsidRDefault="00736FE3" w:rsidP="00FB0544">
      <w:pPr>
        <w:pStyle w:val="BodyText"/>
        <w:kinsoku w:val="0"/>
        <w:overflowPunct w:val="0"/>
        <w:spacing w:before="9"/>
        <w:rPr>
          <w:sz w:val="20"/>
        </w:rPr>
      </w:pPr>
      <w:r w:rsidRPr="00202CBD">
        <w:rPr>
          <w:sz w:val="20"/>
          <w:highlight w:val="yellow"/>
        </w:rPr>
        <w:t xml:space="preserve">END OF </w:t>
      </w:r>
      <w:r w:rsidR="00726B93" w:rsidRPr="00202CBD">
        <w:rPr>
          <w:sz w:val="20"/>
          <w:highlight w:val="yellow"/>
        </w:rPr>
        <w:t>DISCUSSION</w:t>
      </w:r>
    </w:p>
    <w:p w14:paraId="008FE23B" w14:textId="39E66691" w:rsidR="00917055" w:rsidRDefault="00917055" w:rsidP="00FB0544">
      <w:pPr>
        <w:rPr>
          <w:sz w:val="20"/>
        </w:rPr>
      </w:pPr>
    </w:p>
    <w:p w14:paraId="56F9A942" w14:textId="42DF27FC" w:rsidR="00D55E90" w:rsidRDefault="00D55E90" w:rsidP="00FB0544">
      <w:pPr>
        <w:rPr>
          <w:sz w:val="20"/>
        </w:rPr>
      </w:pPr>
    </w:p>
    <w:p w14:paraId="060DD4AE" w14:textId="5BA4BA6D" w:rsidR="00D55E90" w:rsidRDefault="00D55E90" w:rsidP="00FB0544">
      <w:pPr>
        <w:rPr>
          <w:sz w:val="20"/>
        </w:rPr>
      </w:pPr>
    </w:p>
    <w:p w14:paraId="5990CFAC" w14:textId="237BDECA" w:rsidR="00D55E90" w:rsidRDefault="00D55E90" w:rsidP="00FB0544">
      <w:pPr>
        <w:rPr>
          <w:sz w:val="20"/>
        </w:rPr>
      </w:pPr>
    </w:p>
    <w:p w14:paraId="3BD41C78" w14:textId="2A9BB170" w:rsidR="002571A0" w:rsidRDefault="002571A0" w:rsidP="002571A0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after="240" w:line="240" w:lineRule="atLeast"/>
        <w:rPr>
          <w:ins w:id="1" w:author="Author"/>
          <w:b/>
          <w:bCs/>
          <w:i/>
          <w:iCs/>
          <w:sz w:val="22"/>
          <w:szCs w:val="24"/>
          <w:highlight w:val="yellow"/>
          <w:lang w:val="en-US"/>
        </w:rPr>
      </w:pPr>
      <w:r w:rsidRPr="005A4980">
        <w:rPr>
          <w:b/>
          <w:bCs/>
          <w:i/>
          <w:iCs/>
          <w:sz w:val="22"/>
          <w:szCs w:val="24"/>
          <w:highlight w:val="yellow"/>
          <w:lang w:val="en-US"/>
        </w:rPr>
        <w:t>TGb</w:t>
      </w:r>
      <w:r>
        <w:rPr>
          <w:b/>
          <w:bCs/>
          <w:i/>
          <w:iCs/>
          <w:sz w:val="22"/>
          <w:szCs w:val="24"/>
          <w:highlight w:val="yellow"/>
          <w:lang w:val="en-US"/>
        </w:rPr>
        <w:t>e</w:t>
      </w:r>
      <w:r w:rsidRPr="005A4980">
        <w:rPr>
          <w:b/>
          <w:bCs/>
          <w:i/>
          <w:iCs/>
          <w:sz w:val="22"/>
          <w:szCs w:val="24"/>
          <w:highlight w:val="yellow"/>
          <w:lang w:val="en-US"/>
        </w:rPr>
        <w:t xml:space="preserve"> Editor: Please </w:t>
      </w:r>
      <w:r w:rsidR="00516AB2">
        <w:rPr>
          <w:b/>
          <w:bCs/>
          <w:i/>
          <w:iCs/>
          <w:sz w:val="22"/>
          <w:szCs w:val="24"/>
          <w:highlight w:val="yellow"/>
          <w:lang w:val="en-US"/>
        </w:rPr>
        <w:t xml:space="preserve">insert the following text in </w:t>
      </w:r>
      <w:r w:rsidRPr="00DA713E">
        <w:rPr>
          <w:b/>
          <w:bCs/>
          <w:i/>
          <w:iCs/>
          <w:sz w:val="22"/>
          <w:szCs w:val="24"/>
          <w:highlight w:val="yellow"/>
          <w:lang w:val="en-US"/>
        </w:rPr>
        <w:t xml:space="preserve">Clause </w:t>
      </w:r>
      <w:r w:rsidR="00DA713E" w:rsidRPr="00DA713E">
        <w:rPr>
          <w:b/>
          <w:bCs/>
          <w:i/>
          <w:iCs/>
          <w:sz w:val="22"/>
          <w:szCs w:val="24"/>
          <w:highlight w:val="yellow"/>
          <w:lang w:val="en-US"/>
        </w:rPr>
        <w:t>36.3.12.8.2 EHT-SIG content channels</w:t>
      </w:r>
      <w:r w:rsidR="00DA713E">
        <w:rPr>
          <w:b/>
          <w:bCs/>
          <w:i/>
          <w:iCs/>
          <w:sz w:val="22"/>
          <w:szCs w:val="24"/>
          <w:highlight w:val="yellow"/>
          <w:lang w:val="en-US"/>
        </w:rPr>
        <w:t xml:space="preserve"> </w:t>
      </w:r>
      <w:r w:rsidRPr="00DA713E">
        <w:rPr>
          <w:b/>
          <w:bCs/>
          <w:i/>
          <w:iCs/>
          <w:sz w:val="22"/>
          <w:szCs w:val="24"/>
          <w:highlight w:val="yellow"/>
          <w:lang w:val="en-US"/>
        </w:rPr>
        <w:t>in 11be D2.1.1 P</w:t>
      </w:r>
      <w:r w:rsidR="00516AB2">
        <w:rPr>
          <w:b/>
          <w:bCs/>
          <w:i/>
          <w:iCs/>
          <w:sz w:val="22"/>
          <w:szCs w:val="24"/>
          <w:highlight w:val="yellow"/>
          <w:lang w:val="en-US"/>
        </w:rPr>
        <w:t>685</w:t>
      </w:r>
      <w:r w:rsidRPr="00DA713E">
        <w:rPr>
          <w:b/>
          <w:bCs/>
          <w:i/>
          <w:iCs/>
          <w:sz w:val="22"/>
          <w:szCs w:val="24"/>
          <w:highlight w:val="yellow"/>
          <w:lang w:val="en-US"/>
        </w:rPr>
        <w:t>L</w:t>
      </w:r>
      <w:r w:rsidR="00516AB2">
        <w:rPr>
          <w:b/>
          <w:bCs/>
          <w:i/>
          <w:iCs/>
          <w:sz w:val="22"/>
          <w:szCs w:val="24"/>
          <w:highlight w:val="yellow"/>
          <w:lang w:val="en-US"/>
        </w:rPr>
        <w:t>1</w:t>
      </w:r>
      <w:r w:rsidRPr="00DA713E">
        <w:rPr>
          <w:b/>
          <w:bCs/>
          <w:i/>
          <w:iCs/>
          <w:sz w:val="22"/>
          <w:szCs w:val="24"/>
          <w:highlight w:val="yellow"/>
          <w:lang w:val="en-US"/>
        </w:rPr>
        <w:t xml:space="preserve"> as follows </w:t>
      </w:r>
    </w:p>
    <w:p w14:paraId="31F2E304" w14:textId="29C3C2A3" w:rsidR="00933E08" w:rsidRDefault="00933E08" w:rsidP="002571A0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after="240" w:line="240" w:lineRule="atLeast"/>
        <w:rPr>
          <w:ins w:id="2" w:author="Author"/>
          <w:b/>
          <w:bCs/>
          <w:i/>
          <w:iCs/>
          <w:sz w:val="22"/>
          <w:szCs w:val="24"/>
          <w:highlight w:val="yellow"/>
          <w:lang w:val="en-US"/>
        </w:rPr>
      </w:pPr>
    </w:p>
    <w:p w14:paraId="6E6A76DA" w14:textId="61BAB713" w:rsidR="00933E08" w:rsidRPr="002571A0" w:rsidRDefault="00933E08" w:rsidP="00933E08">
      <w:pPr>
        <w:rPr>
          <w:ins w:id="3" w:author="Author"/>
          <w:sz w:val="20"/>
          <w:lang w:val="en-US"/>
        </w:rPr>
      </w:pPr>
      <w:ins w:id="4" w:author="Author">
        <w:r>
          <w:rPr>
            <w:sz w:val="20"/>
            <w:lang w:val="en-US"/>
          </w:rPr>
          <w:t>Any RU</w:t>
        </w:r>
        <w:r w:rsidR="00E250EA">
          <w:rPr>
            <w:sz w:val="20"/>
            <w:lang w:val="en-US"/>
          </w:rPr>
          <w:t xml:space="preserve"> or MRU</w:t>
        </w:r>
        <w:r>
          <w:rPr>
            <w:sz w:val="20"/>
            <w:lang w:val="en-US"/>
          </w:rPr>
          <w:t xml:space="preserve"> </w:t>
        </w:r>
        <w:r w:rsidR="002E5CD8">
          <w:rPr>
            <w:sz w:val="20"/>
            <w:lang w:val="en-US"/>
          </w:rPr>
          <w:t>Allocation</w:t>
        </w:r>
        <w:r>
          <w:rPr>
            <w:sz w:val="20"/>
            <w:lang w:val="en-US"/>
          </w:rPr>
          <w:t xml:space="preserve"> </w:t>
        </w:r>
        <w:r w:rsidR="007B21C9">
          <w:rPr>
            <w:sz w:val="20"/>
            <w:lang w:val="en-US"/>
          </w:rPr>
          <w:t>in combination with</w:t>
        </w:r>
        <w:r w:rsidRPr="00B24E93">
          <w:rPr>
            <w:sz w:val="20"/>
            <w:lang w:val="en-US"/>
          </w:rPr>
          <w:t xml:space="preserve"> EHT</w:t>
        </w:r>
        <w:r w:rsidR="007B21C9">
          <w:rPr>
            <w:sz w:val="20"/>
            <w:lang w:val="en-US"/>
          </w:rPr>
          <w:t>-SIG</w:t>
        </w:r>
        <w:r w:rsidRPr="00B24E93">
          <w:rPr>
            <w:sz w:val="20"/>
            <w:lang w:val="en-US"/>
          </w:rPr>
          <w:t xml:space="preserve"> MCS selection </w:t>
        </w:r>
        <w:r w:rsidR="007D69C0">
          <w:rPr>
            <w:sz w:val="20"/>
            <w:lang w:val="en-US"/>
          </w:rPr>
          <w:t>which</w:t>
        </w:r>
        <w:r>
          <w:rPr>
            <w:sz w:val="20"/>
            <w:lang w:val="en-US"/>
          </w:rPr>
          <w:t xml:space="preserve"> result</w:t>
        </w:r>
        <w:r w:rsidR="00CC1046">
          <w:rPr>
            <w:sz w:val="20"/>
            <w:lang w:val="en-US"/>
          </w:rPr>
          <w:t>s</w:t>
        </w:r>
        <w:r>
          <w:rPr>
            <w:sz w:val="20"/>
            <w:lang w:val="en-US"/>
          </w:rPr>
          <w:t xml:space="preserve"> in a Number of EHT-SIG Symbols that is larger than 32 symbols shall not be allowed. </w:t>
        </w:r>
      </w:ins>
    </w:p>
    <w:p w14:paraId="560EAE52" w14:textId="43CA1814" w:rsidR="00933E08" w:rsidRPr="0081288F" w:rsidRDefault="0081288F" w:rsidP="002571A0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after="240" w:line="240" w:lineRule="atLeast"/>
        <w:rPr>
          <w:i/>
          <w:iCs/>
          <w:sz w:val="22"/>
          <w:szCs w:val="24"/>
          <w:highlight w:val="yellow"/>
          <w:lang w:val="en-US"/>
        </w:rPr>
      </w:pPr>
      <w:r>
        <w:rPr>
          <w:sz w:val="20"/>
        </w:rPr>
        <w:t>“Punctured 242-tone RU (value 26 of RU Allocation field)” shall be used when the preamble portion of corresponding 20 MHz is punctured. In this case, the corresponding 242-tone RU shall not be used for data transmission.</w:t>
      </w:r>
    </w:p>
    <w:sectPr w:rsidR="00933E08" w:rsidRPr="0081288F" w:rsidSect="00996772">
      <w:headerReference w:type="default" r:id="rId9"/>
      <w:footerReference w:type="default" r:id="rId10"/>
      <w:pgSz w:w="12240" w:h="15840" w:code="1"/>
      <w:pgMar w:top="1080" w:right="1080" w:bottom="1080" w:left="576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2B4673" w14:textId="77777777" w:rsidR="004B40CB" w:rsidRDefault="004B40CB">
      <w:r>
        <w:separator/>
      </w:r>
    </w:p>
  </w:endnote>
  <w:endnote w:type="continuationSeparator" w:id="0">
    <w:p w14:paraId="34A7E64F" w14:textId="77777777" w:rsidR="004B40CB" w:rsidRDefault="004B40CB">
      <w:r>
        <w:continuationSeparator/>
      </w:r>
    </w:p>
  </w:endnote>
  <w:endnote w:type="continuationNotice" w:id="1">
    <w:p w14:paraId="042E620F" w14:textId="77777777" w:rsidR="004B40CB" w:rsidRDefault="004B40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-BoldMT">
    <w:altName w:val="Arial"/>
    <w:charset w:val="00"/>
    <w:family w:val="roman"/>
    <w:pitch w:val="default"/>
    <w:sig w:usb0="00000001" w:usb1="080E0000" w:usb2="00000010" w:usb3="00000000" w:csb0="0004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B6CE1" w14:textId="6575F689" w:rsidR="00FE05E8" w:rsidRPr="00A03294" w:rsidRDefault="005820B7">
    <w:pPr>
      <w:pStyle w:val="Footer"/>
      <w:tabs>
        <w:tab w:val="clear" w:pos="6480"/>
        <w:tab w:val="center" w:pos="4680"/>
        <w:tab w:val="right" w:pos="9360"/>
      </w:tabs>
      <w:rPr>
        <w:lang w:val="fr-FR"/>
      </w:rPr>
    </w:pPr>
    <w:r>
      <w:fldChar w:fldCharType="begin"/>
    </w:r>
    <w:r w:rsidRPr="00A03294">
      <w:rPr>
        <w:lang w:val="fr-FR"/>
      </w:rPr>
      <w:instrText xml:space="preserve"> SUBJECT  \* MERGEFORMAT </w:instrText>
    </w:r>
    <w:r>
      <w:fldChar w:fldCharType="separate"/>
    </w:r>
    <w:proofErr w:type="spellStart"/>
    <w:r w:rsidR="00FE05E8" w:rsidRPr="00A03294">
      <w:rPr>
        <w:lang w:val="fr-FR"/>
      </w:rPr>
      <w:t>Submission</w:t>
    </w:r>
    <w:proofErr w:type="spellEnd"/>
    <w:r>
      <w:fldChar w:fldCharType="end"/>
    </w:r>
    <w:r w:rsidR="00FE05E8" w:rsidRPr="00A03294">
      <w:rPr>
        <w:lang w:val="fr-FR"/>
      </w:rPr>
      <w:tab/>
      <w:t xml:space="preserve">page </w:t>
    </w:r>
    <w:r w:rsidR="00FE05E8">
      <w:fldChar w:fldCharType="begin"/>
    </w:r>
    <w:r w:rsidR="00FE05E8" w:rsidRPr="00A03294">
      <w:rPr>
        <w:lang w:val="fr-FR"/>
      </w:rPr>
      <w:instrText xml:space="preserve">page </w:instrText>
    </w:r>
    <w:r w:rsidR="00FE05E8">
      <w:fldChar w:fldCharType="separate"/>
    </w:r>
    <w:r w:rsidR="007D64DA" w:rsidRPr="00A03294">
      <w:rPr>
        <w:noProof/>
        <w:lang w:val="fr-FR"/>
      </w:rPr>
      <w:t>6</w:t>
    </w:r>
    <w:r w:rsidR="00FE05E8">
      <w:rPr>
        <w:noProof/>
      </w:rPr>
      <w:fldChar w:fldCharType="end"/>
    </w:r>
    <w:r w:rsidR="00FE05E8" w:rsidRPr="00A03294">
      <w:rPr>
        <w:lang w:val="fr-FR"/>
      </w:rPr>
      <w:tab/>
    </w:r>
    <w:r w:rsidR="004D76F8">
      <w:rPr>
        <w:lang w:val="fr-FR"/>
      </w:rPr>
      <w:t xml:space="preserve">   </w:t>
    </w:r>
    <w:r w:rsidR="002343EE">
      <w:rPr>
        <w:lang w:val="fr-FR"/>
      </w:rPr>
      <w:t>Mahmoud Kamel</w:t>
    </w:r>
    <w:r w:rsidR="009972B6" w:rsidRPr="00A03294">
      <w:rPr>
        <w:lang w:val="fr-FR"/>
      </w:rPr>
      <w:t xml:space="preserve"> (</w:t>
    </w:r>
    <w:proofErr w:type="spellStart"/>
    <w:r w:rsidR="009972B6" w:rsidRPr="00A03294">
      <w:rPr>
        <w:lang w:val="fr-FR"/>
      </w:rPr>
      <w:t>InterDigital</w:t>
    </w:r>
    <w:proofErr w:type="spellEnd"/>
    <w:r w:rsidR="009972B6" w:rsidRPr="00A03294">
      <w:rPr>
        <w:lang w:val="fr-FR"/>
      </w:rPr>
      <w:t>)</w:t>
    </w:r>
  </w:p>
  <w:p w14:paraId="433CD0E0" w14:textId="77777777" w:rsidR="00FE05E8" w:rsidRPr="00A03294" w:rsidRDefault="00FE05E8">
    <w:pPr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217A7" w14:textId="77777777" w:rsidR="004B40CB" w:rsidRDefault="004B40CB">
      <w:r>
        <w:separator/>
      </w:r>
    </w:p>
  </w:footnote>
  <w:footnote w:type="continuationSeparator" w:id="0">
    <w:p w14:paraId="0369F3F1" w14:textId="77777777" w:rsidR="004B40CB" w:rsidRDefault="004B40CB">
      <w:r>
        <w:continuationSeparator/>
      </w:r>
    </w:p>
  </w:footnote>
  <w:footnote w:type="continuationNotice" w:id="1">
    <w:p w14:paraId="6D38C3CB" w14:textId="77777777" w:rsidR="004B40CB" w:rsidRDefault="004B40C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6A876" w14:textId="2E37B305" w:rsidR="00FE05E8" w:rsidRDefault="00E52954">
    <w:pPr>
      <w:pStyle w:val="Header"/>
      <w:tabs>
        <w:tab w:val="clear" w:pos="6480"/>
        <w:tab w:val="center" w:pos="4680"/>
        <w:tab w:val="right" w:pos="9360"/>
      </w:tabs>
    </w:pPr>
    <w:r>
      <w:rPr>
        <w:lang w:eastAsia="ko-KR"/>
      </w:rPr>
      <w:t xml:space="preserve">September </w:t>
    </w:r>
    <w:r w:rsidR="00676881">
      <w:rPr>
        <w:lang w:eastAsia="ko-KR"/>
      </w:rPr>
      <w:t>20</w:t>
    </w:r>
    <w:r w:rsidR="00FA22AE">
      <w:rPr>
        <w:lang w:eastAsia="ko-KR"/>
      </w:rPr>
      <w:t>2</w:t>
    </w:r>
    <w:r w:rsidR="00BA6CDA">
      <w:rPr>
        <w:lang w:eastAsia="ko-KR"/>
      </w:rPr>
      <w:t>2</w:t>
    </w:r>
    <w:r w:rsidR="00FE05E8">
      <w:tab/>
    </w:r>
    <w:r w:rsidR="00FE05E8">
      <w:tab/>
    </w:r>
    <w:r w:rsidR="00FE05E8">
      <w:fldChar w:fldCharType="begin"/>
    </w:r>
    <w:r w:rsidR="00FE05E8">
      <w:instrText xml:space="preserve"> TITLE  \* MERGEFORMAT </w:instrText>
    </w:r>
    <w:r w:rsidR="00FE05E8">
      <w:fldChar w:fldCharType="end"/>
    </w:r>
    <w:fldSimple w:instr="TITLE  \* MERGEFORMAT">
      <w:r w:rsidR="00676881">
        <w:t>doc.: IEEE 802.11-</w:t>
      </w:r>
      <w:r w:rsidR="000D7C34">
        <w:t>2</w:t>
      </w:r>
      <w:r w:rsidR="00FB0544">
        <w:t>2</w:t>
      </w:r>
      <w:r w:rsidR="00FE05E8">
        <w:t>/</w:t>
      </w:r>
    </w:fldSimple>
    <w:r w:rsidR="008349BA">
      <w:rPr>
        <w:highlight w:val="yellow"/>
        <w:lang w:eastAsia="ko-KR"/>
      </w:rPr>
      <w:t>1676</w:t>
    </w:r>
    <w:r w:rsidR="008349BA" w:rsidRPr="00E52954">
      <w:rPr>
        <w:highlight w:val="yellow"/>
        <w:lang w:eastAsia="ko-KR"/>
      </w:rPr>
      <w:t>r0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746343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686C17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644566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44A790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C8060C16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106A19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0B07B22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9484F6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1C928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40610F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1" w15:restartNumberingAfterBreak="0">
    <w:nsid w:val="00000471"/>
    <w:multiLevelType w:val="multilevel"/>
    <w:tmpl w:val="000008F4"/>
    <w:lvl w:ilvl="0">
      <w:start w:val="58"/>
      <w:numFmt w:val="decimal"/>
      <w:lvlText w:val="%1"/>
      <w:lvlJc w:val="left"/>
      <w:pPr>
        <w:ind w:left="2775" w:hanging="2669"/>
      </w:pPr>
      <w:rPr>
        <w:rFonts w:ascii="Times New Roman" w:hAnsi="Times New Roman" w:cs="Times New Roman"/>
        <w:b w:val="0"/>
        <w:bCs w:val="0"/>
        <w:w w:val="100"/>
        <w:position w:val="-7"/>
        <w:sz w:val="18"/>
        <w:szCs w:val="18"/>
      </w:rPr>
    </w:lvl>
    <w:lvl w:ilvl="1">
      <w:start w:val="1"/>
      <w:numFmt w:val="decimal"/>
      <w:lvlText w:val="%2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2">
      <w:numFmt w:val="bullet"/>
      <w:lvlText w:val="•"/>
      <w:lvlJc w:val="left"/>
      <w:pPr>
        <w:ind w:left="3520" w:hanging="464"/>
      </w:pPr>
    </w:lvl>
    <w:lvl w:ilvl="3">
      <w:numFmt w:val="bullet"/>
      <w:lvlText w:val="•"/>
      <w:lvlJc w:val="left"/>
      <w:pPr>
        <w:ind w:left="4260" w:hanging="464"/>
      </w:pPr>
    </w:lvl>
    <w:lvl w:ilvl="4">
      <w:numFmt w:val="bullet"/>
      <w:lvlText w:val="•"/>
      <w:lvlJc w:val="left"/>
      <w:pPr>
        <w:ind w:left="5000" w:hanging="464"/>
      </w:pPr>
    </w:lvl>
    <w:lvl w:ilvl="5">
      <w:numFmt w:val="bullet"/>
      <w:lvlText w:val="•"/>
      <w:lvlJc w:val="left"/>
      <w:pPr>
        <w:ind w:left="5740" w:hanging="464"/>
      </w:pPr>
    </w:lvl>
    <w:lvl w:ilvl="6">
      <w:numFmt w:val="bullet"/>
      <w:lvlText w:val="•"/>
      <w:lvlJc w:val="left"/>
      <w:pPr>
        <w:ind w:left="6480" w:hanging="464"/>
      </w:pPr>
    </w:lvl>
    <w:lvl w:ilvl="7">
      <w:numFmt w:val="bullet"/>
      <w:lvlText w:val="•"/>
      <w:lvlJc w:val="left"/>
      <w:pPr>
        <w:ind w:left="7220" w:hanging="464"/>
      </w:pPr>
    </w:lvl>
    <w:lvl w:ilvl="8">
      <w:numFmt w:val="bullet"/>
      <w:lvlText w:val="•"/>
      <w:lvlJc w:val="left"/>
      <w:pPr>
        <w:ind w:left="7960" w:hanging="464"/>
      </w:pPr>
    </w:lvl>
  </w:abstractNum>
  <w:abstractNum w:abstractNumId="12" w15:restartNumberingAfterBreak="0">
    <w:nsid w:val="00000472"/>
    <w:multiLevelType w:val="multilevel"/>
    <w:tmpl w:val="000008F5"/>
    <w:lvl w:ilvl="0">
      <w:start w:val="19"/>
      <w:numFmt w:val="decimal"/>
      <w:lvlText w:val="%1"/>
      <w:lvlJc w:val="left"/>
      <w:pPr>
        <w:ind w:left="659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3" w15:restartNumberingAfterBreak="0">
    <w:nsid w:val="00000475"/>
    <w:multiLevelType w:val="multilevel"/>
    <w:tmpl w:val="000008F8"/>
    <w:lvl w:ilvl="0">
      <w:start w:val="36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4" w15:restartNumberingAfterBreak="0">
    <w:nsid w:val="00000476"/>
    <w:multiLevelType w:val="multilevel"/>
    <w:tmpl w:val="000008F9"/>
    <w:lvl w:ilvl="0">
      <w:start w:val="42"/>
      <w:numFmt w:val="decimal"/>
      <w:lvlText w:val="%1"/>
      <w:lvlJc w:val="left"/>
      <w:pPr>
        <w:ind w:left="659" w:hanging="554"/>
      </w:pPr>
      <w:rPr>
        <w:rFonts w:ascii="Times New Roman" w:hAnsi="Times New Roman" w:cs="Times New Roman"/>
        <w:b w:val="0"/>
        <w:bCs w:val="0"/>
        <w:w w:val="100"/>
        <w:position w:val="5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5" w15:restartNumberingAfterBreak="0">
    <w:nsid w:val="00000477"/>
    <w:multiLevelType w:val="multilevel"/>
    <w:tmpl w:val="000008FA"/>
    <w:lvl w:ilvl="0">
      <w:start w:val="54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6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6" w15:restartNumberingAfterBreak="0">
    <w:nsid w:val="00C07380"/>
    <w:multiLevelType w:val="multilevel"/>
    <w:tmpl w:val="DE14635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7" w15:restartNumberingAfterBreak="0">
    <w:nsid w:val="0169358A"/>
    <w:multiLevelType w:val="multilevel"/>
    <w:tmpl w:val="7026F50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8" w15:restartNumberingAfterBreak="0">
    <w:nsid w:val="021B6749"/>
    <w:multiLevelType w:val="multilevel"/>
    <w:tmpl w:val="9DB232C6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2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9" w15:restartNumberingAfterBreak="0">
    <w:nsid w:val="0271532D"/>
    <w:multiLevelType w:val="multilevel"/>
    <w:tmpl w:val="50706CE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0" w15:restartNumberingAfterBreak="0">
    <w:nsid w:val="033F3609"/>
    <w:multiLevelType w:val="hybridMultilevel"/>
    <w:tmpl w:val="64602EC6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37F4467"/>
    <w:multiLevelType w:val="multilevel"/>
    <w:tmpl w:val="3172491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bc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bc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2" w15:restartNumberingAfterBreak="0">
    <w:nsid w:val="03B733CC"/>
    <w:multiLevelType w:val="hybridMultilevel"/>
    <w:tmpl w:val="6A548990"/>
    <w:lvl w:ilvl="0" w:tplc="68201F20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E73C7EFC">
      <w:numFmt w:val="bullet"/>
      <w:lvlText w:val="—"/>
      <w:lvlJc w:val="left"/>
      <w:pPr>
        <w:ind w:left="1440" w:hanging="360"/>
      </w:pPr>
      <w:rPr>
        <w:rFonts w:ascii="Times New Roman" w:eastAsia="Malgun Gothic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451568B"/>
    <w:multiLevelType w:val="hybridMultilevel"/>
    <w:tmpl w:val="267A858E"/>
    <w:lvl w:ilvl="0" w:tplc="BAA4B958">
      <w:start w:val="5"/>
      <w:numFmt w:val="decimal"/>
      <w:lvlText w:val="Figure 9-xxx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5537E18"/>
    <w:multiLevelType w:val="hybridMultilevel"/>
    <w:tmpl w:val="6650A242"/>
    <w:lvl w:ilvl="0" w:tplc="8938AA7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5B52044"/>
    <w:multiLevelType w:val="multilevel"/>
    <w:tmpl w:val="E710DBD0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6" w15:restartNumberingAfterBreak="0">
    <w:nsid w:val="06522C10"/>
    <w:multiLevelType w:val="multilevel"/>
    <w:tmpl w:val="E5C2E61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bc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7" w15:restartNumberingAfterBreak="0">
    <w:nsid w:val="065C2E20"/>
    <w:multiLevelType w:val="singleLevel"/>
    <w:tmpl w:val="06902FDA"/>
    <w:lvl w:ilvl="0">
      <w:start w:val="1"/>
      <w:numFmt w:val="decimal"/>
      <w:pStyle w:val="IEEEStdsBibliographicEntry"/>
      <w:lvlText w:val="[B%1]"/>
      <w:lvlJc w:val="left"/>
      <w:pPr>
        <w:tabs>
          <w:tab w:val="num" w:pos="720"/>
        </w:tabs>
        <w:ind w:left="0" w:firstLine="0"/>
      </w:pPr>
    </w:lvl>
  </w:abstractNum>
  <w:abstractNum w:abstractNumId="28" w15:restartNumberingAfterBreak="0">
    <w:nsid w:val="087D55ED"/>
    <w:multiLevelType w:val="multilevel"/>
    <w:tmpl w:val="A57C306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bc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bc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9" w15:restartNumberingAfterBreak="0">
    <w:nsid w:val="096810D5"/>
    <w:multiLevelType w:val="multilevel"/>
    <w:tmpl w:val="879009C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30" w15:restartNumberingAfterBreak="0">
    <w:nsid w:val="09CC0920"/>
    <w:multiLevelType w:val="multilevel"/>
    <w:tmpl w:val="1542C4D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31" w15:restartNumberingAfterBreak="0">
    <w:nsid w:val="0A2D2333"/>
    <w:multiLevelType w:val="singleLevel"/>
    <w:tmpl w:val="31BC6C98"/>
    <w:lvl w:ilvl="0">
      <w:start w:val="1"/>
      <w:numFmt w:val="bullet"/>
      <w:pStyle w:val="IEEEStdsUnorderedList"/>
      <w:lvlText w:val=""/>
      <w:lvlJc w:val="left"/>
      <w:pPr>
        <w:tabs>
          <w:tab w:val="num" w:pos="640"/>
        </w:tabs>
        <w:ind w:left="640" w:hanging="440"/>
      </w:pPr>
      <w:rPr>
        <w:rFonts w:ascii="Symbol" w:hAnsi="Symbol" w:hint="default"/>
      </w:rPr>
    </w:lvl>
  </w:abstractNum>
  <w:abstractNum w:abstractNumId="32" w15:restartNumberingAfterBreak="0">
    <w:nsid w:val="0A5059E9"/>
    <w:multiLevelType w:val="multilevel"/>
    <w:tmpl w:val="2A6003C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33" w15:restartNumberingAfterBreak="0">
    <w:nsid w:val="0A6E418D"/>
    <w:multiLevelType w:val="multilevel"/>
    <w:tmpl w:val="5E1605D6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2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6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34" w15:restartNumberingAfterBreak="0">
    <w:nsid w:val="0A981A7E"/>
    <w:multiLevelType w:val="multilevel"/>
    <w:tmpl w:val="D608798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35" w15:restartNumberingAfterBreak="0">
    <w:nsid w:val="0AC01DD1"/>
    <w:multiLevelType w:val="multilevel"/>
    <w:tmpl w:val="C770900A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2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36" w15:restartNumberingAfterBreak="0">
    <w:nsid w:val="0B7D595A"/>
    <w:multiLevelType w:val="multilevel"/>
    <w:tmpl w:val="7E306B2A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37" w15:restartNumberingAfterBreak="0">
    <w:nsid w:val="0E3F3028"/>
    <w:multiLevelType w:val="multilevel"/>
    <w:tmpl w:val="7690E8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00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38" w15:restartNumberingAfterBreak="0">
    <w:nsid w:val="0EFE5346"/>
    <w:multiLevelType w:val="hybridMultilevel"/>
    <w:tmpl w:val="452AC1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0542180"/>
    <w:multiLevelType w:val="multilevel"/>
    <w:tmpl w:val="D0667BE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40" w15:restartNumberingAfterBreak="0">
    <w:nsid w:val="10967DB4"/>
    <w:multiLevelType w:val="multilevel"/>
    <w:tmpl w:val="CFBE4C1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41" w15:restartNumberingAfterBreak="0">
    <w:nsid w:val="1415160E"/>
    <w:multiLevelType w:val="multilevel"/>
    <w:tmpl w:val="50761B0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42" w15:restartNumberingAfterBreak="0">
    <w:nsid w:val="146C36E9"/>
    <w:multiLevelType w:val="multilevel"/>
    <w:tmpl w:val="77B02B2E"/>
    <w:lvl w:ilvl="0">
      <w:start w:val="11"/>
      <w:numFmt w:val="decimal"/>
      <w:lvlText w:val="%1"/>
      <w:lvlJc w:val="left"/>
      <w:pPr>
        <w:ind w:left="750" w:hanging="750"/>
      </w:pPr>
      <w:rPr>
        <w:rFonts w:eastAsia="Yu Mincho" w:hint="default"/>
      </w:rPr>
    </w:lvl>
    <w:lvl w:ilvl="1">
      <w:start w:val="100"/>
      <w:numFmt w:val="decimal"/>
      <w:lvlText w:val="%1.%2"/>
      <w:lvlJc w:val="left"/>
      <w:pPr>
        <w:ind w:left="750" w:hanging="750"/>
      </w:pPr>
      <w:rPr>
        <w:rFonts w:eastAsia="Yu Mincho" w:hint="default"/>
      </w:rPr>
    </w:lvl>
    <w:lvl w:ilvl="2">
      <w:start w:val="4"/>
      <w:numFmt w:val="decimal"/>
      <w:lvlText w:val="%1.%2.%3"/>
      <w:lvlJc w:val="left"/>
      <w:pPr>
        <w:ind w:left="750" w:hanging="750"/>
      </w:pPr>
      <w:rPr>
        <w:rFonts w:eastAsia="Yu Mincho" w:hint="default"/>
      </w:rPr>
    </w:lvl>
    <w:lvl w:ilvl="3">
      <w:start w:val="1"/>
      <w:numFmt w:val="lowerRoman"/>
      <w:lvlText w:val="%1.%2.%3.%4"/>
      <w:lvlJc w:val="left"/>
      <w:pPr>
        <w:ind w:left="1080" w:hanging="1080"/>
      </w:pPr>
      <w:rPr>
        <w:rFonts w:eastAsia="Yu Mincho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Yu Mincho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Yu Mincho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Yu Mincho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Yu Mincho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Yu Mincho" w:hint="default"/>
      </w:rPr>
    </w:lvl>
  </w:abstractNum>
  <w:abstractNum w:abstractNumId="43" w15:restartNumberingAfterBreak="0">
    <w:nsid w:val="15296B31"/>
    <w:multiLevelType w:val="multilevel"/>
    <w:tmpl w:val="154662B6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44" w15:restartNumberingAfterBreak="0">
    <w:nsid w:val="153D059E"/>
    <w:multiLevelType w:val="hybridMultilevel"/>
    <w:tmpl w:val="76A4D462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5953B73"/>
    <w:multiLevelType w:val="multilevel"/>
    <w:tmpl w:val="1F7666E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bc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bc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46" w15:restartNumberingAfterBreak="0">
    <w:nsid w:val="15CB4A79"/>
    <w:multiLevelType w:val="multilevel"/>
    <w:tmpl w:val="5EBA694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bc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bc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47" w15:restartNumberingAfterBreak="0">
    <w:nsid w:val="15E054A6"/>
    <w:multiLevelType w:val="multilevel"/>
    <w:tmpl w:val="147C499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48" w15:restartNumberingAfterBreak="0">
    <w:nsid w:val="15F51C23"/>
    <w:multiLevelType w:val="multilevel"/>
    <w:tmpl w:val="14C4166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bc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49" w15:restartNumberingAfterBreak="0">
    <w:nsid w:val="185D5FFF"/>
    <w:multiLevelType w:val="multilevel"/>
    <w:tmpl w:val="DED8BA50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bc100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50" w15:restartNumberingAfterBreak="0">
    <w:nsid w:val="18680438"/>
    <w:multiLevelType w:val="multilevel"/>
    <w:tmpl w:val="85B012C4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2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51" w15:restartNumberingAfterBreak="0">
    <w:nsid w:val="18925842"/>
    <w:multiLevelType w:val="multilevel"/>
    <w:tmpl w:val="82B02FE4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52" w15:restartNumberingAfterBreak="0">
    <w:nsid w:val="18DA1E31"/>
    <w:multiLevelType w:val="multilevel"/>
    <w:tmpl w:val="B07E79A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00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53" w15:restartNumberingAfterBreak="0">
    <w:nsid w:val="19575B17"/>
    <w:multiLevelType w:val="hybridMultilevel"/>
    <w:tmpl w:val="BB820A1C"/>
    <w:lvl w:ilvl="0" w:tplc="2B3C1AD6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4" w15:restartNumberingAfterBreak="0">
    <w:nsid w:val="1ADA4134"/>
    <w:multiLevelType w:val="multilevel"/>
    <w:tmpl w:val="2DD2377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55" w15:restartNumberingAfterBreak="0">
    <w:nsid w:val="1B141138"/>
    <w:multiLevelType w:val="hybridMultilevel"/>
    <w:tmpl w:val="930CB0FC"/>
    <w:lvl w:ilvl="0" w:tplc="2B3C1AD6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8938AA7C">
      <w:numFmt w:val="bullet"/>
      <w:lvlText w:val="•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6" w15:restartNumberingAfterBreak="0">
    <w:nsid w:val="1B827ED2"/>
    <w:multiLevelType w:val="hybridMultilevel"/>
    <w:tmpl w:val="31DE9B9E"/>
    <w:lvl w:ilvl="0" w:tplc="AA3AF1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7" w15:restartNumberingAfterBreak="0">
    <w:nsid w:val="1BB77D2A"/>
    <w:multiLevelType w:val="multilevel"/>
    <w:tmpl w:val="D4A41B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58" w15:restartNumberingAfterBreak="0">
    <w:nsid w:val="1C9A6AFE"/>
    <w:multiLevelType w:val="multilevel"/>
    <w:tmpl w:val="8B549E7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bc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59" w15:restartNumberingAfterBreak="0">
    <w:nsid w:val="1CA92B8B"/>
    <w:multiLevelType w:val="multilevel"/>
    <w:tmpl w:val="EC12F93A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60" w15:restartNumberingAfterBreak="0">
    <w:nsid w:val="1D46476B"/>
    <w:multiLevelType w:val="multilevel"/>
    <w:tmpl w:val="AA60D8AE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2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61" w15:restartNumberingAfterBreak="0">
    <w:nsid w:val="1D7538F2"/>
    <w:multiLevelType w:val="multilevel"/>
    <w:tmpl w:val="B5F281A0"/>
    <w:lvl w:ilvl="0">
      <w:start w:val="1"/>
      <w:numFmt w:val="upperLetter"/>
      <w:suff w:val="space"/>
      <w:lvlText w:val="Annex 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62" w15:restartNumberingAfterBreak="0">
    <w:nsid w:val="1D7F503E"/>
    <w:multiLevelType w:val="hybridMultilevel"/>
    <w:tmpl w:val="24706A08"/>
    <w:lvl w:ilvl="0" w:tplc="9D3E02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1E2518B5"/>
    <w:multiLevelType w:val="multilevel"/>
    <w:tmpl w:val="5E126FB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64" w15:restartNumberingAfterBreak="0">
    <w:nsid w:val="1E6B1976"/>
    <w:multiLevelType w:val="multilevel"/>
    <w:tmpl w:val="5C34A72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65" w15:restartNumberingAfterBreak="0">
    <w:nsid w:val="1E7411B2"/>
    <w:multiLevelType w:val="hybridMultilevel"/>
    <w:tmpl w:val="25489FA6"/>
    <w:lvl w:ilvl="0" w:tplc="AA3AF1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6" w15:restartNumberingAfterBreak="0">
    <w:nsid w:val="1E94504A"/>
    <w:multiLevelType w:val="multilevel"/>
    <w:tmpl w:val="D608798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67" w15:restartNumberingAfterBreak="0">
    <w:nsid w:val="1E991AD7"/>
    <w:multiLevelType w:val="hybridMultilevel"/>
    <w:tmpl w:val="E3E4687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8" w15:restartNumberingAfterBreak="0">
    <w:nsid w:val="1EFE38B6"/>
    <w:multiLevelType w:val="multilevel"/>
    <w:tmpl w:val="B76A0F32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2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69" w15:restartNumberingAfterBreak="0">
    <w:nsid w:val="1F0F4038"/>
    <w:multiLevelType w:val="multilevel"/>
    <w:tmpl w:val="A52E4B94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bc100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70" w15:restartNumberingAfterBreak="0">
    <w:nsid w:val="1F5E0E73"/>
    <w:multiLevelType w:val="multilevel"/>
    <w:tmpl w:val="DED8BA50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bc100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71" w15:restartNumberingAfterBreak="0">
    <w:nsid w:val="1FFE0A2E"/>
    <w:multiLevelType w:val="hybridMultilevel"/>
    <w:tmpl w:val="6954135C"/>
    <w:lvl w:ilvl="0" w:tplc="04090001">
      <w:start w:val="1"/>
      <w:numFmt w:val="bullet"/>
      <w:lvlText w:val=""/>
      <w:lvlJc w:val="left"/>
      <w:pPr>
        <w:ind w:left="9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72" w15:restartNumberingAfterBreak="0">
    <w:nsid w:val="20A345A4"/>
    <w:multiLevelType w:val="hybridMultilevel"/>
    <w:tmpl w:val="AD60D8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229B5C7C"/>
    <w:multiLevelType w:val="multilevel"/>
    <w:tmpl w:val="7C8A302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74" w15:restartNumberingAfterBreak="0">
    <w:nsid w:val="2348456D"/>
    <w:multiLevelType w:val="multilevel"/>
    <w:tmpl w:val="A0E6213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75" w15:restartNumberingAfterBreak="0">
    <w:nsid w:val="23B7565E"/>
    <w:multiLevelType w:val="singleLevel"/>
    <w:tmpl w:val="06B6AD04"/>
    <w:lvl w:ilvl="0">
      <w:start w:val="1"/>
      <w:numFmt w:val="decimal"/>
      <w:pStyle w:val="IEEEStdsRegularTableCaption"/>
      <w:lvlText w:val="Table %1"/>
      <w:lvlJc w:val="center"/>
      <w:pPr>
        <w:tabs>
          <w:tab w:val="num" w:pos="1080"/>
        </w:tabs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76" w15:restartNumberingAfterBreak="0">
    <w:nsid w:val="24B906E7"/>
    <w:multiLevelType w:val="multilevel"/>
    <w:tmpl w:val="BDC6D24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77" w15:restartNumberingAfterBreak="0">
    <w:nsid w:val="26B1194A"/>
    <w:multiLevelType w:val="hybridMultilevel"/>
    <w:tmpl w:val="6BA2A06A"/>
    <w:lvl w:ilvl="0" w:tplc="5F861072">
      <w:start w:val="19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8" w15:restartNumberingAfterBreak="0">
    <w:nsid w:val="27EC4A92"/>
    <w:multiLevelType w:val="hybridMultilevel"/>
    <w:tmpl w:val="2BA0FB34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79" w15:restartNumberingAfterBreak="0">
    <w:nsid w:val="27FD507D"/>
    <w:multiLevelType w:val="hybridMultilevel"/>
    <w:tmpl w:val="5184CB18"/>
    <w:lvl w:ilvl="0" w:tplc="F028E50A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7FE0253"/>
    <w:multiLevelType w:val="multilevel"/>
    <w:tmpl w:val="7924F738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81" w15:restartNumberingAfterBreak="0">
    <w:nsid w:val="280179FB"/>
    <w:multiLevelType w:val="multilevel"/>
    <w:tmpl w:val="29307D20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bc100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82" w15:restartNumberingAfterBreak="0">
    <w:nsid w:val="2827184D"/>
    <w:multiLevelType w:val="multilevel"/>
    <w:tmpl w:val="DEC6DB1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83" w15:restartNumberingAfterBreak="0">
    <w:nsid w:val="29392EA7"/>
    <w:multiLevelType w:val="multilevel"/>
    <w:tmpl w:val="68E820BC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84" w15:restartNumberingAfterBreak="0">
    <w:nsid w:val="29C7688F"/>
    <w:multiLevelType w:val="multilevel"/>
    <w:tmpl w:val="017E8A2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85" w15:restartNumberingAfterBreak="0">
    <w:nsid w:val="29F97ED2"/>
    <w:multiLevelType w:val="multilevel"/>
    <w:tmpl w:val="8C74DF6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86" w15:restartNumberingAfterBreak="0">
    <w:nsid w:val="2A386EDB"/>
    <w:multiLevelType w:val="hybridMultilevel"/>
    <w:tmpl w:val="F650DF0E"/>
    <w:lvl w:ilvl="0" w:tplc="F08A89AC">
      <w:start w:val="1"/>
      <w:numFmt w:val="upperLetter"/>
      <w:lvlText w:val="(%1-"/>
      <w:lvlJc w:val="left"/>
      <w:pPr>
        <w:ind w:left="720" w:hanging="360"/>
      </w:pPr>
      <w:rPr>
        <w:rFonts w:hint="default"/>
        <w:w w:val="1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AFB1F8A"/>
    <w:multiLevelType w:val="hybridMultilevel"/>
    <w:tmpl w:val="D7CE92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2B494D3C"/>
    <w:multiLevelType w:val="multilevel"/>
    <w:tmpl w:val="AEEC13D4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2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89" w15:restartNumberingAfterBreak="0">
    <w:nsid w:val="2B662936"/>
    <w:multiLevelType w:val="multilevel"/>
    <w:tmpl w:val="75CA50A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90" w15:restartNumberingAfterBreak="0">
    <w:nsid w:val="2CAE5093"/>
    <w:multiLevelType w:val="multilevel"/>
    <w:tmpl w:val="519EA11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91" w15:restartNumberingAfterBreak="0">
    <w:nsid w:val="2CCA7647"/>
    <w:multiLevelType w:val="hybridMultilevel"/>
    <w:tmpl w:val="89AAD5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2CF72BCF"/>
    <w:multiLevelType w:val="multilevel"/>
    <w:tmpl w:val="542EDDE2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2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93" w15:restartNumberingAfterBreak="0">
    <w:nsid w:val="2D4D2926"/>
    <w:multiLevelType w:val="multilevel"/>
    <w:tmpl w:val="5A74A4F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94" w15:restartNumberingAfterBreak="0">
    <w:nsid w:val="2D8A38FC"/>
    <w:multiLevelType w:val="multilevel"/>
    <w:tmpl w:val="9E4AF6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Style1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5" w15:restartNumberingAfterBreak="0">
    <w:nsid w:val="2E066083"/>
    <w:multiLevelType w:val="multilevel"/>
    <w:tmpl w:val="8154F1AC"/>
    <w:lvl w:ilvl="0">
      <w:start w:val="1"/>
      <w:numFmt w:val="lowerLetter"/>
      <w:pStyle w:val="IEEEStdsNumberedListLevel1"/>
      <w:lvlText w:val="%1)"/>
      <w:lvlJc w:val="left"/>
      <w:pPr>
        <w:tabs>
          <w:tab w:val="num" w:pos="640"/>
        </w:tabs>
        <w:ind w:left="64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1">
      <w:start w:val="1"/>
      <w:numFmt w:val="decimal"/>
      <w:pStyle w:val="IEEEStdsNumberedListLevel2"/>
      <w:lvlText w:val="%2)"/>
      <w:lvlJc w:val="left"/>
      <w:pPr>
        <w:tabs>
          <w:tab w:val="num" w:pos="1080"/>
        </w:tabs>
        <w:ind w:left="108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2">
      <w:start w:val="1"/>
      <w:numFmt w:val="lowerRoman"/>
      <w:pStyle w:val="IEEEStdsNumberedListLevel3"/>
      <w:lvlText w:val="%3)"/>
      <w:lvlJc w:val="left"/>
      <w:pPr>
        <w:tabs>
          <w:tab w:val="num" w:pos="1800"/>
        </w:tabs>
        <w:ind w:left="152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lowerRoman"/>
      <w:pStyle w:val="IEEEStdsNumberedListLevel4"/>
      <w:lvlText w:val="%4)"/>
      <w:lvlJc w:val="left"/>
      <w:pPr>
        <w:tabs>
          <w:tab w:val="num" w:pos="2240"/>
        </w:tabs>
        <w:ind w:left="196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lowerRoman"/>
      <w:pStyle w:val="IEEEStdsNumberedListLevel5"/>
      <w:lvlText w:val="%5)"/>
      <w:lvlJc w:val="left"/>
      <w:pPr>
        <w:tabs>
          <w:tab w:val="num" w:pos="2680"/>
        </w:tabs>
        <w:ind w:left="240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96" w15:restartNumberingAfterBreak="0">
    <w:nsid w:val="2E2D3DBA"/>
    <w:multiLevelType w:val="multilevel"/>
    <w:tmpl w:val="C280629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97" w15:restartNumberingAfterBreak="0">
    <w:nsid w:val="2F4A6A18"/>
    <w:multiLevelType w:val="hybridMultilevel"/>
    <w:tmpl w:val="84CCF68E"/>
    <w:lvl w:ilvl="0" w:tplc="12F6C87A">
      <w:numFmt w:val="decimal"/>
      <w:lvlText w:val="%1"/>
      <w:lvlJc w:val="left"/>
      <w:pPr>
        <w:ind w:left="1080" w:hanging="360"/>
      </w:pPr>
      <w:rPr>
        <w:rFonts w:hint="default"/>
        <w:w w:val="1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8" w15:restartNumberingAfterBreak="0">
    <w:nsid w:val="30491C49"/>
    <w:multiLevelType w:val="hybridMultilevel"/>
    <w:tmpl w:val="88525062"/>
    <w:lvl w:ilvl="0" w:tplc="2B3C1AD6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8938AA7C">
      <w:numFmt w:val="bullet"/>
      <w:lvlText w:val="•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9" w15:restartNumberingAfterBreak="0">
    <w:nsid w:val="326A4CD3"/>
    <w:multiLevelType w:val="hybridMultilevel"/>
    <w:tmpl w:val="1D78E502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00" w15:restartNumberingAfterBreak="0">
    <w:nsid w:val="33B7437A"/>
    <w:multiLevelType w:val="multilevel"/>
    <w:tmpl w:val="60E49C60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01" w15:restartNumberingAfterBreak="0">
    <w:nsid w:val="350715AD"/>
    <w:multiLevelType w:val="multilevel"/>
    <w:tmpl w:val="A014C588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02" w15:restartNumberingAfterBreak="0">
    <w:nsid w:val="36966076"/>
    <w:multiLevelType w:val="multilevel"/>
    <w:tmpl w:val="58EA86A4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03" w15:restartNumberingAfterBreak="0">
    <w:nsid w:val="36B5079B"/>
    <w:multiLevelType w:val="multilevel"/>
    <w:tmpl w:val="017E8A2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04" w15:restartNumberingAfterBreak="0">
    <w:nsid w:val="378B07DD"/>
    <w:multiLevelType w:val="hybridMultilevel"/>
    <w:tmpl w:val="D66808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384627A1"/>
    <w:multiLevelType w:val="hybridMultilevel"/>
    <w:tmpl w:val="0D76A2C6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06" w15:restartNumberingAfterBreak="0">
    <w:nsid w:val="397E636A"/>
    <w:multiLevelType w:val="multilevel"/>
    <w:tmpl w:val="AB9ACC5C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  <w:sz w:val="2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0"/>
      </w:rPr>
    </w:lvl>
  </w:abstractNum>
  <w:abstractNum w:abstractNumId="107" w15:restartNumberingAfterBreak="0">
    <w:nsid w:val="3AC8533C"/>
    <w:multiLevelType w:val="multilevel"/>
    <w:tmpl w:val="537E5C5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08" w15:restartNumberingAfterBreak="0">
    <w:nsid w:val="3AD52FB8"/>
    <w:multiLevelType w:val="multilevel"/>
    <w:tmpl w:val="A378A5B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09" w15:restartNumberingAfterBreak="0">
    <w:nsid w:val="3BDA61F5"/>
    <w:multiLevelType w:val="multilevel"/>
    <w:tmpl w:val="61C684A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00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54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10" w15:restartNumberingAfterBreak="0">
    <w:nsid w:val="3C292A69"/>
    <w:multiLevelType w:val="multilevel"/>
    <w:tmpl w:val="FCC82E6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11" w15:restartNumberingAfterBreak="0">
    <w:nsid w:val="3CA25753"/>
    <w:multiLevelType w:val="hybridMultilevel"/>
    <w:tmpl w:val="C92E8780"/>
    <w:lvl w:ilvl="0" w:tplc="9D3E02F6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 w15:restartNumberingAfterBreak="0">
    <w:nsid w:val="3CA53EF2"/>
    <w:multiLevelType w:val="multilevel"/>
    <w:tmpl w:val="90FC793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13" w15:restartNumberingAfterBreak="0">
    <w:nsid w:val="3D0E7122"/>
    <w:multiLevelType w:val="multilevel"/>
    <w:tmpl w:val="D41485A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sz w:val="2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0"/>
      </w:rPr>
    </w:lvl>
  </w:abstractNum>
  <w:abstractNum w:abstractNumId="114" w15:restartNumberingAfterBreak="0">
    <w:nsid w:val="3D150440"/>
    <w:multiLevelType w:val="multilevel"/>
    <w:tmpl w:val="7690E8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00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15" w15:restartNumberingAfterBreak="0">
    <w:nsid w:val="3DF1186A"/>
    <w:multiLevelType w:val="hybridMultilevel"/>
    <w:tmpl w:val="EFE82378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16" w15:restartNumberingAfterBreak="0">
    <w:nsid w:val="3EC84AF2"/>
    <w:multiLevelType w:val="hybridMultilevel"/>
    <w:tmpl w:val="B224AD4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7" w15:restartNumberingAfterBreak="0">
    <w:nsid w:val="3F7E0F36"/>
    <w:multiLevelType w:val="multilevel"/>
    <w:tmpl w:val="7CECE54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18" w15:restartNumberingAfterBreak="0">
    <w:nsid w:val="40E26AB4"/>
    <w:multiLevelType w:val="multilevel"/>
    <w:tmpl w:val="09B6FCDC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19" w15:restartNumberingAfterBreak="0">
    <w:nsid w:val="413D063F"/>
    <w:multiLevelType w:val="multilevel"/>
    <w:tmpl w:val="3FAE7DAE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20" w15:restartNumberingAfterBreak="0">
    <w:nsid w:val="41690E65"/>
    <w:multiLevelType w:val="hybridMultilevel"/>
    <w:tmpl w:val="BE682F98"/>
    <w:lvl w:ilvl="0" w:tplc="2B3C1AD6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1" w15:restartNumberingAfterBreak="0">
    <w:nsid w:val="419F3973"/>
    <w:multiLevelType w:val="multilevel"/>
    <w:tmpl w:val="0CB24F1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22" w15:restartNumberingAfterBreak="0">
    <w:nsid w:val="423E133A"/>
    <w:multiLevelType w:val="hybridMultilevel"/>
    <w:tmpl w:val="6A024828"/>
    <w:lvl w:ilvl="0" w:tplc="36E206F6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424A55BD"/>
    <w:multiLevelType w:val="multilevel"/>
    <w:tmpl w:val="D4B0FFA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24" w15:restartNumberingAfterBreak="0">
    <w:nsid w:val="42B43801"/>
    <w:multiLevelType w:val="multilevel"/>
    <w:tmpl w:val="2B60590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00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54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25" w15:restartNumberingAfterBreak="0">
    <w:nsid w:val="42B96892"/>
    <w:multiLevelType w:val="singleLevel"/>
    <w:tmpl w:val="F15AAAE2"/>
    <w:lvl w:ilvl="0">
      <w:start w:val="1"/>
      <w:numFmt w:val="decimal"/>
      <w:pStyle w:val="IEEEStdsMultipleNotes"/>
      <w:lvlText w:val="NOTE %1—"/>
      <w:lvlJc w:val="left"/>
      <w:pPr>
        <w:tabs>
          <w:tab w:val="num" w:pos="1080"/>
        </w:tabs>
        <w:ind w:left="0" w:firstLine="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18"/>
        <w:effect w:val="none"/>
        <w:vertAlign w:val="baseline"/>
      </w:rPr>
    </w:lvl>
  </w:abstractNum>
  <w:abstractNum w:abstractNumId="126" w15:restartNumberingAfterBreak="0">
    <w:nsid w:val="44FC47A1"/>
    <w:multiLevelType w:val="multilevel"/>
    <w:tmpl w:val="72C680E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27" w15:restartNumberingAfterBreak="0">
    <w:nsid w:val="46904FCA"/>
    <w:multiLevelType w:val="hybridMultilevel"/>
    <w:tmpl w:val="8B06E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46F97DCC"/>
    <w:multiLevelType w:val="multilevel"/>
    <w:tmpl w:val="154662B6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29" w15:restartNumberingAfterBreak="0">
    <w:nsid w:val="48083183"/>
    <w:multiLevelType w:val="hybridMultilevel"/>
    <w:tmpl w:val="4E0A501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0" w15:restartNumberingAfterBreak="0">
    <w:nsid w:val="48BA48DE"/>
    <w:multiLevelType w:val="hybridMultilevel"/>
    <w:tmpl w:val="7116F93C"/>
    <w:lvl w:ilvl="0" w:tplc="8786ABEE">
      <w:numFmt w:val="decimal"/>
      <w:lvlText w:val="%1"/>
      <w:lvlJc w:val="left"/>
      <w:pPr>
        <w:ind w:left="720" w:hanging="360"/>
      </w:pPr>
      <w:rPr>
        <w:rFonts w:hint="default"/>
        <w:w w:val="1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A057581"/>
    <w:multiLevelType w:val="hybridMultilevel"/>
    <w:tmpl w:val="C630AACA"/>
    <w:lvl w:ilvl="0" w:tplc="B92C8278">
      <w:start w:val="1"/>
      <w:numFmt w:val="decimal"/>
      <w:lvlText w:val="Figure 9-xxx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4A87539F"/>
    <w:multiLevelType w:val="multilevel"/>
    <w:tmpl w:val="8A263D6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33" w15:restartNumberingAfterBreak="0">
    <w:nsid w:val="4AE334BE"/>
    <w:multiLevelType w:val="hybridMultilevel"/>
    <w:tmpl w:val="2270A7B8"/>
    <w:lvl w:ilvl="0" w:tplc="E58248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CCAAA58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528C3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08AF0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AE098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53A74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D4047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0A01B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190F5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4" w15:restartNumberingAfterBreak="0">
    <w:nsid w:val="4B356A81"/>
    <w:multiLevelType w:val="hybridMultilevel"/>
    <w:tmpl w:val="40F2E976"/>
    <w:lvl w:ilvl="0" w:tplc="8938AA7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4C7E47B1"/>
    <w:multiLevelType w:val="hybridMultilevel"/>
    <w:tmpl w:val="739A7554"/>
    <w:lvl w:ilvl="0" w:tplc="EB4C7718">
      <w:start w:val="9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4CEC3CD0"/>
    <w:multiLevelType w:val="multilevel"/>
    <w:tmpl w:val="26004DEC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37" w15:restartNumberingAfterBreak="0">
    <w:nsid w:val="4D0D2865"/>
    <w:multiLevelType w:val="multilevel"/>
    <w:tmpl w:val="51F8EB7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38" w15:restartNumberingAfterBreak="0">
    <w:nsid w:val="4D6F6FC7"/>
    <w:multiLevelType w:val="multilevel"/>
    <w:tmpl w:val="C5BC5A10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39" w15:restartNumberingAfterBreak="0">
    <w:nsid w:val="4E3C1D72"/>
    <w:multiLevelType w:val="singleLevel"/>
    <w:tmpl w:val="68AE471A"/>
    <w:lvl w:ilvl="0">
      <w:start w:val="1"/>
      <w:numFmt w:val="decimal"/>
      <w:pStyle w:val="IEEEStdsRegularFigureCaption"/>
      <w:lvlText w:val="Figure %1"/>
      <w:lvlJc w:val="center"/>
      <w:pPr>
        <w:tabs>
          <w:tab w:val="num" w:pos="1008"/>
        </w:tabs>
        <w:ind w:left="0" w:firstLine="288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40" w15:restartNumberingAfterBreak="0">
    <w:nsid w:val="4EF41B1C"/>
    <w:multiLevelType w:val="multilevel"/>
    <w:tmpl w:val="ECB8E52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41" w15:restartNumberingAfterBreak="0">
    <w:nsid w:val="4FA82234"/>
    <w:multiLevelType w:val="multilevel"/>
    <w:tmpl w:val="A4A86B5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42" w15:restartNumberingAfterBreak="0">
    <w:nsid w:val="4FE83264"/>
    <w:multiLevelType w:val="multilevel"/>
    <w:tmpl w:val="00A618F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43" w15:restartNumberingAfterBreak="0">
    <w:nsid w:val="52FD7F7F"/>
    <w:multiLevelType w:val="multilevel"/>
    <w:tmpl w:val="C0D2B70C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44" w15:restartNumberingAfterBreak="0">
    <w:nsid w:val="552C3B7C"/>
    <w:multiLevelType w:val="multilevel"/>
    <w:tmpl w:val="4240E62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bc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45" w15:restartNumberingAfterBreak="0">
    <w:nsid w:val="55A60003"/>
    <w:multiLevelType w:val="multilevel"/>
    <w:tmpl w:val="017E8A2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46" w15:restartNumberingAfterBreak="0">
    <w:nsid w:val="55D76D3E"/>
    <w:multiLevelType w:val="hybridMultilevel"/>
    <w:tmpl w:val="A63E32B4"/>
    <w:lvl w:ilvl="0" w:tplc="2B3C1AD6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6986BCA8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  <w:strike w:val="0"/>
        <w:color w:val="auto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7" w15:restartNumberingAfterBreak="0">
    <w:nsid w:val="56721D1C"/>
    <w:multiLevelType w:val="multilevel"/>
    <w:tmpl w:val="43D0E2C6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bc100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48" w15:restartNumberingAfterBreak="0">
    <w:nsid w:val="57896B9E"/>
    <w:multiLevelType w:val="hybridMultilevel"/>
    <w:tmpl w:val="6E3A0820"/>
    <w:lvl w:ilvl="0" w:tplc="8398FA8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9" w15:restartNumberingAfterBreak="0">
    <w:nsid w:val="58B61650"/>
    <w:multiLevelType w:val="multilevel"/>
    <w:tmpl w:val="24B2236E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50" w15:restartNumberingAfterBreak="0">
    <w:nsid w:val="59B12921"/>
    <w:multiLevelType w:val="multilevel"/>
    <w:tmpl w:val="83CE0302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bc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51" w15:restartNumberingAfterBreak="0">
    <w:nsid w:val="59DA449B"/>
    <w:multiLevelType w:val="hybridMultilevel"/>
    <w:tmpl w:val="80604D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59F60BEC"/>
    <w:multiLevelType w:val="hybridMultilevel"/>
    <w:tmpl w:val="F5CC170E"/>
    <w:lvl w:ilvl="0" w:tplc="2B3C1AD6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3" w15:restartNumberingAfterBreak="0">
    <w:nsid w:val="5A2A483E"/>
    <w:multiLevelType w:val="hybridMultilevel"/>
    <w:tmpl w:val="8CD89C44"/>
    <w:lvl w:ilvl="0" w:tplc="9D3E02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5A3C0246"/>
    <w:multiLevelType w:val="hybridMultilevel"/>
    <w:tmpl w:val="C4CE9592"/>
    <w:lvl w:ilvl="0" w:tplc="2D42C818">
      <w:start w:val="1"/>
      <w:numFmt w:val="decimal"/>
      <w:lvlText w:val="Table 9-xxx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5AD67BD0"/>
    <w:multiLevelType w:val="hybridMultilevel"/>
    <w:tmpl w:val="41407E2E"/>
    <w:lvl w:ilvl="0" w:tplc="22A0DB40">
      <w:start w:val="1"/>
      <w:numFmt w:val="decimal"/>
      <w:lvlText w:val="%1"/>
      <w:lvlJc w:val="left"/>
      <w:pPr>
        <w:ind w:left="700" w:hanging="48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B314B836">
      <w:numFmt w:val="bullet"/>
      <w:lvlText w:val="•"/>
      <w:lvlJc w:val="left"/>
      <w:pPr>
        <w:ind w:left="1706" w:hanging="480"/>
      </w:pPr>
      <w:rPr>
        <w:rFonts w:hint="default"/>
      </w:rPr>
    </w:lvl>
    <w:lvl w:ilvl="2" w:tplc="9342B48C">
      <w:numFmt w:val="bullet"/>
      <w:lvlText w:val="•"/>
      <w:lvlJc w:val="left"/>
      <w:pPr>
        <w:ind w:left="2712" w:hanging="480"/>
      </w:pPr>
      <w:rPr>
        <w:rFonts w:hint="default"/>
      </w:rPr>
    </w:lvl>
    <w:lvl w:ilvl="3" w:tplc="D9FACB0A">
      <w:numFmt w:val="bullet"/>
      <w:lvlText w:val="•"/>
      <w:lvlJc w:val="left"/>
      <w:pPr>
        <w:ind w:left="3718" w:hanging="480"/>
      </w:pPr>
      <w:rPr>
        <w:rFonts w:hint="default"/>
      </w:rPr>
    </w:lvl>
    <w:lvl w:ilvl="4" w:tplc="B9CE9448">
      <w:numFmt w:val="bullet"/>
      <w:lvlText w:val="•"/>
      <w:lvlJc w:val="left"/>
      <w:pPr>
        <w:ind w:left="4724" w:hanging="480"/>
      </w:pPr>
      <w:rPr>
        <w:rFonts w:hint="default"/>
      </w:rPr>
    </w:lvl>
    <w:lvl w:ilvl="5" w:tplc="30E04896">
      <w:numFmt w:val="bullet"/>
      <w:lvlText w:val="•"/>
      <w:lvlJc w:val="left"/>
      <w:pPr>
        <w:ind w:left="5730" w:hanging="480"/>
      </w:pPr>
      <w:rPr>
        <w:rFonts w:hint="default"/>
      </w:rPr>
    </w:lvl>
    <w:lvl w:ilvl="6" w:tplc="FC445320">
      <w:numFmt w:val="bullet"/>
      <w:lvlText w:val="•"/>
      <w:lvlJc w:val="left"/>
      <w:pPr>
        <w:ind w:left="6736" w:hanging="480"/>
      </w:pPr>
      <w:rPr>
        <w:rFonts w:hint="default"/>
      </w:rPr>
    </w:lvl>
    <w:lvl w:ilvl="7" w:tplc="79623138">
      <w:numFmt w:val="bullet"/>
      <w:lvlText w:val="•"/>
      <w:lvlJc w:val="left"/>
      <w:pPr>
        <w:ind w:left="7742" w:hanging="480"/>
      </w:pPr>
      <w:rPr>
        <w:rFonts w:hint="default"/>
      </w:rPr>
    </w:lvl>
    <w:lvl w:ilvl="8" w:tplc="8D1CD862">
      <w:numFmt w:val="bullet"/>
      <w:lvlText w:val="•"/>
      <w:lvlJc w:val="left"/>
      <w:pPr>
        <w:ind w:left="8748" w:hanging="480"/>
      </w:pPr>
      <w:rPr>
        <w:rFonts w:hint="default"/>
      </w:rPr>
    </w:lvl>
  </w:abstractNum>
  <w:abstractNum w:abstractNumId="156" w15:restartNumberingAfterBreak="0">
    <w:nsid w:val="5B02236A"/>
    <w:multiLevelType w:val="multilevel"/>
    <w:tmpl w:val="5E928A5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57" w15:restartNumberingAfterBreak="0">
    <w:nsid w:val="5B5B7C81"/>
    <w:multiLevelType w:val="multilevel"/>
    <w:tmpl w:val="A52E4B94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bc100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58" w15:restartNumberingAfterBreak="0">
    <w:nsid w:val="5B90717B"/>
    <w:multiLevelType w:val="multilevel"/>
    <w:tmpl w:val="DAD24EE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59" w15:restartNumberingAfterBreak="0">
    <w:nsid w:val="5BBF68FC"/>
    <w:multiLevelType w:val="multilevel"/>
    <w:tmpl w:val="0C80FDA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60" w15:restartNumberingAfterBreak="0">
    <w:nsid w:val="5BC672E4"/>
    <w:multiLevelType w:val="multilevel"/>
    <w:tmpl w:val="94003B88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61" w15:restartNumberingAfterBreak="0">
    <w:nsid w:val="5C963C1D"/>
    <w:multiLevelType w:val="multilevel"/>
    <w:tmpl w:val="B3184288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0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54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62" w15:restartNumberingAfterBreak="0">
    <w:nsid w:val="5D4B5788"/>
    <w:multiLevelType w:val="multilevel"/>
    <w:tmpl w:val="E1B43E06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bc100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63" w15:restartNumberingAfterBreak="0">
    <w:nsid w:val="5D6D5F0F"/>
    <w:multiLevelType w:val="multilevel"/>
    <w:tmpl w:val="90FC793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64" w15:restartNumberingAfterBreak="0">
    <w:nsid w:val="5D7068F6"/>
    <w:multiLevelType w:val="hybridMultilevel"/>
    <w:tmpl w:val="25489FA6"/>
    <w:lvl w:ilvl="0" w:tplc="AA3AF1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5" w15:restartNumberingAfterBreak="0">
    <w:nsid w:val="5E7276E0"/>
    <w:multiLevelType w:val="multilevel"/>
    <w:tmpl w:val="F3D2702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66" w15:restartNumberingAfterBreak="0">
    <w:nsid w:val="5F906D4F"/>
    <w:multiLevelType w:val="hybridMultilevel"/>
    <w:tmpl w:val="5DB2025E"/>
    <w:lvl w:ilvl="0" w:tplc="0409000F">
      <w:start w:val="1"/>
      <w:numFmt w:val="decimal"/>
      <w:lvlText w:val="%1."/>
      <w:lvlJc w:val="left"/>
      <w:pPr>
        <w:ind w:left="780" w:hanging="420"/>
      </w:pPr>
    </w:lvl>
    <w:lvl w:ilvl="1" w:tplc="04090017">
      <w:start w:val="1"/>
      <w:numFmt w:val="aiueoFullWidth"/>
      <w:lvlText w:val="(%2)"/>
      <w:lvlJc w:val="left"/>
      <w:pPr>
        <w:ind w:left="1200" w:hanging="420"/>
      </w:pPr>
    </w:lvl>
    <w:lvl w:ilvl="2" w:tplc="04090011">
      <w:start w:val="1"/>
      <w:numFmt w:val="decimalEnclosedCircle"/>
      <w:lvlText w:val="%3"/>
      <w:lvlJc w:val="left"/>
      <w:pPr>
        <w:ind w:left="1620" w:hanging="420"/>
      </w:pPr>
    </w:lvl>
    <w:lvl w:ilvl="3" w:tplc="0409000F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67" w15:restartNumberingAfterBreak="0">
    <w:nsid w:val="601B3670"/>
    <w:multiLevelType w:val="hybridMultilevel"/>
    <w:tmpl w:val="A5F8C820"/>
    <w:lvl w:ilvl="0" w:tplc="9FE0E03A">
      <w:start w:val="3"/>
      <w:numFmt w:val="decimal"/>
      <w:lvlText w:val="Figure 9-xxx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6103756B"/>
    <w:multiLevelType w:val="multilevel"/>
    <w:tmpl w:val="5356986A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69" w15:restartNumberingAfterBreak="0">
    <w:nsid w:val="61E13975"/>
    <w:multiLevelType w:val="hybridMultilevel"/>
    <w:tmpl w:val="9C84212E"/>
    <w:lvl w:ilvl="0" w:tplc="8938AA7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20F2CD7"/>
    <w:multiLevelType w:val="multilevel"/>
    <w:tmpl w:val="CC487DF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71" w15:restartNumberingAfterBreak="0">
    <w:nsid w:val="623269C2"/>
    <w:multiLevelType w:val="multilevel"/>
    <w:tmpl w:val="50CE897E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2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300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72" w15:restartNumberingAfterBreak="0">
    <w:nsid w:val="6257010D"/>
    <w:multiLevelType w:val="multilevel"/>
    <w:tmpl w:val="BA1AED44"/>
    <w:lvl w:ilvl="0">
      <w:start w:val="2"/>
      <w:numFmt w:val="upperLetter"/>
      <w:suff w:val="space"/>
      <w:lvlText w:val="Annex %1"/>
      <w:lvlJc w:val="left"/>
      <w:pPr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2"/>
      <w:numFmt w:val="decimal"/>
      <w:suff w:val="space"/>
      <w:lvlText w:val="%1.%2"/>
      <w:lvlJc w:val="left"/>
      <w:pPr>
        <w:ind w:left="0" w:firstLine="0"/>
      </w:pPr>
      <w:rPr>
        <w:rFonts w:ascii="Arial" w:hAnsi="Arial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000000"/>
        <w:sz w:val="28"/>
        <w:szCs w:val="24"/>
        <w:u w:val="none"/>
        <w:effect w:val="none"/>
        <w:vertAlign w:val="baseline"/>
        <w:specVanish w:val="0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4"/>
        <w:szCs w:val="24"/>
        <w:u w:val="none"/>
        <w:effect w:val="none"/>
        <w:vertAlign w:val="baseline"/>
        <w:lang w:val="en-GB"/>
        <w:specVanish w:val="0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0"/>
        <w:u w:val="none"/>
        <w:effect w:val="none"/>
        <w:vertAlign w:val="baseline"/>
        <w:specVanish w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0"/>
        <w:u w:val="none"/>
        <w:effect w:val="none"/>
        <w:vertAlign w:val="baseline"/>
        <w:specVanish w:val="0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0"/>
        <w:u w:val="none"/>
        <w:effect w:val="none"/>
        <w:vertAlign w:val="baseline"/>
        <w:specVanish w:val="0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0"/>
        <w:u w:val="none"/>
        <w:effect w:val="none"/>
        <w:vertAlign w:val="baseline"/>
        <w:specVanish w:val="0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0"/>
        <w:u w:val="none"/>
        <w:effect w:val="none"/>
        <w:vertAlign w:val="baseline"/>
        <w:specVanish w:val="0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0"/>
        <w:u w:val="none"/>
        <w:effect w:val="none"/>
        <w:vertAlign w:val="baseline"/>
        <w:specVanish w:val="0"/>
      </w:rPr>
    </w:lvl>
  </w:abstractNum>
  <w:abstractNum w:abstractNumId="173" w15:restartNumberingAfterBreak="0">
    <w:nsid w:val="62C90C55"/>
    <w:multiLevelType w:val="multilevel"/>
    <w:tmpl w:val="18803C16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00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54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74" w15:restartNumberingAfterBreak="0">
    <w:nsid w:val="6367441C"/>
    <w:multiLevelType w:val="multilevel"/>
    <w:tmpl w:val="B73CFF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75" w15:restartNumberingAfterBreak="0">
    <w:nsid w:val="636C712E"/>
    <w:multiLevelType w:val="multilevel"/>
    <w:tmpl w:val="69B2313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0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126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54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76" w15:restartNumberingAfterBreak="0">
    <w:nsid w:val="6376694D"/>
    <w:multiLevelType w:val="hybridMultilevel"/>
    <w:tmpl w:val="E506A976"/>
    <w:lvl w:ilvl="0" w:tplc="04090001">
      <w:start w:val="1"/>
      <w:numFmt w:val="bullet"/>
      <w:lvlText w:val=""/>
      <w:lvlJc w:val="left"/>
      <w:pPr>
        <w:ind w:left="922" w:hanging="36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7" w15:restartNumberingAfterBreak="0">
    <w:nsid w:val="65123755"/>
    <w:multiLevelType w:val="multilevel"/>
    <w:tmpl w:val="D3DAD924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bc100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78" w15:restartNumberingAfterBreak="0">
    <w:nsid w:val="664E119A"/>
    <w:multiLevelType w:val="hybridMultilevel"/>
    <w:tmpl w:val="DB889AB4"/>
    <w:lvl w:ilvl="0" w:tplc="9D3E02F6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9" w15:restartNumberingAfterBreak="0">
    <w:nsid w:val="690F22D0"/>
    <w:multiLevelType w:val="multilevel"/>
    <w:tmpl w:val="9D241F9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80" w15:restartNumberingAfterBreak="0">
    <w:nsid w:val="6A632A71"/>
    <w:multiLevelType w:val="multilevel"/>
    <w:tmpl w:val="FCC604D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81" w15:restartNumberingAfterBreak="0">
    <w:nsid w:val="6AFE5AE9"/>
    <w:multiLevelType w:val="hybridMultilevel"/>
    <w:tmpl w:val="25489FA6"/>
    <w:lvl w:ilvl="0" w:tplc="AA3AF1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2" w15:restartNumberingAfterBreak="0">
    <w:nsid w:val="6B4452F6"/>
    <w:multiLevelType w:val="multilevel"/>
    <w:tmpl w:val="81DAFD9C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2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83" w15:restartNumberingAfterBreak="0">
    <w:nsid w:val="6EC420BA"/>
    <w:multiLevelType w:val="multilevel"/>
    <w:tmpl w:val="9D241F9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84" w15:restartNumberingAfterBreak="0">
    <w:nsid w:val="6F956C21"/>
    <w:multiLevelType w:val="multilevel"/>
    <w:tmpl w:val="29307D20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bc100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85" w15:restartNumberingAfterBreak="0">
    <w:nsid w:val="70FB1415"/>
    <w:multiLevelType w:val="multilevel"/>
    <w:tmpl w:val="87B0E6B6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86" w15:restartNumberingAfterBreak="0">
    <w:nsid w:val="713E3A37"/>
    <w:multiLevelType w:val="hybridMultilevel"/>
    <w:tmpl w:val="DBB08212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87" w15:restartNumberingAfterBreak="0">
    <w:nsid w:val="71910FFF"/>
    <w:multiLevelType w:val="hybridMultilevel"/>
    <w:tmpl w:val="3490D22E"/>
    <w:lvl w:ilvl="0" w:tplc="2CD098E6">
      <w:start w:val="1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8" w15:restartNumberingAfterBreak="0">
    <w:nsid w:val="71E072D8"/>
    <w:multiLevelType w:val="multilevel"/>
    <w:tmpl w:val="521EA50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89" w15:restartNumberingAfterBreak="0">
    <w:nsid w:val="72700604"/>
    <w:multiLevelType w:val="hybridMultilevel"/>
    <w:tmpl w:val="ECEA66E8"/>
    <w:lvl w:ilvl="0" w:tplc="9D3E02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 w15:restartNumberingAfterBreak="0">
    <w:nsid w:val="730C6524"/>
    <w:multiLevelType w:val="multilevel"/>
    <w:tmpl w:val="ACC48F7A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00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91" w15:restartNumberingAfterBreak="0">
    <w:nsid w:val="75896A94"/>
    <w:multiLevelType w:val="multilevel"/>
    <w:tmpl w:val="A2BED2DE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92" w15:restartNumberingAfterBreak="0">
    <w:nsid w:val="75EE6F04"/>
    <w:multiLevelType w:val="hybridMultilevel"/>
    <w:tmpl w:val="2B5A64AE"/>
    <w:lvl w:ilvl="0" w:tplc="3D0C6B10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3" w15:restartNumberingAfterBreak="0">
    <w:nsid w:val="765860F5"/>
    <w:multiLevelType w:val="hybridMultilevel"/>
    <w:tmpl w:val="DC262CE2"/>
    <w:lvl w:ilvl="0" w:tplc="2B3C1AD6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4" w15:restartNumberingAfterBreak="0">
    <w:nsid w:val="76782CC7"/>
    <w:multiLevelType w:val="hybridMultilevel"/>
    <w:tmpl w:val="089EF950"/>
    <w:lvl w:ilvl="0" w:tplc="2B3C1AD6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5" w15:restartNumberingAfterBreak="0">
    <w:nsid w:val="76E44D10"/>
    <w:multiLevelType w:val="multilevel"/>
    <w:tmpl w:val="A044E3FE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2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bc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96" w15:restartNumberingAfterBreak="0">
    <w:nsid w:val="77AC4EF3"/>
    <w:multiLevelType w:val="hybridMultilevel"/>
    <w:tmpl w:val="1AC0BB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784A6E4B"/>
    <w:multiLevelType w:val="multilevel"/>
    <w:tmpl w:val="DE2CFED6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98" w15:restartNumberingAfterBreak="0">
    <w:nsid w:val="78A53762"/>
    <w:multiLevelType w:val="multilevel"/>
    <w:tmpl w:val="C47E974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99" w15:restartNumberingAfterBreak="0">
    <w:nsid w:val="798E0A7B"/>
    <w:multiLevelType w:val="hybridMultilevel"/>
    <w:tmpl w:val="98DA57D0"/>
    <w:lvl w:ilvl="0" w:tplc="99F24FF4">
      <w:start w:val="1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7A31049C"/>
    <w:multiLevelType w:val="hybridMultilevel"/>
    <w:tmpl w:val="942CC15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1" w15:restartNumberingAfterBreak="0">
    <w:nsid w:val="7B44418F"/>
    <w:multiLevelType w:val="multilevel"/>
    <w:tmpl w:val="017E8A2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02" w15:restartNumberingAfterBreak="0">
    <w:nsid w:val="7B8C7110"/>
    <w:multiLevelType w:val="hybridMultilevel"/>
    <w:tmpl w:val="402AFA2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3" w15:restartNumberingAfterBreak="0">
    <w:nsid w:val="7BD26C06"/>
    <w:multiLevelType w:val="multilevel"/>
    <w:tmpl w:val="74BA858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04" w15:restartNumberingAfterBreak="0">
    <w:nsid w:val="7C982B8A"/>
    <w:multiLevelType w:val="multilevel"/>
    <w:tmpl w:val="5DAE428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05" w15:restartNumberingAfterBreak="0">
    <w:nsid w:val="7D4E72FF"/>
    <w:multiLevelType w:val="multilevel"/>
    <w:tmpl w:val="6752505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bc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bc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06" w15:restartNumberingAfterBreak="0">
    <w:nsid w:val="7D4F0351"/>
    <w:multiLevelType w:val="hybridMultilevel"/>
    <w:tmpl w:val="0E9A8B02"/>
    <w:lvl w:ilvl="0" w:tplc="64768A52">
      <w:numFmt w:val="bullet"/>
      <w:lvlText w:val="•"/>
      <w:lvlJc w:val="left"/>
      <w:pPr>
        <w:ind w:left="1800" w:hanging="144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7" w15:restartNumberingAfterBreak="0">
    <w:nsid w:val="7D5153C7"/>
    <w:multiLevelType w:val="hybridMultilevel"/>
    <w:tmpl w:val="5FF84B44"/>
    <w:lvl w:ilvl="0" w:tplc="AA3AF1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8" w15:restartNumberingAfterBreak="0">
    <w:nsid w:val="7DE74824"/>
    <w:multiLevelType w:val="hybridMultilevel"/>
    <w:tmpl w:val="D41E3814"/>
    <w:lvl w:ilvl="0" w:tplc="BDDAD9D0">
      <w:start w:val="19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8D03A3E">
      <w:start w:val="19"/>
      <w:numFmt w:val="bullet"/>
      <w:lvlText w:val="-"/>
      <w:lvlJc w:val="left"/>
      <w:pPr>
        <w:ind w:left="840" w:hanging="420"/>
      </w:pPr>
      <w:rPr>
        <w:rFonts w:ascii="Times New Roman" w:eastAsia="Times New Roman" w:hAnsi="Times New Roman" w:cs="Times New Roman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9" w15:restartNumberingAfterBreak="0">
    <w:nsid w:val="7DF15DC0"/>
    <w:multiLevelType w:val="hybridMultilevel"/>
    <w:tmpl w:val="D6869242"/>
    <w:lvl w:ilvl="0" w:tplc="8938AA7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0" w15:restartNumberingAfterBreak="0">
    <w:nsid w:val="7ECC19CF"/>
    <w:multiLevelType w:val="hybridMultilevel"/>
    <w:tmpl w:val="92E4A126"/>
    <w:lvl w:ilvl="0" w:tplc="0409000F">
      <w:start w:val="1"/>
      <w:numFmt w:val="decimal"/>
      <w:lvlText w:val="%1."/>
      <w:lvlJc w:val="left"/>
      <w:pPr>
        <w:ind w:left="768" w:hanging="360"/>
      </w:pPr>
    </w:lvl>
    <w:lvl w:ilvl="1" w:tplc="04090019" w:tentative="1">
      <w:start w:val="1"/>
      <w:numFmt w:val="lowerLetter"/>
      <w:lvlText w:val="%2."/>
      <w:lvlJc w:val="left"/>
      <w:pPr>
        <w:ind w:left="1488" w:hanging="360"/>
      </w:pPr>
    </w:lvl>
    <w:lvl w:ilvl="2" w:tplc="0409001B" w:tentative="1">
      <w:start w:val="1"/>
      <w:numFmt w:val="lowerRoman"/>
      <w:lvlText w:val="%3."/>
      <w:lvlJc w:val="right"/>
      <w:pPr>
        <w:ind w:left="2208" w:hanging="180"/>
      </w:pPr>
    </w:lvl>
    <w:lvl w:ilvl="3" w:tplc="0409000F" w:tentative="1">
      <w:start w:val="1"/>
      <w:numFmt w:val="decimal"/>
      <w:lvlText w:val="%4."/>
      <w:lvlJc w:val="left"/>
      <w:pPr>
        <w:ind w:left="2928" w:hanging="360"/>
      </w:pPr>
    </w:lvl>
    <w:lvl w:ilvl="4" w:tplc="04090019" w:tentative="1">
      <w:start w:val="1"/>
      <w:numFmt w:val="lowerLetter"/>
      <w:lvlText w:val="%5."/>
      <w:lvlJc w:val="left"/>
      <w:pPr>
        <w:ind w:left="3648" w:hanging="360"/>
      </w:pPr>
    </w:lvl>
    <w:lvl w:ilvl="5" w:tplc="0409001B" w:tentative="1">
      <w:start w:val="1"/>
      <w:numFmt w:val="lowerRoman"/>
      <w:lvlText w:val="%6."/>
      <w:lvlJc w:val="right"/>
      <w:pPr>
        <w:ind w:left="4368" w:hanging="180"/>
      </w:pPr>
    </w:lvl>
    <w:lvl w:ilvl="6" w:tplc="0409000F" w:tentative="1">
      <w:start w:val="1"/>
      <w:numFmt w:val="decimal"/>
      <w:lvlText w:val="%7."/>
      <w:lvlJc w:val="left"/>
      <w:pPr>
        <w:ind w:left="5088" w:hanging="360"/>
      </w:pPr>
    </w:lvl>
    <w:lvl w:ilvl="7" w:tplc="04090019" w:tentative="1">
      <w:start w:val="1"/>
      <w:numFmt w:val="lowerLetter"/>
      <w:lvlText w:val="%8."/>
      <w:lvlJc w:val="left"/>
      <w:pPr>
        <w:ind w:left="5808" w:hanging="360"/>
      </w:pPr>
    </w:lvl>
    <w:lvl w:ilvl="8" w:tplc="04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11" w15:restartNumberingAfterBreak="0">
    <w:nsid w:val="7EEC6C6F"/>
    <w:multiLevelType w:val="multilevel"/>
    <w:tmpl w:val="D398F8E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bc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12" w15:restartNumberingAfterBreak="0">
    <w:nsid w:val="7F56540C"/>
    <w:multiLevelType w:val="hybridMultilevel"/>
    <w:tmpl w:val="315E6398"/>
    <w:lvl w:ilvl="0" w:tplc="9D3E02F6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3" w15:restartNumberingAfterBreak="0">
    <w:nsid w:val="7FC87E91"/>
    <w:multiLevelType w:val="multilevel"/>
    <w:tmpl w:val="6EA4ED2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num w:numId="1" w16cid:durableId="423957461">
    <w:abstractNumId w:val="20"/>
  </w:num>
  <w:num w:numId="2" w16cid:durableId="1014457003">
    <w:abstractNumId w:val="105"/>
  </w:num>
  <w:num w:numId="3" w16cid:durableId="2062747974">
    <w:abstractNumId w:val="115"/>
  </w:num>
  <w:num w:numId="4" w16cid:durableId="444420633">
    <w:abstractNumId w:val="99"/>
  </w:num>
  <w:num w:numId="5" w16cid:durableId="20863689">
    <w:abstractNumId w:val="78"/>
  </w:num>
  <w:num w:numId="6" w16cid:durableId="1582370415">
    <w:abstractNumId w:val="10"/>
    <w:lvlOverride w:ilvl="0">
      <w:lvl w:ilvl="0">
        <w:start w:val="1"/>
        <w:numFmt w:val="bullet"/>
        <w:lvlText w:val="8.4.1.4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7" w16cid:durableId="839809616">
    <w:abstractNumId w:val="10"/>
    <w:lvlOverride w:ilvl="0">
      <w:lvl w:ilvl="0">
        <w:start w:val="1"/>
        <w:numFmt w:val="bullet"/>
        <w:lvlText w:val="Table 8-6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 w16cid:durableId="757289525">
    <w:abstractNumId w:val="10"/>
    <w:lvlOverride w:ilvl="0">
      <w:lvl w:ilvl="0">
        <w:start w:val="1"/>
        <w:numFmt w:val="bullet"/>
        <w:lvlText w:val="Figure 8-61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9" w16cid:durableId="1113284494">
    <w:abstractNumId w:val="153"/>
  </w:num>
  <w:num w:numId="10" w16cid:durableId="416485781">
    <w:abstractNumId w:val="22"/>
  </w:num>
  <w:num w:numId="11" w16cid:durableId="542595320">
    <w:abstractNumId w:val="1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36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2" w16cid:durableId="1751541902">
    <w:abstractNumId w:val="10"/>
    <w:lvlOverride w:ilvl="0">
      <w:lvl w:ilvl="0">
        <w:start w:val="1"/>
        <w:numFmt w:val="bullet"/>
        <w:lvlText w:val="27.1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13" w16cid:durableId="1791628038">
    <w:abstractNumId w:val="10"/>
    <w:lvlOverride w:ilvl="0">
      <w:lvl w:ilvl="0">
        <w:start w:val="1"/>
        <w:numFmt w:val="bullet"/>
        <w:lvlText w:val="27.16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4" w16cid:durableId="1115060947">
    <w:abstractNumId w:val="10"/>
    <w:lvlOverride w:ilvl="0">
      <w:lvl w:ilvl="0">
        <w:start w:val="1"/>
        <w:numFmt w:val="bullet"/>
        <w:lvlText w:val="9.4.2.238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5" w16cid:durableId="1184440990">
    <w:abstractNumId w:val="10"/>
    <w:lvlOverride w:ilvl="0">
      <w:lvl w:ilvl="0">
        <w:start w:val="1"/>
        <w:numFmt w:val="bullet"/>
        <w:lvlText w:val="Figure 9-589cq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6" w16cid:durableId="1809475958">
    <w:abstractNumId w:val="10"/>
    <w:lvlOverride w:ilvl="0">
      <w:lvl w:ilvl="0">
        <w:start w:val="1"/>
        <w:numFmt w:val="bullet"/>
        <w:lvlText w:val="Figure 9-589cr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7" w16cid:durableId="144977737">
    <w:abstractNumId w:val="10"/>
    <w:lvlOverride w:ilvl="0">
      <w:lvl w:ilvl="0">
        <w:start w:val="1"/>
        <w:numFmt w:val="bullet"/>
        <w:lvlText w:val="Figure 9-589cs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8" w16cid:durableId="303051337">
    <w:abstractNumId w:val="189"/>
  </w:num>
  <w:num w:numId="19" w16cid:durableId="679352128">
    <w:abstractNumId w:val="178"/>
  </w:num>
  <w:num w:numId="20" w16cid:durableId="624967763">
    <w:abstractNumId w:val="10"/>
    <w:lvlOverride w:ilvl="0">
      <w:lvl w:ilvl="0">
        <w:start w:val="1"/>
        <w:numFmt w:val="bullet"/>
        <w:lvlText w:val="Table 9-31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1" w16cid:durableId="1158111531">
    <w:abstractNumId w:val="10"/>
    <w:lvlOverride w:ilvl="0">
      <w:lvl w:ilvl="0">
        <w:start w:val="1"/>
        <w:numFmt w:val="bullet"/>
        <w:lvlText w:val="Table 11-2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2" w16cid:durableId="672297186">
    <w:abstractNumId w:val="87"/>
  </w:num>
  <w:num w:numId="23" w16cid:durableId="1176308361">
    <w:abstractNumId w:val="10"/>
    <w:lvlOverride w:ilvl="0">
      <w:lvl w:ilvl="0">
        <w:start w:val="1"/>
        <w:numFmt w:val="bullet"/>
        <w:lvlText w:val="Figure 9-31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4" w16cid:durableId="1081829480">
    <w:abstractNumId w:val="10"/>
    <w:lvlOverride w:ilvl="0">
      <w:lvl w:ilvl="0">
        <w:numFmt w:val="bullet"/>
        <w:lvlText w:val="9.4.2.3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5" w16cid:durableId="31806270">
    <w:abstractNumId w:val="212"/>
  </w:num>
  <w:num w:numId="26" w16cid:durableId="937980619">
    <w:abstractNumId w:val="111"/>
  </w:num>
  <w:num w:numId="27" w16cid:durableId="1435634621">
    <w:abstractNumId w:val="196"/>
  </w:num>
  <w:num w:numId="28" w16cid:durableId="1311403564">
    <w:abstractNumId w:val="86"/>
  </w:num>
  <w:num w:numId="29" w16cid:durableId="1157577681">
    <w:abstractNumId w:val="10"/>
    <w:lvlOverride w:ilvl="0">
      <w:lvl w:ilvl="0">
        <w:numFmt w:val="bullet"/>
        <w:lvlText w:val="Table 9-15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0" w16cid:durableId="1350763696">
    <w:abstractNumId w:val="199"/>
  </w:num>
  <w:num w:numId="31" w16cid:durableId="767585463">
    <w:abstractNumId w:val="62"/>
  </w:num>
  <w:num w:numId="32" w16cid:durableId="1665081734">
    <w:abstractNumId w:val="44"/>
  </w:num>
  <w:num w:numId="33" w16cid:durableId="1592280286">
    <w:abstractNumId w:val="10"/>
    <w:lvlOverride w:ilvl="0">
      <w:lvl w:ilvl="0">
        <w:start w:val="1"/>
        <w:numFmt w:val="bullet"/>
        <w:lvlText w:val="Table 9-318c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4" w16cid:durableId="920018857">
    <w:abstractNumId w:val="10"/>
    <w:lvlOverride w:ilvl="0">
      <w:lvl w:ilvl="0">
        <w:start w:val="1"/>
        <w:numFmt w:val="bullet"/>
        <w:lvlText w:val="9.4.2.27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5" w16cid:durableId="1175997848">
    <w:abstractNumId w:val="10"/>
    <w:lvlOverride w:ilvl="0">
      <w:lvl w:ilvl="0">
        <w:start w:val="1"/>
        <w:numFmt w:val="bullet"/>
        <w:lvlText w:val="Table 9-318e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6" w16cid:durableId="744961403">
    <w:abstractNumId w:val="10"/>
    <w:lvlOverride w:ilvl="0">
      <w:lvl w:ilvl="0">
        <w:start w:val="1"/>
        <w:numFmt w:val="bullet"/>
        <w:lvlText w:val="Figure 9-751h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7" w16cid:durableId="1670595203">
    <w:abstractNumId w:val="10"/>
    <w:lvlOverride w:ilvl="0">
      <w:lvl w:ilvl="0">
        <w:start w:val="1"/>
        <w:numFmt w:val="bullet"/>
        <w:lvlText w:val="9.4.2.27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8" w16cid:durableId="419983418">
    <w:abstractNumId w:val="10"/>
    <w:lvlOverride w:ilvl="0">
      <w:lvl w:ilvl="0">
        <w:start w:val="1"/>
        <w:numFmt w:val="bullet"/>
        <w:lvlText w:val="Figure 9-751b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9" w16cid:durableId="121000915">
    <w:abstractNumId w:val="10"/>
    <w:lvlOverride w:ilvl="0">
      <w:lvl w:ilvl="0">
        <w:start w:val="1"/>
        <w:numFmt w:val="bullet"/>
        <w:lvlText w:val="Figure 9-751k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0" w16cid:durableId="907228183">
    <w:abstractNumId w:val="10"/>
    <w:lvlOverride w:ilvl="0">
      <w:lvl w:ilvl="0">
        <w:start w:val="1"/>
        <w:numFmt w:val="bullet"/>
        <w:lvlText w:val="9.4.2.29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1" w16cid:durableId="677778984">
    <w:abstractNumId w:val="10"/>
    <w:lvlOverride w:ilvl="0">
      <w:lvl w:ilvl="0">
        <w:start w:val="1"/>
        <w:numFmt w:val="bullet"/>
        <w:lvlText w:val="Figure 9-772h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2" w16cid:durableId="139420638">
    <w:abstractNumId w:val="10"/>
    <w:lvlOverride w:ilvl="0">
      <w:lvl w:ilvl="0">
        <w:start w:val="1"/>
        <w:numFmt w:val="bullet"/>
        <w:lvlText w:val="Figure 9-772k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3" w16cid:durableId="1012991092">
    <w:abstractNumId w:val="10"/>
    <w:lvlOverride w:ilvl="0">
      <w:lvl w:ilvl="0">
        <w:start w:val="1"/>
        <w:numFmt w:val="bullet"/>
        <w:lvlText w:val="Table 9-321f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4" w16cid:durableId="1816557921">
    <w:abstractNumId w:val="11"/>
  </w:num>
  <w:num w:numId="45" w16cid:durableId="2044208154">
    <w:abstractNumId w:val="12"/>
  </w:num>
  <w:num w:numId="46" w16cid:durableId="997264609">
    <w:abstractNumId w:val="15"/>
  </w:num>
  <w:num w:numId="47" w16cid:durableId="248850155">
    <w:abstractNumId w:val="14"/>
  </w:num>
  <w:num w:numId="48" w16cid:durableId="1353649780">
    <w:abstractNumId w:val="13"/>
  </w:num>
  <w:num w:numId="49" w16cid:durableId="306473505">
    <w:abstractNumId w:val="175"/>
  </w:num>
  <w:num w:numId="50" w16cid:durableId="224269407">
    <w:abstractNumId w:val="61"/>
  </w:num>
  <w:num w:numId="51" w16cid:durableId="726800382">
    <w:abstractNumId w:val="184"/>
  </w:num>
  <w:num w:numId="52" w16cid:durableId="1338652924">
    <w:abstractNumId w:val="95"/>
  </w:num>
  <w:num w:numId="53" w16cid:durableId="368338014">
    <w:abstractNumId w:val="27"/>
  </w:num>
  <w:num w:numId="54" w16cid:durableId="1414818143">
    <w:abstractNumId w:val="125"/>
  </w:num>
  <w:num w:numId="55" w16cid:durableId="1446608773">
    <w:abstractNumId w:val="31"/>
  </w:num>
  <w:num w:numId="56" w16cid:durableId="1284267765">
    <w:abstractNumId w:val="139"/>
  </w:num>
  <w:num w:numId="57" w16cid:durableId="1823690295">
    <w:abstractNumId w:val="75"/>
  </w:num>
  <w:num w:numId="58" w16cid:durableId="383216786">
    <w:abstractNumId w:val="113"/>
  </w:num>
  <w:num w:numId="59" w16cid:durableId="836962609">
    <w:abstractNumId w:val="9"/>
  </w:num>
  <w:num w:numId="60" w16cid:durableId="1288119818">
    <w:abstractNumId w:val="7"/>
  </w:num>
  <w:num w:numId="61" w16cid:durableId="1918008984">
    <w:abstractNumId w:val="6"/>
  </w:num>
  <w:num w:numId="62" w16cid:durableId="1452940735">
    <w:abstractNumId w:val="5"/>
  </w:num>
  <w:num w:numId="63" w16cid:durableId="2128965683">
    <w:abstractNumId w:val="4"/>
  </w:num>
  <w:num w:numId="64" w16cid:durableId="213782595">
    <w:abstractNumId w:val="8"/>
  </w:num>
  <w:num w:numId="65" w16cid:durableId="800878201">
    <w:abstractNumId w:val="3"/>
  </w:num>
  <w:num w:numId="66" w16cid:durableId="516889665">
    <w:abstractNumId w:val="2"/>
  </w:num>
  <w:num w:numId="67" w16cid:durableId="1811483781">
    <w:abstractNumId w:val="1"/>
  </w:num>
  <w:num w:numId="68" w16cid:durableId="2006198202">
    <w:abstractNumId w:val="0"/>
  </w:num>
  <w:num w:numId="69" w16cid:durableId="712578851">
    <w:abstractNumId w:val="104"/>
  </w:num>
  <w:num w:numId="70" w16cid:durableId="885532238">
    <w:abstractNumId w:val="24"/>
  </w:num>
  <w:num w:numId="71" w16cid:durableId="2108111035">
    <w:abstractNumId w:val="206"/>
  </w:num>
  <w:num w:numId="72" w16cid:durableId="1514687249">
    <w:abstractNumId w:val="10"/>
    <w:lvlOverride w:ilvl="0">
      <w:lvl w:ilvl="0">
        <w:numFmt w:val="decimal"/>
        <w:lvlText w:val="9.3.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73" w16cid:durableId="713389624">
    <w:abstractNumId w:val="10"/>
    <w:lvlOverride w:ilvl="0">
      <w:lvl w:ilvl="0">
        <w:numFmt w:val="decimal"/>
        <w:lvlText w:val="9.3.3.10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74" w16cid:durableId="1362583882">
    <w:abstractNumId w:val="72"/>
  </w:num>
  <w:num w:numId="75" w16cid:durableId="1514802320">
    <w:abstractNumId w:val="116"/>
  </w:num>
  <w:num w:numId="76" w16cid:durableId="740559386">
    <w:abstractNumId w:val="208"/>
  </w:num>
  <w:num w:numId="77" w16cid:durableId="1198011020">
    <w:abstractNumId w:val="77"/>
  </w:num>
  <w:num w:numId="78" w16cid:durableId="471755401">
    <w:abstractNumId w:val="181"/>
  </w:num>
  <w:num w:numId="79" w16cid:durableId="442310956">
    <w:abstractNumId w:val="187"/>
  </w:num>
  <w:num w:numId="80" w16cid:durableId="282466272">
    <w:abstractNumId w:val="207"/>
  </w:num>
  <w:num w:numId="81" w16cid:durableId="1267888940">
    <w:abstractNumId w:val="56"/>
  </w:num>
  <w:num w:numId="82" w16cid:durableId="1074863204">
    <w:abstractNumId w:val="166"/>
  </w:num>
  <w:num w:numId="83" w16cid:durableId="17658948">
    <w:abstractNumId w:val="152"/>
  </w:num>
  <w:num w:numId="84" w16cid:durableId="716006072">
    <w:abstractNumId w:val="67"/>
  </w:num>
  <w:num w:numId="85" w16cid:durableId="1464493900">
    <w:abstractNumId w:val="53"/>
  </w:num>
  <w:num w:numId="86" w16cid:durableId="143812364">
    <w:abstractNumId w:val="65"/>
  </w:num>
  <w:num w:numId="87" w16cid:durableId="1483811646">
    <w:abstractNumId w:val="148"/>
  </w:num>
  <w:num w:numId="88" w16cid:durableId="1822581598">
    <w:abstractNumId w:val="164"/>
  </w:num>
  <w:num w:numId="89" w16cid:durableId="777142711">
    <w:abstractNumId w:val="194"/>
  </w:num>
  <w:num w:numId="90" w16cid:durableId="924001318">
    <w:abstractNumId w:val="120"/>
  </w:num>
  <w:num w:numId="91" w16cid:durableId="966736630">
    <w:abstractNumId w:val="193"/>
  </w:num>
  <w:num w:numId="92" w16cid:durableId="1441994108">
    <w:abstractNumId w:val="55"/>
  </w:num>
  <w:num w:numId="93" w16cid:durableId="2136173829">
    <w:abstractNumId w:val="200"/>
  </w:num>
  <w:num w:numId="94" w16cid:durableId="1698198080">
    <w:abstractNumId w:val="98"/>
  </w:num>
  <w:num w:numId="95" w16cid:durableId="506793350">
    <w:abstractNumId w:val="106"/>
  </w:num>
  <w:num w:numId="96" w16cid:durableId="457334487">
    <w:abstractNumId w:val="127"/>
  </w:num>
  <w:num w:numId="97" w16cid:durableId="1424570979">
    <w:abstractNumId w:val="129"/>
  </w:num>
  <w:num w:numId="98" w16cid:durableId="689721593">
    <w:abstractNumId w:val="154"/>
  </w:num>
  <w:num w:numId="99" w16cid:durableId="1013723305">
    <w:abstractNumId w:val="131"/>
  </w:num>
  <w:num w:numId="100" w16cid:durableId="60717692">
    <w:abstractNumId w:val="167"/>
  </w:num>
  <w:num w:numId="101" w16cid:durableId="199517005">
    <w:abstractNumId w:val="23"/>
  </w:num>
  <w:num w:numId="102" w16cid:durableId="131094606">
    <w:abstractNumId w:val="130"/>
  </w:num>
  <w:num w:numId="103" w16cid:durableId="1344281591">
    <w:abstractNumId w:val="97"/>
  </w:num>
  <w:num w:numId="104" w16cid:durableId="1296062293">
    <w:abstractNumId w:val="79"/>
  </w:num>
  <w:num w:numId="105" w16cid:durableId="2030446646">
    <w:abstractNumId w:val="146"/>
  </w:num>
  <w:num w:numId="106" w16cid:durableId="1863741487">
    <w:abstractNumId w:val="134"/>
  </w:num>
  <w:num w:numId="107" w16cid:durableId="1268852394">
    <w:abstractNumId w:val="202"/>
  </w:num>
  <w:num w:numId="108" w16cid:durableId="1399748044">
    <w:abstractNumId w:val="186"/>
  </w:num>
  <w:num w:numId="109" w16cid:durableId="1339389805">
    <w:abstractNumId w:val="209"/>
  </w:num>
  <w:num w:numId="110" w16cid:durableId="915162755">
    <w:abstractNumId w:val="169"/>
  </w:num>
  <w:num w:numId="111" w16cid:durableId="1330061464">
    <w:abstractNumId w:val="94"/>
  </w:num>
  <w:num w:numId="112" w16cid:durableId="1537229267">
    <w:abstractNumId w:val="172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3" w16cid:durableId="91704365">
    <w:abstractNumId w:val="172"/>
    <w:lvlOverride w:ilvl="0">
      <w:startOverride w:val="2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4" w16cid:durableId="1424261058">
    <w:abstractNumId w:val="71"/>
  </w:num>
  <w:num w:numId="115" w16cid:durableId="257176593">
    <w:abstractNumId w:val="176"/>
  </w:num>
  <w:num w:numId="116" w16cid:durableId="2068409884">
    <w:abstractNumId w:val="151"/>
  </w:num>
  <w:num w:numId="117" w16cid:durableId="576785273">
    <w:abstractNumId w:val="38"/>
  </w:num>
  <w:num w:numId="118" w16cid:durableId="571935692">
    <w:abstractNumId w:val="184"/>
    <w:lvlOverride w:ilvl="0">
      <w:startOverride w:val="3"/>
    </w:lvlOverride>
    <w:lvlOverride w:ilvl="1">
      <w:startOverride w:val="4"/>
    </w:lvlOverride>
  </w:num>
  <w:num w:numId="119" w16cid:durableId="1652246604">
    <w:abstractNumId w:val="170"/>
  </w:num>
  <w:num w:numId="120" w16cid:durableId="732966524">
    <w:abstractNumId w:val="184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1" w16cid:durableId="1071083271">
    <w:abstractNumId w:val="30"/>
  </w:num>
  <w:num w:numId="122" w16cid:durableId="1074201346">
    <w:abstractNumId w:val="184"/>
    <w:lvlOverride w:ilvl="0">
      <w:startOverride w:val="4"/>
    </w:lvlOverride>
    <w:lvlOverride w:ilvl="1">
      <w:startOverride w:val="3"/>
    </w:lvlOverride>
    <w:lvlOverride w:ilvl="2">
      <w:startOverride w:val="3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" w16cid:durableId="1947300481">
    <w:abstractNumId w:val="142"/>
  </w:num>
  <w:num w:numId="124" w16cid:durableId="209004403">
    <w:abstractNumId w:val="184"/>
    <w:lvlOverride w:ilvl="0">
      <w:startOverride w:val="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 w16cid:durableId="2063868669">
    <w:abstractNumId w:val="159"/>
  </w:num>
  <w:num w:numId="126" w16cid:durableId="1337461203">
    <w:abstractNumId w:val="184"/>
    <w:lvlOverride w:ilvl="0">
      <w:startOverride w:val="4"/>
    </w:lvlOverride>
    <w:lvlOverride w:ilvl="1">
      <w:startOverride w:val="5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7" w16cid:durableId="450129090">
    <w:abstractNumId w:val="82"/>
  </w:num>
  <w:num w:numId="128" w16cid:durableId="822356847">
    <w:abstractNumId w:val="184"/>
    <w:lvlOverride w:ilvl="0">
      <w:startOverride w:val="4"/>
    </w:lvlOverride>
    <w:lvlOverride w:ilvl="1">
      <w:startOverride w:val="5"/>
    </w:lvlOverride>
    <w:lvlOverride w:ilvl="2">
      <w:startOverride w:val="4"/>
    </w:lvlOverride>
    <w:lvlOverride w:ilvl="3">
      <w:startOverride w:val="6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9" w16cid:durableId="189997356">
    <w:abstractNumId w:val="41"/>
  </w:num>
  <w:num w:numId="130" w16cid:durableId="2007785674">
    <w:abstractNumId w:val="18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1" w16cid:durableId="872767120">
    <w:abstractNumId w:val="40"/>
  </w:num>
  <w:num w:numId="132" w16cid:durableId="921992476">
    <w:abstractNumId w:val="110"/>
  </w:num>
  <w:num w:numId="133" w16cid:durableId="969895174">
    <w:abstractNumId w:val="26"/>
  </w:num>
  <w:num w:numId="134" w16cid:durableId="615334978">
    <w:abstractNumId w:val="45"/>
  </w:num>
  <w:num w:numId="135" w16cid:durableId="2322320">
    <w:abstractNumId w:val="184"/>
    <w:lvlOverride w:ilvl="0">
      <w:startOverride w:val="6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6" w16cid:durableId="1391418309">
    <w:abstractNumId w:val="46"/>
  </w:num>
  <w:num w:numId="137" w16cid:durableId="986473706">
    <w:abstractNumId w:val="21"/>
  </w:num>
  <w:num w:numId="138" w16cid:durableId="1827083980">
    <w:abstractNumId w:val="28"/>
  </w:num>
  <w:num w:numId="139" w16cid:durableId="1349327516">
    <w:abstractNumId w:val="205"/>
  </w:num>
  <w:num w:numId="140" w16cid:durableId="1796757687">
    <w:abstractNumId w:val="48"/>
  </w:num>
  <w:num w:numId="141" w16cid:durableId="1066341991">
    <w:abstractNumId w:val="184"/>
    <w:lvlOverride w:ilvl="0">
      <w:startOverride w:val="9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 w16cid:durableId="668563080">
    <w:abstractNumId w:val="211"/>
  </w:num>
  <w:num w:numId="143" w16cid:durableId="1959143494">
    <w:abstractNumId w:val="144"/>
  </w:num>
  <w:num w:numId="144" w16cid:durableId="860582457">
    <w:abstractNumId w:val="132"/>
  </w:num>
  <w:num w:numId="145" w16cid:durableId="550918699">
    <w:abstractNumId w:val="126"/>
  </w:num>
  <w:num w:numId="146" w16cid:durableId="131870744">
    <w:abstractNumId w:val="141"/>
  </w:num>
  <w:num w:numId="147" w16cid:durableId="700516694">
    <w:abstractNumId w:val="184"/>
    <w:lvlOverride w:ilvl="0">
      <w:startOverride w:val="9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 w16cid:durableId="1080637788">
    <w:abstractNumId w:val="58"/>
  </w:num>
  <w:num w:numId="149" w16cid:durableId="1254390714">
    <w:abstractNumId w:val="33"/>
  </w:num>
  <w:num w:numId="150" w16cid:durableId="1536773047">
    <w:abstractNumId w:val="195"/>
  </w:num>
  <w:num w:numId="151" w16cid:durableId="360321535">
    <w:abstractNumId w:val="88"/>
  </w:num>
  <w:num w:numId="152" w16cid:durableId="1039352506">
    <w:abstractNumId w:val="184"/>
    <w:lvlOverride w:ilvl="0">
      <w:startOverride w:val="9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3" w16cid:durableId="1003627913">
    <w:abstractNumId w:val="68"/>
  </w:num>
  <w:num w:numId="154" w16cid:durableId="1875724784">
    <w:abstractNumId w:val="184"/>
    <w:lvlOverride w:ilvl="0">
      <w:startOverride w:val="9"/>
    </w:lvlOverride>
    <w:lvlOverride w:ilvl="1">
      <w:startOverride w:val="4"/>
    </w:lvlOverride>
    <w:lvlOverride w:ilvl="2">
      <w:startOverride w:val="2"/>
    </w:lvlOverride>
    <w:lvlOverride w:ilvl="3">
      <w:startOverride w:val="26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 w16cid:durableId="50934416">
    <w:abstractNumId w:val="50"/>
  </w:num>
  <w:num w:numId="156" w16cid:durableId="1403872041">
    <w:abstractNumId w:val="18"/>
  </w:num>
  <w:num w:numId="157" w16cid:durableId="371465435">
    <w:abstractNumId w:val="182"/>
  </w:num>
  <w:num w:numId="158" w16cid:durableId="1051418876">
    <w:abstractNumId w:val="184"/>
    <w:lvlOverride w:ilvl="0">
      <w:startOverride w:val="9"/>
    </w:lvlOverride>
    <w:lvlOverride w:ilvl="1">
      <w:startOverride w:val="4"/>
    </w:lvlOverride>
    <w:lvlOverride w:ilvl="2">
      <w:startOverride w:val="2"/>
    </w:lvlOverride>
    <w:lvlOverride w:ilvl="3">
      <w:startOverride w:val="24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 w16cid:durableId="88039559">
    <w:abstractNumId w:val="92"/>
  </w:num>
  <w:num w:numId="160" w16cid:durableId="502429609">
    <w:abstractNumId w:val="184"/>
    <w:lvlOverride w:ilvl="0">
      <w:startOverride w:val="9"/>
    </w:lvlOverride>
    <w:lvlOverride w:ilvl="1">
      <w:startOverride w:val="4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 w16cid:durableId="1090932034">
    <w:abstractNumId w:val="35"/>
  </w:num>
  <w:num w:numId="162" w16cid:durableId="2034304993">
    <w:abstractNumId w:val="60"/>
  </w:num>
  <w:num w:numId="163" w16cid:durableId="1768579293">
    <w:abstractNumId w:val="184"/>
    <w:lvlOverride w:ilvl="0">
      <w:startOverride w:val="9"/>
    </w:lvlOverride>
    <w:lvlOverride w:ilvl="1">
      <w:startOverride w:val="4"/>
    </w:lvlOverride>
    <w:lvlOverride w:ilvl="2">
      <w:startOverride w:val="5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4" w16cid:durableId="277220036">
    <w:abstractNumId w:val="43"/>
  </w:num>
  <w:num w:numId="165" w16cid:durableId="789665583">
    <w:abstractNumId w:val="128"/>
  </w:num>
  <w:num w:numId="166" w16cid:durableId="1752241124">
    <w:abstractNumId w:val="185"/>
  </w:num>
  <w:num w:numId="167" w16cid:durableId="1461143732">
    <w:abstractNumId w:val="136"/>
  </w:num>
  <w:num w:numId="168" w16cid:durableId="1560675478">
    <w:abstractNumId w:val="184"/>
    <w:lvlOverride w:ilvl="0">
      <w:startOverride w:val="9"/>
    </w:lvlOverride>
    <w:lvlOverride w:ilvl="1">
      <w:startOverride w:val="4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9" w16cid:durableId="761950579">
    <w:abstractNumId w:val="36"/>
  </w:num>
  <w:num w:numId="170" w16cid:durableId="882981909">
    <w:abstractNumId w:val="184"/>
    <w:lvlOverride w:ilvl="0">
      <w:startOverride w:val="9"/>
    </w:lvlOverride>
    <w:lvlOverride w:ilvl="1">
      <w:startOverride w:val="4"/>
    </w:lvlOverride>
    <w:lvlOverride w:ilvl="2">
      <w:startOverride w:val="5"/>
    </w:lvlOverride>
    <w:lvlOverride w:ilvl="3">
      <w:startOverride w:val="30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1" w16cid:durableId="1390305295">
    <w:abstractNumId w:val="197"/>
  </w:num>
  <w:num w:numId="172" w16cid:durableId="509637005">
    <w:abstractNumId w:val="184"/>
    <w:lvlOverride w:ilvl="0">
      <w:startOverride w:val="9"/>
    </w:lvlOverride>
    <w:lvlOverride w:ilvl="1">
      <w:startOverride w:val="6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3" w16cid:durableId="247232737">
    <w:abstractNumId w:val="143"/>
  </w:num>
  <w:num w:numId="174" w16cid:durableId="1096515525">
    <w:abstractNumId w:val="101"/>
  </w:num>
  <w:num w:numId="175" w16cid:durableId="1247152537">
    <w:abstractNumId w:val="138"/>
  </w:num>
  <w:num w:numId="176" w16cid:durableId="512107466">
    <w:abstractNumId w:val="150"/>
  </w:num>
  <w:num w:numId="177" w16cid:durableId="2110151028">
    <w:abstractNumId w:val="51"/>
  </w:num>
  <w:num w:numId="178" w16cid:durableId="1044985972">
    <w:abstractNumId w:val="160"/>
  </w:num>
  <w:num w:numId="179" w16cid:durableId="180946209">
    <w:abstractNumId w:val="80"/>
  </w:num>
  <w:num w:numId="180" w16cid:durableId="1684277921">
    <w:abstractNumId w:val="83"/>
  </w:num>
  <w:num w:numId="181" w16cid:durableId="563368439">
    <w:abstractNumId w:val="118"/>
  </w:num>
  <w:num w:numId="182" w16cid:durableId="354235461">
    <w:abstractNumId w:val="149"/>
  </w:num>
  <w:num w:numId="183" w16cid:durableId="72899634">
    <w:abstractNumId w:val="184"/>
    <w:lvlOverride w:ilvl="0">
      <w:startOverride w:val="9"/>
    </w:lvlOverride>
    <w:lvlOverride w:ilvl="1">
      <w:startOverride w:val="6"/>
    </w:lvlOverride>
    <w:lvlOverride w:ilvl="2">
      <w:startOverride w:val="7"/>
    </w:lvlOverride>
    <w:lvlOverride w:ilvl="3">
      <w:startOverride w:val="100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 w16cid:durableId="1338457770">
    <w:abstractNumId w:val="59"/>
  </w:num>
  <w:num w:numId="185" w16cid:durableId="470639346">
    <w:abstractNumId w:val="191"/>
  </w:num>
  <w:num w:numId="186" w16cid:durableId="1377316030">
    <w:abstractNumId w:val="184"/>
    <w:lvlOverride w:ilvl="0">
      <w:startOverride w:val="9"/>
    </w:lvlOverride>
    <w:lvlOverride w:ilvl="1">
      <w:startOverride w:val="6"/>
    </w:lvlOverride>
    <w:lvlOverride w:ilvl="2">
      <w:startOverride w:val="7"/>
    </w:lvlOverride>
    <w:lvlOverride w:ilvl="3">
      <w:startOverride w:val="4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7" w16cid:durableId="142354347">
    <w:abstractNumId w:val="119"/>
  </w:num>
  <w:num w:numId="188" w16cid:durableId="1230115398">
    <w:abstractNumId w:val="184"/>
    <w:lvlOverride w:ilvl="0">
      <w:startOverride w:val="9"/>
    </w:lvlOverride>
    <w:lvlOverride w:ilvl="1">
      <w:startOverride w:val="6"/>
    </w:lvlOverride>
    <w:lvlOverride w:ilvl="2">
      <w:startOverride w:val="31"/>
    </w:lvlOverride>
    <w:lvlOverride w:ilvl="3">
      <w:startOverride w:val="4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 w16cid:durableId="422608256">
    <w:abstractNumId w:val="168"/>
  </w:num>
  <w:num w:numId="190" w16cid:durableId="1694067725">
    <w:abstractNumId w:val="184"/>
    <w:lvlOverride w:ilvl="0">
      <w:startOverride w:val="10"/>
    </w:lvlOverride>
    <w:lvlOverride w:ilvl="1">
      <w:startOverride w:val="6"/>
    </w:lvlOverride>
    <w:lvlOverride w:ilvl="2">
      <w:startOverride w:val="5"/>
    </w:lvlOverride>
    <w:lvlOverride w:ilvl="3">
      <w:startOverride w:val="4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1" w16cid:durableId="1575044882">
    <w:abstractNumId w:val="102"/>
  </w:num>
  <w:num w:numId="192" w16cid:durableId="148138773">
    <w:abstractNumId w:val="184"/>
    <w:lvlOverride w:ilvl="0">
      <w:startOverride w:val="10"/>
    </w:lvlOverride>
    <w:lvlOverride w:ilvl="1">
      <w:startOverride w:val="6"/>
    </w:lvlOverride>
    <w:lvlOverride w:ilvl="2">
      <w:startOverride w:val="5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3" w16cid:durableId="1351418110">
    <w:abstractNumId w:val="25"/>
  </w:num>
  <w:num w:numId="194" w16cid:durableId="488179648">
    <w:abstractNumId w:val="49"/>
  </w:num>
  <w:num w:numId="195" w16cid:durableId="1738357966">
    <w:abstractNumId w:val="70"/>
  </w:num>
  <w:num w:numId="196" w16cid:durableId="1350990101">
    <w:abstractNumId w:val="69"/>
  </w:num>
  <w:num w:numId="197" w16cid:durableId="1800563987">
    <w:abstractNumId w:val="157"/>
  </w:num>
  <w:num w:numId="198" w16cid:durableId="169225722">
    <w:abstractNumId w:val="147"/>
  </w:num>
  <w:num w:numId="199" w16cid:durableId="1239172543">
    <w:abstractNumId w:val="100"/>
  </w:num>
  <w:num w:numId="200" w16cid:durableId="1405494057">
    <w:abstractNumId w:val="165"/>
  </w:num>
  <w:num w:numId="201" w16cid:durableId="1859468269">
    <w:abstractNumId w:val="175"/>
    <w:lvlOverride w:ilvl="0">
      <w:startOverride w:val="1"/>
    </w:lvlOverride>
    <w:lvlOverride w:ilvl="1">
      <w:startOverride w:val="1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2" w16cid:durableId="1160075785">
    <w:abstractNumId w:val="34"/>
  </w:num>
  <w:num w:numId="203" w16cid:durableId="1926497794">
    <w:abstractNumId w:val="66"/>
  </w:num>
  <w:num w:numId="204" w16cid:durableId="827790138">
    <w:abstractNumId w:val="175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5" w16cid:durableId="1517111972">
    <w:abstractNumId w:val="47"/>
  </w:num>
  <w:num w:numId="206" w16cid:durableId="1857228544">
    <w:abstractNumId w:val="175"/>
    <w:lvlOverride w:ilvl="0">
      <w:startOverride w:val="4"/>
    </w:lvlOverride>
    <w:lvlOverride w:ilvl="1">
      <w:startOverride w:val="3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7" w16cid:durableId="2030449492">
    <w:abstractNumId w:val="174"/>
  </w:num>
  <w:num w:numId="208" w16cid:durableId="365957177">
    <w:abstractNumId w:val="175"/>
    <w:lvlOverride w:ilvl="0">
      <w:startOverride w:val="4"/>
    </w:lvlOverride>
    <w:lvlOverride w:ilvl="1">
      <w:startOverride w:val="3"/>
    </w:lvlOverride>
    <w:lvlOverride w:ilvl="2">
      <w:startOverride w:val="100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9" w16cid:durableId="536048570">
    <w:abstractNumId w:val="90"/>
  </w:num>
  <w:num w:numId="210" w16cid:durableId="668362133">
    <w:abstractNumId w:val="175"/>
    <w:lvlOverride w:ilvl="0">
      <w:startOverride w:val="4"/>
    </w:lvlOverride>
    <w:lvlOverride w:ilvl="1">
      <w:startOverride w:val="5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1" w16cid:durableId="1286157654">
    <w:abstractNumId w:val="107"/>
  </w:num>
  <w:num w:numId="212" w16cid:durableId="697971661">
    <w:abstractNumId w:val="175"/>
    <w:lvlOverride w:ilvl="0">
      <w:startOverride w:val="4"/>
    </w:lvlOverride>
    <w:lvlOverride w:ilvl="1">
      <w:startOverride w:val="5"/>
    </w:lvlOverride>
    <w:lvlOverride w:ilvl="2">
      <w:startOverride w:val="4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3" w16cid:durableId="1241209187">
    <w:abstractNumId w:val="213"/>
  </w:num>
  <w:num w:numId="214" w16cid:durableId="1835106233">
    <w:abstractNumId w:val="175"/>
    <w:lvlOverride w:ilvl="0">
      <w:startOverride w:val="4"/>
    </w:lvlOverride>
    <w:lvlOverride w:ilvl="1">
      <w:startOverride w:val="5"/>
    </w:lvlOverride>
    <w:lvlOverride w:ilvl="2">
      <w:startOverride w:val="4"/>
    </w:lvlOverride>
    <w:lvlOverride w:ilvl="3">
      <w:startOverride w:val="6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5" w16cid:durableId="1777676370">
    <w:abstractNumId w:val="93"/>
  </w:num>
  <w:num w:numId="216" w16cid:durableId="211430223">
    <w:abstractNumId w:val="175"/>
    <w:lvlOverride w:ilvl="0">
      <w:startOverride w:val="6"/>
    </w:lvlOverride>
    <w:lvlOverride w:ilvl="1">
      <w:startOverride w:val="4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7" w16cid:durableId="11996285">
    <w:abstractNumId w:val="108"/>
  </w:num>
  <w:num w:numId="218" w16cid:durableId="2023239002">
    <w:abstractNumId w:val="175"/>
    <w:lvlOverride w:ilvl="0">
      <w:startOverride w:val="6"/>
    </w:lvlOverride>
    <w:lvlOverride w:ilvl="1">
      <w:startOverride w:val="3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9" w16cid:durableId="2029519921">
    <w:abstractNumId w:val="29"/>
  </w:num>
  <w:num w:numId="220" w16cid:durableId="711197890">
    <w:abstractNumId w:val="175"/>
    <w:lvlOverride w:ilvl="0">
      <w:startOverride w:val="6"/>
    </w:lvlOverride>
    <w:lvlOverride w:ilvl="1">
      <w:startOverride w:val="3"/>
    </w:lvlOverride>
    <w:lvlOverride w:ilvl="2">
      <w:startOverride w:val="200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1" w16cid:durableId="484130511">
    <w:abstractNumId w:val="137"/>
  </w:num>
  <w:num w:numId="222" w16cid:durableId="983779985">
    <w:abstractNumId w:val="175"/>
    <w:lvlOverride w:ilvl="0">
      <w:startOverride w:val="6"/>
    </w:lvlOverride>
    <w:lvlOverride w:ilvl="1">
      <w:startOverride w:val="3"/>
    </w:lvlOverride>
    <w:lvlOverride w:ilvl="2">
      <w:startOverride w:val="20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3" w16cid:durableId="245192565">
    <w:abstractNumId w:val="54"/>
  </w:num>
  <w:num w:numId="224" w16cid:durableId="1998916760">
    <w:abstractNumId w:val="175"/>
    <w:lvlOverride w:ilvl="0">
      <w:startOverride w:val="6"/>
    </w:lvlOverride>
    <w:lvlOverride w:ilvl="1">
      <w:startOverride w:val="3"/>
    </w:lvlOverride>
    <w:lvlOverride w:ilvl="2">
      <w:startOverride w:val="20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5" w16cid:durableId="2073306321">
    <w:abstractNumId w:val="84"/>
  </w:num>
  <w:num w:numId="226" w16cid:durableId="744569762">
    <w:abstractNumId w:val="177"/>
  </w:num>
  <w:num w:numId="227" w16cid:durableId="624429321">
    <w:abstractNumId w:val="145"/>
  </w:num>
  <w:num w:numId="228" w16cid:durableId="1021667442">
    <w:abstractNumId w:val="162"/>
  </w:num>
  <w:num w:numId="229" w16cid:durableId="2081977620">
    <w:abstractNumId w:val="81"/>
  </w:num>
  <w:num w:numId="230" w16cid:durableId="2031175583">
    <w:abstractNumId w:val="103"/>
  </w:num>
  <w:num w:numId="231" w16cid:durableId="332999791">
    <w:abstractNumId w:val="201"/>
  </w:num>
  <w:num w:numId="232" w16cid:durableId="1001856082">
    <w:abstractNumId w:val="175"/>
    <w:lvlOverride w:ilvl="0">
      <w:startOverride w:val="9"/>
    </w:lvlOverride>
    <w:lvlOverride w:ilvl="1">
      <w:startOverride w:val="4"/>
    </w:lvlOverride>
    <w:lvlOverride w:ilvl="2">
      <w:startOverride w:val="2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3" w16cid:durableId="2105952191">
    <w:abstractNumId w:val="16"/>
  </w:num>
  <w:num w:numId="234" w16cid:durableId="1077243613">
    <w:abstractNumId w:val="175"/>
    <w:lvlOverride w:ilvl="0">
      <w:startOverride w:val="9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5" w16cid:durableId="1313868257">
    <w:abstractNumId w:val="85"/>
  </w:num>
  <w:num w:numId="236" w16cid:durableId="991786892">
    <w:abstractNumId w:val="123"/>
  </w:num>
  <w:num w:numId="237" w16cid:durableId="2114668833">
    <w:abstractNumId w:val="158"/>
  </w:num>
  <w:num w:numId="238" w16cid:durableId="192613466">
    <w:abstractNumId w:val="175"/>
    <w:lvlOverride w:ilvl="0">
      <w:startOverride w:val="9"/>
    </w:lvlOverride>
    <w:lvlOverride w:ilvl="1">
      <w:startOverride w:val="4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9" w16cid:durableId="1612518348">
    <w:abstractNumId w:val="39"/>
  </w:num>
  <w:num w:numId="240" w16cid:durableId="654914863">
    <w:abstractNumId w:val="175"/>
    <w:lvlOverride w:ilvl="0">
      <w:startOverride w:val="9"/>
    </w:lvlOverride>
    <w:lvlOverride w:ilvl="1">
      <w:startOverride w:val="4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1" w16cid:durableId="1427917090">
    <w:abstractNumId w:val="96"/>
  </w:num>
  <w:num w:numId="242" w16cid:durableId="1108354798">
    <w:abstractNumId w:val="89"/>
  </w:num>
  <w:num w:numId="243" w16cid:durableId="548878591">
    <w:abstractNumId w:val="175"/>
    <w:lvlOverride w:ilvl="0">
      <w:startOverride w:val="9"/>
    </w:lvlOverride>
    <w:lvlOverride w:ilvl="1">
      <w:startOverride w:val="6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4" w16cid:durableId="1783108978">
    <w:abstractNumId w:val="57"/>
  </w:num>
  <w:num w:numId="245" w16cid:durableId="674459188">
    <w:abstractNumId w:val="175"/>
    <w:lvlOverride w:ilvl="0">
      <w:startOverride w:val="9"/>
    </w:lvlOverride>
    <w:lvlOverride w:ilvl="1">
      <w:startOverride w:val="6"/>
    </w:lvlOverride>
    <w:lvlOverride w:ilvl="2">
      <w:startOverride w:val="7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6" w16cid:durableId="1624728036">
    <w:abstractNumId w:val="156"/>
  </w:num>
  <w:num w:numId="247" w16cid:durableId="9724386">
    <w:abstractNumId w:val="175"/>
    <w:lvlOverride w:ilvl="0">
      <w:startOverride w:val="9"/>
    </w:lvlOverride>
    <w:lvlOverride w:ilvl="1">
      <w:startOverride w:val="6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8" w16cid:durableId="952328720">
    <w:abstractNumId w:val="140"/>
  </w:num>
  <w:num w:numId="249" w16cid:durableId="406266577">
    <w:abstractNumId w:val="76"/>
  </w:num>
  <w:num w:numId="250" w16cid:durableId="410659168">
    <w:abstractNumId w:val="180"/>
  </w:num>
  <w:num w:numId="251" w16cid:durableId="1244995041">
    <w:abstractNumId w:val="175"/>
    <w:lvlOverride w:ilvl="0">
      <w:startOverride w:val="9"/>
    </w:lvlOverride>
    <w:lvlOverride w:ilvl="1">
      <w:startOverride w:val="6"/>
    </w:lvlOverride>
    <w:lvlOverride w:ilvl="2">
      <w:startOverride w:val="5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2" w16cid:durableId="957641803">
    <w:abstractNumId w:val="73"/>
  </w:num>
  <w:num w:numId="253" w16cid:durableId="260721316">
    <w:abstractNumId w:val="175"/>
    <w:lvlOverride w:ilvl="0">
      <w:startOverride w:val="10"/>
    </w:lvlOverride>
    <w:lvlOverride w:ilvl="1">
      <w:startOverride w:val="6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4" w16cid:durableId="770469801">
    <w:abstractNumId w:val="64"/>
  </w:num>
  <w:num w:numId="255" w16cid:durableId="1331568222">
    <w:abstractNumId w:val="175"/>
    <w:lvlOverride w:ilvl="0">
      <w:startOverride w:val="10"/>
    </w:lvlOverride>
    <w:lvlOverride w:ilvl="1">
      <w:startOverride w:val="6"/>
    </w:lvlOverride>
    <w:lvlOverride w:ilvl="2">
      <w:startOverride w:val="5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6" w16cid:durableId="385646528">
    <w:abstractNumId w:val="63"/>
  </w:num>
  <w:num w:numId="257" w16cid:durableId="1985885603">
    <w:abstractNumId w:val="175"/>
    <w:lvlOverride w:ilvl="0">
      <w:startOverride w:val="11"/>
    </w:lvlOverride>
    <w:lvlOverride w:ilvl="1">
      <w:startOverride w:val="100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8" w16cid:durableId="1634754251">
    <w:abstractNumId w:val="32"/>
  </w:num>
  <w:num w:numId="259" w16cid:durableId="898050804">
    <w:abstractNumId w:val="175"/>
    <w:lvlOverride w:ilvl="0">
      <w:startOverride w:val="11"/>
    </w:lvlOverride>
    <w:lvlOverride w:ilvl="1">
      <w:startOverride w:val="100"/>
    </w:lvlOverride>
    <w:lvlOverride w:ilvl="2">
      <w:startOverride w:val="1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0" w16cid:durableId="922762455">
    <w:abstractNumId w:val="204"/>
  </w:num>
  <w:num w:numId="261" w16cid:durableId="1478299597">
    <w:abstractNumId w:val="175"/>
    <w:lvlOverride w:ilvl="0">
      <w:startOverride w:val="11"/>
    </w:lvlOverride>
    <w:lvlOverride w:ilvl="1">
      <w:startOverride w:val="100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2" w16cid:durableId="1432093632">
    <w:abstractNumId w:val="121"/>
  </w:num>
  <w:num w:numId="263" w16cid:durableId="1704212958">
    <w:abstractNumId w:val="175"/>
    <w:lvlOverride w:ilvl="0">
      <w:startOverride w:val="11"/>
    </w:lvlOverride>
    <w:lvlOverride w:ilvl="1">
      <w:startOverride w:val="100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4" w16cid:durableId="1850674645">
    <w:abstractNumId w:val="17"/>
  </w:num>
  <w:num w:numId="265" w16cid:durableId="816187135">
    <w:abstractNumId w:val="175"/>
    <w:lvlOverride w:ilvl="0">
      <w:startOverride w:val="11"/>
    </w:lvlOverride>
    <w:lvlOverride w:ilvl="1">
      <w:startOverride w:val="22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6" w16cid:durableId="347564514">
    <w:abstractNumId w:val="117"/>
  </w:num>
  <w:num w:numId="267" w16cid:durableId="275452242">
    <w:abstractNumId w:val="175"/>
    <w:lvlOverride w:ilvl="0">
      <w:startOverride w:val="11"/>
    </w:lvlOverride>
    <w:lvlOverride w:ilvl="1">
      <w:startOverride w:val="22"/>
    </w:lvlOverride>
    <w:lvlOverride w:ilvl="2">
      <w:startOverride w:val="3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8" w16cid:durableId="1716927945">
    <w:abstractNumId w:val="19"/>
  </w:num>
  <w:num w:numId="269" w16cid:durableId="1338072729">
    <w:abstractNumId w:val="179"/>
  </w:num>
  <w:num w:numId="270" w16cid:durableId="2037266696">
    <w:abstractNumId w:val="183"/>
  </w:num>
  <w:num w:numId="271" w16cid:durableId="1196848340">
    <w:abstractNumId w:val="175"/>
    <w:lvlOverride w:ilvl="0">
      <w:startOverride w:val="11"/>
    </w:lvlOverride>
    <w:lvlOverride w:ilvl="1">
      <w:startOverride w:val="22"/>
    </w:lvlOverride>
    <w:lvlOverride w:ilvl="2">
      <w:startOverride w:val="3"/>
    </w:lvlOverride>
    <w:lvlOverride w:ilvl="3">
      <w:startOverride w:val="3"/>
    </w:lvlOverride>
    <w:lvlOverride w:ilvl="4">
      <w:startOverride w:val="100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2" w16cid:durableId="1596475453">
    <w:abstractNumId w:val="198"/>
  </w:num>
  <w:num w:numId="273" w16cid:durableId="488254811">
    <w:abstractNumId w:val="175"/>
    <w:lvlOverride w:ilvl="0">
      <w:startOverride w:val="12"/>
    </w:lvlOverride>
    <w:lvlOverride w:ilvl="1">
      <w:startOverride w:val="100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4" w16cid:durableId="941258219">
    <w:abstractNumId w:val="188"/>
  </w:num>
  <w:num w:numId="275" w16cid:durableId="1233347614">
    <w:abstractNumId w:val="175"/>
    <w:lvlOverride w:ilvl="0">
      <w:startOverride w:val="12"/>
    </w:lvlOverride>
    <w:lvlOverride w:ilvl="1">
      <w:startOverride w:val="100"/>
    </w:lvlOverride>
    <w:lvlOverride w:ilvl="2">
      <w:startOverride w:val="1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6" w16cid:durableId="314839406">
    <w:abstractNumId w:val="112"/>
  </w:num>
  <w:num w:numId="277" w16cid:durableId="60258026">
    <w:abstractNumId w:val="163"/>
  </w:num>
  <w:num w:numId="278" w16cid:durableId="911815428">
    <w:abstractNumId w:val="175"/>
    <w:lvlOverride w:ilvl="0">
      <w:startOverride w:val="12"/>
    </w:lvlOverride>
    <w:lvlOverride w:ilvl="1">
      <w:startOverride w:val="100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9" w16cid:durableId="349721925">
    <w:abstractNumId w:val="203"/>
  </w:num>
  <w:num w:numId="280" w16cid:durableId="1927223598">
    <w:abstractNumId w:val="175"/>
    <w:lvlOverride w:ilvl="0">
      <w:startOverride w:val="12"/>
    </w:lvlOverride>
    <w:lvlOverride w:ilvl="1">
      <w:startOverride w:val="100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1" w16cid:durableId="75059269">
    <w:abstractNumId w:val="135"/>
  </w:num>
  <w:num w:numId="282" w16cid:durableId="717438280">
    <w:abstractNumId w:val="74"/>
  </w:num>
  <w:num w:numId="283" w16cid:durableId="764885612">
    <w:abstractNumId w:val="175"/>
    <w:lvlOverride w:ilvl="0">
      <w:startOverride w:val="9"/>
    </w:lvlOverride>
    <w:lvlOverride w:ilvl="1">
      <w:startOverride w:val="4"/>
    </w:lvlOverride>
    <w:lvlOverride w:ilvl="2">
      <w:startOverride w:val="2"/>
    </w:lvlOverride>
    <w:lvlOverride w:ilvl="3">
      <w:startOverride w:val="296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4" w16cid:durableId="2115241556">
    <w:abstractNumId w:val="171"/>
  </w:num>
  <w:num w:numId="285" w16cid:durableId="1997175767">
    <w:abstractNumId w:val="175"/>
    <w:lvlOverride w:ilvl="0">
      <w:startOverride w:val="9"/>
    </w:lvlOverride>
    <w:lvlOverride w:ilvl="1">
      <w:startOverride w:val="4"/>
    </w:lvlOverride>
    <w:lvlOverride w:ilvl="2">
      <w:startOverride w:val="5"/>
    </w:lvlOverride>
    <w:lvlOverride w:ilvl="3">
      <w:startOverride w:val="30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6" w16cid:durableId="1886789195">
    <w:abstractNumId w:val="192"/>
  </w:num>
  <w:num w:numId="287" w16cid:durableId="888422896">
    <w:abstractNumId w:val="190"/>
  </w:num>
  <w:num w:numId="288" w16cid:durableId="1029842290">
    <w:abstractNumId w:val="37"/>
  </w:num>
  <w:num w:numId="289" w16cid:durableId="1532839765">
    <w:abstractNumId w:val="114"/>
  </w:num>
  <w:num w:numId="290" w16cid:durableId="2021929375">
    <w:abstractNumId w:val="175"/>
    <w:lvlOverride w:ilvl="0">
      <w:startOverride w:val="11"/>
    </w:lvlOverride>
    <w:lvlOverride w:ilvl="1">
      <w:startOverride w:val="22"/>
    </w:lvlOverride>
    <w:lvlOverride w:ilvl="2">
      <w:startOverride w:val="3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1" w16cid:durableId="1042824357">
    <w:abstractNumId w:val="52"/>
  </w:num>
  <w:num w:numId="292" w16cid:durableId="584537670">
    <w:abstractNumId w:val="175"/>
    <w:lvlOverride w:ilvl="0">
      <w:startOverride w:val="11"/>
    </w:lvlOverride>
    <w:lvlOverride w:ilvl="1">
      <w:startOverride w:val="22"/>
    </w:lvlOverride>
    <w:lvlOverride w:ilvl="2">
      <w:startOverride w:val="3"/>
    </w:lvlOverride>
    <w:lvlOverride w:ilvl="3">
      <w:startOverride w:val="3"/>
    </w:lvlOverride>
    <w:lvlOverride w:ilvl="4">
      <w:startOverride w:val="100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3" w16cid:durableId="1718239934">
    <w:abstractNumId w:val="124"/>
  </w:num>
  <w:num w:numId="294" w16cid:durableId="1549104897">
    <w:abstractNumId w:val="175"/>
    <w:lvlOverride w:ilvl="0">
      <w:startOverride w:val="9"/>
    </w:lvlOverride>
    <w:lvlOverride w:ilvl="1">
      <w:startOverride w:val="4"/>
    </w:lvlOverride>
    <w:lvlOverride w:ilvl="2">
      <w:startOverride w:val="2"/>
    </w:lvlOverride>
    <w:lvlOverride w:ilvl="3">
      <w:startOverride w:val="89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5" w16cid:durableId="317806951">
    <w:abstractNumId w:val="109"/>
  </w:num>
  <w:num w:numId="296" w16cid:durableId="873350863">
    <w:abstractNumId w:val="175"/>
    <w:lvlOverride w:ilvl="0">
      <w:startOverride w:val="9"/>
    </w:lvlOverride>
    <w:lvlOverride w:ilvl="1">
      <w:startOverride w:val="6"/>
    </w:lvlOverride>
    <w:lvlOverride w:ilvl="2">
      <w:startOverride w:val="7"/>
    </w:lvlOverride>
    <w:lvlOverride w:ilvl="3">
      <w:startOverride w:val="49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7" w16cid:durableId="2142964015">
    <w:abstractNumId w:val="173"/>
  </w:num>
  <w:num w:numId="298" w16cid:durableId="840002915">
    <w:abstractNumId w:val="175"/>
    <w:lvlOverride w:ilvl="0">
      <w:startOverride w:val="9"/>
    </w:lvlOverride>
    <w:lvlOverride w:ilvl="1">
      <w:startOverride w:val="6"/>
    </w:lvlOverride>
    <w:lvlOverride w:ilvl="2">
      <w:startOverride w:val="34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9" w16cid:durableId="460729194">
    <w:abstractNumId w:val="161"/>
  </w:num>
  <w:num w:numId="300" w16cid:durableId="1057360510">
    <w:abstractNumId w:val="42"/>
  </w:num>
  <w:num w:numId="301" w16cid:durableId="1408645749">
    <w:abstractNumId w:val="91"/>
  </w:num>
  <w:num w:numId="302" w16cid:durableId="102382071">
    <w:abstractNumId w:val="155"/>
  </w:num>
  <w:num w:numId="303" w16cid:durableId="1454517910">
    <w:abstractNumId w:val="122"/>
  </w:num>
  <w:num w:numId="304" w16cid:durableId="2049259695">
    <w:abstractNumId w:val="133"/>
  </w:num>
  <w:num w:numId="305" w16cid:durableId="1155756673">
    <w:abstractNumId w:val="210"/>
  </w:num>
  <w:numIdMacAtCleanup w:val="29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removePersonalInformation/>
  <w:removeDateAndTime/>
  <w:printFractionalCharacterWidth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40B"/>
    <w:rsid w:val="0000030D"/>
    <w:rsid w:val="00000B9C"/>
    <w:rsid w:val="00000CF4"/>
    <w:rsid w:val="000013EC"/>
    <w:rsid w:val="000021D2"/>
    <w:rsid w:val="000027A5"/>
    <w:rsid w:val="00002955"/>
    <w:rsid w:val="000045FA"/>
    <w:rsid w:val="0000550C"/>
    <w:rsid w:val="00006454"/>
    <w:rsid w:val="0000665D"/>
    <w:rsid w:val="000067AA"/>
    <w:rsid w:val="000068FC"/>
    <w:rsid w:val="00006DBB"/>
    <w:rsid w:val="0000743C"/>
    <w:rsid w:val="0001027F"/>
    <w:rsid w:val="00013196"/>
    <w:rsid w:val="00013F87"/>
    <w:rsid w:val="00014031"/>
    <w:rsid w:val="0001485C"/>
    <w:rsid w:val="000157CC"/>
    <w:rsid w:val="00015D7B"/>
    <w:rsid w:val="00016D9C"/>
    <w:rsid w:val="00016E9D"/>
    <w:rsid w:val="0001731B"/>
    <w:rsid w:val="00017D25"/>
    <w:rsid w:val="00021106"/>
    <w:rsid w:val="00021A27"/>
    <w:rsid w:val="00021E4E"/>
    <w:rsid w:val="0002208D"/>
    <w:rsid w:val="00023A50"/>
    <w:rsid w:val="00023CD8"/>
    <w:rsid w:val="00023FC8"/>
    <w:rsid w:val="00024344"/>
    <w:rsid w:val="00024487"/>
    <w:rsid w:val="00024BBE"/>
    <w:rsid w:val="00024C5C"/>
    <w:rsid w:val="000254C7"/>
    <w:rsid w:val="00026F6E"/>
    <w:rsid w:val="00027D05"/>
    <w:rsid w:val="00027F50"/>
    <w:rsid w:val="00027FAE"/>
    <w:rsid w:val="00027FFE"/>
    <w:rsid w:val="00031E68"/>
    <w:rsid w:val="00032975"/>
    <w:rsid w:val="00032A85"/>
    <w:rsid w:val="00032B04"/>
    <w:rsid w:val="00033B0A"/>
    <w:rsid w:val="000341CB"/>
    <w:rsid w:val="00034AF0"/>
    <w:rsid w:val="00034E6F"/>
    <w:rsid w:val="0003542F"/>
    <w:rsid w:val="000358B3"/>
    <w:rsid w:val="00036E6D"/>
    <w:rsid w:val="000370E8"/>
    <w:rsid w:val="000372AC"/>
    <w:rsid w:val="000405C4"/>
    <w:rsid w:val="00041725"/>
    <w:rsid w:val="00041BA4"/>
    <w:rsid w:val="000446A2"/>
    <w:rsid w:val="00044826"/>
    <w:rsid w:val="00044DC0"/>
    <w:rsid w:val="0004503F"/>
    <w:rsid w:val="00045E2A"/>
    <w:rsid w:val="0004724E"/>
    <w:rsid w:val="000478EE"/>
    <w:rsid w:val="00050801"/>
    <w:rsid w:val="000511B4"/>
    <w:rsid w:val="00051491"/>
    <w:rsid w:val="00052123"/>
    <w:rsid w:val="00052BD6"/>
    <w:rsid w:val="00053519"/>
    <w:rsid w:val="00053DF6"/>
    <w:rsid w:val="00054A4B"/>
    <w:rsid w:val="00055261"/>
    <w:rsid w:val="00055D07"/>
    <w:rsid w:val="0005674E"/>
    <w:rsid w:val="000567DA"/>
    <w:rsid w:val="00056E83"/>
    <w:rsid w:val="00057567"/>
    <w:rsid w:val="00057894"/>
    <w:rsid w:val="00062085"/>
    <w:rsid w:val="000634CF"/>
    <w:rsid w:val="00063867"/>
    <w:rsid w:val="000642FC"/>
    <w:rsid w:val="0006469A"/>
    <w:rsid w:val="0006512E"/>
    <w:rsid w:val="000653B8"/>
    <w:rsid w:val="00066421"/>
    <w:rsid w:val="0006660C"/>
    <w:rsid w:val="000671E4"/>
    <w:rsid w:val="0006732A"/>
    <w:rsid w:val="0007002E"/>
    <w:rsid w:val="00071479"/>
    <w:rsid w:val="000718E3"/>
    <w:rsid w:val="00071971"/>
    <w:rsid w:val="00073A2E"/>
    <w:rsid w:val="00073BB4"/>
    <w:rsid w:val="0007411D"/>
    <w:rsid w:val="00075784"/>
    <w:rsid w:val="00075C3C"/>
    <w:rsid w:val="00075D37"/>
    <w:rsid w:val="00075E1E"/>
    <w:rsid w:val="00076885"/>
    <w:rsid w:val="00077C25"/>
    <w:rsid w:val="00080ACC"/>
    <w:rsid w:val="00080E1A"/>
    <w:rsid w:val="000815C7"/>
    <w:rsid w:val="00081E62"/>
    <w:rsid w:val="000823C8"/>
    <w:rsid w:val="000829FF"/>
    <w:rsid w:val="00082B8A"/>
    <w:rsid w:val="0008302D"/>
    <w:rsid w:val="00084297"/>
    <w:rsid w:val="00084354"/>
    <w:rsid w:val="000865AA"/>
    <w:rsid w:val="00086780"/>
    <w:rsid w:val="00086B53"/>
    <w:rsid w:val="00086FDE"/>
    <w:rsid w:val="00090640"/>
    <w:rsid w:val="00091349"/>
    <w:rsid w:val="00092971"/>
    <w:rsid w:val="00092AC6"/>
    <w:rsid w:val="00092CAE"/>
    <w:rsid w:val="00092EB8"/>
    <w:rsid w:val="00092F03"/>
    <w:rsid w:val="00093AD2"/>
    <w:rsid w:val="00093FAB"/>
    <w:rsid w:val="00094937"/>
    <w:rsid w:val="00094FFA"/>
    <w:rsid w:val="0009661D"/>
    <w:rsid w:val="0009672A"/>
    <w:rsid w:val="00096BCB"/>
    <w:rsid w:val="0009713F"/>
    <w:rsid w:val="0009732A"/>
    <w:rsid w:val="00097398"/>
    <w:rsid w:val="000A16FB"/>
    <w:rsid w:val="000A1C31"/>
    <w:rsid w:val="000A1F25"/>
    <w:rsid w:val="000A3567"/>
    <w:rsid w:val="000A4341"/>
    <w:rsid w:val="000A4647"/>
    <w:rsid w:val="000A556A"/>
    <w:rsid w:val="000A671D"/>
    <w:rsid w:val="000A6D46"/>
    <w:rsid w:val="000A7680"/>
    <w:rsid w:val="000B041A"/>
    <w:rsid w:val="000B083E"/>
    <w:rsid w:val="000B0DAF"/>
    <w:rsid w:val="000B0E9A"/>
    <w:rsid w:val="000B21AD"/>
    <w:rsid w:val="000B25B3"/>
    <w:rsid w:val="000B364D"/>
    <w:rsid w:val="000B59FE"/>
    <w:rsid w:val="000B5D19"/>
    <w:rsid w:val="000B6425"/>
    <w:rsid w:val="000B689A"/>
    <w:rsid w:val="000B6B9D"/>
    <w:rsid w:val="000C0F40"/>
    <w:rsid w:val="000C1485"/>
    <w:rsid w:val="000C27D0"/>
    <w:rsid w:val="000C318F"/>
    <w:rsid w:val="000C345D"/>
    <w:rsid w:val="000C3B65"/>
    <w:rsid w:val="000C3C16"/>
    <w:rsid w:val="000C41B9"/>
    <w:rsid w:val="000C45E7"/>
    <w:rsid w:val="000C4755"/>
    <w:rsid w:val="000C54F3"/>
    <w:rsid w:val="000C5C64"/>
    <w:rsid w:val="000C6032"/>
    <w:rsid w:val="000C650E"/>
    <w:rsid w:val="000C6A2F"/>
    <w:rsid w:val="000C6C5A"/>
    <w:rsid w:val="000C7092"/>
    <w:rsid w:val="000D0B35"/>
    <w:rsid w:val="000D174A"/>
    <w:rsid w:val="000D1AD4"/>
    <w:rsid w:val="000D21A9"/>
    <w:rsid w:val="000D276A"/>
    <w:rsid w:val="000D2E30"/>
    <w:rsid w:val="000D2F1B"/>
    <w:rsid w:val="000D4A8F"/>
    <w:rsid w:val="000D5EBD"/>
    <w:rsid w:val="000D674F"/>
    <w:rsid w:val="000D7C34"/>
    <w:rsid w:val="000D7D33"/>
    <w:rsid w:val="000E0494"/>
    <w:rsid w:val="000E0E40"/>
    <w:rsid w:val="000E19EB"/>
    <w:rsid w:val="000E1C37"/>
    <w:rsid w:val="000E1D7B"/>
    <w:rsid w:val="000E1E68"/>
    <w:rsid w:val="000E3066"/>
    <w:rsid w:val="000E4B82"/>
    <w:rsid w:val="000E53D1"/>
    <w:rsid w:val="000E56DE"/>
    <w:rsid w:val="000E6539"/>
    <w:rsid w:val="000E6793"/>
    <w:rsid w:val="000E720C"/>
    <w:rsid w:val="000E752D"/>
    <w:rsid w:val="000F20E5"/>
    <w:rsid w:val="000F238C"/>
    <w:rsid w:val="000F3980"/>
    <w:rsid w:val="000F4937"/>
    <w:rsid w:val="000F5088"/>
    <w:rsid w:val="000F573A"/>
    <w:rsid w:val="000F685B"/>
    <w:rsid w:val="000F688F"/>
    <w:rsid w:val="000F6B0F"/>
    <w:rsid w:val="000F6BB9"/>
    <w:rsid w:val="000F76F6"/>
    <w:rsid w:val="000F79E9"/>
    <w:rsid w:val="00100E3B"/>
    <w:rsid w:val="001015F8"/>
    <w:rsid w:val="00102D90"/>
    <w:rsid w:val="00103E9A"/>
    <w:rsid w:val="00103FD5"/>
    <w:rsid w:val="0010469F"/>
    <w:rsid w:val="00104DDD"/>
    <w:rsid w:val="00105918"/>
    <w:rsid w:val="0010734F"/>
    <w:rsid w:val="00107824"/>
    <w:rsid w:val="00107E4B"/>
    <w:rsid w:val="001101C2"/>
    <w:rsid w:val="001109AA"/>
    <w:rsid w:val="00111693"/>
    <w:rsid w:val="001121A2"/>
    <w:rsid w:val="00112C6A"/>
    <w:rsid w:val="00113B5F"/>
    <w:rsid w:val="00114773"/>
    <w:rsid w:val="00114FCA"/>
    <w:rsid w:val="00115A75"/>
    <w:rsid w:val="00115B7B"/>
    <w:rsid w:val="00116034"/>
    <w:rsid w:val="0011659A"/>
    <w:rsid w:val="0011687B"/>
    <w:rsid w:val="00116903"/>
    <w:rsid w:val="00116CD8"/>
    <w:rsid w:val="00117299"/>
    <w:rsid w:val="001179B0"/>
    <w:rsid w:val="00120298"/>
    <w:rsid w:val="00120BD6"/>
    <w:rsid w:val="001215C0"/>
    <w:rsid w:val="00121F21"/>
    <w:rsid w:val="00122191"/>
    <w:rsid w:val="0012266D"/>
    <w:rsid w:val="00122B06"/>
    <w:rsid w:val="00122D51"/>
    <w:rsid w:val="00123240"/>
    <w:rsid w:val="001233A5"/>
    <w:rsid w:val="00123CCE"/>
    <w:rsid w:val="0012480E"/>
    <w:rsid w:val="00125B64"/>
    <w:rsid w:val="00126052"/>
    <w:rsid w:val="001261E1"/>
    <w:rsid w:val="001274A8"/>
    <w:rsid w:val="001275D7"/>
    <w:rsid w:val="00127723"/>
    <w:rsid w:val="00130101"/>
    <w:rsid w:val="001318C8"/>
    <w:rsid w:val="00131AB1"/>
    <w:rsid w:val="001323DB"/>
    <w:rsid w:val="00132F09"/>
    <w:rsid w:val="00134114"/>
    <w:rsid w:val="0013478B"/>
    <w:rsid w:val="00134F80"/>
    <w:rsid w:val="00135032"/>
    <w:rsid w:val="00135B4B"/>
    <w:rsid w:val="0013699E"/>
    <w:rsid w:val="00136D25"/>
    <w:rsid w:val="00141661"/>
    <w:rsid w:val="001423A2"/>
    <w:rsid w:val="00142DAA"/>
    <w:rsid w:val="001448D8"/>
    <w:rsid w:val="001448F4"/>
    <w:rsid w:val="00144DB5"/>
    <w:rsid w:val="001450BB"/>
    <w:rsid w:val="001459E7"/>
    <w:rsid w:val="00145C98"/>
    <w:rsid w:val="00145D01"/>
    <w:rsid w:val="00146D19"/>
    <w:rsid w:val="001470B2"/>
    <w:rsid w:val="0014755C"/>
    <w:rsid w:val="001476C7"/>
    <w:rsid w:val="0015061C"/>
    <w:rsid w:val="00150F68"/>
    <w:rsid w:val="00151BBE"/>
    <w:rsid w:val="00153175"/>
    <w:rsid w:val="00154791"/>
    <w:rsid w:val="00154B26"/>
    <w:rsid w:val="00155211"/>
    <w:rsid w:val="001557CB"/>
    <w:rsid w:val="001559BB"/>
    <w:rsid w:val="0015743F"/>
    <w:rsid w:val="00160F8C"/>
    <w:rsid w:val="0016428D"/>
    <w:rsid w:val="00164597"/>
    <w:rsid w:val="00164EDF"/>
    <w:rsid w:val="001653BF"/>
    <w:rsid w:val="00165BE6"/>
    <w:rsid w:val="00172489"/>
    <w:rsid w:val="00172DD9"/>
    <w:rsid w:val="001738FD"/>
    <w:rsid w:val="001749EE"/>
    <w:rsid w:val="001753FA"/>
    <w:rsid w:val="00175CDF"/>
    <w:rsid w:val="0017659B"/>
    <w:rsid w:val="00177BCE"/>
    <w:rsid w:val="00177D97"/>
    <w:rsid w:val="00180AFB"/>
    <w:rsid w:val="001812B0"/>
    <w:rsid w:val="001813C4"/>
    <w:rsid w:val="00181423"/>
    <w:rsid w:val="001818A8"/>
    <w:rsid w:val="00181DFF"/>
    <w:rsid w:val="001828A5"/>
    <w:rsid w:val="00183698"/>
    <w:rsid w:val="00183F4C"/>
    <w:rsid w:val="0018418E"/>
    <w:rsid w:val="00186096"/>
    <w:rsid w:val="00186607"/>
    <w:rsid w:val="001870BB"/>
    <w:rsid w:val="00187129"/>
    <w:rsid w:val="0019061C"/>
    <w:rsid w:val="001912D7"/>
    <w:rsid w:val="0019164F"/>
    <w:rsid w:val="001922CF"/>
    <w:rsid w:val="00192C6E"/>
    <w:rsid w:val="001931F6"/>
    <w:rsid w:val="00193C39"/>
    <w:rsid w:val="001943F7"/>
    <w:rsid w:val="00195640"/>
    <w:rsid w:val="00195815"/>
    <w:rsid w:val="001970A6"/>
    <w:rsid w:val="00197B92"/>
    <w:rsid w:val="001A072D"/>
    <w:rsid w:val="001A0CEC"/>
    <w:rsid w:val="001A0EDB"/>
    <w:rsid w:val="001A1B7C"/>
    <w:rsid w:val="001A2240"/>
    <w:rsid w:val="001A2CDE"/>
    <w:rsid w:val="001A41FD"/>
    <w:rsid w:val="001A571E"/>
    <w:rsid w:val="001A77FD"/>
    <w:rsid w:val="001A7AAC"/>
    <w:rsid w:val="001B0001"/>
    <w:rsid w:val="001B22B3"/>
    <w:rsid w:val="001B23EB"/>
    <w:rsid w:val="001B252D"/>
    <w:rsid w:val="001B2904"/>
    <w:rsid w:val="001B29CF"/>
    <w:rsid w:val="001B4387"/>
    <w:rsid w:val="001B455E"/>
    <w:rsid w:val="001B4C53"/>
    <w:rsid w:val="001B4D88"/>
    <w:rsid w:val="001B63BC"/>
    <w:rsid w:val="001B6D2B"/>
    <w:rsid w:val="001B7202"/>
    <w:rsid w:val="001B7AC5"/>
    <w:rsid w:val="001B7DE7"/>
    <w:rsid w:val="001C0861"/>
    <w:rsid w:val="001C19B7"/>
    <w:rsid w:val="001C1A6C"/>
    <w:rsid w:val="001C1DF3"/>
    <w:rsid w:val="001C2497"/>
    <w:rsid w:val="001C274F"/>
    <w:rsid w:val="001C359F"/>
    <w:rsid w:val="001C3FCE"/>
    <w:rsid w:val="001C4040"/>
    <w:rsid w:val="001C4460"/>
    <w:rsid w:val="001C4A61"/>
    <w:rsid w:val="001C501D"/>
    <w:rsid w:val="001C6519"/>
    <w:rsid w:val="001C667B"/>
    <w:rsid w:val="001C7CCE"/>
    <w:rsid w:val="001D06E3"/>
    <w:rsid w:val="001D15ED"/>
    <w:rsid w:val="001D1F7A"/>
    <w:rsid w:val="001D209D"/>
    <w:rsid w:val="001D2A6C"/>
    <w:rsid w:val="001D328B"/>
    <w:rsid w:val="001D3CA6"/>
    <w:rsid w:val="001D4A93"/>
    <w:rsid w:val="001D5F28"/>
    <w:rsid w:val="001D6063"/>
    <w:rsid w:val="001D7529"/>
    <w:rsid w:val="001D7948"/>
    <w:rsid w:val="001E0946"/>
    <w:rsid w:val="001E0970"/>
    <w:rsid w:val="001E0DC2"/>
    <w:rsid w:val="001E1001"/>
    <w:rsid w:val="001E13D1"/>
    <w:rsid w:val="001E15F8"/>
    <w:rsid w:val="001E2BFA"/>
    <w:rsid w:val="001E349E"/>
    <w:rsid w:val="001E3577"/>
    <w:rsid w:val="001E3CCD"/>
    <w:rsid w:val="001E4974"/>
    <w:rsid w:val="001E5818"/>
    <w:rsid w:val="001E6267"/>
    <w:rsid w:val="001E6EE9"/>
    <w:rsid w:val="001E7C32"/>
    <w:rsid w:val="001E7E53"/>
    <w:rsid w:val="001E7E89"/>
    <w:rsid w:val="001F0210"/>
    <w:rsid w:val="001F07C0"/>
    <w:rsid w:val="001F10F7"/>
    <w:rsid w:val="001F13CA"/>
    <w:rsid w:val="001F1BC8"/>
    <w:rsid w:val="001F2280"/>
    <w:rsid w:val="001F3DB9"/>
    <w:rsid w:val="001F402B"/>
    <w:rsid w:val="001F45A4"/>
    <w:rsid w:val="001F464A"/>
    <w:rsid w:val="001F491C"/>
    <w:rsid w:val="001F5AE6"/>
    <w:rsid w:val="001F5C29"/>
    <w:rsid w:val="001F5D16"/>
    <w:rsid w:val="001F61C1"/>
    <w:rsid w:val="001F620B"/>
    <w:rsid w:val="001F68A7"/>
    <w:rsid w:val="001F6AEB"/>
    <w:rsid w:val="001F7FB7"/>
    <w:rsid w:val="0020013A"/>
    <w:rsid w:val="002002A6"/>
    <w:rsid w:val="0020058A"/>
    <w:rsid w:val="00200A0B"/>
    <w:rsid w:val="0020124D"/>
    <w:rsid w:val="00202617"/>
    <w:rsid w:val="00202CBD"/>
    <w:rsid w:val="00202DF8"/>
    <w:rsid w:val="002035EE"/>
    <w:rsid w:val="0020462A"/>
    <w:rsid w:val="002046A1"/>
    <w:rsid w:val="00204893"/>
    <w:rsid w:val="0020501A"/>
    <w:rsid w:val="00205CBB"/>
    <w:rsid w:val="00205D0F"/>
    <w:rsid w:val="00205F77"/>
    <w:rsid w:val="00206D24"/>
    <w:rsid w:val="0020779A"/>
    <w:rsid w:val="0021041E"/>
    <w:rsid w:val="002105BF"/>
    <w:rsid w:val="00210DDD"/>
    <w:rsid w:val="00211786"/>
    <w:rsid w:val="00212201"/>
    <w:rsid w:val="002125D6"/>
    <w:rsid w:val="00212E2A"/>
    <w:rsid w:val="002131EC"/>
    <w:rsid w:val="00213FC8"/>
    <w:rsid w:val="002141B2"/>
    <w:rsid w:val="00214B50"/>
    <w:rsid w:val="00214BA3"/>
    <w:rsid w:val="00214F1B"/>
    <w:rsid w:val="00215A82"/>
    <w:rsid w:val="00215AB8"/>
    <w:rsid w:val="00215E32"/>
    <w:rsid w:val="00215F36"/>
    <w:rsid w:val="00216771"/>
    <w:rsid w:val="002171A4"/>
    <w:rsid w:val="002208B9"/>
    <w:rsid w:val="00220CBF"/>
    <w:rsid w:val="0022139A"/>
    <w:rsid w:val="00222261"/>
    <w:rsid w:val="002228A3"/>
    <w:rsid w:val="00223106"/>
    <w:rsid w:val="002239F2"/>
    <w:rsid w:val="00224133"/>
    <w:rsid w:val="00225508"/>
    <w:rsid w:val="00225570"/>
    <w:rsid w:val="00226F0B"/>
    <w:rsid w:val="002315FB"/>
    <w:rsid w:val="00231F3B"/>
    <w:rsid w:val="00231FD9"/>
    <w:rsid w:val="002323FE"/>
    <w:rsid w:val="00232ADE"/>
    <w:rsid w:val="00233798"/>
    <w:rsid w:val="002343EE"/>
    <w:rsid w:val="00234C13"/>
    <w:rsid w:val="00235D88"/>
    <w:rsid w:val="002369FD"/>
    <w:rsid w:val="00236A7E"/>
    <w:rsid w:val="002372BE"/>
    <w:rsid w:val="00237426"/>
    <w:rsid w:val="0023760F"/>
    <w:rsid w:val="00237985"/>
    <w:rsid w:val="00237CD2"/>
    <w:rsid w:val="00240483"/>
    <w:rsid w:val="00240895"/>
    <w:rsid w:val="00240E68"/>
    <w:rsid w:val="00241AD7"/>
    <w:rsid w:val="002441AE"/>
    <w:rsid w:val="0024521A"/>
    <w:rsid w:val="00245AB0"/>
    <w:rsid w:val="002470AC"/>
    <w:rsid w:val="0024720B"/>
    <w:rsid w:val="002515C7"/>
    <w:rsid w:val="00251C8C"/>
    <w:rsid w:val="00251F6B"/>
    <w:rsid w:val="00252D47"/>
    <w:rsid w:val="002539AB"/>
    <w:rsid w:val="002545F7"/>
    <w:rsid w:val="00254D29"/>
    <w:rsid w:val="00255A8B"/>
    <w:rsid w:val="00256035"/>
    <w:rsid w:val="002571A0"/>
    <w:rsid w:val="0026023E"/>
    <w:rsid w:val="00262BB9"/>
    <w:rsid w:val="00262D56"/>
    <w:rsid w:val="00262D78"/>
    <w:rsid w:val="00263092"/>
    <w:rsid w:val="00263BC9"/>
    <w:rsid w:val="0026410C"/>
    <w:rsid w:val="002662A5"/>
    <w:rsid w:val="0026639B"/>
    <w:rsid w:val="00266D63"/>
    <w:rsid w:val="002674D1"/>
    <w:rsid w:val="00267E66"/>
    <w:rsid w:val="00270171"/>
    <w:rsid w:val="002708D5"/>
    <w:rsid w:val="00270D01"/>
    <w:rsid w:val="00270F98"/>
    <w:rsid w:val="0027198B"/>
    <w:rsid w:val="00271BBB"/>
    <w:rsid w:val="00271F15"/>
    <w:rsid w:val="002722FC"/>
    <w:rsid w:val="00273257"/>
    <w:rsid w:val="00273FA9"/>
    <w:rsid w:val="00274A4A"/>
    <w:rsid w:val="00276124"/>
    <w:rsid w:val="00276480"/>
    <w:rsid w:val="00277286"/>
    <w:rsid w:val="002773F1"/>
    <w:rsid w:val="00277C9F"/>
    <w:rsid w:val="00277E0B"/>
    <w:rsid w:val="00280758"/>
    <w:rsid w:val="00281013"/>
    <w:rsid w:val="002812F3"/>
    <w:rsid w:val="00281A5D"/>
    <w:rsid w:val="00282053"/>
    <w:rsid w:val="00282EFB"/>
    <w:rsid w:val="00283282"/>
    <w:rsid w:val="0028411E"/>
    <w:rsid w:val="002844FC"/>
    <w:rsid w:val="00284C5E"/>
    <w:rsid w:val="00284E10"/>
    <w:rsid w:val="00287B9F"/>
    <w:rsid w:val="00290201"/>
    <w:rsid w:val="00291A10"/>
    <w:rsid w:val="0029309B"/>
    <w:rsid w:val="002944A3"/>
    <w:rsid w:val="00294B35"/>
    <w:rsid w:val="00294B37"/>
    <w:rsid w:val="00295107"/>
    <w:rsid w:val="00296722"/>
    <w:rsid w:val="00297960"/>
    <w:rsid w:val="00297F3F"/>
    <w:rsid w:val="002A1017"/>
    <w:rsid w:val="002A195C"/>
    <w:rsid w:val="002A251F"/>
    <w:rsid w:val="002A265C"/>
    <w:rsid w:val="002A2CA4"/>
    <w:rsid w:val="002A3AAB"/>
    <w:rsid w:val="002A4A61"/>
    <w:rsid w:val="002A4C48"/>
    <w:rsid w:val="002A55B1"/>
    <w:rsid w:val="002A5DAF"/>
    <w:rsid w:val="002B0983"/>
    <w:rsid w:val="002B0B91"/>
    <w:rsid w:val="002B43B3"/>
    <w:rsid w:val="002B5901"/>
    <w:rsid w:val="002B5973"/>
    <w:rsid w:val="002B65F3"/>
    <w:rsid w:val="002B68CC"/>
    <w:rsid w:val="002C00E5"/>
    <w:rsid w:val="002C06DB"/>
    <w:rsid w:val="002C16ED"/>
    <w:rsid w:val="002C1E58"/>
    <w:rsid w:val="002C271D"/>
    <w:rsid w:val="002C2A2B"/>
    <w:rsid w:val="002C2DD6"/>
    <w:rsid w:val="002C38A4"/>
    <w:rsid w:val="002C3C74"/>
    <w:rsid w:val="002C3ECD"/>
    <w:rsid w:val="002C46CB"/>
    <w:rsid w:val="002C49D8"/>
    <w:rsid w:val="002C4A2E"/>
    <w:rsid w:val="002C54FF"/>
    <w:rsid w:val="002C5620"/>
    <w:rsid w:val="002C5A5A"/>
    <w:rsid w:val="002C61F7"/>
    <w:rsid w:val="002C6B4F"/>
    <w:rsid w:val="002C6CFB"/>
    <w:rsid w:val="002C72E1"/>
    <w:rsid w:val="002C7E7D"/>
    <w:rsid w:val="002C7EC2"/>
    <w:rsid w:val="002D001B"/>
    <w:rsid w:val="002D1D40"/>
    <w:rsid w:val="002D1EBA"/>
    <w:rsid w:val="002D234A"/>
    <w:rsid w:val="002D2704"/>
    <w:rsid w:val="002D2F97"/>
    <w:rsid w:val="002D3073"/>
    <w:rsid w:val="002D3DEF"/>
    <w:rsid w:val="002D3FD2"/>
    <w:rsid w:val="002D518F"/>
    <w:rsid w:val="002D59C9"/>
    <w:rsid w:val="002D5D5C"/>
    <w:rsid w:val="002D6F6A"/>
    <w:rsid w:val="002D7ED5"/>
    <w:rsid w:val="002E1B18"/>
    <w:rsid w:val="002E2017"/>
    <w:rsid w:val="002E340A"/>
    <w:rsid w:val="002E4E3C"/>
    <w:rsid w:val="002E5CD8"/>
    <w:rsid w:val="002E6FF6"/>
    <w:rsid w:val="002F015B"/>
    <w:rsid w:val="002F02F1"/>
    <w:rsid w:val="002F0915"/>
    <w:rsid w:val="002F119A"/>
    <w:rsid w:val="002F1269"/>
    <w:rsid w:val="002F25B2"/>
    <w:rsid w:val="002F2BC5"/>
    <w:rsid w:val="002F2F01"/>
    <w:rsid w:val="002F3272"/>
    <w:rsid w:val="002F3320"/>
    <w:rsid w:val="002F376B"/>
    <w:rsid w:val="002F3FD5"/>
    <w:rsid w:val="002F47F4"/>
    <w:rsid w:val="002F499D"/>
    <w:rsid w:val="002F50E3"/>
    <w:rsid w:val="002F57EE"/>
    <w:rsid w:val="002F5B49"/>
    <w:rsid w:val="002F5C8C"/>
    <w:rsid w:val="002F6A14"/>
    <w:rsid w:val="002F6BCA"/>
    <w:rsid w:val="002F7199"/>
    <w:rsid w:val="002F7D11"/>
    <w:rsid w:val="0030081B"/>
    <w:rsid w:val="00300C11"/>
    <w:rsid w:val="003024ED"/>
    <w:rsid w:val="0030268D"/>
    <w:rsid w:val="003035CC"/>
    <w:rsid w:val="0030382C"/>
    <w:rsid w:val="00304A85"/>
    <w:rsid w:val="00305B24"/>
    <w:rsid w:val="00305D6E"/>
    <w:rsid w:val="0030630F"/>
    <w:rsid w:val="003064BA"/>
    <w:rsid w:val="00306C22"/>
    <w:rsid w:val="0030782E"/>
    <w:rsid w:val="00307F5F"/>
    <w:rsid w:val="00310DE8"/>
    <w:rsid w:val="00311735"/>
    <w:rsid w:val="003129BA"/>
    <w:rsid w:val="00312B8B"/>
    <w:rsid w:val="00312E87"/>
    <w:rsid w:val="003130E6"/>
    <w:rsid w:val="00315B52"/>
    <w:rsid w:val="00315DE7"/>
    <w:rsid w:val="00315E98"/>
    <w:rsid w:val="00316131"/>
    <w:rsid w:val="0031624D"/>
    <w:rsid w:val="0031651D"/>
    <w:rsid w:val="00317406"/>
    <w:rsid w:val="00317A7D"/>
    <w:rsid w:val="00320ED2"/>
    <w:rsid w:val="003212FA"/>
    <w:rsid w:val="003214E2"/>
    <w:rsid w:val="00321D2E"/>
    <w:rsid w:val="003222DD"/>
    <w:rsid w:val="0032436D"/>
    <w:rsid w:val="00324598"/>
    <w:rsid w:val="003246BA"/>
    <w:rsid w:val="003248B8"/>
    <w:rsid w:val="00324BB2"/>
    <w:rsid w:val="00325AB6"/>
    <w:rsid w:val="00326126"/>
    <w:rsid w:val="00326580"/>
    <w:rsid w:val="003266E8"/>
    <w:rsid w:val="003267C0"/>
    <w:rsid w:val="00327F76"/>
    <w:rsid w:val="0033057A"/>
    <w:rsid w:val="003308A8"/>
    <w:rsid w:val="00331749"/>
    <w:rsid w:val="0033220B"/>
    <w:rsid w:val="00332A81"/>
    <w:rsid w:val="0033327A"/>
    <w:rsid w:val="003337E8"/>
    <w:rsid w:val="00334DEA"/>
    <w:rsid w:val="00336F5F"/>
    <w:rsid w:val="0034093A"/>
    <w:rsid w:val="00340D62"/>
    <w:rsid w:val="00340EFE"/>
    <w:rsid w:val="00341113"/>
    <w:rsid w:val="00341702"/>
    <w:rsid w:val="00342338"/>
    <w:rsid w:val="0034287F"/>
    <w:rsid w:val="00342C7D"/>
    <w:rsid w:val="00343554"/>
    <w:rsid w:val="003449F9"/>
    <w:rsid w:val="00344DA5"/>
    <w:rsid w:val="0034581F"/>
    <w:rsid w:val="0034592B"/>
    <w:rsid w:val="003479E4"/>
    <w:rsid w:val="003479E6"/>
    <w:rsid w:val="00347C43"/>
    <w:rsid w:val="00350CA7"/>
    <w:rsid w:val="00352099"/>
    <w:rsid w:val="0035213C"/>
    <w:rsid w:val="00352DC1"/>
    <w:rsid w:val="003539CB"/>
    <w:rsid w:val="00355254"/>
    <w:rsid w:val="0035591D"/>
    <w:rsid w:val="00356265"/>
    <w:rsid w:val="0035662A"/>
    <w:rsid w:val="00357F36"/>
    <w:rsid w:val="00360C87"/>
    <w:rsid w:val="003612F2"/>
    <w:rsid w:val="00361C21"/>
    <w:rsid w:val="003622ED"/>
    <w:rsid w:val="00362C5B"/>
    <w:rsid w:val="00363F49"/>
    <w:rsid w:val="003649E0"/>
    <w:rsid w:val="003653EF"/>
    <w:rsid w:val="0036695B"/>
    <w:rsid w:val="00366AF0"/>
    <w:rsid w:val="00366B5F"/>
    <w:rsid w:val="003678D5"/>
    <w:rsid w:val="00370E74"/>
    <w:rsid w:val="003713CA"/>
    <w:rsid w:val="0037201A"/>
    <w:rsid w:val="003727D1"/>
    <w:rsid w:val="003729FC"/>
    <w:rsid w:val="00372FCA"/>
    <w:rsid w:val="00374C87"/>
    <w:rsid w:val="00374CBC"/>
    <w:rsid w:val="003759F9"/>
    <w:rsid w:val="003766B9"/>
    <w:rsid w:val="00377684"/>
    <w:rsid w:val="0038039E"/>
    <w:rsid w:val="00381F98"/>
    <w:rsid w:val="00382444"/>
    <w:rsid w:val="0038258D"/>
    <w:rsid w:val="00382C54"/>
    <w:rsid w:val="00383766"/>
    <w:rsid w:val="003837BB"/>
    <w:rsid w:val="00383C03"/>
    <w:rsid w:val="00383C85"/>
    <w:rsid w:val="0038516A"/>
    <w:rsid w:val="00385654"/>
    <w:rsid w:val="00385FD6"/>
    <w:rsid w:val="0038601E"/>
    <w:rsid w:val="003872E2"/>
    <w:rsid w:val="00387759"/>
    <w:rsid w:val="003904DA"/>
    <w:rsid w:val="003906A1"/>
    <w:rsid w:val="00390CA8"/>
    <w:rsid w:val="00390DCB"/>
    <w:rsid w:val="003912CB"/>
    <w:rsid w:val="00391845"/>
    <w:rsid w:val="00391990"/>
    <w:rsid w:val="003924F8"/>
    <w:rsid w:val="00394387"/>
    <w:rsid w:val="003945E3"/>
    <w:rsid w:val="003946EF"/>
    <w:rsid w:val="00395930"/>
    <w:rsid w:val="00395A50"/>
    <w:rsid w:val="0039787F"/>
    <w:rsid w:val="003978C9"/>
    <w:rsid w:val="003A005F"/>
    <w:rsid w:val="003A0752"/>
    <w:rsid w:val="003A161F"/>
    <w:rsid w:val="003A1693"/>
    <w:rsid w:val="003A1CC7"/>
    <w:rsid w:val="003A22E2"/>
    <w:rsid w:val="003A29E6"/>
    <w:rsid w:val="003A2E15"/>
    <w:rsid w:val="003A3196"/>
    <w:rsid w:val="003A36DB"/>
    <w:rsid w:val="003A4383"/>
    <w:rsid w:val="003A4585"/>
    <w:rsid w:val="003A478D"/>
    <w:rsid w:val="003A5BFF"/>
    <w:rsid w:val="003A6244"/>
    <w:rsid w:val="003A65BF"/>
    <w:rsid w:val="003A6AC1"/>
    <w:rsid w:val="003A6CE8"/>
    <w:rsid w:val="003A74EB"/>
    <w:rsid w:val="003A7B64"/>
    <w:rsid w:val="003A7DD8"/>
    <w:rsid w:val="003B03CE"/>
    <w:rsid w:val="003B1DED"/>
    <w:rsid w:val="003B24AC"/>
    <w:rsid w:val="003B3A89"/>
    <w:rsid w:val="003B428C"/>
    <w:rsid w:val="003B4C2B"/>
    <w:rsid w:val="003B4DAD"/>
    <w:rsid w:val="003B52F2"/>
    <w:rsid w:val="003B6084"/>
    <w:rsid w:val="003B6329"/>
    <w:rsid w:val="003B6F08"/>
    <w:rsid w:val="003B6F60"/>
    <w:rsid w:val="003B7326"/>
    <w:rsid w:val="003B76BD"/>
    <w:rsid w:val="003B7B8E"/>
    <w:rsid w:val="003C22AF"/>
    <w:rsid w:val="003C2B82"/>
    <w:rsid w:val="003C315D"/>
    <w:rsid w:val="003C322D"/>
    <w:rsid w:val="003C32E2"/>
    <w:rsid w:val="003C47A5"/>
    <w:rsid w:val="003C47D1"/>
    <w:rsid w:val="003C4BF2"/>
    <w:rsid w:val="003C56D8"/>
    <w:rsid w:val="003C58AE"/>
    <w:rsid w:val="003C6866"/>
    <w:rsid w:val="003C74FF"/>
    <w:rsid w:val="003C7B46"/>
    <w:rsid w:val="003D0482"/>
    <w:rsid w:val="003D1C20"/>
    <w:rsid w:val="003D1D90"/>
    <w:rsid w:val="003D26A5"/>
    <w:rsid w:val="003D3623"/>
    <w:rsid w:val="003D3F93"/>
    <w:rsid w:val="003D4734"/>
    <w:rsid w:val="003D5013"/>
    <w:rsid w:val="003D523D"/>
    <w:rsid w:val="003D559C"/>
    <w:rsid w:val="003D5F14"/>
    <w:rsid w:val="003D627B"/>
    <w:rsid w:val="003D664E"/>
    <w:rsid w:val="003D7652"/>
    <w:rsid w:val="003D77A3"/>
    <w:rsid w:val="003D78F7"/>
    <w:rsid w:val="003D79C9"/>
    <w:rsid w:val="003E03AD"/>
    <w:rsid w:val="003E32DF"/>
    <w:rsid w:val="003E3FAD"/>
    <w:rsid w:val="003E416D"/>
    <w:rsid w:val="003E4403"/>
    <w:rsid w:val="003E5916"/>
    <w:rsid w:val="003E5CD9"/>
    <w:rsid w:val="003E5DE7"/>
    <w:rsid w:val="003E65B0"/>
    <w:rsid w:val="003E667C"/>
    <w:rsid w:val="003E7414"/>
    <w:rsid w:val="003E7F99"/>
    <w:rsid w:val="003E7FE7"/>
    <w:rsid w:val="003F1281"/>
    <w:rsid w:val="003F1B36"/>
    <w:rsid w:val="003F2B96"/>
    <w:rsid w:val="003F2D6C"/>
    <w:rsid w:val="003F3227"/>
    <w:rsid w:val="003F3686"/>
    <w:rsid w:val="003F51EF"/>
    <w:rsid w:val="003F5CAD"/>
    <w:rsid w:val="003F6B76"/>
    <w:rsid w:val="003F77C8"/>
    <w:rsid w:val="004010D0"/>
    <w:rsid w:val="004014AE"/>
    <w:rsid w:val="00401E3C"/>
    <w:rsid w:val="00403271"/>
    <w:rsid w:val="00403645"/>
    <w:rsid w:val="00403886"/>
    <w:rsid w:val="00403B13"/>
    <w:rsid w:val="00404DAA"/>
    <w:rsid w:val="00404EED"/>
    <w:rsid w:val="004051EE"/>
    <w:rsid w:val="004064D6"/>
    <w:rsid w:val="00407214"/>
    <w:rsid w:val="00407C5B"/>
    <w:rsid w:val="00407EE1"/>
    <w:rsid w:val="004110BE"/>
    <w:rsid w:val="00411161"/>
    <w:rsid w:val="0041147F"/>
    <w:rsid w:val="00411A99"/>
    <w:rsid w:val="00411C03"/>
    <w:rsid w:val="00411E4F"/>
    <w:rsid w:val="00411E59"/>
    <w:rsid w:val="00412685"/>
    <w:rsid w:val="00413407"/>
    <w:rsid w:val="00413B2B"/>
    <w:rsid w:val="00413F24"/>
    <w:rsid w:val="0041562C"/>
    <w:rsid w:val="004156C4"/>
    <w:rsid w:val="00415C55"/>
    <w:rsid w:val="0041647C"/>
    <w:rsid w:val="00416EA4"/>
    <w:rsid w:val="0042002A"/>
    <w:rsid w:val="00420830"/>
    <w:rsid w:val="004209D5"/>
    <w:rsid w:val="00420D68"/>
    <w:rsid w:val="00421159"/>
    <w:rsid w:val="0042176B"/>
    <w:rsid w:val="00421A46"/>
    <w:rsid w:val="00422546"/>
    <w:rsid w:val="00422D5C"/>
    <w:rsid w:val="00423116"/>
    <w:rsid w:val="00423634"/>
    <w:rsid w:val="004259BA"/>
    <w:rsid w:val="0042639B"/>
    <w:rsid w:val="004270B9"/>
    <w:rsid w:val="0042720A"/>
    <w:rsid w:val="004276BB"/>
    <w:rsid w:val="0042794A"/>
    <w:rsid w:val="00430648"/>
    <w:rsid w:val="00430B52"/>
    <w:rsid w:val="00430E74"/>
    <w:rsid w:val="00431011"/>
    <w:rsid w:val="00431EBF"/>
    <w:rsid w:val="00432069"/>
    <w:rsid w:val="004339CB"/>
    <w:rsid w:val="004340A5"/>
    <w:rsid w:val="004343B3"/>
    <w:rsid w:val="00435208"/>
    <w:rsid w:val="00435723"/>
    <w:rsid w:val="0043677F"/>
    <w:rsid w:val="00437814"/>
    <w:rsid w:val="004402C9"/>
    <w:rsid w:val="004408B7"/>
    <w:rsid w:val="00440FF1"/>
    <w:rsid w:val="004417F2"/>
    <w:rsid w:val="00441C39"/>
    <w:rsid w:val="00441EC5"/>
    <w:rsid w:val="00442799"/>
    <w:rsid w:val="00443FBF"/>
    <w:rsid w:val="004452DF"/>
    <w:rsid w:val="004507E7"/>
    <w:rsid w:val="00450CC0"/>
    <w:rsid w:val="00451355"/>
    <w:rsid w:val="00451F73"/>
    <w:rsid w:val="0045288D"/>
    <w:rsid w:val="004534E6"/>
    <w:rsid w:val="00453A44"/>
    <w:rsid w:val="00453E8C"/>
    <w:rsid w:val="00453F1A"/>
    <w:rsid w:val="004552F9"/>
    <w:rsid w:val="00455371"/>
    <w:rsid w:val="00455F52"/>
    <w:rsid w:val="00457028"/>
    <w:rsid w:val="00457E3B"/>
    <w:rsid w:val="00457FA3"/>
    <w:rsid w:val="004612DB"/>
    <w:rsid w:val="00461C16"/>
    <w:rsid w:val="00461C2E"/>
    <w:rsid w:val="00462172"/>
    <w:rsid w:val="00462DDE"/>
    <w:rsid w:val="004638E2"/>
    <w:rsid w:val="00463B7C"/>
    <w:rsid w:val="00463F1A"/>
    <w:rsid w:val="00465114"/>
    <w:rsid w:val="0046583B"/>
    <w:rsid w:val="00466B33"/>
    <w:rsid w:val="00466EEB"/>
    <w:rsid w:val="004706A8"/>
    <w:rsid w:val="004721EF"/>
    <w:rsid w:val="0047267B"/>
    <w:rsid w:val="00472E87"/>
    <w:rsid w:val="00472EA0"/>
    <w:rsid w:val="00473745"/>
    <w:rsid w:val="004740CF"/>
    <w:rsid w:val="0047442A"/>
    <w:rsid w:val="00475027"/>
    <w:rsid w:val="00475A71"/>
    <w:rsid w:val="00475D9E"/>
    <w:rsid w:val="00475EAA"/>
    <w:rsid w:val="00476A34"/>
    <w:rsid w:val="00476F40"/>
    <w:rsid w:val="00477510"/>
    <w:rsid w:val="004804A4"/>
    <w:rsid w:val="004811CE"/>
    <w:rsid w:val="00481659"/>
    <w:rsid w:val="004821A5"/>
    <w:rsid w:val="004828D5"/>
    <w:rsid w:val="00482AD0"/>
    <w:rsid w:val="00482AF6"/>
    <w:rsid w:val="00484651"/>
    <w:rsid w:val="00484AB7"/>
    <w:rsid w:val="0048675C"/>
    <w:rsid w:val="00486EB3"/>
    <w:rsid w:val="00487778"/>
    <w:rsid w:val="00490818"/>
    <w:rsid w:val="0049170F"/>
    <w:rsid w:val="00491CAF"/>
    <w:rsid w:val="00492A82"/>
    <w:rsid w:val="00492D36"/>
    <w:rsid w:val="00492FC6"/>
    <w:rsid w:val="004931CC"/>
    <w:rsid w:val="0049448A"/>
    <w:rsid w:val="0049468A"/>
    <w:rsid w:val="00495DAB"/>
    <w:rsid w:val="00497126"/>
    <w:rsid w:val="004A0615"/>
    <w:rsid w:val="004A09F4"/>
    <w:rsid w:val="004A0AF4"/>
    <w:rsid w:val="004A0FC9"/>
    <w:rsid w:val="004A3C3C"/>
    <w:rsid w:val="004A41D1"/>
    <w:rsid w:val="004A4953"/>
    <w:rsid w:val="004A5537"/>
    <w:rsid w:val="004A5739"/>
    <w:rsid w:val="004A59B9"/>
    <w:rsid w:val="004A5BD2"/>
    <w:rsid w:val="004A5C5B"/>
    <w:rsid w:val="004A7935"/>
    <w:rsid w:val="004B05C9"/>
    <w:rsid w:val="004B093D"/>
    <w:rsid w:val="004B2117"/>
    <w:rsid w:val="004B40CB"/>
    <w:rsid w:val="004B421E"/>
    <w:rsid w:val="004B493F"/>
    <w:rsid w:val="004B4E51"/>
    <w:rsid w:val="004B50D6"/>
    <w:rsid w:val="004B59FC"/>
    <w:rsid w:val="004B7230"/>
    <w:rsid w:val="004B7780"/>
    <w:rsid w:val="004C0597"/>
    <w:rsid w:val="004C07D4"/>
    <w:rsid w:val="004C0BD8"/>
    <w:rsid w:val="004C0F0A"/>
    <w:rsid w:val="004C169C"/>
    <w:rsid w:val="004C1E9F"/>
    <w:rsid w:val="004C3411"/>
    <w:rsid w:val="004C3A7A"/>
    <w:rsid w:val="004C3C2A"/>
    <w:rsid w:val="004C40E4"/>
    <w:rsid w:val="004C4137"/>
    <w:rsid w:val="004C4A47"/>
    <w:rsid w:val="004C5774"/>
    <w:rsid w:val="004C6C53"/>
    <w:rsid w:val="004C7CE0"/>
    <w:rsid w:val="004D03A1"/>
    <w:rsid w:val="004D071D"/>
    <w:rsid w:val="004D0A64"/>
    <w:rsid w:val="004D0F1C"/>
    <w:rsid w:val="004D149B"/>
    <w:rsid w:val="004D1E49"/>
    <w:rsid w:val="004D1E7D"/>
    <w:rsid w:val="004D2C8F"/>
    <w:rsid w:val="004D2D75"/>
    <w:rsid w:val="004D4C83"/>
    <w:rsid w:val="004D52E6"/>
    <w:rsid w:val="004D5CB8"/>
    <w:rsid w:val="004D5F1F"/>
    <w:rsid w:val="004D6301"/>
    <w:rsid w:val="004D6AB7"/>
    <w:rsid w:val="004D6BE8"/>
    <w:rsid w:val="004D7188"/>
    <w:rsid w:val="004D76F8"/>
    <w:rsid w:val="004D79E9"/>
    <w:rsid w:val="004D7AC1"/>
    <w:rsid w:val="004E0097"/>
    <w:rsid w:val="004E0209"/>
    <w:rsid w:val="004E040B"/>
    <w:rsid w:val="004E1710"/>
    <w:rsid w:val="004E19B8"/>
    <w:rsid w:val="004E1FE2"/>
    <w:rsid w:val="004E2A0B"/>
    <w:rsid w:val="004E36F3"/>
    <w:rsid w:val="004E4538"/>
    <w:rsid w:val="004E46DF"/>
    <w:rsid w:val="004E4B5B"/>
    <w:rsid w:val="004E5638"/>
    <w:rsid w:val="004E5675"/>
    <w:rsid w:val="004E58B9"/>
    <w:rsid w:val="004E66C3"/>
    <w:rsid w:val="004E6AC0"/>
    <w:rsid w:val="004E721C"/>
    <w:rsid w:val="004E72F7"/>
    <w:rsid w:val="004E7E34"/>
    <w:rsid w:val="004F05D3"/>
    <w:rsid w:val="004F0CB7"/>
    <w:rsid w:val="004F22A0"/>
    <w:rsid w:val="004F3535"/>
    <w:rsid w:val="004F3740"/>
    <w:rsid w:val="004F4523"/>
    <w:rsid w:val="004F4564"/>
    <w:rsid w:val="004F4BBB"/>
    <w:rsid w:val="004F4D43"/>
    <w:rsid w:val="004F543D"/>
    <w:rsid w:val="004F5A90"/>
    <w:rsid w:val="004F64B7"/>
    <w:rsid w:val="004F74F8"/>
    <w:rsid w:val="005004EC"/>
    <w:rsid w:val="00500824"/>
    <w:rsid w:val="0050128F"/>
    <w:rsid w:val="00501E52"/>
    <w:rsid w:val="005023E3"/>
    <w:rsid w:val="005035D1"/>
    <w:rsid w:val="00503796"/>
    <w:rsid w:val="00503BF1"/>
    <w:rsid w:val="0050401F"/>
    <w:rsid w:val="00504958"/>
    <w:rsid w:val="00504AA2"/>
    <w:rsid w:val="0050502B"/>
    <w:rsid w:val="00505038"/>
    <w:rsid w:val="005065EB"/>
    <w:rsid w:val="00506863"/>
    <w:rsid w:val="005072B6"/>
    <w:rsid w:val="00507500"/>
    <w:rsid w:val="0050752C"/>
    <w:rsid w:val="00507B1D"/>
    <w:rsid w:val="0051035D"/>
    <w:rsid w:val="005116CB"/>
    <w:rsid w:val="00512749"/>
    <w:rsid w:val="00513528"/>
    <w:rsid w:val="00513E6E"/>
    <w:rsid w:val="005156A5"/>
    <w:rsid w:val="0051588E"/>
    <w:rsid w:val="00515BA4"/>
    <w:rsid w:val="00516AB2"/>
    <w:rsid w:val="00517ED6"/>
    <w:rsid w:val="00520B8C"/>
    <w:rsid w:val="0052151C"/>
    <w:rsid w:val="005229CD"/>
    <w:rsid w:val="005229D7"/>
    <w:rsid w:val="00522A49"/>
    <w:rsid w:val="00522AAA"/>
    <w:rsid w:val="005235B6"/>
    <w:rsid w:val="00523F49"/>
    <w:rsid w:val="00524345"/>
    <w:rsid w:val="005243B4"/>
    <w:rsid w:val="00524410"/>
    <w:rsid w:val="00524866"/>
    <w:rsid w:val="005256A2"/>
    <w:rsid w:val="00525DF1"/>
    <w:rsid w:val="00527489"/>
    <w:rsid w:val="00527BB3"/>
    <w:rsid w:val="00530EE2"/>
    <w:rsid w:val="00531734"/>
    <w:rsid w:val="0053254A"/>
    <w:rsid w:val="0053382C"/>
    <w:rsid w:val="00534E77"/>
    <w:rsid w:val="0053566B"/>
    <w:rsid w:val="00535C52"/>
    <w:rsid w:val="00535EBE"/>
    <w:rsid w:val="00536EFD"/>
    <w:rsid w:val="005371A0"/>
    <w:rsid w:val="00537B0B"/>
    <w:rsid w:val="00540370"/>
    <w:rsid w:val="005404B1"/>
    <w:rsid w:val="00540657"/>
    <w:rsid w:val="00540856"/>
    <w:rsid w:val="00540A28"/>
    <w:rsid w:val="00541D08"/>
    <w:rsid w:val="00541D77"/>
    <w:rsid w:val="0054235E"/>
    <w:rsid w:val="0054425D"/>
    <w:rsid w:val="005442D3"/>
    <w:rsid w:val="00544A6A"/>
    <w:rsid w:val="00544B61"/>
    <w:rsid w:val="0054683D"/>
    <w:rsid w:val="00546F15"/>
    <w:rsid w:val="00551DF8"/>
    <w:rsid w:val="0055231F"/>
    <w:rsid w:val="005528FC"/>
    <w:rsid w:val="005533B0"/>
    <w:rsid w:val="00553B4F"/>
    <w:rsid w:val="00553C7D"/>
    <w:rsid w:val="00553E74"/>
    <w:rsid w:val="0055459B"/>
    <w:rsid w:val="005546A4"/>
    <w:rsid w:val="00554995"/>
    <w:rsid w:val="00554EEF"/>
    <w:rsid w:val="00555419"/>
    <w:rsid w:val="005555B2"/>
    <w:rsid w:val="0055632C"/>
    <w:rsid w:val="0056081A"/>
    <w:rsid w:val="0056191D"/>
    <w:rsid w:val="00561CE9"/>
    <w:rsid w:val="00562627"/>
    <w:rsid w:val="0056327A"/>
    <w:rsid w:val="00563B85"/>
    <w:rsid w:val="00565A19"/>
    <w:rsid w:val="0056785D"/>
    <w:rsid w:val="00567934"/>
    <w:rsid w:val="00567CB2"/>
    <w:rsid w:val="00567EF5"/>
    <w:rsid w:val="005702B6"/>
    <w:rsid w:val="005703A1"/>
    <w:rsid w:val="0057046A"/>
    <w:rsid w:val="005707B9"/>
    <w:rsid w:val="00570B9C"/>
    <w:rsid w:val="00570FC6"/>
    <w:rsid w:val="005712BF"/>
    <w:rsid w:val="00571574"/>
    <w:rsid w:val="00571583"/>
    <w:rsid w:val="00572BF3"/>
    <w:rsid w:val="00572E7A"/>
    <w:rsid w:val="005745FB"/>
    <w:rsid w:val="00574757"/>
    <w:rsid w:val="00575C13"/>
    <w:rsid w:val="00575CF4"/>
    <w:rsid w:val="005806B5"/>
    <w:rsid w:val="005820B7"/>
    <w:rsid w:val="00582823"/>
    <w:rsid w:val="00583212"/>
    <w:rsid w:val="005836B6"/>
    <w:rsid w:val="005842EE"/>
    <w:rsid w:val="00585D8F"/>
    <w:rsid w:val="00586072"/>
    <w:rsid w:val="0058644C"/>
    <w:rsid w:val="005868C2"/>
    <w:rsid w:val="00587F10"/>
    <w:rsid w:val="00590B81"/>
    <w:rsid w:val="00591351"/>
    <w:rsid w:val="00591746"/>
    <w:rsid w:val="00591B84"/>
    <w:rsid w:val="00592C8A"/>
    <w:rsid w:val="00594223"/>
    <w:rsid w:val="00596243"/>
    <w:rsid w:val="00596413"/>
    <w:rsid w:val="00596598"/>
    <w:rsid w:val="00596B6A"/>
    <w:rsid w:val="005977FE"/>
    <w:rsid w:val="00597864"/>
    <w:rsid w:val="005A0346"/>
    <w:rsid w:val="005A05A5"/>
    <w:rsid w:val="005A0602"/>
    <w:rsid w:val="005A16CF"/>
    <w:rsid w:val="005A1A3D"/>
    <w:rsid w:val="005A23DB"/>
    <w:rsid w:val="005A2ECA"/>
    <w:rsid w:val="005A3652"/>
    <w:rsid w:val="005A4504"/>
    <w:rsid w:val="005A4980"/>
    <w:rsid w:val="005A5E71"/>
    <w:rsid w:val="005A6BC3"/>
    <w:rsid w:val="005B151D"/>
    <w:rsid w:val="005B2A0C"/>
    <w:rsid w:val="005B2B4E"/>
    <w:rsid w:val="005B2BA0"/>
    <w:rsid w:val="005B31EA"/>
    <w:rsid w:val="005B34A6"/>
    <w:rsid w:val="005B53A0"/>
    <w:rsid w:val="005B55BC"/>
    <w:rsid w:val="005B55FB"/>
    <w:rsid w:val="005B5E1F"/>
    <w:rsid w:val="005B6C67"/>
    <w:rsid w:val="005B727A"/>
    <w:rsid w:val="005C0CBC"/>
    <w:rsid w:val="005C2B79"/>
    <w:rsid w:val="005C31D7"/>
    <w:rsid w:val="005C3362"/>
    <w:rsid w:val="005C4204"/>
    <w:rsid w:val="005C45E7"/>
    <w:rsid w:val="005C5357"/>
    <w:rsid w:val="005C6389"/>
    <w:rsid w:val="005C6525"/>
    <w:rsid w:val="005C6823"/>
    <w:rsid w:val="005C6E9D"/>
    <w:rsid w:val="005D00DA"/>
    <w:rsid w:val="005D0C43"/>
    <w:rsid w:val="005D1461"/>
    <w:rsid w:val="005D2805"/>
    <w:rsid w:val="005D2B18"/>
    <w:rsid w:val="005D33B5"/>
    <w:rsid w:val="005D397D"/>
    <w:rsid w:val="005D3F28"/>
    <w:rsid w:val="005D5C6E"/>
    <w:rsid w:val="005D6240"/>
    <w:rsid w:val="005D649F"/>
    <w:rsid w:val="005D6BF5"/>
    <w:rsid w:val="005D74B0"/>
    <w:rsid w:val="005D785D"/>
    <w:rsid w:val="005D7951"/>
    <w:rsid w:val="005E05C4"/>
    <w:rsid w:val="005E161F"/>
    <w:rsid w:val="005E2305"/>
    <w:rsid w:val="005E3057"/>
    <w:rsid w:val="005E3D03"/>
    <w:rsid w:val="005E3E49"/>
    <w:rsid w:val="005E49E4"/>
    <w:rsid w:val="005E4E9C"/>
    <w:rsid w:val="005E58D3"/>
    <w:rsid w:val="005E5C90"/>
    <w:rsid w:val="005E6294"/>
    <w:rsid w:val="005E6DB3"/>
    <w:rsid w:val="005E73AE"/>
    <w:rsid w:val="005E768D"/>
    <w:rsid w:val="005E7B13"/>
    <w:rsid w:val="005E7CA6"/>
    <w:rsid w:val="005F00B1"/>
    <w:rsid w:val="005F00E7"/>
    <w:rsid w:val="005F19DD"/>
    <w:rsid w:val="005F23B2"/>
    <w:rsid w:val="005F48F2"/>
    <w:rsid w:val="005F4AD8"/>
    <w:rsid w:val="005F5ADA"/>
    <w:rsid w:val="005F695C"/>
    <w:rsid w:val="005F71B8"/>
    <w:rsid w:val="005F7C51"/>
    <w:rsid w:val="00600A10"/>
    <w:rsid w:val="00600A4C"/>
    <w:rsid w:val="00600C3B"/>
    <w:rsid w:val="00601ED3"/>
    <w:rsid w:val="006035C3"/>
    <w:rsid w:val="006036D9"/>
    <w:rsid w:val="00604426"/>
    <w:rsid w:val="006044D9"/>
    <w:rsid w:val="0060729C"/>
    <w:rsid w:val="006075EA"/>
    <w:rsid w:val="00610293"/>
    <w:rsid w:val="00610443"/>
    <w:rsid w:val="006104BB"/>
    <w:rsid w:val="006111B6"/>
    <w:rsid w:val="006115A5"/>
    <w:rsid w:val="006117D4"/>
    <w:rsid w:val="00612605"/>
    <w:rsid w:val="00612D75"/>
    <w:rsid w:val="006141D1"/>
    <w:rsid w:val="00615014"/>
    <w:rsid w:val="006155D4"/>
    <w:rsid w:val="00615E8C"/>
    <w:rsid w:val="00616288"/>
    <w:rsid w:val="006173FE"/>
    <w:rsid w:val="00620491"/>
    <w:rsid w:val="00620F0D"/>
    <w:rsid w:val="00620F63"/>
    <w:rsid w:val="00621286"/>
    <w:rsid w:val="0062254C"/>
    <w:rsid w:val="0062298E"/>
    <w:rsid w:val="0062350A"/>
    <w:rsid w:val="00623E82"/>
    <w:rsid w:val="0062440B"/>
    <w:rsid w:val="006249B6"/>
    <w:rsid w:val="00624F1A"/>
    <w:rsid w:val="006254B0"/>
    <w:rsid w:val="00625622"/>
    <w:rsid w:val="00625C33"/>
    <w:rsid w:val="00626981"/>
    <w:rsid w:val="00626D26"/>
    <w:rsid w:val="00626E5B"/>
    <w:rsid w:val="006278E7"/>
    <w:rsid w:val="006302F7"/>
    <w:rsid w:val="00630EA5"/>
    <w:rsid w:val="00631D8F"/>
    <w:rsid w:val="00631EB7"/>
    <w:rsid w:val="00633A8F"/>
    <w:rsid w:val="006344DE"/>
    <w:rsid w:val="006346CB"/>
    <w:rsid w:val="00634CEB"/>
    <w:rsid w:val="00635200"/>
    <w:rsid w:val="006362D2"/>
    <w:rsid w:val="00636633"/>
    <w:rsid w:val="00637017"/>
    <w:rsid w:val="006372B9"/>
    <w:rsid w:val="006374C2"/>
    <w:rsid w:val="006375EC"/>
    <w:rsid w:val="00637D47"/>
    <w:rsid w:val="006416FF"/>
    <w:rsid w:val="00642CEA"/>
    <w:rsid w:val="00643C1B"/>
    <w:rsid w:val="006442AC"/>
    <w:rsid w:val="00644E29"/>
    <w:rsid w:val="0064617E"/>
    <w:rsid w:val="006466B3"/>
    <w:rsid w:val="00646871"/>
    <w:rsid w:val="00646DA5"/>
    <w:rsid w:val="00647186"/>
    <w:rsid w:val="006502DE"/>
    <w:rsid w:val="00650498"/>
    <w:rsid w:val="00650750"/>
    <w:rsid w:val="00651442"/>
    <w:rsid w:val="00651FCD"/>
    <w:rsid w:val="00653C16"/>
    <w:rsid w:val="006548B7"/>
    <w:rsid w:val="00654B3B"/>
    <w:rsid w:val="00656882"/>
    <w:rsid w:val="00657061"/>
    <w:rsid w:val="00657363"/>
    <w:rsid w:val="00657D18"/>
    <w:rsid w:val="00657DBD"/>
    <w:rsid w:val="0066063F"/>
    <w:rsid w:val="006606CC"/>
    <w:rsid w:val="00660942"/>
    <w:rsid w:val="00660ACE"/>
    <w:rsid w:val="00660F53"/>
    <w:rsid w:val="00662343"/>
    <w:rsid w:val="00663E64"/>
    <w:rsid w:val="0066483B"/>
    <w:rsid w:val="00664CCC"/>
    <w:rsid w:val="0066511D"/>
    <w:rsid w:val="00665AAC"/>
    <w:rsid w:val="006660DA"/>
    <w:rsid w:val="0067069C"/>
    <w:rsid w:val="00671F29"/>
    <w:rsid w:val="00672466"/>
    <w:rsid w:val="0067305F"/>
    <w:rsid w:val="00673483"/>
    <w:rsid w:val="00673E73"/>
    <w:rsid w:val="006752F0"/>
    <w:rsid w:val="00675EF1"/>
    <w:rsid w:val="0067634E"/>
    <w:rsid w:val="00676881"/>
    <w:rsid w:val="00676A0B"/>
    <w:rsid w:val="0067737F"/>
    <w:rsid w:val="00680308"/>
    <w:rsid w:val="00680ED6"/>
    <w:rsid w:val="006813E4"/>
    <w:rsid w:val="00682060"/>
    <w:rsid w:val="0068276E"/>
    <w:rsid w:val="00683446"/>
    <w:rsid w:val="0068429C"/>
    <w:rsid w:val="0068504F"/>
    <w:rsid w:val="00685816"/>
    <w:rsid w:val="006861D2"/>
    <w:rsid w:val="0068740D"/>
    <w:rsid w:val="00687476"/>
    <w:rsid w:val="0069038E"/>
    <w:rsid w:val="00690EB5"/>
    <w:rsid w:val="006925B5"/>
    <w:rsid w:val="0069501E"/>
    <w:rsid w:val="006960D4"/>
    <w:rsid w:val="006976B8"/>
    <w:rsid w:val="00697AF5"/>
    <w:rsid w:val="006A3117"/>
    <w:rsid w:val="006A3A0E"/>
    <w:rsid w:val="006A3EB3"/>
    <w:rsid w:val="006A4F60"/>
    <w:rsid w:val="006A503E"/>
    <w:rsid w:val="006A525E"/>
    <w:rsid w:val="006A59BC"/>
    <w:rsid w:val="006A6417"/>
    <w:rsid w:val="006A67EB"/>
    <w:rsid w:val="006A6A83"/>
    <w:rsid w:val="006A6B72"/>
    <w:rsid w:val="006A6EFB"/>
    <w:rsid w:val="006A796D"/>
    <w:rsid w:val="006A7A77"/>
    <w:rsid w:val="006A7F86"/>
    <w:rsid w:val="006B1C52"/>
    <w:rsid w:val="006B4471"/>
    <w:rsid w:val="006B5BFA"/>
    <w:rsid w:val="006B74BF"/>
    <w:rsid w:val="006C0178"/>
    <w:rsid w:val="006C063A"/>
    <w:rsid w:val="006C16F1"/>
    <w:rsid w:val="006C1785"/>
    <w:rsid w:val="006C1FA8"/>
    <w:rsid w:val="006C1FF7"/>
    <w:rsid w:val="006C2C97"/>
    <w:rsid w:val="006C3561"/>
    <w:rsid w:val="006C3C41"/>
    <w:rsid w:val="006C419C"/>
    <w:rsid w:val="006C41A4"/>
    <w:rsid w:val="006C52AD"/>
    <w:rsid w:val="006C5695"/>
    <w:rsid w:val="006D01FD"/>
    <w:rsid w:val="006D0CBB"/>
    <w:rsid w:val="006D1187"/>
    <w:rsid w:val="006D3213"/>
    <w:rsid w:val="006D3377"/>
    <w:rsid w:val="006D3E5E"/>
    <w:rsid w:val="006D4C00"/>
    <w:rsid w:val="006D4C5C"/>
    <w:rsid w:val="006D5296"/>
    <w:rsid w:val="006D5362"/>
    <w:rsid w:val="006D59FD"/>
    <w:rsid w:val="006D6272"/>
    <w:rsid w:val="006D691C"/>
    <w:rsid w:val="006D6DCA"/>
    <w:rsid w:val="006D7661"/>
    <w:rsid w:val="006D7B33"/>
    <w:rsid w:val="006E12DB"/>
    <w:rsid w:val="006E181A"/>
    <w:rsid w:val="006E21CA"/>
    <w:rsid w:val="006E286A"/>
    <w:rsid w:val="006E2A5A"/>
    <w:rsid w:val="006E2C50"/>
    <w:rsid w:val="006E2D44"/>
    <w:rsid w:val="006E2EF5"/>
    <w:rsid w:val="006E47CA"/>
    <w:rsid w:val="006E47DD"/>
    <w:rsid w:val="006E753D"/>
    <w:rsid w:val="006E78A8"/>
    <w:rsid w:val="006F09A7"/>
    <w:rsid w:val="006F1015"/>
    <w:rsid w:val="006F14CD"/>
    <w:rsid w:val="006F151D"/>
    <w:rsid w:val="006F36A8"/>
    <w:rsid w:val="006F3DD4"/>
    <w:rsid w:val="006F4E47"/>
    <w:rsid w:val="006F60F8"/>
    <w:rsid w:val="006F6434"/>
    <w:rsid w:val="006F6E4C"/>
    <w:rsid w:val="006F76E8"/>
    <w:rsid w:val="006F7ED7"/>
    <w:rsid w:val="00700354"/>
    <w:rsid w:val="007027DC"/>
    <w:rsid w:val="00702CA2"/>
    <w:rsid w:val="00703C51"/>
    <w:rsid w:val="007045BD"/>
    <w:rsid w:val="00705B81"/>
    <w:rsid w:val="00705C4E"/>
    <w:rsid w:val="00706960"/>
    <w:rsid w:val="0070696A"/>
    <w:rsid w:val="00707F91"/>
    <w:rsid w:val="00710255"/>
    <w:rsid w:val="007113EB"/>
    <w:rsid w:val="00711472"/>
    <w:rsid w:val="00711E05"/>
    <w:rsid w:val="007121E9"/>
    <w:rsid w:val="00712F38"/>
    <w:rsid w:val="00713401"/>
    <w:rsid w:val="007141C5"/>
    <w:rsid w:val="0071421E"/>
    <w:rsid w:val="00714593"/>
    <w:rsid w:val="00714DE0"/>
    <w:rsid w:val="00715CC8"/>
    <w:rsid w:val="007164A7"/>
    <w:rsid w:val="00716DFF"/>
    <w:rsid w:val="00720C99"/>
    <w:rsid w:val="007217CE"/>
    <w:rsid w:val="00721A60"/>
    <w:rsid w:val="007220CF"/>
    <w:rsid w:val="00723821"/>
    <w:rsid w:val="00723B2D"/>
    <w:rsid w:val="00723EAC"/>
    <w:rsid w:val="00724392"/>
    <w:rsid w:val="00724942"/>
    <w:rsid w:val="00724DD3"/>
    <w:rsid w:val="00726B93"/>
    <w:rsid w:val="00726FBA"/>
    <w:rsid w:val="00727341"/>
    <w:rsid w:val="00727E1D"/>
    <w:rsid w:val="00727E30"/>
    <w:rsid w:val="00733088"/>
    <w:rsid w:val="00733836"/>
    <w:rsid w:val="00733A3E"/>
    <w:rsid w:val="00734913"/>
    <w:rsid w:val="00734AC1"/>
    <w:rsid w:val="00734C35"/>
    <w:rsid w:val="00734F1A"/>
    <w:rsid w:val="0073549A"/>
    <w:rsid w:val="00736065"/>
    <w:rsid w:val="00736690"/>
    <w:rsid w:val="00736A7F"/>
    <w:rsid w:val="00736C8F"/>
    <w:rsid w:val="00736FE3"/>
    <w:rsid w:val="00737046"/>
    <w:rsid w:val="0074006F"/>
    <w:rsid w:val="00741B5C"/>
    <w:rsid w:val="00741D75"/>
    <w:rsid w:val="007421CA"/>
    <w:rsid w:val="00744874"/>
    <w:rsid w:val="00744A31"/>
    <w:rsid w:val="00745294"/>
    <w:rsid w:val="0074621F"/>
    <w:rsid w:val="007463FB"/>
    <w:rsid w:val="00747C44"/>
    <w:rsid w:val="007513CD"/>
    <w:rsid w:val="00751F14"/>
    <w:rsid w:val="00752D8F"/>
    <w:rsid w:val="00753B45"/>
    <w:rsid w:val="00753E61"/>
    <w:rsid w:val="007546E8"/>
    <w:rsid w:val="007549DC"/>
    <w:rsid w:val="007555B8"/>
    <w:rsid w:val="00755D22"/>
    <w:rsid w:val="00756134"/>
    <w:rsid w:val="00756FDB"/>
    <w:rsid w:val="007571C4"/>
    <w:rsid w:val="00757438"/>
    <w:rsid w:val="00760099"/>
    <w:rsid w:val="0076096A"/>
    <w:rsid w:val="00760E8D"/>
    <w:rsid w:val="0076196C"/>
    <w:rsid w:val="007629B6"/>
    <w:rsid w:val="00762C0B"/>
    <w:rsid w:val="0076338D"/>
    <w:rsid w:val="00763C7C"/>
    <w:rsid w:val="00764260"/>
    <w:rsid w:val="00766B1A"/>
    <w:rsid w:val="00766DFE"/>
    <w:rsid w:val="0076715A"/>
    <w:rsid w:val="007675B7"/>
    <w:rsid w:val="00772027"/>
    <w:rsid w:val="0077218B"/>
    <w:rsid w:val="0077249C"/>
    <w:rsid w:val="00772ADC"/>
    <w:rsid w:val="00772DD9"/>
    <w:rsid w:val="00773005"/>
    <w:rsid w:val="007750F8"/>
    <w:rsid w:val="00775571"/>
    <w:rsid w:val="0077584D"/>
    <w:rsid w:val="00775DD4"/>
    <w:rsid w:val="00776787"/>
    <w:rsid w:val="0077797F"/>
    <w:rsid w:val="007811F6"/>
    <w:rsid w:val="00782E94"/>
    <w:rsid w:val="00783B46"/>
    <w:rsid w:val="00784800"/>
    <w:rsid w:val="007865E3"/>
    <w:rsid w:val="007867C8"/>
    <w:rsid w:val="007868A8"/>
    <w:rsid w:val="00786A15"/>
    <w:rsid w:val="007901ED"/>
    <w:rsid w:val="007909FA"/>
    <w:rsid w:val="007914E4"/>
    <w:rsid w:val="007914F3"/>
    <w:rsid w:val="00791F2A"/>
    <w:rsid w:val="007926D8"/>
    <w:rsid w:val="00792720"/>
    <w:rsid w:val="00792B91"/>
    <w:rsid w:val="00792C44"/>
    <w:rsid w:val="0079373D"/>
    <w:rsid w:val="00793781"/>
    <w:rsid w:val="00794BC4"/>
    <w:rsid w:val="00794F1E"/>
    <w:rsid w:val="0079538C"/>
    <w:rsid w:val="007957FB"/>
    <w:rsid w:val="00795C50"/>
    <w:rsid w:val="007A098E"/>
    <w:rsid w:val="007A149D"/>
    <w:rsid w:val="007A35B7"/>
    <w:rsid w:val="007A3EEA"/>
    <w:rsid w:val="007A4826"/>
    <w:rsid w:val="007A5765"/>
    <w:rsid w:val="007A5B89"/>
    <w:rsid w:val="007A5E43"/>
    <w:rsid w:val="007A77FC"/>
    <w:rsid w:val="007B058E"/>
    <w:rsid w:val="007B0864"/>
    <w:rsid w:val="007B0E05"/>
    <w:rsid w:val="007B1769"/>
    <w:rsid w:val="007B21C9"/>
    <w:rsid w:val="007B2BDF"/>
    <w:rsid w:val="007B3C87"/>
    <w:rsid w:val="007B3FFE"/>
    <w:rsid w:val="007B5DB4"/>
    <w:rsid w:val="007B5EE3"/>
    <w:rsid w:val="007B7462"/>
    <w:rsid w:val="007B75D3"/>
    <w:rsid w:val="007C0795"/>
    <w:rsid w:val="007C13AC"/>
    <w:rsid w:val="007C14AD"/>
    <w:rsid w:val="007C272E"/>
    <w:rsid w:val="007C2735"/>
    <w:rsid w:val="007C31E6"/>
    <w:rsid w:val="007C408B"/>
    <w:rsid w:val="007C46FE"/>
    <w:rsid w:val="007C6C61"/>
    <w:rsid w:val="007C7645"/>
    <w:rsid w:val="007C7982"/>
    <w:rsid w:val="007C7F7C"/>
    <w:rsid w:val="007D083C"/>
    <w:rsid w:val="007D08BB"/>
    <w:rsid w:val="007D0992"/>
    <w:rsid w:val="007D09C8"/>
    <w:rsid w:val="007D1085"/>
    <w:rsid w:val="007D18E1"/>
    <w:rsid w:val="007D1926"/>
    <w:rsid w:val="007D1FFB"/>
    <w:rsid w:val="007D2642"/>
    <w:rsid w:val="007D3227"/>
    <w:rsid w:val="007D38EA"/>
    <w:rsid w:val="007D3C15"/>
    <w:rsid w:val="007D4D44"/>
    <w:rsid w:val="007D50FF"/>
    <w:rsid w:val="007D58A9"/>
    <w:rsid w:val="007D5FCC"/>
    <w:rsid w:val="007D64DA"/>
    <w:rsid w:val="007D69C0"/>
    <w:rsid w:val="007D6B5D"/>
    <w:rsid w:val="007D6CCC"/>
    <w:rsid w:val="007D7D44"/>
    <w:rsid w:val="007D7FFC"/>
    <w:rsid w:val="007E03DA"/>
    <w:rsid w:val="007E0994"/>
    <w:rsid w:val="007E17A3"/>
    <w:rsid w:val="007E1992"/>
    <w:rsid w:val="007E1E2C"/>
    <w:rsid w:val="007E21DF"/>
    <w:rsid w:val="007E2920"/>
    <w:rsid w:val="007E2BB3"/>
    <w:rsid w:val="007E3D85"/>
    <w:rsid w:val="007E41CB"/>
    <w:rsid w:val="007E4A94"/>
    <w:rsid w:val="007E5479"/>
    <w:rsid w:val="007E5CE9"/>
    <w:rsid w:val="007E5F8E"/>
    <w:rsid w:val="007E611D"/>
    <w:rsid w:val="007E68A1"/>
    <w:rsid w:val="007E7134"/>
    <w:rsid w:val="007E79A4"/>
    <w:rsid w:val="007E7A7F"/>
    <w:rsid w:val="007F072E"/>
    <w:rsid w:val="007F2366"/>
    <w:rsid w:val="007F3B09"/>
    <w:rsid w:val="007F4528"/>
    <w:rsid w:val="007F4AEC"/>
    <w:rsid w:val="007F6EC7"/>
    <w:rsid w:val="007F7434"/>
    <w:rsid w:val="007F75A8"/>
    <w:rsid w:val="007F77D6"/>
    <w:rsid w:val="007F7EA7"/>
    <w:rsid w:val="008007C7"/>
    <w:rsid w:val="00802FC5"/>
    <w:rsid w:val="0080320A"/>
    <w:rsid w:val="00803E94"/>
    <w:rsid w:val="00804A80"/>
    <w:rsid w:val="008077DC"/>
    <w:rsid w:val="00807B02"/>
    <w:rsid w:val="00807B3A"/>
    <w:rsid w:val="0081078F"/>
    <w:rsid w:val="008117FD"/>
    <w:rsid w:val="00811F1D"/>
    <w:rsid w:val="00812782"/>
    <w:rsid w:val="0081288F"/>
    <w:rsid w:val="008138C1"/>
    <w:rsid w:val="008143CA"/>
    <w:rsid w:val="0081504E"/>
    <w:rsid w:val="008155A4"/>
    <w:rsid w:val="00815DA5"/>
    <w:rsid w:val="00816255"/>
    <w:rsid w:val="00816B48"/>
    <w:rsid w:val="00816D7F"/>
    <w:rsid w:val="008174EC"/>
    <w:rsid w:val="008204A2"/>
    <w:rsid w:val="008208CB"/>
    <w:rsid w:val="00820B60"/>
    <w:rsid w:val="00820FC9"/>
    <w:rsid w:val="00821363"/>
    <w:rsid w:val="00821EDB"/>
    <w:rsid w:val="00822070"/>
    <w:rsid w:val="00822142"/>
    <w:rsid w:val="00822427"/>
    <w:rsid w:val="00822EA3"/>
    <w:rsid w:val="00822EA9"/>
    <w:rsid w:val="008230DE"/>
    <w:rsid w:val="00823EB1"/>
    <w:rsid w:val="0082437A"/>
    <w:rsid w:val="00824E6B"/>
    <w:rsid w:val="00825FED"/>
    <w:rsid w:val="008274AF"/>
    <w:rsid w:val="008276D7"/>
    <w:rsid w:val="00827861"/>
    <w:rsid w:val="00830ACB"/>
    <w:rsid w:val="0083127F"/>
    <w:rsid w:val="008312B9"/>
    <w:rsid w:val="00831BB9"/>
    <w:rsid w:val="00831EDC"/>
    <w:rsid w:val="00832700"/>
    <w:rsid w:val="00832898"/>
    <w:rsid w:val="008328A0"/>
    <w:rsid w:val="00832DED"/>
    <w:rsid w:val="00833187"/>
    <w:rsid w:val="00833572"/>
    <w:rsid w:val="008340C9"/>
    <w:rsid w:val="008349BA"/>
    <w:rsid w:val="00835499"/>
    <w:rsid w:val="008358C7"/>
    <w:rsid w:val="00835A0A"/>
    <w:rsid w:val="00835ECD"/>
    <w:rsid w:val="008369E5"/>
    <w:rsid w:val="008377E3"/>
    <w:rsid w:val="008378E7"/>
    <w:rsid w:val="00837F9E"/>
    <w:rsid w:val="00840449"/>
    <w:rsid w:val="00840667"/>
    <w:rsid w:val="00842C5E"/>
    <w:rsid w:val="00843EC5"/>
    <w:rsid w:val="00843EF4"/>
    <w:rsid w:val="0084445A"/>
    <w:rsid w:val="008449AF"/>
    <w:rsid w:val="00844ED7"/>
    <w:rsid w:val="00850365"/>
    <w:rsid w:val="008503AC"/>
    <w:rsid w:val="00850566"/>
    <w:rsid w:val="008509F8"/>
    <w:rsid w:val="00852105"/>
    <w:rsid w:val="00852B3C"/>
    <w:rsid w:val="008532E6"/>
    <w:rsid w:val="008537D8"/>
    <w:rsid w:val="00853FF2"/>
    <w:rsid w:val="008549DA"/>
    <w:rsid w:val="00854E20"/>
    <w:rsid w:val="00855910"/>
    <w:rsid w:val="00855B3D"/>
    <w:rsid w:val="00856EE8"/>
    <w:rsid w:val="0085795D"/>
    <w:rsid w:val="0086233D"/>
    <w:rsid w:val="00862936"/>
    <w:rsid w:val="008636F1"/>
    <w:rsid w:val="00863A0D"/>
    <w:rsid w:val="00866005"/>
    <w:rsid w:val="0086745D"/>
    <w:rsid w:val="00867C24"/>
    <w:rsid w:val="00870BF0"/>
    <w:rsid w:val="008716D8"/>
    <w:rsid w:val="008717CE"/>
    <w:rsid w:val="00871F98"/>
    <w:rsid w:val="00872495"/>
    <w:rsid w:val="0087383D"/>
    <w:rsid w:val="0087408A"/>
    <w:rsid w:val="0087513D"/>
    <w:rsid w:val="00875ABA"/>
    <w:rsid w:val="0087607C"/>
    <w:rsid w:val="00876FE2"/>
    <w:rsid w:val="008771D6"/>
    <w:rsid w:val="008776B0"/>
    <w:rsid w:val="0088012D"/>
    <w:rsid w:val="00880858"/>
    <w:rsid w:val="00881C47"/>
    <w:rsid w:val="008831D9"/>
    <w:rsid w:val="00883E1F"/>
    <w:rsid w:val="00884237"/>
    <w:rsid w:val="00885124"/>
    <w:rsid w:val="0088588A"/>
    <w:rsid w:val="008858D0"/>
    <w:rsid w:val="00887583"/>
    <w:rsid w:val="00887BE4"/>
    <w:rsid w:val="0089030D"/>
    <w:rsid w:val="00890B40"/>
    <w:rsid w:val="008912E0"/>
    <w:rsid w:val="00891445"/>
    <w:rsid w:val="0089153D"/>
    <w:rsid w:val="00892781"/>
    <w:rsid w:val="00892FC7"/>
    <w:rsid w:val="0089312A"/>
    <w:rsid w:val="0089338B"/>
    <w:rsid w:val="00893604"/>
    <w:rsid w:val="00893853"/>
    <w:rsid w:val="008939BF"/>
    <w:rsid w:val="00894224"/>
    <w:rsid w:val="0089473A"/>
    <w:rsid w:val="00895A28"/>
    <w:rsid w:val="00895D0E"/>
    <w:rsid w:val="00896ADF"/>
    <w:rsid w:val="00896F5C"/>
    <w:rsid w:val="00897183"/>
    <w:rsid w:val="008A056F"/>
    <w:rsid w:val="008A2992"/>
    <w:rsid w:val="008A2EBB"/>
    <w:rsid w:val="008A3B43"/>
    <w:rsid w:val="008A42D5"/>
    <w:rsid w:val="008A47F3"/>
    <w:rsid w:val="008A5AFD"/>
    <w:rsid w:val="008A5B04"/>
    <w:rsid w:val="008A6CD4"/>
    <w:rsid w:val="008A767A"/>
    <w:rsid w:val="008A788A"/>
    <w:rsid w:val="008B0A07"/>
    <w:rsid w:val="008B224C"/>
    <w:rsid w:val="008B463B"/>
    <w:rsid w:val="008B47B4"/>
    <w:rsid w:val="008B4C60"/>
    <w:rsid w:val="008B5396"/>
    <w:rsid w:val="008B581F"/>
    <w:rsid w:val="008B6202"/>
    <w:rsid w:val="008B7814"/>
    <w:rsid w:val="008C06E2"/>
    <w:rsid w:val="008C0FD0"/>
    <w:rsid w:val="008C1A82"/>
    <w:rsid w:val="008C2485"/>
    <w:rsid w:val="008C3418"/>
    <w:rsid w:val="008C43F8"/>
    <w:rsid w:val="008C4913"/>
    <w:rsid w:val="008C4AB5"/>
    <w:rsid w:val="008C4B46"/>
    <w:rsid w:val="008C5478"/>
    <w:rsid w:val="008C57E5"/>
    <w:rsid w:val="008C5AD6"/>
    <w:rsid w:val="008C5D4E"/>
    <w:rsid w:val="008C607E"/>
    <w:rsid w:val="008C6819"/>
    <w:rsid w:val="008C691D"/>
    <w:rsid w:val="008C7A4B"/>
    <w:rsid w:val="008D0C05"/>
    <w:rsid w:val="008D0C26"/>
    <w:rsid w:val="008D58E5"/>
    <w:rsid w:val="008D622D"/>
    <w:rsid w:val="008D668D"/>
    <w:rsid w:val="008D71CE"/>
    <w:rsid w:val="008E0A91"/>
    <w:rsid w:val="008E0E94"/>
    <w:rsid w:val="008E1234"/>
    <w:rsid w:val="008E197A"/>
    <w:rsid w:val="008E235C"/>
    <w:rsid w:val="008E34E8"/>
    <w:rsid w:val="008E352A"/>
    <w:rsid w:val="008E35E1"/>
    <w:rsid w:val="008E444B"/>
    <w:rsid w:val="008E5787"/>
    <w:rsid w:val="008E6885"/>
    <w:rsid w:val="008E6CA2"/>
    <w:rsid w:val="008E7204"/>
    <w:rsid w:val="008F039B"/>
    <w:rsid w:val="008F14A1"/>
    <w:rsid w:val="008F1C67"/>
    <w:rsid w:val="008F1D36"/>
    <w:rsid w:val="008F2038"/>
    <w:rsid w:val="008F203F"/>
    <w:rsid w:val="008F238D"/>
    <w:rsid w:val="008F2611"/>
    <w:rsid w:val="008F4312"/>
    <w:rsid w:val="008F4970"/>
    <w:rsid w:val="008F52FA"/>
    <w:rsid w:val="008F54FD"/>
    <w:rsid w:val="008F67B2"/>
    <w:rsid w:val="00900EC8"/>
    <w:rsid w:val="00901DA0"/>
    <w:rsid w:val="0090232D"/>
    <w:rsid w:val="00902E5F"/>
    <w:rsid w:val="00903A59"/>
    <w:rsid w:val="00904D91"/>
    <w:rsid w:val="00905004"/>
    <w:rsid w:val="009057D2"/>
    <w:rsid w:val="00905A7F"/>
    <w:rsid w:val="00905E66"/>
    <w:rsid w:val="00906247"/>
    <w:rsid w:val="009064A2"/>
    <w:rsid w:val="00906E75"/>
    <w:rsid w:val="00910F8F"/>
    <w:rsid w:val="0091118D"/>
    <w:rsid w:val="009114AE"/>
    <w:rsid w:val="00911AC5"/>
    <w:rsid w:val="0091261A"/>
    <w:rsid w:val="00914B92"/>
    <w:rsid w:val="00914C29"/>
    <w:rsid w:val="0091512A"/>
    <w:rsid w:val="00915758"/>
    <w:rsid w:val="00915A9B"/>
    <w:rsid w:val="00915B12"/>
    <w:rsid w:val="0091703E"/>
    <w:rsid w:val="00917055"/>
    <w:rsid w:val="00920771"/>
    <w:rsid w:val="00920C8A"/>
    <w:rsid w:val="0092161E"/>
    <w:rsid w:val="009217BC"/>
    <w:rsid w:val="00921CF1"/>
    <w:rsid w:val="00921E02"/>
    <w:rsid w:val="009225A7"/>
    <w:rsid w:val="009235F0"/>
    <w:rsid w:val="00923B25"/>
    <w:rsid w:val="00924C8D"/>
    <w:rsid w:val="00924D61"/>
    <w:rsid w:val="00926317"/>
    <w:rsid w:val="009269BF"/>
    <w:rsid w:val="009278D5"/>
    <w:rsid w:val="00927A82"/>
    <w:rsid w:val="00927B0F"/>
    <w:rsid w:val="00927FEB"/>
    <w:rsid w:val="00930058"/>
    <w:rsid w:val="00931F71"/>
    <w:rsid w:val="00931FD6"/>
    <w:rsid w:val="009323AA"/>
    <w:rsid w:val="00932F94"/>
    <w:rsid w:val="00933E08"/>
    <w:rsid w:val="00934BB2"/>
    <w:rsid w:val="00934F76"/>
    <w:rsid w:val="00935621"/>
    <w:rsid w:val="00935A4C"/>
    <w:rsid w:val="009362D1"/>
    <w:rsid w:val="009363FE"/>
    <w:rsid w:val="00936D66"/>
    <w:rsid w:val="009370F8"/>
    <w:rsid w:val="00940145"/>
    <w:rsid w:val="0094033A"/>
    <w:rsid w:val="009407C5"/>
    <w:rsid w:val="00940810"/>
    <w:rsid w:val="0094091B"/>
    <w:rsid w:val="009409F4"/>
    <w:rsid w:val="00940EA4"/>
    <w:rsid w:val="00941119"/>
    <w:rsid w:val="00941581"/>
    <w:rsid w:val="00941A27"/>
    <w:rsid w:val="00941A29"/>
    <w:rsid w:val="00941A76"/>
    <w:rsid w:val="00941E19"/>
    <w:rsid w:val="00942900"/>
    <w:rsid w:val="00943027"/>
    <w:rsid w:val="0094321A"/>
    <w:rsid w:val="009441DB"/>
    <w:rsid w:val="00944591"/>
    <w:rsid w:val="009446A4"/>
    <w:rsid w:val="0094486C"/>
    <w:rsid w:val="009449B7"/>
    <w:rsid w:val="00944CAA"/>
    <w:rsid w:val="00944EF3"/>
    <w:rsid w:val="009455DC"/>
    <w:rsid w:val="009459D6"/>
    <w:rsid w:val="00945D55"/>
    <w:rsid w:val="00945F44"/>
    <w:rsid w:val="009460BB"/>
    <w:rsid w:val="00946444"/>
    <w:rsid w:val="00946BA2"/>
    <w:rsid w:val="0094736E"/>
    <w:rsid w:val="00947489"/>
    <w:rsid w:val="009477C8"/>
    <w:rsid w:val="00947FF8"/>
    <w:rsid w:val="00951071"/>
    <w:rsid w:val="0095165A"/>
    <w:rsid w:val="00951CE8"/>
    <w:rsid w:val="00952148"/>
    <w:rsid w:val="00952D4A"/>
    <w:rsid w:val="00952D70"/>
    <w:rsid w:val="00953565"/>
    <w:rsid w:val="00953687"/>
    <w:rsid w:val="00954C90"/>
    <w:rsid w:val="00955A8E"/>
    <w:rsid w:val="0095758E"/>
    <w:rsid w:val="00957FA2"/>
    <w:rsid w:val="00961347"/>
    <w:rsid w:val="00962377"/>
    <w:rsid w:val="00962886"/>
    <w:rsid w:val="009634AA"/>
    <w:rsid w:val="00964535"/>
    <w:rsid w:val="00964681"/>
    <w:rsid w:val="00964E7C"/>
    <w:rsid w:val="009662F3"/>
    <w:rsid w:val="00966EA6"/>
    <w:rsid w:val="0096748B"/>
    <w:rsid w:val="00967F6F"/>
    <w:rsid w:val="00967FC7"/>
    <w:rsid w:val="009704BC"/>
    <w:rsid w:val="00970DC3"/>
    <w:rsid w:val="0097209E"/>
    <w:rsid w:val="009723A1"/>
    <w:rsid w:val="00972E97"/>
    <w:rsid w:val="00973254"/>
    <w:rsid w:val="00973614"/>
    <w:rsid w:val="00973648"/>
    <w:rsid w:val="00973CC2"/>
    <w:rsid w:val="00974145"/>
    <w:rsid w:val="009742AB"/>
    <w:rsid w:val="009749B1"/>
    <w:rsid w:val="009751E3"/>
    <w:rsid w:val="00975C88"/>
    <w:rsid w:val="00976161"/>
    <w:rsid w:val="0097724C"/>
    <w:rsid w:val="009775CD"/>
    <w:rsid w:val="00980866"/>
    <w:rsid w:val="00980C77"/>
    <w:rsid w:val="00980D24"/>
    <w:rsid w:val="00982037"/>
    <w:rsid w:val="009824DF"/>
    <w:rsid w:val="009829BD"/>
    <w:rsid w:val="0098358E"/>
    <w:rsid w:val="009837B3"/>
    <w:rsid w:val="00983CC0"/>
    <w:rsid w:val="0098405A"/>
    <w:rsid w:val="0098426F"/>
    <w:rsid w:val="00985429"/>
    <w:rsid w:val="0098630A"/>
    <w:rsid w:val="00986496"/>
    <w:rsid w:val="0098676F"/>
    <w:rsid w:val="009877D2"/>
    <w:rsid w:val="00987845"/>
    <w:rsid w:val="00991A93"/>
    <w:rsid w:val="009928D9"/>
    <w:rsid w:val="009929B0"/>
    <w:rsid w:val="009939BC"/>
    <w:rsid w:val="009942CD"/>
    <w:rsid w:val="009948C1"/>
    <w:rsid w:val="00994FAE"/>
    <w:rsid w:val="00996332"/>
    <w:rsid w:val="00996772"/>
    <w:rsid w:val="009972B6"/>
    <w:rsid w:val="00997A7D"/>
    <w:rsid w:val="009A0062"/>
    <w:rsid w:val="009A0B71"/>
    <w:rsid w:val="009A0BFB"/>
    <w:rsid w:val="009A0E5E"/>
    <w:rsid w:val="009A0F09"/>
    <w:rsid w:val="009A0F2C"/>
    <w:rsid w:val="009A1070"/>
    <w:rsid w:val="009A12F2"/>
    <w:rsid w:val="009A36A1"/>
    <w:rsid w:val="009A44FA"/>
    <w:rsid w:val="009A4689"/>
    <w:rsid w:val="009A494D"/>
    <w:rsid w:val="009B0520"/>
    <w:rsid w:val="009B059E"/>
    <w:rsid w:val="009B09CD"/>
    <w:rsid w:val="009B1471"/>
    <w:rsid w:val="009B1A2E"/>
    <w:rsid w:val="009B2383"/>
    <w:rsid w:val="009B2663"/>
    <w:rsid w:val="009B3EC3"/>
    <w:rsid w:val="009B4356"/>
    <w:rsid w:val="009B4EE3"/>
    <w:rsid w:val="009B5806"/>
    <w:rsid w:val="009C0566"/>
    <w:rsid w:val="009C23A8"/>
    <w:rsid w:val="009C2AC9"/>
    <w:rsid w:val="009C30AA"/>
    <w:rsid w:val="009C43D1"/>
    <w:rsid w:val="009C5608"/>
    <w:rsid w:val="009C59A6"/>
    <w:rsid w:val="009C6A52"/>
    <w:rsid w:val="009C6C4B"/>
    <w:rsid w:val="009D04C7"/>
    <w:rsid w:val="009D0A30"/>
    <w:rsid w:val="009D0AB2"/>
    <w:rsid w:val="009D0C1F"/>
    <w:rsid w:val="009D0D3A"/>
    <w:rsid w:val="009D2300"/>
    <w:rsid w:val="009D2541"/>
    <w:rsid w:val="009D3276"/>
    <w:rsid w:val="009D444C"/>
    <w:rsid w:val="009D4525"/>
    <w:rsid w:val="009D473A"/>
    <w:rsid w:val="009D4B14"/>
    <w:rsid w:val="009D6437"/>
    <w:rsid w:val="009E03F1"/>
    <w:rsid w:val="009E0D95"/>
    <w:rsid w:val="009E1533"/>
    <w:rsid w:val="009E2715"/>
    <w:rsid w:val="009E2785"/>
    <w:rsid w:val="009E3B83"/>
    <w:rsid w:val="009E48CC"/>
    <w:rsid w:val="009E5302"/>
    <w:rsid w:val="009E567F"/>
    <w:rsid w:val="009E5870"/>
    <w:rsid w:val="009F08F6"/>
    <w:rsid w:val="009F0CDB"/>
    <w:rsid w:val="009F12BC"/>
    <w:rsid w:val="009F1423"/>
    <w:rsid w:val="009F2904"/>
    <w:rsid w:val="009F39CB"/>
    <w:rsid w:val="009F3F07"/>
    <w:rsid w:val="009F50C2"/>
    <w:rsid w:val="009F753D"/>
    <w:rsid w:val="00A00EE5"/>
    <w:rsid w:val="00A02ADA"/>
    <w:rsid w:val="00A03261"/>
    <w:rsid w:val="00A03294"/>
    <w:rsid w:val="00A03E68"/>
    <w:rsid w:val="00A049E2"/>
    <w:rsid w:val="00A04DE9"/>
    <w:rsid w:val="00A06501"/>
    <w:rsid w:val="00A06AE1"/>
    <w:rsid w:val="00A070C0"/>
    <w:rsid w:val="00A074F7"/>
    <w:rsid w:val="00A07781"/>
    <w:rsid w:val="00A077D4"/>
    <w:rsid w:val="00A1017E"/>
    <w:rsid w:val="00A1080D"/>
    <w:rsid w:val="00A114E6"/>
    <w:rsid w:val="00A13337"/>
    <w:rsid w:val="00A1344B"/>
    <w:rsid w:val="00A13908"/>
    <w:rsid w:val="00A14031"/>
    <w:rsid w:val="00A152D1"/>
    <w:rsid w:val="00A170C6"/>
    <w:rsid w:val="00A17B98"/>
    <w:rsid w:val="00A20076"/>
    <w:rsid w:val="00A20B6C"/>
    <w:rsid w:val="00A219E7"/>
    <w:rsid w:val="00A2290B"/>
    <w:rsid w:val="00A229E4"/>
    <w:rsid w:val="00A23AC0"/>
    <w:rsid w:val="00A2417A"/>
    <w:rsid w:val="00A246C2"/>
    <w:rsid w:val="00A24FF3"/>
    <w:rsid w:val="00A256BB"/>
    <w:rsid w:val="00A25D6D"/>
    <w:rsid w:val="00A26D8D"/>
    <w:rsid w:val="00A27692"/>
    <w:rsid w:val="00A277DA"/>
    <w:rsid w:val="00A32F51"/>
    <w:rsid w:val="00A33D6C"/>
    <w:rsid w:val="00A34A74"/>
    <w:rsid w:val="00A34DA1"/>
    <w:rsid w:val="00A3560F"/>
    <w:rsid w:val="00A35D4E"/>
    <w:rsid w:val="00A35DD1"/>
    <w:rsid w:val="00A36DC1"/>
    <w:rsid w:val="00A40884"/>
    <w:rsid w:val="00A4242D"/>
    <w:rsid w:val="00A42C28"/>
    <w:rsid w:val="00A434B9"/>
    <w:rsid w:val="00A4380B"/>
    <w:rsid w:val="00A43888"/>
    <w:rsid w:val="00A43B6B"/>
    <w:rsid w:val="00A43DAD"/>
    <w:rsid w:val="00A45C7E"/>
    <w:rsid w:val="00A46874"/>
    <w:rsid w:val="00A46AF0"/>
    <w:rsid w:val="00A477E6"/>
    <w:rsid w:val="00A4790E"/>
    <w:rsid w:val="00A479DD"/>
    <w:rsid w:val="00A47C1B"/>
    <w:rsid w:val="00A51BD6"/>
    <w:rsid w:val="00A52AF2"/>
    <w:rsid w:val="00A530A3"/>
    <w:rsid w:val="00A5337D"/>
    <w:rsid w:val="00A53767"/>
    <w:rsid w:val="00A53A61"/>
    <w:rsid w:val="00A53CED"/>
    <w:rsid w:val="00A54607"/>
    <w:rsid w:val="00A55079"/>
    <w:rsid w:val="00A552D3"/>
    <w:rsid w:val="00A5564B"/>
    <w:rsid w:val="00A579E6"/>
    <w:rsid w:val="00A57C2D"/>
    <w:rsid w:val="00A57C37"/>
    <w:rsid w:val="00A57CE8"/>
    <w:rsid w:val="00A60B92"/>
    <w:rsid w:val="00A60C82"/>
    <w:rsid w:val="00A60FD0"/>
    <w:rsid w:val="00A61CC3"/>
    <w:rsid w:val="00A61F48"/>
    <w:rsid w:val="00A6263E"/>
    <w:rsid w:val="00A62DE2"/>
    <w:rsid w:val="00A6389A"/>
    <w:rsid w:val="00A63AEB"/>
    <w:rsid w:val="00A63C97"/>
    <w:rsid w:val="00A63DC8"/>
    <w:rsid w:val="00A64106"/>
    <w:rsid w:val="00A642FC"/>
    <w:rsid w:val="00A649E1"/>
    <w:rsid w:val="00A6648F"/>
    <w:rsid w:val="00A66C6D"/>
    <w:rsid w:val="00A66CBC"/>
    <w:rsid w:val="00A675B8"/>
    <w:rsid w:val="00A67EEB"/>
    <w:rsid w:val="00A67F5E"/>
    <w:rsid w:val="00A7025D"/>
    <w:rsid w:val="00A70990"/>
    <w:rsid w:val="00A71D0B"/>
    <w:rsid w:val="00A73709"/>
    <w:rsid w:val="00A74A32"/>
    <w:rsid w:val="00A74E09"/>
    <w:rsid w:val="00A75655"/>
    <w:rsid w:val="00A778E4"/>
    <w:rsid w:val="00A77999"/>
    <w:rsid w:val="00A809AC"/>
    <w:rsid w:val="00A80E2F"/>
    <w:rsid w:val="00A81018"/>
    <w:rsid w:val="00A8180A"/>
    <w:rsid w:val="00A82FFE"/>
    <w:rsid w:val="00A841CC"/>
    <w:rsid w:val="00A844CE"/>
    <w:rsid w:val="00A84FE2"/>
    <w:rsid w:val="00A869D2"/>
    <w:rsid w:val="00A878E8"/>
    <w:rsid w:val="00A90385"/>
    <w:rsid w:val="00A90754"/>
    <w:rsid w:val="00A908E5"/>
    <w:rsid w:val="00A90F9B"/>
    <w:rsid w:val="00A910BE"/>
    <w:rsid w:val="00A91EAA"/>
    <w:rsid w:val="00A91EC4"/>
    <w:rsid w:val="00A9264B"/>
    <w:rsid w:val="00A926FF"/>
    <w:rsid w:val="00A93080"/>
    <w:rsid w:val="00A93197"/>
    <w:rsid w:val="00A93F5F"/>
    <w:rsid w:val="00A93FD4"/>
    <w:rsid w:val="00A95E21"/>
    <w:rsid w:val="00A963A4"/>
    <w:rsid w:val="00A96A5D"/>
    <w:rsid w:val="00A96DCC"/>
    <w:rsid w:val="00AA0740"/>
    <w:rsid w:val="00AA188F"/>
    <w:rsid w:val="00AA2B9C"/>
    <w:rsid w:val="00AA3C3D"/>
    <w:rsid w:val="00AA3F98"/>
    <w:rsid w:val="00AA486A"/>
    <w:rsid w:val="00AA4952"/>
    <w:rsid w:val="00AA53B0"/>
    <w:rsid w:val="00AA63A9"/>
    <w:rsid w:val="00AA6F19"/>
    <w:rsid w:val="00AA7894"/>
    <w:rsid w:val="00AA7E07"/>
    <w:rsid w:val="00AB058C"/>
    <w:rsid w:val="00AB0B3D"/>
    <w:rsid w:val="00AB0FBA"/>
    <w:rsid w:val="00AB1112"/>
    <w:rsid w:val="00AB1607"/>
    <w:rsid w:val="00AB17F6"/>
    <w:rsid w:val="00AB27A9"/>
    <w:rsid w:val="00AB33C6"/>
    <w:rsid w:val="00AB4292"/>
    <w:rsid w:val="00AB4E03"/>
    <w:rsid w:val="00AB5612"/>
    <w:rsid w:val="00AB605B"/>
    <w:rsid w:val="00AB7068"/>
    <w:rsid w:val="00AC0237"/>
    <w:rsid w:val="00AC14B8"/>
    <w:rsid w:val="00AC1885"/>
    <w:rsid w:val="00AC1B7C"/>
    <w:rsid w:val="00AC3A4B"/>
    <w:rsid w:val="00AC3A66"/>
    <w:rsid w:val="00AC4CA3"/>
    <w:rsid w:val="00AC4CE3"/>
    <w:rsid w:val="00AC60C2"/>
    <w:rsid w:val="00AC76C6"/>
    <w:rsid w:val="00AD0E12"/>
    <w:rsid w:val="00AD268D"/>
    <w:rsid w:val="00AD3749"/>
    <w:rsid w:val="00AD3F85"/>
    <w:rsid w:val="00AD6723"/>
    <w:rsid w:val="00AD6AE6"/>
    <w:rsid w:val="00AD722F"/>
    <w:rsid w:val="00AD74BB"/>
    <w:rsid w:val="00AD7FBD"/>
    <w:rsid w:val="00AE35A3"/>
    <w:rsid w:val="00AE41D6"/>
    <w:rsid w:val="00AE43E1"/>
    <w:rsid w:val="00AE7BCF"/>
    <w:rsid w:val="00AE7D6D"/>
    <w:rsid w:val="00AF0BD7"/>
    <w:rsid w:val="00AF12AE"/>
    <w:rsid w:val="00AF1B15"/>
    <w:rsid w:val="00AF1C91"/>
    <w:rsid w:val="00AF1D18"/>
    <w:rsid w:val="00AF3048"/>
    <w:rsid w:val="00AF476B"/>
    <w:rsid w:val="00AF5899"/>
    <w:rsid w:val="00AF5FD8"/>
    <w:rsid w:val="00AF5FF7"/>
    <w:rsid w:val="00AF71D8"/>
    <w:rsid w:val="00AF7714"/>
    <w:rsid w:val="00AF794B"/>
    <w:rsid w:val="00AF7DE0"/>
    <w:rsid w:val="00B0051A"/>
    <w:rsid w:val="00B00BCC"/>
    <w:rsid w:val="00B01A11"/>
    <w:rsid w:val="00B021C7"/>
    <w:rsid w:val="00B02952"/>
    <w:rsid w:val="00B029DB"/>
    <w:rsid w:val="00B03DB7"/>
    <w:rsid w:val="00B0430C"/>
    <w:rsid w:val="00B046F1"/>
    <w:rsid w:val="00B04957"/>
    <w:rsid w:val="00B04CB8"/>
    <w:rsid w:val="00B05405"/>
    <w:rsid w:val="00B05435"/>
    <w:rsid w:val="00B05658"/>
    <w:rsid w:val="00B05C4E"/>
    <w:rsid w:val="00B078B7"/>
    <w:rsid w:val="00B07F24"/>
    <w:rsid w:val="00B1003B"/>
    <w:rsid w:val="00B116A0"/>
    <w:rsid w:val="00B11981"/>
    <w:rsid w:val="00B11C6A"/>
    <w:rsid w:val="00B12087"/>
    <w:rsid w:val="00B12D64"/>
    <w:rsid w:val="00B132D0"/>
    <w:rsid w:val="00B13B81"/>
    <w:rsid w:val="00B14653"/>
    <w:rsid w:val="00B149C0"/>
    <w:rsid w:val="00B15372"/>
    <w:rsid w:val="00B1581A"/>
    <w:rsid w:val="00B16515"/>
    <w:rsid w:val="00B17A86"/>
    <w:rsid w:val="00B17F46"/>
    <w:rsid w:val="00B20519"/>
    <w:rsid w:val="00B205C7"/>
    <w:rsid w:val="00B210EE"/>
    <w:rsid w:val="00B21ED9"/>
    <w:rsid w:val="00B224F2"/>
    <w:rsid w:val="00B22C00"/>
    <w:rsid w:val="00B22F52"/>
    <w:rsid w:val="00B2361F"/>
    <w:rsid w:val="00B23C2E"/>
    <w:rsid w:val="00B24414"/>
    <w:rsid w:val="00B2450A"/>
    <w:rsid w:val="00B24E93"/>
    <w:rsid w:val="00B2551E"/>
    <w:rsid w:val="00B258B5"/>
    <w:rsid w:val="00B26572"/>
    <w:rsid w:val="00B2692B"/>
    <w:rsid w:val="00B2718B"/>
    <w:rsid w:val="00B2781D"/>
    <w:rsid w:val="00B3040A"/>
    <w:rsid w:val="00B3247F"/>
    <w:rsid w:val="00B348D8"/>
    <w:rsid w:val="00B350FD"/>
    <w:rsid w:val="00B35ECD"/>
    <w:rsid w:val="00B363AD"/>
    <w:rsid w:val="00B37EA9"/>
    <w:rsid w:val="00B400C2"/>
    <w:rsid w:val="00B40221"/>
    <w:rsid w:val="00B40B60"/>
    <w:rsid w:val="00B41ADF"/>
    <w:rsid w:val="00B41C74"/>
    <w:rsid w:val="00B41D6F"/>
    <w:rsid w:val="00B41FC5"/>
    <w:rsid w:val="00B422A1"/>
    <w:rsid w:val="00B42C3A"/>
    <w:rsid w:val="00B42E16"/>
    <w:rsid w:val="00B431A2"/>
    <w:rsid w:val="00B447D8"/>
    <w:rsid w:val="00B45A5E"/>
    <w:rsid w:val="00B468FC"/>
    <w:rsid w:val="00B47D88"/>
    <w:rsid w:val="00B47DFB"/>
    <w:rsid w:val="00B508AF"/>
    <w:rsid w:val="00B50967"/>
    <w:rsid w:val="00B51003"/>
    <w:rsid w:val="00B51194"/>
    <w:rsid w:val="00B5142C"/>
    <w:rsid w:val="00B52374"/>
    <w:rsid w:val="00B52457"/>
    <w:rsid w:val="00B5292B"/>
    <w:rsid w:val="00B52E19"/>
    <w:rsid w:val="00B5499F"/>
    <w:rsid w:val="00B54AE5"/>
    <w:rsid w:val="00B54BCB"/>
    <w:rsid w:val="00B5506E"/>
    <w:rsid w:val="00B554D4"/>
    <w:rsid w:val="00B55C5F"/>
    <w:rsid w:val="00B56420"/>
    <w:rsid w:val="00B56B13"/>
    <w:rsid w:val="00B56E8C"/>
    <w:rsid w:val="00B5776D"/>
    <w:rsid w:val="00B57B63"/>
    <w:rsid w:val="00B57E9D"/>
    <w:rsid w:val="00B57FDC"/>
    <w:rsid w:val="00B60DD2"/>
    <w:rsid w:val="00B6166F"/>
    <w:rsid w:val="00B62067"/>
    <w:rsid w:val="00B626F0"/>
    <w:rsid w:val="00B62B65"/>
    <w:rsid w:val="00B636A7"/>
    <w:rsid w:val="00B637F9"/>
    <w:rsid w:val="00B63974"/>
    <w:rsid w:val="00B63977"/>
    <w:rsid w:val="00B63E02"/>
    <w:rsid w:val="00B63F1C"/>
    <w:rsid w:val="00B6560B"/>
    <w:rsid w:val="00B65F7E"/>
    <w:rsid w:val="00B65F8D"/>
    <w:rsid w:val="00B661D7"/>
    <w:rsid w:val="00B666C1"/>
    <w:rsid w:val="00B67BFB"/>
    <w:rsid w:val="00B7006B"/>
    <w:rsid w:val="00B70C24"/>
    <w:rsid w:val="00B70F13"/>
    <w:rsid w:val="00B714BA"/>
    <w:rsid w:val="00B71596"/>
    <w:rsid w:val="00B72211"/>
    <w:rsid w:val="00B7285A"/>
    <w:rsid w:val="00B7344C"/>
    <w:rsid w:val="00B73C63"/>
    <w:rsid w:val="00B74E3D"/>
    <w:rsid w:val="00B753D1"/>
    <w:rsid w:val="00B75CB5"/>
    <w:rsid w:val="00B77BB8"/>
    <w:rsid w:val="00B80BEC"/>
    <w:rsid w:val="00B81146"/>
    <w:rsid w:val="00B8242B"/>
    <w:rsid w:val="00B8289C"/>
    <w:rsid w:val="00B828A8"/>
    <w:rsid w:val="00B83455"/>
    <w:rsid w:val="00B8347B"/>
    <w:rsid w:val="00B842D9"/>
    <w:rsid w:val="00B844E8"/>
    <w:rsid w:val="00B84D3C"/>
    <w:rsid w:val="00B85517"/>
    <w:rsid w:val="00B8559C"/>
    <w:rsid w:val="00B86E78"/>
    <w:rsid w:val="00B87B23"/>
    <w:rsid w:val="00B905D1"/>
    <w:rsid w:val="00B92315"/>
    <w:rsid w:val="00B9272C"/>
    <w:rsid w:val="00B936F0"/>
    <w:rsid w:val="00B93AF8"/>
    <w:rsid w:val="00B94A6A"/>
    <w:rsid w:val="00B94B98"/>
    <w:rsid w:val="00B94CAC"/>
    <w:rsid w:val="00B94FCE"/>
    <w:rsid w:val="00B951F7"/>
    <w:rsid w:val="00B96C04"/>
    <w:rsid w:val="00BA06B3"/>
    <w:rsid w:val="00BA0729"/>
    <w:rsid w:val="00BA0EC2"/>
    <w:rsid w:val="00BA14F7"/>
    <w:rsid w:val="00BA1BD4"/>
    <w:rsid w:val="00BA26B1"/>
    <w:rsid w:val="00BA2E52"/>
    <w:rsid w:val="00BA32BA"/>
    <w:rsid w:val="00BA32CA"/>
    <w:rsid w:val="00BA477A"/>
    <w:rsid w:val="00BA6C7C"/>
    <w:rsid w:val="00BA6CDA"/>
    <w:rsid w:val="00BA7016"/>
    <w:rsid w:val="00BA787B"/>
    <w:rsid w:val="00BA7D5D"/>
    <w:rsid w:val="00BB0A40"/>
    <w:rsid w:val="00BB20F2"/>
    <w:rsid w:val="00BB4409"/>
    <w:rsid w:val="00BB444A"/>
    <w:rsid w:val="00BB4C40"/>
    <w:rsid w:val="00BB5178"/>
    <w:rsid w:val="00BB67AE"/>
    <w:rsid w:val="00BB7223"/>
    <w:rsid w:val="00BB728B"/>
    <w:rsid w:val="00BB7702"/>
    <w:rsid w:val="00BB7718"/>
    <w:rsid w:val="00BC02C2"/>
    <w:rsid w:val="00BC049F"/>
    <w:rsid w:val="00BC0E8C"/>
    <w:rsid w:val="00BC13A2"/>
    <w:rsid w:val="00BC1E75"/>
    <w:rsid w:val="00BC2094"/>
    <w:rsid w:val="00BC3609"/>
    <w:rsid w:val="00BC465F"/>
    <w:rsid w:val="00BC5869"/>
    <w:rsid w:val="00BC62F7"/>
    <w:rsid w:val="00BC6B01"/>
    <w:rsid w:val="00BC757F"/>
    <w:rsid w:val="00BD003A"/>
    <w:rsid w:val="00BD1D45"/>
    <w:rsid w:val="00BD234C"/>
    <w:rsid w:val="00BD3099"/>
    <w:rsid w:val="00BD3E62"/>
    <w:rsid w:val="00BD51A9"/>
    <w:rsid w:val="00BD51C1"/>
    <w:rsid w:val="00BD5729"/>
    <w:rsid w:val="00BD670A"/>
    <w:rsid w:val="00BD686B"/>
    <w:rsid w:val="00BD73E6"/>
    <w:rsid w:val="00BD78B2"/>
    <w:rsid w:val="00BE21A9"/>
    <w:rsid w:val="00BE263E"/>
    <w:rsid w:val="00BE3F11"/>
    <w:rsid w:val="00BE40F1"/>
    <w:rsid w:val="00BE438D"/>
    <w:rsid w:val="00BE44F2"/>
    <w:rsid w:val="00BE603A"/>
    <w:rsid w:val="00BE624E"/>
    <w:rsid w:val="00BE6286"/>
    <w:rsid w:val="00BE6CB3"/>
    <w:rsid w:val="00BE7D3E"/>
    <w:rsid w:val="00BE7F58"/>
    <w:rsid w:val="00BF148F"/>
    <w:rsid w:val="00BF2436"/>
    <w:rsid w:val="00BF2F67"/>
    <w:rsid w:val="00BF321B"/>
    <w:rsid w:val="00BF36A4"/>
    <w:rsid w:val="00BF3773"/>
    <w:rsid w:val="00BF3E14"/>
    <w:rsid w:val="00BF40BC"/>
    <w:rsid w:val="00BF4644"/>
    <w:rsid w:val="00BF6269"/>
    <w:rsid w:val="00BF63AA"/>
    <w:rsid w:val="00BF7CFD"/>
    <w:rsid w:val="00C00D18"/>
    <w:rsid w:val="00C027A6"/>
    <w:rsid w:val="00C03B8D"/>
    <w:rsid w:val="00C0428C"/>
    <w:rsid w:val="00C04350"/>
    <w:rsid w:val="00C04532"/>
    <w:rsid w:val="00C04AFF"/>
    <w:rsid w:val="00C06D1A"/>
    <w:rsid w:val="00C078F3"/>
    <w:rsid w:val="00C07CF1"/>
    <w:rsid w:val="00C104E7"/>
    <w:rsid w:val="00C10779"/>
    <w:rsid w:val="00C110C3"/>
    <w:rsid w:val="00C11262"/>
    <w:rsid w:val="00C11CDA"/>
    <w:rsid w:val="00C126F5"/>
    <w:rsid w:val="00C12A01"/>
    <w:rsid w:val="00C12AEB"/>
    <w:rsid w:val="00C1356B"/>
    <w:rsid w:val="00C1382B"/>
    <w:rsid w:val="00C151D0"/>
    <w:rsid w:val="00C1757C"/>
    <w:rsid w:val="00C175FE"/>
    <w:rsid w:val="00C17C1B"/>
    <w:rsid w:val="00C20366"/>
    <w:rsid w:val="00C237F5"/>
    <w:rsid w:val="00C24095"/>
    <w:rsid w:val="00C24241"/>
    <w:rsid w:val="00C247D2"/>
    <w:rsid w:val="00C24A70"/>
    <w:rsid w:val="00C24A72"/>
    <w:rsid w:val="00C24AB5"/>
    <w:rsid w:val="00C2590B"/>
    <w:rsid w:val="00C25DEA"/>
    <w:rsid w:val="00C26EFE"/>
    <w:rsid w:val="00C2790A"/>
    <w:rsid w:val="00C31742"/>
    <w:rsid w:val="00C317AA"/>
    <w:rsid w:val="00C325C5"/>
    <w:rsid w:val="00C328F2"/>
    <w:rsid w:val="00C34A7D"/>
    <w:rsid w:val="00C34B1A"/>
    <w:rsid w:val="00C3596F"/>
    <w:rsid w:val="00C3620C"/>
    <w:rsid w:val="00C36247"/>
    <w:rsid w:val="00C3671A"/>
    <w:rsid w:val="00C373F2"/>
    <w:rsid w:val="00C400DA"/>
    <w:rsid w:val="00C40176"/>
    <w:rsid w:val="00C40376"/>
    <w:rsid w:val="00C40424"/>
    <w:rsid w:val="00C414DD"/>
    <w:rsid w:val="00C4276C"/>
    <w:rsid w:val="00C4329D"/>
    <w:rsid w:val="00C43374"/>
    <w:rsid w:val="00C44B30"/>
    <w:rsid w:val="00C45A69"/>
    <w:rsid w:val="00C45F54"/>
    <w:rsid w:val="00C462B1"/>
    <w:rsid w:val="00C46538"/>
    <w:rsid w:val="00C46AA2"/>
    <w:rsid w:val="00C46C48"/>
    <w:rsid w:val="00C46E2D"/>
    <w:rsid w:val="00C470DC"/>
    <w:rsid w:val="00C471BF"/>
    <w:rsid w:val="00C477C8"/>
    <w:rsid w:val="00C50BCF"/>
    <w:rsid w:val="00C51A87"/>
    <w:rsid w:val="00C5217A"/>
    <w:rsid w:val="00C52954"/>
    <w:rsid w:val="00C531BE"/>
    <w:rsid w:val="00C53DFD"/>
    <w:rsid w:val="00C542F0"/>
    <w:rsid w:val="00C55F0E"/>
    <w:rsid w:val="00C5709A"/>
    <w:rsid w:val="00C57ACC"/>
    <w:rsid w:val="00C57CDB"/>
    <w:rsid w:val="00C57F04"/>
    <w:rsid w:val="00C60A9B"/>
    <w:rsid w:val="00C60F8E"/>
    <w:rsid w:val="00C6108B"/>
    <w:rsid w:val="00C61BB6"/>
    <w:rsid w:val="00C62F58"/>
    <w:rsid w:val="00C633AB"/>
    <w:rsid w:val="00C63B25"/>
    <w:rsid w:val="00C6522B"/>
    <w:rsid w:val="00C653F9"/>
    <w:rsid w:val="00C6584D"/>
    <w:rsid w:val="00C66B2F"/>
    <w:rsid w:val="00C7233D"/>
    <w:rsid w:val="00C723BC"/>
    <w:rsid w:val="00C73810"/>
    <w:rsid w:val="00C73F85"/>
    <w:rsid w:val="00C74389"/>
    <w:rsid w:val="00C74542"/>
    <w:rsid w:val="00C7480A"/>
    <w:rsid w:val="00C76888"/>
    <w:rsid w:val="00C77C87"/>
    <w:rsid w:val="00C80C9F"/>
    <w:rsid w:val="00C80D03"/>
    <w:rsid w:val="00C80D37"/>
    <w:rsid w:val="00C8116D"/>
    <w:rsid w:val="00C81304"/>
    <w:rsid w:val="00C8151A"/>
    <w:rsid w:val="00C81770"/>
    <w:rsid w:val="00C81C99"/>
    <w:rsid w:val="00C8204E"/>
    <w:rsid w:val="00C82355"/>
    <w:rsid w:val="00C824CE"/>
    <w:rsid w:val="00C82609"/>
    <w:rsid w:val="00C82804"/>
    <w:rsid w:val="00C8337A"/>
    <w:rsid w:val="00C83C68"/>
    <w:rsid w:val="00C8417D"/>
    <w:rsid w:val="00C85C0F"/>
    <w:rsid w:val="00C85E0C"/>
    <w:rsid w:val="00C8640E"/>
    <w:rsid w:val="00C86645"/>
    <w:rsid w:val="00C8672F"/>
    <w:rsid w:val="00C87821"/>
    <w:rsid w:val="00C8795F"/>
    <w:rsid w:val="00C87CF7"/>
    <w:rsid w:val="00C92726"/>
    <w:rsid w:val="00C9365B"/>
    <w:rsid w:val="00C93693"/>
    <w:rsid w:val="00C93BCA"/>
    <w:rsid w:val="00C94642"/>
    <w:rsid w:val="00C94AEE"/>
    <w:rsid w:val="00C95BF8"/>
    <w:rsid w:val="00C95FF7"/>
    <w:rsid w:val="00C96AF0"/>
    <w:rsid w:val="00C975ED"/>
    <w:rsid w:val="00CA04C9"/>
    <w:rsid w:val="00CA1130"/>
    <w:rsid w:val="00CA19CB"/>
    <w:rsid w:val="00CA1F8F"/>
    <w:rsid w:val="00CA257D"/>
    <w:rsid w:val="00CA2591"/>
    <w:rsid w:val="00CA2AA4"/>
    <w:rsid w:val="00CA4989"/>
    <w:rsid w:val="00CA588F"/>
    <w:rsid w:val="00CA5DA4"/>
    <w:rsid w:val="00CA5DC2"/>
    <w:rsid w:val="00CA5E6C"/>
    <w:rsid w:val="00CA6689"/>
    <w:rsid w:val="00CA7E6D"/>
    <w:rsid w:val="00CB06A3"/>
    <w:rsid w:val="00CB0D0D"/>
    <w:rsid w:val="00CB147A"/>
    <w:rsid w:val="00CB285C"/>
    <w:rsid w:val="00CB32E5"/>
    <w:rsid w:val="00CB3484"/>
    <w:rsid w:val="00CB3A49"/>
    <w:rsid w:val="00CB56DE"/>
    <w:rsid w:val="00CB6234"/>
    <w:rsid w:val="00CB62CB"/>
    <w:rsid w:val="00CB7A46"/>
    <w:rsid w:val="00CC1046"/>
    <w:rsid w:val="00CC1F10"/>
    <w:rsid w:val="00CC251D"/>
    <w:rsid w:val="00CC3806"/>
    <w:rsid w:val="00CC39A9"/>
    <w:rsid w:val="00CC4281"/>
    <w:rsid w:val="00CC4C22"/>
    <w:rsid w:val="00CC648A"/>
    <w:rsid w:val="00CC76CE"/>
    <w:rsid w:val="00CD0910"/>
    <w:rsid w:val="00CD0ABD"/>
    <w:rsid w:val="00CD0FC0"/>
    <w:rsid w:val="00CD2088"/>
    <w:rsid w:val="00CD259C"/>
    <w:rsid w:val="00CD319D"/>
    <w:rsid w:val="00CD4A93"/>
    <w:rsid w:val="00CD6F45"/>
    <w:rsid w:val="00CE09AE"/>
    <w:rsid w:val="00CE3B09"/>
    <w:rsid w:val="00CE3DDC"/>
    <w:rsid w:val="00CE3F65"/>
    <w:rsid w:val="00CE3FFA"/>
    <w:rsid w:val="00CE4BAA"/>
    <w:rsid w:val="00CE62DE"/>
    <w:rsid w:val="00CE63EE"/>
    <w:rsid w:val="00CE71B3"/>
    <w:rsid w:val="00CE71FF"/>
    <w:rsid w:val="00CE7EE1"/>
    <w:rsid w:val="00CF16FB"/>
    <w:rsid w:val="00CF2295"/>
    <w:rsid w:val="00CF39A6"/>
    <w:rsid w:val="00CF3BDE"/>
    <w:rsid w:val="00CF58ED"/>
    <w:rsid w:val="00CF5F15"/>
    <w:rsid w:val="00CF6654"/>
    <w:rsid w:val="00CF6F66"/>
    <w:rsid w:val="00CF77B5"/>
    <w:rsid w:val="00CF7E12"/>
    <w:rsid w:val="00D020F4"/>
    <w:rsid w:val="00D035F2"/>
    <w:rsid w:val="00D04391"/>
    <w:rsid w:val="00D04D6E"/>
    <w:rsid w:val="00D05DEB"/>
    <w:rsid w:val="00D05F32"/>
    <w:rsid w:val="00D06061"/>
    <w:rsid w:val="00D079EE"/>
    <w:rsid w:val="00D07ABE"/>
    <w:rsid w:val="00D10338"/>
    <w:rsid w:val="00D10993"/>
    <w:rsid w:val="00D10F21"/>
    <w:rsid w:val="00D118FC"/>
    <w:rsid w:val="00D11B88"/>
    <w:rsid w:val="00D12254"/>
    <w:rsid w:val="00D12413"/>
    <w:rsid w:val="00D13972"/>
    <w:rsid w:val="00D152E1"/>
    <w:rsid w:val="00D15DEC"/>
    <w:rsid w:val="00D17833"/>
    <w:rsid w:val="00D202C0"/>
    <w:rsid w:val="00D20BAA"/>
    <w:rsid w:val="00D20C9A"/>
    <w:rsid w:val="00D21C84"/>
    <w:rsid w:val="00D21EB5"/>
    <w:rsid w:val="00D22352"/>
    <w:rsid w:val="00D23F53"/>
    <w:rsid w:val="00D24EAB"/>
    <w:rsid w:val="00D2694A"/>
    <w:rsid w:val="00D26A45"/>
    <w:rsid w:val="00D277CF"/>
    <w:rsid w:val="00D30761"/>
    <w:rsid w:val="00D307A6"/>
    <w:rsid w:val="00D312F2"/>
    <w:rsid w:val="00D31543"/>
    <w:rsid w:val="00D31A9D"/>
    <w:rsid w:val="00D32991"/>
    <w:rsid w:val="00D33C85"/>
    <w:rsid w:val="00D33E2B"/>
    <w:rsid w:val="00D36278"/>
    <w:rsid w:val="00D36C35"/>
    <w:rsid w:val="00D40D02"/>
    <w:rsid w:val="00D41C47"/>
    <w:rsid w:val="00D42073"/>
    <w:rsid w:val="00D42BB6"/>
    <w:rsid w:val="00D4471E"/>
    <w:rsid w:val="00D45B08"/>
    <w:rsid w:val="00D45E1A"/>
    <w:rsid w:val="00D46710"/>
    <w:rsid w:val="00D472B8"/>
    <w:rsid w:val="00D47595"/>
    <w:rsid w:val="00D50C35"/>
    <w:rsid w:val="00D5241E"/>
    <w:rsid w:val="00D52589"/>
    <w:rsid w:val="00D528F4"/>
    <w:rsid w:val="00D52AAA"/>
    <w:rsid w:val="00D53033"/>
    <w:rsid w:val="00D53161"/>
    <w:rsid w:val="00D5432B"/>
    <w:rsid w:val="00D546AC"/>
    <w:rsid w:val="00D5494D"/>
    <w:rsid w:val="00D54971"/>
    <w:rsid w:val="00D55E90"/>
    <w:rsid w:val="00D56032"/>
    <w:rsid w:val="00D574CA"/>
    <w:rsid w:val="00D57819"/>
    <w:rsid w:val="00D57BD7"/>
    <w:rsid w:val="00D60332"/>
    <w:rsid w:val="00D6034B"/>
    <w:rsid w:val="00D6072C"/>
    <w:rsid w:val="00D60767"/>
    <w:rsid w:val="00D618A3"/>
    <w:rsid w:val="00D62195"/>
    <w:rsid w:val="00D62544"/>
    <w:rsid w:val="00D63A25"/>
    <w:rsid w:val="00D63ED3"/>
    <w:rsid w:val="00D64551"/>
    <w:rsid w:val="00D65117"/>
    <w:rsid w:val="00D65620"/>
    <w:rsid w:val="00D65FF8"/>
    <w:rsid w:val="00D661D1"/>
    <w:rsid w:val="00D6710D"/>
    <w:rsid w:val="00D705C6"/>
    <w:rsid w:val="00D7080B"/>
    <w:rsid w:val="00D70BA2"/>
    <w:rsid w:val="00D717B3"/>
    <w:rsid w:val="00D720BF"/>
    <w:rsid w:val="00D72906"/>
    <w:rsid w:val="00D72BC8"/>
    <w:rsid w:val="00D72BCE"/>
    <w:rsid w:val="00D738B1"/>
    <w:rsid w:val="00D73E07"/>
    <w:rsid w:val="00D74A3D"/>
    <w:rsid w:val="00D74A52"/>
    <w:rsid w:val="00D74DE9"/>
    <w:rsid w:val="00D7707D"/>
    <w:rsid w:val="00D77E32"/>
    <w:rsid w:val="00D77E65"/>
    <w:rsid w:val="00D8104C"/>
    <w:rsid w:val="00D8147A"/>
    <w:rsid w:val="00D826B4"/>
    <w:rsid w:val="00D84566"/>
    <w:rsid w:val="00D85146"/>
    <w:rsid w:val="00D85C76"/>
    <w:rsid w:val="00D85E80"/>
    <w:rsid w:val="00D86197"/>
    <w:rsid w:val="00D904C6"/>
    <w:rsid w:val="00D91617"/>
    <w:rsid w:val="00D92951"/>
    <w:rsid w:val="00D92AEE"/>
    <w:rsid w:val="00D92C11"/>
    <w:rsid w:val="00D9304F"/>
    <w:rsid w:val="00D93941"/>
    <w:rsid w:val="00D94539"/>
    <w:rsid w:val="00D9485C"/>
    <w:rsid w:val="00D94A6D"/>
    <w:rsid w:val="00D94B05"/>
    <w:rsid w:val="00D959AB"/>
    <w:rsid w:val="00D95BF4"/>
    <w:rsid w:val="00D961B4"/>
    <w:rsid w:val="00D962EB"/>
    <w:rsid w:val="00D9667F"/>
    <w:rsid w:val="00D97318"/>
    <w:rsid w:val="00D97DF1"/>
    <w:rsid w:val="00DA122F"/>
    <w:rsid w:val="00DA16C4"/>
    <w:rsid w:val="00DA27BB"/>
    <w:rsid w:val="00DA3576"/>
    <w:rsid w:val="00DA3D06"/>
    <w:rsid w:val="00DA3D0C"/>
    <w:rsid w:val="00DA3EDB"/>
    <w:rsid w:val="00DA63CC"/>
    <w:rsid w:val="00DA713E"/>
    <w:rsid w:val="00DA7631"/>
    <w:rsid w:val="00DA7A97"/>
    <w:rsid w:val="00DA7F0D"/>
    <w:rsid w:val="00DB01E1"/>
    <w:rsid w:val="00DB1CE6"/>
    <w:rsid w:val="00DB222D"/>
    <w:rsid w:val="00DB42C5"/>
    <w:rsid w:val="00DB4DB4"/>
    <w:rsid w:val="00DB5542"/>
    <w:rsid w:val="00DB5AD9"/>
    <w:rsid w:val="00DB639C"/>
    <w:rsid w:val="00DB68BE"/>
    <w:rsid w:val="00DB6B0C"/>
    <w:rsid w:val="00DB7227"/>
    <w:rsid w:val="00DB7D1B"/>
    <w:rsid w:val="00DC0AF3"/>
    <w:rsid w:val="00DC0CA2"/>
    <w:rsid w:val="00DC176F"/>
    <w:rsid w:val="00DC1C04"/>
    <w:rsid w:val="00DC2192"/>
    <w:rsid w:val="00DC2B1D"/>
    <w:rsid w:val="00DC38FB"/>
    <w:rsid w:val="00DC40E8"/>
    <w:rsid w:val="00DC58CA"/>
    <w:rsid w:val="00DC6956"/>
    <w:rsid w:val="00DC7028"/>
    <w:rsid w:val="00DC77AA"/>
    <w:rsid w:val="00DD0980"/>
    <w:rsid w:val="00DD0E16"/>
    <w:rsid w:val="00DD32A6"/>
    <w:rsid w:val="00DD369B"/>
    <w:rsid w:val="00DD3A1F"/>
    <w:rsid w:val="00DD3BD5"/>
    <w:rsid w:val="00DD4535"/>
    <w:rsid w:val="00DD46EA"/>
    <w:rsid w:val="00DD511A"/>
    <w:rsid w:val="00DD5147"/>
    <w:rsid w:val="00DD5529"/>
    <w:rsid w:val="00DD64AA"/>
    <w:rsid w:val="00DD6CB0"/>
    <w:rsid w:val="00DD6EB7"/>
    <w:rsid w:val="00DD70FA"/>
    <w:rsid w:val="00DE1416"/>
    <w:rsid w:val="00DE2E19"/>
    <w:rsid w:val="00DE2FFB"/>
    <w:rsid w:val="00DE3143"/>
    <w:rsid w:val="00DE333B"/>
    <w:rsid w:val="00DE35F8"/>
    <w:rsid w:val="00DE3680"/>
    <w:rsid w:val="00DE385C"/>
    <w:rsid w:val="00DE584F"/>
    <w:rsid w:val="00DE69D0"/>
    <w:rsid w:val="00DE6B23"/>
    <w:rsid w:val="00DE6B30"/>
    <w:rsid w:val="00DE6CBC"/>
    <w:rsid w:val="00DE710B"/>
    <w:rsid w:val="00DE780F"/>
    <w:rsid w:val="00DF15D7"/>
    <w:rsid w:val="00DF1A72"/>
    <w:rsid w:val="00DF2BF2"/>
    <w:rsid w:val="00DF3527"/>
    <w:rsid w:val="00DF3E12"/>
    <w:rsid w:val="00DF4716"/>
    <w:rsid w:val="00DF56EA"/>
    <w:rsid w:val="00DF69A3"/>
    <w:rsid w:val="00DF6CC2"/>
    <w:rsid w:val="00DF7BB7"/>
    <w:rsid w:val="00E00601"/>
    <w:rsid w:val="00E006E4"/>
    <w:rsid w:val="00E00976"/>
    <w:rsid w:val="00E00EAF"/>
    <w:rsid w:val="00E024F0"/>
    <w:rsid w:val="00E02800"/>
    <w:rsid w:val="00E02A2D"/>
    <w:rsid w:val="00E02AAD"/>
    <w:rsid w:val="00E02D4E"/>
    <w:rsid w:val="00E03A4B"/>
    <w:rsid w:val="00E03C85"/>
    <w:rsid w:val="00E04621"/>
    <w:rsid w:val="00E0467F"/>
    <w:rsid w:val="00E05042"/>
    <w:rsid w:val="00E05104"/>
    <w:rsid w:val="00E051FD"/>
    <w:rsid w:val="00E0553D"/>
    <w:rsid w:val="00E05F92"/>
    <w:rsid w:val="00E05FD4"/>
    <w:rsid w:val="00E0769B"/>
    <w:rsid w:val="00E07E4A"/>
    <w:rsid w:val="00E10812"/>
    <w:rsid w:val="00E10C0B"/>
    <w:rsid w:val="00E11083"/>
    <w:rsid w:val="00E1167B"/>
    <w:rsid w:val="00E11C34"/>
    <w:rsid w:val="00E12192"/>
    <w:rsid w:val="00E12D46"/>
    <w:rsid w:val="00E13274"/>
    <w:rsid w:val="00E148B1"/>
    <w:rsid w:val="00E14AFB"/>
    <w:rsid w:val="00E16539"/>
    <w:rsid w:val="00E16650"/>
    <w:rsid w:val="00E170B7"/>
    <w:rsid w:val="00E17492"/>
    <w:rsid w:val="00E20D41"/>
    <w:rsid w:val="00E2136B"/>
    <w:rsid w:val="00E22185"/>
    <w:rsid w:val="00E2244A"/>
    <w:rsid w:val="00E23681"/>
    <w:rsid w:val="00E245D5"/>
    <w:rsid w:val="00E24659"/>
    <w:rsid w:val="00E250EA"/>
    <w:rsid w:val="00E3046D"/>
    <w:rsid w:val="00E31014"/>
    <w:rsid w:val="00E318FB"/>
    <w:rsid w:val="00E31C35"/>
    <w:rsid w:val="00E31FC8"/>
    <w:rsid w:val="00E328D5"/>
    <w:rsid w:val="00E332E8"/>
    <w:rsid w:val="00E33B8F"/>
    <w:rsid w:val="00E34CFD"/>
    <w:rsid w:val="00E37786"/>
    <w:rsid w:val="00E4029E"/>
    <w:rsid w:val="00E40624"/>
    <w:rsid w:val="00E408BF"/>
    <w:rsid w:val="00E40DBF"/>
    <w:rsid w:val="00E40FB7"/>
    <w:rsid w:val="00E410E9"/>
    <w:rsid w:val="00E41455"/>
    <w:rsid w:val="00E41AA3"/>
    <w:rsid w:val="00E4329F"/>
    <w:rsid w:val="00E435D7"/>
    <w:rsid w:val="00E4576F"/>
    <w:rsid w:val="00E46D15"/>
    <w:rsid w:val="00E470E5"/>
    <w:rsid w:val="00E50758"/>
    <w:rsid w:val="00E52954"/>
    <w:rsid w:val="00E53315"/>
    <w:rsid w:val="00E53C1B"/>
    <w:rsid w:val="00E544C1"/>
    <w:rsid w:val="00E54D26"/>
    <w:rsid w:val="00E55A58"/>
    <w:rsid w:val="00E55DFC"/>
    <w:rsid w:val="00E561CD"/>
    <w:rsid w:val="00E56373"/>
    <w:rsid w:val="00E56CF6"/>
    <w:rsid w:val="00E56F97"/>
    <w:rsid w:val="00E5708C"/>
    <w:rsid w:val="00E5730F"/>
    <w:rsid w:val="00E57F35"/>
    <w:rsid w:val="00E610D6"/>
    <w:rsid w:val="00E62A4F"/>
    <w:rsid w:val="00E63092"/>
    <w:rsid w:val="00E6346D"/>
    <w:rsid w:val="00E639F4"/>
    <w:rsid w:val="00E645CB"/>
    <w:rsid w:val="00E64650"/>
    <w:rsid w:val="00E65013"/>
    <w:rsid w:val="00E650B7"/>
    <w:rsid w:val="00E650C5"/>
    <w:rsid w:val="00E651DE"/>
    <w:rsid w:val="00E654B6"/>
    <w:rsid w:val="00E65B0E"/>
    <w:rsid w:val="00E664DF"/>
    <w:rsid w:val="00E66C5E"/>
    <w:rsid w:val="00E67237"/>
    <w:rsid w:val="00E678A6"/>
    <w:rsid w:val="00E70206"/>
    <w:rsid w:val="00E70F5E"/>
    <w:rsid w:val="00E71C91"/>
    <w:rsid w:val="00E72A9F"/>
    <w:rsid w:val="00E72D22"/>
    <w:rsid w:val="00E7316D"/>
    <w:rsid w:val="00E74E87"/>
    <w:rsid w:val="00E74F55"/>
    <w:rsid w:val="00E76786"/>
    <w:rsid w:val="00E77407"/>
    <w:rsid w:val="00E77D40"/>
    <w:rsid w:val="00E80182"/>
    <w:rsid w:val="00E8027B"/>
    <w:rsid w:val="00E806D2"/>
    <w:rsid w:val="00E80D29"/>
    <w:rsid w:val="00E8132C"/>
    <w:rsid w:val="00E81437"/>
    <w:rsid w:val="00E82736"/>
    <w:rsid w:val="00E827FE"/>
    <w:rsid w:val="00E82AE4"/>
    <w:rsid w:val="00E82E15"/>
    <w:rsid w:val="00E83067"/>
    <w:rsid w:val="00E83490"/>
    <w:rsid w:val="00E838E4"/>
    <w:rsid w:val="00E83DF3"/>
    <w:rsid w:val="00E83E2F"/>
    <w:rsid w:val="00E840E7"/>
    <w:rsid w:val="00E85FDE"/>
    <w:rsid w:val="00E86A5A"/>
    <w:rsid w:val="00E870F6"/>
    <w:rsid w:val="00E873C2"/>
    <w:rsid w:val="00E87CE2"/>
    <w:rsid w:val="00E91C6B"/>
    <w:rsid w:val="00E920E1"/>
    <w:rsid w:val="00E92AB7"/>
    <w:rsid w:val="00E93F41"/>
    <w:rsid w:val="00E94720"/>
    <w:rsid w:val="00E94A6B"/>
    <w:rsid w:val="00E9535F"/>
    <w:rsid w:val="00E95A41"/>
    <w:rsid w:val="00E95B0F"/>
    <w:rsid w:val="00E95CC4"/>
    <w:rsid w:val="00E96E8E"/>
    <w:rsid w:val="00E97D7E"/>
    <w:rsid w:val="00EA0BB5"/>
    <w:rsid w:val="00EA1115"/>
    <w:rsid w:val="00EA2CE4"/>
    <w:rsid w:val="00EA46DA"/>
    <w:rsid w:val="00EA48D0"/>
    <w:rsid w:val="00EA678C"/>
    <w:rsid w:val="00EA6A6E"/>
    <w:rsid w:val="00EA6DCB"/>
    <w:rsid w:val="00EB1FED"/>
    <w:rsid w:val="00EB2E40"/>
    <w:rsid w:val="00EB3527"/>
    <w:rsid w:val="00EB41AE"/>
    <w:rsid w:val="00EB48A1"/>
    <w:rsid w:val="00EB5336"/>
    <w:rsid w:val="00EB5A2F"/>
    <w:rsid w:val="00EB5ADB"/>
    <w:rsid w:val="00EB5D6D"/>
    <w:rsid w:val="00EB6218"/>
    <w:rsid w:val="00EB69EF"/>
    <w:rsid w:val="00EB7706"/>
    <w:rsid w:val="00EB780F"/>
    <w:rsid w:val="00EC08AE"/>
    <w:rsid w:val="00EC220A"/>
    <w:rsid w:val="00EC3E3F"/>
    <w:rsid w:val="00EC4F39"/>
    <w:rsid w:val="00EC5043"/>
    <w:rsid w:val="00EC528C"/>
    <w:rsid w:val="00EC535E"/>
    <w:rsid w:val="00EC6022"/>
    <w:rsid w:val="00EC7033"/>
    <w:rsid w:val="00EC70E0"/>
    <w:rsid w:val="00EC7772"/>
    <w:rsid w:val="00EC79C5"/>
    <w:rsid w:val="00ED3E1B"/>
    <w:rsid w:val="00ED582E"/>
    <w:rsid w:val="00ED5891"/>
    <w:rsid w:val="00ED5F52"/>
    <w:rsid w:val="00ED6892"/>
    <w:rsid w:val="00ED6FC5"/>
    <w:rsid w:val="00ED7073"/>
    <w:rsid w:val="00EE0F44"/>
    <w:rsid w:val="00EE13AE"/>
    <w:rsid w:val="00EE25EA"/>
    <w:rsid w:val="00EE276D"/>
    <w:rsid w:val="00EE28FB"/>
    <w:rsid w:val="00EE2AF3"/>
    <w:rsid w:val="00EE34B6"/>
    <w:rsid w:val="00EE4381"/>
    <w:rsid w:val="00EE4990"/>
    <w:rsid w:val="00EE55B2"/>
    <w:rsid w:val="00EE563B"/>
    <w:rsid w:val="00EE684D"/>
    <w:rsid w:val="00EE6B3C"/>
    <w:rsid w:val="00EE7DA9"/>
    <w:rsid w:val="00EE7E33"/>
    <w:rsid w:val="00EF214A"/>
    <w:rsid w:val="00EF24CA"/>
    <w:rsid w:val="00EF34D3"/>
    <w:rsid w:val="00EF38CF"/>
    <w:rsid w:val="00EF3C89"/>
    <w:rsid w:val="00EF4EB8"/>
    <w:rsid w:val="00EF5FCC"/>
    <w:rsid w:val="00EF6B9E"/>
    <w:rsid w:val="00EF77F2"/>
    <w:rsid w:val="00F00177"/>
    <w:rsid w:val="00F0139A"/>
    <w:rsid w:val="00F01460"/>
    <w:rsid w:val="00F02F18"/>
    <w:rsid w:val="00F0308F"/>
    <w:rsid w:val="00F047A1"/>
    <w:rsid w:val="00F04926"/>
    <w:rsid w:val="00F049C0"/>
    <w:rsid w:val="00F04FF6"/>
    <w:rsid w:val="00F0504C"/>
    <w:rsid w:val="00F0522F"/>
    <w:rsid w:val="00F05503"/>
    <w:rsid w:val="00F05D71"/>
    <w:rsid w:val="00F100D0"/>
    <w:rsid w:val="00F10208"/>
    <w:rsid w:val="00F103C0"/>
    <w:rsid w:val="00F109FC"/>
    <w:rsid w:val="00F13472"/>
    <w:rsid w:val="00F13775"/>
    <w:rsid w:val="00F13D95"/>
    <w:rsid w:val="00F154AA"/>
    <w:rsid w:val="00F1599E"/>
    <w:rsid w:val="00F16057"/>
    <w:rsid w:val="00F1619A"/>
    <w:rsid w:val="00F16324"/>
    <w:rsid w:val="00F16F4D"/>
    <w:rsid w:val="00F175AB"/>
    <w:rsid w:val="00F21A46"/>
    <w:rsid w:val="00F2242A"/>
    <w:rsid w:val="00F22832"/>
    <w:rsid w:val="00F233C0"/>
    <w:rsid w:val="00F2375B"/>
    <w:rsid w:val="00F244CD"/>
    <w:rsid w:val="00F247F9"/>
    <w:rsid w:val="00F24C7B"/>
    <w:rsid w:val="00F24F93"/>
    <w:rsid w:val="00F252A4"/>
    <w:rsid w:val="00F2561F"/>
    <w:rsid w:val="00F25A7D"/>
    <w:rsid w:val="00F2637D"/>
    <w:rsid w:val="00F26611"/>
    <w:rsid w:val="00F26725"/>
    <w:rsid w:val="00F27215"/>
    <w:rsid w:val="00F273EF"/>
    <w:rsid w:val="00F279A6"/>
    <w:rsid w:val="00F302F0"/>
    <w:rsid w:val="00F30EF3"/>
    <w:rsid w:val="00F31334"/>
    <w:rsid w:val="00F313D9"/>
    <w:rsid w:val="00F325B3"/>
    <w:rsid w:val="00F33998"/>
    <w:rsid w:val="00F342FD"/>
    <w:rsid w:val="00F34E9E"/>
    <w:rsid w:val="00F36BFB"/>
    <w:rsid w:val="00F36D46"/>
    <w:rsid w:val="00F36DC0"/>
    <w:rsid w:val="00F37ECD"/>
    <w:rsid w:val="00F400A1"/>
    <w:rsid w:val="00F41684"/>
    <w:rsid w:val="00F418ED"/>
    <w:rsid w:val="00F41B1A"/>
    <w:rsid w:val="00F42EFD"/>
    <w:rsid w:val="00F435D1"/>
    <w:rsid w:val="00F44755"/>
    <w:rsid w:val="00F451CD"/>
    <w:rsid w:val="00F455E0"/>
    <w:rsid w:val="00F45822"/>
    <w:rsid w:val="00F45E7C"/>
    <w:rsid w:val="00F50899"/>
    <w:rsid w:val="00F520A7"/>
    <w:rsid w:val="00F520AD"/>
    <w:rsid w:val="00F52E16"/>
    <w:rsid w:val="00F5458D"/>
    <w:rsid w:val="00F54F3A"/>
    <w:rsid w:val="00F55028"/>
    <w:rsid w:val="00F5550B"/>
    <w:rsid w:val="00F5670E"/>
    <w:rsid w:val="00F577F2"/>
    <w:rsid w:val="00F5786F"/>
    <w:rsid w:val="00F57F2A"/>
    <w:rsid w:val="00F600EF"/>
    <w:rsid w:val="00F60892"/>
    <w:rsid w:val="00F61E6F"/>
    <w:rsid w:val="00F62210"/>
    <w:rsid w:val="00F62C6D"/>
    <w:rsid w:val="00F63EF0"/>
    <w:rsid w:val="00F64170"/>
    <w:rsid w:val="00F6431B"/>
    <w:rsid w:val="00F653A1"/>
    <w:rsid w:val="00F654A2"/>
    <w:rsid w:val="00F659E1"/>
    <w:rsid w:val="00F661C9"/>
    <w:rsid w:val="00F665F1"/>
    <w:rsid w:val="00F668FF"/>
    <w:rsid w:val="00F66CF2"/>
    <w:rsid w:val="00F6700E"/>
    <w:rsid w:val="00F670F7"/>
    <w:rsid w:val="00F671CD"/>
    <w:rsid w:val="00F700FE"/>
    <w:rsid w:val="00F70EB9"/>
    <w:rsid w:val="00F71171"/>
    <w:rsid w:val="00F71BCF"/>
    <w:rsid w:val="00F71FAA"/>
    <w:rsid w:val="00F72A19"/>
    <w:rsid w:val="00F73203"/>
    <w:rsid w:val="00F73385"/>
    <w:rsid w:val="00F75251"/>
    <w:rsid w:val="00F7677E"/>
    <w:rsid w:val="00F76F3C"/>
    <w:rsid w:val="00F77D89"/>
    <w:rsid w:val="00F808C5"/>
    <w:rsid w:val="00F81D0E"/>
    <w:rsid w:val="00F8256C"/>
    <w:rsid w:val="00F832E1"/>
    <w:rsid w:val="00F840A5"/>
    <w:rsid w:val="00F85369"/>
    <w:rsid w:val="00F858DD"/>
    <w:rsid w:val="00F8620C"/>
    <w:rsid w:val="00F865C4"/>
    <w:rsid w:val="00F86BF6"/>
    <w:rsid w:val="00F86D91"/>
    <w:rsid w:val="00F87208"/>
    <w:rsid w:val="00F87C8C"/>
    <w:rsid w:val="00F87E50"/>
    <w:rsid w:val="00F909D6"/>
    <w:rsid w:val="00F91B39"/>
    <w:rsid w:val="00F93DC9"/>
    <w:rsid w:val="00F94872"/>
    <w:rsid w:val="00F9547F"/>
    <w:rsid w:val="00F95A5A"/>
    <w:rsid w:val="00F967E0"/>
    <w:rsid w:val="00F96A6A"/>
    <w:rsid w:val="00F974A6"/>
    <w:rsid w:val="00F97C20"/>
    <w:rsid w:val="00FA0362"/>
    <w:rsid w:val="00FA08AC"/>
    <w:rsid w:val="00FA0CA8"/>
    <w:rsid w:val="00FA156D"/>
    <w:rsid w:val="00FA22AE"/>
    <w:rsid w:val="00FA43B6"/>
    <w:rsid w:val="00FA4AC6"/>
    <w:rsid w:val="00FA4AE4"/>
    <w:rsid w:val="00FA4C14"/>
    <w:rsid w:val="00FA5A31"/>
    <w:rsid w:val="00FA5D88"/>
    <w:rsid w:val="00FA681B"/>
    <w:rsid w:val="00FA6D0A"/>
    <w:rsid w:val="00FA751A"/>
    <w:rsid w:val="00FA7AEE"/>
    <w:rsid w:val="00FA7CEA"/>
    <w:rsid w:val="00FA7EE3"/>
    <w:rsid w:val="00FB0152"/>
    <w:rsid w:val="00FB0544"/>
    <w:rsid w:val="00FB1482"/>
    <w:rsid w:val="00FB1A63"/>
    <w:rsid w:val="00FB22B7"/>
    <w:rsid w:val="00FB29A4"/>
    <w:rsid w:val="00FB316F"/>
    <w:rsid w:val="00FB33E4"/>
    <w:rsid w:val="00FB3858"/>
    <w:rsid w:val="00FB42C9"/>
    <w:rsid w:val="00FB46BD"/>
    <w:rsid w:val="00FB5641"/>
    <w:rsid w:val="00FB63CD"/>
    <w:rsid w:val="00FB6C2B"/>
    <w:rsid w:val="00FB6F0C"/>
    <w:rsid w:val="00FB7DE2"/>
    <w:rsid w:val="00FC10C9"/>
    <w:rsid w:val="00FC11FE"/>
    <w:rsid w:val="00FC18E0"/>
    <w:rsid w:val="00FC19AE"/>
    <w:rsid w:val="00FC1E3C"/>
    <w:rsid w:val="00FC20C3"/>
    <w:rsid w:val="00FC29BA"/>
    <w:rsid w:val="00FC321D"/>
    <w:rsid w:val="00FC3B63"/>
    <w:rsid w:val="00FC3E02"/>
    <w:rsid w:val="00FC5CFA"/>
    <w:rsid w:val="00FC61F5"/>
    <w:rsid w:val="00FC64E4"/>
    <w:rsid w:val="00FD2FBB"/>
    <w:rsid w:val="00FD47AE"/>
    <w:rsid w:val="00FD554D"/>
    <w:rsid w:val="00FD5B24"/>
    <w:rsid w:val="00FD7ACD"/>
    <w:rsid w:val="00FD7B99"/>
    <w:rsid w:val="00FE04C8"/>
    <w:rsid w:val="00FE05E8"/>
    <w:rsid w:val="00FE0859"/>
    <w:rsid w:val="00FE1231"/>
    <w:rsid w:val="00FE30C5"/>
    <w:rsid w:val="00FE31E9"/>
    <w:rsid w:val="00FE337B"/>
    <w:rsid w:val="00FE362B"/>
    <w:rsid w:val="00FE37EF"/>
    <w:rsid w:val="00FE38BD"/>
    <w:rsid w:val="00FE4AE5"/>
    <w:rsid w:val="00FE4E67"/>
    <w:rsid w:val="00FE5C16"/>
    <w:rsid w:val="00FE7B97"/>
    <w:rsid w:val="00FF0D93"/>
    <w:rsid w:val="00FF322C"/>
    <w:rsid w:val="00FF32B1"/>
    <w:rsid w:val="00FF373C"/>
    <w:rsid w:val="00FF3866"/>
    <w:rsid w:val="00FF42CB"/>
    <w:rsid w:val="00FF698D"/>
    <w:rsid w:val="00FF7B47"/>
    <w:rsid w:val="00FF7E7B"/>
    <w:rsid w:val="00FF7EE7"/>
    <w:rsid w:val="00FF7FE0"/>
    <w:rsid w:val="4547DD53"/>
    <w:rsid w:val="72C9D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BD3B4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14AFB"/>
    <w:rPr>
      <w:sz w:val="18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1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ED7073"/>
    <w:pPr>
      <w:keepNext/>
      <w:ind w:leftChars="400" w:left="400" w:hangingChars="200" w:hanging="2000"/>
      <w:outlineLvl w:val="3"/>
    </w:pPr>
    <w:rPr>
      <w:b/>
      <w:bCs/>
    </w:rPr>
  </w:style>
  <w:style w:type="paragraph" w:styleId="Heading5">
    <w:name w:val="heading 5"/>
    <w:basedOn w:val="Heading4"/>
    <w:next w:val="IEEEStdsParagraph"/>
    <w:link w:val="Heading5Char"/>
    <w:qFormat/>
    <w:rsid w:val="00DD6CB0"/>
    <w:pPr>
      <w:keepLines/>
      <w:tabs>
        <w:tab w:val="left" w:pos="1080"/>
      </w:tabs>
      <w:suppressAutoHyphens/>
      <w:spacing w:before="240" w:after="240"/>
      <w:ind w:leftChars="0" w:left="0" w:firstLineChars="0" w:firstLine="0"/>
      <w:outlineLvl w:val="4"/>
    </w:pPr>
    <w:rPr>
      <w:rFonts w:ascii="Arial" w:eastAsia="Times New Roman" w:hAnsi="Arial"/>
      <w:bCs w:val="0"/>
      <w:sz w:val="20"/>
      <w:lang w:val="en-US" w:eastAsia="ja-JP"/>
    </w:rPr>
  </w:style>
  <w:style w:type="paragraph" w:styleId="Heading6">
    <w:name w:val="heading 6"/>
    <w:basedOn w:val="Heading5"/>
    <w:next w:val="IEEEStdsParagraph"/>
    <w:link w:val="Heading6Char"/>
    <w:qFormat/>
    <w:rsid w:val="00DD6CB0"/>
    <w:pPr>
      <w:outlineLvl w:val="5"/>
    </w:pPr>
  </w:style>
  <w:style w:type="paragraph" w:styleId="Heading7">
    <w:name w:val="heading 7"/>
    <w:basedOn w:val="Heading6"/>
    <w:next w:val="IEEEStdsParagraph"/>
    <w:link w:val="Heading7Char"/>
    <w:qFormat/>
    <w:rsid w:val="00DD6CB0"/>
    <w:pPr>
      <w:outlineLvl w:val="6"/>
    </w:pPr>
  </w:style>
  <w:style w:type="paragraph" w:styleId="Heading8">
    <w:name w:val="heading 8"/>
    <w:basedOn w:val="Heading7"/>
    <w:next w:val="IEEEStdsParagraph"/>
    <w:link w:val="Heading8Char"/>
    <w:qFormat/>
    <w:rsid w:val="00DD6CB0"/>
    <w:pPr>
      <w:outlineLvl w:val="7"/>
    </w:pPr>
  </w:style>
  <w:style w:type="paragraph" w:styleId="Heading9">
    <w:name w:val="heading 9"/>
    <w:basedOn w:val="Heading8"/>
    <w:next w:val="IEEEStdsParagraph"/>
    <w:link w:val="Heading9Char"/>
    <w:qFormat/>
    <w:rsid w:val="00DD6CB0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link w:val="BodyTextIndentChar1"/>
    <w:rsid w:val="00654B3B"/>
    <w:pPr>
      <w:ind w:left="720" w:hanging="720"/>
    </w:pPr>
  </w:style>
  <w:style w:type="character" w:styleId="Hyperlink">
    <w:name w:val="Hyperlink"/>
    <w:uiPriority w:val="99"/>
    <w:rsid w:val="00654B3B"/>
    <w:rPr>
      <w:color w:val="0000FF"/>
      <w:u w:val="single"/>
    </w:rPr>
  </w:style>
  <w:style w:type="paragraph" w:customStyle="1" w:styleId="T">
    <w:name w:val="T"/>
    <w:aliases w:val="Text"/>
    <w:link w:val="TChar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Normal"/>
    <w:next w:val="Normal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TableGrid">
    <w:name w:val="Table Grid"/>
    <w:basedOn w:val="TableNormal"/>
    <w:uiPriority w:val="3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iPriority w:val="99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ommentTextChar">
    <w:name w:val="Comment Text Char"/>
    <w:link w:val="CommentText"/>
    <w:uiPriority w:val="99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,DashedList3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uiPriority w:val="99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1"/>
    <w:qFormat/>
    <w:rsid w:val="00884237"/>
    <w:pPr>
      <w:ind w:leftChars="400" w:left="800"/>
    </w:pPr>
  </w:style>
  <w:style w:type="paragraph" w:customStyle="1" w:styleId="SP990150">
    <w:name w:val="SP.9.90150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Bibliography">
    <w:name w:val="Bibliography"/>
    <w:basedOn w:val="Normal"/>
    <w:next w:val="Normal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customStyle="1" w:styleId="EditiingInstruction">
    <w:name w:val="Editiing Instruction"/>
    <w:uiPriority w:val="99"/>
    <w:rsid w:val="00A675B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1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ED7073"/>
    <w:rPr>
      <w:b/>
      <w:bCs/>
      <w:sz w:val="18"/>
      <w:lang w:val="en-GB" w:eastAsia="en-US"/>
    </w:rPr>
  </w:style>
  <w:style w:type="paragraph" w:customStyle="1" w:styleId="SP1173909">
    <w:name w:val="SP.11.73909"/>
    <w:basedOn w:val="Default"/>
    <w:next w:val="Default"/>
    <w:uiPriority w:val="99"/>
    <w:rsid w:val="003A7DD8"/>
    <w:pPr>
      <w:widowControl w:val="0"/>
    </w:pPr>
    <w:rPr>
      <w:rFonts w:ascii="Arial" w:hAnsi="Arial" w:cs="Arial"/>
      <w:color w:val="auto"/>
    </w:rPr>
  </w:style>
  <w:style w:type="character" w:customStyle="1" w:styleId="SC11204811">
    <w:name w:val="SC.11.204811"/>
    <w:uiPriority w:val="99"/>
    <w:rsid w:val="003A7DD8"/>
    <w:rPr>
      <w:b/>
      <w:bCs/>
      <w:color w:val="000000"/>
      <w:sz w:val="22"/>
      <w:szCs w:val="22"/>
    </w:rPr>
  </w:style>
  <w:style w:type="paragraph" w:customStyle="1" w:styleId="SP1173951">
    <w:name w:val="SP.11.73951"/>
    <w:basedOn w:val="Default"/>
    <w:next w:val="Default"/>
    <w:uiPriority w:val="99"/>
    <w:rsid w:val="00B01A11"/>
    <w:pPr>
      <w:widowControl w:val="0"/>
    </w:pPr>
    <w:rPr>
      <w:color w:val="auto"/>
    </w:rPr>
  </w:style>
  <w:style w:type="paragraph" w:customStyle="1" w:styleId="SP1173929">
    <w:name w:val="SP.11.73929"/>
    <w:basedOn w:val="Default"/>
    <w:next w:val="Default"/>
    <w:uiPriority w:val="99"/>
    <w:rsid w:val="00B01A11"/>
    <w:pPr>
      <w:widowControl w:val="0"/>
    </w:pPr>
    <w:rPr>
      <w:color w:val="auto"/>
    </w:rPr>
  </w:style>
  <w:style w:type="character" w:customStyle="1" w:styleId="SC11204846">
    <w:name w:val="SC.11.204846"/>
    <w:uiPriority w:val="99"/>
    <w:rsid w:val="00B01A11"/>
    <w:rPr>
      <w:color w:val="000000"/>
      <w:sz w:val="18"/>
      <w:szCs w:val="18"/>
    </w:rPr>
  </w:style>
  <w:style w:type="character" w:customStyle="1" w:styleId="SC9204816">
    <w:name w:val="SC.9.204816"/>
    <w:uiPriority w:val="99"/>
    <w:rsid w:val="00867C24"/>
    <w:rPr>
      <w:b/>
      <w:bCs/>
      <w:color w:val="000000"/>
      <w:sz w:val="20"/>
      <w:szCs w:val="20"/>
    </w:rPr>
  </w:style>
  <w:style w:type="paragraph" w:customStyle="1" w:styleId="SP990302">
    <w:name w:val="SP.9.90302"/>
    <w:basedOn w:val="Default"/>
    <w:next w:val="Default"/>
    <w:uiPriority w:val="99"/>
    <w:rsid w:val="00867C24"/>
    <w:pPr>
      <w:widowControl w:val="0"/>
    </w:pPr>
    <w:rPr>
      <w:color w:val="auto"/>
    </w:rPr>
  </w:style>
  <w:style w:type="paragraph" w:customStyle="1" w:styleId="SP990344">
    <w:name w:val="SP.9.90344"/>
    <w:basedOn w:val="Default"/>
    <w:next w:val="Default"/>
    <w:uiPriority w:val="99"/>
    <w:rsid w:val="00867C24"/>
    <w:pPr>
      <w:widowControl w:val="0"/>
    </w:pPr>
    <w:rPr>
      <w:color w:val="auto"/>
    </w:rPr>
  </w:style>
  <w:style w:type="paragraph" w:customStyle="1" w:styleId="SP990322">
    <w:name w:val="SP.9.90322"/>
    <w:basedOn w:val="Default"/>
    <w:next w:val="Default"/>
    <w:uiPriority w:val="99"/>
    <w:rsid w:val="00867C24"/>
    <w:pPr>
      <w:widowControl w:val="0"/>
    </w:pPr>
    <w:rPr>
      <w:color w:val="auto"/>
    </w:rPr>
  </w:style>
  <w:style w:type="character" w:customStyle="1" w:styleId="SC9204840">
    <w:name w:val="SC.9.204840"/>
    <w:uiPriority w:val="99"/>
    <w:rsid w:val="00867C24"/>
    <w:rPr>
      <w:color w:val="000000"/>
      <w:sz w:val="20"/>
      <w:szCs w:val="20"/>
    </w:rPr>
  </w:style>
  <w:style w:type="character" w:customStyle="1" w:styleId="SC12204806">
    <w:name w:val="SC.12.204806"/>
    <w:uiPriority w:val="99"/>
    <w:rsid w:val="00BA14F7"/>
    <w:rPr>
      <w:color w:val="000000"/>
      <w:sz w:val="20"/>
      <w:szCs w:val="20"/>
    </w:rPr>
  </w:style>
  <w:style w:type="character" w:customStyle="1" w:styleId="SC11204802">
    <w:name w:val="SC.11.204802"/>
    <w:uiPriority w:val="99"/>
    <w:rsid w:val="007D6CCC"/>
    <w:rPr>
      <w:color w:val="000000"/>
      <w:sz w:val="20"/>
      <w:szCs w:val="20"/>
    </w:rPr>
  </w:style>
  <w:style w:type="paragraph" w:customStyle="1" w:styleId="CellBodyCentred">
    <w:name w:val="CellBodyCentred"/>
    <w:uiPriority w:val="99"/>
    <w:rsid w:val="00311735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zh-CN"/>
    </w:rPr>
  </w:style>
  <w:style w:type="paragraph" w:customStyle="1" w:styleId="SP9188421">
    <w:name w:val="SP.9.188421"/>
    <w:basedOn w:val="Default"/>
    <w:next w:val="Default"/>
    <w:uiPriority w:val="99"/>
    <w:rsid w:val="004E58B9"/>
    <w:rPr>
      <w:rFonts w:ascii="Arial" w:hAnsi="Arial" w:cs="Arial"/>
      <w:color w:val="auto"/>
    </w:rPr>
  </w:style>
  <w:style w:type="paragraph" w:customStyle="1" w:styleId="SP9188474">
    <w:name w:val="SP.9.188474"/>
    <w:basedOn w:val="Default"/>
    <w:next w:val="Default"/>
    <w:uiPriority w:val="99"/>
    <w:rsid w:val="004E58B9"/>
    <w:rPr>
      <w:rFonts w:ascii="Arial" w:hAnsi="Arial" w:cs="Arial"/>
      <w:color w:val="auto"/>
    </w:rPr>
  </w:style>
  <w:style w:type="paragraph" w:customStyle="1" w:styleId="SP9188447">
    <w:name w:val="SP.9.188447"/>
    <w:basedOn w:val="Default"/>
    <w:next w:val="Default"/>
    <w:uiPriority w:val="99"/>
    <w:rsid w:val="004E58B9"/>
    <w:rPr>
      <w:rFonts w:ascii="Arial" w:hAnsi="Arial" w:cs="Arial"/>
      <w:color w:val="auto"/>
    </w:rPr>
  </w:style>
  <w:style w:type="character" w:customStyle="1" w:styleId="SC9274437">
    <w:name w:val="SC.9.274437"/>
    <w:uiPriority w:val="99"/>
    <w:rsid w:val="004E58B9"/>
    <w:rPr>
      <w:b/>
      <w:bCs/>
      <w:color w:val="000000"/>
      <w:sz w:val="20"/>
      <w:szCs w:val="20"/>
    </w:rPr>
  </w:style>
  <w:style w:type="character" w:customStyle="1" w:styleId="SC9274505">
    <w:name w:val="SC.9.274505"/>
    <w:uiPriority w:val="99"/>
    <w:rsid w:val="004E58B9"/>
    <w:rPr>
      <w:rFonts w:ascii="Times New Roman" w:hAnsi="Times New Roman" w:cs="Times New Roman"/>
      <w:color w:val="000000"/>
      <w:sz w:val="20"/>
      <w:szCs w:val="20"/>
    </w:rPr>
  </w:style>
  <w:style w:type="paragraph" w:customStyle="1" w:styleId="SP9188423">
    <w:name w:val="SP.9.188423"/>
    <w:basedOn w:val="Default"/>
    <w:next w:val="Default"/>
    <w:uiPriority w:val="99"/>
    <w:rsid w:val="0026639B"/>
    <w:rPr>
      <w:rFonts w:ascii="Arial" w:hAnsi="Arial" w:cs="Arial"/>
      <w:color w:val="auto"/>
    </w:rPr>
  </w:style>
  <w:style w:type="paragraph" w:customStyle="1" w:styleId="xmsonormal">
    <w:name w:val="x_msonormal"/>
    <w:basedOn w:val="Normal"/>
    <w:rsid w:val="00C477C8"/>
    <w:rPr>
      <w:rFonts w:ascii="Calibri" w:eastAsiaTheme="minorEastAsia" w:hAnsi="Calibri" w:cs="Calibri"/>
      <w:sz w:val="22"/>
      <w:szCs w:val="22"/>
      <w:lang w:val="en-US" w:eastAsia="zh-CN"/>
    </w:rPr>
  </w:style>
  <w:style w:type="paragraph" w:styleId="BodyText">
    <w:name w:val="Body Text"/>
    <w:basedOn w:val="Normal"/>
    <w:link w:val="BodyTextChar"/>
    <w:uiPriority w:val="1"/>
    <w:unhideWhenUsed/>
    <w:qFormat/>
    <w:rsid w:val="00D4759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1"/>
    <w:rsid w:val="00D47595"/>
    <w:rPr>
      <w:sz w:val="18"/>
      <w:lang w:val="en-GB" w:eastAsia="en-US"/>
    </w:rPr>
  </w:style>
  <w:style w:type="paragraph" w:customStyle="1" w:styleId="TableParagraph">
    <w:name w:val="Table Paragraph"/>
    <w:basedOn w:val="Normal"/>
    <w:uiPriority w:val="1"/>
    <w:qFormat/>
    <w:rsid w:val="00D47595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  <w:lang w:val="en-US" w:eastAsia="zh-CN"/>
    </w:rPr>
  </w:style>
  <w:style w:type="paragraph" w:customStyle="1" w:styleId="IEEEStdsParagraph">
    <w:name w:val="IEEEStds Paragraph"/>
    <w:link w:val="IEEEStdsParagraphChar"/>
    <w:rsid w:val="00B363AD"/>
    <w:pPr>
      <w:spacing w:after="240"/>
      <w:jc w:val="both"/>
    </w:pPr>
    <w:rPr>
      <w:rFonts w:eastAsia="Times New Roman"/>
      <w:lang w:eastAsia="ja-JP"/>
    </w:rPr>
  </w:style>
  <w:style w:type="paragraph" w:customStyle="1" w:styleId="IEEEStdsLevel1Header">
    <w:name w:val="IEEEStds Level 1 Header"/>
    <w:basedOn w:val="IEEEStdsParagraph"/>
    <w:next w:val="IEEEStdsParagraph"/>
    <w:link w:val="IEEEStdsLevel1HeaderChar"/>
    <w:rsid w:val="00B363AD"/>
    <w:pPr>
      <w:keepNext/>
      <w:keepLines/>
      <w:tabs>
        <w:tab w:val="num" w:pos="360"/>
      </w:tabs>
      <w:suppressAutoHyphens/>
      <w:spacing w:before="360"/>
      <w:jc w:val="left"/>
      <w:outlineLvl w:val="0"/>
    </w:pPr>
    <w:rPr>
      <w:rFonts w:ascii="Arial" w:hAnsi="Arial"/>
      <w:b/>
      <w:sz w:val="24"/>
    </w:rPr>
  </w:style>
  <w:style w:type="paragraph" w:customStyle="1" w:styleId="IEEEStdsLevel3Header">
    <w:name w:val="IEEEStds Level 3 Header"/>
    <w:basedOn w:val="IEEEStdsLevel2Header"/>
    <w:next w:val="IEEEStdsParagraph"/>
    <w:link w:val="IEEEStdsLevel3HeaderChar"/>
    <w:rsid w:val="00B363AD"/>
    <w:pPr>
      <w:spacing w:before="240"/>
      <w:outlineLvl w:val="2"/>
    </w:pPr>
    <w:rPr>
      <w:sz w:val="20"/>
    </w:rPr>
  </w:style>
  <w:style w:type="paragraph" w:customStyle="1" w:styleId="IEEEStdsLevel2Header">
    <w:name w:val="IEEEStds Level 2 Header"/>
    <w:basedOn w:val="IEEEStdsLevel1Header"/>
    <w:next w:val="IEEEStdsParagraph"/>
    <w:link w:val="IEEEStdsLevel2HeaderChar"/>
    <w:rsid w:val="00B363AD"/>
    <w:pPr>
      <w:outlineLvl w:val="1"/>
    </w:pPr>
    <w:rPr>
      <w:sz w:val="22"/>
    </w:rPr>
  </w:style>
  <w:style w:type="paragraph" w:customStyle="1" w:styleId="IEEEStdsLevel5Header">
    <w:name w:val="IEEEStds Level 5 Header"/>
    <w:basedOn w:val="IEEEStdsLevel4Header"/>
    <w:next w:val="IEEEStdsParagraph"/>
    <w:rsid w:val="00B363AD"/>
    <w:pPr>
      <w:keepNext/>
      <w:tabs>
        <w:tab w:val="clear" w:pos="360"/>
      </w:tabs>
      <w:ind w:left="540" w:firstLine="0"/>
      <w:outlineLvl w:val="4"/>
    </w:pPr>
    <w:rPr>
      <w:rFonts w:eastAsia="Times New Roman"/>
      <w:noProof w:val="0"/>
      <w:snapToGrid/>
      <w:lang w:val="en-US" w:eastAsia="ja-JP"/>
    </w:rPr>
  </w:style>
  <w:style w:type="paragraph" w:customStyle="1" w:styleId="IEEEStdsLevel6Header">
    <w:name w:val="IEEEStds Level 6 Header"/>
    <w:basedOn w:val="IEEEStdsLevel5Header"/>
    <w:next w:val="IEEEStdsParagraph"/>
    <w:rsid w:val="00B363AD"/>
    <w:pPr>
      <w:ind w:left="0"/>
      <w:outlineLvl w:val="5"/>
    </w:pPr>
  </w:style>
  <w:style w:type="character" w:customStyle="1" w:styleId="IEEEStdsParagraphChar">
    <w:name w:val="IEEEStds Paragraph Char"/>
    <w:link w:val="IEEEStdsParagraph"/>
    <w:rsid w:val="00B363AD"/>
    <w:rPr>
      <w:rFonts w:eastAsia="Times New Roman"/>
      <w:lang w:eastAsia="ja-JP"/>
    </w:rPr>
  </w:style>
  <w:style w:type="paragraph" w:customStyle="1" w:styleId="IEEEStdsLevel7Header">
    <w:name w:val="IEEEStds Level 7 Header"/>
    <w:basedOn w:val="IEEEStdsLevel6Header"/>
    <w:next w:val="IEEEStdsParagraph"/>
    <w:rsid w:val="00B363AD"/>
    <w:pPr>
      <w:outlineLvl w:val="6"/>
    </w:pPr>
  </w:style>
  <w:style w:type="paragraph" w:customStyle="1" w:styleId="IEEEStdsLevel8Header">
    <w:name w:val="IEEEStds Level 8 Header"/>
    <w:basedOn w:val="IEEEStdsLevel7Header"/>
    <w:next w:val="IEEEStdsParagraph"/>
    <w:rsid w:val="00B363AD"/>
    <w:pPr>
      <w:outlineLvl w:val="7"/>
    </w:pPr>
  </w:style>
  <w:style w:type="paragraph" w:customStyle="1" w:styleId="IEEEStdsLevel9Header">
    <w:name w:val="IEEEStds Level 9 Header"/>
    <w:basedOn w:val="IEEEStdsLevel8Header"/>
    <w:next w:val="IEEEStdsParagraph"/>
    <w:rsid w:val="00B363AD"/>
    <w:pPr>
      <w:outlineLvl w:val="8"/>
    </w:pPr>
  </w:style>
  <w:style w:type="character" w:customStyle="1" w:styleId="IEEEStdsLevel4HeaderChar">
    <w:name w:val="IEEEStds Level 4 Header Char"/>
    <w:rsid w:val="00B363AD"/>
    <w:rPr>
      <w:rFonts w:ascii="Arial" w:hAnsi="Arial"/>
      <w:b/>
      <w:lang w:eastAsia="ja-JP"/>
    </w:rPr>
  </w:style>
  <w:style w:type="character" w:customStyle="1" w:styleId="Heading5Char">
    <w:name w:val="Heading 5 Char"/>
    <w:basedOn w:val="DefaultParagraphFont"/>
    <w:link w:val="Heading5"/>
    <w:rsid w:val="00DD6CB0"/>
    <w:rPr>
      <w:rFonts w:ascii="Arial" w:eastAsia="Times New Roman" w:hAnsi="Arial"/>
      <w:b/>
      <w:lang w:eastAsia="ja-JP"/>
    </w:rPr>
  </w:style>
  <w:style w:type="character" w:customStyle="1" w:styleId="Heading6Char">
    <w:name w:val="Heading 6 Char"/>
    <w:basedOn w:val="DefaultParagraphFont"/>
    <w:link w:val="Heading6"/>
    <w:rsid w:val="00DD6CB0"/>
    <w:rPr>
      <w:rFonts w:ascii="Arial" w:eastAsia="Times New Roman" w:hAnsi="Arial"/>
      <w:b/>
      <w:lang w:eastAsia="ja-JP"/>
    </w:rPr>
  </w:style>
  <w:style w:type="character" w:customStyle="1" w:styleId="Heading7Char">
    <w:name w:val="Heading 7 Char"/>
    <w:basedOn w:val="DefaultParagraphFont"/>
    <w:link w:val="Heading7"/>
    <w:rsid w:val="00DD6CB0"/>
    <w:rPr>
      <w:rFonts w:ascii="Arial" w:eastAsia="Times New Roman" w:hAnsi="Arial"/>
      <w:b/>
      <w:lang w:eastAsia="ja-JP"/>
    </w:rPr>
  </w:style>
  <w:style w:type="character" w:customStyle="1" w:styleId="Heading8Char">
    <w:name w:val="Heading 8 Char"/>
    <w:basedOn w:val="DefaultParagraphFont"/>
    <w:link w:val="Heading8"/>
    <w:rsid w:val="00DD6CB0"/>
    <w:rPr>
      <w:rFonts w:ascii="Arial" w:eastAsia="Times New Roman" w:hAnsi="Arial"/>
      <w:b/>
      <w:lang w:eastAsia="ja-JP"/>
    </w:rPr>
  </w:style>
  <w:style w:type="character" w:customStyle="1" w:styleId="Heading9Char">
    <w:name w:val="Heading 9 Char"/>
    <w:basedOn w:val="DefaultParagraphFont"/>
    <w:link w:val="Heading9"/>
    <w:rsid w:val="00DD6CB0"/>
    <w:rPr>
      <w:rFonts w:ascii="Arial" w:eastAsia="Times New Roman" w:hAnsi="Arial"/>
      <w:b/>
      <w:lang w:eastAsia="ja-JP"/>
    </w:rPr>
  </w:style>
  <w:style w:type="character" w:styleId="PageNumber">
    <w:name w:val="page number"/>
    <w:rsid w:val="00DD6CB0"/>
    <w:rPr>
      <w:rFonts w:ascii="Times New Roman" w:hAnsi="Times New Roman"/>
      <w:sz w:val="20"/>
    </w:rPr>
  </w:style>
  <w:style w:type="paragraph" w:customStyle="1" w:styleId="IEEEStdsTitle">
    <w:name w:val="IEEEStds Title"/>
    <w:next w:val="IEEEStdsParagraph"/>
    <w:rsid w:val="00DD6CB0"/>
    <w:pPr>
      <w:spacing w:before="1800" w:after="960"/>
    </w:pPr>
    <w:rPr>
      <w:rFonts w:ascii="Arial" w:eastAsia="Times New Roman" w:hAnsi="Arial"/>
      <w:b/>
      <w:noProof/>
      <w:sz w:val="48"/>
      <w:lang w:eastAsia="ja-JP"/>
    </w:rPr>
  </w:style>
  <w:style w:type="paragraph" w:customStyle="1" w:styleId="IEEEStdsSponsorbodytext">
    <w:name w:val="IEEEStds Sponsor (body text)"/>
    <w:next w:val="IEEEStdsParagraph"/>
    <w:rsid w:val="00DD6CB0"/>
    <w:pPr>
      <w:spacing w:before="120" w:after="360" w:line="480" w:lineRule="auto"/>
    </w:pPr>
    <w:rPr>
      <w:rFonts w:eastAsia="Times New Roman"/>
      <w:noProof/>
      <w:lang w:eastAsia="ja-JP"/>
    </w:rPr>
  </w:style>
  <w:style w:type="paragraph" w:customStyle="1" w:styleId="IEEEStdsCopyrightbody">
    <w:name w:val="IEEEStds Copyright (body)"/>
    <w:rsid w:val="00DD6CB0"/>
    <w:pPr>
      <w:spacing w:before="120" w:after="120"/>
      <w:jc w:val="both"/>
    </w:pPr>
    <w:rPr>
      <w:rFonts w:eastAsia="Times New Roman"/>
      <w:noProof/>
      <w:lang w:eastAsia="ja-JP"/>
    </w:rPr>
  </w:style>
  <w:style w:type="character" w:styleId="LineNumber">
    <w:name w:val="line number"/>
    <w:basedOn w:val="DefaultParagraphFont"/>
    <w:rsid w:val="00DD6CB0"/>
  </w:style>
  <w:style w:type="paragraph" w:customStyle="1" w:styleId="IEEEStdsSans-Serif">
    <w:name w:val="IEEEStds Sans-Serif"/>
    <w:rsid w:val="00DD6CB0"/>
    <w:pPr>
      <w:jc w:val="both"/>
    </w:pPr>
    <w:rPr>
      <w:rFonts w:ascii="Arial" w:eastAsia="Times New Roman" w:hAnsi="Arial"/>
      <w:lang w:eastAsia="ja-JP"/>
    </w:rPr>
  </w:style>
  <w:style w:type="paragraph" w:customStyle="1" w:styleId="IEEEStdsKeywords">
    <w:name w:val="IEEEStds Keywords"/>
    <w:basedOn w:val="IEEEStdsSans-Serif"/>
    <w:next w:val="IEEEStdsParagraph"/>
    <w:rsid w:val="00DD6CB0"/>
  </w:style>
  <w:style w:type="paragraph" w:styleId="DocumentMap">
    <w:name w:val="Document Map"/>
    <w:basedOn w:val="Normal"/>
    <w:link w:val="DocumentMapChar"/>
    <w:semiHidden/>
    <w:rsid w:val="00DD6CB0"/>
    <w:pPr>
      <w:shd w:val="clear" w:color="auto" w:fill="000080"/>
    </w:pPr>
    <w:rPr>
      <w:rFonts w:ascii="Arial" w:eastAsia="Times New Roman" w:hAnsi="Arial"/>
      <w:sz w:val="24"/>
      <w:lang w:val="en-US" w:eastAsia="ja-JP"/>
    </w:rPr>
  </w:style>
  <w:style w:type="character" w:customStyle="1" w:styleId="DocumentMapChar">
    <w:name w:val="Document Map Char"/>
    <w:basedOn w:val="DefaultParagraphFont"/>
    <w:link w:val="DocumentMap"/>
    <w:semiHidden/>
    <w:rsid w:val="00DD6CB0"/>
    <w:rPr>
      <w:rFonts w:ascii="Arial" w:eastAsia="Times New Roman" w:hAnsi="Arial"/>
      <w:sz w:val="24"/>
      <w:shd w:val="clear" w:color="auto" w:fill="000080"/>
      <w:lang w:eastAsia="ja-JP"/>
    </w:rPr>
  </w:style>
  <w:style w:type="paragraph" w:customStyle="1" w:styleId="IEEEStdsTableData-Center">
    <w:name w:val="IEEEStds Table Data - Center"/>
    <w:basedOn w:val="IEEEStdsParagraph"/>
    <w:rsid w:val="00DD6CB0"/>
    <w:pPr>
      <w:keepNext/>
      <w:keepLines/>
      <w:spacing w:after="0"/>
      <w:jc w:val="center"/>
    </w:pPr>
    <w:rPr>
      <w:sz w:val="18"/>
    </w:rPr>
  </w:style>
  <w:style w:type="paragraph" w:customStyle="1" w:styleId="IEEEStdsLevel1frontmatter">
    <w:name w:val="IEEEStds Level 1 (front matter)"/>
    <w:next w:val="IEEEStdsParagraph"/>
    <w:link w:val="IEEEStdsLevel1frontmatterChar"/>
    <w:rsid w:val="00DD6CB0"/>
    <w:pPr>
      <w:keepNext/>
      <w:keepLines/>
      <w:suppressAutoHyphens/>
      <w:spacing w:before="360" w:after="240"/>
    </w:pPr>
    <w:rPr>
      <w:rFonts w:ascii="Arial" w:eastAsia="Times New Roman" w:hAnsi="Arial"/>
      <w:b/>
      <w:noProof/>
      <w:sz w:val="24"/>
      <w:lang w:eastAsia="ja-JP"/>
    </w:rPr>
  </w:style>
  <w:style w:type="paragraph" w:customStyle="1" w:styleId="IEEEStdsCopyrightStatementbodytext">
    <w:name w:val="IEEEStds Copyright Statement (body text)"/>
    <w:basedOn w:val="IEEEStdsCopyrightbody"/>
    <w:rsid w:val="00DD6CB0"/>
  </w:style>
  <w:style w:type="paragraph" w:customStyle="1" w:styleId="IEEEStdsParticipantsList">
    <w:name w:val="IEEEStds Participants List"/>
    <w:rsid w:val="00DD6CB0"/>
    <w:pPr>
      <w:ind w:left="144" w:hanging="144"/>
    </w:pPr>
    <w:rPr>
      <w:rFonts w:eastAsia="Times New Roman"/>
      <w:sz w:val="18"/>
      <w:lang w:eastAsia="ja-JP"/>
    </w:rPr>
  </w:style>
  <w:style w:type="paragraph" w:customStyle="1" w:styleId="IEEEStdsRegularTableCaption">
    <w:name w:val="IEEEStds Regular Table Caption"/>
    <w:basedOn w:val="IEEEStdsParagraph"/>
    <w:next w:val="IEEEStdsParagraph"/>
    <w:rsid w:val="00DD6CB0"/>
    <w:pPr>
      <w:keepNext/>
      <w:keepLines/>
      <w:numPr>
        <w:numId w:val="57"/>
      </w:numPr>
      <w:tabs>
        <w:tab w:val="clear" w:pos="1080"/>
        <w:tab w:val="left" w:pos="360"/>
        <w:tab w:val="left" w:pos="432"/>
        <w:tab w:val="left" w:pos="504"/>
      </w:tabs>
      <w:suppressAutoHyphens/>
      <w:spacing w:before="120" w:after="120"/>
      <w:jc w:val="center"/>
    </w:pPr>
    <w:rPr>
      <w:rFonts w:ascii="Arial" w:hAnsi="Arial"/>
      <w:b/>
    </w:rPr>
  </w:style>
  <w:style w:type="paragraph" w:styleId="FootnoteText">
    <w:name w:val="footnote text"/>
    <w:basedOn w:val="Normal"/>
    <w:link w:val="FootnoteTextChar"/>
    <w:semiHidden/>
    <w:rsid w:val="00DD6CB0"/>
    <w:rPr>
      <w:rFonts w:eastAsia="Times New Roman"/>
      <w:sz w:val="20"/>
      <w:lang w:val="en-US" w:eastAsia="ja-JP"/>
    </w:rPr>
  </w:style>
  <w:style w:type="character" w:customStyle="1" w:styleId="FootnoteTextChar">
    <w:name w:val="Footnote Text Char"/>
    <w:basedOn w:val="DefaultParagraphFont"/>
    <w:link w:val="FootnoteText"/>
    <w:semiHidden/>
    <w:rsid w:val="00DD6CB0"/>
    <w:rPr>
      <w:rFonts w:eastAsia="Times New Roman"/>
      <w:lang w:eastAsia="ja-JP"/>
    </w:rPr>
  </w:style>
  <w:style w:type="paragraph" w:customStyle="1" w:styleId="IEEEStdsComputerCode">
    <w:name w:val="IEEEStds Computer Code"/>
    <w:basedOn w:val="IEEEStdsParagraph"/>
    <w:rsid w:val="00DD6CB0"/>
    <w:pPr>
      <w:spacing w:after="0"/>
    </w:pPr>
    <w:rPr>
      <w:rFonts w:ascii="Courier New" w:hAnsi="Courier New"/>
    </w:rPr>
  </w:style>
  <w:style w:type="character" w:styleId="FootnoteReference">
    <w:name w:val="footnote reference"/>
    <w:semiHidden/>
    <w:rsid w:val="00DD6CB0"/>
    <w:rPr>
      <w:vertAlign w:val="superscript"/>
    </w:rPr>
  </w:style>
  <w:style w:type="paragraph" w:customStyle="1" w:styleId="IEEEStdsSingleNote">
    <w:name w:val="IEEEStds Single Note"/>
    <w:basedOn w:val="IEEEStdsParagraph"/>
    <w:next w:val="IEEEStdsParagraph"/>
    <w:rsid w:val="00DD6CB0"/>
    <w:pPr>
      <w:keepLines/>
      <w:spacing w:before="120" w:after="120"/>
    </w:pPr>
    <w:rPr>
      <w:sz w:val="18"/>
    </w:rPr>
  </w:style>
  <w:style w:type="paragraph" w:customStyle="1" w:styleId="IEEEStdsFootnote">
    <w:name w:val="IEEEStds Footnote"/>
    <w:basedOn w:val="FootnoteText"/>
    <w:rsid w:val="00DD6CB0"/>
    <w:pPr>
      <w:jc w:val="both"/>
    </w:pPr>
    <w:rPr>
      <w:sz w:val="16"/>
    </w:rPr>
  </w:style>
  <w:style w:type="paragraph" w:customStyle="1" w:styleId="IEEEStdsMultipleNotes">
    <w:name w:val="IEEEStds Multiple Notes"/>
    <w:basedOn w:val="IEEEStdsSingleNote"/>
    <w:rsid w:val="00DD6CB0"/>
    <w:pPr>
      <w:numPr>
        <w:numId w:val="54"/>
      </w:numPr>
      <w:tabs>
        <w:tab w:val="left" w:pos="799"/>
        <w:tab w:val="left" w:pos="864"/>
        <w:tab w:val="left" w:pos="936"/>
      </w:tabs>
    </w:pPr>
  </w:style>
  <w:style w:type="paragraph" w:customStyle="1" w:styleId="IEEEStdsNumberedListLevel1">
    <w:name w:val="IEEEStds Numbered List Level 1"/>
    <w:rsid w:val="00DD6CB0"/>
    <w:pPr>
      <w:numPr>
        <w:numId w:val="52"/>
      </w:numPr>
      <w:spacing w:before="60" w:after="60"/>
      <w:jc w:val="both"/>
      <w:outlineLvl w:val="0"/>
    </w:pPr>
    <w:rPr>
      <w:rFonts w:eastAsia="Times New Roman"/>
      <w:lang w:eastAsia="ja-JP"/>
    </w:rPr>
  </w:style>
  <w:style w:type="paragraph" w:customStyle="1" w:styleId="IEEEStdsNumberedListLevel2">
    <w:name w:val="IEEEStds Numbered List Level 2"/>
    <w:basedOn w:val="IEEEStdsNumberedListLevel1"/>
    <w:rsid w:val="00DD6CB0"/>
    <w:pPr>
      <w:numPr>
        <w:ilvl w:val="1"/>
      </w:numPr>
      <w:outlineLvl w:val="1"/>
    </w:pPr>
  </w:style>
  <w:style w:type="paragraph" w:customStyle="1" w:styleId="IEEEStdsNumberedListLevel3">
    <w:name w:val="IEEEStds Numbered List Level 3"/>
    <w:basedOn w:val="IEEEStdsNumberedListLevel2"/>
    <w:rsid w:val="00DD6CB0"/>
    <w:pPr>
      <w:numPr>
        <w:ilvl w:val="2"/>
      </w:numPr>
      <w:tabs>
        <w:tab w:val="clear" w:pos="1800"/>
        <w:tab w:val="left" w:pos="1512"/>
      </w:tabs>
      <w:outlineLvl w:val="2"/>
    </w:pPr>
  </w:style>
  <w:style w:type="paragraph" w:customStyle="1" w:styleId="IEEEStdsWarning">
    <w:name w:val="IEEEStds Warning"/>
    <w:basedOn w:val="IEEEStdsParagraph"/>
    <w:next w:val="IEEEStdsParagraph"/>
    <w:rsid w:val="00DD6CB0"/>
    <w:pPr>
      <w:keepLines/>
      <w:pBdr>
        <w:top w:val="single" w:sz="8" w:space="4" w:color="auto"/>
        <w:left w:val="single" w:sz="8" w:space="4" w:color="auto"/>
        <w:bottom w:val="single" w:sz="8" w:space="4" w:color="auto"/>
        <w:right w:val="single" w:sz="8" w:space="4" w:color="auto"/>
      </w:pBdr>
      <w:spacing w:after="120"/>
      <w:jc w:val="center"/>
    </w:pPr>
  </w:style>
  <w:style w:type="paragraph" w:customStyle="1" w:styleId="IEEEStdsBibliographicEntry">
    <w:name w:val="IEEEStds Bibliographic Entry"/>
    <w:basedOn w:val="IEEEStdsParagraph"/>
    <w:rsid w:val="00DD6CB0"/>
    <w:pPr>
      <w:keepLines/>
      <w:numPr>
        <w:numId w:val="53"/>
      </w:numPr>
      <w:tabs>
        <w:tab w:val="clear" w:pos="720"/>
        <w:tab w:val="left" w:pos="540"/>
      </w:tabs>
      <w:spacing w:after="120"/>
    </w:pPr>
  </w:style>
  <w:style w:type="paragraph" w:customStyle="1" w:styleId="IEEEStdsIntroduction">
    <w:name w:val="IEEEStds Introduction"/>
    <w:basedOn w:val="IEEEStdsParagraph"/>
    <w:rsid w:val="00DD6CB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style>
  <w:style w:type="paragraph" w:customStyle="1" w:styleId="IEEEStdsCopyrightaddrs">
    <w:name w:val="IEEEStds Copyright (addrs)"/>
    <w:basedOn w:val="IEEEStdsCopyrightbody"/>
    <w:rsid w:val="00DD6CB0"/>
    <w:pPr>
      <w:spacing w:before="0" w:after="0"/>
      <w:jc w:val="left"/>
    </w:pPr>
  </w:style>
  <w:style w:type="paragraph" w:styleId="Caption">
    <w:name w:val="caption"/>
    <w:next w:val="IEEEStdsParagraph"/>
    <w:qFormat/>
    <w:rsid w:val="00DD6CB0"/>
    <w:pPr>
      <w:keepLines/>
      <w:suppressAutoHyphens/>
      <w:spacing w:before="120" w:after="120"/>
      <w:jc w:val="center"/>
    </w:pPr>
    <w:rPr>
      <w:rFonts w:ascii="Arial" w:eastAsia="Times New Roman" w:hAnsi="Arial"/>
      <w:b/>
      <w:lang w:eastAsia="ja-JP"/>
    </w:rPr>
  </w:style>
  <w:style w:type="paragraph" w:customStyle="1" w:styleId="IEEEStdsEquation">
    <w:name w:val="IEEEStds Equation"/>
    <w:basedOn w:val="IEEEStdsParagraph"/>
    <w:next w:val="IEEEStdsParagraph"/>
    <w:rsid w:val="00DD6CB0"/>
    <w:pPr>
      <w:tabs>
        <w:tab w:val="right" w:pos="8640"/>
      </w:tabs>
      <w:spacing w:before="240"/>
      <w:ind w:left="360" w:right="547" w:hanging="360"/>
      <w:jc w:val="left"/>
    </w:pPr>
  </w:style>
  <w:style w:type="paragraph" w:customStyle="1" w:styleId="IEEEStdsRegularFigureCaption">
    <w:name w:val="IEEEStds Regular Figure Caption"/>
    <w:basedOn w:val="IEEEStdsParagraph"/>
    <w:next w:val="IEEEStdsParagraph"/>
    <w:rsid w:val="00DD6CB0"/>
    <w:pPr>
      <w:keepLines/>
      <w:numPr>
        <w:numId w:val="56"/>
      </w:numPr>
      <w:tabs>
        <w:tab w:val="clear" w:pos="1008"/>
        <w:tab w:val="left" w:pos="403"/>
        <w:tab w:val="left" w:pos="475"/>
        <w:tab w:val="left" w:pos="547"/>
      </w:tabs>
      <w:suppressAutoHyphens/>
      <w:spacing w:before="120" w:after="120"/>
      <w:ind w:firstLine="0"/>
      <w:jc w:val="center"/>
    </w:pPr>
    <w:rPr>
      <w:rFonts w:ascii="Arial" w:hAnsi="Arial"/>
      <w:b/>
    </w:rPr>
  </w:style>
  <w:style w:type="paragraph" w:styleId="TOC3">
    <w:name w:val="toc 3"/>
    <w:basedOn w:val="Normal"/>
    <w:next w:val="Normal"/>
    <w:autoRedefine/>
    <w:uiPriority w:val="39"/>
    <w:rsid w:val="00DD6CB0"/>
    <w:pPr>
      <w:ind w:left="480"/>
    </w:pPr>
    <w:rPr>
      <w:rFonts w:ascii="Calibri" w:eastAsia="Times New Roman" w:hAnsi="Calibri" w:cs="Calibri"/>
      <w:sz w:val="20"/>
      <w:lang w:val="en-US" w:eastAsia="ja-JP"/>
    </w:rPr>
  </w:style>
  <w:style w:type="paragraph" w:styleId="TOC1">
    <w:name w:val="toc 1"/>
    <w:basedOn w:val="IEEEStdsParagraph"/>
    <w:next w:val="IEEEStdsParagraph"/>
    <w:autoRedefine/>
    <w:uiPriority w:val="39"/>
    <w:rsid w:val="00DD6CB0"/>
    <w:pPr>
      <w:spacing w:before="120" w:after="0"/>
      <w:jc w:val="left"/>
    </w:pPr>
    <w:rPr>
      <w:rFonts w:ascii="Calibri" w:hAnsi="Calibri" w:cs="Calibri"/>
      <w:b/>
      <w:bCs/>
      <w:i/>
      <w:iCs/>
      <w:sz w:val="24"/>
      <w:szCs w:val="24"/>
    </w:rPr>
  </w:style>
  <w:style w:type="paragraph" w:styleId="TOC2">
    <w:name w:val="toc 2"/>
    <w:basedOn w:val="TOC1"/>
    <w:next w:val="IEEEStdsParagraph"/>
    <w:autoRedefine/>
    <w:uiPriority w:val="39"/>
    <w:rsid w:val="00DD6CB0"/>
    <w:pPr>
      <w:ind w:left="240"/>
    </w:pPr>
    <w:rPr>
      <w:i w:val="0"/>
      <w:iCs w:val="0"/>
      <w:sz w:val="22"/>
      <w:szCs w:val="22"/>
    </w:rPr>
  </w:style>
  <w:style w:type="paragraph" w:customStyle="1" w:styleId="IEEEStdsDefinitions">
    <w:name w:val="IEEEStds Definitions"/>
    <w:next w:val="IEEEStdsParagraph"/>
    <w:rsid w:val="00DD6CB0"/>
    <w:pPr>
      <w:keepLines/>
      <w:spacing w:before="120" w:after="120"/>
      <w:jc w:val="both"/>
    </w:pPr>
    <w:rPr>
      <w:rFonts w:eastAsia="Times New Roman"/>
      <w:lang w:eastAsia="ja-JP"/>
    </w:rPr>
  </w:style>
  <w:style w:type="paragraph" w:customStyle="1" w:styleId="IEEEStdsNumberedListLevel4">
    <w:name w:val="IEEEStds Numbered List Level 4"/>
    <w:basedOn w:val="IEEEStdsNumberedListLevel3"/>
    <w:rsid w:val="00DD6CB0"/>
    <w:pPr>
      <w:numPr>
        <w:ilvl w:val="3"/>
      </w:numPr>
      <w:tabs>
        <w:tab w:val="clear" w:pos="1512"/>
        <w:tab w:val="clear" w:pos="2240"/>
        <w:tab w:val="left" w:pos="1958"/>
      </w:tabs>
      <w:outlineLvl w:val="3"/>
    </w:pPr>
  </w:style>
  <w:style w:type="paragraph" w:customStyle="1" w:styleId="IEEEStdsNumberedListLevel5">
    <w:name w:val="IEEEStds Numbered List Level 5"/>
    <w:basedOn w:val="IEEEStdsNumberedListLevel4"/>
    <w:rsid w:val="00DD6CB0"/>
    <w:pPr>
      <w:numPr>
        <w:ilvl w:val="4"/>
      </w:numPr>
      <w:tabs>
        <w:tab w:val="clear" w:pos="1958"/>
        <w:tab w:val="clear" w:pos="2680"/>
        <w:tab w:val="left" w:pos="2405"/>
      </w:tabs>
      <w:outlineLvl w:val="4"/>
    </w:pPr>
  </w:style>
  <w:style w:type="paragraph" w:customStyle="1" w:styleId="IEEEStdsEquationVariableList">
    <w:name w:val="IEEEStds Equation Variable List"/>
    <w:basedOn w:val="IEEEStdsParagraph"/>
    <w:rsid w:val="00DD6CB0"/>
    <w:pPr>
      <w:keepLines/>
      <w:tabs>
        <w:tab w:val="left" w:pos="760"/>
      </w:tabs>
      <w:suppressAutoHyphens/>
      <w:spacing w:after="0"/>
      <w:ind w:left="764" w:hanging="562"/>
    </w:pPr>
    <w:rPr>
      <w:snapToGrid w:val="0"/>
    </w:rPr>
  </w:style>
  <w:style w:type="character" w:customStyle="1" w:styleId="IEEEStdsKeywordsHeader">
    <w:name w:val="IEEEStds Keywords Header"/>
    <w:rsid w:val="00DD6CB0"/>
    <w:rPr>
      <w:b/>
    </w:rPr>
  </w:style>
  <w:style w:type="character" w:customStyle="1" w:styleId="IEEEStdsAbstractHeader">
    <w:name w:val="IEEEStds Abstract Header"/>
    <w:rsid w:val="00DD6CB0"/>
    <w:rPr>
      <w:b/>
    </w:rPr>
  </w:style>
  <w:style w:type="character" w:customStyle="1" w:styleId="IEEEStdsDefTermsNumbers">
    <w:name w:val="IEEEStds DefTerms+Numbers"/>
    <w:rsid w:val="00DD6CB0"/>
    <w:rPr>
      <w:b/>
    </w:rPr>
  </w:style>
  <w:style w:type="paragraph" w:customStyle="1" w:styleId="IEEEStdsTableColumnHead">
    <w:name w:val="IEEEStds Table Column Head"/>
    <w:basedOn w:val="IEEEStdsParagraph"/>
    <w:rsid w:val="00DD6CB0"/>
    <w:pPr>
      <w:keepNext/>
      <w:keepLines/>
      <w:spacing w:after="0"/>
      <w:jc w:val="center"/>
    </w:pPr>
    <w:rPr>
      <w:b/>
      <w:sz w:val="18"/>
    </w:rPr>
  </w:style>
  <w:style w:type="paragraph" w:customStyle="1" w:styleId="IEEEStdsTableLineHead">
    <w:name w:val="IEEEStds Table Line Head"/>
    <w:basedOn w:val="IEEEStdsParagraph"/>
    <w:rsid w:val="00DD6CB0"/>
    <w:pPr>
      <w:keepNext/>
      <w:keepLines/>
      <w:spacing w:after="0"/>
      <w:jc w:val="left"/>
    </w:pPr>
    <w:rPr>
      <w:sz w:val="18"/>
    </w:rPr>
  </w:style>
  <w:style w:type="paragraph" w:customStyle="1" w:styleId="IEEEStdsTableLineSubhead">
    <w:name w:val="IEEEStds Table Line Subhead"/>
    <w:basedOn w:val="IEEEStdsParagraph"/>
    <w:rsid w:val="00DD6CB0"/>
    <w:pPr>
      <w:keepNext/>
      <w:keepLines/>
      <w:spacing w:after="0"/>
      <w:ind w:left="216"/>
      <w:jc w:val="left"/>
    </w:pPr>
    <w:rPr>
      <w:sz w:val="18"/>
    </w:rPr>
  </w:style>
  <w:style w:type="paragraph" w:customStyle="1" w:styleId="IEEEStdsAbstractBody">
    <w:name w:val="IEEEStds Abstract Body"/>
    <w:basedOn w:val="IEEEStdsSans-Serif"/>
    <w:rsid w:val="00DD6CB0"/>
  </w:style>
  <w:style w:type="paragraph" w:customStyle="1" w:styleId="IEEEStdsTableData-Left">
    <w:name w:val="IEEEStds Table Data - Left"/>
    <w:basedOn w:val="IEEEStdsParagraph"/>
    <w:rsid w:val="00DD6CB0"/>
    <w:pPr>
      <w:keepNext/>
      <w:keepLines/>
      <w:spacing w:after="0"/>
      <w:jc w:val="left"/>
    </w:pPr>
    <w:rPr>
      <w:sz w:val="18"/>
    </w:rPr>
  </w:style>
  <w:style w:type="paragraph" w:customStyle="1" w:styleId="IEEEStdsImage">
    <w:name w:val="IEEEStds Image"/>
    <w:basedOn w:val="IEEEStdsParagraph"/>
    <w:next w:val="IEEEStdsParagraph"/>
    <w:rsid w:val="00DD6CB0"/>
    <w:pPr>
      <w:keepNext/>
      <w:keepLines/>
      <w:spacing w:before="240" w:after="0"/>
      <w:jc w:val="center"/>
    </w:pPr>
  </w:style>
  <w:style w:type="paragraph" w:customStyle="1" w:styleId="IEEEStdsCopyrightPage3">
    <w:name w:val="IEEEStds Copyright Page 3"/>
    <w:basedOn w:val="IEEEStdsSans-Serif"/>
    <w:rsid w:val="00DD6CB0"/>
    <w:pPr>
      <w:tabs>
        <w:tab w:val="left" w:pos="540"/>
        <w:tab w:val="left" w:pos="2520"/>
      </w:tabs>
      <w:jc w:val="left"/>
    </w:pPr>
    <w:rPr>
      <w:sz w:val="14"/>
    </w:rPr>
  </w:style>
  <w:style w:type="character" w:customStyle="1" w:styleId="IEEEStdsLevel1frontmatterChar">
    <w:name w:val="IEEEStds Level 1 (front matter) Char"/>
    <w:link w:val="IEEEStdsLevel1frontmatter"/>
    <w:rsid w:val="00DD6CB0"/>
    <w:rPr>
      <w:rFonts w:ascii="Arial" w:eastAsia="Times New Roman" w:hAnsi="Arial"/>
      <w:b/>
      <w:noProof/>
      <w:sz w:val="24"/>
      <w:lang w:eastAsia="ja-JP"/>
    </w:rPr>
  </w:style>
  <w:style w:type="paragraph" w:customStyle="1" w:styleId="IEEEStdsUnorderedList">
    <w:name w:val="IEEEStds Unordered List"/>
    <w:rsid w:val="00DD6CB0"/>
    <w:pPr>
      <w:numPr>
        <w:numId w:val="55"/>
      </w:numPr>
      <w:tabs>
        <w:tab w:val="left" w:pos="1080"/>
        <w:tab w:val="left" w:pos="1512"/>
        <w:tab w:val="left" w:pos="1958"/>
        <w:tab w:val="left" w:pos="2405"/>
      </w:tabs>
      <w:spacing w:before="60" w:after="60"/>
      <w:ind w:left="648" w:hanging="446"/>
      <w:jc w:val="both"/>
    </w:pPr>
    <w:rPr>
      <w:rFonts w:eastAsia="Times New Roman"/>
      <w:noProof/>
      <w:lang w:eastAsia="ja-JP"/>
    </w:rPr>
  </w:style>
  <w:style w:type="character" w:styleId="FollowedHyperlink">
    <w:name w:val="FollowedHyperlink"/>
    <w:rsid w:val="00DD6CB0"/>
    <w:rPr>
      <w:color w:val="800080"/>
      <w:u w:val="single"/>
    </w:rPr>
  </w:style>
  <w:style w:type="character" w:customStyle="1" w:styleId="FooterChar">
    <w:name w:val="Footer Char"/>
    <w:link w:val="Footer"/>
    <w:rsid w:val="00DD6CB0"/>
    <w:rPr>
      <w:sz w:val="24"/>
      <w:lang w:val="en-GB" w:eastAsia="en-US"/>
    </w:rPr>
  </w:style>
  <w:style w:type="character" w:customStyle="1" w:styleId="IEEEStdsAddItal">
    <w:name w:val="IEEEStds AddItal"/>
    <w:rsid w:val="00DD6CB0"/>
    <w:rPr>
      <w:i/>
      <w:iCs w:val="0"/>
    </w:rPr>
  </w:style>
  <w:style w:type="paragraph" w:customStyle="1" w:styleId="IEEEStdsInstrCallout">
    <w:name w:val="IEEEStds InstrCallout"/>
    <w:basedOn w:val="Normal"/>
    <w:rsid w:val="00DD6CB0"/>
    <w:pPr>
      <w:spacing w:after="240"/>
      <w:jc w:val="both"/>
    </w:pPr>
    <w:rPr>
      <w:rFonts w:eastAsia="Times New Roman"/>
      <w:b/>
      <w:i/>
      <w:sz w:val="20"/>
      <w:lang w:val="en-US" w:eastAsia="ja-JP"/>
    </w:rPr>
  </w:style>
  <w:style w:type="paragraph" w:customStyle="1" w:styleId="IEEEStdsTitleDraftCRaddr">
    <w:name w:val="IEEEStds TitleDraftCRaddr"/>
    <w:basedOn w:val="Normal"/>
    <w:rsid w:val="00DD6CB0"/>
    <w:rPr>
      <w:rFonts w:eastAsia="Times New Roman"/>
      <w:noProof/>
      <w:sz w:val="20"/>
      <w:lang w:val="en-US" w:eastAsia="ja-JP"/>
    </w:rPr>
  </w:style>
  <w:style w:type="paragraph" w:customStyle="1" w:styleId="IEEEStdsTitleDraftCRBody">
    <w:name w:val="IEEEStds TitleDraftCRBody"/>
    <w:rsid w:val="00DD6CB0"/>
    <w:pPr>
      <w:spacing w:before="120" w:after="120"/>
      <w:jc w:val="both"/>
    </w:pPr>
    <w:rPr>
      <w:rFonts w:eastAsia="Times New Roman"/>
      <w:noProof/>
      <w:lang w:eastAsia="ja-JP"/>
    </w:rPr>
  </w:style>
  <w:style w:type="character" w:customStyle="1" w:styleId="DeltaViewInsertion">
    <w:name w:val="DeltaView Insertion"/>
    <w:uiPriority w:val="99"/>
    <w:rsid w:val="00DD6CB0"/>
    <w:rPr>
      <w:color w:val="0000FF"/>
      <w:u w:val="double"/>
    </w:rPr>
  </w:style>
  <w:style w:type="character" w:customStyle="1" w:styleId="DeltaViewDeletion">
    <w:name w:val="DeltaView Deletion"/>
    <w:uiPriority w:val="99"/>
    <w:rsid w:val="00DD6CB0"/>
    <w:rPr>
      <w:strike/>
      <w:color w:val="FF0000"/>
    </w:rPr>
  </w:style>
  <w:style w:type="character" w:customStyle="1" w:styleId="DeltaViewMoveDestination">
    <w:name w:val="DeltaView Move Destination"/>
    <w:uiPriority w:val="99"/>
    <w:rsid w:val="00DD6CB0"/>
    <w:rPr>
      <w:color w:val="00C000"/>
      <w:u w:val="double"/>
    </w:rPr>
  </w:style>
  <w:style w:type="character" w:customStyle="1" w:styleId="IEEEStdsLevel1HeaderChar">
    <w:name w:val="IEEEStds Level 1 Header Char"/>
    <w:link w:val="IEEEStdsLevel1Header"/>
    <w:rsid w:val="00DD6CB0"/>
    <w:rPr>
      <w:rFonts w:ascii="Arial" w:eastAsia="Times New Roman" w:hAnsi="Arial"/>
      <w:b/>
      <w:sz w:val="24"/>
      <w:lang w:eastAsia="ja-JP"/>
    </w:rPr>
  </w:style>
  <w:style w:type="paragraph" w:customStyle="1" w:styleId="IEEEStdsNamesList">
    <w:name w:val="IEEEStds Names List"/>
    <w:link w:val="IEEEStdsNamesListChar"/>
    <w:rsid w:val="00DD6CB0"/>
    <w:pPr>
      <w:ind w:left="144" w:hanging="144"/>
    </w:pPr>
    <w:rPr>
      <w:rFonts w:eastAsia="Times New Roman"/>
      <w:sz w:val="18"/>
      <w:lang w:eastAsia="ja-JP"/>
    </w:rPr>
  </w:style>
  <w:style w:type="paragraph" w:styleId="HTMLPreformatted">
    <w:name w:val="HTML Preformatted"/>
    <w:basedOn w:val="Normal"/>
    <w:link w:val="HTMLPreformattedChar"/>
    <w:rsid w:val="00DD6CB0"/>
    <w:pPr>
      <w:spacing w:after="200" w:line="276" w:lineRule="auto"/>
    </w:pPr>
    <w:rPr>
      <w:rFonts w:ascii="Courier New" w:eastAsia="Calibri" w:hAnsi="Courier New" w:cs="Courier New"/>
      <w:sz w:val="20"/>
      <w:szCs w:val="22"/>
    </w:rPr>
  </w:style>
  <w:style w:type="character" w:customStyle="1" w:styleId="HTMLPreformattedChar">
    <w:name w:val="HTML Preformatted Char"/>
    <w:basedOn w:val="DefaultParagraphFont"/>
    <w:link w:val="HTMLPreformatted"/>
    <w:rsid w:val="00DD6CB0"/>
    <w:rPr>
      <w:rFonts w:ascii="Courier New" w:eastAsia="Calibri" w:hAnsi="Courier New" w:cs="Courier New"/>
      <w:szCs w:val="22"/>
      <w:lang w:val="en-GB" w:eastAsia="en-US"/>
    </w:rPr>
  </w:style>
  <w:style w:type="paragraph" w:customStyle="1" w:styleId="IEEEStdsLevel2frontmatter">
    <w:name w:val="IEEEStds Level 2 (front matter)"/>
    <w:basedOn w:val="IEEEStdsLevel1frontmatter"/>
    <w:rsid w:val="00DD6CB0"/>
    <w:pPr>
      <w:outlineLvl w:val="1"/>
    </w:pPr>
    <w:rPr>
      <w:noProof w:val="0"/>
      <w:sz w:val="22"/>
    </w:rPr>
  </w:style>
  <w:style w:type="paragraph" w:customStyle="1" w:styleId="IEEEStdsFrontMatterAddress">
    <w:name w:val="IEEEStds Front Matter Address"/>
    <w:basedOn w:val="Normal"/>
    <w:rsid w:val="00DD6CB0"/>
    <w:pPr>
      <w:spacing w:after="240"/>
      <w:ind w:left="2160"/>
      <w:contextualSpacing/>
    </w:pPr>
    <w:rPr>
      <w:rFonts w:eastAsia="Times New Roman"/>
      <w:lang w:val="en-US" w:eastAsia="ja-JP"/>
    </w:rPr>
  </w:style>
  <w:style w:type="character" w:customStyle="1" w:styleId="IEEEStdsNamesListChar">
    <w:name w:val="IEEEStds Names List Char"/>
    <w:link w:val="IEEEStdsNamesList"/>
    <w:rsid w:val="00DD6CB0"/>
    <w:rPr>
      <w:rFonts w:eastAsia="Times New Roman"/>
      <w:sz w:val="18"/>
      <w:lang w:eastAsia="ja-JP"/>
    </w:rPr>
  </w:style>
  <w:style w:type="character" w:customStyle="1" w:styleId="IEEEStdsParaBold">
    <w:name w:val="IEEEStds ParaBold"/>
    <w:qFormat/>
    <w:rsid w:val="00DD6CB0"/>
    <w:rPr>
      <w:b/>
    </w:rPr>
  </w:style>
  <w:style w:type="paragraph" w:customStyle="1" w:styleId="IEEEStdsNamesCtr">
    <w:name w:val="IEEEStds NamesCtr"/>
    <w:basedOn w:val="IEEEStdsParagraph"/>
    <w:rsid w:val="00DD6CB0"/>
    <w:pPr>
      <w:contextualSpacing/>
      <w:jc w:val="center"/>
    </w:pPr>
  </w:style>
  <w:style w:type="numbering" w:customStyle="1" w:styleId="NoList1">
    <w:name w:val="No List1"/>
    <w:next w:val="NoList"/>
    <w:uiPriority w:val="99"/>
    <w:semiHidden/>
    <w:unhideWhenUsed/>
    <w:rsid w:val="00DD6CB0"/>
  </w:style>
  <w:style w:type="character" w:customStyle="1" w:styleId="IEEEStdsLevel2HeaderChar">
    <w:name w:val="IEEEStds Level 2 Header Char"/>
    <w:link w:val="IEEEStdsLevel2Header"/>
    <w:rsid w:val="00DD6CB0"/>
    <w:rPr>
      <w:rFonts w:ascii="Arial" w:eastAsia="Times New Roman" w:hAnsi="Arial"/>
      <w:b/>
      <w:sz w:val="22"/>
      <w:lang w:eastAsia="ja-JP"/>
    </w:rPr>
  </w:style>
  <w:style w:type="character" w:customStyle="1" w:styleId="IEEEStdsLevel3HeaderChar">
    <w:name w:val="IEEEStds Level 3 Header Char"/>
    <w:link w:val="IEEEStdsLevel3Header"/>
    <w:rsid w:val="00DD6CB0"/>
    <w:rPr>
      <w:rFonts w:ascii="Arial" w:eastAsia="Times New Roman" w:hAnsi="Arial"/>
      <w:b/>
      <w:lang w:eastAsia="ja-JP"/>
    </w:rPr>
  </w:style>
  <w:style w:type="paragraph" w:customStyle="1" w:styleId="IEEEStdsCRTextReg">
    <w:name w:val="IEEEStds CR TextReg"/>
    <w:basedOn w:val="IEEEStdsSans-Serif"/>
    <w:rsid w:val="00DD6CB0"/>
    <w:pPr>
      <w:tabs>
        <w:tab w:val="left" w:pos="540"/>
        <w:tab w:val="left" w:pos="2520"/>
      </w:tabs>
      <w:jc w:val="left"/>
    </w:pPr>
    <w:rPr>
      <w:sz w:val="14"/>
    </w:rPr>
  </w:style>
  <w:style w:type="paragraph" w:customStyle="1" w:styleId="IEEEStdsTitleParaSans">
    <w:name w:val="IEEEStds TitleParaSans"/>
    <w:basedOn w:val="IEEEStdsParagraph"/>
    <w:rsid w:val="00DD6CB0"/>
    <w:pPr>
      <w:spacing w:after="0"/>
      <w:jc w:val="left"/>
    </w:pPr>
    <w:rPr>
      <w:rFonts w:ascii="Arial" w:hAnsi="Arial"/>
    </w:rPr>
  </w:style>
  <w:style w:type="paragraph" w:customStyle="1" w:styleId="IEEEStdsTitleParaSansBold">
    <w:name w:val="IEEEStds TitleParaSansBold"/>
    <w:basedOn w:val="IEEEStdsParagraph"/>
    <w:rsid w:val="00DD6CB0"/>
    <w:pPr>
      <w:spacing w:after="0"/>
    </w:pPr>
    <w:rPr>
      <w:rFonts w:ascii="Arial" w:hAnsi="Arial"/>
      <w:b/>
      <w:sz w:val="22"/>
    </w:rPr>
  </w:style>
  <w:style w:type="paragraph" w:customStyle="1" w:styleId="IEEEStdsCRFootnote">
    <w:name w:val="IEEEStds CRFootnote"/>
    <w:basedOn w:val="FootnoteText"/>
    <w:rsid w:val="00DD6CB0"/>
    <w:rPr>
      <w:color w:val="FFFFFF"/>
      <w:lang w:val="en-GB" w:eastAsia="en-US"/>
    </w:rPr>
  </w:style>
  <w:style w:type="paragraph" w:customStyle="1" w:styleId="IEEEStdsCRTextItal">
    <w:name w:val="IEEEStds CR TextItal"/>
    <w:basedOn w:val="IEEEStdsCRTextReg"/>
    <w:rsid w:val="00DD6CB0"/>
    <w:rPr>
      <w:i/>
    </w:rPr>
  </w:style>
  <w:style w:type="paragraph" w:customStyle="1" w:styleId="IEEEStdsParaMemEmeritus">
    <w:name w:val="IEEEStds ParaMemEmeritus"/>
    <w:basedOn w:val="IEEEStdsParagraph"/>
    <w:rsid w:val="00DD6CB0"/>
    <w:pPr>
      <w:spacing w:before="240" w:after="0"/>
      <w:ind w:left="533"/>
    </w:pPr>
    <w:rPr>
      <w:sz w:val="18"/>
    </w:rPr>
  </w:style>
  <w:style w:type="paragraph" w:customStyle="1" w:styleId="IEEEStdsNonVoting">
    <w:name w:val="IEEEStds NonVoting"/>
    <w:basedOn w:val="IEEEStdsNamesCtr"/>
    <w:rsid w:val="00DD6CB0"/>
    <w:rPr>
      <w:sz w:val="18"/>
    </w:rPr>
  </w:style>
  <w:style w:type="paragraph" w:customStyle="1" w:styleId="IEEEStdsTitlePgHead">
    <w:name w:val="IEEEStds TitlePgHead"/>
    <w:basedOn w:val="Header"/>
    <w:rsid w:val="00DD6CB0"/>
    <w:pPr>
      <w:widowControl w:val="0"/>
      <w:pBdr>
        <w:bottom w:val="none" w:sz="0" w:space="0" w:color="auto"/>
      </w:pBdr>
      <w:tabs>
        <w:tab w:val="clear" w:pos="6480"/>
        <w:tab w:val="clear" w:pos="12960"/>
      </w:tabs>
      <w:jc w:val="right"/>
    </w:pPr>
    <w:rPr>
      <w:rFonts w:ascii="Arial" w:eastAsia="Arial Unicode MS" w:hAnsi="Arial"/>
      <w:noProof/>
      <w:sz w:val="22"/>
      <w:lang w:val="en-US" w:eastAsia="ja-JP"/>
    </w:rPr>
  </w:style>
  <w:style w:type="paragraph" w:customStyle="1" w:styleId="IEEEStdsTitlePgHeadRev">
    <w:name w:val="IEEEStds TitlePgHeadRev"/>
    <w:basedOn w:val="IEEEStdsTitlePgHead"/>
    <w:rsid w:val="00DD6CB0"/>
    <w:rPr>
      <w:b w:val="0"/>
      <w:sz w:val="18"/>
    </w:rPr>
  </w:style>
  <w:style w:type="paragraph" w:styleId="TOC4">
    <w:name w:val="toc 4"/>
    <w:basedOn w:val="Normal"/>
    <w:next w:val="Normal"/>
    <w:autoRedefine/>
    <w:rsid w:val="00DD6CB0"/>
    <w:pPr>
      <w:ind w:left="720"/>
    </w:pPr>
    <w:rPr>
      <w:rFonts w:ascii="Calibri" w:eastAsia="Times New Roman" w:hAnsi="Calibri" w:cs="Calibri"/>
      <w:sz w:val="20"/>
      <w:lang w:val="en-US" w:eastAsia="ja-JP"/>
    </w:rPr>
  </w:style>
  <w:style w:type="paragraph" w:styleId="TOC5">
    <w:name w:val="toc 5"/>
    <w:basedOn w:val="Normal"/>
    <w:next w:val="Normal"/>
    <w:autoRedefine/>
    <w:rsid w:val="00DD6CB0"/>
    <w:pPr>
      <w:ind w:left="960"/>
    </w:pPr>
    <w:rPr>
      <w:rFonts w:ascii="Calibri" w:eastAsia="Times New Roman" w:hAnsi="Calibri" w:cs="Calibri"/>
      <w:sz w:val="20"/>
      <w:lang w:val="en-US" w:eastAsia="ja-JP"/>
    </w:rPr>
  </w:style>
  <w:style w:type="paragraph" w:styleId="TOC6">
    <w:name w:val="toc 6"/>
    <w:basedOn w:val="Normal"/>
    <w:next w:val="Normal"/>
    <w:autoRedefine/>
    <w:rsid w:val="00DD6CB0"/>
    <w:pPr>
      <w:ind w:left="1200"/>
    </w:pPr>
    <w:rPr>
      <w:rFonts w:ascii="Calibri" w:eastAsia="Times New Roman" w:hAnsi="Calibri" w:cs="Calibri"/>
      <w:sz w:val="20"/>
      <w:lang w:val="en-US" w:eastAsia="ja-JP"/>
    </w:rPr>
  </w:style>
  <w:style w:type="paragraph" w:styleId="TOC7">
    <w:name w:val="toc 7"/>
    <w:basedOn w:val="Normal"/>
    <w:next w:val="Normal"/>
    <w:autoRedefine/>
    <w:rsid w:val="00DD6CB0"/>
    <w:pPr>
      <w:ind w:left="1440"/>
    </w:pPr>
    <w:rPr>
      <w:rFonts w:ascii="Calibri" w:eastAsia="Times New Roman" w:hAnsi="Calibri" w:cs="Calibri"/>
      <w:sz w:val="20"/>
      <w:lang w:val="en-US" w:eastAsia="ja-JP"/>
    </w:rPr>
  </w:style>
  <w:style w:type="paragraph" w:styleId="TOC8">
    <w:name w:val="toc 8"/>
    <w:basedOn w:val="Normal"/>
    <w:next w:val="Normal"/>
    <w:autoRedefine/>
    <w:rsid w:val="00DD6CB0"/>
    <w:pPr>
      <w:ind w:left="1680"/>
    </w:pPr>
    <w:rPr>
      <w:rFonts w:ascii="Calibri" w:eastAsia="Times New Roman" w:hAnsi="Calibri" w:cs="Calibri"/>
      <w:sz w:val="20"/>
      <w:lang w:val="en-US" w:eastAsia="ja-JP"/>
    </w:rPr>
  </w:style>
  <w:style w:type="paragraph" w:styleId="TOC9">
    <w:name w:val="toc 9"/>
    <w:basedOn w:val="Normal"/>
    <w:next w:val="Normal"/>
    <w:autoRedefine/>
    <w:rsid w:val="00DD6CB0"/>
    <w:pPr>
      <w:ind w:left="1920"/>
    </w:pPr>
    <w:rPr>
      <w:rFonts w:ascii="Calibri" w:eastAsia="Times New Roman" w:hAnsi="Calibri" w:cs="Calibri"/>
      <w:sz w:val="20"/>
      <w:lang w:val="en-US" w:eastAsia="ja-JP"/>
    </w:rPr>
  </w:style>
  <w:style w:type="paragraph" w:customStyle="1" w:styleId="IEEEStdsPara85">
    <w:name w:val="IEEEStds Para8.5"/>
    <w:basedOn w:val="IEEEStdsParagraph"/>
    <w:rsid w:val="00DD6CB0"/>
    <w:rPr>
      <w:sz w:val="17"/>
    </w:rPr>
  </w:style>
  <w:style w:type="paragraph" w:customStyle="1" w:styleId="IEEEStdsPara85Indent">
    <w:name w:val="IEEEStds Para8.5 Indent"/>
    <w:basedOn w:val="IEEEStdsPara85"/>
    <w:rsid w:val="00DD6CB0"/>
    <w:pPr>
      <w:ind w:left="2160"/>
      <w:contextualSpacing/>
    </w:pPr>
  </w:style>
  <w:style w:type="paragraph" w:styleId="BlockText">
    <w:name w:val="Block Text"/>
    <w:basedOn w:val="Normal"/>
    <w:rsid w:val="00DD6CB0"/>
    <w:pPr>
      <w:spacing w:after="120"/>
      <w:ind w:left="1440" w:right="1440"/>
    </w:pPr>
    <w:rPr>
      <w:rFonts w:eastAsia="Times New Roman"/>
      <w:sz w:val="22"/>
    </w:rPr>
  </w:style>
  <w:style w:type="paragraph" w:styleId="BodyText2">
    <w:name w:val="Body Text 2"/>
    <w:basedOn w:val="Normal"/>
    <w:link w:val="BodyText2Char"/>
    <w:rsid w:val="00DD6CB0"/>
    <w:pPr>
      <w:spacing w:after="120" w:line="480" w:lineRule="auto"/>
    </w:pPr>
    <w:rPr>
      <w:rFonts w:eastAsia="Times New Roman"/>
      <w:sz w:val="22"/>
    </w:rPr>
  </w:style>
  <w:style w:type="character" w:customStyle="1" w:styleId="BodyText2Char">
    <w:name w:val="Body Text 2 Char"/>
    <w:basedOn w:val="DefaultParagraphFont"/>
    <w:link w:val="BodyText2"/>
    <w:rsid w:val="00DD6CB0"/>
    <w:rPr>
      <w:rFonts w:eastAsia="Times New Roman"/>
      <w:sz w:val="22"/>
      <w:lang w:val="en-GB" w:eastAsia="en-US"/>
    </w:rPr>
  </w:style>
  <w:style w:type="paragraph" w:styleId="BodyText3">
    <w:name w:val="Body Text 3"/>
    <w:basedOn w:val="Normal"/>
    <w:link w:val="BodyText3Char"/>
    <w:rsid w:val="00DD6CB0"/>
    <w:pPr>
      <w:spacing w:after="120"/>
    </w:pPr>
    <w:rPr>
      <w:rFonts w:eastAsia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DD6CB0"/>
    <w:rPr>
      <w:rFonts w:eastAsia="Times New Roman"/>
      <w:sz w:val="16"/>
      <w:szCs w:val="16"/>
      <w:lang w:val="en-GB" w:eastAsia="en-US"/>
    </w:rPr>
  </w:style>
  <w:style w:type="paragraph" w:styleId="BodyTextFirstIndent">
    <w:name w:val="Body Text First Indent"/>
    <w:basedOn w:val="BodyText"/>
    <w:link w:val="BodyTextFirstIndentChar"/>
    <w:rsid w:val="00DD6CB0"/>
    <w:pPr>
      <w:ind w:firstLine="210"/>
    </w:pPr>
    <w:rPr>
      <w:rFonts w:eastAsia="Times New Roman"/>
      <w:sz w:val="22"/>
    </w:rPr>
  </w:style>
  <w:style w:type="character" w:customStyle="1" w:styleId="BodyTextFirstIndentChar">
    <w:name w:val="Body Text First Indent Char"/>
    <w:basedOn w:val="BodyTextChar"/>
    <w:link w:val="BodyTextFirstIndent"/>
    <w:rsid w:val="00DD6CB0"/>
    <w:rPr>
      <w:rFonts w:eastAsia="Times New Roman"/>
      <w:sz w:val="22"/>
      <w:lang w:val="en-GB" w:eastAsia="en-US"/>
    </w:rPr>
  </w:style>
  <w:style w:type="character" w:customStyle="1" w:styleId="BodyTextIndentChar">
    <w:name w:val="Body Text Indent Char"/>
    <w:rsid w:val="00DD6CB0"/>
    <w:rPr>
      <w:sz w:val="22"/>
      <w:lang w:val="en-GB"/>
    </w:rPr>
  </w:style>
  <w:style w:type="paragraph" w:styleId="BodyTextFirstIndent2">
    <w:name w:val="Body Text First Indent 2"/>
    <w:basedOn w:val="BodyTextIndent"/>
    <w:link w:val="BodyTextFirstIndent2Char"/>
    <w:rsid w:val="00DD6CB0"/>
    <w:pPr>
      <w:spacing w:after="120"/>
      <w:ind w:left="360" w:firstLine="210"/>
    </w:pPr>
    <w:rPr>
      <w:rFonts w:eastAsia="Times New Roman"/>
      <w:sz w:val="22"/>
    </w:rPr>
  </w:style>
  <w:style w:type="character" w:customStyle="1" w:styleId="BodyTextIndentChar1">
    <w:name w:val="Body Text Indent Char1"/>
    <w:basedOn w:val="DefaultParagraphFont"/>
    <w:link w:val="BodyTextIndent"/>
    <w:rsid w:val="00DD6CB0"/>
    <w:rPr>
      <w:sz w:val="18"/>
      <w:lang w:val="en-GB" w:eastAsia="en-US"/>
    </w:rPr>
  </w:style>
  <w:style w:type="character" w:customStyle="1" w:styleId="BodyTextFirstIndent2Char">
    <w:name w:val="Body Text First Indent 2 Char"/>
    <w:basedOn w:val="BodyTextIndentChar1"/>
    <w:link w:val="BodyTextFirstIndent2"/>
    <w:rsid w:val="00DD6CB0"/>
    <w:rPr>
      <w:rFonts w:eastAsia="Times New Roman"/>
      <w:sz w:val="22"/>
      <w:lang w:val="en-GB" w:eastAsia="en-US"/>
    </w:rPr>
  </w:style>
  <w:style w:type="paragraph" w:styleId="BodyTextIndent2">
    <w:name w:val="Body Text Indent 2"/>
    <w:basedOn w:val="Normal"/>
    <w:link w:val="BodyTextIndent2Char"/>
    <w:rsid w:val="00DD6CB0"/>
    <w:pPr>
      <w:spacing w:after="120" w:line="480" w:lineRule="auto"/>
      <w:ind w:left="360"/>
    </w:pPr>
    <w:rPr>
      <w:rFonts w:eastAsia="Times New Roman"/>
      <w:sz w:val="22"/>
    </w:rPr>
  </w:style>
  <w:style w:type="character" w:customStyle="1" w:styleId="BodyTextIndent2Char">
    <w:name w:val="Body Text Indent 2 Char"/>
    <w:basedOn w:val="DefaultParagraphFont"/>
    <w:link w:val="BodyTextIndent2"/>
    <w:rsid w:val="00DD6CB0"/>
    <w:rPr>
      <w:rFonts w:eastAsia="Times New Roman"/>
      <w:sz w:val="22"/>
      <w:lang w:val="en-GB" w:eastAsia="en-US"/>
    </w:rPr>
  </w:style>
  <w:style w:type="paragraph" w:styleId="BodyTextIndent3">
    <w:name w:val="Body Text Indent 3"/>
    <w:basedOn w:val="Normal"/>
    <w:link w:val="BodyTextIndent3Char"/>
    <w:rsid w:val="00DD6CB0"/>
    <w:pPr>
      <w:spacing w:after="120"/>
      <w:ind w:left="360"/>
    </w:pPr>
    <w:rPr>
      <w:rFonts w:eastAsia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DD6CB0"/>
    <w:rPr>
      <w:rFonts w:eastAsia="Times New Roman"/>
      <w:sz w:val="16"/>
      <w:szCs w:val="16"/>
      <w:lang w:val="en-GB" w:eastAsia="en-US"/>
    </w:rPr>
  </w:style>
  <w:style w:type="paragraph" w:styleId="Closing">
    <w:name w:val="Closing"/>
    <w:basedOn w:val="Normal"/>
    <w:link w:val="ClosingChar"/>
    <w:rsid w:val="00DD6CB0"/>
    <w:pPr>
      <w:ind w:left="4320"/>
    </w:pPr>
    <w:rPr>
      <w:rFonts w:eastAsia="Times New Roman"/>
      <w:sz w:val="22"/>
    </w:rPr>
  </w:style>
  <w:style w:type="character" w:customStyle="1" w:styleId="ClosingChar">
    <w:name w:val="Closing Char"/>
    <w:basedOn w:val="DefaultParagraphFont"/>
    <w:link w:val="Closing"/>
    <w:rsid w:val="00DD6CB0"/>
    <w:rPr>
      <w:rFonts w:eastAsia="Times New Roman"/>
      <w:sz w:val="22"/>
      <w:lang w:val="en-GB" w:eastAsia="en-US"/>
    </w:rPr>
  </w:style>
  <w:style w:type="paragraph" w:styleId="Date">
    <w:name w:val="Date"/>
    <w:basedOn w:val="Normal"/>
    <w:next w:val="Normal"/>
    <w:link w:val="DateChar"/>
    <w:rsid w:val="00DD6CB0"/>
    <w:rPr>
      <w:rFonts w:eastAsia="Times New Roman"/>
      <w:sz w:val="22"/>
    </w:rPr>
  </w:style>
  <w:style w:type="character" w:customStyle="1" w:styleId="DateChar">
    <w:name w:val="Date Char"/>
    <w:basedOn w:val="DefaultParagraphFont"/>
    <w:link w:val="Date"/>
    <w:rsid w:val="00DD6CB0"/>
    <w:rPr>
      <w:rFonts w:eastAsia="Times New Roman"/>
      <w:sz w:val="22"/>
      <w:lang w:val="en-GB" w:eastAsia="en-US"/>
    </w:rPr>
  </w:style>
  <w:style w:type="paragraph" w:styleId="E-mailSignature">
    <w:name w:val="E-mail Signature"/>
    <w:basedOn w:val="Normal"/>
    <w:link w:val="E-mailSignatureChar"/>
    <w:rsid w:val="00DD6CB0"/>
    <w:rPr>
      <w:rFonts w:eastAsia="Times New Roman"/>
      <w:sz w:val="22"/>
    </w:rPr>
  </w:style>
  <w:style w:type="character" w:customStyle="1" w:styleId="E-mailSignatureChar">
    <w:name w:val="E-mail Signature Char"/>
    <w:basedOn w:val="DefaultParagraphFont"/>
    <w:link w:val="E-mailSignature"/>
    <w:rsid w:val="00DD6CB0"/>
    <w:rPr>
      <w:rFonts w:eastAsia="Times New Roman"/>
      <w:sz w:val="22"/>
      <w:lang w:val="en-GB" w:eastAsia="en-US"/>
    </w:rPr>
  </w:style>
  <w:style w:type="paragraph" w:styleId="EndnoteText">
    <w:name w:val="endnote text"/>
    <w:basedOn w:val="Normal"/>
    <w:link w:val="EndnoteTextChar"/>
    <w:rsid w:val="00DD6CB0"/>
    <w:rPr>
      <w:rFonts w:eastAsia="Times New Roman"/>
      <w:sz w:val="20"/>
    </w:rPr>
  </w:style>
  <w:style w:type="character" w:customStyle="1" w:styleId="EndnoteTextChar">
    <w:name w:val="Endnote Text Char"/>
    <w:basedOn w:val="DefaultParagraphFont"/>
    <w:link w:val="EndnoteText"/>
    <w:rsid w:val="00DD6CB0"/>
    <w:rPr>
      <w:rFonts w:eastAsia="Times New Roman"/>
      <w:lang w:val="en-GB" w:eastAsia="en-US"/>
    </w:rPr>
  </w:style>
  <w:style w:type="paragraph" w:styleId="EnvelopeAddress">
    <w:name w:val="envelope address"/>
    <w:basedOn w:val="Normal"/>
    <w:rsid w:val="00DD6CB0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2"/>
      <w:szCs w:val="24"/>
    </w:rPr>
  </w:style>
  <w:style w:type="paragraph" w:styleId="EnvelopeReturn">
    <w:name w:val="envelope return"/>
    <w:basedOn w:val="Normal"/>
    <w:rsid w:val="00DD6CB0"/>
    <w:rPr>
      <w:rFonts w:ascii="Cambria" w:eastAsia="Times New Roman" w:hAnsi="Cambria"/>
      <w:sz w:val="20"/>
    </w:rPr>
  </w:style>
  <w:style w:type="paragraph" w:styleId="HTMLAddress">
    <w:name w:val="HTML Address"/>
    <w:basedOn w:val="Normal"/>
    <w:link w:val="HTMLAddressChar"/>
    <w:rsid w:val="00DD6CB0"/>
    <w:rPr>
      <w:rFonts w:eastAsia="Times New Roman"/>
      <w:i/>
      <w:iCs/>
      <w:sz w:val="22"/>
    </w:rPr>
  </w:style>
  <w:style w:type="character" w:customStyle="1" w:styleId="HTMLAddressChar">
    <w:name w:val="HTML Address Char"/>
    <w:basedOn w:val="DefaultParagraphFont"/>
    <w:link w:val="HTMLAddress"/>
    <w:rsid w:val="00DD6CB0"/>
    <w:rPr>
      <w:rFonts w:eastAsia="Times New Roman"/>
      <w:i/>
      <w:iCs/>
      <w:sz w:val="22"/>
      <w:lang w:val="en-GB" w:eastAsia="en-US"/>
    </w:rPr>
  </w:style>
  <w:style w:type="paragraph" w:styleId="Index1">
    <w:name w:val="index 1"/>
    <w:basedOn w:val="Normal"/>
    <w:next w:val="Normal"/>
    <w:autoRedefine/>
    <w:rsid w:val="00DD6CB0"/>
    <w:pPr>
      <w:ind w:left="240" w:hanging="240"/>
    </w:pPr>
    <w:rPr>
      <w:rFonts w:eastAsia="Times New Roman"/>
      <w:sz w:val="22"/>
    </w:rPr>
  </w:style>
  <w:style w:type="paragraph" w:styleId="Index2">
    <w:name w:val="index 2"/>
    <w:basedOn w:val="Normal"/>
    <w:next w:val="Normal"/>
    <w:autoRedefine/>
    <w:rsid w:val="00DD6CB0"/>
    <w:pPr>
      <w:ind w:left="480" w:hanging="240"/>
    </w:pPr>
    <w:rPr>
      <w:rFonts w:eastAsia="Times New Roman"/>
      <w:sz w:val="22"/>
    </w:rPr>
  </w:style>
  <w:style w:type="paragraph" w:styleId="Index3">
    <w:name w:val="index 3"/>
    <w:basedOn w:val="Normal"/>
    <w:next w:val="Normal"/>
    <w:autoRedefine/>
    <w:rsid w:val="00DD6CB0"/>
    <w:pPr>
      <w:ind w:left="720" w:hanging="240"/>
    </w:pPr>
    <w:rPr>
      <w:rFonts w:eastAsia="Times New Roman"/>
      <w:sz w:val="22"/>
    </w:rPr>
  </w:style>
  <w:style w:type="paragraph" w:styleId="Index4">
    <w:name w:val="index 4"/>
    <w:basedOn w:val="Normal"/>
    <w:next w:val="Normal"/>
    <w:autoRedefine/>
    <w:rsid w:val="00DD6CB0"/>
    <w:pPr>
      <w:ind w:left="960" w:hanging="240"/>
    </w:pPr>
    <w:rPr>
      <w:rFonts w:eastAsia="Times New Roman"/>
      <w:sz w:val="22"/>
    </w:rPr>
  </w:style>
  <w:style w:type="paragraph" w:styleId="Index5">
    <w:name w:val="index 5"/>
    <w:basedOn w:val="Normal"/>
    <w:next w:val="Normal"/>
    <w:autoRedefine/>
    <w:rsid w:val="00DD6CB0"/>
    <w:pPr>
      <w:ind w:left="1200" w:hanging="240"/>
    </w:pPr>
    <w:rPr>
      <w:rFonts w:eastAsia="Times New Roman"/>
      <w:sz w:val="22"/>
    </w:rPr>
  </w:style>
  <w:style w:type="paragraph" w:styleId="Index6">
    <w:name w:val="index 6"/>
    <w:basedOn w:val="Normal"/>
    <w:next w:val="Normal"/>
    <w:autoRedefine/>
    <w:rsid w:val="00DD6CB0"/>
    <w:pPr>
      <w:ind w:left="1440" w:hanging="240"/>
    </w:pPr>
    <w:rPr>
      <w:rFonts w:eastAsia="Times New Roman"/>
      <w:sz w:val="22"/>
    </w:rPr>
  </w:style>
  <w:style w:type="paragraph" w:styleId="Index7">
    <w:name w:val="index 7"/>
    <w:basedOn w:val="Normal"/>
    <w:next w:val="Normal"/>
    <w:autoRedefine/>
    <w:rsid w:val="00DD6CB0"/>
    <w:pPr>
      <w:ind w:left="1680" w:hanging="240"/>
    </w:pPr>
    <w:rPr>
      <w:rFonts w:eastAsia="Times New Roman"/>
      <w:sz w:val="22"/>
    </w:rPr>
  </w:style>
  <w:style w:type="paragraph" w:styleId="Index8">
    <w:name w:val="index 8"/>
    <w:basedOn w:val="Normal"/>
    <w:next w:val="Normal"/>
    <w:autoRedefine/>
    <w:rsid w:val="00DD6CB0"/>
    <w:pPr>
      <w:ind w:left="1920" w:hanging="240"/>
    </w:pPr>
    <w:rPr>
      <w:rFonts w:eastAsia="Times New Roman"/>
      <w:sz w:val="22"/>
    </w:rPr>
  </w:style>
  <w:style w:type="paragraph" w:styleId="Index9">
    <w:name w:val="index 9"/>
    <w:basedOn w:val="Normal"/>
    <w:next w:val="Normal"/>
    <w:autoRedefine/>
    <w:rsid w:val="00DD6CB0"/>
    <w:pPr>
      <w:ind w:left="2160" w:hanging="240"/>
    </w:pPr>
    <w:rPr>
      <w:rFonts w:eastAsia="Times New Roman"/>
      <w:sz w:val="22"/>
    </w:rPr>
  </w:style>
  <w:style w:type="paragraph" w:styleId="IndexHeading">
    <w:name w:val="index heading"/>
    <w:basedOn w:val="Normal"/>
    <w:next w:val="Index1"/>
    <w:rsid w:val="00DD6CB0"/>
    <w:rPr>
      <w:rFonts w:ascii="Cambria" w:eastAsia="Times New Roman" w:hAnsi="Cambria"/>
      <w:b/>
      <w:bCs/>
      <w:sz w:val="2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D6CB0"/>
    <w:pPr>
      <w:pBdr>
        <w:bottom w:val="single" w:sz="4" w:space="4" w:color="4F81BD"/>
      </w:pBdr>
      <w:spacing w:before="200" w:after="280"/>
      <w:ind w:left="936" w:right="936"/>
    </w:pPr>
    <w:rPr>
      <w:rFonts w:eastAsia="Times New Roman"/>
      <w:b/>
      <w:bCs/>
      <w:i/>
      <w:iCs/>
      <w:color w:val="4F81BD"/>
      <w:sz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D6CB0"/>
    <w:rPr>
      <w:rFonts w:eastAsia="Times New Roman"/>
      <w:b/>
      <w:bCs/>
      <w:i/>
      <w:iCs/>
      <w:color w:val="4F81BD"/>
      <w:sz w:val="22"/>
      <w:lang w:val="en-GB" w:eastAsia="en-US"/>
    </w:rPr>
  </w:style>
  <w:style w:type="paragraph" w:styleId="List">
    <w:name w:val="List"/>
    <w:basedOn w:val="Normal"/>
    <w:rsid w:val="00DD6CB0"/>
    <w:pPr>
      <w:ind w:left="360" w:hanging="360"/>
      <w:contextualSpacing/>
    </w:pPr>
    <w:rPr>
      <w:rFonts w:eastAsia="Times New Roman"/>
      <w:sz w:val="22"/>
    </w:rPr>
  </w:style>
  <w:style w:type="paragraph" w:styleId="List2">
    <w:name w:val="List 2"/>
    <w:basedOn w:val="Normal"/>
    <w:rsid w:val="00DD6CB0"/>
    <w:pPr>
      <w:ind w:left="720" w:hanging="360"/>
      <w:contextualSpacing/>
    </w:pPr>
    <w:rPr>
      <w:rFonts w:eastAsia="Times New Roman"/>
      <w:sz w:val="22"/>
    </w:rPr>
  </w:style>
  <w:style w:type="paragraph" w:styleId="List3">
    <w:name w:val="List 3"/>
    <w:basedOn w:val="Normal"/>
    <w:rsid w:val="00DD6CB0"/>
    <w:pPr>
      <w:ind w:left="1080" w:hanging="360"/>
      <w:contextualSpacing/>
    </w:pPr>
    <w:rPr>
      <w:rFonts w:eastAsia="Times New Roman"/>
      <w:sz w:val="22"/>
    </w:rPr>
  </w:style>
  <w:style w:type="paragraph" w:styleId="List4">
    <w:name w:val="List 4"/>
    <w:basedOn w:val="Normal"/>
    <w:rsid w:val="00DD6CB0"/>
    <w:pPr>
      <w:ind w:left="1440" w:hanging="360"/>
      <w:contextualSpacing/>
    </w:pPr>
    <w:rPr>
      <w:rFonts w:eastAsia="Times New Roman"/>
      <w:sz w:val="22"/>
    </w:rPr>
  </w:style>
  <w:style w:type="paragraph" w:styleId="List5">
    <w:name w:val="List 5"/>
    <w:basedOn w:val="Normal"/>
    <w:rsid w:val="00DD6CB0"/>
    <w:pPr>
      <w:ind w:left="1800" w:hanging="360"/>
      <w:contextualSpacing/>
    </w:pPr>
    <w:rPr>
      <w:rFonts w:eastAsia="Times New Roman"/>
      <w:sz w:val="22"/>
    </w:rPr>
  </w:style>
  <w:style w:type="paragraph" w:styleId="ListBullet">
    <w:name w:val="List Bullet"/>
    <w:basedOn w:val="Normal"/>
    <w:rsid w:val="00DD6CB0"/>
    <w:pPr>
      <w:numPr>
        <w:numId w:val="59"/>
      </w:numPr>
      <w:contextualSpacing/>
    </w:pPr>
    <w:rPr>
      <w:rFonts w:eastAsia="Times New Roman"/>
      <w:sz w:val="22"/>
    </w:rPr>
  </w:style>
  <w:style w:type="paragraph" w:styleId="ListBullet2">
    <w:name w:val="List Bullet 2"/>
    <w:basedOn w:val="Normal"/>
    <w:rsid w:val="00DD6CB0"/>
    <w:pPr>
      <w:numPr>
        <w:numId w:val="60"/>
      </w:numPr>
      <w:contextualSpacing/>
    </w:pPr>
    <w:rPr>
      <w:rFonts w:eastAsia="Times New Roman"/>
      <w:sz w:val="22"/>
    </w:rPr>
  </w:style>
  <w:style w:type="paragraph" w:styleId="ListBullet3">
    <w:name w:val="List Bullet 3"/>
    <w:basedOn w:val="Normal"/>
    <w:rsid w:val="00DD6CB0"/>
    <w:pPr>
      <w:numPr>
        <w:numId w:val="61"/>
      </w:numPr>
      <w:contextualSpacing/>
    </w:pPr>
    <w:rPr>
      <w:rFonts w:eastAsia="Times New Roman"/>
      <w:sz w:val="22"/>
    </w:rPr>
  </w:style>
  <w:style w:type="paragraph" w:styleId="ListBullet4">
    <w:name w:val="List Bullet 4"/>
    <w:basedOn w:val="Normal"/>
    <w:rsid w:val="00DD6CB0"/>
    <w:pPr>
      <w:numPr>
        <w:numId w:val="62"/>
      </w:numPr>
      <w:contextualSpacing/>
    </w:pPr>
    <w:rPr>
      <w:rFonts w:eastAsia="Times New Roman"/>
      <w:sz w:val="22"/>
    </w:rPr>
  </w:style>
  <w:style w:type="paragraph" w:styleId="ListBullet5">
    <w:name w:val="List Bullet 5"/>
    <w:basedOn w:val="Normal"/>
    <w:rsid w:val="00DD6CB0"/>
    <w:pPr>
      <w:numPr>
        <w:numId w:val="63"/>
      </w:numPr>
      <w:contextualSpacing/>
    </w:pPr>
    <w:rPr>
      <w:rFonts w:eastAsia="Times New Roman"/>
      <w:sz w:val="22"/>
    </w:rPr>
  </w:style>
  <w:style w:type="paragraph" w:styleId="ListContinue">
    <w:name w:val="List Continue"/>
    <w:basedOn w:val="Normal"/>
    <w:rsid w:val="00DD6CB0"/>
    <w:pPr>
      <w:spacing w:after="120"/>
      <w:ind w:left="360"/>
      <w:contextualSpacing/>
    </w:pPr>
    <w:rPr>
      <w:rFonts w:eastAsia="Times New Roman"/>
      <w:sz w:val="22"/>
    </w:rPr>
  </w:style>
  <w:style w:type="paragraph" w:styleId="ListContinue2">
    <w:name w:val="List Continue 2"/>
    <w:basedOn w:val="Normal"/>
    <w:rsid w:val="00DD6CB0"/>
    <w:pPr>
      <w:spacing w:after="120"/>
      <w:ind w:left="720"/>
      <w:contextualSpacing/>
    </w:pPr>
    <w:rPr>
      <w:rFonts w:eastAsia="Times New Roman"/>
      <w:sz w:val="22"/>
    </w:rPr>
  </w:style>
  <w:style w:type="paragraph" w:styleId="ListContinue3">
    <w:name w:val="List Continue 3"/>
    <w:basedOn w:val="Normal"/>
    <w:rsid w:val="00DD6CB0"/>
    <w:pPr>
      <w:spacing w:after="120"/>
      <w:ind w:left="1080"/>
      <w:contextualSpacing/>
    </w:pPr>
    <w:rPr>
      <w:rFonts w:eastAsia="Times New Roman"/>
      <w:sz w:val="22"/>
    </w:rPr>
  </w:style>
  <w:style w:type="paragraph" w:styleId="ListContinue4">
    <w:name w:val="List Continue 4"/>
    <w:basedOn w:val="Normal"/>
    <w:rsid w:val="00DD6CB0"/>
    <w:pPr>
      <w:spacing w:after="120"/>
      <w:ind w:left="1440"/>
      <w:contextualSpacing/>
    </w:pPr>
    <w:rPr>
      <w:rFonts w:eastAsia="Times New Roman"/>
      <w:sz w:val="22"/>
    </w:rPr>
  </w:style>
  <w:style w:type="paragraph" w:styleId="ListContinue5">
    <w:name w:val="List Continue 5"/>
    <w:basedOn w:val="Normal"/>
    <w:rsid w:val="00DD6CB0"/>
    <w:pPr>
      <w:spacing w:after="120"/>
      <w:ind w:left="1800"/>
      <w:contextualSpacing/>
    </w:pPr>
    <w:rPr>
      <w:rFonts w:eastAsia="Times New Roman"/>
      <w:sz w:val="22"/>
    </w:rPr>
  </w:style>
  <w:style w:type="paragraph" w:styleId="ListNumber">
    <w:name w:val="List Number"/>
    <w:basedOn w:val="Normal"/>
    <w:rsid w:val="00DD6CB0"/>
    <w:pPr>
      <w:numPr>
        <w:numId w:val="64"/>
      </w:numPr>
      <w:contextualSpacing/>
    </w:pPr>
    <w:rPr>
      <w:rFonts w:eastAsia="Times New Roman"/>
      <w:sz w:val="22"/>
    </w:rPr>
  </w:style>
  <w:style w:type="paragraph" w:styleId="ListNumber2">
    <w:name w:val="List Number 2"/>
    <w:basedOn w:val="Normal"/>
    <w:rsid w:val="00DD6CB0"/>
    <w:pPr>
      <w:numPr>
        <w:numId w:val="65"/>
      </w:numPr>
      <w:contextualSpacing/>
    </w:pPr>
    <w:rPr>
      <w:rFonts w:eastAsia="Times New Roman"/>
      <w:sz w:val="22"/>
    </w:rPr>
  </w:style>
  <w:style w:type="paragraph" w:styleId="ListNumber3">
    <w:name w:val="List Number 3"/>
    <w:basedOn w:val="Normal"/>
    <w:rsid w:val="00DD6CB0"/>
    <w:pPr>
      <w:numPr>
        <w:numId w:val="66"/>
      </w:numPr>
      <w:contextualSpacing/>
    </w:pPr>
    <w:rPr>
      <w:rFonts w:eastAsia="Times New Roman"/>
      <w:sz w:val="22"/>
    </w:rPr>
  </w:style>
  <w:style w:type="paragraph" w:styleId="ListNumber4">
    <w:name w:val="List Number 4"/>
    <w:basedOn w:val="Normal"/>
    <w:rsid w:val="00DD6CB0"/>
    <w:pPr>
      <w:numPr>
        <w:numId w:val="67"/>
      </w:numPr>
      <w:contextualSpacing/>
    </w:pPr>
    <w:rPr>
      <w:rFonts w:eastAsia="Times New Roman"/>
      <w:sz w:val="22"/>
    </w:rPr>
  </w:style>
  <w:style w:type="paragraph" w:styleId="ListNumber5">
    <w:name w:val="List Number 5"/>
    <w:basedOn w:val="Normal"/>
    <w:rsid w:val="00DD6CB0"/>
    <w:pPr>
      <w:numPr>
        <w:numId w:val="68"/>
      </w:numPr>
      <w:contextualSpacing/>
    </w:pPr>
    <w:rPr>
      <w:rFonts w:eastAsia="Times New Roman"/>
      <w:sz w:val="22"/>
    </w:rPr>
  </w:style>
  <w:style w:type="paragraph" w:styleId="MacroText">
    <w:name w:val="macro"/>
    <w:link w:val="MacroTextChar"/>
    <w:rsid w:val="00DD6CB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  <w:lang w:eastAsia="ja-JP"/>
    </w:rPr>
  </w:style>
  <w:style w:type="character" w:customStyle="1" w:styleId="MacroTextChar">
    <w:name w:val="Macro Text Char"/>
    <w:basedOn w:val="DefaultParagraphFont"/>
    <w:link w:val="MacroText"/>
    <w:rsid w:val="00DD6CB0"/>
    <w:rPr>
      <w:rFonts w:ascii="Courier New" w:eastAsia="Times New Roman" w:hAnsi="Courier New" w:cs="Courier New"/>
      <w:lang w:eastAsia="ja-JP"/>
    </w:rPr>
  </w:style>
  <w:style w:type="paragraph" w:styleId="MessageHeader">
    <w:name w:val="Message Header"/>
    <w:basedOn w:val="Normal"/>
    <w:link w:val="MessageHeaderChar"/>
    <w:rsid w:val="00DD6CB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eastAsia="Times New Roman" w:hAnsi="Cambria"/>
      <w:sz w:val="22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DD6CB0"/>
    <w:rPr>
      <w:rFonts w:ascii="Cambria" w:eastAsia="Times New Roman" w:hAnsi="Cambria"/>
      <w:sz w:val="22"/>
      <w:szCs w:val="24"/>
      <w:shd w:val="pct20" w:color="auto" w:fill="auto"/>
      <w:lang w:val="en-GB" w:eastAsia="en-US"/>
    </w:rPr>
  </w:style>
  <w:style w:type="paragraph" w:styleId="NoSpacing">
    <w:name w:val="No Spacing"/>
    <w:uiPriority w:val="1"/>
    <w:qFormat/>
    <w:rsid w:val="00DD6CB0"/>
    <w:rPr>
      <w:rFonts w:eastAsia="Times New Roman"/>
      <w:sz w:val="24"/>
      <w:lang w:eastAsia="ja-JP"/>
    </w:rPr>
  </w:style>
  <w:style w:type="paragraph" w:styleId="NormalIndent">
    <w:name w:val="Normal Indent"/>
    <w:basedOn w:val="Normal"/>
    <w:rsid w:val="00DD6CB0"/>
    <w:pPr>
      <w:ind w:left="720"/>
    </w:pPr>
    <w:rPr>
      <w:rFonts w:eastAsia="Times New Roman"/>
      <w:sz w:val="22"/>
    </w:rPr>
  </w:style>
  <w:style w:type="paragraph" w:styleId="NoteHeading">
    <w:name w:val="Note Heading"/>
    <w:basedOn w:val="Normal"/>
    <w:next w:val="Normal"/>
    <w:link w:val="NoteHeadingChar"/>
    <w:rsid w:val="00DD6CB0"/>
    <w:rPr>
      <w:rFonts w:eastAsia="Times New Roman"/>
      <w:sz w:val="22"/>
    </w:rPr>
  </w:style>
  <w:style w:type="character" w:customStyle="1" w:styleId="NoteHeadingChar">
    <w:name w:val="Note Heading Char"/>
    <w:basedOn w:val="DefaultParagraphFont"/>
    <w:link w:val="NoteHeading"/>
    <w:rsid w:val="00DD6CB0"/>
    <w:rPr>
      <w:rFonts w:eastAsia="Times New Roman"/>
      <w:sz w:val="22"/>
      <w:lang w:val="en-GB" w:eastAsia="en-US"/>
    </w:rPr>
  </w:style>
  <w:style w:type="paragraph" w:styleId="PlainText">
    <w:name w:val="Plain Text"/>
    <w:basedOn w:val="Normal"/>
    <w:link w:val="PlainTextChar"/>
    <w:rsid w:val="00DD6CB0"/>
    <w:rPr>
      <w:rFonts w:ascii="Courier New" w:eastAsia="Times New Roman" w:hAnsi="Courier New" w:cs="Courier New"/>
      <w:sz w:val="20"/>
    </w:rPr>
  </w:style>
  <w:style w:type="character" w:customStyle="1" w:styleId="PlainTextChar">
    <w:name w:val="Plain Text Char"/>
    <w:basedOn w:val="DefaultParagraphFont"/>
    <w:link w:val="PlainText"/>
    <w:rsid w:val="00DD6CB0"/>
    <w:rPr>
      <w:rFonts w:ascii="Courier New" w:eastAsia="Times New Roman" w:hAnsi="Courier New" w:cs="Courier New"/>
      <w:lang w:val="en-GB" w:eastAsia="en-US"/>
    </w:rPr>
  </w:style>
  <w:style w:type="paragraph" w:styleId="Quote">
    <w:name w:val="Quote"/>
    <w:basedOn w:val="Normal"/>
    <w:next w:val="Normal"/>
    <w:link w:val="QuoteChar"/>
    <w:uiPriority w:val="29"/>
    <w:qFormat/>
    <w:rsid w:val="00DD6CB0"/>
    <w:rPr>
      <w:rFonts w:eastAsia="Times New Roman"/>
      <w:i/>
      <w:iCs/>
      <w:color w:val="000000"/>
      <w:sz w:val="22"/>
    </w:rPr>
  </w:style>
  <w:style w:type="character" w:customStyle="1" w:styleId="QuoteChar">
    <w:name w:val="Quote Char"/>
    <w:basedOn w:val="DefaultParagraphFont"/>
    <w:link w:val="Quote"/>
    <w:uiPriority w:val="29"/>
    <w:rsid w:val="00DD6CB0"/>
    <w:rPr>
      <w:rFonts w:eastAsia="Times New Roman"/>
      <w:i/>
      <w:iCs/>
      <w:color w:val="000000"/>
      <w:sz w:val="22"/>
      <w:lang w:val="en-GB" w:eastAsia="en-US"/>
    </w:rPr>
  </w:style>
  <w:style w:type="paragraph" w:styleId="Salutation">
    <w:name w:val="Salutation"/>
    <w:basedOn w:val="Normal"/>
    <w:next w:val="Normal"/>
    <w:link w:val="SalutationChar"/>
    <w:rsid w:val="00DD6CB0"/>
    <w:rPr>
      <w:rFonts w:eastAsia="Times New Roman"/>
      <w:sz w:val="22"/>
    </w:rPr>
  </w:style>
  <w:style w:type="character" w:customStyle="1" w:styleId="SalutationChar">
    <w:name w:val="Salutation Char"/>
    <w:basedOn w:val="DefaultParagraphFont"/>
    <w:link w:val="Salutation"/>
    <w:rsid w:val="00DD6CB0"/>
    <w:rPr>
      <w:rFonts w:eastAsia="Times New Roman"/>
      <w:sz w:val="22"/>
      <w:lang w:val="en-GB" w:eastAsia="en-US"/>
    </w:rPr>
  </w:style>
  <w:style w:type="paragraph" w:styleId="Signature">
    <w:name w:val="Signature"/>
    <w:basedOn w:val="Normal"/>
    <w:link w:val="SignatureChar"/>
    <w:rsid w:val="00DD6CB0"/>
    <w:pPr>
      <w:ind w:left="4320"/>
    </w:pPr>
    <w:rPr>
      <w:rFonts w:eastAsia="Times New Roman"/>
      <w:sz w:val="22"/>
    </w:rPr>
  </w:style>
  <w:style w:type="character" w:customStyle="1" w:styleId="SignatureChar">
    <w:name w:val="Signature Char"/>
    <w:basedOn w:val="DefaultParagraphFont"/>
    <w:link w:val="Signature"/>
    <w:rsid w:val="00DD6CB0"/>
    <w:rPr>
      <w:rFonts w:eastAsia="Times New Roman"/>
      <w:sz w:val="22"/>
      <w:lang w:val="en-GB" w:eastAsia="en-US"/>
    </w:rPr>
  </w:style>
  <w:style w:type="paragraph" w:styleId="Subtitle">
    <w:name w:val="Subtitle"/>
    <w:basedOn w:val="Normal"/>
    <w:next w:val="Normal"/>
    <w:link w:val="SubtitleChar"/>
    <w:qFormat/>
    <w:rsid w:val="00DD6CB0"/>
    <w:pPr>
      <w:spacing w:after="60"/>
      <w:jc w:val="center"/>
      <w:outlineLvl w:val="1"/>
    </w:pPr>
    <w:rPr>
      <w:rFonts w:ascii="Cambria" w:eastAsia="Times New Roman" w:hAnsi="Cambria"/>
      <w:sz w:val="22"/>
      <w:szCs w:val="24"/>
    </w:rPr>
  </w:style>
  <w:style w:type="character" w:customStyle="1" w:styleId="SubtitleChar">
    <w:name w:val="Subtitle Char"/>
    <w:basedOn w:val="DefaultParagraphFont"/>
    <w:link w:val="Subtitle"/>
    <w:rsid w:val="00DD6CB0"/>
    <w:rPr>
      <w:rFonts w:ascii="Cambria" w:eastAsia="Times New Roman" w:hAnsi="Cambria"/>
      <w:sz w:val="22"/>
      <w:szCs w:val="24"/>
      <w:lang w:val="en-GB" w:eastAsia="en-US"/>
    </w:rPr>
  </w:style>
  <w:style w:type="paragraph" w:styleId="TableofAuthorities">
    <w:name w:val="table of authorities"/>
    <w:basedOn w:val="Normal"/>
    <w:next w:val="Normal"/>
    <w:rsid w:val="00DD6CB0"/>
    <w:pPr>
      <w:ind w:left="240" w:hanging="240"/>
    </w:pPr>
    <w:rPr>
      <w:rFonts w:eastAsia="Times New Roman"/>
      <w:sz w:val="22"/>
    </w:rPr>
  </w:style>
  <w:style w:type="paragraph" w:styleId="TableofFigures">
    <w:name w:val="table of figures"/>
    <w:basedOn w:val="Normal"/>
    <w:next w:val="Normal"/>
    <w:rsid w:val="00DD6CB0"/>
    <w:rPr>
      <w:rFonts w:eastAsia="Times New Roman"/>
      <w:sz w:val="22"/>
    </w:rPr>
  </w:style>
  <w:style w:type="paragraph" w:styleId="Title">
    <w:name w:val="Title"/>
    <w:basedOn w:val="Normal"/>
    <w:next w:val="Normal"/>
    <w:link w:val="TitleChar"/>
    <w:qFormat/>
    <w:rsid w:val="00DD6CB0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DD6CB0"/>
    <w:rPr>
      <w:rFonts w:ascii="Cambria" w:eastAsia="Times New Roman" w:hAnsi="Cambria"/>
      <w:b/>
      <w:bCs/>
      <w:kern w:val="28"/>
      <w:sz w:val="32"/>
      <w:szCs w:val="32"/>
      <w:lang w:val="en-GB" w:eastAsia="en-US"/>
    </w:rPr>
  </w:style>
  <w:style w:type="paragraph" w:styleId="TOAHeading">
    <w:name w:val="toa heading"/>
    <w:basedOn w:val="Normal"/>
    <w:next w:val="Normal"/>
    <w:rsid w:val="00DD6CB0"/>
    <w:pPr>
      <w:spacing w:before="120"/>
    </w:pPr>
    <w:rPr>
      <w:rFonts w:ascii="Cambria" w:eastAsia="Times New Roman" w:hAnsi="Cambria"/>
      <w:b/>
      <w:bCs/>
      <w:sz w:val="22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DD6CB0"/>
    <w:pPr>
      <w:keepLines w:val="0"/>
      <w:spacing w:before="240" w:after="60"/>
      <w:outlineLvl w:val="9"/>
    </w:pPr>
    <w:rPr>
      <w:rFonts w:ascii="Cambria" w:eastAsia="Times New Roman" w:hAnsi="Cambria"/>
      <w:bCs/>
      <w:kern w:val="32"/>
      <w:szCs w:val="32"/>
      <w:u w:val="none"/>
      <w:lang w:val="en-US" w:eastAsia="ja-JP"/>
    </w:rPr>
  </w:style>
  <w:style w:type="character" w:customStyle="1" w:styleId="fontstyle01">
    <w:name w:val="fontstyle01"/>
    <w:rsid w:val="00DD6CB0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rsid w:val="00DD6CB0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SC9274439">
    <w:name w:val="SC.9.274439"/>
    <w:uiPriority w:val="99"/>
    <w:rsid w:val="00DD6CB0"/>
    <w:rPr>
      <w:b/>
      <w:bCs/>
      <w:color w:val="000000"/>
    </w:rPr>
  </w:style>
  <w:style w:type="paragraph" w:customStyle="1" w:styleId="Amendment2">
    <w:name w:val="Amendment 2"/>
    <w:basedOn w:val="Normal"/>
    <w:qFormat/>
    <w:rsid w:val="00DD6CB0"/>
    <w:rPr>
      <w:rFonts w:ascii="Arial" w:eastAsia="Yu Mincho" w:hAnsi="Arial" w:cs="Arial"/>
      <w:b/>
      <w:bCs/>
      <w:sz w:val="24"/>
      <w:szCs w:val="21"/>
    </w:rPr>
  </w:style>
  <w:style w:type="paragraph" w:customStyle="1" w:styleId="Amendment3">
    <w:name w:val="Amendment 3"/>
    <w:basedOn w:val="Normal"/>
    <w:qFormat/>
    <w:rsid w:val="00DD6CB0"/>
    <w:rPr>
      <w:rFonts w:ascii="Arial" w:eastAsia="Yu Mincho" w:hAnsi="Arial" w:cs="Arial"/>
      <w:b/>
      <w:bCs/>
      <w:sz w:val="22"/>
    </w:rPr>
  </w:style>
  <w:style w:type="numbering" w:customStyle="1" w:styleId="NoList11">
    <w:name w:val="No List11"/>
    <w:next w:val="NoList"/>
    <w:uiPriority w:val="99"/>
    <w:semiHidden/>
    <w:unhideWhenUsed/>
    <w:rsid w:val="00DD6CB0"/>
  </w:style>
  <w:style w:type="character" w:styleId="UnresolvedMention">
    <w:name w:val="Unresolved Mention"/>
    <w:uiPriority w:val="99"/>
    <w:semiHidden/>
    <w:unhideWhenUsed/>
    <w:rsid w:val="00DD6CB0"/>
    <w:rPr>
      <w:color w:val="605E5C"/>
      <w:shd w:val="clear" w:color="auto" w:fill="E1DFDD"/>
    </w:rPr>
  </w:style>
  <w:style w:type="paragraph" w:customStyle="1" w:styleId="Amendment1">
    <w:name w:val="Amendment 1"/>
    <w:basedOn w:val="Normal"/>
    <w:qFormat/>
    <w:rsid w:val="00DD6CB0"/>
    <w:rPr>
      <w:rFonts w:ascii="Arial" w:eastAsia="Yu Mincho" w:hAnsi="Arial" w:cs="Arial"/>
      <w:b/>
      <w:bCs/>
      <w:sz w:val="28"/>
      <w:szCs w:val="22"/>
    </w:rPr>
  </w:style>
  <w:style w:type="paragraph" w:customStyle="1" w:styleId="Amendment4">
    <w:name w:val="Amendment 4"/>
    <w:basedOn w:val="Amendment3"/>
    <w:qFormat/>
    <w:rsid w:val="00DD6CB0"/>
    <w:rPr>
      <w:sz w:val="21"/>
      <w:szCs w:val="18"/>
    </w:rPr>
  </w:style>
  <w:style w:type="table" w:customStyle="1" w:styleId="TableGrid1">
    <w:name w:val="Table Grid1"/>
    <w:basedOn w:val="TableNormal"/>
    <w:next w:val="TableGrid"/>
    <w:rsid w:val="00DD6CB0"/>
    <w:rPr>
      <w:rFonts w:eastAsia="Yu Mincho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DD6C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">
    <w:name w:val="図表番号1"/>
    <w:basedOn w:val="Normal"/>
    <w:qFormat/>
    <w:rsid w:val="00DD6CB0"/>
    <w:pPr>
      <w:jc w:val="center"/>
    </w:pPr>
    <w:rPr>
      <w:rFonts w:ascii="Arial" w:eastAsia="Yu Mincho" w:hAnsi="Arial" w:cs="Arial"/>
      <w:b/>
      <w:bCs/>
      <w:sz w:val="21"/>
      <w:szCs w:val="18"/>
      <w:lang w:val="en-US" w:eastAsia="ja-JP"/>
    </w:rPr>
  </w:style>
  <w:style w:type="paragraph" w:customStyle="1" w:styleId="Style1">
    <w:name w:val="Style1"/>
    <w:basedOn w:val="Normal"/>
    <w:rsid w:val="00DD6CB0"/>
    <w:pPr>
      <w:numPr>
        <w:ilvl w:val="1"/>
        <w:numId w:val="111"/>
      </w:numPr>
    </w:pPr>
    <w:rPr>
      <w:rFonts w:eastAsia="Times New Roman"/>
      <w:sz w:val="24"/>
    </w:rPr>
  </w:style>
  <w:style w:type="character" w:customStyle="1" w:styleId="TChar">
    <w:name w:val="T Char"/>
    <w:aliases w:val="Text Char"/>
    <w:link w:val="T"/>
    <w:uiPriority w:val="99"/>
    <w:rsid w:val="00DD6CB0"/>
    <w:rPr>
      <w:rFonts w:eastAsia="MS Mincho"/>
      <w:color w:val="000000"/>
      <w:w w:val="0"/>
      <w:lang w:eastAsia="ja-JP"/>
    </w:rPr>
  </w:style>
  <w:style w:type="paragraph" w:customStyle="1" w:styleId="Table-ContentsText">
    <w:name w:val="Table - Contents (Text)"/>
    <w:basedOn w:val="Normal"/>
    <w:rsid w:val="00DD6CB0"/>
    <w:pPr>
      <w:keepNext/>
      <w:keepLines/>
      <w:suppressAutoHyphens/>
      <w:spacing w:before="100" w:after="100"/>
    </w:pPr>
    <w:rPr>
      <w:rFonts w:eastAsia="MS Mincho"/>
      <w:lang w:val="en-US" w:eastAsia="ar-SA"/>
    </w:rPr>
  </w:style>
  <w:style w:type="paragraph" w:customStyle="1" w:styleId="Table-ContentsValue">
    <w:name w:val="Table - Contents (Value)"/>
    <w:basedOn w:val="Table-ContentsText"/>
    <w:rsid w:val="00DD6CB0"/>
    <w:pPr>
      <w:jc w:val="center"/>
    </w:pPr>
    <w:rPr>
      <w:noProof/>
      <w:szCs w:val="16"/>
    </w:rPr>
  </w:style>
  <w:style w:type="paragraph" w:customStyle="1" w:styleId="Table-Header">
    <w:name w:val="Table - Header"/>
    <w:basedOn w:val="Table-ContentsValue"/>
    <w:next w:val="Table-ContentsText"/>
    <w:rsid w:val="00DD6CB0"/>
    <w:pPr>
      <w:suppressAutoHyphens w:val="0"/>
      <w:spacing w:line="480" w:lineRule="auto"/>
    </w:pPr>
    <w:rPr>
      <w:rFonts w:eastAsia="Times New Roman"/>
      <w:b/>
    </w:rPr>
  </w:style>
  <w:style w:type="paragraph" w:customStyle="1" w:styleId="Table-Contents">
    <w:name w:val="Table - Contents"/>
    <w:basedOn w:val="Normal"/>
    <w:rsid w:val="00DD6CB0"/>
    <w:pPr>
      <w:keepNext/>
      <w:keepLines/>
      <w:spacing w:before="100" w:after="100"/>
      <w:jc w:val="center"/>
    </w:pPr>
    <w:rPr>
      <w:rFonts w:ascii="Helvetica" w:eastAsia="MS Mincho" w:hAnsi="Helvetica"/>
      <w:sz w:val="16"/>
      <w:lang w:val="en-US"/>
    </w:rPr>
  </w:style>
  <w:style w:type="paragraph" w:customStyle="1" w:styleId="Table-Title">
    <w:name w:val="Table - Title"/>
    <w:basedOn w:val="Table-ContentsText"/>
    <w:rsid w:val="00DD6CB0"/>
    <w:rPr>
      <w:b/>
      <w:bCs/>
    </w:rPr>
  </w:style>
  <w:style w:type="paragraph" w:customStyle="1" w:styleId="PICSLevel0">
    <w:name w:val="PICS Level 0"/>
    <w:basedOn w:val="Table-Contents"/>
    <w:rsid w:val="00DD6CB0"/>
    <w:pPr>
      <w:jc w:val="left"/>
    </w:pPr>
    <w:rPr>
      <w:rFonts w:eastAsia="Times New Roman"/>
    </w:rPr>
  </w:style>
  <w:style w:type="paragraph" w:customStyle="1" w:styleId="80211Editorialinstruction">
    <w:name w:val="802_11_Editorial_instruction"/>
    <w:basedOn w:val="T"/>
    <w:link w:val="80211EditorialinstructionChar"/>
    <w:autoRedefine/>
    <w:qFormat/>
    <w:rsid w:val="00DD6CB0"/>
    <w:pPr>
      <w:shd w:val="clear" w:color="auto" w:fill="F2F2F2"/>
      <w:spacing w:after="240"/>
    </w:pPr>
    <w:rPr>
      <w:rFonts w:cs="Arial"/>
      <w:b/>
      <w:bCs/>
      <w:i/>
      <w:color w:val="FF0000"/>
      <w:w w:val="100"/>
      <w:szCs w:val="22"/>
      <w:lang w:eastAsia="en-GB"/>
    </w:rPr>
  </w:style>
  <w:style w:type="character" w:customStyle="1" w:styleId="80211EditorialinstructionChar">
    <w:name w:val="802_11_Editorial_instruction Char"/>
    <w:link w:val="80211Editorialinstruction"/>
    <w:rsid w:val="00DD6CB0"/>
    <w:rPr>
      <w:rFonts w:eastAsia="MS Mincho" w:cs="Arial"/>
      <w:b/>
      <w:bCs/>
      <w:i/>
      <w:color w:val="FF0000"/>
      <w:szCs w:val="22"/>
      <w:shd w:val="clear" w:color="auto" w:fill="F2F2F2"/>
      <w:lang w:eastAsia="en-GB"/>
    </w:rPr>
  </w:style>
  <w:style w:type="paragraph" w:customStyle="1" w:styleId="bodyparagraph">
    <w:name w:val="body paragraph"/>
    <w:basedOn w:val="Normal"/>
    <w:qFormat/>
    <w:rsid w:val="00DD6CB0"/>
    <w:pPr>
      <w:widowControl w:val="0"/>
      <w:tabs>
        <w:tab w:val="left" w:pos="700"/>
      </w:tabs>
      <w:kinsoku w:val="0"/>
      <w:overflowPunct w:val="0"/>
      <w:autoSpaceDE w:val="0"/>
      <w:autoSpaceDN w:val="0"/>
      <w:adjustRightInd w:val="0"/>
      <w:spacing w:before="120" w:after="120" w:line="230" w:lineRule="exact"/>
    </w:pPr>
    <w:rPr>
      <w:rFonts w:eastAsia="Times New Roman"/>
      <w:sz w:val="20"/>
      <w:lang w:val="en-US" w:eastAsia="ja-JP"/>
    </w:rPr>
  </w:style>
  <w:style w:type="paragraph" w:customStyle="1" w:styleId="SP16188810">
    <w:name w:val="SP.16.188810"/>
    <w:basedOn w:val="Default"/>
    <w:next w:val="Default"/>
    <w:uiPriority w:val="99"/>
    <w:rsid w:val="00E10C0B"/>
    <w:rPr>
      <w:color w:val="auto"/>
    </w:rPr>
  </w:style>
  <w:style w:type="paragraph" w:customStyle="1" w:styleId="SP16188821">
    <w:name w:val="SP.16.188821"/>
    <w:basedOn w:val="Default"/>
    <w:next w:val="Default"/>
    <w:uiPriority w:val="99"/>
    <w:rsid w:val="00E10C0B"/>
    <w:rPr>
      <w:color w:val="auto"/>
    </w:rPr>
  </w:style>
  <w:style w:type="paragraph" w:customStyle="1" w:styleId="SP16188432">
    <w:name w:val="SP.16.188432"/>
    <w:basedOn w:val="Default"/>
    <w:next w:val="Default"/>
    <w:uiPriority w:val="99"/>
    <w:rsid w:val="00E10C0B"/>
    <w:rPr>
      <w:color w:val="auto"/>
    </w:rPr>
  </w:style>
  <w:style w:type="paragraph" w:customStyle="1" w:styleId="SP16188788">
    <w:name w:val="SP.16.188788"/>
    <w:basedOn w:val="Default"/>
    <w:next w:val="Default"/>
    <w:uiPriority w:val="99"/>
    <w:rsid w:val="00E10C0B"/>
    <w:rPr>
      <w:color w:val="auto"/>
    </w:rPr>
  </w:style>
  <w:style w:type="paragraph" w:customStyle="1" w:styleId="SP16188777">
    <w:name w:val="SP.16.188777"/>
    <w:basedOn w:val="Default"/>
    <w:next w:val="Default"/>
    <w:uiPriority w:val="99"/>
    <w:rsid w:val="00E10C0B"/>
    <w:rPr>
      <w:color w:val="auto"/>
    </w:rPr>
  </w:style>
  <w:style w:type="character" w:customStyle="1" w:styleId="SC16323589">
    <w:name w:val="SC.16.323589"/>
    <w:uiPriority w:val="99"/>
    <w:rsid w:val="00E10C0B"/>
    <w:rPr>
      <w:color w:val="000000"/>
      <w:sz w:val="20"/>
      <w:szCs w:val="20"/>
    </w:rPr>
  </w:style>
  <w:style w:type="character" w:customStyle="1" w:styleId="SC16323705">
    <w:name w:val="SC.16.323705"/>
    <w:uiPriority w:val="99"/>
    <w:rsid w:val="00160F8C"/>
    <w:rPr>
      <w:color w:val="000000"/>
      <w:sz w:val="20"/>
      <w:szCs w:val="20"/>
      <w:u w:val="single"/>
    </w:rPr>
  </w:style>
  <w:style w:type="character" w:customStyle="1" w:styleId="SC16323592">
    <w:name w:val="SC.16.323592"/>
    <w:uiPriority w:val="99"/>
    <w:rsid w:val="00E24659"/>
    <w:rPr>
      <w:color w:val="000000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1"/>
    <w:rsid w:val="00FB0544"/>
    <w:rPr>
      <w:rFonts w:ascii="Arial" w:hAnsi="Arial"/>
      <w:b/>
      <w:sz w:val="32"/>
      <w:u w:val="single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8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5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17537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21638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322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2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3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32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9D9EC0-9DDA-4143-81FE-8956D5B97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2022-09-29T19:01:00Z</dcterms:created>
  <dcterms:modified xsi:type="dcterms:W3CDTF">2022-09-30T16:20:00Z</dcterms:modified>
</cp:coreProperties>
</file>