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F5DB329" w:rsidR="00DE584F" w:rsidRPr="00183F4C" w:rsidRDefault="009E0E9E" w:rsidP="00A12A5A">
            <w:pPr>
              <w:pStyle w:val="T2"/>
            </w:pPr>
            <w:r>
              <w:rPr>
                <w:lang w:eastAsia="ko-KR"/>
              </w:rPr>
              <w:t>LB266</w:t>
            </w:r>
            <w:r w:rsidR="00391862" w:rsidRPr="00391862">
              <w:rPr>
                <w:lang w:eastAsia="ko-KR"/>
              </w:rPr>
              <w:t>-</w:t>
            </w:r>
            <w:r w:rsidR="00A02656">
              <w:rPr>
                <w:lang w:eastAsia="ko-KR"/>
              </w:rPr>
              <w:t>CR</w:t>
            </w:r>
            <w:r w:rsidR="00391862" w:rsidRPr="00391862">
              <w:rPr>
                <w:lang w:eastAsia="ko-KR"/>
              </w:rPr>
              <w:t>-for-Clause-</w:t>
            </w:r>
            <w:r w:rsidR="00E867B3">
              <w:rPr>
                <w:lang w:eastAsia="ko-KR"/>
              </w:rPr>
              <w:t>35.17</w:t>
            </w:r>
          </w:p>
        </w:tc>
      </w:tr>
      <w:tr w:rsidR="00DE584F" w:rsidRPr="00183F4C" w14:paraId="4EE171F3" w14:textId="77777777" w:rsidTr="00937A90">
        <w:trPr>
          <w:trHeight w:val="359"/>
          <w:jc w:val="center"/>
        </w:trPr>
        <w:tc>
          <w:tcPr>
            <w:tcW w:w="9576" w:type="dxa"/>
            <w:gridSpan w:val="5"/>
            <w:vAlign w:val="center"/>
          </w:tcPr>
          <w:p w14:paraId="2DCA8F1F" w14:textId="09E044AB"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3F4BAC">
              <w:rPr>
                <w:b w:val="0"/>
                <w:sz w:val="20"/>
                <w:lang w:eastAsia="ko-KR"/>
              </w:rPr>
              <w:t>9</w:t>
            </w:r>
            <w:r>
              <w:rPr>
                <w:rFonts w:hint="eastAsia"/>
                <w:b w:val="0"/>
                <w:sz w:val="20"/>
                <w:lang w:eastAsia="ko-KR"/>
              </w:rPr>
              <w:t>-</w:t>
            </w:r>
            <w:r w:rsidR="000E2BF4">
              <w:rPr>
                <w:b w:val="0"/>
                <w:sz w:val="20"/>
                <w:lang w:eastAsia="ko-KR"/>
              </w:rPr>
              <w:t>1</w:t>
            </w:r>
            <w:r w:rsidR="003F4BAC">
              <w:rPr>
                <w:b w:val="0"/>
                <w:sz w:val="20"/>
                <w:lang w:eastAsia="ko-KR"/>
              </w:rPr>
              <w:t>1</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565999"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6859D690" w:rsidR="00CD7423" w:rsidRDefault="009E0E9E" w:rsidP="00CD7423">
            <w:pPr>
              <w:pStyle w:val="T2"/>
              <w:spacing w:after="0"/>
              <w:ind w:left="0" w:right="0"/>
              <w:jc w:val="left"/>
              <w:rPr>
                <w:b w:val="0"/>
                <w:sz w:val="18"/>
                <w:szCs w:val="18"/>
                <w:lang w:eastAsia="ko-KR"/>
              </w:rPr>
            </w:pPr>
            <w:r w:rsidRPr="009E0E9E">
              <w:rPr>
                <w:b w:val="0"/>
                <w:sz w:val="18"/>
                <w:szCs w:val="18"/>
                <w:lang w:eastAsia="ko-KR"/>
              </w:rPr>
              <w:t>Michael Montemurro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E9FE58A" w:rsidR="00CD7423" w:rsidRPr="00CB4F2F" w:rsidRDefault="00CD7423" w:rsidP="00CD7423">
            <w:pPr>
              <w:pStyle w:val="T2"/>
              <w:spacing w:after="0"/>
              <w:ind w:left="0" w:right="0"/>
              <w:jc w:val="left"/>
              <w:rPr>
                <w:b w:val="0"/>
                <w:sz w:val="18"/>
                <w:szCs w:val="18"/>
              </w:rPr>
            </w:pPr>
            <w:r w:rsidRPr="00662BE6">
              <w:rPr>
                <w:b w:val="0"/>
                <w:sz w:val="18"/>
                <w:szCs w:val="18"/>
              </w:rPr>
              <w:t xml:space="preserve">Huawei </w:t>
            </w:r>
            <w:r w:rsidR="009E0E9E">
              <w:rPr>
                <w:b w:val="0"/>
                <w:sz w:val="18"/>
                <w:szCs w:val="18"/>
              </w:rPr>
              <w:t>Ottawa</w:t>
            </w:r>
            <w:r w:rsidRPr="00662BE6">
              <w:rPr>
                <w:b w:val="0"/>
                <w:sz w:val="18"/>
                <w:szCs w:val="18"/>
              </w:rPr>
              <w:t xml:space="preserve">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DF4457F" w:rsidR="00CD7423" w:rsidRPr="00AA7997" w:rsidRDefault="00565999" w:rsidP="00CD7423">
            <w:pPr>
              <w:pStyle w:val="T2"/>
              <w:spacing w:after="0"/>
              <w:ind w:left="0" w:right="0"/>
              <w:jc w:val="left"/>
              <w:rPr>
                <w:b w:val="0"/>
                <w:sz w:val="18"/>
                <w:szCs w:val="18"/>
              </w:rPr>
            </w:pPr>
            <w:hyperlink r:id="rId9" w:history="1">
              <w:r w:rsidR="009E0E9E" w:rsidRPr="004D7A57">
                <w:rPr>
                  <w:rStyle w:val="Hyperlink"/>
                  <w:b w:val="0"/>
                  <w:sz w:val="18"/>
                  <w:szCs w:val="18"/>
                </w:rPr>
                <w:t>michael.montemurro@huawei.com</w:t>
              </w:r>
            </w:hyperlink>
          </w:p>
        </w:tc>
      </w:tr>
      <w:tr w:rsidR="00CD7423" w14:paraId="17F10403" w14:textId="77777777" w:rsidTr="00937A90">
        <w:trPr>
          <w:trHeight w:val="359"/>
          <w:jc w:val="center"/>
        </w:trPr>
        <w:tc>
          <w:tcPr>
            <w:tcW w:w="1548" w:type="dxa"/>
            <w:vAlign w:val="center"/>
          </w:tcPr>
          <w:p w14:paraId="456D0C0E" w14:textId="2612ED9D" w:rsidR="00CD7423" w:rsidRDefault="009E0E9E" w:rsidP="00CD7423">
            <w:pPr>
              <w:pStyle w:val="T2"/>
              <w:spacing w:after="0"/>
              <w:ind w:left="0" w:right="0"/>
              <w:jc w:val="left"/>
              <w:rPr>
                <w:b w:val="0"/>
                <w:sz w:val="18"/>
                <w:szCs w:val="18"/>
                <w:lang w:eastAsia="ko-KR"/>
              </w:rPr>
            </w:pPr>
            <w:r>
              <w:rPr>
                <w:b w:val="0"/>
                <w:sz w:val="18"/>
                <w:szCs w:val="18"/>
                <w:lang w:eastAsia="ko-KR"/>
              </w:rPr>
              <w:t xml:space="preserve">Stephen </w:t>
            </w:r>
            <w:r w:rsidR="0031459F">
              <w:rPr>
                <w:b w:val="0"/>
                <w:sz w:val="18"/>
                <w:szCs w:val="18"/>
                <w:lang w:eastAsia="ko-KR"/>
              </w:rPr>
              <w:t>McCann</w:t>
            </w:r>
          </w:p>
        </w:tc>
        <w:tc>
          <w:tcPr>
            <w:tcW w:w="1440" w:type="dxa"/>
            <w:vAlign w:val="center"/>
          </w:tcPr>
          <w:p w14:paraId="03743E72" w14:textId="76296C69" w:rsidR="00CD7423" w:rsidRDefault="009E0E9E"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210DC0D" w:rsidR="00CD7423" w:rsidRPr="00CB4F2F" w:rsidRDefault="003F4BAC" w:rsidP="00CD7423">
            <w:pPr>
              <w:pStyle w:val="T2"/>
              <w:spacing w:after="0"/>
              <w:ind w:left="0" w:right="0"/>
              <w:jc w:val="left"/>
              <w:rPr>
                <w:b w:val="0"/>
                <w:sz w:val="18"/>
                <w:szCs w:val="18"/>
              </w:rPr>
            </w:pPr>
            <w:r w:rsidRPr="00662BE6">
              <w:rPr>
                <w:b w:val="0"/>
                <w:sz w:val="18"/>
                <w:szCs w:val="18"/>
              </w:rPr>
              <w:t xml:space="preserve">Huawei </w:t>
            </w:r>
            <w:r>
              <w:rPr>
                <w:b w:val="0"/>
                <w:sz w:val="18"/>
                <w:szCs w:val="18"/>
              </w:rPr>
              <w:t>Ottawa</w:t>
            </w:r>
            <w:r w:rsidRPr="00662BE6">
              <w:rPr>
                <w:b w:val="0"/>
                <w:sz w:val="18"/>
                <w:szCs w:val="18"/>
              </w:rPr>
              <w:t xml:space="preserve"> Research Center</w:t>
            </w: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28691A37" w:rsidR="009862A7" w:rsidRPr="009862A7" w:rsidRDefault="009862A7" w:rsidP="009862A7">
            <w:pPr>
              <w:pStyle w:val="T2"/>
              <w:spacing w:after="0"/>
              <w:ind w:left="0" w:right="0"/>
              <w:jc w:val="left"/>
              <w:rPr>
                <w:rStyle w:val="Hyperlink"/>
                <w:b w:val="0"/>
                <w:sz w:val="18"/>
                <w:szCs w:val="18"/>
              </w:rPr>
            </w:pPr>
            <w:r w:rsidRPr="009862A7">
              <w:rPr>
                <w:rStyle w:val="Hyperlink"/>
                <w:b w:val="0"/>
                <w:sz w:val="18"/>
                <w:szCs w:val="18"/>
              </w:rPr>
              <w:t>stephen.mccann@huawei.com</w:t>
            </w: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BBD58D"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9E0E9E" w:rsidRPr="009E0E9E">
        <w:rPr>
          <w:lang w:eastAsia="ko-KR"/>
        </w:rPr>
        <w:t>10326</w:t>
      </w:r>
      <w:r w:rsidR="009E0E9E">
        <w:rPr>
          <w:lang w:eastAsia="ko-KR"/>
        </w:rPr>
        <w:t xml:space="preserve">, </w:t>
      </w:r>
      <w:r w:rsidR="009E0E9E" w:rsidRPr="009E0E9E">
        <w:rPr>
          <w:lang w:eastAsia="ko-KR"/>
        </w:rPr>
        <w:t>12695</w:t>
      </w:r>
      <w:r w:rsidR="009E0E9E">
        <w:rPr>
          <w:lang w:eastAsia="ko-KR"/>
        </w:rPr>
        <w:t xml:space="preserve">, </w:t>
      </w:r>
      <w:r w:rsidR="009E0E9E" w:rsidRPr="009E0E9E">
        <w:rPr>
          <w:lang w:eastAsia="ko-KR"/>
        </w:rPr>
        <w:t>1269</w:t>
      </w:r>
      <w:r w:rsidR="009E0E9E">
        <w:rPr>
          <w:lang w:eastAsia="ko-KR"/>
        </w:rPr>
        <w:t>6,</w:t>
      </w:r>
      <w:r w:rsidR="009E0E9E" w:rsidRPr="009E0E9E">
        <w:t xml:space="preserve"> </w:t>
      </w:r>
      <w:r w:rsidR="009E0E9E" w:rsidRPr="009E0E9E">
        <w:rPr>
          <w:lang w:eastAsia="ko-KR"/>
        </w:rPr>
        <w:t>1269</w:t>
      </w:r>
      <w:r w:rsidR="009E0E9E">
        <w:rPr>
          <w:lang w:eastAsia="ko-KR"/>
        </w:rPr>
        <w:t xml:space="preserve">7 </w:t>
      </w:r>
      <w:r w:rsidR="00457BD6">
        <w:rPr>
          <w:lang w:eastAsia="ko-KR"/>
        </w:rPr>
        <w:t>(</w:t>
      </w:r>
      <w:r w:rsidR="009E0E9E">
        <w:rPr>
          <w:lang w:eastAsia="ko-KR"/>
        </w:rPr>
        <w:t>LB26</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2A4A4D91" w:rsidR="00490D01" w:rsidRPr="004816E5" w:rsidRDefault="009008D2" w:rsidP="004816E5">
      <w:pPr>
        <w:pStyle w:val="ListParagraph"/>
      </w:pPr>
      <w:r w:rsidRPr="004816E5">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9E0E9E" w14:paraId="07D35A43" w14:textId="77777777" w:rsidTr="009E0E9E">
        <w:trPr>
          <w:trHeight w:val="220"/>
          <w:jc w:val="center"/>
        </w:trPr>
        <w:tc>
          <w:tcPr>
            <w:tcW w:w="746" w:type="dxa"/>
            <w:shd w:val="clear" w:color="auto" w:fill="auto"/>
            <w:noWrap/>
          </w:tcPr>
          <w:p w14:paraId="7BAF2CC6" w14:textId="7DAE0794" w:rsidR="009E0E9E" w:rsidRDefault="009E0E9E" w:rsidP="004816E5">
            <w:pPr>
              <w:suppressAutoHyphens/>
              <w:rPr>
                <w:color w:val="000000" w:themeColor="text1"/>
                <w:sz w:val="16"/>
                <w:szCs w:val="16"/>
              </w:rPr>
            </w:pPr>
            <w:r w:rsidRPr="004816E5">
              <w:rPr>
                <w:color w:val="000000" w:themeColor="text1"/>
                <w:sz w:val="16"/>
                <w:szCs w:val="16"/>
              </w:rPr>
              <w:t>10326</w:t>
            </w:r>
          </w:p>
        </w:tc>
        <w:tc>
          <w:tcPr>
            <w:tcW w:w="1316" w:type="dxa"/>
          </w:tcPr>
          <w:p w14:paraId="0A55A25E" w14:textId="10EBDA0D" w:rsidR="009E0E9E" w:rsidRPr="004816E5" w:rsidRDefault="009E0E9E" w:rsidP="004816E5">
            <w:pPr>
              <w:suppressAutoHyphens/>
              <w:rPr>
                <w:color w:val="000000" w:themeColor="text1"/>
                <w:sz w:val="16"/>
                <w:szCs w:val="16"/>
              </w:rPr>
            </w:pPr>
            <w:r w:rsidRPr="004816E5">
              <w:rPr>
                <w:color w:val="000000" w:themeColor="text1"/>
                <w:sz w:val="16"/>
                <w:szCs w:val="16"/>
              </w:rPr>
              <w:t>Michael Montemurro</w:t>
            </w:r>
          </w:p>
        </w:tc>
        <w:tc>
          <w:tcPr>
            <w:tcW w:w="720" w:type="dxa"/>
            <w:shd w:val="clear" w:color="auto" w:fill="auto"/>
            <w:noWrap/>
          </w:tcPr>
          <w:p w14:paraId="12429C22" w14:textId="29F1EF06" w:rsidR="009E0E9E" w:rsidRPr="004816E5" w:rsidRDefault="009E0E9E" w:rsidP="004816E5">
            <w:pPr>
              <w:suppressAutoHyphens/>
              <w:rPr>
                <w:color w:val="000000" w:themeColor="text1"/>
                <w:sz w:val="16"/>
                <w:szCs w:val="16"/>
              </w:rPr>
            </w:pPr>
            <w:r w:rsidRPr="004816E5">
              <w:rPr>
                <w:color w:val="000000" w:themeColor="text1"/>
                <w:sz w:val="16"/>
                <w:szCs w:val="16"/>
              </w:rPr>
              <w:t>533/40</w:t>
            </w:r>
          </w:p>
        </w:tc>
        <w:tc>
          <w:tcPr>
            <w:tcW w:w="900" w:type="dxa"/>
          </w:tcPr>
          <w:p w14:paraId="206C8FBB" w14:textId="45663B38" w:rsidR="009E0E9E" w:rsidRPr="004816E5" w:rsidRDefault="009E0E9E" w:rsidP="004816E5">
            <w:pPr>
              <w:suppressAutoHyphens/>
              <w:rPr>
                <w:color w:val="000000" w:themeColor="text1"/>
                <w:sz w:val="16"/>
                <w:szCs w:val="16"/>
              </w:rPr>
            </w:pPr>
            <w:r w:rsidRPr="004816E5">
              <w:rPr>
                <w:color w:val="000000" w:themeColor="text1"/>
                <w:sz w:val="16"/>
                <w:szCs w:val="16"/>
              </w:rPr>
              <w:t>35.17</w:t>
            </w:r>
          </w:p>
        </w:tc>
        <w:tc>
          <w:tcPr>
            <w:tcW w:w="2790" w:type="dxa"/>
            <w:shd w:val="clear" w:color="auto" w:fill="auto"/>
            <w:noWrap/>
          </w:tcPr>
          <w:p w14:paraId="7FD2C86E" w14:textId="6ED06FDE" w:rsidR="009E0E9E" w:rsidRPr="004816E5" w:rsidRDefault="009E0E9E" w:rsidP="004816E5">
            <w:pPr>
              <w:suppressAutoHyphens/>
              <w:rPr>
                <w:color w:val="000000" w:themeColor="text1"/>
                <w:sz w:val="16"/>
                <w:szCs w:val="16"/>
              </w:rPr>
            </w:pPr>
            <w:r w:rsidRPr="004816E5">
              <w:rPr>
                <w:color w:val="000000" w:themeColor="text1"/>
                <w:sz w:val="16"/>
                <w:szCs w:val="16"/>
              </w:rPr>
              <w:t>It would be good to provide a mode for EPCS that could be applied to a non-EHT, non-ML STA. Furthermore, different EPCS services could be allocated to different STAs, it would be good to provide the support for multiple NSEP services.</w:t>
            </w:r>
          </w:p>
        </w:tc>
        <w:tc>
          <w:tcPr>
            <w:tcW w:w="1710" w:type="dxa"/>
            <w:shd w:val="clear" w:color="auto" w:fill="auto"/>
            <w:noWrap/>
          </w:tcPr>
          <w:p w14:paraId="54601973" w14:textId="20B05848" w:rsidR="009E0E9E" w:rsidRPr="004816E5" w:rsidRDefault="009E0E9E" w:rsidP="004816E5">
            <w:pPr>
              <w:suppressAutoHyphens/>
              <w:rPr>
                <w:color w:val="000000" w:themeColor="text1"/>
                <w:sz w:val="16"/>
                <w:szCs w:val="16"/>
              </w:rPr>
            </w:pPr>
            <w:r w:rsidRPr="004816E5">
              <w:rPr>
                <w:color w:val="000000" w:themeColor="text1"/>
                <w:sz w:val="16"/>
                <w:szCs w:val="16"/>
              </w:rPr>
              <w:t>Commenter is willing to collaborate on a submission with a set of changes.</w:t>
            </w:r>
          </w:p>
        </w:tc>
        <w:tc>
          <w:tcPr>
            <w:tcW w:w="3150" w:type="dxa"/>
            <w:shd w:val="clear" w:color="auto" w:fill="auto"/>
          </w:tcPr>
          <w:p w14:paraId="05BD236D" w14:textId="77777777" w:rsidR="009E0E9E" w:rsidRDefault="009E0E9E" w:rsidP="009E0E9E">
            <w:pPr>
              <w:suppressAutoHyphens/>
              <w:rPr>
                <w:b/>
                <w:sz w:val="16"/>
                <w:szCs w:val="16"/>
              </w:rPr>
            </w:pPr>
            <w:r>
              <w:rPr>
                <w:b/>
                <w:sz w:val="16"/>
                <w:szCs w:val="16"/>
              </w:rPr>
              <w:t>Revised</w:t>
            </w:r>
          </w:p>
          <w:p w14:paraId="4404CD7C" w14:textId="77777777" w:rsidR="009E0E9E" w:rsidRDefault="009E0E9E" w:rsidP="009E0E9E">
            <w:pPr>
              <w:suppressAutoHyphens/>
              <w:rPr>
                <w:b/>
                <w:sz w:val="16"/>
                <w:szCs w:val="16"/>
              </w:rPr>
            </w:pPr>
          </w:p>
          <w:p w14:paraId="32C2FFC1" w14:textId="7F260CC0" w:rsidR="009E0E9E" w:rsidRDefault="009E0E9E" w:rsidP="009E0E9E">
            <w:pPr>
              <w:suppressAutoHyphens/>
              <w:rPr>
                <w:bCs/>
                <w:sz w:val="16"/>
                <w:szCs w:val="16"/>
              </w:rPr>
            </w:pPr>
            <w:r>
              <w:rPr>
                <w:bCs/>
                <w:sz w:val="16"/>
                <w:szCs w:val="16"/>
              </w:rPr>
              <w:t>.</w:t>
            </w:r>
          </w:p>
          <w:p w14:paraId="07C66D39" w14:textId="77777777" w:rsidR="009E0E9E" w:rsidRDefault="009E0E9E" w:rsidP="009E0E9E">
            <w:pPr>
              <w:suppressAutoHyphens/>
              <w:rPr>
                <w:bCs/>
                <w:sz w:val="16"/>
                <w:szCs w:val="16"/>
              </w:rPr>
            </w:pPr>
          </w:p>
          <w:p w14:paraId="6258E844" w14:textId="6974A8A5" w:rsidR="009E0E9E" w:rsidRDefault="009E0E9E" w:rsidP="009E0E9E">
            <w:pPr>
              <w:suppressAutoHyphens/>
              <w:rPr>
                <w:b/>
                <w:sz w:val="16"/>
                <w:szCs w:val="16"/>
              </w:rPr>
            </w:pPr>
            <w:r>
              <w:rPr>
                <w:b/>
                <w:sz w:val="16"/>
                <w:szCs w:val="16"/>
              </w:rPr>
              <w:t>TGbe editor please implement changes as shown in doc 11-22/</w:t>
            </w:r>
            <w:r w:rsidR="00AF530E">
              <w:rPr>
                <w:b/>
                <w:sz w:val="16"/>
                <w:szCs w:val="16"/>
              </w:rPr>
              <w:t>1671</w:t>
            </w:r>
            <w:r>
              <w:rPr>
                <w:b/>
                <w:sz w:val="16"/>
                <w:szCs w:val="16"/>
              </w:rPr>
              <w:t>r0 tagged as 10326</w:t>
            </w:r>
          </w:p>
        </w:tc>
      </w:tr>
      <w:tr w:rsidR="00734B1C" w14:paraId="399D312F" w14:textId="77777777" w:rsidTr="009E0E9E">
        <w:trPr>
          <w:trHeight w:val="220"/>
          <w:jc w:val="center"/>
        </w:trPr>
        <w:tc>
          <w:tcPr>
            <w:tcW w:w="746" w:type="dxa"/>
            <w:shd w:val="clear" w:color="auto" w:fill="auto"/>
            <w:noWrap/>
          </w:tcPr>
          <w:p w14:paraId="2E334608" w14:textId="67C72474" w:rsidR="00734B1C" w:rsidRDefault="000E2BF4" w:rsidP="00734B1C">
            <w:pPr>
              <w:suppressAutoHyphens/>
              <w:rPr>
                <w:color w:val="000000" w:themeColor="text1"/>
                <w:sz w:val="16"/>
                <w:szCs w:val="16"/>
              </w:rPr>
            </w:pPr>
            <w:r w:rsidRPr="000E2BF4">
              <w:rPr>
                <w:color w:val="000000" w:themeColor="text1"/>
                <w:sz w:val="16"/>
                <w:szCs w:val="16"/>
              </w:rPr>
              <w:t>12695</w:t>
            </w:r>
          </w:p>
        </w:tc>
        <w:tc>
          <w:tcPr>
            <w:tcW w:w="1316"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11A8B5C9" w:rsidR="00734B1C" w:rsidRPr="00734B1C" w:rsidRDefault="000E2BF4" w:rsidP="00734B1C">
            <w:pPr>
              <w:suppressAutoHyphens/>
              <w:rPr>
                <w:sz w:val="16"/>
                <w:szCs w:val="16"/>
              </w:rPr>
            </w:pPr>
            <w:r>
              <w:rPr>
                <w:sz w:val="16"/>
                <w:szCs w:val="16"/>
              </w:rPr>
              <w:t>535</w:t>
            </w:r>
          </w:p>
        </w:tc>
        <w:tc>
          <w:tcPr>
            <w:tcW w:w="900" w:type="dxa"/>
          </w:tcPr>
          <w:p w14:paraId="7C85AD97" w14:textId="75D40808" w:rsidR="00734B1C" w:rsidRPr="00734B1C" w:rsidRDefault="000E2BF4" w:rsidP="00734B1C">
            <w:pPr>
              <w:suppressAutoHyphens/>
              <w:rPr>
                <w:sz w:val="16"/>
                <w:szCs w:val="16"/>
              </w:rPr>
            </w:pPr>
            <w:r w:rsidRPr="000E2BF4">
              <w:rPr>
                <w:sz w:val="16"/>
                <w:szCs w:val="16"/>
              </w:rPr>
              <w:t>35.17.2</w:t>
            </w:r>
          </w:p>
        </w:tc>
        <w:tc>
          <w:tcPr>
            <w:tcW w:w="2790" w:type="dxa"/>
            <w:shd w:val="clear" w:color="auto" w:fill="auto"/>
            <w:noWrap/>
          </w:tcPr>
          <w:p w14:paraId="6EE778A7" w14:textId="77777777" w:rsidR="000E2BF4" w:rsidRPr="000E2BF4" w:rsidRDefault="000E2BF4" w:rsidP="000E2BF4">
            <w:pPr>
              <w:suppressAutoHyphens/>
              <w:rPr>
                <w:sz w:val="16"/>
                <w:szCs w:val="16"/>
              </w:rPr>
            </w:pPr>
            <w:r w:rsidRPr="000E2BF4">
              <w:rPr>
                <w:sz w:val="16"/>
                <w:szCs w:val="16"/>
              </w:rPr>
              <w:t>There are multiple types of services that could be enabled using EPCS priority access. Some examples of these services could be: emergency voice services, video camera feeds, or real-time sensor feeds.</w:t>
            </w:r>
          </w:p>
          <w:p w14:paraId="2F6174AA" w14:textId="410C9162" w:rsidR="00734B1C" w:rsidRPr="00734B1C" w:rsidRDefault="000E2BF4" w:rsidP="000E2BF4">
            <w:pPr>
              <w:suppressAutoHyphens/>
              <w:rPr>
                <w:sz w:val="16"/>
                <w:szCs w:val="16"/>
              </w:rPr>
            </w:pPr>
            <w:r w:rsidRPr="000E2BF4">
              <w:rPr>
                <w:sz w:val="16"/>
                <w:szCs w:val="16"/>
              </w:rPr>
              <w:t>Need to add the establishment of the EPCS Priority access operation per specific service type, including its own unique characteristics</w:t>
            </w:r>
          </w:p>
        </w:tc>
        <w:tc>
          <w:tcPr>
            <w:tcW w:w="1710" w:type="dxa"/>
            <w:shd w:val="clear" w:color="auto" w:fill="auto"/>
            <w:noWrap/>
          </w:tcPr>
          <w:p w14:paraId="48C56C82" w14:textId="73426FC9" w:rsidR="00734B1C" w:rsidRPr="00734B1C" w:rsidRDefault="000E2BF4" w:rsidP="00734B1C">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75A29F4B" w14:textId="77777777" w:rsidR="00734B1C" w:rsidRDefault="00734B1C" w:rsidP="00734B1C">
            <w:pPr>
              <w:suppressAutoHyphens/>
              <w:rPr>
                <w:bCs/>
                <w:sz w:val="16"/>
                <w:szCs w:val="16"/>
              </w:rPr>
            </w:pPr>
          </w:p>
          <w:p w14:paraId="58E08D65" w14:textId="35D337C4"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F530E">
              <w:rPr>
                <w:b/>
                <w:sz w:val="16"/>
                <w:szCs w:val="16"/>
              </w:rPr>
              <w:t>1671</w:t>
            </w:r>
            <w:r>
              <w:rPr>
                <w:b/>
                <w:sz w:val="16"/>
                <w:szCs w:val="16"/>
              </w:rPr>
              <w:t xml:space="preserve">r0 tagged as </w:t>
            </w:r>
            <w:r w:rsidR="009E0E9E">
              <w:rPr>
                <w:b/>
                <w:sz w:val="16"/>
                <w:szCs w:val="16"/>
              </w:rPr>
              <w:t>12695</w:t>
            </w:r>
            <w:r>
              <w:rPr>
                <w:b/>
                <w:sz w:val="16"/>
                <w:szCs w:val="16"/>
              </w:rPr>
              <w:t>.</w:t>
            </w:r>
          </w:p>
        </w:tc>
      </w:tr>
      <w:tr w:rsidR="000E2BF4" w14:paraId="303665F7" w14:textId="77777777" w:rsidTr="009E0E9E">
        <w:trPr>
          <w:trHeight w:val="220"/>
          <w:jc w:val="center"/>
        </w:trPr>
        <w:tc>
          <w:tcPr>
            <w:tcW w:w="746" w:type="dxa"/>
            <w:shd w:val="clear" w:color="auto" w:fill="auto"/>
            <w:noWrap/>
          </w:tcPr>
          <w:p w14:paraId="3C544C9D" w14:textId="1E5F4E6C"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6</w:t>
            </w:r>
          </w:p>
        </w:tc>
        <w:tc>
          <w:tcPr>
            <w:tcW w:w="1316" w:type="dxa"/>
          </w:tcPr>
          <w:p w14:paraId="090BF310" w14:textId="32CDE05F"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A785FFD" w14:textId="1F2565B8" w:rsidR="000E2BF4" w:rsidRDefault="000E2BF4" w:rsidP="000E2BF4">
            <w:pPr>
              <w:suppressAutoHyphens/>
              <w:rPr>
                <w:sz w:val="16"/>
                <w:szCs w:val="16"/>
              </w:rPr>
            </w:pPr>
            <w:r>
              <w:rPr>
                <w:sz w:val="16"/>
                <w:szCs w:val="16"/>
              </w:rPr>
              <w:t>535</w:t>
            </w:r>
          </w:p>
        </w:tc>
        <w:tc>
          <w:tcPr>
            <w:tcW w:w="900" w:type="dxa"/>
          </w:tcPr>
          <w:p w14:paraId="67074912" w14:textId="78BC0913"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199CEA60" w14:textId="77777777" w:rsidR="000E2BF4" w:rsidRPr="000E2BF4" w:rsidRDefault="000E2BF4" w:rsidP="000E2BF4">
            <w:pPr>
              <w:suppressAutoHyphens/>
              <w:rPr>
                <w:sz w:val="16"/>
                <w:szCs w:val="16"/>
              </w:rPr>
            </w:pPr>
            <w:r w:rsidRPr="000E2BF4">
              <w:rPr>
                <w:sz w:val="16"/>
                <w:szCs w:val="16"/>
              </w:rPr>
              <w:t>In the case of MLO, when the EPCS priority access is established - it applies for all setup links, though it might not be suitable to be used on all the links.</w:t>
            </w:r>
          </w:p>
          <w:p w14:paraId="1D8B216A" w14:textId="33D828FC" w:rsidR="000E2BF4" w:rsidRPr="000E2BF4" w:rsidRDefault="000E2BF4" w:rsidP="000E2BF4">
            <w:pPr>
              <w:suppressAutoHyphens/>
              <w:rPr>
                <w:sz w:val="16"/>
                <w:szCs w:val="16"/>
              </w:rPr>
            </w:pPr>
            <w:r w:rsidRPr="000E2BF4">
              <w:rPr>
                <w:sz w:val="16"/>
                <w:szCs w:val="16"/>
              </w:rPr>
              <w:t>Need to the capability for EPCS priority access to be enabled only on a specific subset of MLD links or alternatively to be prohibited on a specific subset of links.</w:t>
            </w:r>
          </w:p>
        </w:tc>
        <w:tc>
          <w:tcPr>
            <w:tcW w:w="1710" w:type="dxa"/>
            <w:shd w:val="clear" w:color="auto" w:fill="auto"/>
            <w:noWrap/>
          </w:tcPr>
          <w:p w14:paraId="7D8DAC3B" w14:textId="12D50EF3"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12AB3DCC" w14:textId="77777777" w:rsidR="000E2BF4" w:rsidRDefault="000E2BF4" w:rsidP="000E2BF4">
            <w:pPr>
              <w:suppressAutoHyphens/>
              <w:rPr>
                <w:b/>
                <w:sz w:val="16"/>
                <w:szCs w:val="16"/>
              </w:rPr>
            </w:pPr>
            <w:r>
              <w:rPr>
                <w:b/>
                <w:sz w:val="16"/>
                <w:szCs w:val="16"/>
              </w:rPr>
              <w:t>Revised</w:t>
            </w:r>
          </w:p>
          <w:p w14:paraId="4E6E7374" w14:textId="77777777" w:rsidR="000E2BF4" w:rsidRDefault="000E2BF4" w:rsidP="000E2BF4">
            <w:pPr>
              <w:suppressAutoHyphens/>
              <w:rPr>
                <w:b/>
                <w:sz w:val="16"/>
                <w:szCs w:val="16"/>
              </w:rPr>
            </w:pPr>
          </w:p>
          <w:p w14:paraId="7E5019C1" w14:textId="77777777" w:rsidR="000E2BF4" w:rsidRDefault="000E2BF4" w:rsidP="000E2BF4">
            <w:pPr>
              <w:suppressAutoHyphens/>
              <w:rPr>
                <w:bCs/>
                <w:sz w:val="16"/>
                <w:szCs w:val="16"/>
              </w:rPr>
            </w:pPr>
          </w:p>
          <w:p w14:paraId="3F1553A3" w14:textId="06A98464" w:rsidR="000E2BF4" w:rsidRDefault="000E2BF4" w:rsidP="000E2BF4">
            <w:pPr>
              <w:suppressAutoHyphens/>
              <w:rPr>
                <w:b/>
                <w:sz w:val="16"/>
                <w:szCs w:val="16"/>
              </w:rPr>
            </w:pPr>
            <w:r>
              <w:rPr>
                <w:b/>
                <w:sz w:val="16"/>
                <w:szCs w:val="16"/>
              </w:rPr>
              <w:t>TGbe editor please implement changes as shown in doc 11-22/</w:t>
            </w:r>
            <w:r w:rsidR="00AF530E">
              <w:rPr>
                <w:b/>
                <w:sz w:val="16"/>
                <w:szCs w:val="16"/>
              </w:rPr>
              <w:t>1671</w:t>
            </w:r>
            <w:r>
              <w:rPr>
                <w:b/>
                <w:sz w:val="16"/>
                <w:szCs w:val="16"/>
              </w:rPr>
              <w:t>r0 tagged as 12696.</w:t>
            </w:r>
          </w:p>
        </w:tc>
      </w:tr>
      <w:tr w:rsidR="000E2BF4" w14:paraId="4AE77F97" w14:textId="77777777" w:rsidTr="009E0E9E">
        <w:trPr>
          <w:trHeight w:val="220"/>
          <w:jc w:val="center"/>
        </w:trPr>
        <w:tc>
          <w:tcPr>
            <w:tcW w:w="746" w:type="dxa"/>
            <w:shd w:val="clear" w:color="auto" w:fill="auto"/>
            <w:noWrap/>
          </w:tcPr>
          <w:p w14:paraId="5ACED911" w14:textId="0589D75A"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7</w:t>
            </w:r>
          </w:p>
        </w:tc>
        <w:tc>
          <w:tcPr>
            <w:tcW w:w="1316" w:type="dxa"/>
          </w:tcPr>
          <w:p w14:paraId="4C6A352C" w14:textId="6785FD62"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186A437" w14:textId="1A56810E" w:rsidR="000E2BF4" w:rsidRDefault="000E2BF4" w:rsidP="000E2BF4">
            <w:pPr>
              <w:suppressAutoHyphens/>
              <w:rPr>
                <w:sz w:val="16"/>
                <w:szCs w:val="16"/>
              </w:rPr>
            </w:pPr>
            <w:r>
              <w:rPr>
                <w:sz w:val="16"/>
                <w:szCs w:val="16"/>
              </w:rPr>
              <w:t>535</w:t>
            </w:r>
          </w:p>
        </w:tc>
        <w:tc>
          <w:tcPr>
            <w:tcW w:w="900" w:type="dxa"/>
          </w:tcPr>
          <w:p w14:paraId="4556938B" w14:textId="03A1B182"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73DD09F1" w14:textId="77777777" w:rsidR="000E2BF4" w:rsidRPr="000E2BF4" w:rsidRDefault="000E2BF4" w:rsidP="000E2BF4">
            <w:pPr>
              <w:suppressAutoHyphens/>
              <w:rPr>
                <w:sz w:val="16"/>
                <w:szCs w:val="16"/>
              </w:rPr>
            </w:pPr>
            <w:r w:rsidRPr="000E2BF4">
              <w:rPr>
                <w:sz w:val="16"/>
                <w:szCs w:val="16"/>
              </w:rPr>
              <w:t>Need to add an option of unsolicited update of EPCS Parameters concurrently during the service duration, per specific service type, such as: EDCA Parameter set, enabled link set (in case of MLO) etc.</w:t>
            </w:r>
          </w:p>
          <w:p w14:paraId="256712DD" w14:textId="01D35EB6" w:rsidR="000E2BF4" w:rsidRPr="000E2BF4" w:rsidRDefault="000E2BF4" w:rsidP="000E2BF4">
            <w:pPr>
              <w:suppressAutoHyphens/>
              <w:rPr>
                <w:sz w:val="16"/>
                <w:szCs w:val="16"/>
              </w:rPr>
            </w:pPr>
            <w:r w:rsidRPr="000E2BF4">
              <w:rPr>
                <w:sz w:val="16"/>
                <w:szCs w:val="16"/>
              </w:rPr>
              <w:t xml:space="preserve">(Note: </w:t>
            </w:r>
            <w:proofErr w:type="gramStart"/>
            <w:r w:rsidRPr="000E2BF4">
              <w:rPr>
                <w:sz w:val="16"/>
                <w:szCs w:val="16"/>
              </w:rPr>
              <w:t>this comments</w:t>
            </w:r>
            <w:proofErr w:type="gramEnd"/>
            <w:r w:rsidRPr="000E2BF4">
              <w:rPr>
                <w:sz w:val="16"/>
                <w:szCs w:val="16"/>
              </w:rPr>
              <w:t xml:space="preserve"> is in conjunction with previous comments on adding EPCS priority access service per specific service type and in case of MLD - also apply it for specific set of enabled /prohibited links)</w:t>
            </w:r>
          </w:p>
        </w:tc>
        <w:tc>
          <w:tcPr>
            <w:tcW w:w="1710" w:type="dxa"/>
            <w:shd w:val="clear" w:color="auto" w:fill="auto"/>
            <w:noWrap/>
          </w:tcPr>
          <w:p w14:paraId="7E4B7A2E" w14:textId="7EEB1832"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7F81D4D5" w14:textId="77777777" w:rsidR="000E2BF4" w:rsidRDefault="000E2BF4" w:rsidP="000E2BF4">
            <w:pPr>
              <w:suppressAutoHyphens/>
              <w:rPr>
                <w:b/>
                <w:sz w:val="16"/>
                <w:szCs w:val="16"/>
              </w:rPr>
            </w:pPr>
            <w:r>
              <w:rPr>
                <w:b/>
                <w:sz w:val="16"/>
                <w:szCs w:val="16"/>
              </w:rPr>
              <w:t>Revised</w:t>
            </w:r>
          </w:p>
          <w:p w14:paraId="32CEE83D" w14:textId="77777777" w:rsidR="000E2BF4" w:rsidRDefault="000E2BF4" w:rsidP="000E2BF4">
            <w:pPr>
              <w:suppressAutoHyphens/>
              <w:rPr>
                <w:b/>
                <w:sz w:val="16"/>
                <w:szCs w:val="16"/>
              </w:rPr>
            </w:pPr>
          </w:p>
          <w:p w14:paraId="46B0458D" w14:textId="77777777" w:rsidR="000E2BF4" w:rsidRDefault="000E2BF4" w:rsidP="000E2BF4">
            <w:pPr>
              <w:suppressAutoHyphens/>
              <w:rPr>
                <w:bCs/>
                <w:sz w:val="16"/>
                <w:szCs w:val="16"/>
              </w:rPr>
            </w:pPr>
          </w:p>
          <w:p w14:paraId="309B2502" w14:textId="55E638B0" w:rsidR="000E2BF4" w:rsidRDefault="000E2BF4" w:rsidP="000E2BF4">
            <w:pPr>
              <w:suppressAutoHyphens/>
              <w:rPr>
                <w:b/>
                <w:sz w:val="16"/>
                <w:szCs w:val="16"/>
              </w:rPr>
            </w:pPr>
            <w:r>
              <w:rPr>
                <w:b/>
                <w:sz w:val="16"/>
                <w:szCs w:val="16"/>
              </w:rPr>
              <w:t>TGbe editor please implement changes as shown in doc 11-22/</w:t>
            </w:r>
            <w:r w:rsidR="00AF530E">
              <w:rPr>
                <w:b/>
                <w:sz w:val="16"/>
                <w:szCs w:val="16"/>
              </w:rPr>
              <w:t>1671</w:t>
            </w:r>
            <w:r>
              <w:rPr>
                <w:b/>
                <w:sz w:val="16"/>
                <w:szCs w:val="16"/>
              </w:rPr>
              <w:t>r0 tagged as 12697.</w:t>
            </w:r>
          </w:p>
        </w:tc>
      </w:tr>
    </w:tbl>
    <w:p w14:paraId="51F3DD02" w14:textId="77777777" w:rsidR="00175B3E" w:rsidRDefault="00175B3E" w:rsidP="00175B3E"/>
    <w:p w14:paraId="7516AD15" w14:textId="77777777" w:rsidR="00175B3E" w:rsidRPr="0079204C" w:rsidRDefault="00175B3E" w:rsidP="00175B3E">
      <w:pPr>
        <w:pStyle w:val="Heading2"/>
        <w:rPr>
          <w:b/>
          <w:bCs/>
          <w:i/>
          <w:iCs/>
        </w:rPr>
      </w:pPr>
      <w:r w:rsidRPr="0079204C">
        <w:rPr>
          <w:b/>
          <w:bCs/>
          <w:i/>
          <w:iCs/>
          <w:sz w:val="24"/>
          <w:szCs w:val="24"/>
        </w:rPr>
        <w:t>Discussion</w:t>
      </w:r>
    </w:p>
    <w:p w14:paraId="0A8D4B84" w14:textId="77777777" w:rsidR="00805DBC" w:rsidRDefault="00805DBC" w:rsidP="00175B3E"/>
    <w:p w14:paraId="6413FD08" w14:textId="52B42A72" w:rsidR="0093460A" w:rsidRDefault="00DA28E1" w:rsidP="000E2BF4">
      <w:r>
        <w:t xml:space="preserve">According to 802.11be </w:t>
      </w:r>
      <w:r w:rsidR="000E2BF4">
        <w:t>D2.0</w:t>
      </w:r>
      <w:r>
        <w:t xml:space="preserve">, </w:t>
      </w:r>
      <w:r w:rsidR="004816E5" w:rsidRPr="004816E5">
        <w:t xml:space="preserve">the </w:t>
      </w:r>
      <w:r w:rsidR="00DA1C03">
        <w:t>EPCS</w:t>
      </w:r>
      <w:r w:rsidR="004816E5" w:rsidRPr="004816E5">
        <w:t xml:space="preserve"> priority access is established regardless of the specific service it should serve. Different </w:t>
      </w:r>
      <w:r w:rsidR="00DA1C03">
        <w:t>EPCS</w:t>
      </w:r>
      <w:r w:rsidR="004816E5" w:rsidRPr="004816E5">
        <w:t xml:space="preserve"> services can be characterized by different network traffic characteristics. To prioritize traffic for a particular service, the EDCA parameter set would have to be associated with that service.</w:t>
      </w:r>
    </w:p>
    <w:p w14:paraId="16101452" w14:textId="01E84910" w:rsidR="004816E5" w:rsidRDefault="004816E5" w:rsidP="000E2BF4"/>
    <w:p w14:paraId="090ED27B" w14:textId="6A4F881B" w:rsidR="004816E5" w:rsidRDefault="004816E5" w:rsidP="004816E5">
      <w:r>
        <w:t xml:space="preserve">There are multiple types of services that could be enabled using </w:t>
      </w:r>
      <w:r w:rsidR="00DA1C03">
        <w:t>EPCS</w:t>
      </w:r>
      <w:r>
        <w:t xml:space="preserve"> priority access. Some examples of these services could be: emergency voice services, video camera feeds, or real-time sensor feeds. </w:t>
      </w:r>
    </w:p>
    <w:p w14:paraId="18AD662B" w14:textId="77777777" w:rsidR="004816E5" w:rsidRDefault="004816E5" w:rsidP="004816E5"/>
    <w:p w14:paraId="474791ED" w14:textId="40E68D4D" w:rsidR="004816E5" w:rsidRDefault="004816E5" w:rsidP="004816E5">
      <w:r>
        <w:t>Different types of devices might be authorized for different types of services. For instance, a mobile phone may be used for emergency voice but not as a temperature sensor. The mobile phone should be authorized for emergency voice where</w:t>
      </w:r>
      <w:r w:rsidR="00760FC6">
        <w:t>as</w:t>
      </w:r>
      <w:r>
        <w:t xml:space="preserve"> a temperature sensor should be authorized for temperature measurements.</w:t>
      </w:r>
    </w:p>
    <w:p w14:paraId="5802502E" w14:textId="6BCACDA6" w:rsidR="004816E5" w:rsidRDefault="004816E5" w:rsidP="004816E5"/>
    <w:p w14:paraId="5E404A72" w14:textId="11C3CA91" w:rsidR="004816E5" w:rsidRDefault="00DA1C03" w:rsidP="004816E5">
      <w:r>
        <w:t>Moreover</w:t>
      </w:r>
      <w:r w:rsidR="004816E5" w:rsidRPr="004816E5">
        <w:t xml:space="preserve">, </w:t>
      </w:r>
      <w:r>
        <w:t xml:space="preserve">according to 802.11be D2.0, </w:t>
      </w:r>
      <w:r w:rsidR="004816E5" w:rsidRPr="004816E5">
        <w:t xml:space="preserve">when </w:t>
      </w:r>
      <w:r>
        <w:t>EPCS</w:t>
      </w:r>
      <w:r w:rsidR="004816E5" w:rsidRPr="004816E5">
        <w:t xml:space="preserve"> priority access</w:t>
      </w:r>
      <w:r w:rsidR="00760FC6">
        <w:t xml:space="preserve"> service</w:t>
      </w:r>
      <w:r w:rsidR="004816E5" w:rsidRPr="004816E5">
        <w:t xml:space="preserve"> is established – it applies for all setup links</w:t>
      </w:r>
      <w:r>
        <w:t xml:space="preserve"> of </w:t>
      </w:r>
      <w:r w:rsidR="00760FC6">
        <w:t>an</w:t>
      </w:r>
      <w:r>
        <w:t xml:space="preserve"> MLD</w:t>
      </w:r>
      <w:r w:rsidR="004816E5" w:rsidRPr="004816E5">
        <w:t xml:space="preserve">, though it might not be suitable to be used on all the </w:t>
      </w:r>
      <w:r>
        <w:t xml:space="preserve">setup </w:t>
      </w:r>
      <w:r w:rsidR="004816E5" w:rsidRPr="004816E5">
        <w:t xml:space="preserve">links. </w:t>
      </w:r>
      <w:r>
        <w:t>EPCS</w:t>
      </w:r>
      <w:r w:rsidR="004816E5" w:rsidRPr="004816E5">
        <w:t xml:space="preserve"> priority access cannot be enabled only on a specific subset of MLD links</w:t>
      </w:r>
      <w:r>
        <w:t xml:space="preserve"> for a specific service type (or alternatively, it</w:t>
      </w:r>
      <w:r w:rsidR="004816E5" w:rsidRPr="004816E5">
        <w:t xml:space="preserve"> cannot be prohibited on a specific subset of links</w:t>
      </w:r>
      <w:r>
        <w:t>)</w:t>
      </w:r>
      <w:r w:rsidR="004816E5" w:rsidRPr="004816E5">
        <w:t>.</w:t>
      </w:r>
    </w:p>
    <w:p w14:paraId="43CA2201" w14:textId="3C8761FF" w:rsidR="00EB57F0" w:rsidRDefault="00EB57F0" w:rsidP="004816E5"/>
    <w:p w14:paraId="30C7411D" w14:textId="67767204" w:rsidR="00EB57F0" w:rsidRDefault="00EB57F0" w:rsidP="004816E5">
      <w:r>
        <w:t xml:space="preserve">In addition, </w:t>
      </w:r>
      <w:r w:rsidR="00760FC6">
        <w:t xml:space="preserve">there is a </w:t>
      </w:r>
      <w:r>
        <w:t>need to add</w:t>
      </w:r>
      <w:r w:rsidRPr="00EB57F0">
        <w:t xml:space="preserve"> a mechanism to modify the parameters </w:t>
      </w:r>
      <w:r w:rsidR="00DA1C03">
        <w:t>of an existing EPCS priority access</w:t>
      </w:r>
      <w:r w:rsidRPr="00EB57F0">
        <w:t xml:space="preserve"> during the service</w:t>
      </w:r>
      <w:r w:rsidR="00DA1C03">
        <w:t>.</w:t>
      </w:r>
    </w:p>
    <w:p w14:paraId="1BEEE083" w14:textId="3627B4C4" w:rsidR="004816E5" w:rsidRDefault="004816E5" w:rsidP="004816E5"/>
    <w:p w14:paraId="5EF26F3F" w14:textId="4600F5CB" w:rsidR="000E2BF4" w:rsidRDefault="004816E5" w:rsidP="00EB57F0">
      <w:r>
        <w:t>This doc</w:t>
      </w:r>
      <w:r w:rsidR="00DA1C03">
        <w:t>ument</w:t>
      </w:r>
      <w:r>
        <w:t xml:space="preserve"> presents </w:t>
      </w:r>
      <w:r w:rsidRPr="004816E5">
        <w:t xml:space="preserve">the concept of different services for </w:t>
      </w:r>
      <w:r w:rsidR="00DA1C03">
        <w:t>EPCS</w:t>
      </w:r>
      <w:r w:rsidRPr="004816E5">
        <w:t xml:space="preserve"> Priority Access. Different </w:t>
      </w:r>
      <w:r w:rsidR="00DA1C03">
        <w:t>EPCS</w:t>
      </w:r>
      <w:r w:rsidRPr="004816E5">
        <w:t xml:space="preserve"> </w:t>
      </w:r>
      <w:r w:rsidR="00DA1C03">
        <w:t>s</w:t>
      </w:r>
      <w:r w:rsidRPr="004816E5">
        <w:t>ervices are defined and configured in the</w:t>
      </w:r>
      <w:r>
        <w:t xml:space="preserve"> WLAN. E</w:t>
      </w:r>
      <w:r w:rsidRPr="004816E5">
        <w:t xml:space="preserve">ach service type is associated with an EDCA Parameter Set and a set of </w:t>
      </w:r>
      <w:r>
        <w:t xml:space="preserve">corresponding </w:t>
      </w:r>
      <w:r w:rsidRPr="004816E5">
        <w:t>enabled links</w:t>
      </w:r>
      <w:r>
        <w:t xml:space="preserve"> to utilize this service</w:t>
      </w:r>
      <w:r w:rsidRPr="004816E5">
        <w:t>.</w:t>
      </w:r>
    </w:p>
    <w:p w14:paraId="1C38E6D9" w14:textId="4DFCC183" w:rsidR="000E2BF4" w:rsidRDefault="000E2BF4" w:rsidP="000E2BF4"/>
    <w:p w14:paraId="74989EA5" w14:textId="1E0B1AE7" w:rsidR="000E2BF4" w:rsidRDefault="000E2BF4" w:rsidP="000E2BF4"/>
    <w:p w14:paraId="2B13C63E" w14:textId="77777777" w:rsidR="000E2BF4" w:rsidRDefault="000E2BF4" w:rsidP="000E2BF4"/>
    <w:p w14:paraId="1F46DDE3" w14:textId="77777777" w:rsidR="0093460A" w:rsidRDefault="0093460A" w:rsidP="00805DBC"/>
    <w:p w14:paraId="07434624" w14:textId="77777777" w:rsidR="009733BA" w:rsidRDefault="0093460A" w:rsidP="00805DBC">
      <w:r>
        <w:t xml:space="preserve">*** End of Discussion *** </w:t>
      </w:r>
    </w:p>
    <w:p w14:paraId="42E75447" w14:textId="77777777" w:rsidR="009733BA" w:rsidRDefault="009733BA" w:rsidP="00805DBC"/>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54CADC34" w14:textId="35AD72B5" w:rsidR="00D602FB" w:rsidRDefault="0086275A" w:rsidP="009015B6">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2.1</w:t>
      </w:r>
      <w:r w:rsidR="003F4BAC">
        <w:rPr>
          <w:rFonts w:ascii="Times New Roman" w:hAnsi="Times New Roman" w:cs="Times New Roman"/>
          <w:bCs w:val="0"/>
          <w:i/>
          <w:iCs/>
          <w:color w:val="auto"/>
          <w:w w:val="100"/>
          <w:sz w:val="20"/>
          <w:highlight w:val="yellow"/>
          <w:lang w:val="en-GB"/>
        </w:rPr>
        <w:t>.1</w:t>
      </w:r>
      <w:r w:rsidR="007937F0">
        <w:rPr>
          <w:rFonts w:ascii="Times New Roman" w:hAnsi="Times New Roman" w:cs="Times New Roman"/>
          <w:bCs w:val="0"/>
          <w:i/>
          <w:iCs/>
          <w:color w:val="auto"/>
          <w:w w:val="100"/>
          <w:sz w:val="20"/>
          <w:highlight w:val="yellow"/>
          <w:lang w:val="en-GB"/>
        </w:rPr>
        <w:t xml:space="preserve"> and REVme D1.</w:t>
      </w:r>
      <w:r w:rsidR="000E2BF4">
        <w:rPr>
          <w:rFonts w:ascii="Times New Roman" w:hAnsi="Times New Roman" w:cs="Times New Roman"/>
          <w:bCs w:val="0"/>
          <w:i/>
          <w:iCs/>
          <w:color w:val="auto"/>
          <w:w w:val="100"/>
          <w:sz w:val="20"/>
          <w:highlight w:val="yellow"/>
          <w:lang w:val="en-GB"/>
        </w:rPr>
        <w:t>3</w:t>
      </w:r>
      <w:bookmarkStart w:id="0" w:name="6.3.8.2.1_Function"/>
      <w:bookmarkStart w:id="1" w:name="6.3.8.2.2_Semantics_of_the_service_primi"/>
      <w:bookmarkEnd w:id="0"/>
      <w:bookmarkEnd w:id="1"/>
    </w:p>
    <w:p w14:paraId="142AB13C" w14:textId="7230379A" w:rsidR="003F4BAC" w:rsidRDefault="003F4BAC" w:rsidP="00B61288">
      <w:pPr>
        <w:pStyle w:val="Heading1"/>
        <w:numPr>
          <w:ilvl w:val="1"/>
          <w:numId w:val="2"/>
        </w:numPr>
        <w:tabs>
          <w:tab w:val="left" w:pos="1366"/>
        </w:tabs>
        <w:kinsoku w:val="0"/>
        <w:overflowPunct w:val="0"/>
        <w:spacing w:before="97"/>
        <w:rPr>
          <w:spacing w:val="-2"/>
        </w:rPr>
      </w:pPr>
      <w:r>
        <w:t>Management</w:t>
      </w:r>
      <w:r>
        <w:rPr>
          <w:spacing w:val="-9"/>
        </w:rPr>
        <w:t xml:space="preserve"> </w:t>
      </w:r>
      <w:r>
        <w:t>and</w:t>
      </w:r>
      <w:r>
        <w:rPr>
          <w:spacing w:val="-8"/>
        </w:rPr>
        <w:t xml:space="preserve"> </w:t>
      </w:r>
      <w:r>
        <w:t>Extension</w:t>
      </w:r>
      <w:r>
        <w:rPr>
          <w:spacing w:val="-9"/>
        </w:rPr>
        <w:t xml:space="preserve"> </w:t>
      </w:r>
      <w:r>
        <w:t>frame</w:t>
      </w:r>
      <w:r>
        <w:rPr>
          <w:spacing w:val="-9"/>
        </w:rPr>
        <w:t xml:space="preserve"> </w:t>
      </w:r>
      <w:r>
        <w:t>body</w:t>
      </w:r>
      <w:r>
        <w:rPr>
          <w:spacing w:val="-9"/>
        </w:rPr>
        <w:t xml:space="preserve"> </w:t>
      </w:r>
      <w:r>
        <w:rPr>
          <w:spacing w:val="-2"/>
        </w:rPr>
        <w:t>components</w:t>
      </w:r>
    </w:p>
    <w:p w14:paraId="44DDF79B" w14:textId="77777777" w:rsidR="003F4BAC" w:rsidRDefault="003F4BAC" w:rsidP="00F01801">
      <w:pPr>
        <w:pStyle w:val="BodyText"/>
      </w:pPr>
    </w:p>
    <w:p w14:paraId="1270C09D" w14:textId="1051A1AB" w:rsidR="003F4BAC" w:rsidRDefault="003F4BAC" w:rsidP="00B61288">
      <w:pPr>
        <w:pStyle w:val="ListParagraph"/>
        <w:numPr>
          <w:ilvl w:val="2"/>
          <w:numId w:val="2"/>
        </w:numPr>
        <w:tabs>
          <w:tab w:val="left" w:pos="1501"/>
        </w:tabs>
        <w:kinsoku w:val="0"/>
        <w:overflowPunct w:val="0"/>
        <w:rPr>
          <w:rFonts w:ascii="Arial" w:hAnsi="Arial" w:cs="Arial"/>
          <w:b/>
          <w:bCs/>
          <w:spacing w:val="-2"/>
          <w:sz w:val="20"/>
          <w:szCs w:val="20"/>
        </w:rPr>
      </w:pPr>
      <w:bookmarkStart w:id="2" w:name="9.4.1_Fields_that_are_not_elements"/>
      <w:bookmarkEnd w:id="2"/>
      <w:r>
        <w:rPr>
          <w:rFonts w:ascii="Arial" w:hAnsi="Arial" w:cs="Arial"/>
          <w:b/>
          <w:bCs/>
          <w:sz w:val="20"/>
          <w:szCs w:val="20"/>
        </w:rPr>
        <w:t>Fields</w:t>
      </w:r>
      <w:r>
        <w:rPr>
          <w:rFonts w:ascii="Arial" w:hAnsi="Arial" w:cs="Arial"/>
          <w:b/>
          <w:bCs/>
          <w:spacing w:val="-5"/>
          <w:sz w:val="20"/>
          <w:szCs w:val="20"/>
        </w:rPr>
        <w:t xml:space="preserve"> </w:t>
      </w:r>
      <w:r>
        <w:rPr>
          <w:rFonts w:ascii="Arial" w:hAnsi="Arial" w:cs="Arial"/>
          <w:b/>
          <w:bCs/>
          <w:sz w:val="20"/>
          <w:szCs w:val="20"/>
        </w:rPr>
        <w:t>that</w:t>
      </w:r>
      <w:r>
        <w:rPr>
          <w:rFonts w:ascii="Arial" w:hAnsi="Arial" w:cs="Arial"/>
          <w:b/>
          <w:bCs/>
          <w:spacing w:val="-5"/>
          <w:sz w:val="20"/>
          <w:szCs w:val="20"/>
        </w:rPr>
        <w:t xml:space="preserve"> </w:t>
      </w:r>
      <w:r>
        <w:rPr>
          <w:rFonts w:ascii="Arial" w:hAnsi="Arial" w:cs="Arial"/>
          <w:b/>
          <w:bCs/>
          <w:sz w:val="20"/>
          <w:szCs w:val="20"/>
        </w:rPr>
        <w:t>are</w:t>
      </w:r>
      <w:r>
        <w:rPr>
          <w:rFonts w:ascii="Arial" w:hAnsi="Arial" w:cs="Arial"/>
          <w:b/>
          <w:bCs/>
          <w:spacing w:val="-4"/>
          <w:sz w:val="20"/>
          <w:szCs w:val="20"/>
        </w:rPr>
        <w:t xml:space="preserve"> </w:t>
      </w:r>
      <w:r>
        <w:rPr>
          <w:rFonts w:ascii="Arial" w:hAnsi="Arial" w:cs="Arial"/>
          <w:b/>
          <w:bCs/>
          <w:sz w:val="20"/>
          <w:szCs w:val="20"/>
        </w:rPr>
        <w:t>not</w:t>
      </w:r>
      <w:r>
        <w:rPr>
          <w:rFonts w:ascii="Arial" w:hAnsi="Arial" w:cs="Arial"/>
          <w:b/>
          <w:bCs/>
          <w:spacing w:val="-5"/>
          <w:sz w:val="20"/>
          <w:szCs w:val="20"/>
        </w:rPr>
        <w:t xml:space="preserve"> </w:t>
      </w:r>
      <w:r>
        <w:rPr>
          <w:rFonts w:ascii="Arial" w:hAnsi="Arial" w:cs="Arial"/>
          <w:b/>
          <w:bCs/>
          <w:spacing w:val="-2"/>
          <w:sz w:val="20"/>
          <w:szCs w:val="20"/>
        </w:rPr>
        <w:t>elements</w:t>
      </w:r>
    </w:p>
    <w:p w14:paraId="26B3DFF6" w14:textId="54DFF498" w:rsidR="000A29D0" w:rsidRPr="000A29D0" w:rsidRDefault="000A29D0" w:rsidP="000A29D0">
      <w:pPr>
        <w:tabs>
          <w:tab w:val="left" w:pos="1501"/>
        </w:tabs>
        <w:kinsoku w:val="0"/>
        <w:overflowPunct w:val="0"/>
        <w:rPr>
          <w:rFonts w:ascii="Arial" w:hAnsi="Arial" w:cs="Arial"/>
          <w:b/>
          <w:bCs/>
          <w:spacing w:val="-2"/>
          <w:sz w:val="20"/>
          <w:szCs w:val="20"/>
        </w:rPr>
      </w:pPr>
    </w:p>
    <w:p w14:paraId="76AFA272" w14:textId="2547E788" w:rsidR="00F01801" w:rsidRPr="00653B3C" w:rsidRDefault="00653B3C" w:rsidP="00653B3C">
      <w:pPr>
        <w:pStyle w:val="BodyText"/>
        <w:rPr>
          <w:highlight w:val="yellow"/>
        </w:rPr>
      </w:pPr>
      <w:r>
        <w:rPr>
          <w:spacing w:val="-2"/>
        </w:rPr>
        <w:t>(#10326, #12695, #12696)</w:t>
      </w:r>
    </w:p>
    <w:p w14:paraId="0A9A0F92" w14:textId="1F61CCFC" w:rsidR="003F4BAC" w:rsidRDefault="000A29D0" w:rsidP="00F01801">
      <w:pPr>
        <w:pStyle w:val="BodyText"/>
        <w:rPr>
          <w:highlight w:val="yellow"/>
          <w:lang w:val="en-GB" w:bidi="ar-SA"/>
        </w:rPr>
      </w:pPr>
      <w:r w:rsidRPr="00F01801">
        <w:rPr>
          <w:rFonts w:eastAsia="Malgun Gothic"/>
          <w:b/>
          <w:i/>
          <w:iCs/>
          <w:szCs w:val="22"/>
          <w:highlight w:val="yellow"/>
          <w:lang w:val="en-GB" w:bidi="ar-SA"/>
        </w:rPr>
        <w:t xml:space="preserve">TGbe editor: Please </w:t>
      </w:r>
      <w:r w:rsidR="00F01801">
        <w:rPr>
          <w:rFonts w:eastAsia="Malgun Gothic"/>
          <w:b/>
          <w:i/>
          <w:iCs/>
          <w:szCs w:val="22"/>
          <w:highlight w:val="yellow"/>
          <w:lang w:val="en-GB" w:bidi="ar-SA"/>
        </w:rPr>
        <w:t>insert</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a</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new</w:t>
      </w:r>
      <w:r w:rsidRPr="00F01801">
        <w:rPr>
          <w:rFonts w:eastAsia="Malgun Gothic"/>
          <w:b/>
          <w:i/>
          <w:iCs/>
          <w:szCs w:val="22"/>
          <w:highlight w:val="yellow"/>
          <w:lang w:val="en-GB" w:bidi="ar-SA"/>
        </w:rPr>
        <w:t xml:space="preserve"> subclause</w:t>
      </w:r>
      <w:r w:rsidR="00F01801">
        <w:rPr>
          <w:rFonts w:eastAsia="Malgun Gothic"/>
          <w:b/>
          <w:i/>
          <w:iCs/>
          <w:szCs w:val="22"/>
          <w:highlight w:val="yellow"/>
          <w:lang w:val="en-GB" w:bidi="ar-SA"/>
        </w:rPr>
        <w:t xml:space="preserve"> after 9.4.1.74, as follows:</w:t>
      </w:r>
    </w:p>
    <w:p w14:paraId="21F29EDE" w14:textId="77777777" w:rsidR="000A29D0" w:rsidRPr="000A29D0" w:rsidRDefault="000A29D0" w:rsidP="00F01801">
      <w:pPr>
        <w:pStyle w:val="BodyText"/>
        <w:rPr>
          <w:highlight w:val="yellow"/>
          <w:lang w:val="en-GB" w:bidi="ar-SA"/>
        </w:rPr>
      </w:pPr>
    </w:p>
    <w:p w14:paraId="7107FB3C" w14:textId="3028E72C" w:rsidR="003F4BAC" w:rsidRDefault="000A29D0" w:rsidP="000A29D0">
      <w:pPr>
        <w:tabs>
          <w:tab w:val="left" w:pos="1779"/>
        </w:tabs>
        <w:kinsoku w:val="0"/>
        <w:overflowPunct w:val="0"/>
        <w:ind w:left="999"/>
        <w:rPr>
          <w:rFonts w:ascii="Arial" w:hAnsi="Arial" w:cs="Arial"/>
          <w:b/>
          <w:bCs/>
          <w:spacing w:val="-2"/>
          <w:sz w:val="20"/>
          <w:szCs w:val="20"/>
        </w:rPr>
      </w:pPr>
      <w:r w:rsidRPr="000A29D0">
        <w:rPr>
          <w:rFonts w:ascii="Arial" w:hAnsi="Arial" w:cs="Arial"/>
          <w:b/>
          <w:bCs/>
          <w:sz w:val="20"/>
          <w:szCs w:val="20"/>
        </w:rPr>
        <w:t xml:space="preserve">9.4.1.X </w:t>
      </w:r>
      <w:r>
        <w:rPr>
          <w:rFonts w:ascii="Arial" w:hAnsi="Arial" w:cs="Arial"/>
          <w:b/>
          <w:bCs/>
          <w:sz w:val="20"/>
          <w:szCs w:val="20"/>
        </w:rPr>
        <w:t>EPCS</w:t>
      </w:r>
      <w:r w:rsidR="003F4BAC" w:rsidRPr="000A29D0">
        <w:rPr>
          <w:rFonts w:ascii="Arial" w:hAnsi="Arial" w:cs="Arial"/>
          <w:b/>
          <w:bCs/>
          <w:spacing w:val="-8"/>
          <w:sz w:val="20"/>
          <w:szCs w:val="20"/>
        </w:rPr>
        <w:t xml:space="preserve"> </w:t>
      </w:r>
      <w:r w:rsidR="003F4BAC" w:rsidRPr="000A29D0">
        <w:rPr>
          <w:rFonts w:ascii="Arial" w:hAnsi="Arial" w:cs="Arial"/>
          <w:b/>
          <w:bCs/>
          <w:sz w:val="20"/>
          <w:szCs w:val="20"/>
        </w:rPr>
        <w:t>Control</w:t>
      </w:r>
      <w:r w:rsidR="003F4BAC" w:rsidRPr="000A29D0">
        <w:rPr>
          <w:rFonts w:ascii="Arial" w:hAnsi="Arial" w:cs="Arial"/>
          <w:b/>
          <w:bCs/>
          <w:spacing w:val="-8"/>
          <w:sz w:val="20"/>
          <w:szCs w:val="20"/>
        </w:rPr>
        <w:t xml:space="preserve"> </w:t>
      </w:r>
      <w:r w:rsidR="003F4BAC" w:rsidRPr="000A29D0">
        <w:rPr>
          <w:rFonts w:ascii="Arial" w:hAnsi="Arial" w:cs="Arial"/>
          <w:b/>
          <w:bCs/>
          <w:spacing w:val="-2"/>
          <w:sz w:val="20"/>
          <w:szCs w:val="20"/>
        </w:rPr>
        <w:t>field</w:t>
      </w:r>
    </w:p>
    <w:p w14:paraId="2C3950C3" w14:textId="2D71D0FD" w:rsidR="000A29D0" w:rsidRDefault="000A29D0" w:rsidP="000A29D0">
      <w:pPr>
        <w:tabs>
          <w:tab w:val="left" w:pos="1779"/>
        </w:tabs>
        <w:kinsoku w:val="0"/>
        <w:overflowPunct w:val="0"/>
        <w:ind w:left="999"/>
        <w:rPr>
          <w:rFonts w:ascii="Arial" w:hAnsi="Arial" w:cs="Arial"/>
          <w:b/>
          <w:bCs/>
          <w:spacing w:val="-2"/>
          <w:sz w:val="20"/>
          <w:szCs w:val="20"/>
        </w:rPr>
      </w:pPr>
    </w:p>
    <w:p w14:paraId="211C4E7E" w14:textId="6975F889" w:rsidR="00653B3C" w:rsidRPr="00653B3C" w:rsidRDefault="000A29D0" w:rsidP="00653B3C">
      <w:pPr>
        <w:tabs>
          <w:tab w:val="left" w:pos="1779"/>
        </w:tabs>
        <w:kinsoku w:val="0"/>
        <w:overflowPunct w:val="0"/>
        <w:ind w:left="999"/>
        <w:rPr>
          <w:spacing w:val="-2"/>
          <w:sz w:val="20"/>
          <w:szCs w:val="20"/>
        </w:rPr>
      </w:pPr>
      <w:r w:rsidRPr="00F01801">
        <w:rPr>
          <w:sz w:val="20"/>
          <w:szCs w:val="20"/>
        </w:rPr>
        <w:t>The</w:t>
      </w:r>
      <w:r w:rsidRPr="00F01801">
        <w:rPr>
          <w:spacing w:val="-5"/>
          <w:sz w:val="20"/>
          <w:szCs w:val="20"/>
        </w:rPr>
        <w:t xml:space="preserve"> </w:t>
      </w:r>
      <w:r w:rsidRPr="00F01801">
        <w:rPr>
          <w:sz w:val="20"/>
          <w:szCs w:val="20"/>
        </w:rPr>
        <w:t>EPCS</w:t>
      </w:r>
      <w:r w:rsidRPr="00F01801">
        <w:rPr>
          <w:spacing w:val="-4"/>
          <w:sz w:val="20"/>
          <w:szCs w:val="20"/>
        </w:rPr>
        <w:t xml:space="preserve"> </w:t>
      </w:r>
      <w:r w:rsidRPr="00F01801">
        <w:rPr>
          <w:sz w:val="20"/>
          <w:szCs w:val="20"/>
        </w:rPr>
        <w:t>Control</w:t>
      </w:r>
      <w:r w:rsidRPr="00F01801">
        <w:rPr>
          <w:spacing w:val="-3"/>
          <w:sz w:val="20"/>
          <w:szCs w:val="20"/>
        </w:rPr>
        <w:t xml:space="preserve"> </w:t>
      </w:r>
      <w:r w:rsidRPr="00F01801">
        <w:rPr>
          <w:sz w:val="20"/>
          <w:szCs w:val="20"/>
        </w:rPr>
        <w:t>field</w:t>
      </w:r>
      <w:r w:rsidRPr="00F01801">
        <w:rPr>
          <w:spacing w:val="-4"/>
          <w:sz w:val="20"/>
          <w:szCs w:val="20"/>
        </w:rPr>
        <w:t xml:space="preserve"> </w:t>
      </w:r>
      <w:r w:rsidRPr="00F01801">
        <w:rPr>
          <w:sz w:val="20"/>
          <w:szCs w:val="20"/>
        </w:rPr>
        <w:t>is</w:t>
      </w:r>
      <w:r w:rsidRPr="00F01801">
        <w:rPr>
          <w:spacing w:val="-4"/>
          <w:sz w:val="20"/>
          <w:szCs w:val="20"/>
        </w:rPr>
        <w:t xml:space="preserve"> </w:t>
      </w:r>
      <w:r w:rsidRPr="00F01801">
        <w:rPr>
          <w:sz w:val="20"/>
          <w:szCs w:val="20"/>
        </w:rPr>
        <w:t>defined</w:t>
      </w:r>
      <w:r w:rsidRPr="00F01801">
        <w:rPr>
          <w:spacing w:val="-5"/>
          <w:sz w:val="20"/>
          <w:szCs w:val="20"/>
        </w:rPr>
        <w:t xml:space="preserve"> </w:t>
      </w:r>
      <w:r w:rsidRPr="00F01801">
        <w:rPr>
          <w:sz w:val="20"/>
          <w:szCs w:val="20"/>
        </w:rPr>
        <w:t>in</w:t>
      </w:r>
      <w:r w:rsidRPr="00F01801">
        <w:rPr>
          <w:spacing w:val="-4"/>
          <w:sz w:val="20"/>
          <w:szCs w:val="20"/>
        </w:rPr>
        <w:t xml:space="preserve"> </w:t>
      </w:r>
      <w:hyperlink w:anchor="bookmark94" w:history="1">
        <w:r w:rsidRPr="00F01801">
          <w:rPr>
            <w:sz w:val="20"/>
            <w:szCs w:val="20"/>
          </w:rPr>
          <w:t>Figure</w:t>
        </w:r>
        <w:r w:rsidRPr="00F01801">
          <w:rPr>
            <w:spacing w:val="-4"/>
            <w:sz w:val="20"/>
            <w:szCs w:val="20"/>
          </w:rPr>
          <w:t xml:space="preserve"> </w:t>
        </w:r>
        <w:r w:rsidRPr="00F01801">
          <w:rPr>
            <w:sz w:val="20"/>
            <w:szCs w:val="20"/>
          </w:rPr>
          <w:t>9-XXX</w:t>
        </w:r>
        <w:r w:rsidRPr="00F01801">
          <w:rPr>
            <w:spacing w:val="-4"/>
            <w:sz w:val="20"/>
            <w:szCs w:val="20"/>
          </w:rPr>
          <w:t xml:space="preserve"> </w:t>
        </w:r>
        <w:r w:rsidRPr="00F01801">
          <w:rPr>
            <w:sz w:val="20"/>
            <w:szCs w:val="20"/>
          </w:rPr>
          <w:t>(EPCS</w:t>
        </w:r>
        <w:r w:rsidRPr="00F01801">
          <w:rPr>
            <w:spacing w:val="-3"/>
            <w:sz w:val="20"/>
            <w:szCs w:val="20"/>
          </w:rPr>
          <w:t xml:space="preserve"> </w:t>
        </w:r>
        <w:r w:rsidRPr="00F01801">
          <w:rPr>
            <w:sz w:val="20"/>
            <w:szCs w:val="20"/>
          </w:rPr>
          <w:t>Control</w:t>
        </w:r>
        <w:r w:rsidRPr="00F01801">
          <w:rPr>
            <w:spacing w:val="-4"/>
            <w:sz w:val="20"/>
            <w:szCs w:val="20"/>
          </w:rPr>
          <w:t xml:space="preserve"> </w:t>
        </w:r>
        <w:r w:rsidRPr="00F01801">
          <w:rPr>
            <w:sz w:val="20"/>
            <w:szCs w:val="20"/>
          </w:rPr>
          <w:t>field</w:t>
        </w:r>
        <w:r w:rsidRPr="00F01801">
          <w:rPr>
            <w:spacing w:val="-4"/>
            <w:sz w:val="20"/>
            <w:szCs w:val="20"/>
          </w:rPr>
          <w:t xml:space="preserve"> </w:t>
        </w:r>
        <w:r w:rsidRPr="00F01801">
          <w:rPr>
            <w:spacing w:val="-2"/>
            <w:sz w:val="20"/>
            <w:szCs w:val="20"/>
          </w:rPr>
          <w:t>format)</w:t>
        </w:r>
      </w:hyperlink>
    </w:p>
    <w:p w14:paraId="005C68F6" w14:textId="77777777" w:rsidR="00D602FB" w:rsidRDefault="00D602FB" w:rsidP="009603D9">
      <w:pPr>
        <w:rPr>
          <w:sz w:val="20"/>
        </w:rPr>
      </w:pPr>
    </w:p>
    <w:tbl>
      <w:tblPr>
        <w:tblW w:w="0" w:type="auto"/>
        <w:tblInd w:w="1191" w:type="dxa"/>
        <w:tblLayout w:type="fixed"/>
        <w:tblCellMar>
          <w:left w:w="0" w:type="dxa"/>
          <w:right w:w="0" w:type="dxa"/>
        </w:tblCellMar>
        <w:tblLook w:val="0000" w:firstRow="0" w:lastRow="0" w:firstColumn="0" w:lastColumn="0" w:noHBand="0" w:noVBand="0"/>
      </w:tblPr>
      <w:tblGrid>
        <w:gridCol w:w="1000"/>
        <w:gridCol w:w="1000"/>
        <w:gridCol w:w="1001"/>
        <w:gridCol w:w="1200"/>
        <w:gridCol w:w="1304"/>
      </w:tblGrid>
      <w:tr w:rsidR="003169FF" w14:paraId="26E9B321" w14:textId="77777777" w:rsidTr="00042C3F">
        <w:trPr>
          <w:trHeight w:val="397"/>
        </w:trPr>
        <w:tc>
          <w:tcPr>
            <w:tcW w:w="1000" w:type="dxa"/>
            <w:vAlign w:val="center"/>
          </w:tcPr>
          <w:p w14:paraId="768A3A5D" w14:textId="3DC0D27A" w:rsidR="003169FF" w:rsidRDefault="003169FF" w:rsidP="006F6F62">
            <w:pPr>
              <w:pStyle w:val="TableParagraph"/>
              <w:kinsoku w:val="0"/>
              <w:overflowPunct w:val="0"/>
              <w:spacing w:before="8"/>
              <w:rPr>
                <w:rFonts w:ascii="Arial" w:hAnsi="Arial" w:cs="Arial"/>
                <w:sz w:val="15"/>
                <w:szCs w:val="15"/>
              </w:rPr>
            </w:pPr>
          </w:p>
        </w:tc>
        <w:tc>
          <w:tcPr>
            <w:tcW w:w="1000" w:type="dxa"/>
            <w:tcBorders>
              <w:bottom w:val="single" w:sz="12" w:space="0" w:color="000000"/>
            </w:tcBorders>
            <w:vAlign w:val="center"/>
          </w:tcPr>
          <w:p w14:paraId="2FEDF5B3" w14:textId="56FC9441" w:rsidR="003169FF" w:rsidRDefault="003169FF" w:rsidP="006F6F62">
            <w:pPr>
              <w:pStyle w:val="TableParagraph"/>
              <w:kinsoku w:val="0"/>
              <w:overflowPunct w:val="0"/>
              <w:spacing w:before="8"/>
              <w:jc w:val="center"/>
              <w:rPr>
                <w:rFonts w:ascii="Arial" w:hAnsi="Arial" w:cs="Arial"/>
                <w:sz w:val="15"/>
                <w:szCs w:val="15"/>
              </w:rPr>
            </w:pPr>
            <w:r>
              <w:rPr>
                <w:rFonts w:ascii="Arial" w:hAnsi="Arial" w:cs="Arial"/>
                <w:sz w:val="15"/>
                <w:szCs w:val="15"/>
              </w:rPr>
              <w:t>B0           B3</w:t>
            </w:r>
          </w:p>
        </w:tc>
        <w:tc>
          <w:tcPr>
            <w:tcW w:w="1001" w:type="dxa"/>
            <w:tcBorders>
              <w:bottom w:val="single" w:sz="12" w:space="0" w:color="000000"/>
            </w:tcBorders>
            <w:vAlign w:val="center"/>
          </w:tcPr>
          <w:p w14:paraId="56F7ADDE" w14:textId="6D558531" w:rsidR="003169FF" w:rsidRDefault="003169FF" w:rsidP="006F6F62">
            <w:pPr>
              <w:pStyle w:val="TableParagraph"/>
              <w:kinsoku w:val="0"/>
              <w:overflowPunct w:val="0"/>
              <w:spacing w:before="8"/>
              <w:jc w:val="center"/>
              <w:rPr>
                <w:rFonts w:ascii="Arial" w:hAnsi="Arial" w:cs="Arial"/>
                <w:sz w:val="15"/>
                <w:szCs w:val="15"/>
              </w:rPr>
            </w:pPr>
            <w:r>
              <w:rPr>
                <w:rFonts w:ascii="Arial" w:hAnsi="Arial" w:cs="Arial"/>
                <w:sz w:val="15"/>
                <w:szCs w:val="15"/>
              </w:rPr>
              <w:t>B4</w:t>
            </w:r>
          </w:p>
        </w:tc>
        <w:tc>
          <w:tcPr>
            <w:tcW w:w="1200" w:type="dxa"/>
            <w:tcBorders>
              <w:bottom w:val="single" w:sz="12" w:space="0" w:color="000000"/>
            </w:tcBorders>
            <w:vAlign w:val="center"/>
          </w:tcPr>
          <w:p w14:paraId="76D5EF51" w14:textId="67F74282" w:rsidR="003169FF" w:rsidRPr="006F6F62" w:rsidRDefault="003169FF" w:rsidP="006F6F62">
            <w:pPr>
              <w:pStyle w:val="TableParagraph"/>
              <w:kinsoku w:val="0"/>
              <w:overflowPunct w:val="0"/>
              <w:spacing w:before="8"/>
              <w:jc w:val="center"/>
              <w:rPr>
                <w:rFonts w:ascii="Arial" w:hAnsi="Arial" w:cs="Arial"/>
                <w:sz w:val="15"/>
                <w:szCs w:val="15"/>
              </w:rPr>
            </w:pPr>
            <w:r w:rsidRPr="006F6F62">
              <w:rPr>
                <w:rFonts w:ascii="Arial" w:hAnsi="Arial" w:cs="Arial"/>
                <w:sz w:val="15"/>
                <w:szCs w:val="15"/>
              </w:rPr>
              <w:t>B5</w:t>
            </w:r>
            <w:r>
              <w:rPr>
                <w:rFonts w:ascii="Arial" w:hAnsi="Arial" w:cs="Arial"/>
                <w:sz w:val="15"/>
                <w:szCs w:val="15"/>
              </w:rPr>
              <w:t xml:space="preserve">            </w:t>
            </w:r>
            <w:r w:rsidRPr="006F6F62">
              <w:rPr>
                <w:rFonts w:ascii="Arial" w:hAnsi="Arial" w:cs="Arial"/>
                <w:sz w:val="15"/>
                <w:szCs w:val="15"/>
              </w:rPr>
              <w:t>B20</w:t>
            </w:r>
          </w:p>
        </w:tc>
        <w:tc>
          <w:tcPr>
            <w:tcW w:w="1304" w:type="dxa"/>
            <w:tcBorders>
              <w:bottom w:val="single" w:sz="12" w:space="0" w:color="000000"/>
            </w:tcBorders>
            <w:vAlign w:val="center"/>
          </w:tcPr>
          <w:p w14:paraId="084AF62F" w14:textId="34356AFB" w:rsidR="003169FF" w:rsidRPr="006F6F62" w:rsidRDefault="003169FF" w:rsidP="006F6F62">
            <w:pPr>
              <w:pStyle w:val="TableParagraph"/>
              <w:kinsoku w:val="0"/>
              <w:overflowPunct w:val="0"/>
              <w:spacing w:before="8"/>
              <w:jc w:val="center"/>
              <w:rPr>
                <w:rFonts w:ascii="Arial" w:hAnsi="Arial" w:cs="Arial"/>
                <w:sz w:val="15"/>
                <w:szCs w:val="15"/>
              </w:rPr>
            </w:pPr>
            <w:r w:rsidRPr="006F6F62">
              <w:rPr>
                <w:rFonts w:ascii="Arial" w:hAnsi="Arial" w:cs="Arial"/>
                <w:sz w:val="15"/>
                <w:szCs w:val="15"/>
              </w:rPr>
              <w:t>B21</w:t>
            </w:r>
            <w:r>
              <w:rPr>
                <w:rFonts w:ascii="Arial" w:hAnsi="Arial" w:cs="Arial"/>
                <w:sz w:val="15"/>
                <w:szCs w:val="15"/>
              </w:rPr>
              <w:t xml:space="preserve">     </w:t>
            </w:r>
            <w:r w:rsidR="00042C3F">
              <w:rPr>
                <w:rFonts w:ascii="Arial" w:hAnsi="Arial" w:cs="Arial"/>
                <w:sz w:val="15"/>
                <w:szCs w:val="15"/>
              </w:rPr>
              <w:t xml:space="preserve">      </w:t>
            </w:r>
            <w:r>
              <w:rPr>
                <w:rFonts w:ascii="Arial" w:hAnsi="Arial" w:cs="Arial"/>
                <w:sz w:val="15"/>
                <w:szCs w:val="15"/>
              </w:rPr>
              <w:t xml:space="preserve">  </w:t>
            </w:r>
            <w:r w:rsidRPr="006F6F62">
              <w:rPr>
                <w:rFonts w:ascii="Arial" w:hAnsi="Arial" w:cs="Arial"/>
                <w:sz w:val="15"/>
                <w:szCs w:val="15"/>
              </w:rPr>
              <w:t xml:space="preserve"> B31</w:t>
            </w:r>
          </w:p>
        </w:tc>
      </w:tr>
      <w:tr w:rsidR="003169FF" w14:paraId="6DF74E29" w14:textId="77777777" w:rsidTr="00042C3F">
        <w:trPr>
          <w:trHeight w:val="709"/>
        </w:trPr>
        <w:tc>
          <w:tcPr>
            <w:tcW w:w="1000" w:type="dxa"/>
            <w:tcBorders>
              <w:right w:val="single" w:sz="12" w:space="0" w:color="000000"/>
            </w:tcBorders>
          </w:tcPr>
          <w:p w14:paraId="76D911AB" w14:textId="77777777" w:rsidR="003169FF" w:rsidRDefault="003169FF" w:rsidP="00773181">
            <w:pPr>
              <w:pStyle w:val="TableParagraph"/>
              <w:kinsoku w:val="0"/>
              <w:overflowPunct w:val="0"/>
              <w:spacing w:before="8"/>
              <w:rPr>
                <w:rFonts w:ascii="Arial" w:hAnsi="Arial" w:cs="Arial"/>
                <w:sz w:val="15"/>
                <w:szCs w:val="15"/>
              </w:rPr>
            </w:pPr>
          </w:p>
        </w:tc>
        <w:tc>
          <w:tcPr>
            <w:tcW w:w="1000" w:type="dxa"/>
            <w:tcBorders>
              <w:top w:val="single" w:sz="12" w:space="0" w:color="000000"/>
              <w:left w:val="single" w:sz="12" w:space="0" w:color="000000"/>
              <w:bottom w:val="single" w:sz="12" w:space="0" w:color="000000"/>
              <w:right w:val="single" w:sz="12" w:space="0" w:color="000000"/>
            </w:tcBorders>
          </w:tcPr>
          <w:p w14:paraId="5A3A238D" w14:textId="661F9A3C" w:rsidR="003169FF" w:rsidRDefault="003169FF" w:rsidP="00CD7150">
            <w:pPr>
              <w:pStyle w:val="TableParagraph"/>
              <w:kinsoku w:val="0"/>
              <w:overflowPunct w:val="0"/>
              <w:spacing w:before="120" w:line="160" w:lineRule="exact"/>
              <w:ind w:left="113"/>
              <w:rPr>
                <w:rFonts w:ascii="Arial" w:hAnsi="Arial" w:cs="Arial"/>
                <w:spacing w:val="-4"/>
                <w:sz w:val="16"/>
                <w:szCs w:val="16"/>
              </w:rPr>
            </w:pPr>
            <w:r w:rsidRPr="006F6F62">
              <w:rPr>
                <w:rFonts w:ascii="Arial" w:hAnsi="Arial" w:cs="Arial"/>
                <w:spacing w:val="-2"/>
                <w:sz w:val="16"/>
                <w:szCs w:val="16"/>
              </w:rPr>
              <w:t>EPCS Service Type</w:t>
            </w:r>
          </w:p>
        </w:tc>
        <w:tc>
          <w:tcPr>
            <w:tcW w:w="1001" w:type="dxa"/>
            <w:tcBorders>
              <w:top w:val="single" w:sz="12" w:space="0" w:color="000000"/>
              <w:left w:val="single" w:sz="12" w:space="0" w:color="000000"/>
              <w:bottom w:val="single" w:sz="12" w:space="0" w:color="000000"/>
              <w:right w:val="single" w:sz="12" w:space="0" w:color="000000"/>
            </w:tcBorders>
          </w:tcPr>
          <w:p w14:paraId="0113C3C8" w14:textId="0A4FB1C2" w:rsidR="003169FF" w:rsidRDefault="003169FF" w:rsidP="00CD7150">
            <w:pPr>
              <w:pStyle w:val="TableParagraph"/>
              <w:kinsoku w:val="0"/>
              <w:overflowPunct w:val="0"/>
              <w:spacing w:before="120" w:line="172" w:lineRule="exact"/>
              <w:ind w:left="170" w:right="63"/>
              <w:rPr>
                <w:rFonts w:ascii="Arial" w:hAnsi="Arial" w:cs="Arial"/>
                <w:spacing w:val="-4"/>
                <w:sz w:val="16"/>
                <w:szCs w:val="16"/>
              </w:rPr>
            </w:pPr>
            <w:r w:rsidRPr="006F6F62">
              <w:rPr>
                <w:rFonts w:ascii="Arial" w:hAnsi="Arial" w:cs="Arial"/>
                <w:spacing w:val="-2"/>
                <w:sz w:val="16"/>
                <w:szCs w:val="16"/>
              </w:rPr>
              <w:t xml:space="preserve">All Enabled Links </w:t>
            </w:r>
            <w:r w:rsidR="00250DED">
              <w:rPr>
                <w:rFonts w:ascii="Arial" w:hAnsi="Arial" w:cs="Arial"/>
                <w:spacing w:val="-2"/>
                <w:sz w:val="16"/>
                <w:szCs w:val="16"/>
              </w:rPr>
              <w:t>Flag</w:t>
            </w:r>
          </w:p>
        </w:tc>
        <w:tc>
          <w:tcPr>
            <w:tcW w:w="1200" w:type="dxa"/>
            <w:tcBorders>
              <w:top w:val="single" w:sz="12" w:space="0" w:color="000000"/>
              <w:left w:val="single" w:sz="12" w:space="0" w:color="000000"/>
              <w:bottom w:val="single" w:sz="12" w:space="0" w:color="000000"/>
              <w:right w:val="single" w:sz="12" w:space="0" w:color="000000"/>
            </w:tcBorders>
          </w:tcPr>
          <w:p w14:paraId="3DFCA559" w14:textId="363A9A60" w:rsidR="003169FF" w:rsidRDefault="003169FF" w:rsidP="00CD7150">
            <w:pPr>
              <w:pStyle w:val="TableParagraph"/>
              <w:kinsoku w:val="0"/>
              <w:overflowPunct w:val="0"/>
              <w:spacing w:before="120" w:line="208" w:lineRule="auto"/>
              <w:ind w:left="347" w:right="96" w:hanging="196"/>
              <w:rPr>
                <w:rFonts w:ascii="Arial" w:hAnsi="Arial" w:cs="Arial"/>
                <w:spacing w:val="-2"/>
                <w:sz w:val="16"/>
                <w:szCs w:val="16"/>
              </w:rPr>
            </w:pPr>
            <w:r>
              <w:rPr>
                <w:rFonts w:ascii="Arial" w:hAnsi="Arial" w:cs="Arial"/>
                <w:spacing w:val="-2"/>
                <w:sz w:val="16"/>
                <w:szCs w:val="16"/>
              </w:rPr>
              <w:t>EPCS</w:t>
            </w:r>
            <w:r>
              <w:rPr>
                <w:rFonts w:ascii="Arial" w:hAnsi="Arial" w:cs="Arial"/>
                <w:spacing w:val="-10"/>
                <w:sz w:val="16"/>
                <w:szCs w:val="16"/>
              </w:rPr>
              <w:t xml:space="preserve"> </w:t>
            </w:r>
            <w:r>
              <w:rPr>
                <w:rFonts w:ascii="Arial" w:hAnsi="Arial" w:cs="Arial"/>
                <w:spacing w:val="-2"/>
                <w:sz w:val="16"/>
                <w:szCs w:val="16"/>
              </w:rPr>
              <w:t>Link Bitmap</w:t>
            </w:r>
          </w:p>
        </w:tc>
        <w:tc>
          <w:tcPr>
            <w:tcW w:w="1304" w:type="dxa"/>
            <w:tcBorders>
              <w:top w:val="single" w:sz="12" w:space="0" w:color="000000"/>
              <w:left w:val="single" w:sz="12" w:space="0" w:color="000000"/>
              <w:bottom w:val="single" w:sz="12" w:space="0" w:color="000000"/>
              <w:right w:val="single" w:sz="12" w:space="0" w:color="000000"/>
            </w:tcBorders>
          </w:tcPr>
          <w:p w14:paraId="24A012BE" w14:textId="77777777" w:rsidR="003169FF" w:rsidRDefault="003169FF" w:rsidP="00042C3F">
            <w:pPr>
              <w:pStyle w:val="TableParagraph"/>
              <w:kinsoku w:val="0"/>
              <w:overflowPunct w:val="0"/>
              <w:spacing w:before="120"/>
              <w:ind w:left="153"/>
              <w:jc w:val="center"/>
              <w:rPr>
                <w:rFonts w:ascii="Arial" w:hAnsi="Arial" w:cs="Arial"/>
                <w:spacing w:val="-2"/>
                <w:sz w:val="16"/>
                <w:szCs w:val="16"/>
              </w:rPr>
            </w:pPr>
            <w:r>
              <w:rPr>
                <w:rFonts w:ascii="Arial" w:hAnsi="Arial" w:cs="Arial"/>
                <w:spacing w:val="-2"/>
                <w:sz w:val="16"/>
                <w:szCs w:val="16"/>
              </w:rPr>
              <w:t>Reserved</w:t>
            </w:r>
          </w:p>
        </w:tc>
      </w:tr>
      <w:tr w:rsidR="003169FF" w14:paraId="4C02CB3D" w14:textId="77777777" w:rsidTr="00042C3F">
        <w:trPr>
          <w:trHeight w:val="397"/>
        </w:trPr>
        <w:tc>
          <w:tcPr>
            <w:tcW w:w="1000" w:type="dxa"/>
            <w:vAlign w:val="center"/>
          </w:tcPr>
          <w:p w14:paraId="04FF33ED" w14:textId="3CB2F3CB" w:rsidR="003169FF" w:rsidRDefault="003169FF" w:rsidP="006F6F62">
            <w:pPr>
              <w:pStyle w:val="TableParagraph"/>
              <w:kinsoku w:val="0"/>
              <w:overflowPunct w:val="0"/>
              <w:spacing w:before="8"/>
              <w:rPr>
                <w:rFonts w:ascii="Arial" w:hAnsi="Arial" w:cs="Arial"/>
                <w:sz w:val="15"/>
                <w:szCs w:val="15"/>
              </w:rPr>
            </w:pPr>
            <w:r>
              <w:rPr>
                <w:rFonts w:ascii="Arial" w:hAnsi="Arial" w:cs="Arial"/>
                <w:sz w:val="15"/>
                <w:szCs w:val="15"/>
              </w:rPr>
              <w:t>Bits:</w:t>
            </w:r>
          </w:p>
        </w:tc>
        <w:tc>
          <w:tcPr>
            <w:tcW w:w="1000" w:type="dxa"/>
            <w:tcBorders>
              <w:top w:val="single" w:sz="12" w:space="0" w:color="000000"/>
            </w:tcBorders>
            <w:vAlign w:val="center"/>
          </w:tcPr>
          <w:p w14:paraId="4D77C983" w14:textId="384E42B5" w:rsidR="003169FF" w:rsidRDefault="003169FF" w:rsidP="006F6F62">
            <w:pPr>
              <w:pStyle w:val="TableParagraph"/>
              <w:kinsoku w:val="0"/>
              <w:overflowPunct w:val="0"/>
              <w:spacing w:before="8"/>
              <w:jc w:val="center"/>
              <w:rPr>
                <w:rFonts w:ascii="Arial" w:hAnsi="Arial" w:cs="Arial"/>
                <w:sz w:val="15"/>
                <w:szCs w:val="15"/>
              </w:rPr>
            </w:pPr>
            <w:r>
              <w:rPr>
                <w:rFonts w:ascii="Arial" w:hAnsi="Arial" w:cs="Arial"/>
                <w:sz w:val="15"/>
                <w:szCs w:val="15"/>
              </w:rPr>
              <w:t>4</w:t>
            </w:r>
          </w:p>
        </w:tc>
        <w:tc>
          <w:tcPr>
            <w:tcW w:w="1001" w:type="dxa"/>
            <w:tcBorders>
              <w:top w:val="single" w:sz="12" w:space="0" w:color="000000"/>
            </w:tcBorders>
            <w:vAlign w:val="center"/>
          </w:tcPr>
          <w:p w14:paraId="077A8C32" w14:textId="29513A93" w:rsidR="003169FF" w:rsidRDefault="00042C3F" w:rsidP="006F6F62">
            <w:pPr>
              <w:pStyle w:val="TableParagraph"/>
              <w:kinsoku w:val="0"/>
              <w:overflowPunct w:val="0"/>
              <w:spacing w:before="8"/>
              <w:jc w:val="center"/>
              <w:rPr>
                <w:rFonts w:ascii="Arial" w:hAnsi="Arial" w:cs="Arial"/>
                <w:sz w:val="15"/>
                <w:szCs w:val="15"/>
              </w:rPr>
            </w:pPr>
            <w:r>
              <w:rPr>
                <w:rFonts w:ascii="Arial" w:hAnsi="Arial" w:cs="Arial"/>
                <w:sz w:val="15"/>
                <w:szCs w:val="15"/>
              </w:rPr>
              <w:t xml:space="preserve"> 0 or </w:t>
            </w:r>
            <w:r w:rsidR="003169FF">
              <w:rPr>
                <w:rFonts w:ascii="Arial" w:hAnsi="Arial" w:cs="Arial"/>
                <w:sz w:val="15"/>
                <w:szCs w:val="15"/>
              </w:rPr>
              <w:t>1</w:t>
            </w:r>
          </w:p>
        </w:tc>
        <w:tc>
          <w:tcPr>
            <w:tcW w:w="1200" w:type="dxa"/>
            <w:tcBorders>
              <w:top w:val="single" w:sz="12" w:space="0" w:color="000000"/>
            </w:tcBorders>
            <w:vAlign w:val="center"/>
          </w:tcPr>
          <w:p w14:paraId="03611955" w14:textId="1B4919B9" w:rsidR="003169FF" w:rsidRPr="003169FF" w:rsidRDefault="003169FF" w:rsidP="003169FF">
            <w:pPr>
              <w:pStyle w:val="TableParagraph"/>
              <w:kinsoku w:val="0"/>
              <w:overflowPunct w:val="0"/>
              <w:spacing w:before="8"/>
              <w:jc w:val="center"/>
              <w:rPr>
                <w:rFonts w:ascii="Arial" w:hAnsi="Arial" w:cs="Arial"/>
                <w:sz w:val="15"/>
                <w:szCs w:val="15"/>
              </w:rPr>
            </w:pPr>
            <w:r w:rsidRPr="003169FF">
              <w:rPr>
                <w:rFonts w:ascii="Arial" w:hAnsi="Arial" w:cs="Arial"/>
                <w:sz w:val="15"/>
                <w:szCs w:val="15"/>
              </w:rPr>
              <w:t>0 or 16</w:t>
            </w:r>
          </w:p>
        </w:tc>
        <w:tc>
          <w:tcPr>
            <w:tcW w:w="1304" w:type="dxa"/>
            <w:tcBorders>
              <w:top w:val="single" w:sz="12" w:space="0" w:color="000000"/>
            </w:tcBorders>
            <w:vAlign w:val="center"/>
          </w:tcPr>
          <w:p w14:paraId="3F158A13" w14:textId="5D9B994C" w:rsidR="003169FF" w:rsidRPr="003169FF" w:rsidRDefault="00042C3F" w:rsidP="003169FF">
            <w:pPr>
              <w:pStyle w:val="TableParagraph"/>
              <w:kinsoku w:val="0"/>
              <w:overflowPunct w:val="0"/>
              <w:spacing w:before="8"/>
              <w:jc w:val="center"/>
              <w:rPr>
                <w:rFonts w:ascii="Arial" w:hAnsi="Arial" w:cs="Arial"/>
                <w:sz w:val="15"/>
                <w:szCs w:val="15"/>
              </w:rPr>
            </w:pPr>
            <w:r>
              <w:rPr>
                <w:rFonts w:ascii="Arial" w:hAnsi="Arial" w:cs="Arial"/>
                <w:sz w:val="15"/>
                <w:szCs w:val="15"/>
              </w:rPr>
              <w:t xml:space="preserve">28 or </w:t>
            </w:r>
            <w:r w:rsidR="003169FF" w:rsidRPr="003169FF">
              <w:rPr>
                <w:rFonts w:ascii="Arial" w:hAnsi="Arial" w:cs="Arial"/>
                <w:sz w:val="15"/>
                <w:szCs w:val="15"/>
              </w:rPr>
              <w:t>27 or 11</w:t>
            </w:r>
          </w:p>
        </w:tc>
      </w:tr>
    </w:tbl>
    <w:p w14:paraId="2527737E" w14:textId="77777777" w:rsidR="000A29D0" w:rsidRDefault="000A29D0" w:rsidP="00F01801">
      <w:pPr>
        <w:pStyle w:val="BodyText"/>
      </w:pPr>
      <w:bookmarkStart w:id="3" w:name="_bookmark94"/>
      <w:bookmarkEnd w:id="3"/>
    </w:p>
    <w:p w14:paraId="3EBC2D98" w14:textId="0C48981B" w:rsidR="000A29D0" w:rsidRDefault="000A29D0" w:rsidP="00F01801">
      <w:pPr>
        <w:pStyle w:val="BodyText"/>
        <w:ind w:left="696" w:right="748"/>
        <w:jc w:val="center"/>
        <w:rPr>
          <w:spacing w:val="-2"/>
        </w:rPr>
      </w:pPr>
      <w:r w:rsidRPr="00F01801">
        <w:rPr>
          <w:rFonts w:ascii="Arial" w:hAnsi="Arial" w:cs="Arial"/>
          <w:b/>
          <w:bCs/>
        </w:rPr>
        <w:t>Figure 9-XXX—EPCS Control field format</w:t>
      </w:r>
    </w:p>
    <w:p w14:paraId="6E2F674F" w14:textId="77777777" w:rsidR="00D602FB" w:rsidRDefault="00D602FB" w:rsidP="009603D9">
      <w:pPr>
        <w:rPr>
          <w:sz w:val="20"/>
        </w:rPr>
      </w:pPr>
    </w:p>
    <w:p w14:paraId="4DECD1B5" w14:textId="77777777" w:rsidR="009015B6" w:rsidRDefault="009015B6" w:rsidP="009603D9">
      <w:pPr>
        <w:rPr>
          <w:sz w:val="20"/>
        </w:rPr>
      </w:pPr>
    </w:p>
    <w:p w14:paraId="5E2C4C3F" w14:textId="4DE803DA" w:rsidR="009015B6" w:rsidRDefault="0014642F" w:rsidP="00F01801">
      <w:pPr>
        <w:rPr>
          <w:sz w:val="20"/>
          <w:szCs w:val="20"/>
        </w:rPr>
      </w:pPr>
      <w:r w:rsidRPr="00F01801">
        <w:rPr>
          <w:sz w:val="20"/>
          <w:szCs w:val="20"/>
        </w:rPr>
        <w:t xml:space="preserve">The </w:t>
      </w:r>
      <w:r w:rsidR="0079204C">
        <w:rPr>
          <w:sz w:val="20"/>
          <w:szCs w:val="20"/>
        </w:rPr>
        <w:t xml:space="preserve">value of the </w:t>
      </w:r>
      <w:r w:rsidRPr="00F01801">
        <w:rPr>
          <w:sz w:val="20"/>
          <w:szCs w:val="20"/>
        </w:rPr>
        <w:t xml:space="preserve">EPCS Service Type indicates </w:t>
      </w:r>
      <w:r w:rsidR="00760FC6">
        <w:rPr>
          <w:sz w:val="20"/>
          <w:szCs w:val="20"/>
        </w:rPr>
        <w:t>a</w:t>
      </w:r>
      <w:r w:rsidRPr="00F01801">
        <w:rPr>
          <w:sz w:val="20"/>
          <w:szCs w:val="20"/>
        </w:rPr>
        <w:t xml:space="preserve"> type of the service for which </w:t>
      </w:r>
      <w:r w:rsidR="00760FC6">
        <w:rPr>
          <w:sz w:val="20"/>
          <w:szCs w:val="20"/>
        </w:rPr>
        <w:t>an</w:t>
      </w:r>
      <w:r w:rsidRPr="00F01801">
        <w:rPr>
          <w:sz w:val="20"/>
          <w:szCs w:val="20"/>
        </w:rPr>
        <w:t xml:space="preserve"> EPCS priority access</w:t>
      </w:r>
      <w:r w:rsidR="00BA39EE" w:rsidRPr="00F01801">
        <w:rPr>
          <w:sz w:val="20"/>
          <w:szCs w:val="20"/>
        </w:rPr>
        <w:t xml:space="preserve"> procedure is established. The </w:t>
      </w:r>
      <w:r w:rsidR="00D6070F" w:rsidRPr="00F01801">
        <w:rPr>
          <w:sz w:val="20"/>
          <w:szCs w:val="20"/>
        </w:rPr>
        <w:t xml:space="preserve">EPCS Service Type </w:t>
      </w:r>
      <w:r w:rsidR="006054E5" w:rsidRPr="00F01801">
        <w:rPr>
          <w:sz w:val="20"/>
          <w:szCs w:val="20"/>
        </w:rPr>
        <w:t xml:space="preserve">is set by </w:t>
      </w:r>
      <w:r w:rsidR="00DE6142">
        <w:rPr>
          <w:sz w:val="20"/>
          <w:szCs w:val="20"/>
        </w:rPr>
        <w:t>a</w:t>
      </w:r>
      <w:r w:rsidR="006054E5" w:rsidRPr="00F01801">
        <w:rPr>
          <w:sz w:val="20"/>
          <w:szCs w:val="20"/>
        </w:rPr>
        <w:t xml:space="preserve"> higher layer function and is conveyed </w:t>
      </w:r>
      <w:r w:rsidR="00250DED" w:rsidRPr="00F01801">
        <w:rPr>
          <w:sz w:val="20"/>
          <w:szCs w:val="20"/>
        </w:rPr>
        <w:t xml:space="preserve">by </w:t>
      </w:r>
      <w:r w:rsidR="00DE6142">
        <w:rPr>
          <w:sz w:val="20"/>
          <w:szCs w:val="20"/>
        </w:rPr>
        <w:t>an</w:t>
      </w:r>
      <w:r w:rsidR="00250DED" w:rsidRPr="00F01801">
        <w:rPr>
          <w:sz w:val="20"/>
          <w:szCs w:val="20"/>
        </w:rPr>
        <w:t xml:space="preserve"> SME using</w:t>
      </w:r>
      <w:r w:rsidR="006054E5" w:rsidRPr="00F01801">
        <w:rPr>
          <w:sz w:val="20"/>
          <w:szCs w:val="20"/>
        </w:rPr>
        <w:t xml:space="preserve"> the </w:t>
      </w:r>
      <w:r w:rsidR="00BA39EE" w:rsidRPr="00F01801">
        <w:rPr>
          <w:sz w:val="20"/>
          <w:szCs w:val="20"/>
        </w:rPr>
        <w:t>MLME-</w:t>
      </w:r>
      <w:proofErr w:type="spellStart"/>
      <w:r w:rsidR="00BA39EE" w:rsidRPr="00F01801">
        <w:rPr>
          <w:sz w:val="20"/>
          <w:szCs w:val="20"/>
        </w:rPr>
        <w:t>EPCSPRIACCESSENABLE.request</w:t>
      </w:r>
      <w:proofErr w:type="spellEnd"/>
      <w:r w:rsidR="00BA39EE" w:rsidRPr="00F01801">
        <w:rPr>
          <w:sz w:val="20"/>
          <w:szCs w:val="20"/>
        </w:rPr>
        <w:t xml:space="preserve"> primitive</w:t>
      </w:r>
      <w:r w:rsidR="006054E5" w:rsidRPr="00F01801">
        <w:rPr>
          <w:sz w:val="20"/>
          <w:szCs w:val="20"/>
        </w:rPr>
        <w:t>.</w:t>
      </w:r>
      <w:r w:rsidR="00C11641" w:rsidRPr="00C11641">
        <w:t xml:space="preserve"> </w:t>
      </w:r>
      <w:r w:rsidR="00C11641">
        <w:rPr>
          <w:sz w:val="20"/>
          <w:szCs w:val="20"/>
        </w:rPr>
        <w:t>T</w:t>
      </w:r>
      <w:r w:rsidR="00C11641" w:rsidRPr="00C11641">
        <w:rPr>
          <w:sz w:val="20"/>
          <w:szCs w:val="20"/>
        </w:rPr>
        <w:t xml:space="preserve">he mapping of </w:t>
      </w:r>
      <w:r w:rsidR="00DE6142">
        <w:rPr>
          <w:sz w:val="20"/>
          <w:szCs w:val="20"/>
        </w:rPr>
        <w:t>a</w:t>
      </w:r>
      <w:r w:rsidR="00C11641" w:rsidRPr="00C11641">
        <w:rPr>
          <w:sz w:val="20"/>
          <w:szCs w:val="20"/>
        </w:rPr>
        <w:t xml:space="preserve"> service type to a specific service is beyond the scope of this standard</w:t>
      </w:r>
      <w:r w:rsidR="00C11641">
        <w:rPr>
          <w:sz w:val="20"/>
          <w:szCs w:val="20"/>
        </w:rPr>
        <w:t>.</w:t>
      </w:r>
    </w:p>
    <w:p w14:paraId="1B0DF596" w14:textId="23A96D60" w:rsidR="00C11641" w:rsidRDefault="00C11641" w:rsidP="00F01801">
      <w:pPr>
        <w:rPr>
          <w:sz w:val="20"/>
          <w:szCs w:val="20"/>
        </w:rPr>
      </w:pPr>
      <w:r w:rsidRPr="00C11641">
        <w:rPr>
          <w:sz w:val="20"/>
          <w:szCs w:val="20"/>
        </w:rPr>
        <w:t>The service type is set to a value between 1 and 15</w:t>
      </w:r>
      <w:r>
        <w:rPr>
          <w:sz w:val="20"/>
          <w:szCs w:val="20"/>
        </w:rPr>
        <w:t xml:space="preserve">. </w:t>
      </w:r>
      <w:r w:rsidRPr="00C11641">
        <w:rPr>
          <w:sz w:val="20"/>
          <w:szCs w:val="20"/>
        </w:rPr>
        <w:t xml:space="preserve">A </w:t>
      </w:r>
      <w:r>
        <w:rPr>
          <w:sz w:val="20"/>
          <w:szCs w:val="20"/>
        </w:rPr>
        <w:t>value</w:t>
      </w:r>
      <w:r w:rsidRPr="00C11641">
        <w:rPr>
          <w:sz w:val="20"/>
          <w:szCs w:val="20"/>
        </w:rPr>
        <w:t xml:space="preserve"> of 0 indicates that the EPCS priority access </w:t>
      </w:r>
      <w:r>
        <w:rPr>
          <w:sz w:val="20"/>
          <w:szCs w:val="20"/>
        </w:rPr>
        <w:t>service</w:t>
      </w:r>
      <w:r w:rsidRPr="00C11641">
        <w:rPr>
          <w:sz w:val="20"/>
          <w:szCs w:val="20"/>
        </w:rPr>
        <w:t xml:space="preserve"> is not mapped to a specific service (i.e. any service type)</w:t>
      </w:r>
      <w:r>
        <w:rPr>
          <w:sz w:val="20"/>
          <w:szCs w:val="20"/>
        </w:rPr>
        <w:t>.</w:t>
      </w:r>
    </w:p>
    <w:p w14:paraId="2B0AC552" w14:textId="77777777" w:rsidR="00C11641" w:rsidRPr="00F01801" w:rsidRDefault="00C11641" w:rsidP="00F01801">
      <w:pPr>
        <w:rPr>
          <w:sz w:val="20"/>
          <w:szCs w:val="20"/>
        </w:rPr>
      </w:pPr>
    </w:p>
    <w:p w14:paraId="6CE9AB74" w14:textId="32563DB0" w:rsidR="00250DED" w:rsidRPr="00F01801" w:rsidRDefault="00250DED" w:rsidP="00F01801">
      <w:pPr>
        <w:rPr>
          <w:sz w:val="20"/>
          <w:szCs w:val="20"/>
        </w:rPr>
      </w:pPr>
    </w:p>
    <w:p w14:paraId="31894E9F" w14:textId="1B4CF16F" w:rsidR="00250DED" w:rsidRDefault="00250DED" w:rsidP="00F01801">
      <w:pPr>
        <w:rPr>
          <w:sz w:val="20"/>
          <w:szCs w:val="20"/>
        </w:rPr>
      </w:pPr>
      <w:r w:rsidRPr="00F01801">
        <w:rPr>
          <w:sz w:val="20"/>
          <w:szCs w:val="20"/>
        </w:rPr>
        <w:t xml:space="preserve">The All Enabled Links Flag subfield indicates whether all enabled link that were setup between the non-AP MLD and the AP MLD can be used for the established EPCS Service Type. The All Enabled Links Flag subfield is set to 1 to indicate that any of the enabled links can be used for the EPCS Service Type. Otherwise – it is set to 0 and the specific </w:t>
      </w:r>
      <w:r w:rsidR="00CD7150" w:rsidRPr="00F01801">
        <w:rPr>
          <w:sz w:val="20"/>
          <w:szCs w:val="20"/>
        </w:rPr>
        <w:t xml:space="preserve">subset of </w:t>
      </w:r>
      <w:r w:rsidRPr="00F01801">
        <w:rPr>
          <w:sz w:val="20"/>
          <w:szCs w:val="20"/>
        </w:rPr>
        <w:t>enabled links that can be used for the established EPCS Service Type are indicated in the EPCS Link Bitmap subfield.</w:t>
      </w:r>
    </w:p>
    <w:p w14:paraId="71D6EB30" w14:textId="4826D904" w:rsidR="00042C3F" w:rsidRPr="00042C3F" w:rsidRDefault="00042C3F" w:rsidP="00042C3F">
      <w:pPr>
        <w:rPr>
          <w:sz w:val="20"/>
          <w:szCs w:val="20"/>
        </w:rPr>
      </w:pPr>
      <w:r>
        <w:rPr>
          <w:sz w:val="20"/>
          <w:szCs w:val="20"/>
        </w:rPr>
        <w:t xml:space="preserve">When used in </w:t>
      </w:r>
      <w:r w:rsidR="00DE6142">
        <w:rPr>
          <w:sz w:val="20"/>
          <w:szCs w:val="20"/>
        </w:rPr>
        <w:t xml:space="preserve">an </w:t>
      </w:r>
      <w:r w:rsidRPr="00042C3F">
        <w:rPr>
          <w:sz w:val="20"/>
          <w:szCs w:val="20"/>
        </w:rPr>
        <w:t>EPCS Priority Access Teardown frame</w:t>
      </w:r>
      <w:r>
        <w:rPr>
          <w:sz w:val="20"/>
          <w:szCs w:val="20"/>
        </w:rPr>
        <w:t xml:space="preserve">, the </w:t>
      </w:r>
      <w:r w:rsidRPr="00F01801">
        <w:rPr>
          <w:sz w:val="20"/>
          <w:szCs w:val="20"/>
        </w:rPr>
        <w:t>All Enabled Links Flag subfield</w:t>
      </w:r>
      <w:r>
        <w:rPr>
          <w:sz w:val="20"/>
          <w:szCs w:val="20"/>
        </w:rPr>
        <w:t xml:space="preserve"> is reserved.</w:t>
      </w:r>
    </w:p>
    <w:p w14:paraId="59D3EE0D" w14:textId="629AFF9E" w:rsidR="00250DED" w:rsidRPr="00F01801" w:rsidRDefault="00250DED" w:rsidP="00F01801">
      <w:pPr>
        <w:rPr>
          <w:sz w:val="20"/>
          <w:szCs w:val="20"/>
        </w:rPr>
      </w:pPr>
    </w:p>
    <w:p w14:paraId="44205731" w14:textId="5997AFAA" w:rsidR="00F504F3" w:rsidRPr="00F01801" w:rsidRDefault="00250DED" w:rsidP="00F01801">
      <w:pPr>
        <w:rPr>
          <w:sz w:val="20"/>
          <w:szCs w:val="20"/>
        </w:rPr>
      </w:pPr>
      <w:r w:rsidRPr="00F01801">
        <w:rPr>
          <w:sz w:val="20"/>
          <w:szCs w:val="20"/>
        </w:rPr>
        <w:t>The EPCS Link Bitmap subfield</w:t>
      </w:r>
      <w:r w:rsidR="00CD7150" w:rsidRPr="00F01801">
        <w:rPr>
          <w:sz w:val="20"/>
          <w:szCs w:val="20"/>
        </w:rPr>
        <w:t xml:space="preserve"> </w:t>
      </w:r>
      <w:r w:rsidR="006D7C5B" w:rsidRPr="00F01801">
        <w:rPr>
          <w:sz w:val="20"/>
          <w:szCs w:val="20"/>
        </w:rPr>
        <w:t xml:space="preserve">indicates the subset of the enabled links that is used by the peer MLDs for establishing the EPCS priority access service for the service type defined in the EPCS Service Type subfield. </w:t>
      </w:r>
      <w:r w:rsidR="00F504F3" w:rsidRPr="00F01801">
        <w:rPr>
          <w:sz w:val="20"/>
          <w:szCs w:val="20"/>
        </w:rPr>
        <w:t xml:space="preserve">The bit position </w:t>
      </w:r>
      <w:proofErr w:type="spellStart"/>
      <w:r w:rsidR="00F504F3" w:rsidRPr="00F01801">
        <w:rPr>
          <w:sz w:val="20"/>
          <w:szCs w:val="20"/>
        </w:rPr>
        <w:t>i</w:t>
      </w:r>
      <w:proofErr w:type="spellEnd"/>
      <w:r w:rsidR="00F504F3" w:rsidRPr="00F01801">
        <w:rPr>
          <w:sz w:val="20"/>
          <w:szCs w:val="20"/>
        </w:rPr>
        <w:t xml:space="preserve"> of the EPCS Link Bitmap subfield corresponds to the link with the Link ID equal to </w:t>
      </w:r>
      <w:proofErr w:type="spellStart"/>
      <w:r w:rsidR="00F504F3" w:rsidRPr="00F01801">
        <w:rPr>
          <w:sz w:val="20"/>
          <w:szCs w:val="20"/>
        </w:rPr>
        <w:t>i</w:t>
      </w:r>
      <w:proofErr w:type="spellEnd"/>
      <w:r w:rsidR="00F504F3" w:rsidRPr="00F01801">
        <w:rPr>
          <w:sz w:val="20"/>
          <w:szCs w:val="20"/>
        </w:rPr>
        <w:t xml:space="preserve"> and is set to 1 to indicate that the link is used by the originating and responding MLDs for the EPCS priority access service for the service type defined in the EPCS Service Type subfield; otherwise</w:t>
      </w:r>
      <w:r w:rsidR="00214296" w:rsidRPr="00F01801">
        <w:rPr>
          <w:sz w:val="20"/>
          <w:szCs w:val="20"/>
        </w:rPr>
        <w:t>,</w:t>
      </w:r>
      <w:r w:rsidR="00F504F3" w:rsidRPr="00F01801">
        <w:rPr>
          <w:sz w:val="20"/>
          <w:szCs w:val="20"/>
        </w:rPr>
        <w:t xml:space="preserve"> the bit position</w:t>
      </w:r>
      <w:r w:rsidR="00214296" w:rsidRPr="00F01801">
        <w:rPr>
          <w:sz w:val="20"/>
          <w:szCs w:val="20"/>
        </w:rPr>
        <w:t xml:space="preserve"> </w:t>
      </w:r>
      <w:proofErr w:type="spellStart"/>
      <w:r w:rsidR="00214296" w:rsidRPr="00F01801">
        <w:rPr>
          <w:sz w:val="20"/>
          <w:szCs w:val="20"/>
        </w:rPr>
        <w:t>i</w:t>
      </w:r>
      <w:proofErr w:type="spellEnd"/>
      <w:r w:rsidR="00214296" w:rsidRPr="00F01801">
        <w:rPr>
          <w:sz w:val="20"/>
          <w:szCs w:val="20"/>
        </w:rPr>
        <w:t xml:space="preserve"> of the EPCS Link Bitmap subfield</w:t>
      </w:r>
      <w:r w:rsidR="00F504F3" w:rsidRPr="00F01801">
        <w:rPr>
          <w:sz w:val="20"/>
          <w:szCs w:val="20"/>
        </w:rPr>
        <w:t xml:space="preserve"> is set to 0. </w:t>
      </w:r>
    </w:p>
    <w:p w14:paraId="6F4D3DB7" w14:textId="44A22F33" w:rsidR="00250DED" w:rsidRDefault="00F504F3" w:rsidP="00F01801">
      <w:pPr>
        <w:rPr>
          <w:sz w:val="20"/>
          <w:szCs w:val="20"/>
        </w:rPr>
      </w:pPr>
      <w:r w:rsidRPr="00F01801">
        <w:rPr>
          <w:sz w:val="20"/>
          <w:szCs w:val="20"/>
        </w:rPr>
        <w:t xml:space="preserve">The EPCS Link Bitmap subfield </w:t>
      </w:r>
      <w:r w:rsidR="00DE6142">
        <w:rPr>
          <w:sz w:val="20"/>
          <w:szCs w:val="20"/>
        </w:rPr>
        <w:t>is present</w:t>
      </w:r>
      <w:r w:rsidRPr="00F01801">
        <w:rPr>
          <w:sz w:val="20"/>
          <w:szCs w:val="20"/>
        </w:rPr>
        <w:t xml:space="preserve"> if the All Enabled Links Flag subfield is set to 0 and is absent if the All Enabled Links Flag subfield is set to 1.</w:t>
      </w:r>
    </w:p>
    <w:p w14:paraId="2FD57C94" w14:textId="1BB4AEE4" w:rsidR="00042C3F" w:rsidRPr="00F01801" w:rsidRDefault="00042C3F" w:rsidP="00042C3F">
      <w:pPr>
        <w:rPr>
          <w:sz w:val="20"/>
          <w:szCs w:val="20"/>
        </w:rPr>
      </w:pPr>
      <w:r>
        <w:rPr>
          <w:sz w:val="20"/>
          <w:szCs w:val="20"/>
        </w:rPr>
        <w:t xml:space="preserve">When used in </w:t>
      </w:r>
      <w:r w:rsidRPr="00042C3F">
        <w:rPr>
          <w:sz w:val="20"/>
          <w:szCs w:val="20"/>
        </w:rPr>
        <w:t>EPCS Priority Access Teardown frame</w:t>
      </w:r>
      <w:r>
        <w:rPr>
          <w:sz w:val="20"/>
          <w:szCs w:val="20"/>
        </w:rPr>
        <w:t xml:space="preserve">, the </w:t>
      </w:r>
      <w:r w:rsidRPr="00F01801">
        <w:rPr>
          <w:sz w:val="20"/>
          <w:szCs w:val="20"/>
        </w:rPr>
        <w:t>EPCS Link Bitmap subfield</w:t>
      </w:r>
      <w:r>
        <w:rPr>
          <w:sz w:val="20"/>
          <w:szCs w:val="20"/>
        </w:rPr>
        <w:t xml:space="preserve"> is reserved.</w:t>
      </w:r>
    </w:p>
    <w:p w14:paraId="1F120657" w14:textId="07D45E96" w:rsidR="009015B6" w:rsidRPr="00F01801" w:rsidRDefault="009015B6" w:rsidP="00F01801">
      <w:pPr>
        <w:rPr>
          <w:sz w:val="20"/>
          <w:szCs w:val="20"/>
        </w:rPr>
      </w:pPr>
    </w:p>
    <w:p w14:paraId="7733E672" w14:textId="238E47C0" w:rsidR="009015B6" w:rsidRPr="00F01801" w:rsidRDefault="006D7C5B" w:rsidP="00F01801">
      <w:pPr>
        <w:rPr>
          <w:sz w:val="20"/>
          <w:szCs w:val="20"/>
        </w:rPr>
      </w:pPr>
      <w:r w:rsidRPr="00F01801">
        <w:rPr>
          <w:sz w:val="20"/>
          <w:szCs w:val="20"/>
        </w:rPr>
        <w:t xml:space="preserve">NOTE </w:t>
      </w:r>
      <w:r w:rsidR="00F504F3" w:rsidRPr="00F01801">
        <w:rPr>
          <w:sz w:val="20"/>
          <w:szCs w:val="20"/>
        </w:rPr>
        <w:t>1</w:t>
      </w:r>
      <w:r w:rsidRPr="00F01801">
        <w:rPr>
          <w:sz w:val="20"/>
          <w:szCs w:val="20"/>
        </w:rPr>
        <w:t xml:space="preserve">—As an example, when a non-AP MLD enables three links and the first link has </w:t>
      </w:r>
      <w:r w:rsidR="00DE6142">
        <w:rPr>
          <w:sz w:val="20"/>
          <w:szCs w:val="20"/>
        </w:rPr>
        <w:t xml:space="preserve">a </w:t>
      </w:r>
      <w:r w:rsidRPr="00F01801">
        <w:rPr>
          <w:sz w:val="20"/>
          <w:szCs w:val="20"/>
        </w:rPr>
        <w:t xml:space="preserve">Link ID equal to 0, the second link has </w:t>
      </w:r>
      <w:r w:rsidR="00DE6142">
        <w:rPr>
          <w:sz w:val="20"/>
          <w:szCs w:val="20"/>
        </w:rPr>
        <w:t xml:space="preserve">a </w:t>
      </w:r>
      <w:r w:rsidRPr="00F01801">
        <w:rPr>
          <w:sz w:val="20"/>
          <w:szCs w:val="20"/>
        </w:rPr>
        <w:t xml:space="preserve">Link ID equal to 1, and the third link has </w:t>
      </w:r>
      <w:r w:rsidR="00DE6142">
        <w:rPr>
          <w:sz w:val="20"/>
          <w:szCs w:val="20"/>
        </w:rPr>
        <w:t xml:space="preserve">a </w:t>
      </w:r>
      <w:r w:rsidRPr="00F01801">
        <w:rPr>
          <w:sz w:val="20"/>
          <w:szCs w:val="20"/>
        </w:rPr>
        <w:t xml:space="preserve">Link ID equal to 2, and the two links with </w:t>
      </w:r>
      <w:r w:rsidR="00DE6142">
        <w:rPr>
          <w:sz w:val="20"/>
          <w:szCs w:val="20"/>
        </w:rPr>
        <w:t xml:space="preserve">the </w:t>
      </w:r>
      <w:r w:rsidRPr="00F01801">
        <w:rPr>
          <w:sz w:val="20"/>
          <w:szCs w:val="20"/>
        </w:rPr>
        <w:t xml:space="preserve">Link ID equal to 1 and Link ID equal to 2 are used for the </w:t>
      </w:r>
      <w:r w:rsidR="00F504F3" w:rsidRPr="00F01801">
        <w:rPr>
          <w:sz w:val="20"/>
          <w:szCs w:val="20"/>
        </w:rPr>
        <w:t>EPCS priority access service for the service type defined in the EPCS Service Type subfield</w:t>
      </w:r>
      <w:r w:rsidR="00DE6142">
        <w:rPr>
          <w:sz w:val="20"/>
          <w:szCs w:val="20"/>
        </w:rPr>
        <w:t>;</w:t>
      </w:r>
      <w:r w:rsidRPr="00F01801">
        <w:rPr>
          <w:sz w:val="20"/>
          <w:szCs w:val="20"/>
        </w:rPr>
        <w:t xml:space="preserve"> the two bit positions, the second bit and the third bit positions of the </w:t>
      </w:r>
      <w:r w:rsidR="00F504F3" w:rsidRPr="00F01801">
        <w:rPr>
          <w:sz w:val="20"/>
          <w:szCs w:val="20"/>
        </w:rPr>
        <w:t>EPCS</w:t>
      </w:r>
      <w:r w:rsidRPr="00F01801">
        <w:rPr>
          <w:sz w:val="20"/>
          <w:szCs w:val="20"/>
        </w:rPr>
        <w:t xml:space="preserve"> Link Bitmap subfield are set to 1</w:t>
      </w:r>
      <w:r w:rsidR="00DE6142">
        <w:rPr>
          <w:sz w:val="20"/>
          <w:szCs w:val="20"/>
        </w:rPr>
        <w:t>,</w:t>
      </w:r>
      <w:r w:rsidRPr="00F01801">
        <w:rPr>
          <w:sz w:val="20"/>
          <w:szCs w:val="20"/>
        </w:rPr>
        <w:t xml:space="preserve"> </w:t>
      </w:r>
      <w:r w:rsidR="00F504F3" w:rsidRPr="00F01801">
        <w:rPr>
          <w:sz w:val="20"/>
          <w:szCs w:val="20"/>
        </w:rPr>
        <w:t>while the</w:t>
      </w:r>
      <w:r w:rsidRPr="00F01801">
        <w:rPr>
          <w:sz w:val="20"/>
          <w:szCs w:val="20"/>
        </w:rPr>
        <w:t xml:space="preserve"> other bit positions are set to 0.</w:t>
      </w:r>
    </w:p>
    <w:p w14:paraId="7022261B" w14:textId="77777777" w:rsidR="009015B6" w:rsidRDefault="009015B6" w:rsidP="009603D9">
      <w:pPr>
        <w:rPr>
          <w:sz w:val="20"/>
        </w:rPr>
      </w:pPr>
    </w:p>
    <w:p w14:paraId="120720DF" w14:textId="77777777" w:rsidR="009015B6" w:rsidRDefault="009015B6" w:rsidP="009603D9">
      <w:pPr>
        <w:rPr>
          <w:sz w:val="20"/>
        </w:rPr>
      </w:pPr>
    </w:p>
    <w:p w14:paraId="31531E57" w14:textId="77777777" w:rsidR="00F01801" w:rsidRDefault="00F01801" w:rsidP="004B77AD">
      <w:pPr>
        <w:pStyle w:val="ListParagraph"/>
        <w:numPr>
          <w:ilvl w:val="3"/>
          <w:numId w:val="3"/>
        </w:numPr>
        <w:tabs>
          <w:tab w:val="left" w:pos="1779"/>
        </w:tabs>
        <w:kinsoku w:val="0"/>
        <w:overflowPunct w:val="0"/>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7"/>
          <w:sz w:val="20"/>
          <w:szCs w:val="20"/>
        </w:rPr>
        <w:t xml:space="preserve"> </w:t>
      </w:r>
      <w:r>
        <w:rPr>
          <w:rFonts w:ascii="Arial" w:hAnsi="Arial" w:cs="Arial"/>
          <w:b/>
          <w:bCs/>
          <w:sz w:val="20"/>
          <w:szCs w:val="20"/>
        </w:rPr>
        <w:t>Access</w:t>
      </w:r>
      <w:r>
        <w:rPr>
          <w:rFonts w:ascii="Arial" w:hAnsi="Arial" w:cs="Arial"/>
          <w:b/>
          <w:bCs/>
          <w:spacing w:val="-8"/>
          <w:sz w:val="20"/>
          <w:szCs w:val="20"/>
        </w:rPr>
        <w:t xml:space="preserve"> </w:t>
      </w:r>
      <w:r>
        <w:rPr>
          <w:rFonts w:ascii="Arial" w:hAnsi="Arial" w:cs="Arial"/>
          <w:b/>
          <w:bCs/>
          <w:sz w:val="20"/>
          <w:szCs w:val="20"/>
        </w:rPr>
        <w:t>Enable</w:t>
      </w:r>
      <w:r>
        <w:rPr>
          <w:rFonts w:ascii="Arial" w:hAnsi="Arial" w:cs="Arial"/>
          <w:b/>
          <w:bCs/>
          <w:spacing w:val="-7"/>
          <w:sz w:val="20"/>
          <w:szCs w:val="20"/>
        </w:rPr>
        <w:t xml:space="preserve"> </w:t>
      </w:r>
      <w:r>
        <w:rPr>
          <w:rFonts w:ascii="Arial" w:hAnsi="Arial" w:cs="Arial"/>
          <w:b/>
          <w:bCs/>
          <w:sz w:val="20"/>
          <w:szCs w:val="20"/>
        </w:rPr>
        <w:t>Request</w:t>
      </w:r>
      <w:r>
        <w:rPr>
          <w:rFonts w:ascii="Arial" w:hAnsi="Arial" w:cs="Arial"/>
          <w:b/>
          <w:bCs/>
          <w:spacing w:val="-7"/>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5CBFCB77" w14:textId="68A72E9E" w:rsidR="00F01801" w:rsidRDefault="00F01801" w:rsidP="00F01801">
      <w:pPr>
        <w:pStyle w:val="BodyText"/>
      </w:pPr>
    </w:p>
    <w:p w14:paraId="70B44EB2" w14:textId="763B9651" w:rsidR="00F01801" w:rsidRDefault="00F01801" w:rsidP="00A7652B">
      <w:pPr>
        <w:pStyle w:val="BodyText"/>
      </w:pPr>
      <w:r w:rsidRPr="00F01801">
        <w:rPr>
          <w:rFonts w:eastAsia="Malgun Gothic"/>
          <w:b/>
          <w:i/>
          <w:iCs/>
          <w:szCs w:val="22"/>
          <w:highlight w:val="yellow"/>
          <w:lang w:val="en-GB" w:bidi="ar-SA"/>
        </w:rPr>
        <w:lastRenderedPageBreak/>
        <w:t xml:space="preserve">TGbe editor: Please </w:t>
      </w:r>
      <w:r w:rsidR="00A7652B">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00A7652B" w:rsidRPr="00EC44AC">
        <w:rPr>
          <w:b/>
          <w:i/>
          <w:iCs/>
          <w:highlight w:val="yellow"/>
        </w:rPr>
        <w:t xml:space="preserve">the </w:t>
      </w:r>
      <w:r w:rsidR="00A7652B">
        <w:rPr>
          <w:b/>
          <w:i/>
          <w:iCs/>
          <w:highlight w:val="yellow"/>
        </w:rPr>
        <w:t>contents of the following paragraph in</w:t>
      </w:r>
      <w:r w:rsidR="00A7652B" w:rsidRPr="00EC44AC">
        <w:rPr>
          <w:b/>
          <w:i/>
          <w:iCs/>
          <w:highlight w:val="yellow"/>
        </w:rPr>
        <w:t xml:space="preserve"> </w:t>
      </w:r>
      <w:r w:rsidR="00A7652B">
        <w:rPr>
          <w:b/>
          <w:i/>
          <w:iCs/>
          <w:highlight w:val="yellow"/>
        </w:rPr>
        <w:t>this</w:t>
      </w:r>
      <w:r w:rsidR="00A7652B" w:rsidRPr="00EC44AC">
        <w:rPr>
          <w:b/>
          <w:i/>
          <w:iCs/>
          <w:highlight w:val="yellow"/>
        </w:rPr>
        <w:t xml:space="preserve"> subclause</w:t>
      </w:r>
      <w:r w:rsidR="00A7652B">
        <w:rPr>
          <w:b/>
          <w:i/>
          <w:iCs/>
          <w:highlight w:val="yellow"/>
        </w:rPr>
        <w:t xml:space="preserve"> as shown below</w:t>
      </w:r>
      <w:r w:rsidR="00A7652B" w:rsidRPr="00EC44AC">
        <w:rPr>
          <w:b/>
          <w:i/>
          <w:iCs/>
          <w:highlight w:val="yellow"/>
        </w:rPr>
        <w:t>:</w:t>
      </w:r>
    </w:p>
    <w:p w14:paraId="5121665E" w14:textId="77777777" w:rsidR="00F01801" w:rsidRDefault="00F01801" w:rsidP="00F01801">
      <w:pPr>
        <w:pStyle w:val="BodyText"/>
      </w:pPr>
    </w:p>
    <w:p w14:paraId="44ED8898" w14:textId="7EC4709E" w:rsidR="00F01801" w:rsidRDefault="00F01801" w:rsidP="00F01801">
      <w:pPr>
        <w:pStyle w:val="BodyText"/>
      </w:pPr>
      <w:r>
        <w:t xml:space="preserve">The EPCS Priority Access Enable Request frame is an Action frame of category Protected EHT. It is trans- mitted by a requesting MLD to request that EPCS priority access be enabled. The Action field of the EPCS Priority Access Enable Request frame contains the information shown in </w:t>
      </w:r>
      <w:hyperlink w:anchor="bookmark233" w:history="1">
        <w:r>
          <w:t>Table</w:t>
        </w:r>
        <w:r>
          <w:rPr>
            <w:spacing w:val="-3"/>
          </w:rPr>
          <w:t xml:space="preserve"> </w:t>
        </w:r>
        <w:r>
          <w:t>9-623g (EPCS Priority</w:t>
        </w:r>
      </w:hyperlink>
      <w:r>
        <w:t xml:space="preserve"> </w:t>
      </w:r>
      <w:hyperlink w:anchor="bookmark233" w:history="1">
        <w:r>
          <w:t>Access Enable Request frame Action field format)</w:t>
        </w:r>
      </w:hyperlink>
      <w:r>
        <w:t>.</w:t>
      </w:r>
    </w:p>
    <w:p w14:paraId="679E0C6D" w14:textId="77777777" w:rsidR="00F01801" w:rsidRDefault="00F01801" w:rsidP="00F01801">
      <w:pPr>
        <w:pStyle w:val="BodyText"/>
      </w:pPr>
    </w:p>
    <w:p w14:paraId="354FB04D" w14:textId="77777777" w:rsidR="00F01801" w:rsidRDefault="00F01801" w:rsidP="00F01801">
      <w:pPr>
        <w:pStyle w:val="BodyText"/>
      </w:pPr>
    </w:p>
    <w:p w14:paraId="4D2B59BB" w14:textId="77777777" w:rsidR="00F01801" w:rsidRDefault="00F01801" w:rsidP="00F01801">
      <w:pPr>
        <w:pStyle w:val="BodyText"/>
        <w:ind w:left="696" w:right="748"/>
        <w:jc w:val="center"/>
        <w:rPr>
          <w:spacing w:val="-2"/>
        </w:rPr>
      </w:pPr>
      <w:bookmarkStart w:id="4" w:name="_bookmark233"/>
      <w:bookmarkEnd w:id="4"/>
      <w:r w:rsidRPr="00F01801">
        <w:rPr>
          <w:rFonts w:ascii="Arial" w:hAnsi="Arial" w:cs="Arial"/>
          <w:b/>
          <w:bCs/>
        </w:rPr>
        <w:t>Table 9-623g—EPCS Priority Access Enable Request frame Action field format</w:t>
      </w:r>
    </w:p>
    <w:p w14:paraId="131E3A05" w14:textId="77777777" w:rsidR="00F01801" w:rsidRDefault="00F01801" w:rsidP="00F01801">
      <w:pPr>
        <w:pStyle w:val="BodyText"/>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F01801" w14:paraId="7D0EE1A8" w14:textId="77777777" w:rsidTr="00773181">
        <w:trPr>
          <w:trHeight w:val="380"/>
        </w:trPr>
        <w:tc>
          <w:tcPr>
            <w:tcW w:w="1999" w:type="dxa"/>
            <w:tcBorders>
              <w:top w:val="single" w:sz="12" w:space="0" w:color="000000"/>
              <w:left w:val="single" w:sz="12" w:space="0" w:color="000000"/>
              <w:bottom w:val="single" w:sz="12" w:space="0" w:color="000000"/>
              <w:right w:val="single" w:sz="2" w:space="0" w:color="000000"/>
            </w:tcBorders>
          </w:tcPr>
          <w:p w14:paraId="09A4988D" w14:textId="77777777" w:rsidR="00F01801" w:rsidRDefault="00F01801" w:rsidP="00773181">
            <w:pPr>
              <w:pStyle w:val="TableParagraph"/>
              <w:kinsoku w:val="0"/>
              <w:overflowPunct w:val="0"/>
              <w:spacing w:before="76"/>
              <w:ind w:left="747" w:right="724"/>
              <w:jc w:val="center"/>
              <w:rPr>
                <w:b/>
                <w:bCs/>
                <w:spacing w:val="-2"/>
                <w:sz w:val="18"/>
                <w:szCs w:val="18"/>
              </w:rPr>
            </w:pPr>
            <w:r>
              <w:rPr>
                <w:b/>
                <w:bCs/>
                <w:spacing w:val="-2"/>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0A7D1EAF" w14:textId="77777777" w:rsidR="00F01801" w:rsidRDefault="00F01801" w:rsidP="00773181">
            <w:pPr>
              <w:pStyle w:val="TableParagraph"/>
              <w:kinsoku w:val="0"/>
              <w:overflowPunct w:val="0"/>
              <w:spacing w:before="76"/>
              <w:ind w:left="1125" w:right="1102"/>
              <w:jc w:val="center"/>
              <w:rPr>
                <w:b/>
                <w:bCs/>
                <w:spacing w:val="-2"/>
                <w:sz w:val="18"/>
                <w:szCs w:val="18"/>
              </w:rPr>
            </w:pPr>
            <w:r>
              <w:rPr>
                <w:b/>
                <w:bCs/>
                <w:spacing w:val="-2"/>
                <w:sz w:val="18"/>
                <w:szCs w:val="18"/>
              </w:rPr>
              <w:t>Meaning</w:t>
            </w:r>
          </w:p>
        </w:tc>
      </w:tr>
      <w:tr w:rsidR="00F01801" w14:paraId="6F347A43" w14:textId="77777777" w:rsidTr="00773181">
        <w:trPr>
          <w:trHeight w:val="311"/>
        </w:trPr>
        <w:tc>
          <w:tcPr>
            <w:tcW w:w="1999" w:type="dxa"/>
            <w:tcBorders>
              <w:top w:val="single" w:sz="12" w:space="0" w:color="000000"/>
              <w:left w:val="single" w:sz="12" w:space="0" w:color="000000"/>
              <w:bottom w:val="single" w:sz="2" w:space="0" w:color="000000"/>
              <w:right w:val="single" w:sz="2" w:space="0" w:color="000000"/>
            </w:tcBorders>
          </w:tcPr>
          <w:p w14:paraId="3EF3F22D" w14:textId="77777777" w:rsidR="00F01801" w:rsidRDefault="00F01801" w:rsidP="00773181">
            <w:pPr>
              <w:pStyle w:val="TableParagraph"/>
              <w:kinsoku w:val="0"/>
              <w:overflowPunct w:val="0"/>
              <w:spacing w:before="36"/>
              <w:ind w:left="23"/>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2F9E83D6" w14:textId="77777777" w:rsidR="00F01801" w:rsidRDefault="00F01801" w:rsidP="00773181">
            <w:pPr>
              <w:pStyle w:val="TableParagraph"/>
              <w:kinsoku w:val="0"/>
              <w:overflowPunct w:val="0"/>
              <w:spacing w:before="36"/>
              <w:ind w:left="117"/>
              <w:rPr>
                <w:spacing w:val="-2"/>
                <w:sz w:val="18"/>
                <w:szCs w:val="18"/>
              </w:rPr>
            </w:pPr>
            <w:r>
              <w:rPr>
                <w:spacing w:val="-2"/>
                <w:sz w:val="18"/>
                <w:szCs w:val="18"/>
              </w:rPr>
              <w:t>Category</w:t>
            </w:r>
          </w:p>
        </w:tc>
      </w:tr>
      <w:tr w:rsidR="00F01801" w14:paraId="36F349E0" w14:textId="77777777" w:rsidTr="00773181">
        <w:trPr>
          <w:trHeight w:val="325"/>
        </w:trPr>
        <w:tc>
          <w:tcPr>
            <w:tcW w:w="1999" w:type="dxa"/>
            <w:tcBorders>
              <w:top w:val="single" w:sz="2" w:space="0" w:color="000000"/>
              <w:left w:val="single" w:sz="12" w:space="0" w:color="000000"/>
              <w:bottom w:val="single" w:sz="2" w:space="0" w:color="000000"/>
              <w:right w:val="single" w:sz="2" w:space="0" w:color="000000"/>
            </w:tcBorders>
          </w:tcPr>
          <w:p w14:paraId="4B434E28" w14:textId="77777777" w:rsidR="00F01801" w:rsidRDefault="00F01801" w:rsidP="00773181">
            <w:pPr>
              <w:pStyle w:val="TableParagraph"/>
              <w:kinsoku w:val="0"/>
              <w:overflowPunct w:val="0"/>
              <w:spacing w:before="49"/>
              <w:ind w:left="23"/>
              <w:jc w:val="center"/>
              <w:rPr>
                <w:sz w:val="18"/>
                <w:szCs w:val="18"/>
              </w:rPr>
            </w:pPr>
            <w:r>
              <w:rPr>
                <w:sz w:val="18"/>
                <w:szCs w:val="18"/>
              </w:rPr>
              <w:t>2</w:t>
            </w:r>
          </w:p>
        </w:tc>
        <w:tc>
          <w:tcPr>
            <w:tcW w:w="3001" w:type="dxa"/>
            <w:tcBorders>
              <w:top w:val="single" w:sz="2" w:space="0" w:color="000000"/>
              <w:left w:val="single" w:sz="2" w:space="0" w:color="000000"/>
              <w:bottom w:val="single" w:sz="2" w:space="0" w:color="000000"/>
              <w:right w:val="single" w:sz="12" w:space="0" w:color="000000"/>
            </w:tcBorders>
          </w:tcPr>
          <w:p w14:paraId="701A2B12" w14:textId="77777777" w:rsidR="00F01801" w:rsidRDefault="00F01801" w:rsidP="00773181">
            <w:pPr>
              <w:pStyle w:val="TableParagraph"/>
              <w:kinsoku w:val="0"/>
              <w:overflowPunct w:val="0"/>
              <w:spacing w:before="49"/>
              <w:ind w:left="117"/>
              <w:rPr>
                <w:spacing w:val="-2"/>
                <w:sz w:val="18"/>
                <w:szCs w:val="18"/>
              </w:rPr>
            </w:pPr>
            <w:r>
              <w:rPr>
                <w:sz w:val="18"/>
                <w:szCs w:val="18"/>
              </w:rPr>
              <w:t>Protected</w:t>
            </w:r>
            <w:r>
              <w:rPr>
                <w:spacing w:val="-2"/>
                <w:sz w:val="18"/>
                <w:szCs w:val="18"/>
              </w:rPr>
              <w:t xml:space="preserve"> </w:t>
            </w:r>
            <w:r>
              <w:rPr>
                <w:sz w:val="18"/>
                <w:szCs w:val="18"/>
              </w:rPr>
              <w:t>EHT</w:t>
            </w:r>
            <w:r>
              <w:rPr>
                <w:spacing w:val="-1"/>
                <w:sz w:val="18"/>
                <w:szCs w:val="18"/>
              </w:rPr>
              <w:t xml:space="preserve"> </w:t>
            </w:r>
            <w:r>
              <w:rPr>
                <w:spacing w:val="-2"/>
                <w:sz w:val="18"/>
                <w:szCs w:val="18"/>
              </w:rPr>
              <w:t>Action</w:t>
            </w:r>
          </w:p>
        </w:tc>
      </w:tr>
      <w:tr w:rsidR="00F01801" w14:paraId="4AA432CD" w14:textId="77777777" w:rsidTr="00773181">
        <w:trPr>
          <w:trHeight w:val="322"/>
        </w:trPr>
        <w:tc>
          <w:tcPr>
            <w:tcW w:w="1999" w:type="dxa"/>
            <w:tcBorders>
              <w:top w:val="single" w:sz="2" w:space="0" w:color="000000"/>
              <w:left w:val="single" w:sz="12" w:space="0" w:color="000000"/>
              <w:bottom w:val="single" w:sz="4" w:space="0" w:color="000000"/>
              <w:right w:val="single" w:sz="2" w:space="0" w:color="000000"/>
            </w:tcBorders>
          </w:tcPr>
          <w:p w14:paraId="2E65E56D" w14:textId="77777777" w:rsidR="00F01801" w:rsidRDefault="00F01801" w:rsidP="00773181">
            <w:pPr>
              <w:pStyle w:val="TableParagraph"/>
              <w:kinsoku w:val="0"/>
              <w:overflowPunct w:val="0"/>
              <w:spacing w:before="49"/>
              <w:ind w:left="23"/>
              <w:jc w:val="center"/>
              <w:rPr>
                <w:sz w:val="18"/>
                <w:szCs w:val="18"/>
              </w:rPr>
            </w:pPr>
            <w:r>
              <w:rPr>
                <w:sz w:val="18"/>
                <w:szCs w:val="18"/>
              </w:rPr>
              <w:t>3</w:t>
            </w:r>
          </w:p>
        </w:tc>
        <w:tc>
          <w:tcPr>
            <w:tcW w:w="3001" w:type="dxa"/>
            <w:tcBorders>
              <w:top w:val="single" w:sz="2" w:space="0" w:color="000000"/>
              <w:left w:val="single" w:sz="2" w:space="0" w:color="000000"/>
              <w:bottom w:val="single" w:sz="4" w:space="0" w:color="000000"/>
              <w:right w:val="single" w:sz="12" w:space="0" w:color="000000"/>
            </w:tcBorders>
          </w:tcPr>
          <w:p w14:paraId="161F5247" w14:textId="49AC5840" w:rsidR="00F01801" w:rsidRDefault="00A7652B" w:rsidP="00773181">
            <w:pPr>
              <w:pStyle w:val="TableParagraph"/>
              <w:kinsoku w:val="0"/>
              <w:overflowPunct w:val="0"/>
              <w:spacing w:before="49"/>
              <w:ind w:left="117"/>
              <w:rPr>
                <w:spacing w:val="-2"/>
                <w:sz w:val="18"/>
                <w:szCs w:val="18"/>
              </w:rPr>
            </w:pPr>
            <w:ins w:id="5" w:author="Author">
              <w:r w:rsidRPr="00A7652B">
                <w:rPr>
                  <w:spacing w:val="-2"/>
                  <w:sz w:val="18"/>
                  <w:szCs w:val="18"/>
                </w:rPr>
                <w:t>EPCS Control</w:t>
              </w:r>
              <w:r w:rsidR="00653B3C">
                <w:rPr>
                  <w:spacing w:val="-2"/>
                  <w:sz w:val="18"/>
                  <w:szCs w:val="18"/>
                </w:rPr>
                <w:t xml:space="preserve"> </w:t>
              </w:r>
              <w:r w:rsidR="00653B3C" w:rsidRPr="00653B3C">
                <w:rPr>
                  <w:spacing w:val="-2"/>
                  <w:sz w:val="18"/>
                  <w:szCs w:val="18"/>
                </w:rPr>
                <w:t>(#10326, #12695, #12696)</w:t>
              </w:r>
            </w:ins>
          </w:p>
        </w:tc>
      </w:tr>
      <w:tr w:rsidR="00F01801" w14:paraId="31001965" w14:textId="77777777" w:rsidTr="00A7652B">
        <w:trPr>
          <w:trHeight w:val="310"/>
        </w:trPr>
        <w:tc>
          <w:tcPr>
            <w:tcW w:w="1999" w:type="dxa"/>
            <w:tcBorders>
              <w:top w:val="single" w:sz="4" w:space="0" w:color="000000"/>
              <w:left w:val="single" w:sz="12" w:space="0" w:color="000000"/>
              <w:bottom w:val="single" w:sz="4" w:space="0" w:color="000000"/>
              <w:right w:val="single" w:sz="2" w:space="0" w:color="000000"/>
            </w:tcBorders>
          </w:tcPr>
          <w:p w14:paraId="183DC77B" w14:textId="40AC8AD7" w:rsidR="00F01801" w:rsidRDefault="008C006C" w:rsidP="00773181">
            <w:pPr>
              <w:pStyle w:val="TableParagraph"/>
              <w:kinsoku w:val="0"/>
              <w:overflowPunct w:val="0"/>
              <w:spacing w:before="46"/>
              <w:ind w:left="23"/>
              <w:jc w:val="center"/>
              <w:rPr>
                <w:sz w:val="18"/>
                <w:szCs w:val="18"/>
              </w:rPr>
            </w:pPr>
            <w:ins w:id="6" w:author="Author">
              <w:r>
                <w:rPr>
                  <w:sz w:val="18"/>
                  <w:szCs w:val="18"/>
                </w:rPr>
                <w:t>4</w:t>
              </w:r>
            </w:ins>
          </w:p>
        </w:tc>
        <w:tc>
          <w:tcPr>
            <w:tcW w:w="3001" w:type="dxa"/>
            <w:tcBorders>
              <w:top w:val="single" w:sz="4" w:space="0" w:color="000000"/>
              <w:left w:val="single" w:sz="2" w:space="0" w:color="000000"/>
              <w:bottom w:val="single" w:sz="4" w:space="0" w:color="000000"/>
              <w:right w:val="single" w:sz="12" w:space="0" w:color="000000"/>
            </w:tcBorders>
          </w:tcPr>
          <w:p w14:paraId="151A6778" w14:textId="4E2FFC54" w:rsidR="00F01801" w:rsidRDefault="00A7652B" w:rsidP="00773181">
            <w:pPr>
              <w:pStyle w:val="TableParagraph"/>
              <w:kinsoku w:val="0"/>
              <w:overflowPunct w:val="0"/>
              <w:spacing w:before="46"/>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A7652B" w14:paraId="3765E9E9" w14:textId="77777777" w:rsidTr="00773181">
        <w:trPr>
          <w:trHeight w:val="310"/>
        </w:trPr>
        <w:tc>
          <w:tcPr>
            <w:tcW w:w="1999" w:type="dxa"/>
            <w:tcBorders>
              <w:top w:val="single" w:sz="4" w:space="0" w:color="000000"/>
              <w:left w:val="single" w:sz="12" w:space="0" w:color="000000"/>
              <w:bottom w:val="single" w:sz="12" w:space="0" w:color="000000"/>
              <w:right w:val="single" w:sz="2" w:space="0" w:color="000000"/>
            </w:tcBorders>
          </w:tcPr>
          <w:p w14:paraId="5A6352F0" w14:textId="69F84D01" w:rsidR="00A7652B" w:rsidRDefault="008C006C" w:rsidP="00773181">
            <w:pPr>
              <w:pStyle w:val="TableParagraph"/>
              <w:kinsoku w:val="0"/>
              <w:overflowPunct w:val="0"/>
              <w:spacing w:before="46"/>
              <w:ind w:left="23"/>
              <w:jc w:val="center"/>
              <w:rPr>
                <w:sz w:val="18"/>
                <w:szCs w:val="18"/>
              </w:rPr>
            </w:pPr>
            <w:ins w:id="7" w:author="Author">
              <w:r>
                <w:rPr>
                  <w:sz w:val="18"/>
                  <w:szCs w:val="18"/>
                </w:rPr>
                <w:t>5</w:t>
              </w:r>
            </w:ins>
          </w:p>
        </w:tc>
        <w:tc>
          <w:tcPr>
            <w:tcW w:w="3001" w:type="dxa"/>
            <w:tcBorders>
              <w:top w:val="single" w:sz="4" w:space="0" w:color="000000"/>
              <w:left w:val="single" w:sz="2" w:space="0" w:color="000000"/>
              <w:bottom w:val="single" w:sz="12" w:space="0" w:color="000000"/>
              <w:right w:val="single" w:sz="12" w:space="0" w:color="000000"/>
            </w:tcBorders>
          </w:tcPr>
          <w:p w14:paraId="2F71AF7C" w14:textId="69A77020" w:rsidR="00A7652B" w:rsidRDefault="00A7652B" w:rsidP="00773181">
            <w:pPr>
              <w:pStyle w:val="TableParagraph"/>
              <w:kinsoku w:val="0"/>
              <w:overflowPunct w:val="0"/>
              <w:spacing w:before="46"/>
              <w:ind w:left="117"/>
              <w:rPr>
                <w:sz w:val="18"/>
                <w:szCs w:val="18"/>
              </w:rPr>
            </w:pPr>
            <w:r w:rsidRPr="00A7652B">
              <w:rPr>
                <w:sz w:val="18"/>
                <w:szCs w:val="18"/>
              </w:rPr>
              <w:t>Priority Access Multi-Link element</w:t>
            </w:r>
          </w:p>
        </w:tc>
      </w:tr>
    </w:tbl>
    <w:p w14:paraId="6BDB175F" w14:textId="77777777" w:rsidR="00F01801" w:rsidRDefault="00F01801" w:rsidP="00F01801">
      <w:pPr>
        <w:pStyle w:val="BodyText"/>
      </w:pPr>
    </w:p>
    <w:p w14:paraId="4F1C95FD" w14:textId="77777777" w:rsidR="00F01801" w:rsidRDefault="00F01801" w:rsidP="00F01801">
      <w:pPr>
        <w:pStyle w:val="BodyText"/>
      </w:pPr>
    </w:p>
    <w:p w14:paraId="16B2FC21" w14:textId="77777777" w:rsidR="00F01801" w:rsidRDefault="00F01801" w:rsidP="00F01801">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6B7F4312" w14:textId="77777777" w:rsidR="00F01801" w:rsidRDefault="00F01801" w:rsidP="00F01801">
      <w:pPr>
        <w:pStyle w:val="BodyText"/>
      </w:pPr>
    </w:p>
    <w:p w14:paraId="0C3CF584" w14:textId="77777777" w:rsidR="00F01801" w:rsidRDefault="00F01801" w:rsidP="00F01801">
      <w:pPr>
        <w:pStyle w:val="BodyText"/>
        <w:rPr>
          <w:spacing w:val="-2"/>
        </w:rPr>
      </w:pPr>
      <w:r>
        <w:t>The</w:t>
      </w:r>
      <w:r>
        <w:rPr>
          <w:spacing w:val="-6"/>
        </w:rPr>
        <w:t xml:space="preserve"> </w:t>
      </w:r>
      <w:r w:rsidRPr="00F01801">
        <w:t xml:space="preserve">Protected EHT Action field is defined in </w:t>
      </w:r>
      <w:hyperlink w:anchor="bookmark228" w:history="1">
        <w:r w:rsidRPr="00F01801">
          <w:t>9.6.35.1 (Protected EHT Action field)</w:t>
        </w:r>
      </w:hyperlink>
      <w:r>
        <w:rPr>
          <w:spacing w:val="-2"/>
        </w:rPr>
        <w:t>.</w:t>
      </w:r>
    </w:p>
    <w:p w14:paraId="19A372B1" w14:textId="77777777" w:rsidR="00F01801" w:rsidRDefault="00F01801" w:rsidP="00F01801">
      <w:pPr>
        <w:pStyle w:val="BodyText"/>
      </w:pPr>
    </w:p>
    <w:p w14:paraId="73462AC1" w14:textId="5D973427" w:rsidR="00A7652B" w:rsidRDefault="00653B3C" w:rsidP="00F01801">
      <w:pPr>
        <w:pStyle w:val="BodyText"/>
      </w:pPr>
      <w:ins w:id="8" w:author="Author">
        <w:r>
          <w:rPr>
            <w:spacing w:val="-2"/>
          </w:rPr>
          <w:t xml:space="preserve">(#10326, #12695, #12696) </w:t>
        </w:r>
        <w:r w:rsidR="00A7652B">
          <w:t xml:space="preserve">The </w:t>
        </w:r>
        <w:r w:rsidR="00A7652B" w:rsidRPr="00A7652B">
          <w:t>EPCS Control field</w:t>
        </w:r>
        <w:r w:rsidR="00A7652B">
          <w:t xml:space="preserve"> is defined in 9.4.1.X (</w:t>
        </w:r>
        <w:r w:rsidR="00A7652B" w:rsidRPr="00A7652B">
          <w:t>EPCS Control field</w:t>
        </w:r>
        <w:r w:rsidR="00A7652B">
          <w:t>)</w:t>
        </w:r>
      </w:ins>
    </w:p>
    <w:p w14:paraId="736B71F2" w14:textId="77777777" w:rsidR="00A7652B" w:rsidRDefault="00A7652B" w:rsidP="00F01801">
      <w:pPr>
        <w:pStyle w:val="BodyText"/>
      </w:pPr>
    </w:p>
    <w:p w14:paraId="590BA83C" w14:textId="77777777" w:rsidR="00A7652B" w:rsidRDefault="00F01801" w:rsidP="00F01801">
      <w:pPr>
        <w:pStyle w:val="BodyText"/>
      </w:pPr>
      <w:r w:rsidRPr="00F01801">
        <w:t xml:space="preserve">The Dialog Token field is defined in 9.4.1.12 (Dialog Token field) and set by the requesting MLD. </w:t>
      </w:r>
    </w:p>
    <w:p w14:paraId="77510503" w14:textId="77777777" w:rsidR="00A7652B" w:rsidRDefault="00A7652B" w:rsidP="00F01801">
      <w:pPr>
        <w:pStyle w:val="BodyText"/>
      </w:pPr>
    </w:p>
    <w:p w14:paraId="212189D4" w14:textId="64504AC3" w:rsidR="009015B6" w:rsidRPr="00F01801" w:rsidRDefault="00F01801" w:rsidP="00F01801">
      <w:pPr>
        <w:pStyle w:val="BodyText"/>
      </w:pPr>
      <w:r w:rsidRPr="00F01801">
        <w:t xml:space="preserve">The Priority Access Multi-Link field is defined in </w:t>
      </w:r>
      <w:hyperlink w:anchor="bookmark172" w:history="1">
        <w:r w:rsidRPr="00F01801">
          <w:t>9.4.2.312.6 (Priority Access Multi-Link element)</w:t>
        </w:r>
      </w:hyperlink>
      <w:r w:rsidRPr="00F01801">
        <w:t>.</w:t>
      </w:r>
    </w:p>
    <w:p w14:paraId="14B58CBA" w14:textId="77777777" w:rsidR="009015B6" w:rsidRDefault="009015B6" w:rsidP="009603D9">
      <w:pPr>
        <w:rPr>
          <w:sz w:val="20"/>
        </w:rPr>
      </w:pPr>
    </w:p>
    <w:p w14:paraId="10AD3B16" w14:textId="77777777" w:rsidR="00C43370" w:rsidRDefault="00C43370" w:rsidP="004B77AD">
      <w:pPr>
        <w:pStyle w:val="ListParagraph"/>
        <w:numPr>
          <w:ilvl w:val="3"/>
          <w:numId w:val="18"/>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0C07A15" w14:textId="77777777" w:rsidR="00C43370" w:rsidRDefault="00C43370" w:rsidP="00C43370">
      <w:pPr>
        <w:pStyle w:val="BodyText"/>
        <w:rPr>
          <w:rFonts w:ascii="Arial" w:hAnsi="Arial" w:cs="Arial"/>
          <w:b/>
          <w:bCs/>
          <w:sz w:val="31"/>
          <w:szCs w:val="31"/>
        </w:rPr>
      </w:pPr>
    </w:p>
    <w:p w14:paraId="59ED4D08" w14:textId="1566CEE2" w:rsidR="00C43370" w:rsidRDefault="00C43370" w:rsidP="0079204C">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B828EB9" w14:textId="77777777" w:rsidR="00C43370" w:rsidRDefault="00C43370" w:rsidP="00C43370">
      <w:pPr>
        <w:pStyle w:val="BodyText"/>
        <w:spacing w:line="249" w:lineRule="auto"/>
        <w:ind w:right="997"/>
        <w:jc w:val="both"/>
      </w:pPr>
    </w:p>
    <w:p w14:paraId="53184F38" w14:textId="1703EF27" w:rsidR="00C43370" w:rsidRDefault="00C43370" w:rsidP="00C43370">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 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66A3FE25" w14:textId="77777777" w:rsidR="00C43370" w:rsidRDefault="00C43370" w:rsidP="00C43370">
      <w:pPr>
        <w:pStyle w:val="BodyText"/>
      </w:pPr>
    </w:p>
    <w:p w14:paraId="3C59B360" w14:textId="77777777" w:rsidR="00C43370" w:rsidRDefault="00C43370" w:rsidP="00C43370">
      <w:pPr>
        <w:pStyle w:val="BodyText"/>
        <w:spacing w:before="6"/>
        <w:rPr>
          <w:sz w:val="18"/>
          <w:szCs w:val="18"/>
        </w:rPr>
      </w:pPr>
    </w:p>
    <w:p w14:paraId="58432CDC" w14:textId="77777777" w:rsidR="00C43370" w:rsidRDefault="00C43370" w:rsidP="00C43370">
      <w:pPr>
        <w:pStyle w:val="BodyText"/>
        <w:ind w:left="696" w:right="749"/>
        <w:jc w:val="center"/>
        <w:rPr>
          <w:rFonts w:ascii="Arial" w:hAnsi="Arial" w:cs="Arial"/>
          <w:b/>
          <w:bCs/>
          <w:spacing w:val="-2"/>
        </w:rPr>
      </w:pPr>
      <w:bookmarkStart w:id="9" w:name="_bookmark234"/>
      <w:bookmarkEnd w:id="9"/>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241CDC99" w14:textId="77777777" w:rsidR="00C43370" w:rsidRDefault="00C43370" w:rsidP="00C43370">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C43370" w14:paraId="543CA08F" w14:textId="77777777" w:rsidTr="00773181">
        <w:trPr>
          <w:trHeight w:val="380"/>
        </w:trPr>
        <w:tc>
          <w:tcPr>
            <w:tcW w:w="2000" w:type="dxa"/>
            <w:tcBorders>
              <w:top w:val="single" w:sz="12" w:space="0" w:color="000000"/>
              <w:left w:val="single" w:sz="12" w:space="0" w:color="000000"/>
              <w:bottom w:val="single" w:sz="12" w:space="0" w:color="000000"/>
              <w:right w:val="single" w:sz="2" w:space="0" w:color="000000"/>
            </w:tcBorders>
          </w:tcPr>
          <w:p w14:paraId="0247A9E9" w14:textId="77777777" w:rsidR="00C43370" w:rsidRDefault="00C43370" w:rsidP="00773181">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124DF855" w14:textId="77777777" w:rsidR="00C43370" w:rsidRDefault="00C43370" w:rsidP="00773181">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C43370" w14:paraId="549E2B4E" w14:textId="77777777" w:rsidTr="00773181">
        <w:trPr>
          <w:trHeight w:val="311"/>
        </w:trPr>
        <w:tc>
          <w:tcPr>
            <w:tcW w:w="2000" w:type="dxa"/>
            <w:tcBorders>
              <w:top w:val="single" w:sz="12" w:space="0" w:color="000000"/>
              <w:left w:val="single" w:sz="12" w:space="0" w:color="000000"/>
              <w:bottom w:val="single" w:sz="2" w:space="0" w:color="000000"/>
              <w:right w:val="single" w:sz="2" w:space="0" w:color="000000"/>
            </w:tcBorders>
          </w:tcPr>
          <w:p w14:paraId="34E869F6" w14:textId="77777777" w:rsidR="00C43370" w:rsidRDefault="00C43370" w:rsidP="00773181">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5335DE4E" w14:textId="77777777" w:rsidR="00C43370" w:rsidRDefault="00C43370" w:rsidP="00773181">
            <w:pPr>
              <w:pStyle w:val="TableParagraph"/>
              <w:kinsoku w:val="0"/>
              <w:overflowPunct w:val="0"/>
              <w:spacing w:before="36"/>
              <w:ind w:left="117"/>
              <w:rPr>
                <w:spacing w:val="-2"/>
                <w:sz w:val="18"/>
                <w:szCs w:val="18"/>
              </w:rPr>
            </w:pPr>
            <w:r>
              <w:rPr>
                <w:spacing w:val="-2"/>
                <w:sz w:val="18"/>
                <w:szCs w:val="18"/>
              </w:rPr>
              <w:t>Category</w:t>
            </w:r>
          </w:p>
        </w:tc>
      </w:tr>
      <w:tr w:rsidR="00C43370" w14:paraId="0D9DF74D"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52F0286D" w14:textId="77777777" w:rsidR="00C43370" w:rsidRDefault="00C43370" w:rsidP="00773181">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624BB650" w14:textId="77777777" w:rsidR="00C43370" w:rsidRDefault="00C43370" w:rsidP="00773181">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8C006C" w14:paraId="028E955A"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4E6A31FB" w14:textId="12EE29F4" w:rsidR="008C006C" w:rsidRDefault="008C006C" w:rsidP="00773181">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5B0C510F" w14:textId="20541CEB" w:rsidR="008C006C" w:rsidRDefault="008C006C" w:rsidP="00773181">
            <w:pPr>
              <w:pStyle w:val="TableParagraph"/>
              <w:kinsoku w:val="0"/>
              <w:overflowPunct w:val="0"/>
              <w:spacing w:before="49"/>
              <w:ind w:left="117"/>
              <w:rPr>
                <w:sz w:val="18"/>
                <w:szCs w:val="18"/>
              </w:rPr>
            </w:pPr>
            <w:ins w:id="10" w:author="Author">
              <w:r w:rsidRPr="008C006C">
                <w:rPr>
                  <w:sz w:val="18"/>
                  <w:szCs w:val="18"/>
                </w:rPr>
                <w:t>EPCS Control</w:t>
              </w:r>
              <w:r w:rsidR="00653B3C">
                <w:rPr>
                  <w:sz w:val="18"/>
                  <w:szCs w:val="18"/>
                </w:rPr>
                <w:t xml:space="preserve"> </w:t>
              </w:r>
              <w:r w:rsidR="00653B3C" w:rsidRPr="00653B3C">
                <w:rPr>
                  <w:spacing w:val="-2"/>
                  <w:sz w:val="18"/>
                  <w:szCs w:val="18"/>
                </w:rPr>
                <w:t>(#10326, #12695, #12696)</w:t>
              </w:r>
            </w:ins>
          </w:p>
        </w:tc>
      </w:tr>
      <w:tr w:rsidR="00C43370" w14:paraId="1986829B"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00250F75" w14:textId="062A53C7" w:rsidR="00C43370" w:rsidRDefault="008C006C" w:rsidP="00773181">
            <w:pPr>
              <w:pStyle w:val="TableParagraph"/>
              <w:kinsoku w:val="0"/>
              <w:overflowPunct w:val="0"/>
              <w:spacing w:before="49"/>
              <w:ind w:left="24"/>
              <w:jc w:val="center"/>
              <w:rPr>
                <w:sz w:val="18"/>
                <w:szCs w:val="18"/>
              </w:rPr>
            </w:pPr>
            <w:ins w:id="11" w:author="Author">
              <w:r>
                <w:rPr>
                  <w:sz w:val="18"/>
                  <w:szCs w:val="18"/>
                </w:rPr>
                <w:t>4</w:t>
              </w:r>
            </w:ins>
          </w:p>
        </w:tc>
        <w:tc>
          <w:tcPr>
            <w:tcW w:w="4000" w:type="dxa"/>
            <w:tcBorders>
              <w:top w:val="single" w:sz="2" w:space="0" w:color="000000"/>
              <w:left w:val="single" w:sz="2" w:space="0" w:color="000000"/>
              <w:bottom w:val="single" w:sz="2" w:space="0" w:color="000000"/>
              <w:right w:val="single" w:sz="12" w:space="0" w:color="000000"/>
            </w:tcBorders>
          </w:tcPr>
          <w:p w14:paraId="28CE9DBF" w14:textId="77777777" w:rsidR="00C43370" w:rsidRDefault="00C43370" w:rsidP="00773181">
            <w:pPr>
              <w:pStyle w:val="TableParagraph"/>
              <w:kinsoku w:val="0"/>
              <w:overflowPunct w:val="0"/>
              <w:spacing w:before="49"/>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C43370" w14:paraId="3EA612C1" w14:textId="77777777" w:rsidTr="00773181">
        <w:trPr>
          <w:trHeight w:val="322"/>
        </w:trPr>
        <w:tc>
          <w:tcPr>
            <w:tcW w:w="2000" w:type="dxa"/>
            <w:tcBorders>
              <w:top w:val="single" w:sz="2" w:space="0" w:color="000000"/>
              <w:left w:val="single" w:sz="12" w:space="0" w:color="000000"/>
              <w:bottom w:val="single" w:sz="4" w:space="0" w:color="000000"/>
              <w:right w:val="single" w:sz="2" w:space="0" w:color="000000"/>
            </w:tcBorders>
          </w:tcPr>
          <w:p w14:paraId="584D2A7B" w14:textId="41896C17" w:rsidR="00C43370" w:rsidRDefault="008C006C" w:rsidP="00773181">
            <w:pPr>
              <w:pStyle w:val="TableParagraph"/>
              <w:kinsoku w:val="0"/>
              <w:overflowPunct w:val="0"/>
              <w:spacing w:before="49"/>
              <w:ind w:left="24"/>
              <w:jc w:val="center"/>
              <w:rPr>
                <w:sz w:val="18"/>
                <w:szCs w:val="18"/>
              </w:rPr>
            </w:pPr>
            <w:ins w:id="12" w:author="Author">
              <w:r>
                <w:rPr>
                  <w:sz w:val="18"/>
                  <w:szCs w:val="18"/>
                </w:rPr>
                <w:t>5</w:t>
              </w:r>
            </w:ins>
          </w:p>
        </w:tc>
        <w:tc>
          <w:tcPr>
            <w:tcW w:w="4000" w:type="dxa"/>
            <w:tcBorders>
              <w:top w:val="single" w:sz="2" w:space="0" w:color="000000"/>
              <w:left w:val="single" w:sz="2" w:space="0" w:color="000000"/>
              <w:bottom w:val="single" w:sz="4" w:space="0" w:color="000000"/>
              <w:right w:val="single" w:sz="12" w:space="0" w:color="000000"/>
            </w:tcBorders>
          </w:tcPr>
          <w:p w14:paraId="2363970A" w14:textId="77777777" w:rsidR="00C43370" w:rsidRDefault="00C43370" w:rsidP="00773181">
            <w:pPr>
              <w:pStyle w:val="TableParagraph"/>
              <w:kinsoku w:val="0"/>
              <w:overflowPunct w:val="0"/>
              <w:spacing w:before="49"/>
              <w:ind w:left="117"/>
              <w:rPr>
                <w:spacing w:val="-4"/>
                <w:sz w:val="18"/>
                <w:szCs w:val="18"/>
              </w:rPr>
            </w:pPr>
            <w:r>
              <w:rPr>
                <w:sz w:val="18"/>
                <w:szCs w:val="18"/>
              </w:rPr>
              <w:t>Status</w:t>
            </w:r>
            <w:r>
              <w:rPr>
                <w:spacing w:val="-5"/>
                <w:sz w:val="18"/>
                <w:szCs w:val="18"/>
              </w:rPr>
              <w:t xml:space="preserve"> </w:t>
            </w:r>
            <w:r>
              <w:rPr>
                <w:spacing w:val="-4"/>
                <w:sz w:val="18"/>
                <w:szCs w:val="18"/>
              </w:rPr>
              <w:t>Code</w:t>
            </w:r>
          </w:p>
        </w:tc>
      </w:tr>
      <w:tr w:rsidR="00C43370" w14:paraId="0800CEB9" w14:textId="77777777" w:rsidTr="00773181">
        <w:trPr>
          <w:trHeight w:val="310"/>
        </w:trPr>
        <w:tc>
          <w:tcPr>
            <w:tcW w:w="2000" w:type="dxa"/>
            <w:tcBorders>
              <w:top w:val="single" w:sz="4" w:space="0" w:color="000000"/>
              <w:left w:val="single" w:sz="12" w:space="0" w:color="000000"/>
              <w:bottom w:val="single" w:sz="12" w:space="0" w:color="000000"/>
              <w:right w:val="single" w:sz="2" w:space="0" w:color="000000"/>
            </w:tcBorders>
          </w:tcPr>
          <w:p w14:paraId="042A51D4" w14:textId="492F7D2A" w:rsidR="00C43370" w:rsidRDefault="008C006C" w:rsidP="00773181">
            <w:pPr>
              <w:pStyle w:val="TableParagraph"/>
              <w:kinsoku w:val="0"/>
              <w:overflowPunct w:val="0"/>
              <w:spacing w:before="46"/>
              <w:ind w:left="24"/>
              <w:jc w:val="center"/>
              <w:rPr>
                <w:sz w:val="18"/>
                <w:szCs w:val="18"/>
              </w:rPr>
            </w:pPr>
            <w:ins w:id="13" w:author="Author">
              <w:r>
                <w:rPr>
                  <w:sz w:val="18"/>
                  <w:szCs w:val="18"/>
                </w:rPr>
                <w:t>6</w:t>
              </w:r>
            </w:ins>
          </w:p>
        </w:tc>
        <w:tc>
          <w:tcPr>
            <w:tcW w:w="4000" w:type="dxa"/>
            <w:tcBorders>
              <w:top w:val="single" w:sz="4" w:space="0" w:color="000000"/>
              <w:left w:val="single" w:sz="2" w:space="0" w:color="000000"/>
              <w:bottom w:val="single" w:sz="12" w:space="0" w:color="000000"/>
              <w:right w:val="single" w:sz="12" w:space="0" w:color="000000"/>
            </w:tcBorders>
          </w:tcPr>
          <w:p w14:paraId="6691F214" w14:textId="77777777" w:rsidR="00C43370" w:rsidRDefault="00C43370" w:rsidP="00773181">
            <w:pPr>
              <w:pStyle w:val="TableParagraph"/>
              <w:kinsoku w:val="0"/>
              <w:overflowPunct w:val="0"/>
              <w:spacing w:before="46"/>
              <w:ind w:left="117"/>
              <w:rPr>
                <w:spacing w:val="-2"/>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22074070" w14:textId="77777777" w:rsidR="00C43370" w:rsidRDefault="00C43370" w:rsidP="00C43370">
      <w:pPr>
        <w:pStyle w:val="BodyText"/>
        <w:rPr>
          <w:rFonts w:ascii="Arial" w:hAnsi="Arial" w:cs="Arial"/>
          <w:b/>
          <w:bCs/>
          <w:sz w:val="22"/>
          <w:szCs w:val="22"/>
        </w:rPr>
      </w:pPr>
    </w:p>
    <w:p w14:paraId="0B3FC921" w14:textId="77777777" w:rsidR="00C43370" w:rsidRDefault="00C43370" w:rsidP="00C43370">
      <w:pPr>
        <w:pStyle w:val="BodyText"/>
        <w:spacing w:before="6"/>
        <w:rPr>
          <w:rFonts w:ascii="Arial" w:hAnsi="Arial" w:cs="Arial"/>
          <w:b/>
          <w:bCs/>
          <w:sz w:val="26"/>
          <w:szCs w:val="26"/>
        </w:rPr>
      </w:pPr>
    </w:p>
    <w:p w14:paraId="2913B28F" w14:textId="77777777" w:rsidR="00C43370" w:rsidRDefault="00C43370" w:rsidP="00C43370">
      <w:pPr>
        <w:pStyle w:val="BodyText"/>
        <w:rPr>
          <w:spacing w:val="-2"/>
        </w:rPr>
      </w:pPr>
      <w:r>
        <w:lastRenderedPageBreak/>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73B5DAEF" w14:textId="77777777" w:rsidR="00C43370" w:rsidRDefault="00C43370" w:rsidP="00C43370">
      <w:pPr>
        <w:pStyle w:val="BodyText"/>
        <w:rPr>
          <w:sz w:val="31"/>
          <w:szCs w:val="31"/>
        </w:rPr>
      </w:pPr>
    </w:p>
    <w:p w14:paraId="229CEB80" w14:textId="77777777" w:rsidR="00C43370" w:rsidRDefault="00C43370" w:rsidP="00C43370">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79035DE5" w14:textId="1CFD806D" w:rsidR="00C43370" w:rsidRDefault="00C43370" w:rsidP="00C43370">
      <w:pPr>
        <w:pStyle w:val="BodyText"/>
        <w:rPr>
          <w:ins w:id="14" w:author="Author"/>
          <w:sz w:val="31"/>
          <w:szCs w:val="31"/>
        </w:rPr>
      </w:pPr>
    </w:p>
    <w:p w14:paraId="443488C6" w14:textId="127FBC9F" w:rsidR="008C006C" w:rsidRDefault="00653B3C" w:rsidP="00C43370">
      <w:pPr>
        <w:pStyle w:val="BodyText"/>
        <w:rPr>
          <w:ins w:id="15" w:author="Author"/>
        </w:rPr>
      </w:pPr>
      <w:ins w:id="16" w:author="Author">
        <w:r>
          <w:rPr>
            <w:spacing w:val="-2"/>
          </w:rPr>
          <w:t xml:space="preserve">(#10326, #12695, #12696) </w:t>
        </w:r>
        <w:r w:rsidR="008C006C">
          <w:t xml:space="preserve">The </w:t>
        </w:r>
        <w:r w:rsidR="008C006C" w:rsidRPr="00A7652B">
          <w:t>EPCS Control field</w:t>
        </w:r>
        <w:r w:rsidR="008C006C">
          <w:t xml:space="preserve"> is defined in 9.4.1.X (</w:t>
        </w:r>
        <w:r w:rsidR="008C006C" w:rsidRPr="00A7652B">
          <w:t>EPCS Control field</w:t>
        </w:r>
        <w:r w:rsidR="008C006C">
          <w:t>)</w:t>
        </w:r>
      </w:ins>
    </w:p>
    <w:p w14:paraId="69B531EB" w14:textId="77777777" w:rsidR="008C006C" w:rsidRDefault="008C006C" w:rsidP="00C43370">
      <w:pPr>
        <w:pStyle w:val="BodyText"/>
        <w:rPr>
          <w:sz w:val="31"/>
          <w:szCs w:val="31"/>
        </w:rPr>
      </w:pPr>
    </w:p>
    <w:p w14:paraId="11361693" w14:textId="5F9A6B63" w:rsidR="00C43370" w:rsidRDefault="007A5177" w:rsidP="0079204C">
      <w:pPr>
        <w:pStyle w:val="BodyText"/>
        <w:spacing w:line="249" w:lineRule="auto"/>
        <w:ind w:right="998" w:hanging="1"/>
        <w:jc w:val="both"/>
      </w:pPr>
      <w:r>
        <w:t xml:space="preserve">The </w:t>
      </w:r>
      <w:r w:rsidR="00C43370">
        <w:t>Dialog Token field value is copied from the Dialog Token field in the corresponding EPCS Priority Access Enable Request frame.</w:t>
      </w:r>
    </w:p>
    <w:p w14:paraId="630CCCF5" w14:textId="77777777" w:rsidR="00C43370" w:rsidRDefault="00C43370" w:rsidP="0079204C">
      <w:pPr>
        <w:pStyle w:val="BodyText"/>
        <w:spacing w:before="3"/>
        <w:rPr>
          <w:sz w:val="30"/>
          <w:szCs w:val="30"/>
        </w:rPr>
      </w:pPr>
    </w:p>
    <w:p w14:paraId="7D1FBEBF" w14:textId="77777777" w:rsidR="00C43370" w:rsidRDefault="00C43370" w:rsidP="0079204C">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45E5AD3B" w14:textId="77777777" w:rsidR="00C43370" w:rsidRDefault="00C43370" w:rsidP="0079204C">
      <w:pPr>
        <w:pStyle w:val="BodyText"/>
        <w:rPr>
          <w:sz w:val="31"/>
          <w:szCs w:val="31"/>
        </w:rPr>
      </w:pPr>
    </w:p>
    <w:p w14:paraId="1733966A" w14:textId="77777777" w:rsidR="00C43370" w:rsidRDefault="00C43370" w:rsidP="0079204C">
      <w:pPr>
        <w:pStyle w:val="BodyText"/>
        <w:rPr>
          <w:spacing w:val="-2"/>
        </w:rPr>
      </w:pPr>
      <w:r>
        <w:t>The</w:t>
      </w:r>
      <w:r>
        <w:rPr>
          <w:spacing w:val="-6"/>
        </w:rPr>
        <w:t xml:space="preserve"> </w:t>
      </w:r>
      <w:r>
        <w:t>Priority</w:t>
      </w:r>
      <w:r>
        <w:rPr>
          <w:spacing w:val="-5"/>
        </w:rPr>
        <w:t xml:space="preserve"> </w:t>
      </w:r>
      <w:r>
        <w:t>Access</w:t>
      </w:r>
      <w:r>
        <w:rPr>
          <w:spacing w:val="-5"/>
        </w:rPr>
        <w:t xml:space="preserve"> </w:t>
      </w:r>
      <w:r>
        <w:t>Multi-Link</w:t>
      </w:r>
      <w:r>
        <w:rPr>
          <w:spacing w:val="-5"/>
        </w:rPr>
        <w:t xml:space="preserve"> </w:t>
      </w:r>
      <w:r>
        <w:t>field</w:t>
      </w:r>
      <w:r>
        <w:rPr>
          <w:spacing w:val="-5"/>
        </w:rPr>
        <w:t xml:space="preserve"> </w:t>
      </w:r>
      <w:r>
        <w:t>is</w:t>
      </w:r>
      <w:r>
        <w:rPr>
          <w:spacing w:val="-6"/>
        </w:rPr>
        <w:t xml:space="preserve"> </w:t>
      </w:r>
      <w:r>
        <w:t>defined</w:t>
      </w:r>
      <w:r>
        <w:rPr>
          <w:spacing w:val="-5"/>
        </w:rPr>
        <w:t xml:space="preserve"> </w:t>
      </w:r>
      <w:r>
        <w:t>in</w:t>
      </w:r>
      <w:r>
        <w:rPr>
          <w:spacing w:val="-3"/>
        </w:rPr>
        <w:t xml:space="preserve"> </w:t>
      </w:r>
      <w:hyperlink w:anchor="bookmark172" w:history="1">
        <w:r>
          <w:t>9.4.2.312.6</w:t>
        </w:r>
        <w:r>
          <w:rPr>
            <w:spacing w:val="-6"/>
          </w:rPr>
          <w:t xml:space="preserve"> </w:t>
        </w:r>
        <w:r>
          <w:t>(Priority</w:t>
        </w:r>
        <w:r>
          <w:rPr>
            <w:spacing w:val="-6"/>
          </w:rPr>
          <w:t xml:space="preserve"> </w:t>
        </w:r>
        <w:r>
          <w:t>Access</w:t>
        </w:r>
        <w:r>
          <w:rPr>
            <w:spacing w:val="-5"/>
          </w:rPr>
          <w:t xml:space="preserve"> </w:t>
        </w:r>
        <w:r>
          <w:t>Multi-Link</w:t>
        </w:r>
        <w:r>
          <w:rPr>
            <w:spacing w:val="-5"/>
          </w:rPr>
          <w:t xml:space="preserve"> </w:t>
        </w:r>
        <w:r>
          <w:rPr>
            <w:spacing w:val="-2"/>
          </w:rPr>
          <w:t>element)</w:t>
        </w:r>
      </w:hyperlink>
      <w:r>
        <w:rPr>
          <w:spacing w:val="-2"/>
        </w:rPr>
        <w:t>.</w:t>
      </w:r>
    </w:p>
    <w:p w14:paraId="311E1C27" w14:textId="77777777" w:rsidR="00C43370" w:rsidRDefault="00C43370" w:rsidP="00C43370">
      <w:pPr>
        <w:pStyle w:val="BodyText"/>
        <w:rPr>
          <w:sz w:val="31"/>
          <w:szCs w:val="31"/>
        </w:rPr>
      </w:pPr>
    </w:p>
    <w:p w14:paraId="64325FD0" w14:textId="2127C941" w:rsidR="00C43370" w:rsidRPr="00773181" w:rsidRDefault="00C43370" w:rsidP="004B77AD">
      <w:pPr>
        <w:pStyle w:val="ListParagraph"/>
        <w:numPr>
          <w:ilvl w:val="3"/>
          <w:numId w:val="19"/>
        </w:numPr>
        <w:tabs>
          <w:tab w:val="left" w:pos="1779"/>
        </w:tabs>
        <w:kinsoku w:val="0"/>
        <w:overflowPunct w:val="0"/>
        <w:spacing w:before="2"/>
        <w:rPr>
          <w:rFonts w:ascii="Arial" w:hAnsi="Arial" w:cs="Arial"/>
          <w:b/>
          <w:bCs/>
          <w:sz w:val="31"/>
          <w:szCs w:val="31"/>
        </w:rPr>
      </w:pPr>
      <w:bookmarkStart w:id="17" w:name="9.6.35.7_EPCS_Priority_Access_Teardown_f"/>
      <w:bookmarkEnd w:id="17"/>
      <w:r w:rsidRPr="00773181">
        <w:rPr>
          <w:rFonts w:ascii="Arial" w:hAnsi="Arial" w:cs="Arial"/>
          <w:b/>
          <w:bCs/>
          <w:sz w:val="20"/>
          <w:szCs w:val="20"/>
        </w:rPr>
        <w:t>EPCS</w:t>
      </w:r>
      <w:r w:rsidRPr="00773181">
        <w:rPr>
          <w:rFonts w:ascii="Arial" w:hAnsi="Arial" w:cs="Arial"/>
          <w:b/>
          <w:bCs/>
          <w:spacing w:val="-11"/>
          <w:sz w:val="20"/>
          <w:szCs w:val="20"/>
        </w:rPr>
        <w:t xml:space="preserve"> </w:t>
      </w:r>
      <w:r w:rsidRPr="00773181">
        <w:rPr>
          <w:rFonts w:ascii="Arial" w:hAnsi="Arial" w:cs="Arial"/>
          <w:b/>
          <w:bCs/>
          <w:sz w:val="20"/>
          <w:szCs w:val="20"/>
        </w:rPr>
        <w:t>Priority</w:t>
      </w:r>
      <w:r w:rsidRPr="00773181">
        <w:rPr>
          <w:rFonts w:ascii="Arial" w:hAnsi="Arial" w:cs="Arial"/>
          <w:b/>
          <w:bCs/>
          <w:spacing w:val="-10"/>
          <w:sz w:val="20"/>
          <w:szCs w:val="20"/>
        </w:rPr>
        <w:t xml:space="preserve"> </w:t>
      </w:r>
      <w:r w:rsidRPr="00773181">
        <w:rPr>
          <w:rFonts w:ascii="Arial" w:hAnsi="Arial" w:cs="Arial"/>
          <w:b/>
          <w:bCs/>
          <w:sz w:val="20"/>
          <w:szCs w:val="20"/>
        </w:rPr>
        <w:t>Access</w:t>
      </w:r>
      <w:r w:rsidRPr="00773181">
        <w:rPr>
          <w:rFonts w:ascii="Arial" w:hAnsi="Arial" w:cs="Arial"/>
          <w:b/>
          <w:bCs/>
          <w:spacing w:val="-9"/>
          <w:sz w:val="20"/>
          <w:szCs w:val="20"/>
        </w:rPr>
        <w:t xml:space="preserve"> </w:t>
      </w:r>
      <w:r w:rsidRPr="00773181">
        <w:rPr>
          <w:rFonts w:ascii="Arial" w:hAnsi="Arial" w:cs="Arial"/>
          <w:b/>
          <w:bCs/>
          <w:sz w:val="20"/>
          <w:szCs w:val="20"/>
        </w:rPr>
        <w:t>Teardown</w:t>
      </w:r>
      <w:r w:rsidRPr="00773181">
        <w:rPr>
          <w:rFonts w:ascii="Arial" w:hAnsi="Arial" w:cs="Arial"/>
          <w:b/>
          <w:bCs/>
          <w:spacing w:val="-10"/>
          <w:sz w:val="20"/>
          <w:szCs w:val="20"/>
        </w:rPr>
        <w:t xml:space="preserve"> </w:t>
      </w:r>
      <w:r w:rsidRPr="00773181">
        <w:rPr>
          <w:rFonts w:ascii="Arial" w:hAnsi="Arial" w:cs="Arial"/>
          <w:b/>
          <w:bCs/>
          <w:sz w:val="20"/>
          <w:szCs w:val="20"/>
        </w:rPr>
        <w:t>frame</w:t>
      </w:r>
      <w:r w:rsidRPr="00773181">
        <w:rPr>
          <w:rFonts w:ascii="Arial" w:hAnsi="Arial" w:cs="Arial"/>
          <w:b/>
          <w:bCs/>
          <w:spacing w:val="-10"/>
          <w:sz w:val="20"/>
          <w:szCs w:val="20"/>
        </w:rPr>
        <w:t xml:space="preserve"> </w:t>
      </w:r>
      <w:r w:rsidRPr="00773181">
        <w:rPr>
          <w:rFonts w:ascii="Arial" w:hAnsi="Arial" w:cs="Arial"/>
          <w:b/>
          <w:bCs/>
          <w:spacing w:val="-2"/>
          <w:sz w:val="20"/>
          <w:szCs w:val="20"/>
        </w:rPr>
        <w:t>details</w:t>
      </w:r>
    </w:p>
    <w:p w14:paraId="57A8D6F0" w14:textId="00D19F4C" w:rsidR="00773181" w:rsidRDefault="00773181" w:rsidP="0079204C">
      <w:pPr>
        <w:pStyle w:val="BodyText"/>
        <w:spacing w:before="100" w:beforeAutospacing="1" w:line="250" w:lineRule="auto"/>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10637024" w14:textId="77777777" w:rsidR="00773181" w:rsidRDefault="00773181" w:rsidP="0079204C">
      <w:pPr>
        <w:pStyle w:val="BodyText"/>
        <w:spacing w:line="249" w:lineRule="auto"/>
        <w:ind w:right="997" w:hanging="1"/>
        <w:jc w:val="both"/>
      </w:pPr>
    </w:p>
    <w:p w14:paraId="7B92A5C5" w14:textId="159BADB3" w:rsidR="00C43370" w:rsidRDefault="00C43370" w:rsidP="0079204C">
      <w:pPr>
        <w:pStyle w:val="BodyText"/>
        <w:spacing w:line="250" w:lineRule="auto"/>
        <w:jc w:val="both"/>
      </w:pPr>
      <w:r>
        <w:t>The EPCS Priority Access Teardown frame is an Action frame of category</w:t>
      </w:r>
      <w:r>
        <w:rPr>
          <w:spacing w:val="-1"/>
        </w:rPr>
        <w:t xml:space="preserve"> </w:t>
      </w:r>
      <w:r>
        <w:t>Protected EHT. It is transmitted by an</w:t>
      </w:r>
      <w:r>
        <w:rPr>
          <w:spacing w:val="-2"/>
        </w:rPr>
        <w:t xml:space="preserve"> </w:t>
      </w:r>
      <w:r>
        <w:t>MLD to disable</w:t>
      </w:r>
      <w:r>
        <w:rPr>
          <w:spacing w:val="-2"/>
        </w:rPr>
        <w:t xml:space="preserve"> </w:t>
      </w:r>
      <w:r>
        <w:t>EPCS</w:t>
      </w:r>
      <w:r>
        <w:rPr>
          <w:spacing w:val="-1"/>
        </w:rPr>
        <w:t xml:space="preserve"> </w:t>
      </w:r>
      <w:r>
        <w:t>priority access.</w:t>
      </w:r>
      <w:r>
        <w:rPr>
          <w:spacing w:val="-2"/>
        </w:rPr>
        <w:t xml:space="preserve"> </w:t>
      </w:r>
      <w:r>
        <w:t>The</w:t>
      </w:r>
      <w:r>
        <w:rPr>
          <w:spacing w:val="-2"/>
        </w:rPr>
        <w:t xml:space="preserve"> </w:t>
      </w:r>
      <w:r>
        <w:t>Action</w:t>
      </w:r>
      <w:r>
        <w:rPr>
          <w:spacing w:val="-1"/>
        </w:rPr>
        <w:t xml:space="preserve"> </w:t>
      </w:r>
      <w:r>
        <w:t>field</w:t>
      </w:r>
      <w:r>
        <w:rPr>
          <w:spacing w:val="-1"/>
        </w:rPr>
        <w:t xml:space="preserve"> </w:t>
      </w:r>
      <w:r>
        <w:t>of</w:t>
      </w:r>
      <w:r>
        <w:rPr>
          <w:spacing w:val="-1"/>
        </w:rPr>
        <w:t xml:space="preserve"> </w:t>
      </w:r>
      <w:r>
        <w:t>the</w:t>
      </w:r>
      <w:r>
        <w:rPr>
          <w:spacing w:val="-1"/>
        </w:rPr>
        <w:t xml:space="preserve"> </w:t>
      </w:r>
      <w:r>
        <w:t>EPCS</w:t>
      </w:r>
      <w:r>
        <w:rPr>
          <w:spacing w:val="-1"/>
        </w:rPr>
        <w:t xml:space="preserve"> </w:t>
      </w:r>
      <w:r>
        <w:t>Priority</w:t>
      </w:r>
      <w:r>
        <w:rPr>
          <w:spacing w:val="-2"/>
        </w:rPr>
        <w:t xml:space="preserve"> </w:t>
      </w:r>
      <w:r>
        <w:t>Access</w:t>
      </w:r>
      <w:r>
        <w:rPr>
          <w:spacing w:val="-2"/>
        </w:rPr>
        <w:t xml:space="preserve"> </w:t>
      </w:r>
      <w:r>
        <w:t xml:space="preserve">Teardown frame contains the information shown in </w:t>
      </w:r>
      <w:hyperlink w:anchor="bookmark235" w:history="1">
        <w:r>
          <w:t>Table 9-623i (EPCS Priority Access Teardown Action field format)</w:t>
        </w:r>
      </w:hyperlink>
      <w:r>
        <w:t>.</w:t>
      </w:r>
    </w:p>
    <w:p w14:paraId="43EE7665" w14:textId="77777777" w:rsidR="00C43370" w:rsidRDefault="00C43370" w:rsidP="00C43370">
      <w:pPr>
        <w:pStyle w:val="BodyText"/>
      </w:pPr>
    </w:p>
    <w:p w14:paraId="2E40D609" w14:textId="77777777" w:rsidR="00C43370" w:rsidRDefault="00C43370" w:rsidP="00C43370">
      <w:pPr>
        <w:pStyle w:val="BodyText"/>
        <w:spacing w:before="4"/>
        <w:rPr>
          <w:sz w:val="18"/>
          <w:szCs w:val="18"/>
        </w:rPr>
      </w:pPr>
    </w:p>
    <w:p w14:paraId="085FECD7" w14:textId="77777777" w:rsidR="00C43370" w:rsidRDefault="00C43370" w:rsidP="00C43370">
      <w:pPr>
        <w:pStyle w:val="BodyText"/>
        <w:ind w:left="696" w:right="747"/>
        <w:jc w:val="center"/>
        <w:rPr>
          <w:rFonts w:ascii="Arial" w:hAnsi="Arial" w:cs="Arial"/>
          <w:b/>
          <w:bCs/>
          <w:spacing w:val="-2"/>
        </w:rPr>
      </w:pPr>
      <w:bookmarkStart w:id="18" w:name="_bookmark235"/>
      <w:bookmarkEnd w:id="18"/>
      <w:r>
        <w:rPr>
          <w:rFonts w:ascii="Arial" w:hAnsi="Arial" w:cs="Arial"/>
          <w:b/>
          <w:bCs/>
        </w:rPr>
        <w:t>Table</w:t>
      </w:r>
      <w:r>
        <w:rPr>
          <w:rFonts w:ascii="Arial" w:hAnsi="Arial" w:cs="Arial"/>
          <w:b/>
          <w:bCs/>
          <w:spacing w:val="-9"/>
        </w:rPr>
        <w:t xml:space="preserve"> </w:t>
      </w:r>
      <w:r>
        <w:rPr>
          <w:rFonts w:ascii="Arial" w:hAnsi="Arial" w:cs="Arial"/>
          <w:b/>
          <w:bCs/>
        </w:rPr>
        <w:t>9-623i—EPCS</w:t>
      </w:r>
      <w:r>
        <w:rPr>
          <w:rFonts w:ascii="Arial" w:hAnsi="Arial" w:cs="Arial"/>
          <w:b/>
          <w:bCs/>
          <w:spacing w:val="-9"/>
        </w:rPr>
        <w:t xml:space="preserve"> </w:t>
      </w:r>
      <w:r>
        <w:rPr>
          <w:rFonts w:ascii="Arial" w:hAnsi="Arial" w:cs="Arial"/>
          <w:b/>
          <w:bCs/>
        </w:rPr>
        <w:t>Priority</w:t>
      </w:r>
      <w:r>
        <w:rPr>
          <w:rFonts w:ascii="Arial" w:hAnsi="Arial" w:cs="Arial"/>
          <w:b/>
          <w:bCs/>
          <w:spacing w:val="-10"/>
        </w:rPr>
        <w:t xml:space="preserve"> </w:t>
      </w:r>
      <w:r>
        <w:rPr>
          <w:rFonts w:ascii="Arial" w:hAnsi="Arial" w:cs="Arial"/>
          <w:b/>
          <w:bCs/>
        </w:rPr>
        <w:t>Access</w:t>
      </w:r>
      <w:r>
        <w:rPr>
          <w:rFonts w:ascii="Arial" w:hAnsi="Arial" w:cs="Arial"/>
          <w:b/>
          <w:bCs/>
          <w:spacing w:val="-8"/>
        </w:rPr>
        <w:t xml:space="preserve"> </w:t>
      </w:r>
      <w:r>
        <w:rPr>
          <w:rFonts w:ascii="Arial" w:hAnsi="Arial" w:cs="Arial"/>
          <w:b/>
          <w:bCs/>
        </w:rPr>
        <w:t>Teardown</w:t>
      </w:r>
      <w:r>
        <w:rPr>
          <w:rFonts w:ascii="Arial" w:hAnsi="Arial" w:cs="Arial"/>
          <w:b/>
          <w:bCs/>
          <w:spacing w:val="-9"/>
        </w:rPr>
        <w:t xml:space="preserve"> </w:t>
      </w:r>
      <w:r>
        <w:rPr>
          <w:rFonts w:ascii="Arial" w:hAnsi="Arial" w:cs="Arial"/>
          <w:b/>
          <w:bCs/>
        </w:rPr>
        <w:t>Action</w:t>
      </w:r>
      <w:r>
        <w:rPr>
          <w:rFonts w:ascii="Arial" w:hAnsi="Arial" w:cs="Arial"/>
          <w:b/>
          <w:bCs/>
          <w:spacing w:val="-9"/>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630DB837" w14:textId="77777777" w:rsidR="00C43370" w:rsidRDefault="00C43370" w:rsidP="00C43370">
      <w:pPr>
        <w:pStyle w:val="BodyText"/>
        <w:spacing w:before="10"/>
        <w:rPr>
          <w:rFonts w:ascii="Arial" w:hAnsi="Arial" w:cs="Arial"/>
          <w:b/>
          <w:bCs/>
          <w:sz w:val="21"/>
          <w:szCs w:val="21"/>
        </w:rPr>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C43370" w14:paraId="685A7686" w14:textId="77777777" w:rsidTr="00773181">
        <w:trPr>
          <w:trHeight w:val="380"/>
        </w:trPr>
        <w:tc>
          <w:tcPr>
            <w:tcW w:w="1999" w:type="dxa"/>
            <w:tcBorders>
              <w:top w:val="single" w:sz="12" w:space="0" w:color="000000"/>
              <w:left w:val="single" w:sz="12" w:space="0" w:color="000000"/>
              <w:bottom w:val="single" w:sz="12" w:space="0" w:color="000000"/>
              <w:right w:val="single" w:sz="2" w:space="0" w:color="000000"/>
            </w:tcBorders>
          </w:tcPr>
          <w:p w14:paraId="2060F418" w14:textId="77777777" w:rsidR="00C43370" w:rsidRDefault="00C43370" w:rsidP="00773181">
            <w:pPr>
              <w:pStyle w:val="TableParagraph"/>
              <w:kinsoku w:val="0"/>
              <w:overflowPunct w:val="0"/>
              <w:spacing w:before="76"/>
              <w:ind w:left="747" w:right="724"/>
              <w:jc w:val="center"/>
              <w:rPr>
                <w:b/>
                <w:bCs/>
                <w:spacing w:val="-2"/>
                <w:sz w:val="18"/>
                <w:szCs w:val="18"/>
              </w:rPr>
            </w:pPr>
            <w:r>
              <w:rPr>
                <w:b/>
                <w:bCs/>
                <w:spacing w:val="-2"/>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4280F597" w14:textId="77777777" w:rsidR="00C43370" w:rsidRDefault="00C43370" w:rsidP="00773181">
            <w:pPr>
              <w:pStyle w:val="TableParagraph"/>
              <w:kinsoku w:val="0"/>
              <w:overflowPunct w:val="0"/>
              <w:spacing w:before="76"/>
              <w:ind w:left="1125" w:right="1102"/>
              <w:jc w:val="center"/>
              <w:rPr>
                <w:b/>
                <w:bCs/>
                <w:spacing w:val="-2"/>
                <w:sz w:val="18"/>
                <w:szCs w:val="18"/>
              </w:rPr>
            </w:pPr>
            <w:r>
              <w:rPr>
                <w:b/>
                <w:bCs/>
                <w:spacing w:val="-2"/>
                <w:sz w:val="18"/>
                <w:szCs w:val="18"/>
              </w:rPr>
              <w:t>Meaning</w:t>
            </w:r>
          </w:p>
        </w:tc>
      </w:tr>
      <w:tr w:rsidR="00C43370" w14:paraId="78B91815" w14:textId="77777777" w:rsidTr="00773181">
        <w:trPr>
          <w:trHeight w:val="311"/>
        </w:trPr>
        <w:tc>
          <w:tcPr>
            <w:tcW w:w="1999" w:type="dxa"/>
            <w:tcBorders>
              <w:top w:val="single" w:sz="12" w:space="0" w:color="000000"/>
              <w:left w:val="single" w:sz="12" w:space="0" w:color="000000"/>
              <w:bottom w:val="single" w:sz="2" w:space="0" w:color="000000"/>
              <w:right w:val="single" w:sz="2" w:space="0" w:color="000000"/>
            </w:tcBorders>
          </w:tcPr>
          <w:p w14:paraId="7181D642" w14:textId="77777777" w:rsidR="00C43370" w:rsidRDefault="00C43370" w:rsidP="00773181">
            <w:pPr>
              <w:pStyle w:val="TableParagraph"/>
              <w:kinsoku w:val="0"/>
              <w:overflowPunct w:val="0"/>
              <w:spacing w:before="36"/>
              <w:ind w:left="23"/>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1D058B2E" w14:textId="77777777" w:rsidR="00C43370" w:rsidRDefault="00C43370" w:rsidP="00773181">
            <w:pPr>
              <w:pStyle w:val="TableParagraph"/>
              <w:kinsoku w:val="0"/>
              <w:overflowPunct w:val="0"/>
              <w:spacing w:before="36"/>
              <w:ind w:left="117"/>
              <w:rPr>
                <w:spacing w:val="-2"/>
                <w:sz w:val="18"/>
                <w:szCs w:val="18"/>
              </w:rPr>
            </w:pPr>
            <w:r>
              <w:rPr>
                <w:spacing w:val="-2"/>
                <w:sz w:val="18"/>
                <w:szCs w:val="18"/>
              </w:rPr>
              <w:t>Category</w:t>
            </w:r>
          </w:p>
        </w:tc>
      </w:tr>
      <w:tr w:rsidR="00C43370" w14:paraId="5011B1C9" w14:textId="77777777" w:rsidTr="00773181">
        <w:trPr>
          <w:trHeight w:val="313"/>
        </w:trPr>
        <w:tc>
          <w:tcPr>
            <w:tcW w:w="1999" w:type="dxa"/>
            <w:tcBorders>
              <w:top w:val="single" w:sz="2" w:space="0" w:color="000000"/>
              <w:left w:val="single" w:sz="12" w:space="0" w:color="000000"/>
              <w:bottom w:val="single" w:sz="2" w:space="0" w:color="000000"/>
              <w:right w:val="single" w:sz="2" w:space="0" w:color="000000"/>
            </w:tcBorders>
          </w:tcPr>
          <w:p w14:paraId="6FDDDC8E" w14:textId="77777777" w:rsidR="00C43370" w:rsidRDefault="00C43370" w:rsidP="00773181">
            <w:pPr>
              <w:pStyle w:val="TableParagraph"/>
              <w:kinsoku w:val="0"/>
              <w:overflowPunct w:val="0"/>
              <w:spacing w:before="49"/>
              <w:ind w:left="23"/>
              <w:jc w:val="center"/>
              <w:rPr>
                <w:sz w:val="18"/>
                <w:szCs w:val="18"/>
              </w:rPr>
            </w:pPr>
            <w:r>
              <w:rPr>
                <w:sz w:val="18"/>
                <w:szCs w:val="18"/>
              </w:rPr>
              <w:t>2</w:t>
            </w:r>
          </w:p>
        </w:tc>
        <w:tc>
          <w:tcPr>
            <w:tcW w:w="3001" w:type="dxa"/>
            <w:tcBorders>
              <w:top w:val="single" w:sz="2" w:space="0" w:color="000000"/>
              <w:left w:val="single" w:sz="2" w:space="0" w:color="000000"/>
              <w:bottom w:val="single" w:sz="2" w:space="0" w:color="000000"/>
              <w:right w:val="single" w:sz="12" w:space="0" w:color="000000"/>
            </w:tcBorders>
          </w:tcPr>
          <w:p w14:paraId="2D632867" w14:textId="77777777" w:rsidR="00C43370" w:rsidRDefault="00C43370" w:rsidP="00773181">
            <w:pPr>
              <w:pStyle w:val="TableParagraph"/>
              <w:kinsoku w:val="0"/>
              <w:overflowPunct w:val="0"/>
              <w:spacing w:before="49"/>
              <w:ind w:left="117"/>
              <w:rPr>
                <w:spacing w:val="-5"/>
                <w:sz w:val="18"/>
                <w:szCs w:val="18"/>
              </w:rPr>
            </w:pPr>
            <w:r>
              <w:rPr>
                <w:sz w:val="18"/>
                <w:szCs w:val="18"/>
              </w:rPr>
              <w:t>Protected</w:t>
            </w:r>
            <w:r>
              <w:rPr>
                <w:spacing w:val="-2"/>
                <w:sz w:val="18"/>
                <w:szCs w:val="18"/>
              </w:rPr>
              <w:t xml:space="preserve"> </w:t>
            </w:r>
            <w:r>
              <w:rPr>
                <w:spacing w:val="-5"/>
                <w:sz w:val="18"/>
                <w:szCs w:val="18"/>
              </w:rPr>
              <w:t>EHT</w:t>
            </w:r>
          </w:p>
        </w:tc>
      </w:tr>
      <w:tr w:rsidR="00773181" w14:paraId="08506810" w14:textId="77777777" w:rsidTr="00773181">
        <w:trPr>
          <w:trHeight w:val="313"/>
        </w:trPr>
        <w:tc>
          <w:tcPr>
            <w:tcW w:w="1999" w:type="dxa"/>
            <w:tcBorders>
              <w:top w:val="single" w:sz="2" w:space="0" w:color="000000"/>
              <w:left w:val="single" w:sz="12" w:space="0" w:color="000000"/>
              <w:bottom w:val="single" w:sz="12" w:space="0" w:color="000000"/>
              <w:right w:val="single" w:sz="2" w:space="0" w:color="000000"/>
            </w:tcBorders>
          </w:tcPr>
          <w:p w14:paraId="07A6D83D" w14:textId="6FCA8BD7" w:rsidR="00773181" w:rsidRDefault="00773181" w:rsidP="00773181">
            <w:pPr>
              <w:pStyle w:val="TableParagraph"/>
              <w:kinsoku w:val="0"/>
              <w:overflowPunct w:val="0"/>
              <w:spacing w:before="49"/>
              <w:ind w:left="23"/>
              <w:jc w:val="center"/>
              <w:rPr>
                <w:sz w:val="18"/>
                <w:szCs w:val="18"/>
              </w:rPr>
            </w:pPr>
            <w:ins w:id="19" w:author="Author">
              <w:r>
                <w:rPr>
                  <w:sz w:val="18"/>
                  <w:szCs w:val="18"/>
                </w:rPr>
                <w:t>3</w:t>
              </w:r>
            </w:ins>
          </w:p>
        </w:tc>
        <w:tc>
          <w:tcPr>
            <w:tcW w:w="3001" w:type="dxa"/>
            <w:tcBorders>
              <w:top w:val="single" w:sz="2" w:space="0" w:color="000000"/>
              <w:left w:val="single" w:sz="2" w:space="0" w:color="000000"/>
              <w:bottom w:val="single" w:sz="12" w:space="0" w:color="000000"/>
              <w:right w:val="single" w:sz="12" w:space="0" w:color="000000"/>
            </w:tcBorders>
          </w:tcPr>
          <w:p w14:paraId="26C25555" w14:textId="7D7E25AE" w:rsidR="00773181" w:rsidRDefault="00773181" w:rsidP="00773181">
            <w:pPr>
              <w:pStyle w:val="TableParagraph"/>
              <w:kinsoku w:val="0"/>
              <w:overflowPunct w:val="0"/>
              <w:spacing w:before="49"/>
              <w:ind w:left="117"/>
              <w:rPr>
                <w:sz w:val="18"/>
                <w:szCs w:val="18"/>
              </w:rPr>
            </w:pPr>
            <w:ins w:id="20" w:author="Author">
              <w:r w:rsidRPr="008C006C">
                <w:rPr>
                  <w:sz w:val="18"/>
                  <w:szCs w:val="18"/>
                </w:rPr>
                <w:t>EPCS Control</w:t>
              </w:r>
              <w:r w:rsidR="00653B3C">
                <w:rPr>
                  <w:sz w:val="18"/>
                  <w:szCs w:val="18"/>
                </w:rPr>
                <w:t xml:space="preserve"> </w:t>
              </w:r>
              <w:r w:rsidR="00653B3C" w:rsidRPr="00653B3C">
                <w:rPr>
                  <w:spacing w:val="-2"/>
                  <w:sz w:val="18"/>
                  <w:szCs w:val="18"/>
                </w:rPr>
                <w:t>(#10326, #12695, #12696)</w:t>
              </w:r>
            </w:ins>
          </w:p>
        </w:tc>
      </w:tr>
    </w:tbl>
    <w:p w14:paraId="51DE58F7" w14:textId="77777777" w:rsidR="00C43370" w:rsidRDefault="00C43370" w:rsidP="00C43370">
      <w:pPr>
        <w:pStyle w:val="BodyText"/>
        <w:rPr>
          <w:rFonts w:ascii="Arial" w:hAnsi="Arial" w:cs="Arial"/>
          <w:b/>
          <w:bCs/>
          <w:sz w:val="22"/>
          <w:szCs w:val="22"/>
        </w:rPr>
      </w:pPr>
    </w:p>
    <w:p w14:paraId="5A07D99D" w14:textId="77777777" w:rsidR="00C43370" w:rsidRDefault="00C43370" w:rsidP="00C43370">
      <w:pPr>
        <w:pStyle w:val="BodyText"/>
        <w:spacing w:before="4"/>
        <w:rPr>
          <w:rFonts w:ascii="Arial" w:hAnsi="Arial" w:cs="Arial"/>
          <w:b/>
          <w:bCs/>
          <w:sz w:val="26"/>
          <w:szCs w:val="26"/>
        </w:rPr>
      </w:pPr>
    </w:p>
    <w:p w14:paraId="7A344CB9" w14:textId="3EBD4B59" w:rsidR="00C43370" w:rsidRDefault="00C43370" w:rsidP="0079204C">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747EEB63" w14:textId="77777777" w:rsidR="00C43370" w:rsidRDefault="00C43370" w:rsidP="0079204C">
      <w:pPr>
        <w:pStyle w:val="BodyText"/>
      </w:pPr>
    </w:p>
    <w:p w14:paraId="7F005F5C" w14:textId="29CD2982" w:rsidR="00C43370" w:rsidRDefault="00C43370" w:rsidP="0079204C">
      <w:pPr>
        <w:pStyle w:val="BodyText"/>
        <w:rPr>
          <w:ins w:id="21" w:author="Autho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3EBE3C9D" w14:textId="68690C73" w:rsidR="00773181" w:rsidRDefault="00773181" w:rsidP="0079204C">
      <w:pPr>
        <w:pStyle w:val="BodyText"/>
        <w:rPr>
          <w:ins w:id="22" w:author="Author"/>
          <w:spacing w:val="-2"/>
        </w:rPr>
      </w:pPr>
    </w:p>
    <w:p w14:paraId="210F7477" w14:textId="01628DDA" w:rsidR="00773181" w:rsidRDefault="00653B3C" w:rsidP="0079204C">
      <w:pPr>
        <w:pStyle w:val="BodyText"/>
        <w:rPr>
          <w:spacing w:val="-2"/>
        </w:rPr>
      </w:pPr>
      <w:ins w:id="23" w:author="Author">
        <w:r>
          <w:rPr>
            <w:spacing w:val="-2"/>
          </w:rPr>
          <w:t xml:space="preserve">(#10326, #12695, #12696) </w:t>
        </w:r>
        <w:r w:rsidR="00773181">
          <w:t xml:space="preserve">The </w:t>
        </w:r>
        <w:r w:rsidR="00773181" w:rsidRPr="00A7652B">
          <w:t>EPCS Control field</w:t>
        </w:r>
        <w:r w:rsidR="00773181">
          <w:t xml:space="preserve"> is defined in 9.4.1.X (</w:t>
        </w:r>
        <w:r w:rsidR="00773181" w:rsidRPr="00A7652B">
          <w:t>EPCS Control field</w:t>
        </w:r>
        <w:r w:rsidR="00773181">
          <w:t>)</w:t>
        </w:r>
      </w:ins>
    </w:p>
    <w:p w14:paraId="43705C9A" w14:textId="77777777" w:rsidR="00C43370" w:rsidRDefault="00C43370" w:rsidP="00C43370">
      <w:pPr>
        <w:pStyle w:val="BodyText"/>
        <w:spacing w:before="2"/>
        <w:rPr>
          <w:sz w:val="31"/>
          <w:szCs w:val="31"/>
        </w:rPr>
      </w:pPr>
    </w:p>
    <w:p w14:paraId="2541B07B" w14:textId="77777777" w:rsidR="00596733" w:rsidRDefault="00596733" w:rsidP="00B61288">
      <w:pPr>
        <w:pStyle w:val="Heading5"/>
        <w:numPr>
          <w:ilvl w:val="2"/>
          <w:numId w:val="10"/>
        </w:numPr>
        <w:tabs>
          <w:tab w:val="left" w:pos="884"/>
        </w:tabs>
        <w:kinsoku w:val="0"/>
        <w:overflowPunct w:val="0"/>
        <w:spacing w:before="102"/>
        <w:ind w:left="883" w:hanging="724"/>
        <w:rPr>
          <w:spacing w:val="-2"/>
        </w:rPr>
      </w:pPr>
      <w:r>
        <w:t>EPCS</w:t>
      </w:r>
      <w:r>
        <w:rPr>
          <w:spacing w:val="-10"/>
        </w:rPr>
        <w:t xml:space="preserve"> </w:t>
      </w:r>
      <w:r>
        <w:t>priority</w:t>
      </w:r>
      <w:r>
        <w:rPr>
          <w:spacing w:val="-8"/>
        </w:rPr>
        <w:t xml:space="preserve"> </w:t>
      </w:r>
      <w:r>
        <w:t>access</w:t>
      </w:r>
      <w:r>
        <w:rPr>
          <w:spacing w:val="-7"/>
        </w:rPr>
        <w:t xml:space="preserve"> </w:t>
      </w:r>
      <w:r>
        <w:rPr>
          <w:spacing w:val="-2"/>
        </w:rPr>
        <w:t>operation</w:t>
      </w:r>
    </w:p>
    <w:p w14:paraId="641C19F3" w14:textId="77777777" w:rsidR="00596733" w:rsidRDefault="00596733" w:rsidP="00596733">
      <w:pPr>
        <w:pStyle w:val="BodyText"/>
        <w:kinsoku w:val="0"/>
        <w:overflowPunct w:val="0"/>
        <w:spacing w:before="9"/>
        <w:rPr>
          <w:rFonts w:ascii="Arial" w:hAnsi="Arial" w:cs="Arial"/>
          <w:b/>
          <w:bCs/>
          <w:sz w:val="21"/>
          <w:szCs w:val="21"/>
        </w:rPr>
      </w:pPr>
    </w:p>
    <w:p w14:paraId="251C731E" w14:textId="77777777" w:rsidR="00596733" w:rsidRDefault="00596733" w:rsidP="00B61288">
      <w:pPr>
        <w:pStyle w:val="ListParagraph"/>
        <w:numPr>
          <w:ilvl w:val="3"/>
          <w:numId w:val="10"/>
        </w:numPr>
        <w:tabs>
          <w:tab w:val="left" w:pos="1051"/>
        </w:tabs>
        <w:kinsoku w:val="0"/>
        <w:overflowPunct w:val="0"/>
        <w:spacing w:before="0"/>
        <w:rPr>
          <w:rFonts w:ascii="Arial" w:hAnsi="Arial" w:cs="Arial"/>
          <w:b/>
          <w:bCs/>
          <w:color w:val="000000"/>
          <w:spacing w:val="-2"/>
          <w:sz w:val="20"/>
          <w:szCs w:val="20"/>
        </w:rPr>
      </w:pPr>
      <w:bookmarkStart w:id="24" w:name="35.17.2.1_General"/>
      <w:bookmarkEnd w:id="24"/>
      <w:r>
        <w:rPr>
          <w:rFonts w:ascii="Arial" w:hAnsi="Arial" w:cs="Arial"/>
          <w:b/>
          <w:bCs/>
          <w:spacing w:val="-2"/>
          <w:sz w:val="20"/>
          <w:szCs w:val="20"/>
        </w:rPr>
        <w:t>General</w:t>
      </w:r>
    </w:p>
    <w:p w14:paraId="26346419" w14:textId="77777777" w:rsidR="00596733" w:rsidRDefault="00596733" w:rsidP="00596733">
      <w:pPr>
        <w:pStyle w:val="BodyText"/>
        <w:kinsoku w:val="0"/>
        <w:overflowPunct w:val="0"/>
        <w:spacing w:before="9"/>
        <w:rPr>
          <w:rFonts w:eastAsia="Malgun Gothic"/>
          <w:b/>
          <w:i/>
          <w:iCs/>
          <w:szCs w:val="22"/>
          <w:highlight w:val="yellow"/>
          <w:lang w:val="en-GB" w:bidi="ar-SA"/>
        </w:rPr>
      </w:pPr>
    </w:p>
    <w:p w14:paraId="4F7918B2" w14:textId="6A60FF70" w:rsidR="00596733" w:rsidRDefault="00596733"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2F259243" w14:textId="77777777" w:rsidR="00596733" w:rsidRDefault="00596733" w:rsidP="00596733">
      <w:pPr>
        <w:pStyle w:val="BodyText"/>
        <w:kinsoku w:val="0"/>
        <w:overflowPunct w:val="0"/>
        <w:spacing w:line="249" w:lineRule="auto"/>
        <w:ind w:left="160" w:right="156"/>
        <w:jc w:val="both"/>
      </w:pPr>
    </w:p>
    <w:p w14:paraId="73B5337C" w14:textId="50A4ECE5" w:rsidR="00596733" w:rsidRDefault="00596733" w:rsidP="00827D17">
      <w:pPr>
        <w:pStyle w:val="BodyText"/>
        <w:kinsoku w:val="0"/>
        <w:overflowPunct w:val="0"/>
        <w:spacing w:line="249" w:lineRule="auto"/>
        <w:ind w:left="160" w:right="156"/>
        <w:jc w:val="both"/>
        <w:rPr>
          <w:spacing w:val="-2"/>
        </w:rPr>
      </w:pPr>
      <w:r>
        <w:t xml:space="preserve">EPCS priority access is established </w:t>
      </w:r>
      <w:ins w:id="25" w:author="Author">
        <w:r w:rsidR="00827D17">
          <w:t>(#10326, #12695</w:t>
        </w:r>
        <w:r w:rsidR="00827D17" w:rsidRPr="00827D17">
          <w:t>)</w:t>
        </w:r>
        <w:r w:rsidR="00827D17">
          <w:t xml:space="preserve"> </w:t>
        </w:r>
        <w:r w:rsidR="00CF3A7D">
          <w:t>for a specific service type</w:t>
        </w:r>
        <w:r>
          <w:t xml:space="preserve"> </w:t>
        </w:r>
      </w:ins>
      <w:r>
        <w:t>at the MAC by the initiation of the SME. The EPCS priority access</w:t>
      </w:r>
      <w:ins w:id="26" w:author="Author">
        <w:r>
          <w:t xml:space="preserve"> </w:t>
        </w:r>
        <w:r w:rsidR="00827D17">
          <w:rPr>
            <w:spacing w:val="-2"/>
          </w:rPr>
          <w:t xml:space="preserve">(#10326, #12695) </w:t>
        </w:r>
        <w:r w:rsidR="00CF3A7D">
          <w:t>for a specific service type</w:t>
        </w:r>
        <w:r>
          <w:t xml:space="preserve"> </w:t>
        </w:r>
      </w:ins>
      <w:r>
        <w:t xml:space="preserve">between an AP MLD and its associated non-AP MLD can be in one of the following two states: enabled state or torn down state. The protocols to enable and tear down EPCS priority access are described in this </w:t>
      </w:r>
      <w:r>
        <w:rPr>
          <w:spacing w:val="-2"/>
        </w:rPr>
        <w:t>subclause.</w:t>
      </w:r>
    </w:p>
    <w:p w14:paraId="09851F8D" w14:textId="77777777" w:rsidR="00596733" w:rsidRDefault="00596733" w:rsidP="00596733">
      <w:pPr>
        <w:pStyle w:val="BodyText"/>
        <w:kinsoku w:val="0"/>
        <w:overflowPunct w:val="0"/>
        <w:spacing w:before="2"/>
        <w:rPr>
          <w:sz w:val="21"/>
          <w:szCs w:val="21"/>
        </w:rPr>
      </w:pPr>
    </w:p>
    <w:p w14:paraId="53180F4E" w14:textId="77777777" w:rsidR="00596733" w:rsidRDefault="00596733" w:rsidP="00596733">
      <w:pPr>
        <w:pStyle w:val="BodyText"/>
        <w:kinsoku w:val="0"/>
        <w:overflowPunct w:val="0"/>
        <w:spacing w:line="249" w:lineRule="auto"/>
        <w:ind w:left="160" w:right="156"/>
        <w:jc w:val="both"/>
      </w:pPr>
      <w:r>
        <w:t>A non-AP STA affiliated with a non-AP MLD shall not send EPCS Priority Access Enable Request and EPCS</w:t>
      </w:r>
      <w:r>
        <w:rPr>
          <w:spacing w:val="-2"/>
        </w:rPr>
        <w:t xml:space="preserve"> </w:t>
      </w:r>
      <w:r>
        <w:t>Priority</w:t>
      </w:r>
      <w:r>
        <w:rPr>
          <w:spacing w:val="-4"/>
        </w:rPr>
        <w:t xml:space="preserve"> </w:t>
      </w:r>
      <w:r>
        <w:t>Access</w:t>
      </w:r>
      <w:r>
        <w:rPr>
          <w:spacing w:val="-2"/>
        </w:rPr>
        <w:t xml:space="preserve"> </w:t>
      </w:r>
      <w:r>
        <w:t>Teardown</w:t>
      </w:r>
      <w:r>
        <w:rPr>
          <w:spacing w:val="-2"/>
        </w:rPr>
        <w:t xml:space="preserve"> </w:t>
      </w:r>
      <w:r>
        <w:t>frames</w:t>
      </w:r>
      <w:r>
        <w:rPr>
          <w:spacing w:val="-4"/>
        </w:rPr>
        <w:t xml:space="preserve"> </w:t>
      </w:r>
      <w:r>
        <w:t>to</w:t>
      </w:r>
      <w:r>
        <w:rPr>
          <w:spacing w:val="-3"/>
        </w:rPr>
        <w:t xml:space="preserve"> </w:t>
      </w:r>
      <w:r>
        <w:t>an</w:t>
      </w:r>
      <w:r>
        <w:rPr>
          <w:spacing w:val="-3"/>
        </w:rPr>
        <w:t xml:space="preserve"> </w:t>
      </w:r>
      <w:r>
        <w:t>AP</w:t>
      </w:r>
      <w:r>
        <w:rPr>
          <w:spacing w:val="-4"/>
        </w:rPr>
        <w:t xml:space="preserve"> </w:t>
      </w:r>
      <w:r>
        <w:t>affiliated</w:t>
      </w:r>
      <w:r>
        <w:rPr>
          <w:spacing w:val="-3"/>
        </w:rPr>
        <w:t xml:space="preserve"> </w:t>
      </w:r>
      <w:r>
        <w:t>with</w:t>
      </w:r>
      <w:r>
        <w:rPr>
          <w:spacing w:val="-3"/>
        </w:rPr>
        <w:t xml:space="preserve"> </w:t>
      </w:r>
      <w:r>
        <w:t>the</w:t>
      </w:r>
      <w:r>
        <w:rPr>
          <w:spacing w:val="-4"/>
        </w:rPr>
        <w:t xml:space="preserve"> </w:t>
      </w:r>
      <w:r>
        <w:t>associated</w:t>
      </w:r>
      <w:r>
        <w:rPr>
          <w:spacing w:val="-3"/>
        </w:rPr>
        <w:t xml:space="preserve"> </w:t>
      </w:r>
      <w:r>
        <w:t>AP</w:t>
      </w:r>
      <w:r>
        <w:rPr>
          <w:spacing w:val="-4"/>
        </w:rPr>
        <w:t xml:space="preserve"> </w:t>
      </w:r>
      <w:r>
        <w:t>MLD</w:t>
      </w:r>
      <w:r>
        <w:rPr>
          <w:spacing w:val="-3"/>
        </w:rPr>
        <w:t xml:space="preserve"> </w:t>
      </w:r>
      <w:r>
        <w:t>unless</w:t>
      </w:r>
      <w:r>
        <w:rPr>
          <w:spacing w:val="-3"/>
        </w:rPr>
        <w:t xml:space="preserve"> </w:t>
      </w:r>
      <w:r>
        <w:t>RSNA</w:t>
      </w:r>
      <w:r>
        <w:rPr>
          <w:spacing w:val="-3"/>
        </w:rPr>
        <w:t xml:space="preserve"> </w:t>
      </w:r>
      <w:r>
        <w:t>with management frame protection (see 12.2.7</w:t>
      </w:r>
      <w:r>
        <w:rPr>
          <w:spacing w:val="-2"/>
        </w:rPr>
        <w:t xml:space="preserve"> </w:t>
      </w:r>
      <w:r>
        <w:t xml:space="preserve">(Requirements for management frame protection) and 12.6 (RSNA </w:t>
      </w:r>
      <w:r>
        <w:lastRenderedPageBreak/>
        <w:t>security association management)) has been successfully negotiated and are capable of invoking EPCS priority access.</w:t>
      </w:r>
    </w:p>
    <w:p w14:paraId="5D100E2F" w14:textId="77777777" w:rsidR="00596733" w:rsidRDefault="00596733" w:rsidP="00596733">
      <w:pPr>
        <w:pStyle w:val="BodyText"/>
        <w:kinsoku w:val="0"/>
        <w:overflowPunct w:val="0"/>
        <w:spacing w:before="3"/>
        <w:rPr>
          <w:sz w:val="21"/>
          <w:szCs w:val="21"/>
        </w:rPr>
      </w:pPr>
    </w:p>
    <w:p w14:paraId="4BFCFBAA" w14:textId="77777777" w:rsidR="00596733" w:rsidRDefault="00596733" w:rsidP="00596733">
      <w:pPr>
        <w:pStyle w:val="BodyText"/>
        <w:kinsoku w:val="0"/>
        <w:overflowPunct w:val="0"/>
        <w:spacing w:line="249" w:lineRule="auto"/>
        <w:ind w:left="160" w:right="156"/>
        <w:jc w:val="both"/>
      </w:pPr>
      <w:r>
        <w:t>An AP affiliated with an AP MLD shall not send EPCS Priority Access Request and EPCS Priority Access Teardown frames to a non-AP STA affiliated with the associated non-AP MLD unless RSNA with management frame protection (see 12.2.7</w:t>
      </w:r>
      <w:r>
        <w:rPr>
          <w:spacing w:val="-2"/>
        </w:rPr>
        <w:t xml:space="preserve"> </w:t>
      </w:r>
      <w:r>
        <w:t>(Requirements for management frame protection) and 12.6 (RSNA security association management)) has been successfully negotiated and are capable of invoking EPCS priority access.</w:t>
      </w:r>
    </w:p>
    <w:p w14:paraId="434F7363" w14:textId="77777777" w:rsidR="00596733" w:rsidRDefault="00596733" w:rsidP="00596733">
      <w:pPr>
        <w:pStyle w:val="BodyText"/>
        <w:kinsoku w:val="0"/>
        <w:overflowPunct w:val="0"/>
        <w:spacing w:before="2"/>
        <w:rPr>
          <w:sz w:val="21"/>
          <w:szCs w:val="21"/>
        </w:rPr>
      </w:pPr>
    </w:p>
    <w:p w14:paraId="5A0A7381" w14:textId="77777777" w:rsidR="00596733" w:rsidRDefault="00596733" w:rsidP="00B61288">
      <w:pPr>
        <w:pStyle w:val="Heading5"/>
        <w:numPr>
          <w:ilvl w:val="3"/>
          <w:numId w:val="10"/>
        </w:numPr>
        <w:tabs>
          <w:tab w:val="left" w:pos="1051"/>
        </w:tabs>
        <w:kinsoku w:val="0"/>
        <w:overflowPunct w:val="0"/>
        <w:spacing w:line="501" w:lineRule="auto"/>
        <w:ind w:left="160" w:right="3820" w:firstLine="0"/>
        <w:rPr>
          <w:color w:val="000000"/>
        </w:rPr>
      </w:pPr>
      <w:bookmarkStart w:id="27" w:name="35.17.2.2_Setup_procedures_for_EPCS_prio"/>
      <w:bookmarkEnd w:id="27"/>
      <w:r>
        <w:t>Setup</w:t>
      </w:r>
      <w:r>
        <w:rPr>
          <w:spacing w:val="-9"/>
        </w:rPr>
        <w:t xml:space="preserve"> </w:t>
      </w:r>
      <w:r>
        <w:t>procedures</w:t>
      </w:r>
      <w:r>
        <w:rPr>
          <w:spacing w:val="-9"/>
        </w:rPr>
        <w:t xml:space="preserve"> </w:t>
      </w:r>
      <w:r>
        <w:t>for</w:t>
      </w:r>
      <w:r>
        <w:rPr>
          <w:spacing w:val="-9"/>
        </w:rPr>
        <w:t xml:space="preserve"> </w:t>
      </w:r>
      <w:r>
        <w:t>EPCS</w:t>
      </w:r>
      <w:r>
        <w:rPr>
          <w:spacing w:val="-8"/>
        </w:rPr>
        <w:t xml:space="preserve"> </w:t>
      </w:r>
      <w:r>
        <w:t>priority</w:t>
      </w:r>
      <w:r>
        <w:rPr>
          <w:spacing w:val="-9"/>
        </w:rPr>
        <w:t xml:space="preserve"> </w:t>
      </w:r>
      <w:r>
        <w:t xml:space="preserve">access </w:t>
      </w:r>
      <w:bookmarkStart w:id="28" w:name="35.17.2.2.1_General"/>
      <w:bookmarkEnd w:id="28"/>
      <w:r>
        <w:t>35.17.2.2.1 General</w:t>
      </w:r>
    </w:p>
    <w:p w14:paraId="4FE4038B" w14:textId="7968CEC6" w:rsidR="00C31A72" w:rsidRDefault="00C31A72" w:rsidP="00596733">
      <w:pPr>
        <w:pStyle w:val="BodyText"/>
        <w:kinsoku w:val="0"/>
        <w:overflowPunct w:val="0"/>
        <w:spacing w:line="249" w:lineRule="auto"/>
        <w:ind w:left="159" w:right="158"/>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29A199F" w14:textId="77777777" w:rsidR="00C31A72" w:rsidRDefault="00C31A72" w:rsidP="00596733">
      <w:pPr>
        <w:pStyle w:val="BodyText"/>
        <w:kinsoku w:val="0"/>
        <w:overflowPunct w:val="0"/>
        <w:spacing w:line="249" w:lineRule="auto"/>
        <w:ind w:left="159" w:right="158"/>
        <w:jc w:val="both"/>
      </w:pPr>
    </w:p>
    <w:p w14:paraId="5DFE1432" w14:textId="6220DD96" w:rsidR="00596733" w:rsidRDefault="009657C3" w:rsidP="00596733">
      <w:pPr>
        <w:pStyle w:val="BodyText"/>
        <w:kinsoku w:val="0"/>
        <w:overflowPunct w:val="0"/>
        <w:spacing w:line="249" w:lineRule="auto"/>
        <w:ind w:left="159" w:right="158"/>
        <w:jc w:val="both"/>
      </w:pPr>
      <w:r>
        <w:t xml:space="preserve">The </w:t>
      </w:r>
      <w:r w:rsidR="00596733">
        <w:t xml:space="preserve">EPCS priority access </w:t>
      </w:r>
      <w:ins w:id="29" w:author="Author">
        <w:r w:rsidR="004014DB">
          <w:t>(#10326, #12695</w:t>
        </w:r>
        <w:r w:rsidR="004014DB" w:rsidRPr="00827D17">
          <w:t>)</w:t>
        </w:r>
        <w:r w:rsidR="004014DB">
          <w:t xml:space="preserve"> </w:t>
        </w:r>
        <w:r w:rsidR="00CF3A7D">
          <w:t>for a specific service type</w:t>
        </w:r>
        <w:r w:rsidR="004014DB">
          <w:t xml:space="preserve"> </w:t>
        </w:r>
      </w:ins>
      <w:r w:rsidR="00596733">
        <w:t xml:space="preserve">shall be in a torn down state upon the completion of successful multi-link setup procedure (i.e., when </w:t>
      </w:r>
      <w:r>
        <w:t xml:space="preserve">a </w:t>
      </w:r>
      <w:r w:rsidR="00596733">
        <w:t>non-AP MLD associates with an AP MLD).</w:t>
      </w:r>
    </w:p>
    <w:p w14:paraId="7759B76C" w14:textId="77777777" w:rsidR="00596733" w:rsidRDefault="00596733" w:rsidP="00596733">
      <w:pPr>
        <w:pStyle w:val="BodyText"/>
        <w:kinsoku w:val="0"/>
        <w:overflowPunct w:val="0"/>
        <w:spacing w:before="11"/>
      </w:pPr>
    </w:p>
    <w:p w14:paraId="47DEB4B4" w14:textId="21588536" w:rsidR="00596733" w:rsidRDefault="00596733" w:rsidP="00596733">
      <w:pPr>
        <w:pStyle w:val="BodyText"/>
        <w:kinsoku w:val="0"/>
        <w:overflowPunct w:val="0"/>
        <w:spacing w:line="249" w:lineRule="auto"/>
        <w:ind w:left="160" w:right="159" w:hanging="1"/>
        <w:jc w:val="both"/>
      </w:pPr>
      <w:r>
        <w:t xml:space="preserve">The procedures for enabling and tearing down the EPCS priority access </w:t>
      </w:r>
      <w:ins w:id="30" w:author="Author">
        <w:r w:rsidR="004014DB">
          <w:t>(#10326, #12695</w:t>
        </w:r>
        <w:r w:rsidR="004014DB" w:rsidRPr="00827D17">
          <w:t>)</w:t>
        </w:r>
        <w:r w:rsidR="004014DB">
          <w:t xml:space="preserve"> </w:t>
        </w:r>
        <w:r w:rsidR="00CF3A7D">
          <w:t>for a specific service type</w:t>
        </w:r>
        <w:r w:rsidR="004014DB">
          <w:t xml:space="preserve"> </w:t>
        </w:r>
      </w:ins>
      <w:r>
        <w:t>are described in the following subclauses. The procedure for enabling EPCS priority access</w:t>
      </w:r>
      <w:ins w:id="31" w:author="Author">
        <w:r w:rsidR="004014DB">
          <w:t xml:space="preserve"> (#10326, #12695</w:t>
        </w:r>
        <w:r w:rsidR="004014DB" w:rsidRPr="00827D17">
          <w:t>)</w:t>
        </w:r>
        <w:r w:rsidR="004014DB">
          <w:t xml:space="preserve"> </w:t>
        </w:r>
        <w:r w:rsidR="00CF3A7D">
          <w:t>for a specific service type</w:t>
        </w:r>
      </w:ins>
      <w:r>
        <w:t xml:space="preserve"> is illustrated in </w:t>
      </w:r>
      <w:hyperlink w:anchor="bookmark125" w:history="1">
        <w:r>
          <w:t>Figure</w:t>
        </w:r>
        <w:r>
          <w:rPr>
            <w:spacing w:val="-3"/>
          </w:rPr>
          <w:t xml:space="preserve"> </w:t>
        </w:r>
        <w:r>
          <w:t>35-38 (Enabling EPCS</w:t>
        </w:r>
      </w:hyperlink>
      <w:r>
        <w:t xml:space="preserve"> </w:t>
      </w:r>
      <w:hyperlink w:anchor="bookmark125" w:history="1">
        <w:r>
          <w:t>priority access)</w:t>
        </w:r>
      </w:hyperlink>
      <w:r>
        <w:t>.</w:t>
      </w:r>
    </w:p>
    <w:p w14:paraId="45C72AA4" w14:textId="77777777" w:rsidR="00596733" w:rsidRDefault="00596733" w:rsidP="00596733">
      <w:pPr>
        <w:pStyle w:val="BodyText"/>
        <w:kinsoku w:val="0"/>
        <w:overflowPunct w:val="0"/>
        <w:spacing w:before="6"/>
        <w:rPr>
          <w:sz w:val="27"/>
          <w:szCs w:val="27"/>
        </w:rPr>
      </w:pPr>
    </w:p>
    <w:p w14:paraId="04BBB9D6" w14:textId="77777777" w:rsidR="00596733" w:rsidRDefault="00596733" w:rsidP="00596733">
      <w:pPr>
        <w:pStyle w:val="BodyText"/>
        <w:tabs>
          <w:tab w:val="left" w:pos="6033"/>
        </w:tabs>
        <w:kinsoku w:val="0"/>
        <w:overflowPunct w:val="0"/>
        <w:spacing w:before="99"/>
        <w:ind w:left="1730"/>
        <w:rPr>
          <w:rFonts w:ascii="Arial" w:hAnsi="Arial" w:cs="Arial"/>
          <w:spacing w:val="-2"/>
          <w:position w:val="-3"/>
          <w:sz w:val="17"/>
          <w:szCs w:val="17"/>
        </w:rPr>
      </w:pPr>
      <w:r>
        <w:rPr>
          <w:rFonts w:ascii="Arial" w:hAnsi="Arial" w:cs="Arial"/>
          <w:spacing w:val="-2"/>
          <w:sz w:val="17"/>
          <w:szCs w:val="17"/>
        </w:rPr>
        <w:t>Originator</w:t>
      </w:r>
      <w:r>
        <w:rPr>
          <w:rFonts w:ascii="Arial" w:hAnsi="Arial" w:cs="Arial"/>
          <w:sz w:val="17"/>
          <w:szCs w:val="17"/>
        </w:rPr>
        <w:tab/>
      </w:r>
      <w:r>
        <w:rPr>
          <w:rFonts w:ascii="Arial" w:hAnsi="Arial" w:cs="Arial"/>
          <w:spacing w:val="-2"/>
          <w:position w:val="-3"/>
          <w:sz w:val="17"/>
          <w:szCs w:val="17"/>
        </w:rPr>
        <w:t>Recipient</w:t>
      </w:r>
    </w:p>
    <w:p w14:paraId="30D4FB91" w14:textId="77777777" w:rsidR="00596733" w:rsidRDefault="00596733" w:rsidP="00596733">
      <w:pPr>
        <w:pStyle w:val="BodyText"/>
        <w:kinsoku w:val="0"/>
        <w:overflowPunct w:val="0"/>
        <w:spacing w:before="9"/>
        <w:rPr>
          <w:rFonts w:ascii="Arial" w:hAnsi="Arial" w:cs="Arial"/>
          <w:sz w:val="12"/>
          <w:szCs w:val="12"/>
        </w:rPr>
      </w:pPr>
    </w:p>
    <w:p w14:paraId="75C3C5AF" w14:textId="77777777" w:rsidR="00596733" w:rsidRDefault="00596733" w:rsidP="00596733">
      <w:pPr>
        <w:pStyle w:val="BodyText"/>
        <w:tabs>
          <w:tab w:val="left" w:pos="2723"/>
          <w:tab w:val="left" w:pos="5093"/>
          <w:tab w:val="left" w:pos="7289"/>
        </w:tabs>
        <w:kinsoku w:val="0"/>
        <w:overflowPunct w:val="0"/>
        <w:spacing w:before="99"/>
        <w:ind w:left="737"/>
        <w:rPr>
          <w:rFonts w:ascii="Arial" w:hAnsi="Arial" w:cs="Arial"/>
          <w:spacing w:val="-5"/>
          <w:sz w:val="17"/>
          <w:szCs w:val="17"/>
        </w:rPr>
      </w:pPr>
      <w:r>
        <w:rPr>
          <w:rFonts w:ascii="Arial" w:hAnsi="Arial" w:cs="Arial"/>
          <w:sz w:val="17"/>
          <w:szCs w:val="17"/>
        </w:rPr>
        <w:t>MLD</w:t>
      </w:r>
      <w:r>
        <w:rPr>
          <w:rFonts w:ascii="Arial" w:hAnsi="Arial" w:cs="Arial"/>
          <w:spacing w:val="-12"/>
          <w:sz w:val="17"/>
          <w:szCs w:val="17"/>
        </w:rPr>
        <w:t xml:space="preserve"> </w:t>
      </w:r>
      <w:r>
        <w:rPr>
          <w:rFonts w:ascii="Arial" w:hAnsi="Arial" w:cs="Arial"/>
          <w:spacing w:val="-5"/>
          <w:sz w:val="17"/>
          <w:szCs w:val="17"/>
        </w:rPr>
        <w:t>SME</w:t>
      </w:r>
      <w:r>
        <w:rPr>
          <w:rFonts w:ascii="Arial" w:hAnsi="Arial" w:cs="Arial"/>
          <w:sz w:val="17"/>
          <w:szCs w:val="17"/>
        </w:rPr>
        <w:tab/>
      </w:r>
      <w:r>
        <w:rPr>
          <w:rFonts w:ascii="Arial" w:hAnsi="Arial" w:cs="Arial"/>
          <w:spacing w:val="-2"/>
          <w:sz w:val="17"/>
          <w:szCs w:val="17"/>
        </w:rPr>
        <w:t>MLD</w:t>
      </w:r>
      <w:r>
        <w:rPr>
          <w:rFonts w:ascii="Arial" w:hAnsi="Arial" w:cs="Arial"/>
          <w:spacing w:val="-7"/>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41"/>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12"/>
          <w:sz w:val="17"/>
          <w:szCs w:val="17"/>
        </w:rPr>
        <w:t xml:space="preserve"> </w:t>
      </w:r>
      <w:r>
        <w:rPr>
          <w:rFonts w:ascii="Arial" w:hAnsi="Arial" w:cs="Arial"/>
          <w:spacing w:val="-5"/>
          <w:sz w:val="17"/>
          <w:szCs w:val="17"/>
        </w:rPr>
        <w:t>SME</w:t>
      </w:r>
    </w:p>
    <w:p w14:paraId="7283CCDF" w14:textId="77777777" w:rsidR="00596733" w:rsidRDefault="00596733" w:rsidP="00596733">
      <w:pPr>
        <w:pStyle w:val="BodyText"/>
        <w:kinsoku w:val="0"/>
        <w:overflowPunct w:val="0"/>
        <w:rPr>
          <w:rFonts w:ascii="Arial" w:hAnsi="Arial" w:cs="Arial"/>
        </w:rPr>
      </w:pPr>
    </w:p>
    <w:p w14:paraId="4557826B" w14:textId="77777777" w:rsidR="00596733" w:rsidRDefault="00596733" w:rsidP="00596733">
      <w:pPr>
        <w:pStyle w:val="BodyText"/>
        <w:kinsoku w:val="0"/>
        <w:overflowPunct w:val="0"/>
        <w:rPr>
          <w:rFonts w:ascii="Arial" w:hAnsi="Arial" w:cs="Arial"/>
        </w:rPr>
      </w:pPr>
    </w:p>
    <w:p w14:paraId="49332301" w14:textId="77777777" w:rsidR="00596733" w:rsidRDefault="00596733" w:rsidP="00596733">
      <w:pPr>
        <w:pStyle w:val="BodyText"/>
        <w:kinsoku w:val="0"/>
        <w:overflowPunct w:val="0"/>
        <w:spacing w:before="7"/>
        <w:rPr>
          <w:rFonts w:ascii="Arial" w:hAnsi="Arial" w:cs="Arial"/>
        </w:rPr>
      </w:pPr>
    </w:p>
    <w:p w14:paraId="49D2B8ED" w14:textId="6C912A74" w:rsidR="00596733" w:rsidRDefault="00596733" w:rsidP="00596733">
      <w:pPr>
        <w:pStyle w:val="BodyText"/>
        <w:kinsoku w:val="0"/>
        <w:overflowPunct w:val="0"/>
        <w:spacing w:line="252" w:lineRule="auto"/>
        <w:ind w:left="1061" w:right="4772" w:firstLine="808"/>
        <w:rPr>
          <w:rFonts w:ascii="Arial" w:hAnsi="Arial" w:cs="Arial"/>
          <w:spacing w:val="-2"/>
          <w:w w:val="95"/>
          <w:sz w:val="13"/>
          <w:szCs w:val="13"/>
        </w:rPr>
      </w:pPr>
      <w:r>
        <w:rPr>
          <w:noProof/>
        </w:rPr>
        <mc:AlternateContent>
          <mc:Choice Requires="wpg">
            <w:drawing>
              <wp:anchor distT="0" distB="0" distL="114300" distR="114300" simplePos="0" relativeHeight="251659264" behindDoc="1" locked="0" layoutInCell="0" allowOverlap="1" wp14:anchorId="7EDAA6E6" wp14:editId="1FBE8F6E">
                <wp:simplePos x="0" y="0"/>
                <wp:positionH relativeFrom="page">
                  <wp:posOffset>1697990</wp:posOffset>
                </wp:positionH>
                <wp:positionV relativeFrom="paragraph">
                  <wp:posOffset>-319405</wp:posOffset>
                </wp:positionV>
                <wp:extent cx="4210685" cy="2142490"/>
                <wp:effectExtent l="2540" t="12700" r="635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0685" cy="2142490"/>
                          <a:chOff x="2674" y="-503"/>
                          <a:chExt cx="6631" cy="3374"/>
                        </a:xfrm>
                      </wpg:grpSpPr>
                      <wps:wsp>
                        <wps:cNvPr id="2" name="Freeform 3"/>
                        <wps:cNvSpPr>
                          <a:spLocks/>
                        </wps:cNvSpPr>
                        <wps:spPr bwMode="auto">
                          <a:xfrm>
                            <a:off x="2679" y="-388"/>
                            <a:ext cx="1" cy="3227"/>
                          </a:xfrm>
                          <a:custGeom>
                            <a:avLst/>
                            <a:gdLst>
                              <a:gd name="T0" fmla="*/ 0 w 1"/>
                              <a:gd name="T1" fmla="*/ 0 h 3227"/>
                              <a:gd name="T2" fmla="*/ 0 w 1"/>
                              <a:gd name="T3" fmla="*/ 3227 h 3227"/>
                            </a:gdLst>
                            <a:ahLst/>
                            <a:cxnLst>
                              <a:cxn ang="0">
                                <a:pos x="T0" y="T1"/>
                              </a:cxn>
                              <a:cxn ang="0">
                                <a:pos x="T2" y="T3"/>
                              </a:cxn>
                            </a:cxnLst>
                            <a:rect l="0" t="0" r="r" b="b"/>
                            <a:pathLst>
                              <a:path w="1" h="3227">
                                <a:moveTo>
                                  <a:pt x="0" y="0"/>
                                </a:moveTo>
                                <a:lnTo>
                                  <a:pt x="0" y="3227"/>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
                        <wps:cNvSpPr>
                          <a:spLocks/>
                        </wps:cNvSpPr>
                        <wps:spPr bwMode="auto">
                          <a:xfrm>
                            <a:off x="2727" y="331"/>
                            <a:ext cx="1936" cy="1"/>
                          </a:xfrm>
                          <a:custGeom>
                            <a:avLst/>
                            <a:gdLst>
                              <a:gd name="T0" fmla="*/ 0 w 1936"/>
                              <a:gd name="T1" fmla="*/ 0 h 1"/>
                              <a:gd name="T2" fmla="*/ 1935 w 1936"/>
                              <a:gd name="T3" fmla="*/ 0 h 1"/>
                            </a:gdLst>
                            <a:ahLst/>
                            <a:cxnLst>
                              <a:cxn ang="0">
                                <a:pos x="T0" y="T1"/>
                              </a:cxn>
                              <a:cxn ang="0">
                                <a:pos x="T2" y="T3"/>
                              </a:cxn>
                            </a:cxnLst>
                            <a:rect l="0" t="0" r="r" b="b"/>
                            <a:pathLst>
                              <a:path w="1936" h="1">
                                <a:moveTo>
                                  <a:pt x="0" y="0"/>
                                </a:moveTo>
                                <a:lnTo>
                                  <a:pt x="1935"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740" y="-428"/>
                            <a:ext cx="4" cy="3268"/>
                          </a:xfrm>
                          <a:custGeom>
                            <a:avLst/>
                            <a:gdLst>
                              <a:gd name="T0" fmla="*/ 3 w 4"/>
                              <a:gd name="T1" fmla="*/ 0 h 3268"/>
                              <a:gd name="T2" fmla="*/ 0 w 4"/>
                              <a:gd name="T3" fmla="*/ 3268 h 3268"/>
                            </a:gdLst>
                            <a:ahLst/>
                            <a:cxnLst>
                              <a:cxn ang="0">
                                <a:pos x="T0" y="T1"/>
                              </a:cxn>
                              <a:cxn ang="0">
                                <a:pos x="T2" y="T3"/>
                              </a:cxn>
                            </a:cxnLst>
                            <a:rect l="0" t="0" r="r" b="b"/>
                            <a:pathLst>
                              <a:path w="4" h="3268">
                                <a:moveTo>
                                  <a:pt x="3" y="0"/>
                                </a:moveTo>
                                <a:lnTo>
                                  <a:pt x="0" y="3268"/>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6"/>
                        <wps:cNvSpPr>
                          <a:spLocks/>
                        </wps:cNvSpPr>
                        <wps:spPr bwMode="auto">
                          <a:xfrm>
                            <a:off x="4651" y="283"/>
                            <a:ext cx="93" cy="96"/>
                          </a:xfrm>
                          <a:custGeom>
                            <a:avLst/>
                            <a:gdLst>
                              <a:gd name="T0" fmla="*/ 0 w 93"/>
                              <a:gd name="T1" fmla="*/ 0 h 96"/>
                              <a:gd name="T2" fmla="*/ 0 w 93"/>
                              <a:gd name="T3" fmla="*/ 96 h 96"/>
                              <a:gd name="T4" fmla="*/ 92 w 93"/>
                              <a:gd name="T5" fmla="*/ 48 h 96"/>
                              <a:gd name="T6" fmla="*/ 0 w 93"/>
                              <a:gd name="T7" fmla="*/ 0 h 96"/>
                            </a:gdLst>
                            <a:ahLst/>
                            <a:cxnLst>
                              <a:cxn ang="0">
                                <a:pos x="T0" y="T1"/>
                              </a:cxn>
                              <a:cxn ang="0">
                                <a:pos x="T2" y="T3"/>
                              </a:cxn>
                              <a:cxn ang="0">
                                <a:pos x="T4" y="T5"/>
                              </a:cxn>
                              <a:cxn ang="0">
                                <a:pos x="T6" y="T7"/>
                              </a:cxn>
                            </a:cxnLst>
                            <a:rect l="0" t="0" r="r" b="b"/>
                            <a:pathLst>
                              <a:path w="93" h="96">
                                <a:moveTo>
                                  <a:pt x="0" y="0"/>
                                </a:moveTo>
                                <a:lnTo>
                                  <a:pt x="0" y="96"/>
                                </a:lnTo>
                                <a:lnTo>
                                  <a:pt x="92"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7126" y="-420"/>
                            <a:ext cx="4" cy="3286"/>
                          </a:xfrm>
                          <a:custGeom>
                            <a:avLst/>
                            <a:gdLst>
                              <a:gd name="T0" fmla="*/ 3 w 4"/>
                              <a:gd name="T1" fmla="*/ 0 h 3286"/>
                              <a:gd name="T2" fmla="*/ 0 w 4"/>
                              <a:gd name="T3" fmla="*/ 3286 h 3286"/>
                            </a:gdLst>
                            <a:ahLst/>
                            <a:cxnLst>
                              <a:cxn ang="0">
                                <a:pos x="T0" y="T1"/>
                              </a:cxn>
                              <a:cxn ang="0">
                                <a:pos x="T2" y="T3"/>
                              </a:cxn>
                            </a:cxnLst>
                            <a:rect l="0" t="0" r="r" b="b"/>
                            <a:pathLst>
                              <a:path w="4" h="3286">
                                <a:moveTo>
                                  <a:pt x="3" y="0"/>
                                </a:moveTo>
                                <a:lnTo>
                                  <a:pt x="0" y="3286"/>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8"/>
                        <wps:cNvSpPr>
                          <a:spLocks/>
                        </wps:cNvSpPr>
                        <wps:spPr bwMode="auto">
                          <a:xfrm>
                            <a:off x="9296" y="-452"/>
                            <a:ext cx="1" cy="3292"/>
                          </a:xfrm>
                          <a:custGeom>
                            <a:avLst/>
                            <a:gdLst>
                              <a:gd name="T0" fmla="*/ 0 w 1"/>
                              <a:gd name="T1" fmla="*/ 0 h 3292"/>
                              <a:gd name="T2" fmla="*/ 0 w 1"/>
                              <a:gd name="T3" fmla="*/ 3292 h 3292"/>
                            </a:gdLst>
                            <a:ahLst/>
                            <a:cxnLst>
                              <a:cxn ang="0">
                                <a:pos x="T0" y="T1"/>
                              </a:cxn>
                              <a:cxn ang="0">
                                <a:pos x="T2" y="T3"/>
                              </a:cxn>
                            </a:cxnLst>
                            <a:rect l="0" t="0" r="r" b="b"/>
                            <a:pathLst>
                              <a:path w="1" h="3292">
                                <a:moveTo>
                                  <a:pt x="0" y="0"/>
                                </a:moveTo>
                                <a:lnTo>
                                  <a:pt x="0" y="3292"/>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7137" y="1121"/>
                            <a:ext cx="2088" cy="1"/>
                          </a:xfrm>
                          <a:custGeom>
                            <a:avLst/>
                            <a:gdLst>
                              <a:gd name="T0" fmla="*/ 0 w 2088"/>
                              <a:gd name="T1" fmla="*/ 0 h 1"/>
                              <a:gd name="T2" fmla="*/ 2088 w 2088"/>
                              <a:gd name="T3" fmla="*/ 0 h 1"/>
                            </a:gdLst>
                            <a:ahLst/>
                            <a:cxnLst>
                              <a:cxn ang="0">
                                <a:pos x="T0" y="T1"/>
                              </a:cxn>
                              <a:cxn ang="0">
                                <a:pos x="T2" y="T3"/>
                              </a:cxn>
                            </a:cxnLst>
                            <a:rect l="0" t="0" r="r" b="b"/>
                            <a:pathLst>
                              <a:path w="2088" h="1">
                                <a:moveTo>
                                  <a:pt x="0" y="0"/>
                                </a:moveTo>
                                <a:lnTo>
                                  <a:pt x="2088"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0"/>
                        <wps:cNvSpPr>
                          <a:spLocks/>
                        </wps:cNvSpPr>
                        <wps:spPr bwMode="auto">
                          <a:xfrm>
                            <a:off x="9213" y="1073"/>
                            <a:ext cx="92" cy="96"/>
                          </a:xfrm>
                          <a:custGeom>
                            <a:avLst/>
                            <a:gdLst>
                              <a:gd name="T0" fmla="*/ 0 w 92"/>
                              <a:gd name="T1" fmla="*/ 0 h 96"/>
                              <a:gd name="T2" fmla="*/ 0 w 92"/>
                              <a:gd name="T3" fmla="*/ 96 h 96"/>
                              <a:gd name="T4" fmla="*/ 91 w 92"/>
                              <a:gd name="T5" fmla="*/ 48 h 96"/>
                              <a:gd name="T6" fmla="*/ 0 w 92"/>
                              <a:gd name="T7" fmla="*/ 0 h 96"/>
                            </a:gdLst>
                            <a:ahLst/>
                            <a:cxnLst>
                              <a:cxn ang="0">
                                <a:pos x="T0" y="T1"/>
                              </a:cxn>
                              <a:cxn ang="0">
                                <a:pos x="T2" y="T3"/>
                              </a:cxn>
                              <a:cxn ang="0">
                                <a:pos x="T4" y="T5"/>
                              </a:cxn>
                              <a:cxn ang="0">
                                <a:pos x="T6" y="T7"/>
                              </a:cxn>
                            </a:cxnLst>
                            <a:rect l="0" t="0" r="r" b="b"/>
                            <a:pathLst>
                              <a:path w="92" h="96">
                                <a:moveTo>
                                  <a:pt x="0" y="0"/>
                                </a:moveTo>
                                <a:lnTo>
                                  <a:pt x="0" y="96"/>
                                </a:lnTo>
                                <a:lnTo>
                                  <a:pt x="91"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4756" y="858"/>
                            <a:ext cx="2301" cy="1"/>
                          </a:xfrm>
                          <a:custGeom>
                            <a:avLst/>
                            <a:gdLst>
                              <a:gd name="T0" fmla="*/ 0 w 2301"/>
                              <a:gd name="T1" fmla="*/ 0 h 1"/>
                              <a:gd name="T2" fmla="*/ 2300 w 2301"/>
                              <a:gd name="T3" fmla="*/ 0 h 1"/>
                            </a:gdLst>
                            <a:ahLst/>
                            <a:cxnLst>
                              <a:cxn ang="0">
                                <a:pos x="T0" y="T1"/>
                              </a:cxn>
                              <a:cxn ang="0">
                                <a:pos x="T2" y="T3"/>
                              </a:cxn>
                            </a:cxnLst>
                            <a:rect l="0" t="0" r="r" b="b"/>
                            <a:pathLst>
                              <a:path w="2301" h="1">
                                <a:moveTo>
                                  <a:pt x="0" y="0"/>
                                </a:moveTo>
                                <a:lnTo>
                                  <a:pt x="230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2"/>
                        <wps:cNvSpPr>
                          <a:spLocks/>
                        </wps:cNvSpPr>
                        <wps:spPr bwMode="auto">
                          <a:xfrm>
                            <a:off x="7046" y="810"/>
                            <a:ext cx="92" cy="96"/>
                          </a:xfrm>
                          <a:custGeom>
                            <a:avLst/>
                            <a:gdLst>
                              <a:gd name="T0" fmla="*/ 0 w 92"/>
                              <a:gd name="T1" fmla="*/ 0 h 96"/>
                              <a:gd name="T2" fmla="*/ 0 w 92"/>
                              <a:gd name="T3" fmla="*/ 95 h 96"/>
                              <a:gd name="T4" fmla="*/ 91 w 92"/>
                              <a:gd name="T5" fmla="*/ 47 h 96"/>
                              <a:gd name="T6" fmla="*/ 0 w 92"/>
                              <a:gd name="T7" fmla="*/ 0 h 96"/>
                            </a:gdLst>
                            <a:ahLst/>
                            <a:cxnLst>
                              <a:cxn ang="0">
                                <a:pos x="T0" y="T1"/>
                              </a:cxn>
                              <a:cxn ang="0">
                                <a:pos x="T2" y="T3"/>
                              </a:cxn>
                              <a:cxn ang="0">
                                <a:pos x="T4" y="T5"/>
                              </a:cxn>
                              <a:cxn ang="0">
                                <a:pos x="T6" y="T7"/>
                              </a:cxn>
                            </a:cxnLst>
                            <a:rect l="0" t="0" r="r" b="b"/>
                            <a:pathLst>
                              <a:path w="92" h="96">
                                <a:moveTo>
                                  <a:pt x="0" y="0"/>
                                </a:moveTo>
                                <a:lnTo>
                                  <a:pt x="0" y="95"/>
                                </a:lnTo>
                                <a:lnTo>
                                  <a:pt x="91"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7213" y="1727"/>
                            <a:ext cx="2068" cy="1"/>
                          </a:xfrm>
                          <a:custGeom>
                            <a:avLst/>
                            <a:gdLst>
                              <a:gd name="T0" fmla="*/ 2067 w 2068"/>
                              <a:gd name="T1" fmla="*/ 0 h 1"/>
                              <a:gd name="T2" fmla="*/ 0 w 2068"/>
                              <a:gd name="T3" fmla="*/ 0 h 1"/>
                            </a:gdLst>
                            <a:ahLst/>
                            <a:cxnLst>
                              <a:cxn ang="0">
                                <a:pos x="T0" y="T1"/>
                              </a:cxn>
                              <a:cxn ang="0">
                                <a:pos x="T2" y="T3"/>
                              </a:cxn>
                            </a:cxnLst>
                            <a:rect l="0" t="0" r="r" b="b"/>
                            <a:pathLst>
                              <a:path w="2068" h="1">
                                <a:moveTo>
                                  <a:pt x="2067"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4"/>
                        <wps:cNvSpPr>
                          <a:spLocks/>
                        </wps:cNvSpPr>
                        <wps:spPr bwMode="auto">
                          <a:xfrm>
                            <a:off x="7132" y="1680"/>
                            <a:ext cx="93" cy="95"/>
                          </a:xfrm>
                          <a:custGeom>
                            <a:avLst/>
                            <a:gdLst>
                              <a:gd name="T0" fmla="*/ 92 w 93"/>
                              <a:gd name="T1" fmla="*/ 0 h 95"/>
                              <a:gd name="T2" fmla="*/ 0 w 93"/>
                              <a:gd name="T3" fmla="*/ 46 h 95"/>
                              <a:gd name="T4" fmla="*/ 92 w 93"/>
                              <a:gd name="T5" fmla="*/ 94 h 95"/>
                              <a:gd name="T6" fmla="*/ 92 w 93"/>
                              <a:gd name="T7" fmla="*/ 0 h 95"/>
                            </a:gdLst>
                            <a:ahLst/>
                            <a:cxnLst>
                              <a:cxn ang="0">
                                <a:pos x="T0" y="T1"/>
                              </a:cxn>
                              <a:cxn ang="0">
                                <a:pos x="T2" y="T3"/>
                              </a:cxn>
                              <a:cxn ang="0">
                                <a:pos x="T4" y="T5"/>
                              </a:cxn>
                              <a:cxn ang="0">
                                <a:pos x="T6" y="T7"/>
                              </a:cxn>
                            </a:cxnLst>
                            <a:rect l="0" t="0" r="r" b="b"/>
                            <a:pathLst>
                              <a:path w="93" h="95">
                                <a:moveTo>
                                  <a:pt x="92" y="0"/>
                                </a:moveTo>
                                <a:lnTo>
                                  <a:pt x="0" y="46"/>
                                </a:lnTo>
                                <a:lnTo>
                                  <a:pt x="92" y="94"/>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4824" y="1991"/>
                            <a:ext cx="2314" cy="1"/>
                          </a:xfrm>
                          <a:custGeom>
                            <a:avLst/>
                            <a:gdLst>
                              <a:gd name="T0" fmla="*/ 2313 w 2314"/>
                              <a:gd name="T1" fmla="*/ 0 h 1"/>
                              <a:gd name="T2" fmla="*/ 0 w 2314"/>
                              <a:gd name="T3" fmla="*/ 0 h 1"/>
                            </a:gdLst>
                            <a:ahLst/>
                            <a:cxnLst>
                              <a:cxn ang="0">
                                <a:pos x="T0" y="T1"/>
                              </a:cxn>
                              <a:cxn ang="0">
                                <a:pos x="T2" y="T3"/>
                              </a:cxn>
                            </a:cxnLst>
                            <a:rect l="0" t="0" r="r" b="b"/>
                            <a:pathLst>
                              <a:path w="2314" h="1">
                                <a:moveTo>
                                  <a:pt x="2313"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6"/>
                        <wps:cNvSpPr>
                          <a:spLocks/>
                        </wps:cNvSpPr>
                        <wps:spPr bwMode="auto">
                          <a:xfrm>
                            <a:off x="4743" y="1943"/>
                            <a:ext cx="92" cy="96"/>
                          </a:xfrm>
                          <a:custGeom>
                            <a:avLst/>
                            <a:gdLst>
                              <a:gd name="T0" fmla="*/ 91 w 92"/>
                              <a:gd name="T1" fmla="*/ 0 h 96"/>
                              <a:gd name="T2" fmla="*/ 0 w 92"/>
                              <a:gd name="T3" fmla="*/ 47 h 96"/>
                              <a:gd name="T4" fmla="*/ 91 w 92"/>
                              <a:gd name="T5" fmla="*/ 95 h 96"/>
                              <a:gd name="T6" fmla="*/ 91 w 92"/>
                              <a:gd name="T7" fmla="*/ 0 h 96"/>
                            </a:gdLst>
                            <a:ahLst/>
                            <a:cxnLst>
                              <a:cxn ang="0">
                                <a:pos x="T0" y="T1"/>
                              </a:cxn>
                              <a:cxn ang="0">
                                <a:pos x="T2" y="T3"/>
                              </a:cxn>
                              <a:cxn ang="0">
                                <a:pos x="T4" y="T5"/>
                              </a:cxn>
                              <a:cxn ang="0">
                                <a:pos x="T6" y="T7"/>
                              </a:cxn>
                            </a:cxnLst>
                            <a:rect l="0" t="0" r="r" b="b"/>
                            <a:pathLst>
                              <a:path w="92" h="96">
                                <a:moveTo>
                                  <a:pt x="91" y="0"/>
                                </a:moveTo>
                                <a:lnTo>
                                  <a:pt x="0" y="47"/>
                                </a:lnTo>
                                <a:lnTo>
                                  <a:pt x="91" y="95"/>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761" y="2439"/>
                            <a:ext cx="1983" cy="5"/>
                          </a:xfrm>
                          <a:custGeom>
                            <a:avLst/>
                            <a:gdLst>
                              <a:gd name="T0" fmla="*/ 1982 w 1983"/>
                              <a:gd name="T1" fmla="*/ 0 h 5"/>
                              <a:gd name="T2" fmla="*/ 0 w 1983"/>
                              <a:gd name="T3" fmla="*/ 4 h 5"/>
                            </a:gdLst>
                            <a:ahLst/>
                            <a:cxnLst>
                              <a:cxn ang="0">
                                <a:pos x="T0" y="T1"/>
                              </a:cxn>
                              <a:cxn ang="0">
                                <a:pos x="T2" y="T3"/>
                              </a:cxn>
                            </a:cxnLst>
                            <a:rect l="0" t="0" r="r" b="b"/>
                            <a:pathLst>
                              <a:path w="1983" h="5">
                                <a:moveTo>
                                  <a:pt x="1982" y="0"/>
                                </a:moveTo>
                                <a:lnTo>
                                  <a:pt x="0" y="4"/>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
                        <wps:cNvSpPr>
                          <a:spLocks/>
                        </wps:cNvSpPr>
                        <wps:spPr bwMode="auto">
                          <a:xfrm>
                            <a:off x="2679" y="2395"/>
                            <a:ext cx="93" cy="98"/>
                          </a:xfrm>
                          <a:custGeom>
                            <a:avLst/>
                            <a:gdLst>
                              <a:gd name="T0" fmla="*/ 92 w 93"/>
                              <a:gd name="T1" fmla="*/ 0 h 98"/>
                              <a:gd name="T2" fmla="*/ 0 w 93"/>
                              <a:gd name="T3" fmla="*/ 47 h 98"/>
                              <a:gd name="T4" fmla="*/ 92 w 93"/>
                              <a:gd name="T5" fmla="*/ 97 h 98"/>
                              <a:gd name="T6" fmla="*/ 92 w 93"/>
                              <a:gd name="T7" fmla="*/ 0 h 98"/>
                            </a:gdLst>
                            <a:ahLst/>
                            <a:cxnLst>
                              <a:cxn ang="0">
                                <a:pos x="T0" y="T1"/>
                              </a:cxn>
                              <a:cxn ang="0">
                                <a:pos x="T2" y="T3"/>
                              </a:cxn>
                              <a:cxn ang="0">
                                <a:pos x="T4" y="T5"/>
                              </a:cxn>
                              <a:cxn ang="0">
                                <a:pos x="T6" y="T7"/>
                              </a:cxn>
                            </a:cxnLst>
                            <a:rect l="0" t="0" r="r" b="b"/>
                            <a:pathLst>
                              <a:path w="93" h="98">
                                <a:moveTo>
                                  <a:pt x="92" y="0"/>
                                </a:moveTo>
                                <a:lnTo>
                                  <a:pt x="0" y="47"/>
                                </a:lnTo>
                                <a:lnTo>
                                  <a:pt x="92" y="97"/>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7130" y="-503"/>
                            <a:ext cx="1" cy="51"/>
                          </a:xfrm>
                          <a:custGeom>
                            <a:avLst/>
                            <a:gdLst>
                              <a:gd name="T0" fmla="*/ 0 w 1"/>
                              <a:gd name="T1" fmla="*/ 0 h 51"/>
                              <a:gd name="T2" fmla="*/ 0 w 1"/>
                              <a:gd name="T3" fmla="*/ 50 h 51"/>
                            </a:gdLst>
                            <a:ahLst/>
                            <a:cxnLst>
                              <a:cxn ang="0">
                                <a:pos x="T0" y="T1"/>
                              </a:cxn>
                              <a:cxn ang="0">
                                <a:pos x="T2" y="T3"/>
                              </a:cxn>
                            </a:cxnLst>
                            <a:rect l="0" t="0" r="r" b="b"/>
                            <a:pathLst>
                              <a:path w="1" h="51">
                                <a:moveTo>
                                  <a:pt x="0" y="0"/>
                                </a:moveTo>
                                <a:lnTo>
                                  <a:pt x="0" y="50"/>
                                </a:lnTo>
                              </a:path>
                            </a:pathLst>
                          </a:custGeom>
                          <a:noFill/>
                          <a:ln w="62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8075D" id="Group 1" o:spid="_x0000_s1026" style="position:absolute;margin-left:133.7pt;margin-top:-25.15pt;width:331.55pt;height:168.7pt;z-index:-251657216;mso-position-horizontal-relative:page" coordorigin="2674,-503" coordsize="6631,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" o:allowincell="f">
                <v:shape id="Freeform 3" o:spid="_x0000_s1027" style="position:absolute;left:2679;top:-388;width:1;height:3227;visibility:visible;mso-wrap-style:square;v-text-anchor:top" coordsize="1,3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" path="m,l,3227e" filled="f" strokeweight=".18522mm">
                  <v:path arrowok="t" o:connecttype="custom" o:connectlocs="0,0;0,3227" o:connectangles="0,0"/>
                </v:shape>
                <v:shape id="Freeform 4" o:spid="_x0000_s1028" style="position:absolute;left:2727;top:331;width:1936;height:1;visibility:visible;mso-wrap-style:square;v-text-anchor:top" coordsize="1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" path="m,l1935,e" filled="f" strokeweight=".193mm">
                  <v:path arrowok="t" o:connecttype="custom" o:connectlocs="0,0;1935,0" o:connectangles="0,0"/>
                </v:shape>
                <v:shape id="Freeform 5" o:spid="_x0000_s1029" style="position:absolute;left:4740;top:-428;width:4;height:3268;visibility:visible;mso-wrap-style:square;v-text-anchor:top" coordsize="4,3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" path="m3,l,3268e" filled="f" strokeweight=".18522mm">
                  <v:path arrowok="t" o:connecttype="custom" o:connectlocs="3,0;0,3268" o:connectangles="0,0"/>
                </v:shape>
                <v:shape id="Freeform 6" o:spid="_x0000_s1030" style="position:absolute;left:4651;top:283;width:93;height:96;visibility:visible;mso-wrap-style:square;v-text-anchor:top" coordsize="9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" path="m,l,96,92,48,,xe" fillcolor="black" stroked="f">
                  <v:path arrowok="t" o:connecttype="custom" o:connectlocs="0,0;0,96;92,48;0,0" o:connectangles="0,0,0,0"/>
                </v:shape>
                <v:shape id="Freeform 7" o:spid="_x0000_s1031" style="position:absolute;left:7126;top:-420;width:4;height:3286;visibility:visible;mso-wrap-style:square;v-text-anchor:top" coordsize="4,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" path="m3,l,3286e" filled="f" strokeweight=".18522mm">
                  <v:path arrowok="t" o:connecttype="custom" o:connectlocs="3,0;0,3286" o:connectangles="0,0"/>
                </v:shape>
                <v:shape id="Freeform 8" o:spid="_x0000_s1032" style="position:absolute;left:9296;top:-452;width:1;height:3292;visibility:visible;mso-wrap-style:square;v-text-anchor:top" coordsize="1,3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" path="m,l,3292e" filled="f" strokeweight=".18522mm">
                  <v:path arrowok="t" o:connecttype="custom" o:connectlocs="0,0;0,3292" o:connectangles="0,0"/>
                </v:shape>
                <v:shape id="Freeform 9" o:spid="_x0000_s1033" style="position:absolute;left:7137;top:1121;width:2088;height:1;visibility:visible;mso-wrap-style:square;v-text-anchor:top" coordsize="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" path="m,l2088,e" filled="f" strokeweight=".193mm">
                  <v:path arrowok="t" o:connecttype="custom" o:connectlocs="0,0;2088,0" o:connectangles="0,0"/>
                </v:shape>
                <v:shape id="Freeform 10" o:spid="_x0000_s1034" style="position:absolute;left:9213;top:107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" path="m,l,96,91,48,,xe" fillcolor="black" stroked="f">
                  <v:path arrowok="t" o:connecttype="custom" o:connectlocs="0,0;0,96;91,48;0,0" o:connectangles="0,0,0,0"/>
                </v:shape>
                <v:shape id="Freeform 11" o:spid="_x0000_s1035" style="position:absolute;left:4756;top:858;width:2301;height:1;visibility:visible;mso-wrap-style:square;v-text-anchor:top" coordsize="23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" path="m,l2300,e" filled="f" strokeweight=".193mm">
                  <v:path arrowok="t" o:connecttype="custom" o:connectlocs="0,0;2300,0" o:connectangles="0,0"/>
                </v:shape>
                <v:shape id="Freeform 12" o:spid="_x0000_s1036" style="position:absolute;left:7046;top:810;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" path="m,l,95,91,47,,xe" fillcolor="black" stroked="f">
                  <v:path arrowok="t" o:connecttype="custom" o:connectlocs="0,0;0,95;91,47;0,0" o:connectangles="0,0,0,0"/>
                </v:shape>
                <v:shape id="Freeform 13" o:spid="_x0000_s1037" style="position:absolute;left:7213;top:1727;width:2068;height:1;visibility:visible;mso-wrap-style:square;v-text-anchor:top" coordsize="2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" path="m2067,l,e" filled="f" strokeweight=".193mm">
                  <v:path arrowok="t" o:connecttype="custom" o:connectlocs="2067,0;0,0" o:connectangles="0,0"/>
                </v:shape>
                <v:shape id="Freeform 14" o:spid="_x0000_s1038" style="position:absolute;left:7132;top:1680;width:93;height:95;visibility:visible;mso-wrap-style:square;v-text-anchor:top" coordsize="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" path="m92,l,46,92,94,92,xe" fillcolor="black" stroked="f">
                  <v:path arrowok="t" o:connecttype="custom" o:connectlocs="92,0;0,46;92,94;92,0" o:connectangles="0,0,0,0"/>
                </v:shape>
                <v:shape id="Freeform 15" o:spid="_x0000_s1039" style="position:absolute;left:4824;top:1991;width:2314;height:1;visibility:visible;mso-wrap-style:square;v-text-anchor:top" coordsize="2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" path="m2313,l,e" filled="f" strokeweight=".193mm">
                  <v:path arrowok="t" o:connecttype="custom" o:connectlocs="2313,0;0,0" o:connectangles="0,0"/>
                </v:shape>
                <v:shape id="Freeform 16" o:spid="_x0000_s1040" style="position:absolute;left:4743;top:194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" path="m91,l,47,91,95,91,xe" fillcolor="black" stroked="f">
                  <v:path arrowok="t" o:connecttype="custom" o:connectlocs="91,0;0,47;91,95;91,0" o:connectangles="0,0,0,0"/>
                </v:shape>
                <v:shape id="Freeform 17" o:spid="_x0000_s1041" style="position:absolute;left:2761;top:2439;width:1983;height:5;visibility:visible;mso-wrap-style:square;v-text-anchor:top" coordsize="1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" path="m1982,l,4e" filled="f" strokeweight=".193mm">
                  <v:path arrowok="t" o:connecttype="custom" o:connectlocs="1982,0;0,4" o:connectangles="0,0"/>
                </v:shape>
                <v:shape id="Freeform 18" o:spid="_x0000_s1042" style="position:absolute;left:2679;top:2395;width:93;height:98;visibility:visible;mso-wrap-style:square;v-text-anchor:top" coordsize="9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" path="m92,l,47,92,97,92,xe" fillcolor="black" stroked="f">
                  <v:path arrowok="t" o:connecttype="custom" o:connectlocs="92,0;0,47;92,97;92,0" o:connectangles="0,0,0,0"/>
                </v:shape>
                <v:shape id="Freeform 19" o:spid="_x0000_s1043" style="position:absolute;left:7130;top:-503;width:1;height:51;visibility:visible;mso-wrap-style:square;v-text-anchor:top" coordsize="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" path="m,l,50e" filled="f" strokeweight=".17381mm">
                  <v:path arrowok="t" o:connecttype="custom" o:connectlocs="0,0;0,50" o:connectangles="0,0"/>
                </v:shape>
                <w10:wrap anchorx="page"/>
              </v:group>
            </w:pict>
          </mc:Fallback>
        </mc:AlternateContent>
      </w: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EPCSPRIACCESSENABLE.request</w:t>
      </w:r>
      <w:proofErr w:type="spellEnd"/>
    </w:p>
    <w:p w14:paraId="340D3497" w14:textId="77777777" w:rsidR="00596733" w:rsidRDefault="00596733" w:rsidP="00596733">
      <w:pPr>
        <w:pStyle w:val="BodyText"/>
        <w:kinsoku w:val="0"/>
        <w:overflowPunct w:val="0"/>
        <w:spacing w:before="2"/>
        <w:rPr>
          <w:rFonts w:ascii="Arial" w:hAnsi="Arial" w:cs="Arial"/>
          <w:sz w:val="13"/>
          <w:szCs w:val="13"/>
        </w:rPr>
      </w:pPr>
    </w:p>
    <w:p w14:paraId="79A74C2F" w14:textId="77777777" w:rsidR="00596733" w:rsidRDefault="00596733" w:rsidP="00596733">
      <w:pPr>
        <w:pStyle w:val="BodyText"/>
        <w:kinsoku w:val="0"/>
        <w:overflowPunct w:val="0"/>
        <w:spacing w:before="2"/>
        <w:rPr>
          <w:rFonts w:ascii="Arial" w:hAnsi="Arial" w:cs="Arial"/>
          <w:sz w:val="13"/>
          <w:szCs w:val="13"/>
        </w:rPr>
        <w:sectPr w:rsidR="00596733">
          <w:headerReference w:type="default" r:id="rId10"/>
          <w:pgSz w:w="12240" w:h="15840"/>
          <w:pgMar w:top="1280" w:right="1640" w:bottom="880" w:left="1640" w:header="661" w:footer="681" w:gutter="0"/>
          <w:cols w:space="720"/>
          <w:noEndnote/>
        </w:sectPr>
      </w:pPr>
    </w:p>
    <w:p w14:paraId="2222A448" w14:textId="77777777" w:rsidR="00596733" w:rsidRDefault="00596733" w:rsidP="00596733">
      <w:pPr>
        <w:pStyle w:val="BodyText"/>
        <w:kinsoku w:val="0"/>
        <w:overflowPunct w:val="0"/>
        <w:spacing w:before="97" w:line="254" w:lineRule="auto"/>
        <w:ind w:left="4119" w:hanging="911"/>
        <w:rPr>
          <w:rFonts w:ascii="Arial" w:hAnsi="Arial" w:cs="Arial"/>
          <w:spacing w:val="-2"/>
          <w:sz w:val="13"/>
          <w:szCs w:val="13"/>
        </w:rPr>
      </w:pPr>
      <w:r>
        <w:rPr>
          <w:rFonts w:ascii="Arial" w:hAnsi="Arial" w:cs="Arial"/>
          <w:w w:val="95"/>
          <w:sz w:val="13"/>
          <w:szCs w:val="13"/>
        </w:rPr>
        <w:t>EPCS</w:t>
      </w:r>
      <w:r>
        <w:rPr>
          <w:rFonts w:ascii="Arial" w:hAnsi="Arial" w:cs="Arial"/>
          <w:spacing w:val="-4"/>
          <w:w w:val="95"/>
          <w:sz w:val="13"/>
          <w:szCs w:val="13"/>
        </w:rPr>
        <w:t xml:space="preserve"> </w:t>
      </w:r>
      <w:r>
        <w:rPr>
          <w:rFonts w:ascii="Arial" w:hAnsi="Arial" w:cs="Arial"/>
          <w:w w:val="95"/>
          <w:sz w:val="13"/>
          <w:szCs w:val="13"/>
        </w:rPr>
        <w:t>Priority Access Enable</w:t>
      </w:r>
      <w:r>
        <w:rPr>
          <w:rFonts w:ascii="Arial" w:hAnsi="Arial" w:cs="Arial"/>
          <w:spacing w:val="-2"/>
          <w:w w:val="95"/>
          <w:sz w:val="13"/>
          <w:szCs w:val="13"/>
        </w:rPr>
        <w:t xml:space="preserve"> </w:t>
      </w:r>
      <w:r>
        <w:rPr>
          <w:rFonts w:ascii="Arial" w:hAnsi="Arial" w:cs="Arial"/>
          <w:w w:val="95"/>
          <w:sz w:val="13"/>
          <w:szCs w:val="13"/>
        </w:rPr>
        <w:t>Request</w:t>
      </w:r>
      <w:r>
        <w:rPr>
          <w:rFonts w:ascii="Arial" w:hAnsi="Arial" w:cs="Arial"/>
          <w:spacing w:val="40"/>
          <w:sz w:val="13"/>
          <w:szCs w:val="13"/>
        </w:rPr>
        <w:t xml:space="preserve"> </w:t>
      </w:r>
      <w:r>
        <w:rPr>
          <w:rFonts w:ascii="Arial" w:hAnsi="Arial" w:cs="Arial"/>
          <w:spacing w:val="-2"/>
          <w:sz w:val="13"/>
          <w:szCs w:val="13"/>
        </w:rPr>
        <w:t>frame</w:t>
      </w:r>
    </w:p>
    <w:p w14:paraId="260525B7" w14:textId="77777777" w:rsidR="00596733" w:rsidRDefault="00596733" w:rsidP="00596733">
      <w:pPr>
        <w:pStyle w:val="BodyText"/>
        <w:kinsoku w:val="0"/>
        <w:overflowPunct w:val="0"/>
        <w:rPr>
          <w:rFonts w:ascii="Arial" w:hAnsi="Arial" w:cs="Arial"/>
          <w:sz w:val="14"/>
          <w:szCs w:val="14"/>
        </w:rPr>
      </w:pPr>
      <w:r>
        <w:rPr>
          <w:sz w:val="24"/>
          <w:szCs w:val="24"/>
        </w:rPr>
        <w:br w:type="column"/>
      </w:r>
    </w:p>
    <w:p w14:paraId="2E84A2DE" w14:textId="77777777" w:rsidR="00596733" w:rsidRDefault="00596733" w:rsidP="00596733">
      <w:pPr>
        <w:pStyle w:val="BodyText"/>
        <w:kinsoku w:val="0"/>
        <w:overflowPunct w:val="0"/>
        <w:spacing w:before="10"/>
        <w:rPr>
          <w:rFonts w:ascii="Arial" w:hAnsi="Arial" w:cs="Arial"/>
          <w:sz w:val="16"/>
          <w:szCs w:val="16"/>
        </w:rPr>
      </w:pPr>
    </w:p>
    <w:p w14:paraId="3168D9C5" w14:textId="77777777" w:rsidR="00596733" w:rsidRDefault="00596733" w:rsidP="00596733">
      <w:pPr>
        <w:pStyle w:val="BodyText"/>
        <w:kinsoku w:val="0"/>
        <w:overflowPunct w:val="0"/>
        <w:ind w:left="966" w:right="2148"/>
        <w:jc w:val="center"/>
        <w:rPr>
          <w:rFonts w:ascii="Arial" w:hAnsi="Arial" w:cs="Arial"/>
          <w:spacing w:val="-2"/>
          <w:sz w:val="13"/>
          <w:szCs w:val="13"/>
        </w:rPr>
      </w:pPr>
      <w:r>
        <w:rPr>
          <w:rFonts w:ascii="Arial" w:hAnsi="Arial" w:cs="Arial"/>
          <w:spacing w:val="-2"/>
          <w:sz w:val="13"/>
          <w:szCs w:val="13"/>
        </w:rPr>
        <w:t>MLME-</w:t>
      </w:r>
    </w:p>
    <w:p w14:paraId="1E771A1C"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pPr>
      <w:proofErr w:type="spellStart"/>
      <w:r>
        <w:rPr>
          <w:rFonts w:ascii="Arial" w:hAnsi="Arial" w:cs="Arial"/>
          <w:spacing w:val="-2"/>
          <w:sz w:val="13"/>
          <w:szCs w:val="13"/>
        </w:rPr>
        <w:t>EPCSPRIACCESSENABLE.indication</w:t>
      </w:r>
      <w:proofErr w:type="spellEnd"/>
    </w:p>
    <w:p w14:paraId="5A3158D8"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sectPr w:rsidR="00596733">
          <w:type w:val="continuous"/>
          <w:pgSz w:w="12240" w:h="15840"/>
          <w:pgMar w:top="1280" w:right="1640" w:bottom="960" w:left="1640" w:header="720" w:footer="720" w:gutter="0"/>
          <w:cols w:num="2" w:space="720" w:equalWidth="0">
            <w:col w:w="5356" w:space="40"/>
            <w:col w:w="3564"/>
          </w:cols>
          <w:noEndnote/>
        </w:sectPr>
      </w:pPr>
    </w:p>
    <w:p w14:paraId="322A4AE9" w14:textId="77777777" w:rsidR="00596733" w:rsidRDefault="00596733" w:rsidP="00596733">
      <w:pPr>
        <w:pStyle w:val="BodyText"/>
        <w:kinsoku w:val="0"/>
        <w:overflowPunct w:val="0"/>
        <w:spacing w:before="7"/>
        <w:rPr>
          <w:rFonts w:ascii="Arial" w:hAnsi="Arial" w:cs="Arial"/>
          <w:sz w:val="17"/>
          <w:szCs w:val="17"/>
        </w:rPr>
      </w:pPr>
    </w:p>
    <w:p w14:paraId="1B888A77" w14:textId="77777777" w:rsidR="00596733" w:rsidRDefault="00596733" w:rsidP="00596733">
      <w:pPr>
        <w:pStyle w:val="BodyText"/>
        <w:kinsoku w:val="0"/>
        <w:overflowPunct w:val="0"/>
        <w:spacing w:before="7"/>
        <w:rPr>
          <w:rFonts w:ascii="Arial" w:hAnsi="Arial" w:cs="Arial"/>
          <w:sz w:val="17"/>
          <w:szCs w:val="17"/>
        </w:rPr>
        <w:sectPr w:rsidR="00596733">
          <w:type w:val="continuous"/>
          <w:pgSz w:w="12240" w:h="15840"/>
          <w:pgMar w:top="1280" w:right="1640" w:bottom="960" w:left="1640" w:header="720" w:footer="720" w:gutter="0"/>
          <w:cols w:space="720" w:equalWidth="0">
            <w:col w:w="8960"/>
          </w:cols>
          <w:noEndnote/>
        </w:sectPr>
      </w:pPr>
    </w:p>
    <w:p w14:paraId="6034A516" w14:textId="77777777" w:rsidR="00596733" w:rsidRDefault="00596733" w:rsidP="00596733">
      <w:pPr>
        <w:pStyle w:val="BodyText"/>
        <w:kinsoku w:val="0"/>
        <w:overflowPunct w:val="0"/>
        <w:rPr>
          <w:rFonts w:ascii="Arial" w:hAnsi="Arial" w:cs="Arial"/>
          <w:sz w:val="14"/>
          <w:szCs w:val="14"/>
        </w:rPr>
      </w:pPr>
    </w:p>
    <w:p w14:paraId="5EAE1D20" w14:textId="77777777" w:rsidR="00596733" w:rsidRDefault="00596733" w:rsidP="00596733">
      <w:pPr>
        <w:pStyle w:val="BodyText"/>
        <w:kinsoku w:val="0"/>
        <w:overflowPunct w:val="0"/>
        <w:rPr>
          <w:rFonts w:ascii="Arial" w:hAnsi="Arial" w:cs="Arial"/>
          <w:sz w:val="14"/>
          <w:szCs w:val="14"/>
        </w:rPr>
      </w:pPr>
    </w:p>
    <w:p w14:paraId="58A03030" w14:textId="77777777" w:rsidR="00596733" w:rsidRDefault="00596733" w:rsidP="00596733">
      <w:pPr>
        <w:pStyle w:val="BodyText"/>
        <w:kinsoku w:val="0"/>
        <w:overflowPunct w:val="0"/>
        <w:rPr>
          <w:rFonts w:ascii="Arial" w:hAnsi="Arial" w:cs="Arial"/>
          <w:sz w:val="14"/>
          <w:szCs w:val="14"/>
        </w:rPr>
      </w:pPr>
    </w:p>
    <w:p w14:paraId="146579EE" w14:textId="77777777" w:rsidR="00596733" w:rsidRDefault="00596733" w:rsidP="00596733">
      <w:pPr>
        <w:pStyle w:val="BodyText"/>
        <w:kinsoku w:val="0"/>
        <w:overflowPunct w:val="0"/>
        <w:rPr>
          <w:rFonts w:ascii="Arial" w:hAnsi="Arial" w:cs="Arial"/>
          <w:sz w:val="14"/>
          <w:szCs w:val="14"/>
        </w:rPr>
      </w:pPr>
    </w:p>
    <w:p w14:paraId="140366CC" w14:textId="77777777" w:rsidR="00596733" w:rsidRDefault="00596733" w:rsidP="00596733">
      <w:pPr>
        <w:pStyle w:val="BodyText"/>
        <w:kinsoku w:val="0"/>
        <w:overflowPunct w:val="0"/>
        <w:spacing w:before="118" w:line="252" w:lineRule="auto"/>
        <w:ind w:left="1044" w:firstLine="806"/>
        <w:rPr>
          <w:rFonts w:ascii="Arial" w:hAnsi="Arial" w:cs="Arial"/>
          <w:spacing w:val="-2"/>
          <w:w w:val="95"/>
          <w:sz w:val="13"/>
          <w:szCs w:val="13"/>
        </w:rPr>
      </w:pP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EPCSPRIACCESSENABLE.confirm</w:t>
      </w:r>
      <w:proofErr w:type="spellEnd"/>
    </w:p>
    <w:p w14:paraId="618B5096" w14:textId="77777777" w:rsidR="00596733" w:rsidRDefault="00596733" w:rsidP="00596733">
      <w:pPr>
        <w:pStyle w:val="BodyText"/>
        <w:kinsoku w:val="0"/>
        <w:overflowPunct w:val="0"/>
        <w:spacing w:before="97"/>
        <w:ind w:left="3251" w:right="2158"/>
        <w:jc w:val="center"/>
        <w:rPr>
          <w:rFonts w:ascii="Arial" w:hAnsi="Arial" w:cs="Arial"/>
          <w:spacing w:val="-2"/>
          <w:sz w:val="13"/>
          <w:szCs w:val="13"/>
        </w:rPr>
      </w:pPr>
      <w:r>
        <w:rPr>
          <w:sz w:val="24"/>
          <w:szCs w:val="24"/>
        </w:rPr>
        <w:br w:type="column"/>
      </w:r>
      <w:r>
        <w:rPr>
          <w:rFonts w:ascii="Arial" w:hAnsi="Arial" w:cs="Arial"/>
          <w:spacing w:val="-2"/>
          <w:sz w:val="13"/>
          <w:szCs w:val="13"/>
        </w:rPr>
        <w:t>MLME-</w:t>
      </w:r>
    </w:p>
    <w:p w14:paraId="389F7856"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pPr>
      <w:r>
        <w:rPr>
          <w:rFonts w:ascii="Arial" w:hAnsi="Arial" w:cs="Arial"/>
          <w:w w:val="95"/>
          <w:sz w:val="13"/>
          <w:szCs w:val="13"/>
        </w:rPr>
        <w:t>EPCS Priority Access Enable Response</w:t>
      </w:r>
      <w:r>
        <w:rPr>
          <w:rFonts w:ascii="Arial" w:hAnsi="Arial" w:cs="Arial"/>
          <w:spacing w:val="40"/>
          <w:sz w:val="13"/>
          <w:szCs w:val="13"/>
        </w:rPr>
        <w:t xml:space="preserve"> </w:t>
      </w:r>
      <w:proofErr w:type="spellStart"/>
      <w:r>
        <w:rPr>
          <w:rFonts w:ascii="Arial" w:hAnsi="Arial" w:cs="Arial"/>
          <w:w w:val="95"/>
          <w:position w:val="8"/>
          <w:sz w:val="13"/>
          <w:szCs w:val="13"/>
        </w:rPr>
        <w:t>EPCSPRIACCESSENABLE.response</w:t>
      </w:r>
      <w:proofErr w:type="spellEnd"/>
      <w:r>
        <w:rPr>
          <w:rFonts w:ascii="Arial" w:hAnsi="Arial" w:cs="Arial"/>
          <w:spacing w:val="40"/>
          <w:position w:val="8"/>
          <w:sz w:val="13"/>
          <w:szCs w:val="13"/>
        </w:rPr>
        <w:t xml:space="preserve"> </w:t>
      </w:r>
      <w:r>
        <w:rPr>
          <w:rFonts w:ascii="Arial" w:hAnsi="Arial" w:cs="Arial"/>
          <w:spacing w:val="-2"/>
          <w:sz w:val="13"/>
          <w:szCs w:val="13"/>
        </w:rPr>
        <w:t>frame</w:t>
      </w:r>
    </w:p>
    <w:p w14:paraId="58D86005"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sectPr w:rsidR="00596733">
          <w:type w:val="continuous"/>
          <w:pgSz w:w="12240" w:h="15840"/>
          <w:pgMar w:top="1280" w:right="1640" w:bottom="960" w:left="1640" w:header="720" w:footer="720" w:gutter="0"/>
          <w:cols w:num="2" w:space="720" w:equalWidth="0">
            <w:col w:w="3061" w:space="40"/>
            <w:col w:w="5859"/>
          </w:cols>
          <w:noEndnote/>
        </w:sectPr>
      </w:pPr>
    </w:p>
    <w:p w14:paraId="7FE8856A" w14:textId="77777777" w:rsidR="00596733" w:rsidRDefault="00596733" w:rsidP="00596733">
      <w:pPr>
        <w:pStyle w:val="BodyText"/>
        <w:kinsoku w:val="0"/>
        <w:overflowPunct w:val="0"/>
        <w:rPr>
          <w:rFonts w:ascii="Arial" w:hAnsi="Arial" w:cs="Arial"/>
        </w:rPr>
      </w:pPr>
    </w:p>
    <w:p w14:paraId="16533F67" w14:textId="77777777" w:rsidR="00596733" w:rsidRDefault="00596733" w:rsidP="00596733">
      <w:pPr>
        <w:pStyle w:val="BodyText"/>
        <w:kinsoku w:val="0"/>
        <w:overflowPunct w:val="0"/>
        <w:spacing w:before="8"/>
        <w:rPr>
          <w:rFonts w:ascii="Arial" w:hAnsi="Arial" w:cs="Arial"/>
          <w:sz w:val="22"/>
          <w:szCs w:val="22"/>
        </w:rPr>
      </w:pPr>
    </w:p>
    <w:p w14:paraId="12B40AB1" w14:textId="77777777" w:rsidR="00596733" w:rsidRDefault="00596733" w:rsidP="00596733">
      <w:pPr>
        <w:pStyle w:val="Heading5"/>
        <w:kinsoku w:val="0"/>
        <w:overflowPunct w:val="0"/>
        <w:spacing w:before="93"/>
        <w:ind w:left="263" w:right="251"/>
        <w:jc w:val="center"/>
        <w:rPr>
          <w:spacing w:val="-2"/>
        </w:rPr>
      </w:pPr>
      <w:bookmarkStart w:id="32" w:name="_bookmark125"/>
      <w:bookmarkEnd w:id="32"/>
      <w:r>
        <w:t>Figure</w:t>
      </w:r>
      <w:r>
        <w:rPr>
          <w:spacing w:val="-12"/>
        </w:rPr>
        <w:t xml:space="preserve"> </w:t>
      </w:r>
      <w:r>
        <w:t>35-38—Enabling</w:t>
      </w:r>
      <w:r>
        <w:rPr>
          <w:spacing w:val="-10"/>
        </w:rPr>
        <w:t xml:space="preserve"> </w:t>
      </w:r>
      <w:r>
        <w:t>EPCS</w:t>
      </w:r>
      <w:r>
        <w:rPr>
          <w:spacing w:val="-10"/>
        </w:rPr>
        <w:t xml:space="preserve"> </w:t>
      </w:r>
      <w:r>
        <w:t>priority</w:t>
      </w:r>
      <w:r>
        <w:rPr>
          <w:spacing w:val="-9"/>
        </w:rPr>
        <w:t xml:space="preserve"> </w:t>
      </w:r>
      <w:r>
        <w:rPr>
          <w:spacing w:val="-2"/>
        </w:rPr>
        <w:t>access</w:t>
      </w:r>
    </w:p>
    <w:p w14:paraId="200AEB97" w14:textId="77777777" w:rsidR="00596733" w:rsidRDefault="00596733" w:rsidP="00596733">
      <w:pPr>
        <w:pStyle w:val="Heading5"/>
        <w:kinsoku w:val="0"/>
        <w:overflowPunct w:val="0"/>
        <w:spacing w:before="93"/>
        <w:ind w:left="263" w:right="251"/>
        <w:jc w:val="center"/>
        <w:rPr>
          <w:spacing w:val="-2"/>
        </w:rPr>
        <w:sectPr w:rsidR="00596733">
          <w:type w:val="continuous"/>
          <w:pgSz w:w="12240" w:h="15840"/>
          <w:pgMar w:top="1280" w:right="1640" w:bottom="960" w:left="1640" w:header="720" w:footer="720" w:gutter="0"/>
          <w:cols w:space="720" w:equalWidth="0">
            <w:col w:w="8960"/>
          </w:cols>
          <w:noEndnote/>
        </w:sectPr>
      </w:pPr>
    </w:p>
    <w:p w14:paraId="5DFCB7AD" w14:textId="2C3E5859" w:rsidR="00596733" w:rsidRDefault="00596733" w:rsidP="004014DB">
      <w:pPr>
        <w:pStyle w:val="BodyText"/>
        <w:kinsoku w:val="0"/>
        <w:overflowPunct w:val="0"/>
        <w:spacing w:before="103" w:line="249" w:lineRule="auto"/>
        <w:ind w:left="160" w:right="156"/>
        <w:jc w:val="both"/>
      </w:pPr>
      <w:r>
        <w:lastRenderedPageBreak/>
        <w:t xml:space="preserve">As illustrated in </w:t>
      </w:r>
      <w:hyperlink w:anchor="bookmark125" w:history="1">
        <w:r>
          <w:t>Figure</w:t>
        </w:r>
        <w:r>
          <w:rPr>
            <w:spacing w:val="-3"/>
          </w:rPr>
          <w:t xml:space="preserve"> </w:t>
        </w:r>
        <w:r>
          <w:t>35-38 (Enabling EPCS priority access)</w:t>
        </w:r>
      </w:hyperlink>
      <w:r>
        <w:t xml:space="preserve">, an MLD supporting EPCS priority access capability invokes EPCS priority access </w:t>
      </w:r>
      <w:ins w:id="33" w:author="Author">
        <w:r w:rsidR="004014DB">
          <w:t>(#10326, #12695</w:t>
        </w:r>
        <w:r w:rsidR="004014DB" w:rsidRPr="00827D17">
          <w:t>)</w:t>
        </w:r>
        <w:r w:rsidR="004014DB">
          <w:t xml:space="preserve"> </w:t>
        </w:r>
        <w:r w:rsidR="00CF3A7D">
          <w:t>for a specific service type</w:t>
        </w:r>
        <w:r w:rsidR="004014DB">
          <w:t xml:space="preserve"> </w:t>
        </w:r>
      </w:ins>
      <w:r>
        <w:t>on demand when instructed to do so by a higher layer function. After</w:t>
      </w:r>
      <w:r>
        <w:rPr>
          <w:spacing w:val="-3"/>
        </w:rPr>
        <w:t xml:space="preserve"> </w:t>
      </w:r>
      <w:r>
        <w:t>successful</w:t>
      </w:r>
      <w:r>
        <w:rPr>
          <w:spacing w:val="-4"/>
        </w:rPr>
        <w:t xml:space="preserve"> </w:t>
      </w:r>
      <w:r>
        <w:t>invocation</w:t>
      </w:r>
      <w:r>
        <w:rPr>
          <w:spacing w:val="-4"/>
        </w:rPr>
        <w:t xml:space="preserve"> </w:t>
      </w:r>
      <w:r>
        <w:t>of</w:t>
      </w:r>
      <w:r>
        <w:rPr>
          <w:spacing w:val="-3"/>
        </w:rPr>
        <w:t xml:space="preserve"> </w:t>
      </w:r>
      <w:r>
        <w:t>EPCS</w:t>
      </w:r>
      <w:r>
        <w:rPr>
          <w:spacing w:val="-3"/>
        </w:rPr>
        <w:t xml:space="preserve"> </w:t>
      </w:r>
      <w:r>
        <w:t>priority</w:t>
      </w:r>
      <w:r>
        <w:rPr>
          <w:spacing w:val="-4"/>
        </w:rPr>
        <w:t xml:space="preserve"> </w:t>
      </w:r>
      <w:r>
        <w:t>access</w:t>
      </w:r>
      <w:ins w:id="34" w:author="Author">
        <w:r w:rsidR="004014DB">
          <w:t xml:space="preserve"> (#10326, #12695, #12696</w:t>
        </w:r>
        <w:r w:rsidR="004014DB" w:rsidRPr="00827D17">
          <w:t>)</w:t>
        </w:r>
        <w:r w:rsidR="004014DB">
          <w:t xml:space="preserve"> </w:t>
        </w:r>
        <w:r w:rsidR="00CF3A7D">
          <w:t>for a specific service type</w:t>
        </w:r>
        <w:r w:rsidR="004014DB">
          <w:t xml:space="preserve"> and defined set of setup links</w:t>
        </w:r>
      </w:ins>
      <w:r>
        <w:t>,</w:t>
      </w:r>
      <w:r>
        <w:rPr>
          <w:spacing w:val="-3"/>
        </w:rPr>
        <w:t xml:space="preserve"> </w:t>
      </w:r>
      <w:r>
        <w:t>both</w:t>
      </w:r>
      <w:r>
        <w:rPr>
          <w:spacing w:val="-3"/>
        </w:rPr>
        <w:t xml:space="preserve"> </w:t>
      </w:r>
      <w:r>
        <w:t>the</w:t>
      </w:r>
      <w:r>
        <w:rPr>
          <w:spacing w:val="-4"/>
        </w:rPr>
        <w:t xml:space="preserve"> </w:t>
      </w:r>
      <w:r>
        <w:t>originator</w:t>
      </w:r>
      <w:r>
        <w:rPr>
          <w:spacing w:val="-3"/>
        </w:rPr>
        <w:t xml:space="preserve"> </w:t>
      </w:r>
      <w:r>
        <w:t>and</w:t>
      </w:r>
      <w:r>
        <w:rPr>
          <w:spacing w:val="-4"/>
        </w:rPr>
        <w:t xml:space="preserve"> </w:t>
      </w:r>
      <w:r>
        <w:t>the</w:t>
      </w:r>
      <w:r>
        <w:rPr>
          <w:spacing w:val="-3"/>
        </w:rPr>
        <w:t xml:space="preserve"> </w:t>
      </w:r>
      <w:r>
        <w:t>responder</w:t>
      </w:r>
      <w:r>
        <w:rPr>
          <w:spacing w:val="-3"/>
        </w:rPr>
        <w:t xml:space="preserve"> </w:t>
      </w:r>
      <w:r>
        <w:t>apply</w:t>
      </w:r>
      <w:r>
        <w:rPr>
          <w:spacing w:val="-3"/>
        </w:rPr>
        <w:t xml:space="preserve"> </w:t>
      </w:r>
      <w:r>
        <w:t>the</w:t>
      </w:r>
      <w:r>
        <w:rPr>
          <w:spacing w:val="-4"/>
        </w:rPr>
        <w:t xml:space="preserve"> </w:t>
      </w:r>
      <w:r>
        <w:t>priority access treatment to EPCS traffic</w:t>
      </w:r>
      <w:ins w:id="35" w:author="Author">
        <w:r w:rsidR="004014DB">
          <w:t xml:space="preserve"> (#10326, #12695</w:t>
        </w:r>
        <w:r w:rsidR="004014DB" w:rsidRPr="00827D17">
          <w:t>)</w:t>
        </w:r>
        <w:r w:rsidR="004014DB">
          <w:t xml:space="preserve"> corresponding to that specific service type</w:t>
        </w:r>
      </w:ins>
      <w:r>
        <w:t xml:space="preserve">. The AP MLD and non-AP MLD may send a request on any enabled link between them and, if authorized, EPCS priority access treatment will be applied </w:t>
      </w:r>
      <w:ins w:id="36" w:author="Author">
        <w:r w:rsidR="004014DB">
          <w:t>(#10326, #12695</w:t>
        </w:r>
        <w:r w:rsidR="004014DB" w:rsidRPr="00827D17">
          <w:t>)</w:t>
        </w:r>
        <w:r w:rsidR="004014DB">
          <w:t xml:space="preserve"> for that specific service type </w:t>
        </w:r>
      </w:ins>
      <w:r>
        <w:t xml:space="preserve">on </w:t>
      </w:r>
      <w:ins w:id="37" w:author="Author">
        <w:r w:rsidR="004014DB">
          <w:t xml:space="preserve">(#12696) </w:t>
        </w:r>
      </w:ins>
      <w:del w:id="38" w:author="Author">
        <w:r w:rsidDel="004014DB">
          <w:delText xml:space="preserve">all </w:delText>
        </w:r>
      </w:del>
      <w:ins w:id="39" w:author="Author">
        <w:r w:rsidR="004014DB">
          <w:t xml:space="preserve">the specified set of </w:t>
        </w:r>
      </w:ins>
      <w:r>
        <w:t>enabled links between the MLDs.</w:t>
      </w:r>
    </w:p>
    <w:p w14:paraId="431F4E0D" w14:textId="77777777" w:rsidR="00596733" w:rsidRDefault="00596733" w:rsidP="00596733">
      <w:pPr>
        <w:pStyle w:val="BodyText"/>
        <w:kinsoku w:val="0"/>
        <w:overflowPunct w:val="0"/>
        <w:spacing w:before="3"/>
        <w:rPr>
          <w:sz w:val="21"/>
          <w:szCs w:val="21"/>
        </w:rPr>
      </w:pPr>
    </w:p>
    <w:p w14:paraId="23021946" w14:textId="77777777" w:rsidR="00596733" w:rsidRDefault="00596733" w:rsidP="00B61288">
      <w:pPr>
        <w:pStyle w:val="Heading5"/>
        <w:numPr>
          <w:ilvl w:val="4"/>
          <w:numId w:val="9"/>
        </w:numPr>
        <w:tabs>
          <w:tab w:val="left" w:pos="1218"/>
        </w:tabs>
        <w:kinsoku w:val="0"/>
        <w:overflowPunct w:val="0"/>
        <w:jc w:val="both"/>
        <w:rPr>
          <w:spacing w:val="-5"/>
        </w:rPr>
      </w:pPr>
      <w:bookmarkStart w:id="40" w:name="35.17.2.2.2_Procedures_at_the_originatin"/>
      <w:bookmarkEnd w:id="40"/>
      <w:r>
        <w:t>Procedures</w:t>
      </w:r>
      <w:r>
        <w:rPr>
          <w:spacing w:val="-8"/>
        </w:rPr>
        <w:t xml:space="preserve"> </w:t>
      </w:r>
      <w:r>
        <w:t>at</w:t>
      </w:r>
      <w:r>
        <w:rPr>
          <w:spacing w:val="-8"/>
        </w:rPr>
        <w:t xml:space="preserve"> </w:t>
      </w:r>
      <w:r>
        <w:t>the</w:t>
      </w:r>
      <w:r>
        <w:rPr>
          <w:spacing w:val="-8"/>
        </w:rPr>
        <w:t xml:space="preserve"> </w:t>
      </w:r>
      <w:r>
        <w:t>originating</w:t>
      </w:r>
      <w:r>
        <w:rPr>
          <w:spacing w:val="-8"/>
        </w:rPr>
        <w:t xml:space="preserve"> </w:t>
      </w:r>
      <w:r>
        <w:t>non-AP</w:t>
      </w:r>
      <w:r>
        <w:rPr>
          <w:spacing w:val="-7"/>
        </w:rPr>
        <w:t xml:space="preserve"> </w:t>
      </w:r>
      <w:r>
        <w:rPr>
          <w:spacing w:val="-5"/>
        </w:rPr>
        <w:t>MLD</w:t>
      </w:r>
    </w:p>
    <w:p w14:paraId="22905006" w14:textId="77777777" w:rsidR="00596733" w:rsidRDefault="00596733" w:rsidP="00596733">
      <w:pPr>
        <w:pStyle w:val="BodyText"/>
        <w:kinsoku w:val="0"/>
        <w:overflowPunct w:val="0"/>
        <w:spacing w:before="9"/>
        <w:rPr>
          <w:rFonts w:ascii="Arial" w:hAnsi="Arial" w:cs="Arial"/>
          <w:b/>
          <w:bCs/>
          <w:sz w:val="21"/>
          <w:szCs w:val="21"/>
        </w:rPr>
      </w:pPr>
    </w:p>
    <w:p w14:paraId="0F2D0468" w14:textId="4D0EBBD5" w:rsidR="00C31A72" w:rsidRDefault="00C31A72" w:rsidP="00596733">
      <w:pPr>
        <w:pStyle w:val="BodyText"/>
        <w:kinsoku w:val="0"/>
        <w:overflowPunct w:val="0"/>
        <w:spacing w:line="249" w:lineRule="auto"/>
        <w:ind w:left="159"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72503C6" w14:textId="77777777" w:rsidR="00C31A72" w:rsidRDefault="00C31A72" w:rsidP="00596733">
      <w:pPr>
        <w:pStyle w:val="BodyText"/>
        <w:kinsoku w:val="0"/>
        <w:overflowPunct w:val="0"/>
        <w:spacing w:line="249" w:lineRule="auto"/>
        <w:ind w:left="159" w:right="157"/>
        <w:jc w:val="both"/>
      </w:pPr>
    </w:p>
    <w:p w14:paraId="155AB57F" w14:textId="6ED01D27" w:rsidR="00596733" w:rsidRDefault="00596733" w:rsidP="00596733">
      <w:pPr>
        <w:pStyle w:val="BodyText"/>
        <w:kinsoku w:val="0"/>
        <w:overflowPunct w:val="0"/>
        <w:spacing w:line="249" w:lineRule="auto"/>
        <w:ind w:left="159" w:right="157"/>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EPCSPRIACCESSENABLE.request</w:t>
      </w:r>
      <w:proofErr w:type="spellEnd"/>
      <w:r>
        <w:t xml:space="preserve"> primitive, an EPCS non-AP MLD with EPCS priority access in</w:t>
      </w:r>
      <w:r>
        <w:rPr>
          <w:spacing w:val="-7"/>
        </w:rPr>
        <w:t xml:space="preserve"> </w:t>
      </w:r>
      <w:r>
        <w:t>the</w:t>
      </w:r>
      <w:r>
        <w:rPr>
          <w:spacing w:val="-8"/>
        </w:rPr>
        <w:t xml:space="preserve"> </w:t>
      </w:r>
      <w:r>
        <w:t>torn</w:t>
      </w:r>
      <w:r>
        <w:rPr>
          <w:spacing w:val="-8"/>
        </w:rPr>
        <w:t xml:space="preserve"> </w:t>
      </w:r>
      <w:r>
        <w:t>down</w:t>
      </w:r>
      <w:r>
        <w:rPr>
          <w:spacing w:val="-7"/>
        </w:rPr>
        <w:t xml:space="preserve"> </w:t>
      </w:r>
      <w:r>
        <w:t>state</w:t>
      </w:r>
      <w:r>
        <w:rPr>
          <w:spacing w:val="-7"/>
        </w:rPr>
        <w:t xml:space="preserve"> </w:t>
      </w:r>
      <w:ins w:id="41" w:author="Author">
        <w:r w:rsidR="00807115">
          <w:t>(#10326, #12695</w:t>
        </w:r>
        <w:r w:rsidR="00807115" w:rsidRPr="00827D17">
          <w:t>)</w:t>
        </w:r>
        <w:r w:rsidR="00807115">
          <w:t xml:space="preserve"> </w:t>
        </w:r>
        <w:r w:rsidR="00CF3A7D">
          <w:t>for a specific service type</w:t>
        </w:r>
        <w:r w:rsidR="00807115">
          <w:t xml:space="preserve"> </w:t>
        </w:r>
      </w:ins>
      <w:r>
        <w:t>shall</w:t>
      </w:r>
      <w:r>
        <w:rPr>
          <w:spacing w:val="-7"/>
        </w:rPr>
        <w:t xml:space="preserve"> </w:t>
      </w:r>
      <w:r>
        <w:t>follow</w:t>
      </w:r>
      <w:r>
        <w:rPr>
          <w:spacing w:val="-7"/>
        </w:rPr>
        <w:t xml:space="preserve"> </w:t>
      </w:r>
      <w:r>
        <w:t>the</w:t>
      </w:r>
      <w:r>
        <w:rPr>
          <w:spacing w:val="-7"/>
        </w:rPr>
        <w:t xml:space="preserve"> </w:t>
      </w:r>
      <w:r>
        <w:t>procedure</w:t>
      </w:r>
      <w:r>
        <w:rPr>
          <w:spacing w:val="-8"/>
        </w:rPr>
        <w:t xml:space="preserve"> </w:t>
      </w:r>
      <w:r>
        <w:t>below</w:t>
      </w:r>
      <w:r>
        <w:rPr>
          <w:spacing w:val="-7"/>
        </w:rPr>
        <w:t xml:space="preserve"> </w:t>
      </w:r>
      <w:r>
        <w:t>to</w:t>
      </w:r>
      <w:r>
        <w:rPr>
          <w:spacing w:val="-8"/>
        </w:rPr>
        <w:t xml:space="preserve"> </w:t>
      </w:r>
      <w:r>
        <w:t>request</w:t>
      </w:r>
      <w:r>
        <w:rPr>
          <w:spacing w:val="-7"/>
        </w:rPr>
        <w:t xml:space="preserve"> </w:t>
      </w:r>
      <w:r>
        <w:t>a</w:t>
      </w:r>
      <w:r>
        <w:rPr>
          <w:spacing w:val="-8"/>
        </w:rPr>
        <w:t xml:space="preserve"> </w:t>
      </w:r>
      <w:r>
        <w:t>change</w:t>
      </w:r>
      <w:r>
        <w:rPr>
          <w:spacing w:val="-7"/>
        </w:rPr>
        <w:t xml:space="preserve"> </w:t>
      </w:r>
      <w:del w:id="42" w:author="Author">
        <w:r w:rsidDel="0072555E">
          <w:delText>for</w:delText>
        </w:r>
        <w:r w:rsidDel="0072555E">
          <w:rPr>
            <w:spacing w:val="-7"/>
          </w:rPr>
          <w:delText xml:space="preserve"> </w:delText>
        </w:r>
      </w:del>
      <w:ins w:id="43" w:author="Author">
        <w:r w:rsidR="0072555E">
          <w:t>to</w:t>
        </w:r>
        <w:r w:rsidR="0072555E">
          <w:rPr>
            <w:spacing w:val="-7"/>
          </w:rPr>
          <w:t xml:space="preserve"> </w:t>
        </w:r>
      </w:ins>
      <w:r>
        <w:t>the</w:t>
      </w:r>
      <w:r>
        <w:rPr>
          <w:spacing w:val="-6"/>
        </w:rPr>
        <w:t xml:space="preserve"> </w:t>
      </w:r>
      <w:r>
        <w:t>EPCS</w:t>
      </w:r>
      <w:r>
        <w:rPr>
          <w:spacing w:val="-8"/>
        </w:rPr>
        <w:t xml:space="preserve"> </w:t>
      </w:r>
      <w:r>
        <w:t>priority</w:t>
      </w:r>
      <w:r>
        <w:rPr>
          <w:spacing w:val="-7"/>
        </w:rPr>
        <w:t xml:space="preserve"> </w:t>
      </w:r>
      <w:r>
        <w:t>access</w:t>
      </w:r>
      <w:r>
        <w:rPr>
          <w:spacing w:val="-7"/>
        </w:rPr>
        <w:t xml:space="preserve"> </w:t>
      </w:r>
      <w:r>
        <w:t>state to</w:t>
      </w:r>
      <w:ins w:id="44" w:author="Author">
        <w:r w:rsidR="0072555E">
          <w:t xml:space="preserve"> be</w:t>
        </w:r>
      </w:ins>
      <w:r>
        <w:t xml:space="preserve"> enabled</w:t>
      </w:r>
      <w:ins w:id="45" w:author="Author">
        <w:r w:rsidR="00807115">
          <w:t xml:space="preserve"> (#10326, #12695</w:t>
        </w:r>
        <w:r w:rsidR="00807115" w:rsidRPr="00827D17">
          <w:t>)</w:t>
        </w:r>
        <w:r w:rsidR="00807115">
          <w:t xml:space="preserve"> for </w:t>
        </w:r>
        <w:r w:rsidR="0072555E">
          <w:t xml:space="preserve">a </w:t>
        </w:r>
        <w:r w:rsidR="00807115">
          <w:t>specific service type</w:t>
        </w:r>
      </w:ins>
      <w:r>
        <w:t>.</w:t>
      </w:r>
    </w:p>
    <w:p w14:paraId="53F18F45" w14:textId="77777777" w:rsidR="00596733" w:rsidRDefault="00596733" w:rsidP="00B61288">
      <w:pPr>
        <w:pStyle w:val="ListParagraph"/>
        <w:numPr>
          <w:ilvl w:val="5"/>
          <w:numId w:val="9"/>
        </w:numPr>
        <w:tabs>
          <w:tab w:val="left" w:pos="800"/>
        </w:tabs>
        <w:kinsoku w:val="0"/>
        <w:overflowPunct w:val="0"/>
        <w:spacing w:before="64" w:line="249" w:lineRule="auto"/>
        <w:ind w:right="156"/>
        <w:jc w:val="both"/>
        <w:rPr>
          <w:spacing w:val="-4"/>
          <w:sz w:val="20"/>
          <w:szCs w:val="20"/>
        </w:rPr>
      </w:pPr>
      <w:r>
        <w:rPr>
          <w:sz w:val="20"/>
          <w:szCs w:val="20"/>
        </w:rPr>
        <w:t>A</w:t>
      </w:r>
      <w:r>
        <w:rPr>
          <w:spacing w:val="-5"/>
          <w:sz w:val="20"/>
          <w:szCs w:val="20"/>
        </w:rPr>
        <w:t xml:space="preserve"> </w:t>
      </w:r>
      <w:r>
        <w:rPr>
          <w:sz w:val="20"/>
          <w:szCs w:val="20"/>
        </w:rPr>
        <w:t>non-AP</w:t>
      </w:r>
      <w:r>
        <w:rPr>
          <w:spacing w:val="-5"/>
          <w:sz w:val="20"/>
          <w:szCs w:val="20"/>
        </w:rPr>
        <w:t xml:space="preserve"> </w:t>
      </w:r>
      <w:r>
        <w:rPr>
          <w:sz w:val="20"/>
          <w:szCs w:val="20"/>
        </w:rPr>
        <w:t>STA</w:t>
      </w:r>
      <w:r>
        <w:rPr>
          <w:spacing w:val="-5"/>
          <w:sz w:val="20"/>
          <w:szCs w:val="20"/>
        </w:rPr>
        <w:t xml:space="preserve"> </w:t>
      </w:r>
      <w:r>
        <w:rPr>
          <w:sz w:val="20"/>
          <w:szCs w:val="20"/>
        </w:rPr>
        <w:t>that</w:t>
      </w:r>
      <w:r>
        <w:rPr>
          <w:spacing w:val="-5"/>
          <w:sz w:val="20"/>
          <w:szCs w:val="20"/>
        </w:rPr>
        <w:t xml:space="preserve"> </w:t>
      </w:r>
      <w:r>
        <w:rPr>
          <w:sz w:val="20"/>
          <w:szCs w:val="20"/>
        </w:rPr>
        <w:t>is</w:t>
      </w:r>
      <w:r>
        <w:rPr>
          <w:spacing w:val="-5"/>
          <w:sz w:val="20"/>
          <w:szCs w:val="20"/>
        </w:rPr>
        <w:t xml:space="preserve"> </w:t>
      </w:r>
      <w:r>
        <w:rPr>
          <w:sz w:val="20"/>
          <w:szCs w:val="20"/>
        </w:rPr>
        <w:t>operating</w:t>
      </w:r>
      <w:r>
        <w:rPr>
          <w:spacing w:val="-5"/>
          <w:sz w:val="20"/>
          <w:szCs w:val="20"/>
        </w:rPr>
        <w:t xml:space="preserve"> </w:t>
      </w:r>
      <w:r>
        <w:rPr>
          <w:sz w:val="20"/>
          <w:szCs w:val="20"/>
        </w:rPr>
        <w:t>on</w:t>
      </w:r>
      <w:r>
        <w:rPr>
          <w:spacing w:val="-5"/>
          <w:sz w:val="20"/>
          <w:szCs w:val="20"/>
        </w:rPr>
        <w:t xml:space="preserve"> </w:t>
      </w:r>
      <w:r>
        <w:rPr>
          <w:sz w:val="20"/>
          <w:szCs w:val="20"/>
        </w:rPr>
        <w:t>an</w:t>
      </w:r>
      <w:r>
        <w:rPr>
          <w:spacing w:val="-5"/>
          <w:sz w:val="20"/>
          <w:szCs w:val="20"/>
        </w:rPr>
        <w:t xml:space="preserve"> </w:t>
      </w:r>
      <w:r>
        <w:rPr>
          <w:sz w:val="20"/>
          <w:szCs w:val="20"/>
        </w:rPr>
        <w:t>enabled</w:t>
      </w:r>
      <w:r>
        <w:rPr>
          <w:spacing w:val="-5"/>
          <w:sz w:val="20"/>
          <w:szCs w:val="20"/>
        </w:rPr>
        <w:t xml:space="preserve"> </w:t>
      </w:r>
      <w:r>
        <w:rPr>
          <w:sz w:val="20"/>
          <w:szCs w:val="20"/>
        </w:rPr>
        <w:t>link</w:t>
      </w:r>
      <w:r>
        <w:rPr>
          <w:spacing w:val="-5"/>
          <w:sz w:val="20"/>
          <w:szCs w:val="20"/>
        </w:rPr>
        <w:t xml:space="preserve"> </w:t>
      </w:r>
      <w:r>
        <w:rPr>
          <w:sz w:val="20"/>
          <w:szCs w:val="20"/>
        </w:rPr>
        <w:t>and</w:t>
      </w:r>
      <w:r>
        <w:rPr>
          <w:spacing w:val="-5"/>
          <w:sz w:val="20"/>
          <w:szCs w:val="20"/>
        </w:rPr>
        <w:t xml:space="preserve"> </w:t>
      </w:r>
      <w:r>
        <w:rPr>
          <w:sz w:val="20"/>
          <w:szCs w:val="20"/>
        </w:rPr>
        <w:t>is</w:t>
      </w:r>
      <w:r>
        <w:rPr>
          <w:spacing w:val="-5"/>
          <w:sz w:val="20"/>
          <w:szCs w:val="20"/>
        </w:rPr>
        <w:t xml:space="preserve"> </w:t>
      </w:r>
      <w:r>
        <w:rPr>
          <w:sz w:val="20"/>
          <w:szCs w:val="20"/>
        </w:rPr>
        <w:t>affiliated</w:t>
      </w:r>
      <w:r>
        <w:rPr>
          <w:spacing w:val="-5"/>
          <w:sz w:val="20"/>
          <w:szCs w:val="20"/>
        </w:rPr>
        <w:t xml:space="preserve"> </w:t>
      </w:r>
      <w:r>
        <w:rPr>
          <w:sz w:val="20"/>
          <w:szCs w:val="20"/>
        </w:rPr>
        <w:t>with</w:t>
      </w:r>
      <w:r>
        <w:rPr>
          <w:spacing w:val="-4"/>
          <w:sz w:val="20"/>
          <w:szCs w:val="20"/>
        </w:rPr>
        <w:t xml:space="preserve"> </w:t>
      </w:r>
      <w:r>
        <w:rPr>
          <w:sz w:val="20"/>
          <w:szCs w:val="20"/>
        </w:rPr>
        <w:t>the</w:t>
      </w:r>
      <w:r>
        <w:rPr>
          <w:spacing w:val="-5"/>
          <w:sz w:val="20"/>
          <w:szCs w:val="20"/>
        </w:rPr>
        <w:t xml:space="preserve"> </w:t>
      </w:r>
      <w:r>
        <w:rPr>
          <w:sz w:val="20"/>
          <w:szCs w:val="20"/>
        </w:rPr>
        <w:t>initiating</w:t>
      </w:r>
      <w:r>
        <w:rPr>
          <w:spacing w:val="-4"/>
          <w:sz w:val="20"/>
          <w:szCs w:val="20"/>
        </w:rPr>
        <w:t xml:space="preserve"> </w:t>
      </w:r>
      <w:r>
        <w:rPr>
          <w:sz w:val="20"/>
          <w:szCs w:val="20"/>
        </w:rPr>
        <w:t>non-AP</w:t>
      </w:r>
      <w:r>
        <w:rPr>
          <w:spacing w:val="-5"/>
          <w:sz w:val="20"/>
          <w:szCs w:val="20"/>
        </w:rPr>
        <w:t xml:space="preserve"> </w:t>
      </w:r>
      <w:r>
        <w:rPr>
          <w:sz w:val="20"/>
          <w:szCs w:val="20"/>
        </w:rPr>
        <w:t xml:space="preserve">MLD shall transmit an EPCS Priority Access Enable Request frame (9.6.35.5 (EPCS Priority Access Enable Request frame format)) to the corresponding AP affiliated with the associated EPCS AP </w:t>
      </w:r>
      <w:r>
        <w:rPr>
          <w:spacing w:val="-4"/>
          <w:sz w:val="20"/>
          <w:szCs w:val="20"/>
        </w:rPr>
        <w:t>MLD.</w:t>
      </w:r>
    </w:p>
    <w:p w14:paraId="75122480" w14:textId="77777777" w:rsidR="00596733" w:rsidRDefault="00596733" w:rsidP="00596733">
      <w:pPr>
        <w:pStyle w:val="BodyText"/>
        <w:kinsoku w:val="0"/>
        <w:overflowPunct w:val="0"/>
        <w:spacing w:before="63" w:line="249" w:lineRule="auto"/>
        <w:ind w:left="799" w:right="156"/>
        <w:jc w:val="both"/>
      </w:pPr>
      <w:r>
        <w:t>The destination of the EPCS Priority Access Enable Request frame is the MAC address of the AP with</w:t>
      </w:r>
      <w:r>
        <w:rPr>
          <w:spacing w:val="-3"/>
        </w:rPr>
        <w:t xml:space="preserve"> </w:t>
      </w:r>
      <w:r>
        <w:t>which</w:t>
      </w:r>
      <w:r>
        <w:rPr>
          <w:spacing w:val="-3"/>
        </w:rPr>
        <w:t xml:space="preserve"> </w:t>
      </w:r>
      <w:r>
        <w:t>the</w:t>
      </w:r>
      <w:r>
        <w:rPr>
          <w:spacing w:val="-3"/>
        </w:rPr>
        <w:t xml:space="preserve"> </w:t>
      </w:r>
      <w:r>
        <w:t>initiating</w:t>
      </w:r>
      <w:r>
        <w:rPr>
          <w:spacing w:val="-3"/>
        </w:rPr>
        <w:t xml:space="preserve"> </w:t>
      </w:r>
      <w:r>
        <w:t>non-AP</w:t>
      </w:r>
      <w:r>
        <w:rPr>
          <w:spacing w:val="-4"/>
        </w:rPr>
        <w:t xml:space="preserve"> </w:t>
      </w:r>
      <w:r>
        <w:t>EHT</w:t>
      </w:r>
      <w:r>
        <w:rPr>
          <w:spacing w:val="-3"/>
        </w:rPr>
        <w:t xml:space="preserve"> </w:t>
      </w:r>
      <w:r>
        <w:t>STA</w:t>
      </w:r>
      <w:r>
        <w:rPr>
          <w:spacing w:val="-3"/>
        </w:rPr>
        <w:t xml:space="preserve"> </w:t>
      </w:r>
      <w:r>
        <w:t>is</w:t>
      </w:r>
      <w:r>
        <w:rPr>
          <w:spacing w:val="-4"/>
        </w:rPr>
        <w:t xml:space="preserve"> </w:t>
      </w:r>
      <w:r>
        <w:t>associated</w:t>
      </w:r>
      <w:r>
        <w:rPr>
          <w:spacing w:val="-3"/>
        </w:rPr>
        <w:t xml:space="preserve"> </w:t>
      </w:r>
      <w:r>
        <w:t>or</w:t>
      </w:r>
      <w:r>
        <w:rPr>
          <w:spacing w:val="-4"/>
        </w:rPr>
        <w:t xml:space="preserve"> </w:t>
      </w:r>
      <w:r>
        <w:t>the</w:t>
      </w:r>
      <w:r>
        <w:rPr>
          <w:spacing w:val="-3"/>
        </w:rPr>
        <w:t xml:space="preserve"> </w:t>
      </w:r>
      <w:r>
        <w:t>MAC</w:t>
      </w:r>
      <w:r>
        <w:rPr>
          <w:spacing w:val="-3"/>
        </w:rPr>
        <w:t xml:space="preserve"> </w:t>
      </w:r>
      <w:r>
        <w:t>address</w:t>
      </w:r>
      <w:r>
        <w:rPr>
          <w:spacing w:val="-3"/>
        </w:rPr>
        <w:t xml:space="preserve"> </w:t>
      </w:r>
      <w:r>
        <w:t>of</w:t>
      </w:r>
      <w:r>
        <w:rPr>
          <w:spacing w:val="-3"/>
        </w:rPr>
        <w:t xml:space="preserve"> </w:t>
      </w:r>
      <w:r>
        <w:t>the</w:t>
      </w:r>
      <w:r>
        <w:rPr>
          <w:spacing w:val="-3"/>
        </w:rPr>
        <w:t xml:space="preserve"> </w:t>
      </w:r>
      <w:r>
        <w:t>AP</w:t>
      </w:r>
      <w:r>
        <w:rPr>
          <w:spacing w:val="-4"/>
        </w:rPr>
        <w:t xml:space="preserve"> </w:t>
      </w:r>
      <w:r>
        <w:t>that</w:t>
      </w:r>
      <w:r>
        <w:rPr>
          <w:spacing w:val="-3"/>
        </w:rPr>
        <w:t xml:space="preserve"> </w:t>
      </w:r>
      <w:r>
        <w:t>is</w:t>
      </w:r>
      <w:r>
        <w:rPr>
          <w:spacing w:val="-3"/>
        </w:rPr>
        <w:t xml:space="preserve"> </w:t>
      </w:r>
      <w:proofErr w:type="spellStart"/>
      <w:r>
        <w:t>affil</w:t>
      </w:r>
      <w:proofErr w:type="spellEnd"/>
      <w:r>
        <w:t xml:space="preserve">- </w:t>
      </w:r>
      <w:proofErr w:type="spellStart"/>
      <w:r>
        <w:t>iated</w:t>
      </w:r>
      <w:proofErr w:type="spellEnd"/>
      <w:r>
        <w:rPr>
          <w:spacing w:val="-7"/>
        </w:rPr>
        <w:t xml:space="preserve"> </w:t>
      </w:r>
      <w:r>
        <w:t>with</w:t>
      </w:r>
      <w:r>
        <w:rPr>
          <w:spacing w:val="-5"/>
        </w:rPr>
        <w:t xml:space="preserve"> </w:t>
      </w:r>
      <w:r>
        <w:t>the</w:t>
      </w:r>
      <w:r>
        <w:rPr>
          <w:spacing w:val="-7"/>
        </w:rPr>
        <w:t xml:space="preserve"> </w:t>
      </w:r>
      <w:r>
        <w:t>AP</w:t>
      </w:r>
      <w:r>
        <w:rPr>
          <w:spacing w:val="-7"/>
        </w:rPr>
        <w:t xml:space="preserve"> </w:t>
      </w:r>
      <w:r>
        <w:t>MLD</w:t>
      </w:r>
      <w:r>
        <w:rPr>
          <w:spacing w:val="-5"/>
        </w:rPr>
        <w:t xml:space="preserve"> </w:t>
      </w:r>
      <w:r>
        <w:t>with</w:t>
      </w:r>
      <w:r>
        <w:rPr>
          <w:spacing w:val="-5"/>
        </w:rPr>
        <w:t xml:space="preserve"> </w:t>
      </w:r>
      <w:r>
        <w:t>which</w:t>
      </w:r>
      <w:r>
        <w:rPr>
          <w:spacing w:val="-6"/>
        </w:rPr>
        <w:t xml:space="preserve"> </w:t>
      </w:r>
      <w:r>
        <w:t>the</w:t>
      </w:r>
      <w:r>
        <w:rPr>
          <w:spacing w:val="-7"/>
        </w:rPr>
        <w:t xml:space="preserve"> </w:t>
      </w:r>
      <w:r>
        <w:t>initiating</w:t>
      </w:r>
      <w:r>
        <w:rPr>
          <w:spacing w:val="-5"/>
        </w:rPr>
        <w:t xml:space="preserve"> </w:t>
      </w:r>
      <w:r>
        <w:t>non-AP</w:t>
      </w:r>
      <w:r>
        <w:rPr>
          <w:spacing w:val="-5"/>
        </w:rPr>
        <w:t xml:space="preserve"> </w:t>
      </w:r>
      <w:r>
        <w:t>MLD</w:t>
      </w:r>
      <w:r>
        <w:rPr>
          <w:spacing w:val="-6"/>
        </w:rPr>
        <w:t xml:space="preserve"> </w:t>
      </w:r>
      <w:r>
        <w:t>is</w:t>
      </w:r>
      <w:r>
        <w:rPr>
          <w:spacing w:val="-6"/>
        </w:rPr>
        <w:t xml:space="preserve"> </w:t>
      </w:r>
      <w:r>
        <w:t>associated</w:t>
      </w:r>
      <w:r>
        <w:rPr>
          <w:spacing w:val="-6"/>
        </w:rPr>
        <w:t xml:space="preserve"> </w:t>
      </w:r>
      <w:r>
        <w:t>and</w:t>
      </w:r>
      <w:r>
        <w:rPr>
          <w:spacing w:val="-6"/>
        </w:rPr>
        <w:t xml:space="preserve"> </w:t>
      </w:r>
      <w:r>
        <w:t>that</w:t>
      </w:r>
      <w:r>
        <w:rPr>
          <w:spacing w:val="-6"/>
        </w:rPr>
        <w:t xml:space="preserve"> </w:t>
      </w:r>
      <w:r>
        <w:t>is</w:t>
      </w:r>
      <w:r>
        <w:rPr>
          <w:spacing w:val="-6"/>
        </w:rPr>
        <w:t xml:space="preserve"> </w:t>
      </w:r>
      <w:r>
        <w:t>operating</w:t>
      </w:r>
      <w:r>
        <w:rPr>
          <w:spacing w:val="-5"/>
        </w:rPr>
        <w:t xml:space="preserve"> </w:t>
      </w:r>
      <w:r>
        <w:t>on the same link on which the EPCS Priority Access Enable Request frame is transmitted.</w:t>
      </w:r>
    </w:p>
    <w:p w14:paraId="540F4BEB" w14:textId="54D4AE92" w:rsidR="00596733" w:rsidRDefault="00596733" w:rsidP="00B61288">
      <w:pPr>
        <w:pStyle w:val="ListParagraph"/>
        <w:numPr>
          <w:ilvl w:val="5"/>
          <w:numId w:val="9"/>
        </w:numPr>
        <w:tabs>
          <w:tab w:val="left" w:pos="799"/>
        </w:tabs>
        <w:kinsoku w:val="0"/>
        <w:overflowPunct w:val="0"/>
        <w:spacing w:before="63" w:line="249" w:lineRule="auto"/>
        <w:ind w:right="155"/>
        <w:jc w:val="both"/>
        <w:rPr>
          <w:sz w:val="20"/>
          <w:szCs w:val="20"/>
        </w:rPr>
      </w:pPr>
      <w:r>
        <w:rPr>
          <w:sz w:val="20"/>
          <w:szCs w:val="20"/>
        </w:rPr>
        <w:t xml:space="preserve">If a non-AP STA affiliated with the initiating non-AP MLD receives an EPCS Priority Access Enable Response frame (9.6.35.6 (EPCS Priority Access Enable Response frame format)) with </w:t>
      </w:r>
      <w:del w:id="46" w:author="Author">
        <w:r w:rsidDel="009152E2">
          <w:rPr>
            <w:sz w:val="20"/>
            <w:szCs w:val="20"/>
          </w:rPr>
          <w:delText xml:space="preserve">a </w:delText>
        </w:r>
      </w:del>
      <w:r>
        <w:rPr>
          <w:sz w:val="20"/>
          <w:szCs w:val="20"/>
        </w:rPr>
        <w:t>matching</w:t>
      </w:r>
      <w:r>
        <w:rPr>
          <w:spacing w:val="-2"/>
          <w:sz w:val="20"/>
          <w:szCs w:val="20"/>
        </w:rPr>
        <w:t xml:space="preserve"> </w:t>
      </w:r>
      <w:ins w:id="47" w:author="Author">
        <w:r w:rsidR="009152E2" w:rsidRPr="009152E2">
          <w:rPr>
            <w:spacing w:val="-2"/>
            <w:sz w:val="20"/>
            <w:szCs w:val="20"/>
          </w:rPr>
          <w:t>(#10326, #12695) service type</w:t>
        </w:r>
        <w:r w:rsidR="009152E2">
          <w:rPr>
            <w:spacing w:val="-2"/>
            <w:sz w:val="20"/>
            <w:szCs w:val="20"/>
          </w:rPr>
          <w:t xml:space="preserve"> and</w:t>
        </w:r>
        <w:r w:rsidR="009152E2" w:rsidRPr="009152E2">
          <w:rPr>
            <w:spacing w:val="-2"/>
            <w:sz w:val="20"/>
            <w:szCs w:val="20"/>
          </w:rPr>
          <w:t xml:space="preserve"> </w:t>
        </w:r>
      </w:ins>
      <w:r>
        <w:rPr>
          <w:sz w:val="20"/>
          <w:szCs w:val="20"/>
        </w:rPr>
        <w:t>dialog</w:t>
      </w:r>
      <w:r>
        <w:rPr>
          <w:spacing w:val="-2"/>
          <w:sz w:val="20"/>
          <w:szCs w:val="20"/>
        </w:rPr>
        <w:t xml:space="preserve"> </w:t>
      </w:r>
      <w:r>
        <w:rPr>
          <w:sz w:val="20"/>
          <w:szCs w:val="20"/>
        </w:rPr>
        <w:t>token</w:t>
      </w:r>
      <w:r>
        <w:rPr>
          <w:spacing w:val="-2"/>
          <w:sz w:val="20"/>
          <w:szCs w:val="20"/>
        </w:rPr>
        <w:t xml:space="preserve"> </w:t>
      </w:r>
      <w:r>
        <w:rPr>
          <w:sz w:val="20"/>
          <w:szCs w:val="20"/>
        </w:rPr>
        <w:t>and</w:t>
      </w:r>
      <w:r>
        <w:rPr>
          <w:spacing w:val="-2"/>
          <w:sz w:val="20"/>
          <w:szCs w:val="20"/>
        </w:rPr>
        <w:t xml:space="preserve"> </w:t>
      </w:r>
      <w:r>
        <w:rPr>
          <w:sz w:val="20"/>
          <w:szCs w:val="20"/>
        </w:rPr>
        <w:t>a</w:t>
      </w:r>
      <w:r>
        <w:rPr>
          <w:spacing w:val="-2"/>
          <w:sz w:val="20"/>
          <w:szCs w:val="20"/>
        </w:rPr>
        <w:t xml:space="preserve"> </w:t>
      </w:r>
      <w:r>
        <w:rPr>
          <w:sz w:val="20"/>
          <w:szCs w:val="20"/>
        </w:rPr>
        <w:t>value</w:t>
      </w:r>
      <w:r>
        <w:rPr>
          <w:spacing w:val="-2"/>
          <w:sz w:val="20"/>
          <w:szCs w:val="20"/>
        </w:rPr>
        <w:t xml:space="preserve"> </w:t>
      </w:r>
      <w:r>
        <w:rPr>
          <w:sz w:val="20"/>
          <w:szCs w:val="20"/>
        </w:rPr>
        <w:t>of</w:t>
      </w:r>
      <w:r>
        <w:rPr>
          <w:spacing w:val="-2"/>
          <w:sz w:val="20"/>
          <w:szCs w:val="20"/>
        </w:rPr>
        <w:t xml:space="preserve"> </w:t>
      </w:r>
      <w:r>
        <w:rPr>
          <w:sz w:val="20"/>
          <w:szCs w:val="20"/>
        </w:rPr>
        <w:t>SUCCESS</w:t>
      </w:r>
      <w:r>
        <w:rPr>
          <w:spacing w:val="-2"/>
          <w:sz w:val="20"/>
          <w:szCs w:val="20"/>
        </w:rPr>
        <w:t xml:space="preserve"> </w:t>
      </w:r>
      <w:r>
        <w:rPr>
          <w:sz w:val="20"/>
          <w:szCs w:val="20"/>
        </w:rPr>
        <w:t>in</w:t>
      </w:r>
      <w:r>
        <w:rPr>
          <w:spacing w:val="-2"/>
          <w:sz w:val="20"/>
          <w:szCs w:val="20"/>
        </w:rPr>
        <w:t xml:space="preserve"> </w:t>
      </w:r>
      <w:r>
        <w:rPr>
          <w:sz w:val="20"/>
          <w:szCs w:val="20"/>
        </w:rPr>
        <w:t>the</w:t>
      </w:r>
      <w:r>
        <w:rPr>
          <w:spacing w:val="-2"/>
          <w:sz w:val="20"/>
          <w:szCs w:val="20"/>
        </w:rPr>
        <w:t xml:space="preserve"> </w:t>
      </w:r>
      <w:r>
        <w:rPr>
          <w:sz w:val="20"/>
          <w:szCs w:val="20"/>
        </w:rPr>
        <w:t>Status</w:t>
      </w:r>
      <w:r>
        <w:rPr>
          <w:spacing w:val="-2"/>
          <w:sz w:val="20"/>
          <w:szCs w:val="20"/>
        </w:rPr>
        <w:t xml:space="preserve"> </w:t>
      </w:r>
      <w:r>
        <w:rPr>
          <w:sz w:val="20"/>
          <w:szCs w:val="20"/>
        </w:rPr>
        <w:t>Code</w:t>
      </w:r>
      <w:r>
        <w:rPr>
          <w:spacing w:val="-2"/>
          <w:sz w:val="20"/>
          <w:szCs w:val="20"/>
        </w:rPr>
        <w:t xml:space="preserve"> </w:t>
      </w:r>
      <w:r>
        <w:rPr>
          <w:sz w:val="20"/>
          <w:szCs w:val="20"/>
        </w:rPr>
        <w:t>field,</w:t>
      </w:r>
      <w:r>
        <w:rPr>
          <w:spacing w:val="-2"/>
          <w:sz w:val="20"/>
          <w:szCs w:val="20"/>
        </w:rPr>
        <w:t xml:space="preserve"> </w:t>
      </w:r>
      <w:r>
        <w:rPr>
          <w:sz w:val="20"/>
          <w:szCs w:val="20"/>
        </w:rPr>
        <w:t>then</w:t>
      </w:r>
      <w:r>
        <w:rPr>
          <w:spacing w:val="-2"/>
          <w:sz w:val="20"/>
          <w:szCs w:val="20"/>
        </w:rPr>
        <w:t xml:space="preserve"> </w:t>
      </w:r>
      <w:r>
        <w:rPr>
          <w:sz w:val="20"/>
          <w:szCs w:val="20"/>
        </w:rPr>
        <w:t>the</w:t>
      </w:r>
      <w:r>
        <w:rPr>
          <w:spacing w:val="-2"/>
          <w:sz w:val="20"/>
          <w:szCs w:val="20"/>
        </w:rPr>
        <w:t xml:space="preserve"> </w:t>
      </w:r>
      <w:r>
        <w:rPr>
          <w:sz w:val="20"/>
          <w:szCs w:val="20"/>
        </w:rPr>
        <w:t>initiating</w:t>
      </w:r>
      <w:r>
        <w:rPr>
          <w:spacing w:val="-1"/>
          <w:sz w:val="20"/>
          <w:szCs w:val="20"/>
        </w:rPr>
        <w:t xml:space="preserve"> </w:t>
      </w:r>
      <w:r>
        <w:rPr>
          <w:sz w:val="20"/>
          <w:szCs w:val="20"/>
        </w:rPr>
        <w:t>non-AP MLD shall issue an MLME-</w:t>
      </w:r>
      <w:proofErr w:type="spellStart"/>
      <w:r>
        <w:rPr>
          <w:sz w:val="20"/>
          <w:szCs w:val="20"/>
        </w:rPr>
        <w:t>EPCSPRIACCESSENABLE.confirm</w:t>
      </w:r>
      <w:proofErr w:type="spellEnd"/>
      <w:r>
        <w:rPr>
          <w:sz w:val="20"/>
          <w:szCs w:val="20"/>
        </w:rPr>
        <w:t xml:space="preserve"> primitive with a value of SUCCESS in the Status Code field indicating that EPCS priority access</w:t>
      </w:r>
      <w:ins w:id="48" w:author="Author">
        <w:r w:rsidR="009152E2">
          <w:rPr>
            <w:sz w:val="20"/>
            <w:szCs w:val="20"/>
          </w:rPr>
          <w:t xml:space="preserve"> </w:t>
        </w:r>
        <w:r w:rsidR="009152E2" w:rsidRPr="009152E2">
          <w:rPr>
            <w:sz w:val="20"/>
            <w:szCs w:val="20"/>
          </w:rPr>
          <w:t xml:space="preserve">(#10326, #12695) for </w:t>
        </w:r>
        <w:r w:rsidR="009152E2">
          <w:rPr>
            <w:sz w:val="20"/>
            <w:szCs w:val="20"/>
          </w:rPr>
          <w:t>the specified</w:t>
        </w:r>
        <w:r w:rsidR="009152E2" w:rsidRPr="009152E2">
          <w:rPr>
            <w:sz w:val="20"/>
            <w:szCs w:val="20"/>
          </w:rPr>
          <w:t xml:space="preserve"> service type</w:t>
        </w:r>
      </w:ins>
      <w:r w:rsidRPr="009152E2">
        <w:rPr>
          <w:sz w:val="20"/>
          <w:szCs w:val="20"/>
        </w:rPr>
        <w:t xml:space="preserve"> </w:t>
      </w:r>
      <w:r>
        <w:rPr>
          <w:sz w:val="20"/>
          <w:szCs w:val="20"/>
        </w:rPr>
        <w:t>is in an enabled state. The initiating non-AP MLD shall enable EPCS priority access</w:t>
      </w:r>
      <w:ins w:id="49" w:author="Author">
        <w:r w:rsidR="009152E2">
          <w:rPr>
            <w:sz w:val="20"/>
            <w:szCs w:val="20"/>
          </w:rPr>
          <w:t xml:space="preserve"> </w:t>
        </w:r>
        <w:r w:rsidR="009152E2" w:rsidRPr="009152E2">
          <w:rPr>
            <w:sz w:val="20"/>
            <w:szCs w:val="20"/>
          </w:rPr>
          <w:t>(#10326, #12695</w:t>
        </w:r>
        <w:r w:rsidR="009152E2">
          <w:rPr>
            <w:sz w:val="20"/>
            <w:szCs w:val="20"/>
          </w:rPr>
          <w:t>, #12696</w:t>
        </w:r>
        <w:r w:rsidR="009152E2" w:rsidRPr="009152E2">
          <w:rPr>
            <w:sz w:val="20"/>
            <w:szCs w:val="20"/>
          </w:rPr>
          <w:t xml:space="preserve">) for </w:t>
        </w:r>
        <w:r w:rsidR="009152E2">
          <w:rPr>
            <w:sz w:val="20"/>
            <w:szCs w:val="20"/>
          </w:rPr>
          <w:t>the specified</w:t>
        </w:r>
        <w:r w:rsidR="009152E2" w:rsidRPr="009152E2">
          <w:rPr>
            <w:sz w:val="20"/>
            <w:szCs w:val="20"/>
          </w:rPr>
          <w:t xml:space="preserve"> service type</w:t>
        </w:r>
        <w:r w:rsidR="009152E2">
          <w:rPr>
            <w:sz w:val="20"/>
            <w:szCs w:val="20"/>
          </w:rPr>
          <w:t xml:space="preserve"> and set of </w:t>
        </w:r>
        <w:r w:rsidR="001E0461">
          <w:rPr>
            <w:sz w:val="20"/>
            <w:szCs w:val="20"/>
          </w:rPr>
          <w:t xml:space="preserve">EPCS </w:t>
        </w:r>
        <w:r w:rsidR="009152E2">
          <w:rPr>
            <w:sz w:val="20"/>
            <w:szCs w:val="20"/>
          </w:rPr>
          <w:t>links</w:t>
        </w:r>
      </w:ins>
      <w:r w:rsidRPr="009152E2">
        <w:rPr>
          <w:sz w:val="20"/>
          <w:szCs w:val="20"/>
        </w:rPr>
        <w:t xml:space="preserve"> </w:t>
      </w:r>
      <w:r>
        <w:rPr>
          <w:sz w:val="20"/>
          <w:szCs w:val="20"/>
        </w:rPr>
        <w:t xml:space="preserve">so that subsequently transmitted traffic </w:t>
      </w:r>
      <w:ins w:id="50" w:author="Author">
        <w:r w:rsidR="001E0461" w:rsidRPr="001E0461">
          <w:rPr>
            <w:sz w:val="20"/>
            <w:szCs w:val="20"/>
          </w:rPr>
          <w:t xml:space="preserve">(#10326, #12695) corresponding to that specific service type </w:t>
        </w:r>
      </w:ins>
      <w:r>
        <w:rPr>
          <w:sz w:val="20"/>
          <w:szCs w:val="20"/>
        </w:rPr>
        <w:t xml:space="preserve">receives EPCS priority access treatment using the procedure defined in </w:t>
      </w:r>
      <w:hyperlink w:anchor="bookmark126" w:history="1">
        <w:r>
          <w:rPr>
            <w:sz w:val="20"/>
            <w:szCs w:val="20"/>
          </w:rPr>
          <w:t>35.17.3 (EPCS priority</w:t>
        </w:r>
      </w:hyperlink>
      <w:r>
        <w:rPr>
          <w:sz w:val="20"/>
          <w:szCs w:val="20"/>
        </w:rPr>
        <w:t xml:space="preserve"> </w:t>
      </w:r>
      <w:hyperlink w:anchor="bookmark126" w:history="1">
        <w:r>
          <w:rPr>
            <w:sz w:val="20"/>
            <w:szCs w:val="20"/>
          </w:rPr>
          <w:t>access procedure)</w:t>
        </w:r>
      </w:hyperlink>
      <w:r>
        <w:rPr>
          <w:sz w:val="20"/>
          <w:szCs w:val="20"/>
        </w:rPr>
        <w:t>.</w:t>
      </w:r>
    </w:p>
    <w:p w14:paraId="69E0554E" w14:textId="7C0A7A13" w:rsidR="00596733" w:rsidRDefault="00596733" w:rsidP="00B61288">
      <w:pPr>
        <w:pStyle w:val="ListParagraph"/>
        <w:numPr>
          <w:ilvl w:val="5"/>
          <w:numId w:val="9"/>
        </w:numPr>
        <w:tabs>
          <w:tab w:val="left" w:pos="800"/>
        </w:tabs>
        <w:kinsoku w:val="0"/>
        <w:overflowPunct w:val="0"/>
        <w:spacing w:before="67" w:line="249" w:lineRule="auto"/>
        <w:ind w:right="157"/>
        <w:jc w:val="both"/>
        <w:rPr>
          <w:sz w:val="20"/>
          <w:szCs w:val="20"/>
        </w:rPr>
      </w:pPr>
      <w:r>
        <w:rPr>
          <w:sz w:val="20"/>
          <w:szCs w:val="20"/>
        </w:rPr>
        <w:t xml:space="preserve">If a non-AP STA affiliated with the initiating non-AP MLD receives an EPCS Priority Access Enable Response frame (9.6.35.6 (EPCS Priority Access Enable Response frame format)) with a matching </w:t>
      </w:r>
      <w:ins w:id="51" w:author="Author">
        <w:r w:rsidR="001E0461" w:rsidRPr="001E0461">
          <w:rPr>
            <w:sz w:val="20"/>
            <w:szCs w:val="20"/>
          </w:rPr>
          <w:t xml:space="preserve">(#10326, #12695) service type and </w:t>
        </w:r>
      </w:ins>
      <w:r>
        <w:rPr>
          <w:sz w:val="20"/>
          <w:szCs w:val="20"/>
        </w:rPr>
        <w:t>dialog token and a value not equal to SUCCESS in the Status Code field, then the initiating non-AP MLD shall issue an MLME-</w:t>
      </w:r>
      <w:proofErr w:type="spellStart"/>
      <w:r>
        <w:rPr>
          <w:sz w:val="20"/>
          <w:szCs w:val="20"/>
        </w:rPr>
        <w:t>EPCSPRIACCESSENABLE.confirm</w:t>
      </w:r>
      <w:proofErr w:type="spellEnd"/>
      <w:r>
        <w:rPr>
          <w:sz w:val="20"/>
          <w:szCs w:val="20"/>
        </w:rPr>
        <w:t xml:space="preserve"> primitive with the status code from the response frame indicating the failure to change EPCS priority access</w:t>
      </w:r>
      <w:ins w:id="52" w:author="Author">
        <w:r w:rsidR="001E0461">
          <w:rPr>
            <w:sz w:val="20"/>
            <w:szCs w:val="20"/>
          </w:rPr>
          <w:t xml:space="preserve"> </w:t>
        </w:r>
        <w:r w:rsidR="001E0461" w:rsidRPr="001E0461">
          <w:rPr>
            <w:sz w:val="20"/>
            <w:szCs w:val="20"/>
          </w:rPr>
          <w:t>(#10326, #12695) for the specified service type</w:t>
        </w:r>
      </w:ins>
      <w:r w:rsidRPr="001E0461">
        <w:rPr>
          <w:sz w:val="20"/>
          <w:szCs w:val="20"/>
        </w:rPr>
        <w:t xml:space="preserve"> </w:t>
      </w:r>
      <w:r>
        <w:rPr>
          <w:sz w:val="20"/>
          <w:szCs w:val="20"/>
        </w:rPr>
        <w:t>to an enabled state. In this case, the initiating non-AP MLD shall not apply the EPCS priority access procedure</w:t>
      </w:r>
      <w:ins w:id="53" w:author="Author">
        <w:r w:rsidR="001E0461">
          <w:rPr>
            <w:sz w:val="20"/>
            <w:szCs w:val="20"/>
          </w:rPr>
          <w:t xml:space="preserve"> </w:t>
        </w:r>
        <w:r w:rsidR="001E0461" w:rsidRPr="001E0461">
          <w:rPr>
            <w:sz w:val="20"/>
            <w:szCs w:val="20"/>
          </w:rPr>
          <w:t xml:space="preserve">(#10326, #12695, #12696) for the specified service type and set of </w:t>
        </w:r>
        <w:r w:rsidR="001E0461">
          <w:rPr>
            <w:sz w:val="20"/>
            <w:szCs w:val="20"/>
          </w:rPr>
          <w:t xml:space="preserve">EPCS </w:t>
        </w:r>
        <w:r w:rsidR="001E0461" w:rsidRPr="001E0461">
          <w:rPr>
            <w:sz w:val="20"/>
            <w:szCs w:val="20"/>
          </w:rPr>
          <w:t>links</w:t>
        </w:r>
      </w:ins>
      <w:r>
        <w:rPr>
          <w:sz w:val="20"/>
          <w:szCs w:val="20"/>
        </w:rPr>
        <w:t xml:space="preserve">. The higher layer function that triggers the EPCS priority access </w:t>
      </w:r>
      <w:ins w:id="54" w:author="Author">
        <w:r w:rsidR="001E0461" w:rsidRPr="001E0461">
          <w:rPr>
            <w:sz w:val="20"/>
            <w:szCs w:val="20"/>
          </w:rPr>
          <w:t xml:space="preserve">(#10326, #12695) for the specified service type </w:t>
        </w:r>
      </w:ins>
      <w:r>
        <w:rPr>
          <w:sz w:val="20"/>
          <w:szCs w:val="20"/>
        </w:rPr>
        <w:t xml:space="preserve">is responsible for managing reattempts after receiving responses with a </w:t>
      </w:r>
      <w:ins w:id="55" w:author="Author">
        <w:r w:rsidR="0072555E">
          <w:rPr>
            <w:sz w:val="20"/>
            <w:szCs w:val="20"/>
          </w:rPr>
          <w:t xml:space="preserve">status code </w:t>
        </w:r>
      </w:ins>
      <w:r>
        <w:rPr>
          <w:sz w:val="20"/>
          <w:szCs w:val="20"/>
        </w:rPr>
        <w:t>value other than SUCCESS.</w:t>
      </w:r>
    </w:p>
    <w:p w14:paraId="5E35707E" w14:textId="77777777" w:rsidR="00596733" w:rsidRDefault="00596733" w:rsidP="00596733">
      <w:pPr>
        <w:pStyle w:val="BodyText"/>
        <w:kinsoku w:val="0"/>
        <w:overflowPunct w:val="0"/>
        <w:spacing w:before="5"/>
        <w:rPr>
          <w:sz w:val="21"/>
          <w:szCs w:val="21"/>
        </w:rPr>
      </w:pPr>
    </w:p>
    <w:p w14:paraId="432985D6" w14:textId="7ECD93C6" w:rsidR="00596733" w:rsidRDefault="00596733" w:rsidP="001E0461">
      <w:pPr>
        <w:pStyle w:val="BodyText"/>
        <w:kinsoku w:val="0"/>
        <w:overflowPunct w:val="0"/>
        <w:spacing w:line="249" w:lineRule="auto"/>
        <w:ind w:left="160" w:right="156"/>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EPCSPRIACCESSTEARDOWN.request</w:t>
      </w:r>
      <w:proofErr w:type="spellEnd"/>
      <w:r>
        <w:t xml:space="preserve"> primitive, an EPCS non-AP MLD with EPCS priority access in an enabled state</w:t>
      </w:r>
      <w:ins w:id="56" w:author="Author">
        <w:r w:rsidR="001E0461">
          <w:t xml:space="preserve"> </w:t>
        </w:r>
        <w:r w:rsidR="001E0461" w:rsidRPr="001E0461">
          <w:t xml:space="preserve">(#10326, #12695) for </w:t>
        </w:r>
        <w:r w:rsidR="001E0461">
          <w:t>a</w:t>
        </w:r>
        <w:r w:rsidR="001E0461" w:rsidRPr="001E0461">
          <w:t xml:space="preserve"> specified service type</w:t>
        </w:r>
      </w:ins>
      <w:r>
        <w:t xml:space="preserve"> shall use the following procedure </w:t>
      </w:r>
      <w:del w:id="57" w:author="Author">
        <w:r w:rsidDel="00701122">
          <w:delText>for changing</w:delText>
        </w:r>
      </w:del>
      <w:ins w:id="58" w:author="Author">
        <w:r w:rsidR="00701122">
          <w:t>to change</w:t>
        </w:r>
      </w:ins>
      <w:r>
        <w:t xml:space="preserve"> the EPCS priority access to a torn down state</w:t>
      </w:r>
      <w:ins w:id="59" w:author="Author">
        <w:r w:rsidR="001E0461">
          <w:t xml:space="preserve"> </w:t>
        </w:r>
        <w:r w:rsidR="001E0461" w:rsidRPr="001E0461">
          <w:t>(#10326, #12695) for the specified service type</w:t>
        </w:r>
      </w:ins>
      <w:r>
        <w:t>.</w:t>
      </w:r>
    </w:p>
    <w:p w14:paraId="2B004A72" w14:textId="77777777" w:rsidR="00596733" w:rsidRDefault="00596733" w:rsidP="00596733">
      <w:pPr>
        <w:pStyle w:val="BodyText"/>
        <w:kinsoku w:val="0"/>
        <w:overflowPunct w:val="0"/>
        <w:spacing w:before="134" w:line="232" w:lineRule="auto"/>
        <w:ind w:left="159" w:right="157"/>
        <w:jc w:val="both"/>
        <w:rPr>
          <w:sz w:val="18"/>
          <w:szCs w:val="18"/>
        </w:rPr>
      </w:pPr>
      <w:r>
        <w:rPr>
          <w:sz w:val="18"/>
          <w:szCs w:val="18"/>
        </w:rPr>
        <w:t>NOTE—A non-AP MLD can initiate the teardown procedure regardless of whether the AP MLD or the non-AP MLD initiated the process to enable EPCS priority access.</w:t>
      </w:r>
    </w:p>
    <w:p w14:paraId="4534B9E0" w14:textId="77777777" w:rsidR="00596733" w:rsidRDefault="00596733" w:rsidP="00596733">
      <w:pPr>
        <w:pStyle w:val="BodyText"/>
        <w:kinsoku w:val="0"/>
        <w:overflowPunct w:val="0"/>
        <w:spacing w:before="10"/>
        <w:rPr>
          <w:sz w:val="19"/>
          <w:szCs w:val="19"/>
        </w:rPr>
      </w:pPr>
    </w:p>
    <w:p w14:paraId="73415A9B" w14:textId="094706B1" w:rsidR="00596733" w:rsidRPr="001E0461" w:rsidRDefault="00596733">
      <w:pPr>
        <w:pStyle w:val="ListParagraph"/>
        <w:numPr>
          <w:ilvl w:val="0"/>
          <w:numId w:val="8"/>
        </w:numPr>
        <w:tabs>
          <w:tab w:val="left" w:pos="800"/>
        </w:tabs>
        <w:kinsoku w:val="0"/>
        <w:overflowPunct w:val="0"/>
        <w:spacing w:before="103" w:line="249" w:lineRule="auto"/>
        <w:ind w:right="156"/>
        <w:jc w:val="both"/>
        <w:rPr>
          <w:sz w:val="20"/>
          <w:szCs w:val="20"/>
        </w:rPr>
        <w:pPrChange w:id="60" w:author="Author">
          <w:pPr>
            <w:pStyle w:val="ListParagraph"/>
            <w:numPr>
              <w:numId w:val="13"/>
            </w:numPr>
            <w:tabs>
              <w:tab w:val="num" w:pos="360"/>
              <w:tab w:val="num" w:pos="720"/>
              <w:tab w:val="left" w:pos="800"/>
            </w:tabs>
            <w:kinsoku w:val="0"/>
            <w:overflowPunct w:val="0"/>
            <w:spacing w:before="103" w:line="249" w:lineRule="auto"/>
            <w:ind w:left="720" w:right="156" w:hanging="720"/>
            <w:jc w:val="both"/>
          </w:pPr>
        </w:pPrChange>
      </w:pPr>
      <w:r>
        <w:rPr>
          <w:sz w:val="20"/>
          <w:szCs w:val="20"/>
        </w:rPr>
        <w:t>A non-AP STA affiliated with the tearing down non-AP MLD shall transmit an EPCS Priority Access Teardown frame (9.6.35.7 (EPCS Priority Access Teardown frame details)) to an AP affiliated with the associated EPCS AP MLD. The destination of the EPCS Priority Access Teardown frame is the MAC address of the AP with which the tearing down non-AP EHT STA is associated or</w:t>
      </w:r>
      <w:r w:rsidRPr="001E0461">
        <w:rPr>
          <w:spacing w:val="-1"/>
          <w:sz w:val="20"/>
          <w:szCs w:val="20"/>
        </w:rPr>
        <w:t xml:space="preserve"> </w:t>
      </w:r>
      <w:r>
        <w:rPr>
          <w:sz w:val="20"/>
          <w:szCs w:val="20"/>
        </w:rPr>
        <w:t>the MAC address of</w:t>
      </w:r>
      <w:r w:rsidRPr="001E0461">
        <w:rPr>
          <w:spacing w:val="-1"/>
          <w:sz w:val="20"/>
          <w:szCs w:val="20"/>
        </w:rPr>
        <w:t xml:space="preserve"> </w:t>
      </w:r>
      <w:r>
        <w:rPr>
          <w:sz w:val="20"/>
          <w:szCs w:val="20"/>
        </w:rPr>
        <w:t>the AP</w:t>
      </w:r>
      <w:r w:rsidRPr="001E0461">
        <w:rPr>
          <w:spacing w:val="-1"/>
          <w:sz w:val="20"/>
          <w:szCs w:val="20"/>
        </w:rPr>
        <w:t xml:space="preserve"> </w:t>
      </w:r>
      <w:r>
        <w:rPr>
          <w:sz w:val="20"/>
          <w:szCs w:val="20"/>
        </w:rPr>
        <w:t>that</w:t>
      </w:r>
      <w:r w:rsidRPr="001E0461">
        <w:rPr>
          <w:spacing w:val="-1"/>
          <w:sz w:val="20"/>
          <w:szCs w:val="20"/>
        </w:rPr>
        <w:t xml:space="preserve"> </w:t>
      </w:r>
      <w:r>
        <w:rPr>
          <w:sz w:val="20"/>
          <w:szCs w:val="20"/>
        </w:rPr>
        <w:t>is affiliated</w:t>
      </w:r>
      <w:r w:rsidRPr="001E0461">
        <w:rPr>
          <w:spacing w:val="-1"/>
          <w:sz w:val="20"/>
          <w:szCs w:val="20"/>
        </w:rPr>
        <w:t xml:space="preserve"> </w:t>
      </w:r>
      <w:r>
        <w:rPr>
          <w:sz w:val="20"/>
          <w:szCs w:val="20"/>
        </w:rPr>
        <w:t>with</w:t>
      </w:r>
      <w:r w:rsidRPr="001E0461">
        <w:rPr>
          <w:spacing w:val="-1"/>
          <w:sz w:val="20"/>
          <w:szCs w:val="20"/>
        </w:rPr>
        <w:t xml:space="preserve"> </w:t>
      </w:r>
      <w:r>
        <w:rPr>
          <w:sz w:val="20"/>
          <w:szCs w:val="20"/>
        </w:rPr>
        <w:t>the AP MLD with which the tearing down</w:t>
      </w:r>
      <w:r w:rsidRPr="001E0461">
        <w:rPr>
          <w:spacing w:val="-2"/>
          <w:sz w:val="20"/>
          <w:szCs w:val="20"/>
        </w:rPr>
        <w:t xml:space="preserve"> </w:t>
      </w:r>
      <w:r>
        <w:rPr>
          <w:sz w:val="20"/>
          <w:szCs w:val="20"/>
        </w:rPr>
        <w:t>non-AP</w:t>
      </w:r>
      <w:r w:rsidRPr="001E0461">
        <w:rPr>
          <w:spacing w:val="-2"/>
          <w:sz w:val="20"/>
          <w:szCs w:val="20"/>
        </w:rPr>
        <w:t xml:space="preserve"> </w:t>
      </w:r>
      <w:r>
        <w:rPr>
          <w:sz w:val="20"/>
          <w:szCs w:val="20"/>
        </w:rPr>
        <w:t>MLD</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associated</w:t>
      </w:r>
      <w:r w:rsidRPr="001E0461">
        <w:rPr>
          <w:spacing w:val="-2"/>
          <w:sz w:val="20"/>
          <w:szCs w:val="20"/>
        </w:rPr>
        <w:t xml:space="preserve"> </w:t>
      </w:r>
      <w:r>
        <w:rPr>
          <w:sz w:val="20"/>
          <w:szCs w:val="20"/>
        </w:rPr>
        <w:t>and</w:t>
      </w:r>
      <w:r w:rsidRPr="001E0461">
        <w:rPr>
          <w:spacing w:val="-2"/>
          <w:sz w:val="20"/>
          <w:szCs w:val="20"/>
        </w:rPr>
        <w:t xml:space="preserve"> </w:t>
      </w:r>
      <w:r>
        <w:rPr>
          <w:sz w:val="20"/>
          <w:szCs w:val="20"/>
        </w:rPr>
        <w:t>that</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operating</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same</w:t>
      </w:r>
      <w:r w:rsidRPr="001E0461">
        <w:rPr>
          <w:spacing w:val="-2"/>
          <w:sz w:val="20"/>
          <w:szCs w:val="20"/>
        </w:rPr>
        <w:t xml:space="preserve"> </w:t>
      </w:r>
      <w:r>
        <w:rPr>
          <w:sz w:val="20"/>
          <w:szCs w:val="20"/>
        </w:rPr>
        <w:t>link</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lastRenderedPageBreak/>
        <w:t>which</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EPCS</w:t>
      </w:r>
      <w:r w:rsidRPr="001E0461">
        <w:rPr>
          <w:spacing w:val="-2"/>
          <w:sz w:val="20"/>
          <w:szCs w:val="20"/>
        </w:rPr>
        <w:t xml:space="preserve"> </w:t>
      </w:r>
      <w:r>
        <w:rPr>
          <w:sz w:val="20"/>
          <w:szCs w:val="20"/>
        </w:rPr>
        <w:t>Priority Access Teardown Request frame is transmitted. The tearing down non-AP MLD shall change the</w:t>
      </w:r>
      <w:r w:rsidR="001E0461">
        <w:rPr>
          <w:sz w:val="20"/>
          <w:szCs w:val="20"/>
        </w:rPr>
        <w:t xml:space="preserve"> </w:t>
      </w:r>
      <w:r w:rsidRPr="001E0461">
        <w:rPr>
          <w:sz w:val="20"/>
          <w:szCs w:val="20"/>
        </w:rPr>
        <w:t xml:space="preserve">EPCS priority access </w:t>
      </w:r>
      <w:ins w:id="61" w:author="Author">
        <w:r w:rsidR="001E0461" w:rsidRPr="001E0461">
          <w:rPr>
            <w:sz w:val="20"/>
            <w:szCs w:val="20"/>
          </w:rPr>
          <w:t xml:space="preserve">(#10326, #12695) for the specified service type </w:t>
        </w:r>
      </w:ins>
      <w:r w:rsidRPr="001E0461">
        <w:rPr>
          <w:sz w:val="20"/>
          <w:szCs w:val="20"/>
        </w:rPr>
        <w:t>to the torn down state so that subsequently transmitted traffic does not receive EPCS priority access treatment</w:t>
      </w:r>
      <w:ins w:id="62" w:author="Author">
        <w:r w:rsidR="001E0461">
          <w:rPr>
            <w:sz w:val="20"/>
            <w:szCs w:val="20"/>
          </w:rPr>
          <w:t xml:space="preserve"> </w:t>
        </w:r>
        <w:r w:rsidR="001E0461" w:rsidRPr="001E0461">
          <w:rPr>
            <w:sz w:val="20"/>
            <w:szCs w:val="20"/>
          </w:rPr>
          <w:t xml:space="preserve">(#10326, #12695, #12696) for the specified service type and set of </w:t>
        </w:r>
        <w:r w:rsidR="001E0461">
          <w:rPr>
            <w:sz w:val="20"/>
            <w:szCs w:val="20"/>
          </w:rPr>
          <w:t xml:space="preserve">EPCS </w:t>
        </w:r>
        <w:r w:rsidR="001E0461" w:rsidRPr="001E0461">
          <w:rPr>
            <w:sz w:val="20"/>
            <w:szCs w:val="20"/>
          </w:rPr>
          <w:t>links</w:t>
        </w:r>
      </w:ins>
      <w:r w:rsidRPr="001E0461">
        <w:rPr>
          <w:sz w:val="20"/>
          <w:szCs w:val="20"/>
        </w:rPr>
        <w:t>.</w:t>
      </w:r>
    </w:p>
    <w:p w14:paraId="2D3DD0A4" w14:textId="77777777" w:rsidR="00596733" w:rsidRDefault="00596733" w:rsidP="00596733">
      <w:pPr>
        <w:pStyle w:val="BodyText"/>
        <w:kinsoku w:val="0"/>
        <w:overflowPunct w:val="0"/>
        <w:spacing w:before="11"/>
      </w:pPr>
    </w:p>
    <w:p w14:paraId="3779DF72" w14:textId="1F62B577" w:rsidR="00596733" w:rsidRDefault="00596733" w:rsidP="00B61288">
      <w:pPr>
        <w:pStyle w:val="Heading5"/>
        <w:numPr>
          <w:ilvl w:val="4"/>
          <w:numId w:val="9"/>
        </w:numPr>
        <w:tabs>
          <w:tab w:val="left" w:pos="1218"/>
        </w:tabs>
        <w:kinsoku w:val="0"/>
        <w:overflowPunct w:val="0"/>
        <w:jc w:val="both"/>
        <w:rPr>
          <w:spacing w:val="-5"/>
        </w:rPr>
      </w:pPr>
      <w:bookmarkStart w:id="63" w:name="35.17.2.2.3_Procedures_at_the_originatin"/>
      <w:bookmarkEnd w:id="63"/>
      <w:r>
        <w:t>Procedures</w:t>
      </w:r>
      <w:r>
        <w:rPr>
          <w:spacing w:val="-7"/>
        </w:rPr>
        <w:t xml:space="preserve"> </w:t>
      </w:r>
      <w:r>
        <w:t>at</w:t>
      </w:r>
      <w:r>
        <w:rPr>
          <w:spacing w:val="-7"/>
        </w:rPr>
        <w:t xml:space="preserve"> </w:t>
      </w:r>
      <w:r>
        <w:t>the</w:t>
      </w:r>
      <w:r>
        <w:rPr>
          <w:spacing w:val="-7"/>
        </w:rPr>
        <w:t xml:space="preserve"> </w:t>
      </w:r>
      <w:r>
        <w:t>originating</w:t>
      </w:r>
      <w:r>
        <w:rPr>
          <w:spacing w:val="-7"/>
        </w:rPr>
        <w:t xml:space="preserve"> </w:t>
      </w:r>
      <w:r>
        <w:t>AP</w:t>
      </w:r>
      <w:r>
        <w:rPr>
          <w:spacing w:val="-6"/>
        </w:rPr>
        <w:t xml:space="preserve"> </w:t>
      </w:r>
      <w:r>
        <w:rPr>
          <w:spacing w:val="-5"/>
        </w:rPr>
        <w:t>MLD</w:t>
      </w:r>
    </w:p>
    <w:p w14:paraId="597DF746" w14:textId="77777777" w:rsidR="00596733" w:rsidRDefault="00596733" w:rsidP="00596733">
      <w:pPr>
        <w:pStyle w:val="BodyText"/>
        <w:kinsoku w:val="0"/>
        <w:overflowPunct w:val="0"/>
        <w:spacing w:before="9"/>
        <w:rPr>
          <w:rFonts w:ascii="Arial" w:hAnsi="Arial" w:cs="Arial"/>
          <w:b/>
          <w:bCs/>
          <w:sz w:val="21"/>
          <w:szCs w:val="21"/>
        </w:rPr>
      </w:pPr>
    </w:p>
    <w:p w14:paraId="72D26391" w14:textId="0C42ABE3" w:rsidR="00C31A72" w:rsidRDefault="00C31A72" w:rsidP="00596733">
      <w:pPr>
        <w:pStyle w:val="BodyText"/>
        <w:kinsoku w:val="0"/>
        <w:overflowPunct w:val="0"/>
        <w:spacing w:line="249" w:lineRule="auto"/>
        <w:ind w:left="159" w:right="156"/>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9661C27" w14:textId="77777777" w:rsidR="00C31A72" w:rsidRDefault="00C31A72" w:rsidP="00596733">
      <w:pPr>
        <w:pStyle w:val="BodyText"/>
        <w:kinsoku w:val="0"/>
        <w:overflowPunct w:val="0"/>
        <w:spacing w:line="249" w:lineRule="auto"/>
        <w:ind w:left="159" w:right="156"/>
        <w:jc w:val="both"/>
      </w:pPr>
    </w:p>
    <w:p w14:paraId="5084109F" w14:textId="40FB64AB" w:rsidR="00596733" w:rsidRDefault="00596733" w:rsidP="00596733">
      <w:pPr>
        <w:pStyle w:val="BodyText"/>
        <w:kinsoku w:val="0"/>
        <w:overflowPunct w:val="0"/>
        <w:spacing w:line="249" w:lineRule="auto"/>
        <w:ind w:left="159" w:right="156"/>
        <w:jc w:val="both"/>
      </w:pPr>
      <w:r>
        <w:t>When instructed to do so by a higher layer function triggered via an external interface, and upon receipt of an</w:t>
      </w:r>
      <w:r>
        <w:rPr>
          <w:spacing w:val="-6"/>
        </w:rPr>
        <w:t xml:space="preserve"> </w:t>
      </w:r>
      <w:r>
        <w:t>MLME-</w:t>
      </w:r>
      <w:proofErr w:type="spellStart"/>
      <w:r>
        <w:t>EPCSPRIACCESSENABLE.request</w:t>
      </w:r>
      <w:proofErr w:type="spellEnd"/>
      <w:r>
        <w:rPr>
          <w:spacing w:val="-6"/>
        </w:rPr>
        <w:t xml:space="preserve"> </w:t>
      </w:r>
      <w:r>
        <w:t>primitive,</w:t>
      </w:r>
      <w:r>
        <w:rPr>
          <w:spacing w:val="-6"/>
        </w:rPr>
        <w:t xml:space="preserve"> </w:t>
      </w:r>
      <w:r>
        <w:t>an</w:t>
      </w:r>
      <w:r>
        <w:rPr>
          <w:spacing w:val="-3"/>
        </w:rPr>
        <w:t xml:space="preserve"> </w:t>
      </w:r>
      <w:ins w:id="64" w:author="Author">
        <w:r w:rsidR="00D03FC3">
          <w:rPr>
            <w:spacing w:val="-3"/>
          </w:rPr>
          <w:t xml:space="preserve">EPCS </w:t>
        </w:r>
      </w:ins>
      <w:r>
        <w:t>AP</w:t>
      </w:r>
      <w:r>
        <w:rPr>
          <w:spacing w:val="-6"/>
        </w:rPr>
        <w:t xml:space="preserve"> </w:t>
      </w:r>
      <w:r>
        <w:t>MLD</w:t>
      </w:r>
      <w:r>
        <w:rPr>
          <w:spacing w:val="-6"/>
        </w:rPr>
        <w:t xml:space="preserve"> </w:t>
      </w:r>
      <w:r>
        <w:t>that</w:t>
      </w:r>
      <w:r>
        <w:rPr>
          <w:spacing w:val="-6"/>
        </w:rPr>
        <w:t xml:space="preserve"> </w:t>
      </w:r>
      <w:r>
        <w:t>supports</w:t>
      </w:r>
      <w:r>
        <w:rPr>
          <w:spacing w:val="-6"/>
        </w:rPr>
        <w:t xml:space="preserve"> </w:t>
      </w:r>
      <w:r>
        <w:t>this</w:t>
      </w:r>
      <w:r>
        <w:rPr>
          <w:spacing w:val="-7"/>
        </w:rPr>
        <w:t xml:space="preserve"> </w:t>
      </w:r>
      <w:r>
        <w:t>functionality</w:t>
      </w:r>
      <w:r>
        <w:rPr>
          <w:spacing w:val="-6"/>
        </w:rPr>
        <w:t xml:space="preserve"> </w:t>
      </w:r>
      <w:r>
        <w:t xml:space="preserve">shall follow the procedure below to request </w:t>
      </w:r>
      <w:del w:id="65" w:author="Author">
        <w:r w:rsidDel="00580756">
          <w:delText xml:space="preserve">the </w:delText>
        </w:r>
      </w:del>
      <w:ins w:id="66" w:author="Author">
        <w:r w:rsidR="00580756">
          <w:t xml:space="preserve">a </w:t>
        </w:r>
      </w:ins>
      <w:r>
        <w:t>change of the EPCS priority access for an associated non-AP MLD to the enabled state</w:t>
      </w:r>
      <w:ins w:id="67" w:author="Author">
        <w:r w:rsidR="00D03FC3">
          <w:t xml:space="preserve"> (#10326, #12695</w:t>
        </w:r>
        <w:r w:rsidR="00D03FC3" w:rsidRPr="00827D17">
          <w:t>)</w:t>
        </w:r>
        <w:r w:rsidR="00D03FC3">
          <w:t xml:space="preserve"> </w:t>
        </w:r>
        <w:r w:rsidR="00CF3A7D">
          <w:t>for a specific service type</w:t>
        </w:r>
      </w:ins>
      <w:r>
        <w:t>.</w:t>
      </w:r>
    </w:p>
    <w:p w14:paraId="757E7595" w14:textId="77777777" w:rsidR="00596733" w:rsidRDefault="00596733" w:rsidP="00596733">
      <w:pPr>
        <w:pStyle w:val="BodyText"/>
        <w:kinsoku w:val="0"/>
        <w:overflowPunct w:val="0"/>
        <w:spacing w:before="129"/>
        <w:ind w:left="160"/>
        <w:jc w:val="both"/>
        <w:rPr>
          <w:spacing w:val="-2"/>
          <w:sz w:val="18"/>
          <w:szCs w:val="18"/>
        </w:rPr>
      </w:pPr>
      <w:r>
        <w:rPr>
          <w:sz w:val="18"/>
          <w:szCs w:val="18"/>
        </w:rPr>
        <w:t>NOTE</w:t>
      </w:r>
      <w:r>
        <w:rPr>
          <w:spacing w:val="-2"/>
          <w:sz w:val="18"/>
          <w:szCs w:val="18"/>
        </w:rPr>
        <w:t xml:space="preserve"> </w:t>
      </w:r>
      <w:r>
        <w:rPr>
          <w:sz w:val="18"/>
          <w:szCs w:val="18"/>
        </w:rPr>
        <w:t>1—The</w:t>
      </w:r>
      <w:r>
        <w:rPr>
          <w:spacing w:val="-2"/>
          <w:sz w:val="18"/>
          <w:szCs w:val="18"/>
        </w:rPr>
        <w:t xml:space="preserve"> </w:t>
      </w:r>
      <w:r>
        <w:rPr>
          <w:sz w:val="18"/>
          <w:szCs w:val="18"/>
        </w:rPr>
        <w:t>definition</w:t>
      </w:r>
      <w:r>
        <w:rPr>
          <w:spacing w:val="-2"/>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external</w:t>
      </w:r>
      <w:r>
        <w:rPr>
          <w:spacing w:val="-3"/>
          <w:sz w:val="18"/>
          <w:szCs w:val="18"/>
        </w:rPr>
        <w:t xml:space="preserve"> </w:t>
      </w:r>
      <w:r>
        <w:rPr>
          <w:sz w:val="18"/>
          <w:szCs w:val="18"/>
        </w:rPr>
        <w:t>interface</w:t>
      </w:r>
      <w:r>
        <w:rPr>
          <w:spacing w:val="-3"/>
          <w:sz w:val="18"/>
          <w:szCs w:val="18"/>
        </w:rPr>
        <w:t xml:space="preserve"> </w:t>
      </w:r>
      <w:r>
        <w:rPr>
          <w:sz w:val="18"/>
          <w:szCs w:val="18"/>
        </w:rPr>
        <w:t>is</w:t>
      </w:r>
      <w:r>
        <w:rPr>
          <w:spacing w:val="-3"/>
          <w:sz w:val="18"/>
          <w:szCs w:val="18"/>
        </w:rPr>
        <w:t xml:space="preserve"> </w:t>
      </w:r>
      <w:r>
        <w:rPr>
          <w:sz w:val="18"/>
          <w:szCs w:val="18"/>
        </w:rPr>
        <w:t>out</w:t>
      </w:r>
      <w:r>
        <w:rPr>
          <w:spacing w:val="-3"/>
          <w:sz w:val="18"/>
          <w:szCs w:val="18"/>
        </w:rPr>
        <w:t xml:space="preserve"> </w:t>
      </w:r>
      <w:r>
        <w:rPr>
          <w:sz w:val="18"/>
          <w:szCs w:val="18"/>
        </w:rPr>
        <w:t>of</w:t>
      </w:r>
      <w:r>
        <w:rPr>
          <w:spacing w:val="-3"/>
          <w:sz w:val="18"/>
          <w:szCs w:val="18"/>
        </w:rPr>
        <w:t xml:space="preserve"> </w:t>
      </w:r>
      <w:r>
        <w:rPr>
          <w:sz w:val="18"/>
          <w:szCs w:val="18"/>
        </w:rPr>
        <w:t>the</w:t>
      </w:r>
      <w:r>
        <w:rPr>
          <w:spacing w:val="-2"/>
          <w:sz w:val="18"/>
          <w:szCs w:val="18"/>
        </w:rPr>
        <w:t xml:space="preserve"> </w:t>
      </w:r>
      <w:r>
        <w:rPr>
          <w:sz w:val="18"/>
          <w:szCs w:val="18"/>
        </w:rPr>
        <w:t>scope</w:t>
      </w:r>
      <w:r>
        <w:rPr>
          <w:spacing w:val="-3"/>
          <w:sz w:val="18"/>
          <w:szCs w:val="18"/>
        </w:rPr>
        <w:t xml:space="preserve"> </w:t>
      </w:r>
      <w:r>
        <w:rPr>
          <w:sz w:val="18"/>
          <w:szCs w:val="18"/>
        </w:rPr>
        <w:t>of</w:t>
      </w:r>
      <w:r>
        <w:rPr>
          <w:spacing w:val="-2"/>
          <w:sz w:val="18"/>
          <w:szCs w:val="18"/>
        </w:rPr>
        <w:t xml:space="preserve"> </w:t>
      </w:r>
      <w:r>
        <w:rPr>
          <w:sz w:val="18"/>
          <w:szCs w:val="18"/>
        </w:rPr>
        <w:t>this</w:t>
      </w:r>
      <w:r>
        <w:rPr>
          <w:spacing w:val="-2"/>
          <w:sz w:val="18"/>
          <w:szCs w:val="18"/>
        </w:rPr>
        <w:t xml:space="preserve"> standard.</w:t>
      </w:r>
    </w:p>
    <w:p w14:paraId="0F71BC75" w14:textId="77777777" w:rsidR="00596733" w:rsidRDefault="00596733" w:rsidP="00596733">
      <w:pPr>
        <w:pStyle w:val="BodyText"/>
        <w:kinsoku w:val="0"/>
        <w:overflowPunct w:val="0"/>
        <w:spacing w:before="9"/>
        <w:rPr>
          <w:sz w:val="19"/>
          <w:szCs w:val="19"/>
        </w:rPr>
      </w:pPr>
    </w:p>
    <w:p w14:paraId="19579A91" w14:textId="77777777" w:rsidR="00596733" w:rsidRDefault="00596733" w:rsidP="00B61288">
      <w:pPr>
        <w:pStyle w:val="ListParagraph"/>
        <w:numPr>
          <w:ilvl w:val="5"/>
          <w:numId w:val="9"/>
        </w:numPr>
        <w:tabs>
          <w:tab w:val="left" w:pos="800"/>
        </w:tabs>
        <w:kinsoku w:val="0"/>
        <w:overflowPunct w:val="0"/>
        <w:spacing w:before="1" w:line="249" w:lineRule="auto"/>
        <w:ind w:right="157"/>
        <w:jc w:val="both"/>
        <w:rPr>
          <w:spacing w:val="-2"/>
          <w:sz w:val="20"/>
          <w:szCs w:val="20"/>
        </w:rPr>
      </w:pPr>
      <w:r>
        <w:rPr>
          <w:sz w:val="20"/>
          <w:szCs w:val="20"/>
        </w:rPr>
        <w:t xml:space="preserve">An AP MLD with dot11SSPNInterfaceActivated equal to true shall verify if the dot11EPCSPriorityAccessAuthorized for the non-AP MLD in the dot11InterworkingEntry is set to </w:t>
      </w:r>
      <w:r>
        <w:rPr>
          <w:spacing w:val="-2"/>
          <w:sz w:val="20"/>
          <w:szCs w:val="20"/>
        </w:rPr>
        <w:t>true.</w:t>
      </w:r>
    </w:p>
    <w:p w14:paraId="50D159C8" w14:textId="77777777" w:rsidR="00596733" w:rsidRDefault="00596733" w:rsidP="00596733">
      <w:pPr>
        <w:pStyle w:val="BodyText"/>
        <w:kinsoku w:val="0"/>
        <w:overflowPunct w:val="0"/>
        <w:spacing w:before="133" w:line="232" w:lineRule="auto"/>
        <w:ind w:left="787" w:right="156" w:hanging="1"/>
        <w:jc w:val="both"/>
        <w:rPr>
          <w:sz w:val="18"/>
          <w:szCs w:val="18"/>
        </w:rPr>
      </w:pPr>
      <w:r>
        <w:rPr>
          <w:sz w:val="18"/>
          <w:szCs w:val="18"/>
        </w:rPr>
        <w:t>NOTE 2—Successful verification is defined when the dot11EPCSPriorityAccessAuthorized for the non-AP MLD in the dot11InterworkingEntry is set to true. The verification by an AP MLD with dot11SSPNInterfaceActivated equal to false is out of scope of this standard.</w:t>
      </w:r>
    </w:p>
    <w:p w14:paraId="0A6E34D6" w14:textId="77777777" w:rsidR="00596733" w:rsidRDefault="00596733" w:rsidP="00596733">
      <w:pPr>
        <w:pStyle w:val="BodyText"/>
        <w:kinsoku w:val="0"/>
        <w:overflowPunct w:val="0"/>
        <w:spacing w:before="8"/>
        <w:rPr>
          <w:sz w:val="19"/>
          <w:szCs w:val="19"/>
        </w:rPr>
      </w:pPr>
    </w:p>
    <w:p w14:paraId="40EDADCA" w14:textId="0751C592" w:rsidR="00596733" w:rsidRDefault="00596733" w:rsidP="00B61288">
      <w:pPr>
        <w:pStyle w:val="ListParagraph"/>
        <w:numPr>
          <w:ilvl w:val="5"/>
          <w:numId w:val="9"/>
        </w:numPr>
        <w:tabs>
          <w:tab w:val="left" w:pos="799"/>
        </w:tabs>
        <w:kinsoku w:val="0"/>
        <w:overflowPunct w:val="0"/>
        <w:spacing w:before="0" w:line="249" w:lineRule="auto"/>
        <w:ind w:right="156"/>
        <w:jc w:val="both"/>
        <w:rPr>
          <w:sz w:val="20"/>
          <w:szCs w:val="20"/>
        </w:rPr>
      </w:pPr>
      <w:r>
        <w:rPr>
          <w:sz w:val="20"/>
          <w:szCs w:val="20"/>
        </w:rPr>
        <w:t>If the verification is successful (see NOTE 2 above), an AP that is operating on an enabled link and is affiliated with the initiating AP MLD shall transmit an EPCS Priority Access Enable Request frame</w:t>
      </w:r>
      <w:r>
        <w:rPr>
          <w:spacing w:val="-4"/>
          <w:sz w:val="20"/>
          <w:szCs w:val="20"/>
        </w:rPr>
        <w:t xml:space="preserve"> </w:t>
      </w:r>
      <w:r>
        <w:rPr>
          <w:sz w:val="20"/>
          <w:szCs w:val="20"/>
        </w:rPr>
        <w:t>(9.6.35.5</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Request</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non-AP STA affiliated with an associated EPCS non-AP MLD, with EPCS priority access</w:t>
      </w:r>
      <w:ins w:id="68" w:author="Author">
        <w:r w:rsidR="00C31A72">
          <w:rPr>
            <w:sz w:val="20"/>
            <w:szCs w:val="20"/>
          </w:rPr>
          <w:t xml:space="preserve"> </w:t>
        </w:r>
        <w:r w:rsidR="00C31A72" w:rsidRPr="00C31A72">
          <w:rPr>
            <w:sz w:val="20"/>
            <w:szCs w:val="20"/>
          </w:rPr>
          <w:t xml:space="preserve">(#10326, #12695) </w:t>
        </w:r>
        <w:r w:rsidR="00CF3A7D">
          <w:rPr>
            <w:sz w:val="20"/>
            <w:szCs w:val="20"/>
          </w:rPr>
          <w:t>for a specific service type</w:t>
        </w:r>
      </w:ins>
      <w:r w:rsidRPr="00C31A72">
        <w:rPr>
          <w:sz w:val="20"/>
          <w:szCs w:val="20"/>
        </w:rPr>
        <w:t xml:space="preserve"> </w:t>
      </w:r>
      <w:r>
        <w:rPr>
          <w:sz w:val="20"/>
          <w:szCs w:val="20"/>
        </w:rPr>
        <w:t xml:space="preserve">in the torn down state for that non-AP MLD. The destination of the EPCS Priority Access Enable Request frame is the non-AP EHT STA indicated by the value of the </w:t>
      </w:r>
      <w:proofErr w:type="spellStart"/>
      <w:r>
        <w:rPr>
          <w:sz w:val="20"/>
          <w:szCs w:val="20"/>
        </w:rPr>
        <w:t>PeerSTAAddress</w:t>
      </w:r>
      <w:proofErr w:type="spellEnd"/>
      <w:r>
        <w:rPr>
          <w:sz w:val="20"/>
          <w:szCs w:val="20"/>
        </w:rPr>
        <w:t xml:space="preserve"> parameter in the MLME- </w:t>
      </w:r>
      <w:proofErr w:type="spellStart"/>
      <w:r>
        <w:rPr>
          <w:sz w:val="20"/>
          <w:szCs w:val="20"/>
        </w:rPr>
        <w:t>EPCSPRIACCESSENABLE.request</w:t>
      </w:r>
      <w:proofErr w:type="spellEnd"/>
      <w:r>
        <w:rPr>
          <w:sz w:val="20"/>
          <w:szCs w:val="20"/>
        </w:rPr>
        <w:t xml:space="preserve"> primitive or the MAC address of the non-AP STA that is operating on the same link on which the EPCS</w:t>
      </w:r>
      <w:r>
        <w:rPr>
          <w:spacing w:val="-1"/>
          <w:sz w:val="20"/>
          <w:szCs w:val="20"/>
        </w:rPr>
        <w:t xml:space="preserve"> </w:t>
      </w:r>
      <w:r>
        <w:rPr>
          <w:sz w:val="20"/>
          <w:szCs w:val="20"/>
        </w:rPr>
        <w:t>Priority Access Enable Request frame is</w:t>
      </w:r>
      <w:r>
        <w:rPr>
          <w:spacing w:val="-1"/>
          <w:sz w:val="20"/>
          <w:szCs w:val="20"/>
        </w:rPr>
        <w:t xml:space="preserve"> </w:t>
      </w:r>
      <w:r>
        <w:rPr>
          <w:sz w:val="20"/>
          <w:szCs w:val="20"/>
        </w:rPr>
        <w:t xml:space="preserve">transmitted and is affiliated with the non-AP MLD whose MAC address value is indicated by the value of the </w:t>
      </w:r>
      <w:proofErr w:type="spellStart"/>
      <w:r>
        <w:rPr>
          <w:sz w:val="20"/>
          <w:szCs w:val="20"/>
        </w:rPr>
        <w:t>PeerSTAAddress</w:t>
      </w:r>
      <w:proofErr w:type="spellEnd"/>
      <w:r>
        <w:rPr>
          <w:sz w:val="20"/>
          <w:szCs w:val="20"/>
        </w:rPr>
        <w:t xml:space="preserve"> parameter in the MLME-</w:t>
      </w:r>
      <w:proofErr w:type="spellStart"/>
      <w:r>
        <w:rPr>
          <w:sz w:val="20"/>
          <w:szCs w:val="20"/>
        </w:rPr>
        <w:t>EPCSPRIACCESSENABLE.request</w:t>
      </w:r>
      <w:proofErr w:type="spellEnd"/>
      <w:r>
        <w:rPr>
          <w:sz w:val="20"/>
          <w:szCs w:val="20"/>
        </w:rPr>
        <w:t xml:space="preserve"> primitive.</w:t>
      </w:r>
    </w:p>
    <w:p w14:paraId="7930F320" w14:textId="78773E64" w:rsidR="00596733" w:rsidRDefault="00596733" w:rsidP="00B61288">
      <w:pPr>
        <w:pStyle w:val="ListParagraph"/>
        <w:numPr>
          <w:ilvl w:val="5"/>
          <w:numId w:val="9"/>
        </w:numPr>
        <w:tabs>
          <w:tab w:val="left" w:pos="800"/>
        </w:tabs>
        <w:kinsoku w:val="0"/>
        <w:overflowPunct w:val="0"/>
        <w:spacing w:before="69" w:line="249" w:lineRule="auto"/>
        <w:ind w:right="157"/>
        <w:jc w:val="both"/>
        <w:rPr>
          <w:sz w:val="20"/>
          <w:szCs w:val="20"/>
        </w:rPr>
      </w:pPr>
      <w:r>
        <w:rPr>
          <w:sz w:val="20"/>
          <w:szCs w:val="20"/>
        </w:rPr>
        <w:t>If an AP affiliated with the initiating AP MLD receives an EPCS Priority Access Enable Response frame (9.6.35.6 (EPCS Priority Access Enable Response frame format)) with a matching</w:t>
      </w:r>
      <w:ins w:id="69" w:author="Author">
        <w:r w:rsidR="00C31A72">
          <w:rPr>
            <w:sz w:val="20"/>
            <w:szCs w:val="20"/>
          </w:rPr>
          <w:t xml:space="preserve"> </w:t>
        </w:r>
        <w:r w:rsidR="00C31A72" w:rsidRPr="00C31A72">
          <w:rPr>
            <w:sz w:val="20"/>
            <w:szCs w:val="20"/>
          </w:rPr>
          <w:t>(#10326, #12695) service type</w:t>
        </w:r>
        <w:r w:rsidR="00C31A72">
          <w:rPr>
            <w:sz w:val="20"/>
            <w:szCs w:val="20"/>
          </w:rPr>
          <w:t xml:space="preserve"> and</w:t>
        </w:r>
      </w:ins>
      <w:r w:rsidRPr="00C31A72">
        <w:rPr>
          <w:sz w:val="20"/>
          <w:szCs w:val="20"/>
        </w:rPr>
        <w:t xml:space="preserve"> </w:t>
      </w:r>
      <w:r>
        <w:rPr>
          <w:sz w:val="20"/>
          <w:szCs w:val="20"/>
        </w:rPr>
        <w:t>dialog token and a value of SUCCESS in the Status Code field, then the initiating AP MLD shall issue an MLME-</w:t>
      </w:r>
      <w:proofErr w:type="spellStart"/>
      <w:r>
        <w:rPr>
          <w:sz w:val="20"/>
          <w:szCs w:val="20"/>
        </w:rPr>
        <w:t>EPCSPRIACCESSENABLE.confirm</w:t>
      </w:r>
      <w:proofErr w:type="spellEnd"/>
      <w:r>
        <w:rPr>
          <w:sz w:val="20"/>
          <w:szCs w:val="20"/>
        </w:rPr>
        <w:t xml:space="preserve"> primitive with a value of SUCCESS in the Status Code field indicating successful transition of EPCS priority access </w:t>
      </w:r>
      <w:ins w:id="70" w:author="Author">
        <w:r w:rsidR="00C31A72" w:rsidRPr="00C31A72">
          <w:rPr>
            <w:sz w:val="20"/>
            <w:szCs w:val="20"/>
          </w:rPr>
          <w:t xml:space="preserve">(#10326, #12695) for the specified service type </w:t>
        </w:r>
      </w:ins>
      <w:r>
        <w:rPr>
          <w:sz w:val="20"/>
          <w:szCs w:val="20"/>
        </w:rPr>
        <w:t>to the enabled state. The initiating AP MLD shall change EPCS priority access</w:t>
      </w:r>
      <w:ins w:id="71" w:author="Author">
        <w:r w:rsidR="00C31A72">
          <w:rPr>
            <w:sz w:val="20"/>
            <w:szCs w:val="20"/>
          </w:rPr>
          <w:t xml:space="preserve"> </w:t>
        </w:r>
        <w:r w:rsidR="00C31A72" w:rsidRPr="00C31A72">
          <w:rPr>
            <w:sz w:val="20"/>
            <w:szCs w:val="20"/>
          </w:rPr>
          <w:t>(#10326, #12695) for the specified service type</w:t>
        </w:r>
      </w:ins>
      <w:r w:rsidRPr="00C31A72">
        <w:rPr>
          <w:sz w:val="20"/>
          <w:szCs w:val="20"/>
        </w:rPr>
        <w:t xml:space="preserve"> </w:t>
      </w:r>
      <w:r>
        <w:rPr>
          <w:sz w:val="20"/>
          <w:szCs w:val="20"/>
        </w:rPr>
        <w:t xml:space="preserve">to the enabled state so that subsequently transmitted traffic </w:t>
      </w:r>
      <w:ins w:id="72" w:author="Author">
        <w:r w:rsidR="00C31A72" w:rsidRPr="00C31A72">
          <w:rPr>
            <w:sz w:val="20"/>
            <w:szCs w:val="20"/>
          </w:rPr>
          <w:t xml:space="preserve">(#10326, #12695, #12696) for the specified service type and set of EPCS links </w:t>
        </w:r>
      </w:ins>
      <w:r>
        <w:rPr>
          <w:sz w:val="20"/>
          <w:szCs w:val="20"/>
        </w:rPr>
        <w:t xml:space="preserve">receives EPCS priority access treatment using the procedure defined in </w:t>
      </w:r>
      <w:hyperlink w:anchor="bookmark126" w:history="1">
        <w:r>
          <w:rPr>
            <w:sz w:val="20"/>
            <w:szCs w:val="20"/>
          </w:rPr>
          <w:t>35.17.3</w:t>
        </w:r>
      </w:hyperlink>
      <w:r>
        <w:rPr>
          <w:sz w:val="20"/>
          <w:szCs w:val="20"/>
        </w:rPr>
        <w:t xml:space="preserve"> </w:t>
      </w:r>
      <w:hyperlink w:anchor="bookmark126" w:history="1">
        <w:r>
          <w:rPr>
            <w:sz w:val="20"/>
            <w:szCs w:val="20"/>
          </w:rPr>
          <w:t>(EPCS priority access procedure)</w:t>
        </w:r>
      </w:hyperlink>
      <w:r>
        <w:rPr>
          <w:sz w:val="20"/>
          <w:szCs w:val="20"/>
        </w:rPr>
        <w:t>.</w:t>
      </w:r>
    </w:p>
    <w:p w14:paraId="65EBFD2C" w14:textId="704140B4" w:rsidR="00596733" w:rsidRDefault="00596733" w:rsidP="00B61288">
      <w:pPr>
        <w:pStyle w:val="ListParagraph"/>
        <w:numPr>
          <w:ilvl w:val="6"/>
          <w:numId w:val="9"/>
        </w:numPr>
        <w:tabs>
          <w:tab w:val="left" w:pos="1601"/>
        </w:tabs>
        <w:kinsoku w:val="0"/>
        <w:overflowPunct w:val="0"/>
        <w:spacing w:before="66" w:line="249" w:lineRule="auto"/>
        <w:ind w:right="156"/>
        <w:jc w:val="both"/>
        <w:rPr>
          <w:sz w:val="20"/>
          <w:szCs w:val="20"/>
        </w:rPr>
      </w:pPr>
      <w:r>
        <w:rPr>
          <w:sz w:val="20"/>
          <w:szCs w:val="20"/>
        </w:rPr>
        <w:t>The initiating EPCS AP MLD may include the Priority Access Multi-Link element in the EPCS Priority Access Enable request frame to allow the destination EPCS non-AP MLD to employ priority access</w:t>
      </w:r>
      <w:ins w:id="73" w:author="Author">
        <w:r w:rsidR="00C31A72">
          <w:rPr>
            <w:sz w:val="20"/>
            <w:szCs w:val="20"/>
          </w:rPr>
          <w:t xml:space="preserve"> </w:t>
        </w:r>
        <w:r w:rsidR="00C31A72" w:rsidRPr="00C31A72">
          <w:rPr>
            <w:sz w:val="20"/>
            <w:szCs w:val="20"/>
          </w:rPr>
          <w:t>(#10326, #12695, #12696) for the specified service type and set of EPCS links</w:t>
        </w:r>
        <w:r w:rsidR="00C31A72">
          <w:rPr>
            <w:sz w:val="20"/>
            <w:szCs w:val="20"/>
          </w:rPr>
          <w:t xml:space="preserve"> using</w:t>
        </w:r>
      </w:ins>
      <w:r>
        <w:rPr>
          <w:sz w:val="20"/>
          <w:szCs w:val="20"/>
        </w:rPr>
        <w:t xml:space="preserve"> the included EDCA parameter set and/or MU EDCA parameter set on the corresponding links.</w:t>
      </w:r>
    </w:p>
    <w:p w14:paraId="295C6637" w14:textId="449213F9" w:rsidR="00596733" w:rsidRDefault="00596733" w:rsidP="00B61288">
      <w:pPr>
        <w:pStyle w:val="ListParagraph"/>
        <w:numPr>
          <w:ilvl w:val="5"/>
          <w:numId w:val="9"/>
        </w:numPr>
        <w:tabs>
          <w:tab w:val="left" w:pos="800"/>
        </w:tabs>
        <w:kinsoku w:val="0"/>
        <w:overflowPunct w:val="0"/>
        <w:spacing w:before="63" w:line="249" w:lineRule="auto"/>
        <w:ind w:right="156"/>
        <w:jc w:val="both"/>
        <w:rPr>
          <w:sz w:val="20"/>
          <w:szCs w:val="20"/>
        </w:rPr>
      </w:pPr>
      <w:r>
        <w:rPr>
          <w:sz w:val="20"/>
          <w:szCs w:val="20"/>
        </w:rPr>
        <w:t xml:space="preserve">If an AP affiliated with the initiating AP MLD receives an EPCS Priority Access Enable Response frame (9.6.35.6 (EPCS Priority Access Enable Response frame format)) with a matching </w:t>
      </w:r>
      <w:ins w:id="74" w:author="Author">
        <w:r w:rsidR="00C31A72" w:rsidRPr="00C31A72">
          <w:rPr>
            <w:sz w:val="20"/>
            <w:szCs w:val="20"/>
          </w:rPr>
          <w:t xml:space="preserve">(#10326, #12695) service type and </w:t>
        </w:r>
      </w:ins>
      <w:r>
        <w:rPr>
          <w:sz w:val="20"/>
          <w:szCs w:val="20"/>
        </w:rPr>
        <w:t>dialog token</w:t>
      </w:r>
      <w:r>
        <w:rPr>
          <w:spacing w:val="-1"/>
          <w:sz w:val="20"/>
          <w:szCs w:val="20"/>
        </w:rPr>
        <w:t xml:space="preserve"> </w:t>
      </w:r>
      <w:r>
        <w:rPr>
          <w:sz w:val="20"/>
          <w:szCs w:val="20"/>
        </w:rPr>
        <w:t>and</w:t>
      </w:r>
      <w:r>
        <w:rPr>
          <w:spacing w:val="-1"/>
          <w:sz w:val="20"/>
          <w:szCs w:val="20"/>
        </w:rPr>
        <w:t xml:space="preserve"> </w:t>
      </w:r>
      <w:r>
        <w:rPr>
          <w:sz w:val="20"/>
          <w:szCs w:val="20"/>
        </w:rPr>
        <w:t>a</w:t>
      </w:r>
      <w:r>
        <w:rPr>
          <w:spacing w:val="-1"/>
          <w:sz w:val="20"/>
          <w:szCs w:val="20"/>
        </w:rPr>
        <w:t xml:space="preserve"> </w:t>
      </w:r>
      <w:r>
        <w:rPr>
          <w:sz w:val="20"/>
          <w:szCs w:val="20"/>
        </w:rPr>
        <w:t>value</w:t>
      </w:r>
      <w:r>
        <w:rPr>
          <w:spacing w:val="-1"/>
          <w:sz w:val="20"/>
          <w:szCs w:val="20"/>
        </w:rPr>
        <w:t xml:space="preserve"> </w:t>
      </w:r>
      <w:r>
        <w:rPr>
          <w:sz w:val="20"/>
          <w:szCs w:val="20"/>
        </w:rPr>
        <w:t>not</w:t>
      </w:r>
      <w:r>
        <w:rPr>
          <w:spacing w:val="-1"/>
          <w:sz w:val="20"/>
          <w:szCs w:val="20"/>
        </w:rPr>
        <w:t xml:space="preserve"> </w:t>
      </w:r>
      <w:r>
        <w:rPr>
          <w:sz w:val="20"/>
          <w:szCs w:val="20"/>
        </w:rPr>
        <w:t>equal</w:t>
      </w:r>
      <w:r>
        <w:rPr>
          <w:spacing w:val="-1"/>
          <w:sz w:val="20"/>
          <w:szCs w:val="20"/>
        </w:rPr>
        <w:t xml:space="preserve"> </w:t>
      </w:r>
      <w:r>
        <w:rPr>
          <w:sz w:val="20"/>
          <w:szCs w:val="20"/>
        </w:rPr>
        <w:t>to</w:t>
      </w:r>
      <w:r>
        <w:rPr>
          <w:spacing w:val="-1"/>
          <w:sz w:val="20"/>
          <w:szCs w:val="20"/>
        </w:rPr>
        <w:t xml:space="preserve"> </w:t>
      </w:r>
      <w:r>
        <w:rPr>
          <w:sz w:val="20"/>
          <w:szCs w:val="20"/>
        </w:rPr>
        <w:t>SUCCESS</w:t>
      </w:r>
      <w:r>
        <w:rPr>
          <w:spacing w:val="-1"/>
          <w:sz w:val="20"/>
          <w:szCs w:val="20"/>
        </w:rPr>
        <w:t xml:space="preserve"> </w:t>
      </w:r>
      <w:r>
        <w:rPr>
          <w:sz w:val="20"/>
          <w:szCs w:val="20"/>
        </w:rPr>
        <w:t>in</w:t>
      </w:r>
      <w:r>
        <w:rPr>
          <w:spacing w:val="-1"/>
          <w:sz w:val="20"/>
          <w:szCs w:val="20"/>
        </w:rPr>
        <w:t xml:space="preserve"> </w:t>
      </w:r>
      <w:r>
        <w:rPr>
          <w:sz w:val="20"/>
          <w:szCs w:val="20"/>
        </w:rPr>
        <w:t>the</w:t>
      </w:r>
      <w:r>
        <w:rPr>
          <w:spacing w:val="-2"/>
          <w:sz w:val="20"/>
          <w:szCs w:val="20"/>
        </w:rPr>
        <w:t xml:space="preserve"> </w:t>
      </w:r>
      <w:r>
        <w:rPr>
          <w:sz w:val="20"/>
          <w:szCs w:val="20"/>
        </w:rPr>
        <w:t>Status</w:t>
      </w:r>
      <w:r>
        <w:rPr>
          <w:spacing w:val="-1"/>
          <w:sz w:val="20"/>
          <w:szCs w:val="20"/>
        </w:rPr>
        <w:t xml:space="preserve"> </w:t>
      </w:r>
      <w:r>
        <w:rPr>
          <w:sz w:val="20"/>
          <w:szCs w:val="20"/>
        </w:rPr>
        <w:t>Code</w:t>
      </w:r>
      <w:r>
        <w:rPr>
          <w:spacing w:val="-1"/>
          <w:sz w:val="20"/>
          <w:szCs w:val="20"/>
        </w:rPr>
        <w:t xml:space="preserve"> </w:t>
      </w:r>
      <w:r>
        <w:rPr>
          <w:sz w:val="20"/>
          <w:szCs w:val="20"/>
        </w:rPr>
        <w:t>field,</w:t>
      </w:r>
      <w:r>
        <w:rPr>
          <w:spacing w:val="-2"/>
          <w:sz w:val="20"/>
          <w:szCs w:val="20"/>
        </w:rPr>
        <w:t xml:space="preserve"> </w:t>
      </w:r>
      <w:r>
        <w:rPr>
          <w:sz w:val="20"/>
          <w:szCs w:val="20"/>
        </w:rPr>
        <w:t>then</w:t>
      </w:r>
      <w:r>
        <w:rPr>
          <w:spacing w:val="-1"/>
          <w:sz w:val="20"/>
          <w:szCs w:val="20"/>
        </w:rPr>
        <w:t xml:space="preserve"> </w:t>
      </w:r>
      <w:r>
        <w:rPr>
          <w:sz w:val="20"/>
          <w:szCs w:val="20"/>
        </w:rPr>
        <w:t>the</w:t>
      </w:r>
      <w:r>
        <w:rPr>
          <w:spacing w:val="-1"/>
          <w:sz w:val="20"/>
          <w:szCs w:val="20"/>
        </w:rPr>
        <w:t xml:space="preserve"> </w:t>
      </w:r>
      <w:r>
        <w:rPr>
          <w:sz w:val="20"/>
          <w:szCs w:val="20"/>
        </w:rPr>
        <w:t>initiating</w:t>
      </w:r>
      <w:r>
        <w:rPr>
          <w:spacing w:val="-1"/>
          <w:sz w:val="20"/>
          <w:szCs w:val="20"/>
        </w:rPr>
        <w:t xml:space="preserve"> </w:t>
      </w:r>
      <w:r>
        <w:rPr>
          <w:sz w:val="20"/>
          <w:szCs w:val="20"/>
        </w:rPr>
        <w:t>AP</w:t>
      </w:r>
      <w:r>
        <w:rPr>
          <w:spacing w:val="-1"/>
          <w:sz w:val="20"/>
          <w:szCs w:val="20"/>
        </w:rPr>
        <w:t xml:space="preserve"> </w:t>
      </w:r>
      <w:r>
        <w:rPr>
          <w:sz w:val="20"/>
          <w:szCs w:val="20"/>
        </w:rPr>
        <w:t>MLD</w:t>
      </w:r>
      <w:r>
        <w:rPr>
          <w:spacing w:val="-2"/>
          <w:sz w:val="20"/>
          <w:szCs w:val="20"/>
        </w:rPr>
        <w:t xml:space="preserve"> </w:t>
      </w:r>
      <w:r>
        <w:rPr>
          <w:sz w:val="20"/>
          <w:szCs w:val="20"/>
        </w:rPr>
        <w:t>shall issue an MLME-</w:t>
      </w:r>
      <w:proofErr w:type="spellStart"/>
      <w:r>
        <w:rPr>
          <w:sz w:val="20"/>
          <w:szCs w:val="20"/>
        </w:rPr>
        <w:t>EPCSPRIACCESSENABLE.confirm</w:t>
      </w:r>
      <w:proofErr w:type="spellEnd"/>
      <w:r>
        <w:rPr>
          <w:sz w:val="20"/>
          <w:szCs w:val="20"/>
        </w:rPr>
        <w:t xml:space="preserve"> primitive with the status code from the response frame indicating </w:t>
      </w:r>
      <w:del w:id="75" w:author="Author">
        <w:r w:rsidDel="00930E73">
          <w:rPr>
            <w:sz w:val="20"/>
            <w:szCs w:val="20"/>
          </w:rPr>
          <w:delText xml:space="preserve">the </w:delText>
        </w:r>
      </w:del>
      <w:ins w:id="76" w:author="Author">
        <w:r w:rsidR="00930E73">
          <w:rPr>
            <w:sz w:val="20"/>
            <w:szCs w:val="20"/>
          </w:rPr>
          <w:t xml:space="preserve">a </w:t>
        </w:r>
      </w:ins>
      <w:r>
        <w:rPr>
          <w:sz w:val="20"/>
          <w:szCs w:val="20"/>
        </w:rPr>
        <w:t>failure to change EPCS priority access to the enabled state. The initiating AP MLD shall not apply the EPCS priority access procedure</w:t>
      </w:r>
      <w:r w:rsidR="001C1C2E">
        <w:rPr>
          <w:sz w:val="20"/>
          <w:szCs w:val="20"/>
        </w:rPr>
        <w:t xml:space="preserve"> </w:t>
      </w:r>
      <w:ins w:id="77" w:author="Author">
        <w:r w:rsidR="001C1C2E" w:rsidRPr="001C1C2E">
          <w:rPr>
            <w:sz w:val="20"/>
            <w:szCs w:val="20"/>
          </w:rPr>
          <w:t>(#10326, #12695, #12696) for the specified service type and set of EPCS links</w:t>
        </w:r>
      </w:ins>
      <w:r>
        <w:rPr>
          <w:sz w:val="20"/>
          <w:szCs w:val="20"/>
        </w:rPr>
        <w:t xml:space="preserve">. The external interface that triggers the EPCS priority access </w:t>
      </w:r>
      <w:ins w:id="78" w:author="Author">
        <w:r w:rsidR="001C1C2E" w:rsidRPr="001C1C2E">
          <w:rPr>
            <w:sz w:val="20"/>
            <w:szCs w:val="20"/>
          </w:rPr>
          <w:t>(#10326, #12695) for the specified service type</w:t>
        </w:r>
        <w:r w:rsidR="001C1C2E">
          <w:rPr>
            <w:sz w:val="20"/>
            <w:szCs w:val="20"/>
          </w:rPr>
          <w:t xml:space="preserve"> </w:t>
        </w:r>
      </w:ins>
      <w:r>
        <w:rPr>
          <w:sz w:val="20"/>
          <w:szCs w:val="20"/>
        </w:rPr>
        <w:t xml:space="preserve">is responsible for managing reattempts after receiving responses with a </w:t>
      </w:r>
      <w:ins w:id="79" w:author="Author">
        <w:r w:rsidR="00930E73">
          <w:rPr>
            <w:sz w:val="20"/>
            <w:szCs w:val="20"/>
          </w:rPr>
          <w:t xml:space="preserve">status code </w:t>
        </w:r>
      </w:ins>
      <w:r>
        <w:rPr>
          <w:sz w:val="20"/>
          <w:szCs w:val="20"/>
        </w:rPr>
        <w:t>value other than SUCCESS.</w:t>
      </w:r>
    </w:p>
    <w:p w14:paraId="58CA0EAA" w14:textId="77777777" w:rsidR="00596733" w:rsidRDefault="00596733" w:rsidP="00596733">
      <w:pPr>
        <w:pStyle w:val="BodyText"/>
        <w:kinsoku w:val="0"/>
        <w:overflowPunct w:val="0"/>
        <w:spacing w:before="5"/>
        <w:rPr>
          <w:sz w:val="21"/>
          <w:szCs w:val="21"/>
        </w:rPr>
      </w:pPr>
    </w:p>
    <w:p w14:paraId="5AA182EC" w14:textId="7C3DD385" w:rsidR="00596733" w:rsidRDefault="00596733" w:rsidP="001C1C2E">
      <w:pPr>
        <w:pStyle w:val="BodyText"/>
        <w:kinsoku w:val="0"/>
        <w:overflowPunct w:val="0"/>
        <w:spacing w:line="249" w:lineRule="auto"/>
        <w:ind w:left="159" w:right="157"/>
        <w:jc w:val="both"/>
      </w:pPr>
      <w:r>
        <w:t xml:space="preserve">When triggered via an external interface, and upon receipt of an MLME- </w:t>
      </w:r>
      <w:proofErr w:type="spellStart"/>
      <w:r>
        <w:t>EPCSPRIACCESSTEARDOWN.request</w:t>
      </w:r>
      <w:proofErr w:type="spellEnd"/>
      <w:r>
        <w:t xml:space="preserve"> </w:t>
      </w:r>
      <w:r>
        <w:lastRenderedPageBreak/>
        <w:t>primitive, an EPCS AP MLD shall use the following procedure for changing the EPCS priority access state to torn down</w:t>
      </w:r>
      <w:ins w:id="80" w:author="Author">
        <w:r w:rsidR="001C1C2E">
          <w:t xml:space="preserve"> </w:t>
        </w:r>
        <w:r w:rsidR="001C1C2E" w:rsidRPr="001C1C2E">
          <w:t>(#10326, #12695) for the specified service type</w:t>
        </w:r>
      </w:ins>
      <w:r>
        <w:t>.</w:t>
      </w:r>
    </w:p>
    <w:p w14:paraId="0128788C" w14:textId="3D52D6D0" w:rsidR="00596733" w:rsidRDefault="00596733" w:rsidP="00596733">
      <w:pPr>
        <w:pStyle w:val="BodyText"/>
        <w:kinsoku w:val="0"/>
        <w:overflowPunct w:val="0"/>
        <w:spacing w:line="249" w:lineRule="auto"/>
        <w:ind w:left="159" w:right="157"/>
        <w:jc w:val="both"/>
      </w:pPr>
    </w:p>
    <w:p w14:paraId="08A53A0D" w14:textId="77777777" w:rsidR="00596733" w:rsidRDefault="00596733" w:rsidP="00596733">
      <w:pPr>
        <w:pStyle w:val="BodyText"/>
        <w:kinsoku w:val="0"/>
        <w:overflowPunct w:val="0"/>
        <w:spacing w:before="109" w:line="254" w:lineRule="auto"/>
        <w:ind w:left="160" w:right="156"/>
        <w:jc w:val="both"/>
        <w:rPr>
          <w:sz w:val="18"/>
          <w:szCs w:val="18"/>
        </w:rPr>
      </w:pPr>
      <w:r>
        <w:rPr>
          <w:sz w:val="18"/>
          <w:szCs w:val="18"/>
        </w:rPr>
        <w:t>NOTE 3—An AP MLD can initiate the teardown procedure regardless of whether the AP MLD or the non-AP MLD initiated the process to enable EPCS priority access.</w:t>
      </w:r>
    </w:p>
    <w:p w14:paraId="45B0B820" w14:textId="77777777" w:rsidR="00596733" w:rsidRDefault="00596733" w:rsidP="00596733">
      <w:pPr>
        <w:pStyle w:val="BodyText"/>
        <w:kinsoku w:val="0"/>
        <w:overflowPunct w:val="0"/>
        <w:spacing w:before="6"/>
      </w:pPr>
    </w:p>
    <w:p w14:paraId="279479D5" w14:textId="16FDD465" w:rsidR="00596733" w:rsidRDefault="00596733" w:rsidP="00596733">
      <w:pPr>
        <w:pStyle w:val="BodyText"/>
        <w:kinsoku w:val="0"/>
        <w:overflowPunct w:val="0"/>
        <w:spacing w:line="249" w:lineRule="auto"/>
        <w:ind w:left="160" w:right="156"/>
        <w:jc w:val="both"/>
      </w:pPr>
      <w:r>
        <w:t>An AP affiliated with the tearing down AP MLD shall transmit an EPCS Priority Access Teardown frame (9.6.35.7 (EPCS Priority Access Teardown frame details)) to a non-AP STA affiliated with an associated EPCS</w:t>
      </w:r>
      <w:r>
        <w:rPr>
          <w:spacing w:val="-6"/>
        </w:rPr>
        <w:t xml:space="preserve"> </w:t>
      </w:r>
      <w:r>
        <w:t>non-AP</w:t>
      </w:r>
      <w:r>
        <w:rPr>
          <w:spacing w:val="-7"/>
        </w:rPr>
        <w:t xml:space="preserve"> </w:t>
      </w:r>
      <w:r>
        <w:t>MLD.</w:t>
      </w:r>
      <w:r>
        <w:rPr>
          <w:spacing w:val="-7"/>
        </w:rPr>
        <w:t xml:space="preserve"> </w:t>
      </w:r>
      <w:r>
        <w:t>The</w:t>
      </w:r>
      <w:r>
        <w:rPr>
          <w:spacing w:val="-6"/>
        </w:rPr>
        <w:t xml:space="preserve"> </w:t>
      </w:r>
      <w:r>
        <w:t>destination</w:t>
      </w:r>
      <w:r>
        <w:rPr>
          <w:spacing w:val="-6"/>
        </w:rPr>
        <w:t xml:space="preserve"> </w:t>
      </w:r>
      <w:r>
        <w:t>of</w:t>
      </w:r>
      <w:r>
        <w:rPr>
          <w:spacing w:val="-7"/>
        </w:rPr>
        <w:t xml:space="preserve"> </w:t>
      </w:r>
      <w:r>
        <w:t>the</w:t>
      </w:r>
      <w:r>
        <w:rPr>
          <w:spacing w:val="-6"/>
        </w:rPr>
        <w:t xml:space="preserve"> </w:t>
      </w:r>
      <w:r>
        <w:t>EPCS</w:t>
      </w:r>
      <w:r>
        <w:rPr>
          <w:spacing w:val="-7"/>
        </w:rPr>
        <w:t xml:space="preserve"> </w:t>
      </w:r>
      <w:r>
        <w:t>Priority</w:t>
      </w:r>
      <w:r>
        <w:rPr>
          <w:spacing w:val="-6"/>
        </w:rPr>
        <w:t xml:space="preserve"> </w:t>
      </w:r>
      <w:r>
        <w:t>Access</w:t>
      </w:r>
      <w:r>
        <w:rPr>
          <w:spacing w:val="-6"/>
        </w:rPr>
        <w:t xml:space="preserve"> </w:t>
      </w:r>
      <w:r>
        <w:t>Teardown</w:t>
      </w:r>
      <w:r>
        <w:rPr>
          <w:spacing w:val="-6"/>
        </w:rPr>
        <w:t xml:space="preserve"> </w:t>
      </w:r>
      <w:r>
        <w:t>frame</w:t>
      </w:r>
      <w:r>
        <w:rPr>
          <w:spacing w:val="-7"/>
        </w:rPr>
        <w:t xml:space="preserve"> </w:t>
      </w:r>
      <w:r>
        <w:t>is</w:t>
      </w:r>
      <w:r>
        <w:rPr>
          <w:spacing w:val="-7"/>
        </w:rPr>
        <w:t xml:space="preserve"> </w:t>
      </w:r>
      <w:r>
        <w:t>the</w:t>
      </w:r>
      <w:r>
        <w:rPr>
          <w:spacing w:val="-7"/>
        </w:rPr>
        <w:t xml:space="preserve"> </w:t>
      </w:r>
      <w:r>
        <w:t>non-AP</w:t>
      </w:r>
      <w:r>
        <w:rPr>
          <w:spacing w:val="-7"/>
        </w:rPr>
        <w:t xml:space="preserve"> </w:t>
      </w:r>
      <w:r>
        <w:t>EHT</w:t>
      </w:r>
      <w:r>
        <w:rPr>
          <w:spacing w:val="-6"/>
        </w:rPr>
        <w:t xml:space="preserve"> </w:t>
      </w:r>
      <w:r>
        <w:t xml:space="preserve">STA indicated by the value of the </w:t>
      </w:r>
      <w:proofErr w:type="spellStart"/>
      <w:r>
        <w:t>PeerSTAAddress</w:t>
      </w:r>
      <w:proofErr w:type="spellEnd"/>
      <w:r>
        <w:t xml:space="preserve"> parameter in the MLME- </w:t>
      </w:r>
      <w:proofErr w:type="spellStart"/>
      <w:r>
        <w:t>EPCSPRIACCESSTEARDOWN.request</w:t>
      </w:r>
      <w:proofErr w:type="spellEnd"/>
      <w:r>
        <w:rPr>
          <w:spacing w:val="-10"/>
        </w:rPr>
        <w:t xml:space="preserve"> </w:t>
      </w:r>
      <w:r>
        <w:t>primitive</w:t>
      </w:r>
      <w:r>
        <w:rPr>
          <w:spacing w:val="-10"/>
        </w:rPr>
        <w:t xml:space="preserve"> </w:t>
      </w:r>
      <w:r>
        <w:t>or</w:t>
      </w:r>
      <w:r>
        <w:rPr>
          <w:spacing w:val="-11"/>
        </w:rPr>
        <w:t xml:space="preserve"> </w:t>
      </w:r>
      <w:r>
        <w:t>the</w:t>
      </w:r>
      <w:r>
        <w:rPr>
          <w:spacing w:val="-10"/>
        </w:rPr>
        <w:t xml:space="preserve"> </w:t>
      </w:r>
      <w:r>
        <w:t>MAC</w:t>
      </w:r>
      <w:r>
        <w:rPr>
          <w:spacing w:val="-10"/>
        </w:rPr>
        <w:t xml:space="preserve"> </w:t>
      </w:r>
      <w:r>
        <w:t>address</w:t>
      </w:r>
      <w:r>
        <w:rPr>
          <w:spacing w:val="-11"/>
        </w:rPr>
        <w:t xml:space="preserve"> </w:t>
      </w:r>
      <w:r>
        <w:t>of</w:t>
      </w:r>
      <w:r>
        <w:rPr>
          <w:spacing w:val="-10"/>
        </w:rPr>
        <w:t xml:space="preserve"> </w:t>
      </w:r>
      <w:r>
        <w:t>the</w:t>
      </w:r>
      <w:r>
        <w:rPr>
          <w:spacing w:val="-10"/>
        </w:rPr>
        <w:t xml:space="preserve"> </w:t>
      </w:r>
      <w:r>
        <w:t>non-AP</w:t>
      </w:r>
      <w:r>
        <w:rPr>
          <w:spacing w:val="-10"/>
        </w:rPr>
        <w:t xml:space="preserve"> </w:t>
      </w:r>
      <w:r>
        <w:t>STA</w:t>
      </w:r>
      <w:r>
        <w:rPr>
          <w:spacing w:val="-10"/>
        </w:rPr>
        <w:t xml:space="preserve"> </w:t>
      </w:r>
      <w:r>
        <w:t>that</w:t>
      </w:r>
      <w:r>
        <w:rPr>
          <w:spacing w:val="-10"/>
        </w:rPr>
        <w:t xml:space="preserve"> </w:t>
      </w:r>
      <w:r>
        <w:t>is</w:t>
      </w:r>
      <w:r>
        <w:rPr>
          <w:spacing w:val="-10"/>
        </w:rPr>
        <w:t xml:space="preserve"> </w:t>
      </w:r>
      <w:r>
        <w:t xml:space="preserve">operating on the same link on which the EPCS Priority Teardown frame is transmitted and is affiliated with the non- AP MLD whose MAC address value indicated by the value of the </w:t>
      </w:r>
      <w:proofErr w:type="spellStart"/>
      <w:r>
        <w:t>PeerSTAAddress</w:t>
      </w:r>
      <w:proofErr w:type="spellEnd"/>
      <w:r>
        <w:t xml:space="preserve"> parameter in the MLME-</w:t>
      </w:r>
      <w:proofErr w:type="spellStart"/>
      <w:r>
        <w:t>EPCSPRIACCESSTEARDOWN.request</w:t>
      </w:r>
      <w:proofErr w:type="spellEnd"/>
      <w:r>
        <w:t xml:space="preserve"> primitive. The tearing down AP MLD shall change the EPCS priority access </w:t>
      </w:r>
      <w:proofErr w:type="gramStart"/>
      <w:r>
        <w:t>state</w:t>
      </w:r>
      <w:ins w:id="81" w:author="Author">
        <w:r w:rsidR="001C1C2E" w:rsidRPr="001C1C2E">
          <w:t>(</w:t>
        </w:r>
        <w:proofErr w:type="gramEnd"/>
        <w:r w:rsidR="001C1C2E" w:rsidRPr="001C1C2E">
          <w:t>#10326, #12695) for the specified service type</w:t>
        </w:r>
        <w:r w:rsidR="001C1C2E">
          <w:t xml:space="preserve"> </w:t>
        </w:r>
      </w:ins>
      <w:r>
        <w:t xml:space="preserve"> to torn down.</w:t>
      </w:r>
    </w:p>
    <w:p w14:paraId="0612A637" w14:textId="77777777" w:rsidR="00596733" w:rsidRDefault="00596733" w:rsidP="00596733">
      <w:pPr>
        <w:pStyle w:val="BodyText"/>
        <w:kinsoku w:val="0"/>
        <w:overflowPunct w:val="0"/>
        <w:spacing w:before="133"/>
        <w:ind w:left="160"/>
        <w:jc w:val="both"/>
        <w:rPr>
          <w:spacing w:val="-2"/>
          <w:sz w:val="18"/>
          <w:szCs w:val="18"/>
        </w:rPr>
      </w:pPr>
      <w:r>
        <w:rPr>
          <w:sz w:val="18"/>
          <w:szCs w:val="18"/>
        </w:rPr>
        <w:t>NOTE</w:t>
      </w:r>
      <w:r>
        <w:rPr>
          <w:spacing w:val="-5"/>
          <w:sz w:val="18"/>
          <w:szCs w:val="18"/>
        </w:rPr>
        <w:t xml:space="preserve"> </w:t>
      </w:r>
      <w:r>
        <w:rPr>
          <w:sz w:val="18"/>
          <w:szCs w:val="18"/>
        </w:rPr>
        <w:t>4—The</w:t>
      </w:r>
      <w:r>
        <w:rPr>
          <w:spacing w:val="-3"/>
          <w:sz w:val="18"/>
          <w:szCs w:val="18"/>
        </w:rPr>
        <w:t xml:space="preserve"> </w:t>
      </w:r>
      <w:r>
        <w:rPr>
          <w:sz w:val="18"/>
          <w:szCs w:val="18"/>
        </w:rPr>
        <w:t>definition</w:t>
      </w:r>
      <w:r>
        <w:rPr>
          <w:spacing w:val="-3"/>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external</w:t>
      </w:r>
      <w:r>
        <w:rPr>
          <w:spacing w:val="-4"/>
          <w:sz w:val="18"/>
          <w:szCs w:val="18"/>
        </w:rPr>
        <w:t xml:space="preserve"> </w:t>
      </w:r>
      <w:r>
        <w:rPr>
          <w:sz w:val="18"/>
          <w:szCs w:val="18"/>
        </w:rPr>
        <w:t>interface</w:t>
      </w:r>
      <w:r>
        <w:rPr>
          <w:spacing w:val="-2"/>
          <w:sz w:val="18"/>
          <w:szCs w:val="18"/>
        </w:rPr>
        <w:t xml:space="preserve"> </w:t>
      </w:r>
      <w:r>
        <w:rPr>
          <w:sz w:val="18"/>
          <w:szCs w:val="18"/>
        </w:rPr>
        <w:t>is</w:t>
      </w:r>
      <w:r>
        <w:rPr>
          <w:spacing w:val="-4"/>
          <w:sz w:val="18"/>
          <w:szCs w:val="18"/>
        </w:rPr>
        <w:t xml:space="preserve"> </w:t>
      </w:r>
      <w:r>
        <w:rPr>
          <w:sz w:val="18"/>
          <w:szCs w:val="18"/>
        </w:rPr>
        <w:t>out</w:t>
      </w:r>
      <w:r>
        <w:rPr>
          <w:spacing w:val="-4"/>
          <w:sz w:val="18"/>
          <w:szCs w:val="18"/>
        </w:rPr>
        <w:t xml:space="preserve"> </w:t>
      </w:r>
      <w:r>
        <w:rPr>
          <w:sz w:val="18"/>
          <w:szCs w:val="18"/>
        </w:rPr>
        <w:t>of</w:t>
      </w:r>
      <w:r>
        <w:rPr>
          <w:spacing w:val="-3"/>
          <w:sz w:val="18"/>
          <w:szCs w:val="18"/>
        </w:rPr>
        <w:t xml:space="preserve"> </w:t>
      </w:r>
      <w:r>
        <w:rPr>
          <w:sz w:val="18"/>
          <w:szCs w:val="18"/>
        </w:rPr>
        <w:t>scope</w:t>
      </w:r>
      <w:r>
        <w:rPr>
          <w:spacing w:val="-3"/>
          <w:sz w:val="18"/>
          <w:szCs w:val="18"/>
        </w:rPr>
        <w:t xml:space="preserve"> </w:t>
      </w:r>
      <w:r>
        <w:rPr>
          <w:sz w:val="18"/>
          <w:szCs w:val="18"/>
        </w:rPr>
        <w:t>of</w:t>
      </w:r>
      <w:r>
        <w:rPr>
          <w:spacing w:val="-4"/>
          <w:sz w:val="18"/>
          <w:szCs w:val="18"/>
        </w:rPr>
        <w:t xml:space="preserve"> </w:t>
      </w:r>
      <w:r>
        <w:rPr>
          <w:sz w:val="18"/>
          <w:szCs w:val="18"/>
        </w:rPr>
        <w:t>this</w:t>
      </w:r>
      <w:r>
        <w:rPr>
          <w:spacing w:val="-3"/>
          <w:sz w:val="18"/>
          <w:szCs w:val="18"/>
        </w:rPr>
        <w:t xml:space="preserve"> </w:t>
      </w:r>
      <w:r>
        <w:rPr>
          <w:spacing w:val="-2"/>
          <w:sz w:val="18"/>
          <w:szCs w:val="18"/>
        </w:rPr>
        <w:t>standard.</w:t>
      </w:r>
    </w:p>
    <w:p w14:paraId="147F4A8C" w14:textId="77777777" w:rsidR="00596733" w:rsidRDefault="00596733" w:rsidP="00596733">
      <w:pPr>
        <w:pStyle w:val="BodyText"/>
        <w:kinsoku w:val="0"/>
        <w:overflowPunct w:val="0"/>
        <w:spacing w:before="7"/>
        <w:rPr>
          <w:sz w:val="19"/>
          <w:szCs w:val="19"/>
        </w:rPr>
      </w:pPr>
    </w:p>
    <w:p w14:paraId="725BAA08" w14:textId="7C700D83" w:rsidR="00596733" w:rsidRDefault="00596733" w:rsidP="00B61288">
      <w:pPr>
        <w:pStyle w:val="Heading5"/>
        <w:numPr>
          <w:ilvl w:val="4"/>
          <w:numId w:val="9"/>
        </w:numPr>
        <w:tabs>
          <w:tab w:val="left" w:pos="1218"/>
        </w:tabs>
        <w:kinsoku w:val="0"/>
        <w:overflowPunct w:val="0"/>
        <w:jc w:val="both"/>
        <w:rPr>
          <w:spacing w:val="-5"/>
        </w:rPr>
      </w:pPr>
      <w:bookmarkStart w:id="82" w:name="35.17.2.2.4_Procedure_at_the_receiving_A"/>
      <w:bookmarkEnd w:id="82"/>
      <w:r>
        <w:t>Procedure</w:t>
      </w:r>
      <w:r>
        <w:rPr>
          <w:spacing w:val="-7"/>
        </w:rPr>
        <w:t xml:space="preserve"> </w:t>
      </w:r>
      <w:r>
        <w:t>at</w:t>
      </w:r>
      <w:r>
        <w:rPr>
          <w:spacing w:val="-7"/>
        </w:rPr>
        <w:t xml:space="preserve"> </w:t>
      </w:r>
      <w:r>
        <w:t>the</w:t>
      </w:r>
      <w:r>
        <w:rPr>
          <w:spacing w:val="-6"/>
        </w:rPr>
        <w:t xml:space="preserve"> </w:t>
      </w:r>
      <w:r>
        <w:t>receiving</w:t>
      </w:r>
      <w:r>
        <w:rPr>
          <w:spacing w:val="-6"/>
        </w:rPr>
        <w:t xml:space="preserve"> </w:t>
      </w:r>
      <w:r>
        <w:t>AP</w:t>
      </w:r>
      <w:r>
        <w:rPr>
          <w:spacing w:val="-6"/>
        </w:rPr>
        <w:t xml:space="preserve"> </w:t>
      </w:r>
      <w:r>
        <w:rPr>
          <w:spacing w:val="-5"/>
        </w:rPr>
        <w:t>MLD</w:t>
      </w:r>
    </w:p>
    <w:p w14:paraId="4196F88E" w14:textId="7CE2A0F0" w:rsidR="00596733" w:rsidRDefault="00596733" w:rsidP="00596733">
      <w:pPr>
        <w:pStyle w:val="BodyText"/>
        <w:kinsoku w:val="0"/>
        <w:overflowPunct w:val="0"/>
        <w:spacing w:before="9"/>
        <w:rPr>
          <w:rFonts w:ascii="Arial" w:hAnsi="Arial" w:cs="Arial"/>
          <w:b/>
          <w:bCs/>
          <w:sz w:val="21"/>
          <w:szCs w:val="21"/>
        </w:rPr>
      </w:pPr>
    </w:p>
    <w:p w14:paraId="1D450E2D" w14:textId="7D3D98E7" w:rsidR="00C31A72" w:rsidRDefault="00C31A72"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48E47C3" w14:textId="77777777" w:rsidR="00C31A72" w:rsidRDefault="00C31A72" w:rsidP="00596733">
      <w:pPr>
        <w:pStyle w:val="BodyText"/>
        <w:kinsoku w:val="0"/>
        <w:overflowPunct w:val="0"/>
        <w:spacing w:before="1" w:line="249" w:lineRule="auto"/>
        <w:ind w:left="160" w:right="158"/>
        <w:jc w:val="both"/>
      </w:pPr>
    </w:p>
    <w:p w14:paraId="57CA3EF8" w14:textId="41E732EC" w:rsidR="00596733" w:rsidRDefault="00596733" w:rsidP="00596733">
      <w:pPr>
        <w:pStyle w:val="BodyText"/>
        <w:kinsoku w:val="0"/>
        <w:overflowPunct w:val="0"/>
        <w:spacing w:before="1" w:line="249" w:lineRule="auto"/>
        <w:ind w:left="160" w:right="158"/>
        <w:jc w:val="both"/>
      </w:pPr>
      <w:r>
        <w:t>Upon receipt of an EPCS Priority Access Enable Request frame (9.6.35.5 (EPCS Priority Access Enable Request frame format))</w:t>
      </w:r>
      <w:ins w:id="83" w:author="Author">
        <w:r w:rsidR="00CB54F2">
          <w:t xml:space="preserve"> </w:t>
        </w:r>
        <w:r w:rsidR="00CB54F2" w:rsidRPr="001C1C2E">
          <w:t>(#10326, #12695, #12696) for the specified service type and set of EPCS links</w:t>
        </w:r>
      </w:ins>
      <w:r>
        <w:t xml:space="preserve">, an EPCS AP MLD shall use the following procedure to enable EPCS priority access for </w:t>
      </w:r>
      <w:ins w:id="84" w:author="Author">
        <w:r w:rsidR="00CB54F2" w:rsidRPr="001C1C2E">
          <w:t>(#10326, #12695, #12696) for the specified service type and set of EPCS links</w:t>
        </w:r>
        <w:r w:rsidR="00CB54F2">
          <w:t xml:space="preserve"> corresponding to </w:t>
        </w:r>
      </w:ins>
      <w:r>
        <w:t>the requesting non-AP MLD.</w:t>
      </w:r>
    </w:p>
    <w:p w14:paraId="04DE92B4" w14:textId="77777777" w:rsidR="00596733" w:rsidRDefault="00596733" w:rsidP="00B61288">
      <w:pPr>
        <w:pStyle w:val="ListParagraph"/>
        <w:numPr>
          <w:ilvl w:val="5"/>
          <w:numId w:val="9"/>
        </w:numPr>
        <w:tabs>
          <w:tab w:val="left" w:pos="800"/>
        </w:tabs>
        <w:kinsoku w:val="0"/>
        <w:overflowPunct w:val="0"/>
        <w:spacing w:before="62"/>
        <w:jc w:val="both"/>
        <w:rPr>
          <w:spacing w:val="-2"/>
          <w:sz w:val="20"/>
          <w:szCs w:val="20"/>
        </w:rPr>
      </w:pPr>
      <w:r>
        <w:rPr>
          <w:sz w:val="20"/>
          <w:szCs w:val="20"/>
        </w:rPr>
        <w:t>The</w:t>
      </w:r>
      <w:r>
        <w:rPr>
          <w:spacing w:val="-9"/>
          <w:sz w:val="20"/>
          <w:szCs w:val="20"/>
        </w:rPr>
        <w:t xml:space="preserve"> </w:t>
      </w:r>
      <w:r>
        <w:rPr>
          <w:sz w:val="20"/>
          <w:szCs w:val="20"/>
        </w:rPr>
        <w:t>receiving</w:t>
      </w:r>
      <w:r>
        <w:rPr>
          <w:spacing w:val="-9"/>
          <w:sz w:val="20"/>
          <w:szCs w:val="20"/>
        </w:rPr>
        <w:t xml:space="preserve"> </w:t>
      </w:r>
      <w:r>
        <w:rPr>
          <w:sz w:val="20"/>
          <w:szCs w:val="20"/>
        </w:rPr>
        <w:t>AP</w:t>
      </w:r>
      <w:r>
        <w:rPr>
          <w:spacing w:val="-8"/>
          <w:sz w:val="20"/>
          <w:szCs w:val="20"/>
        </w:rPr>
        <w:t xml:space="preserve"> </w:t>
      </w:r>
      <w:r>
        <w:rPr>
          <w:sz w:val="20"/>
          <w:szCs w:val="20"/>
        </w:rPr>
        <w:t>MLD</w:t>
      </w:r>
      <w:r>
        <w:rPr>
          <w:spacing w:val="-8"/>
          <w:sz w:val="20"/>
          <w:szCs w:val="20"/>
        </w:rPr>
        <w:t xml:space="preserve"> </w:t>
      </w:r>
      <w:r>
        <w:rPr>
          <w:sz w:val="20"/>
          <w:szCs w:val="20"/>
        </w:rPr>
        <w:t>shall</w:t>
      </w:r>
      <w:r>
        <w:rPr>
          <w:spacing w:val="-9"/>
          <w:sz w:val="20"/>
          <w:szCs w:val="20"/>
        </w:rPr>
        <w:t xml:space="preserve"> </w:t>
      </w:r>
      <w:r>
        <w:rPr>
          <w:sz w:val="20"/>
          <w:szCs w:val="20"/>
        </w:rPr>
        <w:t>issue</w:t>
      </w:r>
      <w:r>
        <w:rPr>
          <w:spacing w:val="-8"/>
          <w:sz w:val="20"/>
          <w:szCs w:val="20"/>
        </w:rPr>
        <w:t xml:space="preserve"> </w:t>
      </w:r>
      <w:r>
        <w:rPr>
          <w:sz w:val="20"/>
          <w:szCs w:val="20"/>
        </w:rPr>
        <w:t>an</w:t>
      </w:r>
      <w:r>
        <w:rPr>
          <w:spacing w:val="-8"/>
          <w:sz w:val="20"/>
          <w:szCs w:val="20"/>
        </w:rPr>
        <w:t xml:space="preserve"> </w:t>
      </w:r>
      <w:r>
        <w:rPr>
          <w:sz w:val="20"/>
          <w:szCs w:val="20"/>
        </w:rPr>
        <w:t>MLME-</w:t>
      </w:r>
      <w:proofErr w:type="spellStart"/>
      <w:r>
        <w:rPr>
          <w:sz w:val="20"/>
          <w:szCs w:val="20"/>
        </w:rPr>
        <w:t>EPCSPRIACCESSENABLE.indication</w:t>
      </w:r>
      <w:proofErr w:type="spellEnd"/>
      <w:r>
        <w:rPr>
          <w:spacing w:val="-9"/>
          <w:sz w:val="20"/>
          <w:szCs w:val="20"/>
        </w:rPr>
        <w:t xml:space="preserve"> </w:t>
      </w:r>
      <w:r>
        <w:rPr>
          <w:spacing w:val="-2"/>
          <w:sz w:val="20"/>
          <w:szCs w:val="20"/>
        </w:rPr>
        <w:t>primitive.</w:t>
      </w:r>
    </w:p>
    <w:p w14:paraId="69AEB85D" w14:textId="621EEF18" w:rsidR="00596733" w:rsidRDefault="00596733" w:rsidP="00B61288">
      <w:pPr>
        <w:pStyle w:val="ListParagraph"/>
        <w:numPr>
          <w:ilvl w:val="5"/>
          <w:numId w:val="9"/>
        </w:numPr>
        <w:tabs>
          <w:tab w:val="left" w:pos="799"/>
        </w:tabs>
        <w:kinsoku w:val="0"/>
        <w:overflowPunct w:val="0"/>
        <w:spacing w:line="249" w:lineRule="auto"/>
        <w:ind w:right="157"/>
        <w:jc w:val="both"/>
        <w:rPr>
          <w:spacing w:val="-2"/>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 the receiving AP MLD shall reply to the initiating non-AP MLD with an EPCS Priority Access Enable Response frame (9.6.35.6 (EPCS Priority Access Enable Response frame format)) </w:t>
      </w:r>
      <w:ins w:id="85" w:author="Author">
        <w:r w:rsidR="00E1208A" w:rsidRPr="001C1C2E">
          <w:rPr>
            <w:sz w:val="20"/>
            <w:szCs w:val="20"/>
          </w:rPr>
          <w:t xml:space="preserve">(#10326, #12695, #12696) for the </w:t>
        </w:r>
        <w:r w:rsidR="00E1208A">
          <w:rPr>
            <w:sz w:val="20"/>
            <w:szCs w:val="20"/>
          </w:rPr>
          <w:t>requested</w:t>
        </w:r>
        <w:r w:rsidR="00E1208A" w:rsidRPr="001C1C2E">
          <w:rPr>
            <w:sz w:val="20"/>
            <w:szCs w:val="20"/>
          </w:rPr>
          <w:t xml:space="preserve"> service type and set of EPCS links</w:t>
        </w:r>
        <w:r w:rsidR="00E1208A">
          <w:t xml:space="preserve"> </w:t>
        </w:r>
      </w:ins>
      <w:r>
        <w:rPr>
          <w:sz w:val="20"/>
          <w:szCs w:val="20"/>
        </w:rPr>
        <w:t xml:space="preserve">using the following </w:t>
      </w:r>
      <w:r>
        <w:rPr>
          <w:spacing w:val="-2"/>
          <w:sz w:val="20"/>
          <w:szCs w:val="20"/>
        </w:rPr>
        <w:t>procedure:</w:t>
      </w:r>
    </w:p>
    <w:p w14:paraId="6EE3B1BB" w14:textId="77777777" w:rsidR="00596733" w:rsidRDefault="00596733" w:rsidP="00B61288">
      <w:pPr>
        <w:pStyle w:val="ListParagraph"/>
        <w:numPr>
          <w:ilvl w:val="0"/>
          <w:numId w:val="7"/>
        </w:numPr>
        <w:tabs>
          <w:tab w:val="left" w:pos="1201"/>
        </w:tabs>
        <w:kinsoku w:val="0"/>
        <w:overflowPunct w:val="0"/>
        <w:spacing w:before="63" w:line="249" w:lineRule="auto"/>
        <w:ind w:right="157" w:hanging="401"/>
        <w:jc w:val="both"/>
        <w:rPr>
          <w:sz w:val="20"/>
          <w:szCs w:val="20"/>
        </w:rPr>
      </w:pPr>
      <w:r>
        <w:rPr>
          <w:sz w:val="20"/>
          <w:szCs w:val="20"/>
        </w:rPr>
        <w:t>For an AP MLD with dot11SSPNInterfaceActivated equal to true, if the dot11EPCSPriorityAccessAuthorized for the requesting non-AP MLD in the dot11InterworkingEntry is set to true indicating the requesting non-AP MLD is verified for EPCS priority access, the AP MLD shall set the Status Code field to a value of SUCCESS.</w:t>
      </w:r>
    </w:p>
    <w:p w14:paraId="30264CFE" w14:textId="77777777" w:rsidR="00596733" w:rsidRDefault="00596733" w:rsidP="00B61288">
      <w:pPr>
        <w:pStyle w:val="ListParagraph"/>
        <w:numPr>
          <w:ilvl w:val="0"/>
          <w:numId w:val="7"/>
        </w:numPr>
        <w:tabs>
          <w:tab w:val="left" w:pos="1201"/>
        </w:tabs>
        <w:kinsoku w:val="0"/>
        <w:overflowPunct w:val="0"/>
        <w:spacing w:before="64" w:line="249" w:lineRule="auto"/>
        <w:ind w:right="157" w:hanging="401"/>
        <w:jc w:val="both"/>
        <w:rPr>
          <w:spacing w:val="-2"/>
          <w:sz w:val="20"/>
          <w:szCs w:val="20"/>
        </w:rPr>
      </w:pPr>
      <w:r>
        <w:rPr>
          <w:sz w:val="20"/>
          <w:szCs w:val="20"/>
        </w:rPr>
        <w:t>For an AP MLD with dot11SSPNInterfaceActivated equal to true, if the dot11EPCSPriorityAccessAuthorized for the requesting non-AP MLD in the dot11InterworkingEntry</w:t>
      </w:r>
      <w:r>
        <w:rPr>
          <w:spacing w:val="-5"/>
          <w:sz w:val="20"/>
          <w:szCs w:val="20"/>
        </w:rPr>
        <w:t xml:space="preserve"> </w:t>
      </w:r>
      <w:r>
        <w:rPr>
          <w:sz w:val="20"/>
          <w:szCs w:val="20"/>
        </w:rPr>
        <w:t>is</w:t>
      </w:r>
      <w:r>
        <w:rPr>
          <w:spacing w:val="-7"/>
          <w:sz w:val="20"/>
          <w:szCs w:val="20"/>
        </w:rPr>
        <w:t xml:space="preserve"> </w:t>
      </w:r>
      <w:r>
        <w:rPr>
          <w:sz w:val="20"/>
          <w:szCs w:val="20"/>
        </w:rPr>
        <w:t>set</w:t>
      </w:r>
      <w:r>
        <w:rPr>
          <w:spacing w:val="-5"/>
          <w:sz w:val="20"/>
          <w:szCs w:val="20"/>
        </w:rPr>
        <w:t xml:space="preserve"> </w:t>
      </w:r>
      <w:r>
        <w:rPr>
          <w:sz w:val="20"/>
          <w:szCs w:val="20"/>
        </w:rPr>
        <w:t>to</w:t>
      </w:r>
      <w:r>
        <w:rPr>
          <w:spacing w:val="-5"/>
          <w:sz w:val="20"/>
          <w:szCs w:val="20"/>
        </w:rPr>
        <w:t xml:space="preserve"> </w:t>
      </w:r>
      <w:r>
        <w:rPr>
          <w:sz w:val="20"/>
          <w:szCs w:val="20"/>
        </w:rPr>
        <w:t>false,</w:t>
      </w:r>
      <w:r>
        <w:rPr>
          <w:spacing w:val="-7"/>
          <w:sz w:val="20"/>
          <w:szCs w:val="20"/>
        </w:rPr>
        <w:t xml:space="preserve"> </w:t>
      </w:r>
      <w:r>
        <w:rPr>
          <w:sz w:val="20"/>
          <w:szCs w:val="20"/>
        </w:rPr>
        <w:t>the</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w:t>
      </w:r>
      <w:r>
        <w:rPr>
          <w:spacing w:val="-6"/>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field</w:t>
      </w:r>
      <w:r>
        <w:rPr>
          <w:spacing w:val="-5"/>
          <w:sz w:val="20"/>
          <w:szCs w:val="20"/>
        </w:rPr>
        <w:t xml:space="preserve"> </w:t>
      </w:r>
      <w:r>
        <w:rPr>
          <w:sz w:val="20"/>
          <w:szCs w:val="20"/>
        </w:rPr>
        <w:t>to</w:t>
      </w:r>
      <w:r>
        <w:rPr>
          <w:spacing w:val="-5"/>
          <w:sz w:val="20"/>
          <w:szCs w:val="20"/>
        </w:rPr>
        <w:t xml:space="preserve"> </w:t>
      </w:r>
      <w:r>
        <w:rPr>
          <w:sz w:val="20"/>
          <w:szCs w:val="20"/>
        </w:rPr>
        <w:t>a</w:t>
      </w:r>
      <w:r>
        <w:rPr>
          <w:spacing w:val="-5"/>
          <w:sz w:val="20"/>
          <w:szCs w:val="20"/>
        </w:rPr>
        <w:t xml:space="preserve"> </w:t>
      </w:r>
      <w:r>
        <w:rPr>
          <w:sz w:val="20"/>
          <w:szCs w:val="20"/>
        </w:rPr>
        <w:t>value</w:t>
      </w:r>
      <w:r>
        <w:rPr>
          <w:spacing w:val="-6"/>
          <w:sz w:val="20"/>
          <w:szCs w:val="20"/>
        </w:rPr>
        <w:t xml:space="preserve"> </w:t>
      </w:r>
      <w:r>
        <w:rPr>
          <w:sz w:val="20"/>
          <w:szCs w:val="20"/>
        </w:rPr>
        <w:t xml:space="preserve">of </w:t>
      </w:r>
      <w:r>
        <w:rPr>
          <w:spacing w:val="-2"/>
          <w:sz w:val="20"/>
          <w:szCs w:val="20"/>
        </w:rPr>
        <w:t>EPCS_DENIED_UNAUTHORIZED.</w:t>
      </w:r>
    </w:p>
    <w:p w14:paraId="48648211" w14:textId="699F9C5E" w:rsidR="00596733" w:rsidRDefault="00596733" w:rsidP="00B61288">
      <w:pPr>
        <w:pStyle w:val="ListParagraph"/>
        <w:numPr>
          <w:ilvl w:val="0"/>
          <w:numId w:val="7"/>
        </w:numPr>
        <w:tabs>
          <w:tab w:val="left" w:pos="1201"/>
        </w:tabs>
        <w:kinsoku w:val="0"/>
        <w:overflowPunct w:val="0"/>
        <w:spacing w:before="63" w:line="252" w:lineRule="auto"/>
        <w:ind w:right="157" w:hanging="401"/>
        <w:jc w:val="both"/>
        <w:rPr>
          <w:sz w:val="20"/>
          <w:szCs w:val="20"/>
        </w:rPr>
      </w:pPr>
      <w:r>
        <w:rPr>
          <w:sz w:val="20"/>
          <w:szCs w:val="20"/>
        </w:rPr>
        <w:t xml:space="preserve">If the receiving AP MLD cannot support EPCS priority access for </w:t>
      </w:r>
      <w:ins w:id="86" w:author="Author">
        <w:r w:rsidR="00457ECD" w:rsidRPr="001C1C2E">
          <w:rPr>
            <w:sz w:val="20"/>
            <w:szCs w:val="20"/>
          </w:rPr>
          <w:t xml:space="preserve">(#10326, #12695, #12696) the </w:t>
        </w:r>
        <w:r w:rsidR="00457ECD">
          <w:rPr>
            <w:sz w:val="20"/>
            <w:szCs w:val="20"/>
          </w:rPr>
          <w:t>requested</w:t>
        </w:r>
        <w:r w:rsidR="00457ECD" w:rsidRPr="001C1C2E">
          <w:rPr>
            <w:sz w:val="20"/>
            <w:szCs w:val="20"/>
          </w:rPr>
          <w:t xml:space="preserve"> service type and set of EPCS links</w:t>
        </w:r>
        <w:r w:rsidR="00563573">
          <w:rPr>
            <w:sz w:val="20"/>
            <w:szCs w:val="20"/>
          </w:rPr>
          <w:t xml:space="preserve"> for</w:t>
        </w:r>
        <w:r w:rsidR="00457ECD">
          <w:t xml:space="preserve"> </w:t>
        </w:r>
      </w:ins>
      <w:r>
        <w:rPr>
          <w:sz w:val="20"/>
          <w:szCs w:val="20"/>
        </w:rPr>
        <w:t>the initiating non-AP MLD for any other reason, the receiving AP MLD shall set the Status Code field with a value of EPCS_DENIED_OTHER_REASON as defined in 9.4.1.9 (Status Code field).</w:t>
      </w:r>
    </w:p>
    <w:p w14:paraId="52DE9F31" w14:textId="77777777" w:rsidR="00596733" w:rsidRDefault="00596733" w:rsidP="00596733">
      <w:pPr>
        <w:pStyle w:val="BodyText"/>
        <w:kinsoku w:val="0"/>
        <w:overflowPunct w:val="0"/>
        <w:spacing w:before="126" w:line="232" w:lineRule="auto"/>
        <w:ind w:left="1210" w:right="157" w:hanging="20"/>
        <w:rPr>
          <w:sz w:val="18"/>
          <w:szCs w:val="18"/>
        </w:rPr>
      </w:pPr>
      <w:r>
        <w:rPr>
          <w:sz w:val="18"/>
          <w:szCs w:val="18"/>
        </w:rPr>
        <w:t>NOTE</w:t>
      </w:r>
      <w:r>
        <w:rPr>
          <w:spacing w:val="-3"/>
          <w:sz w:val="18"/>
          <w:szCs w:val="18"/>
        </w:rPr>
        <w:t xml:space="preserve"> </w:t>
      </w:r>
      <w:r>
        <w:rPr>
          <w:sz w:val="18"/>
          <w:szCs w:val="18"/>
        </w:rPr>
        <w:t>4—The</w:t>
      </w:r>
      <w:r>
        <w:rPr>
          <w:spacing w:val="-3"/>
          <w:sz w:val="18"/>
          <w:szCs w:val="18"/>
        </w:rPr>
        <w:t xml:space="preserve"> </w:t>
      </w:r>
      <w:r>
        <w:rPr>
          <w:sz w:val="18"/>
          <w:szCs w:val="18"/>
        </w:rPr>
        <w:t>verification</w:t>
      </w:r>
      <w:r>
        <w:rPr>
          <w:spacing w:val="-3"/>
          <w:sz w:val="18"/>
          <w:szCs w:val="18"/>
        </w:rPr>
        <w:t xml:space="preserve"> </w:t>
      </w:r>
      <w:r>
        <w:rPr>
          <w:sz w:val="18"/>
          <w:szCs w:val="18"/>
        </w:rPr>
        <w:t>for</w:t>
      </w:r>
      <w:r>
        <w:rPr>
          <w:spacing w:val="-3"/>
          <w:sz w:val="18"/>
          <w:szCs w:val="18"/>
        </w:rPr>
        <w:t xml:space="preserve"> </w:t>
      </w:r>
      <w:r>
        <w:rPr>
          <w:sz w:val="18"/>
          <w:szCs w:val="18"/>
        </w:rPr>
        <w:t>AP</w:t>
      </w:r>
      <w:r>
        <w:rPr>
          <w:spacing w:val="-2"/>
          <w:sz w:val="18"/>
          <w:szCs w:val="18"/>
        </w:rPr>
        <w:t xml:space="preserve"> </w:t>
      </w:r>
      <w:r>
        <w:rPr>
          <w:sz w:val="18"/>
          <w:szCs w:val="18"/>
        </w:rPr>
        <w:t>MLD</w:t>
      </w:r>
      <w:r>
        <w:rPr>
          <w:spacing w:val="-2"/>
          <w:sz w:val="18"/>
          <w:szCs w:val="18"/>
        </w:rPr>
        <w:t xml:space="preserve"> </w:t>
      </w:r>
      <w:r>
        <w:rPr>
          <w:sz w:val="18"/>
          <w:szCs w:val="18"/>
        </w:rPr>
        <w:t>with</w:t>
      </w:r>
      <w:r>
        <w:rPr>
          <w:spacing w:val="-3"/>
          <w:sz w:val="18"/>
          <w:szCs w:val="18"/>
        </w:rPr>
        <w:t xml:space="preserve"> </w:t>
      </w:r>
      <w:r>
        <w:rPr>
          <w:sz w:val="18"/>
          <w:szCs w:val="18"/>
        </w:rPr>
        <w:t>dot11SSPNInterfaceActivated</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false</w:t>
      </w:r>
      <w:r>
        <w:rPr>
          <w:spacing w:val="-3"/>
          <w:sz w:val="18"/>
          <w:szCs w:val="18"/>
        </w:rPr>
        <w:t xml:space="preserve"> </w:t>
      </w:r>
      <w:r>
        <w:rPr>
          <w:sz w:val="18"/>
          <w:szCs w:val="18"/>
        </w:rPr>
        <w:t>is</w:t>
      </w:r>
      <w:r>
        <w:rPr>
          <w:spacing w:val="-2"/>
          <w:sz w:val="18"/>
          <w:szCs w:val="18"/>
        </w:rPr>
        <w:t xml:space="preserve"> </w:t>
      </w:r>
      <w:r>
        <w:rPr>
          <w:sz w:val="18"/>
          <w:szCs w:val="18"/>
        </w:rPr>
        <w:t>out</w:t>
      </w:r>
      <w:r>
        <w:rPr>
          <w:spacing w:val="-2"/>
          <w:sz w:val="18"/>
          <w:szCs w:val="18"/>
        </w:rPr>
        <w:t xml:space="preserve"> </w:t>
      </w:r>
      <w:r>
        <w:rPr>
          <w:sz w:val="18"/>
          <w:szCs w:val="18"/>
        </w:rPr>
        <w:t>of</w:t>
      </w:r>
      <w:r>
        <w:rPr>
          <w:spacing w:val="-3"/>
          <w:sz w:val="18"/>
          <w:szCs w:val="18"/>
        </w:rPr>
        <w:t xml:space="preserve"> </w:t>
      </w:r>
      <w:r>
        <w:rPr>
          <w:sz w:val="18"/>
          <w:szCs w:val="18"/>
        </w:rPr>
        <w:t>scope of this standard.</w:t>
      </w:r>
    </w:p>
    <w:p w14:paraId="418DEC8C" w14:textId="77777777" w:rsidR="00596733" w:rsidRDefault="00596733" w:rsidP="00596733">
      <w:pPr>
        <w:pStyle w:val="BodyText"/>
        <w:kinsoku w:val="0"/>
        <w:overflowPunct w:val="0"/>
        <w:spacing w:before="10"/>
        <w:rPr>
          <w:sz w:val="19"/>
          <w:szCs w:val="19"/>
        </w:rPr>
      </w:pPr>
    </w:p>
    <w:p w14:paraId="7CB89737" w14:textId="1E888269" w:rsidR="00596733" w:rsidRDefault="00596733" w:rsidP="00B61288">
      <w:pPr>
        <w:pStyle w:val="ListParagraph"/>
        <w:numPr>
          <w:ilvl w:val="5"/>
          <w:numId w:val="9"/>
        </w:numPr>
        <w:tabs>
          <w:tab w:val="left" w:pos="800"/>
        </w:tabs>
        <w:kinsoku w:val="0"/>
        <w:overflowPunct w:val="0"/>
        <w:spacing w:before="0"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AP</w:t>
      </w:r>
      <w:r>
        <w:rPr>
          <w:spacing w:val="-6"/>
          <w:sz w:val="20"/>
          <w:szCs w:val="20"/>
        </w:rPr>
        <w:t xml:space="preserve"> </w:t>
      </w:r>
      <w:r>
        <w:rPr>
          <w:sz w:val="20"/>
          <w:szCs w:val="20"/>
        </w:rPr>
        <w:t>MLD</w:t>
      </w:r>
      <w:r>
        <w:rPr>
          <w:spacing w:val="-6"/>
          <w:sz w:val="20"/>
          <w:szCs w:val="20"/>
        </w:rPr>
        <w:t xml:space="preserve"> </w:t>
      </w:r>
      <w:r>
        <w:rPr>
          <w:sz w:val="20"/>
          <w:szCs w:val="20"/>
        </w:rPr>
        <w:t>STA</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6"/>
          <w:sz w:val="20"/>
          <w:szCs w:val="20"/>
        </w:rPr>
        <w:t xml:space="preserve"> </w:t>
      </w:r>
      <w:r>
        <w:rPr>
          <w:sz w:val="20"/>
          <w:szCs w:val="20"/>
        </w:rPr>
        <w:t>EPCS</w:t>
      </w:r>
      <w:r>
        <w:rPr>
          <w:spacing w:val="-7"/>
          <w:sz w:val="20"/>
          <w:szCs w:val="20"/>
        </w:rPr>
        <w:t xml:space="preserve"> </w:t>
      </w:r>
      <w:r>
        <w:rPr>
          <w:sz w:val="20"/>
          <w:szCs w:val="20"/>
        </w:rPr>
        <w:t>priority</w:t>
      </w:r>
      <w:r>
        <w:rPr>
          <w:spacing w:val="-6"/>
          <w:sz w:val="20"/>
          <w:szCs w:val="20"/>
        </w:rPr>
        <w:t xml:space="preserve"> </w:t>
      </w:r>
      <w:r>
        <w:rPr>
          <w:sz w:val="20"/>
          <w:szCs w:val="20"/>
        </w:rPr>
        <w:t>access</w:t>
      </w:r>
      <w:ins w:id="87" w:author="Author">
        <w:r w:rsidR="00020A6F">
          <w:rPr>
            <w:sz w:val="20"/>
            <w:szCs w:val="20"/>
          </w:rPr>
          <w:t xml:space="preserve"> </w:t>
        </w:r>
        <w:r w:rsidR="00020A6F" w:rsidRPr="001C1C2E">
          <w:rPr>
            <w:sz w:val="20"/>
            <w:szCs w:val="20"/>
          </w:rPr>
          <w:t xml:space="preserve">(#10326, #12695, #12696) for the </w:t>
        </w:r>
        <w:r w:rsidR="00020A6F">
          <w:rPr>
            <w:sz w:val="20"/>
            <w:szCs w:val="20"/>
          </w:rPr>
          <w:t>requested</w:t>
        </w:r>
        <w:r w:rsidR="00020A6F" w:rsidRPr="001C1C2E">
          <w:rPr>
            <w:sz w:val="20"/>
            <w:szCs w:val="20"/>
          </w:rPr>
          <w:t xml:space="preserve"> service type and set of EPCS links</w:t>
        </w:r>
      </w:ins>
      <w:r>
        <w:rPr>
          <w:spacing w:val="-6"/>
          <w:sz w:val="20"/>
          <w:szCs w:val="20"/>
        </w:rPr>
        <w:t xml:space="preserve"> </w:t>
      </w:r>
      <w:r>
        <w:rPr>
          <w:sz w:val="20"/>
          <w:szCs w:val="20"/>
        </w:rPr>
        <w:t>to</w:t>
      </w:r>
      <w:r>
        <w:rPr>
          <w:spacing w:val="-5"/>
          <w:sz w:val="20"/>
          <w:szCs w:val="20"/>
        </w:rPr>
        <w:t xml:space="preserve"> </w:t>
      </w:r>
      <w:r>
        <w:rPr>
          <w:sz w:val="20"/>
          <w:szCs w:val="20"/>
        </w:rPr>
        <w:t>enabled</w:t>
      </w:r>
      <w:r>
        <w:rPr>
          <w:spacing w:val="-6"/>
          <w:sz w:val="20"/>
          <w:szCs w:val="20"/>
        </w:rPr>
        <w:t xml:space="preserve"> </w:t>
      </w:r>
      <w:r>
        <w:rPr>
          <w:sz w:val="20"/>
          <w:szCs w:val="20"/>
        </w:rPr>
        <w:t>for the requesting non-AP MLD.</w:t>
      </w:r>
    </w:p>
    <w:p w14:paraId="508E0972" w14:textId="303CA89F" w:rsidR="00596733" w:rsidRDefault="00596733" w:rsidP="00B61288">
      <w:pPr>
        <w:pStyle w:val="ListParagraph"/>
        <w:numPr>
          <w:ilvl w:val="6"/>
          <w:numId w:val="9"/>
        </w:numPr>
        <w:tabs>
          <w:tab w:val="left" w:pos="1601"/>
        </w:tabs>
        <w:kinsoku w:val="0"/>
        <w:overflowPunct w:val="0"/>
        <w:spacing w:before="63" w:line="249" w:lineRule="auto"/>
        <w:ind w:left="1599" w:right="154"/>
        <w:jc w:val="both"/>
        <w:rPr>
          <w:sz w:val="20"/>
          <w:szCs w:val="20"/>
        </w:rPr>
      </w:pPr>
      <w:r>
        <w:rPr>
          <w:sz w:val="20"/>
          <w:szCs w:val="20"/>
        </w:rPr>
        <w:t>The receiving AP MLD</w:t>
      </w:r>
      <w:r>
        <w:rPr>
          <w:spacing w:val="-1"/>
          <w:sz w:val="20"/>
          <w:szCs w:val="20"/>
        </w:rPr>
        <w:t xml:space="preserve"> </w:t>
      </w:r>
      <w:r>
        <w:rPr>
          <w:sz w:val="20"/>
          <w:szCs w:val="20"/>
        </w:rPr>
        <w:t xml:space="preserve">may include the Priority Access Multi-Link element in the EPCS Priority Access Enable </w:t>
      </w:r>
      <w:del w:id="88" w:author="Author">
        <w:r w:rsidDel="00563573">
          <w:rPr>
            <w:sz w:val="20"/>
            <w:szCs w:val="20"/>
          </w:rPr>
          <w:delText xml:space="preserve">response </w:delText>
        </w:r>
      </w:del>
      <w:ins w:id="89" w:author="Author">
        <w:r w:rsidR="00563573">
          <w:rPr>
            <w:sz w:val="20"/>
            <w:szCs w:val="20"/>
          </w:rPr>
          <w:t xml:space="preserve">Response </w:t>
        </w:r>
      </w:ins>
      <w:r>
        <w:rPr>
          <w:sz w:val="20"/>
          <w:szCs w:val="20"/>
        </w:rPr>
        <w:t xml:space="preserve">frame to allow the requesting non-AP MLD to employ priority access </w:t>
      </w:r>
      <w:ins w:id="90" w:author="Author">
        <w:r w:rsidR="0059180F" w:rsidRPr="001C1C2E">
          <w:rPr>
            <w:sz w:val="20"/>
            <w:szCs w:val="20"/>
          </w:rPr>
          <w:t xml:space="preserve">(#10326, #12695) for the </w:t>
        </w:r>
        <w:r w:rsidR="0059180F">
          <w:rPr>
            <w:sz w:val="20"/>
            <w:szCs w:val="20"/>
          </w:rPr>
          <w:t>requested</w:t>
        </w:r>
        <w:r w:rsidR="0059180F" w:rsidRPr="001C1C2E">
          <w:rPr>
            <w:sz w:val="20"/>
            <w:szCs w:val="20"/>
          </w:rPr>
          <w:t xml:space="preserve"> service type </w:t>
        </w:r>
      </w:ins>
      <w:r>
        <w:rPr>
          <w:sz w:val="20"/>
          <w:szCs w:val="20"/>
        </w:rPr>
        <w:t xml:space="preserve">using the included EDCA parameter set and/or MU EDCA parameter set on the corresponding </w:t>
      </w:r>
      <w:ins w:id="91" w:author="Author">
        <w:r w:rsidR="0059180F">
          <w:rPr>
            <w:sz w:val="20"/>
            <w:szCs w:val="20"/>
          </w:rPr>
          <w:t>(</w:t>
        </w:r>
        <w:r w:rsidR="0059180F" w:rsidRPr="001C1C2E">
          <w:rPr>
            <w:sz w:val="20"/>
            <w:szCs w:val="20"/>
          </w:rPr>
          <w:t xml:space="preserve">#12696) set of EPCS </w:t>
        </w:r>
      </w:ins>
      <w:r>
        <w:rPr>
          <w:sz w:val="20"/>
          <w:szCs w:val="20"/>
        </w:rPr>
        <w:t>links.</w:t>
      </w:r>
    </w:p>
    <w:p w14:paraId="740D4CFA" w14:textId="024DB33A" w:rsidR="00596733" w:rsidRDefault="00596733" w:rsidP="00B61288">
      <w:pPr>
        <w:pStyle w:val="ListParagraph"/>
        <w:numPr>
          <w:ilvl w:val="5"/>
          <w:numId w:val="9"/>
        </w:numPr>
        <w:tabs>
          <w:tab w:val="left" w:pos="800"/>
        </w:tabs>
        <w:kinsoku w:val="0"/>
        <w:overflowPunct w:val="0"/>
        <w:spacing w:before="63" w:line="249" w:lineRule="auto"/>
        <w:ind w:right="157"/>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value other</w:t>
      </w:r>
      <w:r>
        <w:rPr>
          <w:spacing w:val="-5"/>
          <w:sz w:val="20"/>
          <w:szCs w:val="20"/>
        </w:rPr>
        <w:t xml:space="preserve"> </w:t>
      </w:r>
      <w:r>
        <w:rPr>
          <w:sz w:val="20"/>
          <w:szCs w:val="20"/>
        </w:rPr>
        <w:t>than</w:t>
      </w:r>
      <w:r>
        <w:rPr>
          <w:spacing w:val="-5"/>
          <w:sz w:val="20"/>
          <w:szCs w:val="20"/>
        </w:rPr>
        <w:t xml:space="preserve"> </w:t>
      </w:r>
      <w:r>
        <w:rPr>
          <w:sz w:val="20"/>
          <w:szCs w:val="20"/>
        </w:rPr>
        <w:t>SUCCESS,</w:t>
      </w:r>
      <w:r>
        <w:rPr>
          <w:spacing w:val="-5"/>
          <w:sz w:val="20"/>
          <w:szCs w:val="20"/>
        </w:rPr>
        <w:t xml:space="preserve"> </w:t>
      </w:r>
      <w:r>
        <w:rPr>
          <w:sz w:val="20"/>
          <w:szCs w:val="20"/>
        </w:rPr>
        <w:t>the</w:t>
      </w:r>
      <w:r>
        <w:rPr>
          <w:spacing w:val="-5"/>
          <w:sz w:val="20"/>
          <w:szCs w:val="20"/>
        </w:rPr>
        <w:t xml:space="preserve"> </w:t>
      </w:r>
      <w:r>
        <w:rPr>
          <w:sz w:val="20"/>
          <w:szCs w:val="20"/>
        </w:rPr>
        <w:t>receiving</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5"/>
          <w:sz w:val="20"/>
          <w:szCs w:val="20"/>
        </w:rPr>
        <w:t xml:space="preserve"> </w:t>
      </w:r>
      <w:del w:id="92" w:author="Author">
        <w:r w:rsidDel="00563573">
          <w:rPr>
            <w:sz w:val="20"/>
            <w:szCs w:val="20"/>
          </w:rPr>
          <w:delText>keep</w:delText>
        </w:r>
        <w:r w:rsidDel="00563573">
          <w:rPr>
            <w:spacing w:val="-4"/>
            <w:sz w:val="20"/>
            <w:szCs w:val="20"/>
          </w:rPr>
          <w:delText xml:space="preserve"> </w:delText>
        </w:r>
      </w:del>
      <w:ins w:id="93" w:author="Author">
        <w:r w:rsidR="00563573">
          <w:rPr>
            <w:sz w:val="20"/>
            <w:szCs w:val="20"/>
          </w:rPr>
          <w:t>maintain</w:t>
        </w:r>
        <w:r w:rsidR="00563573">
          <w:rPr>
            <w:spacing w:val="-4"/>
            <w:sz w:val="20"/>
            <w:szCs w:val="20"/>
          </w:rPr>
          <w:t xml:space="preserve"> </w:t>
        </w:r>
      </w:ins>
      <w:r>
        <w:rPr>
          <w:sz w:val="20"/>
          <w:szCs w:val="20"/>
        </w:rPr>
        <w:t>EPCS</w:t>
      </w:r>
      <w:r>
        <w:rPr>
          <w:spacing w:val="-5"/>
          <w:sz w:val="20"/>
          <w:szCs w:val="20"/>
        </w:rPr>
        <w:t xml:space="preserve"> </w:t>
      </w:r>
      <w:r>
        <w:rPr>
          <w:sz w:val="20"/>
          <w:szCs w:val="20"/>
        </w:rPr>
        <w:t>priority</w:t>
      </w:r>
      <w:r>
        <w:rPr>
          <w:spacing w:val="-5"/>
          <w:sz w:val="20"/>
          <w:szCs w:val="20"/>
        </w:rPr>
        <w:t xml:space="preserve"> </w:t>
      </w:r>
      <w:r>
        <w:rPr>
          <w:sz w:val="20"/>
          <w:szCs w:val="20"/>
        </w:rPr>
        <w:t>access</w:t>
      </w:r>
      <w:ins w:id="94" w:author="Author">
        <w:r w:rsidR="0059180F">
          <w:rPr>
            <w:sz w:val="20"/>
            <w:szCs w:val="20"/>
          </w:rPr>
          <w:t xml:space="preserve"> </w:t>
        </w:r>
        <w:r w:rsidR="0059180F" w:rsidRPr="001C1C2E">
          <w:rPr>
            <w:sz w:val="20"/>
            <w:szCs w:val="20"/>
          </w:rPr>
          <w:t xml:space="preserve">(#10326, #12695) for the </w:t>
        </w:r>
        <w:r w:rsidR="0059180F">
          <w:rPr>
            <w:sz w:val="20"/>
            <w:szCs w:val="20"/>
          </w:rPr>
          <w:t>requested</w:t>
        </w:r>
        <w:r w:rsidR="0059180F" w:rsidRPr="001C1C2E">
          <w:rPr>
            <w:sz w:val="20"/>
            <w:szCs w:val="20"/>
          </w:rPr>
          <w:t xml:space="preserve"> service type</w:t>
        </w:r>
      </w:ins>
      <w:r>
        <w:rPr>
          <w:spacing w:val="-5"/>
          <w:sz w:val="20"/>
          <w:szCs w:val="20"/>
        </w:rPr>
        <w:t xml:space="preserve"> </w:t>
      </w:r>
      <w:r>
        <w:rPr>
          <w:sz w:val="20"/>
          <w:szCs w:val="20"/>
        </w:rPr>
        <w:t>in</w:t>
      </w:r>
      <w:r>
        <w:rPr>
          <w:spacing w:val="-5"/>
          <w:sz w:val="20"/>
          <w:szCs w:val="20"/>
        </w:rPr>
        <w:t xml:space="preserve"> </w:t>
      </w:r>
      <w:r>
        <w:rPr>
          <w:sz w:val="20"/>
          <w:szCs w:val="20"/>
        </w:rPr>
        <w:t>the</w:t>
      </w:r>
      <w:r>
        <w:rPr>
          <w:spacing w:val="-6"/>
          <w:sz w:val="20"/>
          <w:szCs w:val="20"/>
        </w:rPr>
        <w:t xml:space="preserve"> </w:t>
      </w:r>
      <w:r>
        <w:rPr>
          <w:sz w:val="20"/>
          <w:szCs w:val="20"/>
        </w:rPr>
        <w:t>torn</w:t>
      </w:r>
      <w:r>
        <w:rPr>
          <w:spacing w:val="-5"/>
          <w:sz w:val="20"/>
          <w:szCs w:val="20"/>
        </w:rPr>
        <w:t xml:space="preserve"> </w:t>
      </w:r>
      <w:r>
        <w:rPr>
          <w:sz w:val="20"/>
          <w:szCs w:val="20"/>
        </w:rPr>
        <w:t>down</w:t>
      </w:r>
      <w:r>
        <w:rPr>
          <w:spacing w:val="-5"/>
          <w:sz w:val="20"/>
          <w:szCs w:val="20"/>
        </w:rPr>
        <w:t xml:space="preserve"> </w:t>
      </w:r>
      <w:r>
        <w:rPr>
          <w:sz w:val="20"/>
          <w:szCs w:val="20"/>
        </w:rPr>
        <w:t>state for the requesting non-AP MLD.</w:t>
      </w:r>
    </w:p>
    <w:p w14:paraId="3D4F089C" w14:textId="77777777" w:rsidR="00596733" w:rsidRDefault="00596733" w:rsidP="00596733">
      <w:pPr>
        <w:pStyle w:val="BodyText"/>
        <w:kinsoku w:val="0"/>
        <w:overflowPunct w:val="0"/>
        <w:spacing w:before="1"/>
        <w:rPr>
          <w:sz w:val="21"/>
          <w:szCs w:val="21"/>
        </w:rPr>
      </w:pPr>
    </w:p>
    <w:p w14:paraId="1C0A10D5" w14:textId="3561667A" w:rsidR="00596733" w:rsidRDefault="00596733" w:rsidP="00596733">
      <w:pPr>
        <w:pStyle w:val="BodyText"/>
        <w:kinsoku w:val="0"/>
        <w:overflowPunct w:val="0"/>
        <w:spacing w:line="249" w:lineRule="auto"/>
        <w:ind w:left="160" w:right="158"/>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 an EPCS AP MLD with EPCS priority access enabled state</w:t>
      </w:r>
      <w:ins w:id="95" w:author="Author">
        <w:r w:rsidR="0059180F">
          <w:t xml:space="preserve"> </w:t>
        </w:r>
        <w:r w:rsidR="0059180F" w:rsidRPr="001C1C2E">
          <w:t xml:space="preserve">(#10326, #12695) for the </w:t>
        </w:r>
        <w:r w:rsidR="0059180F">
          <w:t>specified</w:t>
        </w:r>
        <w:r w:rsidR="0059180F" w:rsidRPr="001C1C2E">
          <w:t xml:space="preserve"> service type</w:t>
        </w:r>
      </w:ins>
      <w:r>
        <w:t xml:space="preserve"> shall use the following procedure to tear down EPCS priority access.</w:t>
      </w:r>
    </w:p>
    <w:p w14:paraId="7B17BE88" w14:textId="77777777" w:rsidR="00596733" w:rsidRDefault="00596733" w:rsidP="00B61288">
      <w:pPr>
        <w:pStyle w:val="ListParagraph"/>
        <w:numPr>
          <w:ilvl w:val="0"/>
          <w:numId w:val="6"/>
        </w:numPr>
        <w:tabs>
          <w:tab w:val="left" w:pos="800"/>
        </w:tabs>
        <w:kinsoku w:val="0"/>
        <w:overflowPunct w:val="0"/>
        <w:spacing w:before="103" w:line="249" w:lineRule="auto"/>
        <w:ind w:right="161"/>
        <w:rPr>
          <w:spacing w:val="-2"/>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58F5504E" w14:textId="74A528AA" w:rsidR="00596733" w:rsidRDefault="00596733" w:rsidP="00B61288">
      <w:pPr>
        <w:pStyle w:val="ListParagraph"/>
        <w:numPr>
          <w:ilvl w:val="0"/>
          <w:numId w:val="6"/>
        </w:numPr>
        <w:tabs>
          <w:tab w:val="left" w:pos="799"/>
        </w:tabs>
        <w:kinsoku w:val="0"/>
        <w:overflowPunct w:val="0"/>
        <w:spacing w:before="62" w:line="249" w:lineRule="auto"/>
        <w:ind w:right="157"/>
        <w:rPr>
          <w:sz w:val="20"/>
          <w:szCs w:val="20"/>
        </w:rPr>
      </w:pPr>
      <w:r>
        <w:rPr>
          <w:sz w:val="20"/>
          <w:szCs w:val="20"/>
        </w:rPr>
        <w:t xml:space="preserve">The receiving AP MLD shall change the EPCS priority access state </w:t>
      </w:r>
      <w:ins w:id="96" w:author="Author">
        <w:r w:rsidR="0059180F" w:rsidRPr="001C1C2E">
          <w:rPr>
            <w:sz w:val="20"/>
            <w:szCs w:val="20"/>
          </w:rPr>
          <w:t xml:space="preserve">(#10326, #12695) for the </w:t>
        </w:r>
        <w:r w:rsidR="0059180F">
          <w:rPr>
            <w:sz w:val="20"/>
            <w:szCs w:val="20"/>
          </w:rPr>
          <w:t>requested</w:t>
        </w:r>
        <w:r w:rsidR="0059180F" w:rsidRPr="001C1C2E">
          <w:rPr>
            <w:sz w:val="20"/>
            <w:szCs w:val="20"/>
          </w:rPr>
          <w:t xml:space="preserve"> service type </w:t>
        </w:r>
      </w:ins>
      <w:r>
        <w:rPr>
          <w:sz w:val="20"/>
          <w:szCs w:val="20"/>
        </w:rPr>
        <w:t>to torn down for the requesting non-AP MLD.</w:t>
      </w:r>
    </w:p>
    <w:p w14:paraId="5616A590" w14:textId="77777777" w:rsidR="00596733" w:rsidRDefault="00596733" w:rsidP="00596733">
      <w:pPr>
        <w:pStyle w:val="BodyText"/>
        <w:kinsoku w:val="0"/>
        <w:overflowPunct w:val="0"/>
        <w:spacing w:before="10"/>
      </w:pPr>
    </w:p>
    <w:p w14:paraId="3DDA6E5D" w14:textId="77777777" w:rsidR="00596733" w:rsidRDefault="00596733" w:rsidP="00B61288">
      <w:pPr>
        <w:pStyle w:val="Heading5"/>
        <w:numPr>
          <w:ilvl w:val="4"/>
          <w:numId w:val="9"/>
        </w:numPr>
        <w:tabs>
          <w:tab w:val="left" w:pos="1218"/>
        </w:tabs>
        <w:kinsoku w:val="0"/>
        <w:overflowPunct w:val="0"/>
        <w:spacing w:before="1"/>
        <w:jc w:val="both"/>
        <w:rPr>
          <w:spacing w:val="-5"/>
        </w:rPr>
      </w:pPr>
      <w:bookmarkStart w:id="97" w:name="35.17.2.2.5_Procedures_at_the_receiving_"/>
      <w:bookmarkEnd w:id="97"/>
      <w:r>
        <w:t>Procedures</w:t>
      </w:r>
      <w:r>
        <w:rPr>
          <w:spacing w:val="-8"/>
        </w:rPr>
        <w:t xml:space="preserve"> </w:t>
      </w:r>
      <w:r>
        <w:t>at</w:t>
      </w:r>
      <w:r>
        <w:rPr>
          <w:spacing w:val="-8"/>
        </w:rPr>
        <w:t xml:space="preserve"> </w:t>
      </w:r>
      <w:r>
        <w:t>the</w:t>
      </w:r>
      <w:r>
        <w:rPr>
          <w:spacing w:val="-7"/>
        </w:rPr>
        <w:t xml:space="preserve"> </w:t>
      </w:r>
      <w:r>
        <w:t>receiving</w:t>
      </w:r>
      <w:r>
        <w:rPr>
          <w:spacing w:val="-8"/>
        </w:rPr>
        <w:t xml:space="preserve"> </w:t>
      </w:r>
      <w:r>
        <w:t>non-AP</w:t>
      </w:r>
      <w:r>
        <w:rPr>
          <w:spacing w:val="-7"/>
        </w:rPr>
        <w:t xml:space="preserve"> </w:t>
      </w:r>
      <w:r>
        <w:rPr>
          <w:spacing w:val="-5"/>
        </w:rPr>
        <w:t>MLD</w:t>
      </w:r>
    </w:p>
    <w:p w14:paraId="7FC8B295" w14:textId="77777777" w:rsidR="00596733" w:rsidRDefault="00596733" w:rsidP="00596733">
      <w:pPr>
        <w:pStyle w:val="BodyText"/>
        <w:kinsoku w:val="0"/>
        <w:overflowPunct w:val="0"/>
        <w:spacing w:before="9"/>
        <w:rPr>
          <w:rFonts w:ascii="Arial" w:hAnsi="Arial" w:cs="Arial"/>
          <w:b/>
          <w:bCs/>
          <w:sz w:val="21"/>
          <w:szCs w:val="21"/>
        </w:rPr>
      </w:pPr>
    </w:p>
    <w:p w14:paraId="0A986257" w14:textId="130164F2" w:rsidR="00C31A72" w:rsidRDefault="00C31A72" w:rsidP="00596733">
      <w:pPr>
        <w:pStyle w:val="BodyText"/>
        <w:kinsoku w:val="0"/>
        <w:overflowPunct w:val="0"/>
        <w:spacing w:line="249" w:lineRule="auto"/>
        <w:ind w:left="160"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1B9F322" w14:textId="77777777" w:rsidR="00C31A72" w:rsidRDefault="00C31A72" w:rsidP="00596733">
      <w:pPr>
        <w:pStyle w:val="BodyText"/>
        <w:kinsoku w:val="0"/>
        <w:overflowPunct w:val="0"/>
        <w:spacing w:line="249" w:lineRule="auto"/>
        <w:ind w:left="160" w:right="157"/>
        <w:jc w:val="both"/>
      </w:pPr>
    </w:p>
    <w:p w14:paraId="5178054C" w14:textId="4A8AE84B" w:rsidR="00596733" w:rsidRDefault="00596733" w:rsidP="00596733">
      <w:pPr>
        <w:pStyle w:val="BodyText"/>
        <w:kinsoku w:val="0"/>
        <w:overflowPunct w:val="0"/>
        <w:spacing w:line="249" w:lineRule="auto"/>
        <w:ind w:left="160" w:right="157"/>
        <w:jc w:val="both"/>
      </w:pPr>
      <w:r>
        <w:t>Upon receipt of an EPCS Priority Access Enable Request frame (9.6.35.5 (EPCS Priority Access Enable Request</w:t>
      </w:r>
      <w:r>
        <w:rPr>
          <w:spacing w:val="-8"/>
        </w:rPr>
        <w:t xml:space="preserve"> </w:t>
      </w:r>
      <w:r>
        <w:t>frame</w:t>
      </w:r>
      <w:r>
        <w:rPr>
          <w:spacing w:val="-6"/>
        </w:rPr>
        <w:t xml:space="preserve"> </w:t>
      </w:r>
      <w:r>
        <w:t>format))</w:t>
      </w:r>
      <w:ins w:id="98" w:author="Author">
        <w:r w:rsidR="00032542">
          <w:t xml:space="preserve"> </w:t>
        </w:r>
        <w:r w:rsidR="00032542" w:rsidRPr="001C1C2E">
          <w:t>(#10326, #12695, #12696) for the specified service type and set of EPCS links</w:t>
        </w:r>
      </w:ins>
      <w:r>
        <w:t>,</w:t>
      </w:r>
      <w:r>
        <w:rPr>
          <w:spacing w:val="-7"/>
        </w:rPr>
        <w:t xml:space="preserve"> </w:t>
      </w:r>
      <w:r>
        <w:t>a</w:t>
      </w:r>
      <w:ins w:id="99" w:author="Author">
        <w:r w:rsidR="00032542">
          <w:t>n</w:t>
        </w:r>
      </w:ins>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torn</w:t>
      </w:r>
      <w:r>
        <w:rPr>
          <w:spacing w:val="-7"/>
        </w:rPr>
        <w:t xml:space="preserve"> </w:t>
      </w:r>
      <w:r>
        <w:t>down</w:t>
      </w:r>
      <w:r>
        <w:rPr>
          <w:spacing w:val="-7"/>
        </w:rPr>
        <w:t xml:space="preserve"> </w:t>
      </w:r>
      <w:r>
        <w:t>state</w:t>
      </w:r>
      <w:r>
        <w:rPr>
          <w:spacing w:val="-7"/>
        </w:rPr>
        <w:t xml:space="preserve"> </w:t>
      </w:r>
      <w:ins w:id="100" w:author="Author">
        <w:r w:rsidR="00032542" w:rsidRPr="001C1C2E">
          <w:t xml:space="preserve">(#10326, #12695) for the </w:t>
        </w:r>
        <w:r w:rsidR="00032542">
          <w:t>requested</w:t>
        </w:r>
        <w:r w:rsidR="00032542" w:rsidRPr="001C1C2E">
          <w:t xml:space="preserve"> service type </w:t>
        </w:r>
      </w:ins>
      <w:r>
        <w:t>shall</w:t>
      </w:r>
      <w:r>
        <w:rPr>
          <w:spacing w:val="-7"/>
        </w:rPr>
        <w:t xml:space="preserve"> </w:t>
      </w:r>
      <w:r>
        <w:t>use</w:t>
      </w:r>
      <w:r>
        <w:rPr>
          <w:spacing w:val="-7"/>
        </w:rPr>
        <w:t xml:space="preserve"> </w:t>
      </w:r>
      <w:r>
        <w:t>the following procedure to enable EPCS priority access.</w:t>
      </w:r>
    </w:p>
    <w:p w14:paraId="04702887" w14:textId="77777777" w:rsidR="00596733" w:rsidRDefault="00596733" w:rsidP="00B61288">
      <w:pPr>
        <w:pStyle w:val="ListParagraph"/>
        <w:numPr>
          <w:ilvl w:val="5"/>
          <w:numId w:val="9"/>
        </w:numPr>
        <w:tabs>
          <w:tab w:val="left" w:pos="800"/>
        </w:tabs>
        <w:kinsoku w:val="0"/>
        <w:overflowPunct w:val="0"/>
        <w:spacing w:before="63" w:line="249" w:lineRule="auto"/>
        <w:ind w:right="157"/>
        <w:rPr>
          <w:spacing w:val="-2"/>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non-AP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EPCSPRIACCESSENABLE.indication</w:t>
      </w:r>
      <w:proofErr w:type="spellEnd"/>
      <w:r>
        <w:rPr>
          <w:sz w:val="20"/>
          <w:szCs w:val="20"/>
        </w:rPr>
        <w:t xml:space="preserve"> </w:t>
      </w:r>
      <w:r>
        <w:rPr>
          <w:spacing w:val="-2"/>
          <w:sz w:val="20"/>
          <w:szCs w:val="20"/>
        </w:rPr>
        <w:t>primitive.</w:t>
      </w:r>
    </w:p>
    <w:p w14:paraId="5DCF7671" w14:textId="229A05CE" w:rsidR="00596733" w:rsidRDefault="00596733" w:rsidP="00B61288">
      <w:pPr>
        <w:pStyle w:val="ListParagraph"/>
        <w:numPr>
          <w:ilvl w:val="5"/>
          <w:numId w:val="9"/>
        </w:numPr>
        <w:tabs>
          <w:tab w:val="left" w:pos="800"/>
        </w:tabs>
        <w:kinsoku w:val="0"/>
        <w:overflowPunct w:val="0"/>
        <w:spacing w:before="61" w:line="249" w:lineRule="auto"/>
        <w:ind w:right="156"/>
        <w:jc w:val="both"/>
        <w:rPr>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 a non-AP STA affiliated with the receiving non-AP MLD shall reply to the initiating AP MLD with an EPCS Priority Access Enable Response frame (9.6.35.6 (EPCS Priority Access Enable Response frame format))</w:t>
      </w:r>
      <w:ins w:id="101" w:author="Author">
        <w:r w:rsidR="00032542">
          <w:rPr>
            <w:sz w:val="20"/>
            <w:szCs w:val="20"/>
          </w:rPr>
          <w:t xml:space="preserve"> </w:t>
        </w:r>
        <w:r w:rsidR="00032542" w:rsidRPr="001C1C2E">
          <w:rPr>
            <w:sz w:val="20"/>
            <w:szCs w:val="20"/>
          </w:rPr>
          <w:t>(#10326, #12695, #12696) for the specified service type and set of EPCS links</w:t>
        </w:r>
      </w:ins>
      <w:r>
        <w:rPr>
          <w:sz w:val="20"/>
          <w:szCs w:val="20"/>
        </w:rPr>
        <w:t>. The receiving non-AP MLD should set the Status Code field to a value of SUCCESS unless</w:t>
      </w:r>
      <w:del w:id="102" w:author="Author">
        <w:r w:rsidDel="00563573">
          <w:rPr>
            <w:sz w:val="20"/>
            <w:szCs w:val="20"/>
          </w:rPr>
          <w:delText>,</w:delText>
        </w:r>
        <w:r w:rsidDel="00563573">
          <w:rPr>
            <w:spacing w:val="-5"/>
            <w:sz w:val="20"/>
            <w:szCs w:val="20"/>
          </w:rPr>
          <w:delText xml:space="preserve"> </w:delText>
        </w:r>
        <w:r w:rsidDel="00563573">
          <w:rPr>
            <w:sz w:val="20"/>
            <w:szCs w:val="20"/>
          </w:rPr>
          <w:delText>if</w:delText>
        </w:r>
      </w:del>
      <w:r>
        <w:rPr>
          <w:spacing w:val="-5"/>
          <w:sz w:val="20"/>
          <w:szCs w:val="20"/>
        </w:rPr>
        <w:t xml:space="preserve"> </w:t>
      </w:r>
      <w:r>
        <w:rPr>
          <w:sz w:val="20"/>
          <w:szCs w:val="20"/>
        </w:rPr>
        <w:t>the</w:t>
      </w:r>
      <w:r>
        <w:rPr>
          <w:spacing w:val="-6"/>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z w:val="20"/>
          <w:szCs w:val="20"/>
        </w:rPr>
        <w:t>is</w:t>
      </w:r>
      <w:r>
        <w:rPr>
          <w:spacing w:val="-5"/>
          <w:sz w:val="20"/>
          <w:szCs w:val="20"/>
        </w:rPr>
        <w:t xml:space="preserve"> </w:t>
      </w:r>
      <w:r>
        <w:rPr>
          <w:sz w:val="20"/>
          <w:szCs w:val="20"/>
        </w:rPr>
        <w:t>unable</w:t>
      </w:r>
      <w:r>
        <w:rPr>
          <w:spacing w:val="-6"/>
          <w:sz w:val="20"/>
          <w:szCs w:val="20"/>
        </w:rPr>
        <w:t xml:space="preserve"> </w:t>
      </w:r>
      <w:r>
        <w:rPr>
          <w:sz w:val="20"/>
          <w:szCs w:val="20"/>
        </w:rPr>
        <w:t>to</w:t>
      </w:r>
      <w:r>
        <w:rPr>
          <w:spacing w:val="-6"/>
          <w:sz w:val="20"/>
          <w:szCs w:val="20"/>
        </w:rPr>
        <w:t xml:space="preserve"> </w:t>
      </w:r>
      <w:r>
        <w:rPr>
          <w:sz w:val="20"/>
          <w:szCs w:val="20"/>
        </w:rPr>
        <w:t>support</w:t>
      </w:r>
      <w:r>
        <w:rPr>
          <w:spacing w:val="-6"/>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5"/>
          <w:sz w:val="20"/>
          <w:szCs w:val="20"/>
        </w:rPr>
        <w:t xml:space="preserve"> </w:t>
      </w:r>
      <w:ins w:id="103" w:author="Author">
        <w:r w:rsidR="00563573">
          <w:rPr>
            <w:spacing w:val="-5"/>
            <w:sz w:val="20"/>
            <w:szCs w:val="20"/>
          </w:rPr>
          <w:t xml:space="preserve">in which case </w:t>
        </w:r>
      </w:ins>
      <w:r>
        <w:rPr>
          <w:sz w:val="20"/>
          <w:szCs w:val="20"/>
        </w:rPr>
        <w:t>the</w:t>
      </w:r>
      <w:r>
        <w:rPr>
          <w:spacing w:val="-5"/>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 Status Code field with a value of EPCS_DENIED_OTHER_REASON as defined in 9.4.1.9 (Status Code field).</w:t>
      </w:r>
    </w:p>
    <w:p w14:paraId="7AFFBE1D" w14:textId="40E1FD26" w:rsidR="00596733" w:rsidRDefault="00596733" w:rsidP="00B61288">
      <w:pPr>
        <w:pStyle w:val="ListParagraph"/>
        <w:numPr>
          <w:ilvl w:val="5"/>
          <w:numId w:val="9"/>
        </w:numPr>
        <w:tabs>
          <w:tab w:val="left" w:pos="800"/>
        </w:tabs>
        <w:kinsoku w:val="0"/>
        <w:overflowPunct w:val="0"/>
        <w:spacing w:before="66"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8"/>
          <w:sz w:val="20"/>
          <w:szCs w:val="20"/>
        </w:rPr>
        <w:t xml:space="preserve"> </w:t>
      </w:r>
      <w:r>
        <w:rPr>
          <w:sz w:val="20"/>
          <w:szCs w:val="20"/>
        </w:rPr>
        <w:t>change</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7"/>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6"/>
          <w:sz w:val="20"/>
          <w:szCs w:val="20"/>
        </w:rPr>
        <w:t xml:space="preserve"> </w:t>
      </w:r>
      <w:r>
        <w:rPr>
          <w:sz w:val="20"/>
          <w:szCs w:val="20"/>
        </w:rPr>
        <w:t>to</w:t>
      </w:r>
      <w:r>
        <w:rPr>
          <w:spacing w:val="-6"/>
          <w:sz w:val="20"/>
          <w:szCs w:val="20"/>
        </w:rPr>
        <w:t xml:space="preserve"> </w:t>
      </w:r>
      <w:r>
        <w:rPr>
          <w:sz w:val="20"/>
          <w:szCs w:val="20"/>
        </w:rPr>
        <w:t xml:space="preserve">enabled </w:t>
      </w:r>
      <w:ins w:id="104" w:author="Author">
        <w:r w:rsidR="00032542" w:rsidRPr="001C1C2E">
          <w:rPr>
            <w:sz w:val="20"/>
            <w:szCs w:val="20"/>
          </w:rPr>
          <w:t xml:space="preserve">(#10326, #12695) for the </w:t>
        </w:r>
        <w:r w:rsidR="00032542">
          <w:rPr>
            <w:sz w:val="20"/>
            <w:szCs w:val="20"/>
          </w:rPr>
          <w:t>requested</w:t>
        </w:r>
        <w:r w:rsidR="00032542" w:rsidRPr="001C1C2E">
          <w:rPr>
            <w:sz w:val="20"/>
            <w:szCs w:val="20"/>
          </w:rPr>
          <w:t xml:space="preserve"> service type </w:t>
        </w:r>
      </w:ins>
      <w:r>
        <w:rPr>
          <w:sz w:val="20"/>
          <w:szCs w:val="20"/>
        </w:rPr>
        <w:t>so</w:t>
      </w:r>
      <w:r>
        <w:rPr>
          <w:spacing w:val="-2"/>
          <w:sz w:val="20"/>
          <w:szCs w:val="20"/>
        </w:rPr>
        <w:t xml:space="preserve"> </w:t>
      </w:r>
      <w:r>
        <w:rPr>
          <w:sz w:val="20"/>
          <w:szCs w:val="20"/>
        </w:rPr>
        <w:t>that</w:t>
      </w:r>
      <w:r>
        <w:rPr>
          <w:spacing w:val="-1"/>
          <w:sz w:val="20"/>
          <w:szCs w:val="20"/>
        </w:rPr>
        <w:t xml:space="preserve"> </w:t>
      </w:r>
      <w:r>
        <w:rPr>
          <w:sz w:val="20"/>
          <w:szCs w:val="20"/>
        </w:rPr>
        <w:t>subsequently</w:t>
      </w:r>
      <w:r>
        <w:rPr>
          <w:spacing w:val="-3"/>
          <w:sz w:val="20"/>
          <w:szCs w:val="20"/>
        </w:rPr>
        <w:t xml:space="preserve"> </w:t>
      </w:r>
      <w:r>
        <w:rPr>
          <w:sz w:val="20"/>
          <w:szCs w:val="20"/>
        </w:rPr>
        <w:t>transmitted</w:t>
      </w:r>
      <w:r>
        <w:rPr>
          <w:spacing w:val="-2"/>
          <w:sz w:val="20"/>
          <w:szCs w:val="20"/>
        </w:rPr>
        <w:t xml:space="preserve"> </w:t>
      </w:r>
      <w:r>
        <w:rPr>
          <w:sz w:val="20"/>
          <w:szCs w:val="20"/>
        </w:rPr>
        <w:t>traffic</w:t>
      </w:r>
      <w:r>
        <w:rPr>
          <w:spacing w:val="-2"/>
          <w:sz w:val="20"/>
          <w:szCs w:val="20"/>
        </w:rPr>
        <w:t xml:space="preserve"> </w:t>
      </w:r>
      <w:ins w:id="105" w:author="Author">
        <w:r w:rsidR="00032542" w:rsidRPr="001C1C2E">
          <w:rPr>
            <w:sz w:val="20"/>
            <w:szCs w:val="20"/>
          </w:rPr>
          <w:t xml:space="preserve">(#10326, #12695) for the </w:t>
        </w:r>
        <w:r w:rsidR="00032542">
          <w:rPr>
            <w:sz w:val="20"/>
            <w:szCs w:val="20"/>
          </w:rPr>
          <w:t>requested</w:t>
        </w:r>
        <w:r w:rsidR="00032542" w:rsidRPr="001C1C2E">
          <w:rPr>
            <w:sz w:val="20"/>
            <w:szCs w:val="20"/>
          </w:rPr>
          <w:t xml:space="preserve"> service type </w:t>
        </w:r>
      </w:ins>
      <w:r>
        <w:rPr>
          <w:sz w:val="20"/>
          <w:szCs w:val="20"/>
        </w:rPr>
        <w:t>receives</w:t>
      </w:r>
      <w:r>
        <w:rPr>
          <w:spacing w:val="-3"/>
          <w:sz w:val="20"/>
          <w:szCs w:val="20"/>
        </w:rPr>
        <w:t xml:space="preserve"> </w:t>
      </w:r>
      <w:r>
        <w:rPr>
          <w:sz w:val="20"/>
          <w:szCs w:val="20"/>
        </w:rPr>
        <w:t>EPCS</w:t>
      </w:r>
      <w:r>
        <w:rPr>
          <w:spacing w:val="-2"/>
          <w:sz w:val="20"/>
          <w:szCs w:val="20"/>
        </w:rPr>
        <w:t xml:space="preserve"> </w:t>
      </w:r>
      <w:r>
        <w:rPr>
          <w:sz w:val="20"/>
          <w:szCs w:val="20"/>
        </w:rPr>
        <w:t>priority</w:t>
      </w:r>
      <w:r>
        <w:rPr>
          <w:spacing w:val="-2"/>
          <w:sz w:val="20"/>
          <w:szCs w:val="20"/>
        </w:rPr>
        <w:t xml:space="preserve"> </w:t>
      </w:r>
      <w:r>
        <w:rPr>
          <w:sz w:val="20"/>
          <w:szCs w:val="20"/>
        </w:rPr>
        <w:t>access</w:t>
      </w:r>
      <w:r>
        <w:rPr>
          <w:spacing w:val="-2"/>
          <w:sz w:val="20"/>
          <w:szCs w:val="20"/>
        </w:rPr>
        <w:t xml:space="preserve"> </w:t>
      </w:r>
      <w:r>
        <w:rPr>
          <w:sz w:val="20"/>
          <w:szCs w:val="20"/>
        </w:rPr>
        <w:t>treatment</w:t>
      </w:r>
      <w:ins w:id="106" w:author="Author">
        <w:r w:rsidR="004E1485">
          <w:rPr>
            <w:sz w:val="20"/>
            <w:szCs w:val="20"/>
          </w:rPr>
          <w:t xml:space="preserve"> </w:t>
        </w:r>
        <w:r w:rsidR="004E1485" w:rsidRPr="001C1C2E">
          <w:rPr>
            <w:sz w:val="20"/>
            <w:szCs w:val="20"/>
          </w:rPr>
          <w:t xml:space="preserve">(#12696) </w:t>
        </w:r>
        <w:r w:rsidR="004E1485">
          <w:rPr>
            <w:sz w:val="20"/>
            <w:szCs w:val="20"/>
          </w:rPr>
          <w:t>on the</w:t>
        </w:r>
        <w:r w:rsidR="004E1485" w:rsidRPr="001C1C2E">
          <w:rPr>
            <w:sz w:val="20"/>
            <w:szCs w:val="20"/>
          </w:rPr>
          <w:t xml:space="preserve"> set of EPCS links</w:t>
        </w:r>
      </w:ins>
      <w:r>
        <w:rPr>
          <w:spacing w:val="-2"/>
          <w:sz w:val="20"/>
          <w:szCs w:val="20"/>
        </w:rPr>
        <w:t xml:space="preserve"> </w:t>
      </w:r>
      <w:r>
        <w:rPr>
          <w:sz w:val="20"/>
          <w:szCs w:val="20"/>
        </w:rPr>
        <w:t>using</w:t>
      </w:r>
      <w:r>
        <w:rPr>
          <w:spacing w:val="-2"/>
          <w:sz w:val="20"/>
          <w:szCs w:val="20"/>
        </w:rPr>
        <w:t xml:space="preserve"> </w:t>
      </w:r>
      <w:r>
        <w:rPr>
          <w:sz w:val="20"/>
          <w:szCs w:val="20"/>
        </w:rPr>
        <w:t>the</w:t>
      </w:r>
      <w:r>
        <w:rPr>
          <w:spacing w:val="-2"/>
          <w:sz w:val="20"/>
          <w:szCs w:val="20"/>
        </w:rPr>
        <w:t xml:space="preserve"> </w:t>
      </w:r>
      <w:r>
        <w:rPr>
          <w:sz w:val="20"/>
          <w:szCs w:val="20"/>
        </w:rPr>
        <w:t xml:space="preserve">procedure defined in </w:t>
      </w:r>
      <w:hyperlink w:anchor="bookmark126" w:history="1">
        <w:r>
          <w:rPr>
            <w:sz w:val="20"/>
            <w:szCs w:val="20"/>
          </w:rPr>
          <w:t>35.17.3 (EPCS priority access procedure)</w:t>
        </w:r>
      </w:hyperlink>
      <w:r>
        <w:rPr>
          <w:sz w:val="20"/>
          <w:szCs w:val="20"/>
        </w:rPr>
        <w:t>.</w:t>
      </w:r>
    </w:p>
    <w:p w14:paraId="402D6269" w14:textId="42978319" w:rsidR="00596733" w:rsidRDefault="00596733" w:rsidP="00B61288">
      <w:pPr>
        <w:pStyle w:val="ListParagraph"/>
        <w:numPr>
          <w:ilvl w:val="5"/>
          <w:numId w:val="9"/>
        </w:numPr>
        <w:tabs>
          <w:tab w:val="left" w:pos="800"/>
        </w:tabs>
        <w:kinsoku w:val="0"/>
        <w:overflowPunct w:val="0"/>
        <w:spacing w:before="63" w:line="249" w:lineRule="auto"/>
        <w:ind w:right="159"/>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 xml:space="preserve">value other than SUCCESS, the receiving non-AP MLD shall </w:t>
      </w:r>
      <w:del w:id="107" w:author="Author">
        <w:r w:rsidDel="00563573">
          <w:rPr>
            <w:sz w:val="20"/>
            <w:szCs w:val="20"/>
          </w:rPr>
          <w:delText>ke</w:delText>
        </w:r>
        <w:bookmarkStart w:id="108" w:name="_GoBack"/>
        <w:bookmarkEnd w:id="108"/>
        <w:r w:rsidDel="00563573">
          <w:rPr>
            <w:sz w:val="20"/>
            <w:szCs w:val="20"/>
          </w:rPr>
          <w:delText xml:space="preserve">ep </w:delText>
        </w:r>
      </w:del>
      <w:ins w:id="109" w:author="Author">
        <w:r w:rsidR="00563573">
          <w:rPr>
            <w:sz w:val="20"/>
            <w:szCs w:val="20"/>
          </w:rPr>
          <w:t xml:space="preserve">maintain </w:t>
        </w:r>
      </w:ins>
      <w:r>
        <w:rPr>
          <w:sz w:val="20"/>
          <w:szCs w:val="20"/>
        </w:rPr>
        <w:t>the torn down state of the EPCS priority access</w:t>
      </w:r>
      <w:ins w:id="110" w:author="Author">
        <w:r w:rsidR="00265B4C">
          <w:rPr>
            <w:sz w:val="20"/>
            <w:szCs w:val="20"/>
          </w:rPr>
          <w:t xml:space="preserve"> </w:t>
        </w:r>
        <w:r w:rsidR="00265B4C" w:rsidRPr="001C1C2E">
          <w:rPr>
            <w:sz w:val="20"/>
            <w:szCs w:val="20"/>
          </w:rPr>
          <w:t xml:space="preserve">(#10326, #12695) for the </w:t>
        </w:r>
        <w:r w:rsidR="00265B4C">
          <w:rPr>
            <w:sz w:val="20"/>
            <w:szCs w:val="20"/>
          </w:rPr>
          <w:t>requested</w:t>
        </w:r>
        <w:r w:rsidR="00265B4C" w:rsidRPr="001C1C2E">
          <w:rPr>
            <w:sz w:val="20"/>
            <w:szCs w:val="20"/>
          </w:rPr>
          <w:t xml:space="preserve"> service type</w:t>
        </w:r>
      </w:ins>
      <w:r>
        <w:rPr>
          <w:sz w:val="20"/>
          <w:szCs w:val="20"/>
        </w:rPr>
        <w:t xml:space="preserve"> so it does not only apply to subsequently transmitted traffic.</w:t>
      </w:r>
    </w:p>
    <w:p w14:paraId="282523FF" w14:textId="77777777" w:rsidR="00596733" w:rsidRDefault="00596733" w:rsidP="00596733">
      <w:pPr>
        <w:pStyle w:val="BodyText"/>
        <w:kinsoku w:val="0"/>
        <w:overflowPunct w:val="0"/>
        <w:spacing w:before="1"/>
        <w:rPr>
          <w:sz w:val="21"/>
          <w:szCs w:val="21"/>
        </w:rPr>
      </w:pPr>
    </w:p>
    <w:p w14:paraId="33E2BCE9" w14:textId="498D2834" w:rsidR="00596733" w:rsidRDefault="00596733" w:rsidP="00596733">
      <w:pPr>
        <w:pStyle w:val="BodyText"/>
        <w:kinsoku w:val="0"/>
        <w:overflowPunct w:val="0"/>
        <w:spacing w:line="249" w:lineRule="auto"/>
        <w:ind w:left="160" w:right="157"/>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w:t>
      </w:r>
      <w:r>
        <w:rPr>
          <w:spacing w:val="-1"/>
        </w:rPr>
        <w:t xml:space="preserve"> </w:t>
      </w:r>
      <w:r>
        <w:t>a</w:t>
      </w:r>
      <w:ins w:id="111" w:author="Author">
        <w:r w:rsidR="00563573">
          <w:t>n</w:t>
        </w:r>
      </w:ins>
      <w:r>
        <w:rPr>
          <w:spacing w:val="-2"/>
        </w:rPr>
        <w:t xml:space="preserve"> </w:t>
      </w:r>
      <w:r>
        <w:t>EPCS</w:t>
      </w:r>
      <w:r>
        <w:rPr>
          <w:spacing w:val="-2"/>
        </w:rPr>
        <w:t xml:space="preserve"> </w:t>
      </w:r>
      <w:r>
        <w:t>non-AP</w:t>
      </w:r>
      <w:r>
        <w:rPr>
          <w:spacing w:val="-1"/>
        </w:rPr>
        <w:t xml:space="preserve"> </w:t>
      </w:r>
      <w:r>
        <w:t>MLD</w:t>
      </w:r>
      <w:r>
        <w:rPr>
          <w:spacing w:val="-1"/>
        </w:rPr>
        <w:t xml:space="preserve"> </w:t>
      </w:r>
      <w:r>
        <w:t>with</w:t>
      </w:r>
      <w:r>
        <w:rPr>
          <w:spacing w:val="-2"/>
        </w:rPr>
        <w:t xml:space="preserve"> </w:t>
      </w:r>
      <w:r>
        <w:t>EPCS</w:t>
      </w:r>
      <w:r>
        <w:rPr>
          <w:spacing w:val="-2"/>
        </w:rPr>
        <w:t xml:space="preserve"> </w:t>
      </w:r>
      <w:r>
        <w:t>priority</w:t>
      </w:r>
      <w:r>
        <w:rPr>
          <w:spacing w:val="-1"/>
        </w:rPr>
        <w:t xml:space="preserve"> </w:t>
      </w:r>
      <w:r>
        <w:t>access</w:t>
      </w:r>
      <w:r>
        <w:rPr>
          <w:spacing w:val="-1"/>
        </w:rPr>
        <w:t xml:space="preserve"> </w:t>
      </w:r>
      <w:r>
        <w:t>enabled</w:t>
      </w:r>
      <w:ins w:id="112" w:author="Author">
        <w:r w:rsidR="00265B4C">
          <w:t xml:space="preserve"> </w:t>
        </w:r>
        <w:r w:rsidR="00265B4C" w:rsidRPr="001C1C2E">
          <w:t xml:space="preserve">(#10326, #12695) for the </w:t>
        </w:r>
        <w:r w:rsidR="00265B4C">
          <w:t>requested</w:t>
        </w:r>
        <w:r w:rsidR="00265B4C" w:rsidRPr="001C1C2E">
          <w:t xml:space="preserve"> service type</w:t>
        </w:r>
      </w:ins>
      <w:r>
        <w:rPr>
          <w:spacing w:val="-2"/>
        </w:rPr>
        <w:t xml:space="preserve"> </w:t>
      </w:r>
      <w:r>
        <w:t>shall</w:t>
      </w:r>
      <w:r>
        <w:rPr>
          <w:spacing w:val="-2"/>
        </w:rPr>
        <w:t xml:space="preserve"> </w:t>
      </w:r>
      <w:r>
        <w:t>use</w:t>
      </w:r>
      <w:r>
        <w:rPr>
          <w:spacing w:val="-3"/>
        </w:rPr>
        <w:t xml:space="preserve"> </w:t>
      </w:r>
      <w:r>
        <w:t>the</w:t>
      </w:r>
      <w:r>
        <w:rPr>
          <w:spacing w:val="-2"/>
        </w:rPr>
        <w:t xml:space="preserve"> </w:t>
      </w:r>
      <w:r>
        <w:t>following</w:t>
      </w:r>
      <w:r>
        <w:rPr>
          <w:spacing w:val="-1"/>
        </w:rPr>
        <w:t xml:space="preserve"> </w:t>
      </w:r>
      <w:r>
        <w:t>procedure</w:t>
      </w:r>
      <w:r>
        <w:rPr>
          <w:spacing w:val="-2"/>
        </w:rPr>
        <w:t xml:space="preserve"> </w:t>
      </w:r>
      <w:r>
        <w:t>to</w:t>
      </w:r>
      <w:r>
        <w:rPr>
          <w:spacing w:val="-2"/>
        </w:rPr>
        <w:t xml:space="preserve"> </w:t>
      </w:r>
      <w:r>
        <w:t>tear down EPCS priority access.</w:t>
      </w:r>
    </w:p>
    <w:p w14:paraId="1C76173B" w14:textId="77777777" w:rsidR="00596733" w:rsidRDefault="00596733" w:rsidP="00B61288">
      <w:pPr>
        <w:pStyle w:val="ListParagraph"/>
        <w:numPr>
          <w:ilvl w:val="0"/>
          <w:numId w:val="5"/>
        </w:numPr>
        <w:tabs>
          <w:tab w:val="left" w:pos="800"/>
        </w:tabs>
        <w:kinsoku w:val="0"/>
        <w:overflowPunct w:val="0"/>
        <w:spacing w:before="63" w:line="249" w:lineRule="auto"/>
        <w:ind w:right="159"/>
        <w:jc w:val="both"/>
        <w:rPr>
          <w:spacing w:val="-2"/>
          <w:sz w:val="20"/>
          <w:szCs w:val="20"/>
        </w:rPr>
      </w:pPr>
      <w:r>
        <w:rPr>
          <w:sz w:val="20"/>
          <w:szCs w:val="20"/>
        </w:rPr>
        <w:t>The receiving non-AP MLD shall issue an 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7965EB14" w14:textId="2A67424F" w:rsidR="00596733" w:rsidRDefault="00596733" w:rsidP="00B61288">
      <w:pPr>
        <w:pStyle w:val="ListParagraph"/>
        <w:numPr>
          <w:ilvl w:val="0"/>
          <w:numId w:val="5"/>
        </w:numPr>
        <w:tabs>
          <w:tab w:val="left" w:pos="799"/>
        </w:tabs>
        <w:kinsoku w:val="0"/>
        <w:overflowPunct w:val="0"/>
        <w:spacing w:before="61" w:line="249" w:lineRule="auto"/>
        <w:ind w:right="157"/>
        <w:jc w:val="both"/>
        <w:rPr>
          <w:sz w:val="20"/>
          <w:szCs w:val="20"/>
        </w:rPr>
      </w:pPr>
      <w:r>
        <w:rPr>
          <w:sz w:val="20"/>
          <w:szCs w:val="20"/>
        </w:rPr>
        <w:t xml:space="preserve">The receiving non-AP MLD shall change the EPCS priority access state to torn down </w:t>
      </w:r>
      <w:ins w:id="113" w:author="Author">
        <w:r w:rsidR="00265B4C" w:rsidRPr="001C1C2E">
          <w:rPr>
            <w:sz w:val="20"/>
            <w:szCs w:val="20"/>
          </w:rPr>
          <w:t xml:space="preserve">(#10326, #12695) for the </w:t>
        </w:r>
        <w:r w:rsidR="00265B4C">
          <w:rPr>
            <w:sz w:val="20"/>
            <w:szCs w:val="20"/>
          </w:rPr>
          <w:t>requested</w:t>
        </w:r>
        <w:r w:rsidR="00265B4C" w:rsidRPr="001C1C2E">
          <w:rPr>
            <w:sz w:val="20"/>
            <w:szCs w:val="20"/>
          </w:rPr>
          <w:t xml:space="preserve"> service type </w:t>
        </w:r>
      </w:ins>
      <w:r>
        <w:rPr>
          <w:sz w:val="20"/>
          <w:szCs w:val="20"/>
        </w:rPr>
        <w:t>so that subsequently transmitted traffic does not receive EPCS priority access treatment</w:t>
      </w:r>
      <w:ins w:id="114" w:author="Author">
        <w:r w:rsidR="00265B4C">
          <w:rPr>
            <w:sz w:val="20"/>
            <w:szCs w:val="20"/>
          </w:rPr>
          <w:t xml:space="preserve"> </w:t>
        </w:r>
        <w:r w:rsidR="00265B4C" w:rsidRPr="001C1C2E">
          <w:rPr>
            <w:sz w:val="20"/>
            <w:szCs w:val="20"/>
          </w:rPr>
          <w:t xml:space="preserve">(#12696) </w:t>
        </w:r>
        <w:r w:rsidR="00265B4C">
          <w:rPr>
            <w:sz w:val="20"/>
            <w:szCs w:val="20"/>
          </w:rPr>
          <w:t>on the</w:t>
        </w:r>
        <w:r w:rsidR="00265B4C" w:rsidRPr="001C1C2E">
          <w:rPr>
            <w:sz w:val="20"/>
            <w:szCs w:val="20"/>
          </w:rPr>
          <w:t xml:space="preserve"> set of EPCS links</w:t>
        </w:r>
      </w:ins>
      <w:r>
        <w:rPr>
          <w:sz w:val="20"/>
          <w:szCs w:val="20"/>
        </w:rPr>
        <w:t>.</w:t>
      </w:r>
    </w:p>
    <w:p w14:paraId="55F84464" w14:textId="3625840F" w:rsidR="00596733" w:rsidRDefault="00596733" w:rsidP="00596733">
      <w:pPr>
        <w:pStyle w:val="BodyText"/>
        <w:kinsoku w:val="0"/>
        <w:overflowPunct w:val="0"/>
        <w:spacing w:before="11"/>
        <w:rPr>
          <w:ins w:id="115" w:author="Author"/>
        </w:rPr>
      </w:pPr>
    </w:p>
    <w:p w14:paraId="13ABF417" w14:textId="77777777" w:rsidR="00F11DCD" w:rsidRPr="00EA71EB" w:rsidRDefault="00F11DCD" w:rsidP="00EA71EB">
      <w:pPr>
        <w:rPr>
          <w:ins w:id="116" w:author="Author"/>
        </w:rPr>
      </w:pPr>
    </w:p>
    <w:p w14:paraId="3064A059" w14:textId="4B488D88" w:rsidR="00596733" w:rsidRDefault="00596733" w:rsidP="00F11DCD">
      <w:pPr>
        <w:pStyle w:val="Heading5"/>
        <w:numPr>
          <w:ilvl w:val="2"/>
          <w:numId w:val="20"/>
        </w:numPr>
        <w:tabs>
          <w:tab w:val="left" w:pos="884"/>
        </w:tabs>
        <w:kinsoku w:val="0"/>
        <w:overflowPunct w:val="0"/>
        <w:ind w:left="883" w:hanging="724"/>
        <w:rPr>
          <w:spacing w:val="-2"/>
        </w:rPr>
      </w:pPr>
      <w:r>
        <w:t>EPCS</w:t>
      </w:r>
      <w:r>
        <w:rPr>
          <w:spacing w:val="-10"/>
        </w:rPr>
        <w:t xml:space="preserve"> </w:t>
      </w:r>
      <w:r>
        <w:t>priority</w:t>
      </w:r>
      <w:r>
        <w:rPr>
          <w:spacing w:val="-8"/>
        </w:rPr>
        <w:t xml:space="preserve"> </w:t>
      </w:r>
      <w:r>
        <w:t>access</w:t>
      </w:r>
      <w:r>
        <w:rPr>
          <w:spacing w:val="-7"/>
        </w:rPr>
        <w:t xml:space="preserve"> </w:t>
      </w:r>
      <w:r>
        <w:rPr>
          <w:spacing w:val="-2"/>
        </w:rPr>
        <w:t>procedure</w:t>
      </w:r>
    </w:p>
    <w:p w14:paraId="1F683F04" w14:textId="77777777" w:rsidR="00596733" w:rsidRDefault="00596733" w:rsidP="00596733">
      <w:pPr>
        <w:pStyle w:val="BodyText"/>
        <w:kinsoku w:val="0"/>
        <w:overflowPunct w:val="0"/>
        <w:spacing w:before="8"/>
        <w:rPr>
          <w:rFonts w:ascii="Arial" w:hAnsi="Arial" w:cs="Arial"/>
          <w:b/>
          <w:bCs/>
          <w:sz w:val="21"/>
          <w:szCs w:val="21"/>
        </w:rPr>
      </w:pPr>
    </w:p>
    <w:p w14:paraId="7D463745" w14:textId="77777777" w:rsidR="00596733" w:rsidRDefault="00596733" w:rsidP="00F11DCD">
      <w:pPr>
        <w:pStyle w:val="ListParagraph"/>
        <w:numPr>
          <w:ilvl w:val="3"/>
          <w:numId w:val="20"/>
        </w:numPr>
        <w:tabs>
          <w:tab w:val="left" w:pos="1051"/>
        </w:tabs>
        <w:kinsoku w:val="0"/>
        <w:overflowPunct w:val="0"/>
        <w:spacing w:before="1"/>
        <w:rPr>
          <w:rFonts w:ascii="Arial" w:hAnsi="Arial" w:cs="Arial"/>
          <w:b/>
          <w:bCs/>
          <w:color w:val="000000"/>
          <w:spacing w:val="-2"/>
          <w:sz w:val="20"/>
          <w:szCs w:val="20"/>
        </w:rPr>
      </w:pPr>
      <w:bookmarkStart w:id="117" w:name="35.17.3.1_General"/>
      <w:bookmarkEnd w:id="117"/>
      <w:r>
        <w:rPr>
          <w:rFonts w:ascii="Arial" w:hAnsi="Arial" w:cs="Arial"/>
          <w:b/>
          <w:bCs/>
          <w:spacing w:val="-2"/>
          <w:sz w:val="20"/>
          <w:szCs w:val="20"/>
        </w:rPr>
        <w:t>General</w:t>
      </w:r>
    </w:p>
    <w:p w14:paraId="09C34276" w14:textId="77777777" w:rsidR="00596733" w:rsidRDefault="00596733" w:rsidP="00596733">
      <w:pPr>
        <w:pStyle w:val="BodyText"/>
        <w:kinsoku w:val="0"/>
        <w:overflowPunct w:val="0"/>
        <w:spacing w:before="9"/>
        <w:rPr>
          <w:rFonts w:ascii="Arial" w:hAnsi="Arial" w:cs="Arial"/>
          <w:b/>
          <w:bCs/>
          <w:sz w:val="21"/>
          <w:szCs w:val="21"/>
        </w:rPr>
      </w:pPr>
    </w:p>
    <w:p w14:paraId="22D96E07" w14:textId="001999C7" w:rsidR="00596733" w:rsidRDefault="00596733" w:rsidP="00596733">
      <w:pPr>
        <w:pStyle w:val="BodyText"/>
        <w:kinsoku w:val="0"/>
        <w:overflowPunct w:val="0"/>
        <w:spacing w:line="249" w:lineRule="auto"/>
        <w:ind w:left="160" w:right="157"/>
        <w:jc w:val="both"/>
      </w:pPr>
      <w:r>
        <w:t>EPCS</w:t>
      </w:r>
      <w:r>
        <w:rPr>
          <w:spacing w:val="-6"/>
        </w:rPr>
        <w:t xml:space="preserve"> </w:t>
      </w:r>
      <w:r>
        <w:t>priority</w:t>
      </w:r>
      <w:r>
        <w:rPr>
          <w:spacing w:val="-6"/>
        </w:rPr>
        <w:t xml:space="preserve"> </w:t>
      </w:r>
      <w:r>
        <w:t>access</w:t>
      </w:r>
      <w:r>
        <w:rPr>
          <w:spacing w:val="-6"/>
        </w:rPr>
        <w:t xml:space="preserve"> </w:t>
      </w:r>
      <w:r>
        <w:t>procedure</w:t>
      </w:r>
      <w:r>
        <w:rPr>
          <w:spacing w:val="-5"/>
        </w:rPr>
        <w:t xml:space="preserve"> </w:t>
      </w:r>
      <w:r>
        <w:t>allows</w:t>
      </w:r>
      <w:r>
        <w:rPr>
          <w:spacing w:val="-7"/>
        </w:rPr>
        <w:t xml:space="preserve"> </w:t>
      </w:r>
      <w:r>
        <w:t>EPCS</w:t>
      </w:r>
      <w:r>
        <w:rPr>
          <w:spacing w:val="-6"/>
        </w:rPr>
        <w:t xml:space="preserve"> </w:t>
      </w:r>
      <w:r>
        <w:t>non-AP</w:t>
      </w:r>
      <w:r>
        <w:rPr>
          <w:spacing w:val="-6"/>
        </w:rPr>
        <w:t xml:space="preserve"> </w:t>
      </w:r>
      <w:r>
        <w:t>MLDs</w:t>
      </w:r>
      <w:r>
        <w:rPr>
          <w:spacing w:val="-5"/>
        </w:rPr>
        <w:t xml:space="preserve"> </w:t>
      </w:r>
      <w:r>
        <w:t>with</w:t>
      </w:r>
      <w:r>
        <w:rPr>
          <w:spacing w:val="-6"/>
        </w:rPr>
        <w:t xml:space="preserve"> </w:t>
      </w:r>
      <w:r>
        <w:t>priority</w:t>
      </w:r>
      <w:r>
        <w:rPr>
          <w:spacing w:val="-6"/>
        </w:rPr>
        <w:t xml:space="preserve"> </w:t>
      </w:r>
      <w:r>
        <w:t>access</w:t>
      </w:r>
      <w:r>
        <w:rPr>
          <w:spacing w:val="-6"/>
        </w:rPr>
        <w:t xml:space="preserve"> </w:t>
      </w:r>
      <w:r>
        <w:t>in</w:t>
      </w:r>
      <w:r>
        <w:rPr>
          <w:spacing w:val="-5"/>
        </w:rPr>
        <w:t xml:space="preserve"> </w:t>
      </w:r>
      <w:r>
        <w:t>the</w:t>
      </w:r>
      <w:r>
        <w:rPr>
          <w:spacing w:val="-6"/>
        </w:rPr>
        <w:t xml:space="preserve"> </w:t>
      </w:r>
      <w:r>
        <w:t>enabled</w:t>
      </w:r>
      <w:r>
        <w:rPr>
          <w:spacing w:val="-5"/>
        </w:rPr>
        <w:t xml:space="preserve"> </w:t>
      </w:r>
      <w:r>
        <w:t>state</w:t>
      </w:r>
      <w:r>
        <w:rPr>
          <w:spacing w:val="-7"/>
        </w:rPr>
        <w:t xml:space="preserve"> </w:t>
      </w:r>
      <w:ins w:id="118" w:author="Author">
        <w:r w:rsidR="00FE31B4" w:rsidRPr="001C1C2E">
          <w:t xml:space="preserve">(#10326, #12695) for the </w:t>
        </w:r>
        <w:r w:rsidR="00FE31B4">
          <w:t>requested</w:t>
        </w:r>
        <w:r w:rsidR="00FE31B4" w:rsidRPr="001C1C2E">
          <w:t xml:space="preserve"> service type </w:t>
        </w:r>
      </w:ins>
      <w:r>
        <w:t>to</w:t>
      </w:r>
      <w:r>
        <w:rPr>
          <w:spacing w:val="-6"/>
        </w:rPr>
        <w:t xml:space="preserve"> </w:t>
      </w:r>
      <w:r>
        <w:t>gain priority</w:t>
      </w:r>
      <w:r>
        <w:rPr>
          <w:spacing w:val="-6"/>
        </w:rPr>
        <w:t xml:space="preserve"> </w:t>
      </w:r>
      <w:r>
        <w:t>access</w:t>
      </w:r>
      <w:r>
        <w:rPr>
          <w:spacing w:val="-6"/>
        </w:rPr>
        <w:t xml:space="preserve"> </w:t>
      </w:r>
      <w:r>
        <w:t>to</w:t>
      </w:r>
      <w:r>
        <w:rPr>
          <w:spacing w:val="-6"/>
        </w:rPr>
        <w:t xml:space="preserve"> </w:t>
      </w:r>
      <w:r>
        <w:t>medium</w:t>
      </w:r>
      <w:ins w:id="119" w:author="Author">
        <w:r w:rsidR="00FE31B4">
          <w:t xml:space="preserve"> </w:t>
        </w:r>
        <w:r w:rsidR="00FE31B4" w:rsidRPr="001C1C2E">
          <w:t xml:space="preserve">(#12696) </w:t>
        </w:r>
        <w:r w:rsidR="00FE31B4">
          <w:t>on the</w:t>
        </w:r>
        <w:r w:rsidR="00FE31B4" w:rsidRPr="001C1C2E">
          <w:t xml:space="preserve"> set of EPCS links</w:t>
        </w:r>
      </w:ins>
      <w:r>
        <w:t>.</w:t>
      </w:r>
      <w:r>
        <w:rPr>
          <w:spacing w:val="-6"/>
        </w:rPr>
        <w:t xml:space="preserve"> </w:t>
      </w:r>
      <w:r>
        <w:t>If</w:t>
      </w:r>
      <w:r>
        <w:rPr>
          <w:spacing w:val="-5"/>
        </w:rPr>
        <w:t xml:space="preserve"> </w:t>
      </w:r>
      <w:r>
        <w:t>the</w:t>
      </w:r>
      <w:r>
        <w:rPr>
          <w:spacing w:val="-5"/>
        </w:rPr>
        <w:t xml:space="preserve"> </w:t>
      </w:r>
      <w:r>
        <w:t>negotiation</w:t>
      </w:r>
      <w:r>
        <w:rPr>
          <w:spacing w:val="-6"/>
        </w:rPr>
        <w:t xml:space="preserve"> </w:t>
      </w:r>
      <w:r>
        <w:t>to</w:t>
      </w:r>
      <w:r>
        <w:rPr>
          <w:spacing w:val="-6"/>
        </w:rPr>
        <w:t xml:space="preserve"> </w:t>
      </w:r>
      <w:r>
        <w:t>enable</w:t>
      </w:r>
      <w:r>
        <w:rPr>
          <w:spacing w:val="-5"/>
        </w:rPr>
        <w:t xml:space="preserve"> </w:t>
      </w:r>
      <w:r>
        <w:t>EPCS</w:t>
      </w:r>
      <w:r>
        <w:rPr>
          <w:spacing w:val="-6"/>
        </w:rPr>
        <w:t xml:space="preserve"> </w:t>
      </w:r>
      <w:r>
        <w:t>priority</w:t>
      </w:r>
      <w:r>
        <w:rPr>
          <w:spacing w:val="-6"/>
        </w:rPr>
        <w:t xml:space="preserve"> </w:t>
      </w:r>
      <w:r>
        <w:t>access</w:t>
      </w:r>
      <w:r>
        <w:rPr>
          <w:spacing w:val="-6"/>
        </w:rPr>
        <w:t xml:space="preserve"> </w:t>
      </w:r>
      <w:r>
        <w:t>between</w:t>
      </w:r>
      <w:r>
        <w:rPr>
          <w:spacing w:val="-6"/>
        </w:rPr>
        <w:t xml:space="preserve"> </w:t>
      </w:r>
      <w:r>
        <w:t>an</w:t>
      </w:r>
      <w:r>
        <w:rPr>
          <w:spacing w:val="-5"/>
        </w:rPr>
        <w:t xml:space="preserve"> </w:t>
      </w:r>
      <w:r>
        <w:t>EPCS</w:t>
      </w:r>
      <w:r>
        <w:rPr>
          <w:spacing w:val="-6"/>
        </w:rPr>
        <w:t xml:space="preserve"> </w:t>
      </w:r>
      <w:r>
        <w:t>AP</w:t>
      </w:r>
      <w:r>
        <w:rPr>
          <w:spacing w:val="-5"/>
        </w:rPr>
        <w:t xml:space="preserve"> </w:t>
      </w:r>
      <w:r>
        <w:t>MLD</w:t>
      </w:r>
      <w:r>
        <w:rPr>
          <w:spacing w:val="-5"/>
        </w:rPr>
        <w:t xml:space="preserve"> </w:t>
      </w:r>
      <w:r>
        <w:t xml:space="preserve">and an EPCS non-AP MLD </w:t>
      </w:r>
      <w:ins w:id="120" w:author="Author">
        <w:r w:rsidR="004C5F14" w:rsidRPr="001C1C2E">
          <w:t>(#10326, #12695, #12696) for the specified service type and set of EPCS links</w:t>
        </w:r>
        <w:r w:rsidR="004C5F14">
          <w:t xml:space="preserve"> </w:t>
        </w:r>
      </w:ins>
      <w:r>
        <w:t xml:space="preserve">is successful, then the STA affiliated with the non-AP MLD applies EPCS priority access to its EPCS traffic on all enabled </w:t>
      </w:r>
      <w:ins w:id="121" w:author="Author">
        <w:r w:rsidR="004C5F14" w:rsidRPr="001C1C2E">
          <w:t xml:space="preserve">(#12696) EPCS </w:t>
        </w:r>
      </w:ins>
      <w:r>
        <w:t>links using the procedure described below.</w:t>
      </w:r>
    </w:p>
    <w:p w14:paraId="0A5ECF20" w14:textId="77777777" w:rsidR="00596733" w:rsidRDefault="00596733" w:rsidP="00596733">
      <w:pPr>
        <w:pStyle w:val="BodyText"/>
        <w:kinsoku w:val="0"/>
        <w:overflowPunct w:val="0"/>
        <w:spacing w:before="2"/>
        <w:rPr>
          <w:sz w:val="21"/>
          <w:szCs w:val="21"/>
        </w:rPr>
      </w:pPr>
    </w:p>
    <w:p w14:paraId="723CA429" w14:textId="3AB2A08A" w:rsidR="00596733" w:rsidRDefault="00596733" w:rsidP="00596733">
      <w:pPr>
        <w:pStyle w:val="BodyText"/>
        <w:kinsoku w:val="0"/>
        <w:overflowPunct w:val="0"/>
        <w:spacing w:line="249" w:lineRule="auto"/>
        <w:ind w:left="160" w:right="157"/>
        <w:jc w:val="both"/>
      </w:pPr>
      <w:r>
        <w:t>An EPCS non-AP MLD shall apply EPCS priority access procedures only when its EPCS priority access state is set to enabled</w:t>
      </w:r>
      <w:ins w:id="122" w:author="Author">
        <w:r w:rsidR="004C5F14">
          <w:t xml:space="preserve"> </w:t>
        </w:r>
        <w:r w:rsidR="004C5F14" w:rsidRPr="001C1C2E">
          <w:t xml:space="preserve">(#10326, #12695) for the </w:t>
        </w:r>
        <w:r w:rsidR="004C5F14">
          <w:t>requested</w:t>
        </w:r>
        <w:r w:rsidR="004C5F14" w:rsidRPr="001C1C2E">
          <w:t xml:space="preserve"> service type</w:t>
        </w:r>
      </w:ins>
      <w:r>
        <w:t xml:space="preserve">. An EPCS AP MLD may apply EPCS priority access to EPCS </w:t>
      </w:r>
      <w:r>
        <w:lastRenderedPageBreak/>
        <w:t xml:space="preserve">traffic using the procedure described below </w:t>
      </w:r>
      <w:ins w:id="123" w:author="Author">
        <w:r w:rsidR="004C5F14" w:rsidRPr="001C1C2E">
          <w:t xml:space="preserve">(#10326, #12695) for the </w:t>
        </w:r>
        <w:r w:rsidR="004C5F14">
          <w:t>requested</w:t>
        </w:r>
        <w:r w:rsidR="004C5F14" w:rsidRPr="001C1C2E">
          <w:t xml:space="preserve"> service type</w:t>
        </w:r>
        <w:r w:rsidR="004C5F14">
          <w:t xml:space="preserve"> </w:t>
        </w:r>
      </w:ins>
      <w:r>
        <w:t>prior to completion of the negotiation to enable EPCS priority access.</w:t>
      </w:r>
    </w:p>
    <w:p w14:paraId="1B72B92D" w14:textId="77777777" w:rsidR="00596733" w:rsidRDefault="00596733" w:rsidP="00596733">
      <w:pPr>
        <w:pStyle w:val="BodyText"/>
        <w:kinsoku w:val="0"/>
        <w:overflowPunct w:val="0"/>
        <w:spacing w:before="1"/>
        <w:rPr>
          <w:sz w:val="21"/>
          <w:szCs w:val="21"/>
        </w:rPr>
      </w:pPr>
    </w:p>
    <w:p w14:paraId="1B36A5A1" w14:textId="77777777" w:rsidR="00596733" w:rsidRDefault="00596733" w:rsidP="00596733">
      <w:pPr>
        <w:pStyle w:val="BodyText"/>
        <w:kinsoku w:val="0"/>
        <w:overflowPunct w:val="0"/>
        <w:ind w:left="160"/>
        <w:jc w:val="both"/>
        <w:rPr>
          <w:spacing w:val="-2"/>
        </w:rPr>
      </w:pPr>
      <w:r>
        <w:t>An</w:t>
      </w:r>
      <w:r>
        <w:rPr>
          <w:spacing w:val="-6"/>
        </w:rPr>
        <w:t xml:space="preserve"> </w:t>
      </w:r>
      <w:r>
        <w:t>EPCS</w:t>
      </w:r>
      <w:r>
        <w:rPr>
          <w:spacing w:val="-6"/>
        </w:rPr>
        <w:t xml:space="preserve"> </w:t>
      </w:r>
      <w:r>
        <w:t>AP</w:t>
      </w:r>
      <w:r>
        <w:rPr>
          <w:spacing w:val="-7"/>
        </w:rPr>
        <w:t xml:space="preserve"> </w:t>
      </w:r>
      <w:r>
        <w:t>MLD</w:t>
      </w:r>
      <w:r>
        <w:rPr>
          <w:spacing w:val="-5"/>
        </w:rPr>
        <w:t xml:space="preserve"> </w:t>
      </w:r>
      <w:r>
        <w:t>is</w:t>
      </w:r>
      <w:r>
        <w:rPr>
          <w:spacing w:val="-6"/>
        </w:rPr>
        <w:t xml:space="preserve"> </w:t>
      </w:r>
      <w:r>
        <w:t>an</w:t>
      </w:r>
      <w:r>
        <w:rPr>
          <w:spacing w:val="-5"/>
        </w:rPr>
        <w:t xml:space="preserve"> </w:t>
      </w:r>
      <w:r>
        <w:t>AP</w:t>
      </w:r>
      <w:r>
        <w:rPr>
          <w:spacing w:val="-7"/>
        </w:rPr>
        <w:t xml:space="preserve"> </w:t>
      </w:r>
      <w:r>
        <w:t>MLD</w:t>
      </w:r>
      <w:r>
        <w:rPr>
          <w:spacing w:val="-5"/>
        </w:rPr>
        <w:t xml:space="preserve"> </w:t>
      </w:r>
      <w:r>
        <w:t>with</w:t>
      </w:r>
      <w:r>
        <w:rPr>
          <w:spacing w:val="-6"/>
        </w:rPr>
        <w:t xml:space="preserve"> </w:t>
      </w:r>
      <w:r>
        <w:t>dot11EHTEPCSPriorityAccessActivated</w:t>
      </w:r>
      <w:r>
        <w:rPr>
          <w:spacing w:val="-5"/>
        </w:rPr>
        <w:t xml:space="preserve"> </w:t>
      </w:r>
      <w:r>
        <w:t>set</w:t>
      </w:r>
      <w:r>
        <w:rPr>
          <w:spacing w:val="-6"/>
        </w:rPr>
        <w:t xml:space="preserve"> </w:t>
      </w:r>
      <w:r>
        <w:t>to</w:t>
      </w:r>
      <w:r>
        <w:rPr>
          <w:spacing w:val="-5"/>
        </w:rPr>
        <w:t xml:space="preserve"> </w:t>
      </w:r>
      <w:r>
        <w:rPr>
          <w:spacing w:val="-2"/>
        </w:rPr>
        <w:t>true.</w:t>
      </w:r>
    </w:p>
    <w:p w14:paraId="1A7CC065" w14:textId="77777777" w:rsidR="00596733" w:rsidRDefault="00596733" w:rsidP="00596733">
      <w:pPr>
        <w:pStyle w:val="BodyText"/>
        <w:kinsoku w:val="0"/>
        <w:overflowPunct w:val="0"/>
        <w:spacing w:before="8"/>
        <w:rPr>
          <w:sz w:val="21"/>
          <w:szCs w:val="21"/>
        </w:rPr>
      </w:pPr>
    </w:p>
    <w:p w14:paraId="3EEDB14B" w14:textId="0C2FCFBD" w:rsidR="00596733" w:rsidRDefault="00596733" w:rsidP="00596733">
      <w:pPr>
        <w:pStyle w:val="BodyText"/>
        <w:kinsoku w:val="0"/>
        <w:overflowPunct w:val="0"/>
        <w:ind w:left="160"/>
        <w:jc w:val="both"/>
        <w:rPr>
          <w:spacing w:val="-2"/>
        </w:rPr>
      </w:pPr>
      <w:r>
        <w:t>An</w:t>
      </w:r>
      <w:r>
        <w:rPr>
          <w:spacing w:val="-7"/>
        </w:rPr>
        <w:t xml:space="preserve"> </w:t>
      </w:r>
      <w:r>
        <w:t>EPCS</w:t>
      </w:r>
      <w:r>
        <w:rPr>
          <w:spacing w:val="-7"/>
        </w:rPr>
        <w:t xml:space="preserve"> </w:t>
      </w:r>
      <w:r>
        <w:t>non-AP</w:t>
      </w:r>
      <w:r>
        <w:rPr>
          <w:spacing w:val="-6"/>
        </w:rPr>
        <w:t xml:space="preserve"> </w:t>
      </w:r>
      <w:r>
        <w:t>MLD</w:t>
      </w:r>
      <w:r>
        <w:rPr>
          <w:spacing w:val="-8"/>
        </w:rPr>
        <w:t xml:space="preserve"> </w:t>
      </w:r>
      <w:r>
        <w:t>is</w:t>
      </w:r>
      <w:r>
        <w:rPr>
          <w:spacing w:val="-7"/>
        </w:rPr>
        <w:t xml:space="preserve"> </w:t>
      </w:r>
      <w:r>
        <w:t>a</w:t>
      </w:r>
      <w:r>
        <w:rPr>
          <w:spacing w:val="-6"/>
        </w:rPr>
        <w:t xml:space="preserve"> </w:t>
      </w:r>
      <w:r>
        <w:t>non-AP</w:t>
      </w:r>
      <w:r>
        <w:rPr>
          <w:spacing w:val="-7"/>
        </w:rPr>
        <w:t xml:space="preserve"> </w:t>
      </w:r>
      <w:r>
        <w:t>MLD</w:t>
      </w:r>
      <w:r>
        <w:rPr>
          <w:spacing w:val="-6"/>
        </w:rPr>
        <w:t xml:space="preserve"> </w:t>
      </w:r>
      <w:r>
        <w:t>with</w:t>
      </w:r>
      <w:r>
        <w:rPr>
          <w:spacing w:val="-7"/>
        </w:rPr>
        <w:t xml:space="preserve"> </w:t>
      </w:r>
      <w:r>
        <w:t>dot11EHTEPCSPriorityAccessActivated</w:t>
      </w:r>
      <w:r>
        <w:rPr>
          <w:spacing w:val="-7"/>
        </w:rPr>
        <w:t xml:space="preserve"> </w:t>
      </w:r>
      <w:r>
        <w:t>set</w:t>
      </w:r>
      <w:r>
        <w:rPr>
          <w:spacing w:val="-7"/>
        </w:rPr>
        <w:t xml:space="preserve"> </w:t>
      </w:r>
      <w:r>
        <w:t>to</w:t>
      </w:r>
      <w:r>
        <w:rPr>
          <w:spacing w:val="-6"/>
        </w:rPr>
        <w:t xml:space="preserve"> </w:t>
      </w:r>
      <w:r>
        <w:rPr>
          <w:spacing w:val="-2"/>
        </w:rPr>
        <w:t>true.</w:t>
      </w:r>
    </w:p>
    <w:p w14:paraId="21414221" w14:textId="77777777" w:rsidR="00D67882" w:rsidRDefault="00D67882" w:rsidP="00596733">
      <w:pPr>
        <w:pStyle w:val="BodyText"/>
        <w:kinsoku w:val="0"/>
        <w:overflowPunct w:val="0"/>
        <w:ind w:left="160"/>
        <w:jc w:val="both"/>
        <w:rPr>
          <w:spacing w:val="-2"/>
        </w:rPr>
      </w:pPr>
    </w:p>
    <w:p w14:paraId="76E3F00D" w14:textId="77777777" w:rsidR="00596733" w:rsidRDefault="00596733" w:rsidP="00F11DCD">
      <w:pPr>
        <w:pStyle w:val="Heading5"/>
        <w:numPr>
          <w:ilvl w:val="3"/>
          <w:numId w:val="20"/>
        </w:numPr>
        <w:tabs>
          <w:tab w:val="left" w:pos="1051"/>
        </w:tabs>
        <w:kinsoku w:val="0"/>
        <w:overflowPunct w:val="0"/>
        <w:spacing w:before="102"/>
        <w:rPr>
          <w:color w:val="000000"/>
          <w:spacing w:val="-2"/>
        </w:rPr>
      </w:pPr>
      <w:bookmarkStart w:id="124" w:name="35.17.3.2_EDCA_operation_using_EPCS_EDCA"/>
      <w:bookmarkEnd w:id="124"/>
      <w:r>
        <w:t>EDCA</w:t>
      </w:r>
      <w:r>
        <w:rPr>
          <w:spacing w:val="-7"/>
        </w:rPr>
        <w:t xml:space="preserve"> </w:t>
      </w:r>
      <w:r>
        <w:t>operation</w:t>
      </w:r>
      <w:r>
        <w:rPr>
          <w:spacing w:val="-7"/>
        </w:rPr>
        <w:t xml:space="preserve"> </w:t>
      </w:r>
      <w:r>
        <w:t>using</w:t>
      </w:r>
      <w:r>
        <w:rPr>
          <w:spacing w:val="-7"/>
        </w:rPr>
        <w:t xml:space="preserve"> </w:t>
      </w:r>
      <w:r>
        <w:t>EPCS</w:t>
      </w:r>
      <w:r>
        <w:rPr>
          <w:spacing w:val="-6"/>
        </w:rPr>
        <w:t xml:space="preserve"> </w:t>
      </w:r>
      <w:r>
        <w:t>EDCA</w:t>
      </w:r>
      <w:r>
        <w:rPr>
          <w:spacing w:val="-7"/>
        </w:rPr>
        <w:t xml:space="preserve"> </w:t>
      </w:r>
      <w:r>
        <w:rPr>
          <w:spacing w:val="-2"/>
        </w:rPr>
        <w:t>parameters</w:t>
      </w:r>
    </w:p>
    <w:p w14:paraId="217D2BD8" w14:textId="77777777" w:rsidR="00596733" w:rsidRDefault="00596733" w:rsidP="00596733">
      <w:pPr>
        <w:pStyle w:val="BodyText"/>
        <w:kinsoku w:val="0"/>
        <w:overflowPunct w:val="0"/>
        <w:spacing w:before="10"/>
        <w:rPr>
          <w:rFonts w:ascii="Arial" w:hAnsi="Arial" w:cs="Arial"/>
          <w:b/>
          <w:bCs/>
          <w:sz w:val="21"/>
          <w:szCs w:val="21"/>
        </w:rPr>
      </w:pPr>
    </w:p>
    <w:p w14:paraId="5A07C087" w14:textId="77777777" w:rsidR="00596733" w:rsidRDefault="00596733" w:rsidP="00596733">
      <w:pPr>
        <w:pStyle w:val="BodyText"/>
        <w:kinsoku w:val="0"/>
        <w:overflowPunct w:val="0"/>
        <w:spacing w:line="249" w:lineRule="auto"/>
        <w:ind w:left="160" w:right="156"/>
        <w:jc w:val="both"/>
      </w:pPr>
      <w:r>
        <w:t>As</w:t>
      </w:r>
      <w:r>
        <w:rPr>
          <w:spacing w:val="-8"/>
        </w:rPr>
        <w:t xml:space="preserve"> </w:t>
      </w:r>
      <w:r>
        <w:t>part</w:t>
      </w:r>
      <w:r>
        <w:rPr>
          <w:spacing w:val="-9"/>
        </w:rPr>
        <w:t xml:space="preserve"> </w:t>
      </w:r>
      <w:r>
        <w:t>of</w:t>
      </w:r>
      <w:r>
        <w:rPr>
          <w:spacing w:val="-8"/>
        </w:rPr>
        <w:t xml:space="preserve"> </w:t>
      </w:r>
      <w:r>
        <w:t>the</w:t>
      </w:r>
      <w:r>
        <w:rPr>
          <w:spacing w:val="-8"/>
        </w:rPr>
        <w:t xml:space="preserve"> </w:t>
      </w:r>
      <w:r>
        <w:t>EPCS</w:t>
      </w:r>
      <w:r>
        <w:rPr>
          <w:spacing w:val="-8"/>
        </w:rPr>
        <w:t xml:space="preserve"> </w:t>
      </w:r>
      <w:r>
        <w:t>priority</w:t>
      </w:r>
      <w:r>
        <w:rPr>
          <w:spacing w:val="-9"/>
        </w:rPr>
        <w:t xml:space="preserve"> </w:t>
      </w:r>
      <w:r>
        <w:t>access</w:t>
      </w:r>
      <w:r>
        <w:rPr>
          <w:spacing w:val="-8"/>
        </w:rPr>
        <w:t xml:space="preserve"> </w:t>
      </w:r>
      <w:r>
        <w:t>procedure,</w:t>
      </w:r>
      <w:r>
        <w:rPr>
          <w:spacing w:val="-8"/>
        </w:rPr>
        <w:t xml:space="preserve"> </w:t>
      </w:r>
      <w:r>
        <w:t>a</w:t>
      </w:r>
      <w:r>
        <w:rPr>
          <w:spacing w:val="-8"/>
        </w:rPr>
        <w:t xml:space="preserve"> </w:t>
      </w:r>
      <w:r>
        <w:t>STA</w:t>
      </w:r>
      <w:r>
        <w:rPr>
          <w:spacing w:val="-8"/>
        </w:rPr>
        <w:t xml:space="preserve"> </w:t>
      </w:r>
      <w:r>
        <w:t>affiliated</w:t>
      </w:r>
      <w:r>
        <w:rPr>
          <w:spacing w:val="-8"/>
        </w:rPr>
        <w:t xml:space="preserve"> </w:t>
      </w:r>
      <w:r>
        <w:t>with</w:t>
      </w:r>
      <w:r>
        <w:rPr>
          <w:spacing w:val="-8"/>
        </w:rPr>
        <w:t xml:space="preserve"> </w:t>
      </w:r>
      <w:r>
        <w:t>an</w:t>
      </w:r>
      <w:r>
        <w:rPr>
          <w:spacing w:val="-8"/>
        </w:rPr>
        <w:t xml:space="preserve"> </w:t>
      </w:r>
      <w:r>
        <w:t>EPCS</w:t>
      </w:r>
      <w:r>
        <w:rPr>
          <w:spacing w:val="-8"/>
        </w:rPr>
        <w:t xml:space="preserve"> </w:t>
      </w:r>
      <w:r>
        <w:t>non-AP</w:t>
      </w:r>
      <w:r>
        <w:rPr>
          <w:spacing w:val="-8"/>
        </w:rPr>
        <w:t xml:space="preserve"> </w:t>
      </w:r>
      <w:r>
        <w:t>MLD</w:t>
      </w:r>
      <w:r>
        <w:rPr>
          <w:spacing w:val="-9"/>
        </w:rPr>
        <w:t xml:space="preserve"> </w:t>
      </w:r>
      <w:r>
        <w:t>shall</w:t>
      </w:r>
      <w:r>
        <w:rPr>
          <w:spacing w:val="-8"/>
        </w:rPr>
        <w:t xml:space="preserve"> </w:t>
      </w:r>
      <w:r>
        <w:t>manage</w:t>
      </w:r>
      <w:r>
        <w:rPr>
          <w:spacing w:val="-8"/>
        </w:rPr>
        <w:t xml:space="preserve"> </w:t>
      </w:r>
      <w:r>
        <w:t>its EDCA parameter sets as follows:</w:t>
      </w:r>
    </w:p>
    <w:p w14:paraId="7671EAAF" w14:textId="056A9A7B" w:rsidR="00596733" w:rsidRDefault="00596733" w:rsidP="00B61288">
      <w:pPr>
        <w:pStyle w:val="ListParagraph"/>
        <w:numPr>
          <w:ilvl w:val="0"/>
          <w:numId w:val="4"/>
        </w:numPr>
        <w:tabs>
          <w:tab w:val="left" w:pos="760"/>
        </w:tabs>
        <w:kinsoku w:val="0"/>
        <w:overflowPunct w:val="0"/>
        <w:spacing w:before="61" w:line="249" w:lineRule="auto"/>
        <w:ind w:left="759" w:right="156"/>
        <w:jc w:val="both"/>
        <w:rPr>
          <w:sz w:val="20"/>
          <w:szCs w:val="20"/>
        </w:rPr>
      </w:pPr>
      <w:r>
        <w:rPr>
          <w:sz w:val="20"/>
          <w:szCs w:val="20"/>
        </w:rPr>
        <w:t>During the process of enabling EPCS priority access</w:t>
      </w:r>
      <w:ins w:id="125" w:author="Author">
        <w:r w:rsidR="004C5F14">
          <w:rPr>
            <w:sz w:val="20"/>
            <w:szCs w:val="20"/>
          </w:rPr>
          <w:t xml:space="preserve"> </w:t>
        </w:r>
        <w:r w:rsidR="004C5F14" w:rsidRPr="004C5F14">
          <w:rPr>
            <w:sz w:val="20"/>
            <w:szCs w:val="20"/>
          </w:rPr>
          <w:t>(#10326, #12695) for the requested service type</w:t>
        </w:r>
      </w:ins>
      <w:r>
        <w:rPr>
          <w:sz w:val="20"/>
          <w:szCs w:val="20"/>
        </w:rPr>
        <w:t>, the STA affiliated with the EPCS non-AP MLD shall</w:t>
      </w:r>
    </w:p>
    <w:p w14:paraId="0B452E25" w14:textId="77777777" w:rsidR="00596733" w:rsidRDefault="00596733" w:rsidP="00B61288">
      <w:pPr>
        <w:pStyle w:val="ListParagraph"/>
        <w:numPr>
          <w:ilvl w:val="1"/>
          <w:numId w:val="4"/>
        </w:numPr>
        <w:tabs>
          <w:tab w:val="left" w:pos="1081"/>
        </w:tabs>
        <w:kinsoku w:val="0"/>
        <w:overflowPunct w:val="0"/>
        <w:spacing w:before="62" w:line="249" w:lineRule="auto"/>
        <w:ind w:right="157"/>
        <w:jc w:val="both"/>
        <w:rPr>
          <w:sz w:val="20"/>
          <w:szCs w:val="20"/>
        </w:rPr>
      </w:pPr>
      <w:r>
        <w:rPr>
          <w:sz w:val="20"/>
          <w:szCs w:val="20"/>
        </w:rPr>
        <w:t xml:space="preserve">update its </w:t>
      </w:r>
      <w:proofErr w:type="spellStart"/>
      <w:proofErr w:type="gramStart"/>
      <w:r>
        <w:rPr>
          <w:sz w:val="20"/>
          <w:szCs w:val="20"/>
        </w:rPr>
        <w:t>CWmin</w:t>
      </w:r>
      <w:proofErr w:type="spellEnd"/>
      <w:r>
        <w:rPr>
          <w:sz w:val="20"/>
          <w:szCs w:val="20"/>
        </w:rPr>
        <w:t>[</w:t>
      </w:r>
      <w:proofErr w:type="gramEnd"/>
      <w:r>
        <w:rPr>
          <w:sz w:val="20"/>
          <w:szCs w:val="20"/>
        </w:rPr>
        <w:t xml:space="preserve">AC], </w:t>
      </w:r>
      <w:proofErr w:type="spellStart"/>
      <w:r>
        <w:rPr>
          <w:sz w:val="20"/>
          <w:szCs w:val="20"/>
        </w:rPr>
        <w:t>CWmax</w:t>
      </w:r>
      <w:proofErr w:type="spellEnd"/>
      <w:r>
        <w:rPr>
          <w:sz w:val="20"/>
          <w:szCs w:val="20"/>
        </w:rPr>
        <w:t>[AC], AIFSN[AC], and TXOP Limit [AC] state variables of each access category to</w:t>
      </w:r>
    </w:p>
    <w:p w14:paraId="7807EA93" w14:textId="70D8580F" w:rsidR="00596733" w:rsidRDefault="00596733" w:rsidP="00B61288">
      <w:pPr>
        <w:pStyle w:val="ListParagraph"/>
        <w:numPr>
          <w:ilvl w:val="2"/>
          <w:numId w:val="4"/>
        </w:numPr>
        <w:tabs>
          <w:tab w:val="left" w:pos="1718"/>
        </w:tabs>
        <w:kinsoku w:val="0"/>
        <w:overflowPunct w:val="0"/>
        <w:spacing w:before="2" w:line="249" w:lineRule="auto"/>
        <w:ind w:right="157"/>
        <w:jc w:val="both"/>
        <w:rPr>
          <w:sz w:val="20"/>
          <w:szCs w:val="20"/>
        </w:rPr>
      </w:pPr>
      <w:r>
        <w:rPr>
          <w:sz w:val="20"/>
          <w:szCs w:val="20"/>
        </w:rPr>
        <w:t xml:space="preserve">the values carried in the EDCA Parameters Set element in the Per-STA Profile </w:t>
      </w:r>
      <w:proofErr w:type="spellStart"/>
      <w:r>
        <w:rPr>
          <w:sz w:val="20"/>
          <w:szCs w:val="20"/>
        </w:rPr>
        <w:t>corre</w:t>
      </w:r>
      <w:proofErr w:type="spellEnd"/>
      <w:r>
        <w:rPr>
          <w:sz w:val="20"/>
          <w:szCs w:val="20"/>
        </w:rPr>
        <w:t xml:space="preserve">- </w:t>
      </w:r>
      <w:proofErr w:type="spellStart"/>
      <w:r>
        <w:rPr>
          <w:sz w:val="20"/>
          <w:szCs w:val="20"/>
        </w:rPr>
        <w:t>sponding</w:t>
      </w:r>
      <w:proofErr w:type="spellEnd"/>
      <w:r>
        <w:rPr>
          <w:spacing w:val="-9"/>
          <w:sz w:val="20"/>
          <w:szCs w:val="20"/>
        </w:rPr>
        <w:t xml:space="preserve"> </w:t>
      </w:r>
      <w:r>
        <w:rPr>
          <w:sz w:val="20"/>
          <w:szCs w:val="20"/>
        </w:rPr>
        <w:t>to</w:t>
      </w:r>
      <w:r>
        <w:rPr>
          <w:spacing w:val="-9"/>
          <w:sz w:val="20"/>
          <w:szCs w:val="20"/>
        </w:rPr>
        <w:t xml:space="preserve"> </w:t>
      </w:r>
      <w:r>
        <w:rPr>
          <w:sz w:val="20"/>
          <w:szCs w:val="20"/>
        </w:rPr>
        <w:t>the</w:t>
      </w:r>
      <w:r>
        <w:rPr>
          <w:spacing w:val="-10"/>
          <w:sz w:val="20"/>
          <w:szCs w:val="20"/>
        </w:rPr>
        <w:t xml:space="preserve"> </w:t>
      </w:r>
      <w:r>
        <w:rPr>
          <w:sz w:val="20"/>
          <w:szCs w:val="20"/>
        </w:rPr>
        <w:t>AP</w:t>
      </w:r>
      <w:r>
        <w:rPr>
          <w:spacing w:val="-9"/>
          <w:sz w:val="20"/>
          <w:szCs w:val="20"/>
        </w:rPr>
        <w:t xml:space="preserve"> </w:t>
      </w:r>
      <w:r>
        <w:rPr>
          <w:sz w:val="20"/>
          <w:szCs w:val="20"/>
        </w:rPr>
        <w:t>to</w:t>
      </w:r>
      <w:r>
        <w:rPr>
          <w:spacing w:val="-9"/>
          <w:sz w:val="20"/>
          <w:szCs w:val="20"/>
        </w:rPr>
        <w:t xml:space="preserve"> </w:t>
      </w:r>
      <w:r>
        <w:rPr>
          <w:sz w:val="20"/>
          <w:szCs w:val="20"/>
        </w:rPr>
        <w:t>which</w:t>
      </w:r>
      <w:r>
        <w:rPr>
          <w:spacing w:val="-9"/>
          <w:sz w:val="20"/>
          <w:szCs w:val="20"/>
        </w:rPr>
        <w:t xml:space="preserve"> </w:t>
      </w:r>
      <w:r>
        <w:rPr>
          <w:sz w:val="20"/>
          <w:szCs w:val="20"/>
        </w:rPr>
        <w:t>the</w:t>
      </w:r>
      <w:r>
        <w:rPr>
          <w:spacing w:val="-9"/>
          <w:sz w:val="20"/>
          <w:szCs w:val="20"/>
        </w:rPr>
        <w:t xml:space="preserve"> </w:t>
      </w:r>
      <w:r>
        <w:rPr>
          <w:sz w:val="20"/>
          <w:szCs w:val="20"/>
        </w:rPr>
        <w:t>STA</w:t>
      </w:r>
      <w:r>
        <w:rPr>
          <w:spacing w:val="-9"/>
          <w:sz w:val="20"/>
          <w:szCs w:val="20"/>
        </w:rPr>
        <w:t xml:space="preserve"> </w:t>
      </w:r>
      <w:r>
        <w:rPr>
          <w:sz w:val="20"/>
          <w:szCs w:val="20"/>
        </w:rPr>
        <w:t>is</w:t>
      </w:r>
      <w:r>
        <w:rPr>
          <w:spacing w:val="-9"/>
          <w:sz w:val="20"/>
          <w:szCs w:val="20"/>
        </w:rPr>
        <w:t xml:space="preserve"> </w:t>
      </w:r>
      <w:r>
        <w:rPr>
          <w:sz w:val="20"/>
          <w:szCs w:val="20"/>
        </w:rPr>
        <w:t>associated</w:t>
      </w:r>
      <w:r>
        <w:rPr>
          <w:spacing w:val="-9"/>
          <w:sz w:val="20"/>
          <w:szCs w:val="20"/>
        </w:rPr>
        <w:t xml:space="preserve"> </w:t>
      </w:r>
      <w:ins w:id="126" w:author="Author">
        <w:r w:rsidR="00DB0A4C" w:rsidRPr="001C1C2E">
          <w:rPr>
            <w:sz w:val="20"/>
            <w:szCs w:val="20"/>
          </w:rPr>
          <w:t xml:space="preserve">(#12696) </w:t>
        </w:r>
        <w:r w:rsidR="00DB079C">
          <w:rPr>
            <w:spacing w:val="-9"/>
            <w:sz w:val="20"/>
            <w:szCs w:val="20"/>
          </w:rPr>
          <w:t xml:space="preserve">and </w:t>
        </w:r>
        <w:r w:rsidR="00DB0A4C">
          <w:rPr>
            <w:spacing w:val="-9"/>
            <w:sz w:val="20"/>
            <w:szCs w:val="20"/>
          </w:rPr>
          <w:t xml:space="preserve">which is </w:t>
        </w:r>
        <w:r w:rsidR="00DB079C">
          <w:rPr>
            <w:spacing w:val="-9"/>
            <w:sz w:val="20"/>
            <w:szCs w:val="20"/>
          </w:rPr>
          <w:t>operating on the link included in the set of EPCS links</w:t>
        </w:r>
        <w:r w:rsidR="00DB0A4C">
          <w:rPr>
            <w:spacing w:val="-9"/>
            <w:sz w:val="20"/>
            <w:szCs w:val="20"/>
          </w:rPr>
          <w:t xml:space="preserve"> </w:t>
        </w:r>
      </w:ins>
      <w:r>
        <w:rPr>
          <w:sz w:val="20"/>
          <w:szCs w:val="20"/>
        </w:rPr>
        <w:t>in</w:t>
      </w:r>
      <w:r>
        <w:rPr>
          <w:spacing w:val="-9"/>
          <w:sz w:val="20"/>
          <w:szCs w:val="20"/>
        </w:rPr>
        <w:t xml:space="preserve"> </w:t>
      </w:r>
      <w:r>
        <w:rPr>
          <w:sz w:val="20"/>
          <w:szCs w:val="20"/>
        </w:rPr>
        <w:t>Priority</w:t>
      </w:r>
      <w:r>
        <w:rPr>
          <w:spacing w:val="-9"/>
          <w:sz w:val="20"/>
          <w:szCs w:val="20"/>
        </w:rPr>
        <w:t xml:space="preserve"> </w:t>
      </w:r>
      <w:r>
        <w:rPr>
          <w:sz w:val="20"/>
          <w:szCs w:val="20"/>
        </w:rPr>
        <w:t>Access</w:t>
      </w:r>
      <w:r>
        <w:rPr>
          <w:spacing w:val="-10"/>
          <w:sz w:val="20"/>
          <w:szCs w:val="20"/>
        </w:rPr>
        <w:t xml:space="preserve"> </w:t>
      </w:r>
      <w:r>
        <w:rPr>
          <w:sz w:val="20"/>
          <w:szCs w:val="20"/>
        </w:rPr>
        <w:t>Multi-Link</w:t>
      </w:r>
      <w:r>
        <w:rPr>
          <w:spacing w:val="-9"/>
          <w:sz w:val="20"/>
          <w:szCs w:val="20"/>
        </w:rPr>
        <w:t xml:space="preserve"> </w:t>
      </w:r>
      <w:r>
        <w:rPr>
          <w:sz w:val="20"/>
          <w:szCs w:val="20"/>
        </w:rPr>
        <w:t>element contained</w:t>
      </w:r>
      <w:r>
        <w:rPr>
          <w:spacing w:val="-8"/>
          <w:sz w:val="20"/>
          <w:szCs w:val="20"/>
        </w:rPr>
        <w:t xml:space="preserve"> </w:t>
      </w:r>
      <w:r>
        <w:rPr>
          <w:sz w:val="20"/>
          <w:szCs w:val="20"/>
        </w:rPr>
        <w:t>in</w:t>
      </w:r>
      <w:r>
        <w:rPr>
          <w:spacing w:val="-8"/>
          <w:sz w:val="20"/>
          <w:szCs w:val="20"/>
        </w:rPr>
        <w:t xml:space="preserve"> </w:t>
      </w:r>
      <w:r>
        <w:rPr>
          <w:sz w:val="20"/>
          <w:szCs w:val="20"/>
        </w:rPr>
        <w:t>an</w:t>
      </w:r>
      <w:r>
        <w:rPr>
          <w:spacing w:val="-8"/>
          <w:sz w:val="20"/>
          <w:szCs w:val="20"/>
        </w:rPr>
        <w:t xml:space="preserve"> </w:t>
      </w:r>
      <w:r>
        <w:rPr>
          <w:sz w:val="20"/>
          <w:szCs w:val="20"/>
        </w:rPr>
        <w:t>EPCS</w:t>
      </w:r>
      <w:r>
        <w:rPr>
          <w:spacing w:val="-8"/>
          <w:sz w:val="20"/>
          <w:szCs w:val="20"/>
        </w:rPr>
        <w:t xml:space="preserve"> </w:t>
      </w:r>
      <w:r>
        <w:rPr>
          <w:sz w:val="20"/>
          <w:szCs w:val="20"/>
        </w:rPr>
        <w:t>Priority</w:t>
      </w:r>
      <w:r>
        <w:rPr>
          <w:spacing w:val="-8"/>
          <w:sz w:val="20"/>
          <w:szCs w:val="20"/>
        </w:rPr>
        <w:t xml:space="preserve"> </w:t>
      </w:r>
      <w:r>
        <w:rPr>
          <w:sz w:val="20"/>
          <w:szCs w:val="20"/>
        </w:rPr>
        <w:t>Access</w:t>
      </w:r>
      <w:r>
        <w:rPr>
          <w:spacing w:val="-9"/>
          <w:sz w:val="20"/>
          <w:szCs w:val="20"/>
        </w:rPr>
        <w:t xml:space="preserve"> </w:t>
      </w:r>
      <w:r>
        <w:rPr>
          <w:sz w:val="20"/>
          <w:szCs w:val="20"/>
        </w:rPr>
        <w:t>Enable</w:t>
      </w:r>
      <w:r>
        <w:rPr>
          <w:spacing w:val="-8"/>
          <w:sz w:val="20"/>
          <w:szCs w:val="20"/>
        </w:rPr>
        <w:t xml:space="preserve"> </w:t>
      </w:r>
      <w:r>
        <w:rPr>
          <w:sz w:val="20"/>
          <w:szCs w:val="20"/>
        </w:rPr>
        <w:t>action</w:t>
      </w:r>
      <w:r>
        <w:rPr>
          <w:spacing w:val="-8"/>
          <w:sz w:val="20"/>
          <w:szCs w:val="20"/>
        </w:rPr>
        <w:t xml:space="preserve"> </w:t>
      </w:r>
      <w:r>
        <w:rPr>
          <w:sz w:val="20"/>
          <w:szCs w:val="20"/>
        </w:rPr>
        <w:t>frame</w:t>
      </w:r>
      <w:r>
        <w:rPr>
          <w:spacing w:val="-8"/>
          <w:sz w:val="20"/>
          <w:szCs w:val="20"/>
        </w:rPr>
        <w:t xml:space="preserve"> </w:t>
      </w:r>
      <w:r>
        <w:rPr>
          <w:sz w:val="20"/>
          <w:szCs w:val="20"/>
        </w:rPr>
        <w:t>sent</w:t>
      </w:r>
      <w:r>
        <w:rPr>
          <w:spacing w:val="-8"/>
          <w:sz w:val="20"/>
          <w:szCs w:val="20"/>
        </w:rPr>
        <w:t xml:space="preserve"> </w:t>
      </w:r>
      <w:r>
        <w:rPr>
          <w:sz w:val="20"/>
          <w:szCs w:val="20"/>
        </w:rPr>
        <w:t>by</w:t>
      </w:r>
      <w:r>
        <w:rPr>
          <w:spacing w:val="-8"/>
          <w:sz w:val="20"/>
          <w:szCs w:val="20"/>
        </w:rPr>
        <w:t xml:space="preserve"> </w:t>
      </w:r>
      <w:r>
        <w:rPr>
          <w:sz w:val="20"/>
          <w:szCs w:val="20"/>
        </w:rPr>
        <w:t>the</w:t>
      </w:r>
      <w:r>
        <w:rPr>
          <w:spacing w:val="-8"/>
          <w:sz w:val="20"/>
          <w:szCs w:val="20"/>
        </w:rPr>
        <w:t xml:space="preserve"> </w:t>
      </w:r>
      <w:r>
        <w:rPr>
          <w:sz w:val="20"/>
          <w:szCs w:val="20"/>
        </w:rPr>
        <w:t>EPCS</w:t>
      </w:r>
      <w:r>
        <w:rPr>
          <w:spacing w:val="-8"/>
          <w:sz w:val="20"/>
          <w:szCs w:val="20"/>
        </w:rPr>
        <w:t xml:space="preserve"> </w:t>
      </w:r>
      <w:r>
        <w:rPr>
          <w:sz w:val="20"/>
          <w:szCs w:val="20"/>
        </w:rPr>
        <w:t>AP</w:t>
      </w:r>
      <w:r>
        <w:rPr>
          <w:spacing w:val="-8"/>
          <w:sz w:val="20"/>
          <w:szCs w:val="20"/>
        </w:rPr>
        <w:t xml:space="preserve"> </w:t>
      </w:r>
      <w:r>
        <w:rPr>
          <w:sz w:val="20"/>
          <w:szCs w:val="20"/>
        </w:rPr>
        <w:t>MLD,</w:t>
      </w:r>
      <w:r>
        <w:rPr>
          <w:spacing w:val="-8"/>
          <w:sz w:val="20"/>
          <w:szCs w:val="20"/>
        </w:rPr>
        <w:t xml:space="preserve"> </w:t>
      </w:r>
      <w:r>
        <w:rPr>
          <w:sz w:val="20"/>
          <w:szCs w:val="20"/>
        </w:rPr>
        <w:t>if the</w:t>
      </w:r>
      <w:r>
        <w:rPr>
          <w:spacing w:val="-4"/>
          <w:sz w:val="20"/>
          <w:szCs w:val="20"/>
        </w:rPr>
        <w:t xml:space="preserve"> </w:t>
      </w:r>
      <w:r>
        <w:rPr>
          <w:sz w:val="20"/>
          <w:szCs w:val="20"/>
        </w:rPr>
        <w:t>corresponding</w:t>
      </w:r>
      <w:r>
        <w:rPr>
          <w:spacing w:val="-4"/>
          <w:sz w:val="20"/>
          <w:szCs w:val="20"/>
        </w:rPr>
        <w:t xml:space="preserve"> </w:t>
      </w:r>
      <w:r>
        <w:rPr>
          <w:sz w:val="20"/>
          <w:szCs w:val="20"/>
        </w:rPr>
        <w:t>Per-STA</w:t>
      </w:r>
      <w:r>
        <w:rPr>
          <w:spacing w:val="-4"/>
          <w:sz w:val="20"/>
          <w:szCs w:val="20"/>
        </w:rPr>
        <w:t xml:space="preserve"> </w:t>
      </w:r>
      <w:r>
        <w:rPr>
          <w:sz w:val="20"/>
          <w:szCs w:val="20"/>
        </w:rPr>
        <w:t>Profile</w:t>
      </w:r>
      <w:r>
        <w:rPr>
          <w:spacing w:val="-4"/>
          <w:sz w:val="20"/>
          <w:szCs w:val="20"/>
        </w:rPr>
        <w:t xml:space="preserve"> </w:t>
      </w:r>
      <w:r>
        <w:rPr>
          <w:sz w:val="20"/>
          <w:szCs w:val="20"/>
        </w:rPr>
        <w:t>is</w:t>
      </w:r>
      <w:r>
        <w:rPr>
          <w:spacing w:val="-4"/>
          <w:sz w:val="20"/>
          <w:szCs w:val="20"/>
        </w:rPr>
        <w:t xml:space="preserve"> </w:t>
      </w:r>
      <w:r>
        <w:rPr>
          <w:sz w:val="20"/>
          <w:szCs w:val="20"/>
        </w:rPr>
        <w:t>present</w:t>
      </w:r>
      <w:r>
        <w:rPr>
          <w:spacing w:val="-4"/>
          <w:sz w:val="20"/>
          <w:szCs w:val="20"/>
        </w:rPr>
        <w:t xml:space="preserve"> </w:t>
      </w:r>
      <w:r>
        <w:rPr>
          <w:sz w:val="20"/>
          <w:szCs w:val="20"/>
        </w:rPr>
        <w:t>and</w:t>
      </w:r>
      <w:r>
        <w:rPr>
          <w:spacing w:val="-3"/>
          <w:sz w:val="20"/>
          <w:szCs w:val="20"/>
        </w:rPr>
        <w:t xml:space="preserve"> </w:t>
      </w:r>
      <w:r>
        <w:rPr>
          <w:sz w:val="20"/>
          <w:szCs w:val="20"/>
        </w:rPr>
        <w:t>contains</w:t>
      </w:r>
      <w:r>
        <w:rPr>
          <w:spacing w:val="-4"/>
          <w:sz w:val="20"/>
          <w:szCs w:val="20"/>
        </w:rPr>
        <w:t xml:space="preserve"> </w:t>
      </w:r>
      <w:r>
        <w:rPr>
          <w:sz w:val="20"/>
          <w:szCs w:val="20"/>
        </w:rPr>
        <w:t>an</w:t>
      </w:r>
      <w:r>
        <w:rPr>
          <w:spacing w:val="-4"/>
          <w:sz w:val="20"/>
          <w:szCs w:val="20"/>
        </w:rPr>
        <w:t xml:space="preserve"> </w:t>
      </w:r>
      <w:r>
        <w:rPr>
          <w:sz w:val="20"/>
          <w:szCs w:val="20"/>
        </w:rPr>
        <w:t>EDCA</w:t>
      </w:r>
      <w:r>
        <w:rPr>
          <w:spacing w:val="-4"/>
          <w:sz w:val="20"/>
          <w:szCs w:val="20"/>
        </w:rPr>
        <w:t xml:space="preserve"> </w:t>
      </w:r>
      <w:r>
        <w:rPr>
          <w:sz w:val="20"/>
          <w:szCs w:val="20"/>
        </w:rPr>
        <w:t>Parameters</w:t>
      </w:r>
      <w:r>
        <w:rPr>
          <w:spacing w:val="-4"/>
          <w:sz w:val="20"/>
          <w:szCs w:val="20"/>
        </w:rPr>
        <w:t xml:space="preserve"> </w:t>
      </w:r>
      <w:r>
        <w:rPr>
          <w:sz w:val="20"/>
          <w:szCs w:val="20"/>
        </w:rPr>
        <w:t>Set</w:t>
      </w:r>
      <w:r>
        <w:rPr>
          <w:spacing w:val="-4"/>
          <w:sz w:val="20"/>
          <w:szCs w:val="20"/>
        </w:rPr>
        <w:t xml:space="preserve"> </w:t>
      </w:r>
      <w:proofErr w:type="spellStart"/>
      <w:r>
        <w:rPr>
          <w:sz w:val="20"/>
          <w:szCs w:val="20"/>
        </w:rPr>
        <w:t>ele</w:t>
      </w:r>
      <w:proofErr w:type="spellEnd"/>
      <w:r>
        <w:rPr>
          <w:sz w:val="20"/>
          <w:szCs w:val="20"/>
        </w:rPr>
        <w:t xml:space="preserve">- </w:t>
      </w:r>
      <w:proofErr w:type="spellStart"/>
      <w:r>
        <w:rPr>
          <w:sz w:val="20"/>
          <w:szCs w:val="20"/>
        </w:rPr>
        <w:t>ment</w:t>
      </w:r>
      <w:proofErr w:type="spellEnd"/>
      <w:r>
        <w:rPr>
          <w:sz w:val="20"/>
          <w:szCs w:val="20"/>
        </w:rPr>
        <w:t xml:space="preserve"> or,</w:t>
      </w:r>
    </w:p>
    <w:p w14:paraId="62BEFEE3" w14:textId="77777777" w:rsidR="00596733" w:rsidRDefault="00596733" w:rsidP="00B61288">
      <w:pPr>
        <w:pStyle w:val="ListParagraph"/>
        <w:numPr>
          <w:ilvl w:val="2"/>
          <w:numId w:val="4"/>
        </w:numPr>
        <w:tabs>
          <w:tab w:val="left" w:pos="1720"/>
        </w:tabs>
        <w:kinsoku w:val="0"/>
        <w:overflowPunct w:val="0"/>
        <w:spacing w:before="4" w:line="249" w:lineRule="auto"/>
        <w:ind w:left="1727" w:right="155" w:hanging="478"/>
        <w:jc w:val="both"/>
        <w:rPr>
          <w:sz w:val="20"/>
          <w:szCs w:val="20"/>
        </w:rPr>
      </w:pPr>
      <w:r>
        <w:rPr>
          <w:sz w:val="20"/>
          <w:szCs w:val="20"/>
        </w:rPr>
        <w:t>the</w:t>
      </w:r>
      <w:r>
        <w:rPr>
          <w:spacing w:val="-2"/>
          <w:sz w:val="20"/>
          <w:szCs w:val="20"/>
        </w:rPr>
        <w:t xml:space="preserve"> </w:t>
      </w:r>
      <w:r>
        <w:rPr>
          <w:sz w:val="20"/>
          <w:szCs w:val="20"/>
        </w:rPr>
        <w:t>default</w:t>
      </w:r>
      <w:r>
        <w:rPr>
          <w:spacing w:val="-2"/>
          <w:sz w:val="20"/>
          <w:szCs w:val="20"/>
        </w:rPr>
        <w:t xml:space="preserve"> </w:t>
      </w:r>
      <w:r>
        <w:rPr>
          <w:sz w:val="20"/>
          <w:szCs w:val="20"/>
        </w:rPr>
        <w:t>EDCA</w:t>
      </w:r>
      <w:r>
        <w:rPr>
          <w:spacing w:val="-2"/>
          <w:sz w:val="20"/>
          <w:szCs w:val="20"/>
        </w:rPr>
        <w:t xml:space="preserve"> </w:t>
      </w:r>
      <w:r>
        <w:rPr>
          <w:sz w:val="20"/>
          <w:szCs w:val="20"/>
        </w:rPr>
        <w:t>parameter</w:t>
      </w:r>
      <w:r>
        <w:rPr>
          <w:spacing w:val="-4"/>
          <w:sz w:val="20"/>
          <w:szCs w:val="20"/>
        </w:rPr>
        <w:t xml:space="preserve"> </w:t>
      </w:r>
      <w:r>
        <w:rPr>
          <w:sz w:val="20"/>
          <w:szCs w:val="20"/>
        </w:rPr>
        <w:t>values</w:t>
      </w:r>
      <w:r>
        <w:rPr>
          <w:spacing w:val="-4"/>
          <w:sz w:val="20"/>
          <w:szCs w:val="20"/>
        </w:rPr>
        <w:t xml:space="preserve"> </w:t>
      </w:r>
      <w:r>
        <w:rPr>
          <w:sz w:val="20"/>
          <w:szCs w:val="20"/>
        </w:rPr>
        <w:t>found</w:t>
      </w:r>
      <w:r>
        <w:rPr>
          <w:spacing w:val="-4"/>
          <w:sz w:val="20"/>
          <w:szCs w:val="20"/>
        </w:rPr>
        <w:t xml:space="preserve"> </w:t>
      </w:r>
      <w:r>
        <w:rPr>
          <w:sz w:val="20"/>
          <w:szCs w:val="20"/>
        </w:rPr>
        <w:t>in</w:t>
      </w:r>
      <w:r>
        <w:rPr>
          <w:spacing w:val="-4"/>
          <w:sz w:val="20"/>
          <w:szCs w:val="20"/>
        </w:rPr>
        <w:t xml:space="preserve"> </w:t>
      </w:r>
      <w:r>
        <w:rPr>
          <w:sz w:val="20"/>
          <w:szCs w:val="20"/>
        </w:rPr>
        <w:t>Table</w:t>
      </w:r>
      <w:r>
        <w:rPr>
          <w:spacing w:val="-4"/>
          <w:sz w:val="20"/>
          <w:szCs w:val="20"/>
        </w:rPr>
        <w:t xml:space="preserve"> </w:t>
      </w:r>
      <w:r>
        <w:rPr>
          <w:sz w:val="20"/>
          <w:szCs w:val="20"/>
        </w:rPr>
        <w:t>9-155</w:t>
      </w:r>
      <w:r>
        <w:rPr>
          <w:spacing w:val="-5"/>
          <w:sz w:val="20"/>
          <w:szCs w:val="20"/>
        </w:rPr>
        <w:t xml:space="preserve"> </w:t>
      </w:r>
      <w:r>
        <w:rPr>
          <w:sz w:val="20"/>
          <w:szCs w:val="20"/>
        </w:rPr>
        <w:t>(Default</w:t>
      </w:r>
      <w:r>
        <w:rPr>
          <w:spacing w:val="-2"/>
          <w:sz w:val="20"/>
          <w:szCs w:val="20"/>
        </w:rPr>
        <w:t xml:space="preserve"> </w:t>
      </w:r>
      <w:r>
        <w:rPr>
          <w:sz w:val="20"/>
          <w:szCs w:val="20"/>
        </w:rPr>
        <w:t>EDCA</w:t>
      </w:r>
      <w:r>
        <w:rPr>
          <w:spacing w:val="-3"/>
          <w:sz w:val="20"/>
          <w:szCs w:val="20"/>
        </w:rPr>
        <w:t xml:space="preserve"> </w:t>
      </w:r>
      <w:r>
        <w:rPr>
          <w:sz w:val="20"/>
          <w:szCs w:val="20"/>
        </w:rPr>
        <w:t>Parameter</w:t>
      </w:r>
      <w:r>
        <w:rPr>
          <w:spacing w:val="-4"/>
          <w:sz w:val="20"/>
          <w:szCs w:val="20"/>
        </w:rPr>
        <w:t xml:space="preserve"> </w:t>
      </w:r>
      <w:r>
        <w:rPr>
          <w:sz w:val="20"/>
          <w:szCs w:val="20"/>
        </w:rPr>
        <w:t>Set element parameter values if dot11OCBActivated is false or the STA is a non-sensor STA) otherwise.</w:t>
      </w:r>
    </w:p>
    <w:p w14:paraId="54454379" w14:textId="36B7387A" w:rsidR="00596733" w:rsidRDefault="00596733" w:rsidP="00B61288">
      <w:pPr>
        <w:pStyle w:val="ListParagraph"/>
        <w:numPr>
          <w:ilvl w:val="1"/>
          <w:numId w:val="4"/>
        </w:numPr>
        <w:tabs>
          <w:tab w:val="left" w:pos="1081"/>
        </w:tabs>
        <w:kinsoku w:val="0"/>
        <w:overflowPunct w:val="0"/>
        <w:spacing w:before="2" w:line="249" w:lineRule="auto"/>
        <w:ind w:right="157"/>
        <w:jc w:val="both"/>
        <w:rPr>
          <w:sz w:val="20"/>
          <w:szCs w:val="20"/>
        </w:rPr>
      </w:pPr>
      <w:r>
        <w:rPr>
          <w:sz w:val="20"/>
          <w:szCs w:val="20"/>
        </w:rPr>
        <w:t>update</w:t>
      </w:r>
      <w:r>
        <w:rPr>
          <w:spacing w:val="-5"/>
          <w:sz w:val="20"/>
          <w:szCs w:val="20"/>
        </w:rPr>
        <w:t xml:space="preserve"> </w:t>
      </w:r>
      <w:r>
        <w:rPr>
          <w:sz w:val="20"/>
          <w:szCs w:val="20"/>
        </w:rPr>
        <w:t>the</w:t>
      </w:r>
      <w:r>
        <w:rPr>
          <w:spacing w:val="-5"/>
          <w:sz w:val="20"/>
          <w:szCs w:val="20"/>
        </w:rPr>
        <w:t xml:space="preserve"> </w:t>
      </w:r>
      <w:r>
        <w:rPr>
          <w:sz w:val="20"/>
          <w:szCs w:val="20"/>
        </w:rPr>
        <w:t>dot11MUEDCATable</w:t>
      </w:r>
      <w:r>
        <w:rPr>
          <w:spacing w:val="-5"/>
          <w:sz w:val="20"/>
          <w:szCs w:val="20"/>
        </w:rPr>
        <w:t xml:space="preserve"> </w:t>
      </w:r>
      <w:r>
        <w:rPr>
          <w:sz w:val="20"/>
          <w:szCs w:val="20"/>
        </w:rPr>
        <w:t>to</w:t>
      </w:r>
      <w:r>
        <w:rPr>
          <w:spacing w:val="-5"/>
          <w:sz w:val="20"/>
          <w:szCs w:val="20"/>
        </w:rPr>
        <w:t xml:space="preserve"> </w:t>
      </w:r>
      <w:r>
        <w:rPr>
          <w:sz w:val="20"/>
          <w:szCs w:val="20"/>
        </w:rPr>
        <w:t>respective</w:t>
      </w:r>
      <w:r>
        <w:rPr>
          <w:spacing w:val="-5"/>
          <w:sz w:val="20"/>
          <w:szCs w:val="20"/>
        </w:rPr>
        <w:t xml:space="preserve"> </w:t>
      </w:r>
      <w:r>
        <w:rPr>
          <w:sz w:val="20"/>
          <w:szCs w:val="20"/>
        </w:rPr>
        <w:t>values</w:t>
      </w:r>
      <w:r>
        <w:rPr>
          <w:spacing w:val="-5"/>
          <w:sz w:val="20"/>
          <w:szCs w:val="20"/>
        </w:rPr>
        <w:t xml:space="preserve"> </w:t>
      </w:r>
      <w:r>
        <w:rPr>
          <w:sz w:val="20"/>
          <w:szCs w:val="20"/>
        </w:rPr>
        <w:t>that</w:t>
      </w:r>
      <w:r>
        <w:rPr>
          <w:spacing w:val="-4"/>
          <w:sz w:val="20"/>
          <w:szCs w:val="20"/>
        </w:rPr>
        <w:t xml:space="preserve"> </w:t>
      </w:r>
      <w:r>
        <w:rPr>
          <w:sz w:val="20"/>
          <w:szCs w:val="20"/>
        </w:rPr>
        <w:t>correspond</w:t>
      </w:r>
      <w:r>
        <w:rPr>
          <w:spacing w:val="-5"/>
          <w:sz w:val="20"/>
          <w:szCs w:val="20"/>
        </w:rPr>
        <w:t xml:space="preserve"> </w:t>
      </w:r>
      <w:r>
        <w:rPr>
          <w:sz w:val="20"/>
          <w:szCs w:val="20"/>
        </w:rPr>
        <w:t>to</w:t>
      </w:r>
      <w:r>
        <w:rPr>
          <w:spacing w:val="-4"/>
          <w:sz w:val="20"/>
          <w:szCs w:val="20"/>
        </w:rPr>
        <w:t xml:space="preserve"> </w:t>
      </w:r>
      <w:r>
        <w:rPr>
          <w:sz w:val="20"/>
          <w:szCs w:val="20"/>
        </w:rPr>
        <w:t>fields</w:t>
      </w:r>
      <w:r>
        <w:rPr>
          <w:spacing w:val="-5"/>
          <w:sz w:val="20"/>
          <w:szCs w:val="20"/>
        </w:rPr>
        <w:t xml:space="preserve"> </w:t>
      </w:r>
      <w:r>
        <w:rPr>
          <w:sz w:val="20"/>
          <w:szCs w:val="20"/>
        </w:rPr>
        <w:t>in</w:t>
      </w:r>
      <w:r>
        <w:rPr>
          <w:spacing w:val="-5"/>
          <w:sz w:val="20"/>
          <w:szCs w:val="20"/>
        </w:rPr>
        <w:t xml:space="preserve"> </w:t>
      </w:r>
      <w:r>
        <w:rPr>
          <w:sz w:val="20"/>
          <w:szCs w:val="20"/>
        </w:rPr>
        <w:t>the</w:t>
      </w:r>
      <w:r>
        <w:rPr>
          <w:spacing w:val="-4"/>
          <w:sz w:val="20"/>
          <w:szCs w:val="20"/>
        </w:rPr>
        <w:t xml:space="preserve"> </w:t>
      </w:r>
      <w:r>
        <w:rPr>
          <w:sz w:val="20"/>
          <w:szCs w:val="20"/>
        </w:rPr>
        <w:t>MU</w:t>
      </w:r>
      <w:r>
        <w:rPr>
          <w:spacing w:val="-5"/>
          <w:sz w:val="20"/>
          <w:szCs w:val="20"/>
        </w:rPr>
        <w:t xml:space="preserve"> </w:t>
      </w:r>
      <w:r>
        <w:rPr>
          <w:sz w:val="20"/>
          <w:szCs w:val="20"/>
        </w:rPr>
        <w:t>EDCA Parameter</w:t>
      </w:r>
      <w:r>
        <w:rPr>
          <w:spacing w:val="-6"/>
          <w:sz w:val="20"/>
          <w:szCs w:val="20"/>
        </w:rPr>
        <w:t xml:space="preserve"> </w:t>
      </w:r>
      <w:r>
        <w:rPr>
          <w:sz w:val="20"/>
          <w:szCs w:val="20"/>
        </w:rPr>
        <w:t>Set</w:t>
      </w:r>
      <w:r>
        <w:rPr>
          <w:spacing w:val="-6"/>
          <w:sz w:val="20"/>
          <w:szCs w:val="20"/>
        </w:rPr>
        <w:t xml:space="preserve"> </w:t>
      </w:r>
      <w:r>
        <w:rPr>
          <w:sz w:val="20"/>
          <w:szCs w:val="20"/>
        </w:rPr>
        <w:t>element</w:t>
      </w:r>
      <w:r>
        <w:rPr>
          <w:spacing w:val="-6"/>
          <w:sz w:val="20"/>
          <w:szCs w:val="20"/>
        </w:rPr>
        <w:t xml:space="preserve"> </w:t>
      </w:r>
      <w:r>
        <w:rPr>
          <w:sz w:val="20"/>
          <w:szCs w:val="20"/>
        </w:rPr>
        <w:t>in</w:t>
      </w:r>
      <w:r>
        <w:rPr>
          <w:spacing w:val="-5"/>
          <w:sz w:val="20"/>
          <w:szCs w:val="20"/>
        </w:rPr>
        <w:t xml:space="preserve"> </w:t>
      </w:r>
      <w:r>
        <w:rPr>
          <w:sz w:val="20"/>
          <w:szCs w:val="20"/>
        </w:rPr>
        <w:t>the</w:t>
      </w:r>
      <w:r>
        <w:rPr>
          <w:spacing w:val="-6"/>
          <w:sz w:val="20"/>
          <w:szCs w:val="20"/>
        </w:rPr>
        <w:t xml:space="preserve"> </w:t>
      </w:r>
      <w:r>
        <w:rPr>
          <w:sz w:val="20"/>
          <w:szCs w:val="20"/>
        </w:rPr>
        <w:t>Per-STA</w:t>
      </w:r>
      <w:r>
        <w:rPr>
          <w:spacing w:val="-5"/>
          <w:sz w:val="20"/>
          <w:szCs w:val="20"/>
        </w:rPr>
        <w:t xml:space="preserve"> </w:t>
      </w:r>
      <w:r>
        <w:rPr>
          <w:sz w:val="20"/>
          <w:szCs w:val="20"/>
        </w:rPr>
        <w:t>Profile</w:t>
      </w:r>
      <w:r>
        <w:rPr>
          <w:spacing w:val="-5"/>
          <w:sz w:val="20"/>
          <w:szCs w:val="20"/>
        </w:rPr>
        <w:t xml:space="preserve"> </w:t>
      </w:r>
      <w:r>
        <w:rPr>
          <w:sz w:val="20"/>
          <w:szCs w:val="20"/>
        </w:rPr>
        <w:t>corresponding</w:t>
      </w:r>
      <w:r>
        <w:rPr>
          <w:spacing w:val="-5"/>
          <w:sz w:val="20"/>
          <w:szCs w:val="20"/>
        </w:rPr>
        <w:t xml:space="preserve"> </w:t>
      </w:r>
      <w:r>
        <w:rPr>
          <w:sz w:val="20"/>
          <w:szCs w:val="20"/>
        </w:rPr>
        <w:t>to</w:t>
      </w:r>
      <w:r>
        <w:rPr>
          <w:spacing w:val="-5"/>
          <w:sz w:val="20"/>
          <w:szCs w:val="20"/>
        </w:rPr>
        <w:t xml:space="preserve"> </w:t>
      </w:r>
      <w:r>
        <w:rPr>
          <w:sz w:val="20"/>
          <w:szCs w:val="20"/>
        </w:rPr>
        <w:t>the</w:t>
      </w:r>
      <w:r>
        <w:rPr>
          <w:spacing w:val="-6"/>
          <w:sz w:val="20"/>
          <w:szCs w:val="20"/>
        </w:rPr>
        <w:t xml:space="preserve"> </w:t>
      </w:r>
      <w:r>
        <w:rPr>
          <w:sz w:val="20"/>
          <w:szCs w:val="20"/>
        </w:rPr>
        <w:t>AP</w:t>
      </w:r>
      <w:r>
        <w:rPr>
          <w:spacing w:val="-6"/>
          <w:sz w:val="20"/>
          <w:szCs w:val="20"/>
        </w:rPr>
        <w:t xml:space="preserve"> </w:t>
      </w:r>
      <w:r>
        <w:rPr>
          <w:sz w:val="20"/>
          <w:szCs w:val="20"/>
        </w:rPr>
        <w:t>to</w:t>
      </w:r>
      <w:r>
        <w:rPr>
          <w:spacing w:val="-6"/>
          <w:sz w:val="20"/>
          <w:szCs w:val="20"/>
        </w:rPr>
        <w:t xml:space="preserve"> </w:t>
      </w:r>
      <w:r>
        <w:rPr>
          <w:sz w:val="20"/>
          <w:szCs w:val="20"/>
        </w:rPr>
        <w:t>which</w:t>
      </w:r>
      <w:r>
        <w:rPr>
          <w:spacing w:val="-5"/>
          <w:sz w:val="20"/>
          <w:szCs w:val="20"/>
        </w:rPr>
        <w:t xml:space="preserve"> </w:t>
      </w:r>
      <w:r>
        <w:rPr>
          <w:sz w:val="20"/>
          <w:szCs w:val="20"/>
        </w:rPr>
        <w:t>the</w:t>
      </w:r>
      <w:r>
        <w:rPr>
          <w:spacing w:val="-5"/>
          <w:sz w:val="20"/>
          <w:szCs w:val="20"/>
        </w:rPr>
        <w:t xml:space="preserve"> </w:t>
      </w:r>
      <w:r>
        <w:rPr>
          <w:sz w:val="20"/>
          <w:szCs w:val="20"/>
        </w:rPr>
        <w:t>STA</w:t>
      </w:r>
      <w:r>
        <w:rPr>
          <w:spacing w:val="-6"/>
          <w:sz w:val="20"/>
          <w:szCs w:val="20"/>
        </w:rPr>
        <w:t xml:space="preserve"> </w:t>
      </w:r>
      <w:r>
        <w:rPr>
          <w:sz w:val="20"/>
          <w:szCs w:val="20"/>
        </w:rPr>
        <w:t>is</w:t>
      </w:r>
      <w:r>
        <w:rPr>
          <w:spacing w:val="-6"/>
          <w:sz w:val="20"/>
          <w:szCs w:val="20"/>
        </w:rPr>
        <w:t xml:space="preserve"> </w:t>
      </w:r>
      <w:proofErr w:type="spellStart"/>
      <w:r>
        <w:rPr>
          <w:sz w:val="20"/>
          <w:szCs w:val="20"/>
        </w:rPr>
        <w:t>asso</w:t>
      </w:r>
      <w:proofErr w:type="spellEnd"/>
      <w:r>
        <w:rPr>
          <w:sz w:val="20"/>
          <w:szCs w:val="20"/>
        </w:rPr>
        <w:t xml:space="preserve">- </w:t>
      </w:r>
      <w:proofErr w:type="spellStart"/>
      <w:r>
        <w:rPr>
          <w:sz w:val="20"/>
          <w:szCs w:val="20"/>
        </w:rPr>
        <w:t>ciated</w:t>
      </w:r>
      <w:proofErr w:type="spellEnd"/>
      <w:r>
        <w:rPr>
          <w:sz w:val="20"/>
          <w:szCs w:val="20"/>
        </w:rPr>
        <w:t xml:space="preserve"> </w:t>
      </w:r>
      <w:ins w:id="127" w:author="Author">
        <w:r w:rsidR="00DB0A4C" w:rsidRPr="001C1C2E">
          <w:rPr>
            <w:sz w:val="20"/>
            <w:szCs w:val="20"/>
          </w:rPr>
          <w:t xml:space="preserve">(#12696) </w:t>
        </w:r>
        <w:r w:rsidR="00DB0A4C">
          <w:rPr>
            <w:spacing w:val="-9"/>
            <w:sz w:val="20"/>
            <w:szCs w:val="20"/>
          </w:rPr>
          <w:t>and which is operating on the link included in the set of EPCS links</w:t>
        </w:r>
        <w:r w:rsidR="00DB0A4C">
          <w:rPr>
            <w:sz w:val="20"/>
            <w:szCs w:val="20"/>
          </w:rPr>
          <w:t xml:space="preserve"> </w:t>
        </w:r>
      </w:ins>
      <w:r>
        <w:rPr>
          <w:sz w:val="20"/>
          <w:szCs w:val="20"/>
        </w:rPr>
        <w:t>in Priority Access Multi-Link element contained in an EPCS Priority Access Enable action frame sent by the EPCS AP MLD, if the corresponding Per-STA Profile is present and contains an MU EDCA Parameter Set element.</w:t>
      </w:r>
    </w:p>
    <w:p w14:paraId="003A6036"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z w:val="20"/>
          <w:szCs w:val="20"/>
        </w:rPr>
        <w:t>While</w:t>
      </w:r>
      <w:r>
        <w:rPr>
          <w:spacing w:val="-5"/>
          <w:sz w:val="20"/>
          <w:szCs w:val="20"/>
        </w:rPr>
        <w:t xml:space="preserve"> </w:t>
      </w:r>
      <w:r>
        <w:rPr>
          <w:sz w:val="20"/>
          <w:szCs w:val="20"/>
        </w:rPr>
        <w:t>EPCS</w:t>
      </w:r>
      <w:r>
        <w:rPr>
          <w:spacing w:val="-6"/>
          <w:sz w:val="20"/>
          <w:szCs w:val="20"/>
        </w:rPr>
        <w:t xml:space="preserve"> </w:t>
      </w:r>
      <w:r>
        <w:rPr>
          <w:sz w:val="20"/>
          <w:szCs w:val="20"/>
        </w:rPr>
        <w:t>priority</w:t>
      </w:r>
      <w:r>
        <w:rPr>
          <w:spacing w:val="-5"/>
          <w:sz w:val="20"/>
          <w:szCs w:val="20"/>
        </w:rPr>
        <w:t xml:space="preserve"> </w:t>
      </w:r>
      <w:r>
        <w:rPr>
          <w:sz w:val="20"/>
          <w:szCs w:val="20"/>
        </w:rPr>
        <w:t>access</w:t>
      </w:r>
      <w:r>
        <w:rPr>
          <w:spacing w:val="-4"/>
          <w:sz w:val="20"/>
          <w:szCs w:val="20"/>
        </w:rPr>
        <w:t xml:space="preserve"> </w:t>
      </w:r>
      <w:r>
        <w:rPr>
          <w:sz w:val="20"/>
          <w:szCs w:val="20"/>
        </w:rPr>
        <w:t>is</w:t>
      </w:r>
      <w:r>
        <w:rPr>
          <w:spacing w:val="-5"/>
          <w:sz w:val="20"/>
          <w:szCs w:val="20"/>
        </w:rPr>
        <w:t xml:space="preserve"> </w:t>
      </w:r>
      <w:r>
        <w:rPr>
          <w:sz w:val="20"/>
          <w:szCs w:val="20"/>
        </w:rPr>
        <w:t>enabled,</w:t>
      </w:r>
      <w:r>
        <w:rPr>
          <w:spacing w:val="-5"/>
          <w:sz w:val="20"/>
          <w:szCs w:val="20"/>
        </w:rPr>
        <w:t xml:space="preserve"> </w:t>
      </w:r>
      <w:r>
        <w:rPr>
          <w:sz w:val="20"/>
          <w:szCs w:val="20"/>
        </w:rPr>
        <w:t>each</w:t>
      </w:r>
      <w:r>
        <w:rPr>
          <w:spacing w:val="-5"/>
          <w:sz w:val="20"/>
          <w:szCs w:val="20"/>
        </w:rPr>
        <w:t xml:space="preserve"> </w:t>
      </w:r>
      <w:r>
        <w:rPr>
          <w:sz w:val="20"/>
          <w:szCs w:val="20"/>
        </w:rPr>
        <w:t>STA</w:t>
      </w:r>
      <w:r>
        <w:rPr>
          <w:spacing w:val="-4"/>
          <w:sz w:val="20"/>
          <w:szCs w:val="20"/>
        </w:rPr>
        <w:t xml:space="preserve"> </w:t>
      </w:r>
      <w:r>
        <w:rPr>
          <w:sz w:val="20"/>
          <w:szCs w:val="20"/>
        </w:rPr>
        <w:t>affiliated</w:t>
      </w:r>
      <w:r>
        <w:rPr>
          <w:spacing w:val="-5"/>
          <w:sz w:val="20"/>
          <w:szCs w:val="20"/>
        </w:rPr>
        <w:t xml:space="preserve"> </w:t>
      </w:r>
      <w:r>
        <w:rPr>
          <w:sz w:val="20"/>
          <w:szCs w:val="20"/>
        </w:rPr>
        <w:t>with</w:t>
      </w:r>
      <w:r>
        <w:rPr>
          <w:spacing w:val="-5"/>
          <w:sz w:val="20"/>
          <w:szCs w:val="20"/>
        </w:rPr>
        <w:t xml:space="preserve"> </w:t>
      </w:r>
      <w:r>
        <w:rPr>
          <w:sz w:val="20"/>
          <w:szCs w:val="20"/>
        </w:rPr>
        <w:t>an</w:t>
      </w:r>
      <w:r>
        <w:rPr>
          <w:spacing w:val="-6"/>
          <w:sz w:val="20"/>
          <w:szCs w:val="20"/>
        </w:rPr>
        <w:t xml:space="preserve"> </w:t>
      </w:r>
      <w:r>
        <w:rPr>
          <w:sz w:val="20"/>
          <w:szCs w:val="20"/>
        </w:rPr>
        <w:t>EPCS</w:t>
      </w:r>
      <w:r>
        <w:rPr>
          <w:spacing w:val="-4"/>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pacing w:val="-2"/>
          <w:sz w:val="20"/>
          <w:szCs w:val="20"/>
        </w:rPr>
        <w:t>shall,</w:t>
      </w:r>
    </w:p>
    <w:p w14:paraId="5A89B6A1" w14:textId="7601AD51" w:rsidR="00596733" w:rsidRDefault="00596733" w:rsidP="00B61288">
      <w:pPr>
        <w:pStyle w:val="ListParagraph"/>
        <w:numPr>
          <w:ilvl w:val="1"/>
          <w:numId w:val="4"/>
        </w:numPr>
        <w:tabs>
          <w:tab w:val="left" w:pos="1081"/>
        </w:tabs>
        <w:kinsoku w:val="0"/>
        <w:overflowPunct w:val="0"/>
        <w:spacing w:line="249" w:lineRule="auto"/>
        <w:ind w:right="157"/>
        <w:jc w:val="both"/>
        <w:rPr>
          <w:sz w:val="20"/>
          <w:szCs w:val="20"/>
        </w:rPr>
      </w:pPr>
      <w:r>
        <w:rPr>
          <w:sz w:val="20"/>
          <w:szCs w:val="20"/>
        </w:rPr>
        <w:t xml:space="preserve">use the latest EDCA parameter set, corresponding to the Link ID in the Priority Access Multi- Link element </w:t>
      </w:r>
      <w:ins w:id="128" w:author="Author">
        <w:r w:rsidR="00DB0A4C" w:rsidRPr="001C1C2E">
          <w:rPr>
            <w:sz w:val="20"/>
            <w:szCs w:val="20"/>
          </w:rPr>
          <w:t xml:space="preserve">(#12696) </w:t>
        </w:r>
        <w:r w:rsidR="00DB0A4C">
          <w:rPr>
            <w:spacing w:val="-9"/>
            <w:sz w:val="20"/>
            <w:szCs w:val="20"/>
          </w:rPr>
          <w:t>and which is included in the set of EPCS links</w:t>
        </w:r>
        <w:r w:rsidR="00DB0A4C">
          <w:rPr>
            <w:sz w:val="20"/>
            <w:szCs w:val="20"/>
          </w:rPr>
          <w:t xml:space="preserve"> </w:t>
        </w:r>
      </w:ins>
      <w:r>
        <w:rPr>
          <w:sz w:val="20"/>
          <w:szCs w:val="20"/>
        </w:rPr>
        <w:t xml:space="preserve">contained in </w:t>
      </w:r>
      <w:proofErr w:type="gramStart"/>
      <w:r>
        <w:rPr>
          <w:sz w:val="20"/>
          <w:szCs w:val="20"/>
        </w:rPr>
        <w:t>a</w:t>
      </w:r>
      <w:proofErr w:type="gramEnd"/>
      <w:r>
        <w:rPr>
          <w:sz w:val="20"/>
          <w:szCs w:val="20"/>
        </w:rPr>
        <w:t xml:space="preserve"> EPCS Priority Access Enable action frame sent by the EPCS AP MLD,</w:t>
      </w:r>
      <w:r>
        <w:rPr>
          <w:spacing w:val="-5"/>
          <w:sz w:val="20"/>
          <w:szCs w:val="20"/>
        </w:rPr>
        <w:t xml:space="preserve"> </w:t>
      </w:r>
      <w:r>
        <w:rPr>
          <w:sz w:val="20"/>
          <w:szCs w:val="20"/>
        </w:rPr>
        <w:t>if</w:t>
      </w:r>
      <w:r>
        <w:rPr>
          <w:spacing w:val="-6"/>
          <w:sz w:val="20"/>
          <w:szCs w:val="20"/>
        </w:rPr>
        <w:t xml:space="preserve"> </w:t>
      </w:r>
      <w:r>
        <w:rPr>
          <w:sz w:val="20"/>
          <w:szCs w:val="20"/>
        </w:rPr>
        <w:t>the</w:t>
      </w:r>
      <w:r>
        <w:rPr>
          <w:spacing w:val="-5"/>
          <w:sz w:val="20"/>
          <w:szCs w:val="20"/>
        </w:rPr>
        <w:t xml:space="preserve"> </w:t>
      </w:r>
      <w:r>
        <w:rPr>
          <w:sz w:val="20"/>
          <w:szCs w:val="20"/>
        </w:rPr>
        <w:t>Per-STA</w:t>
      </w:r>
      <w:r>
        <w:rPr>
          <w:spacing w:val="-5"/>
          <w:sz w:val="20"/>
          <w:szCs w:val="20"/>
        </w:rPr>
        <w:t xml:space="preserve"> </w:t>
      </w:r>
      <w:r>
        <w:rPr>
          <w:sz w:val="20"/>
          <w:szCs w:val="20"/>
        </w:rPr>
        <w:t>Profile</w:t>
      </w:r>
      <w:r>
        <w:rPr>
          <w:spacing w:val="-5"/>
          <w:sz w:val="20"/>
          <w:szCs w:val="20"/>
        </w:rPr>
        <w:t xml:space="preserve"> </w:t>
      </w:r>
      <w:r>
        <w:rPr>
          <w:sz w:val="20"/>
          <w:szCs w:val="20"/>
        </w:rPr>
        <w:t>corresponding</w:t>
      </w:r>
      <w:r>
        <w:rPr>
          <w:spacing w:val="-6"/>
          <w:sz w:val="20"/>
          <w:szCs w:val="20"/>
        </w:rPr>
        <w:t xml:space="preserve"> </w:t>
      </w:r>
      <w:r>
        <w:rPr>
          <w:sz w:val="20"/>
          <w:szCs w:val="20"/>
        </w:rPr>
        <w:t>to</w:t>
      </w:r>
      <w:r>
        <w:rPr>
          <w:spacing w:val="-5"/>
          <w:sz w:val="20"/>
          <w:szCs w:val="20"/>
        </w:rPr>
        <w:t xml:space="preserve"> </w:t>
      </w:r>
      <w:r>
        <w:rPr>
          <w:sz w:val="20"/>
          <w:szCs w:val="20"/>
        </w:rPr>
        <w:t>the</w:t>
      </w:r>
      <w:r>
        <w:rPr>
          <w:spacing w:val="-4"/>
          <w:sz w:val="20"/>
          <w:szCs w:val="20"/>
        </w:rPr>
        <w:t xml:space="preserve"> </w:t>
      </w:r>
      <w:r>
        <w:rPr>
          <w:sz w:val="20"/>
          <w:szCs w:val="20"/>
        </w:rPr>
        <w:t>AP</w:t>
      </w:r>
      <w:r>
        <w:rPr>
          <w:spacing w:val="-6"/>
          <w:sz w:val="20"/>
          <w:szCs w:val="20"/>
        </w:rPr>
        <w:t xml:space="preserve"> </w:t>
      </w:r>
      <w:r>
        <w:rPr>
          <w:sz w:val="20"/>
          <w:szCs w:val="20"/>
        </w:rPr>
        <w:t>to</w:t>
      </w:r>
      <w:r>
        <w:rPr>
          <w:spacing w:val="-5"/>
          <w:sz w:val="20"/>
          <w:szCs w:val="20"/>
        </w:rPr>
        <w:t xml:space="preserve"> </w:t>
      </w:r>
      <w:r>
        <w:rPr>
          <w:sz w:val="20"/>
          <w:szCs w:val="20"/>
        </w:rPr>
        <w:t>which</w:t>
      </w:r>
      <w:r>
        <w:rPr>
          <w:spacing w:val="-6"/>
          <w:sz w:val="20"/>
          <w:szCs w:val="20"/>
        </w:rPr>
        <w:t xml:space="preserve"> </w:t>
      </w:r>
      <w:r>
        <w:rPr>
          <w:sz w:val="20"/>
          <w:szCs w:val="20"/>
        </w:rPr>
        <w:t>the</w:t>
      </w:r>
      <w:r>
        <w:rPr>
          <w:spacing w:val="-5"/>
          <w:sz w:val="20"/>
          <w:szCs w:val="20"/>
        </w:rPr>
        <w:t xml:space="preserve"> </w:t>
      </w:r>
      <w:r>
        <w:rPr>
          <w:sz w:val="20"/>
          <w:szCs w:val="20"/>
        </w:rPr>
        <w:t>STA</w:t>
      </w:r>
      <w:r>
        <w:rPr>
          <w:spacing w:val="-5"/>
          <w:sz w:val="20"/>
          <w:szCs w:val="20"/>
        </w:rPr>
        <w:t xml:space="preserve"> </w:t>
      </w:r>
      <w:r>
        <w:rPr>
          <w:sz w:val="20"/>
          <w:szCs w:val="20"/>
        </w:rPr>
        <w:t>is</w:t>
      </w:r>
      <w:r>
        <w:rPr>
          <w:spacing w:val="-6"/>
          <w:sz w:val="20"/>
          <w:szCs w:val="20"/>
        </w:rPr>
        <w:t xml:space="preserve"> </w:t>
      </w:r>
      <w:r>
        <w:rPr>
          <w:sz w:val="20"/>
          <w:szCs w:val="20"/>
        </w:rPr>
        <w:t>associated</w:t>
      </w:r>
      <w:r>
        <w:rPr>
          <w:spacing w:val="-5"/>
          <w:sz w:val="20"/>
          <w:szCs w:val="20"/>
        </w:rPr>
        <w:t xml:space="preserve"> </w:t>
      </w:r>
      <w:r>
        <w:rPr>
          <w:sz w:val="20"/>
          <w:szCs w:val="20"/>
        </w:rPr>
        <w:t>is</w:t>
      </w:r>
      <w:r>
        <w:rPr>
          <w:spacing w:val="-6"/>
          <w:sz w:val="20"/>
          <w:szCs w:val="20"/>
        </w:rPr>
        <w:t xml:space="preserve"> </w:t>
      </w:r>
      <w:r>
        <w:rPr>
          <w:sz w:val="20"/>
          <w:szCs w:val="20"/>
        </w:rPr>
        <w:t>included in the Priority Access Multi-Link element, and</w:t>
      </w:r>
    </w:p>
    <w:p w14:paraId="70303579" w14:textId="77777777" w:rsidR="00596733" w:rsidRDefault="00596733" w:rsidP="00B61288">
      <w:pPr>
        <w:pStyle w:val="ListParagraph"/>
        <w:numPr>
          <w:ilvl w:val="1"/>
          <w:numId w:val="4"/>
        </w:numPr>
        <w:tabs>
          <w:tab w:val="left" w:pos="1081"/>
        </w:tabs>
        <w:kinsoku w:val="0"/>
        <w:overflowPunct w:val="0"/>
        <w:spacing w:before="4" w:line="249" w:lineRule="auto"/>
        <w:ind w:right="155"/>
        <w:jc w:val="both"/>
        <w:rPr>
          <w:spacing w:val="-2"/>
          <w:sz w:val="20"/>
          <w:szCs w:val="20"/>
        </w:rPr>
      </w:pPr>
      <w:r>
        <w:rPr>
          <w:sz w:val="20"/>
          <w:szCs w:val="20"/>
        </w:rPr>
        <w:t xml:space="preserve">ignore the part of the procedures defined in 10.2.3.2 (HCF </w:t>
      </w:r>
      <w:proofErr w:type="gramStart"/>
      <w:r>
        <w:rPr>
          <w:sz w:val="20"/>
          <w:szCs w:val="20"/>
        </w:rPr>
        <w:t>contention based</w:t>
      </w:r>
      <w:proofErr w:type="gramEnd"/>
      <w:r>
        <w:rPr>
          <w:sz w:val="20"/>
          <w:szCs w:val="20"/>
        </w:rPr>
        <w:t xml:space="preserve"> channel access (EDCA)) that concerns the update of the EDCA parameters and the part of the procedures defined</w:t>
      </w:r>
      <w:r>
        <w:rPr>
          <w:spacing w:val="-7"/>
          <w:sz w:val="20"/>
          <w:szCs w:val="20"/>
        </w:rPr>
        <w:t xml:space="preserve"> </w:t>
      </w:r>
      <w:r>
        <w:rPr>
          <w:sz w:val="20"/>
          <w:szCs w:val="20"/>
        </w:rPr>
        <w:t>in</w:t>
      </w:r>
      <w:r>
        <w:rPr>
          <w:spacing w:val="-6"/>
          <w:sz w:val="20"/>
          <w:szCs w:val="20"/>
        </w:rPr>
        <w:t xml:space="preserve"> </w:t>
      </w:r>
      <w:r>
        <w:rPr>
          <w:sz w:val="20"/>
          <w:szCs w:val="20"/>
        </w:rPr>
        <w:t>26.2.7</w:t>
      </w:r>
      <w:r>
        <w:rPr>
          <w:spacing w:val="-6"/>
          <w:sz w:val="20"/>
          <w:szCs w:val="20"/>
        </w:rPr>
        <w:t xml:space="preserve"> </w:t>
      </w:r>
      <w:r>
        <w:rPr>
          <w:sz w:val="20"/>
          <w:szCs w:val="20"/>
        </w:rPr>
        <w:t>(EDCA</w:t>
      </w:r>
      <w:r>
        <w:rPr>
          <w:spacing w:val="-5"/>
          <w:sz w:val="20"/>
          <w:szCs w:val="20"/>
        </w:rPr>
        <w:t xml:space="preserve"> </w:t>
      </w:r>
      <w:r>
        <w:rPr>
          <w:sz w:val="20"/>
          <w:szCs w:val="20"/>
        </w:rPr>
        <w:t>operation</w:t>
      </w:r>
      <w:r>
        <w:rPr>
          <w:spacing w:val="-7"/>
          <w:sz w:val="20"/>
          <w:szCs w:val="20"/>
        </w:rPr>
        <w:t xml:space="preserve"> </w:t>
      </w:r>
      <w:r>
        <w:rPr>
          <w:sz w:val="20"/>
          <w:szCs w:val="20"/>
        </w:rPr>
        <w:t>using</w:t>
      </w:r>
      <w:r>
        <w:rPr>
          <w:spacing w:val="-7"/>
          <w:sz w:val="20"/>
          <w:szCs w:val="20"/>
        </w:rPr>
        <w:t xml:space="preserve"> </w:t>
      </w:r>
      <w:r>
        <w:rPr>
          <w:sz w:val="20"/>
          <w:szCs w:val="20"/>
        </w:rPr>
        <w:t>MU</w:t>
      </w:r>
      <w:r>
        <w:rPr>
          <w:spacing w:val="-7"/>
          <w:sz w:val="20"/>
          <w:szCs w:val="20"/>
        </w:rPr>
        <w:t xml:space="preserve"> </w:t>
      </w:r>
      <w:r>
        <w:rPr>
          <w:sz w:val="20"/>
          <w:szCs w:val="20"/>
        </w:rPr>
        <w:t>EDCA</w:t>
      </w:r>
      <w:r>
        <w:rPr>
          <w:spacing w:val="-5"/>
          <w:sz w:val="20"/>
          <w:szCs w:val="20"/>
        </w:rPr>
        <w:t xml:space="preserve"> </w:t>
      </w:r>
      <w:r>
        <w:rPr>
          <w:sz w:val="20"/>
          <w:szCs w:val="20"/>
        </w:rPr>
        <w:t>parameters)</w:t>
      </w:r>
      <w:r>
        <w:rPr>
          <w:spacing w:val="-5"/>
          <w:sz w:val="20"/>
          <w:szCs w:val="20"/>
        </w:rPr>
        <w:t xml:space="preserve"> </w:t>
      </w:r>
      <w:r>
        <w:rPr>
          <w:sz w:val="20"/>
          <w:szCs w:val="20"/>
        </w:rPr>
        <w:t>that</w:t>
      </w:r>
      <w:r>
        <w:rPr>
          <w:spacing w:val="-6"/>
          <w:sz w:val="20"/>
          <w:szCs w:val="20"/>
        </w:rPr>
        <w:t xml:space="preserve"> </w:t>
      </w:r>
      <w:r>
        <w:rPr>
          <w:sz w:val="20"/>
          <w:szCs w:val="20"/>
        </w:rPr>
        <w:t>concerns</w:t>
      </w:r>
      <w:r>
        <w:rPr>
          <w:spacing w:val="-6"/>
          <w:sz w:val="20"/>
          <w:szCs w:val="20"/>
        </w:rPr>
        <w:t xml:space="preserve"> </w:t>
      </w:r>
      <w:r>
        <w:rPr>
          <w:sz w:val="20"/>
          <w:szCs w:val="20"/>
        </w:rPr>
        <w:t>the</w:t>
      </w:r>
      <w:r>
        <w:rPr>
          <w:spacing w:val="-6"/>
          <w:sz w:val="20"/>
          <w:szCs w:val="20"/>
        </w:rPr>
        <w:t xml:space="preserve"> </w:t>
      </w:r>
      <w:r>
        <w:rPr>
          <w:sz w:val="20"/>
          <w:szCs w:val="20"/>
        </w:rPr>
        <w:t>update</w:t>
      </w:r>
      <w:r>
        <w:rPr>
          <w:spacing w:val="-5"/>
          <w:sz w:val="20"/>
          <w:szCs w:val="20"/>
        </w:rPr>
        <w:t xml:space="preserve"> </w:t>
      </w:r>
      <w:r>
        <w:rPr>
          <w:sz w:val="20"/>
          <w:szCs w:val="20"/>
        </w:rPr>
        <w:t>of</w:t>
      </w:r>
      <w:r>
        <w:rPr>
          <w:spacing w:val="-5"/>
          <w:sz w:val="20"/>
          <w:szCs w:val="20"/>
        </w:rPr>
        <w:t xml:space="preserve"> </w:t>
      </w:r>
      <w:r>
        <w:rPr>
          <w:sz w:val="20"/>
          <w:szCs w:val="20"/>
        </w:rPr>
        <w:t xml:space="preserve">the MU EDCA parameters that are sent by the corresponding AP in its Beacon and Probe Response </w:t>
      </w:r>
      <w:r>
        <w:rPr>
          <w:spacing w:val="-2"/>
          <w:sz w:val="20"/>
          <w:szCs w:val="20"/>
        </w:rPr>
        <w:t>frames</w:t>
      </w:r>
    </w:p>
    <w:p w14:paraId="04805C45" w14:textId="77777777" w:rsidR="00596733" w:rsidRDefault="00596733" w:rsidP="00B61288">
      <w:pPr>
        <w:pStyle w:val="ListParagraph"/>
        <w:numPr>
          <w:ilvl w:val="1"/>
          <w:numId w:val="4"/>
        </w:numPr>
        <w:tabs>
          <w:tab w:val="left" w:pos="1081"/>
        </w:tabs>
        <w:kinsoku w:val="0"/>
        <w:overflowPunct w:val="0"/>
        <w:spacing w:before="4"/>
        <w:ind w:hanging="282"/>
        <w:jc w:val="both"/>
        <w:rPr>
          <w:spacing w:val="-4"/>
          <w:sz w:val="20"/>
          <w:szCs w:val="20"/>
        </w:rPr>
      </w:pPr>
      <w:r>
        <w:rPr>
          <w:sz w:val="20"/>
          <w:szCs w:val="20"/>
        </w:rPr>
        <w:t>follow</w:t>
      </w:r>
      <w:r>
        <w:rPr>
          <w:spacing w:val="-5"/>
          <w:sz w:val="20"/>
          <w:szCs w:val="20"/>
        </w:rPr>
        <w:t xml:space="preserve"> </w:t>
      </w:r>
      <w:r>
        <w:rPr>
          <w:sz w:val="20"/>
          <w:szCs w:val="20"/>
        </w:rPr>
        <w:t>the</w:t>
      </w:r>
      <w:r>
        <w:rPr>
          <w:spacing w:val="-5"/>
          <w:sz w:val="20"/>
          <w:szCs w:val="20"/>
        </w:rPr>
        <w:t xml:space="preserve"> </w:t>
      </w:r>
      <w:r>
        <w:rPr>
          <w:sz w:val="20"/>
          <w:szCs w:val="20"/>
        </w:rPr>
        <w:t>rules</w:t>
      </w:r>
      <w:r>
        <w:rPr>
          <w:spacing w:val="-4"/>
          <w:sz w:val="20"/>
          <w:szCs w:val="20"/>
        </w:rPr>
        <w:t xml:space="preserve"> </w:t>
      </w:r>
      <w:r>
        <w:rPr>
          <w:sz w:val="20"/>
          <w:szCs w:val="20"/>
        </w:rPr>
        <w:t>defined</w:t>
      </w:r>
      <w:r>
        <w:rPr>
          <w:spacing w:val="-5"/>
          <w:sz w:val="20"/>
          <w:szCs w:val="20"/>
        </w:rPr>
        <w:t xml:space="preserve"> </w:t>
      </w:r>
      <w:r>
        <w:rPr>
          <w:sz w:val="20"/>
          <w:szCs w:val="20"/>
        </w:rPr>
        <w:t>in</w:t>
      </w:r>
      <w:r>
        <w:rPr>
          <w:spacing w:val="-4"/>
          <w:sz w:val="20"/>
          <w:szCs w:val="20"/>
        </w:rPr>
        <w:t xml:space="preserve"> </w:t>
      </w:r>
      <w:r>
        <w:rPr>
          <w:sz w:val="20"/>
          <w:szCs w:val="20"/>
        </w:rPr>
        <w:t>26.2.7</w:t>
      </w:r>
      <w:r>
        <w:rPr>
          <w:spacing w:val="-4"/>
          <w:sz w:val="20"/>
          <w:szCs w:val="20"/>
        </w:rPr>
        <w:t xml:space="preserve"> </w:t>
      </w:r>
      <w:r>
        <w:rPr>
          <w:sz w:val="20"/>
          <w:szCs w:val="20"/>
        </w:rPr>
        <w:t>(EDCA</w:t>
      </w:r>
      <w:r>
        <w:rPr>
          <w:spacing w:val="-5"/>
          <w:sz w:val="20"/>
          <w:szCs w:val="20"/>
        </w:rPr>
        <w:t xml:space="preserve"> </w:t>
      </w:r>
      <w:r>
        <w:rPr>
          <w:sz w:val="20"/>
          <w:szCs w:val="20"/>
        </w:rPr>
        <w:t>operation</w:t>
      </w:r>
      <w:r>
        <w:rPr>
          <w:spacing w:val="-4"/>
          <w:sz w:val="20"/>
          <w:szCs w:val="20"/>
        </w:rPr>
        <w:t xml:space="preserve"> </w:t>
      </w:r>
      <w:r>
        <w:rPr>
          <w:sz w:val="20"/>
          <w:szCs w:val="20"/>
        </w:rPr>
        <w:t>using</w:t>
      </w:r>
      <w:r>
        <w:rPr>
          <w:spacing w:val="-4"/>
          <w:sz w:val="20"/>
          <w:szCs w:val="20"/>
        </w:rPr>
        <w:t xml:space="preserve"> </w:t>
      </w:r>
      <w:r>
        <w:rPr>
          <w:sz w:val="20"/>
          <w:szCs w:val="20"/>
        </w:rPr>
        <w:t>MU</w:t>
      </w:r>
      <w:r>
        <w:rPr>
          <w:spacing w:val="-5"/>
          <w:sz w:val="20"/>
          <w:szCs w:val="20"/>
        </w:rPr>
        <w:t xml:space="preserve"> </w:t>
      </w:r>
      <w:r>
        <w:rPr>
          <w:sz w:val="20"/>
          <w:szCs w:val="20"/>
        </w:rPr>
        <w:t>EDCA</w:t>
      </w:r>
      <w:r>
        <w:rPr>
          <w:spacing w:val="-5"/>
          <w:sz w:val="20"/>
          <w:szCs w:val="20"/>
        </w:rPr>
        <w:t xml:space="preserve"> </w:t>
      </w:r>
      <w:r>
        <w:rPr>
          <w:sz w:val="20"/>
          <w:szCs w:val="20"/>
        </w:rPr>
        <w:t>parameters),</w:t>
      </w:r>
      <w:r>
        <w:rPr>
          <w:spacing w:val="-4"/>
          <w:sz w:val="20"/>
          <w:szCs w:val="20"/>
        </w:rPr>
        <w:t xml:space="preserve"> </w:t>
      </w:r>
      <w:r>
        <w:rPr>
          <w:sz w:val="20"/>
          <w:szCs w:val="20"/>
        </w:rPr>
        <w:t>except</w:t>
      </w:r>
      <w:r>
        <w:rPr>
          <w:spacing w:val="-5"/>
          <w:sz w:val="20"/>
          <w:szCs w:val="20"/>
        </w:rPr>
        <w:t xml:space="preserve"> </w:t>
      </w:r>
      <w:r>
        <w:rPr>
          <w:spacing w:val="-4"/>
          <w:sz w:val="20"/>
          <w:szCs w:val="20"/>
        </w:rPr>
        <w:t>that</w:t>
      </w:r>
    </w:p>
    <w:p w14:paraId="4B60798A" w14:textId="33EF0A10" w:rsidR="00596733" w:rsidRDefault="00B5001E" w:rsidP="00B61288">
      <w:pPr>
        <w:pStyle w:val="ListParagraph"/>
        <w:numPr>
          <w:ilvl w:val="2"/>
          <w:numId w:val="4"/>
        </w:numPr>
        <w:tabs>
          <w:tab w:val="left" w:pos="1718"/>
        </w:tabs>
        <w:kinsoku w:val="0"/>
        <w:overflowPunct w:val="0"/>
        <w:spacing w:before="10" w:line="249" w:lineRule="auto"/>
        <w:ind w:right="156" w:hanging="478"/>
        <w:jc w:val="both"/>
        <w:rPr>
          <w:sz w:val="20"/>
          <w:szCs w:val="20"/>
        </w:rPr>
      </w:pPr>
      <w:ins w:id="129" w:author="Author">
        <w:r>
          <w:rPr>
            <w:sz w:val="20"/>
            <w:szCs w:val="20"/>
          </w:rPr>
          <w:t xml:space="preserve">If the corresponding Per-STA Profile is present and contains an MU EDCA Parameter Set element, </w:t>
        </w:r>
      </w:ins>
      <w:r w:rsidR="00596733">
        <w:rPr>
          <w:sz w:val="20"/>
          <w:szCs w:val="20"/>
        </w:rPr>
        <w:t>update</w:t>
      </w:r>
      <w:r w:rsidR="00596733">
        <w:rPr>
          <w:spacing w:val="-8"/>
          <w:sz w:val="20"/>
          <w:szCs w:val="20"/>
        </w:rPr>
        <w:t xml:space="preserve"> </w:t>
      </w:r>
      <w:r w:rsidR="00596733">
        <w:rPr>
          <w:sz w:val="20"/>
          <w:szCs w:val="20"/>
        </w:rPr>
        <w:t>the</w:t>
      </w:r>
      <w:r w:rsidR="00596733">
        <w:rPr>
          <w:spacing w:val="-8"/>
          <w:sz w:val="20"/>
          <w:szCs w:val="20"/>
        </w:rPr>
        <w:t xml:space="preserve"> </w:t>
      </w:r>
      <w:r w:rsidR="00596733">
        <w:rPr>
          <w:sz w:val="20"/>
          <w:szCs w:val="20"/>
        </w:rPr>
        <w:t>dot11MUEDCATable</w:t>
      </w:r>
      <w:r w:rsidR="00596733">
        <w:rPr>
          <w:spacing w:val="-8"/>
          <w:sz w:val="20"/>
          <w:szCs w:val="20"/>
        </w:rPr>
        <w:t xml:space="preserve"> </w:t>
      </w:r>
      <w:r w:rsidR="00596733">
        <w:rPr>
          <w:sz w:val="20"/>
          <w:szCs w:val="20"/>
        </w:rPr>
        <w:t>to</w:t>
      </w:r>
      <w:r w:rsidR="00596733">
        <w:rPr>
          <w:spacing w:val="-9"/>
          <w:sz w:val="20"/>
          <w:szCs w:val="20"/>
        </w:rPr>
        <w:t xml:space="preserve"> </w:t>
      </w:r>
      <w:r w:rsidR="00596733">
        <w:rPr>
          <w:sz w:val="20"/>
          <w:szCs w:val="20"/>
        </w:rPr>
        <w:t>respective</w:t>
      </w:r>
      <w:r w:rsidR="00596733">
        <w:rPr>
          <w:spacing w:val="-9"/>
          <w:sz w:val="20"/>
          <w:szCs w:val="20"/>
        </w:rPr>
        <w:t xml:space="preserve"> </w:t>
      </w:r>
      <w:r w:rsidR="00596733">
        <w:rPr>
          <w:sz w:val="20"/>
          <w:szCs w:val="20"/>
        </w:rPr>
        <w:t>values</w:t>
      </w:r>
      <w:r w:rsidR="00596733">
        <w:rPr>
          <w:spacing w:val="-8"/>
          <w:sz w:val="20"/>
          <w:szCs w:val="20"/>
        </w:rPr>
        <w:t xml:space="preserve"> </w:t>
      </w:r>
      <w:r w:rsidR="00596733">
        <w:rPr>
          <w:sz w:val="20"/>
          <w:szCs w:val="20"/>
        </w:rPr>
        <w:t>that</w:t>
      </w:r>
      <w:r w:rsidR="00596733">
        <w:rPr>
          <w:spacing w:val="-8"/>
          <w:sz w:val="20"/>
          <w:szCs w:val="20"/>
        </w:rPr>
        <w:t xml:space="preserve"> </w:t>
      </w:r>
      <w:r w:rsidR="00596733">
        <w:rPr>
          <w:sz w:val="20"/>
          <w:szCs w:val="20"/>
        </w:rPr>
        <w:t>correspond</w:t>
      </w:r>
      <w:r w:rsidR="00596733">
        <w:rPr>
          <w:spacing w:val="-8"/>
          <w:sz w:val="20"/>
          <w:szCs w:val="20"/>
        </w:rPr>
        <w:t xml:space="preserve"> </w:t>
      </w:r>
      <w:r w:rsidR="00596733">
        <w:rPr>
          <w:sz w:val="20"/>
          <w:szCs w:val="20"/>
        </w:rPr>
        <w:t>to</w:t>
      </w:r>
      <w:r w:rsidR="00596733">
        <w:rPr>
          <w:spacing w:val="-9"/>
          <w:sz w:val="20"/>
          <w:szCs w:val="20"/>
        </w:rPr>
        <w:t xml:space="preserve"> </w:t>
      </w:r>
      <w:r w:rsidR="00596733">
        <w:rPr>
          <w:sz w:val="20"/>
          <w:szCs w:val="20"/>
        </w:rPr>
        <w:t>fields</w:t>
      </w:r>
      <w:r w:rsidR="00596733">
        <w:rPr>
          <w:spacing w:val="-9"/>
          <w:sz w:val="20"/>
          <w:szCs w:val="20"/>
        </w:rPr>
        <w:t xml:space="preserve"> </w:t>
      </w:r>
      <w:r w:rsidR="00596733">
        <w:rPr>
          <w:sz w:val="20"/>
          <w:szCs w:val="20"/>
        </w:rPr>
        <w:t>in</w:t>
      </w:r>
      <w:r w:rsidR="00596733">
        <w:rPr>
          <w:spacing w:val="-9"/>
          <w:sz w:val="20"/>
          <w:szCs w:val="20"/>
        </w:rPr>
        <w:t xml:space="preserve"> </w:t>
      </w:r>
      <w:r w:rsidR="00596733">
        <w:rPr>
          <w:sz w:val="20"/>
          <w:szCs w:val="20"/>
        </w:rPr>
        <w:t>the</w:t>
      </w:r>
      <w:r w:rsidR="00596733">
        <w:rPr>
          <w:spacing w:val="-8"/>
          <w:sz w:val="20"/>
          <w:szCs w:val="20"/>
        </w:rPr>
        <w:t xml:space="preserve"> </w:t>
      </w:r>
      <w:r w:rsidR="00596733">
        <w:rPr>
          <w:sz w:val="20"/>
          <w:szCs w:val="20"/>
        </w:rPr>
        <w:t>MU EDCA Parameter Set element in the Per-STA Profile corresponding to the AP to which the</w:t>
      </w:r>
      <w:r w:rsidR="00596733">
        <w:rPr>
          <w:spacing w:val="-8"/>
          <w:sz w:val="20"/>
          <w:szCs w:val="20"/>
        </w:rPr>
        <w:t xml:space="preserve"> </w:t>
      </w:r>
      <w:r w:rsidR="00596733">
        <w:rPr>
          <w:sz w:val="20"/>
          <w:szCs w:val="20"/>
        </w:rPr>
        <w:t>STA</w:t>
      </w:r>
      <w:r w:rsidR="00596733">
        <w:rPr>
          <w:spacing w:val="-9"/>
          <w:sz w:val="20"/>
          <w:szCs w:val="20"/>
        </w:rPr>
        <w:t xml:space="preserve"> </w:t>
      </w:r>
      <w:r w:rsidR="00596733">
        <w:rPr>
          <w:sz w:val="20"/>
          <w:szCs w:val="20"/>
        </w:rPr>
        <w:t>is</w:t>
      </w:r>
      <w:r w:rsidR="00596733">
        <w:rPr>
          <w:spacing w:val="-9"/>
          <w:sz w:val="20"/>
          <w:szCs w:val="20"/>
        </w:rPr>
        <w:t xml:space="preserve"> </w:t>
      </w:r>
      <w:r w:rsidR="00596733">
        <w:rPr>
          <w:sz w:val="20"/>
          <w:szCs w:val="20"/>
        </w:rPr>
        <w:t>associated</w:t>
      </w:r>
      <w:r w:rsidR="00596733">
        <w:rPr>
          <w:spacing w:val="-8"/>
          <w:sz w:val="20"/>
          <w:szCs w:val="20"/>
        </w:rPr>
        <w:t xml:space="preserve"> </w:t>
      </w:r>
      <w:ins w:id="130" w:author="Author">
        <w:r w:rsidR="00DB0A4C" w:rsidRPr="001C1C2E">
          <w:rPr>
            <w:sz w:val="20"/>
            <w:szCs w:val="20"/>
          </w:rPr>
          <w:t xml:space="preserve">(#12696) </w:t>
        </w:r>
        <w:r w:rsidR="00DB0A4C">
          <w:rPr>
            <w:spacing w:val="-9"/>
            <w:sz w:val="20"/>
            <w:szCs w:val="20"/>
          </w:rPr>
          <w:t>and which is operating on the link included in the set of EPCS links</w:t>
        </w:r>
        <w:r w:rsidR="00DB0A4C">
          <w:rPr>
            <w:sz w:val="20"/>
            <w:szCs w:val="20"/>
          </w:rPr>
          <w:t xml:space="preserve"> </w:t>
        </w:r>
      </w:ins>
      <w:r w:rsidR="00596733">
        <w:rPr>
          <w:sz w:val="20"/>
          <w:szCs w:val="20"/>
        </w:rPr>
        <w:t>in</w:t>
      </w:r>
      <w:r w:rsidR="00596733">
        <w:rPr>
          <w:spacing w:val="-9"/>
          <w:sz w:val="20"/>
          <w:szCs w:val="20"/>
        </w:rPr>
        <w:t xml:space="preserve"> </w:t>
      </w:r>
      <w:r w:rsidR="00596733">
        <w:rPr>
          <w:sz w:val="20"/>
          <w:szCs w:val="20"/>
        </w:rPr>
        <w:t>Priority</w:t>
      </w:r>
      <w:r w:rsidR="00596733">
        <w:rPr>
          <w:spacing w:val="-9"/>
          <w:sz w:val="20"/>
          <w:szCs w:val="20"/>
        </w:rPr>
        <w:t xml:space="preserve"> </w:t>
      </w:r>
      <w:r w:rsidR="00596733">
        <w:rPr>
          <w:sz w:val="20"/>
          <w:szCs w:val="20"/>
        </w:rPr>
        <w:t>Access</w:t>
      </w:r>
      <w:r w:rsidR="00596733">
        <w:rPr>
          <w:spacing w:val="-8"/>
          <w:sz w:val="20"/>
          <w:szCs w:val="20"/>
        </w:rPr>
        <w:t xml:space="preserve"> </w:t>
      </w:r>
      <w:r w:rsidR="00596733">
        <w:rPr>
          <w:sz w:val="20"/>
          <w:szCs w:val="20"/>
        </w:rPr>
        <w:t>Multi-Link</w:t>
      </w:r>
      <w:r w:rsidR="00596733">
        <w:rPr>
          <w:spacing w:val="-8"/>
          <w:sz w:val="20"/>
          <w:szCs w:val="20"/>
        </w:rPr>
        <w:t xml:space="preserve"> </w:t>
      </w:r>
      <w:r w:rsidR="00596733">
        <w:rPr>
          <w:sz w:val="20"/>
          <w:szCs w:val="20"/>
        </w:rPr>
        <w:t>element</w:t>
      </w:r>
      <w:r w:rsidR="00596733">
        <w:rPr>
          <w:spacing w:val="-8"/>
          <w:sz w:val="20"/>
          <w:szCs w:val="20"/>
        </w:rPr>
        <w:t xml:space="preserve"> </w:t>
      </w:r>
      <w:r w:rsidR="00596733">
        <w:rPr>
          <w:sz w:val="20"/>
          <w:szCs w:val="20"/>
        </w:rPr>
        <w:t>contained</w:t>
      </w:r>
      <w:r w:rsidR="00596733">
        <w:rPr>
          <w:spacing w:val="-8"/>
          <w:sz w:val="20"/>
          <w:szCs w:val="20"/>
        </w:rPr>
        <w:t xml:space="preserve"> </w:t>
      </w:r>
      <w:r w:rsidR="00596733">
        <w:rPr>
          <w:sz w:val="20"/>
          <w:szCs w:val="20"/>
        </w:rPr>
        <w:t>in</w:t>
      </w:r>
      <w:r w:rsidR="00596733">
        <w:rPr>
          <w:spacing w:val="-8"/>
          <w:sz w:val="20"/>
          <w:szCs w:val="20"/>
        </w:rPr>
        <w:t xml:space="preserve"> </w:t>
      </w:r>
      <w:r w:rsidR="00596733">
        <w:rPr>
          <w:sz w:val="20"/>
          <w:szCs w:val="20"/>
        </w:rPr>
        <w:t>an</w:t>
      </w:r>
      <w:r w:rsidR="00596733">
        <w:rPr>
          <w:spacing w:val="-8"/>
          <w:sz w:val="20"/>
          <w:szCs w:val="20"/>
        </w:rPr>
        <w:t xml:space="preserve"> </w:t>
      </w:r>
      <w:r w:rsidR="00596733">
        <w:rPr>
          <w:sz w:val="20"/>
          <w:szCs w:val="20"/>
        </w:rPr>
        <w:t>EPCS</w:t>
      </w:r>
      <w:r w:rsidR="00596733">
        <w:rPr>
          <w:spacing w:val="-8"/>
          <w:sz w:val="20"/>
          <w:szCs w:val="20"/>
        </w:rPr>
        <w:t xml:space="preserve"> </w:t>
      </w:r>
      <w:r w:rsidR="00596733">
        <w:rPr>
          <w:sz w:val="20"/>
          <w:szCs w:val="20"/>
        </w:rPr>
        <w:t>Priority Access Enable action frame sent by the EPCS AP MLD</w:t>
      </w:r>
      <w:del w:id="131" w:author="Author">
        <w:r w:rsidR="00596733" w:rsidDel="00B5001E">
          <w:rPr>
            <w:sz w:val="20"/>
            <w:szCs w:val="20"/>
          </w:rPr>
          <w:delText>, if the corresponding Per- STA Profile is present and contains an MU EDCA Parameter Set element</w:delText>
        </w:r>
      </w:del>
      <w:r w:rsidR="00596733">
        <w:rPr>
          <w:sz w:val="20"/>
          <w:szCs w:val="20"/>
        </w:rPr>
        <w:t>.</w:t>
      </w:r>
    </w:p>
    <w:p w14:paraId="4F237EFF" w14:textId="641CEE4F" w:rsidR="00596733" w:rsidRDefault="00B61D79" w:rsidP="00B61288">
      <w:pPr>
        <w:pStyle w:val="ListParagraph"/>
        <w:numPr>
          <w:ilvl w:val="2"/>
          <w:numId w:val="4"/>
        </w:numPr>
        <w:tabs>
          <w:tab w:val="left" w:pos="1718"/>
        </w:tabs>
        <w:kinsoku w:val="0"/>
        <w:overflowPunct w:val="0"/>
        <w:spacing w:before="4" w:line="249" w:lineRule="auto"/>
        <w:ind w:right="156" w:hanging="478"/>
        <w:jc w:val="both"/>
        <w:rPr>
          <w:sz w:val="20"/>
          <w:szCs w:val="20"/>
        </w:rPr>
      </w:pPr>
      <w:ins w:id="132" w:author="Author">
        <w:r>
          <w:rPr>
            <w:sz w:val="20"/>
            <w:szCs w:val="20"/>
          </w:rPr>
          <w:t xml:space="preserve">if the corresponding per-STA profile is con- </w:t>
        </w:r>
        <w:proofErr w:type="spellStart"/>
        <w:r>
          <w:rPr>
            <w:sz w:val="20"/>
            <w:szCs w:val="20"/>
          </w:rPr>
          <w:t>tained</w:t>
        </w:r>
        <w:proofErr w:type="spellEnd"/>
        <w:r>
          <w:rPr>
            <w:sz w:val="20"/>
            <w:szCs w:val="20"/>
          </w:rPr>
          <w:t xml:space="preserve"> in an EPCS Priority Access Enable action frame sent by the EPCS AP MLD and the Per-STA Profile contains an EDCA Parameter Set element, then </w:t>
        </w:r>
      </w:ins>
      <w:r w:rsidR="00596733">
        <w:rPr>
          <w:sz w:val="20"/>
          <w:szCs w:val="20"/>
        </w:rPr>
        <w:t xml:space="preserve">if the </w:t>
      </w:r>
      <w:proofErr w:type="spellStart"/>
      <w:r w:rsidR="00596733">
        <w:rPr>
          <w:sz w:val="20"/>
          <w:szCs w:val="20"/>
        </w:rPr>
        <w:t>MUEDCATimer</w:t>
      </w:r>
      <w:proofErr w:type="spellEnd"/>
      <w:r w:rsidR="00596733">
        <w:rPr>
          <w:sz w:val="20"/>
          <w:szCs w:val="20"/>
        </w:rPr>
        <w:t xml:space="preserve">[AC] of the STA reaches 0, either by counting down or due to a reset following the reception of an MU EDCA Reset frame, the STA shall update </w:t>
      </w:r>
      <w:proofErr w:type="spellStart"/>
      <w:r w:rsidR="00596733">
        <w:rPr>
          <w:sz w:val="20"/>
          <w:szCs w:val="20"/>
        </w:rPr>
        <w:t>CWmin</w:t>
      </w:r>
      <w:proofErr w:type="spellEnd"/>
      <w:r w:rsidR="00596733">
        <w:rPr>
          <w:sz w:val="20"/>
          <w:szCs w:val="20"/>
        </w:rPr>
        <w:t xml:space="preserve">[AC], </w:t>
      </w:r>
      <w:proofErr w:type="spellStart"/>
      <w:r w:rsidR="00596733">
        <w:rPr>
          <w:sz w:val="20"/>
          <w:szCs w:val="20"/>
        </w:rPr>
        <w:t>CWmax</w:t>
      </w:r>
      <w:proofErr w:type="spellEnd"/>
      <w:r w:rsidR="00596733">
        <w:rPr>
          <w:sz w:val="20"/>
          <w:szCs w:val="20"/>
        </w:rPr>
        <w:t>[AC], and AIFSN[AC] to the values that are contained in the EDCA</w:t>
      </w:r>
      <w:r w:rsidR="00596733">
        <w:rPr>
          <w:spacing w:val="-8"/>
          <w:sz w:val="20"/>
          <w:szCs w:val="20"/>
        </w:rPr>
        <w:t xml:space="preserve"> </w:t>
      </w:r>
      <w:r w:rsidR="00596733">
        <w:rPr>
          <w:sz w:val="20"/>
          <w:szCs w:val="20"/>
        </w:rPr>
        <w:t>Parameters</w:t>
      </w:r>
      <w:r w:rsidR="00596733">
        <w:rPr>
          <w:spacing w:val="-8"/>
          <w:sz w:val="20"/>
          <w:szCs w:val="20"/>
        </w:rPr>
        <w:t xml:space="preserve"> </w:t>
      </w:r>
      <w:r w:rsidR="00596733">
        <w:rPr>
          <w:sz w:val="20"/>
          <w:szCs w:val="20"/>
        </w:rPr>
        <w:t>Set</w:t>
      </w:r>
      <w:r w:rsidR="00596733">
        <w:rPr>
          <w:spacing w:val="-9"/>
          <w:sz w:val="20"/>
          <w:szCs w:val="20"/>
        </w:rPr>
        <w:t xml:space="preserve"> </w:t>
      </w:r>
      <w:r w:rsidR="00596733">
        <w:rPr>
          <w:sz w:val="20"/>
          <w:szCs w:val="20"/>
        </w:rPr>
        <w:t>element</w:t>
      </w:r>
      <w:r w:rsidR="00596733">
        <w:rPr>
          <w:spacing w:val="-8"/>
          <w:sz w:val="20"/>
          <w:szCs w:val="20"/>
        </w:rPr>
        <w:t xml:space="preserve"> </w:t>
      </w:r>
      <w:r w:rsidR="00596733">
        <w:rPr>
          <w:sz w:val="20"/>
          <w:szCs w:val="20"/>
        </w:rPr>
        <w:t>in</w:t>
      </w:r>
      <w:r w:rsidR="00596733">
        <w:rPr>
          <w:spacing w:val="-7"/>
          <w:sz w:val="20"/>
          <w:szCs w:val="20"/>
        </w:rPr>
        <w:t xml:space="preserve"> </w:t>
      </w:r>
      <w:r w:rsidR="00596733">
        <w:rPr>
          <w:sz w:val="20"/>
          <w:szCs w:val="20"/>
        </w:rPr>
        <w:t>the</w:t>
      </w:r>
      <w:r w:rsidR="00596733">
        <w:rPr>
          <w:spacing w:val="-8"/>
          <w:sz w:val="20"/>
          <w:szCs w:val="20"/>
        </w:rPr>
        <w:t xml:space="preserve"> </w:t>
      </w:r>
      <w:r w:rsidR="00596733">
        <w:rPr>
          <w:sz w:val="20"/>
          <w:szCs w:val="20"/>
        </w:rPr>
        <w:t>Per-STA</w:t>
      </w:r>
      <w:r w:rsidR="00596733">
        <w:rPr>
          <w:spacing w:val="-7"/>
          <w:sz w:val="20"/>
          <w:szCs w:val="20"/>
        </w:rPr>
        <w:t xml:space="preserve"> </w:t>
      </w:r>
      <w:r w:rsidR="00596733">
        <w:rPr>
          <w:sz w:val="20"/>
          <w:szCs w:val="20"/>
        </w:rPr>
        <w:t>Profile</w:t>
      </w:r>
      <w:r w:rsidR="00596733">
        <w:rPr>
          <w:spacing w:val="-9"/>
          <w:sz w:val="20"/>
          <w:szCs w:val="20"/>
        </w:rPr>
        <w:t xml:space="preserve"> </w:t>
      </w:r>
      <w:r w:rsidR="00596733">
        <w:rPr>
          <w:sz w:val="20"/>
          <w:szCs w:val="20"/>
        </w:rPr>
        <w:t>corresponding</w:t>
      </w:r>
      <w:r w:rsidR="00596733">
        <w:rPr>
          <w:spacing w:val="-8"/>
          <w:sz w:val="20"/>
          <w:szCs w:val="20"/>
        </w:rPr>
        <w:t xml:space="preserve"> </w:t>
      </w:r>
      <w:r w:rsidR="00596733">
        <w:rPr>
          <w:sz w:val="20"/>
          <w:szCs w:val="20"/>
        </w:rPr>
        <w:t>to</w:t>
      </w:r>
      <w:r w:rsidR="00596733">
        <w:rPr>
          <w:spacing w:val="-9"/>
          <w:sz w:val="20"/>
          <w:szCs w:val="20"/>
        </w:rPr>
        <w:t xml:space="preserve"> </w:t>
      </w:r>
      <w:r w:rsidR="00596733">
        <w:rPr>
          <w:sz w:val="20"/>
          <w:szCs w:val="20"/>
        </w:rPr>
        <w:t>its</w:t>
      </w:r>
      <w:r w:rsidR="00596733">
        <w:rPr>
          <w:spacing w:val="-9"/>
          <w:sz w:val="20"/>
          <w:szCs w:val="20"/>
        </w:rPr>
        <w:t xml:space="preserve"> </w:t>
      </w:r>
      <w:r w:rsidR="00596733">
        <w:rPr>
          <w:sz w:val="20"/>
          <w:szCs w:val="20"/>
        </w:rPr>
        <w:t>associated</w:t>
      </w:r>
      <w:r w:rsidR="00596733">
        <w:rPr>
          <w:spacing w:val="-8"/>
          <w:sz w:val="20"/>
          <w:szCs w:val="20"/>
        </w:rPr>
        <w:t xml:space="preserve"> </w:t>
      </w:r>
      <w:r w:rsidR="00596733">
        <w:rPr>
          <w:sz w:val="20"/>
          <w:szCs w:val="20"/>
        </w:rPr>
        <w:t>AP in the Priority Access Multi-Link element,</w:t>
      </w:r>
      <w:del w:id="133" w:author="Author">
        <w:r w:rsidR="00596733" w:rsidDel="00B61D79">
          <w:rPr>
            <w:sz w:val="20"/>
            <w:szCs w:val="20"/>
          </w:rPr>
          <w:delText xml:space="preserve"> if the corresponding per-STA profile is con- tained in an EPCS Priority Access Enable action frame sent by the EPCS AP MLD and the Per-STA Profile contains an EDCA Parameter Set element</w:delText>
        </w:r>
      </w:del>
      <w:r w:rsidR="00596733">
        <w:rPr>
          <w:sz w:val="20"/>
          <w:szCs w:val="20"/>
        </w:rPr>
        <w:t>.</w:t>
      </w:r>
    </w:p>
    <w:p w14:paraId="1FCBCAA4" w14:textId="77777777" w:rsidR="00596733" w:rsidRDefault="00596733" w:rsidP="00596733">
      <w:pPr>
        <w:pStyle w:val="BodyText"/>
        <w:kinsoku w:val="0"/>
        <w:overflowPunct w:val="0"/>
        <w:spacing w:before="4"/>
        <w:rPr>
          <w:sz w:val="21"/>
          <w:szCs w:val="21"/>
        </w:rPr>
      </w:pPr>
    </w:p>
    <w:p w14:paraId="6829AC6C" w14:textId="4A862DD3" w:rsidR="00596733" w:rsidRDefault="00596733" w:rsidP="00596733">
      <w:pPr>
        <w:pStyle w:val="BodyText"/>
        <w:kinsoku w:val="0"/>
        <w:overflowPunct w:val="0"/>
        <w:ind w:left="160"/>
        <w:rPr>
          <w:spacing w:val="-5"/>
        </w:rPr>
      </w:pPr>
      <w:r>
        <w:t>After</w:t>
      </w:r>
      <w:r>
        <w:rPr>
          <w:spacing w:val="-6"/>
        </w:rPr>
        <w:t xml:space="preserve"> </w:t>
      </w: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is</w:t>
      </w:r>
      <w:r>
        <w:rPr>
          <w:spacing w:val="-6"/>
        </w:rPr>
        <w:t xml:space="preserve"> </w:t>
      </w:r>
      <w:r>
        <w:t>torn</w:t>
      </w:r>
      <w:r>
        <w:rPr>
          <w:spacing w:val="-7"/>
        </w:rPr>
        <w:t xml:space="preserve"> </w:t>
      </w:r>
      <w:r>
        <w:t>down</w:t>
      </w:r>
      <w:ins w:id="134" w:author="Author">
        <w:r w:rsidR="00DB0A4C">
          <w:t xml:space="preserve"> </w:t>
        </w:r>
        <w:r w:rsidR="00DB0A4C" w:rsidRPr="004C5F14">
          <w:t>(#10326, #12695) for the requested service type</w:t>
        </w:r>
      </w:ins>
      <w:r>
        <w:t>,</w:t>
      </w:r>
      <w:r>
        <w:rPr>
          <w:spacing w:val="-5"/>
        </w:rPr>
        <w:t xml:space="preserve"> </w:t>
      </w:r>
      <w:r>
        <w:t>each</w:t>
      </w:r>
      <w:r>
        <w:rPr>
          <w:spacing w:val="-6"/>
        </w:rPr>
        <w:t xml:space="preserve"> </w:t>
      </w:r>
      <w:r>
        <w:t>STA</w:t>
      </w:r>
      <w:r>
        <w:rPr>
          <w:spacing w:val="-7"/>
        </w:rPr>
        <w:t xml:space="preserve"> </w:t>
      </w:r>
      <w:r>
        <w:t>affiliated</w:t>
      </w:r>
      <w:r>
        <w:rPr>
          <w:spacing w:val="-6"/>
        </w:rPr>
        <w:t xml:space="preserve"> </w:t>
      </w:r>
      <w:r>
        <w:t>with</w:t>
      </w:r>
      <w:r>
        <w:rPr>
          <w:spacing w:val="-6"/>
        </w:rPr>
        <w:t xml:space="preserve"> </w:t>
      </w:r>
      <w:r>
        <w:t>an</w:t>
      </w:r>
      <w:r>
        <w:rPr>
          <w:spacing w:val="-7"/>
        </w:rPr>
        <w:t xml:space="preserve"> </w:t>
      </w:r>
      <w:r>
        <w:t>EPCS</w:t>
      </w:r>
      <w:r>
        <w:rPr>
          <w:spacing w:val="-3"/>
        </w:rPr>
        <w:t xml:space="preserve"> </w:t>
      </w:r>
      <w:r>
        <w:t>non-AP</w:t>
      </w:r>
      <w:r>
        <w:rPr>
          <w:spacing w:val="-6"/>
        </w:rPr>
        <w:t xml:space="preserve"> </w:t>
      </w:r>
      <w:r>
        <w:rPr>
          <w:spacing w:val="-5"/>
        </w:rPr>
        <w:t>MLD</w:t>
      </w:r>
    </w:p>
    <w:p w14:paraId="21C8A9F1" w14:textId="77777777" w:rsidR="00596733" w:rsidRDefault="00596733" w:rsidP="00B61288">
      <w:pPr>
        <w:pStyle w:val="ListParagraph"/>
        <w:numPr>
          <w:ilvl w:val="0"/>
          <w:numId w:val="4"/>
        </w:numPr>
        <w:tabs>
          <w:tab w:val="left" w:pos="760"/>
        </w:tabs>
        <w:kinsoku w:val="0"/>
        <w:overflowPunct w:val="0"/>
        <w:spacing w:line="249" w:lineRule="auto"/>
        <w:ind w:left="759" w:right="157"/>
        <w:rPr>
          <w:sz w:val="20"/>
          <w:szCs w:val="20"/>
        </w:rPr>
      </w:pPr>
      <w:r>
        <w:rPr>
          <w:sz w:val="20"/>
          <w:szCs w:val="20"/>
        </w:rPr>
        <w:lastRenderedPageBreak/>
        <w:t>shall</w:t>
      </w:r>
      <w:r>
        <w:rPr>
          <w:spacing w:val="31"/>
          <w:sz w:val="20"/>
          <w:szCs w:val="20"/>
        </w:rPr>
        <w:t xml:space="preserve"> </w:t>
      </w:r>
      <w:r>
        <w:rPr>
          <w:sz w:val="20"/>
          <w:szCs w:val="20"/>
        </w:rPr>
        <w:t>update</w:t>
      </w:r>
      <w:r>
        <w:rPr>
          <w:spacing w:val="30"/>
          <w:sz w:val="20"/>
          <w:szCs w:val="20"/>
        </w:rPr>
        <w:t xml:space="preserve"> </w:t>
      </w:r>
      <w:r>
        <w:rPr>
          <w:sz w:val="20"/>
          <w:szCs w:val="20"/>
        </w:rPr>
        <w:t>its</w:t>
      </w:r>
      <w:r>
        <w:rPr>
          <w:spacing w:val="30"/>
          <w:sz w:val="20"/>
          <w:szCs w:val="20"/>
        </w:rPr>
        <w:t xml:space="preserve"> </w:t>
      </w:r>
      <w:proofErr w:type="spellStart"/>
      <w:proofErr w:type="gramStart"/>
      <w:r>
        <w:rPr>
          <w:sz w:val="20"/>
          <w:szCs w:val="20"/>
        </w:rPr>
        <w:t>CWmin</w:t>
      </w:r>
      <w:proofErr w:type="spellEnd"/>
      <w:r>
        <w:rPr>
          <w:sz w:val="20"/>
          <w:szCs w:val="20"/>
        </w:rPr>
        <w:t>[</w:t>
      </w:r>
      <w:proofErr w:type="gramEnd"/>
      <w:r>
        <w:rPr>
          <w:sz w:val="20"/>
          <w:szCs w:val="20"/>
        </w:rPr>
        <w:t>AC],</w:t>
      </w:r>
      <w:r>
        <w:rPr>
          <w:spacing w:val="31"/>
          <w:sz w:val="20"/>
          <w:szCs w:val="20"/>
        </w:rPr>
        <w:t xml:space="preserve"> </w:t>
      </w:r>
      <w:proofErr w:type="spellStart"/>
      <w:r>
        <w:rPr>
          <w:sz w:val="20"/>
          <w:szCs w:val="20"/>
        </w:rPr>
        <w:t>CWmax</w:t>
      </w:r>
      <w:proofErr w:type="spellEnd"/>
      <w:r>
        <w:rPr>
          <w:sz w:val="20"/>
          <w:szCs w:val="20"/>
        </w:rPr>
        <w:t>[AC],</w:t>
      </w:r>
      <w:r>
        <w:rPr>
          <w:spacing w:val="30"/>
          <w:sz w:val="20"/>
          <w:szCs w:val="20"/>
        </w:rPr>
        <w:t xml:space="preserve"> </w:t>
      </w:r>
      <w:r>
        <w:rPr>
          <w:sz w:val="20"/>
          <w:szCs w:val="20"/>
        </w:rPr>
        <w:t>AIFSN[AC],</w:t>
      </w:r>
      <w:r>
        <w:rPr>
          <w:spacing w:val="31"/>
          <w:sz w:val="20"/>
          <w:szCs w:val="20"/>
        </w:rPr>
        <w:t xml:space="preserve"> </w:t>
      </w:r>
      <w:r>
        <w:rPr>
          <w:sz w:val="20"/>
          <w:szCs w:val="20"/>
        </w:rPr>
        <w:t>and</w:t>
      </w:r>
      <w:r>
        <w:rPr>
          <w:spacing w:val="31"/>
          <w:sz w:val="20"/>
          <w:szCs w:val="20"/>
        </w:rPr>
        <w:t xml:space="preserve"> </w:t>
      </w:r>
      <w:r>
        <w:rPr>
          <w:sz w:val="20"/>
          <w:szCs w:val="20"/>
        </w:rPr>
        <w:t>TXOP</w:t>
      </w:r>
      <w:r>
        <w:rPr>
          <w:spacing w:val="30"/>
          <w:sz w:val="20"/>
          <w:szCs w:val="20"/>
        </w:rPr>
        <w:t xml:space="preserve"> </w:t>
      </w:r>
      <w:r>
        <w:rPr>
          <w:sz w:val="20"/>
          <w:szCs w:val="20"/>
        </w:rPr>
        <w:t>Limit</w:t>
      </w:r>
      <w:r>
        <w:rPr>
          <w:spacing w:val="30"/>
          <w:sz w:val="20"/>
          <w:szCs w:val="20"/>
        </w:rPr>
        <w:t xml:space="preserve"> </w:t>
      </w:r>
      <w:r>
        <w:rPr>
          <w:sz w:val="20"/>
          <w:szCs w:val="20"/>
        </w:rPr>
        <w:t>[AC]</w:t>
      </w:r>
      <w:r>
        <w:rPr>
          <w:spacing w:val="30"/>
          <w:sz w:val="20"/>
          <w:szCs w:val="20"/>
        </w:rPr>
        <w:t xml:space="preserve"> </w:t>
      </w:r>
      <w:r>
        <w:rPr>
          <w:sz w:val="20"/>
          <w:szCs w:val="20"/>
        </w:rPr>
        <w:t>state</w:t>
      </w:r>
      <w:r>
        <w:rPr>
          <w:spacing w:val="31"/>
          <w:sz w:val="20"/>
          <w:szCs w:val="20"/>
        </w:rPr>
        <w:t xml:space="preserve"> </w:t>
      </w:r>
      <w:r>
        <w:rPr>
          <w:sz w:val="20"/>
          <w:szCs w:val="20"/>
        </w:rPr>
        <w:t>variables following the procedures in 10.2.3.2 (HCF contention based channel access (EDCA)).</w:t>
      </w:r>
    </w:p>
    <w:p w14:paraId="2A2C3BF3" w14:textId="77777777" w:rsidR="00596733" w:rsidRDefault="00596733" w:rsidP="00B61288">
      <w:pPr>
        <w:pStyle w:val="ListParagraph"/>
        <w:numPr>
          <w:ilvl w:val="0"/>
          <w:numId w:val="4"/>
        </w:numPr>
        <w:tabs>
          <w:tab w:val="left" w:pos="760"/>
        </w:tabs>
        <w:kinsoku w:val="0"/>
        <w:overflowPunct w:val="0"/>
        <w:spacing w:before="62" w:line="249" w:lineRule="auto"/>
        <w:ind w:right="159"/>
        <w:rPr>
          <w:sz w:val="20"/>
          <w:szCs w:val="20"/>
        </w:rPr>
      </w:pPr>
      <w:r>
        <w:rPr>
          <w:sz w:val="20"/>
          <w:szCs w:val="20"/>
        </w:rPr>
        <w:t>shall update the dot11MUEDCATable following the procedures in 26.2.7 (EDCA operation using MU EDCA parameters).</w:t>
      </w:r>
    </w:p>
    <w:p w14:paraId="1061D0BC" w14:textId="030B66B7" w:rsidR="00596733" w:rsidRDefault="00596733" w:rsidP="00596733">
      <w:pPr>
        <w:pStyle w:val="BodyText"/>
        <w:kinsoku w:val="0"/>
        <w:overflowPunct w:val="0"/>
        <w:spacing w:before="103" w:line="249" w:lineRule="auto"/>
        <w:ind w:left="160" w:right="157"/>
        <w:jc w:val="both"/>
      </w:pPr>
      <w:r>
        <w:t>An AP affiliated with an EPCS AP MLD manages the EDCA parameter set and the MU EDCA parameter set</w:t>
      </w:r>
      <w:r>
        <w:rPr>
          <w:spacing w:val="-6"/>
        </w:rPr>
        <w:t xml:space="preserve"> </w:t>
      </w:r>
      <w:r>
        <w:t>for</w:t>
      </w:r>
      <w:r>
        <w:rPr>
          <w:spacing w:val="-7"/>
        </w:rPr>
        <w:t xml:space="preserve"> </w:t>
      </w:r>
      <w:r>
        <w:t>EPCS</w:t>
      </w:r>
      <w:r>
        <w:rPr>
          <w:spacing w:val="-7"/>
        </w:rPr>
        <w:t xml:space="preserve"> </w:t>
      </w:r>
      <w:r>
        <w:t>non-AP</w:t>
      </w:r>
      <w:r>
        <w:rPr>
          <w:spacing w:val="-7"/>
        </w:rPr>
        <w:t xml:space="preserve"> </w:t>
      </w:r>
      <w:r>
        <w:t>MLD</w:t>
      </w:r>
      <w:r>
        <w:rPr>
          <w:spacing w:val="-6"/>
        </w:rPr>
        <w:t xml:space="preserve"> </w:t>
      </w:r>
      <w:r>
        <w:t>with</w:t>
      </w:r>
      <w:r>
        <w:rPr>
          <w:spacing w:val="-6"/>
        </w:rPr>
        <w:t xml:space="preserve"> </w:t>
      </w:r>
      <w:r>
        <w:t>the</w:t>
      </w:r>
      <w:r>
        <w:rPr>
          <w:spacing w:val="-7"/>
        </w:rPr>
        <w:t xml:space="preserve"> </w:t>
      </w:r>
      <w:r>
        <w:t>EPCS</w:t>
      </w:r>
      <w:r>
        <w:rPr>
          <w:spacing w:val="-6"/>
        </w:rPr>
        <w:t xml:space="preserve"> </w:t>
      </w:r>
      <w:r>
        <w:t>priority</w:t>
      </w:r>
      <w:r>
        <w:rPr>
          <w:spacing w:val="-8"/>
        </w:rPr>
        <w:t xml:space="preserve"> </w:t>
      </w:r>
      <w:r>
        <w:t>access</w:t>
      </w:r>
      <w:r>
        <w:rPr>
          <w:spacing w:val="-6"/>
        </w:rPr>
        <w:t xml:space="preserve"> </w:t>
      </w:r>
      <w:ins w:id="135" w:author="Author">
        <w:r w:rsidR="00DB0A4C" w:rsidRPr="004C5F14">
          <w:t>(#10326, #12695) for the requested service type</w:t>
        </w:r>
        <w:r w:rsidR="00DB0A4C">
          <w:t xml:space="preserve"> </w:t>
        </w:r>
      </w:ins>
      <w:r>
        <w:t>in</w:t>
      </w:r>
      <w:r>
        <w:rPr>
          <w:spacing w:val="-6"/>
        </w:rPr>
        <w:t xml:space="preserve"> </w:t>
      </w:r>
      <w:r>
        <w:t>the</w:t>
      </w:r>
      <w:r>
        <w:rPr>
          <w:spacing w:val="-6"/>
        </w:rPr>
        <w:t xml:space="preserve"> </w:t>
      </w:r>
      <w:r>
        <w:t>enabled</w:t>
      </w:r>
      <w:r>
        <w:rPr>
          <w:spacing w:val="-6"/>
        </w:rPr>
        <w:t xml:space="preserve"> </w:t>
      </w:r>
      <w:r>
        <w:t>state</w:t>
      </w:r>
      <w:r>
        <w:rPr>
          <w:spacing w:val="-7"/>
        </w:rPr>
        <w:t xml:space="preserve"> </w:t>
      </w:r>
      <w:r>
        <w:t>and</w:t>
      </w:r>
      <w:r>
        <w:rPr>
          <w:spacing w:val="-6"/>
        </w:rPr>
        <w:t xml:space="preserve"> </w:t>
      </w:r>
      <w:r>
        <w:t>non-EPCS</w:t>
      </w:r>
      <w:r>
        <w:rPr>
          <w:spacing w:val="-7"/>
        </w:rPr>
        <w:t xml:space="preserve"> </w:t>
      </w:r>
      <w:r>
        <w:t>non-AP</w:t>
      </w:r>
      <w:r>
        <w:rPr>
          <w:spacing w:val="-6"/>
        </w:rPr>
        <w:t xml:space="preserve"> </w:t>
      </w:r>
      <w:r>
        <w:t>MLDs as follows:</w:t>
      </w:r>
    </w:p>
    <w:p w14:paraId="139181C2" w14:textId="5588E2B6" w:rsidR="00596733" w:rsidRDefault="00596733" w:rsidP="00B61288">
      <w:pPr>
        <w:pStyle w:val="ListParagraph"/>
        <w:numPr>
          <w:ilvl w:val="0"/>
          <w:numId w:val="4"/>
        </w:numPr>
        <w:tabs>
          <w:tab w:val="left" w:pos="760"/>
        </w:tabs>
        <w:kinsoku w:val="0"/>
        <w:overflowPunct w:val="0"/>
        <w:spacing w:before="63" w:line="249" w:lineRule="auto"/>
        <w:ind w:left="759" w:right="156"/>
        <w:jc w:val="both"/>
        <w:rPr>
          <w:sz w:val="20"/>
          <w:szCs w:val="20"/>
        </w:rPr>
      </w:pPr>
      <w:r>
        <w:rPr>
          <w:sz w:val="20"/>
          <w:szCs w:val="20"/>
        </w:rPr>
        <w:t xml:space="preserve">If the EPCS priority access state is in the enabled state </w:t>
      </w:r>
      <w:ins w:id="136" w:author="Author">
        <w:r w:rsidR="00DB0A4C" w:rsidRPr="004C5F14">
          <w:rPr>
            <w:sz w:val="20"/>
            <w:szCs w:val="20"/>
          </w:rPr>
          <w:t>(#10326, #12695) for the requested service type</w:t>
        </w:r>
        <w:r w:rsidR="00DB0A4C">
          <w:rPr>
            <w:sz w:val="20"/>
            <w:szCs w:val="20"/>
          </w:rPr>
          <w:t xml:space="preserve"> </w:t>
        </w:r>
      </w:ins>
      <w:r>
        <w:rPr>
          <w:sz w:val="20"/>
          <w:szCs w:val="20"/>
        </w:rPr>
        <w:t>by at least one associated EPCS non-AP MLD, then</w:t>
      </w:r>
    </w:p>
    <w:p w14:paraId="502BB190" w14:textId="77777777" w:rsidR="00596733" w:rsidRDefault="00596733" w:rsidP="00B61288">
      <w:pPr>
        <w:pStyle w:val="ListParagraph"/>
        <w:numPr>
          <w:ilvl w:val="1"/>
          <w:numId w:val="4"/>
        </w:numPr>
        <w:tabs>
          <w:tab w:val="left" w:pos="1081"/>
        </w:tabs>
        <w:kinsoku w:val="0"/>
        <w:overflowPunct w:val="0"/>
        <w:spacing w:before="61" w:line="249" w:lineRule="auto"/>
        <w:ind w:right="156"/>
        <w:jc w:val="both"/>
        <w:rPr>
          <w:sz w:val="20"/>
          <w:szCs w:val="20"/>
        </w:rPr>
      </w:pPr>
      <w:r>
        <w:rPr>
          <w:sz w:val="20"/>
          <w:szCs w:val="20"/>
        </w:rPr>
        <w:t>if</w:t>
      </w:r>
      <w:r>
        <w:rPr>
          <w:spacing w:val="-4"/>
          <w:sz w:val="20"/>
          <w:szCs w:val="20"/>
        </w:rPr>
        <w:t xml:space="preserve"> </w:t>
      </w:r>
      <w:r>
        <w:rPr>
          <w:sz w:val="20"/>
          <w:szCs w:val="20"/>
        </w:rPr>
        <w:t>the</w:t>
      </w:r>
      <w:r>
        <w:rPr>
          <w:spacing w:val="-4"/>
          <w:sz w:val="20"/>
          <w:szCs w:val="20"/>
        </w:rPr>
        <w:t xml:space="preserve"> </w:t>
      </w:r>
      <w:r>
        <w:rPr>
          <w:sz w:val="20"/>
          <w:szCs w:val="20"/>
        </w:rPr>
        <w:t>EDCA</w:t>
      </w:r>
      <w:r>
        <w:rPr>
          <w:spacing w:val="-3"/>
          <w:sz w:val="20"/>
          <w:szCs w:val="20"/>
        </w:rPr>
        <w:t xml:space="preserve"> </w:t>
      </w:r>
      <w:r>
        <w:rPr>
          <w:sz w:val="20"/>
          <w:szCs w:val="20"/>
        </w:rPr>
        <w:t>parameters</w:t>
      </w:r>
      <w:r>
        <w:rPr>
          <w:spacing w:val="-3"/>
          <w:sz w:val="20"/>
          <w:szCs w:val="20"/>
        </w:rPr>
        <w:t xml:space="preserve"> </w:t>
      </w:r>
      <w:r>
        <w:rPr>
          <w:sz w:val="20"/>
          <w:szCs w:val="20"/>
        </w:rPr>
        <w:t>previously</w:t>
      </w:r>
      <w:r>
        <w:rPr>
          <w:spacing w:val="-4"/>
          <w:sz w:val="20"/>
          <w:szCs w:val="20"/>
        </w:rPr>
        <w:t xml:space="preserve"> </w:t>
      </w:r>
      <w:r>
        <w:rPr>
          <w:sz w:val="20"/>
          <w:szCs w:val="20"/>
        </w:rPr>
        <w:t>sent</w:t>
      </w:r>
      <w:r>
        <w:rPr>
          <w:spacing w:val="-3"/>
          <w:sz w:val="20"/>
          <w:szCs w:val="20"/>
        </w:rPr>
        <w:t xml:space="preserve"> </w:t>
      </w:r>
      <w:r>
        <w:rPr>
          <w:sz w:val="20"/>
          <w:szCs w:val="20"/>
        </w:rPr>
        <w:t>out</w:t>
      </w:r>
      <w:r>
        <w:rPr>
          <w:spacing w:val="-3"/>
          <w:sz w:val="20"/>
          <w:szCs w:val="20"/>
        </w:rPr>
        <w:t xml:space="preserve"> </w:t>
      </w:r>
      <w:r>
        <w:rPr>
          <w:sz w:val="20"/>
          <w:szCs w:val="20"/>
        </w:rPr>
        <w:t>by</w:t>
      </w:r>
      <w:r>
        <w:rPr>
          <w:spacing w:val="-4"/>
          <w:sz w:val="20"/>
          <w:szCs w:val="20"/>
        </w:rPr>
        <w:t xml:space="preserve"> </w:t>
      </w:r>
      <w:r>
        <w:rPr>
          <w:sz w:val="20"/>
          <w:szCs w:val="20"/>
        </w:rPr>
        <w:t>an</w:t>
      </w:r>
      <w:r>
        <w:rPr>
          <w:spacing w:val="-4"/>
          <w:sz w:val="20"/>
          <w:szCs w:val="20"/>
        </w:rPr>
        <w:t xml:space="preserve"> </w:t>
      </w:r>
      <w:r>
        <w:rPr>
          <w:sz w:val="20"/>
          <w:szCs w:val="20"/>
        </w:rPr>
        <w:t>AP</w:t>
      </w:r>
      <w:r>
        <w:rPr>
          <w:spacing w:val="-4"/>
          <w:sz w:val="20"/>
          <w:szCs w:val="20"/>
        </w:rPr>
        <w:t xml:space="preserve"> </w:t>
      </w:r>
      <w:r>
        <w:rPr>
          <w:sz w:val="20"/>
          <w:szCs w:val="20"/>
        </w:rPr>
        <w:t>affiliated</w:t>
      </w:r>
      <w:r>
        <w:rPr>
          <w:spacing w:val="-4"/>
          <w:sz w:val="20"/>
          <w:szCs w:val="20"/>
        </w:rPr>
        <w:t xml:space="preserve"> </w:t>
      </w:r>
      <w:r>
        <w:rPr>
          <w:sz w:val="20"/>
          <w:szCs w:val="20"/>
        </w:rPr>
        <w:t>with</w:t>
      </w:r>
      <w:r>
        <w:rPr>
          <w:spacing w:val="-3"/>
          <w:sz w:val="20"/>
          <w:szCs w:val="20"/>
        </w:rPr>
        <w:t xml:space="preserve"> </w:t>
      </w:r>
      <w:r>
        <w:rPr>
          <w:sz w:val="20"/>
          <w:szCs w:val="20"/>
        </w:rPr>
        <w:t>an</w:t>
      </w:r>
      <w:r>
        <w:rPr>
          <w:spacing w:val="-2"/>
          <w:sz w:val="20"/>
          <w:szCs w:val="20"/>
        </w:rPr>
        <w:t xml:space="preserve"> </w:t>
      </w:r>
      <w:r>
        <w:rPr>
          <w:sz w:val="20"/>
          <w:szCs w:val="20"/>
        </w:rPr>
        <w:t>EPCS</w:t>
      </w:r>
      <w:r>
        <w:rPr>
          <w:spacing w:val="-3"/>
          <w:sz w:val="20"/>
          <w:szCs w:val="20"/>
        </w:rPr>
        <w:t xml:space="preserve"> </w:t>
      </w:r>
      <w:r>
        <w:rPr>
          <w:sz w:val="20"/>
          <w:szCs w:val="20"/>
        </w:rPr>
        <w:t>AP</w:t>
      </w:r>
      <w:r>
        <w:rPr>
          <w:spacing w:val="-5"/>
          <w:sz w:val="20"/>
          <w:szCs w:val="20"/>
        </w:rPr>
        <w:t xml:space="preserve"> </w:t>
      </w:r>
      <w:r>
        <w:rPr>
          <w:sz w:val="20"/>
          <w:szCs w:val="20"/>
        </w:rPr>
        <w:t>MLD</w:t>
      </w:r>
      <w:r>
        <w:rPr>
          <w:spacing w:val="-3"/>
          <w:sz w:val="20"/>
          <w:szCs w:val="20"/>
        </w:rPr>
        <w:t xml:space="preserve"> </w:t>
      </w:r>
      <w:r>
        <w:rPr>
          <w:sz w:val="20"/>
          <w:szCs w:val="20"/>
        </w:rPr>
        <w:t>in</w:t>
      </w:r>
      <w:r>
        <w:rPr>
          <w:spacing w:val="-4"/>
          <w:sz w:val="20"/>
          <w:szCs w:val="20"/>
        </w:rPr>
        <w:t xml:space="preserve"> </w:t>
      </w:r>
      <w:r>
        <w:rPr>
          <w:sz w:val="20"/>
          <w:szCs w:val="20"/>
        </w:rPr>
        <w:t xml:space="preserve">Man- </w:t>
      </w:r>
      <w:proofErr w:type="spellStart"/>
      <w:r>
        <w:rPr>
          <w:sz w:val="20"/>
          <w:szCs w:val="20"/>
        </w:rPr>
        <w:t>agement</w:t>
      </w:r>
      <w:proofErr w:type="spellEnd"/>
      <w:r>
        <w:rPr>
          <w:sz w:val="20"/>
          <w:szCs w:val="20"/>
        </w:rPr>
        <w:t xml:space="preserve"> frames it transmits (see 10.2.3.2</w:t>
      </w:r>
      <w:r>
        <w:rPr>
          <w:spacing w:val="-4"/>
          <w:sz w:val="20"/>
          <w:szCs w:val="20"/>
        </w:rPr>
        <w:t xml:space="preserve"> </w:t>
      </w:r>
      <w:r>
        <w:rPr>
          <w:sz w:val="20"/>
          <w:szCs w:val="20"/>
        </w:rPr>
        <w:t xml:space="preserve">(HCF </w:t>
      </w:r>
      <w:proofErr w:type="gramStart"/>
      <w:r>
        <w:rPr>
          <w:sz w:val="20"/>
          <w:szCs w:val="20"/>
        </w:rPr>
        <w:t>contention based</w:t>
      </w:r>
      <w:proofErr w:type="gramEnd"/>
      <w:r>
        <w:rPr>
          <w:sz w:val="20"/>
          <w:szCs w:val="20"/>
        </w:rPr>
        <w:t xml:space="preserve"> channel access (EDCA))) do not</w:t>
      </w:r>
      <w:r>
        <w:rPr>
          <w:spacing w:val="-3"/>
          <w:sz w:val="20"/>
          <w:szCs w:val="20"/>
        </w:rPr>
        <w:t xml:space="preserve"> </w:t>
      </w:r>
      <w:r>
        <w:rPr>
          <w:sz w:val="20"/>
          <w:szCs w:val="20"/>
        </w:rPr>
        <w:t>result</w:t>
      </w:r>
      <w:r>
        <w:rPr>
          <w:spacing w:val="-3"/>
          <w:sz w:val="20"/>
          <w:szCs w:val="20"/>
        </w:rPr>
        <w:t xml:space="preserve"> </w:t>
      </w:r>
      <w:r>
        <w:rPr>
          <w:sz w:val="20"/>
          <w:szCs w:val="20"/>
        </w:rPr>
        <w:t>in</w:t>
      </w:r>
      <w:r>
        <w:rPr>
          <w:spacing w:val="-2"/>
          <w:sz w:val="20"/>
          <w:szCs w:val="20"/>
        </w:rPr>
        <w:t xml:space="preserve"> </w:t>
      </w:r>
      <w:r>
        <w:rPr>
          <w:sz w:val="20"/>
          <w:szCs w:val="20"/>
        </w:rPr>
        <w:t>higher</w:t>
      </w:r>
      <w:r>
        <w:rPr>
          <w:spacing w:val="-3"/>
          <w:sz w:val="20"/>
          <w:szCs w:val="20"/>
        </w:rPr>
        <w:t xml:space="preserve"> </w:t>
      </w:r>
      <w:r>
        <w:rPr>
          <w:sz w:val="20"/>
          <w:szCs w:val="20"/>
        </w:rPr>
        <w:t>priority</w:t>
      </w:r>
      <w:r>
        <w:rPr>
          <w:spacing w:val="-2"/>
          <w:sz w:val="20"/>
          <w:szCs w:val="20"/>
        </w:rPr>
        <w:t xml:space="preserve"> </w:t>
      </w:r>
      <w:r>
        <w:rPr>
          <w:sz w:val="20"/>
          <w:szCs w:val="20"/>
        </w:rPr>
        <w:t>for</w:t>
      </w:r>
      <w:r>
        <w:rPr>
          <w:spacing w:val="-3"/>
          <w:sz w:val="20"/>
          <w:szCs w:val="20"/>
        </w:rPr>
        <w:t xml:space="preserve"> </w:t>
      </w:r>
      <w:r>
        <w:rPr>
          <w:sz w:val="20"/>
          <w:szCs w:val="20"/>
        </w:rPr>
        <w:t>STAs</w:t>
      </w:r>
      <w:r>
        <w:rPr>
          <w:spacing w:val="-3"/>
          <w:sz w:val="20"/>
          <w:szCs w:val="20"/>
        </w:rPr>
        <w:t xml:space="preserve"> </w:t>
      </w:r>
      <w:r>
        <w:rPr>
          <w:sz w:val="20"/>
          <w:szCs w:val="20"/>
        </w:rPr>
        <w:t>that</w:t>
      </w:r>
      <w:r>
        <w:rPr>
          <w:spacing w:val="-3"/>
          <w:sz w:val="20"/>
          <w:szCs w:val="20"/>
        </w:rPr>
        <w:t xml:space="preserve"> </w:t>
      </w:r>
      <w:r>
        <w:rPr>
          <w:sz w:val="20"/>
          <w:szCs w:val="20"/>
        </w:rPr>
        <w:t>are</w:t>
      </w:r>
      <w:r>
        <w:rPr>
          <w:spacing w:val="-3"/>
          <w:sz w:val="20"/>
          <w:szCs w:val="20"/>
        </w:rPr>
        <w:t xml:space="preserve"> </w:t>
      </w:r>
      <w:r>
        <w:rPr>
          <w:sz w:val="20"/>
          <w:szCs w:val="20"/>
        </w:rPr>
        <w:t>affiliated</w:t>
      </w:r>
      <w:r>
        <w:rPr>
          <w:spacing w:val="-2"/>
          <w:sz w:val="20"/>
          <w:szCs w:val="20"/>
        </w:rPr>
        <w:t xml:space="preserve"> </w:t>
      </w:r>
      <w:r>
        <w:rPr>
          <w:sz w:val="20"/>
          <w:szCs w:val="20"/>
        </w:rPr>
        <w:t>with</w:t>
      </w:r>
      <w:r>
        <w:rPr>
          <w:spacing w:val="-2"/>
          <w:sz w:val="20"/>
          <w:szCs w:val="20"/>
        </w:rPr>
        <w:t xml:space="preserve"> </w:t>
      </w:r>
      <w:r>
        <w:rPr>
          <w:sz w:val="20"/>
          <w:szCs w:val="20"/>
        </w:rPr>
        <w:t>EPCS</w:t>
      </w:r>
      <w:r>
        <w:rPr>
          <w:spacing w:val="-4"/>
          <w:sz w:val="20"/>
          <w:szCs w:val="20"/>
        </w:rPr>
        <w:t xml:space="preserve"> </w:t>
      </w:r>
      <w:r>
        <w:rPr>
          <w:sz w:val="20"/>
          <w:szCs w:val="20"/>
        </w:rPr>
        <w:t>non-AP</w:t>
      </w:r>
      <w:r>
        <w:rPr>
          <w:spacing w:val="-3"/>
          <w:sz w:val="20"/>
          <w:szCs w:val="20"/>
        </w:rPr>
        <w:t xml:space="preserve"> </w:t>
      </w:r>
      <w:r>
        <w:rPr>
          <w:sz w:val="20"/>
          <w:szCs w:val="20"/>
        </w:rPr>
        <w:t>MLDs</w:t>
      </w:r>
      <w:r>
        <w:rPr>
          <w:spacing w:val="-4"/>
          <w:sz w:val="20"/>
          <w:szCs w:val="20"/>
        </w:rPr>
        <w:t xml:space="preserve"> </w:t>
      </w:r>
      <w:r>
        <w:rPr>
          <w:sz w:val="20"/>
          <w:szCs w:val="20"/>
        </w:rPr>
        <w:t>in</w:t>
      </w:r>
      <w:r>
        <w:rPr>
          <w:spacing w:val="-3"/>
          <w:sz w:val="20"/>
          <w:szCs w:val="20"/>
        </w:rPr>
        <w:t xml:space="preserve"> </w:t>
      </w:r>
      <w:r>
        <w:rPr>
          <w:sz w:val="20"/>
          <w:szCs w:val="20"/>
        </w:rPr>
        <w:t>the</w:t>
      </w:r>
      <w:r>
        <w:rPr>
          <w:spacing w:val="-3"/>
          <w:sz w:val="20"/>
          <w:szCs w:val="20"/>
        </w:rPr>
        <w:t xml:space="preserve"> </w:t>
      </w:r>
      <w:r>
        <w:rPr>
          <w:sz w:val="20"/>
          <w:szCs w:val="20"/>
        </w:rPr>
        <w:t>enabled state, that AP</w:t>
      </w:r>
      <w:r>
        <w:rPr>
          <w:spacing w:val="-1"/>
          <w:sz w:val="20"/>
          <w:szCs w:val="20"/>
        </w:rPr>
        <w:t xml:space="preserve"> </w:t>
      </w:r>
      <w:r>
        <w:rPr>
          <w:sz w:val="20"/>
          <w:szCs w:val="20"/>
        </w:rPr>
        <w:t>shall announce</w:t>
      </w:r>
      <w:r>
        <w:rPr>
          <w:spacing w:val="-1"/>
          <w:sz w:val="20"/>
          <w:szCs w:val="20"/>
        </w:rPr>
        <w:t xml:space="preserve"> </w:t>
      </w:r>
      <w:r>
        <w:rPr>
          <w:sz w:val="20"/>
          <w:szCs w:val="20"/>
        </w:rPr>
        <w:t>EDCA parameters in Management</w:t>
      </w:r>
      <w:r>
        <w:rPr>
          <w:spacing w:val="-1"/>
          <w:sz w:val="20"/>
          <w:szCs w:val="20"/>
        </w:rPr>
        <w:t xml:space="preserve"> </w:t>
      </w:r>
      <w:r>
        <w:rPr>
          <w:sz w:val="20"/>
          <w:szCs w:val="20"/>
        </w:rPr>
        <w:t>frames that result</w:t>
      </w:r>
      <w:r>
        <w:rPr>
          <w:spacing w:val="-1"/>
          <w:sz w:val="20"/>
          <w:szCs w:val="20"/>
        </w:rPr>
        <w:t xml:space="preserve"> </w:t>
      </w:r>
      <w:r>
        <w:rPr>
          <w:sz w:val="20"/>
          <w:szCs w:val="20"/>
        </w:rPr>
        <w:t xml:space="preserve">in higher </w:t>
      </w:r>
      <w:proofErr w:type="spellStart"/>
      <w:r>
        <w:rPr>
          <w:sz w:val="20"/>
          <w:szCs w:val="20"/>
        </w:rPr>
        <w:t>pri</w:t>
      </w:r>
      <w:proofErr w:type="spellEnd"/>
      <w:r>
        <w:rPr>
          <w:sz w:val="20"/>
          <w:szCs w:val="20"/>
        </w:rPr>
        <w:t xml:space="preserve">- </w:t>
      </w:r>
      <w:proofErr w:type="spellStart"/>
      <w:r>
        <w:rPr>
          <w:sz w:val="20"/>
          <w:szCs w:val="20"/>
        </w:rPr>
        <w:t>ority</w:t>
      </w:r>
      <w:proofErr w:type="spellEnd"/>
      <w:r>
        <w:rPr>
          <w:sz w:val="20"/>
          <w:szCs w:val="20"/>
        </w:rPr>
        <w:t xml:space="preserve"> for those STAs with EPCS priority access in the enabled state;</w:t>
      </w:r>
    </w:p>
    <w:p w14:paraId="3747C318"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pacing w:val="-2"/>
          <w:sz w:val="20"/>
          <w:szCs w:val="20"/>
        </w:rPr>
        <w:t>Otherwise,</w:t>
      </w:r>
    </w:p>
    <w:p w14:paraId="57144B21" w14:textId="4544800F" w:rsidR="00596733" w:rsidRDefault="00596733" w:rsidP="00B61288">
      <w:pPr>
        <w:pStyle w:val="ListParagraph"/>
        <w:numPr>
          <w:ilvl w:val="1"/>
          <w:numId w:val="4"/>
        </w:numPr>
        <w:tabs>
          <w:tab w:val="left" w:pos="1081"/>
        </w:tabs>
        <w:kinsoku w:val="0"/>
        <w:overflowPunct w:val="0"/>
        <w:spacing w:line="249" w:lineRule="auto"/>
        <w:ind w:right="155"/>
        <w:jc w:val="both"/>
        <w:rPr>
          <w:sz w:val="20"/>
          <w:szCs w:val="20"/>
        </w:rPr>
      </w:pPr>
      <w:r>
        <w:rPr>
          <w:sz w:val="20"/>
          <w:szCs w:val="20"/>
        </w:rPr>
        <w:t>an AP</w:t>
      </w:r>
      <w:r>
        <w:rPr>
          <w:spacing w:val="-1"/>
          <w:sz w:val="20"/>
          <w:szCs w:val="20"/>
        </w:rPr>
        <w:t xml:space="preserve"> </w:t>
      </w:r>
      <w:r>
        <w:rPr>
          <w:sz w:val="20"/>
          <w:szCs w:val="20"/>
        </w:rPr>
        <w:t>affiliated with</w:t>
      </w:r>
      <w:r>
        <w:rPr>
          <w:spacing w:val="-1"/>
          <w:sz w:val="20"/>
          <w:szCs w:val="20"/>
        </w:rPr>
        <w:t xml:space="preserve"> </w:t>
      </w:r>
      <w:r>
        <w:rPr>
          <w:sz w:val="20"/>
          <w:szCs w:val="20"/>
        </w:rPr>
        <w:t>an EPCS AP</w:t>
      </w:r>
      <w:r>
        <w:rPr>
          <w:spacing w:val="-1"/>
          <w:sz w:val="20"/>
          <w:szCs w:val="20"/>
        </w:rPr>
        <w:t xml:space="preserve"> </w:t>
      </w:r>
      <w:r>
        <w:rPr>
          <w:sz w:val="20"/>
          <w:szCs w:val="20"/>
        </w:rPr>
        <w:t>MLD</w:t>
      </w:r>
      <w:r>
        <w:rPr>
          <w:spacing w:val="-1"/>
          <w:sz w:val="20"/>
          <w:szCs w:val="20"/>
        </w:rPr>
        <w:t xml:space="preserve"> </w:t>
      </w:r>
      <w:r>
        <w:rPr>
          <w:sz w:val="20"/>
          <w:szCs w:val="20"/>
        </w:rPr>
        <w:t>with its EPCS priority access state</w:t>
      </w:r>
      <w:r>
        <w:rPr>
          <w:spacing w:val="-1"/>
          <w:sz w:val="20"/>
          <w:szCs w:val="20"/>
        </w:rPr>
        <w:t xml:space="preserve"> </w:t>
      </w:r>
      <w:r>
        <w:rPr>
          <w:sz w:val="20"/>
          <w:szCs w:val="20"/>
        </w:rPr>
        <w:t>set</w:t>
      </w:r>
      <w:r>
        <w:rPr>
          <w:spacing w:val="-1"/>
          <w:sz w:val="20"/>
          <w:szCs w:val="20"/>
        </w:rPr>
        <w:t xml:space="preserve"> </w:t>
      </w:r>
      <w:r>
        <w:rPr>
          <w:sz w:val="20"/>
          <w:szCs w:val="20"/>
        </w:rPr>
        <w:t xml:space="preserve">to the torn down state </w:t>
      </w:r>
      <w:ins w:id="137" w:author="Author">
        <w:r w:rsidR="00DB0A4C" w:rsidRPr="004C5F14">
          <w:rPr>
            <w:sz w:val="20"/>
            <w:szCs w:val="20"/>
          </w:rPr>
          <w:t>(#10326, #12695) for the requested service type</w:t>
        </w:r>
        <w:r w:rsidR="00DB0A4C">
          <w:rPr>
            <w:sz w:val="20"/>
            <w:szCs w:val="20"/>
          </w:rPr>
          <w:t xml:space="preserve"> </w:t>
        </w:r>
      </w:ins>
      <w:r>
        <w:rPr>
          <w:sz w:val="20"/>
          <w:szCs w:val="20"/>
        </w:rPr>
        <w:t>for all its associated STAs announces the EDCA parameter set corresponding to the</w:t>
      </w:r>
      <w:r>
        <w:rPr>
          <w:spacing w:val="-1"/>
          <w:sz w:val="20"/>
          <w:szCs w:val="20"/>
        </w:rPr>
        <w:t xml:space="preserve"> </w:t>
      </w:r>
      <w:r>
        <w:rPr>
          <w:sz w:val="20"/>
          <w:szCs w:val="20"/>
        </w:rPr>
        <w:t xml:space="preserve">link in Management frames (e.g., Beacon or Probe Response) that it transmits following the procedure in 10.2.3.2 (HCF </w:t>
      </w:r>
      <w:proofErr w:type="gramStart"/>
      <w:r>
        <w:rPr>
          <w:sz w:val="20"/>
          <w:szCs w:val="20"/>
        </w:rPr>
        <w:t>contention based</w:t>
      </w:r>
      <w:proofErr w:type="gramEnd"/>
      <w:r>
        <w:rPr>
          <w:sz w:val="20"/>
          <w:szCs w:val="20"/>
        </w:rPr>
        <w:t xml:space="preserve"> channel access (EDCA)).</w:t>
      </w:r>
    </w:p>
    <w:p w14:paraId="3F8779E2" w14:textId="6BD7F1A1" w:rsidR="009015B6" w:rsidRDefault="009015B6" w:rsidP="00C43370">
      <w:pPr>
        <w:rPr>
          <w:sz w:val="20"/>
        </w:rPr>
      </w:pPr>
    </w:p>
    <w:p w14:paraId="15A4DB22" w14:textId="421696AC" w:rsidR="007A5177" w:rsidRDefault="007A5177">
      <w:pPr>
        <w:widowControl/>
        <w:autoSpaceDE/>
        <w:autoSpaceDN/>
        <w:adjustRightInd/>
        <w:rPr>
          <w:sz w:val="20"/>
        </w:rPr>
      </w:pPr>
      <w:r>
        <w:rPr>
          <w:sz w:val="20"/>
        </w:rPr>
        <w:br w:type="page"/>
      </w:r>
    </w:p>
    <w:p w14:paraId="779F18ED" w14:textId="77777777" w:rsidR="009015B6" w:rsidRDefault="009015B6" w:rsidP="009603D9">
      <w:pPr>
        <w:rPr>
          <w:sz w:val="20"/>
        </w:rPr>
      </w:pPr>
    </w:p>
    <w:p w14:paraId="30D94F04" w14:textId="77777777" w:rsidR="00D67882" w:rsidRDefault="00D67882" w:rsidP="00D67882">
      <w:pPr>
        <w:pStyle w:val="ListParagraph"/>
        <w:numPr>
          <w:ilvl w:val="3"/>
          <w:numId w:val="22"/>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EPCSPRIACCESSENABLE.response</w:t>
      </w:r>
      <w:proofErr w:type="spellEnd"/>
    </w:p>
    <w:p w14:paraId="1BB92C24" w14:textId="77777777" w:rsidR="00D67882" w:rsidRDefault="00D67882" w:rsidP="00D67882">
      <w:pPr>
        <w:pStyle w:val="BodyText"/>
        <w:kinsoku w:val="0"/>
        <w:overflowPunct w:val="0"/>
        <w:spacing w:before="4"/>
        <w:rPr>
          <w:rFonts w:ascii="Arial" w:hAnsi="Arial" w:cs="Arial"/>
          <w:b/>
          <w:bCs/>
          <w:sz w:val="22"/>
          <w:szCs w:val="22"/>
        </w:rPr>
      </w:pPr>
    </w:p>
    <w:p w14:paraId="29DF12D5" w14:textId="77777777" w:rsidR="00D67882" w:rsidRDefault="00D67882" w:rsidP="00D67882">
      <w:pPr>
        <w:pStyle w:val="ListParagraph"/>
        <w:numPr>
          <w:ilvl w:val="4"/>
          <w:numId w:val="22"/>
        </w:numPr>
        <w:tabs>
          <w:tab w:val="left" w:pos="1236"/>
        </w:tabs>
        <w:kinsoku w:val="0"/>
        <w:overflowPunct w:val="0"/>
        <w:spacing w:before="0"/>
        <w:rPr>
          <w:b/>
          <w:bCs/>
          <w:spacing w:val="-2"/>
          <w:sz w:val="20"/>
          <w:szCs w:val="20"/>
        </w:rPr>
      </w:pPr>
      <w:bookmarkStart w:id="138" w:name="6.3.131.5.1_Function"/>
      <w:bookmarkEnd w:id="138"/>
      <w:r>
        <w:rPr>
          <w:b/>
          <w:bCs/>
          <w:spacing w:val="-2"/>
          <w:sz w:val="20"/>
          <w:szCs w:val="20"/>
        </w:rPr>
        <w:t>Function</w:t>
      </w:r>
    </w:p>
    <w:p w14:paraId="6DE2403B" w14:textId="77777777" w:rsidR="00D67882" w:rsidRDefault="00D67882" w:rsidP="00D67882">
      <w:pPr>
        <w:pStyle w:val="BodyText"/>
        <w:kinsoku w:val="0"/>
        <w:overflowPunct w:val="0"/>
        <w:spacing w:before="4"/>
        <w:rPr>
          <w:rFonts w:eastAsia="Malgun Gothic"/>
          <w:b/>
          <w:i/>
          <w:iCs/>
          <w:szCs w:val="22"/>
          <w:highlight w:val="yellow"/>
          <w:lang w:val="en-GB" w:bidi="ar-SA"/>
        </w:rPr>
      </w:pPr>
    </w:p>
    <w:p w14:paraId="1BC702E2" w14:textId="77777777" w:rsidR="00D67882" w:rsidRDefault="00D67882" w:rsidP="00D67882">
      <w:pPr>
        <w:pStyle w:val="BodyText"/>
        <w:kinsoku w:val="0"/>
        <w:overflowPunct w:val="0"/>
        <w:spacing w:before="4"/>
        <w:rPr>
          <w:rFonts w:ascii="Arial" w:hAnsi="Arial" w:cs="Arial"/>
          <w:b/>
          <w:bCs/>
          <w:sz w:val="22"/>
          <w:szCs w:val="2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CC65DDC" w14:textId="77777777" w:rsidR="00D67882" w:rsidRDefault="00D67882" w:rsidP="00D67882">
      <w:pPr>
        <w:pStyle w:val="BodyText"/>
        <w:kinsoku w:val="0"/>
        <w:overflowPunct w:val="0"/>
        <w:spacing w:line="249" w:lineRule="auto"/>
        <w:ind w:left="180" w:right="238"/>
      </w:pPr>
    </w:p>
    <w:p w14:paraId="210B9EE2" w14:textId="77777777" w:rsidR="00D67882" w:rsidRDefault="00D67882" w:rsidP="00D67882">
      <w:pPr>
        <w:pStyle w:val="BodyText"/>
        <w:kinsoku w:val="0"/>
        <w:overflowPunct w:val="0"/>
        <w:spacing w:line="249" w:lineRule="auto"/>
        <w:ind w:left="180"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ins w:id="139" w:author="Author">
        <w:r>
          <w:t>. (#12697) This may in response</w:t>
        </w:r>
      </w:ins>
      <w:r>
        <w:rPr>
          <w:spacing w:val="-4"/>
        </w:rPr>
        <w:t xml:space="preserve"> </w:t>
      </w:r>
      <w:r>
        <w:t>to</w:t>
      </w:r>
      <w:r>
        <w:rPr>
          <w:spacing w:val="-4"/>
        </w:rPr>
        <w:t xml:space="preserve"> </w:t>
      </w:r>
      <w:r>
        <w:t>a</w:t>
      </w:r>
      <w:r>
        <w:rPr>
          <w:spacing w:val="-4"/>
        </w:rPr>
        <w:t xml:space="preserve"> </w:t>
      </w:r>
      <w:del w:id="140" w:author="Author">
        <w:r w:rsidDel="005A7EF6">
          <w:delText>peer</w:delText>
        </w:r>
        <w:r w:rsidDel="005A7EF6">
          <w:rPr>
            <w:spacing w:val="-4"/>
          </w:rPr>
          <w:delText xml:space="preserve"> </w:delText>
        </w:r>
        <w:r w:rsidDel="005A7EF6">
          <w:delText>MAC</w:delText>
        </w:r>
        <w:r w:rsidDel="005A7EF6">
          <w:rPr>
            <w:spacing w:val="-4"/>
          </w:rPr>
          <w:delText xml:space="preserve"> </w:delText>
        </w:r>
        <w:r w:rsidDel="005A7EF6">
          <w:delText>entity</w:delText>
        </w:r>
        <w:r w:rsidDel="005A7EF6">
          <w:rPr>
            <w:spacing w:val="-4"/>
          </w:rPr>
          <w:delText xml:space="preserve"> </w:delText>
        </w:r>
        <w:r w:rsidDel="005A7EF6">
          <w:delText>that</w:delText>
        </w:r>
        <w:r w:rsidDel="005A7EF6">
          <w:rPr>
            <w:spacing w:val="-5"/>
          </w:rPr>
          <w:delText xml:space="preserve"> </w:delText>
        </w:r>
        <w:r w:rsidDel="005A7EF6">
          <w:delText>sent</w:delText>
        </w:r>
        <w:r w:rsidDel="005A7EF6">
          <w:rPr>
            <w:spacing w:val="-4"/>
          </w:rPr>
          <w:delText xml:space="preserve"> </w:delText>
        </w:r>
        <w:r w:rsidDel="005A7EF6">
          <w:delText>a</w:delText>
        </w:r>
        <w:r w:rsidDel="005A7EF6">
          <w:rPr>
            <w:spacing w:val="-5"/>
          </w:rPr>
          <w:delText xml:space="preserve"> </w:delText>
        </w:r>
        <w:r w:rsidDel="005A7EF6">
          <w:delText>request</w:delText>
        </w:r>
        <w:r w:rsidDel="005A7EF6">
          <w:rPr>
            <w:spacing w:val="-4"/>
          </w:rPr>
          <w:delText xml:space="preserve"> </w:delText>
        </w:r>
        <w:r w:rsidDel="005A7EF6">
          <w:delText>to</w:delText>
        </w:r>
        <w:r w:rsidDel="005A7EF6">
          <w:rPr>
            <w:spacing w:val="-5"/>
          </w:rPr>
          <w:delText xml:space="preserve"> </w:delText>
        </w:r>
        <w:r w:rsidDel="005A7EF6">
          <w:delText>enable EPCS priority access</w:delText>
        </w:r>
      </w:del>
      <w:ins w:id="141" w:author="Author">
        <w:r>
          <w:t>(#12697) MLME-</w:t>
        </w:r>
        <w:proofErr w:type="spellStart"/>
        <w:r>
          <w:t>EPCSPRIACCESSENABLE.indication</w:t>
        </w:r>
        <w:proofErr w:type="spellEnd"/>
        <w:r>
          <w:t xml:space="preserve"> primitive or an unsolicited response to modify the parameters of an existing EPCS priority access service.</w:t>
        </w:r>
      </w:ins>
      <w:del w:id="142" w:author="Author">
        <w:r w:rsidDel="00AF530E">
          <w:delText>.</w:delText>
        </w:r>
      </w:del>
    </w:p>
    <w:p w14:paraId="55DB1566" w14:textId="77777777" w:rsidR="00D67882" w:rsidRDefault="00D67882" w:rsidP="00D67882">
      <w:pPr>
        <w:pStyle w:val="BodyText"/>
        <w:kinsoku w:val="0"/>
        <w:overflowPunct w:val="0"/>
        <w:spacing w:before="6"/>
        <w:rPr>
          <w:sz w:val="21"/>
          <w:szCs w:val="21"/>
        </w:rPr>
      </w:pPr>
    </w:p>
    <w:p w14:paraId="50D0C6F7"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143" w:name="6.3.131.5.2_Semantics_of_the_service_pri"/>
      <w:bookmarkEnd w:id="143"/>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746DD48F" w14:textId="77777777" w:rsidR="00D67882" w:rsidRDefault="00D67882" w:rsidP="00D67882">
      <w:pPr>
        <w:pStyle w:val="BodyText"/>
        <w:kinsoku w:val="0"/>
        <w:overflowPunct w:val="0"/>
        <w:spacing w:before="3"/>
        <w:rPr>
          <w:rFonts w:ascii="Arial" w:hAnsi="Arial" w:cs="Arial"/>
          <w:b/>
          <w:bCs/>
          <w:sz w:val="22"/>
          <w:szCs w:val="22"/>
        </w:rPr>
      </w:pPr>
    </w:p>
    <w:p w14:paraId="34806231" w14:textId="77777777" w:rsidR="00D67882" w:rsidRDefault="00D67882" w:rsidP="00D67882">
      <w:pPr>
        <w:pStyle w:val="BodyText"/>
        <w:kinsoku w:val="0"/>
        <w:overflowPunct w:val="0"/>
        <w:spacing w:before="1"/>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3C43CF89" w14:textId="77777777" w:rsidR="00D67882" w:rsidRDefault="00D67882" w:rsidP="00D67882">
      <w:pPr>
        <w:pStyle w:val="BodyText"/>
        <w:kinsoku w:val="0"/>
        <w:overflowPunct w:val="0"/>
        <w:spacing w:before="17"/>
        <w:ind w:left="380"/>
        <w:rPr>
          <w:spacing w:val="-2"/>
        </w:rPr>
      </w:pPr>
      <w:r>
        <w:rPr>
          <w:w w:val="95"/>
        </w:rPr>
        <w:t>MLME-</w:t>
      </w:r>
      <w:proofErr w:type="spellStart"/>
      <w:r>
        <w:rPr>
          <w:spacing w:val="-2"/>
        </w:rPr>
        <w:t>EPCSPRIACCESSENABLE.response</w:t>
      </w:r>
      <w:proofErr w:type="spellEnd"/>
      <w:r>
        <w:rPr>
          <w:spacing w:val="-2"/>
        </w:rPr>
        <w:t>(</w:t>
      </w:r>
    </w:p>
    <w:p w14:paraId="107D9D87" w14:textId="77777777" w:rsidR="00D67882" w:rsidRDefault="00D67882" w:rsidP="00D67882">
      <w:pPr>
        <w:pStyle w:val="BodyText"/>
        <w:kinsoku w:val="0"/>
        <w:overflowPunct w:val="0"/>
        <w:spacing w:before="17" w:line="256" w:lineRule="auto"/>
        <w:ind w:left="3459" w:right="3976"/>
        <w:rPr>
          <w:spacing w:val="-2"/>
        </w:rPr>
      </w:pPr>
      <w:proofErr w:type="spellStart"/>
      <w:r>
        <w:rPr>
          <w:spacing w:val="-2"/>
        </w:rPr>
        <w:t>PeerSTAAddress</w:t>
      </w:r>
      <w:proofErr w:type="spellEnd"/>
      <w:r>
        <w:rPr>
          <w:spacing w:val="-2"/>
        </w:rPr>
        <w:t xml:space="preserve">, </w:t>
      </w:r>
      <w:r>
        <w:t xml:space="preserve">Dialog Token, Status Code, </w:t>
      </w:r>
      <w:proofErr w:type="spellStart"/>
      <w:r>
        <w:rPr>
          <w:spacing w:val="-2"/>
        </w:rPr>
        <w:t>EDCAParameterSet</w:t>
      </w:r>
      <w:proofErr w:type="spellEnd"/>
    </w:p>
    <w:p w14:paraId="3E1106F4" w14:textId="77777777" w:rsidR="00D67882" w:rsidRDefault="00D67882" w:rsidP="00D67882">
      <w:pPr>
        <w:pStyle w:val="BodyText"/>
        <w:kinsoku w:val="0"/>
        <w:overflowPunct w:val="0"/>
        <w:spacing w:before="2"/>
        <w:ind w:left="3459"/>
        <w:rPr>
          <w:w w:val="99"/>
        </w:rPr>
      </w:pPr>
      <w:r>
        <w:rPr>
          <w:w w:val="99"/>
        </w:rPr>
        <w:t>)</w:t>
      </w:r>
    </w:p>
    <w:p w14:paraId="2E44A059" w14:textId="77777777" w:rsidR="00D67882" w:rsidRDefault="00D67882" w:rsidP="00D67882">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67882" w14:paraId="2362E40E" w14:textId="77777777" w:rsidTr="002237C8">
        <w:trPr>
          <w:trHeight w:val="310"/>
        </w:trPr>
        <w:tc>
          <w:tcPr>
            <w:tcW w:w="1652" w:type="dxa"/>
            <w:tcBorders>
              <w:top w:val="single" w:sz="12" w:space="0" w:color="000000"/>
              <w:left w:val="single" w:sz="12" w:space="0" w:color="000000"/>
              <w:bottom w:val="single" w:sz="12" w:space="0" w:color="000000"/>
              <w:right w:val="single" w:sz="2" w:space="0" w:color="000000"/>
            </w:tcBorders>
          </w:tcPr>
          <w:p w14:paraId="19C84AC7" w14:textId="77777777" w:rsidR="00D67882" w:rsidRDefault="00D67882" w:rsidP="002237C8">
            <w:pPr>
              <w:pStyle w:val="TableParagraph"/>
              <w:kinsoku w:val="0"/>
              <w:overflowPunct w:val="0"/>
              <w:spacing w:before="37"/>
              <w:ind w:left="120" w:right="9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3E982F8" w14:textId="77777777" w:rsidR="00D67882" w:rsidRDefault="00D67882" w:rsidP="002237C8">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052334C" w14:textId="77777777" w:rsidR="00D67882" w:rsidRDefault="00D67882" w:rsidP="002237C8">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0C869DDD" w14:textId="77777777" w:rsidR="00D67882" w:rsidRDefault="00D67882" w:rsidP="002237C8">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67882" w14:paraId="7D9A17ED" w14:textId="77777777" w:rsidTr="002237C8">
        <w:trPr>
          <w:trHeight w:val="641"/>
        </w:trPr>
        <w:tc>
          <w:tcPr>
            <w:tcW w:w="1652" w:type="dxa"/>
            <w:tcBorders>
              <w:top w:val="single" w:sz="12" w:space="0" w:color="000000"/>
              <w:left w:val="single" w:sz="12" w:space="0" w:color="000000"/>
              <w:bottom w:val="single" w:sz="2" w:space="0" w:color="000000"/>
              <w:right w:val="single" w:sz="2" w:space="0" w:color="000000"/>
            </w:tcBorders>
          </w:tcPr>
          <w:p w14:paraId="23D3AC7A" w14:textId="77777777" w:rsidR="00D67882" w:rsidRDefault="00D67882" w:rsidP="002237C8">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A8C916D" w14:textId="77777777" w:rsidR="00D67882" w:rsidRDefault="00D67882" w:rsidP="002237C8">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DB3B28D" w14:textId="77777777" w:rsidR="00D67882" w:rsidRDefault="00D67882" w:rsidP="002237C8">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1D5AEA8" w14:textId="77777777" w:rsidR="00D67882" w:rsidRDefault="00D67882" w:rsidP="002237C8">
            <w:pPr>
              <w:pStyle w:val="TableParagraph"/>
              <w:kinsoku w:val="0"/>
              <w:overflowPunct w:val="0"/>
              <w:spacing w:before="1" w:line="232" w:lineRule="auto"/>
              <w:ind w:left="117" w:right="142"/>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67882" w14:paraId="700168D3" w14:textId="77777777" w:rsidTr="002237C8">
        <w:trPr>
          <w:trHeight w:val="454"/>
        </w:trPr>
        <w:tc>
          <w:tcPr>
            <w:tcW w:w="1652" w:type="dxa"/>
            <w:tcBorders>
              <w:top w:val="single" w:sz="2" w:space="0" w:color="000000"/>
              <w:left w:val="single" w:sz="12" w:space="0" w:color="000000"/>
              <w:bottom w:val="single" w:sz="2" w:space="0" w:color="000000"/>
              <w:right w:val="single" w:sz="2" w:space="0" w:color="000000"/>
            </w:tcBorders>
          </w:tcPr>
          <w:p w14:paraId="1B94E872" w14:textId="77777777" w:rsidR="00D67882" w:rsidRDefault="00D67882" w:rsidP="002237C8">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AA625DF" w14:textId="77777777" w:rsidR="00D67882" w:rsidRDefault="00D67882" w:rsidP="002237C8">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1307A84B" w14:textId="77777777" w:rsidR="00D67882" w:rsidRDefault="00D67882" w:rsidP="002237C8">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27CFF547" w14:textId="77777777" w:rsidR="00D67882" w:rsidRDefault="00D67882" w:rsidP="002237C8">
            <w:pPr>
              <w:pStyle w:val="TableParagraph"/>
              <w:kinsoku w:val="0"/>
              <w:overflowPunct w:val="0"/>
              <w:spacing w:before="16" w:line="230" w:lineRule="auto"/>
              <w:ind w:left="117" w:right="142"/>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D67882" w14:paraId="14A0A799" w14:textId="77777777" w:rsidTr="002237C8">
        <w:trPr>
          <w:trHeight w:val="455"/>
        </w:trPr>
        <w:tc>
          <w:tcPr>
            <w:tcW w:w="1652" w:type="dxa"/>
            <w:tcBorders>
              <w:top w:val="single" w:sz="2" w:space="0" w:color="000000"/>
              <w:left w:val="single" w:sz="12" w:space="0" w:color="000000"/>
              <w:bottom w:val="single" w:sz="2" w:space="0" w:color="000000"/>
              <w:right w:val="single" w:sz="2" w:space="0" w:color="000000"/>
            </w:tcBorders>
          </w:tcPr>
          <w:p w14:paraId="011F6429" w14:textId="77777777" w:rsidR="00D67882" w:rsidRDefault="00D67882" w:rsidP="002237C8">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2C5235F6" w14:textId="77777777" w:rsidR="00D67882" w:rsidRDefault="00D67882" w:rsidP="002237C8">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68ECF9A1" w14:textId="77777777" w:rsidR="00D67882" w:rsidRDefault="00D67882" w:rsidP="002237C8">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663183F8" w14:textId="77777777" w:rsidR="00D67882" w:rsidRDefault="00D67882" w:rsidP="002237C8">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67882" w14:paraId="74077AC0" w14:textId="77777777" w:rsidTr="002237C8">
        <w:trPr>
          <w:trHeight w:val="842"/>
        </w:trPr>
        <w:tc>
          <w:tcPr>
            <w:tcW w:w="1652" w:type="dxa"/>
            <w:tcBorders>
              <w:top w:val="single" w:sz="2" w:space="0" w:color="000000"/>
              <w:left w:val="single" w:sz="12" w:space="0" w:color="000000"/>
              <w:bottom w:val="single" w:sz="12" w:space="0" w:color="000000"/>
              <w:right w:val="single" w:sz="2" w:space="0" w:color="000000"/>
            </w:tcBorders>
          </w:tcPr>
          <w:p w14:paraId="724A5EA3" w14:textId="77777777" w:rsidR="00D67882" w:rsidRDefault="00D67882" w:rsidP="002237C8">
            <w:pPr>
              <w:pStyle w:val="TableParagraph"/>
              <w:kinsoku w:val="0"/>
              <w:overflowPunct w:val="0"/>
              <w:spacing w:before="16" w:line="230" w:lineRule="auto"/>
              <w:ind w:left="116" w:right="108"/>
              <w:rPr>
                <w:spacing w:val="-10"/>
                <w:sz w:val="18"/>
                <w:szCs w:val="18"/>
              </w:rPr>
            </w:pPr>
            <w:proofErr w:type="spellStart"/>
            <w:r>
              <w:rPr>
                <w:spacing w:val="-2"/>
                <w:sz w:val="18"/>
                <w:szCs w:val="18"/>
              </w:rPr>
              <w:t>EDCAParameterSe</w:t>
            </w:r>
            <w:proofErr w:type="spellEnd"/>
            <w:r>
              <w:rPr>
                <w:spacing w:val="40"/>
                <w:sz w:val="18"/>
                <w:szCs w:val="18"/>
              </w:rPr>
              <w:t xml:space="preserve"> </w:t>
            </w:r>
            <w:r>
              <w:rPr>
                <w:spacing w:val="-10"/>
                <w:sz w:val="18"/>
                <w:szCs w:val="18"/>
              </w:rPr>
              <w:t>t</w:t>
            </w:r>
          </w:p>
        </w:tc>
        <w:tc>
          <w:tcPr>
            <w:tcW w:w="1800" w:type="dxa"/>
            <w:tcBorders>
              <w:top w:val="single" w:sz="2" w:space="0" w:color="000000"/>
              <w:left w:val="single" w:sz="2" w:space="0" w:color="000000"/>
              <w:bottom w:val="single" w:sz="12" w:space="0" w:color="000000"/>
              <w:right w:val="single" w:sz="2" w:space="0" w:color="000000"/>
            </w:tcBorders>
          </w:tcPr>
          <w:p w14:paraId="2A1D8D0D" w14:textId="77777777" w:rsidR="00D67882" w:rsidRDefault="00D67882" w:rsidP="002237C8">
            <w:pPr>
              <w:pStyle w:val="TableParagraph"/>
              <w:kinsoku w:val="0"/>
              <w:overflowPunct w:val="0"/>
              <w:spacing w:before="16" w:line="230" w:lineRule="auto"/>
              <w:rPr>
                <w:spacing w:val="-2"/>
                <w:sz w:val="18"/>
                <w:szCs w:val="18"/>
              </w:rPr>
            </w:pPr>
            <w:r>
              <w:rPr>
                <w:spacing w:val="-2"/>
                <w:sz w:val="18"/>
                <w:szCs w:val="18"/>
              </w:rPr>
              <w:t>EDCA</w:t>
            </w:r>
            <w:r>
              <w:rPr>
                <w:spacing w:val="-10"/>
                <w:sz w:val="18"/>
                <w:szCs w:val="18"/>
              </w:rPr>
              <w:t xml:space="preserve"> </w:t>
            </w:r>
            <w:r>
              <w:rPr>
                <w:spacing w:val="-2"/>
                <w:sz w:val="18"/>
                <w:szCs w:val="18"/>
              </w:rPr>
              <w:t>Parameter</w:t>
            </w:r>
            <w:r>
              <w:rPr>
                <w:spacing w:val="-9"/>
                <w:sz w:val="18"/>
                <w:szCs w:val="18"/>
              </w:rPr>
              <w:t xml:space="preserve"> </w:t>
            </w:r>
            <w:r>
              <w:rPr>
                <w:spacing w:val="-2"/>
                <w:sz w:val="18"/>
                <w:szCs w:val="18"/>
              </w:rPr>
              <w:t>Set element</w:t>
            </w:r>
          </w:p>
        </w:tc>
        <w:tc>
          <w:tcPr>
            <w:tcW w:w="1794" w:type="dxa"/>
            <w:tcBorders>
              <w:top w:val="single" w:sz="2" w:space="0" w:color="000000"/>
              <w:left w:val="single" w:sz="2" w:space="0" w:color="000000"/>
              <w:bottom w:val="single" w:sz="12" w:space="0" w:color="000000"/>
              <w:right w:val="single" w:sz="2" w:space="0" w:color="000000"/>
            </w:tcBorders>
          </w:tcPr>
          <w:p w14:paraId="4AB8ECAF" w14:textId="77777777" w:rsidR="00D67882" w:rsidRDefault="00D67882" w:rsidP="002237C8">
            <w:pPr>
              <w:pStyle w:val="TableParagraph"/>
              <w:kinsoku w:val="0"/>
              <w:overflowPunct w:val="0"/>
              <w:spacing w:before="9" w:line="203" w:lineRule="exact"/>
              <w:rPr>
                <w:spacing w:val="-5"/>
                <w:sz w:val="18"/>
                <w:szCs w:val="18"/>
              </w:rPr>
            </w:pPr>
            <w:r>
              <w:rPr>
                <w:sz w:val="18"/>
                <w:szCs w:val="18"/>
              </w:rPr>
              <w:t>As</w:t>
            </w:r>
            <w:r>
              <w:rPr>
                <w:spacing w:val="-2"/>
                <w:sz w:val="18"/>
                <w:szCs w:val="18"/>
              </w:rPr>
              <w:t xml:space="preserve"> </w:t>
            </w:r>
            <w:r>
              <w:rPr>
                <w:sz w:val="18"/>
                <w:szCs w:val="18"/>
              </w:rPr>
              <w:t>defined</w:t>
            </w:r>
            <w:r>
              <w:rPr>
                <w:spacing w:val="-2"/>
                <w:sz w:val="18"/>
                <w:szCs w:val="18"/>
              </w:rPr>
              <w:t xml:space="preserve"> </w:t>
            </w:r>
            <w:r>
              <w:rPr>
                <w:spacing w:val="-5"/>
                <w:sz w:val="18"/>
                <w:szCs w:val="18"/>
              </w:rPr>
              <w:t>in</w:t>
            </w:r>
          </w:p>
          <w:p w14:paraId="335CE1EC" w14:textId="77777777" w:rsidR="00D67882" w:rsidRDefault="00D67882" w:rsidP="002237C8">
            <w:pPr>
              <w:pStyle w:val="TableParagraph"/>
              <w:kinsoku w:val="0"/>
              <w:overflowPunct w:val="0"/>
              <w:spacing w:line="200" w:lineRule="exact"/>
              <w:rPr>
                <w:spacing w:val="-2"/>
                <w:sz w:val="18"/>
                <w:szCs w:val="18"/>
              </w:rPr>
            </w:pPr>
            <w:r>
              <w:rPr>
                <w:sz w:val="18"/>
                <w:szCs w:val="18"/>
              </w:rPr>
              <w:t>9.4.2.28</w:t>
            </w:r>
            <w:r>
              <w:rPr>
                <w:spacing w:val="-9"/>
                <w:sz w:val="18"/>
                <w:szCs w:val="18"/>
              </w:rPr>
              <w:t xml:space="preserve"> </w:t>
            </w:r>
            <w:r>
              <w:rPr>
                <w:spacing w:val="-2"/>
                <w:sz w:val="18"/>
                <w:szCs w:val="18"/>
              </w:rPr>
              <w:t>(EDCA</w:t>
            </w:r>
          </w:p>
          <w:p w14:paraId="0D53E73D" w14:textId="77777777" w:rsidR="00D67882" w:rsidRDefault="00D67882" w:rsidP="002237C8">
            <w:pPr>
              <w:pStyle w:val="TableParagraph"/>
              <w:kinsoku w:val="0"/>
              <w:overflowPunct w:val="0"/>
              <w:spacing w:before="2" w:line="232" w:lineRule="auto"/>
              <w:ind w:right="647"/>
              <w:rPr>
                <w:spacing w:val="-2"/>
                <w:sz w:val="18"/>
                <w:szCs w:val="18"/>
              </w:rPr>
            </w:pPr>
            <w:r>
              <w:rPr>
                <w:sz w:val="18"/>
                <w:szCs w:val="18"/>
              </w:rPr>
              <w:t>Parameter</w:t>
            </w:r>
            <w:r>
              <w:rPr>
                <w:spacing w:val="-12"/>
                <w:sz w:val="18"/>
                <w:szCs w:val="18"/>
              </w:rPr>
              <w:t xml:space="preserve"> </w:t>
            </w:r>
            <w:r>
              <w:rPr>
                <w:sz w:val="18"/>
                <w:szCs w:val="18"/>
              </w:rPr>
              <w:t xml:space="preserve">Set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6DAD418" w14:textId="77777777" w:rsidR="00D67882" w:rsidRDefault="00D67882" w:rsidP="002237C8">
            <w:pPr>
              <w:pStyle w:val="TableParagraph"/>
              <w:kinsoku w:val="0"/>
              <w:overflowPunct w:val="0"/>
              <w:spacing w:before="16" w:line="230" w:lineRule="auto"/>
              <w:ind w:left="117" w:right="142"/>
              <w:rPr>
                <w:sz w:val="18"/>
                <w:szCs w:val="18"/>
              </w:rPr>
            </w:pPr>
            <w:r>
              <w:rPr>
                <w:sz w:val="18"/>
                <w:szCs w:val="18"/>
              </w:rPr>
              <w:t>Specifies</w:t>
            </w:r>
            <w:r>
              <w:rPr>
                <w:spacing w:val="-5"/>
                <w:sz w:val="18"/>
                <w:szCs w:val="18"/>
              </w:rPr>
              <w:t xml:space="preserve"> </w:t>
            </w:r>
            <w:r>
              <w:rPr>
                <w:sz w:val="18"/>
                <w:szCs w:val="18"/>
              </w:rPr>
              <w:t>service</w:t>
            </w:r>
            <w:r>
              <w:rPr>
                <w:spacing w:val="-6"/>
                <w:sz w:val="18"/>
                <w:szCs w:val="18"/>
              </w:rPr>
              <w:t xml:space="preserve"> </w:t>
            </w:r>
            <w:r>
              <w:rPr>
                <w:sz w:val="18"/>
                <w:szCs w:val="18"/>
              </w:rPr>
              <w:t>parameters</w:t>
            </w:r>
            <w:r>
              <w:rPr>
                <w:spacing w:val="-5"/>
                <w:sz w:val="18"/>
                <w:szCs w:val="18"/>
              </w:rPr>
              <w:t xml:space="preserve"> </w:t>
            </w:r>
            <w:r>
              <w:rPr>
                <w:sz w:val="18"/>
                <w:szCs w:val="18"/>
              </w:rPr>
              <w:t>for</w:t>
            </w:r>
            <w:r>
              <w:rPr>
                <w:spacing w:val="-7"/>
                <w:sz w:val="18"/>
                <w:szCs w:val="18"/>
              </w:rPr>
              <w:t xml:space="preserve"> </w:t>
            </w:r>
            <w:r>
              <w:rPr>
                <w:sz w:val="18"/>
                <w:szCs w:val="18"/>
              </w:rPr>
              <w:t>the</w:t>
            </w:r>
            <w:r>
              <w:rPr>
                <w:spacing w:val="-5"/>
                <w:sz w:val="18"/>
                <w:szCs w:val="18"/>
              </w:rPr>
              <w:t xml:space="preserve"> </w:t>
            </w:r>
            <w:r>
              <w:rPr>
                <w:sz w:val="18"/>
                <w:szCs w:val="18"/>
              </w:rPr>
              <w:t>EPCS EDCA parameter set.</w:t>
            </w:r>
          </w:p>
        </w:tc>
      </w:tr>
    </w:tbl>
    <w:p w14:paraId="5DFD1661" w14:textId="77777777" w:rsidR="00D67882" w:rsidRDefault="00D67882" w:rsidP="00D67882">
      <w:pPr>
        <w:pStyle w:val="BodyText"/>
        <w:kinsoku w:val="0"/>
        <w:overflowPunct w:val="0"/>
        <w:spacing w:before="10"/>
        <w:rPr>
          <w:sz w:val="18"/>
          <w:szCs w:val="18"/>
        </w:rPr>
      </w:pPr>
    </w:p>
    <w:p w14:paraId="5150602D"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144" w:name="6.3.131.5.3_When_generated"/>
      <w:bookmarkEnd w:id="144"/>
      <w:r>
        <w:rPr>
          <w:b/>
          <w:bCs/>
          <w:sz w:val="20"/>
          <w:szCs w:val="20"/>
        </w:rPr>
        <w:t>When</w:t>
      </w:r>
      <w:r>
        <w:rPr>
          <w:b/>
          <w:bCs/>
          <w:spacing w:val="-8"/>
          <w:sz w:val="20"/>
          <w:szCs w:val="20"/>
        </w:rPr>
        <w:t xml:space="preserve"> </w:t>
      </w:r>
      <w:r>
        <w:rPr>
          <w:b/>
          <w:bCs/>
          <w:spacing w:val="-2"/>
          <w:sz w:val="20"/>
          <w:szCs w:val="20"/>
        </w:rPr>
        <w:t>generated</w:t>
      </w:r>
    </w:p>
    <w:p w14:paraId="13868F7E" w14:textId="77777777" w:rsidR="00D67882" w:rsidRDefault="00D67882" w:rsidP="00D67882">
      <w:pPr>
        <w:pStyle w:val="BodyText"/>
        <w:kinsoku w:val="0"/>
        <w:overflowPunct w:val="0"/>
        <w:spacing w:before="4"/>
        <w:rPr>
          <w:rFonts w:ascii="Arial" w:hAnsi="Arial" w:cs="Arial"/>
          <w:b/>
          <w:bCs/>
          <w:sz w:val="22"/>
          <w:szCs w:val="22"/>
        </w:rPr>
      </w:pPr>
    </w:p>
    <w:p w14:paraId="2C3B92E4" w14:textId="77777777" w:rsidR="00D67882" w:rsidRDefault="00D67882" w:rsidP="00D67882">
      <w:pPr>
        <w:pStyle w:val="BodyText"/>
        <w:kinsoku w:val="0"/>
        <w:overflowPunct w:val="0"/>
        <w:spacing w:before="1" w:line="249" w:lineRule="auto"/>
        <w:ind w:left="180" w:hanging="1"/>
        <w:rPr>
          <w:spacing w:val="-2"/>
        </w:rPr>
      </w:pPr>
      <w:r>
        <w:t>This</w:t>
      </w:r>
      <w:r>
        <w:rPr>
          <w:spacing w:val="-2"/>
        </w:rPr>
        <w:t xml:space="preserve"> </w:t>
      </w:r>
      <w:r>
        <w:t>primitive is</w:t>
      </w:r>
      <w:r>
        <w:rPr>
          <w:spacing w:val="-2"/>
        </w:rPr>
        <w:t xml:space="preserve"> </w:t>
      </w:r>
      <w:r>
        <w:t>generated by the SME as a</w:t>
      </w:r>
      <w:r>
        <w:rPr>
          <w:spacing w:val="-2"/>
        </w:rPr>
        <w:t xml:space="preserve"> </w:t>
      </w:r>
      <w:r>
        <w:t>response</w:t>
      </w:r>
      <w:r>
        <w:rPr>
          <w:spacing w:val="-1"/>
        </w:rPr>
        <w:t xml:space="preserve"> </w:t>
      </w:r>
      <w:r>
        <w:t>to</w:t>
      </w:r>
      <w:r>
        <w:rPr>
          <w:spacing w:val="-1"/>
        </w:rPr>
        <w:t xml:space="preserve"> </w:t>
      </w:r>
      <w:r>
        <w:t>an</w:t>
      </w:r>
      <w:r>
        <w:rPr>
          <w:spacing w:val="-1"/>
        </w:rPr>
        <w:t xml:space="preserve"> </w:t>
      </w:r>
      <w:r>
        <w:t>MLME-</w:t>
      </w:r>
      <w:proofErr w:type="spellStart"/>
      <w:r>
        <w:t>EPCSPRIACCESSENABLE.indication</w:t>
      </w:r>
      <w:proofErr w:type="spellEnd"/>
      <w:r>
        <w:t xml:space="preserve"> </w:t>
      </w:r>
      <w:r>
        <w:rPr>
          <w:spacing w:val="-2"/>
        </w:rPr>
        <w:t>primitive</w:t>
      </w:r>
      <w:ins w:id="145" w:author="Author">
        <w:r>
          <w:rPr>
            <w:spacing w:val="-2"/>
          </w:rPr>
          <w:t xml:space="preserve"> </w:t>
        </w:r>
        <w:r>
          <w:t xml:space="preserve">(#12697) </w:t>
        </w:r>
        <w:r>
          <w:rPr>
            <w:spacing w:val="-2"/>
          </w:rPr>
          <w:t>or a request to transmit a response in an unsolicited mode (i.e. unsolicited response)</w:t>
        </w:r>
      </w:ins>
      <w:r>
        <w:rPr>
          <w:spacing w:val="-2"/>
        </w:rPr>
        <w:t>.</w:t>
      </w:r>
    </w:p>
    <w:p w14:paraId="047EFE90" w14:textId="77777777" w:rsidR="00D67882" w:rsidRDefault="00D67882" w:rsidP="00D67882">
      <w:pPr>
        <w:pStyle w:val="BodyText"/>
        <w:kinsoku w:val="0"/>
        <w:overflowPunct w:val="0"/>
        <w:spacing w:before="5"/>
        <w:rPr>
          <w:sz w:val="21"/>
          <w:szCs w:val="21"/>
        </w:rPr>
      </w:pPr>
    </w:p>
    <w:p w14:paraId="16F8839A" w14:textId="77777777" w:rsidR="00D67882" w:rsidRDefault="00D67882" w:rsidP="00D67882">
      <w:pPr>
        <w:pStyle w:val="ListParagraph"/>
        <w:numPr>
          <w:ilvl w:val="4"/>
          <w:numId w:val="22"/>
        </w:numPr>
        <w:tabs>
          <w:tab w:val="left" w:pos="1237"/>
        </w:tabs>
        <w:kinsoku w:val="0"/>
        <w:overflowPunct w:val="0"/>
        <w:spacing w:before="0"/>
        <w:ind w:left="1236" w:hanging="1057"/>
        <w:rPr>
          <w:b/>
          <w:bCs/>
          <w:spacing w:val="-2"/>
          <w:sz w:val="20"/>
          <w:szCs w:val="20"/>
        </w:rPr>
      </w:pPr>
      <w:bookmarkStart w:id="146" w:name="6.3.131.5.4_Effect_of_receipt"/>
      <w:bookmarkEnd w:id="146"/>
      <w:r>
        <w:rPr>
          <w:b/>
          <w:bCs/>
          <w:sz w:val="20"/>
          <w:szCs w:val="20"/>
        </w:rPr>
        <w:t>Effect</w:t>
      </w:r>
      <w:r>
        <w:rPr>
          <w:b/>
          <w:bCs/>
          <w:spacing w:val="-6"/>
          <w:sz w:val="20"/>
          <w:szCs w:val="20"/>
        </w:rPr>
        <w:t xml:space="preserve"> </w:t>
      </w:r>
      <w:r>
        <w:rPr>
          <w:b/>
          <w:bCs/>
          <w:sz w:val="20"/>
          <w:szCs w:val="20"/>
        </w:rPr>
        <w:t>of</w:t>
      </w:r>
      <w:r>
        <w:rPr>
          <w:b/>
          <w:bCs/>
          <w:spacing w:val="-6"/>
          <w:sz w:val="20"/>
          <w:szCs w:val="20"/>
        </w:rPr>
        <w:t xml:space="preserve"> </w:t>
      </w:r>
      <w:r>
        <w:rPr>
          <w:b/>
          <w:bCs/>
          <w:spacing w:val="-2"/>
          <w:sz w:val="20"/>
          <w:szCs w:val="20"/>
        </w:rPr>
        <w:t>receipt</w:t>
      </w:r>
    </w:p>
    <w:p w14:paraId="56DD61A4" w14:textId="77777777" w:rsidR="00D67882" w:rsidRDefault="00D67882" w:rsidP="00D67882">
      <w:pPr>
        <w:pStyle w:val="BodyText"/>
        <w:kinsoku w:val="0"/>
        <w:overflowPunct w:val="0"/>
        <w:spacing w:before="5"/>
        <w:rPr>
          <w:rFonts w:ascii="Arial" w:hAnsi="Arial" w:cs="Arial"/>
          <w:b/>
          <w:bCs/>
          <w:sz w:val="22"/>
          <w:szCs w:val="22"/>
        </w:rPr>
      </w:pPr>
    </w:p>
    <w:p w14:paraId="05F7C159" w14:textId="77777777" w:rsidR="00D67882" w:rsidRPr="00DF7EF3" w:rsidRDefault="00D67882" w:rsidP="00D67882">
      <w:pPr>
        <w:pStyle w:val="BodyText"/>
        <w:kinsoku w:val="0"/>
        <w:overflowPunct w:val="0"/>
        <w:spacing w:before="1" w:line="249" w:lineRule="auto"/>
        <w:ind w:left="180" w:hanging="1"/>
        <w:rPr>
          <w:spacing w:val="-2"/>
        </w:rPr>
      </w:pPr>
      <w:proofErr w:type="gramStart"/>
      <w:r>
        <w:t>This primitive initiates</w:t>
      </w:r>
      <w:proofErr w:type="gramEnd"/>
      <w:r>
        <w:t xml:space="preserve"> transmission of an EPCS Priority Access Enable Response frame to the peer MAC entity that requested the change to EPCS priority access</w:t>
      </w:r>
      <w:ins w:id="147" w:author="Author">
        <w:r>
          <w:t xml:space="preserve"> (#12697) or to a peer MAC entity with a EPCS priority access service to modify the parameters of the service.</w:t>
        </w:r>
      </w:ins>
      <w:del w:id="148" w:author="Author">
        <w:r w:rsidDel="005A7EF6">
          <w:delText>.</w:delText>
        </w:r>
      </w:del>
    </w:p>
    <w:p w14:paraId="1A57E33D" w14:textId="38B5499E" w:rsidR="00D67882" w:rsidRDefault="00D67882" w:rsidP="009603D9">
      <w:pPr>
        <w:rPr>
          <w:sz w:val="20"/>
        </w:rPr>
      </w:pPr>
    </w:p>
    <w:p w14:paraId="1DD5FD8E" w14:textId="77777777" w:rsidR="00D67882" w:rsidRDefault="00D67882" w:rsidP="009603D9">
      <w:pPr>
        <w:rPr>
          <w:sz w:val="20"/>
        </w:rPr>
      </w:pPr>
    </w:p>
    <w:p w14:paraId="2F0C5B5E" w14:textId="77777777" w:rsidR="009015B6" w:rsidRDefault="009015B6" w:rsidP="009603D9">
      <w:pPr>
        <w:rPr>
          <w:sz w:val="20"/>
        </w:rPr>
      </w:pPr>
    </w:p>
    <w:p w14:paraId="7F330D4D" w14:textId="77777777" w:rsidR="00D67882" w:rsidRDefault="00D67882" w:rsidP="00D67882">
      <w:pPr>
        <w:pStyle w:val="ListParagraph"/>
        <w:numPr>
          <w:ilvl w:val="3"/>
          <w:numId w:val="23"/>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4922FB1" w14:textId="77777777" w:rsidR="00D67882" w:rsidRDefault="00D67882" w:rsidP="00D67882">
      <w:pPr>
        <w:pStyle w:val="BodyText"/>
        <w:rPr>
          <w:rFonts w:ascii="Arial" w:hAnsi="Arial" w:cs="Arial"/>
          <w:b/>
          <w:bCs/>
          <w:sz w:val="31"/>
          <w:szCs w:val="31"/>
        </w:rPr>
      </w:pPr>
    </w:p>
    <w:p w14:paraId="573C88B8" w14:textId="77777777" w:rsidR="00D67882" w:rsidRDefault="00D67882" w:rsidP="00D67882">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855D881" w14:textId="77777777" w:rsidR="00D67882" w:rsidRDefault="00D67882" w:rsidP="00D67882">
      <w:pPr>
        <w:pStyle w:val="BodyText"/>
        <w:spacing w:line="249" w:lineRule="auto"/>
        <w:ind w:right="997"/>
        <w:jc w:val="both"/>
      </w:pPr>
    </w:p>
    <w:p w14:paraId="205FA8A7" w14:textId="77777777" w:rsidR="00D67882" w:rsidRDefault="00D67882" w:rsidP="00D67882">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 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ins w:id="149" w:author="Author">
        <w:r>
          <w:rPr>
            <w:spacing w:val="-4"/>
          </w:rPr>
          <w:t xml:space="preserve">(#12697) It can also be transmitted in an unsolicited mode by the AP MLD to modify parameters of an existing EPCS Priority Access service (for a specified Service Type). </w:t>
        </w:r>
      </w:ins>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10D5D5B4" w14:textId="77777777" w:rsidR="00D67882" w:rsidRDefault="00D67882" w:rsidP="00D67882">
      <w:pPr>
        <w:pStyle w:val="BodyText"/>
      </w:pPr>
    </w:p>
    <w:p w14:paraId="7674155B" w14:textId="77777777" w:rsidR="00D67882" w:rsidRDefault="00D67882" w:rsidP="00D67882">
      <w:pPr>
        <w:pStyle w:val="BodyText"/>
        <w:spacing w:before="6"/>
        <w:rPr>
          <w:sz w:val="18"/>
          <w:szCs w:val="18"/>
        </w:rPr>
      </w:pPr>
    </w:p>
    <w:p w14:paraId="5E644263" w14:textId="77777777" w:rsidR="00D67882" w:rsidRDefault="00D67882" w:rsidP="00D67882">
      <w:pPr>
        <w:pStyle w:val="BodyText"/>
        <w:ind w:left="696" w:right="749"/>
        <w:jc w:val="center"/>
        <w:rPr>
          <w:rFonts w:ascii="Arial" w:hAnsi="Arial" w:cs="Arial"/>
          <w:b/>
          <w:bCs/>
          <w:spacing w:val="-2"/>
        </w:rPr>
      </w:pPr>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4753B365" w14:textId="77777777" w:rsidR="00D67882" w:rsidRDefault="00D67882" w:rsidP="00D67882">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D67882" w14:paraId="5A6A96A7" w14:textId="77777777" w:rsidTr="002237C8">
        <w:trPr>
          <w:trHeight w:val="380"/>
        </w:trPr>
        <w:tc>
          <w:tcPr>
            <w:tcW w:w="2000" w:type="dxa"/>
            <w:tcBorders>
              <w:top w:val="single" w:sz="12" w:space="0" w:color="000000"/>
              <w:left w:val="single" w:sz="12" w:space="0" w:color="000000"/>
              <w:bottom w:val="single" w:sz="12" w:space="0" w:color="000000"/>
              <w:right w:val="single" w:sz="2" w:space="0" w:color="000000"/>
            </w:tcBorders>
          </w:tcPr>
          <w:p w14:paraId="711604F4" w14:textId="77777777" w:rsidR="00D67882" w:rsidRDefault="00D67882" w:rsidP="002237C8">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74C8E79E" w14:textId="77777777" w:rsidR="00D67882" w:rsidRDefault="00D67882" w:rsidP="002237C8">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D67882" w14:paraId="78EECB39" w14:textId="77777777" w:rsidTr="002237C8">
        <w:trPr>
          <w:trHeight w:val="311"/>
        </w:trPr>
        <w:tc>
          <w:tcPr>
            <w:tcW w:w="2000" w:type="dxa"/>
            <w:tcBorders>
              <w:top w:val="single" w:sz="12" w:space="0" w:color="000000"/>
              <w:left w:val="single" w:sz="12" w:space="0" w:color="000000"/>
              <w:bottom w:val="single" w:sz="2" w:space="0" w:color="000000"/>
              <w:right w:val="single" w:sz="2" w:space="0" w:color="000000"/>
            </w:tcBorders>
          </w:tcPr>
          <w:p w14:paraId="4622610E" w14:textId="77777777" w:rsidR="00D67882" w:rsidRDefault="00D67882" w:rsidP="002237C8">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2FF22E81" w14:textId="77777777" w:rsidR="00D67882" w:rsidRDefault="00D67882" w:rsidP="002237C8">
            <w:pPr>
              <w:pStyle w:val="TableParagraph"/>
              <w:kinsoku w:val="0"/>
              <w:overflowPunct w:val="0"/>
              <w:spacing w:before="36"/>
              <w:ind w:left="117"/>
              <w:rPr>
                <w:spacing w:val="-2"/>
                <w:sz w:val="18"/>
                <w:szCs w:val="18"/>
              </w:rPr>
            </w:pPr>
            <w:r>
              <w:rPr>
                <w:spacing w:val="-2"/>
                <w:sz w:val="18"/>
                <w:szCs w:val="18"/>
              </w:rPr>
              <w:t>Category</w:t>
            </w:r>
          </w:p>
        </w:tc>
      </w:tr>
      <w:tr w:rsidR="00D67882" w14:paraId="648B8DFD" w14:textId="77777777" w:rsidTr="002237C8">
        <w:trPr>
          <w:trHeight w:val="325"/>
        </w:trPr>
        <w:tc>
          <w:tcPr>
            <w:tcW w:w="2000" w:type="dxa"/>
            <w:tcBorders>
              <w:top w:val="single" w:sz="2" w:space="0" w:color="000000"/>
              <w:left w:val="single" w:sz="12" w:space="0" w:color="000000"/>
              <w:bottom w:val="single" w:sz="2" w:space="0" w:color="000000"/>
              <w:right w:val="single" w:sz="2" w:space="0" w:color="000000"/>
            </w:tcBorders>
          </w:tcPr>
          <w:p w14:paraId="7BF74B08" w14:textId="77777777" w:rsidR="00D67882" w:rsidRDefault="00D67882" w:rsidP="002237C8">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59065F86" w14:textId="77777777" w:rsidR="00D67882" w:rsidRDefault="00D67882" w:rsidP="002237C8">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D67882" w14:paraId="6F7C683F" w14:textId="77777777" w:rsidTr="002237C8">
        <w:trPr>
          <w:trHeight w:val="325"/>
        </w:trPr>
        <w:tc>
          <w:tcPr>
            <w:tcW w:w="2000" w:type="dxa"/>
            <w:tcBorders>
              <w:top w:val="single" w:sz="2" w:space="0" w:color="000000"/>
              <w:left w:val="single" w:sz="12" w:space="0" w:color="000000"/>
              <w:bottom w:val="single" w:sz="2" w:space="0" w:color="000000"/>
              <w:right w:val="single" w:sz="2" w:space="0" w:color="000000"/>
            </w:tcBorders>
          </w:tcPr>
          <w:p w14:paraId="58D31BD8" w14:textId="77777777" w:rsidR="00D67882" w:rsidRDefault="00D67882" w:rsidP="00D67882">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35E00DC1" w14:textId="41C0039C" w:rsidR="00D67882" w:rsidRDefault="00D67882" w:rsidP="00D67882">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p>
        </w:tc>
      </w:tr>
      <w:tr w:rsidR="00D67882" w14:paraId="729648CC" w14:textId="77777777" w:rsidTr="002237C8">
        <w:trPr>
          <w:trHeight w:val="325"/>
        </w:trPr>
        <w:tc>
          <w:tcPr>
            <w:tcW w:w="2000" w:type="dxa"/>
            <w:tcBorders>
              <w:top w:val="single" w:sz="2" w:space="0" w:color="000000"/>
              <w:left w:val="single" w:sz="12" w:space="0" w:color="000000"/>
              <w:bottom w:val="single" w:sz="2" w:space="0" w:color="000000"/>
              <w:right w:val="single" w:sz="2" w:space="0" w:color="000000"/>
            </w:tcBorders>
          </w:tcPr>
          <w:p w14:paraId="12B82F80" w14:textId="6E867982" w:rsidR="00D67882" w:rsidRDefault="00D67882" w:rsidP="00D67882">
            <w:pPr>
              <w:pStyle w:val="TableParagraph"/>
              <w:kinsoku w:val="0"/>
              <w:overflowPunct w:val="0"/>
              <w:spacing w:before="49"/>
              <w:ind w:left="24"/>
              <w:jc w:val="center"/>
              <w:rPr>
                <w:sz w:val="18"/>
                <w:szCs w:val="18"/>
              </w:rPr>
            </w:pPr>
            <w:r>
              <w:rPr>
                <w:sz w:val="18"/>
                <w:szCs w:val="18"/>
              </w:rPr>
              <w:t>4</w:t>
            </w:r>
          </w:p>
        </w:tc>
        <w:tc>
          <w:tcPr>
            <w:tcW w:w="4000" w:type="dxa"/>
            <w:tcBorders>
              <w:top w:val="single" w:sz="2" w:space="0" w:color="000000"/>
              <w:left w:val="single" w:sz="2" w:space="0" w:color="000000"/>
              <w:bottom w:val="single" w:sz="2" w:space="0" w:color="000000"/>
              <w:right w:val="single" w:sz="12" w:space="0" w:color="000000"/>
            </w:tcBorders>
          </w:tcPr>
          <w:p w14:paraId="3F0309A8" w14:textId="75B6CD94" w:rsidR="00D67882" w:rsidRDefault="00D67882" w:rsidP="00D67882">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D67882" w14:paraId="73F9F683" w14:textId="77777777" w:rsidTr="002237C8">
        <w:trPr>
          <w:trHeight w:val="322"/>
        </w:trPr>
        <w:tc>
          <w:tcPr>
            <w:tcW w:w="2000" w:type="dxa"/>
            <w:tcBorders>
              <w:top w:val="single" w:sz="2" w:space="0" w:color="000000"/>
              <w:left w:val="single" w:sz="12" w:space="0" w:color="000000"/>
              <w:bottom w:val="single" w:sz="4" w:space="0" w:color="000000"/>
              <w:right w:val="single" w:sz="2" w:space="0" w:color="000000"/>
            </w:tcBorders>
          </w:tcPr>
          <w:p w14:paraId="0A73A0FD" w14:textId="19CECF0F" w:rsidR="00D67882" w:rsidRDefault="00D67882" w:rsidP="00D67882">
            <w:pPr>
              <w:pStyle w:val="TableParagraph"/>
              <w:kinsoku w:val="0"/>
              <w:overflowPunct w:val="0"/>
              <w:spacing w:before="49"/>
              <w:ind w:left="24"/>
              <w:jc w:val="center"/>
              <w:rPr>
                <w:sz w:val="18"/>
                <w:szCs w:val="18"/>
              </w:rPr>
            </w:pPr>
            <w:r>
              <w:rPr>
                <w:sz w:val="18"/>
                <w:szCs w:val="18"/>
              </w:rPr>
              <w:t>5</w:t>
            </w:r>
          </w:p>
        </w:tc>
        <w:tc>
          <w:tcPr>
            <w:tcW w:w="4000" w:type="dxa"/>
            <w:tcBorders>
              <w:top w:val="single" w:sz="2" w:space="0" w:color="000000"/>
              <w:left w:val="single" w:sz="2" w:space="0" w:color="000000"/>
              <w:bottom w:val="single" w:sz="4" w:space="0" w:color="000000"/>
              <w:right w:val="single" w:sz="12" w:space="0" w:color="000000"/>
            </w:tcBorders>
          </w:tcPr>
          <w:p w14:paraId="10F3CC86" w14:textId="04D7C639" w:rsidR="00D67882" w:rsidRDefault="00D67882" w:rsidP="00D67882">
            <w:pPr>
              <w:pStyle w:val="TableParagraph"/>
              <w:kinsoku w:val="0"/>
              <w:overflowPunct w:val="0"/>
              <w:spacing w:before="49"/>
              <w:ind w:left="117"/>
              <w:rPr>
                <w:spacing w:val="-4"/>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795832CC" w14:textId="77777777" w:rsidR="00D67882" w:rsidRDefault="00D67882" w:rsidP="00D67882">
      <w:pPr>
        <w:pStyle w:val="BodyText"/>
        <w:rPr>
          <w:rFonts w:ascii="Arial" w:hAnsi="Arial" w:cs="Arial"/>
          <w:b/>
          <w:bCs/>
          <w:sz w:val="22"/>
          <w:szCs w:val="22"/>
        </w:rPr>
      </w:pPr>
    </w:p>
    <w:p w14:paraId="47A1A60F" w14:textId="77777777" w:rsidR="00D67882" w:rsidRDefault="00D67882" w:rsidP="00D67882">
      <w:pPr>
        <w:pStyle w:val="BodyText"/>
        <w:spacing w:before="6"/>
        <w:rPr>
          <w:rFonts w:ascii="Arial" w:hAnsi="Arial" w:cs="Arial"/>
          <w:b/>
          <w:bCs/>
          <w:sz w:val="26"/>
          <w:szCs w:val="26"/>
        </w:rPr>
      </w:pPr>
    </w:p>
    <w:p w14:paraId="1F6C614C" w14:textId="77777777" w:rsidR="00D67882" w:rsidRDefault="00D67882" w:rsidP="00D67882">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1BDD5DE7" w14:textId="77777777" w:rsidR="00D67882" w:rsidRDefault="00D67882" w:rsidP="00D67882">
      <w:pPr>
        <w:pStyle w:val="BodyText"/>
        <w:rPr>
          <w:sz w:val="31"/>
          <w:szCs w:val="31"/>
        </w:rPr>
      </w:pPr>
    </w:p>
    <w:p w14:paraId="166830BA" w14:textId="77777777" w:rsidR="00D67882" w:rsidRDefault="00D67882" w:rsidP="00D67882">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3621FFD3" w14:textId="77777777" w:rsidR="00D67882" w:rsidRDefault="00D67882" w:rsidP="00D67882">
      <w:pPr>
        <w:pStyle w:val="BodyText"/>
        <w:rPr>
          <w:ins w:id="150" w:author="Author"/>
          <w:sz w:val="31"/>
          <w:szCs w:val="31"/>
        </w:rPr>
      </w:pPr>
    </w:p>
    <w:p w14:paraId="7C4B321D" w14:textId="77777777" w:rsidR="00D67882" w:rsidRDefault="00D67882" w:rsidP="00D67882">
      <w:pPr>
        <w:pStyle w:val="BodyText"/>
        <w:spacing w:line="249" w:lineRule="auto"/>
        <w:ind w:right="998" w:hanging="1"/>
        <w:jc w:val="both"/>
      </w:pPr>
      <w:ins w:id="151" w:author="Author">
        <w:r>
          <w:t xml:space="preserve">(#12697) When the </w:t>
        </w:r>
        <w:r w:rsidRPr="005C6EE3">
          <w:t>EPCS Priority Access Enable Re</w:t>
        </w:r>
        <w:r>
          <w:t>sponse</w:t>
        </w:r>
        <w:r w:rsidRPr="005C6EE3">
          <w:t xml:space="preserve"> frame </w:t>
        </w:r>
        <w:r>
          <w:t xml:space="preserve">is sent as a response to the </w:t>
        </w:r>
        <w:r w:rsidRPr="005C6EE3">
          <w:t>EPCS Priority Access Enable Request frame</w:t>
        </w:r>
        <w:r>
          <w:t>,</w:t>
        </w:r>
        <w:r w:rsidRPr="005C6EE3">
          <w:t xml:space="preserve"> </w:t>
        </w:r>
      </w:ins>
      <w:del w:id="152" w:author="Author">
        <w:r w:rsidDel="001730CF">
          <w:delText xml:space="preserve">The </w:delText>
        </w:r>
      </w:del>
      <w:ins w:id="153" w:author="Author">
        <w:r>
          <w:t xml:space="preserve">the </w:t>
        </w:r>
      </w:ins>
      <w:r>
        <w:t>Dialog Token field value is copied from the Dialog Token field in the corresponding EPCS Priority Access Enable Request frame.</w:t>
      </w:r>
      <w:ins w:id="154" w:author="Author">
        <w:r>
          <w:t xml:space="preserve"> (#12697) When the </w:t>
        </w:r>
        <w:r w:rsidRPr="001730CF">
          <w:t>EPCS Priority Access Enable Response frame is sent</w:t>
        </w:r>
        <w:r>
          <w:t xml:space="preserve"> in unsolicited mode (i.e. to modify the parameters of an existing EPCS priority access service for a defined service type), the Dialog Token field value is set to 0.</w:t>
        </w:r>
      </w:ins>
    </w:p>
    <w:p w14:paraId="6BCE72B3" w14:textId="77777777" w:rsidR="00D67882" w:rsidRDefault="00D67882" w:rsidP="00D67882">
      <w:pPr>
        <w:pStyle w:val="BodyText"/>
        <w:spacing w:before="3"/>
        <w:rPr>
          <w:sz w:val="30"/>
          <w:szCs w:val="30"/>
        </w:rPr>
      </w:pPr>
    </w:p>
    <w:p w14:paraId="6A133A15" w14:textId="77777777" w:rsidR="00D67882" w:rsidRDefault="00D67882" w:rsidP="00D67882">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7EA8179C" w14:textId="77777777" w:rsidR="00D67882" w:rsidRDefault="00D67882" w:rsidP="00D67882">
      <w:pPr>
        <w:pStyle w:val="BodyText"/>
        <w:rPr>
          <w:sz w:val="31"/>
          <w:szCs w:val="31"/>
        </w:rPr>
      </w:pPr>
    </w:p>
    <w:p w14:paraId="67EAC67F" w14:textId="119EAFAA" w:rsidR="009015B6" w:rsidRDefault="00D67882" w:rsidP="00D67882">
      <w:pPr>
        <w:rPr>
          <w:sz w:val="20"/>
        </w:rPr>
      </w:pPr>
      <w:r>
        <w:t>The</w:t>
      </w:r>
      <w:r>
        <w:rPr>
          <w:spacing w:val="-6"/>
        </w:rPr>
        <w:t xml:space="preserve"> </w:t>
      </w:r>
      <w:r>
        <w:t>Priority</w:t>
      </w:r>
      <w:r>
        <w:rPr>
          <w:spacing w:val="-5"/>
        </w:rPr>
        <w:t xml:space="preserve"> </w:t>
      </w:r>
      <w:r>
        <w:t>Access</w:t>
      </w:r>
      <w:r>
        <w:rPr>
          <w:spacing w:val="-5"/>
        </w:rPr>
        <w:t xml:space="preserve"> </w:t>
      </w:r>
      <w:r>
        <w:t>Multi-Link</w:t>
      </w:r>
      <w:r>
        <w:rPr>
          <w:spacing w:val="-5"/>
        </w:rPr>
        <w:t xml:space="preserve"> </w:t>
      </w:r>
      <w:r>
        <w:t>field</w:t>
      </w:r>
      <w:r>
        <w:rPr>
          <w:spacing w:val="-5"/>
        </w:rPr>
        <w:t xml:space="preserve"> </w:t>
      </w:r>
      <w:r>
        <w:t>is</w:t>
      </w:r>
      <w:r>
        <w:rPr>
          <w:spacing w:val="-6"/>
        </w:rPr>
        <w:t xml:space="preserve"> </w:t>
      </w:r>
      <w:r>
        <w:t>defined</w:t>
      </w:r>
      <w:r>
        <w:rPr>
          <w:spacing w:val="-5"/>
        </w:rPr>
        <w:t xml:space="preserve"> </w:t>
      </w:r>
      <w:r>
        <w:t>in</w:t>
      </w:r>
      <w:r>
        <w:rPr>
          <w:spacing w:val="-3"/>
        </w:rPr>
        <w:t xml:space="preserve"> </w:t>
      </w:r>
      <w:hyperlink w:anchor="bookmark172" w:history="1">
        <w:r>
          <w:t>9.4.2.312.6</w:t>
        </w:r>
        <w:r>
          <w:rPr>
            <w:spacing w:val="-6"/>
          </w:rPr>
          <w:t xml:space="preserve"> </w:t>
        </w:r>
        <w:r>
          <w:t>(Priority</w:t>
        </w:r>
        <w:r>
          <w:rPr>
            <w:spacing w:val="-6"/>
          </w:rPr>
          <w:t xml:space="preserve"> </w:t>
        </w:r>
        <w:r>
          <w:t>Access</w:t>
        </w:r>
        <w:r>
          <w:rPr>
            <w:spacing w:val="-5"/>
          </w:rPr>
          <w:t xml:space="preserve"> </w:t>
        </w:r>
        <w:r>
          <w:t>Multi-Link</w:t>
        </w:r>
        <w:r>
          <w:rPr>
            <w:spacing w:val="-5"/>
          </w:rPr>
          <w:t xml:space="preserve"> </w:t>
        </w:r>
        <w:r>
          <w:rPr>
            <w:spacing w:val="-2"/>
          </w:rPr>
          <w:t>element)</w:t>
        </w:r>
      </w:hyperlink>
      <w:r>
        <w:rPr>
          <w:spacing w:val="-2"/>
        </w:rPr>
        <w:t>.</w:t>
      </w:r>
    </w:p>
    <w:p w14:paraId="5717F6D6" w14:textId="79447240" w:rsidR="009015B6" w:rsidRDefault="009015B6" w:rsidP="009603D9">
      <w:pPr>
        <w:rPr>
          <w:sz w:val="20"/>
        </w:rPr>
      </w:pPr>
    </w:p>
    <w:p w14:paraId="51DFEFEB" w14:textId="77777777" w:rsidR="007A5177" w:rsidRDefault="007A5177" w:rsidP="009603D9">
      <w:pPr>
        <w:rPr>
          <w:sz w:val="20"/>
        </w:rPr>
      </w:pPr>
    </w:p>
    <w:p w14:paraId="4276E2C8" w14:textId="77777777" w:rsidR="009015B6" w:rsidRDefault="009015B6" w:rsidP="009603D9">
      <w:pPr>
        <w:rPr>
          <w:sz w:val="20"/>
        </w:rPr>
      </w:pPr>
    </w:p>
    <w:p w14:paraId="0C86BC31" w14:textId="77777777" w:rsidR="00D67882" w:rsidRDefault="00D67882" w:rsidP="00D67882">
      <w:pPr>
        <w:pStyle w:val="BodyText"/>
        <w:kinsoku w:val="0"/>
        <w:overflowPunct w:val="0"/>
        <w:spacing w:before="11"/>
        <w:rPr>
          <w:b/>
          <w:i/>
          <w:iCs/>
          <w:highlight w:val="yellow"/>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add</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following subclause and its contents as shown below</w:t>
      </w:r>
      <w:r w:rsidRPr="00EC44AC">
        <w:rPr>
          <w:b/>
          <w:i/>
          <w:iCs/>
          <w:highlight w:val="yellow"/>
        </w:rPr>
        <w:t>:</w:t>
      </w:r>
    </w:p>
    <w:p w14:paraId="27EE56D4" w14:textId="77777777" w:rsidR="00D67882" w:rsidRDefault="00D67882" w:rsidP="00D67882">
      <w:pPr>
        <w:pStyle w:val="BodyText"/>
        <w:kinsoku w:val="0"/>
        <w:overflowPunct w:val="0"/>
        <w:spacing w:before="11"/>
        <w:rPr>
          <w:ins w:id="155" w:author="Author"/>
        </w:rPr>
      </w:pPr>
      <w:ins w:id="156" w:author="Author">
        <w:r>
          <w:t>(#12697)</w:t>
        </w:r>
      </w:ins>
    </w:p>
    <w:p w14:paraId="7D85D13D" w14:textId="77777777" w:rsidR="00D67882" w:rsidRDefault="00D67882" w:rsidP="00D67882">
      <w:pPr>
        <w:pStyle w:val="BodyText"/>
        <w:kinsoku w:val="0"/>
        <w:overflowPunct w:val="0"/>
        <w:spacing w:before="11"/>
      </w:pPr>
    </w:p>
    <w:p w14:paraId="11B90347" w14:textId="77777777" w:rsidR="00D67882" w:rsidRDefault="00D67882" w:rsidP="00D67882">
      <w:pPr>
        <w:pStyle w:val="Heading5"/>
        <w:numPr>
          <w:ilvl w:val="3"/>
          <w:numId w:val="10"/>
        </w:numPr>
        <w:tabs>
          <w:tab w:val="left" w:pos="884"/>
        </w:tabs>
        <w:kinsoku w:val="0"/>
        <w:overflowPunct w:val="0"/>
        <w:rPr>
          <w:ins w:id="157" w:author="Author"/>
          <w:spacing w:val="-2"/>
        </w:rPr>
      </w:pPr>
      <w:bookmarkStart w:id="158" w:name="35.17.3_EPCS_priority_access_procedure"/>
      <w:bookmarkStart w:id="159" w:name="_bookmark126"/>
      <w:bookmarkEnd w:id="158"/>
      <w:bookmarkEnd w:id="159"/>
      <w:ins w:id="160" w:author="Author">
        <w:r>
          <w:rPr>
            <w:spacing w:val="-2"/>
          </w:rPr>
          <w:t>Maintenance procedures for EPCS priority access</w:t>
        </w:r>
      </w:ins>
    </w:p>
    <w:p w14:paraId="01BF86D9" w14:textId="77777777" w:rsidR="00D67882" w:rsidRDefault="00D67882" w:rsidP="00D67882">
      <w:pPr>
        <w:rPr>
          <w:ins w:id="161" w:author="Author"/>
        </w:rPr>
      </w:pPr>
    </w:p>
    <w:p w14:paraId="2BA4F452" w14:textId="77777777" w:rsidR="00D67882" w:rsidRPr="00EA71EB" w:rsidRDefault="00D67882" w:rsidP="00D67882">
      <w:pPr>
        <w:rPr>
          <w:ins w:id="162" w:author="Author"/>
        </w:rPr>
      </w:pPr>
    </w:p>
    <w:p w14:paraId="723DBE30" w14:textId="77777777" w:rsidR="00D67882" w:rsidRDefault="00D67882" w:rsidP="00D67882">
      <w:pPr>
        <w:pStyle w:val="Heading5"/>
        <w:numPr>
          <w:ilvl w:val="4"/>
          <w:numId w:val="10"/>
        </w:numPr>
        <w:tabs>
          <w:tab w:val="left" w:pos="884"/>
        </w:tabs>
        <w:kinsoku w:val="0"/>
        <w:overflowPunct w:val="0"/>
        <w:rPr>
          <w:ins w:id="163" w:author="Author"/>
          <w:spacing w:val="-5"/>
        </w:rPr>
      </w:pPr>
      <w:ins w:id="164" w:author="Author">
        <w:r>
          <w:t>Procedures</w:t>
        </w:r>
        <w:r>
          <w:rPr>
            <w:spacing w:val="-7"/>
          </w:rPr>
          <w:t xml:space="preserve"> </w:t>
        </w:r>
        <w:r>
          <w:t>at</w:t>
        </w:r>
        <w:r>
          <w:rPr>
            <w:spacing w:val="-7"/>
          </w:rPr>
          <w:t xml:space="preserve"> </w:t>
        </w:r>
        <w:r>
          <w:t>the</w:t>
        </w:r>
        <w:r>
          <w:rPr>
            <w:spacing w:val="-7"/>
          </w:rPr>
          <w:t xml:space="preserve"> </w:t>
        </w:r>
        <w:r>
          <w:t>originating</w:t>
        </w:r>
        <w:r>
          <w:rPr>
            <w:spacing w:val="-7"/>
          </w:rPr>
          <w:t xml:space="preserve"> </w:t>
        </w:r>
        <w:r>
          <w:t>AP</w:t>
        </w:r>
        <w:r>
          <w:rPr>
            <w:spacing w:val="-6"/>
          </w:rPr>
          <w:t xml:space="preserve"> </w:t>
        </w:r>
        <w:r>
          <w:rPr>
            <w:spacing w:val="-5"/>
          </w:rPr>
          <w:t>MLD</w:t>
        </w:r>
      </w:ins>
    </w:p>
    <w:p w14:paraId="45B62475" w14:textId="77777777" w:rsidR="00D67882" w:rsidRPr="00EA71EB" w:rsidRDefault="00D67882" w:rsidP="00D67882">
      <w:pPr>
        <w:rPr>
          <w:ins w:id="165" w:author="Author"/>
        </w:rPr>
      </w:pPr>
    </w:p>
    <w:p w14:paraId="77A1816E" w14:textId="77777777" w:rsidR="00D67882" w:rsidRDefault="00D67882" w:rsidP="00D67882">
      <w:pPr>
        <w:rPr>
          <w:ins w:id="166" w:author="Author"/>
        </w:rPr>
      </w:pPr>
      <w:ins w:id="167" w:author="Author">
        <w:r>
          <w:t>When instructed to do so by a higher layer function triggered via an external interface, and upon receipt of an</w:t>
        </w:r>
        <w:r>
          <w:rPr>
            <w:spacing w:val="-6"/>
          </w:rPr>
          <w:t xml:space="preserve"> </w:t>
        </w:r>
        <w:r>
          <w:t>MLME-</w:t>
        </w:r>
        <w:proofErr w:type="spellStart"/>
        <w:r>
          <w:t>EPCSPRIACCESSENABLE.request</w:t>
        </w:r>
        <w:proofErr w:type="spellEnd"/>
        <w:r>
          <w:rPr>
            <w:spacing w:val="-6"/>
          </w:rPr>
          <w:t xml:space="preserve"> </w:t>
        </w:r>
        <w:r>
          <w:t>primitive,</w:t>
        </w:r>
        <w:r>
          <w:rPr>
            <w:spacing w:val="-6"/>
          </w:rPr>
          <w:t xml:space="preserve"> </w:t>
        </w:r>
        <w:r>
          <w:t>an</w:t>
        </w:r>
        <w:r>
          <w:rPr>
            <w:spacing w:val="-3"/>
          </w:rPr>
          <w:t xml:space="preserve"> EPCS </w:t>
        </w:r>
        <w:r>
          <w:t>AP</w:t>
        </w:r>
        <w:r>
          <w:rPr>
            <w:spacing w:val="-6"/>
          </w:rPr>
          <w:t xml:space="preserve"> </w:t>
        </w:r>
        <w:r>
          <w:t>MLD</w:t>
        </w:r>
        <w:r>
          <w:rPr>
            <w:spacing w:val="-6"/>
          </w:rPr>
          <w:t xml:space="preserve"> </w:t>
        </w:r>
        <w:r>
          <w:t>that</w:t>
        </w:r>
        <w:r>
          <w:rPr>
            <w:spacing w:val="-6"/>
          </w:rPr>
          <w:t xml:space="preserve"> </w:t>
        </w:r>
        <w:r>
          <w:t>supports</w:t>
        </w:r>
        <w:r>
          <w:rPr>
            <w:spacing w:val="-6"/>
          </w:rPr>
          <w:t xml:space="preserve"> </w:t>
        </w:r>
        <w:r>
          <w:t>this</w:t>
        </w:r>
        <w:r>
          <w:rPr>
            <w:spacing w:val="-7"/>
          </w:rPr>
          <w:t xml:space="preserve"> </w:t>
        </w:r>
        <w:r>
          <w:t>functionality</w:t>
        </w:r>
        <w:r>
          <w:rPr>
            <w:spacing w:val="-6"/>
          </w:rPr>
          <w:t xml:space="preserve"> </w:t>
        </w:r>
        <w:r>
          <w:t>shall follow the procedure below to update the parameters of an existing EPCS priority access for a specified service type on a specified set of EPCS links with an associated non-AP MLD.</w:t>
        </w:r>
      </w:ins>
    </w:p>
    <w:p w14:paraId="09EF4C81" w14:textId="77777777" w:rsidR="00D67882" w:rsidRDefault="00D67882" w:rsidP="00D67882">
      <w:pPr>
        <w:rPr>
          <w:ins w:id="168" w:author="Author"/>
        </w:rPr>
      </w:pPr>
    </w:p>
    <w:p w14:paraId="3C56A7F0" w14:textId="77777777" w:rsidR="00D67882" w:rsidRDefault="00D67882" w:rsidP="00D67882">
      <w:pPr>
        <w:rPr>
          <w:ins w:id="169" w:author="Author"/>
        </w:rPr>
      </w:pPr>
      <w:ins w:id="170" w:author="Author">
        <w:r>
          <w:rPr>
            <w:sz w:val="20"/>
            <w:szCs w:val="20"/>
          </w:rPr>
          <w:t>An AP that is operating on any of the EPCS links corresponding to the established EPCS priority access for the specified service type with the non-AP MLD and is affiliated with the initiating EPCS AP MLD shall transmit an EPCS Priority Access Enable Response frame</w:t>
        </w:r>
        <w:r>
          <w:rPr>
            <w:spacing w:val="-4"/>
            <w:sz w:val="20"/>
            <w:szCs w:val="20"/>
          </w:rPr>
          <w:t xml:space="preserve"> </w:t>
        </w:r>
        <w:r>
          <w:rPr>
            <w:sz w:val="20"/>
            <w:szCs w:val="20"/>
          </w:rPr>
          <w:t>(9.6.35.6</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Response</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with updated value carried in EPCS Control field and/or in Priority Access Multi-Link element (if present). The destination of the EPCS Priority Access Enable Response frame is the non-AP EHT STA indicated by the value of the </w:t>
        </w:r>
        <w:proofErr w:type="spellStart"/>
        <w:r>
          <w:rPr>
            <w:sz w:val="20"/>
            <w:szCs w:val="20"/>
          </w:rPr>
          <w:t>PeerSTAAddress</w:t>
        </w:r>
        <w:proofErr w:type="spellEnd"/>
        <w:r>
          <w:rPr>
            <w:sz w:val="20"/>
            <w:szCs w:val="20"/>
          </w:rPr>
          <w:t xml:space="preserve"> parameter in the MLME- </w:t>
        </w:r>
        <w:proofErr w:type="spellStart"/>
        <w:r>
          <w:rPr>
            <w:sz w:val="20"/>
            <w:szCs w:val="20"/>
          </w:rPr>
          <w:t>EPCSPRIACCESSENABLE.request</w:t>
        </w:r>
        <w:proofErr w:type="spellEnd"/>
        <w:r>
          <w:rPr>
            <w:sz w:val="20"/>
            <w:szCs w:val="20"/>
          </w:rPr>
          <w:t xml:space="preserve"> primitive or the MAC address of the non-AP STA that is operating on the same link on which the EPCS</w:t>
        </w:r>
        <w:r>
          <w:rPr>
            <w:spacing w:val="-1"/>
            <w:sz w:val="20"/>
            <w:szCs w:val="20"/>
          </w:rPr>
          <w:t xml:space="preserve"> </w:t>
        </w:r>
        <w:r>
          <w:rPr>
            <w:sz w:val="20"/>
            <w:szCs w:val="20"/>
          </w:rPr>
          <w:t>Priority Access Enable Request frame is</w:t>
        </w:r>
        <w:r>
          <w:rPr>
            <w:spacing w:val="-1"/>
            <w:sz w:val="20"/>
            <w:szCs w:val="20"/>
          </w:rPr>
          <w:t xml:space="preserve"> </w:t>
        </w:r>
        <w:r>
          <w:rPr>
            <w:sz w:val="20"/>
            <w:szCs w:val="20"/>
          </w:rPr>
          <w:t xml:space="preserve">transmitted and is affiliated with the non-AP MLD whose MAC address value is indicated by the value of the </w:t>
        </w:r>
        <w:proofErr w:type="spellStart"/>
        <w:r>
          <w:rPr>
            <w:sz w:val="20"/>
            <w:szCs w:val="20"/>
          </w:rPr>
          <w:t>PeerSTAAddress</w:t>
        </w:r>
        <w:proofErr w:type="spellEnd"/>
        <w:r>
          <w:rPr>
            <w:sz w:val="20"/>
            <w:szCs w:val="20"/>
          </w:rPr>
          <w:t xml:space="preserve"> parameter in the MLME- </w:t>
        </w:r>
        <w:proofErr w:type="spellStart"/>
        <w:r>
          <w:rPr>
            <w:sz w:val="20"/>
            <w:szCs w:val="20"/>
          </w:rPr>
          <w:t>EPCSPRIACCESSENABLE.request</w:t>
        </w:r>
        <w:proofErr w:type="spellEnd"/>
        <w:r>
          <w:rPr>
            <w:sz w:val="20"/>
            <w:szCs w:val="20"/>
          </w:rPr>
          <w:t xml:space="preserve">  primitive.</w:t>
        </w:r>
      </w:ins>
    </w:p>
    <w:p w14:paraId="63756911" w14:textId="77777777" w:rsidR="00D67882" w:rsidRDefault="00D67882" w:rsidP="00D67882">
      <w:pPr>
        <w:rPr>
          <w:ins w:id="171" w:author="Author"/>
        </w:rPr>
      </w:pPr>
    </w:p>
    <w:p w14:paraId="2A4CAAF0" w14:textId="77777777" w:rsidR="00D67882" w:rsidRPr="00F11DCD" w:rsidRDefault="00D67882" w:rsidP="00D67882">
      <w:pPr>
        <w:pStyle w:val="ListParagraph"/>
        <w:numPr>
          <w:ilvl w:val="0"/>
          <w:numId w:val="20"/>
        </w:numPr>
        <w:tabs>
          <w:tab w:val="left" w:pos="884"/>
        </w:tabs>
        <w:kinsoku w:val="0"/>
        <w:overflowPunct w:val="0"/>
        <w:spacing w:before="0"/>
        <w:outlineLvl w:val="4"/>
        <w:rPr>
          <w:ins w:id="172" w:author="Author"/>
          <w:rFonts w:ascii="Arial" w:hAnsi="Arial" w:cs="Arial"/>
          <w:b/>
          <w:bCs/>
          <w:vanish/>
          <w:sz w:val="20"/>
          <w:szCs w:val="20"/>
        </w:rPr>
      </w:pPr>
    </w:p>
    <w:p w14:paraId="5A467308" w14:textId="77777777" w:rsidR="00D67882" w:rsidRPr="00F11DCD" w:rsidRDefault="00D67882" w:rsidP="00D67882">
      <w:pPr>
        <w:pStyle w:val="ListParagraph"/>
        <w:numPr>
          <w:ilvl w:val="3"/>
          <w:numId w:val="20"/>
        </w:numPr>
        <w:tabs>
          <w:tab w:val="left" w:pos="884"/>
        </w:tabs>
        <w:kinsoku w:val="0"/>
        <w:overflowPunct w:val="0"/>
        <w:spacing w:before="0"/>
        <w:outlineLvl w:val="4"/>
        <w:rPr>
          <w:ins w:id="173" w:author="Author"/>
          <w:rFonts w:ascii="Arial" w:hAnsi="Arial" w:cs="Arial"/>
          <w:b/>
          <w:bCs/>
          <w:vanish/>
          <w:sz w:val="20"/>
          <w:szCs w:val="20"/>
        </w:rPr>
      </w:pPr>
    </w:p>
    <w:p w14:paraId="5BB7DC70" w14:textId="77777777" w:rsidR="00D67882" w:rsidRPr="00F11DCD" w:rsidRDefault="00D67882" w:rsidP="00D67882">
      <w:pPr>
        <w:pStyle w:val="ListParagraph"/>
        <w:numPr>
          <w:ilvl w:val="3"/>
          <w:numId w:val="20"/>
        </w:numPr>
        <w:tabs>
          <w:tab w:val="left" w:pos="884"/>
        </w:tabs>
        <w:kinsoku w:val="0"/>
        <w:overflowPunct w:val="0"/>
        <w:spacing w:before="0"/>
        <w:outlineLvl w:val="4"/>
        <w:rPr>
          <w:ins w:id="174" w:author="Author"/>
          <w:rFonts w:ascii="Arial" w:hAnsi="Arial" w:cs="Arial"/>
          <w:b/>
          <w:bCs/>
          <w:vanish/>
          <w:sz w:val="20"/>
          <w:szCs w:val="20"/>
        </w:rPr>
      </w:pPr>
    </w:p>
    <w:p w14:paraId="3790890F" w14:textId="77777777" w:rsidR="00D67882" w:rsidRPr="00F11DCD" w:rsidRDefault="00D67882" w:rsidP="00D67882">
      <w:pPr>
        <w:pStyle w:val="ListParagraph"/>
        <w:numPr>
          <w:ilvl w:val="3"/>
          <w:numId w:val="20"/>
        </w:numPr>
        <w:tabs>
          <w:tab w:val="left" w:pos="884"/>
        </w:tabs>
        <w:kinsoku w:val="0"/>
        <w:overflowPunct w:val="0"/>
        <w:spacing w:before="0"/>
        <w:outlineLvl w:val="4"/>
        <w:rPr>
          <w:ins w:id="175" w:author="Author"/>
          <w:rFonts w:ascii="Arial" w:hAnsi="Arial" w:cs="Arial"/>
          <w:b/>
          <w:bCs/>
          <w:vanish/>
          <w:sz w:val="20"/>
          <w:szCs w:val="20"/>
        </w:rPr>
      </w:pPr>
    </w:p>
    <w:p w14:paraId="3EE6CC28" w14:textId="77777777" w:rsidR="00D67882" w:rsidRPr="00F11DCD" w:rsidRDefault="00D67882" w:rsidP="00D67882">
      <w:pPr>
        <w:pStyle w:val="ListParagraph"/>
        <w:numPr>
          <w:ilvl w:val="4"/>
          <w:numId w:val="20"/>
        </w:numPr>
        <w:tabs>
          <w:tab w:val="left" w:pos="884"/>
        </w:tabs>
        <w:kinsoku w:val="0"/>
        <w:overflowPunct w:val="0"/>
        <w:spacing w:before="0"/>
        <w:outlineLvl w:val="4"/>
        <w:rPr>
          <w:ins w:id="176" w:author="Author"/>
          <w:rFonts w:ascii="Arial" w:hAnsi="Arial" w:cs="Arial"/>
          <w:b/>
          <w:bCs/>
          <w:vanish/>
          <w:sz w:val="20"/>
          <w:szCs w:val="20"/>
        </w:rPr>
      </w:pPr>
    </w:p>
    <w:p w14:paraId="3732EDDA" w14:textId="77777777" w:rsidR="00D67882" w:rsidRDefault="00D67882" w:rsidP="00D67882">
      <w:pPr>
        <w:pStyle w:val="Heading5"/>
        <w:numPr>
          <w:ilvl w:val="4"/>
          <w:numId w:val="20"/>
        </w:numPr>
        <w:tabs>
          <w:tab w:val="left" w:pos="884"/>
        </w:tabs>
        <w:kinsoku w:val="0"/>
        <w:overflowPunct w:val="0"/>
        <w:rPr>
          <w:ins w:id="177" w:author="Author"/>
          <w:spacing w:val="-5"/>
        </w:rPr>
      </w:pPr>
      <w:ins w:id="178" w:author="Author">
        <w:r>
          <w:t>Procedures</w:t>
        </w:r>
        <w:r>
          <w:rPr>
            <w:spacing w:val="-7"/>
          </w:rPr>
          <w:t xml:space="preserve"> </w:t>
        </w:r>
        <w:r>
          <w:t>at</w:t>
        </w:r>
        <w:r>
          <w:rPr>
            <w:spacing w:val="-7"/>
          </w:rPr>
          <w:t xml:space="preserve"> </w:t>
        </w:r>
        <w:r>
          <w:t>the</w:t>
        </w:r>
        <w:r>
          <w:rPr>
            <w:spacing w:val="-7"/>
          </w:rPr>
          <w:t xml:space="preserve"> </w:t>
        </w:r>
        <w:r>
          <w:t>receiving non-AP</w:t>
        </w:r>
        <w:r>
          <w:rPr>
            <w:spacing w:val="-6"/>
          </w:rPr>
          <w:t xml:space="preserve"> </w:t>
        </w:r>
        <w:r>
          <w:rPr>
            <w:spacing w:val="-5"/>
          </w:rPr>
          <w:t>MLD</w:t>
        </w:r>
      </w:ins>
    </w:p>
    <w:p w14:paraId="37DB9D70" w14:textId="77777777" w:rsidR="00D67882" w:rsidRDefault="00D67882" w:rsidP="00D67882">
      <w:pPr>
        <w:rPr>
          <w:ins w:id="179" w:author="Author"/>
        </w:rPr>
      </w:pPr>
    </w:p>
    <w:p w14:paraId="7F3391F9" w14:textId="77777777" w:rsidR="00D67882" w:rsidRDefault="00D67882" w:rsidP="00D67882">
      <w:pPr>
        <w:pStyle w:val="BodyText"/>
        <w:kinsoku w:val="0"/>
        <w:overflowPunct w:val="0"/>
        <w:spacing w:line="249" w:lineRule="auto"/>
        <w:ind w:left="160" w:right="157"/>
        <w:jc w:val="both"/>
        <w:rPr>
          <w:ins w:id="180" w:author="Author"/>
        </w:rPr>
      </w:pPr>
      <w:ins w:id="181" w:author="Author">
        <w:r>
          <w:t>Upon receipt of an EPCS Priority Access Enable Response frame (9.6.35.6 (EPCS Priority Access Enable Response frame</w:t>
        </w:r>
        <w:r>
          <w:rPr>
            <w:spacing w:val="-6"/>
          </w:rPr>
          <w:t xml:space="preserve"> </w:t>
        </w:r>
        <w:r>
          <w:t xml:space="preserve">format)) </w:t>
        </w:r>
        <w:r w:rsidRPr="001C1C2E">
          <w:t xml:space="preserve">(#10326, #12695, #12696) </w:t>
        </w:r>
        <w:r>
          <w:t xml:space="preserve">with matching </w:t>
        </w:r>
        <w:r w:rsidRPr="001C1C2E">
          <w:t>service type</w:t>
        </w:r>
        <w:r>
          <w:t xml:space="preserve"> and dialog token,</w:t>
        </w:r>
        <w:r>
          <w:rPr>
            <w:spacing w:val="-7"/>
          </w:rPr>
          <w:t xml:space="preserve"> </w:t>
        </w:r>
        <w:r>
          <w:t>an</w:t>
        </w:r>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enabled</w:t>
        </w:r>
        <w:r>
          <w:rPr>
            <w:spacing w:val="-7"/>
          </w:rPr>
          <w:t xml:space="preserve"> </w:t>
        </w:r>
        <w:r>
          <w:t>state</w:t>
        </w:r>
        <w:r>
          <w:rPr>
            <w:spacing w:val="-7"/>
          </w:rPr>
          <w:t xml:space="preserve"> </w:t>
        </w:r>
        <w:r w:rsidRPr="001C1C2E">
          <w:t xml:space="preserve">(#10326, #12695) for the </w:t>
        </w:r>
        <w:r>
          <w:t>requested</w:t>
        </w:r>
        <w:r w:rsidRPr="001C1C2E">
          <w:t xml:space="preserve"> service type </w:t>
        </w:r>
        <w:r>
          <w:t>shall</w:t>
        </w:r>
        <w:r>
          <w:rPr>
            <w:spacing w:val="-7"/>
          </w:rPr>
          <w:t xml:space="preserve"> </w:t>
        </w:r>
        <w:r>
          <w:t>use</w:t>
        </w:r>
        <w:r>
          <w:rPr>
            <w:spacing w:val="-7"/>
          </w:rPr>
          <w:t xml:space="preserve"> </w:t>
        </w:r>
        <w:r>
          <w:t>the following procedure to update the parameters of the existing EPCS priority access.</w:t>
        </w:r>
      </w:ins>
    </w:p>
    <w:p w14:paraId="7873F7D0" w14:textId="77777777" w:rsidR="00D67882" w:rsidRDefault="00D67882" w:rsidP="00D67882">
      <w:pPr>
        <w:pStyle w:val="BodyText"/>
        <w:kinsoku w:val="0"/>
        <w:overflowPunct w:val="0"/>
        <w:spacing w:line="249" w:lineRule="auto"/>
        <w:ind w:left="160" w:right="157"/>
        <w:jc w:val="both"/>
        <w:rPr>
          <w:ins w:id="182" w:author="Author"/>
        </w:rPr>
      </w:pPr>
    </w:p>
    <w:p w14:paraId="13F6D83B" w14:textId="77777777" w:rsidR="00D67882" w:rsidRDefault="00D67882" w:rsidP="00D67882">
      <w:pPr>
        <w:pStyle w:val="ListParagraph"/>
        <w:numPr>
          <w:ilvl w:val="5"/>
          <w:numId w:val="21"/>
        </w:numPr>
        <w:tabs>
          <w:tab w:val="left" w:pos="800"/>
        </w:tabs>
        <w:kinsoku w:val="0"/>
        <w:overflowPunct w:val="0"/>
        <w:spacing w:before="1" w:line="249" w:lineRule="auto"/>
        <w:ind w:right="157"/>
        <w:jc w:val="both"/>
        <w:rPr>
          <w:ins w:id="183" w:author="Author"/>
          <w:spacing w:val="-2"/>
          <w:sz w:val="20"/>
          <w:szCs w:val="20"/>
        </w:rPr>
      </w:pPr>
      <w:ins w:id="184" w:author="Author">
        <w:r>
          <w:rPr>
            <w:sz w:val="20"/>
            <w:szCs w:val="20"/>
          </w:rPr>
          <w:t xml:space="preserve">The non-AP MLD shall update the set of the EPCS links using the </w:t>
        </w:r>
        <w:r w:rsidRPr="00F01801">
          <w:rPr>
            <w:sz w:val="20"/>
            <w:szCs w:val="20"/>
          </w:rPr>
          <w:t>All Enabled Links Flag subfield</w:t>
        </w:r>
        <w:del w:id="185" w:author="Author">
          <w:r w:rsidRPr="00F01801" w:rsidDel="00563573">
            <w:rPr>
              <w:sz w:val="20"/>
              <w:szCs w:val="20"/>
            </w:rPr>
            <w:delText xml:space="preserve"> </w:delText>
          </w:r>
        </w:del>
        <w:r>
          <w:rPr>
            <w:sz w:val="20"/>
            <w:szCs w:val="20"/>
          </w:rPr>
          <w:t xml:space="preserve"> if it is set to 1 or using the EPCS Link Bitmap field if the </w:t>
        </w:r>
        <w:r w:rsidRPr="00F01801">
          <w:rPr>
            <w:sz w:val="20"/>
            <w:szCs w:val="20"/>
          </w:rPr>
          <w:t xml:space="preserve">All Enabled Links Flag subfield </w:t>
        </w:r>
        <w:r>
          <w:rPr>
            <w:sz w:val="20"/>
            <w:szCs w:val="20"/>
          </w:rPr>
          <w:t>if it is set to 0</w:t>
        </w:r>
        <w:r>
          <w:rPr>
            <w:spacing w:val="-2"/>
            <w:sz w:val="20"/>
            <w:szCs w:val="20"/>
          </w:rPr>
          <w:t>.</w:t>
        </w:r>
      </w:ins>
    </w:p>
    <w:p w14:paraId="7FD21809" w14:textId="77777777" w:rsidR="00D67882" w:rsidRDefault="00D67882" w:rsidP="00D67882">
      <w:pPr>
        <w:pStyle w:val="ListParagraph"/>
        <w:numPr>
          <w:ilvl w:val="5"/>
          <w:numId w:val="21"/>
        </w:numPr>
        <w:tabs>
          <w:tab w:val="left" w:pos="800"/>
        </w:tabs>
        <w:kinsoku w:val="0"/>
        <w:overflowPunct w:val="0"/>
        <w:spacing w:before="1" w:line="249" w:lineRule="auto"/>
        <w:ind w:right="157"/>
        <w:jc w:val="both"/>
        <w:rPr>
          <w:ins w:id="186" w:author="Author"/>
          <w:spacing w:val="-2"/>
          <w:sz w:val="20"/>
          <w:szCs w:val="20"/>
        </w:rPr>
      </w:pPr>
      <w:ins w:id="187" w:author="Author">
        <w:r>
          <w:rPr>
            <w:sz w:val="20"/>
            <w:szCs w:val="20"/>
          </w:rPr>
          <w:t>The non-AP MLD shall update the EDCA parameters according to the rules in 35.17.3</w:t>
        </w:r>
      </w:ins>
    </w:p>
    <w:p w14:paraId="39F111D9" w14:textId="77777777" w:rsidR="00D67882" w:rsidRDefault="00D67882" w:rsidP="00D67882">
      <w:pPr>
        <w:pStyle w:val="BodyText"/>
        <w:kinsoku w:val="0"/>
        <w:overflowPunct w:val="0"/>
        <w:spacing w:line="249" w:lineRule="auto"/>
        <w:ind w:left="160" w:right="157"/>
        <w:jc w:val="both"/>
        <w:rPr>
          <w:ins w:id="188" w:author="Author"/>
        </w:rPr>
      </w:pPr>
    </w:p>
    <w:p w14:paraId="68EE8014" w14:textId="77777777" w:rsidR="009015B6" w:rsidRDefault="009015B6" w:rsidP="009603D9">
      <w:pPr>
        <w:rPr>
          <w:sz w:val="20"/>
        </w:rPr>
      </w:pPr>
    </w:p>
    <w:p w14:paraId="4734B425" w14:textId="77777777" w:rsidR="009015B6" w:rsidRDefault="009015B6" w:rsidP="009603D9">
      <w:pPr>
        <w:rPr>
          <w:sz w:val="20"/>
        </w:rPr>
      </w:pPr>
    </w:p>
    <w:p w14:paraId="4A4012DC" w14:textId="77777777" w:rsidR="009015B6" w:rsidRDefault="009015B6" w:rsidP="009603D9">
      <w:pPr>
        <w:rPr>
          <w:sz w:val="20"/>
        </w:rPr>
      </w:pPr>
    </w:p>
    <w:p w14:paraId="51A63FE8" w14:textId="77777777" w:rsidR="009015B6" w:rsidRDefault="009015B6" w:rsidP="009603D9">
      <w:pPr>
        <w:rPr>
          <w:sz w:val="20"/>
        </w:rPr>
      </w:pPr>
    </w:p>
    <w:p w14:paraId="58FD517D" w14:textId="17206A99"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540E5FFF"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D67882">
        <w:rPr>
          <w:sz w:val="20"/>
        </w:rPr>
        <w:t>1671</w:t>
      </w:r>
      <w:r>
        <w:rPr>
          <w:sz w:val="20"/>
        </w:rPr>
        <w:t>r</w:t>
      </w:r>
      <w:r w:rsidR="00FB32BC">
        <w:rPr>
          <w:sz w:val="20"/>
        </w:rPr>
        <w:t>0</w:t>
      </w:r>
      <w:r w:rsidRPr="005E1ABC">
        <w:rPr>
          <w:sz w:val="20"/>
        </w:rPr>
        <w:t xml:space="preserve"> to the next revision of TGbe Draft </w:t>
      </w:r>
      <w:r w:rsidR="00FB32BC">
        <w:rPr>
          <w:sz w:val="20"/>
        </w:rPr>
        <w:t>2.1</w:t>
      </w:r>
      <w:r w:rsidRPr="005E1ABC">
        <w:rPr>
          <w:sz w:val="20"/>
        </w:rPr>
        <w:t>, for addressing the following CIDs:</w:t>
      </w:r>
      <w:r w:rsidR="00D602FB">
        <w:rPr>
          <w:sz w:val="20"/>
        </w:rPr>
        <w:t xml:space="preserve"> </w:t>
      </w:r>
      <w:r w:rsidR="00FB32BC" w:rsidRPr="009E0E9E">
        <w:rPr>
          <w:lang w:eastAsia="ko-KR"/>
        </w:rPr>
        <w:t>10326</w:t>
      </w:r>
      <w:r w:rsidR="00FB32BC">
        <w:rPr>
          <w:lang w:eastAsia="ko-KR"/>
        </w:rPr>
        <w:t xml:space="preserve">, </w:t>
      </w:r>
      <w:r w:rsidR="00FB32BC" w:rsidRPr="009E0E9E">
        <w:rPr>
          <w:lang w:eastAsia="ko-KR"/>
        </w:rPr>
        <w:t>12695</w:t>
      </w:r>
      <w:r w:rsidR="00FB32BC">
        <w:rPr>
          <w:lang w:eastAsia="ko-KR"/>
        </w:rPr>
        <w:t xml:space="preserve">, </w:t>
      </w:r>
      <w:r w:rsidR="00FB32BC" w:rsidRPr="009E0E9E">
        <w:rPr>
          <w:lang w:eastAsia="ko-KR"/>
        </w:rPr>
        <w:t>1269</w:t>
      </w:r>
      <w:r w:rsidR="00FB32BC">
        <w:rPr>
          <w:lang w:eastAsia="ko-KR"/>
        </w:rPr>
        <w:t>6,</w:t>
      </w:r>
      <w:r w:rsidR="00FB32BC" w:rsidRPr="009E0E9E">
        <w:t xml:space="preserve"> </w:t>
      </w:r>
      <w:r w:rsidR="00FB32BC" w:rsidRPr="009E0E9E">
        <w:rPr>
          <w:lang w:eastAsia="ko-KR"/>
        </w:rPr>
        <w:t>1269</w:t>
      </w:r>
      <w:r w:rsidR="00FB32BC">
        <w:rPr>
          <w:lang w:eastAsia="ko-KR"/>
        </w:rPr>
        <w:t>7</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2AA80" w14:textId="77777777" w:rsidR="00565999" w:rsidRDefault="00565999">
      <w:r>
        <w:separator/>
      </w:r>
    </w:p>
  </w:endnote>
  <w:endnote w:type="continuationSeparator" w:id="0">
    <w:p w14:paraId="715E64C2" w14:textId="77777777" w:rsidR="00565999" w:rsidRDefault="0056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5A7EF6" w:rsidRDefault="00565999">
    <w:pPr>
      <w:pStyle w:val="Footer"/>
      <w:tabs>
        <w:tab w:val="clear" w:pos="6480"/>
        <w:tab w:val="center" w:pos="4680"/>
        <w:tab w:val="right" w:pos="9360"/>
      </w:tabs>
    </w:pPr>
    <w:r>
      <w:fldChar w:fldCharType="begin"/>
    </w:r>
    <w:r>
      <w:instrText xml:space="preserve"> SUBJECT  \* MERGEFORMAT </w:instrText>
    </w:r>
    <w:r>
      <w:fldChar w:fldCharType="separate"/>
    </w:r>
    <w:r w:rsidR="005A7EF6">
      <w:t>Submission</w:t>
    </w:r>
    <w:r>
      <w:fldChar w:fldCharType="end"/>
    </w:r>
    <w:r w:rsidR="005A7EF6">
      <w:tab/>
      <w:t xml:space="preserve">page </w:t>
    </w:r>
    <w:r w:rsidR="005A7EF6">
      <w:fldChar w:fldCharType="begin"/>
    </w:r>
    <w:r w:rsidR="005A7EF6">
      <w:instrText xml:space="preserve">page </w:instrText>
    </w:r>
    <w:r w:rsidR="005A7EF6">
      <w:fldChar w:fldCharType="separate"/>
    </w:r>
    <w:r w:rsidR="005A7EF6">
      <w:rPr>
        <w:noProof/>
      </w:rPr>
      <w:t>15</w:t>
    </w:r>
    <w:r w:rsidR="005A7EF6">
      <w:rPr>
        <w:noProof/>
      </w:rPr>
      <w:fldChar w:fldCharType="end"/>
    </w:r>
    <w:r w:rsidR="005A7EF6">
      <w:tab/>
      <w:t>Arik Klein, Huawei</w:t>
    </w:r>
  </w:p>
  <w:p w14:paraId="78B10FFF" w14:textId="77777777" w:rsidR="005A7EF6" w:rsidRDefault="005A7EF6"/>
  <w:p w14:paraId="23D9D984" w14:textId="77777777" w:rsidR="005A7EF6" w:rsidRDefault="005A7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D76E0" w14:textId="77777777" w:rsidR="00565999" w:rsidRDefault="00565999">
      <w:r>
        <w:separator/>
      </w:r>
    </w:p>
  </w:footnote>
  <w:footnote w:type="continuationSeparator" w:id="0">
    <w:p w14:paraId="2E82A20C" w14:textId="77777777" w:rsidR="00565999" w:rsidRDefault="00565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AA138" w14:textId="7AB6EFD3" w:rsidR="005A7EF6" w:rsidRDefault="005A7EF6">
    <w:pPr>
      <w:pStyle w:val="Header"/>
    </w:pPr>
    <w:r>
      <w:rPr>
        <w:lang w:eastAsia="ko-KR"/>
      </w:rPr>
      <w:t>September 2022</w:t>
    </w:r>
    <w:r>
      <w:tab/>
      <w:t xml:space="preserve">                     </w:t>
    </w:r>
    <w:r>
      <w:fldChar w:fldCharType="begin"/>
    </w:r>
    <w:r>
      <w:instrText xml:space="preserve"> TITLE  \* MERGEFORMAT </w:instrText>
    </w:r>
    <w:r>
      <w:fldChar w:fldCharType="end"/>
    </w:r>
    <w:r w:rsidR="00565999">
      <w:fldChar w:fldCharType="begin"/>
    </w:r>
    <w:r w:rsidR="00565999">
      <w:instrText xml:space="preserve"> TITLE  \* MERGEFORMAT </w:instrText>
    </w:r>
    <w:r w:rsidR="00565999">
      <w:fldChar w:fldCharType="separate"/>
    </w:r>
    <w:r>
      <w:t>doc.: IEEE 802.11-22/1671</w:t>
    </w:r>
    <w:r>
      <w:rPr>
        <w:lang w:eastAsia="ko-KR"/>
      </w:rPr>
      <w:t>r</w:t>
    </w:r>
    <w:r w:rsidR="00565999">
      <w:rPr>
        <w:lang w:eastAsia="ko-KR"/>
      </w:rPr>
      <w:fldChar w:fldCharType="end"/>
    </w:r>
    <w:r>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3BC23DD1" w:rsidR="005A7EF6" w:rsidRDefault="005A7EF6">
    <w:pPr>
      <w:pStyle w:val="Header"/>
    </w:pPr>
    <w:r>
      <w:rPr>
        <w:lang w:eastAsia="ko-KR"/>
      </w:rPr>
      <w:t>September 2022</w:t>
    </w:r>
    <w:r>
      <w:tab/>
      <w:t xml:space="preserve">                     </w:t>
    </w:r>
    <w:r>
      <w:fldChar w:fldCharType="begin"/>
    </w:r>
    <w:r>
      <w:instrText xml:space="preserve"> TITLE  \* MERGEFORMAT </w:instrText>
    </w:r>
    <w:r>
      <w:fldChar w:fldCharType="end"/>
    </w:r>
    <w:r w:rsidR="00565999">
      <w:fldChar w:fldCharType="begin"/>
    </w:r>
    <w:r w:rsidR="00565999">
      <w:instrText xml:space="preserve"> TITLE  \* MERGEFORMAT </w:instrText>
    </w:r>
    <w:r w:rsidR="00565999">
      <w:fldChar w:fldCharType="separate"/>
    </w:r>
    <w:r>
      <w:t>doc.: IEEE 802.11-22/AAAA</w:t>
    </w:r>
    <w:r>
      <w:rPr>
        <w:lang w:eastAsia="ko-KR"/>
      </w:rPr>
      <w:t>r</w:t>
    </w:r>
    <w:r w:rsidR="00565999">
      <w:rPr>
        <w:lang w:eastAsia="ko-KR"/>
      </w:rPr>
      <w:fldChar w:fldCharType="end"/>
    </w:r>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3"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4" w15:restartNumberingAfterBreak="0">
    <w:nsid w:val="0000043D"/>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5"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6"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7"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8"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9"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0"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1"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2"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5"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16" w15:restartNumberingAfterBreak="0">
    <w:nsid w:val="7AF6012A"/>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num w:numId="1">
    <w:abstractNumId w:val="12"/>
  </w:num>
  <w:num w:numId="2">
    <w:abstractNumId w:val="1"/>
  </w:num>
  <w:num w:numId="3">
    <w:abstractNumId w:val="3"/>
  </w:num>
  <w:num w:numId="4">
    <w:abstractNumId w:val="9"/>
  </w:num>
  <w:num w:numId="5">
    <w:abstractNumId w:val="8"/>
  </w:num>
  <w:num w:numId="6">
    <w:abstractNumId w:val="7"/>
  </w:num>
  <w:num w:numId="7">
    <w:abstractNumId w:val="6"/>
  </w:num>
  <w:num w:numId="8">
    <w:abstractNumId w:val="5"/>
  </w:num>
  <w:num w:numId="9">
    <w:abstractNumId w:val="4"/>
  </w:num>
  <w:num w:numId="10">
    <w:abstractNumId w:val="0"/>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num>
  <w:num w:numId="20">
    <w:abstractNumId w:val="16"/>
  </w:num>
  <w:num w:numId="21">
    <w:abstractNumId w:val="15"/>
  </w:num>
  <w:num w:numId="22">
    <w:abstractNumId w:val="2"/>
  </w:num>
  <w:num w:numId="2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Mq0FAPpaTkA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29D0"/>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459F"/>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3057A"/>
    <w:rsid w:val="003308A8"/>
    <w:rsid w:val="00330CE4"/>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21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4647A"/>
    <w:rsid w:val="00447B9C"/>
    <w:rsid w:val="004507E7"/>
    <w:rsid w:val="00450CC0"/>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C6EE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4E5"/>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2FCE"/>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D0C"/>
    <w:rsid w:val="0069038E"/>
    <w:rsid w:val="00690EB5"/>
    <w:rsid w:val="006919C6"/>
    <w:rsid w:val="006925B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6F62"/>
    <w:rsid w:val="006F77A2"/>
    <w:rsid w:val="006F7984"/>
    <w:rsid w:val="00700354"/>
    <w:rsid w:val="00701122"/>
    <w:rsid w:val="00702081"/>
    <w:rsid w:val="00702CA2"/>
    <w:rsid w:val="0070307E"/>
    <w:rsid w:val="00703318"/>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70099"/>
    <w:rsid w:val="00770717"/>
    <w:rsid w:val="00770BFF"/>
    <w:rsid w:val="00772027"/>
    <w:rsid w:val="007724D5"/>
    <w:rsid w:val="00773181"/>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115"/>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95D"/>
    <w:rsid w:val="008615A1"/>
    <w:rsid w:val="0086275A"/>
    <w:rsid w:val="00862936"/>
    <w:rsid w:val="00863EBC"/>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1496"/>
    <w:rsid w:val="008A2992"/>
    <w:rsid w:val="008A37FB"/>
    <w:rsid w:val="008A5A94"/>
    <w:rsid w:val="008A5AFD"/>
    <w:rsid w:val="008A5CE8"/>
    <w:rsid w:val="008A6CD4"/>
    <w:rsid w:val="008A718B"/>
    <w:rsid w:val="008A788A"/>
    <w:rsid w:val="008B1403"/>
    <w:rsid w:val="008B47B4"/>
    <w:rsid w:val="008B4925"/>
    <w:rsid w:val="008B5396"/>
    <w:rsid w:val="008B581F"/>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268D"/>
    <w:rsid w:val="00AD3749"/>
    <w:rsid w:val="00AD3A3E"/>
    <w:rsid w:val="00AD3B12"/>
    <w:rsid w:val="00AD3F85"/>
    <w:rsid w:val="00AD6723"/>
    <w:rsid w:val="00AD6AE6"/>
    <w:rsid w:val="00AD77C0"/>
    <w:rsid w:val="00AD7DAF"/>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30E"/>
    <w:rsid w:val="00AF5827"/>
    <w:rsid w:val="00AF6033"/>
    <w:rsid w:val="00AF66A0"/>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20F2"/>
    <w:rsid w:val="00BB2C87"/>
    <w:rsid w:val="00BB2EBB"/>
    <w:rsid w:val="00BB3561"/>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4F2"/>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259C"/>
    <w:rsid w:val="00CD635B"/>
    <w:rsid w:val="00CD6BAD"/>
    <w:rsid w:val="00CD7150"/>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6654"/>
    <w:rsid w:val="00CF6A11"/>
    <w:rsid w:val="00CF6F66"/>
    <w:rsid w:val="00CF6FC4"/>
    <w:rsid w:val="00CF7B79"/>
    <w:rsid w:val="00CF7E12"/>
    <w:rsid w:val="00D01F1D"/>
    <w:rsid w:val="00D020F4"/>
    <w:rsid w:val="00D02264"/>
    <w:rsid w:val="00D03FC3"/>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12ED"/>
    <w:rsid w:val="00D92951"/>
    <w:rsid w:val="00D9485C"/>
    <w:rsid w:val="00D94B05"/>
    <w:rsid w:val="00D95BEB"/>
    <w:rsid w:val="00D95F7A"/>
    <w:rsid w:val="00D9667F"/>
    <w:rsid w:val="00D97990"/>
    <w:rsid w:val="00D97DF1"/>
    <w:rsid w:val="00DA122F"/>
    <w:rsid w:val="00DA1C03"/>
    <w:rsid w:val="00DA22F9"/>
    <w:rsid w:val="00DA28E1"/>
    <w:rsid w:val="00DA3576"/>
    <w:rsid w:val="00DA3D06"/>
    <w:rsid w:val="00DA3D0C"/>
    <w:rsid w:val="00DA3EDB"/>
    <w:rsid w:val="00DA4B9C"/>
    <w:rsid w:val="00DA5968"/>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6A6E"/>
    <w:rsid w:val="00EA6DCB"/>
    <w:rsid w:val="00EA71EB"/>
    <w:rsid w:val="00EA723C"/>
    <w:rsid w:val="00EB0077"/>
    <w:rsid w:val="00EB0F6B"/>
    <w:rsid w:val="00EB57F0"/>
    <w:rsid w:val="00EB5ADB"/>
    <w:rsid w:val="00EB6218"/>
    <w:rsid w:val="00EB698D"/>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39BB"/>
    <w:rsid w:val="00F44755"/>
    <w:rsid w:val="00F4504D"/>
    <w:rsid w:val="00F451CD"/>
    <w:rsid w:val="00F455E0"/>
    <w:rsid w:val="00F45E7C"/>
    <w:rsid w:val="00F46C2E"/>
    <w:rsid w:val="00F4702A"/>
    <w:rsid w:val="00F504F3"/>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4EC0"/>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7189"/>
    <w:rsid w:val="00FF0D93"/>
    <w:rsid w:val="00FF14A5"/>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D67882"/>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montemurr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CFE7EE62-1DDF-4041-9B1B-7CAC79E72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6617</Words>
  <Characters>37719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44248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2022-09-28T11:26:00Z</dcterms:created>
  <dcterms:modified xsi:type="dcterms:W3CDTF">2022-09-30T14:41:00Z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(3)i+LIorh2XWIdp0L2ECYC/EXF07MEOCmslCkaZuY8DDeaahLDFy9VdPRz2u08B25gPg5MbSjD
bhjnkt6OQ5SwPIYoSWnal+fuL2CejTJrnLmOKlBfbf9hJrIWq2URx8IQjLYcq+4xvVbLI3TR
Y/mrsVFeRoNlBc+ZNyLaO/kpSC96AzjTw220uIjktxRyV/e+Gtq6yqxevHYCovjKYZstEQY3
xP/NVKthFveNyKyfXa</vt:lpwstr>
  </property>
  <property fmtid="{D5CDD505-2E9C-101B-9397-08002B2CF9AE}" pid="9" name="_2015_ms_pID_7253431">
    <vt:lpwstr>lhl51kAziqDnSfPvIhHCheL6XNpv7JsmXB+obI+Jr4s8togrLkn9ac
31vyMt9gVL0e7dgCZ2ssxbaTzDYbD4TnTtcLXsRX08OklMocuoTgjYzmDQXi6r0113nvY8vB
R6bsuJqcVqUJGL3ka8jmeDluZmu2+rmdezbeya5UJhW5aoAfDGy3Oz3IBEr/mPTo03eXoGGz
7+QZrcXVy7zFW+ag/YHYT4/3/qQO6fSHv1Qv</vt:lpwstr>
  </property>
  <property fmtid="{D5CDD505-2E9C-101B-9397-08002B2CF9AE}" pid="10" name="_2015_ms_pID_7253432">
    <vt:lpwstr>oQ==</vt:lpwstr>
  </property>
</Properties>
</file>