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bookmarkStart w:id="0" w:name="_GoBack"/>
      <w:bookmarkEnd w:id="0"/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3356296E" w:rsidR="009C74BB" w:rsidRPr="009710F0" w:rsidRDefault="009C74BB" w:rsidP="00836798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 on </w:t>
            </w:r>
            <w:r w:rsidR="00836798" w:rsidRPr="00836798">
              <w:rPr>
                <w:bCs/>
                <w:sz w:val="24"/>
                <w:szCs w:val="24"/>
              </w:rPr>
              <w:t>36.2.6 Support for non-HT, HT, VHT, and HE formats</w:t>
            </w:r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15DE8F5C" w:rsidR="009C74BB" w:rsidRPr="009710F0" w:rsidRDefault="009C74BB" w:rsidP="007117E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7117E3">
              <w:rPr>
                <w:b w:val="0"/>
                <w:sz w:val="24"/>
                <w:szCs w:val="24"/>
              </w:rPr>
              <w:t>9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7117E3">
              <w:rPr>
                <w:b w:val="0"/>
                <w:sz w:val="24"/>
                <w:szCs w:val="24"/>
              </w:rPr>
              <w:t>07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26DDEA34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4B62A5"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45DFF229" w14:textId="250F5840" w:rsidR="00B02BF3" w:rsidRPr="0096759B" w:rsidRDefault="00B02BF3" w:rsidP="0096759B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="0096759B">
                              <w:rPr>
                                <w:szCs w:val="22"/>
                              </w:rPr>
                              <w:t>CID</w:t>
                            </w:r>
                            <w:r w:rsidR="00BC24D9">
                              <w:t xml:space="preserve">s </w:t>
                            </w:r>
                            <w:r w:rsidR="00236807">
                              <w:t>10784, 10785, 10786, 10787</w:t>
                            </w:r>
                            <w:r w:rsidR="00D75399">
                              <w:t>.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26DDEA34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4B62A5"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45DFF229" w14:textId="250F5840" w:rsidR="00B02BF3" w:rsidRPr="0096759B" w:rsidRDefault="00B02BF3" w:rsidP="0096759B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="0096759B">
                        <w:rPr>
                          <w:szCs w:val="22"/>
                        </w:rPr>
                        <w:t>CID</w:t>
                      </w:r>
                      <w:r w:rsidR="00BC24D9">
                        <w:t xml:space="preserve">s </w:t>
                      </w:r>
                      <w:r w:rsidR="00236807">
                        <w:t>10784, 10785, 10786, 10787</w:t>
                      </w:r>
                      <w:r w:rsidR="00D75399">
                        <w:t>.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19645EAD" w14:textId="7193972F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2B1512">
        <w:rPr>
          <w:rFonts w:ascii="Arial" w:hAnsi="Arial"/>
          <w:b/>
          <w:sz w:val="28"/>
          <w:u w:val="single"/>
          <w:lang w:eastAsia="zh-CN"/>
        </w:rPr>
        <w:t>0784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2835"/>
        <w:gridCol w:w="1606"/>
      </w:tblGrid>
      <w:tr w:rsidR="00987E0B" w:rsidRPr="001B7D54" w14:paraId="1E89CDCE" w14:textId="77777777" w:rsidTr="0079108F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1B7D54" w14:paraId="43A47FC3" w14:textId="77777777" w:rsidTr="0079108F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3949E018" w:rsidR="00987E0B" w:rsidRPr="00B526B1" w:rsidRDefault="005F1CC0" w:rsidP="008475BE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/>
                <w:sz w:val="20"/>
                <w:lang w:val="en-US" w:eastAsia="zh-CN"/>
              </w:rPr>
              <w:t>10784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406C0CC5" w:rsidR="00987E0B" w:rsidRPr="00E4715F" w:rsidRDefault="001F1741" w:rsidP="00987E0B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1F1741">
              <w:rPr>
                <w:rFonts w:eastAsia="Times New Roman"/>
                <w:sz w:val="20"/>
                <w:lang w:val="en-US"/>
              </w:rPr>
              <w:t>567.59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63040E8F" w:rsidR="00987E0B" w:rsidRPr="00E4715F" w:rsidRDefault="000C726D" w:rsidP="00987E0B">
            <w:pPr>
              <w:rPr>
                <w:rFonts w:eastAsia="Times New Roman"/>
                <w:sz w:val="20"/>
                <w:lang w:val="en-US"/>
              </w:rPr>
            </w:pPr>
            <w:r w:rsidRPr="000C726D">
              <w:rPr>
                <w:rFonts w:eastAsia="Times New Roman"/>
                <w:sz w:val="20"/>
                <w:lang w:val="en-US"/>
              </w:rPr>
              <w:t>36.2.6.2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4CDB42E" w14:textId="6AB114F8" w:rsidR="00987E0B" w:rsidRPr="00E4715F" w:rsidRDefault="00594137" w:rsidP="00D34EB9">
            <w:pPr>
              <w:rPr>
                <w:sz w:val="20"/>
              </w:rPr>
            </w:pPr>
            <w:r w:rsidRPr="00594137">
              <w:rPr>
                <w:sz w:val="20"/>
              </w:rPr>
              <w:t>The parameter DISABLED_SUBCHANNEL_BITMAP is a new defined parameter for EHT. It should also be ignored to support Non-HT operation</w:t>
            </w:r>
          </w:p>
        </w:tc>
        <w:tc>
          <w:tcPr>
            <w:tcW w:w="283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28A83B86" w:rsidR="00987E0B" w:rsidRPr="00E4715F" w:rsidRDefault="00594137" w:rsidP="00BA2C95">
            <w:pPr>
              <w:rPr>
                <w:sz w:val="20"/>
              </w:rPr>
            </w:pPr>
            <w:r w:rsidRPr="00594137">
              <w:rPr>
                <w:sz w:val="20"/>
              </w:rPr>
              <w:t>Replace "CHANNEL_WIDTH and CENTER_FREQUENCY_SEGMENT_0" with "CHANNEL_WIDTH, CENTER_FREQUENCY_SEGMENT_0 and DISABLED_SUBCHANNEL_BITMAP"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4BC5" w14:textId="63812990" w:rsidR="00504F86" w:rsidRPr="002130D7" w:rsidRDefault="00C12FBA" w:rsidP="00C25256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Accepted</w:t>
            </w:r>
            <w:r w:rsidR="005843AF">
              <w:rPr>
                <w:rFonts w:eastAsia="宋体" w:hint="eastAsia"/>
                <w:sz w:val="20"/>
                <w:lang w:eastAsia="zh-CN"/>
              </w:rPr>
              <w:t>.</w:t>
            </w:r>
          </w:p>
        </w:tc>
      </w:tr>
    </w:tbl>
    <w:p w14:paraId="619483C9" w14:textId="6353EE1A" w:rsidR="00FA2EBB" w:rsidRDefault="00FA2EBB" w:rsidP="00296CC7">
      <w:pPr>
        <w:rPr>
          <w:rFonts w:eastAsia="宋体"/>
          <w:sz w:val="18"/>
          <w:szCs w:val="18"/>
          <w:lang w:val="en-US" w:eastAsia="zh-CN"/>
        </w:rPr>
      </w:pPr>
    </w:p>
    <w:p w14:paraId="522BE5CA" w14:textId="72589206" w:rsidR="00CD04E1" w:rsidRPr="00826175" w:rsidRDefault="00CD04E1" w:rsidP="00CD04E1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10785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2835"/>
        <w:gridCol w:w="1606"/>
      </w:tblGrid>
      <w:tr w:rsidR="00CD04E1" w:rsidRPr="001B7D54" w14:paraId="1C33FB17" w14:textId="77777777" w:rsidTr="00B515B5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6A5E" w14:textId="77777777" w:rsidR="00CD04E1" w:rsidRPr="00E4715F" w:rsidRDefault="00CD04E1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C9F3F" w14:textId="77777777" w:rsidR="00CD04E1" w:rsidRPr="00E4715F" w:rsidRDefault="00CD04E1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5FA8B" w14:textId="77777777" w:rsidR="00CD04E1" w:rsidRPr="00E4715F" w:rsidRDefault="00CD04E1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8B59" w14:textId="77777777" w:rsidR="00CD04E1" w:rsidRPr="00E4715F" w:rsidRDefault="00CD04E1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C1E7" w14:textId="77777777" w:rsidR="00CD04E1" w:rsidRPr="00E4715F" w:rsidRDefault="00CD04E1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9C53" w14:textId="77777777" w:rsidR="00CD04E1" w:rsidRPr="00E4715F" w:rsidRDefault="00CD04E1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CD04E1" w:rsidRPr="001B7D54" w14:paraId="5046AC03" w14:textId="77777777" w:rsidTr="00B515B5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5A28" w14:textId="1E7C4BA2" w:rsidR="00CD04E1" w:rsidRPr="00B526B1" w:rsidRDefault="00CD04E1" w:rsidP="00B27DCA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/>
                <w:sz w:val="20"/>
                <w:lang w:val="en-US" w:eastAsia="zh-CN"/>
              </w:rPr>
              <w:t>1078</w:t>
            </w:r>
            <w:r w:rsidR="00B27DCA">
              <w:rPr>
                <w:rFonts w:eastAsia="宋体"/>
                <w:sz w:val="20"/>
                <w:lang w:val="en-US" w:eastAsia="zh-CN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57DF" w14:textId="5CED28C4" w:rsidR="00CD04E1" w:rsidRPr="00E4715F" w:rsidRDefault="006E1CFF" w:rsidP="00B515B5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6E1CFF">
              <w:rPr>
                <w:rFonts w:eastAsia="Times New Roman"/>
                <w:sz w:val="20"/>
                <w:lang w:val="en-US"/>
              </w:rPr>
              <w:t>568.36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EC75A" w14:textId="51894DCB" w:rsidR="00CD04E1" w:rsidRPr="00E4715F" w:rsidRDefault="006E1CFF" w:rsidP="005A0A87">
            <w:pPr>
              <w:rPr>
                <w:rFonts w:eastAsia="Times New Roman"/>
                <w:sz w:val="20"/>
                <w:lang w:val="en-US"/>
              </w:rPr>
            </w:pPr>
            <w:r w:rsidRPr="006E1CFF">
              <w:rPr>
                <w:rFonts w:eastAsia="Times New Roman"/>
                <w:sz w:val="20"/>
                <w:lang w:val="en-US"/>
              </w:rPr>
              <w:t>36.2.6.3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0328A28" w14:textId="3F0EA302" w:rsidR="00CD04E1" w:rsidRPr="00E4715F" w:rsidRDefault="006E1CFF" w:rsidP="00B515B5">
            <w:pPr>
              <w:rPr>
                <w:sz w:val="20"/>
              </w:rPr>
            </w:pPr>
            <w:r w:rsidRPr="006E1CFF">
              <w:rPr>
                <w:sz w:val="20"/>
              </w:rPr>
              <w:t>The parameter DISABLED_SUBCHANNEL_BITMAP is a new defined parameter for EHT. It should also be ignored to support HT operation</w:t>
            </w:r>
          </w:p>
        </w:tc>
        <w:tc>
          <w:tcPr>
            <w:tcW w:w="283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DEAFECB" w14:textId="716FF977" w:rsidR="00CD04E1" w:rsidRPr="00E4715F" w:rsidRDefault="006E1CFF" w:rsidP="00B515B5">
            <w:pPr>
              <w:rPr>
                <w:sz w:val="20"/>
              </w:rPr>
            </w:pPr>
            <w:r w:rsidRPr="006E1CFF">
              <w:rPr>
                <w:sz w:val="20"/>
              </w:rPr>
              <w:t>Replace "CHANNEL_WIDTH and CENTER_FREQUENCY_SEGMENT_0" with "CHANNEL_WIDTH, CENTER_FREQUENCY_SEGMENT_0 and DISABLED_SUBCHANNEL_BITMAP"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788F" w14:textId="77777777" w:rsidR="00CD04E1" w:rsidRPr="002130D7" w:rsidRDefault="00CD04E1" w:rsidP="00B515B5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Accepted</w:t>
            </w:r>
            <w:r>
              <w:rPr>
                <w:rFonts w:eastAsia="宋体" w:hint="eastAsia"/>
                <w:sz w:val="20"/>
                <w:lang w:eastAsia="zh-CN"/>
              </w:rPr>
              <w:t>.</w:t>
            </w:r>
          </w:p>
        </w:tc>
      </w:tr>
    </w:tbl>
    <w:p w14:paraId="795B3453" w14:textId="77777777" w:rsidR="00C72C5C" w:rsidRDefault="00C72C5C" w:rsidP="00296CC7">
      <w:pPr>
        <w:rPr>
          <w:rFonts w:eastAsia="宋体"/>
          <w:sz w:val="18"/>
          <w:szCs w:val="18"/>
          <w:lang w:val="en-US" w:eastAsia="zh-CN"/>
        </w:rPr>
      </w:pPr>
    </w:p>
    <w:p w14:paraId="13C0B7BE" w14:textId="77777777" w:rsidR="00035D16" w:rsidRDefault="00035D16" w:rsidP="00035D16">
      <w:pPr>
        <w:rPr>
          <w:rFonts w:eastAsia="宋体"/>
          <w:sz w:val="18"/>
          <w:szCs w:val="18"/>
          <w:lang w:val="en-US" w:eastAsia="zh-CN"/>
        </w:rPr>
      </w:pPr>
    </w:p>
    <w:p w14:paraId="6355AE64" w14:textId="22F94AB3" w:rsidR="00035D16" w:rsidRPr="00826175" w:rsidRDefault="00035D16" w:rsidP="00035D16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10786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2835"/>
        <w:gridCol w:w="1606"/>
      </w:tblGrid>
      <w:tr w:rsidR="00035D16" w:rsidRPr="001B7D54" w14:paraId="168FF9BA" w14:textId="77777777" w:rsidTr="00B515B5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1F46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9E51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253C1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3F425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11FA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51D4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035D16" w:rsidRPr="001B7D54" w14:paraId="331843FB" w14:textId="77777777" w:rsidTr="00B515B5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0187" w14:textId="1154C527" w:rsidR="00035D16" w:rsidRPr="00B526B1" w:rsidRDefault="00035D16" w:rsidP="00035D16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/>
                <w:sz w:val="20"/>
                <w:lang w:val="en-US" w:eastAsia="zh-CN"/>
              </w:rPr>
              <w:t>10786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7148" w14:textId="05416631" w:rsidR="00035D16" w:rsidRPr="00E4715F" w:rsidRDefault="001C55A0" w:rsidP="00B515B5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1C55A0">
              <w:rPr>
                <w:rFonts w:eastAsia="Times New Roman"/>
                <w:sz w:val="20"/>
                <w:lang w:val="en-US"/>
              </w:rPr>
              <w:t>569.03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BDCF" w14:textId="44F24AD9" w:rsidR="00035D16" w:rsidRPr="00E4715F" w:rsidRDefault="001C55A0" w:rsidP="00B515B5">
            <w:pPr>
              <w:rPr>
                <w:rFonts w:eastAsia="Times New Roman"/>
                <w:sz w:val="20"/>
                <w:lang w:val="en-US"/>
              </w:rPr>
            </w:pPr>
            <w:r w:rsidRPr="001C55A0">
              <w:rPr>
                <w:rFonts w:eastAsia="Times New Roman"/>
                <w:sz w:val="20"/>
                <w:lang w:val="en-US"/>
              </w:rPr>
              <w:t>36.2.6.4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D878232" w14:textId="2AD1260C" w:rsidR="00035D16" w:rsidRPr="00E4715F" w:rsidRDefault="001C55A0" w:rsidP="00B515B5">
            <w:pPr>
              <w:rPr>
                <w:sz w:val="20"/>
              </w:rPr>
            </w:pPr>
            <w:r w:rsidRPr="001C55A0">
              <w:rPr>
                <w:sz w:val="20"/>
              </w:rPr>
              <w:t>The parameter DISABLED_SUBCHANNEL_BITMAP is a new defined parameter for EHT. It should also be ignored to support VHT operation</w:t>
            </w:r>
          </w:p>
        </w:tc>
        <w:tc>
          <w:tcPr>
            <w:tcW w:w="283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9A8364" w14:textId="7E7BEB5E" w:rsidR="00035D16" w:rsidRPr="00E4715F" w:rsidRDefault="001C55A0" w:rsidP="00B515B5">
            <w:pPr>
              <w:rPr>
                <w:sz w:val="20"/>
              </w:rPr>
            </w:pPr>
            <w:r w:rsidRPr="001C55A0">
              <w:rPr>
                <w:sz w:val="20"/>
              </w:rPr>
              <w:t>Insert a new bullet " - without the PHYCONFIG_VECTOR DISABLED_SUBCHANNEL_BITMAP" after "except that"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7B41" w14:textId="77777777" w:rsidR="00035D16" w:rsidRPr="002130D7" w:rsidRDefault="00035D16" w:rsidP="00B515B5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Accepted</w:t>
            </w:r>
            <w:r>
              <w:rPr>
                <w:rFonts w:eastAsia="宋体" w:hint="eastAsia"/>
                <w:sz w:val="20"/>
                <w:lang w:eastAsia="zh-CN"/>
              </w:rPr>
              <w:t>.</w:t>
            </w:r>
          </w:p>
        </w:tc>
      </w:tr>
    </w:tbl>
    <w:p w14:paraId="44F4C615" w14:textId="77777777" w:rsidR="00035D16" w:rsidRDefault="00035D16" w:rsidP="00035D16">
      <w:pPr>
        <w:rPr>
          <w:rFonts w:eastAsia="宋体"/>
          <w:sz w:val="18"/>
          <w:szCs w:val="18"/>
          <w:lang w:val="en-US" w:eastAsia="zh-CN"/>
        </w:rPr>
      </w:pPr>
    </w:p>
    <w:p w14:paraId="7D5FDB8F" w14:textId="77777777" w:rsidR="00035D16" w:rsidRDefault="00035D16" w:rsidP="00035D16">
      <w:pPr>
        <w:rPr>
          <w:rFonts w:eastAsia="宋体"/>
          <w:sz w:val="18"/>
          <w:szCs w:val="18"/>
          <w:lang w:val="en-US" w:eastAsia="zh-CN"/>
        </w:rPr>
      </w:pPr>
    </w:p>
    <w:p w14:paraId="6176E52C" w14:textId="610A4F01" w:rsidR="00035D16" w:rsidRPr="00826175" w:rsidRDefault="00035D16" w:rsidP="00035D16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10787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2835"/>
        <w:gridCol w:w="1606"/>
      </w:tblGrid>
      <w:tr w:rsidR="00035D16" w:rsidRPr="001B7D54" w14:paraId="3F9DFE86" w14:textId="77777777" w:rsidTr="00B515B5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BC4D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9E5C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CE5D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C6AA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C39CD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69B4" w14:textId="77777777" w:rsidR="00035D16" w:rsidRPr="00E4715F" w:rsidRDefault="00035D16" w:rsidP="00B515B5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035D16" w:rsidRPr="001B7D54" w14:paraId="716DC68C" w14:textId="77777777" w:rsidTr="00B515B5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363E" w14:textId="1CB4127E" w:rsidR="00035D16" w:rsidRPr="00B526B1" w:rsidRDefault="00035D16" w:rsidP="00035D16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/>
                <w:sz w:val="20"/>
                <w:lang w:val="en-US" w:eastAsia="zh-CN"/>
              </w:rPr>
              <w:t>10787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C103" w14:textId="21DBD8AA" w:rsidR="00035D16" w:rsidRPr="00E4715F" w:rsidRDefault="001C55A0" w:rsidP="00B515B5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1C55A0">
              <w:rPr>
                <w:rFonts w:eastAsia="Times New Roman"/>
                <w:sz w:val="20"/>
                <w:lang w:val="en-US"/>
              </w:rPr>
              <w:t>569.38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7DC8" w14:textId="00BCB6B9" w:rsidR="00035D16" w:rsidRPr="00E4715F" w:rsidRDefault="001C55A0" w:rsidP="00B515B5">
            <w:pPr>
              <w:rPr>
                <w:rFonts w:eastAsia="Times New Roman"/>
                <w:sz w:val="20"/>
                <w:lang w:val="en-US"/>
              </w:rPr>
            </w:pPr>
            <w:r w:rsidRPr="001C55A0">
              <w:rPr>
                <w:rFonts w:eastAsia="Times New Roman"/>
                <w:sz w:val="20"/>
                <w:lang w:val="en-US"/>
              </w:rPr>
              <w:t>36.2.6.5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D25EDC" w14:textId="31403A5E" w:rsidR="00035D16" w:rsidRPr="00E4715F" w:rsidRDefault="001C55A0" w:rsidP="00B515B5">
            <w:pPr>
              <w:rPr>
                <w:sz w:val="20"/>
              </w:rPr>
            </w:pPr>
            <w:r w:rsidRPr="001C55A0">
              <w:rPr>
                <w:sz w:val="20"/>
              </w:rPr>
              <w:t>The parameter DISABLED_SUBCHANNEL_BITMAP is a new defined parameter for EHT. It should also be ignored to support HE operation.</w:t>
            </w:r>
          </w:p>
        </w:tc>
        <w:tc>
          <w:tcPr>
            <w:tcW w:w="283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98E0BD8" w14:textId="3C6F404C" w:rsidR="00035D16" w:rsidRPr="00E4715F" w:rsidRDefault="001C55A0" w:rsidP="00B515B5">
            <w:pPr>
              <w:rPr>
                <w:sz w:val="20"/>
              </w:rPr>
            </w:pPr>
            <w:r w:rsidRPr="001C55A0">
              <w:rPr>
                <w:sz w:val="20"/>
              </w:rPr>
              <w:t xml:space="preserve">Insert a new bullet </w:t>
            </w:r>
            <w:proofErr w:type="gramStart"/>
            <w:r w:rsidRPr="001C55A0">
              <w:rPr>
                <w:sz w:val="20"/>
              </w:rPr>
              <w:t>" -</w:t>
            </w:r>
            <w:proofErr w:type="gramEnd"/>
            <w:r w:rsidRPr="001C55A0">
              <w:rPr>
                <w:sz w:val="20"/>
              </w:rPr>
              <w:t xml:space="preserve"> without the PHYCONFIG_VECTOR DISABLED_SUBCHANNEL_BITMAP" after "except that".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22EE" w14:textId="77777777" w:rsidR="00035D16" w:rsidRPr="002130D7" w:rsidRDefault="00035D16" w:rsidP="00B515B5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Accepted</w:t>
            </w:r>
            <w:r>
              <w:rPr>
                <w:rFonts w:eastAsia="宋体" w:hint="eastAsia"/>
                <w:sz w:val="20"/>
                <w:lang w:eastAsia="zh-CN"/>
              </w:rPr>
              <w:t>.</w:t>
            </w:r>
          </w:p>
        </w:tc>
      </w:tr>
    </w:tbl>
    <w:p w14:paraId="1B66CAA5" w14:textId="77777777" w:rsidR="00035D16" w:rsidRDefault="00035D16" w:rsidP="00035D16">
      <w:pPr>
        <w:rPr>
          <w:rFonts w:eastAsia="宋体"/>
          <w:sz w:val="18"/>
          <w:szCs w:val="18"/>
          <w:lang w:val="en-US" w:eastAsia="zh-CN"/>
        </w:rPr>
      </w:pPr>
    </w:p>
    <w:p w14:paraId="3AF33A48" w14:textId="77777777" w:rsidR="00C72C5C" w:rsidRDefault="00C72C5C" w:rsidP="00296CC7">
      <w:pPr>
        <w:rPr>
          <w:rFonts w:eastAsia="宋体"/>
          <w:sz w:val="18"/>
          <w:szCs w:val="18"/>
          <w:lang w:val="en-US" w:eastAsia="zh-CN"/>
        </w:rPr>
      </w:pPr>
    </w:p>
    <w:p w14:paraId="200FA5D0" w14:textId="77777777" w:rsidR="00C72C5C" w:rsidRDefault="00C72C5C" w:rsidP="00296CC7">
      <w:pPr>
        <w:rPr>
          <w:rFonts w:eastAsia="宋体"/>
          <w:sz w:val="18"/>
          <w:szCs w:val="18"/>
          <w:lang w:val="en-US" w:eastAsia="zh-CN"/>
        </w:rPr>
      </w:pPr>
    </w:p>
    <w:p w14:paraId="15204E31" w14:textId="22D91F41" w:rsidR="003E70FB" w:rsidRDefault="003E70FB" w:rsidP="00296CC7">
      <w:pPr>
        <w:rPr>
          <w:rFonts w:eastAsia="宋体"/>
          <w:b/>
          <w:sz w:val="21"/>
          <w:szCs w:val="21"/>
          <w:lang w:val="en-US" w:eastAsia="zh-CN"/>
        </w:rPr>
      </w:pPr>
      <w:r w:rsidRPr="003E70FB">
        <w:rPr>
          <w:rFonts w:eastAsia="宋体" w:hint="eastAsia"/>
          <w:b/>
          <w:sz w:val="21"/>
          <w:szCs w:val="21"/>
          <w:highlight w:val="cyan"/>
          <w:lang w:val="en-US" w:eastAsia="zh-CN"/>
        </w:rPr>
        <w:lastRenderedPageBreak/>
        <w:t>D</w:t>
      </w:r>
      <w:r w:rsidRPr="003E70FB">
        <w:rPr>
          <w:rFonts w:eastAsia="宋体"/>
          <w:b/>
          <w:sz w:val="21"/>
          <w:szCs w:val="21"/>
          <w:highlight w:val="cyan"/>
          <w:lang w:val="en-US" w:eastAsia="zh-CN"/>
        </w:rPr>
        <w:t>iscussion:</w:t>
      </w:r>
    </w:p>
    <w:p w14:paraId="3AF2CA85" w14:textId="77777777" w:rsidR="00445A7D" w:rsidRDefault="00445A7D" w:rsidP="00296CC7">
      <w:pPr>
        <w:rPr>
          <w:rFonts w:eastAsia="宋体"/>
          <w:b/>
          <w:sz w:val="21"/>
          <w:szCs w:val="21"/>
          <w:lang w:val="en-US" w:eastAsia="zh-CN"/>
        </w:rPr>
      </w:pPr>
    </w:p>
    <w:p w14:paraId="7200A887" w14:textId="32417EFF" w:rsidR="00342002" w:rsidRDefault="00B713F6" w:rsidP="008A407D">
      <w:pPr>
        <w:rPr>
          <w:color w:val="000000"/>
          <w:sz w:val="20"/>
        </w:rPr>
      </w:pPr>
      <w:r>
        <w:rPr>
          <w:rFonts w:eastAsia="宋体"/>
          <w:sz w:val="20"/>
          <w:lang w:val="en-US" w:eastAsia="zh-CN"/>
        </w:rPr>
        <w:t xml:space="preserve">The static puncturing channel is a new feature for </w:t>
      </w:r>
      <w:r w:rsidR="00D76344">
        <w:rPr>
          <w:rFonts w:eastAsia="宋体"/>
          <w:sz w:val="20"/>
          <w:lang w:val="en-US" w:eastAsia="zh-CN"/>
        </w:rPr>
        <w:t>EHT.</w:t>
      </w:r>
      <w:r w:rsidR="00D76344">
        <w:rPr>
          <w:rFonts w:eastAsia="宋体" w:hint="eastAsia"/>
          <w:sz w:val="20"/>
          <w:lang w:val="en-US" w:eastAsia="zh-CN"/>
        </w:rPr>
        <w:t xml:space="preserve"> </w:t>
      </w:r>
      <w:r w:rsidR="004B1927" w:rsidRPr="00F44BED">
        <w:rPr>
          <w:rFonts w:eastAsia="宋体"/>
          <w:sz w:val="20"/>
          <w:lang w:val="en-US" w:eastAsia="zh-CN"/>
        </w:rPr>
        <w:t xml:space="preserve">In </w:t>
      </w:r>
      <w:r w:rsidR="00177A37" w:rsidRPr="00F44BED">
        <w:rPr>
          <w:rFonts w:eastAsia="宋体"/>
          <w:sz w:val="20"/>
          <w:lang w:val="en-US" w:eastAsia="zh-CN"/>
        </w:rPr>
        <w:t>EHT Operation Information field</w:t>
      </w:r>
      <w:r w:rsidR="00EE271A" w:rsidRPr="00F44BED">
        <w:rPr>
          <w:rFonts w:eastAsia="宋体"/>
          <w:sz w:val="20"/>
          <w:lang w:val="en-US" w:eastAsia="zh-CN"/>
        </w:rPr>
        <w:t xml:space="preserve"> </w:t>
      </w:r>
      <w:r w:rsidR="007C58BA" w:rsidRPr="00F44BED">
        <w:rPr>
          <w:rFonts w:eastAsia="宋体"/>
          <w:sz w:val="20"/>
          <w:lang w:val="en-US" w:eastAsia="zh-CN"/>
        </w:rPr>
        <w:t>in Beacon frame</w:t>
      </w:r>
      <w:r w:rsidR="00177A37" w:rsidRPr="00F44BED">
        <w:rPr>
          <w:rFonts w:eastAsia="宋体"/>
          <w:sz w:val="20"/>
          <w:lang w:val="en-US" w:eastAsia="zh-CN"/>
        </w:rPr>
        <w:t xml:space="preserve">, </w:t>
      </w:r>
      <w:r w:rsidR="0092654C" w:rsidRPr="00F44BED">
        <w:rPr>
          <w:rFonts w:eastAsia="宋体"/>
          <w:sz w:val="20"/>
          <w:lang w:val="en-US" w:eastAsia="zh-CN"/>
        </w:rPr>
        <w:t xml:space="preserve">there </w:t>
      </w:r>
      <w:r w:rsidR="00D336F9" w:rsidRPr="00F44BED">
        <w:rPr>
          <w:rFonts w:eastAsia="宋体"/>
          <w:sz w:val="20"/>
          <w:lang w:val="en-US" w:eastAsia="zh-CN"/>
        </w:rPr>
        <w:t xml:space="preserve">is a </w:t>
      </w:r>
      <w:r w:rsidR="00D55823">
        <w:rPr>
          <w:rFonts w:eastAsia="宋体"/>
          <w:sz w:val="20"/>
          <w:lang w:val="en-US" w:eastAsia="zh-CN"/>
        </w:rPr>
        <w:t>subfield</w:t>
      </w:r>
      <w:r w:rsidR="00AA2057" w:rsidRPr="00F44BED">
        <w:rPr>
          <w:rFonts w:eastAsia="宋体"/>
          <w:sz w:val="20"/>
          <w:lang w:val="en-US" w:eastAsia="zh-CN"/>
        </w:rPr>
        <w:t xml:space="preserve"> referred as</w:t>
      </w:r>
      <w:r w:rsidR="00125A19" w:rsidRPr="00F44BED">
        <w:rPr>
          <w:rFonts w:eastAsia="宋体"/>
          <w:sz w:val="20"/>
          <w:lang w:val="en-US" w:eastAsia="zh-CN"/>
        </w:rPr>
        <w:t xml:space="preserve"> Disabled </w:t>
      </w:r>
      <w:proofErr w:type="spellStart"/>
      <w:r w:rsidR="00125A19" w:rsidRPr="00F44BED">
        <w:rPr>
          <w:rFonts w:eastAsia="宋体"/>
          <w:sz w:val="20"/>
          <w:lang w:val="en-US" w:eastAsia="zh-CN"/>
        </w:rPr>
        <w:t>Subchannel</w:t>
      </w:r>
      <w:proofErr w:type="spellEnd"/>
      <w:r w:rsidR="00125A19" w:rsidRPr="00F44BED">
        <w:rPr>
          <w:rFonts w:eastAsia="宋体"/>
          <w:sz w:val="20"/>
          <w:lang w:val="en-US" w:eastAsia="zh-CN"/>
        </w:rPr>
        <w:t xml:space="preserve"> Bitmap</w:t>
      </w:r>
      <w:r w:rsidR="00D336F9" w:rsidRPr="00F44BED">
        <w:rPr>
          <w:rFonts w:eastAsia="宋体"/>
          <w:sz w:val="20"/>
          <w:lang w:val="en-US" w:eastAsia="zh-CN"/>
        </w:rPr>
        <w:t xml:space="preserve">, which </w:t>
      </w:r>
      <w:r w:rsidR="00D336F9" w:rsidRPr="00F44BED">
        <w:rPr>
          <w:color w:val="000000"/>
          <w:sz w:val="20"/>
        </w:rPr>
        <w:t xml:space="preserve">provides a list of </w:t>
      </w:r>
      <w:proofErr w:type="spellStart"/>
      <w:r w:rsidR="00D336F9" w:rsidRPr="00F44BED">
        <w:rPr>
          <w:color w:val="000000"/>
          <w:sz w:val="20"/>
        </w:rPr>
        <w:t>subchannels</w:t>
      </w:r>
      <w:proofErr w:type="spellEnd"/>
      <w:r w:rsidR="00D336F9" w:rsidRPr="00F44BED">
        <w:rPr>
          <w:color w:val="000000"/>
          <w:sz w:val="20"/>
        </w:rPr>
        <w:t xml:space="preserve"> that are punctured within the BSS bandwidth</w:t>
      </w:r>
      <w:r w:rsidR="00D76344">
        <w:rPr>
          <w:color w:val="000000"/>
          <w:sz w:val="20"/>
        </w:rPr>
        <w:t xml:space="preserve">. </w:t>
      </w:r>
      <w:r w:rsidR="00EC757F">
        <w:rPr>
          <w:color w:val="000000"/>
          <w:sz w:val="20"/>
        </w:rPr>
        <w:t>Meanwhile</w:t>
      </w:r>
      <w:r w:rsidR="00071B91" w:rsidRPr="00F44BED">
        <w:rPr>
          <w:color w:val="000000"/>
          <w:sz w:val="20"/>
        </w:rPr>
        <w:t>, t</w:t>
      </w:r>
      <w:r w:rsidR="006D4B5F" w:rsidRPr="00F44BED">
        <w:rPr>
          <w:color w:val="000000"/>
          <w:sz w:val="20"/>
        </w:rPr>
        <w:t>he PHYCONFIG_VECTOR carried in a PHY-</w:t>
      </w:r>
      <w:proofErr w:type="spellStart"/>
      <w:r w:rsidR="006D4B5F" w:rsidRPr="00F44BED">
        <w:rPr>
          <w:color w:val="000000"/>
          <w:sz w:val="20"/>
        </w:rPr>
        <w:t>CONFIG.request</w:t>
      </w:r>
      <w:proofErr w:type="spellEnd"/>
      <w:r w:rsidR="006D4B5F" w:rsidRPr="00F44BED">
        <w:rPr>
          <w:color w:val="000000"/>
          <w:sz w:val="20"/>
        </w:rPr>
        <w:t xml:space="preserve"> primitive for an EHT PHY contains a DISABLED_SUBCHANNEL_BITMAP parameter, which identifies the 20 MHz </w:t>
      </w:r>
      <w:proofErr w:type="spellStart"/>
      <w:r w:rsidR="006D4B5F" w:rsidRPr="00F44BED">
        <w:rPr>
          <w:color w:val="000000"/>
          <w:sz w:val="20"/>
        </w:rPr>
        <w:t>subchannels</w:t>
      </w:r>
      <w:proofErr w:type="spellEnd"/>
      <w:r w:rsidR="006D4B5F" w:rsidRPr="00F44BED">
        <w:rPr>
          <w:color w:val="000000"/>
          <w:sz w:val="20"/>
        </w:rPr>
        <w:t xml:space="preserve"> that are punctured in an EHT BSS.</w:t>
      </w:r>
      <w:r w:rsidR="00F5606C" w:rsidRPr="00F44BED">
        <w:rPr>
          <w:color w:val="000000"/>
          <w:sz w:val="20"/>
        </w:rPr>
        <w:t xml:space="preserve"> </w:t>
      </w:r>
      <w:r w:rsidR="00D55823">
        <w:rPr>
          <w:color w:val="000000"/>
          <w:sz w:val="20"/>
        </w:rPr>
        <w:t xml:space="preserve">Thus, </w:t>
      </w:r>
      <w:r w:rsidR="00751A8F">
        <w:rPr>
          <w:color w:val="000000"/>
          <w:sz w:val="20"/>
        </w:rPr>
        <w:t xml:space="preserve">the </w:t>
      </w:r>
      <w:r w:rsidR="00751A8F" w:rsidRPr="00F44BED">
        <w:rPr>
          <w:color w:val="000000"/>
          <w:sz w:val="20"/>
        </w:rPr>
        <w:t>parameter</w:t>
      </w:r>
      <w:r w:rsidR="00751A8F">
        <w:rPr>
          <w:color w:val="000000"/>
          <w:sz w:val="20"/>
        </w:rPr>
        <w:t xml:space="preserve"> </w:t>
      </w:r>
      <w:r w:rsidR="00751A8F" w:rsidRPr="00F44BED">
        <w:rPr>
          <w:color w:val="000000"/>
          <w:sz w:val="20"/>
        </w:rPr>
        <w:t>DISABLED_SUBCHANNEL_BITMAP</w:t>
      </w:r>
      <w:r w:rsidR="00751A8F">
        <w:rPr>
          <w:color w:val="000000"/>
          <w:sz w:val="20"/>
        </w:rPr>
        <w:t xml:space="preserve"> </w:t>
      </w:r>
      <w:r w:rsidR="003478DA">
        <w:rPr>
          <w:color w:val="000000"/>
          <w:sz w:val="20"/>
        </w:rPr>
        <w:t>should be ignored when the EHT PHY is acted as a non-HT/HT/VHT/HE PHY.</w:t>
      </w:r>
    </w:p>
    <w:p w14:paraId="22C234CD" w14:textId="77777777" w:rsidR="00987CF9" w:rsidRDefault="00987CF9" w:rsidP="008A407D">
      <w:pPr>
        <w:rPr>
          <w:color w:val="000000"/>
          <w:sz w:val="20"/>
        </w:rPr>
      </w:pPr>
    </w:p>
    <w:p w14:paraId="0F70696D" w14:textId="59B65D66" w:rsidR="00987CF9" w:rsidRDefault="00987CF9" w:rsidP="008A407D">
      <w:pPr>
        <w:rPr>
          <w:color w:val="000000"/>
          <w:sz w:val="20"/>
        </w:rPr>
      </w:pPr>
      <w:r>
        <w:rPr>
          <w:color w:val="000000"/>
          <w:sz w:val="20"/>
        </w:rPr>
        <w:t xml:space="preserve">The corresponding revision </w:t>
      </w:r>
      <w:r w:rsidR="00AF06D7">
        <w:rPr>
          <w:color w:val="000000"/>
          <w:sz w:val="20"/>
        </w:rPr>
        <w:t xml:space="preserve">can be summarized as </w:t>
      </w:r>
      <w:r w:rsidR="00594B30">
        <w:rPr>
          <w:color w:val="000000"/>
          <w:sz w:val="20"/>
        </w:rPr>
        <w:t>follows.</w:t>
      </w:r>
    </w:p>
    <w:p w14:paraId="20B4DCB8" w14:textId="77777777" w:rsidR="00812A0E" w:rsidRDefault="00812A0E" w:rsidP="008A407D">
      <w:pPr>
        <w:rPr>
          <w:color w:val="000000"/>
          <w:sz w:val="20"/>
        </w:rPr>
      </w:pPr>
    </w:p>
    <w:p w14:paraId="55845430" w14:textId="3E445F6E" w:rsidR="00812A0E" w:rsidRPr="00812A0E" w:rsidRDefault="00812A0E" w:rsidP="00812A0E">
      <w:pPr>
        <w:pStyle w:val="ae"/>
        <w:numPr>
          <w:ilvl w:val="0"/>
          <w:numId w:val="19"/>
        </w:numPr>
        <w:rPr>
          <w:rFonts w:eastAsia="宋体"/>
          <w:color w:val="000000"/>
          <w:sz w:val="20"/>
          <w:lang w:eastAsia="zh-CN"/>
        </w:rPr>
      </w:pPr>
      <w:r>
        <w:rPr>
          <w:rFonts w:eastAsia="宋体"/>
          <w:color w:val="000000"/>
          <w:sz w:val="20"/>
          <w:lang w:eastAsia="zh-CN"/>
        </w:rPr>
        <w:t xml:space="preserve">Make the following revision in Line 59, Page </w:t>
      </w:r>
      <w:r w:rsidR="00A71216">
        <w:rPr>
          <w:rFonts w:eastAsia="宋体"/>
          <w:color w:val="000000"/>
          <w:sz w:val="20"/>
          <w:lang w:eastAsia="zh-CN"/>
        </w:rPr>
        <w:t xml:space="preserve">567 of </w:t>
      </w:r>
      <w:proofErr w:type="spellStart"/>
      <w:r w:rsidR="00A71216">
        <w:rPr>
          <w:rFonts w:eastAsia="宋体"/>
          <w:color w:val="000000"/>
          <w:sz w:val="20"/>
          <w:lang w:eastAsia="zh-CN"/>
        </w:rPr>
        <w:t>TGbe</w:t>
      </w:r>
      <w:proofErr w:type="spellEnd"/>
      <w:r w:rsidR="00A71216">
        <w:rPr>
          <w:rFonts w:eastAsia="宋体"/>
          <w:color w:val="000000"/>
          <w:sz w:val="20"/>
          <w:lang w:eastAsia="zh-CN"/>
        </w:rPr>
        <w:t xml:space="preserve"> Draft D2.0.</w:t>
      </w:r>
    </w:p>
    <w:p w14:paraId="442A0944" w14:textId="77777777" w:rsidR="00594B30" w:rsidRDefault="00594B30" w:rsidP="008A407D">
      <w:pPr>
        <w:rPr>
          <w:color w:val="000000"/>
          <w:sz w:val="20"/>
        </w:rPr>
      </w:pPr>
    </w:p>
    <w:p w14:paraId="0EF5DB16" w14:textId="5B66312E" w:rsidR="00AF3F94" w:rsidRDefault="00213343" w:rsidP="008A407D">
      <w:pPr>
        <w:rPr>
          <w:color w:val="000000"/>
          <w:sz w:val="20"/>
        </w:rPr>
      </w:pPr>
      <w:r w:rsidRPr="00213343">
        <w:rPr>
          <w:rFonts w:ascii="TimesNewRomanPSMT" w:hAnsi="TimesNewRomanPSMT"/>
          <w:color w:val="000000"/>
          <w:sz w:val="20"/>
        </w:rPr>
        <w:t>To support the non-HT format, the EHT PHY, on receipt of a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13343">
        <w:rPr>
          <w:rFonts w:ascii="TimesNewRomanPSMT" w:hAnsi="TimesNewRomanPSMT"/>
          <w:color w:val="000000"/>
          <w:sz w:val="20"/>
        </w:rPr>
        <w:t>PHY-</w:t>
      </w:r>
      <w:proofErr w:type="spellStart"/>
      <w:r w:rsidRPr="00213343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213343">
        <w:rPr>
          <w:rFonts w:ascii="TimesNewRomanPSMT" w:hAnsi="TimesNewRomanPSMT"/>
          <w:color w:val="000000"/>
          <w:sz w:val="20"/>
        </w:rPr>
        <w:t>(PHYCONFIG_VECTOR) primitive, behaves as if it were a Clause 15 (DSSS PHY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13343">
        <w:rPr>
          <w:rFonts w:ascii="TimesNewRomanPSMT" w:hAnsi="TimesNewRomanPSMT"/>
          <w:color w:val="000000"/>
          <w:sz w:val="20"/>
        </w:rPr>
        <w:t>specification for the 2.4 GHz band designated for ISM applications), Clause 16 (High rate direct sequence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13343">
        <w:rPr>
          <w:rFonts w:ascii="TimesNewRomanPSMT" w:hAnsi="TimesNewRomanPSMT"/>
          <w:color w:val="000000"/>
          <w:sz w:val="20"/>
        </w:rPr>
        <w:t>spread spectrum (HR/DSSS) PHY specification), Clause 17 (Orthogonal frequency division multiplexing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13343">
        <w:rPr>
          <w:rFonts w:ascii="TimesNewRomanPSMT" w:hAnsi="TimesNewRomanPSMT"/>
          <w:color w:val="000000"/>
          <w:sz w:val="20"/>
        </w:rPr>
        <w:t>(OFDM) PHY specification), or Clause 18 (Extended Rate PHY (ERP) specification) PHY that had received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13343">
        <w:rPr>
          <w:rFonts w:ascii="TimesNewRomanPSMT" w:hAnsi="TimesNewRomanPSMT"/>
          <w:color w:val="000000"/>
          <w:sz w:val="20"/>
        </w:rPr>
        <w:t>a PHY-</w:t>
      </w:r>
      <w:proofErr w:type="spellStart"/>
      <w:r w:rsidRPr="00213343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213343">
        <w:rPr>
          <w:rFonts w:ascii="TimesNewRomanPSMT" w:hAnsi="TimesNewRomanPSMT"/>
          <w:color w:val="000000"/>
          <w:sz w:val="20"/>
        </w:rPr>
        <w:t>(PHYCONFIG_VECTOR) primitive but without the PHYCONFIG_VECTOR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13343">
        <w:rPr>
          <w:rFonts w:ascii="TimesNewRomanPSMT" w:hAnsi="TimesNewRomanPSMT"/>
          <w:color w:val="000000"/>
          <w:sz w:val="20"/>
        </w:rPr>
        <w:t>parameters CHANNEL_WIDTH</w:t>
      </w:r>
      <w:del w:id="1" w:author="gongbo (E)" w:date="2022-09-08T17:43:00Z">
        <w:r w:rsidRPr="00213343" w:rsidDel="00213343">
          <w:rPr>
            <w:rFonts w:ascii="TimesNewRomanPSMT" w:hAnsi="TimesNewRomanPSMT"/>
            <w:color w:val="000000"/>
            <w:sz w:val="20"/>
          </w:rPr>
          <w:delText xml:space="preserve"> and</w:delText>
        </w:r>
      </w:del>
      <w:ins w:id="2" w:author="gongbo (E)" w:date="2022-09-08T17:43:00Z">
        <w:r>
          <w:rPr>
            <w:rFonts w:ascii="TimesNewRomanPSMT" w:hAnsi="TimesNewRomanPSMT"/>
            <w:color w:val="000000"/>
            <w:sz w:val="20"/>
          </w:rPr>
          <w:t>,</w:t>
        </w:r>
      </w:ins>
      <w:r w:rsidRPr="00213343">
        <w:rPr>
          <w:rFonts w:ascii="TimesNewRomanPSMT" w:hAnsi="TimesNewRomanPSMT"/>
          <w:color w:val="000000"/>
          <w:sz w:val="20"/>
        </w:rPr>
        <w:t xml:space="preserve"> CENTER_FREQUENCY_SEGMENT_0</w:t>
      </w:r>
      <w:ins w:id="3" w:author="gongbo (E)" w:date="2022-09-08T17:43:00Z">
        <w:r>
          <w:rPr>
            <w:rFonts w:ascii="TimesNewRomanPSMT" w:hAnsi="TimesNewRomanPSMT"/>
            <w:color w:val="000000"/>
            <w:sz w:val="20"/>
          </w:rPr>
          <w:t xml:space="preserve"> and </w:t>
        </w:r>
        <w:r w:rsidRPr="002976E5">
          <w:rPr>
            <w:rFonts w:ascii="TimesNewRomanPSMT" w:hAnsi="TimesNewRomanPSMT"/>
            <w:color w:val="000000"/>
            <w:sz w:val="20"/>
          </w:rPr>
          <w:t>DISABLED_SUBCHANNEL_BITMAP</w:t>
        </w:r>
      </w:ins>
      <w:r w:rsidRPr="00213343">
        <w:rPr>
          <w:rFonts w:ascii="TimesNewRomanPSMT" w:hAnsi="TimesNewRomanPSMT"/>
          <w:color w:val="000000"/>
          <w:sz w:val="20"/>
        </w:rPr>
        <w:t>.</w:t>
      </w:r>
    </w:p>
    <w:p w14:paraId="338C357F" w14:textId="77777777" w:rsidR="00AF3F94" w:rsidRDefault="00AF3F94" w:rsidP="008A407D">
      <w:pPr>
        <w:rPr>
          <w:color w:val="000000"/>
          <w:sz w:val="20"/>
        </w:rPr>
      </w:pPr>
    </w:p>
    <w:p w14:paraId="31F5E5FD" w14:textId="576A593D" w:rsidR="006A0DD1" w:rsidRPr="006A0DD1" w:rsidRDefault="006A0DD1" w:rsidP="006A0DD1">
      <w:pPr>
        <w:pStyle w:val="ae"/>
        <w:numPr>
          <w:ilvl w:val="0"/>
          <w:numId w:val="19"/>
        </w:numPr>
        <w:rPr>
          <w:rFonts w:eastAsia="宋体"/>
          <w:color w:val="000000"/>
          <w:sz w:val="20"/>
          <w:lang w:eastAsia="zh-CN"/>
        </w:rPr>
      </w:pPr>
      <w:r>
        <w:rPr>
          <w:rFonts w:eastAsia="宋体"/>
          <w:color w:val="000000"/>
          <w:sz w:val="20"/>
          <w:lang w:eastAsia="zh-CN"/>
        </w:rPr>
        <w:t xml:space="preserve">Make the following revision in Line 35, Page 568 of </w:t>
      </w:r>
      <w:proofErr w:type="spellStart"/>
      <w:r>
        <w:rPr>
          <w:rFonts w:eastAsia="宋体"/>
          <w:color w:val="000000"/>
          <w:sz w:val="20"/>
          <w:lang w:eastAsia="zh-CN"/>
        </w:rPr>
        <w:t>TGbe</w:t>
      </w:r>
      <w:proofErr w:type="spellEnd"/>
      <w:r>
        <w:rPr>
          <w:rFonts w:eastAsia="宋体"/>
          <w:color w:val="000000"/>
          <w:sz w:val="20"/>
          <w:lang w:eastAsia="zh-CN"/>
        </w:rPr>
        <w:t xml:space="preserve"> Draft D2.0.</w:t>
      </w:r>
    </w:p>
    <w:p w14:paraId="4184EF48" w14:textId="77777777" w:rsidR="006A0DD1" w:rsidRDefault="006A0DD1" w:rsidP="008A407D">
      <w:pPr>
        <w:rPr>
          <w:color w:val="000000"/>
          <w:sz w:val="20"/>
        </w:rPr>
      </w:pPr>
    </w:p>
    <w:p w14:paraId="1BB24F2C" w14:textId="42D98A0A" w:rsidR="00594B30" w:rsidRDefault="00DE2E92" w:rsidP="008A407D">
      <w:pPr>
        <w:rPr>
          <w:rFonts w:ascii="TimesNewRomanPSMT" w:hAnsi="TimesNewRomanPSMT"/>
          <w:color w:val="000000"/>
          <w:sz w:val="20"/>
        </w:rPr>
      </w:pPr>
      <w:r w:rsidRPr="00DE2E92">
        <w:rPr>
          <w:rFonts w:ascii="TimesNewRomanPSMT" w:hAnsi="TimesNewRomanPSMT"/>
          <w:color w:val="000000"/>
          <w:sz w:val="20"/>
        </w:rPr>
        <w:t>On receipt of a PHY-</w:t>
      </w:r>
      <w:proofErr w:type="spellStart"/>
      <w:r w:rsidRPr="00DE2E92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DE2E92">
        <w:rPr>
          <w:rFonts w:ascii="TimesNewRomanPSMT" w:hAnsi="TimesNewRomanPSMT"/>
          <w:color w:val="000000"/>
          <w:sz w:val="20"/>
        </w:rPr>
        <w:t>(PHYCONFIG_VECTOR) primitive, the EHT PHY behaves, for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>purposes of HT PPDU transmission and reception, as if it were a Clause 19 (High Throughput (HT) PHY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>specification) PHY that had received PHY-</w:t>
      </w:r>
      <w:proofErr w:type="spellStart"/>
      <w:r w:rsidRPr="00DE2E92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DE2E92">
        <w:rPr>
          <w:rFonts w:ascii="TimesNewRomanPSMT" w:hAnsi="TimesNewRomanPSMT"/>
          <w:color w:val="000000"/>
          <w:sz w:val="20"/>
        </w:rPr>
        <w:t>(PHYCONFIG_VECTOR) primitive but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>without the PHYCONFIG_VECTOR parameters CHANNEL_WIDTH</w:t>
      </w:r>
      <w:del w:id="4" w:author="gongbo (E)" w:date="2022-09-08T17:39:00Z">
        <w:r w:rsidRPr="00DE2E92" w:rsidDel="002976E5">
          <w:rPr>
            <w:rFonts w:ascii="TimesNewRomanPSMT" w:hAnsi="TimesNewRomanPSMT"/>
            <w:color w:val="000000"/>
            <w:sz w:val="20"/>
          </w:rPr>
          <w:delText xml:space="preserve"> and</w:delText>
        </w:r>
      </w:del>
      <w:ins w:id="5" w:author="gongbo (E)" w:date="2022-09-08T17:39:00Z">
        <w:r w:rsidR="002976E5">
          <w:rPr>
            <w:rFonts w:ascii="TimesNewRomanPSMT" w:hAnsi="TimesNewRomanPSMT"/>
            <w:color w:val="000000"/>
            <w:sz w:val="20"/>
          </w:rPr>
          <w:t>,</w:t>
        </w:r>
      </w:ins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 xml:space="preserve">CENTER_FREQUENCY_SEGMENT_0 </w:t>
      </w:r>
      <w:ins w:id="6" w:author="gongbo (E)" w:date="2022-09-08T17:39:00Z">
        <w:r w:rsidR="002976E5">
          <w:rPr>
            <w:rFonts w:ascii="TimesNewRomanPSMT" w:hAnsi="TimesNewRomanPSMT"/>
            <w:color w:val="000000"/>
            <w:sz w:val="20"/>
          </w:rPr>
          <w:t xml:space="preserve">and </w:t>
        </w:r>
        <w:r w:rsidR="002976E5" w:rsidRPr="002976E5">
          <w:rPr>
            <w:rFonts w:ascii="TimesNewRomanPSMT" w:hAnsi="TimesNewRomanPSMT"/>
            <w:color w:val="000000"/>
            <w:sz w:val="20"/>
          </w:rPr>
          <w:t xml:space="preserve">DISABLED_SUBCHANNEL_BITMAP </w:t>
        </w:r>
      </w:ins>
      <w:r w:rsidRPr="00DE2E92">
        <w:rPr>
          <w:rFonts w:ascii="TimesNewRomanPSMT" w:hAnsi="TimesNewRomanPSMT"/>
          <w:color w:val="000000"/>
          <w:sz w:val="20"/>
        </w:rPr>
        <w:t>and with the PHYCONFIG_VECTOR parameter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>SECONDARY_CHANNEL_OFFSET set to SECONDARY_CHANNEL_NONE if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 xml:space="preserve">dot11CurrentChannelWidth indicates 20 MHz, to SECONDARY_CHANNEL_ABOVE if </w:t>
      </w:r>
      <w:r w:rsidRPr="00DE2E92">
        <w:rPr>
          <w:rFonts w:ascii="TimesNewRomanPS-ItalicMT" w:hAnsi="TimesNewRomanPS-ItalicMT"/>
          <w:i/>
          <w:iCs/>
          <w:color w:val="000000"/>
          <w:sz w:val="20"/>
        </w:rPr>
        <w:t>f</w:t>
      </w:r>
      <w:r w:rsidRPr="00DE2E92">
        <w:rPr>
          <w:rFonts w:ascii="TimesNewRomanPS-ItalicMT" w:hAnsi="TimesNewRomanPS-ItalicMT"/>
          <w:i/>
          <w:iCs/>
          <w:color w:val="000000"/>
          <w:sz w:val="12"/>
          <w:szCs w:val="12"/>
        </w:rPr>
        <w:t>P</w:t>
      </w:r>
      <w:r w:rsidRPr="00DE2E92">
        <w:rPr>
          <w:rFonts w:ascii="TimesNewRomanPSMT" w:hAnsi="TimesNewRomanPSMT"/>
          <w:color w:val="000000"/>
          <w:sz w:val="12"/>
          <w:szCs w:val="12"/>
        </w:rPr>
        <w:t>20</w:t>
      </w:r>
      <w:r w:rsidRPr="00DE2E92">
        <w:rPr>
          <w:rFonts w:ascii="SymbolMT" w:hAnsi="SymbolMT" w:hint="eastAsia"/>
          <w:color w:val="000000"/>
          <w:sz w:val="12"/>
          <w:szCs w:val="12"/>
        </w:rPr>
        <w:sym w:font="Symbol" w:char="F02C"/>
      </w:r>
      <w:r w:rsidRPr="00DE2E92">
        <w:rPr>
          <w:rFonts w:ascii="SymbolMT" w:hAnsi="SymbolMT"/>
          <w:color w:val="000000"/>
          <w:sz w:val="12"/>
          <w:szCs w:val="12"/>
        </w:rPr>
        <w:t xml:space="preserve"> </w:t>
      </w:r>
      <w:proofErr w:type="spellStart"/>
      <w:r w:rsidRPr="00DE2E92">
        <w:rPr>
          <w:rFonts w:ascii="TimesNewRomanPS-ItalicMT" w:hAnsi="TimesNewRomanPS-ItalicMT"/>
          <w:i/>
          <w:iCs/>
          <w:color w:val="000000"/>
          <w:sz w:val="12"/>
          <w:szCs w:val="12"/>
        </w:rPr>
        <w:t>idx</w:t>
      </w:r>
      <w:proofErr w:type="spellEnd"/>
      <w:r w:rsidRPr="00DE2E92">
        <w:rPr>
          <w:rFonts w:ascii="TimesNewRomanPS-ItalicMT" w:hAnsi="TimesNewRomanPS-ItalicMT"/>
          <w:i/>
          <w:iCs/>
          <w:color w:val="000000"/>
          <w:sz w:val="12"/>
          <w:szCs w:val="12"/>
        </w:rPr>
        <w:t xml:space="preserve"> </w:t>
      </w:r>
      <w:r w:rsidRPr="00DE2E92">
        <w:rPr>
          <w:rFonts w:ascii="SymbolMT" w:hAnsi="SymbolMT" w:hint="eastAsia"/>
          <w:color w:val="000000"/>
          <w:sz w:val="20"/>
          <w:szCs w:val="12"/>
        </w:rPr>
        <w:sym w:font="Symbol" w:char="F03C"/>
      </w:r>
      <w:r w:rsidRPr="00DE2E92">
        <w:rPr>
          <w:rFonts w:ascii="SymbolMT" w:hAnsi="SymbolMT"/>
          <w:color w:val="000000"/>
          <w:sz w:val="20"/>
          <w:szCs w:val="12"/>
        </w:rPr>
        <w:t xml:space="preserve"> </w:t>
      </w:r>
      <w:r w:rsidRPr="00DE2E92">
        <w:rPr>
          <w:rFonts w:ascii="TimesNewRomanPS-ItalicMT" w:hAnsi="TimesNewRomanPS-ItalicMT"/>
          <w:i/>
          <w:iCs/>
          <w:color w:val="000000"/>
          <w:sz w:val="20"/>
        </w:rPr>
        <w:t>f</w:t>
      </w:r>
      <w:r w:rsidRPr="00DE2E92">
        <w:rPr>
          <w:rFonts w:ascii="TimesNewRomanPS-ItalicMT" w:hAnsi="TimesNewRomanPS-ItalicMT"/>
          <w:i/>
          <w:iCs/>
          <w:color w:val="000000"/>
          <w:sz w:val="12"/>
          <w:szCs w:val="12"/>
        </w:rPr>
        <w:t>S</w:t>
      </w:r>
      <w:r w:rsidRPr="00DE2E92">
        <w:rPr>
          <w:rFonts w:ascii="TimesNewRomanPSMT" w:hAnsi="TimesNewRomanPSMT"/>
          <w:color w:val="000000"/>
          <w:sz w:val="12"/>
          <w:szCs w:val="12"/>
        </w:rPr>
        <w:t>20</w:t>
      </w:r>
      <w:r w:rsidRPr="00DE2E92">
        <w:rPr>
          <w:rFonts w:ascii="SymbolMT" w:hAnsi="SymbolMT" w:hint="eastAsia"/>
          <w:color w:val="000000"/>
          <w:sz w:val="12"/>
          <w:szCs w:val="12"/>
        </w:rPr>
        <w:sym w:font="Symbol" w:char="F02C"/>
      </w:r>
      <w:r w:rsidRPr="00DE2E92">
        <w:rPr>
          <w:rFonts w:ascii="SymbolMT" w:hAnsi="SymbolMT"/>
          <w:color w:val="000000"/>
          <w:sz w:val="12"/>
          <w:szCs w:val="12"/>
        </w:rPr>
        <w:t xml:space="preserve"> </w:t>
      </w:r>
      <w:proofErr w:type="spellStart"/>
      <w:r w:rsidRPr="00DE2E92">
        <w:rPr>
          <w:rFonts w:ascii="TimesNewRomanPS-ItalicMT" w:hAnsi="TimesNewRomanPS-ItalicMT"/>
          <w:i/>
          <w:iCs/>
          <w:color w:val="000000"/>
          <w:sz w:val="12"/>
          <w:szCs w:val="12"/>
        </w:rPr>
        <w:t>idx</w:t>
      </w:r>
      <w:proofErr w:type="spellEnd"/>
      <w:r w:rsidRPr="00DE2E92">
        <w:rPr>
          <w:rFonts w:ascii="TimesNewRomanPSMT" w:hAnsi="TimesNewRomanPSMT"/>
          <w:color w:val="000000"/>
          <w:sz w:val="20"/>
        </w:rPr>
        <w:t>,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E2E92">
        <w:rPr>
          <w:rFonts w:ascii="TimesNewRomanPSMT" w:hAnsi="TimesNewRomanPSMT"/>
          <w:color w:val="000000"/>
          <w:sz w:val="20"/>
        </w:rPr>
        <w:t>or to SECONDARY_CHANNEL_BELOW otherwise.</w:t>
      </w:r>
    </w:p>
    <w:p w14:paraId="46AEFD90" w14:textId="77777777" w:rsidR="00BF5640" w:rsidRDefault="00BF5640" w:rsidP="008A407D">
      <w:pPr>
        <w:rPr>
          <w:rFonts w:ascii="TimesNewRomanPSMT" w:hAnsi="TimesNewRomanPSMT"/>
          <w:color w:val="000000"/>
          <w:sz w:val="20"/>
        </w:rPr>
      </w:pPr>
    </w:p>
    <w:p w14:paraId="5BD29A03" w14:textId="02E84427" w:rsidR="002170FD" w:rsidRPr="002170FD" w:rsidRDefault="002170FD" w:rsidP="002170FD">
      <w:pPr>
        <w:pStyle w:val="ae"/>
        <w:numPr>
          <w:ilvl w:val="0"/>
          <w:numId w:val="19"/>
        </w:numPr>
        <w:rPr>
          <w:rFonts w:ascii="TimesNewRomanPSMT" w:eastAsia="宋体" w:hAnsi="TimesNewRomanPSMT"/>
          <w:color w:val="000000"/>
          <w:sz w:val="20"/>
          <w:lang w:eastAsia="zh-CN"/>
        </w:rPr>
      </w:pPr>
      <w:r>
        <w:rPr>
          <w:rFonts w:eastAsia="宋体"/>
          <w:color w:val="000000"/>
          <w:sz w:val="20"/>
          <w:lang w:eastAsia="zh-CN"/>
        </w:rPr>
        <w:t xml:space="preserve">Make the following revision in Line 6, Page 569 of </w:t>
      </w:r>
      <w:proofErr w:type="spellStart"/>
      <w:r>
        <w:rPr>
          <w:rFonts w:eastAsia="宋体"/>
          <w:color w:val="000000"/>
          <w:sz w:val="20"/>
          <w:lang w:eastAsia="zh-CN"/>
        </w:rPr>
        <w:t>TGbe</w:t>
      </w:r>
      <w:proofErr w:type="spellEnd"/>
      <w:r>
        <w:rPr>
          <w:rFonts w:eastAsia="宋体"/>
          <w:color w:val="000000"/>
          <w:sz w:val="20"/>
          <w:lang w:eastAsia="zh-CN"/>
        </w:rPr>
        <w:t xml:space="preserve"> Draft D2.0.</w:t>
      </w:r>
    </w:p>
    <w:p w14:paraId="396B3F87" w14:textId="77777777" w:rsidR="002170FD" w:rsidRPr="00044900" w:rsidRDefault="002170FD" w:rsidP="008A407D">
      <w:pPr>
        <w:rPr>
          <w:rFonts w:ascii="TimesNewRomanPSMT" w:hAnsi="TimesNewRomanPSMT"/>
          <w:color w:val="000000"/>
          <w:sz w:val="20"/>
        </w:rPr>
      </w:pPr>
    </w:p>
    <w:p w14:paraId="50FB1AFC" w14:textId="77777777" w:rsidR="00BF5640" w:rsidRDefault="00BF5640" w:rsidP="008A407D">
      <w:pPr>
        <w:rPr>
          <w:rFonts w:ascii="TimesNewRomanPSMT" w:hAnsi="TimesNewRomanPSMT"/>
          <w:color w:val="000000"/>
          <w:sz w:val="20"/>
        </w:rPr>
      </w:pPr>
      <w:r w:rsidRPr="00BF5640">
        <w:rPr>
          <w:rFonts w:ascii="TimesNewRomanPSMT" w:hAnsi="TimesNewRomanPSMT"/>
          <w:color w:val="000000"/>
          <w:sz w:val="20"/>
        </w:rPr>
        <w:t>On receipt of a PHY-</w:t>
      </w:r>
      <w:proofErr w:type="spellStart"/>
      <w:r w:rsidRPr="00BF5640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BF5640">
        <w:rPr>
          <w:rFonts w:ascii="TimesNewRomanPSMT" w:hAnsi="TimesNewRomanPSMT"/>
          <w:color w:val="000000"/>
          <w:sz w:val="20"/>
        </w:rPr>
        <w:t>(PHYCONFIG_VECTOR) primitive, the EHT PHY behaves, for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F5640">
        <w:rPr>
          <w:rFonts w:ascii="TimesNewRomanPSMT" w:hAnsi="TimesNewRomanPSMT"/>
          <w:color w:val="000000"/>
          <w:sz w:val="20"/>
        </w:rPr>
        <w:t>purposes of VHT PPDU transmission and reception, as if it were a Clause 21 (Very High Throughput (VHT)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F5640">
        <w:rPr>
          <w:rFonts w:ascii="TimesNewRomanPSMT" w:hAnsi="TimesNewRomanPSMT"/>
          <w:color w:val="000000"/>
          <w:sz w:val="20"/>
        </w:rPr>
        <w:t>PHY specification) PHY that received the PHY-</w:t>
      </w:r>
      <w:proofErr w:type="spellStart"/>
      <w:r w:rsidRPr="00BF5640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BF5640">
        <w:rPr>
          <w:rFonts w:ascii="TimesNewRomanPSMT" w:hAnsi="TimesNewRomanPSMT"/>
          <w:color w:val="000000"/>
          <w:sz w:val="20"/>
        </w:rPr>
        <w:t>(PHYCONFIG_VECTOR) primitive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BF5640">
        <w:rPr>
          <w:rFonts w:ascii="TimesNewRomanPSMT" w:hAnsi="TimesNewRomanPSMT"/>
          <w:color w:val="000000"/>
          <w:sz w:val="20"/>
        </w:rPr>
        <w:t>except that:</w:t>
      </w:r>
      <w:r>
        <w:rPr>
          <w:rFonts w:ascii="TimesNewRomanPSMT" w:hAnsi="TimesNewRomanPSMT"/>
          <w:color w:val="000000"/>
          <w:sz w:val="20"/>
        </w:rPr>
        <w:t xml:space="preserve"> </w:t>
      </w:r>
    </w:p>
    <w:p w14:paraId="60ACB207" w14:textId="484668A3" w:rsidR="00BF5640" w:rsidRPr="00A31018" w:rsidRDefault="00991998" w:rsidP="00A31018">
      <w:pPr>
        <w:ind w:firstLineChars="100" w:firstLine="200"/>
        <w:rPr>
          <w:rFonts w:ascii="TimesNewRomanPSMT" w:eastAsia="宋体" w:hAnsi="TimesNewRomanPSMT"/>
          <w:color w:val="000000"/>
          <w:sz w:val="20"/>
          <w:lang w:eastAsia="zh-CN"/>
        </w:rPr>
      </w:pPr>
      <w:ins w:id="7" w:author="gongbo (E)" w:date="2022-09-08T17:47:00Z">
        <w:r>
          <w:rPr>
            <w:rFonts w:ascii="TimesNewRomanPSMT" w:eastAsia="宋体" w:hAnsi="TimesNewRomanPSMT" w:hint="eastAsia"/>
            <w:color w:val="000000"/>
            <w:sz w:val="20"/>
            <w:lang w:eastAsia="zh-CN"/>
          </w:rPr>
          <w:t>—</w:t>
        </w:r>
        <w:r w:rsidRPr="00A31018">
          <w:rPr>
            <w:rFonts w:ascii="TimesNewRomanPSMT" w:eastAsia="宋体" w:hAnsi="TimesNewRomanPSMT"/>
            <w:color w:val="000000"/>
            <w:sz w:val="20"/>
            <w:lang w:eastAsia="zh-CN"/>
          </w:rPr>
          <w:t>without the PHYCONFIG_VECTOR DISABLED_SUBCHANNEL_BITMAP</w:t>
        </w:r>
      </w:ins>
    </w:p>
    <w:p w14:paraId="35C94034" w14:textId="486F6DD3" w:rsidR="00BF5640" w:rsidRDefault="00BF5640" w:rsidP="008A407D">
      <w:pPr>
        <w:rPr>
          <w:rFonts w:ascii="TimesNewRomanPSMT" w:hAnsi="TimesNewRomanPSMT"/>
          <w:color w:val="000000"/>
          <w:sz w:val="20"/>
        </w:rPr>
      </w:pPr>
      <w:r>
        <w:rPr>
          <w:rFonts w:ascii="TimesNewRomanPSMT" w:hAnsi="TimesNewRomanPSMT"/>
          <w:color w:val="000000"/>
          <w:sz w:val="20"/>
        </w:rPr>
        <w:t xml:space="preserve">    </w:t>
      </w:r>
      <w:r w:rsidRPr="00BF5640">
        <w:rPr>
          <w:rFonts w:ascii="TimesNewRomanPSMT" w:hAnsi="TimesNewRomanPSMT"/>
          <w:color w:val="000000"/>
          <w:sz w:val="20"/>
        </w:rPr>
        <w:t xml:space="preserve">— </w:t>
      </w:r>
      <w:proofErr w:type="gramStart"/>
      <w:r w:rsidRPr="00BF5640">
        <w:rPr>
          <w:rFonts w:ascii="TimesNewRomanPSMT" w:hAnsi="TimesNewRomanPSMT"/>
          <w:color w:val="000000"/>
          <w:sz w:val="20"/>
        </w:rPr>
        <w:t>the</w:t>
      </w:r>
      <w:proofErr w:type="gramEnd"/>
      <w:r w:rsidRPr="00BF5640">
        <w:rPr>
          <w:rFonts w:ascii="TimesNewRomanPSMT" w:hAnsi="TimesNewRomanPSMT"/>
          <w:color w:val="000000"/>
          <w:sz w:val="20"/>
        </w:rPr>
        <w:t xml:space="preserve"> CHANNEL_WIDTH parameter, if it is equal to 320 MHz, is replaced by 160 MHz</w:t>
      </w:r>
    </w:p>
    <w:p w14:paraId="424255E1" w14:textId="16EFF399" w:rsidR="00BF5640" w:rsidRDefault="00BF5640" w:rsidP="001D27E3">
      <w:pPr>
        <w:ind w:firstLine="195"/>
        <w:rPr>
          <w:rFonts w:ascii="TimesNewRomanPSMT" w:hAnsi="TimesNewRomanPSMT"/>
          <w:color w:val="000000"/>
          <w:sz w:val="20"/>
        </w:rPr>
      </w:pPr>
      <w:r w:rsidRPr="00BF5640">
        <w:rPr>
          <w:rFonts w:ascii="TimesNewRomanPSMT" w:hAnsi="TimesNewRomanPSMT"/>
          <w:color w:val="000000"/>
          <w:sz w:val="20"/>
        </w:rPr>
        <w:t xml:space="preserve">— </w:t>
      </w:r>
      <w:proofErr w:type="gramStart"/>
      <w:r w:rsidRPr="00BF5640">
        <w:rPr>
          <w:rFonts w:ascii="TimesNewRomanPSMT" w:hAnsi="TimesNewRomanPSMT"/>
          <w:color w:val="000000"/>
          <w:sz w:val="20"/>
        </w:rPr>
        <w:t>the</w:t>
      </w:r>
      <w:proofErr w:type="gramEnd"/>
      <w:r w:rsidRPr="00BF5640">
        <w:rPr>
          <w:rFonts w:ascii="TimesNewRomanPSMT" w:hAnsi="TimesNewRomanPSMT"/>
          <w:color w:val="000000"/>
          <w:sz w:val="20"/>
        </w:rPr>
        <w:t xml:space="preserve"> CENTER_FREQUENCY_SEGMENT_0 parameter, if the CHANNEL_WIDTH parameter is</w:t>
      </w:r>
      <w:r w:rsidRPr="00BF5640">
        <w:rPr>
          <w:rFonts w:ascii="TimesNewRomanPSMT" w:hAnsi="TimesNewRomanPSMT"/>
          <w:color w:val="000000"/>
          <w:sz w:val="20"/>
        </w:rPr>
        <w:br/>
        <w:t xml:space="preserve">equal to 320MHz, is replaced by the </w:t>
      </w:r>
      <w:proofErr w:type="spellStart"/>
      <w:r w:rsidRPr="00BF5640">
        <w:rPr>
          <w:rFonts w:ascii="TimesNewRomanPSMT" w:hAnsi="TimesNewRomanPSMT"/>
          <w:color w:val="000000"/>
          <w:sz w:val="20"/>
        </w:rPr>
        <w:t>center</w:t>
      </w:r>
      <w:proofErr w:type="spellEnd"/>
      <w:r w:rsidRPr="00BF5640">
        <w:rPr>
          <w:rFonts w:ascii="TimesNewRomanPSMT" w:hAnsi="TimesNewRomanPSMT"/>
          <w:color w:val="000000"/>
          <w:sz w:val="20"/>
        </w:rPr>
        <w:t xml:space="preserve"> of the primary 160 MHz channel.</w:t>
      </w:r>
    </w:p>
    <w:p w14:paraId="3565E820" w14:textId="77777777" w:rsidR="001D27E3" w:rsidRDefault="001D27E3" w:rsidP="00044900">
      <w:pPr>
        <w:rPr>
          <w:rFonts w:ascii="TimesNewRomanPSMT" w:hAnsi="TimesNewRomanPSMT"/>
          <w:color w:val="000000"/>
          <w:sz w:val="20"/>
        </w:rPr>
      </w:pPr>
    </w:p>
    <w:p w14:paraId="751B1E48" w14:textId="40FEA7EF" w:rsidR="002D02EA" w:rsidRPr="002D02EA" w:rsidRDefault="002D02EA" w:rsidP="002D02EA">
      <w:pPr>
        <w:pStyle w:val="ae"/>
        <w:numPr>
          <w:ilvl w:val="0"/>
          <w:numId w:val="19"/>
        </w:numPr>
        <w:rPr>
          <w:rFonts w:ascii="TimesNewRomanPSMT" w:eastAsia="宋体" w:hAnsi="TimesNewRomanPSMT"/>
          <w:color w:val="000000"/>
          <w:sz w:val="20"/>
          <w:lang w:eastAsia="zh-CN"/>
        </w:rPr>
      </w:pPr>
      <w:r>
        <w:rPr>
          <w:rFonts w:eastAsia="宋体"/>
          <w:color w:val="000000"/>
          <w:sz w:val="20"/>
          <w:lang w:eastAsia="zh-CN"/>
        </w:rPr>
        <w:t xml:space="preserve">Make the following revision in Line 40, Page 569 of </w:t>
      </w:r>
      <w:proofErr w:type="spellStart"/>
      <w:r>
        <w:rPr>
          <w:rFonts w:eastAsia="宋体"/>
          <w:color w:val="000000"/>
          <w:sz w:val="20"/>
          <w:lang w:eastAsia="zh-CN"/>
        </w:rPr>
        <w:t>TGbe</w:t>
      </w:r>
      <w:proofErr w:type="spellEnd"/>
      <w:r>
        <w:rPr>
          <w:rFonts w:eastAsia="宋体"/>
          <w:color w:val="000000"/>
          <w:sz w:val="20"/>
          <w:lang w:eastAsia="zh-CN"/>
        </w:rPr>
        <w:t xml:space="preserve"> Draft D2.0.</w:t>
      </w:r>
    </w:p>
    <w:p w14:paraId="2C659FF4" w14:textId="77777777" w:rsidR="002D02EA" w:rsidRDefault="002D02EA" w:rsidP="00044900">
      <w:pPr>
        <w:rPr>
          <w:rFonts w:ascii="TimesNewRomanPSMT" w:hAnsi="TimesNewRomanPSMT"/>
          <w:color w:val="000000"/>
          <w:sz w:val="20"/>
        </w:rPr>
      </w:pPr>
    </w:p>
    <w:p w14:paraId="5884E4DA" w14:textId="77777777" w:rsidR="001D27E3" w:rsidRDefault="001D27E3" w:rsidP="001D27E3">
      <w:pPr>
        <w:rPr>
          <w:rFonts w:ascii="TimesNewRomanPSMT" w:hAnsi="TimesNewRomanPSMT"/>
          <w:color w:val="000000"/>
          <w:sz w:val="20"/>
        </w:rPr>
      </w:pPr>
      <w:r w:rsidRPr="001D27E3">
        <w:rPr>
          <w:rFonts w:ascii="TimesNewRomanPSMT" w:hAnsi="TimesNewRomanPSMT"/>
          <w:color w:val="000000"/>
          <w:sz w:val="20"/>
        </w:rPr>
        <w:t>On receipt of a PHY-</w:t>
      </w:r>
      <w:proofErr w:type="spellStart"/>
      <w:r w:rsidRPr="001D27E3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1D27E3">
        <w:rPr>
          <w:rFonts w:ascii="TimesNewRomanPSMT" w:hAnsi="TimesNewRomanPSMT"/>
          <w:color w:val="000000"/>
          <w:sz w:val="20"/>
        </w:rPr>
        <w:t>(PHYCONFIG_VECTOR) primitive, the EHT PHY behaves, for the</w:t>
      </w:r>
      <w:r w:rsidRPr="001D27E3">
        <w:rPr>
          <w:rFonts w:ascii="TimesNewRomanPSMT" w:hAnsi="TimesNewRomanPSMT"/>
          <w:color w:val="000000"/>
          <w:sz w:val="20"/>
        </w:rPr>
        <w:br/>
        <w:t>purposes of HE PPDU transmission and reception, as if it were a Clause 27 (High Efficiency (HE) PHY</w:t>
      </w:r>
      <w:r w:rsidRPr="001D27E3">
        <w:rPr>
          <w:rFonts w:ascii="TimesNewRomanPSMT" w:hAnsi="TimesNewRomanPSMT"/>
          <w:color w:val="000000"/>
          <w:sz w:val="20"/>
        </w:rPr>
        <w:br/>
        <w:t>specification) PHY that received the PHY-</w:t>
      </w:r>
      <w:proofErr w:type="spellStart"/>
      <w:r w:rsidRPr="001D27E3">
        <w:rPr>
          <w:rFonts w:ascii="TimesNewRomanPSMT" w:hAnsi="TimesNewRomanPSMT"/>
          <w:color w:val="000000"/>
          <w:sz w:val="20"/>
        </w:rPr>
        <w:t>CONFIG.request</w:t>
      </w:r>
      <w:proofErr w:type="spellEnd"/>
      <w:r w:rsidRPr="001D27E3">
        <w:rPr>
          <w:rFonts w:ascii="TimesNewRomanPSMT" w:hAnsi="TimesNewRomanPSMT"/>
          <w:color w:val="000000"/>
          <w:sz w:val="20"/>
        </w:rPr>
        <w:t>(PHYCONFIG_VECTOR) primitive except</w:t>
      </w:r>
      <w:r w:rsidRPr="001D27E3">
        <w:rPr>
          <w:rFonts w:ascii="TimesNewRomanPSMT" w:hAnsi="TimesNewRomanPSMT"/>
          <w:color w:val="000000"/>
          <w:sz w:val="20"/>
        </w:rPr>
        <w:br/>
        <w:t>that:</w:t>
      </w:r>
    </w:p>
    <w:p w14:paraId="2186D856" w14:textId="5ECDBC26" w:rsidR="001D27E3" w:rsidRPr="00F44BED" w:rsidRDefault="001D27E3" w:rsidP="001D27E3">
      <w:pPr>
        <w:ind w:leftChars="100" w:left="220"/>
        <w:rPr>
          <w:rFonts w:eastAsia="宋体"/>
          <w:sz w:val="20"/>
          <w:lang w:val="en-US" w:eastAsia="zh-CN"/>
        </w:rPr>
      </w:pPr>
      <w:ins w:id="8" w:author="gongbo (E)" w:date="2022-09-08T17:48:00Z">
        <w:r>
          <w:rPr>
            <w:rFonts w:ascii="TimesNewRomanPSMT" w:hAnsi="TimesNewRomanPSMT"/>
            <w:color w:val="000000"/>
            <w:sz w:val="20"/>
          </w:rPr>
          <w:t>—</w:t>
        </w:r>
        <w:r w:rsidRPr="00A31018">
          <w:rPr>
            <w:rFonts w:ascii="TimesNewRomanPSMT" w:eastAsia="宋体" w:hAnsi="TimesNewRomanPSMT"/>
            <w:color w:val="000000"/>
            <w:sz w:val="20"/>
            <w:lang w:eastAsia="zh-CN"/>
          </w:rPr>
          <w:t>without the PHYCONFIG_VECTOR DISABLED_SUBCHANNEL_BITMAP</w:t>
        </w:r>
      </w:ins>
      <w:r w:rsidRPr="001D27E3">
        <w:rPr>
          <w:rFonts w:ascii="TimesNewRomanPSMT" w:hAnsi="TimesNewRomanPSMT"/>
          <w:color w:val="000000"/>
          <w:sz w:val="20"/>
        </w:rPr>
        <w:br/>
        <w:t>— the CHANNEL_WIDTH parameter, if it is equal to 320 MHz, is replaced by 160 MHz</w:t>
      </w:r>
      <w:r w:rsidRPr="001D27E3">
        <w:rPr>
          <w:rFonts w:ascii="TimesNewRomanPSMT" w:hAnsi="TimesNewRomanPSMT"/>
          <w:color w:val="000000"/>
          <w:sz w:val="20"/>
        </w:rPr>
        <w:br/>
        <w:t>— the CENTER_FREQUENCY_SEGMENT_0 parameter, if the CHANNEL_WIDTH parameter is</w:t>
      </w:r>
      <w:r w:rsidRPr="001D27E3">
        <w:rPr>
          <w:rFonts w:ascii="TimesNewRomanPSMT" w:hAnsi="TimesNewRomanPSMT"/>
          <w:color w:val="000000"/>
          <w:sz w:val="20"/>
        </w:rPr>
        <w:br/>
        <w:t xml:space="preserve">equal to 320 MHz, is replaced by the </w:t>
      </w:r>
      <w:proofErr w:type="spellStart"/>
      <w:r w:rsidRPr="001D27E3">
        <w:rPr>
          <w:rFonts w:ascii="TimesNewRomanPSMT" w:hAnsi="TimesNewRomanPSMT"/>
          <w:color w:val="000000"/>
          <w:sz w:val="20"/>
        </w:rPr>
        <w:t>center</w:t>
      </w:r>
      <w:proofErr w:type="spellEnd"/>
      <w:r w:rsidRPr="001D27E3">
        <w:rPr>
          <w:rFonts w:ascii="TimesNewRomanPSMT" w:hAnsi="TimesNewRomanPSMT"/>
          <w:color w:val="000000"/>
          <w:sz w:val="20"/>
        </w:rPr>
        <w:t xml:space="preserve"> of the primary 160 MHz channel.</w:t>
      </w:r>
    </w:p>
    <w:sectPr w:rsidR="001D27E3" w:rsidRPr="00F44BED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081D3" w14:textId="77777777" w:rsidR="00A101DD" w:rsidRDefault="00A101DD">
      <w:r>
        <w:separator/>
      </w:r>
    </w:p>
  </w:endnote>
  <w:endnote w:type="continuationSeparator" w:id="0">
    <w:p w14:paraId="5D827A86" w14:textId="77777777" w:rsidR="00A101DD" w:rsidRDefault="00A101DD">
      <w:r>
        <w:continuationSeparator/>
      </w:r>
    </w:p>
  </w:endnote>
  <w:endnote w:type="continuationNotice" w:id="1">
    <w:p w14:paraId="1F259D89" w14:textId="77777777" w:rsidR="00A101DD" w:rsidRDefault="00A101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A101DD" w:rsidP="0009476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02BF3">
      <w:t>Submission</w:t>
    </w:r>
    <w:r>
      <w:fldChar w:fldCharType="end"/>
    </w:r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2F7C0B">
      <w:rPr>
        <w:noProof/>
      </w:rPr>
      <w:t>2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4DFEA8E5" w14:textId="71282F58" w:rsidR="00B02BF3" w:rsidRDefault="00B02BF3" w:rsidP="00B77760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B02BF3" w:rsidRDefault="00B02BF3"/>
  <w:p w14:paraId="7E751875" w14:textId="77777777" w:rsidR="00B02BF3" w:rsidRDefault="00B02BF3"/>
  <w:p w14:paraId="5AD16847" w14:textId="77777777" w:rsidR="00B02BF3" w:rsidRDefault="00B02BF3"/>
  <w:p w14:paraId="413BE23D" w14:textId="77777777" w:rsidR="00B02BF3" w:rsidRDefault="00B02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78487" w14:textId="77777777" w:rsidR="00A101DD" w:rsidRDefault="00A101DD">
      <w:r>
        <w:separator/>
      </w:r>
    </w:p>
  </w:footnote>
  <w:footnote w:type="continuationSeparator" w:id="0">
    <w:p w14:paraId="1C471FAA" w14:textId="77777777" w:rsidR="00A101DD" w:rsidRDefault="00A101DD">
      <w:r>
        <w:continuationSeparator/>
      </w:r>
    </w:p>
  </w:footnote>
  <w:footnote w:type="continuationNotice" w:id="1">
    <w:p w14:paraId="7B6A87CC" w14:textId="77777777" w:rsidR="00A101DD" w:rsidRDefault="00A101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4AB962B4" w:rsidR="00B02BF3" w:rsidRDefault="00DC6FD3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 </w:t>
    </w:r>
    <w:r w:rsidR="00B02BF3">
      <w:t>2022</w:t>
    </w:r>
    <w:r w:rsidR="00B02BF3">
      <w:tab/>
    </w:r>
    <w:r w:rsidR="00B02BF3">
      <w:tab/>
      <w:t>doc.: IEEE 802.11-22/</w:t>
    </w:r>
    <w:r w:rsidR="002F7C0B">
      <w:t>1611</w:t>
    </w:r>
    <w:r w:rsidR="00B02BF3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00000434"/>
    <w:multiLevelType w:val="multilevel"/>
    <w:tmpl w:val="000008B7"/>
    <w:lvl w:ilvl="0">
      <w:numFmt w:val="bullet"/>
      <w:lvlText w:val="—"/>
      <w:lvlJc w:val="left"/>
      <w:pPr>
        <w:ind w:left="570" w:hanging="22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21" w:hanging="225"/>
      </w:pPr>
    </w:lvl>
    <w:lvl w:ilvl="2">
      <w:numFmt w:val="bullet"/>
      <w:lvlText w:val="•"/>
      <w:lvlJc w:val="left"/>
      <w:pPr>
        <w:ind w:left="1063" w:hanging="225"/>
      </w:pPr>
    </w:lvl>
    <w:lvl w:ilvl="3">
      <w:numFmt w:val="bullet"/>
      <w:lvlText w:val="•"/>
      <w:lvlJc w:val="left"/>
      <w:pPr>
        <w:ind w:left="1304" w:hanging="225"/>
      </w:pPr>
    </w:lvl>
    <w:lvl w:ilvl="4">
      <w:numFmt w:val="bullet"/>
      <w:lvlText w:val="•"/>
      <w:lvlJc w:val="left"/>
      <w:pPr>
        <w:ind w:left="1546" w:hanging="225"/>
      </w:pPr>
    </w:lvl>
    <w:lvl w:ilvl="5">
      <w:numFmt w:val="bullet"/>
      <w:lvlText w:val="•"/>
      <w:lvlJc w:val="left"/>
      <w:pPr>
        <w:ind w:left="1787" w:hanging="225"/>
      </w:pPr>
    </w:lvl>
    <w:lvl w:ilvl="6">
      <w:numFmt w:val="bullet"/>
      <w:lvlText w:val="•"/>
      <w:lvlJc w:val="left"/>
      <w:pPr>
        <w:ind w:left="2029" w:hanging="225"/>
      </w:pPr>
    </w:lvl>
    <w:lvl w:ilvl="7">
      <w:numFmt w:val="bullet"/>
      <w:lvlText w:val="•"/>
      <w:lvlJc w:val="left"/>
      <w:pPr>
        <w:ind w:left="2270" w:hanging="225"/>
      </w:pPr>
    </w:lvl>
    <w:lvl w:ilvl="8">
      <w:numFmt w:val="bullet"/>
      <w:lvlText w:val="•"/>
      <w:lvlJc w:val="left"/>
      <w:pPr>
        <w:ind w:left="2512" w:hanging="225"/>
      </w:pPr>
    </w:lvl>
  </w:abstractNum>
  <w:abstractNum w:abstractNumId="2" w15:restartNumberingAfterBreak="0">
    <w:nsid w:val="0A9411BC"/>
    <w:multiLevelType w:val="hybridMultilevel"/>
    <w:tmpl w:val="F620B3A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9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B5280"/>
    <w:multiLevelType w:val="hybridMultilevel"/>
    <w:tmpl w:val="664A7A38"/>
    <w:lvl w:ilvl="0" w:tplc="8A9AAF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437287A"/>
    <w:multiLevelType w:val="hybridMultilevel"/>
    <w:tmpl w:val="258E0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E7E093C"/>
    <w:multiLevelType w:val="hybridMultilevel"/>
    <w:tmpl w:val="3304920A"/>
    <w:lvl w:ilvl="0" w:tplc="216CA0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5"/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16"/>
  </w:num>
  <w:num w:numId="13">
    <w:abstractNumId w:val="3"/>
  </w:num>
  <w:num w:numId="14">
    <w:abstractNumId w:val="6"/>
  </w:num>
  <w:num w:numId="15">
    <w:abstractNumId w:val="1"/>
  </w:num>
  <w:num w:numId="16">
    <w:abstractNumId w:val="2"/>
  </w:num>
  <w:num w:numId="17">
    <w:abstractNumId w:val="17"/>
  </w:num>
  <w:num w:numId="18">
    <w:abstractNumId w:val="18"/>
  </w:num>
  <w:num w:numId="19">
    <w:abstractNumId w:val="15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52C"/>
    <w:rsid w:val="000016C9"/>
    <w:rsid w:val="000026FD"/>
    <w:rsid w:val="000039C4"/>
    <w:rsid w:val="00005F2E"/>
    <w:rsid w:val="00007109"/>
    <w:rsid w:val="000076F4"/>
    <w:rsid w:val="00010E2D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BEC"/>
    <w:rsid w:val="00022F0C"/>
    <w:rsid w:val="00023A14"/>
    <w:rsid w:val="000253D0"/>
    <w:rsid w:val="00025604"/>
    <w:rsid w:val="00025686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5D16"/>
    <w:rsid w:val="00036B49"/>
    <w:rsid w:val="00036DB5"/>
    <w:rsid w:val="00037947"/>
    <w:rsid w:val="00037BE2"/>
    <w:rsid w:val="0004049B"/>
    <w:rsid w:val="0004056D"/>
    <w:rsid w:val="00040B6D"/>
    <w:rsid w:val="00040E90"/>
    <w:rsid w:val="000427DA"/>
    <w:rsid w:val="0004431E"/>
    <w:rsid w:val="00044900"/>
    <w:rsid w:val="00044D12"/>
    <w:rsid w:val="0004596D"/>
    <w:rsid w:val="00045DF7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1B91"/>
    <w:rsid w:val="00074294"/>
    <w:rsid w:val="000748A2"/>
    <w:rsid w:val="00076465"/>
    <w:rsid w:val="00076749"/>
    <w:rsid w:val="00077BD4"/>
    <w:rsid w:val="00077C7A"/>
    <w:rsid w:val="000813F5"/>
    <w:rsid w:val="00081BF2"/>
    <w:rsid w:val="00081F27"/>
    <w:rsid w:val="000823B1"/>
    <w:rsid w:val="00084D3D"/>
    <w:rsid w:val="00085033"/>
    <w:rsid w:val="000855FA"/>
    <w:rsid w:val="00085D59"/>
    <w:rsid w:val="00086534"/>
    <w:rsid w:val="00086C66"/>
    <w:rsid w:val="00086CBC"/>
    <w:rsid w:val="000874A2"/>
    <w:rsid w:val="0009087D"/>
    <w:rsid w:val="00090F5E"/>
    <w:rsid w:val="00091E53"/>
    <w:rsid w:val="0009279B"/>
    <w:rsid w:val="00092ACE"/>
    <w:rsid w:val="00092F6B"/>
    <w:rsid w:val="0009356B"/>
    <w:rsid w:val="00093AD8"/>
    <w:rsid w:val="00093C36"/>
    <w:rsid w:val="00094767"/>
    <w:rsid w:val="000952B0"/>
    <w:rsid w:val="00096CCB"/>
    <w:rsid w:val="00097760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4FC6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C726D"/>
    <w:rsid w:val="000D0015"/>
    <w:rsid w:val="000D1813"/>
    <w:rsid w:val="000D206F"/>
    <w:rsid w:val="000D322B"/>
    <w:rsid w:val="000D43F8"/>
    <w:rsid w:val="000D47E2"/>
    <w:rsid w:val="000D561A"/>
    <w:rsid w:val="000D5B0F"/>
    <w:rsid w:val="000D63C7"/>
    <w:rsid w:val="000D781C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E7A3C"/>
    <w:rsid w:val="000F0F1E"/>
    <w:rsid w:val="000F11CE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25A19"/>
    <w:rsid w:val="00127FA9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783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B6B"/>
    <w:rsid w:val="00151F5F"/>
    <w:rsid w:val="0015230A"/>
    <w:rsid w:val="00152933"/>
    <w:rsid w:val="00153B7B"/>
    <w:rsid w:val="0015434E"/>
    <w:rsid w:val="00154EF9"/>
    <w:rsid w:val="00156E91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70BE"/>
    <w:rsid w:val="00167887"/>
    <w:rsid w:val="0017065E"/>
    <w:rsid w:val="00170702"/>
    <w:rsid w:val="00170BC1"/>
    <w:rsid w:val="00172178"/>
    <w:rsid w:val="00172233"/>
    <w:rsid w:val="001731C3"/>
    <w:rsid w:val="00175171"/>
    <w:rsid w:val="00175224"/>
    <w:rsid w:val="00177A37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059F"/>
    <w:rsid w:val="0019101F"/>
    <w:rsid w:val="00192BD6"/>
    <w:rsid w:val="00192C7A"/>
    <w:rsid w:val="00192F82"/>
    <w:rsid w:val="00193036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6D04"/>
    <w:rsid w:val="001A775B"/>
    <w:rsid w:val="001B03FB"/>
    <w:rsid w:val="001B0484"/>
    <w:rsid w:val="001B0983"/>
    <w:rsid w:val="001B1B95"/>
    <w:rsid w:val="001B1ECA"/>
    <w:rsid w:val="001B222D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AF5"/>
    <w:rsid w:val="001B7D54"/>
    <w:rsid w:val="001B7E34"/>
    <w:rsid w:val="001C0EF0"/>
    <w:rsid w:val="001C112D"/>
    <w:rsid w:val="001C1C65"/>
    <w:rsid w:val="001C2CA5"/>
    <w:rsid w:val="001C3320"/>
    <w:rsid w:val="001C37AB"/>
    <w:rsid w:val="001C3BAE"/>
    <w:rsid w:val="001C55A0"/>
    <w:rsid w:val="001C5B2F"/>
    <w:rsid w:val="001C5E11"/>
    <w:rsid w:val="001C5EBA"/>
    <w:rsid w:val="001C61AB"/>
    <w:rsid w:val="001C6661"/>
    <w:rsid w:val="001C6730"/>
    <w:rsid w:val="001C732F"/>
    <w:rsid w:val="001C7A09"/>
    <w:rsid w:val="001D0514"/>
    <w:rsid w:val="001D138F"/>
    <w:rsid w:val="001D1455"/>
    <w:rsid w:val="001D186E"/>
    <w:rsid w:val="001D27E3"/>
    <w:rsid w:val="001D470F"/>
    <w:rsid w:val="001D494A"/>
    <w:rsid w:val="001D5ACE"/>
    <w:rsid w:val="001D5BBA"/>
    <w:rsid w:val="001D62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E7AB8"/>
    <w:rsid w:val="001F029D"/>
    <w:rsid w:val="001F1276"/>
    <w:rsid w:val="001F12B2"/>
    <w:rsid w:val="001F15F1"/>
    <w:rsid w:val="001F1741"/>
    <w:rsid w:val="001F19F9"/>
    <w:rsid w:val="001F1A6C"/>
    <w:rsid w:val="001F2003"/>
    <w:rsid w:val="001F20B9"/>
    <w:rsid w:val="001F3B1A"/>
    <w:rsid w:val="001F3B28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3343"/>
    <w:rsid w:val="00214AD1"/>
    <w:rsid w:val="0021565B"/>
    <w:rsid w:val="00215720"/>
    <w:rsid w:val="002160F8"/>
    <w:rsid w:val="00216F91"/>
    <w:rsid w:val="002170FD"/>
    <w:rsid w:val="002173B9"/>
    <w:rsid w:val="00217A87"/>
    <w:rsid w:val="00217C02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6807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51F"/>
    <w:rsid w:val="00254BB9"/>
    <w:rsid w:val="00254EFB"/>
    <w:rsid w:val="00254FFD"/>
    <w:rsid w:val="0025619A"/>
    <w:rsid w:val="002567CF"/>
    <w:rsid w:val="00257F13"/>
    <w:rsid w:val="002604A3"/>
    <w:rsid w:val="00260ADF"/>
    <w:rsid w:val="00260EA2"/>
    <w:rsid w:val="00263211"/>
    <w:rsid w:val="00264906"/>
    <w:rsid w:val="00266CDF"/>
    <w:rsid w:val="00267702"/>
    <w:rsid w:val="002707C7"/>
    <w:rsid w:val="00270AB9"/>
    <w:rsid w:val="00271003"/>
    <w:rsid w:val="00271C8D"/>
    <w:rsid w:val="0027230C"/>
    <w:rsid w:val="00272938"/>
    <w:rsid w:val="00273039"/>
    <w:rsid w:val="002742BE"/>
    <w:rsid w:val="002744EF"/>
    <w:rsid w:val="00274810"/>
    <w:rsid w:val="00277004"/>
    <w:rsid w:val="00277425"/>
    <w:rsid w:val="002774DF"/>
    <w:rsid w:val="00277766"/>
    <w:rsid w:val="00281197"/>
    <w:rsid w:val="00281378"/>
    <w:rsid w:val="00281500"/>
    <w:rsid w:val="00281C67"/>
    <w:rsid w:val="00281E99"/>
    <w:rsid w:val="00281F7A"/>
    <w:rsid w:val="00282D64"/>
    <w:rsid w:val="00283B2A"/>
    <w:rsid w:val="002849E4"/>
    <w:rsid w:val="00284F64"/>
    <w:rsid w:val="00284FDD"/>
    <w:rsid w:val="00285FBA"/>
    <w:rsid w:val="00286EE9"/>
    <w:rsid w:val="0029020B"/>
    <w:rsid w:val="00290A52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CC7"/>
    <w:rsid w:val="00296F3D"/>
    <w:rsid w:val="002976E5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512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69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2EA"/>
    <w:rsid w:val="002D037E"/>
    <w:rsid w:val="002D16F8"/>
    <w:rsid w:val="002D351E"/>
    <w:rsid w:val="002D3F54"/>
    <w:rsid w:val="002D44BE"/>
    <w:rsid w:val="002D4E49"/>
    <w:rsid w:val="002D58EB"/>
    <w:rsid w:val="002D7013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0A9"/>
    <w:rsid w:val="002E6506"/>
    <w:rsid w:val="002E6942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2F7C0B"/>
    <w:rsid w:val="003000F5"/>
    <w:rsid w:val="003009F5"/>
    <w:rsid w:val="003017CF"/>
    <w:rsid w:val="00301A81"/>
    <w:rsid w:val="00301EFA"/>
    <w:rsid w:val="003021AF"/>
    <w:rsid w:val="00302D05"/>
    <w:rsid w:val="00302FF9"/>
    <w:rsid w:val="003035A2"/>
    <w:rsid w:val="00303A69"/>
    <w:rsid w:val="00303F3D"/>
    <w:rsid w:val="003049EE"/>
    <w:rsid w:val="003063B9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002"/>
    <w:rsid w:val="00342564"/>
    <w:rsid w:val="0034267A"/>
    <w:rsid w:val="0034343E"/>
    <w:rsid w:val="003437AA"/>
    <w:rsid w:val="00346251"/>
    <w:rsid w:val="00347298"/>
    <w:rsid w:val="003478DA"/>
    <w:rsid w:val="00351FCB"/>
    <w:rsid w:val="003520A0"/>
    <w:rsid w:val="00352515"/>
    <w:rsid w:val="003525C3"/>
    <w:rsid w:val="00353249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90CCB"/>
    <w:rsid w:val="00390D0B"/>
    <w:rsid w:val="0039158A"/>
    <w:rsid w:val="00391F53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6EE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2AF8"/>
    <w:rsid w:val="003C4425"/>
    <w:rsid w:val="003C4500"/>
    <w:rsid w:val="003C4750"/>
    <w:rsid w:val="003C66DD"/>
    <w:rsid w:val="003C768F"/>
    <w:rsid w:val="003D0341"/>
    <w:rsid w:val="003D18F6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06FB"/>
    <w:rsid w:val="003E21D0"/>
    <w:rsid w:val="003E2DD7"/>
    <w:rsid w:val="003E359B"/>
    <w:rsid w:val="003E49A0"/>
    <w:rsid w:val="003E5111"/>
    <w:rsid w:val="003E556B"/>
    <w:rsid w:val="003E5AA3"/>
    <w:rsid w:val="003E677C"/>
    <w:rsid w:val="003E70FB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45A7D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0EDF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3E00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86FB6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76AD"/>
    <w:rsid w:val="004B048E"/>
    <w:rsid w:val="004B064B"/>
    <w:rsid w:val="004B0935"/>
    <w:rsid w:val="004B0AD3"/>
    <w:rsid w:val="004B13B1"/>
    <w:rsid w:val="004B157A"/>
    <w:rsid w:val="004B1927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14D3"/>
    <w:rsid w:val="004C22A6"/>
    <w:rsid w:val="004C28B3"/>
    <w:rsid w:val="004C2FC0"/>
    <w:rsid w:val="004C30AF"/>
    <w:rsid w:val="004C48DE"/>
    <w:rsid w:val="004C5CFB"/>
    <w:rsid w:val="004C68BD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3DED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0C5D"/>
    <w:rsid w:val="00551FC4"/>
    <w:rsid w:val="00552B2B"/>
    <w:rsid w:val="005539D8"/>
    <w:rsid w:val="00555A23"/>
    <w:rsid w:val="00556ADD"/>
    <w:rsid w:val="00556CC4"/>
    <w:rsid w:val="00557D06"/>
    <w:rsid w:val="005609C8"/>
    <w:rsid w:val="0056230E"/>
    <w:rsid w:val="00562DB1"/>
    <w:rsid w:val="00562E6D"/>
    <w:rsid w:val="005639D4"/>
    <w:rsid w:val="00563BAA"/>
    <w:rsid w:val="00563E06"/>
    <w:rsid w:val="005643E8"/>
    <w:rsid w:val="005653BF"/>
    <w:rsid w:val="00565DCD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218"/>
    <w:rsid w:val="005746E9"/>
    <w:rsid w:val="005747B1"/>
    <w:rsid w:val="00574DC7"/>
    <w:rsid w:val="005751B6"/>
    <w:rsid w:val="0057573E"/>
    <w:rsid w:val="00575784"/>
    <w:rsid w:val="00575D83"/>
    <w:rsid w:val="005762BB"/>
    <w:rsid w:val="0057698C"/>
    <w:rsid w:val="005779FE"/>
    <w:rsid w:val="00577EC8"/>
    <w:rsid w:val="00580557"/>
    <w:rsid w:val="00580A09"/>
    <w:rsid w:val="0058189F"/>
    <w:rsid w:val="005820C3"/>
    <w:rsid w:val="00582210"/>
    <w:rsid w:val="005829C2"/>
    <w:rsid w:val="00583159"/>
    <w:rsid w:val="00583312"/>
    <w:rsid w:val="00583986"/>
    <w:rsid w:val="005840B5"/>
    <w:rsid w:val="005840D2"/>
    <w:rsid w:val="005843AF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EA0"/>
    <w:rsid w:val="00592E7E"/>
    <w:rsid w:val="00594137"/>
    <w:rsid w:val="00594B19"/>
    <w:rsid w:val="00594B30"/>
    <w:rsid w:val="00595232"/>
    <w:rsid w:val="0059556A"/>
    <w:rsid w:val="0059581D"/>
    <w:rsid w:val="00597CB2"/>
    <w:rsid w:val="005A01CD"/>
    <w:rsid w:val="005A0582"/>
    <w:rsid w:val="005A0A87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3A80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E7FB6"/>
    <w:rsid w:val="005F0A42"/>
    <w:rsid w:val="005F1CC0"/>
    <w:rsid w:val="005F25ED"/>
    <w:rsid w:val="005F29AF"/>
    <w:rsid w:val="005F4BD8"/>
    <w:rsid w:val="005F4D3F"/>
    <w:rsid w:val="005F50F0"/>
    <w:rsid w:val="005F7329"/>
    <w:rsid w:val="005F79D4"/>
    <w:rsid w:val="00600A15"/>
    <w:rsid w:val="00601583"/>
    <w:rsid w:val="00601886"/>
    <w:rsid w:val="00601A85"/>
    <w:rsid w:val="00602026"/>
    <w:rsid w:val="00602F65"/>
    <w:rsid w:val="0060328A"/>
    <w:rsid w:val="0060354A"/>
    <w:rsid w:val="00603BE6"/>
    <w:rsid w:val="0060505E"/>
    <w:rsid w:val="00606A74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163B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67DE7"/>
    <w:rsid w:val="00670DA0"/>
    <w:rsid w:val="00671E47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0DD1"/>
    <w:rsid w:val="006A134B"/>
    <w:rsid w:val="006A1667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4B5F"/>
    <w:rsid w:val="006D6028"/>
    <w:rsid w:val="006D631F"/>
    <w:rsid w:val="006E09F4"/>
    <w:rsid w:val="006E145F"/>
    <w:rsid w:val="006E1883"/>
    <w:rsid w:val="006E1B92"/>
    <w:rsid w:val="006E1CFF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53AC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6F4B"/>
    <w:rsid w:val="00707262"/>
    <w:rsid w:val="0070739C"/>
    <w:rsid w:val="0071075B"/>
    <w:rsid w:val="00710DAE"/>
    <w:rsid w:val="00710DFE"/>
    <w:rsid w:val="007117E3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17EE0"/>
    <w:rsid w:val="00720C11"/>
    <w:rsid w:val="00721F9D"/>
    <w:rsid w:val="00722056"/>
    <w:rsid w:val="007220D0"/>
    <w:rsid w:val="007226D4"/>
    <w:rsid w:val="00724317"/>
    <w:rsid w:val="00725025"/>
    <w:rsid w:val="0072518D"/>
    <w:rsid w:val="00730877"/>
    <w:rsid w:val="00730C76"/>
    <w:rsid w:val="007310B4"/>
    <w:rsid w:val="007313DA"/>
    <w:rsid w:val="007330E9"/>
    <w:rsid w:val="007335D6"/>
    <w:rsid w:val="0073528D"/>
    <w:rsid w:val="007360CB"/>
    <w:rsid w:val="00736165"/>
    <w:rsid w:val="00736852"/>
    <w:rsid w:val="00737046"/>
    <w:rsid w:val="00740C5B"/>
    <w:rsid w:val="00740F73"/>
    <w:rsid w:val="0074163A"/>
    <w:rsid w:val="007416A3"/>
    <w:rsid w:val="007416FA"/>
    <w:rsid w:val="007418C3"/>
    <w:rsid w:val="00741BC1"/>
    <w:rsid w:val="00741D02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1A8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57F4F"/>
    <w:rsid w:val="00760FED"/>
    <w:rsid w:val="0076138F"/>
    <w:rsid w:val="00761D12"/>
    <w:rsid w:val="00761E4C"/>
    <w:rsid w:val="00762899"/>
    <w:rsid w:val="00762EF4"/>
    <w:rsid w:val="0076309A"/>
    <w:rsid w:val="00764049"/>
    <w:rsid w:val="007647B0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08F"/>
    <w:rsid w:val="00791D6A"/>
    <w:rsid w:val="007924CC"/>
    <w:rsid w:val="00792BA8"/>
    <w:rsid w:val="007930EC"/>
    <w:rsid w:val="00793868"/>
    <w:rsid w:val="0079433E"/>
    <w:rsid w:val="00794C77"/>
    <w:rsid w:val="00796598"/>
    <w:rsid w:val="00797A83"/>
    <w:rsid w:val="007A09E4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78F0"/>
    <w:rsid w:val="007A79D6"/>
    <w:rsid w:val="007B09BB"/>
    <w:rsid w:val="007B244A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8BA"/>
    <w:rsid w:val="007C5953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315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451F"/>
    <w:rsid w:val="008053B2"/>
    <w:rsid w:val="00805ABC"/>
    <w:rsid w:val="008060F8"/>
    <w:rsid w:val="00806A25"/>
    <w:rsid w:val="008070B1"/>
    <w:rsid w:val="008077FA"/>
    <w:rsid w:val="00807D5B"/>
    <w:rsid w:val="00810990"/>
    <w:rsid w:val="008109B5"/>
    <w:rsid w:val="008114A4"/>
    <w:rsid w:val="008124B4"/>
    <w:rsid w:val="00812A0E"/>
    <w:rsid w:val="00813253"/>
    <w:rsid w:val="00813CBA"/>
    <w:rsid w:val="00814A65"/>
    <w:rsid w:val="00814CEA"/>
    <w:rsid w:val="00815BDF"/>
    <w:rsid w:val="008160E1"/>
    <w:rsid w:val="00817064"/>
    <w:rsid w:val="0081739D"/>
    <w:rsid w:val="00817F7A"/>
    <w:rsid w:val="0082091D"/>
    <w:rsid w:val="0082149E"/>
    <w:rsid w:val="00822111"/>
    <w:rsid w:val="00822EB5"/>
    <w:rsid w:val="008238B9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798"/>
    <w:rsid w:val="00836869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475BE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55B2D"/>
    <w:rsid w:val="00861AB1"/>
    <w:rsid w:val="00861EF6"/>
    <w:rsid w:val="0086210A"/>
    <w:rsid w:val="008636B2"/>
    <w:rsid w:val="00864B25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4B8A"/>
    <w:rsid w:val="0088530A"/>
    <w:rsid w:val="00885621"/>
    <w:rsid w:val="00885CA7"/>
    <w:rsid w:val="008869A3"/>
    <w:rsid w:val="00887C13"/>
    <w:rsid w:val="00890A70"/>
    <w:rsid w:val="00891078"/>
    <w:rsid w:val="00891A7E"/>
    <w:rsid w:val="00891C07"/>
    <w:rsid w:val="008921A6"/>
    <w:rsid w:val="00892355"/>
    <w:rsid w:val="008927F6"/>
    <w:rsid w:val="00893018"/>
    <w:rsid w:val="008931AB"/>
    <w:rsid w:val="008938A7"/>
    <w:rsid w:val="00893A22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00E"/>
    <w:rsid w:val="008A3A95"/>
    <w:rsid w:val="008A407D"/>
    <w:rsid w:val="008A590D"/>
    <w:rsid w:val="008A659F"/>
    <w:rsid w:val="008B0396"/>
    <w:rsid w:val="008B063C"/>
    <w:rsid w:val="008B2716"/>
    <w:rsid w:val="008B321B"/>
    <w:rsid w:val="008B4BC1"/>
    <w:rsid w:val="008B4F5F"/>
    <w:rsid w:val="008B5B64"/>
    <w:rsid w:val="008B719B"/>
    <w:rsid w:val="008B72BF"/>
    <w:rsid w:val="008B7845"/>
    <w:rsid w:val="008B7AA9"/>
    <w:rsid w:val="008B7D0A"/>
    <w:rsid w:val="008C1319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C7D89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D7B0E"/>
    <w:rsid w:val="008E003B"/>
    <w:rsid w:val="008E01E1"/>
    <w:rsid w:val="008E03EB"/>
    <w:rsid w:val="008E1564"/>
    <w:rsid w:val="008E1766"/>
    <w:rsid w:val="008E1909"/>
    <w:rsid w:val="008E200F"/>
    <w:rsid w:val="008E37CF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54C"/>
    <w:rsid w:val="00926640"/>
    <w:rsid w:val="00926DB4"/>
    <w:rsid w:val="009274E1"/>
    <w:rsid w:val="00927628"/>
    <w:rsid w:val="00927641"/>
    <w:rsid w:val="00927CEA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59B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CF9"/>
    <w:rsid w:val="00987E0B"/>
    <w:rsid w:val="0099098B"/>
    <w:rsid w:val="00990ABF"/>
    <w:rsid w:val="00991276"/>
    <w:rsid w:val="00991998"/>
    <w:rsid w:val="00991A2A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6040"/>
    <w:rsid w:val="00997788"/>
    <w:rsid w:val="009A04DE"/>
    <w:rsid w:val="009A08AB"/>
    <w:rsid w:val="009A1D31"/>
    <w:rsid w:val="009A1E0F"/>
    <w:rsid w:val="009A20D9"/>
    <w:rsid w:val="009A2A20"/>
    <w:rsid w:val="009A2C09"/>
    <w:rsid w:val="009A341D"/>
    <w:rsid w:val="009A5931"/>
    <w:rsid w:val="009A648A"/>
    <w:rsid w:val="009A67A3"/>
    <w:rsid w:val="009A70B5"/>
    <w:rsid w:val="009A7673"/>
    <w:rsid w:val="009A7FFA"/>
    <w:rsid w:val="009B01EC"/>
    <w:rsid w:val="009B0936"/>
    <w:rsid w:val="009B0942"/>
    <w:rsid w:val="009B1C5F"/>
    <w:rsid w:val="009B281A"/>
    <w:rsid w:val="009B2FE9"/>
    <w:rsid w:val="009B3754"/>
    <w:rsid w:val="009B3854"/>
    <w:rsid w:val="009B4D9B"/>
    <w:rsid w:val="009B5D71"/>
    <w:rsid w:val="009B6032"/>
    <w:rsid w:val="009B72E3"/>
    <w:rsid w:val="009B792D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5FA3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2BF1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01DD"/>
    <w:rsid w:val="00A105F5"/>
    <w:rsid w:val="00A111F7"/>
    <w:rsid w:val="00A122C1"/>
    <w:rsid w:val="00A12E59"/>
    <w:rsid w:val="00A138D0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018"/>
    <w:rsid w:val="00A319F2"/>
    <w:rsid w:val="00A330DC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079B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AE1"/>
    <w:rsid w:val="00A60D60"/>
    <w:rsid w:val="00A61A1C"/>
    <w:rsid w:val="00A61CE4"/>
    <w:rsid w:val="00A62406"/>
    <w:rsid w:val="00A62898"/>
    <w:rsid w:val="00A62DE6"/>
    <w:rsid w:val="00A630AC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21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B06"/>
    <w:rsid w:val="00A81F65"/>
    <w:rsid w:val="00A83FC7"/>
    <w:rsid w:val="00A84B73"/>
    <w:rsid w:val="00A85567"/>
    <w:rsid w:val="00A860E6"/>
    <w:rsid w:val="00A86C1B"/>
    <w:rsid w:val="00A870B0"/>
    <w:rsid w:val="00A91608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057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5AEA"/>
    <w:rsid w:val="00AB62BD"/>
    <w:rsid w:val="00AB64E1"/>
    <w:rsid w:val="00AB66F0"/>
    <w:rsid w:val="00AB7014"/>
    <w:rsid w:val="00AB7434"/>
    <w:rsid w:val="00AB7CE5"/>
    <w:rsid w:val="00AC0664"/>
    <w:rsid w:val="00AC15FF"/>
    <w:rsid w:val="00AC168D"/>
    <w:rsid w:val="00AC1DEA"/>
    <w:rsid w:val="00AC28A2"/>
    <w:rsid w:val="00AC2D6C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30F8"/>
    <w:rsid w:val="00AE5972"/>
    <w:rsid w:val="00AE5AEB"/>
    <w:rsid w:val="00AE5FC8"/>
    <w:rsid w:val="00AE6CDC"/>
    <w:rsid w:val="00AE7B80"/>
    <w:rsid w:val="00AF0040"/>
    <w:rsid w:val="00AF06D7"/>
    <w:rsid w:val="00AF0878"/>
    <w:rsid w:val="00AF0BF1"/>
    <w:rsid w:val="00AF3585"/>
    <w:rsid w:val="00AF3A15"/>
    <w:rsid w:val="00AF3F94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A45"/>
    <w:rsid w:val="00B11C21"/>
    <w:rsid w:val="00B11D83"/>
    <w:rsid w:val="00B12BC8"/>
    <w:rsid w:val="00B13214"/>
    <w:rsid w:val="00B138A3"/>
    <w:rsid w:val="00B14153"/>
    <w:rsid w:val="00B16194"/>
    <w:rsid w:val="00B1647F"/>
    <w:rsid w:val="00B1661E"/>
    <w:rsid w:val="00B2048F"/>
    <w:rsid w:val="00B206ED"/>
    <w:rsid w:val="00B21FA6"/>
    <w:rsid w:val="00B2329F"/>
    <w:rsid w:val="00B23F08"/>
    <w:rsid w:val="00B241A5"/>
    <w:rsid w:val="00B2432F"/>
    <w:rsid w:val="00B24551"/>
    <w:rsid w:val="00B24920"/>
    <w:rsid w:val="00B251E5"/>
    <w:rsid w:val="00B25F6B"/>
    <w:rsid w:val="00B2643B"/>
    <w:rsid w:val="00B268B1"/>
    <w:rsid w:val="00B26955"/>
    <w:rsid w:val="00B26EDF"/>
    <w:rsid w:val="00B2712E"/>
    <w:rsid w:val="00B276C0"/>
    <w:rsid w:val="00B27DCA"/>
    <w:rsid w:val="00B31EB6"/>
    <w:rsid w:val="00B33F6F"/>
    <w:rsid w:val="00B348A1"/>
    <w:rsid w:val="00B35682"/>
    <w:rsid w:val="00B37B2B"/>
    <w:rsid w:val="00B420A6"/>
    <w:rsid w:val="00B42829"/>
    <w:rsid w:val="00B430B3"/>
    <w:rsid w:val="00B430EA"/>
    <w:rsid w:val="00B431C2"/>
    <w:rsid w:val="00B44040"/>
    <w:rsid w:val="00B4501F"/>
    <w:rsid w:val="00B455C6"/>
    <w:rsid w:val="00B45F79"/>
    <w:rsid w:val="00B46880"/>
    <w:rsid w:val="00B46DFA"/>
    <w:rsid w:val="00B471A2"/>
    <w:rsid w:val="00B50BAF"/>
    <w:rsid w:val="00B50D3C"/>
    <w:rsid w:val="00B5222E"/>
    <w:rsid w:val="00B52478"/>
    <w:rsid w:val="00B526B1"/>
    <w:rsid w:val="00B5357C"/>
    <w:rsid w:val="00B53C47"/>
    <w:rsid w:val="00B54C31"/>
    <w:rsid w:val="00B56166"/>
    <w:rsid w:val="00B57842"/>
    <w:rsid w:val="00B5786E"/>
    <w:rsid w:val="00B57EA9"/>
    <w:rsid w:val="00B6006D"/>
    <w:rsid w:val="00B612F7"/>
    <w:rsid w:val="00B627AE"/>
    <w:rsid w:val="00B633AB"/>
    <w:rsid w:val="00B65688"/>
    <w:rsid w:val="00B657F4"/>
    <w:rsid w:val="00B661F1"/>
    <w:rsid w:val="00B66994"/>
    <w:rsid w:val="00B70F1E"/>
    <w:rsid w:val="00B713F6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2C95"/>
    <w:rsid w:val="00BA3B3C"/>
    <w:rsid w:val="00BA7DF2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24D9"/>
    <w:rsid w:val="00BC376D"/>
    <w:rsid w:val="00BC3AA7"/>
    <w:rsid w:val="00BC4E1F"/>
    <w:rsid w:val="00BC5E48"/>
    <w:rsid w:val="00BC5E55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6CDC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02E"/>
    <w:rsid w:val="00BF328F"/>
    <w:rsid w:val="00BF3C55"/>
    <w:rsid w:val="00BF463C"/>
    <w:rsid w:val="00BF46F0"/>
    <w:rsid w:val="00BF5640"/>
    <w:rsid w:val="00BF61C7"/>
    <w:rsid w:val="00BF65D3"/>
    <w:rsid w:val="00BF6BAF"/>
    <w:rsid w:val="00BF768F"/>
    <w:rsid w:val="00C00BF9"/>
    <w:rsid w:val="00C01710"/>
    <w:rsid w:val="00C02178"/>
    <w:rsid w:val="00C02763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2FBA"/>
    <w:rsid w:val="00C1444A"/>
    <w:rsid w:val="00C145D2"/>
    <w:rsid w:val="00C14B06"/>
    <w:rsid w:val="00C1539B"/>
    <w:rsid w:val="00C15898"/>
    <w:rsid w:val="00C15AF2"/>
    <w:rsid w:val="00C16A68"/>
    <w:rsid w:val="00C16FD9"/>
    <w:rsid w:val="00C20451"/>
    <w:rsid w:val="00C208E3"/>
    <w:rsid w:val="00C20CB1"/>
    <w:rsid w:val="00C21566"/>
    <w:rsid w:val="00C21BD9"/>
    <w:rsid w:val="00C21E19"/>
    <w:rsid w:val="00C223CF"/>
    <w:rsid w:val="00C229C0"/>
    <w:rsid w:val="00C22D97"/>
    <w:rsid w:val="00C244C4"/>
    <w:rsid w:val="00C25256"/>
    <w:rsid w:val="00C27323"/>
    <w:rsid w:val="00C2762F"/>
    <w:rsid w:val="00C30E06"/>
    <w:rsid w:val="00C30EC4"/>
    <w:rsid w:val="00C30F1E"/>
    <w:rsid w:val="00C31C2A"/>
    <w:rsid w:val="00C32884"/>
    <w:rsid w:val="00C333BF"/>
    <w:rsid w:val="00C33657"/>
    <w:rsid w:val="00C336D5"/>
    <w:rsid w:val="00C34A25"/>
    <w:rsid w:val="00C34B49"/>
    <w:rsid w:val="00C3556C"/>
    <w:rsid w:val="00C35F38"/>
    <w:rsid w:val="00C35F50"/>
    <w:rsid w:val="00C36DDE"/>
    <w:rsid w:val="00C37011"/>
    <w:rsid w:val="00C400B8"/>
    <w:rsid w:val="00C407E9"/>
    <w:rsid w:val="00C40960"/>
    <w:rsid w:val="00C4260E"/>
    <w:rsid w:val="00C431E0"/>
    <w:rsid w:val="00C4320B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0F26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2C2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2C5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4317"/>
    <w:rsid w:val="00C86BB9"/>
    <w:rsid w:val="00C87417"/>
    <w:rsid w:val="00C87A60"/>
    <w:rsid w:val="00C903B2"/>
    <w:rsid w:val="00C9098F"/>
    <w:rsid w:val="00C911C3"/>
    <w:rsid w:val="00C919B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303"/>
    <w:rsid w:val="00CB24BE"/>
    <w:rsid w:val="00CB2AF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4E1"/>
    <w:rsid w:val="00CD071C"/>
    <w:rsid w:val="00CD12ED"/>
    <w:rsid w:val="00CD16B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776"/>
    <w:rsid w:val="00CE1B1D"/>
    <w:rsid w:val="00CE20B1"/>
    <w:rsid w:val="00CE2334"/>
    <w:rsid w:val="00CE25D0"/>
    <w:rsid w:val="00CE26FA"/>
    <w:rsid w:val="00CE361B"/>
    <w:rsid w:val="00CE36CA"/>
    <w:rsid w:val="00CE3B68"/>
    <w:rsid w:val="00CE48ED"/>
    <w:rsid w:val="00CE5487"/>
    <w:rsid w:val="00CE5C49"/>
    <w:rsid w:val="00CE6086"/>
    <w:rsid w:val="00CE6F44"/>
    <w:rsid w:val="00CE751B"/>
    <w:rsid w:val="00CE79AF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D002FB"/>
    <w:rsid w:val="00D00450"/>
    <w:rsid w:val="00D005B3"/>
    <w:rsid w:val="00D01812"/>
    <w:rsid w:val="00D0215E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592"/>
    <w:rsid w:val="00D32F11"/>
    <w:rsid w:val="00D336F9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3"/>
    <w:rsid w:val="00D55829"/>
    <w:rsid w:val="00D5626B"/>
    <w:rsid w:val="00D579EF"/>
    <w:rsid w:val="00D57D66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399"/>
    <w:rsid w:val="00D75711"/>
    <w:rsid w:val="00D75DF5"/>
    <w:rsid w:val="00D76344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05FE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1BB"/>
    <w:rsid w:val="00DA2DB5"/>
    <w:rsid w:val="00DA349D"/>
    <w:rsid w:val="00DA40AE"/>
    <w:rsid w:val="00DA545A"/>
    <w:rsid w:val="00DA5993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6FD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2E92"/>
    <w:rsid w:val="00DE38AB"/>
    <w:rsid w:val="00DE4AF7"/>
    <w:rsid w:val="00DE5F85"/>
    <w:rsid w:val="00DE739D"/>
    <w:rsid w:val="00DE760B"/>
    <w:rsid w:val="00DE772A"/>
    <w:rsid w:val="00DE7B04"/>
    <w:rsid w:val="00DE7F45"/>
    <w:rsid w:val="00DF1E29"/>
    <w:rsid w:val="00DF213C"/>
    <w:rsid w:val="00DF359C"/>
    <w:rsid w:val="00DF3B4C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486"/>
    <w:rsid w:val="00E05C2A"/>
    <w:rsid w:val="00E06813"/>
    <w:rsid w:val="00E068BF"/>
    <w:rsid w:val="00E07207"/>
    <w:rsid w:val="00E078B2"/>
    <w:rsid w:val="00E07D61"/>
    <w:rsid w:val="00E1133F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584F"/>
    <w:rsid w:val="00E2618C"/>
    <w:rsid w:val="00E26193"/>
    <w:rsid w:val="00E270B0"/>
    <w:rsid w:val="00E30275"/>
    <w:rsid w:val="00E30D58"/>
    <w:rsid w:val="00E319AA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A09"/>
    <w:rsid w:val="00E53F76"/>
    <w:rsid w:val="00E548B6"/>
    <w:rsid w:val="00E54E7A"/>
    <w:rsid w:val="00E54F4A"/>
    <w:rsid w:val="00E55A8F"/>
    <w:rsid w:val="00E560A8"/>
    <w:rsid w:val="00E565EA"/>
    <w:rsid w:val="00E56617"/>
    <w:rsid w:val="00E56B52"/>
    <w:rsid w:val="00E56BDE"/>
    <w:rsid w:val="00E57549"/>
    <w:rsid w:val="00E6024B"/>
    <w:rsid w:val="00E602BF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1BF"/>
    <w:rsid w:val="00E64C60"/>
    <w:rsid w:val="00E65138"/>
    <w:rsid w:val="00E658D5"/>
    <w:rsid w:val="00E663B0"/>
    <w:rsid w:val="00E66F91"/>
    <w:rsid w:val="00E67001"/>
    <w:rsid w:val="00E6716E"/>
    <w:rsid w:val="00E67354"/>
    <w:rsid w:val="00E701E6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C85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911"/>
    <w:rsid w:val="00E95EDC"/>
    <w:rsid w:val="00E95FC4"/>
    <w:rsid w:val="00E95FF4"/>
    <w:rsid w:val="00EA0ACB"/>
    <w:rsid w:val="00EA18DD"/>
    <w:rsid w:val="00EA1ECA"/>
    <w:rsid w:val="00EA289A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C757F"/>
    <w:rsid w:val="00ED00BB"/>
    <w:rsid w:val="00ED0D57"/>
    <w:rsid w:val="00ED19C9"/>
    <w:rsid w:val="00ED223D"/>
    <w:rsid w:val="00ED2FC3"/>
    <w:rsid w:val="00ED3E2B"/>
    <w:rsid w:val="00ED51B4"/>
    <w:rsid w:val="00ED5559"/>
    <w:rsid w:val="00ED5B3A"/>
    <w:rsid w:val="00ED6012"/>
    <w:rsid w:val="00ED6FCE"/>
    <w:rsid w:val="00ED78AE"/>
    <w:rsid w:val="00ED7A3B"/>
    <w:rsid w:val="00EE23E1"/>
    <w:rsid w:val="00EE2487"/>
    <w:rsid w:val="00EE271A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BED"/>
    <w:rsid w:val="00F44FF9"/>
    <w:rsid w:val="00F45AF5"/>
    <w:rsid w:val="00F4691B"/>
    <w:rsid w:val="00F47ED3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06C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2093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1B2"/>
    <w:rsid w:val="00F92CFD"/>
    <w:rsid w:val="00F93355"/>
    <w:rsid w:val="00F935A8"/>
    <w:rsid w:val="00F94855"/>
    <w:rsid w:val="00F95632"/>
    <w:rsid w:val="00F9566B"/>
    <w:rsid w:val="00F958CD"/>
    <w:rsid w:val="00F9625B"/>
    <w:rsid w:val="00F9681D"/>
    <w:rsid w:val="00F96B2B"/>
    <w:rsid w:val="00F9770B"/>
    <w:rsid w:val="00FA0584"/>
    <w:rsid w:val="00FA0D8A"/>
    <w:rsid w:val="00FA19D5"/>
    <w:rsid w:val="00FA2EBB"/>
    <w:rsid w:val="00FA3864"/>
    <w:rsid w:val="00FA3B61"/>
    <w:rsid w:val="00FA4573"/>
    <w:rsid w:val="00FA548F"/>
    <w:rsid w:val="00FA6C2B"/>
    <w:rsid w:val="00FA751A"/>
    <w:rsid w:val="00FA7D2A"/>
    <w:rsid w:val="00FB0CA2"/>
    <w:rsid w:val="00FB2136"/>
    <w:rsid w:val="00FB2CC1"/>
    <w:rsid w:val="00FB2F4F"/>
    <w:rsid w:val="00FB2FEC"/>
    <w:rsid w:val="00FB3323"/>
    <w:rsid w:val="00FB4407"/>
    <w:rsid w:val="00FB4540"/>
    <w:rsid w:val="00FB49CF"/>
    <w:rsid w:val="00FB5B0E"/>
    <w:rsid w:val="00FB5FF5"/>
    <w:rsid w:val="00FB72D4"/>
    <w:rsid w:val="00FB78A5"/>
    <w:rsid w:val="00FC0063"/>
    <w:rsid w:val="00FC02B8"/>
    <w:rsid w:val="00FC1117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254F"/>
    <w:rsid w:val="00FD263C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4E1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0BF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C672C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DE2E92"/>
    <w:rPr>
      <w:rFonts w:ascii="TimesNewRomanPSMT" w:hAnsi="TimesNewRomanPSMT" w:hint="default"/>
      <w:b w:val="0"/>
      <w:bCs w:val="0"/>
      <w:i w:val="0"/>
      <w:iCs w:val="0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E0C421-C14E-4BC0-8DF7-94DFC197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489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108</cp:revision>
  <cp:lastPrinted>2017-12-28T17:14:00Z</cp:lastPrinted>
  <dcterms:created xsi:type="dcterms:W3CDTF">2022-09-08T01:46:00Z</dcterms:created>
  <dcterms:modified xsi:type="dcterms:W3CDTF">2022-09-14T03:42:00Z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(3)NYTwibGgzJONmJFOLFyYMnznOWBxaRm9n81Gdx1p6gWSqHjru2QZyvsJdjhWW8jtfFhoLkqR
OCukNJrrZrU1TJoBk1BCnD3cGO1ucUJescFuGGaEawbj0rmHfNidThCQLaWYA3HHrA5iL64g
9CAHmbe3IMToU6FiyNVQJYo0M28H4Zlvvjg3A3eQsv5o+y2O9pEf5QvVhBgTxyCIbWLOdu9J
uWzCYc/QtZTZaY0gX8</vt:lpwstr>
  </property>
  <property fmtid="{D5CDD505-2E9C-101B-9397-08002B2CF9AE}" pid="5" name="_2015_ms_pID_7253431">
    <vt:lpwstr>H/uDe/xrwUIL86pGtEwmSsvYETisN3KmSM4AAAlzBr0jdeECjMqyG6
+znLjbqzrQfJdCikj/m4nTVoRkFSp24sE/4vxZXMdCsoWKxhVAIXD/zrBE54Nh1/JaZz120S
ngo37u1w2WkNBBqe8aipNAeXMaqSjdktqQ2UGQIsSN2SYF3Bg1zoj93L8ybBWb9UYiNsnlIv
tHozmNDj1o1Z2M+TcnLyP767kJAbn0lCquhS</vt:lpwstr>
  </property>
  <property fmtid="{D5CDD505-2E9C-101B-9397-08002B2CF9AE}" pid="6" name="_2015_ms_pID_7253432">
    <vt:lpwstr>KA==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1662601505</vt:lpwstr>
  </property>
</Properties>
</file>