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56C12" w14:textId="77777777" w:rsidR="00F905F1" w:rsidRPr="004D2D75" w:rsidRDefault="00F905F1" w:rsidP="00F905F1">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193"/>
        <w:gridCol w:w="3037"/>
        <w:gridCol w:w="1080"/>
        <w:gridCol w:w="2471"/>
      </w:tblGrid>
      <w:tr w:rsidR="00F905F1" w:rsidRPr="00183F4C" w14:paraId="64FE8EA4" w14:textId="77777777" w:rsidTr="00F905F1">
        <w:trPr>
          <w:trHeight w:val="1097"/>
          <w:jc w:val="center"/>
        </w:trPr>
        <w:tc>
          <w:tcPr>
            <w:tcW w:w="9576" w:type="dxa"/>
            <w:gridSpan w:val="5"/>
            <w:vAlign w:val="center"/>
          </w:tcPr>
          <w:p w14:paraId="5B7CFCE4" w14:textId="10DC3C41" w:rsidR="00F905F1" w:rsidRPr="00183F4C" w:rsidRDefault="00AA06EE" w:rsidP="00B562CA">
            <w:pPr>
              <w:pStyle w:val="T2"/>
              <w:spacing w:before="120" w:after="120"/>
            </w:pPr>
            <w:bookmarkStart w:id="0" w:name="OLE_LINK5"/>
            <w:bookmarkStart w:id="1" w:name="OLE_LINK6"/>
            <w:r w:rsidRPr="00AA06EE">
              <w:t>LB266</w:t>
            </w:r>
            <w:r w:rsidR="00FD13D1">
              <w:t xml:space="preserve"> CR</w:t>
            </w:r>
            <w:r w:rsidR="00BD4DFD">
              <w:t xml:space="preserve"> on</w:t>
            </w:r>
            <w:r w:rsidR="001D3CF4">
              <w:t xml:space="preserve"> </w:t>
            </w:r>
            <w:r w:rsidR="001D3CF4" w:rsidRPr="007D570F">
              <w:t xml:space="preserve">EDCA </w:t>
            </w:r>
            <w:r w:rsidR="001D3CF4">
              <w:t>O</w:t>
            </w:r>
            <w:r w:rsidR="001D3CF4" w:rsidRPr="007D570F">
              <w:t>peration</w:t>
            </w:r>
            <w:r w:rsidR="001D3CF4">
              <w:t xml:space="preserve"> for</w:t>
            </w:r>
            <w:r w:rsidR="00B562CA">
              <w:t xml:space="preserve"> </w:t>
            </w:r>
            <w:r w:rsidR="001D3CF4">
              <w:t>R</w:t>
            </w:r>
            <w:r w:rsidR="001D3CF4" w:rsidRPr="001D3CF4">
              <w:t>estricted TWT</w:t>
            </w:r>
            <w:bookmarkEnd w:id="0"/>
            <w:bookmarkEnd w:id="1"/>
            <w:r w:rsidR="001D3CF4" w:rsidRPr="007D570F">
              <w:t xml:space="preserve"> </w:t>
            </w:r>
          </w:p>
        </w:tc>
      </w:tr>
      <w:tr w:rsidR="00F905F1" w:rsidRPr="00183F4C" w14:paraId="37AA3717" w14:textId="77777777" w:rsidTr="00272913">
        <w:trPr>
          <w:trHeight w:val="359"/>
          <w:jc w:val="center"/>
        </w:trPr>
        <w:tc>
          <w:tcPr>
            <w:tcW w:w="9576" w:type="dxa"/>
            <w:gridSpan w:val="5"/>
            <w:vAlign w:val="center"/>
          </w:tcPr>
          <w:p w14:paraId="14B3254A" w14:textId="08B8CF3D" w:rsidR="00F905F1" w:rsidRPr="00183F4C" w:rsidRDefault="00F905F1" w:rsidP="00231DFC">
            <w:pPr>
              <w:pStyle w:val="T2"/>
              <w:spacing w:line="240" w:lineRule="auto"/>
              <w:ind w:left="0"/>
              <w:rPr>
                <w:b w:val="0"/>
                <w:sz w:val="20"/>
              </w:rPr>
            </w:pPr>
            <w:r w:rsidRPr="00183F4C">
              <w:rPr>
                <w:sz w:val="20"/>
              </w:rPr>
              <w:t>Date:</w:t>
            </w:r>
            <w:r>
              <w:rPr>
                <w:b w:val="0"/>
                <w:sz w:val="20"/>
              </w:rPr>
              <w:t xml:space="preserve">  202</w:t>
            </w:r>
            <w:r w:rsidR="00CB0C72">
              <w:rPr>
                <w:b w:val="0"/>
                <w:sz w:val="20"/>
              </w:rPr>
              <w:t>2</w:t>
            </w:r>
            <w:r>
              <w:rPr>
                <w:b w:val="0"/>
                <w:sz w:val="20"/>
              </w:rPr>
              <w:t>-</w:t>
            </w:r>
            <w:r w:rsidR="00CB0C72">
              <w:rPr>
                <w:b w:val="0"/>
                <w:sz w:val="20"/>
              </w:rPr>
              <w:t>09</w:t>
            </w:r>
            <w:r w:rsidR="00231DFC">
              <w:rPr>
                <w:b w:val="0"/>
                <w:sz w:val="20"/>
              </w:rPr>
              <w:t>-</w:t>
            </w:r>
            <w:r w:rsidR="00CB0C72">
              <w:rPr>
                <w:b w:val="0"/>
                <w:sz w:val="20"/>
              </w:rPr>
              <w:t>06</w:t>
            </w:r>
          </w:p>
        </w:tc>
      </w:tr>
      <w:tr w:rsidR="00F905F1" w:rsidRPr="00183F4C" w14:paraId="40468057" w14:textId="77777777" w:rsidTr="00231DFC">
        <w:trPr>
          <w:cantSplit/>
          <w:trHeight w:val="251"/>
          <w:jc w:val="center"/>
        </w:trPr>
        <w:tc>
          <w:tcPr>
            <w:tcW w:w="9576" w:type="dxa"/>
            <w:gridSpan w:val="5"/>
            <w:vAlign w:val="center"/>
          </w:tcPr>
          <w:p w14:paraId="18103178" w14:textId="77777777" w:rsidR="00F905F1" w:rsidRPr="00231DFC" w:rsidRDefault="00F905F1" w:rsidP="00231DFC">
            <w:pPr>
              <w:pStyle w:val="T2"/>
              <w:spacing w:before="0" w:after="0" w:line="240" w:lineRule="auto"/>
              <w:ind w:left="0" w:right="0"/>
              <w:rPr>
                <w:sz w:val="18"/>
                <w:szCs w:val="18"/>
              </w:rPr>
            </w:pPr>
            <w:r w:rsidRPr="00231DFC">
              <w:rPr>
                <w:sz w:val="18"/>
                <w:szCs w:val="18"/>
              </w:rPr>
              <w:t>Author(s):</w:t>
            </w:r>
          </w:p>
        </w:tc>
      </w:tr>
      <w:tr w:rsidR="00F905F1" w:rsidRPr="00183F4C" w14:paraId="731AEEF4" w14:textId="77777777" w:rsidTr="009576F1">
        <w:trPr>
          <w:trHeight w:val="269"/>
          <w:jc w:val="center"/>
        </w:trPr>
        <w:tc>
          <w:tcPr>
            <w:tcW w:w="1795" w:type="dxa"/>
            <w:vAlign w:val="center"/>
          </w:tcPr>
          <w:p w14:paraId="6BB668D6"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Name</w:t>
            </w:r>
          </w:p>
        </w:tc>
        <w:tc>
          <w:tcPr>
            <w:tcW w:w="1193" w:type="dxa"/>
            <w:vAlign w:val="center"/>
          </w:tcPr>
          <w:p w14:paraId="4FE0D4C6"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Affiliation</w:t>
            </w:r>
          </w:p>
        </w:tc>
        <w:tc>
          <w:tcPr>
            <w:tcW w:w="3037" w:type="dxa"/>
            <w:vAlign w:val="center"/>
          </w:tcPr>
          <w:p w14:paraId="7F4F93A8"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Address</w:t>
            </w:r>
          </w:p>
        </w:tc>
        <w:tc>
          <w:tcPr>
            <w:tcW w:w="1080" w:type="dxa"/>
            <w:vAlign w:val="center"/>
          </w:tcPr>
          <w:p w14:paraId="2AE08B2B"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Phone</w:t>
            </w:r>
          </w:p>
        </w:tc>
        <w:tc>
          <w:tcPr>
            <w:tcW w:w="2471" w:type="dxa"/>
            <w:vAlign w:val="center"/>
          </w:tcPr>
          <w:p w14:paraId="0347C345"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email</w:t>
            </w:r>
          </w:p>
        </w:tc>
      </w:tr>
      <w:tr w:rsidR="008342C6" w:rsidRPr="00183F4C" w14:paraId="69CB665A" w14:textId="77777777" w:rsidTr="009576F1">
        <w:trPr>
          <w:trHeight w:val="260"/>
          <w:jc w:val="center"/>
        </w:trPr>
        <w:tc>
          <w:tcPr>
            <w:tcW w:w="1795" w:type="dxa"/>
            <w:vAlign w:val="center"/>
          </w:tcPr>
          <w:p w14:paraId="616AACC0" w14:textId="3A9E32BF" w:rsidR="008342C6" w:rsidRPr="00231DFC" w:rsidRDefault="008342C6" w:rsidP="008342C6">
            <w:pPr>
              <w:pStyle w:val="T2"/>
              <w:spacing w:before="0" w:after="0" w:line="240" w:lineRule="auto"/>
              <w:ind w:left="0" w:right="0"/>
              <w:rPr>
                <w:b w:val="0"/>
                <w:sz w:val="18"/>
                <w:szCs w:val="18"/>
              </w:rPr>
            </w:pPr>
            <w:r>
              <w:rPr>
                <w:rFonts w:eastAsia="宋体"/>
                <w:b w:val="0"/>
                <w:sz w:val="18"/>
                <w:szCs w:val="18"/>
                <w:lang w:eastAsia="zh-CN"/>
              </w:rPr>
              <w:t>Liuming Lu</w:t>
            </w:r>
          </w:p>
        </w:tc>
        <w:tc>
          <w:tcPr>
            <w:tcW w:w="1193" w:type="dxa"/>
            <w:vAlign w:val="center"/>
          </w:tcPr>
          <w:p w14:paraId="54723164" w14:textId="620DAA7E" w:rsidR="008342C6" w:rsidRPr="00231DFC" w:rsidRDefault="008342C6" w:rsidP="008342C6">
            <w:pPr>
              <w:pStyle w:val="T2"/>
              <w:spacing w:before="0" w:after="0" w:line="240" w:lineRule="auto"/>
              <w:ind w:left="0" w:right="0"/>
              <w:rPr>
                <w:b w:val="0"/>
                <w:sz w:val="18"/>
                <w:szCs w:val="18"/>
              </w:rPr>
            </w:pPr>
            <w:r>
              <w:rPr>
                <w:b w:val="0"/>
                <w:sz w:val="18"/>
                <w:szCs w:val="18"/>
              </w:rPr>
              <w:t>OPPO</w:t>
            </w:r>
          </w:p>
        </w:tc>
        <w:tc>
          <w:tcPr>
            <w:tcW w:w="3037" w:type="dxa"/>
            <w:vAlign w:val="center"/>
          </w:tcPr>
          <w:p w14:paraId="3BDDBBE5" w14:textId="77777777" w:rsidR="008342C6" w:rsidRPr="00231DFC" w:rsidRDefault="008342C6" w:rsidP="008342C6">
            <w:pPr>
              <w:pStyle w:val="T2"/>
              <w:spacing w:before="0" w:after="0" w:line="240" w:lineRule="auto"/>
              <w:ind w:left="0" w:right="0"/>
              <w:rPr>
                <w:b w:val="0"/>
                <w:sz w:val="18"/>
                <w:szCs w:val="18"/>
              </w:rPr>
            </w:pPr>
          </w:p>
        </w:tc>
        <w:tc>
          <w:tcPr>
            <w:tcW w:w="1080" w:type="dxa"/>
            <w:vAlign w:val="center"/>
          </w:tcPr>
          <w:p w14:paraId="447E0F9E" w14:textId="77777777" w:rsidR="008342C6" w:rsidRPr="00231DFC" w:rsidRDefault="008342C6" w:rsidP="008342C6">
            <w:pPr>
              <w:pStyle w:val="T2"/>
              <w:spacing w:before="0" w:after="0" w:line="240" w:lineRule="auto"/>
              <w:ind w:left="0" w:right="0"/>
              <w:rPr>
                <w:b w:val="0"/>
                <w:sz w:val="18"/>
                <w:szCs w:val="18"/>
              </w:rPr>
            </w:pPr>
          </w:p>
        </w:tc>
        <w:tc>
          <w:tcPr>
            <w:tcW w:w="2471" w:type="dxa"/>
            <w:vAlign w:val="center"/>
          </w:tcPr>
          <w:p w14:paraId="3329E88E" w14:textId="41528D33" w:rsidR="008342C6" w:rsidRPr="00231DFC" w:rsidRDefault="008342C6" w:rsidP="008342C6">
            <w:pPr>
              <w:pStyle w:val="T2"/>
              <w:spacing w:before="0" w:after="0" w:line="240" w:lineRule="auto"/>
              <w:ind w:left="0" w:right="0"/>
              <w:rPr>
                <w:b w:val="0"/>
                <w:sz w:val="18"/>
                <w:szCs w:val="18"/>
              </w:rPr>
            </w:pPr>
            <w:r w:rsidRPr="00C817DD">
              <w:rPr>
                <w:b w:val="0"/>
                <w:sz w:val="18"/>
                <w:szCs w:val="18"/>
              </w:rPr>
              <w:t>luliuming@oppo.com</w:t>
            </w:r>
          </w:p>
        </w:tc>
      </w:tr>
      <w:tr w:rsidR="008342C6" w:rsidRPr="00183F4C" w14:paraId="31A71D8F" w14:textId="77777777" w:rsidTr="009576F1">
        <w:trPr>
          <w:trHeight w:val="260"/>
          <w:jc w:val="center"/>
        </w:trPr>
        <w:tc>
          <w:tcPr>
            <w:tcW w:w="1795" w:type="dxa"/>
            <w:vAlign w:val="center"/>
          </w:tcPr>
          <w:p w14:paraId="3B227193" w14:textId="1F7A4F65" w:rsidR="008342C6" w:rsidRPr="00231DFC" w:rsidRDefault="008342C6" w:rsidP="008342C6">
            <w:pPr>
              <w:pStyle w:val="T2"/>
              <w:spacing w:before="0" w:after="0" w:line="240" w:lineRule="auto"/>
              <w:ind w:left="0" w:right="0"/>
              <w:rPr>
                <w:b w:val="0"/>
                <w:sz w:val="18"/>
                <w:szCs w:val="18"/>
              </w:rPr>
            </w:pPr>
          </w:p>
        </w:tc>
        <w:tc>
          <w:tcPr>
            <w:tcW w:w="1193" w:type="dxa"/>
            <w:vAlign w:val="center"/>
          </w:tcPr>
          <w:p w14:paraId="336BD6F1" w14:textId="187D7190" w:rsidR="008342C6" w:rsidRPr="00231DFC" w:rsidRDefault="008342C6" w:rsidP="008342C6">
            <w:pPr>
              <w:pStyle w:val="T2"/>
              <w:spacing w:before="0" w:after="0" w:line="240" w:lineRule="auto"/>
              <w:ind w:left="0" w:right="0"/>
              <w:rPr>
                <w:b w:val="0"/>
                <w:sz w:val="18"/>
                <w:szCs w:val="18"/>
              </w:rPr>
            </w:pPr>
          </w:p>
        </w:tc>
        <w:tc>
          <w:tcPr>
            <w:tcW w:w="3037" w:type="dxa"/>
            <w:vAlign w:val="center"/>
          </w:tcPr>
          <w:p w14:paraId="4B219A6A" w14:textId="77777777" w:rsidR="008342C6" w:rsidRPr="00231DFC" w:rsidRDefault="008342C6" w:rsidP="008342C6">
            <w:pPr>
              <w:pStyle w:val="T2"/>
              <w:spacing w:before="0" w:after="0" w:line="240" w:lineRule="auto"/>
              <w:ind w:left="0" w:right="0"/>
              <w:rPr>
                <w:b w:val="0"/>
                <w:sz w:val="18"/>
                <w:szCs w:val="18"/>
              </w:rPr>
            </w:pPr>
          </w:p>
        </w:tc>
        <w:tc>
          <w:tcPr>
            <w:tcW w:w="1080" w:type="dxa"/>
            <w:vAlign w:val="center"/>
          </w:tcPr>
          <w:p w14:paraId="632DBD8E" w14:textId="77777777" w:rsidR="008342C6" w:rsidRPr="00231DFC" w:rsidRDefault="008342C6" w:rsidP="008342C6">
            <w:pPr>
              <w:pStyle w:val="T2"/>
              <w:spacing w:before="0" w:after="0" w:line="240" w:lineRule="auto"/>
              <w:ind w:left="0" w:right="0"/>
              <w:rPr>
                <w:b w:val="0"/>
                <w:sz w:val="18"/>
                <w:szCs w:val="18"/>
              </w:rPr>
            </w:pPr>
          </w:p>
        </w:tc>
        <w:tc>
          <w:tcPr>
            <w:tcW w:w="2471" w:type="dxa"/>
            <w:vAlign w:val="center"/>
          </w:tcPr>
          <w:p w14:paraId="6CCDE3C0" w14:textId="77777777" w:rsidR="008342C6" w:rsidRPr="00231DFC" w:rsidRDefault="008342C6" w:rsidP="008342C6">
            <w:pPr>
              <w:pStyle w:val="T2"/>
              <w:spacing w:before="0" w:after="0" w:line="240" w:lineRule="auto"/>
              <w:ind w:left="0" w:right="0"/>
              <w:rPr>
                <w:b w:val="0"/>
                <w:sz w:val="18"/>
                <w:szCs w:val="18"/>
              </w:rPr>
            </w:pPr>
          </w:p>
        </w:tc>
      </w:tr>
      <w:tr w:rsidR="003A2D13" w:rsidRPr="00183F4C" w14:paraId="3F1B33C5" w14:textId="77777777" w:rsidTr="004F2085">
        <w:trPr>
          <w:trHeight w:val="251"/>
          <w:jc w:val="center"/>
        </w:trPr>
        <w:tc>
          <w:tcPr>
            <w:tcW w:w="1795" w:type="dxa"/>
          </w:tcPr>
          <w:p w14:paraId="65BEBAA6" w14:textId="0E62795A" w:rsidR="003A2D13" w:rsidRPr="003A2D13" w:rsidRDefault="003A2D13" w:rsidP="003A2D13">
            <w:pPr>
              <w:pStyle w:val="T2"/>
              <w:spacing w:before="0" w:after="0" w:line="240" w:lineRule="auto"/>
              <w:ind w:left="0" w:right="0"/>
              <w:rPr>
                <w:rFonts w:eastAsia="宋体"/>
                <w:b w:val="0"/>
                <w:sz w:val="18"/>
                <w:szCs w:val="18"/>
                <w:lang w:eastAsia="zh-CN"/>
              </w:rPr>
            </w:pPr>
          </w:p>
        </w:tc>
        <w:tc>
          <w:tcPr>
            <w:tcW w:w="1193" w:type="dxa"/>
            <w:vAlign w:val="center"/>
          </w:tcPr>
          <w:p w14:paraId="610B55A8" w14:textId="3244A45E" w:rsidR="003A2D13" w:rsidRPr="003A2D13" w:rsidRDefault="003A2D13" w:rsidP="003A2D13">
            <w:pPr>
              <w:pStyle w:val="T2"/>
              <w:spacing w:before="0" w:after="0" w:line="240" w:lineRule="auto"/>
              <w:ind w:left="0" w:right="0"/>
              <w:rPr>
                <w:rFonts w:eastAsia="宋体"/>
                <w:b w:val="0"/>
                <w:sz w:val="18"/>
                <w:szCs w:val="18"/>
                <w:lang w:eastAsia="zh-CN"/>
              </w:rPr>
            </w:pPr>
          </w:p>
        </w:tc>
        <w:tc>
          <w:tcPr>
            <w:tcW w:w="3037" w:type="dxa"/>
            <w:vAlign w:val="center"/>
          </w:tcPr>
          <w:p w14:paraId="0AE208B1" w14:textId="77777777" w:rsidR="003A2D13" w:rsidRPr="00231DFC" w:rsidRDefault="003A2D13" w:rsidP="003A2D13">
            <w:pPr>
              <w:pStyle w:val="T2"/>
              <w:spacing w:before="0" w:after="0" w:line="240" w:lineRule="auto"/>
              <w:ind w:left="0" w:right="0"/>
              <w:rPr>
                <w:b w:val="0"/>
                <w:sz w:val="18"/>
                <w:szCs w:val="18"/>
              </w:rPr>
            </w:pPr>
          </w:p>
        </w:tc>
        <w:tc>
          <w:tcPr>
            <w:tcW w:w="1080" w:type="dxa"/>
            <w:vAlign w:val="center"/>
          </w:tcPr>
          <w:p w14:paraId="1C742F0B" w14:textId="77777777" w:rsidR="003A2D13" w:rsidRPr="00231DFC" w:rsidRDefault="003A2D13" w:rsidP="003A2D13">
            <w:pPr>
              <w:pStyle w:val="T2"/>
              <w:spacing w:before="0" w:after="0" w:line="240" w:lineRule="auto"/>
              <w:ind w:left="0" w:right="0"/>
              <w:rPr>
                <w:b w:val="0"/>
                <w:sz w:val="18"/>
                <w:szCs w:val="18"/>
              </w:rPr>
            </w:pPr>
          </w:p>
        </w:tc>
        <w:tc>
          <w:tcPr>
            <w:tcW w:w="2471" w:type="dxa"/>
            <w:vAlign w:val="center"/>
          </w:tcPr>
          <w:p w14:paraId="303D6A13" w14:textId="77777777" w:rsidR="003A2D13" w:rsidRPr="00231DFC" w:rsidRDefault="003A2D13" w:rsidP="003A2D13">
            <w:pPr>
              <w:pStyle w:val="T2"/>
              <w:spacing w:before="0" w:after="0" w:line="240" w:lineRule="auto"/>
              <w:ind w:left="0" w:right="0"/>
              <w:rPr>
                <w:b w:val="0"/>
                <w:sz w:val="18"/>
                <w:szCs w:val="18"/>
              </w:rPr>
            </w:pPr>
          </w:p>
        </w:tc>
      </w:tr>
      <w:tr w:rsidR="003A2D13" w:rsidRPr="00183F4C" w14:paraId="0D6EE99A" w14:textId="77777777" w:rsidTr="004F2085">
        <w:trPr>
          <w:trHeight w:val="251"/>
          <w:jc w:val="center"/>
        </w:trPr>
        <w:tc>
          <w:tcPr>
            <w:tcW w:w="1795" w:type="dxa"/>
          </w:tcPr>
          <w:p w14:paraId="75769DC7" w14:textId="1C543B0C" w:rsidR="003A2D13" w:rsidRPr="003A2D13" w:rsidRDefault="003A2D13" w:rsidP="003A2D13">
            <w:pPr>
              <w:pStyle w:val="T2"/>
              <w:spacing w:before="0" w:after="0" w:line="240" w:lineRule="auto"/>
              <w:ind w:left="0" w:right="0"/>
              <w:rPr>
                <w:rFonts w:eastAsia="宋体"/>
                <w:b w:val="0"/>
                <w:sz w:val="18"/>
                <w:szCs w:val="18"/>
                <w:lang w:eastAsia="zh-CN"/>
              </w:rPr>
            </w:pPr>
          </w:p>
        </w:tc>
        <w:tc>
          <w:tcPr>
            <w:tcW w:w="1193" w:type="dxa"/>
            <w:vAlign w:val="center"/>
          </w:tcPr>
          <w:p w14:paraId="628FC89D" w14:textId="72D624F2" w:rsidR="003A2D13" w:rsidRPr="003A2D13" w:rsidRDefault="003A2D13" w:rsidP="003A2D13">
            <w:pPr>
              <w:pStyle w:val="T2"/>
              <w:spacing w:before="0" w:after="0" w:line="240" w:lineRule="auto"/>
              <w:ind w:left="0" w:right="0"/>
              <w:rPr>
                <w:rFonts w:eastAsia="宋体"/>
                <w:b w:val="0"/>
                <w:sz w:val="18"/>
                <w:szCs w:val="18"/>
                <w:lang w:eastAsia="zh-CN"/>
              </w:rPr>
            </w:pPr>
          </w:p>
        </w:tc>
        <w:tc>
          <w:tcPr>
            <w:tcW w:w="3037" w:type="dxa"/>
            <w:vAlign w:val="center"/>
          </w:tcPr>
          <w:p w14:paraId="41100979" w14:textId="77777777" w:rsidR="003A2D13" w:rsidRPr="00231DFC" w:rsidRDefault="003A2D13" w:rsidP="003A2D13">
            <w:pPr>
              <w:pStyle w:val="T2"/>
              <w:spacing w:before="0" w:after="0" w:line="240" w:lineRule="auto"/>
              <w:ind w:left="0" w:right="0"/>
              <w:rPr>
                <w:b w:val="0"/>
                <w:sz w:val="18"/>
                <w:szCs w:val="18"/>
              </w:rPr>
            </w:pPr>
          </w:p>
        </w:tc>
        <w:tc>
          <w:tcPr>
            <w:tcW w:w="1080" w:type="dxa"/>
            <w:vAlign w:val="center"/>
          </w:tcPr>
          <w:p w14:paraId="1F484A04" w14:textId="77777777" w:rsidR="003A2D13" w:rsidRPr="00231DFC" w:rsidRDefault="003A2D13" w:rsidP="003A2D13">
            <w:pPr>
              <w:pStyle w:val="T2"/>
              <w:spacing w:before="0" w:after="0" w:line="240" w:lineRule="auto"/>
              <w:ind w:left="0" w:right="0"/>
              <w:rPr>
                <w:b w:val="0"/>
                <w:sz w:val="18"/>
                <w:szCs w:val="18"/>
              </w:rPr>
            </w:pPr>
          </w:p>
        </w:tc>
        <w:tc>
          <w:tcPr>
            <w:tcW w:w="2471" w:type="dxa"/>
            <w:vAlign w:val="center"/>
          </w:tcPr>
          <w:p w14:paraId="334C33E0" w14:textId="77777777" w:rsidR="003A2D13" w:rsidRPr="00231DFC" w:rsidRDefault="003A2D13" w:rsidP="003A2D13">
            <w:pPr>
              <w:pStyle w:val="T2"/>
              <w:spacing w:before="0" w:after="0" w:line="240" w:lineRule="auto"/>
              <w:ind w:left="0" w:right="0"/>
              <w:rPr>
                <w:b w:val="0"/>
                <w:sz w:val="18"/>
                <w:szCs w:val="18"/>
              </w:rPr>
            </w:pPr>
          </w:p>
        </w:tc>
      </w:tr>
      <w:tr w:rsidR="003A2D13" w:rsidRPr="00183F4C" w14:paraId="0F0D712E" w14:textId="77777777" w:rsidTr="00016E42">
        <w:trPr>
          <w:trHeight w:val="251"/>
          <w:jc w:val="center"/>
        </w:trPr>
        <w:tc>
          <w:tcPr>
            <w:tcW w:w="1795" w:type="dxa"/>
            <w:vAlign w:val="center"/>
          </w:tcPr>
          <w:p w14:paraId="171B38EA" w14:textId="77777777" w:rsidR="003A2D13" w:rsidRPr="005114FD" w:rsidRDefault="003A2D13" w:rsidP="003A2D13">
            <w:pPr>
              <w:pStyle w:val="T2"/>
              <w:spacing w:before="0" w:after="0" w:line="240" w:lineRule="auto"/>
              <w:ind w:left="0" w:right="0"/>
              <w:rPr>
                <w:b w:val="0"/>
                <w:sz w:val="18"/>
                <w:szCs w:val="18"/>
              </w:rPr>
            </w:pPr>
          </w:p>
        </w:tc>
        <w:tc>
          <w:tcPr>
            <w:tcW w:w="1193" w:type="dxa"/>
            <w:vAlign w:val="center"/>
          </w:tcPr>
          <w:p w14:paraId="0A633583" w14:textId="77777777" w:rsidR="003A2D13" w:rsidRDefault="003A2D13" w:rsidP="003A2D13">
            <w:pPr>
              <w:pStyle w:val="T2"/>
              <w:spacing w:before="0" w:after="0" w:line="240" w:lineRule="auto"/>
              <w:ind w:left="0" w:right="0"/>
              <w:rPr>
                <w:b w:val="0"/>
                <w:sz w:val="18"/>
                <w:szCs w:val="18"/>
              </w:rPr>
            </w:pPr>
          </w:p>
        </w:tc>
        <w:tc>
          <w:tcPr>
            <w:tcW w:w="3037" w:type="dxa"/>
            <w:vAlign w:val="center"/>
          </w:tcPr>
          <w:p w14:paraId="1B08A787" w14:textId="77777777" w:rsidR="003A2D13" w:rsidRPr="00231DFC" w:rsidRDefault="003A2D13" w:rsidP="003A2D13">
            <w:pPr>
              <w:pStyle w:val="T2"/>
              <w:spacing w:before="0" w:after="0" w:line="240" w:lineRule="auto"/>
              <w:ind w:left="0" w:right="0"/>
              <w:rPr>
                <w:b w:val="0"/>
                <w:sz w:val="18"/>
                <w:szCs w:val="18"/>
              </w:rPr>
            </w:pPr>
          </w:p>
        </w:tc>
        <w:tc>
          <w:tcPr>
            <w:tcW w:w="1080" w:type="dxa"/>
            <w:vAlign w:val="center"/>
          </w:tcPr>
          <w:p w14:paraId="360F9DB7" w14:textId="77777777" w:rsidR="003A2D13" w:rsidRPr="00231DFC" w:rsidRDefault="003A2D13" w:rsidP="003A2D13">
            <w:pPr>
              <w:pStyle w:val="T2"/>
              <w:spacing w:before="0" w:after="0" w:line="240" w:lineRule="auto"/>
              <w:ind w:left="0" w:right="0"/>
              <w:rPr>
                <w:b w:val="0"/>
                <w:sz w:val="18"/>
                <w:szCs w:val="18"/>
              </w:rPr>
            </w:pPr>
          </w:p>
        </w:tc>
        <w:tc>
          <w:tcPr>
            <w:tcW w:w="2471" w:type="dxa"/>
            <w:vAlign w:val="center"/>
          </w:tcPr>
          <w:p w14:paraId="10224DC0" w14:textId="77777777" w:rsidR="003A2D13" w:rsidRPr="00231DFC" w:rsidRDefault="003A2D13" w:rsidP="003A2D13">
            <w:pPr>
              <w:pStyle w:val="T2"/>
              <w:spacing w:before="0" w:after="0" w:line="240" w:lineRule="auto"/>
              <w:ind w:left="0" w:right="0"/>
              <w:rPr>
                <w:b w:val="0"/>
                <w:sz w:val="18"/>
                <w:szCs w:val="18"/>
              </w:rPr>
            </w:pPr>
          </w:p>
        </w:tc>
      </w:tr>
      <w:tr w:rsidR="003A2D13" w:rsidRPr="00183F4C" w14:paraId="48C8C8C7" w14:textId="77777777" w:rsidTr="00016E42">
        <w:trPr>
          <w:trHeight w:val="251"/>
          <w:jc w:val="center"/>
        </w:trPr>
        <w:tc>
          <w:tcPr>
            <w:tcW w:w="1795" w:type="dxa"/>
            <w:vAlign w:val="center"/>
          </w:tcPr>
          <w:p w14:paraId="3A0DE635" w14:textId="77777777" w:rsidR="003A2D13" w:rsidRPr="005114FD" w:rsidRDefault="003A2D13" w:rsidP="003A2D13">
            <w:pPr>
              <w:pStyle w:val="T2"/>
              <w:spacing w:before="0" w:after="0" w:line="240" w:lineRule="auto"/>
              <w:ind w:left="0" w:right="0"/>
              <w:rPr>
                <w:b w:val="0"/>
                <w:sz w:val="18"/>
                <w:szCs w:val="18"/>
              </w:rPr>
            </w:pPr>
          </w:p>
        </w:tc>
        <w:tc>
          <w:tcPr>
            <w:tcW w:w="1193" w:type="dxa"/>
            <w:vAlign w:val="center"/>
          </w:tcPr>
          <w:p w14:paraId="424560F6" w14:textId="77777777" w:rsidR="003A2D13" w:rsidRDefault="003A2D13" w:rsidP="003A2D13">
            <w:pPr>
              <w:pStyle w:val="T2"/>
              <w:spacing w:before="0" w:after="0" w:line="240" w:lineRule="auto"/>
              <w:ind w:left="0" w:right="0"/>
              <w:rPr>
                <w:b w:val="0"/>
                <w:sz w:val="18"/>
                <w:szCs w:val="18"/>
              </w:rPr>
            </w:pPr>
          </w:p>
        </w:tc>
        <w:tc>
          <w:tcPr>
            <w:tcW w:w="3037" w:type="dxa"/>
            <w:vAlign w:val="center"/>
          </w:tcPr>
          <w:p w14:paraId="7AA591CF" w14:textId="77777777" w:rsidR="003A2D13" w:rsidRPr="00231DFC" w:rsidRDefault="003A2D13" w:rsidP="003A2D13">
            <w:pPr>
              <w:pStyle w:val="T2"/>
              <w:spacing w:before="0" w:after="0" w:line="240" w:lineRule="auto"/>
              <w:ind w:left="0" w:right="0"/>
              <w:rPr>
                <w:b w:val="0"/>
                <w:sz w:val="18"/>
                <w:szCs w:val="18"/>
              </w:rPr>
            </w:pPr>
          </w:p>
        </w:tc>
        <w:tc>
          <w:tcPr>
            <w:tcW w:w="1080" w:type="dxa"/>
            <w:vAlign w:val="center"/>
          </w:tcPr>
          <w:p w14:paraId="3CD7A73D" w14:textId="77777777" w:rsidR="003A2D13" w:rsidRPr="00231DFC" w:rsidRDefault="003A2D13" w:rsidP="003A2D13">
            <w:pPr>
              <w:pStyle w:val="T2"/>
              <w:spacing w:before="0" w:after="0" w:line="240" w:lineRule="auto"/>
              <w:ind w:left="0" w:right="0"/>
              <w:rPr>
                <w:b w:val="0"/>
                <w:sz w:val="18"/>
                <w:szCs w:val="18"/>
              </w:rPr>
            </w:pPr>
          </w:p>
        </w:tc>
        <w:tc>
          <w:tcPr>
            <w:tcW w:w="2471" w:type="dxa"/>
            <w:vAlign w:val="center"/>
          </w:tcPr>
          <w:p w14:paraId="38379E83" w14:textId="77777777" w:rsidR="003A2D13" w:rsidRPr="00231DFC" w:rsidRDefault="003A2D13" w:rsidP="003A2D13">
            <w:pPr>
              <w:pStyle w:val="T2"/>
              <w:spacing w:before="0" w:after="0" w:line="240" w:lineRule="auto"/>
              <w:ind w:left="0" w:right="0"/>
              <w:rPr>
                <w:b w:val="0"/>
                <w:sz w:val="18"/>
                <w:szCs w:val="18"/>
              </w:rPr>
            </w:pPr>
          </w:p>
        </w:tc>
      </w:tr>
      <w:tr w:rsidR="003A2D13" w:rsidRPr="00183F4C" w14:paraId="78111ADF" w14:textId="77777777" w:rsidTr="00016E42">
        <w:trPr>
          <w:trHeight w:val="251"/>
          <w:jc w:val="center"/>
        </w:trPr>
        <w:tc>
          <w:tcPr>
            <w:tcW w:w="1795" w:type="dxa"/>
            <w:vAlign w:val="center"/>
          </w:tcPr>
          <w:p w14:paraId="74EFA275" w14:textId="77777777" w:rsidR="003A2D13" w:rsidRPr="005114FD" w:rsidRDefault="003A2D13" w:rsidP="003A2D13">
            <w:pPr>
              <w:pStyle w:val="T2"/>
              <w:spacing w:before="0" w:after="0" w:line="240" w:lineRule="auto"/>
              <w:ind w:left="0" w:right="0"/>
              <w:rPr>
                <w:b w:val="0"/>
                <w:sz w:val="18"/>
                <w:szCs w:val="18"/>
              </w:rPr>
            </w:pPr>
          </w:p>
        </w:tc>
        <w:tc>
          <w:tcPr>
            <w:tcW w:w="1193" w:type="dxa"/>
            <w:vAlign w:val="center"/>
          </w:tcPr>
          <w:p w14:paraId="28384D6E" w14:textId="77777777" w:rsidR="003A2D13" w:rsidRDefault="003A2D13" w:rsidP="003A2D13">
            <w:pPr>
              <w:pStyle w:val="T2"/>
              <w:spacing w:before="0" w:after="0" w:line="240" w:lineRule="auto"/>
              <w:ind w:left="0" w:right="0"/>
              <w:rPr>
                <w:b w:val="0"/>
                <w:sz w:val="18"/>
                <w:szCs w:val="18"/>
              </w:rPr>
            </w:pPr>
          </w:p>
        </w:tc>
        <w:tc>
          <w:tcPr>
            <w:tcW w:w="3037" w:type="dxa"/>
            <w:vAlign w:val="center"/>
          </w:tcPr>
          <w:p w14:paraId="12FF303B" w14:textId="77777777" w:rsidR="003A2D13" w:rsidRPr="00231DFC" w:rsidRDefault="003A2D13" w:rsidP="003A2D13">
            <w:pPr>
              <w:pStyle w:val="T2"/>
              <w:spacing w:before="0" w:after="0" w:line="240" w:lineRule="auto"/>
              <w:ind w:left="0" w:right="0"/>
              <w:rPr>
                <w:b w:val="0"/>
                <w:sz w:val="18"/>
                <w:szCs w:val="18"/>
              </w:rPr>
            </w:pPr>
          </w:p>
        </w:tc>
        <w:tc>
          <w:tcPr>
            <w:tcW w:w="1080" w:type="dxa"/>
            <w:vAlign w:val="center"/>
          </w:tcPr>
          <w:p w14:paraId="62EA14E8" w14:textId="77777777" w:rsidR="003A2D13" w:rsidRPr="00231DFC" w:rsidRDefault="003A2D13" w:rsidP="003A2D13">
            <w:pPr>
              <w:pStyle w:val="T2"/>
              <w:spacing w:before="0" w:after="0" w:line="240" w:lineRule="auto"/>
              <w:ind w:left="0" w:right="0"/>
              <w:rPr>
                <w:b w:val="0"/>
                <w:sz w:val="18"/>
                <w:szCs w:val="18"/>
              </w:rPr>
            </w:pPr>
          </w:p>
        </w:tc>
        <w:tc>
          <w:tcPr>
            <w:tcW w:w="2471" w:type="dxa"/>
            <w:vAlign w:val="center"/>
          </w:tcPr>
          <w:p w14:paraId="49310171" w14:textId="77777777" w:rsidR="003A2D13" w:rsidRPr="00231DFC" w:rsidRDefault="003A2D13" w:rsidP="003A2D13">
            <w:pPr>
              <w:pStyle w:val="T2"/>
              <w:spacing w:before="0" w:after="0" w:line="240" w:lineRule="auto"/>
              <w:ind w:left="0" w:right="0"/>
              <w:rPr>
                <w:b w:val="0"/>
                <w:sz w:val="18"/>
                <w:szCs w:val="18"/>
              </w:rPr>
            </w:pPr>
          </w:p>
        </w:tc>
      </w:tr>
      <w:tr w:rsidR="003A2D13" w:rsidRPr="00183F4C" w14:paraId="49C63457" w14:textId="77777777" w:rsidTr="00016E42">
        <w:trPr>
          <w:trHeight w:val="251"/>
          <w:jc w:val="center"/>
        </w:trPr>
        <w:tc>
          <w:tcPr>
            <w:tcW w:w="1795" w:type="dxa"/>
            <w:vAlign w:val="center"/>
          </w:tcPr>
          <w:p w14:paraId="4808CA3D" w14:textId="77777777" w:rsidR="003A2D13" w:rsidRPr="005114FD" w:rsidRDefault="003A2D13" w:rsidP="003A2D13">
            <w:pPr>
              <w:pStyle w:val="T2"/>
              <w:spacing w:before="0" w:after="0" w:line="240" w:lineRule="auto"/>
              <w:ind w:left="0" w:right="0"/>
              <w:rPr>
                <w:b w:val="0"/>
                <w:sz w:val="18"/>
                <w:szCs w:val="18"/>
              </w:rPr>
            </w:pPr>
          </w:p>
        </w:tc>
        <w:tc>
          <w:tcPr>
            <w:tcW w:w="1193" w:type="dxa"/>
            <w:vAlign w:val="center"/>
          </w:tcPr>
          <w:p w14:paraId="1443501E" w14:textId="77777777" w:rsidR="003A2D13" w:rsidRDefault="003A2D13" w:rsidP="003A2D13">
            <w:pPr>
              <w:pStyle w:val="T2"/>
              <w:spacing w:before="0" w:after="0" w:line="240" w:lineRule="auto"/>
              <w:ind w:left="0" w:right="0"/>
              <w:rPr>
                <w:b w:val="0"/>
                <w:sz w:val="18"/>
                <w:szCs w:val="18"/>
              </w:rPr>
            </w:pPr>
          </w:p>
        </w:tc>
        <w:tc>
          <w:tcPr>
            <w:tcW w:w="3037" w:type="dxa"/>
            <w:vAlign w:val="center"/>
          </w:tcPr>
          <w:p w14:paraId="75654D16" w14:textId="77777777" w:rsidR="003A2D13" w:rsidRPr="00231DFC" w:rsidRDefault="003A2D13" w:rsidP="003A2D13">
            <w:pPr>
              <w:pStyle w:val="T2"/>
              <w:spacing w:before="0" w:after="0" w:line="240" w:lineRule="auto"/>
              <w:ind w:left="0" w:right="0"/>
              <w:rPr>
                <w:b w:val="0"/>
                <w:sz w:val="18"/>
                <w:szCs w:val="18"/>
              </w:rPr>
            </w:pPr>
          </w:p>
        </w:tc>
        <w:tc>
          <w:tcPr>
            <w:tcW w:w="1080" w:type="dxa"/>
            <w:vAlign w:val="center"/>
          </w:tcPr>
          <w:p w14:paraId="4A4B3C0E" w14:textId="77777777" w:rsidR="003A2D13" w:rsidRPr="00231DFC" w:rsidRDefault="003A2D13" w:rsidP="003A2D13">
            <w:pPr>
              <w:pStyle w:val="T2"/>
              <w:spacing w:before="0" w:after="0" w:line="240" w:lineRule="auto"/>
              <w:ind w:left="0" w:right="0"/>
              <w:rPr>
                <w:b w:val="0"/>
                <w:sz w:val="18"/>
                <w:szCs w:val="18"/>
              </w:rPr>
            </w:pPr>
          </w:p>
        </w:tc>
        <w:tc>
          <w:tcPr>
            <w:tcW w:w="2471" w:type="dxa"/>
            <w:vAlign w:val="center"/>
          </w:tcPr>
          <w:p w14:paraId="434BB0B0" w14:textId="77777777" w:rsidR="003A2D13" w:rsidRPr="00231DFC" w:rsidRDefault="003A2D13" w:rsidP="003A2D13">
            <w:pPr>
              <w:pStyle w:val="T2"/>
              <w:spacing w:before="0" w:after="0" w:line="240" w:lineRule="auto"/>
              <w:ind w:left="0" w:right="0"/>
              <w:rPr>
                <w:b w:val="0"/>
                <w:sz w:val="18"/>
                <w:szCs w:val="18"/>
              </w:rPr>
            </w:pPr>
          </w:p>
        </w:tc>
      </w:tr>
      <w:tr w:rsidR="003A2D13" w:rsidRPr="00183F4C" w14:paraId="12E5C915" w14:textId="77777777" w:rsidTr="00016E42">
        <w:trPr>
          <w:trHeight w:val="251"/>
          <w:jc w:val="center"/>
        </w:trPr>
        <w:tc>
          <w:tcPr>
            <w:tcW w:w="1795" w:type="dxa"/>
            <w:vAlign w:val="center"/>
          </w:tcPr>
          <w:p w14:paraId="7DCA5456" w14:textId="77777777" w:rsidR="003A2D13" w:rsidRPr="005114FD" w:rsidRDefault="003A2D13" w:rsidP="003A2D13">
            <w:pPr>
              <w:pStyle w:val="T2"/>
              <w:spacing w:before="0" w:after="0" w:line="240" w:lineRule="auto"/>
              <w:ind w:left="0" w:right="0"/>
              <w:rPr>
                <w:b w:val="0"/>
                <w:sz w:val="18"/>
                <w:szCs w:val="18"/>
              </w:rPr>
            </w:pPr>
          </w:p>
        </w:tc>
        <w:tc>
          <w:tcPr>
            <w:tcW w:w="1193" w:type="dxa"/>
            <w:vAlign w:val="center"/>
          </w:tcPr>
          <w:p w14:paraId="561275AE" w14:textId="77777777" w:rsidR="003A2D13" w:rsidRDefault="003A2D13" w:rsidP="003A2D13">
            <w:pPr>
              <w:pStyle w:val="T2"/>
              <w:spacing w:before="0" w:after="0" w:line="240" w:lineRule="auto"/>
              <w:ind w:left="0" w:right="0"/>
              <w:rPr>
                <w:b w:val="0"/>
                <w:sz w:val="18"/>
                <w:szCs w:val="18"/>
              </w:rPr>
            </w:pPr>
          </w:p>
        </w:tc>
        <w:tc>
          <w:tcPr>
            <w:tcW w:w="3037" w:type="dxa"/>
            <w:vAlign w:val="center"/>
          </w:tcPr>
          <w:p w14:paraId="1D397997" w14:textId="77777777" w:rsidR="003A2D13" w:rsidRPr="00231DFC" w:rsidRDefault="003A2D13" w:rsidP="003A2D13">
            <w:pPr>
              <w:pStyle w:val="T2"/>
              <w:spacing w:before="0" w:after="0" w:line="240" w:lineRule="auto"/>
              <w:ind w:left="0" w:right="0"/>
              <w:rPr>
                <w:b w:val="0"/>
                <w:sz w:val="18"/>
                <w:szCs w:val="18"/>
              </w:rPr>
            </w:pPr>
          </w:p>
        </w:tc>
        <w:tc>
          <w:tcPr>
            <w:tcW w:w="1080" w:type="dxa"/>
            <w:vAlign w:val="center"/>
          </w:tcPr>
          <w:p w14:paraId="40FA667B" w14:textId="77777777" w:rsidR="003A2D13" w:rsidRPr="00231DFC" w:rsidRDefault="003A2D13" w:rsidP="003A2D13">
            <w:pPr>
              <w:pStyle w:val="T2"/>
              <w:spacing w:before="0" w:after="0" w:line="240" w:lineRule="auto"/>
              <w:ind w:left="0" w:right="0"/>
              <w:rPr>
                <w:b w:val="0"/>
                <w:sz w:val="18"/>
                <w:szCs w:val="18"/>
              </w:rPr>
            </w:pPr>
          </w:p>
        </w:tc>
        <w:tc>
          <w:tcPr>
            <w:tcW w:w="2471" w:type="dxa"/>
            <w:vAlign w:val="center"/>
          </w:tcPr>
          <w:p w14:paraId="613A413E" w14:textId="77777777" w:rsidR="003A2D13" w:rsidRPr="00231DFC" w:rsidRDefault="003A2D13" w:rsidP="003A2D13">
            <w:pPr>
              <w:pStyle w:val="T2"/>
              <w:spacing w:before="0" w:after="0" w:line="240" w:lineRule="auto"/>
              <w:ind w:left="0" w:right="0"/>
              <w:rPr>
                <w:b w:val="0"/>
                <w:sz w:val="18"/>
                <w:szCs w:val="18"/>
              </w:rPr>
            </w:pPr>
          </w:p>
        </w:tc>
      </w:tr>
      <w:tr w:rsidR="003A2D13" w:rsidRPr="00183F4C" w14:paraId="48F9114B" w14:textId="77777777" w:rsidTr="00016E42">
        <w:trPr>
          <w:trHeight w:val="251"/>
          <w:jc w:val="center"/>
        </w:trPr>
        <w:tc>
          <w:tcPr>
            <w:tcW w:w="1795" w:type="dxa"/>
            <w:vAlign w:val="center"/>
          </w:tcPr>
          <w:p w14:paraId="65F1CDBF" w14:textId="77777777" w:rsidR="003A2D13" w:rsidRPr="005114FD" w:rsidRDefault="003A2D13" w:rsidP="003A2D13">
            <w:pPr>
              <w:pStyle w:val="T2"/>
              <w:spacing w:before="0" w:after="0" w:line="240" w:lineRule="auto"/>
              <w:ind w:left="0" w:right="0"/>
              <w:rPr>
                <w:b w:val="0"/>
                <w:sz w:val="18"/>
                <w:szCs w:val="18"/>
              </w:rPr>
            </w:pPr>
          </w:p>
        </w:tc>
        <w:tc>
          <w:tcPr>
            <w:tcW w:w="1193" w:type="dxa"/>
            <w:vAlign w:val="center"/>
          </w:tcPr>
          <w:p w14:paraId="086EFD3E" w14:textId="77777777" w:rsidR="003A2D13" w:rsidRDefault="003A2D13" w:rsidP="003A2D13">
            <w:pPr>
              <w:pStyle w:val="T2"/>
              <w:spacing w:before="0" w:after="0" w:line="240" w:lineRule="auto"/>
              <w:ind w:left="0" w:right="0"/>
              <w:rPr>
                <w:b w:val="0"/>
                <w:sz w:val="18"/>
                <w:szCs w:val="18"/>
              </w:rPr>
            </w:pPr>
          </w:p>
        </w:tc>
        <w:tc>
          <w:tcPr>
            <w:tcW w:w="3037" w:type="dxa"/>
            <w:vAlign w:val="center"/>
          </w:tcPr>
          <w:p w14:paraId="24F5F9BC" w14:textId="77777777" w:rsidR="003A2D13" w:rsidRPr="00231DFC" w:rsidRDefault="003A2D13" w:rsidP="003A2D13">
            <w:pPr>
              <w:pStyle w:val="T2"/>
              <w:spacing w:before="0" w:after="0" w:line="240" w:lineRule="auto"/>
              <w:ind w:left="0" w:right="0"/>
              <w:rPr>
                <w:b w:val="0"/>
                <w:sz w:val="18"/>
                <w:szCs w:val="18"/>
              </w:rPr>
            </w:pPr>
          </w:p>
        </w:tc>
        <w:tc>
          <w:tcPr>
            <w:tcW w:w="1080" w:type="dxa"/>
            <w:vAlign w:val="center"/>
          </w:tcPr>
          <w:p w14:paraId="0B7A5C58" w14:textId="77777777" w:rsidR="003A2D13" w:rsidRPr="00231DFC" w:rsidRDefault="003A2D13" w:rsidP="003A2D13">
            <w:pPr>
              <w:pStyle w:val="T2"/>
              <w:spacing w:before="0" w:after="0" w:line="240" w:lineRule="auto"/>
              <w:ind w:left="0" w:right="0"/>
              <w:rPr>
                <w:b w:val="0"/>
                <w:sz w:val="18"/>
                <w:szCs w:val="18"/>
              </w:rPr>
            </w:pPr>
          </w:p>
        </w:tc>
        <w:tc>
          <w:tcPr>
            <w:tcW w:w="2471" w:type="dxa"/>
            <w:vAlign w:val="center"/>
          </w:tcPr>
          <w:p w14:paraId="70355489" w14:textId="77777777" w:rsidR="003A2D13" w:rsidRPr="00231DFC" w:rsidRDefault="003A2D13" w:rsidP="003A2D13">
            <w:pPr>
              <w:pStyle w:val="T2"/>
              <w:spacing w:before="0" w:after="0" w:line="240" w:lineRule="auto"/>
              <w:ind w:left="0" w:right="0"/>
              <w:rPr>
                <w:b w:val="0"/>
                <w:sz w:val="18"/>
                <w:szCs w:val="18"/>
              </w:rPr>
            </w:pPr>
          </w:p>
        </w:tc>
      </w:tr>
      <w:tr w:rsidR="003A2D13" w:rsidRPr="00183F4C" w14:paraId="4BB2A494" w14:textId="77777777" w:rsidTr="00016E42">
        <w:trPr>
          <w:trHeight w:val="251"/>
          <w:jc w:val="center"/>
        </w:trPr>
        <w:tc>
          <w:tcPr>
            <w:tcW w:w="1795" w:type="dxa"/>
            <w:vAlign w:val="center"/>
          </w:tcPr>
          <w:p w14:paraId="074EC544" w14:textId="77777777" w:rsidR="003A2D13" w:rsidRPr="005114FD" w:rsidRDefault="003A2D13" w:rsidP="003A2D13">
            <w:pPr>
              <w:pStyle w:val="T2"/>
              <w:spacing w:before="0" w:after="0" w:line="240" w:lineRule="auto"/>
              <w:ind w:left="0" w:right="0"/>
              <w:rPr>
                <w:b w:val="0"/>
                <w:sz w:val="18"/>
                <w:szCs w:val="18"/>
              </w:rPr>
            </w:pPr>
          </w:p>
        </w:tc>
        <w:tc>
          <w:tcPr>
            <w:tcW w:w="1193" w:type="dxa"/>
            <w:vAlign w:val="center"/>
          </w:tcPr>
          <w:p w14:paraId="73F27DCB" w14:textId="77777777" w:rsidR="003A2D13" w:rsidRDefault="003A2D13" w:rsidP="003A2D13">
            <w:pPr>
              <w:pStyle w:val="T2"/>
              <w:spacing w:before="0" w:after="0" w:line="240" w:lineRule="auto"/>
              <w:ind w:left="0" w:right="0"/>
              <w:rPr>
                <w:b w:val="0"/>
                <w:sz w:val="18"/>
                <w:szCs w:val="18"/>
              </w:rPr>
            </w:pPr>
          </w:p>
        </w:tc>
        <w:tc>
          <w:tcPr>
            <w:tcW w:w="3037" w:type="dxa"/>
            <w:vAlign w:val="center"/>
          </w:tcPr>
          <w:p w14:paraId="38D0C883" w14:textId="77777777" w:rsidR="003A2D13" w:rsidRPr="00231DFC" w:rsidRDefault="003A2D13" w:rsidP="003A2D13">
            <w:pPr>
              <w:pStyle w:val="T2"/>
              <w:spacing w:before="0" w:after="0" w:line="240" w:lineRule="auto"/>
              <w:ind w:left="0" w:right="0"/>
              <w:rPr>
                <w:b w:val="0"/>
                <w:sz w:val="18"/>
                <w:szCs w:val="18"/>
              </w:rPr>
            </w:pPr>
          </w:p>
        </w:tc>
        <w:tc>
          <w:tcPr>
            <w:tcW w:w="1080" w:type="dxa"/>
            <w:vAlign w:val="center"/>
          </w:tcPr>
          <w:p w14:paraId="3CA9157E" w14:textId="77777777" w:rsidR="003A2D13" w:rsidRPr="00231DFC" w:rsidRDefault="003A2D13" w:rsidP="003A2D13">
            <w:pPr>
              <w:pStyle w:val="T2"/>
              <w:spacing w:before="0" w:after="0" w:line="240" w:lineRule="auto"/>
              <w:ind w:left="0" w:right="0"/>
              <w:rPr>
                <w:b w:val="0"/>
                <w:sz w:val="18"/>
                <w:szCs w:val="18"/>
              </w:rPr>
            </w:pPr>
          </w:p>
        </w:tc>
        <w:tc>
          <w:tcPr>
            <w:tcW w:w="2471" w:type="dxa"/>
            <w:vAlign w:val="center"/>
          </w:tcPr>
          <w:p w14:paraId="3DAA5CB0" w14:textId="77777777" w:rsidR="003A2D13" w:rsidRPr="00231DFC" w:rsidRDefault="003A2D13" w:rsidP="003A2D13">
            <w:pPr>
              <w:pStyle w:val="T2"/>
              <w:spacing w:before="0" w:after="0" w:line="240" w:lineRule="auto"/>
              <w:ind w:left="0" w:right="0"/>
              <w:rPr>
                <w:b w:val="0"/>
                <w:sz w:val="18"/>
                <w:szCs w:val="18"/>
              </w:rPr>
            </w:pPr>
          </w:p>
        </w:tc>
      </w:tr>
    </w:tbl>
    <w:p w14:paraId="6E4FDB79" w14:textId="77777777" w:rsidR="00F905F1" w:rsidRDefault="00F905F1" w:rsidP="005C447C">
      <w:pPr>
        <w:pStyle w:val="T1"/>
        <w:spacing w:before="0" w:after="120" w:line="240" w:lineRule="auto"/>
        <w:jc w:val="both"/>
        <w:rPr>
          <w:sz w:val="22"/>
        </w:rPr>
      </w:pPr>
    </w:p>
    <w:p w14:paraId="08A3A0AE" w14:textId="77777777" w:rsidR="00F905F1" w:rsidRDefault="00F905F1" w:rsidP="005C447C">
      <w:pPr>
        <w:pStyle w:val="T1"/>
        <w:spacing w:before="0" w:after="120" w:line="240" w:lineRule="auto"/>
        <w:jc w:val="both"/>
      </w:pPr>
      <w:r>
        <w:t>Abstract</w:t>
      </w:r>
    </w:p>
    <w:p w14:paraId="6CF2AB31" w14:textId="3BC12989" w:rsidR="00F905F1" w:rsidRDefault="00F905F1" w:rsidP="005C447C">
      <w:pPr>
        <w:spacing w:before="0" w:line="240" w:lineRule="auto"/>
        <w:jc w:val="both"/>
      </w:pPr>
      <w:r>
        <w:rPr>
          <w:rFonts w:hint="eastAsia"/>
        </w:rPr>
        <w:t>This submission propos</w:t>
      </w:r>
      <w:r>
        <w:t>es</w:t>
      </w:r>
      <w:r>
        <w:rPr>
          <w:rFonts w:hint="eastAsia"/>
        </w:rPr>
        <w:t xml:space="preserve"> </w:t>
      </w:r>
      <w:r w:rsidR="00231DFC">
        <w:t xml:space="preserve">resolutions for the following CIDs for </w:t>
      </w:r>
      <w:proofErr w:type="spellStart"/>
      <w:r w:rsidR="00231DFC">
        <w:t>TGbe</w:t>
      </w:r>
      <w:proofErr w:type="spellEnd"/>
      <w:r w:rsidR="00231DFC">
        <w:t xml:space="preserve"> </w:t>
      </w:r>
      <w:r w:rsidR="006524FE">
        <w:t>LB26</w:t>
      </w:r>
      <w:r w:rsidR="00231DFC">
        <w:t>6:</w:t>
      </w:r>
    </w:p>
    <w:p w14:paraId="63199672" w14:textId="632A30B5" w:rsidR="001D00A2" w:rsidRDefault="001559CE" w:rsidP="005C447C">
      <w:pPr>
        <w:spacing w:before="0" w:line="240" w:lineRule="auto"/>
        <w:jc w:val="both"/>
      </w:pPr>
      <w:r w:rsidRPr="004E5618">
        <w:t>12745</w:t>
      </w:r>
    </w:p>
    <w:p w14:paraId="6EF5C5E9" w14:textId="77777777" w:rsidR="00FA7B9A" w:rsidRPr="009618E8" w:rsidRDefault="00FA7B9A" w:rsidP="005C447C">
      <w:pPr>
        <w:spacing w:before="0" w:line="240" w:lineRule="auto"/>
        <w:jc w:val="both"/>
      </w:pPr>
    </w:p>
    <w:p w14:paraId="349E6BEA" w14:textId="77777777" w:rsidR="00F905F1" w:rsidRDefault="00F905F1" w:rsidP="005C447C">
      <w:pPr>
        <w:spacing w:before="0" w:line="240" w:lineRule="auto"/>
        <w:jc w:val="both"/>
      </w:pPr>
      <w:r>
        <w:t>Revisions:</w:t>
      </w:r>
    </w:p>
    <w:p w14:paraId="3C9EC640" w14:textId="77777777" w:rsidR="00F905F1" w:rsidRDefault="00F905F1" w:rsidP="005C447C">
      <w:pPr>
        <w:pStyle w:val="af3"/>
        <w:numPr>
          <w:ilvl w:val="0"/>
          <w:numId w:val="1"/>
        </w:numPr>
        <w:spacing w:before="0" w:line="240" w:lineRule="auto"/>
        <w:ind w:leftChars="0"/>
        <w:jc w:val="both"/>
      </w:pPr>
      <w:r>
        <w:t>Rev 0: Initial version of the document</w:t>
      </w:r>
    </w:p>
    <w:p w14:paraId="7E84AB1A" w14:textId="77777777" w:rsidR="00F905F1" w:rsidRDefault="00F905F1" w:rsidP="005C447C">
      <w:pPr>
        <w:pStyle w:val="T1"/>
        <w:spacing w:before="0" w:after="120" w:line="240" w:lineRule="auto"/>
        <w:jc w:val="both"/>
        <w:rPr>
          <w:b w:val="0"/>
          <w:sz w:val="22"/>
        </w:rPr>
      </w:pPr>
    </w:p>
    <w:p w14:paraId="02F79393" w14:textId="77777777" w:rsidR="00231DFC" w:rsidRPr="00231DFC" w:rsidRDefault="00231DFC" w:rsidP="00231DFC">
      <w:pPr>
        <w:suppressAutoHyphens/>
        <w:spacing w:before="0" w:line="240" w:lineRule="auto"/>
        <w:rPr>
          <w:sz w:val="18"/>
          <w:lang w:eastAsia="en-US"/>
        </w:rPr>
      </w:pPr>
      <w:r w:rsidRPr="00231DFC">
        <w:rPr>
          <w:sz w:val="18"/>
          <w:lang w:eastAsia="en-US"/>
        </w:rPr>
        <w:t>Interpretation of a Motion to Adopt</w:t>
      </w:r>
    </w:p>
    <w:p w14:paraId="6EE51331" w14:textId="77777777" w:rsidR="00231DFC" w:rsidRPr="00231DFC" w:rsidRDefault="00231DFC" w:rsidP="00231DFC">
      <w:pPr>
        <w:suppressAutoHyphens/>
        <w:spacing w:before="0" w:line="240" w:lineRule="auto"/>
        <w:rPr>
          <w:sz w:val="18"/>
        </w:rPr>
      </w:pPr>
    </w:p>
    <w:p w14:paraId="651E2B41" w14:textId="77777777" w:rsidR="00231DFC" w:rsidRPr="00231DFC" w:rsidRDefault="00231DFC" w:rsidP="00231DFC">
      <w:pPr>
        <w:suppressAutoHyphens/>
        <w:spacing w:before="0" w:line="240" w:lineRule="auto"/>
        <w:rPr>
          <w:sz w:val="18"/>
        </w:rPr>
      </w:pPr>
      <w:r w:rsidRPr="00231DFC">
        <w:rPr>
          <w:sz w:val="18"/>
        </w:rPr>
        <w:t xml:space="preserve">A motion to approve this submission means that the editing instructions and any changed or added material are actioned in the </w:t>
      </w:r>
      <w:proofErr w:type="spellStart"/>
      <w:r w:rsidRPr="00231DFC">
        <w:rPr>
          <w:sz w:val="18"/>
        </w:rPr>
        <w:t>TGbe</w:t>
      </w:r>
      <w:proofErr w:type="spellEnd"/>
      <w:r w:rsidRPr="00231DFC">
        <w:rPr>
          <w:sz w:val="18"/>
        </w:rPr>
        <w:t xml:space="preserve"> Draft. This introduction is not part of the adopted material.</w:t>
      </w:r>
    </w:p>
    <w:p w14:paraId="516E5639" w14:textId="77777777" w:rsidR="00231DFC" w:rsidRPr="00231DFC" w:rsidRDefault="00231DFC" w:rsidP="00231DFC">
      <w:pPr>
        <w:suppressAutoHyphens/>
        <w:spacing w:before="0" w:line="240" w:lineRule="auto"/>
        <w:rPr>
          <w:sz w:val="18"/>
        </w:rPr>
      </w:pPr>
    </w:p>
    <w:p w14:paraId="10EE9AFB" w14:textId="77777777" w:rsidR="00231DFC" w:rsidRPr="00231DFC" w:rsidRDefault="00231DFC" w:rsidP="00231DFC">
      <w:pPr>
        <w:suppressAutoHyphens/>
        <w:spacing w:before="0" w:line="240" w:lineRule="auto"/>
        <w:rPr>
          <w:b/>
          <w:bCs/>
          <w:i/>
          <w:iCs/>
          <w:sz w:val="18"/>
        </w:rPr>
      </w:pPr>
      <w:r w:rsidRPr="00231DFC">
        <w:rPr>
          <w:b/>
          <w:bCs/>
          <w:i/>
          <w:iCs/>
          <w:sz w:val="18"/>
        </w:rPr>
        <w:t xml:space="preserve">Editing instructions formatted like this are intended to be copied into the </w:t>
      </w:r>
      <w:proofErr w:type="spellStart"/>
      <w:r w:rsidRPr="00231DFC">
        <w:rPr>
          <w:b/>
          <w:bCs/>
          <w:i/>
          <w:iCs/>
          <w:sz w:val="18"/>
        </w:rPr>
        <w:t>TGbe</w:t>
      </w:r>
      <w:proofErr w:type="spellEnd"/>
      <w:r w:rsidRPr="00231DFC">
        <w:rPr>
          <w:b/>
          <w:bCs/>
          <w:i/>
          <w:iCs/>
          <w:sz w:val="18"/>
        </w:rPr>
        <w:t xml:space="preserve"> Draft (i.e. they are instructions to the 802.11 editor on how to merge the text with the baseline documents).</w:t>
      </w:r>
    </w:p>
    <w:p w14:paraId="2CBC5398" w14:textId="77777777" w:rsidR="00231DFC" w:rsidRPr="00231DFC" w:rsidRDefault="00231DFC" w:rsidP="00231DFC">
      <w:pPr>
        <w:suppressAutoHyphens/>
        <w:spacing w:before="0" w:line="240" w:lineRule="auto"/>
        <w:rPr>
          <w:sz w:val="18"/>
        </w:rPr>
      </w:pPr>
    </w:p>
    <w:p w14:paraId="4FDFC1D7" w14:textId="77777777" w:rsidR="00231DFC" w:rsidRPr="00231DFC" w:rsidRDefault="00231DFC" w:rsidP="00231DFC">
      <w:pPr>
        <w:suppressAutoHyphens/>
        <w:spacing w:before="0" w:line="240" w:lineRule="auto"/>
        <w:rPr>
          <w:b/>
          <w:bCs/>
          <w:i/>
          <w:iCs/>
          <w:sz w:val="18"/>
        </w:rPr>
      </w:pPr>
      <w:proofErr w:type="spellStart"/>
      <w:r w:rsidRPr="00231DFC">
        <w:rPr>
          <w:b/>
          <w:bCs/>
          <w:i/>
          <w:iCs/>
          <w:sz w:val="18"/>
        </w:rPr>
        <w:t>TGbe</w:t>
      </w:r>
      <w:proofErr w:type="spellEnd"/>
      <w:r w:rsidRPr="00231DFC">
        <w:rPr>
          <w:b/>
          <w:bCs/>
          <w:i/>
          <w:iCs/>
          <w:sz w:val="18"/>
        </w:rPr>
        <w:t xml:space="preserve"> Editor: Editing instructions preceded by “</w:t>
      </w:r>
      <w:proofErr w:type="spellStart"/>
      <w:r w:rsidRPr="00231DFC">
        <w:rPr>
          <w:b/>
          <w:bCs/>
          <w:i/>
          <w:iCs/>
          <w:sz w:val="18"/>
        </w:rPr>
        <w:t>TGbe</w:t>
      </w:r>
      <w:proofErr w:type="spellEnd"/>
      <w:r w:rsidRPr="00231DFC">
        <w:rPr>
          <w:b/>
          <w:bCs/>
          <w:i/>
          <w:iCs/>
          <w:sz w:val="18"/>
        </w:rPr>
        <w:t xml:space="preserve"> Editor” are instructions to the </w:t>
      </w:r>
      <w:proofErr w:type="spellStart"/>
      <w:r w:rsidRPr="00231DFC">
        <w:rPr>
          <w:b/>
          <w:bCs/>
          <w:i/>
          <w:iCs/>
          <w:sz w:val="18"/>
        </w:rPr>
        <w:t>TGbe</w:t>
      </w:r>
      <w:proofErr w:type="spellEnd"/>
      <w:r w:rsidRPr="00231DFC">
        <w:rPr>
          <w:b/>
          <w:bCs/>
          <w:i/>
          <w:iCs/>
          <w:sz w:val="18"/>
        </w:rPr>
        <w:t xml:space="preserve"> editor to modify existing material in the </w:t>
      </w:r>
      <w:proofErr w:type="spellStart"/>
      <w:r w:rsidRPr="00231DFC">
        <w:rPr>
          <w:b/>
          <w:bCs/>
          <w:i/>
          <w:iCs/>
          <w:sz w:val="18"/>
        </w:rPr>
        <w:t>TGbe</w:t>
      </w:r>
      <w:proofErr w:type="spellEnd"/>
      <w:r w:rsidRPr="00231DFC">
        <w:rPr>
          <w:b/>
          <w:bCs/>
          <w:i/>
          <w:iCs/>
          <w:sz w:val="18"/>
        </w:rPr>
        <w:t xml:space="preserve"> draft. As a result of adopting the changes, the </w:t>
      </w:r>
      <w:proofErr w:type="spellStart"/>
      <w:r w:rsidRPr="00231DFC">
        <w:rPr>
          <w:b/>
          <w:bCs/>
          <w:i/>
          <w:iCs/>
          <w:sz w:val="18"/>
        </w:rPr>
        <w:t>TGbe</w:t>
      </w:r>
      <w:proofErr w:type="spellEnd"/>
      <w:r w:rsidRPr="00231DFC">
        <w:rPr>
          <w:b/>
          <w:bCs/>
          <w:i/>
          <w:iCs/>
          <w:sz w:val="18"/>
        </w:rPr>
        <w:t xml:space="preserve"> editor will execute the instructions rather than copy them to the </w:t>
      </w:r>
      <w:proofErr w:type="spellStart"/>
      <w:r w:rsidRPr="00231DFC">
        <w:rPr>
          <w:b/>
          <w:bCs/>
          <w:i/>
          <w:iCs/>
          <w:sz w:val="18"/>
        </w:rPr>
        <w:t>TGbe</w:t>
      </w:r>
      <w:proofErr w:type="spellEnd"/>
      <w:r w:rsidRPr="00231DFC">
        <w:rPr>
          <w:b/>
          <w:bCs/>
          <w:i/>
          <w:iCs/>
          <w:sz w:val="18"/>
        </w:rPr>
        <w:t xml:space="preserve"> Draft.</w:t>
      </w:r>
    </w:p>
    <w:p w14:paraId="561C23DB" w14:textId="77777777" w:rsidR="00231DFC" w:rsidRPr="00231DFC" w:rsidRDefault="00231DFC" w:rsidP="00231DFC">
      <w:pPr>
        <w:spacing w:before="0" w:after="160" w:line="259" w:lineRule="auto"/>
        <w:rPr>
          <w:rFonts w:ascii="Arial" w:eastAsia="MS Mincho" w:hAnsi="Arial" w:cs="Arial"/>
          <w:b/>
          <w:bCs/>
          <w:color w:val="000000"/>
          <w:lang w:val="en-US" w:eastAsia="en-US"/>
        </w:rPr>
      </w:pPr>
    </w:p>
    <w:p w14:paraId="10985EBB" w14:textId="2E0F7FF6" w:rsidR="00231DFC" w:rsidRPr="00231DFC" w:rsidRDefault="00231DFC" w:rsidP="00231D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both"/>
        <w:rPr>
          <w:rFonts w:eastAsia="MS Mincho"/>
          <w:b/>
          <w:i/>
          <w:iCs/>
          <w:color w:val="000000"/>
          <w:w w:val="0"/>
          <w:lang w:val="en-US" w:eastAsia="en-US"/>
        </w:rPr>
      </w:pPr>
      <w:proofErr w:type="spellStart"/>
      <w:r w:rsidRPr="00231DFC">
        <w:rPr>
          <w:rFonts w:eastAsia="MS Mincho"/>
          <w:b/>
          <w:i/>
          <w:iCs/>
          <w:color w:val="000000"/>
          <w:w w:val="0"/>
          <w:highlight w:val="yellow"/>
          <w:lang w:val="en-US" w:eastAsia="en-US"/>
        </w:rPr>
        <w:t>TGbe</w:t>
      </w:r>
      <w:proofErr w:type="spellEnd"/>
      <w:r w:rsidRPr="00231DFC">
        <w:rPr>
          <w:rFonts w:eastAsia="MS Mincho"/>
          <w:b/>
          <w:i/>
          <w:iCs/>
          <w:color w:val="000000"/>
          <w:w w:val="0"/>
          <w:highlight w:val="yellow"/>
          <w:lang w:val="en-US" w:eastAsia="en-US"/>
        </w:rPr>
        <w:t xml:space="preserve"> editor: The baseline for this document is 11be D</w:t>
      </w:r>
      <w:r w:rsidR="00EA04B4">
        <w:rPr>
          <w:rFonts w:eastAsia="MS Mincho"/>
          <w:b/>
          <w:i/>
          <w:iCs/>
          <w:color w:val="000000"/>
          <w:w w:val="0"/>
          <w:highlight w:val="yellow"/>
          <w:lang w:val="en-US" w:eastAsia="en-US"/>
        </w:rPr>
        <w:t>2</w:t>
      </w:r>
      <w:r w:rsidRPr="00231DFC">
        <w:rPr>
          <w:rFonts w:eastAsia="MS Mincho"/>
          <w:b/>
          <w:i/>
          <w:iCs/>
          <w:color w:val="000000"/>
          <w:w w:val="0"/>
          <w:highlight w:val="yellow"/>
          <w:lang w:val="en-US" w:eastAsia="en-US"/>
        </w:rPr>
        <w:t>.</w:t>
      </w:r>
      <w:r w:rsidR="00E535BF">
        <w:rPr>
          <w:rFonts w:eastAsia="MS Mincho"/>
          <w:b/>
          <w:i/>
          <w:iCs/>
          <w:color w:val="000000"/>
          <w:w w:val="0"/>
          <w:highlight w:val="yellow"/>
          <w:lang w:val="en-US" w:eastAsia="en-US"/>
        </w:rPr>
        <w:t>2</w:t>
      </w:r>
      <w:r w:rsidRPr="00A81088">
        <w:rPr>
          <w:rFonts w:eastAsia="MS Mincho"/>
          <w:b/>
          <w:i/>
          <w:iCs/>
          <w:color w:val="000000"/>
          <w:w w:val="0"/>
          <w:highlight w:val="yellow"/>
          <w:lang w:val="en-US" w:eastAsia="en-US"/>
        </w:rPr>
        <w:t>.</w:t>
      </w:r>
    </w:p>
    <w:p w14:paraId="29CA159D" w14:textId="4F37B7AB" w:rsidR="00231DFC" w:rsidRDefault="00231DFC">
      <w:pPr>
        <w:spacing w:before="0" w:line="240" w:lineRule="auto"/>
        <w:rPr>
          <w:rFonts w:ascii="Arial" w:hAnsi="Arial"/>
          <w:b/>
          <w:sz w:val="22"/>
          <w:szCs w:val="22"/>
        </w:rPr>
      </w:pPr>
      <w:r>
        <w:br w:type="page"/>
      </w:r>
    </w:p>
    <w:p w14:paraId="278E05D3" w14:textId="77777777" w:rsidR="00231DFC" w:rsidRDefault="00231DFC" w:rsidP="00747EF6">
      <w:pPr>
        <w:pStyle w:val="1"/>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276"/>
        <w:gridCol w:w="992"/>
        <w:gridCol w:w="567"/>
        <w:gridCol w:w="2551"/>
        <w:gridCol w:w="2402"/>
        <w:gridCol w:w="2191"/>
      </w:tblGrid>
      <w:tr w:rsidR="00B6612A" w:rsidRPr="007E587A" w14:paraId="6575C897" w14:textId="77777777" w:rsidTr="00817036">
        <w:trPr>
          <w:trHeight w:val="220"/>
          <w:jc w:val="center"/>
        </w:trPr>
        <w:tc>
          <w:tcPr>
            <w:tcW w:w="846" w:type="dxa"/>
            <w:shd w:val="clear" w:color="auto" w:fill="BFBFBF" w:themeFill="background1" w:themeFillShade="BF"/>
            <w:noWrap/>
            <w:vAlign w:val="center"/>
            <w:hideMark/>
          </w:tcPr>
          <w:p w14:paraId="133A5ED6" w14:textId="77777777" w:rsidR="00B6612A" w:rsidRPr="009A5372" w:rsidRDefault="00B6612A" w:rsidP="000A0442">
            <w:pPr>
              <w:suppressAutoHyphens/>
              <w:spacing w:before="60" w:after="60" w:line="60" w:lineRule="atLeast"/>
              <w:rPr>
                <w:rFonts w:eastAsia="Times New Roman"/>
                <w:b/>
                <w:bCs/>
                <w:color w:val="000000"/>
              </w:rPr>
            </w:pPr>
            <w:r w:rsidRPr="009A5372">
              <w:rPr>
                <w:rFonts w:eastAsia="Times New Roman"/>
                <w:b/>
                <w:bCs/>
                <w:color w:val="000000"/>
              </w:rPr>
              <w:t>CID</w:t>
            </w:r>
          </w:p>
        </w:tc>
        <w:tc>
          <w:tcPr>
            <w:tcW w:w="1276" w:type="dxa"/>
            <w:shd w:val="clear" w:color="auto" w:fill="BFBFBF" w:themeFill="background1" w:themeFillShade="BF"/>
          </w:tcPr>
          <w:p w14:paraId="7612E350" w14:textId="3CCADB12" w:rsidR="00B6612A" w:rsidRPr="009A5372" w:rsidRDefault="00B6612A" w:rsidP="000A0442">
            <w:pPr>
              <w:suppressAutoHyphens/>
              <w:spacing w:before="60" w:after="60" w:line="60" w:lineRule="atLeast"/>
              <w:rPr>
                <w:rFonts w:eastAsia="Times New Roman"/>
                <w:b/>
                <w:bCs/>
                <w:color w:val="000000"/>
              </w:rPr>
            </w:pPr>
            <w:r w:rsidRPr="00B6612A">
              <w:rPr>
                <w:rFonts w:eastAsia="Times New Roman"/>
                <w:b/>
                <w:bCs/>
                <w:color w:val="000000"/>
              </w:rPr>
              <w:t>Commenter</w:t>
            </w:r>
          </w:p>
        </w:tc>
        <w:tc>
          <w:tcPr>
            <w:tcW w:w="992" w:type="dxa"/>
            <w:shd w:val="clear" w:color="auto" w:fill="BFBFBF" w:themeFill="background1" w:themeFillShade="BF"/>
            <w:noWrap/>
            <w:vAlign w:val="center"/>
          </w:tcPr>
          <w:p w14:paraId="72632E6B" w14:textId="123428EE" w:rsidR="00B6612A" w:rsidRPr="009A5372" w:rsidRDefault="00B6612A" w:rsidP="000A0442">
            <w:pPr>
              <w:suppressAutoHyphens/>
              <w:spacing w:before="60" w:after="60" w:line="60" w:lineRule="atLeast"/>
              <w:rPr>
                <w:rFonts w:eastAsia="Times New Roman"/>
                <w:b/>
                <w:bCs/>
                <w:color w:val="000000"/>
              </w:rPr>
            </w:pPr>
            <w:r w:rsidRPr="009A5372">
              <w:rPr>
                <w:rFonts w:eastAsia="Times New Roman"/>
                <w:b/>
                <w:bCs/>
                <w:color w:val="000000"/>
              </w:rPr>
              <w:t>Clause</w:t>
            </w:r>
          </w:p>
        </w:tc>
        <w:tc>
          <w:tcPr>
            <w:tcW w:w="567" w:type="dxa"/>
            <w:shd w:val="clear" w:color="auto" w:fill="BFBFBF" w:themeFill="background1" w:themeFillShade="BF"/>
            <w:vAlign w:val="center"/>
          </w:tcPr>
          <w:p w14:paraId="61F8AC44" w14:textId="77777777" w:rsidR="00B6612A" w:rsidRPr="009A5372" w:rsidRDefault="00B6612A" w:rsidP="000A0442">
            <w:pPr>
              <w:suppressAutoHyphens/>
              <w:spacing w:before="60" w:after="60" w:line="60" w:lineRule="atLeast"/>
              <w:rPr>
                <w:rFonts w:eastAsia="Times New Roman"/>
                <w:b/>
                <w:bCs/>
                <w:color w:val="000000"/>
              </w:rPr>
            </w:pPr>
            <w:proofErr w:type="spellStart"/>
            <w:r w:rsidRPr="009A5372">
              <w:rPr>
                <w:rFonts w:eastAsia="Times New Roman"/>
                <w:b/>
                <w:bCs/>
                <w:color w:val="000000"/>
              </w:rPr>
              <w:t>Pg</w:t>
            </w:r>
            <w:proofErr w:type="spellEnd"/>
            <w:r w:rsidRPr="009A5372">
              <w:rPr>
                <w:rFonts w:eastAsia="Times New Roman"/>
                <w:b/>
                <w:bCs/>
                <w:color w:val="000000"/>
              </w:rPr>
              <w:t>/Ln</w:t>
            </w:r>
          </w:p>
        </w:tc>
        <w:tc>
          <w:tcPr>
            <w:tcW w:w="2551" w:type="dxa"/>
            <w:shd w:val="clear" w:color="auto" w:fill="BFBFBF" w:themeFill="background1" w:themeFillShade="BF"/>
            <w:noWrap/>
            <w:vAlign w:val="bottom"/>
            <w:hideMark/>
          </w:tcPr>
          <w:p w14:paraId="1BF58E0A" w14:textId="77777777" w:rsidR="00B6612A" w:rsidRPr="009A5372" w:rsidRDefault="00B6612A" w:rsidP="000A0442">
            <w:pPr>
              <w:suppressAutoHyphens/>
              <w:spacing w:before="60" w:after="60" w:line="60" w:lineRule="atLeast"/>
              <w:rPr>
                <w:rFonts w:eastAsia="Times New Roman"/>
                <w:b/>
                <w:bCs/>
                <w:color w:val="000000"/>
              </w:rPr>
            </w:pPr>
            <w:r w:rsidRPr="009A5372">
              <w:rPr>
                <w:rFonts w:eastAsia="Times New Roman"/>
                <w:b/>
                <w:bCs/>
                <w:color w:val="000000"/>
              </w:rPr>
              <w:t>Comment</w:t>
            </w:r>
          </w:p>
        </w:tc>
        <w:tc>
          <w:tcPr>
            <w:tcW w:w="2402" w:type="dxa"/>
            <w:shd w:val="clear" w:color="auto" w:fill="BFBFBF" w:themeFill="background1" w:themeFillShade="BF"/>
            <w:noWrap/>
            <w:vAlign w:val="bottom"/>
            <w:hideMark/>
          </w:tcPr>
          <w:p w14:paraId="3656C73C" w14:textId="77777777" w:rsidR="00B6612A" w:rsidRPr="009A5372" w:rsidRDefault="00B6612A" w:rsidP="000A0442">
            <w:pPr>
              <w:suppressAutoHyphens/>
              <w:spacing w:before="60" w:after="60" w:line="60" w:lineRule="atLeast"/>
              <w:rPr>
                <w:rFonts w:eastAsia="Times New Roman"/>
                <w:b/>
                <w:bCs/>
                <w:color w:val="000000"/>
              </w:rPr>
            </w:pPr>
            <w:r w:rsidRPr="009A5372">
              <w:rPr>
                <w:rFonts w:eastAsia="Times New Roman"/>
                <w:b/>
                <w:bCs/>
                <w:color w:val="000000"/>
              </w:rPr>
              <w:t>Proposed Change</w:t>
            </w:r>
          </w:p>
        </w:tc>
        <w:tc>
          <w:tcPr>
            <w:tcW w:w="2191" w:type="dxa"/>
            <w:shd w:val="clear" w:color="auto" w:fill="BFBFBF" w:themeFill="background1" w:themeFillShade="BF"/>
            <w:vAlign w:val="center"/>
            <w:hideMark/>
          </w:tcPr>
          <w:p w14:paraId="3A262C14" w14:textId="77777777" w:rsidR="00B6612A" w:rsidRPr="009A5372" w:rsidRDefault="00B6612A" w:rsidP="000A0442">
            <w:pPr>
              <w:suppressAutoHyphens/>
              <w:spacing w:before="60" w:after="60" w:line="60" w:lineRule="atLeast"/>
              <w:rPr>
                <w:rFonts w:eastAsia="Times New Roman"/>
                <w:b/>
                <w:bCs/>
                <w:color w:val="000000"/>
              </w:rPr>
            </w:pPr>
            <w:r w:rsidRPr="009A5372">
              <w:rPr>
                <w:rFonts w:eastAsia="Times New Roman"/>
                <w:b/>
                <w:bCs/>
                <w:color w:val="000000"/>
              </w:rPr>
              <w:t>Resolution</w:t>
            </w:r>
          </w:p>
        </w:tc>
      </w:tr>
      <w:tr w:rsidR="00B6612A" w14:paraId="4432086F" w14:textId="77777777" w:rsidTr="00817036">
        <w:trPr>
          <w:trHeight w:val="220"/>
          <w:jc w:val="center"/>
        </w:trPr>
        <w:tc>
          <w:tcPr>
            <w:tcW w:w="846" w:type="dxa"/>
            <w:shd w:val="clear" w:color="auto" w:fill="auto"/>
            <w:noWrap/>
          </w:tcPr>
          <w:p w14:paraId="3CD9C3E5" w14:textId="016180FE" w:rsidR="00B6612A" w:rsidRPr="009A5372" w:rsidRDefault="004E5618" w:rsidP="000A0442">
            <w:pPr>
              <w:suppressAutoHyphens/>
              <w:spacing w:before="60" w:after="60" w:line="60" w:lineRule="atLeast"/>
            </w:pPr>
            <w:r w:rsidRPr="004E5618">
              <w:t>12745</w:t>
            </w:r>
          </w:p>
        </w:tc>
        <w:tc>
          <w:tcPr>
            <w:tcW w:w="1276" w:type="dxa"/>
          </w:tcPr>
          <w:p w14:paraId="28DCCC37" w14:textId="6A989D27" w:rsidR="00B6612A" w:rsidRPr="00B6612A" w:rsidRDefault="004E5618" w:rsidP="000A0442">
            <w:pPr>
              <w:suppressAutoHyphens/>
              <w:spacing w:before="60" w:after="60" w:line="60" w:lineRule="atLeast"/>
            </w:pPr>
            <w:r w:rsidRPr="004E5618">
              <w:t>Liuming Lu</w:t>
            </w:r>
          </w:p>
        </w:tc>
        <w:tc>
          <w:tcPr>
            <w:tcW w:w="992" w:type="dxa"/>
            <w:shd w:val="clear" w:color="auto" w:fill="auto"/>
            <w:noWrap/>
          </w:tcPr>
          <w:p w14:paraId="00F76773" w14:textId="39398A4E" w:rsidR="00B6612A" w:rsidRPr="009A5372" w:rsidRDefault="004E5618" w:rsidP="000A0442">
            <w:pPr>
              <w:suppressAutoHyphens/>
              <w:spacing w:before="60" w:after="60" w:line="60" w:lineRule="atLeast"/>
            </w:pPr>
            <w:r w:rsidRPr="004E5618">
              <w:t>35.9.5</w:t>
            </w:r>
          </w:p>
        </w:tc>
        <w:tc>
          <w:tcPr>
            <w:tcW w:w="567" w:type="dxa"/>
          </w:tcPr>
          <w:p w14:paraId="2E4857B5" w14:textId="2323F6FE" w:rsidR="00B6612A" w:rsidRPr="009A5372" w:rsidRDefault="004E5618" w:rsidP="000A0442">
            <w:pPr>
              <w:suppressAutoHyphens/>
              <w:spacing w:before="60" w:after="60" w:line="60" w:lineRule="atLeast"/>
            </w:pPr>
            <w:r w:rsidRPr="004E5618">
              <w:t>512.44</w:t>
            </w:r>
          </w:p>
        </w:tc>
        <w:tc>
          <w:tcPr>
            <w:tcW w:w="2551" w:type="dxa"/>
            <w:shd w:val="clear" w:color="auto" w:fill="auto"/>
            <w:noWrap/>
          </w:tcPr>
          <w:p w14:paraId="285985AF" w14:textId="42841EDD" w:rsidR="00B6612A" w:rsidRPr="009A5372" w:rsidRDefault="004E5618" w:rsidP="000A0442">
            <w:pPr>
              <w:suppressAutoHyphens/>
              <w:spacing w:before="60" w:after="60" w:line="60" w:lineRule="atLeast"/>
            </w:pPr>
            <w:r w:rsidRPr="004E5618">
              <w:t>The protection mechanism for r-TWT SPs(especially for non-trigger-enabled SPs) specified in 11be Draft 2.0 seems to be not enough, which would impact the scheduled transmission of latency sensitive traffic during the r-TWT SPs. And the fairness issue also needs to be considered for a r-</w:t>
            </w:r>
            <w:proofErr w:type="gramStart"/>
            <w:r w:rsidRPr="004E5618">
              <w:t>TWT  scheduled</w:t>
            </w:r>
            <w:proofErr w:type="gramEnd"/>
            <w:r w:rsidRPr="004E5618">
              <w:t xml:space="preserve"> and unscheduled STAs.</w:t>
            </w:r>
          </w:p>
        </w:tc>
        <w:tc>
          <w:tcPr>
            <w:tcW w:w="2402" w:type="dxa"/>
            <w:shd w:val="clear" w:color="auto" w:fill="auto"/>
            <w:noWrap/>
          </w:tcPr>
          <w:p w14:paraId="25C5A619" w14:textId="77777777" w:rsidR="004E5618" w:rsidRDefault="004E5618" w:rsidP="004E5618">
            <w:pPr>
              <w:suppressAutoHyphens/>
              <w:spacing w:before="60" w:after="60" w:line="60" w:lineRule="atLeast"/>
            </w:pPr>
            <w:r>
              <w:t>Suggest to specify a mechanism to support:</w:t>
            </w:r>
          </w:p>
          <w:p w14:paraId="2A81E2A7" w14:textId="77777777" w:rsidR="004E5618" w:rsidRDefault="004E5618" w:rsidP="004E5618">
            <w:pPr>
              <w:suppressAutoHyphens/>
              <w:spacing w:before="60" w:after="60" w:line="60" w:lineRule="atLeast"/>
            </w:pPr>
            <w:r>
              <w:t xml:space="preserve">1) have r-TWT </w:t>
            </w:r>
            <w:proofErr w:type="gramStart"/>
            <w:r>
              <w:t>prioritized  EDCA</w:t>
            </w:r>
            <w:proofErr w:type="gramEnd"/>
            <w:r>
              <w:t xml:space="preserve"> Parameter Set for a r-TWT scheduled STA during the r-TWT SP of which it is a member;</w:t>
            </w:r>
          </w:p>
          <w:p w14:paraId="0D6A6222" w14:textId="53E0E4C7" w:rsidR="00B6612A" w:rsidRPr="009A5372" w:rsidRDefault="004E5618" w:rsidP="004E5618">
            <w:pPr>
              <w:suppressAutoHyphens/>
              <w:spacing w:before="60" w:after="60" w:line="60" w:lineRule="atLeast"/>
            </w:pPr>
            <w:r>
              <w:t xml:space="preserve">2) have r-TWT </w:t>
            </w:r>
            <w:proofErr w:type="gramStart"/>
            <w:r>
              <w:t>deprioritized  EDCA</w:t>
            </w:r>
            <w:proofErr w:type="gramEnd"/>
            <w:r>
              <w:t xml:space="preserve"> Parameter Set for a r-TWT scheduled STA outside the r-TWT SP of which it is a member</w:t>
            </w:r>
          </w:p>
        </w:tc>
        <w:tc>
          <w:tcPr>
            <w:tcW w:w="2191" w:type="dxa"/>
            <w:shd w:val="clear" w:color="auto" w:fill="auto"/>
          </w:tcPr>
          <w:p w14:paraId="36637F80" w14:textId="77777777" w:rsidR="00CC0BA3" w:rsidRPr="009A5372" w:rsidRDefault="00CC0BA3" w:rsidP="00CC0BA3">
            <w:pPr>
              <w:spacing w:before="0" w:line="240" w:lineRule="auto"/>
              <w:rPr>
                <w:lang w:eastAsia="en-US"/>
              </w:rPr>
            </w:pPr>
            <w:r w:rsidRPr="009A5372">
              <w:rPr>
                <w:lang w:eastAsia="en-US"/>
              </w:rPr>
              <w:t>Revised</w:t>
            </w:r>
          </w:p>
          <w:p w14:paraId="221F3229" w14:textId="77777777" w:rsidR="00CC0BA3" w:rsidRPr="009A5372" w:rsidRDefault="00CC0BA3" w:rsidP="00CC0BA3">
            <w:pPr>
              <w:spacing w:before="0" w:line="240" w:lineRule="auto"/>
              <w:rPr>
                <w:lang w:eastAsia="en-US"/>
              </w:rPr>
            </w:pPr>
          </w:p>
          <w:p w14:paraId="21D40E83" w14:textId="4D805403" w:rsidR="00CC0BA3" w:rsidRPr="009A5372" w:rsidRDefault="00CC0BA3" w:rsidP="00CC0BA3">
            <w:pPr>
              <w:spacing w:before="0" w:line="240" w:lineRule="auto"/>
              <w:rPr>
                <w:lang w:eastAsia="en-US"/>
              </w:rPr>
            </w:pPr>
            <w:r w:rsidRPr="009A5372">
              <w:rPr>
                <w:lang w:eastAsia="en-US"/>
              </w:rPr>
              <w:t xml:space="preserve">Agree it is necessary to </w:t>
            </w:r>
            <w:r>
              <w:rPr>
                <w:lang w:eastAsia="en-US"/>
              </w:rPr>
              <w:t xml:space="preserve">specify </w:t>
            </w:r>
            <w:r w:rsidR="00B562CA">
              <w:rPr>
                <w:lang w:eastAsia="en-US"/>
              </w:rPr>
              <w:t>a</w:t>
            </w:r>
            <w:r>
              <w:rPr>
                <w:lang w:eastAsia="en-US"/>
              </w:rPr>
              <w:t xml:space="preserve"> mechanism to differentiate the</w:t>
            </w:r>
            <w:r w:rsidRPr="009A5372">
              <w:rPr>
                <w:lang w:eastAsia="en-US"/>
              </w:rPr>
              <w:t xml:space="preserve"> </w:t>
            </w:r>
            <w:r w:rsidRPr="00CC0BA3">
              <w:rPr>
                <w:lang w:eastAsia="en-US"/>
              </w:rPr>
              <w:t>EDCA Parameter Sets during TWT SPs adopted by</w:t>
            </w:r>
            <w:r w:rsidR="00421814" w:rsidRPr="00421814">
              <w:rPr>
                <w:lang w:eastAsia="en-US"/>
              </w:rPr>
              <w:t xml:space="preserve"> the members of the R-TWT SPs</w:t>
            </w:r>
            <w:r w:rsidR="00421814">
              <w:rPr>
                <w:lang w:eastAsia="en-US"/>
              </w:rPr>
              <w:t xml:space="preserve"> and other R-TWT STAs. T</w:t>
            </w:r>
            <w:r w:rsidR="00421814" w:rsidRPr="00421814">
              <w:rPr>
                <w:lang w:eastAsia="en-US"/>
              </w:rPr>
              <w:t>he MU EDCA Parameter Set is used as a R-TWT deprioritized EDCA Parameter Set for the non-AP STA that supports R-TWT but is not a member of the R-TWT SPs during the R-TWT SPs.</w:t>
            </w:r>
          </w:p>
          <w:p w14:paraId="5F3D733B" w14:textId="77777777" w:rsidR="00CC0BA3" w:rsidRPr="00CC0BA3" w:rsidRDefault="00CC0BA3" w:rsidP="00CC0BA3"/>
          <w:p w14:paraId="45435C20" w14:textId="3640C075" w:rsidR="00B6612A" w:rsidRPr="009A5372" w:rsidRDefault="00CC0BA3" w:rsidP="00CC0BA3">
            <w:pPr>
              <w:suppressAutoHyphens/>
              <w:spacing w:before="60" w:after="60" w:line="60" w:lineRule="atLeast"/>
              <w:rPr>
                <w:b/>
              </w:rPr>
            </w:pPr>
            <w:r w:rsidRPr="009A5372">
              <w:rPr>
                <w:b/>
                <w:bCs/>
                <w:highlight w:val="yellow"/>
              </w:rPr>
              <w:t>Instruction to the editor</w:t>
            </w:r>
            <w:r w:rsidRPr="009A5372">
              <w:rPr>
                <w:bCs/>
                <w:highlight w:val="yellow"/>
              </w:rPr>
              <w:t xml:space="preserve">, </w:t>
            </w:r>
            <w:r w:rsidRPr="009A5372">
              <w:rPr>
                <w:b/>
                <w:bCs/>
                <w:i/>
                <w:iCs/>
                <w:lang w:eastAsia="en-US"/>
              </w:rPr>
              <w:t xml:space="preserve">please </w:t>
            </w:r>
            <w:r>
              <w:rPr>
                <w:b/>
                <w:bCs/>
                <w:i/>
                <w:iCs/>
                <w:lang w:eastAsia="en-US"/>
              </w:rPr>
              <w:t>update the text in the subclause</w:t>
            </w:r>
            <w:r w:rsidR="00421814">
              <w:rPr>
                <w:b/>
                <w:bCs/>
                <w:i/>
                <w:iCs/>
                <w:lang w:eastAsia="en-US"/>
              </w:rPr>
              <w:t xml:space="preserve"> </w:t>
            </w:r>
            <w:r w:rsidR="00421814" w:rsidRPr="00421814">
              <w:rPr>
                <w:b/>
                <w:bCs/>
                <w:i/>
                <w:iCs/>
                <w:lang w:eastAsia="en-US"/>
              </w:rPr>
              <w:t xml:space="preserve">35.8.4.1 TXOP and </w:t>
            </w:r>
            <w:proofErr w:type="spellStart"/>
            <w:r w:rsidR="00421814" w:rsidRPr="00421814">
              <w:rPr>
                <w:b/>
                <w:bCs/>
                <w:i/>
                <w:iCs/>
                <w:lang w:eastAsia="en-US"/>
              </w:rPr>
              <w:t>backoff</w:t>
            </w:r>
            <w:proofErr w:type="spellEnd"/>
            <w:r w:rsidR="00421814" w:rsidRPr="00421814">
              <w:rPr>
                <w:b/>
                <w:bCs/>
                <w:i/>
                <w:iCs/>
                <w:lang w:eastAsia="en-US"/>
              </w:rPr>
              <w:t xml:space="preserve"> procedures rules for R-TWT SPs</w:t>
            </w:r>
            <w:r>
              <w:rPr>
                <w:b/>
                <w:bCs/>
                <w:i/>
                <w:iCs/>
                <w:lang w:eastAsia="en-US"/>
              </w:rPr>
              <w:t>, as shown in this document (</w:t>
            </w:r>
            <w:r w:rsidRPr="002635FF">
              <w:rPr>
                <w:b/>
                <w:bCs/>
                <w:i/>
                <w:iCs/>
                <w:lang w:eastAsia="en-US"/>
              </w:rPr>
              <w:t>doc.: IEEE 802.11-2</w:t>
            </w:r>
            <w:r w:rsidR="00421814" w:rsidRPr="00421814">
              <w:rPr>
                <w:rFonts w:hint="eastAsia"/>
                <w:b/>
                <w:bCs/>
                <w:i/>
                <w:iCs/>
                <w:lang w:eastAsia="en-US"/>
              </w:rPr>
              <w:t>2</w:t>
            </w:r>
            <w:r w:rsidRPr="002635FF">
              <w:rPr>
                <w:b/>
                <w:bCs/>
                <w:i/>
                <w:iCs/>
                <w:lang w:eastAsia="en-US"/>
              </w:rPr>
              <w:t>/</w:t>
            </w:r>
            <w:r w:rsidR="00421814" w:rsidRPr="00421814">
              <w:rPr>
                <w:rFonts w:hint="eastAsia"/>
                <w:b/>
                <w:bCs/>
                <w:i/>
                <w:iCs/>
                <w:lang w:eastAsia="en-US"/>
              </w:rPr>
              <w:t>1574</w:t>
            </w:r>
            <w:r w:rsidR="00C60BA4" w:rsidRPr="002635FF">
              <w:rPr>
                <w:b/>
                <w:bCs/>
                <w:i/>
                <w:iCs/>
                <w:lang w:eastAsia="en-US"/>
              </w:rPr>
              <w:t xml:space="preserve"> </w:t>
            </w:r>
            <w:r w:rsidRPr="002635FF">
              <w:rPr>
                <w:b/>
                <w:bCs/>
                <w:i/>
                <w:iCs/>
                <w:lang w:eastAsia="en-US"/>
              </w:rPr>
              <w:t>r</w:t>
            </w:r>
            <w:r w:rsidR="00604951">
              <w:rPr>
                <w:rFonts w:ascii="宋体" w:eastAsia="宋体" w:hAnsi="宋体" w:hint="eastAsia"/>
                <w:b/>
                <w:bCs/>
                <w:i/>
                <w:iCs/>
                <w:lang w:eastAsia="zh-CN"/>
              </w:rPr>
              <w:t>1</w:t>
            </w:r>
            <w:r>
              <w:rPr>
                <w:b/>
                <w:bCs/>
                <w:i/>
                <w:iCs/>
                <w:lang w:eastAsia="en-US"/>
              </w:rPr>
              <w:t>).</w:t>
            </w:r>
          </w:p>
        </w:tc>
      </w:tr>
    </w:tbl>
    <w:p w14:paraId="66E49844" w14:textId="77777777" w:rsidR="00E42B25" w:rsidRPr="004E5618" w:rsidRDefault="00E42B25">
      <w:pPr>
        <w:spacing w:before="0" w:line="240" w:lineRule="auto"/>
      </w:pPr>
    </w:p>
    <w:p w14:paraId="1AAA7E56" w14:textId="77777777" w:rsidR="007723C5" w:rsidRDefault="007723C5">
      <w:pPr>
        <w:spacing w:before="0" w:line="240" w:lineRule="auto"/>
        <w:rPr>
          <w:rFonts w:eastAsia="宋体"/>
          <w:lang w:eastAsia="zh-CN"/>
        </w:rPr>
      </w:pPr>
    </w:p>
    <w:p w14:paraId="0C62B627" w14:textId="676B4E5F" w:rsidR="0047324D" w:rsidRPr="00600891" w:rsidRDefault="007723C5">
      <w:pPr>
        <w:spacing w:before="0" w:line="240" w:lineRule="auto"/>
        <w:rPr>
          <w:rFonts w:eastAsia="宋体"/>
          <w:b/>
          <w:bCs/>
          <w:lang w:eastAsia="zh-CN"/>
        </w:rPr>
      </w:pPr>
      <w:r w:rsidRPr="00600891">
        <w:rPr>
          <w:rFonts w:eastAsia="宋体" w:hint="eastAsia"/>
          <w:b/>
          <w:bCs/>
          <w:lang w:eastAsia="zh-CN"/>
        </w:rPr>
        <w:t>D</w:t>
      </w:r>
      <w:r w:rsidRPr="00600891">
        <w:rPr>
          <w:rFonts w:eastAsia="宋体"/>
          <w:b/>
          <w:bCs/>
          <w:lang w:eastAsia="zh-CN"/>
        </w:rPr>
        <w:t>iscussion:</w:t>
      </w:r>
    </w:p>
    <w:p w14:paraId="7D998929" w14:textId="062FEF7F" w:rsidR="0068782E" w:rsidRDefault="0068782E">
      <w:pPr>
        <w:spacing w:before="0" w:line="240" w:lineRule="auto"/>
      </w:pPr>
    </w:p>
    <w:p w14:paraId="575E09C2" w14:textId="2EFACE43" w:rsidR="0068782E" w:rsidRPr="0068782E" w:rsidRDefault="0068782E" w:rsidP="0068782E">
      <w:pPr>
        <w:spacing w:before="0" w:line="240" w:lineRule="auto"/>
        <w:rPr>
          <w:rFonts w:eastAsia="宋体"/>
          <w:lang w:eastAsia="zh-CN"/>
        </w:rPr>
      </w:pPr>
      <w:r w:rsidRPr="0068782E">
        <w:rPr>
          <w:rFonts w:eastAsia="宋体"/>
          <w:lang w:eastAsia="zh-CN"/>
        </w:rPr>
        <w:t xml:space="preserve">The protection mechanism of r-TWT SPs specified in 11be Draft </w:t>
      </w:r>
      <w:r w:rsidR="000E787B" w:rsidRPr="000E787B">
        <w:rPr>
          <w:rFonts w:eastAsia="宋体"/>
          <w:lang w:eastAsia="zh-CN"/>
        </w:rPr>
        <w:t>D2.</w:t>
      </w:r>
      <w:r w:rsidR="001559CE">
        <w:rPr>
          <w:rFonts w:eastAsia="宋体"/>
          <w:lang w:eastAsia="zh-CN"/>
        </w:rPr>
        <w:t>2</w:t>
      </w:r>
      <w:r w:rsidRPr="0068782E">
        <w:rPr>
          <w:rFonts w:eastAsia="宋体"/>
          <w:lang w:eastAsia="zh-CN"/>
        </w:rPr>
        <w:t xml:space="preserve"> seems to be not enough, which would impact the scheduled </w:t>
      </w:r>
      <w:proofErr w:type="spellStart"/>
      <w:r w:rsidRPr="0068782E">
        <w:rPr>
          <w:rFonts w:eastAsia="宋体"/>
          <w:lang w:eastAsia="zh-CN"/>
        </w:rPr>
        <w:t>transmition</w:t>
      </w:r>
      <w:proofErr w:type="spellEnd"/>
      <w:r w:rsidRPr="0068782E">
        <w:rPr>
          <w:rFonts w:eastAsia="宋体"/>
          <w:lang w:eastAsia="zh-CN"/>
        </w:rPr>
        <w:t xml:space="preserve"> of </w:t>
      </w:r>
      <w:proofErr w:type="spellStart"/>
      <w:r w:rsidRPr="0068782E">
        <w:rPr>
          <w:rFonts w:eastAsia="宋体"/>
          <w:lang w:eastAsia="zh-CN"/>
        </w:rPr>
        <w:t>lantency-sensitve</w:t>
      </w:r>
      <w:proofErr w:type="spellEnd"/>
      <w:r w:rsidRPr="0068782E">
        <w:rPr>
          <w:rFonts w:eastAsia="宋体"/>
          <w:lang w:eastAsia="zh-CN"/>
        </w:rPr>
        <w:t xml:space="preserve"> traffic during the r-TWT SPs. For example, the Non-AP EHT STAs may behave as if overlapping quiet intervals do not exist, which means that the unscheduled EHT STAs may contend for channel access during the SPs. And the support for the quiet </w:t>
      </w:r>
      <w:proofErr w:type="spellStart"/>
      <w:r w:rsidRPr="0068782E">
        <w:rPr>
          <w:rFonts w:eastAsia="宋体"/>
          <w:lang w:eastAsia="zh-CN"/>
        </w:rPr>
        <w:t>fuction</w:t>
      </w:r>
      <w:proofErr w:type="spellEnd"/>
      <w:r w:rsidRPr="0068782E">
        <w:rPr>
          <w:rFonts w:eastAsia="宋体"/>
          <w:lang w:eastAsia="zh-CN"/>
        </w:rPr>
        <w:t xml:space="preserve"> with the Quiet element is also optional for the legacy STAs, which means that the legacy STAs would also contend for the channel access during the SPs when not supporting the quiet function.  Furthermore, the current</w:t>
      </w:r>
      <w:r w:rsidR="00966A54">
        <w:rPr>
          <w:rFonts w:eastAsia="宋体"/>
          <w:lang w:eastAsia="zh-CN"/>
        </w:rPr>
        <w:t>ly</w:t>
      </w:r>
      <w:r w:rsidRPr="0068782E">
        <w:rPr>
          <w:rFonts w:eastAsia="宋体"/>
          <w:lang w:eastAsia="zh-CN"/>
        </w:rPr>
        <w:t xml:space="preserve"> specified protection mechanism of </w:t>
      </w:r>
      <w:r w:rsidR="001559CE">
        <w:rPr>
          <w:rFonts w:eastAsia="宋体"/>
          <w:lang w:eastAsia="zh-CN"/>
        </w:rPr>
        <w:t>R</w:t>
      </w:r>
      <w:r w:rsidRPr="0068782E">
        <w:rPr>
          <w:rFonts w:eastAsia="宋体"/>
          <w:lang w:eastAsia="zh-CN"/>
        </w:rPr>
        <w:t xml:space="preserve">-TWT SPs looks unfair for the legacy STAs supporting Quiet function. </w:t>
      </w:r>
      <w:proofErr w:type="gramStart"/>
      <w:r w:rsidRPr="0068782E">
        <w:rPr>
          <w:rFonts w:eastAsia="宋体"/>
          <w:lang w:eastAsia="zh-CN"/>
        </w:rPr>
        <w:t>Therefore</w:t>
      </w:r>
      <w:proofErr w:type="gramEnd"/>
      <w:r w:rsidRPr="0068782E">
        <w:rPr>
          <w:rFonts w:eastAsia="宋体"/>
          <w:lang w:eastAsia="zh-CN"/>
        </w:rPr>
        <w:t xml:space="preserve"> it is </w:t>
      </w:r>
      <w:r w:rsidR="000671FB">
        <w:rPr>
          <w:rFonts w:eastAsia="宋体"/>
          <w:lang w:eastAsia="zh-CN"/>
        </w:rPr>
        <w:t>considered as a candidate solution</w:t>
      </w:r>
      <w:r w:rsidRPr="0068782E">
        <w:rPr>
          <w:rFonts w:eastAsia="宋体"/>
          <w:lang w:eastAsia="zh-CN"/>
        </w:rPr>
        <w:t xml:space="preserve"> to add an optional function for the </w:t>
      </w:r>
      <w:r w:rsidR="005B6575">
        <w:rPr>
          <w:rFonts w:eastAsia="宋体"/>
          <w:lang w:eastAsia="zh-CN"/>
        </w:rPr>
        <w:t>usage</w:t>
      </w:r>
      <w:r w:rsidRPr="0068782E">
        <w:rPr>
          <w:rFonts w:eastAsia="宋体"/>
          <w:lang w:eastAsia="zh-CN"/>
        </w:rPr>
        <w:t xml:space="preserve"> of</w:t>
      </w:r>
      <w:r w:rsidR="005B6575">
        <w:rPr>
          <w:rFonts w:eastAsia="宋体"/>
          <w:lang w:eastAsia="zh-CN"/>
        </w:rPr>
        <w:t xml:space="preserve"> different</w:t>
      </w:r>
      <w:r w:rsidRPr="0068782E">
        <w:rPr>
          <w:rFonts w:eastAsia="宋体"/>
          <w:lang w:eastAsia="zh-CN"/>
        </w:rPr>
        <w:t xml:space="preserve"> EDCA Parameters Sets during the SPs</w:t>
      </w:r>
      <w:r w:rsidR="001559CE">
        <w:rPr>
          <w:rFonts w:eastAsia="宋体"/>
          <w:lang w:eastAsia="zh-CN"/>
        </w:rPr>
        <w:t xml:space="preserve"> </w:t>
      </w:r>
      <w:r w:rsidRPr="0068782E">
        <w:rPr>
          <w:rFonts w:eastAsia="宋体"/>
          <w:lang w:eastAsia="zh-CN"/>
        </w:rPr>
        <w:t xml:space="preserve">for different roles of EHT STAs including </w:t>
      </w:r>
      <w:r w:rsidR="005B6575">
        <w:rPr>
          <w:rFonts w:eastAsia="宋体"/>
          <w:lang w:eastAsia="zh-CN"/>
        </w:rPr>
        <w:t>the members of R</w:t>
      </w:r>
      <w:r w:rsidRPr="0068782E">
        <w:rPr>
          <w:rFonts w:eastAsia="宋体"/>
          <w:lang w:eastAsia="zh-CN"/>
        </w:rPr>
        <w:t xml:space="preserve">-TWT </w:t>
      </w:r>
      <w:r w:rsidR="005B6575">
        <w:rPr>
          <w:rFonts w:eastAsia="宋体"/>
          <w:lang w:eastAsia="zh-CN"/>
        </w:rPr>
        <w:t>SP</w:t>
      </w:r>
      <w:r w:rsidRPr="0068782E">
        <w:rPr>
          <w:rFonts w:eastAsia="宋体"/>
          <w:lang w:eastAsia="zh-CN"/>
        </w:rPr>
        <w:t xml:space="preserve">s and </w:t>
      </w:r>
      <w:r w:rsidR="005B6575">
        <w:rPr>
          <w:rFonts w:eastAsia="宋体"/>
          <w:lang w:eastAsia="zh-CN"/>
        </w:rPr>
        <w:t>other R</w:t>
      </w:r>
      <w:r w:rsidRPr="0068782E">
        <w:rPr>
          <w:rFonts w:eastAsia="宋体"/>
          <w:lang w:eastAsia="zh-CN"/>
        </w:rPr>
        <w:t xml:space="preserve">-TWT STAs, which can further protect the r-TWT SPs and handle the unfairness issue. </w:t>
      </w:r>
    </w:p>
    <w:p w14:paraId="78038984" w14:textId="0DDF7F69" w:rsidR="0068782E" w:rsidRPr="0068782E" w:rsidRDefault="00833178">
      <w:pPr>
        <w:spacing w:before="0" w:line="240" w:lineRule="auto"/>
      </w:pPr>
      <w:r>
        <w:object w:dxaOrig="1520" w:dyaOrig="1061" w14:anchorId="52278F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65pt;height:52.65pt" o:ole="">
            <v:imagedata r:id="rId8" o:title=""/>
          </v:shape>
          <o:OLEObject Type="Embed" ProgID="PowerPoint.Show.12" ShapeID="_x0000_i1025" DrawAspect="Icon" ObjectID="_1728808177" r:id="rId9"/>
        </w:object>
      </w:r>
    </w:p>
    <w:p w14:paraId="683DDAF2" w14:textId="7F9740B3" w:rsidR="0068782E" w:rsidRPr="00B562CA" w:rsidRDefault="00127794" w:rsidP="00B562CA">
      <w:pPr>
        <w:spacing w:before="0" w:line="240" w:lineRule="auto"/>
        <w:rPr>
          <w:rFonts w:eastAsia="宋体"/>
          <w:lang w:eastAsia="zh-CN"/>
        </w:rPr>
      </w:pPr>
      <w:r>
        <w:rPr>
          <w:rFonts w:eastAsia="宋体"/>
          <w:lang w:eastAsia="zh-CN"/>
        </w:rPr>
        <w:t>Document (11-21/1913</w:t>
      </w:r>
      <w:r w:rsidR="0038084F">
        <w:rPr>
          <w:rFonts w:eastAsia="宋体"/>
          <w:lang w:eastAsia="zh-CN"/>
        </w:rPr>
        <w:t>r6</w:t>
      </w:r>
      <w:r>
        <w:rPr>
          <w:rFonts w:eastAsia="宋体"/>
          <w:lang w:eastAsia="zh-CN"/>
        </w:rPr>
        <w:t>)</w:t>
      </w:r>
      <w:r w:rsidR="0068782E" w:rsidRPr="00B562CA">
        <w:rPr>
          <w:rFonts w:eastAsia="宋体"/>
          <w:lang w:eastAsia="zh-CN"/>
        </w:rPr>
        <w:t xml:space="preserve"> </w:t>
      </w:r>
      <w:r>
        <w:rPr>
          <w:rFonts w:eastAsia="宋体"/>
          <w:lang w:eastAsia="zh-CN"/>
        </w:rPr>
        <w:t xml:space="preserve">has </w:t>
      </w:r>
      <w:r w:rsidR="0068782E" w:rsidRPr="00B562CA">
        <w:rPr>
          <w:rFonts w:eastAsia="宋体"/>
          <w:lang w:eastAsia="zh-CN"/>
        </w:rPr>
        <w:t>propose</w:t>
      </w:r>
      <w:r>
        <w:rPr>
          <w:rFonts w:eastAsia="宋体"/>
          <w:lang w:eastAsia="zh-CN"/>
        </w:rPr>
        <w:t>d</w:t>
      </w:r>
      <w:r w:rsidR="0068782E" w:rsidRPr="00B562CA">
        <w:rPr>
          <w:rFonts w:eastAsia="宋体"/>
          <w:lang w:eastAsia="zh-CN"/>
        </w:rPr>
        <w:t xml:space="preserve"> </w:t>
      </w:r>
      <w:r w:rsidR="00B562CA" w:rsidRPr="00B562CA">
        <w:rPr>
          <w:rFonts w:eastAsia="宋体"/>
          <w:lang w:eastAsia="zh-CN"/>
        </w:rPr>
        <w:t>a</w:t>
      </w:r>
      <w:r w:rsidR="00BE5EEE">
        <w:rPr>
          <w:rFonts w:eastAsia="宋体"/>
          <w:lang w:eastAsia="zh-CN"/>
        </w:rPr>
        <w:t xml:space="preserve"> </w:t>
      </w:r>
      <w:r w:rsidR="00BE5EEE" w:rsidRPr="00BE5EEE">
        <w:rPr>
          <w:rFonts w:eastAsia="宋体"/>
          <w:lang w:eastAsia="zh-CN"/>
        </w:rPr>
        <w:t>candidate</w:t>
      </w:r>
      <w:r w:rsidR="00B562CA" w:rsidRPr="00B562CA">
        <w:rPr>
          <w:rFonts w:eastAsia="宋体"/>
          <w:lang w:eastAsia="zh-CN"/>
        </w:rPr>
        <w:t xml:space="preserve"> mechanism to differentiate the EDCA Parameter Sets during or outside of Restricted TWT SPs adopted by </w:t>
      </w:r>
      <w:r w:rsidR="00B223DA">
        <w:rPr>
          <w:rFonts w:eastAsia="宋体"/>
          <w:lang w:eastAsia="zh-CN"/>
        </w:rPr>
        <w:t>the members of the R</w:t>
      </w:r>
      <w:r w:rsidR="00B562CA" w:rsidRPr="00B562CA">
        <w:rPr>
          <w:rFonts w:eastAsia="宋体"/>
          <w:lang w:eastAsia="zh-CN"/>
        </w:rPr>
        <w:t>-TWT</w:t>
      </w:r>
      <w:r w:rsidR="00B223DA">
        <w:rPr>
          <w:rFonts w:eastAsia="宋体"/>
          <w:lang w:eastAsia="zh-CN"/>
        </w:rPr>
        <w:t xml:space="preserve"> SPs and other R-TW</w:t>
      </w:r>
      <w:r w:rsidR="00B562CA" w:rsidRPr="00B562CA">
        <w:rPr>
          <w:rFonts w:eastAsia="宋体"/>
          <w:lang w:eastAsia="zh-CN"/>
        </w:rPr>
        <w:t>T STAs.</w:t>
      </w:r>
    </w:p>
    <w:p w14:paraId="76AD551C" w14:textId="77777777" w:rsidR="00B223DA" w:rsidRDefault="00B223DA">
      <w:pPr>
        <w:spacing w:before="0" w:line="240" w:lineRule="auto"/>
        <w:rPr>
          <w:rFonts w:eastAsia="宋体"/>
          <w:lang w:val="en-US" w:eastAsia="zh-CN"/>
        </w:rPr>
      </w:pPr>
    </w:p>
    <w:p w14:paraId="1011BCE0" w14:textId="6899FDDF" w:rsidR="00046B0B" w:rsidRPr="00DC6379" w:rsidRDefault="008E1A61">
      <w:pPr>
        <w:spacing w:before="0" w:line="240" w:lineRule="auto"/>
        <w:rPr>
          <w:rFonts w:eastAsia="宋体"/>
          <w:highlight w:val="yellow"/>
          <w:lang w:val="en-US" w:eastAsia="zh-CN"/>
        </w:rPr>
      </w:pPr>
      <w:r w:rsidRPr="00DC6379">
        <w:rPr>
          <w:rFonts w:eastAsia="宋体"/>
          <w:highlight w:val="yellow"/>
          <w:lang w:val="en-US" w:eastAsia="zh-CN"/>
        </w:rPr>
        <w:t xml:space="preserve">From the </w:t>
      </w:r>
      <w:r w:rsidR="006862C4" w:rsidRPr="00DC6379">
        <w:rPr>
          <w:rFonts w:eastAsia="宋体"/>
          <w:highlight w:val="yellow"/>
          <w:lang w:val="en-US" w:eastAsia="zh-CN"/>
        </w:rPr>
        <w:t>online and offline discussion</w:t>
      </w:r>
      <w:r w:rsidRPr="00DC6379">
        <w:rPr>
          <w:rFonts w:eastAsia="宋体"/>
          <w:highlight w:val="yellow"/>
          <w:lang w:val="en-US" w:eastAsia="zh-CN"/>
        </w:rPr>
        <w:t xml:space="preserve"> on </w:t>
      </w:r>
      <w:r w:rsidR="00F822C2" w:rsidRPr="00DC6379">
        <w:rPr>
          <w:rFonts w:eastAsia="宋体"/>
          <w:highlight w:val="yellow"/>
          <w:lang w:eastAsia="zh-CN"/>
        </w:rPr>
        <w:t>Document (11-21/1913)</w:t>
      </w:r>
      <w:r w:rsidR="006862C4" w:rsidRPr="00DC6379">
        <w:rPr>
          <w:rFonts w:eastAsia="宋体"/>
          <w:highlight w:val="yellow"/>
          <w:lang w:val="en-US" w:eastAsia="zh-CN"/>
        </w:rPr>
        <w:t xml:space="preserve"> the members have expressed their op</w:t>
      </w:r>
      <w:r w:rsidRPr="00DC6379">
        <w:rPr>
          <w:rFonts w:eastAsia="宋体"/>
          <w:highlight w:val="yellow"/>
          <w:lang w:val="en-US" w:eastAsia="zh-CN"/>
        </w:rPr>
        <w:t xml:space="preserve">inions that the candidate solution seems to be too complex and trigger-enabled R-TWT SPs should be preferred. This document </w:t>
      </w:r>
      <w:r w:rsidR="00680AA7" w:rsidRPr="00DC6379">
        <w:rPr>
          <w:rFonts w:eastAsia="宋体"/>
          <w:highlight w:val="yellow"/>
          <w:lang w:val="en-US" w:eastAsia="zh-CN"/>
        </w:rPr>
        <w:t>proposes a</w:t>
      </w:r>
      <w:r w:rsidR="00046B0B" w:rsidRPr="00DC6379">
        <w:rPr>
          <w:rFonts w:eastAsia="宋体"/>
          <w:highlight w:val="yellow"/>
          <w:lang w:val="en-US" w:eastAsia="zh-CN"/>
        </w:rPr>
        <w:t>n</w:t>
      </w:r>
      <w:r w:rsidR="00680AA7" w:rsidRPr="00DC6379">
        <w:rPr>
          <w:rFonts w:eastAsia="宋体"/>
          <w:highlight w:val="yellow"/>
          <w:lang w:val="en-US" w:eastAsia="zh-CN"/>
        </w:rPr>
        <w:t xml:space="preserve"> updated solution to resolve the members’ comments.</w:t>
      </w:r>
      <w:r w:rsidR="00046B0B" w:rsidRPr="00DC6379">
        <w:rPr>
          <w:rFonts w:eastAsia="宋体"/>
          <w:highlight w:val="yellow"/>
          <w:lang w:val="en-US" w:eastAsia="zh-CN"/>
        </w:rPr>
        <w:t xml:space="preserve"> The major updates include:</w:t>
      </w:r>
    </w:p>
    <w:p w14:paraId="502A804B" w14:textId="2F05C147" w:rsidR="0052783A" w:rsidRPr="00DC6379" w:rsidRDefault="00046B0B" w:rsidP="0052783A">
      <w:pPr>
        <w:pStyle w:val="af3"/>
        <w:numPr>
          <w:ilvl w:val="0"/>
          <w:numId w:val="21"/>
        </w:numPr>
        <w:spacing w:before="0" w:line="240" w:lineRule="auto"/>
        <w:ind w:leftChars="0"/>
        <w:rPr>
          <w:rFonts w:eastAsia="宋体"/>
          <w:highlight w:val="yellow"/>
          <w:lang w:eastAsia="zh-CN"/>
        </w:rPr>
      </w:pPr>
      <w:r w:rsidRPr="00DC6379">
        <w:rPr>
          <w:rFonts w:eastAsia="宋体" w:hint="eastAsia"/>
          <w:highlight w:val="yellow"/>
          <w:lang w:eastAsia="zh-CN"/>
        </w:rPr>
        <w:t>T</w:t>
      </w:r>
      <w:r w:rsidRPr="00DC6379">
        <w:rPr>
          <w:rFonts w:eastAsia="宋体"/>
          <w:highlight w:val="yellow"/>
          <w:lang w:eastAsia="zh-CN"/>
        </w:rPr>
        <w:t>o avoid the introduction of new EDCA Parameter Set</w:t>
      </w:r>
      <w:r w:rsidR="00EE3304" w:rsidRPr="00DC6379">
        <w:rPr>
          <w:rFonts w:eastAsia="宋体"/>
          <w:highlight w:val="yellow"/>
          <w:lang w:eastAsia="zh-CN"/>
        </w:rPr>
        <w:t xml:space="preserve"> the MU EDCA Parameter Set</w:t>
      </w:r>
      <w:r w:rsidR="00E94FE1" w:rsidRPr="00DC6379">
        <w:rPr>
          <w:rFonts w:eastAsia="宋体"/>
          <w:highlight w:val="yellow"/>
          <w:lang w:eastAsia="zh-CN"/>
        </w:rPr>
        <w:t xml:space="preserve"> is proposed to be used as a </w:t>
      </w:r>
      <w:r w:rsidR="00AF74F8" w:rsidRPr="00DC6379">
        <w:rPr>
          <w:rFonts w:eastAsia="宋体"/>
          <w:highlight w:val="yellow"/>
          <w:lang w:eastAsia="zh-CN"/>
        </w:rPr>
        <w:t>R</w:t>
      </w:r>
      <w:r w:rsidR="00E94FE1" w:rsidRPr="00DC6379">
        <w:rPr>
          <w:rFonts w:eastAsia="宋体"/>
          <w:highlight w:val="yellow"/>
          <w:lang w:eastAsia="zh-CN"/>
        </w:rPr>
        <w:t>-TWT deprioritized EDCA Parameter Set for the non-AP STA that supports R-TWT but is not a member of the R-TWT SPs</w:t>
      </w:r>
      <w:r w:rsidR="0052783A" w:rsidRPr="00DC6379">
        <w:rPr>
          <w:highlight w:val="yellow"/>
        </w:rPr>
        <w:t xml:space="preserve"> during the R-TWT SPs</w:t>
      </w:r>
      <w:r w:rsidR="00E94FE1" w:rsidRPr="00DC6379">
        <w:rPr>
          <w:rFonts w:eastAsia="宋体"/>
          <w:highlight w:val="yellow"/>
          <w:lang w:eastAsia="zh-CN"/>
        </w:rPr>
        <w:t>.</w:t>
      </w:r>
      <w:r w:rsidR="0052783A" w:rsidRPr="00DC6379">
        <w:rPr>
          <w:rFonts w:eastAsia="宋体"/>
          <w:highlight w:val="yellow"/>
          <w:lang w:eastAsia="zh-CN"/>
        </w:rPr>
        <w:t xml:space="preserve"> </w:t>
      </w:r>
    </w:p>
    <w:p w14:paraId="4B1B6629" w14:textId="623CFE23" w:rsidR="001D1F1C" w:rsidRPr="00C22323" w:rsidRDefault="00B238F3" w:rsidP="001D1F1C">
      <w:pPr>
        <w:pStyle w:val="af3"/>
        <w:numPr>
          <w:ilvl w:val="0"/>
          <w:numId w:val="21"/>
        </w:numPr>
        <w:spacing w:before="0" w:line="240" w:lineRule="auto"/>
        <w:ind w:leftChars="0"/>
        <w:rPr>
          <w:rFonts w:eastAsia="宋体"/>
          <w:highlight w:val="yellow"/>
          <w:lang w:eastAsia="zh-CN"/>
        </w:rPr>
      </w:pPr>
      <w:r w:rsidRPr="00DC6379">
        <w:rPr>
          <w:rFonts w:eastAsia="宋体"/>
          <w:highlight w:val="yellow"/>
          <w:lang w:eastAsia="zh-CN"/>
        </w:rPr>
        <w:t xml:space="preserve">To </w:t>
      </w:r>
      <w:proofErr w:type="spellStart"/>
      <w:r w:rsidRPr="00DC6379">
        <w:rPr>
          <w:rFonts w:eastAsia="宋体"/>
          <w:highlight w:val="yellow"/>
          <w:lang w:eastAsia="zh-CN"/>
        </w:rPr>
        <w:t>guanrantee</w:t>
      </w:r>
      <w:proofErr w:type="spellEnd"/>
      <w:r w:rsidRPr="00DC6379">
        <w:rPr>
          <w:rFonts w:eastAsia="宋体"/>
          <w:highlight w:val="yellow"/>
          <w:lang w:eastAsia="zh-CN"/>
        </w:rPr>
        <w:t xml:space="preserve"> that the AP has higher priority of channel access to gain the TXOP at the start times of R-TWT SPs </w:t>
      </w:r>
      <w:r w:rsidR="006160D5" w:rsidRPr="00DC6379">
        <w:rPr>
          <w:rFonts w:eastAsia="宋体"/>
          <w:highlight w:val="yellow"/>
          <w:lang w:eastAsia="zh-CN"/>
        </w:rPr>
        <w:t xml:space="preserve">(especially for trigger-enabled R-TWT SPs) the non-AP STA that supports R-TWT but is not a member of the R-TWT SPs is proposed to use the MU EDCA Parameter Set </w:t>
      </w:r>
      <w:r w:rsidR="001D1F1C" w:rsidRPr="00DC6379">
        <w:rPr>
          <w:highlight w:val="yellow"/>
        </w:rPr>
        <w:t>at the</w:t>
      </w:r>
      <w:r w:rsidR="006160D5" w:rsidRPr="00DC6379">
        <w:rPr>
          <w:highlight w:val="yellow"/>
        </w:rPr>
        <w:t xml:space="preserve"> start times of t</w:t>
      </w:r>
      <w:r w:rsidR="006160D5" w:rsidRPr="00C22323">
        <w:rPr>
          <w:rFonts w:eastAsia="宋体"/>
          <w:highlight w:val="yellow"/>
          <w:lang w:eastAsia="zh-CN"/>
        </w:rPr>
        <w:t>he R-TWT SPs</w:t>
      </w:r>
      <w:r w:rsidR="00354FB6" w:rsidRPr="00C22323">
        <w:rPr>
          <w:rFonts w:eastAsia="宋体" w:hint="eastAsia"/>
          <w:highlight w:val="yellow"/>
          <w:lang w:eastAsia="zh-CN"/>
        </w:rPr>
        <w:t>,</w:t>
      </w:r>
      <w:r w:rsidR="00354FB6" w:rsidRPr="00C22323">
        <w:rPr>
          <w:rFonts w:eastAsia="宋体"/>
          <w:highlight w:val="yellow"/>
          <w:lang w:eastAsia="zh-CN"/>
        </w:rPr>
        <w:t xml:space="preserve"> as shown in the following Figure.</w:t>
      </w:r>
      <w:r w:rsidR="001D1F1C" w:rsidRPr="00C22323">
        <w:rPr>
          <w:rFonts w:eastAsia="宋体"/>
          <w:highlight w:val="yellow"/>
          <w:lang w:eastAsia="zh-CN"/>
        </w:rPr>
        <w:t xml:space="preserve"> </w:t>
      </w:r>
    </w:p>
    <w:p w14:paraId="34639C10" w14:textId="77777777" w:rsidR="003E7575" w:rsidRPr="003E7575" w:rsidRDefault="003E7575" w:rsidP="003E7575">
      <w:pPr>
        <w:spacing w:before="0" w:line="240" w:lineRule="auto"/>
        <w:rPr>
          <w:rFonts w:hint="eastAsia"/>
          <w:highlight w:val="yellow"/>
          <w:lang w:val="en-US"/>
        </w:rPr>
      </w:pPr>
    </w:p>
    <w:p w14:paraId="5BD81826" w14:textId="7E1AD810" w:rsidR="00E33BF7" w:rsidRPr="00DC6379" w:rsidRDefault="003E7575">
      <w:pPr>
        <w:spacing w:before="0" w:line="240" w:lineRule="auto"/>
        <w:rPr>
          <w:lang w:val="en-US"/>
        </w:rPr>
      </w:pPr>
      <w:r>
        <w:rPr>
          <w:noProof/>
          <w:lang w:val="en-US"/>
        </w:rPr>
        <w:drawing>
          <wp:inline distT="0" distB="0" distL="0" distR="0" wp14:anchorId="6B53954F" wp14:editId="6BC4F5E9">
            <wp:extent cx="6256655" cy="25571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56655" cy="2557145"/>
                    </a:xfrm>
                    <a:prstGeom prst="rect">
                      <a:avLst/>
                    </a:prstGeom>
                    <a:noFill/>
                    <a:ln>
                      <a:noFill/>
                    </a:ln>
                  </pic:spPr>
                </pic:pic>
              </a:graphicData>
            </a:graphic>
          </wp:inline>
        </w:drawing>
      </w:r>
    </w:p>
    <w:p w14:paraId="43F1B40E" w14:textId="77777777" w:rsidR="00E33BF7" w:rsidRPr="00444063" w:rsidRDefault="00E33BF7">
      <w:pPr>
        <w:spacing w:before="0" w:line="240" w:lineRule="auto"/>
      </w:pPr>
    </w:p>
    <w:p w14:paraId="06D42274" w14:textId="4EEA44EA" w:rsidR="00231DFC" w:rsidRDefault="00231DFC">
      <w:pPr>
        <w:spacing w:before="0" w:line="240" w:lineRule="auto"/>
      </w:pPr>
      <w:r>
        <w:br w:type="page"/>
      </w:r>
    </w:p>
    <w:p w14:paraId="470E139B" w14:textId="77777777" w:rsidR="005750A7" w:rsidRPr="005750A7" w:rsidRDefault="005750A7" w:rsidP="005750A7">
      <w:pPr>
        <w:spacing w:before="0" w:line="240" w:lineRule="auto"/>
        <w:rPr>
          <w:b/>
          <w:sz w:val="22"/>
          <w:u w:val="single"/>
          <w:lang w:eastAsia="en-US"/>
        </w:rPr>
      </w:pPr>
      <w:r w:rsidRPr="005750A7">
        <w:rPr>
          <w:b/>
          <w:sz w:val="22"/>
          <w:u w:val="single"/>
          <w:lang w:eastAsia="en-US"/>
        </w:rPr>
        <w:t>Proposed Text Change:</w:t>
      </w:r>
    </w:p>
    <w:p w14:paraId="14A8C923" w14:textId="2A39013C" w:rsidR="008E634F" w:rsidRDefault="008E634F" w:rsidP="005750A7">
      <w:pPr>
        <w:spacing w:before="0" w:line="240" w:lineRule="auto"/>
        <w:rPr>
          <w:rFonts w:eastAsia="宋体"/>
          <w:sz w:val="22"/>
          <w:lang w:eastAsia="zh-CN"/>
        </w:rPr>
      </w:pPr>
    </w:p>
    <w:p w14:paraId="4C39CC16" w14:textId="77777777" w:rsidR="00D55AC6" w:rsidRDefault="00D55AC6" w:rsidP="00D55AC6">
      <w:pPr>
        <w:spacing w:beforeLines="50" w:before="120" w:afterLines="50" w:after="120" w:line="240" w:lineRule="auto"/>
        <w:rPr>
          <w:b/>
          <w:bCs/>
          <w:color w:val="208A20"/>
        </w:rPr>
      </w:pPr>
      <w:r>
        <w:rPr>
          <w:b/>
          <w:bCs/>
        </w:rPr>
        <w:t xml:space="preserve">35.8.4 Channel access rules for R-TWT </w:t>
      </w:r>
      <w:proofErr w:type="gramStart"/>
      <w:r>
        <w:rPr>
          <w:b/>
          <w:bCs/>
        </w:rPr>
        <w:t>SPs</w:t>
      </w:r>
      <w:r>
        <w:rPr>
          <w:b/>
          <w:bCs/>
          <w:color w:val="208A20"/>
        </w:rPr>
        <w:t>(</w:t>
      </w:r>
      <w:proofErr w:type="gramEnd"/>
      <w:r>
        <w:rPr>
          <w:b/>
          <w:bCs/>
          <w:color w:val="208A20"/>
        </w:rPr>
        <w:t>#10893)(#11109)</w:t>
      </w:r>
    </w:p>
    <w:p w14:paraId="0E547C41" w14:textId="77777777" w:rsidR="00D55AC6" w:rsidRDefault="00D55AC6" w:rsidP="00D55AC6">
      <w:pPr>
        <w:spacing w:beforeLines="50" w:before="120" w:afterLines="50" w:after="120" w:line="240" w:lineRule="auto"/>
        <w:rPr>
          <w:b/>
          <w:bCs/>
          <w:color w:val="208A20"/>
        </w:rPr>
      </w:pPr>
      <w:r>
        <w:rPr>
          <w:b/>
          <w:bCs/>
        </w:rPr>
        <w:t xml:space="preserve">35.8.4.1 TXOP and </w:t>
      </w:r>
      <w:proofErr w:type="spellStart"/>
      <w:r>
        <w:rPr>
          <w:b/>
          <w:bCs/>
        </w:rPr>
        <w:t>backoff</w:t>
      </w:r>
      <w:proofErr w:type="spellEnd"/>
      <w:r>
        <w:rPr>
          <w:b/>
          <w:bCs/>
        </w:rPr>
        <w:t xml:space="preserve"> procedures rules for R-TWT </w:t>
      </w:r>
      <w:proofErr w:type="gramStart"/>
      <w:r>
        <w:rPr>
          <w:b/>
          <w:bCs/>
        </w:rPr>
        <w:t>SPs</w:t>
      </w:r>
      <w:r>
        <w:rPr>
          <w:b/>
          <w:bCs/>
          <w:color w:val="208A20"/>
        </w:rPr>
        <w:t>(</w:t>
      </w:r>
      <w:proofErr w:type="gramEnd"/>
      <w:r>
        <w:rPr>
          <w:b/>
          <w:bCs/>
          <w:color w:val="208A20"/>
        </w:rPr>
        <w:t>#10689)(#13838)(#11109)</w:t>
      </w:r>
    </w:p>
    <w:p w14:paraId="14F37096" w14:textId="6057408E" w:rsidR="00D702A2" w:rsidRDefault="00D55AC6" w:rsidP="00D55AC6">
      <w:pPr>
        <w:spacing w:beforeLines="50" w:before="120" w:afterLines="50" w:after="120" w:line="240" w:lineRule="auto"/>
      </w:pPr>
      <w:r>
        <w:t xml:space="preserve">A non-AP EHT STA with dot11RestrictedTWTOptionImplemented set to true as a TXOP holder shall ensure the TXOP ends before the start time of any </w:t>
      </w:r>
      <w:r>
        <w:rPr>
          <w:color w:val="208A20"/>
        </w:rPr>
        <w:t>(#</w:t>
      </w:r>
      <w:proofErr w:type="gramStart"/>
      <w:r>
        <w:rPr>
          <w:color w:val="208A20"/>
        </w:rPr>
        <w:t>11109)</w:t>
      </w:r>
      <w:r>
        <w:t>R</w:t>
      </w:r>
      <w:proofErr w:type="gramEnd"/>
      <w:r>
        <w:t xml:space="preserve">-TWT SPs advertised by the associated AP. Before starting transmission of any MPDU, a non-AP EHT STA with dot11RestrictedTWTOptionImplemented set to true that is not a TXOP responder and not a member of the upcoming </w:t>
      </w:r>
      <w:r>
        <w:rPr>
          <w:color w:val="208A20"/>
        </w:rPr>
        <w:t>(#13012)(#10893)</w:t>
      </w:r>
      <w:r>
        <w:t>R-TWT SP shall check if there is enough time for the frame exchange to complete prior to the start of the R-TWT SP and, if there is not enough time</w:t>
      </w:r>
      <w:r>
        <w:rPr>
          <w:color w:val="208A20"/>
        </w:rPr>
        <w:t>(#11113)</w:t>
      </w:r>
      <w:r>
        <w:t xml:space="preserve">, then the STA shall defer transmission by selecting a random </w:t>
      </w:r>
      <w:proofErr w:type="spellStart"/>
      <w:r>
        <w:t>backoff</w:t>
      </w:r>
      <w:proofErr w:type="spellEnd"/>
      <w:r>
        <w:t xml:space="preserve"> count using the present CW (without advancing to the next value in the </w:t>
      </w:r>
      <w:r>
        <w:rPr>
          <w:color w:val="208A20"/>
        </w:rPr>
        <w:t>(#11114)</w:t>
      </w:r>
      <w:r>
        <w:t xml:space="preserve">sequence). The QSRC[AC] for the MSDU or A-MSDU </w:t>
      </w:r>
      <w:r>
        <w:rPr>
          <w:color w:val="208A20"/>
        </w:rPr>
        <w:t>(#</w:t>
      </w:r>
      <w:proofErr w:type="gramStart"/>
      <w:r>
        <w:rPr>
          <w:color w:val="208A20"/>
        </w:rPr>
        <w:t>11115)</w:t>
      </w:r>
      <w:r>
        <w:t>is</w:t>
      </w:r>
      <w:proofErr w:type="gramEnd"/>
      <w:r>
        <w:t xml:space="preserve"> not affected.</w:t>
      </w:r>
    </w:p>
    <w:p w14:paraId="56F2EE28" w14:textId="54515B63" w:rsidR="009C03AF" w:rsidRPr="00B15A3F" w:rsidRDefault="009C03AF" w:rsidP="009C03AF">
      <w:pPr>
        <w:pStyle w:val="T"/>
        <w:rPr>
          <w:b/>
          <w:bCs/>
          <w:i/>
          <w:iCs/>
          <w:w w:val="100"/>
          <w:highlight w:val="yellow"/>
        </w:rPr>
      </w:pPr>
      <w:proofErr w:type="spellStart"/>
      <w:r w:rsidRPr="00B15A3F">
        <w:rPr>
          <w:b/>
          <w:bCs/>
          <w:i/>
          <w:iCs/>
          <w:w w:val="100"/>
          <w:highlight w:val="yellow"/>
        </w:rPr>
        <w:t>TGbe</w:t>
      </w:r>
      <w:proofErr w:type="spellEnd"/>
      <w:r w:rsidRPr="00B15A3F">
        <w:rPr>
          <w:b/>
          <w:bCs/>
          <w:i/>
          <w:iCs/>
          <w:w w:val="100"/>
          <w:highlight w:val="yellow"/>
        </w:rPr>
        <w:t xml:space="preserve"> editor: </w:t>
      </w:r>
      <w:r w:rsidR="00DF35EF">
        <w:rPr>
          <w:b/>
          <w:bCs/>
          <w:i/>
          <w:iCs/>
          <w:w w:val="100"/>
          <w:highlight w:val="yellow"/>
        </w:rPr>
        <w:t xml:space="preserve">please </w:t>
      </w:r>
      <w:r w:rsidRPr="00B15A3F">
        <w:rPr>
          <w:b/>
          <w:bCs/>
          <w:i/>
          <w:iCs/>
          <w:w w:val="100"/>
          <w:highlight w:val="yellow"/>
        </w:rPr>
        <w:t xml:space="preserve">insert the following </w:t>
      </w:r>
      <w:r>
        <w:rPr>
          <w:b/>
          <w:bCs/>
          <w:i/>
          <w:iCs/>
          <w:w w:val="100"/>
          <w:highlight w:val="yellow"/>
        </w:rPr>
        <w:t xml:space="preserve">text: </w:t>
      </w:r>
    </w:p>
    <w:p w14:paraId="0AE7634A" w14:textId="69D8C5C7" w:rsidR="00E36843" w:rsidRDefault="00E36843" w:rsidP="00D702A2">
      <w:pPr>
        <w:spacing w:before="0" w:line="240" w:lineRule="auto"/>
        <w:rPr>
          <w:ins w:id="2" w:author="卢刘明(Liuming Lu)" w:date="2022-10-10T10:13:00Z"/>
          <w:rFonts w:eastAsia="宋体"/>
          <w:sz w:val="22"/>
          <w:lang w:val="en-US" w:eastAsia="zh-CN"/>
        </w:rPr>
      </w:pPr>
    </w:p>
    <w:p w14:paraId="00F7CD70" w14:textId="45BF07FF" w:rsidR="00E36843" w:rsidRPr="00982CFA" w:rsidRDefault="00E36843" w:rsidP="00E36843">
      <w:pPr>
        <w:spacing w:before="0" w:line="240" w:lineRule="auto"/>
        <w:rPr>
          <w:ins w:id="3" w:author="卢刘明(Liuming Lu)" w:date="2022-10-10T10:14:00Z"/>
        </w:rPr>
      </w:pPr>
      <w:ins w:id="4" w:author="卢刘明(Liuming Lu)" w:date="2022-10-10T10:14:00Z">
        <w:r>
          <w:t xml:space="preserve">The non-AP STA with dot11RestrictedTWTOptionImplemented set to true that </w:t>
        </w:r>
        <w:r w:rsidRPr="009A286D">
          <w:t xml:space="preserve">is not </w:t>
        </w:r>
        <w:r>
          <w:t xml:space="preserve">a member of the R-TWT SPs should </w:t>
        </w:r>
        <w:r w:rsidRPr="00982CFA">
          <w:t>perform the EDCA contention to transmit MSDUs or A-MSDUs</w:t>
        </w:r>
        <w:r>
          <w:t xml:space="preserve"> during the R-TWT SPs</w:t>
        </w:r>
        <w:r w:rsidRPr="00982CFA">
          <w:t xml:space="preserve"> following 10.23.2 (HCF </w:t>
        </w:r>
        <w:proofErr w:type="gramStart"/>
        <w:r w:rsidRPr="00982CFA">
          <w:t>contention based</w:t>
        </w:r>
        <w:proofErr w:type="gramEnd"/>
        <w:r w:rsidRPr="00982CFA">
          <w:t xml:space="preserve"> channel access (EDCA)) and 26.2.7 (EDCA operation using MU EDCA parameters)</w:t>
        </w:r>
        <w:r>
          <w:t xml:space="preserve"> </w:t>
        </w:r>
        <w:r w:rsidRPr="00982CFA">
          <w:t>except that:</w:t>
        </w:r>
      </w:ins>
    </w:p>
    <w:p w14:paraId="3D91038D" w14:textId="77777777" w:rsidR="00E36843" w:rsidRDefault="00E36843" w:rsidP="00E36843">
      <w:pPr>
        <w:spacing w:before="0" w:line="240" w:lineRule="auto"/>
        <w:rPr>
          <w:ins w:id="5" w:author="卢刘明(Liuming Lu)" w:date="2022-10-10T10:14:00Z"/>
        </w:rPr>
      </w:pPr>
      <w:ins w:id="6" w:author="卢刘明(Liuming Lu)" w:date="2022-10-10T10:14:00Z">
        <w:r>
          <w:t xml:space="preserve">—no later than the start times of the R-TWT SPs the non-AP STA </w:t>
        </w:r>
        <w:r w:rsidRPr="009A286D">
          <w:t xml:space="preserve">should update its </w:t>
        </w:r>
        <w:proofErr w:type="spellStart"/>
        <w:r w:rsidRPr="009A286D">
          <w:t>CWmin</w:t>
        </w:r>
        <w:proofErr w:type="spellEnd"/>
        <w:r w:rsidRPr="009A286D">
          <w:t xml:space="preserve">[AC], </w:t>
        </w:r>
        <w:proofErr w:type="spellStart"/>
        <w:r w:rsidRPr="009A286D">
          <w:t>CWmax</w:t>
        </w:r>
        <w:proofErr w:type="spellEnd"/>
        <w:r w:rsidRPr="009A286D">
          <w:t xml:space="preserve">[AC], AIFSN[AC] </w:t>
        </w:r>
        <w:r>
          <w:t xml:space="preserve">state </w:t>
        </w:r>
        <w:r w:rsidRPr="009A286D">
          <w:t>variables to the values contained in the dot11MUEDCATable</w:t>
        </w:r>
        <w:r>
          <w:t xml:space="preserve"> </w:t>
        </w:r>
        <w:r w:rsidRPr="00AC3D19">
          <w:t>for all the ACs</w:t>
        </w:r>
        <w:r>
          <w:t xml:space="preserve"> and update its </w:t>
        </w:r>
        <w:proofErr w:type="spellStart"/>
        <w:r w:rsidRPr="00982CFA">
          <w:t>MUEDCATimer</w:t>
        </w:r>
        <w:proofErr w:type="spellEnd"/>
        <w:r w:rsidRPr="00982CFA">
          <w:t>[AC] state variable</w:t>
        </w:r>
        <w:r>
          <w:t xml:space="preserve">s </w:t>
        </w:r>
        <w:r w:rsidRPr="00AC3D19">
          <w:t>for all the ACs</w:t>
        </w:r>
        <w:r>
          <w:t xml:space="preserve"> to the values which lead to the expiration of its corresponding </w:t>
        </w:r>
        <w:r w:rsidRPr="00982CFA">
          <w:t>MU</w:t>
        </w:r>
        <w:r>
          <w:t xml:space="preserve"> </w:t>
        </w:r>
        <w:r w:rsidRPr="00982CFA">
          <w:t>EDCA</w:t>
        </w:r>
        <w:r>
          <w:t xml:space="preserve"> </w:t>
        </w:r>
        <w:r w:rsidRPr="00982CFA">
          <w:t>Timer</w:t>
        </w:r>
        <w:r>
          <w:t xml:space="preserve">s </w:t>
        </w:r>
        <w:r w:rsidRPr="00AC4E5A">
          <w:t>at the time that is as close to the end time</w:t>
        </w:r>
        <w:r>
          <w:t>s</w:t>
        </w:r>
        <w:r w:rsidRPr="00AC4E5A">
          <w:t xml:space="preserve"> of </w:t>
        </w:r>
        <w:r>
          <w:t>the R-TWT SPs</w:t>
        </w:r>
        <w:r w:rsidRPr="00AC4E5A">
          <w:t xml:space="preserve"> as possible</w:t>
        </w:r>
        <w:r>
          <w:t>.</w:t>
        </w:r>
      </w:ins>
    </w:p>
    <w:p w14:paraId="3C285077" w14:textId="0AA99C5E" w:rsidR="00E36843" w:rsidRDefault="00E36843" w:rsidP="00D702A2">
      <w:pPr>
        <w:spacing w:before="0" w:line="240" w:lineRule="auto"/>
        <w:rPr>
          <w:ins w:id="7" w:author="卢刘明(Liuming Lu)" w:date="2022-10-10T10:16:00Z"/>
        </w:rPr>
      </w:pPr>
      <w:ins w:id="8" w:author="卢刘明(Liuming Lu)" w:date="2022-10-10T10:15:00Z">
        <w:r>
          <w:t>—</w:t>
        </w:r>
      </w:ins>
      <w:ins w:id="9" w:author="卢刘明(Liuming Lu)" w:date="2022-10-10T10:14:00Z">
        <w:r>
          <w:t>the non-AP STA should start t</w:t>
        </w:r>
        <w:r w:rsidRPr="00FB793B">
          <w:t xml:space="preserve">he updated </w:t>
        </w:r>
        <w:proofErr w:type="spellStart"/>
        <w:proofErr w:type="gramStart"/>
        <w:r w:rsidRPr="00FB793B">
          <w:t>MUEDCATimer</w:t>
        </w:r>
        <w:proofErr w:type="spellEnd"/>
        <w:r w:rsidRPr="00FB793B">
          <w:t>[</w:t>
        </w:r>
        <w:proofErr w:type="gramEnd"/>
        <w:r w:rsidRPr="00FB793B">
          <w:t xml:space="preserve">AC] </w:t>
        </w:r>
        <w:r w:rsidRPr="00AC3D19">
          <w:t>for all the ACs</w:t>
        </w:r>
        <w:r>
          <w:t xml:space="preserve"> at the start times of the R-TWT SPs and use the updated </w:t>
        </w:r>
        <w:proofErr w:type="spellStart"/>
        <w:r w:rsidRPr="009A286D">
          <w:t>CWmin</w:t>
        </w:r>
        <w:proofErr w:type="spellEnd"/>
        <w:r w:rsidRPr="009A286D">
          <w:t xml:space="preserve">[AC], </w:t>
        </w:r>
        <w:proofErr w:type="spellStart"/>
        <w:r w:rsidRPr="009A286D">
          <w:t>CWmax</w:t>
        </w:r>
        <w:proofErr w:type="spellEnd"/>
        <w:r w:rsidRPr="009A286D">
          <w:t>[AC], AIFSN[AC]</w:t>
        </w:r>
        <w:r>
          <w:t xml:space="preserve"> state</w:t>
        </w:r>
        <w:r w:rsidRPr="009A286D">
          <w:t xml:space="preserve"> variables</w:t>
        </w:r>
        <w:r>
          <w:t xml:space="preserve"> </w:t>
        </w:r>
        <w:r w:rsidRPr="00AC3D19">
          <w:t>for the</w:t>
        </w:r>
        <w:r>
          <w:t xml:space="preserve"> corresponding</w:t>
        </w:r>
        <w:r w:rsidRPr="00AC3D19">
          <w:t xml:space="preserve"> AC</w:t>
        </w:r>
        <w:r>
          <w:t xml:space="preserve"> when invoking an </w:t>
        </w:r>
        <w:r w:rsidRPr="00200123">
          <w:t xml:space="preserve">EDCA </w:t>
        </w:r>
        <w:proofErr w:type="spellStart"/>
        <w:r w:rsidRPr="00200123">
          <w:t>backoff</w:t>
        </w:r>
        <w:proofErr w:type="spellEnd"/>
        <w:r w:rsidRPr="00200123">
          <w:t xml:space="preserve"> procedure</w:t>
        </w:r>
        <w:r>
          <w:t xml:space="preserve"> </w:t>
        </w:r>
        <w:r w:rsidRPr="00AC3D19">
          <w:t>for</w:t>
        </w:r>
        <w:r>
          <w:t xml:space="preserve"> any of</w:t>
        </w:r>
        <w:r w:rsidRPr="00AC3D19">
          <w:t xml:space="preserve"> </w:t>
        </w:r>
        <w:r>
          <w:t>t</w:t>
        </w:r>
        <w:r w:rsidRPr="00AC3D19">
          <w:t>he AC</w:t>
        </w:r>
        <w:r>
          <w:t>.</w:t>
        </w:r>
      </w:ins>
    </w:p>
    <w:p w14:paraId="04156129" w14:textId="037F34D3" w:rsidR="00355857" w:rsidRPr="00DF35EF" w:rsidDel="00DF35EF" w:rsidRDefault="00355857" w:rsidP="008645C6">
      <w:pPr>
        <w:spacing w:before="0" w:line="240" w:lineRule="auto"/>
        <w:rPr>
          <w:ins w:id="10" w:author="卢刘明(Liuming Lu)" w:date="2022-10-09T15:57:00Z"/>
          <w:del w:id="11" w:author="luliuming@oppo.com" w:date="2022-11-01T10:14:00Z"/>
        </w:rPr>
      </w:pPr>
    </w:p>
    <w:p w14:paraId="71672429" w14:textId="77777777" w:rsidR="00565F98" w:rsidRDefault="00565F98" w:rsidP="00363C4D">
      <w:pPr>
        <w:pStyle w:val="T"/>
        <w:rPr>
          <w:rFonts w:eastAsiaTheme="minorEastAsia"/>
          <w:lang w:eastAsia="ko-KR"/>
        </w:rPr>
      </w:pPr>
    </w:p>
    <w:p w14:paraId="17A66D6C" w14:textId="29B6EABE" w:rsidR="00455E0E" w:rsidRPr="005750A7" w:rsidRDefault="00455E0E" w:rsidP="00455E0E">
      <w:pPr>
        <w:spacing w:before="0" w:line="240" w:lineRule="auto"/>
        <w:rPr>
          <w:b/>
          <w:sz w:val="22"/>
          <w:u w:val="single"/>
          <w:lang w:eastAsia="en-US"/>
        </w:rPr>
      </w:pPr>
      <w:r>
        <w:rPr>
          <w:b/>
          <w:sz w:val="22"/>
          <w:u w:val="single"/>
          <w:lang w:eastAsia="en-US"/>
        </w:rPr>
        <w:t>References</w:t>
      </w:r>
      <w:r w:rsidRPr="005750A7">
        <w:rPr>
          <w:b/>
          <w:sz w:val="22"/>
          <w:u w:val="single"/>
          <w:lang w:eastAsia="en-US"/>
        </w:rPr>
        <w:t>:</w:t>
      </w:r>
    </w:p>
    <w:p w14:paraId="7BDE3BBB" w14:textId="04673379" w:rsidR="00455E0E" w:rsidRPr="00455E0E" w:rsidRDefault="00455E0E" w:rsidP="00363C4D">
      <w:pPr>
        <w:pStyle w:val="T"/>
      </w:pPr>
      <w:r w:rsidRPr="00455E0E">
        <w:t xml:space="preserve">[1] </w:t>
      </w:r>
      <w:r w:rsidR="00970AE3">
        <w:t xml:space="preserve">IEEE </w:t>
      </w:r>
      <w:r w:rsidR="0088373C" w:rsidRPr="0088373C">
        <w:t>11</w:t>
      </w:r>
      <w:r w:rsidR="00970AE3">
        <w:t>-</w:t>
      </w:r>
      <w:r w:rsidR="0088373C" w:rsidRPr="0088373C">
        <w:t>22-1510-04-00be</w:t>
      </w:r>
      <w:r w:rsidR="00970AE3">
        <w:rPr>
          <w:rFonts w:ascii="宋体" w:eastAsia="宋体" w:hAnsi="宋体" w:hint="eastAsia"/>
          <w:lang w:eastAsia="zh-CN"/>
        </w:rPr>
        <w:t>,</w:t>
      </w:r>
      <w:r w:rsidR="00970AE3">
        <w:rPr>
          <w:rFonts w:ascii="宋体" w:eastAsia="宋体" w:hAnsi="宋体"/>
          <w:lang w:eastAsia="zh-CN"/>
        </w:rPr>
        <w:t xml:space="preserve"> </w:t>
      </w:r>
      <w:r w:rsidR="00970AE3">
        <w:t>TID to Link Mapping for QoS</w:t>
      </w:r>
    </w:p>
    <w:sectPr w:rsidR="00455E0E" w:rsidRPr="00455E0E"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38DF6" w14:textId="77777777" w:rsidR="0089513C" w:rsidRDefault="0089513C" w:rsidP="00747EF6">
      <w:r>
        <w:separator/>
      </w:r>
    </w:p>
  </w:endnote>
  <w:endnote w:type="continuationSeparator" w:id="0">
    <w:p w14:paraId="70F6E293" w14:textId="77777777" w:rsidR="0089513C" w:rsidRDefault="0089513C" w:rsidP="00747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31EC6" w14:textId="5989BE25" w:rsidR="00C13211" w:rsidRDefault="00AF4422" w:rsidP="00C73FE7">
    <w:pPr>
      <w:pStyle w:val="a3"/>
      <w:tabs>
        <w:tab w:val="clear" w:pos="6480"/>
        <w:tab w:val="center" w:pos="4536"/>
      </w:tabs>
    </w:pPr>
    <w:fldSimple w:instr=" SUBJECT  \* MERGEFORMAT ">
      <w:r w:rsidR="00A22606">
        <w:t>Submission</w:t>
      </w:r>
    </w:fldSimple>
    <w:r w:rsidR="00C13211">
      <w:tab/>
      <w:t xml:space="preserve">page </w:t>
    </w:r>
    <w:r w:rsidR="00C13211">
      <w:fldChar w:fldCharType="begin"/>
    </w:r>
    <w:r w:rsidR="00C13211">
      <w:instrText xml:space="preserve">page </w:instrText>
    </w:r>
    <w:r w:rsidR="00C13211">
      <w:fldChar w:fldCharType="separate"/>
    </w:r>
    <w:r w:rsidR="00384158">
      <w:rPr>
        <w:noProof/>
      </w:rPr>
      <w:t>2</w:t>
    </w:r>
    <w:r w:rsidR="00C13211">
      <w:rPr>
        <w:noProof/>
      </w:rPr>
      <w:fldChar w:fldCharType="end"/>
    </w:r>
    <w:r w:rsidR="00C13211">
      <w:tab/>
    </w:r>
    <w:r w:rsidR="00C822A0">
      <w:t>Liuming Lu</w:t>
    </w:r>
    <w:r w:rsidR="00B31B69">
      <w:t xml:space="preserve"> (</w:t>
    </w:r>
    <w:r w:rsidR="00C822A0">
      <w:t>OPPO</w:t>
    </w:r>
    <w:r w:rsidR="00B31B69">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83EFA0" w14:textId="77777777" w:rsidR="0089513C" w:rsidRDefault="0089513C" w:rsidP="00747EF6">
      <w:r>
        <w:separator/>
      </w:r>
    </w:p>
  </w:footnote>
  <w:footnote w:type="continuationSeparator" w:id="0">
    <w:p w14:paraId="3F1EAA2F" w14:textId="77777777" w:rsidR="0089513C" w:rsidRDefault="0089513C" w:rsidP="00747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C0E53" w14:textId="4718A133" w:rsidR="00C13211" w:rsidRDefault="00CB0C72" w:rsidP="00747EF6">
    <w:pPr>
      <w:pStyle w:val="a4"/>
    </w:pPr>
    <w:r>
      <w:t>September</w:t>
    </w:r>
    <w:r w:rsidR="00C13211">
      <w:t xml:space="preserve"> 20</w:t>
    </w:r>
    <w:r w:rsidR="00A00A90">
      <w:t>2</w:t>
    </w:r>
    <w:r w:rsidRPr="00CB0C72">
      <w:rPr>
        <w:rFonts w:hint="eastAsia"/>
      </w:rPr>
      <w:t>2</w:t>
    </w:r>
    <w:r w:rsidR="00C13211">
      <w:tab/>
    </w:r>
    <w:r w:rsidR="0029642A">
      <w:t xml:space="preserve">                                                 </w:t>
    </w:r>
    <w:fldSimple w:instr=" TITLE  \* MERGEFORMAT ">
      <w:r w:rsidR="00384158">
        <w:t>doc.: IEEE 802.11-2</w:t>
      </w:r>
      <w:r w:rsidRPr="00CB0C72">
        <w:rPr>
          <w:rFonts w:hint="eastAsia"/>
        </w:rPr>
        <w:t>2</w:t>
      </w:r>
      <w:r w:rsidR="0029642A">
        <w:t>/</w:t>
      </w:r>
      <w:r w:rsidR="00C60BA4" w:rsidRPr="00C60BA4">
        <w:t>1</w:t>
      </w:r>
      <w:r w:rsidRPr="00CB0C72">
        <w:rPr>
          <w:rFonts w:hint="eastAsia"/>
        </w:rPr>
        <w:t>547</w:t>
      </w:r>
      <w:r w:rsidR="00384158">
        <w:t>r</w:t>
      </w:r>
    </w:fldSimple>
    <w:r w:rsidR="00604951">
      <w:rPr>
        <w:rFonts w:ascii="宋体" w:eastAsia="宋体" w:hAnsi="宋体" w:hint="eastAsia"/>
        <w:lang w:eastAsia="zh-CN"/>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25"/>
    <w:multiLevelType w:val="multilevel"/>
    <w:tmpl w:val="000008A8"/>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4270AA1"/>
    <w:multiLevelType w:val="hybridMultilevel"/>
    <w:tmpl w:val="066821D4"/>
    <w:lvl w:ilvl="0" w:tplc="4816C118">
      <w:start w:val="1"/>
      <w:numFmt w:val="bullet"/>
      <w:lvlText w:val=""/>
      <w:lvlJc w:val="left"/>
      <w:pPr>
        <w:tabs>
          <w:tab w:val="num" w:pos="720"/>
        </w:tabs>
        <w:ind w:left="720" w:hanging="360"/>
      </w:pPr>
      <w:rPr>
        <w:rFonts w:ascii="Wingdings" w:hAnsi="Wingdings" w:hint="default"/>
      </w:rPr>
    </w:lvl>
    <w:lvl w:ilvl="1" w:tplc="3A3EB0CE" w:tentative="1">
      <w:start w:val="1"/>
      <w:numFmt w:val="bullet"/>
      <w:lvlText w:val=""/>
      <w:lvlJc w:val="left"/>
      <w:pPr>
        <w:tabs>
          <w:tab w:val="num" w:pos="1440"/>
        </w:tabs>
        <w:ind w:left="1440" w:hanging="360"/>
      </w:pPr>
      <w:rPr>
        <w:rFonts w:ascii="Wingdings" w:hAnsi="Wingdings" w:hint="default"/>
      </w:rPr>
    </w:lvl>
    <w:lvl w:ilvl="2" w:tplc="6FCA334E" w:tentative="1">
      <w:start w:val="1"/>
      <w:numFmt w:val="bullet"/>
      <w:lvlText w:val=""/>
      <w:lvlJc w:val="left"/>
      <w:pPr>
        <w:tabs>
          <w:tab w:val="num" w:pos="2160"/>
        </w:tabs>
        <w:ind w:left="2160" w:hanging="360"/>
      </w:pPr>
      <w:rPr>
        <w:rFonts w:ascii="Wingdings" w:hAnsi="Wingdings" w:hint="default"/>
      </w:rPr>
    </w:lvl>
    <w:lvl w:ilvl="3" w:tplc="9FD401FC" w:tentative="1">
      <w:start w:val="1"/>
      <w:numFmt w:val="bullet"/>
      <w:lvlText w:val=""/>
      <w:lvlJc w:val="left"/>
      <w:pPr>
        <w:tabs>
          <w:tab w:val="num" w:pos="2880"/>
        </w:tabs>
        <w:ind w:left="2880" w:hanging="360"/>
      </w:pPr>
      <w:rPr>
        <w:rFonts w:ascii="Wingdings" w:hAnsi="Wingdings" w:hint="default"/>
      </w:rPr>
    </w:lvl>
    <w:lvl w:ilvl="4" w:tplc="9CF04766" w:tentative="1">
      <w:start w:val="1"/>
      <w:numFmt w:val="bullet"/>
      <w:lvlText w:val=""/>
      <w:lvlJc w:val="left"/>
      <w:pPr>
        <w:tabs>
          <w:tab w:val="num" w:pos="3600"/>
        </w:tabs>
        <w:ind w:left="3600" w:hanging="360"/>
      </w:pPr>
      <w:rPr>
        <w:rFonts w:ascii="Wingdings" w:hAnsi="Wingdings" w:hint="default"/>
      </w:rPr>
    </w:lvl>
    <w:lvl w:ilvl="5" w:tplc="78A4C616" w:tentative="1">
      <w:start w:val="1"/>
      <w:numFmt w:val="bullet"/>
      <w:lvlText w:val=""/>
      <w:lvlJc w:val="left"/>
      <w:pPr>
        <w:tabs>
          <w:tab w:val="num" w:pos="4320"/>
        </w:tabs>
        <w:ind w:left="4320" w:hanging="360"/>
      </w:pPr>
      <w:rPr>
        <w:rFonts w:ascii="Wingdings" w:hAnsi="Wingdings" w:hint="default"/>
      </w:rPr>
    </w:lvl>
    <w:lvl w:ilvl="6" w:tplc="E788F086" w:tentative="1">
      <w:start w:val="1"/>
      <w:numFmt w:val="bullet"/>
      <w:lvlText w:val=""/>
      <w:lvlJc w:val="left"/>
      <w:pPr>
        <w:tabs>
          <w:tab w:val="num" w:pos="5040"/>
        </w:tabs>
        <w:ind w:left="5040" w:hanging="360"/>
      </w:pPr>
      <w:rPr>
        <w:rFonts w:ascii="Wingdings" w:hAnsi="Wingdings" w:hint="default"/>
      </w:rPr>
    </w:lvl>
    <w:lvl w:ilvl="7" w:tplc="00C4D90A" w:tentative="1">
      <w:start w:val="1"/>
      <w:numFmt w:val="bullet"/>
      <w:lvlText w:val=""/>
      <w:lvlJc w:val="left"/>
      <w:pPr>
        <w:tabs>
          <w:tab w:val="num" w:pos="5760"/>
        </w:tabs>
        <w:ind w:left="5760" w:hanging="360"/>
      </w:pPr>
      <w:rPr>
        <w:rFonts w:ascii="Wingdings" w:hAnsi="Wingdings" w:hint="default"/>
      </w:rPr>
    </w:lvl>
    <w:lvl w:ilvl="8" w:tplc="FF503E9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42107B"/>
    <w:multiLevelType w:val="hybridMultilevel"/>
    <w:tmpl w:val="F732E570"/>
    <w:lvl w:ilvl="0" w:tplc="92E4D9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77E24BA"/>
    <w:multiLevelType w:val="hybridMultilevel"/>
    <w:tmpl w:val="4760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F312B"/>
    <w:multiLevelType w:val="hybridMultilevel"/>
    <w:tmpl w:val="9D903C52"/>
    <w:lvl w:ilvl="0" w:tplc="767C01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2486163"/>
    <w:multiLevelType w:val="hybridMultilevel"/>
    <w:tmpl w:val="36C2435C"/>
    <w:lvl w:ilvl="0" w:tplc="FA4A76B4">
      <w:start w:val="35"/>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2E6805CD"/>
    <w:multiLevelType w:val="hybridMultilevel"/>
    <w:tmpl w:val="79E26EB8"/>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D5450"/>
    <w:multiLevelType w:val="hybridMultilevel"/>
    <w:tmpl w:val="33162C04"/>
    <w:lvl w:ilvl="0" w:tplc="36ACC1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1C02C1B"/>
    <w:multiLevelType w:val="hybridMultilevel"/>
    <w:tmpl w:val="8370C19C"/>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F81006"/>
    <w:multiLevelType w:val="hybridMultilevel"/>
    <w:tmpl w:val="E7CC4444"/>
    <w:lvl w:ilvl="0" w:tplc="68C4C15C">
      <w:start w:val="1"/>
      <w:numFmt w:val="bullet"/>
      <w:lvlText w:val=""/>
      <w:lvlJc w:val="left"/>
      <w:pPr>
        <w:tabs>
          <w:tab w:val="num" w:pos="720"/>
        </w:tabs>
        <w:ind w:left="720" w:hanging="360"/>
      </w:pPr>
      <w:rPr>
        <w:rFonts w:ascii="Wingdings" w:hAnsi="Wingdings" w:hint="default"/>
      </w:rPr>
    </w:lvl>
    <w:lvl w:ilvl="1" w:tplc="751C3016" w:tentative="1">
      <w:start w:val="1"/>
      <w:numFmt w:val="bullet"/>
      <w:lvlText w:val=""/>
      <w:lvlJc w:val="left"/>
      <w:pPr>
        <w:tabs>
          <w:tab w:val="num" w:pos="1440"/>
        </w:tabs>
        <w:ind w:left="1440" w:hanging="360"/>
      </w:pPr>
      <w:rPr>
        <w:rFonts w:ascii="Wingdings" w:hAnsi="Wingdings" w:hint="default"/>
      </w:rPr>
    </w:lvl>
    <w:lvl w:ilvl="2" w:tplc="0220F1DA" w:tentative="1">
      <w:start w:val="1"/>
      <w:numFmt w:val="bullet"/>
      <w:lvlText w:val=""/>
      <w:lvlJc w:val="left"/>
      <w:pPr>
        <w:tabs>
          <w:tab w:val="num" w:pos="2160"/>
        </w:tabs>
        <w:ind w:left="2160" w:hanging="360"/>
      </w:pPr>
      <w:rPr>
        <w:rFonts w:ascii="Wingdings" w:hAnsi="Wingdings" w:hint="default"/>
      </w:rPr>
    </w:lvl>
    <w:lvl w:ilvl="3" w:tplc="ED161CC0" w:tentative="1">
      <w:start w:val="1"/>
      <w:numFmt w:val="bullet"/>
      <w:lvlText w:val=""/>
      <w:lvlJc w:val="left"/>
      <w:pPr>
        <w:tabs>
          <w:tab w:val="num" w:pos="2880"/>
        </w:tabs>
        <w:ind w:left="2880" w:hanging="360"/>
      </w:pPr>
      <w:rPr>
        <w:rFonts w:ascii="Wingdings" w:hAnsi="Wingdings" w:hint="default"/>
      </w:rPr>
    </w:lvl>
    <w:lvl w:ilvl="4" w:tplc="3FE80030" w:tentative="1">
      <w:start w:val="1"/>
      <w:numFmt w:val="bullet"/>
      <w:lvlText w:val=""/>
      <w:lvlJc w:val="left"/>
      <w:pPr>
        <w:tabs>
          <w:tab w:val="num" w:pos="3600"/>
        </w:tabs>
        <w:ind w:left="3600" w:hanging="360"/>
      </w:pPr>
      <w:rPr>
        <w:rFonts w:ascii="Wingdings" w:hAnsi="Wingdings" w:hint="default"/>
      </w:rPr>
    </w:lvl>
    <w:lvl w:ilvl="5" w:tplc="B382EF8A" w:tentative="1">
      <w:start w:val="1"/>
      <w:numFmt w:val="bullet"/>
      <w:lvlText w:val=""/>
      <w:lvlJc w:val="left"/>
      <w:pPr>
        <w:tabs>
          <w:tab w:val="num" w:pos="4320"/>
        </w:tabs>
        <w:ind w:left="4320" w:hanging="360"/>
      </w:pPr>
      <w:rPr>
        <w:rFonts w:ascii="Wingdings" w:hAnsi="Wingdings" w:hint="default"/>
      </w:rPr>
    </w:lvl>
    <w:lvl w:ilvl="6" w:tplc="07349636" w:tentative="1">
      <w:start w:val="1"/>
      <w:numFmt w:val="bullet"/>
      <w:lvlText w:val=""/>
      <w:lvlJc w:val="left"/>
      <w:pPr>
        <w:tabs>
          <w:tab w:val="num" w:pos="5040"/>
        </w:tabs>
        <w:ind w:left="5040" w:hanging="360"/>
      </w:pPr>
      <w:rPr>
        <w:rFonts w:ascii="Wingdings" w:hAnsi="Wingdings" w:hint="default"/>
      </w:rPr>
    </w:lvl>
    <w:lvl w:ilvl="7" w:tplc="32EA92D2" w:tentative="1">
      <w:start w:val="1"/>
      <w:numFmt w:val="bullet"/>
      <w:lvlText w:val=""/>
      <w:lvlJc w:val="left"/>
      <w:pPr>
        <w:tabs>
          <w:tab w:val="num" w:pos="5760"/>
        </w:tabs>
        <w:ind w:left="5760" w:hanging="360"/>
      </w:pPr>
      <w:rPr>
        <w:rFonts w:ascii="Wingdings" w:hAnsi="Wingdings" w:hint="default"/>
      </w:rPr>
    </w:lvl>
    <w:lvl w:ilvl="8" w:tplc="2FDC7AF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3650E2"/>
    <w:multiLevelType w:val="hybridMultilevel"/>
    <w:tmpl w:val="C43E2A6E"/>
    <w:lvl w:ilvl="0" w:tplc="FCA2583E">
      <w:start w:val="9"/>
      <w:numFmt w:val="bullet"/>
      <w:lvlText w:val=""/>
      <w:lvlJc w:val="left"/>
      <w:pPr>
        <w:ind w:left="360" w:hanging="360"/>
      </w:pPr>
      <w:rPr>
        <w:rFonts w:ascii="Wingdings" w:eastAsia="宋体"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4AA42EA2"/>
    <w:multiLevelType w:val="hybridMultilevel"/>
    <w:tmpl w:val="7042107E"/>
    <w:lvl w:ilvl="0" w:tplc="2696B2DC">
      <w:start w:val="1"/>
      <w:numFmt w:val="bullet"/>
      <w:lvlText w:val=""/>
      <w:lvlJc w:val="left"/>
      <w:pPr>
        <w:tabs>
          <w:tab w:val="num" w:pos="720"/>
        </w:tabs>
        <w:ind w:left="720" w:hanging="360"/>
      </w:pPr>
      <w:rPr>
        <w:rFonts w:ascii="Wingdings" w:hAnsi="Wingdings" w:hint="default"/>
      </w:rPr>
    </w:lvl>
    <w:lvl w:ilvl="1" w:tplc="1AF81158" w:tentative="1">
      <w:start w:val="1"/>
      <w:numFmt w:val="bullet"/>
      <w:lvlText w:val=""/>
      <w:lvlJc w:val="left"/>
      <w:pPr>
        <w:tabs>
          <w:tab w:val="num" w:pos="1440"/>
        </w:tabs>
        <w:ind w:left="1440" w:hanging="360"/>
      </w:pPr>
      <w:rPr>
        <w:rFonts w:ascii="Wingdings" w:hAnsi="Wingdings" w:hint="default"/>
      </w:rPr>
    </w:lvl>
    <w:lvl w:ilvl="2" w:tplc="D738142A" w:tentative="1">
      <w:start w:val="1"/>
      <w:numFmt w:val="bullet"/>
      <w:lvlText w:val=""/>
      <w:lvlJc w:val="left"/>
      <w:pPr>
        <w:tabs>
          <w:tab w:val="num" w:pos="2160"/>
        </w:tabs>
        <w:ind w:left="2160" w:hanging="360"/>
      </w:pPr>
      <w:rPr>
        <w:rFonts w:ascii="Wingdings" w:hAnsi="Wingdings" w:hint="default"/>
      </w:rPr>
    </w:lvl>
    <w:lvl w:ilvl="3" w:tplc="CEF07AA2" w:tentative="1">
      <w:start w:val="1"/>
      <w:numFmt w:val="bullet"/>
      <w:lvlText w:val=""/>
      <w:lvlJc w:val="left"/>
      <w:pPr>
        <w:tabs>
          <w:tab w:val="num" w:pos="2880"/>
        </w:tabs>
        <w:ind w:left="2880" w:hanging="360"/>
      </w:pPr>
      <w:rPr>
        <w:rFonts w:ascii="Wingdings" w:hAnsi="Wingdings" w:hint="default"/>
      </w:rPr>
    </w:lvl>
    <w:lvl w:ilvl="4" w:tplc="10C4880C" w:tentative="1">
      <w:start w:val="1"/>
      <w:numFmt w:val="bullet"/>
      <w:lvlText w:val=""/>
      <w:lvlJc w:val="left"/>
      <w:pPr>
        <w:tabs>
          <w:tab w:val="num" w:pos="3600"/>
        </w:tabs>
        <w:ind w:left="3600" w:hanging="360"/>
      </w:pPr>
      <w:rPr>
        <w:rFonts w:ascii="Wingdings" w:hAnsi="Wingdings" w:hint="default"/>
      </w:rPr>
    </w:lvl>
    <w:lvl w:ilvl="5" w:tplc="A7946428" w:tentative="1">
      <w:start w:val="1"/>
      <w:numFmt w:val="bullet"/>
      <w:lvlText w:val=""/>
      <w:lvlJc w:val="left"/>
      <w:pPr>
        <w:tabs>
          <w:tab w:val="num" w:pos="4320"/>
        </w:tabs>
        <w:ind w:left="4320" w:hanging="360"/>
      </w:pPr>
      <w:rPr>
        <w:rFonts w:ascii="Wingdings" w:hAnsi="Wingdings" w:hint="default"/>
      </w:rPr>
    </w:lvl>
    <w:lvl w:ilvl="6" w:tplc="C0DADD4E" w:tentative="1">
      <w:start w:val="1"/>
      <w:numFmt w:val="bullet"/>
      <w:lvlText w:val=""/>
      <w:lvlJc w:val="left"/>
      <w:pPr>
        <w:tabs>
          <w:tab w:val="num" w:pos="5040"/>
        </w:tabs>
        <w:ind w:left="5040" w:hanging="360"/>
      </w:pPr>
      <w:rPr>
        <w:rFonts w:ascii="Wingdings" w:hAnsi="Wingdings" w:hint="default"/>
      </w:rPr>
    </w:lvl>
    <w:lvl w:ilvl="7" w:tplc="8F60D596" w:tentative="1">
      <w:start w:val="1"/>
      <w:numFmt w:val="bullet"/>
      <w:lvlText w:val=""/>
      <w:lvlJc w:val="left"/>
      <w:pPr>
        <w:tabs>
          <w:tab w:val="num" w:pos="5760"/>
        </w:tabs>
        <w:ind w:left="5760" w:hanging="360"/>
      </w:pPr>
      <w:rPr>
        <w:rFonts w:ascii="Wingdings" w:hAnsi="Wingdings" w:hint="default"/>
      </w:rPr>
    </w:lvl>
    <w:lvl w:ilvl="8" w:tplc="96ACB74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C63C1B"/>
    <w:multiLevelType w:val="hybridMultilevel"/>
    <w:tmpl w:val="297A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6F2D07"/>
    <w:multiLevelType w:val="hybridMultilevel"/>
    <w:tmpl w:val="3508FDA4"/>
    <w:lvl w:ilvl="0" w:tplc="3AF67D18">
      <w:start w:val="1"/>
      <w:numFmt w:val="bullet"/>
      <w:lvlText w:val=""/>
      <w:lvlJc w:val="left"/>
      <w:pPr>
        <w:tabs>
          <w:tab w:val="num" w:pos="720"/>
        </w:tabs>
        <w:ind w:left="720" w:hanging="360"/>
      </w:pPr>
      <w:rPr>
        <w:rFonts w:ascii="Wingdings" w:hAnsi="Wingdings" w:hint="default"/>
      </w:rPr>
    </w:lvl>
    <w:lvl w:ilvl="1" w:tplc="7B4CAED8" w:tentative="1">
      <w:start w:val="1"/>
      <w:numFmt w:val="bullet"/>
      <w:lvlText w:val=""/>
      <w:lvlJc w:val="left"/>
      <w:pPr>
        <w:tabs>
          <w:tab w:val="num" w:pos="1440"/>
        </w:tabs>
        <w:ind w:left="1440" w:hanging="360"/>
      </w:pPr>
      <w:rPr>
        <w:rFonts w:ascii="Wingdings" w:hAnsi="Wingdings" w:hint="default"/>
      </w:rPr>
    </w:lvl>
    <w:lvl w:ilvl="2" w:tplc="3F145622" w:tentative="1">
      <w:start w:val="1"/>
      <w:numFmt w:val="bullet"/>
      <w:lvlText w:val=""/>
      <w:lvlJc w:val="left"/>
      <w:pPr>
        <w:tabs>
          <w:tab w:val="num" w:pos="2160"/>
        </w:tabs>
        <w:ind w:left="2160" w:hanging="360"/>
      </w:pPr>
      <w:rPr>
        <w:rFonts w:ascii="Wingdings" w:hAnsi="Wingdings" w:hint="default"/>
      </w:rPr>
    </w:lvl>
    <w:lvl w:ilvl="3" w:tplc="CC2400EA" w:tentative="1">
      <w:start w:val="1"/>
      <w:numFmt w:val="bullet"/>
      <w:lvlText w:val=""/>
      <w:lvlJc w:val="left"/>
      <w:pPr>
        <w:tabs>
          <w:tab w:val="num" w:pos="2880"/>
        </w:tabs>
        <w:ind w:left="2880" w:hanging="360"/>
      </w:pPr>
      <w:rPr>
        <w:rFonts w:ascii="Wingdings" w:hAnsi="Wingdings" w:hint="default"/>
      </w:rPr>
    </w:lvl>
    <w:lvl w:ilvl="4" w:tplc="81D2B948" w:tentative="1">
      <w:start w:val="1"/>
      <w:numFmt w:val="bullet"/>
      <w:lvlText w:val=""/>
      <w:lvlJc w:val="left"/>
      <w:pPr>
        <w:tabs>
          <w:tab w:val="num" w:pos="3600"/>
        </w:tabs>
        <w:ind w:left="3600" w:hanging="360"/>
      </w:pPr>
      <w:rPr>
        <w:rFonts w:ascii="Wingdings" w:hAnsi="Wingdings" w:hint="default"/>
      </w:rPr>
    </w:lvl>
    <w:lvl w:ilvl="5" w:tplc="B00C5DC6" w:tentative="1">
      <w:start w:val="1"/>
      <w:numFmt w:val="bullet"/>
      <w:lvlText w:val=""/>
      <w:lvlJc w:val="left"/>
      <w:pPr>
        <w:tabs>
          <w:tab w:val="num" w:pos="4320"/>
        </w:tabs>
        <w:ind w:left="4320" w:hanging="360"/>
      </w:pPr>
      <w:rPr>
        <w:rFonts w:ascii="Wingdings" w:hAnsi="Wingdings" w:hint="default"/>
      </w:rPr>
    </w:lvl>
    <w:lvl w:ilvl="6" w:tplc="096CC4A2" w:tentative="1">
      <w:start w:val="1"/>
      <w:numFmt w:val="bullet"/>
      <w:lvlText w:val=""/>
      <w:lvlJc w:val="left"/>
      <w:pPr>
        <w:tabs>
          <w:tab w:val="num" w:pos="5040"/>
        </w:tabs>
        <w:ind w:left="5040" w:hanging="360"/>
      </w:pPr>
      <w:rPr>
        <w:rFonts w:ascii="Wingdings" w:hAnsi="Wingdings" w:hint="default"/>
      </w:rPr>
    </w:lvl>
    <w:lvl w:ilvl="7" w:tplc="EE00189A" w:tentative="1">
      <w:start w:val="1"/>
      <w:numFmt w:val="bullet"/>
      <w:lvlText w:val=""/>
      <w:lvlJc w:val="left"/>
      <w:pPr>
        <w:tabs>
          <w:tab w:val="num" w:pos="5760"/>
        </w:tabs>
        <w:ind w:left="5760" w:hanging="360"/>
      </w:pPr>
      <w:rPr>
        <w:rFonts w:ascii="Wingdings" w:hAnsi="Wingdings" w:hint="default"/>
      </w:rPr>
    </w:lvl>
    <w:lvl w:ilvl="8" w:tplc="14D2013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294395"/>
    <w:multiLevelType w:val="hybridMultilevel"/>
    <w:tmpl w:val="F9803B02"/>
    <w:lvl w:ilvl="0" w:tplc="3FDAEC6A">
      <w:start w:val="1"/>
      <w:numFmt w:val="bullet"/>
      <w:lvlText w:val=""/>
      <w:lvlJc w:val="left"/>
      <w:pPr>
        <w:tabs>
          <w:tab w:val="num" w:pos="720"/>
        </w:tabs>
        <w:ind w:left="720" w:hanging="360"/>
      </w:pPr>
      <w:rPr>
        <w:rFonts w:ascii="Wingdings" w:hAnsi="Wingdings" w:hint="default"/>
      </w:rPr>
    </w:lvl>
    <w:lvl w:ilvl="1" w:tplc="56A693D0" w:tentative="1">
      <w:start w:val="1"/>
      <w:numFmt w:val="bullet"/>
      <w:lvlText w:val=""/>
      <w:lvlJc w:val="left"/>
      <w:pPr>
        <w:tabs>
          <w:tab w:val="num" w:pos="1440"/>
        </w:tabs>
        <w:ind w:left="1440" w:hanging="360"/>
      </w:pPr>
      <w:rPr>
        <w:rFonts w:ascii="Wingdings" w:hAnsi="Wingdings" w:hint="default"/>
      </w:rPr>
    </w:lvl>
    <w:lvl w:ilvl="2" w:tplc="2826BF72" w:tentative="1">
      <w:start w:val="1"/>
      <w:numFmt w:val="bullet"/>
      <w:lvlText w:val=""/>
      <w:lvlJc w:val="left"/>
      <w:pPr>
        <w:tabs>
          <w:tab w:val="num" w:pos="2160"/>
        </w:tabs>
        <w:ind w:left="2160" w:hanging="360"/>
      </w:pPr>
      <w:rPr>
        <w:rFonts w:ascii="Wingdings" w:hAnsi="Wingdings" w:hint="default"/>
      </w:rPr>
    </w:lvl>
    <w:lvl w:ilvl="3" w:tplc="01A803F8" w:tentative="1">
      <w:start w:val="1"/>
      <w:numFmt w:val="bullet"/>
      <w:lvlText w:val=""/>
      <w:lvlJc w:val="left"/>
      <w:pPr>
        <w:tabs>
          <w:tab w:val="num" w:pos="2880"/>
        </w:tabs>
        <w:ind w:left="2880" w:hanging="360"/>
      </w:pPr>
      <w:rPr>
        <w:rFonts w:ascii="Wingdings" w:hAnsi="Wingdings" w:hint="default"/>
      </w:rPr>
    </w:lvl>
    <w:lvl w:ilvl="4" w:tplc="84367B76" w:tentative="1">
      <w:start w:val="1"/>
      <w:numFmt w:val="bullet"/>
      <w:lvlText w:val=""/>
      <w:lvlJc w:val="left"/>
      <w:pPr>
        <w:tabs>
          <w:tab w:val="num" w:pos="3600"/>
        </w:tabs>
        <w:ind w:left="3600" w:hanging="360"/>
      </w:pPr>
      <w:rPr>
        <w:rFonts w:ascii="Wingdings" w:hAnsi="Wingdings" w:hint="default"/>
      </w:rPr>
    </w:lvl>
    <w:lvl w:ilvl="5" w:tplc="CBA075A4" w:tentative="1">
      <w:start w:val="1"/>
      <w:numFmt w:val="bullet"/>
      <w:lvlText w:val=""/>
      <w:lvlJc w:val="left"/>
      <w:pPr>
        <w:tabs>
          <w:tab w:val="num" w:pos="4320"/>
        </w:tabs>
        <w:ind w:left="4320" w:hanging="360"/>
      </w:pPr>
      <w:rPr>
        <w:rFonts w:ascii="Wingdings" w:hAnsi="Wingdings" w:hint="default"/>
      </w:rPr>
    </w:lvl>
    <w:lvl w:ilvl="6" w:tplc="9EF233DA" w:tentative="1">
      <w:start w:val="1"/>
      <w:numFmt w:val="bullet"/>
      <w:lvlText w:val=""/>
      <w:lvlJc w:val="left"/>
      <w:pPr>
        <w:tabs>
          <w:tab w:val="num" w:pos="5040"/>
        </w:tabs>
        <w:ind w:left="5040" w:hanging="360"/>
      </w:pPr>
      <w:rPr>
        <w:rFonts w:ascii="Wingdings" w:hAnsi="Wingdings" w:hint="default"/>
      </w:rPr>
    </w:lvl>
    <w:lvl w:ilvl="7" w:tplc="865286A0" w:tentative="1">
      <w:start w:val="1"/>
      <w:numFmt w:val="bullet"/>
      <w:lvlText w:val=""/>
      <w:lvlJc w:val="left"/>
      <w:pPr>
        <w:tabs>
          <w:tab w:val="num" w:pos="5760"/>
        </w:tabs>
        <w:ind w:left="5760" w:hanging="360"/>
      </w:pPr>
      <w:rPr>
        <w:rFonts w:ascii="Wingdings" w:hAnsi="Wingdings" w:hint="default"/>
      </w:rPr>
    </w:lvl>
    <w:lvl w:ilvl="8" w:tplc="0D8AB5A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915AC"/>
    <w:multiLevelType w:val="hybridMultilevel"/>
    <w:tmpl w:val="200829C4"/>
    <w:lvl w:ilvl="0" w:tplc="9E0E1B9E">
      <w:start w:val="1"/>
      <w:numFmt w:val="bullet"/>
      <w:lvlText w:val=""/>
      <w:lvlJc w:val="left"/>
      <w:pPr>
        <w:tabs>
          <w:tab w:val="num" w:pos="720"/>
        </w:tabs>
        <w:ind w:left="720" w:hanging="360"/>
      </w:pPr>
      <w:rPr>
        <w:rFonts w:ascii="Wingdings" w:hAnsi="Wingdings" w:hint="default"/>
      </w:rPr>
    </w:lvl>
    <w:lvl w:ilvl="1" w:tplc="F7D8E194" w:tentative="1">
      <w:start w:val="1"/>
      <w:numFmt w:val="bullet"/>
      <w:lvlText w:val=""/>
      <w:lvlJc w:val="left"/>
      <w:pPr>
        <w:tabs>
          <w:tab w:val="num" w:pos="1440"/>
        </w:tabs>
        <w:ind w:left="1440" w:hanging="360"/>
      </w:pPr>
      <w:rPr>
        <w:rFonts w:ascii="Wingdings" w:hAnsi="Wingdings" w:hint="default"/>
      </w:rPr>
    </w:lvl>
    <w:lvl w:ilvl="2" w:tplc="657001D4" w:tentative="1">
      <w:start w:val="1"/>
      <w:numFmt w:val="bullet"/>
      <w:lvlText w:val=""/>
      <w:lvlJc w:val="left"/>
      <w:pPr>
        <w:tabs>
          <w:tab w:val="num" w:pos="2160"/>
        </w:tabs>
        <w:ind w:left="2160" w:hanging="360"/>
      </w:pPr>
      <w:rPr>
        <w:rFonts w:ascii="Wingdings" w:hAnsi="Wingdings" w:hint="default"/>
      </w:rPr>
    </w:lvl>
    <w:lvl w:ilvl="3" w:tplc="8E54BFF0" w:tentative="1">
      <w:start w:val="1"/>
      <w:numFmt w:val="bullet"/>
      <w:lvlText w:val=""/>
      <w:lvlJc w:val="left"/>
      <w:pPr>
        <w:tabs>
          <w:tab w:val="num" w:pos="2880"/>
        </w:tabs>
        <w:ind w:left="2880" w:hanging="360"/>
      </w:pPr>
      <w:rPr>
        <w:rFonts w:ascii="Wingdings" w:hAnsi="Wingdings" w:hint="default"/>
      </w:rPr>
    </w:lvl>
    <w:lvl w:ilvl="4" w:tplc="D9B463C6" w:tentative="1">
      <w:start w:val="1"/>
      <w:numFmt w:val="bullet"/>
      <w:lvlText w:val=""/>
      <w:lvlJc w:val="left"/>
      <w:pPr>
        <w:tabs>
          <w:tab w:val="num" w:pos="3600"/>
        </w:tabs>
        <w:ind w:left="3600" w:hanging="360"/>
      </w:pPr>
      <w:rPr>
        <w:rFonts w:ascii="Wingdings" w:hAnsi="Wingdings" w:hint="default"/>
      </w:rPr>
    </w:lvl>
    <w:lvl w:ilvl="5" w:tplc="28EC64DA" w:tentative="1">
      <w:start w:val="1"/>
      <w:numFmt w:val="bullet"/>
      <w:lvlText w:val=""/>
      <w:lvlJc w:val="left"/>
      <w:pPr>
        <w:tabs>
          <w:tab w:val="num" w:pos="4320"/>
        </w:tabs>
        <w:ind w:left="4320" w:hanging="360"/>
      </w:pPr>
      <w:rPr>
        <w:rFonts w:ascii="Wingdings" w:hAnsi="Wingdings" w:hint="default"/>
      </w:rPr>
    </w:lvl>
    <w:lvl w:ilvl="6" w:tplc="5738748A" w:tentative="1">
      <w:start w:val="1"/>
      <w:numFmt w:val="bullet"/>
      <w:lvlText w:val=""/>
      <w:lvlJc w:val="left"/>
      <w:pPr>
        <w:tabs>
          <w:tab w:val="num" w:pos="5040"/>
        </w:tabs>
        <w:ind w:left="5040" w:hanging="360"/>
      </w:pPr>
      <w:rPr>
        <w:rFonts w:ascii="Wingdings" w:hAnsi="Wingdings" w:hint="default"/>
      </w:rPr>
    </w:lvl>
    <w:lvl w:ilvl="7" w:tplc="62200192" w:tentative="1">
      <w:start w:val="1"/>
      <w:numFmt w:val="bullet"/>
      <w:lvlText w:val=""/>
      <w:lvlJc w:val="left"/>
      <w:pPr>
        <w:tabs>
          <w:tab w:val="num" w:pos="5760"/>
        </w:tabs>
        <w:ind w:left="5760" w:hanging="360"/>
      </w:pPr>
      <w:rPr>
        <w:rFonts w:ascii="Wingdings" w:hAnsi="Wingdings" w:hint="default"/>
      </w:rPr>
    </w:lvl>
    <w:lvl w:ilvl="8" w:tplc="75A6EE02"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4"/>
  </w:num>
  <w:num w:numId="3">
    <w:abstractNumId w:val="0"/>
    <w:lvlOverride w:ilvl="0">
      <w:lvl w:ilvl="0">
        <w:start w:val="1"/>
        <w:numFmt w:val="bullet"/>
        <w:lvlText w:val="Figure 9-688a—"/>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5">
    <w:abstractNumId w:val="0"/>
    <w:lvlOverride w:ilvl="0">
      <w:lvl w:ilvl="0">
        <w:start w:val="1"/>
        <w:numFmt w:val="bullet"/>
        <w:lvlText w:val="Figure 9-687b—"/>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7"/>
  </w:num>
  <w:num w:numId="7">
    <w:abstractNumId w:val="0"/>
    <w:lvlOverride w:ilvl="0">
      <w:lvl w:ilvl="0">
        <w:start w:val="1"/>
        <w:numFmt w:val="bullet"/>
        <w:lvlText w:val="Figure 9-689a—"/>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9-788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13"/>
  </w:num>
  <w:num w:numId="10">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1">
    <w:abstractNumId w:val="3"/>
  </w:num>
  <w:num w:numId="12">
    <w:abstractNumId w:val="8"/>
  </w:num>
  <w:num w:numId="13">
    <w:abstractNumId w:val="11"/>
  </w:num>
  <w:num w:numId="14">
    <w:abstractNumId w:val="1"/>
  </w:num>
  <w:num w:numId="15">
    <w:abstractNumId w:val="0"/>
    <w:lvlOverride w:ilvl="0">
      <w:lvl w:ilvl="0">
        <w:start w:val="1"/>
        <w:numFmt w:val="bullet"/>
        <w:lvlText w:val="9.4.2.29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9"/>
  </w:num>
  <w:num w:numId="17">
    <w:abstractNumId w:val="2"/>
  </w:num>
  <w:num w:numId="18">
    <w:abstractNumId w:val="10"/>
  </w:num>
  <w:num w:numId="19">
    <w:abstractNumId w:val="17"/>
  </w:num>
  <w:num w:numId="20">
    <w:abstractNumId w:val="15"/>
  </w:num>
  <w:num w:numId="21">
    <w:abstractNumId w:val="6"/>
  </w:num>
  <w:num w:numId="22">
    <w:abstractNumId w:val="12"/>
  </w:num>
  <w:num w:numId="23">
    <w:abstractNumId w:val="16"/>
  </w:num>
  <w:num w:numId="24">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卢刘明(Liuming Lu)">
    <w15:presenceInfo w15:providerId="AD" w15:userId="S::luliuming@oppo.com::bcddf640-1290-498b-a4ce-f6773b405d32"/>
  </w15:person>
  <w15:person w15:author="luliuming@oppo.com">
    <w15:presenceInfo w15:providerId="AD" w15:userId="S::luliuming@oppo.com::bcddf640-1290-498b-a4ce-f6773b405d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30D"/>
    <w:rsid w:val="000013EC"/>
    <w:rsid w:val="0000227B"/>
    <w:rsid w:val="0000230D"/>
    <w:rsid w:val="000026B9"/>
    <w:rsid w:val="000027A5"/>
    <w:rsid w:val="00003800"/>
    <w:rsid w:val="00003DE3"/>
    <w:rsid w:val="000045FA"/>
    <w:rsid w:val="00004BFB"/>
    <w:rsid w:val="000050D2"/>
    <w:rsid w:val="000050FB"/>
    <w:rsid w:val="00005210"/>
    <w:rsid w:val="00006454"/>
    <w:rsid w:val="0000673D"/>
    <w:rsid w:val="000067AA"/>
    <w:rsid w:val="0000684E"/>
    <w:rsid w:val="00006DBB"/>
    <w:rsid w:val="0000743C"/>
    <w:rsid w:val="0001027F"/>
    <w:rsid w:val="000107C7"/>
    <w:rsid w:val="000128DD"/>
    <w:rsid w:val="00013C70"/>
    <w:rsid w:val="00013D75"/>
    <w:rsid w:val="00013F87"/>
    <w:rsid w:val="00014031"/>
    <w:rsid w:val="000142B6"/>
    <w:rsid w:val="00015635"/>
    <w:rsid w:val="000157CC"/>
    <w:rsid w:val="00016D9C"/>
    <w:rsid w:val="00016E42"/>
    <w:rsid w:val="00017D25"/>
    <w:rsid w:val="0002028F"/>
    <w:rsid w:val="000203B9"/>
    <w:rsid w:val="00020947"/>
    <w:rsid w:val="00020DC0"/>
    <w:rsid w:val="00021A27"/>
    <w:rsid w:val="00022086"/>
    <w:rsid w:val="00023A67"/>
    <w:rsid w:val="00023CD8"/>
    <w:rsid w:val="00024344"/>
    <w:rsid w:val="00024487"/>
    <w:rsid w:val="00025DEB"/>
    <w:rsid w:val="00026CCF"/>
    <w:rsid w:val="00027D05"/>
    <w:rsid w:val="00031157"/>
    <w:rsid w:val="00031E68"/>
    <w:rsid w:val="000324AB"/>
    <w:rsid w:val="000330F2"/>
    <w:rsid w:val="0003342C"/>
    <w:rsid w:val="00033648"/>
    <w:rsid w:val="00033B0A"/>
    <w:rsid w:val="00034575"/>
    <w:rsid w:val="00034C76"/>
    <w:rsid w:val="00034E6F"/>
    <w:rsid w:val="000353B5"/>
    <w:rsid w:val="000358B3"/>
    <w:rsid w:val="00035DE0"/>
    <w:rsid w:val="00036B82"/>
    <w:rsid w:val="00037AD9"/>
    <w:rsid w:val="00037B1A"/>
    <w:rsid w:val="000405C4"/>
    <w:rsid w:val="00040F76"/>
    <w:rsid w:val="00042959"/>
    <w:rsid w:val="00042D39"/>
    <w:rsid w:val="000438C6"/>
    <w:rsid w:val="00043D65"/>
    <w:rsid w:val="00044DC0"/>
    <w:rsid w:val="00046B0B"/>
    <w:rsid w:val="00047717"/>
    <w:rsid w:val="000478EE"/>
    <w:rsid w:val="000479A5"/>
    <w:rsid w:val="0005210D"/>
    <w:rsid w:val="00052123"/>
    <w:rsid w:val="00053519"/>
    <w:rsid w:val="00053E98"/>
    <w:rsid w:val="00054694"/>
    <w:rsid w:val="000567DA"/>
    <w:rsid w:val="0005688B"/>
    <w:rsid w:val="00056A8E"/>
    <w:rsid w:val="00056F9D"/>
    <w:rsid w:val="00057CB8"/>
    <w:rsid w:val="00060630"/>
    <w:rsid w:val="000642FC"/>
    <w:rsid w:val="0006469A"/>
    <w:rsid w:val="00065581"/>
    <w:rsid w:val="00066421"/>
    <w:rsid w:val="000671FB"/>
    <w:rsid w:val="0006732A"/>
    <w:rsid w:val="00070ABB"/>
    <w:rsid w:val="00071971"/>
    <w:rsid w:val="000719FF"/>
    <w:rsid w:val="00072D2A"/>
    <w:rsid w:val="00073BB4"/>
    <w:rsid w:val="000748DF"/>
    <w:rsid w:val="000751BD"/>
    <w:rsid w:val="00075C3C"/>
    <w:rsid w:val="00075E1E"/>
    <w:rsid w:val="00076885"/>
    <w:rsid w:val="00076D41"/>
    <w:rsid w:val="00077B19"/>
    <w:rsid w:val="00077C25"/>
    <w:rsid w:val="000806AE"/>
    <w:rsid w:val="00080717"/>
    <w:rsid w:val="00080ACC"/>
    <w:rsid w:val="00080E1A"/>
    <w:rsid w:val="000815C7"/>
    <w:rsid w:val="00081E62"/>
    <w:rsid w:val="0008222D"/>
    <w:rsid w:val="000823C8"/>
    <w:rsid w:val="000829FF"/>
    <w:rsid w:val="00082B8A"/>
    <w:rsid w:val="0008302D"/>
    <w:rsid w:val="00084297"/>
    <w:rsid w:val="0008644E"/>
    <w:rsid w:val="000865AA"/>
    <w:rsid w:val="00086780"/>
    <w:rsid w:val="00090350"/>
    <w:rsid w:val="00090640"/>
    <w:rsid w:val="00091349"/>
    <w:rsid w:val="000914AD"/>
    <w:rsid w:val="00092971"/>
    <w:rsid w:val="00092AC6"/>
    <w:rsid w:val="00093AD2"/>
    <w:rsid w:val="00094FFA"/>
    <w:rsid w:val="0009537C"/>
    <w:rsid w:val="0009661D"/>
    <w:rsid w:val="00096697"/>
    <w:rsid w:val="00096798"/>
    <w:rsid w:val="00096AD9"/>
    <w:rsid w:val="0009713F"/>
    <w:rsid w:val="0009745C"/>
    <w:rsid w:val="000A0442"/>
    <w:rsid w:val="000A1C31"/>
    <w:rsid w:val="000A1F25"/>
    <w:rsid w:val="000A4D1E"/>
    <w:rsid w:val="000A4D56"/>
    <w:rsid w:val="000A505E"/>
    <w:rsid w:val="000A5485"/>
    <w:rsid w:val="000A5A67"/>
    <w:rsid w:val="000A671D"/>
    <w:rsid w:val="000A7680"/>
    <w:rsid w:val="000B041A"/>
    <w:rsid w:val="000B04C7"/>
    <w:rsid w:val="000B083E"/>
    <w:rsid w:val="000B0DAF"/>
    <w:rsid w:val="000B2888"/>
    <w:rsid w:val="000B2FA7"/>
    <w:rsid w:val="000B30EA"/>
    <w:rsid w:val="000B37F9"/>
    <w:rsid w:val="000B50F5"/>
    <w:rsid w:val="000B59FE"/>
    <w:rsid w:val="000B62EE"/>
    <w:rsid w:val="000B743B"/>
    <w:rsid w:val="000B7EFA"/>
    <w:rsid w:val="000C061F"/>
    <w:rsid w:val="000C1B23"/>
    <w:rsid w:val="000C1B3F"/>
    <w:rsid w:val="000C3193"/>
    <w:rsid w:val="000C44F4"/>
    <w:rsid w:val="000C4D43"/>
    <w:rsid w:val="000C54F3"/>
    <w:rsid w:val="000C5C01"/>
    <w:rsid w:val="000C6A2F"/>
    <w:rsid w:val="000C6EBA"/>
    <w:rsid w:val="000C7A83"/>
    <w:rsid w:val="000C7B6F"/>
    <w:rsid w:val="000D0ABF"/>
    <w:rsid w:val="000D0AC2"/>
    <w:rsid w:val="000D174A"/>
    <w:rsid w:val="000D1AD4"/>
    <w:rsid w:val="000D276A"/>
    <w:rsid w:val="000D2F1B"/>
    <w:rsid w:val="000D34F7"/>
    <w:rsid w:val="000D4A8F"/>
    <w:rsid w:val="000D56C7"/>
    <w:rsid w:val="000D5D00"/>
    <w:rsid w:val="000D5EBD"/>
    <w:rsid w:val="000D674F"/>
    <w:rsid w:val="000D698B"/>
    <w:rsid w:val="000D7CED"/>
    <w:rsid w:val="000E0494"/>
    <w:rsid w:val="000E1C37"/>
    <w:rsid w:val="000E1D7B"/>
    <w:rsid w:val="000E282B"/>
    <w:rsid w:val="000E344A"/>
    <w:rsid w:val="000E40CD"/>
    <w:rsid w:val="000E4B82"/>
    <w:rsid w:val="000E4D13"/>
    <w:rsid w:val="000E4EA0"/>
    <w:rsid w:val="000E61E4"/>
    <w:rsid w:val="000E6539"/>
    <w:rsid w:val="000E6771"/>
    <w:rsid w:val="000E68FE"/>
    <w:rsid w:val="000E70CA"/>
    <w:rsid w:val="000E720C"/>
    <w:rsid w:val="000E752D"/>
    <w:rsid w:val="000E787B"/>
    <w:rsid w:val="000F143D"/>
    <w:rsid w:val="000F238C"/>
    <w:rsid w:val="000F2EB6"/>
    <w:rsid w:val="000F2F7D"/>
    <w:rsid w:val="000F353F"/>
    <w:rsid w:val="000F3757"/>
    <w:rsid w:val="000F4937"/>
    <w:rsid w:val="000F5088"/>
    <w:rsid w:val="000F5DE5"/>
    <w:rsid w:val="000F685B"/>
    <w:rsid w:val="000F6BB9"/>
    <w:rsid w:val="001005A8"/>
    <w:rsid w:val="00100937"/>
    <w:rsid w:val="00100D9E"/>
    <w:rsid w:val="00100E3B"/>
    <w:rsid w:val="001015F8"/>
    <w:rsid w:val="0010469F"/>
    <w:rsid w:val="00104B37"/>
    <w:rsid w:val="00105243"/>
    <w:rsid w:val="00105697"/>
    <w:rsid w:val="00105918"/>
    <w:rsid w:val="001101C2"/>
    <w:rsid w:val="0011081F"/>
    <w:rsid w:val="001109AA"/>
    <w:rsid w:val="00111A50"/>
    <w:rsid w:val="00111F01"/>
    <w:rsid w:val="00112801"/>
    <w:rsid w:val="00112C6A"/>
    <w:rsid w:val="00112DE9"/>
    <w:rsid w:val="00112DED"/>
    <w:rsid w:val="00113B5F"/>
    <w:rsid w:val="00114041"/>
    <w:rsid w:val="00114B35"/>
    <w:rsid w:val="00114E60"/>
    <w:rsid w:val="00114FCA"/>
    <w:rsid w:val="0011543D"/>
    <w:rsid w:val="00115A75"/>
    <w:rsid w:val="00115B7B"/>
    <w:rsid w:val="00115C77"/>
    <w:rsid w:val="00117299"/>
    <w:rsid w:val="001178F1"/>
    <w:rsid w:val="00120298"/>
    <w:rsid w:val="00120BD6"/>
    <w:rsid w:val="001215C0"/>
    <w:rsid w:val="00122191"/>
    <w:rsid w:val="00122D51"/>
    <w:rsid w:val="001233B4"/>
    <w:rsid w:val="00123FFD"/>
    <w:rsid w:val="00126052"/>
    <w:rsid w:val="00126E42"/>
    <w:rsid w:val="001274A8"/>
    <w:rsid w:val="001275D7"/>
    <w:rsid w:val="00127723"/>
    <w:rsid w:val="00127794"/>
    <w:rsid w:val="00130101"/>
    <w:rsid w:val="001323DB"/>
    <w:rsid w:val="00134114"/>
    <w:rsid w:val="00134965"/>
    <w:rsid w:val="00135032"/>
    <w:rsid w:val="0013535C"/>
    <w:rsid w:val="0013545E"/>
    <w:rsid w:val="00135B4B"/>
    <w:rsid w:val="00135E0E"/>
    <w:rsid w:val="00136635"/>
    <w:rsid w:val="0013699E"/>
    <w:rsid w:val="00136C12"/>
    <w:rsid w:val="00137C02"/>
    <w:rsid w:val="00137D38"/>
    <w:rsid w:val="00141AAC"/>
    <w:rsid w:val="001420E5"/>
    <w:rsid w:val="001434C9"/>
    <w:rsid w:val="00143D77"/>
    <w:rsid w:val="00143D7A"/>
    <w:rsid w:val="00144581"/>
    <w:rsid w:val="001448D8"/>
    <w:rsid w:val="001449D1"/>
    <w:rsid w:val="00144CBD"/>
    <w:rsid w:val="001450BB"/>
    <w:rsid w:val="001454C0"/>
    <w:rsid w:val="001459E7"/>
    <w:rsid w:val="00145C98"/>
    <w:rsid w:val="00146D19"/>
    <w:rsid w:val="00147A97"/>
    <w:rsid w:val="0015010F"/>
    <w:rsid w:val="00150F68"/>
    <w:rsid w:val="00151729"/>
    <w:rsid w:val="00151BBE"/>
    <w:rsid w:val="00151F98"/>
    <w:rsid w:val="001523EB"/>
    <w:rsid w:val="00154791"/>
    <w:rsid w:val="00154B26"/>
    <w:rsid w:val="00154B27"/>
    <w:rsid w:val="001557CB"/>
    <w:rsid w:val="001559BB"/>
    <w:rsid w:val="001559CE"/>
    <w:rsid w:val="001559F2"/>
    <w:rsid w:val="00156C4B"/>
    <w:rsid w:val="00156E0D"/>
    <w:rsid w:val="0016428D"/>
    <w:rsid w:val="00164A99"/>
    <w:rsid w:val="00165BE6"/>
    <w:rsid w:val="00166ACE"/>
    <w:rsid w:val="00170292"/>
    <w:rsid w:val="00170402"/>
    <w:rsid w:val="00170D6D"/>
    <w:rsid w:val="0017111E"/>
    <w:rsid w:val="00171E9D"/>
    <w:rsid w:val="00172489"/>
    <w:rsid w:val="00172DD9"/>
    <w:rsid w:val="001738FD"/>
    <w:rsid w:val="00174B17"/>
    <w:rsid w:val="001755EA"/>
    <w:rsid w:val="00175CDF"/>
    <w:rsid w:val="00176480"/>
    <w:rsid w:val="0017659B"/>
    <w:rsid w:val="00176A0F"/>
    <w:rsid w:val="00176BC6"/>
    <w:rsid w:val="001775A9"/>
    <w:rsid w:val="00177BCE"/>
    <w:rsid w:val="001812B0"/>
    <w:rsid w:val="00181423"/>
    <w:rsid w:val="0018155A"/>
    <w:rsid w:val="001832FC"/>
    <w:rsid w:val="001835DC"/>
    <w:rsid w:val="00183698"/>
    <w:rsid w:val="00183803"/>
    <w:rsid w:val="00183E87"/>
    <w:rsid w:val="00183F4C"/>
    <w:rsid w:val="0018424E"/>
    <w:rsid w:val="0018515C"/>
    <w:rsid w:val="00185648"/>
    <w:rsid w:val="0018577E"/>
    <w:rsid w:val="001869E8"/>
    <w:rsid w:val="00187129"/>
    <w:rsid w:val="00190826"/>
    <w:rsid w:val="0019164F"/>
    <w:rsid w:val="00191B21"/>
    <w:rsid w:val="0019263A"/>
    <w:rsid w:val="00192C6E"/>
    <w:rsid w:val="00193C39"/>
    <w:rsid w:val="001943F7"/>
    <w:rsid w:val="00195B09"/>
    <w:rsid w:val="00197B92"/>
    <w:rsid w:val="001A0CEC"/>
    <w:rsid w:val="001A0EDB"/>
    <w:rsid w:val="001A100B"/>
    <w:rsid w:val="001A1B7C"/>
    <w:rsid w:val="001A1F3C"/>
    <w:rsid w:val="001A2240"/>
    <w:rsid w:val="001A2687"/>
    <w:rsid w:val="001A2CDE"/>
    <w:rsid w:val="001A5B92"/>
    <w:rsid w:val="001A5F67"/>
    <w:rsid w:val="001A77FD"/>
    <w:rsid w:val="001B0001"/>
    <w:rsid w:val="001B05CC"/>
    <w:rsid w:val="001B0800"/>
    <w:rsid w:val="001B252D"/>
    <w:rsid w:val="001B2904"/>
    <w:rsid w:val="001B2E95"/>
    <w:rsid w:val="001B3B76"/>
    <w:rsid w:val="001B4C48"/>
    <w:rsid w:val="001B4DD8"/>
    <w:rsid w:val="001B63BC"/>
    <w:rsid w:val="001B66E9"/>
    <w:rsid w:val="001B7137"/>
    <w:rsid w:val="001B73F4"/>
    <w:rsid w:val="001C3BF3"/>
    <w:rsid w:val="001C501D"/>
    <w:rsid w:val="001C5F55"/>
    <w:rsid w:val="001C64C4"/>
    <w:rsid w:val="001C695A"/>
    <w:rsid w:val="001C6CD8"/>
    <w:rsid w:val="001C78D9"/>
    <w:rsid w:val="001C7A27"/>
    <w:rsid w:val="001C7C2C"/>
    <w:rsid w:val="001C7CCE"/>
    <w:rsid w:val="001D00A2"/>
    <w:rsid w:val="001D15ED"/>
    <w:rsid w:val="001D1728"/>
    <w:rsid w:val="001D1E9E"/>
    <w:rsid w:val="001D1F1C"/>
    <w:rsid w:val="001D2A6C"/>
    <w:rsid w:val="001D328B"/>
    <w:rsid w:val="001D3CA6"/>
    <w:rsid w:val="001D3CF4"/>
    <w:rsid w:val="001D4A93"/>
    <w:rsid w:val="001D5442"/>
    <w:rsid w:val="001D5F28"/>
    <w:rsid w:val="001D7529"/>
    <w:rsid w:val="001D7948"/>
    <w:rsid w:val="001D7EDC"/>
    <w:rsid w:val="001E0946"/>
    <w:rsid w:val="001E1001"/>
    <w:rsid w:val="001E15F8"/>
    <w:rsid w:val="001E199E"/>
    <w:rsid w:val="001E1C8D"/>
    <w:rsid w:val="001E1D67"/>
    <w:rsid w:val="001E32FA"/>
    <w:rsid w:val="001E349E"/>
    <w:rsid w:val="001E4DFC"/>
    <w:rsid w:val="001E576F"/>
    <w:rsid w:val="001E5F72"/>
    <w:rsid w:val="001E6267"/>
    <w:rsid w:val="001E71FC"/>
    <w:rsid w:val="001E79A4"/>
    <w:rsid w:val="001E7C32"/>
    <w:rsid w:val="001F0210"/>
    <w:rsid w:val="001F0891"/>
    <w:rsid w:val="001F10F7"/>
    <w:rsid w:val="001F130D"/>
    <w:rsid w:val="001F13CA"/>
    <w:rsid w:val="001F1570"/>
    <w:rsid w:val="001F207A"/>
    <w:rsid w:val="001F270E"/>
    <w:rsid w:val="001F29AD"/>
    <w:rsid w:val="001F2A6B"/>
    <w:rsid w:val="001F36D0"/>
    <w:rsid w:val="001F3DB9"/>
    <w:rsid w:val="001F4470"/>
    <w:rsid w:val="001F45A4"/>
    <w:rsid w:val="001F491C"/>
    <w:rsid w:val="001F5AE6"/>
    <w:rsid w:val="001F5C29"/>
    <w:rsid w:val="001F5D16"/>
    <w:rsid w:val="001F61C1"/>
    <w:rsid w:val="001F620B"/>
    <w:rsid w:val="00200123"/>
    <w:rsid w:val="0020013A"/>
    <w:rsid w:val="002002A6"/>
    <w:rsid w:val="0020058A"/>
    <w:rsid w:val="00200717"/>
    <w:rsid w:val="002031C9"/>
    <w:rsid w:val="002035EE"/>
    <w:rsid w:val="0020462A"/>
    <w:rsid w:val="002046A1"/>
    <w:rsid w:val="00204ED8"/>
    <w:rsid w:val="0020501A"/>
    <w:rsid w:val="00205B75"/>
    <w:rsid w:val="002063EC"/>
    <w:rsid w:val="00206C7A"/>
    <w:rsid w:val="00206D24"/>
    <w:rsid w:val="00207172"/>
    <w:rsid w:val="00207711"/>
    <w:rsid w:val="00210DDD"/>
    <w:rsid w:val="002125D6"/>
    <w:rsid w:val="00212D67"/>
    <w:rsid w:val="00212E2A"/>
    <w:rsid w:val="002141B2"/>
    <w:rsid w:val="0021461A"/>
    <w:rsid w:val="00214B50"/>
    <w:rsid w:val="00215A56"/>
    <w:rsid w:val="00215A82"/>
    <w:rsid w:val="00215E32"/>
    <w:rsid w:val="00215EE6"/>
    <w:rsid w:val="00215F36"/>
    <w:rsid w:val="0021605A"/>
    <w:rsid w:val="00216771"/>
    <w:rsid w:val="00217EA9"/>
    <w:rsid w:val="00220384"/>
    <w:rsid w:val="00220581"/>
    <w:rsid w:val="0022076B"/>
    <w:rsid w:val="002208B9"/>
    <w:rsid w:val="0022139A"/>
    <w:rsid w:val="00222261"/>
    <w:rsid w:val="00222778"/>
    <w:rsid w:val="002239F2"/>
    <w:rsid w:val="00223B55"/>
    <w:rsid w:val="00224133"/>
    <w:rsid w:val="00224237"/>
    <w:rsid w:val="00224457"/>
    <w:rsid w:val="00224A5A"/>
    <w:rsid w:val="00224D82"/>
    <w:rsid w:val="002251A9"/>
    <w:rsid w:val="00225436"/>
    <w:rsid w:val="00225508"/>
    <w:rsid w:val="00225570"/>
    <w:rsid w:val="0022571D"/>
    <w:rsid w:val="00226189"/>
    <w:rsid w:val="00226656"/>
    <w:rsid w:val="00231DFC"/>
    <w:rsid w:val="00231F3B"/>
    <w:rsid w:val="002323FE"/>
    <w:rsid w:val="00234C13"/>
    <w:rsid w:val="00235E0A"/>
    <w:rsid w:val="002360BE"/>
    <w:rsid w:val="0023640E"/>
    <w:rsid w:val="00236932"/>
    <w:rsid w:val="002369FD"/>
    <w:rsid w:val="00236A7E"/>
    <w:rsid w:val="00236B86"/>
    <w:rsid w:val="0023760F"/>
    <w:rsid w:val="00237985"/>
    <w:rsid w:val="00240895"/>
    <w:rsid w:val="00240A06"/>
    <w:rsid w:val="00241AD7"/>
    <w:rsid w:val="002423A9"/>
    <w:rsid w:val="00244690"/>
    <w:rsid w:val="002468C9"/>
    <w:rsid w:val="002470AC"/>
    <w:rsid w:val="0024720B"/>
    <w:rsid w:val="0024724A"/>
    <w:rsid w:val="00247F01"/>
    <w:rsid w:val="00252D47"/>
    <w:rsid w:val="002532B0"/>
    <w:rsid w:val="0025375C"/>
    <w:rsid w:val="002537BF"/>
    <w:rsid w:val="002539AB"/>
    <w:rsid w:val="00255A8B"/>
    <w:rsid w:val="00255DD9"/>
    <w:rsid w:val="00261FBA"/>
    <w:rsid w:val="00262D56"/>
    <w:rsid w:val="00263092"/>
    <w:rsid w:val="0026342D"/>
    <w:rsid w:val="002635FF"/>
    <w:rsid w:val="0026408E"/>
    <w:rsid w:val="00264425"/>
    <w:rsid w:val="00264750"/>
    <w:rsid w:val="002662A5"/>
    <w:rsid w:val="002674D1"/>
    <w:rsid w:val="00270171"/>
    <w:rsid w:val="00270F98"/>
    <w:rsid w:val="0027248E"/>
    <w:rsid w:val="00272C37"/>
    <w:rsid w:val="00273257"/>
    <w:rsid w:val="00273F9F"/>
    <w:rsid w:val="00273FA9"/>
    <w:rsid w:val="00274A4A"/>
    <w:rsid w:val="00274AC2"/>
    <w:rsid w:val="002773F1"/>
    <w:rsid w:val="00277F90"/>
    <w:rsid w:val="00280A1E"/>
    <w:rsid w:val="00281013"/>
    <w:rsid w:val="00281648"/>
    <w:rsid w:val="0028185E"/>
    <w:rsid w:val="00281A5D"/>
    <w:rsid w:val="00282053"/>
    <w:rsid w:val="00282EFB"/>
    <w:rsid w:val="002833DD"/>
    <w:rsid w:val="00283519"/>
    <w:rsid w:val="00283DAF"/>
    <w:rsid w:val="00284C5E"/>
    <w:rsid w:val="002852DB"/>
    <w:rsid w:val="00285718"/>
    <w:rsid w:val="00286122"/>
    <w:rsid w:val="00286903"/>
    <w:rsid w:val="00287B9F"/>
    <w:rsid w:val="00290235"/>
    <w:rsid w:val="00291097"/>
    <w:rsid w:val="00291347"/>
    <w:rsid w:val="00291614"/>
    <w:rsid w:val="002919E5"/>
    <w:rsid w:val="00291A10"/>
    <w:rsid w:val="00291C2A"/>
    <w:rsid w:val="0029309B"/>
    <w:rsid w:val="00293B77"/>
    <w:rsid w:val="00294B37"/>
    <w:rsid w:val="0029642A"/>
    <w:rsid w:val="00296722"/>
    <w:rsid w:val="00297F3F"/>
    <w:rsid w:val="002A05D5"/>
    <w:rsid w:val="002A07C3"/>
    <w:rsid w:val="002A0C76"/>
    <w:rsid w:val="002A195C"/>
    <w:rsid w:val="002A200F"/>
    <w:rsid w:val="002A251F"/>
    <w:rsid w:val="002A2700"/>
    <w:rsid w:val="002A3510"/>
    <w:rsid w:val="002A38FE"/>
    <w:rsid w:val="002A3AAB"/>
    <w:rsid w:val="002A4461"/>
    <w:rsid w:val="002A4659"/>
    <w:rsid w:val="002A4A61"/>
    <w:rsid w:val="002A4C48"/>
    <w:rsid w:val="002A55B1"/>
    <w:rsid w:val="002A5F08"/>
    <w:rsid w:val="002A6181"/>
    <w:rsid w:val="002A7E7B"/>
    <w:rsid w:val="002B0983"/>
    <w:rsid w:val="002B1461"/>
    <w:rsid w:val="002B5901"/>
    <w:rsid w:val="002B5973"/>
    <w:rsid w:val="002B5B92"/>
    <w:rsid w:val="002C0E35"/>
    <w:rsid w:val="002C271D"/>
    <w:rsid w:val="002C2A2B"/>
    <w:rsid w:val="002C49BB"/>
    <w:rsid w:val="002C49D8"/>
    <w:rsid w:val="002C4EC1"/>
    <w:rsid w:val="002C6B4F"/>
    <w:rsid w:val="002C6BF2"/>
    <w:rsid w:val="002C6CFB"/>
    <w:rsid w:val="002C6F09"/>
    <w:rsid w:val="002C72E1"/>
    <w:rsid w:val="002D001B"/>
    <w:rsid w:val="002D14B0"/>
    <w:rsid w:val="002D152F"/>
    <w:rsid w:val="002D1D40"/>
    <w:rsid w:val="002D3073"/>
    <w:rsid w:val="002D3631"/>
    <w:rsid w:val="002D518F"/>
    <w:rsid w:val="002D5D5C"/>
    <w:rsid w:val="002D5FF2"/>
    <w:rsid w:val="002D65F6"/>
    <w:rsid w:val="002D6F6A"/>
    <w:rsid w:val="002D7ED5"/>
    <w:rsid w:val="002E1B18"/>
    <w:rsid w:val="002E2017"/>
    <w:rsid w:val="002E2D45"/>
    <w:rsid w:val="002E340A"/>
    <w:rsid w:val="002E6FF6"/>
    <w:rsid w:val="002F0915"/>
    <w:rsid w:val="002F0C48"/>
    <w:rsid w:val="002F0CA0"/>
    <w:rsid w:val="002F1269"/>
    <w:rsid w:val="002F1FEA"/>
    <w:rsid w:val="002F25B2"/>
    <w:rsid w:val="002F2BC5"/>
    <w:rsid w:val="002F376B"/>
    <w:rsid w:val="002F45A6"/>
    <w:rsid w:val="002F47F4"/>
    <w:rsid w:val="002F499D"/>
    <w:rsid w:val="002F50E3"/>
    <w:rsid w:val="002F5C8C"/>
    <w:rsid w:val="002F5F09"/>
    <w:rsid w:val="002F7199"/>
    <w:rsid w:val="002F7D11"/>
    <w:rsid w:val="0030081B"/>
    <w:rsid w:val="00300978"/>
    <w:rsid w:val="003021B7"/>
    <w:rsid w:val="003021F0"/>
    <w:rsid w:val="003024ED"/>
    <w:rsid w:val="0030268D"/>
    <w:rsid w:val="0030296B"/>
    <w:rsid w:val="003031A4"/>
    <w:rsid w:val="0030382C"/>
    <w:rsid w:val="003040C0"/>
    <w:rsid w:val="00304918"/>
    <w:rsid w:val="00305CAD"/>
    <w:rsid w:val="00305D12"/>
    <w:rsid w:val="00305D6E"/>
    <w:rsid w:val="003060C1"/>
    <w:rsid w:val="00307037"/>
    <w:rsid w:val="0030771C"/>
    <w:rsid w:val="0030782E"/>
    <w:rsid w:val="00307F5F"/>
    <w:rsid w:val="00307FDF"/>
    <w:rsid w:val="003116AF"/>
    <w:rsid w:val="00311D0B"/>
    <w:rsid w:val="00312639"/>
    <w:rsid w:val="00312B4F"/>
    <w:rsid w:val="00312C21"/>
    <w:rsid w:val="003143D6"/>
    <w:rsid w:val="003144D3"/>
    <w:rsid w:val="00315B52"/>
    <w:rsid w:val="00315DE7"/>
    <w:rsid w:val="003167F2"/>
    <w:rsid w:val="00317A7D"/>
    <w:rsid w:val="00320883"/>
    <w:rsid w:val="00320ED2"/>
    <w:rsid w:val="003214E2"/>
    <w:rsid w:val="00321A8A"/>
    <w:rsid w:val="003222DD"/>
    <w:rsid w:val="003231DA"/>
    <w:rsid w:val="00323682"/>
    <w:rsid w:val="00323C23"/>
    <w:rsid w:val="00324BB2"/>
    <w:rsid w:val="00325233"/>
    <w:rsid w:val="00325AB6"/>
    <w:rsid w:val="00326126"/>
    <w:rsid w:val="003267C0"/>
    <w:rsid w:val="00327A52"/>
    <w:rsid w:val="0033057A"/>
    <w:rsid w:val="003308A8"/>
    <w:rsid w:val="00331749"/>
    <w:rsid w:val="00332A81"/>
    <w:rsid w:val="00332D21"/>
    <w:rsid w:val="00334C50"/>
    <w:rsid w:val="00334DEA"/>
    <w:rsid w:val="00335190"/>
    <w:rsid w:val="00335AEF"/>
    <w:rsid w:val="0033695D"/>
    <w:rsid w:val="00336F5F"/>
    <w:rsid w:val="0033712D"/>
    <w:rsid w:val="003377D0"/>
    <w:rsid w:val="00341269"/>
    <w:rsid w:val="00341898"/>
    <w:rsid w:val="00343554"/>
    <w:rsid w:val="003449F9"/>
    <w:rsid w:val="00344DA5"/>
    <w:rsid w:val="00345650"/>
    <w:rsid w:val="0034581F"/>
    <w:rsid w:val="0034592B"/>
    <w:rsid w:val="00347460"/>
    <w:rsid w:val="003479E4"/>
    <w:rsid w:val="00347C43"/>
    <w:rsid w:val="00347E00"/>
    <w:rsid w:val="00350CA7"/>
    <w:rsid w:val="00350CCD"/>
    <w:rsid w:val="00351EB8"/>
    <w:rsid w:val="0035213C"/>
    <w:rsid w:val="00352DC1"/>
    <w:rsid w:val="00352FE2"/>
    <w:rsid w:val="00353888"/>
    <w:rsid w:val="00354EEC"/>
    <w:rsid w:val="00354FB6"/>
    <w:rsid w:val="00355254"/>
    <w:rsid w:val="00355857"/>
    <w:rsid w:val="0035591D"/>
    <w:rsid w:val="00356265"/>
    <w:rsid w:val="00357F36"/>
    <w:rsid w:val="00360C87"/>
    <w:rsid w:val="003622ED"/>
    <w:rsid w:val="00362A6B"/>
    <w:rsid w:val="00362BFB"/>
    <w:rsid w:val="00362C5B"/>
    <w:rsid w:val="00363C4D"/>
    <w:rsid w:val="0036472E"/>
    <w:rsid w:val="0036597A"/>
    <w:rsid w:val="00366AF0"/>
    <w:rsid w:val="00367676"/>
    <w:rsid w:val="00367A62"/>
    <w:rsid w:val="00370F2A"/>
    <w:rsid w:val="003713CA"/>
    <w:rsid w:val="0037140E"/>
    <w:rsid w:val="0037201A"/>
    <w:rsid w:val="003724BD"/>
    <w:rsid w:val="00372865"/>
    <w:rsid w:val="003729FC"/>
    <w:rsid w:val="00372FCA"/>
    <w:rsid w:val="00373949"/>
    <w:rsid w:val="00374C87"/>
    <w:rsid w:val="00374CBC"/>
    <w:rsid w:val="00374E5A"/>
    <w:rsid w:val="0037591E"/>
    <w:rsid w:val="003762C8"/>
    <w:rsid w:val="003766B9"/>
    <w:rsid w:val="003768CB"/>
    <w:rsid w:val="00376B71"/>
    <w:rsid w:val="00376E69"/>
    <w:rsid w:val="0038084F"/>
    <w:rsid w:val="00381F98"/>
    <w:rsid w:val="00382C54"/>
    <w:rsid w:val="00383766"/>
    <w:rsid w:val="00383C03"/>
    <w:rsid w:val="00383D1B"/>
    <w:rsid w:val="00383DF3"/>
    <w:rsid w:val="00384158"/>
    <w:rsid w:val="0038516A"/>
    <w:rsid w:val="00385654"/>
    <w:rsid w:val="00385923"/>
    <w:rsid w:val="00385FD6"/>
    <w:rsid w:val="0038601E"/>
    <w:rsid w:val="003860DF"/>
    <w:rsid w:val="003872CB"/>
    <w:rsid w:val="00387A77"/>
    <w:rsid w:val="003900BB"/>
    <w:rsid w:val="003906A1"/>
    <w:rsid w:val="00391845"/>
    <w:rsid w:val="003924F8"/>
    <w:rsid w:val="00393C17"/>
    <w:rsid w:val="003945E3"/>
    <w:rsid w:val="00395A50"/>
    <w:rsid w:val="0039787F"/>
    <w:rsid w:val="003A161F"/>
    <w:rsid w:val="003A1693"/>
    <w:rsid w:val="003A1CC7"/>
    <w:rsid w:val="003A1CFA"/>
    <w:rsid w:val="003A22E2"/>
    <w:rsid w:val="003A293A"/>
    <w:rsid w:val="003A29E1"/>
    <w:rsid w:val="003A29E6"/>
    <w:rsid w:val="003A2D13"/>
    <w:rsid w:val="003A3196"/>
    <w:rsid w:val="003A36DB"/>
    <w:rsid w:val="003A3ABC"/>
    <w:rsid w:val="003A3EDB"/>
    <w:rsid w:val="003A3F73"/>
    <w:rsid w:val="003A3FDD"/>
    <w:rsid w:val="003A409E"/>
    <w:rsid w:val="003A478D"/>
    <w:rsid w:val="003A4DBF"/>
    <w:rsid w:val="003A56AA"/>
    <w:rsid w:val="003A56B2"/>
    <w:rsid w:val="003A5BFF"/>
    <w:rsid w:val="003A6244"/>
    <w:rsid w:val="003A6AC1"/>
    <w:rsid w:val="003A73E3"/>
    <w:rsid w:val="003A74EB"/>
    <w:rsid w:val="003A7B64"/>
    <w:rsid w:val="003B03CE"/>
    <w:rsid w:val="003B150C"/>
    <w:rsid w:val="003B373F"/>
    <w:rsid w:val="003B3C5F"/>
    <w:rsid w:val="003B4DAD"/>
    <w:rsid w:val="003B52F2"/>
    <w:rsid w:val="003B6329"/>
    <w:rsid w:val="003B64A5"/>
    <w:rsid w:val="003B6F60"/>
    <w:rsid w:val="003B76BD"/>
    <w:rsid w:val="003B783A"/>
    <w:rsid w:val="003B7D8F"/>
    <w:rsid w:val="003C045C"/>
    <w:rsid w:val="003C1131"/>
    <w:rsid w:val="003C1EFE"/>
    <w:rsid w:val="003C2408"/>
    <w:rsid w:val="003C2B82"/>
    <w:rsid w:val="003C315D"/>
    <w:rsid w:val="003C47A5"/>
    <w:rsid w:val="003C47D1"/>
    <w:rsid w:val="003C56D8"/>
    <w:rsid w:val="003C58AE"/>
    <w:rsid w:val="003C74FF"/>
    <w:rsid w:val="003D0525"/>
    <w:rsid w:val="003D09D9"/>
    <w:rsid w:val="003D1D90"/>
    <w:rsid w:val="003D2624"/>
    <w:rsid w:val="003D26A5"/>
    <w:rsid w:val="003D3623"/>
    <w:rsid w:val="003D362C"/>
    <w:rsid w:val="003D3F93"/>
    <w:rsid w:val="003D4734"/>
    <w:rsid w:val="003D5013"/>
    <w:rsid w:val="003D559C"/>
    <w:rsid w:val="003D5F14"/>
    <w:rsid w:val="003D664E"/>
    <w:rsid w:val="003D6859"/>
    <w:rsid w:val="003D77A3"/>
    <w:rsid w:val="003D78F7"/>
    <w:rsid w:val="003E2C34"/>
    <w:rsid w:val="003E2EAF"/>
    <w:rsid w:val="003E32DF"/>
    <w:rsid w:val="003E3FAD"/>
    <w:rsid w:val="003E416D"/>
    <w:rsid w:val="003E4403"/>
    <w:rsid w:val="003E5916"/>
    <w:rsid w:val="003E5CD9"/>
    <w:rsid w:val="003E5D5A"/>
    <w:rsid w:val="003E5DE7"/>
    <w:rsid w:val="003E6208"/>
    <w:rsid w:val="003E6467"/>
    <w:rsid w:val="003E667C"/>
    <w:rsid w:val="003E7414"/>
    <w:rsid w:val="003E7575"/>
    <w:rsid w:val="003E7AD6"/>
    <w:rsid w:val="003E7C96"/>
    <w:rsid w:val="003E7F99"/>
    <w:rsid w:val="003F1281"/>
    <w:rsid w:val="003F2B96"/>
    <w:rsid w:val="003F2D6C"/>
    <w:rsid w:val="003F2E11"/>
    <w:rsid w:val="003F2E7C"/>
    <w:rsid w:val="003F367C"/>
    <w:rsid w:val="003F4B96"/>
    <w:rsid w:val="003F6B76"/>
    <w:rsid w:val="003F6C92"/>
    <w:rsid w:val="003F793B"/>
    <w:rsid w:val="003F7CF1"/>
    <w:rsid w:val="004010D0"/>
    <w:rsid w:val="004014AE"/>
    <w:rsid w:val="004025A6"/>
    <w:rsid w:val="004028DF"/>
    <w:rsid w:val="00403271"/>
    <w:rsid w:val="004034D4"/>
    <w:rsid w:val="00403645"/>
    <w:rsid w:val="00403B13"/>
    <w:rsid w:val="00403CDE"/>
    <w:rsid w:val="00403F46"/>
    <w:rsid w:val="0040456B"/>
    <w:rsid w:val="004049FA"/>
    <w:rsid w:val="004051EE"/>
    <w:rsid w:val="00407C5B"/>
    <w:rsid w:val="00407E65"/>
    <w:rsid w:val="004110BE"/>
    <w:rsid w:val="0041147F"/>
    <w:rsid w:val="00411A99"/>
    <w:rsid w:val="00411C03"/>
    <w:rsid w:val="00411E59"/>
    <w:rsid w:val="0041485A"/>
    <w:rsid w:val="0041562C"/>
    <w:rsid w:val="00415C55"/>
    <w:rsid w:val="00416980"/>
    <w:rsid w:val="004209D5"/>
    <w:rsid w:val="00421159"/>
    <w:rsid w:val="00421814"/>
    <w:rsid w:val="00421A46"/>
    <w:rsid w:val="00422546"/>
    <w:rsid w:val="004228E6"/>
    <w:rsid w:val="00422D5C"/>
    <w:rsid w:val="00423116"/>
    <w:rsid w:val="00423634"/>
    <w:rsid w:val="00423764"/>
    <w:rsid w:val="00424106"/>
    <w:rsid w:val="00426281"/>
    <w:rsid w:val="004270C7"/>
    <w:rsid w:val="0042759C"/>
    <w:rsid w:val="00430648"/>
    <w:rsid w:val="00430E74"/>
    <w:rsid w:val="00431682"/>
    <w:rsid w:val="00432069"/>
    <w:rsid w:val="004339CB"/>
    <w:rsid w:val="00435208"/>
    <w:rsid w:val="00435703"/>
    <w:rsid w:val="00435818"/>
    <w:rsid w:val="00436279"/>
    <w:rsid w:val="004365C5"/>
    <w:rsid w:val="00436B89"/>
    <w:rsid w:val="004372E6"/>
    <w:rsid w:val="00437736"/>
    <w:rsid w:val="00437814"/>
    <w:rsid w:val="004402C9"/>
    <w:rsid w:val="004403CB"/>
    <w:rsid w:val="00440FF1"/>
    <w:rsid w:val="0044179E"/>
    <w:rsid w:val="004417F2"/>
    <w:rsid w:val="00442799"/>
    <w:rsid w:val="0044384C"/>
    <w:rsid w:val="00443FBF"/>
    <w:rsid w:val="00444063"/>
    <w:rsid w:val="004440D0"/>
    <w:rsid w:val="004452DF"/>
    <w:rsid w:val="00445930"/>
    <w:rsid w:val="00447B25"/>
    <w:rsid w:val="004507E7"/>
    <w:rsid w:val="0045084E"/>
    <w:rsid w:val="00450CC0"/>
    <w:rsid w:val="0045273C"/>
    <w:rsid w:val="0045288D"/>
    <w:rsid w:val="004535CB"/>
    <w:rsid w:val="00453A44"/>
    <w:rsid w:val="00453B85"/>
    <w:rsid w:val="004547B3"/>
    <w:rsid w:val="00454F9F"/>
    <w:rsid w:val="00455A46"/>
    <w:rsid w:val="00455E0E"/>
    <w:rsid w:val="00456085"/>
    <w:rsid w:val="00457028"/>
    <w:rsid w:val="0045784F"/>
    <w:rsid w:val="00457E3B"/>
    <w:rsid w:val="00457FA3"/>
    <w:rsid w:val="0046045B"/>
    <w:rsid w:val="004604AF"/>
    <w:rsid w:val="00461C2E"/>
    <w:rsid w:val="00462172"/>
    <w:rsid w:val="004625C3"/>
    <w:rsid w:val="00464413"/>
    <w:rsid w:val="004647E8"/>
    <w:rsid w:val="00464D30"/>
    <w:rsid w:val="00464D61"/>
    <w:rsid w:val="00466B33"/>
    <w:rsid w:val="00466EEB"/>
    <w:rsid w:val="00467C85"/>
    <w:rsid w:val="004721EF"/>
    <w:rsid w:val="0047267B"/>
    <w:rsid w:val="00472EA0"/>
    <w:rsid w:val="0047324D"/>
    <w:rsid w:val="00473358"/>
    <w:rsid w:val="00474C20"/>
    <w:rsid w:val="00475A71"/>
    <w:rsid w:val="00475D9E"/>
    <w:rsid w:val="00476F40"/>
    <w:rsid w:val="00477C23"/>
    <w:rsid w:val="004804A4"/>
    <w:rsid w:val="00481C41"/>
    <w:rsid w:val="004821A5"/>
    <w:rsid w:val="004828D5"/>
    <w:rsid w:val="00482AD0"/>
    <w:rsid w:val="00482AF6"/>
    <w:rsid w:val="004841EB"/>
    <w:rsid w:val="0048460B"/>
    <w:rsid w:val="00484651"/>
    <w:rsid w:val="00486EB3"/>
    <w:rsid w:val="00487778"/>
    <w:rsid w:val="00490FB2"/>
    <w:rsid w:val="00491663"/>
    <w:rsid w:val="00491CAF"/>
    <w:rsid w:val="004921DA"/>
    <w:rsid w:val="0049221F"/>
    <w:rsid w:val="00492284"/>
    <w:rsid w:val="00492A82"/>
    <w:rsid w:val="0049319F"/>
    <w:rsid w:val="00493216"/>
    <w:rsid w:val="00493756"/>
    <w:rsid w:val="0049468A"/>
    <w:rsid w:val="004946E9"/>
    <w:rsid w:val="00494FCB"/>
    <w:rsid w:val="00495B8C"/>
    <w:rsid w:val="00495DAB"/>
    <w:rsid w:val="00497C1D"/>
    <w:rsid w:val="004A0AF4"/>
    <w:rsid w:val="004A0FC9"/>
    <w:rsid w:val="004A236A"/>
    <w:rsid w:val="004A2470"/>
    <w:rsid w:val="004A3C16"/>
    <w:rsid w:val="004A434E"/>
    <w:rsid w:val="004A5537"/>
    <w:rsid w:val="004A5575"/>
    <w:rsid w:val="004A70DB"/>
    <w:rsid w:val="004A7935"/>
    <w:rsid w:val="004A7B3B"/>
    <w:rsid w:val="004A7E06"/>
    <w:rsid w:val="004B2117"/>
    <w:rsid w:val="004B3BDF"/>
    <w:rsid w:val="004B493F"/>
    <w:rsid w:val="004B50D1"/>
    <w:rsid w:val="004B50D6"/>
    <w:rsid w:val="004B5DAF"/>
    <w:rsid w:val="004B6259"/>
    <w:rsid w:val="004B7780"/>
    <w:rsid w:val="004B7D32"/>
    <w:rsid w:val="004B7F6E"/>
    <w:rsid w:val="004C004E"/>
    <w:rsid w:val="004C0BD8"/>
    <w:rsid w:val="004C0E4B"/>
    <w:rsid w:val="004C0F0A"/>
    <w:rsid w:val="004C2012"/>
    <w:rsid w:val="004C279B"/>
    <w:rsid w:val="004C3C2A"/>
    <w:rsid w:val="004C4F55"/>
    <w:rsid w:val="004C79FF"/>
    <w:rsid w:val="004C7CE0"/>
    <w:rsid w:val="004D03A1"/>
    <w:rsid w:val="004D071D"/>
    <w:rsid w:val="004D089E"/>
    <w:rsid w:val="004D0CE4"/>
    <w:rsid w:val="004D0F1C"/>
    <w:rsid w:val="004D2D75"/>
    <w:rsid w:val="004D49E7"/>
    <w:rsid w:val="004D5F1F"/>
    <w:rsid w:val="004D6AB7"/>
    <w:rsid w:val="004D6BE8"/>
    <w:rsid w:val="004D7188"/>
    <w:rsid w:val="004D78EE"/>
    <w:rsid w:val="004E0097"/>
    <w:rsid w:val="004E0209"/>
    <w:rsid w:val="004E040B"/>
    <w:rsid w:val="004E0694"/>
    <w:rsid w:val="004E19B8"/>
    <w:rsid w:val="004E2A0B"/>
    <w:rsid w:val="004E4538"/>
    <w:rsid w:val="004E46DF"/>
    <w:rsid w:val="004E4B5B"/>
    <w:rsid w:val="004E4C3F"/>
    <w:rsid w:val="004E5618"/>
    <w:rsid w:val="004E611F"/>
    <w:rsid w:val="004E6363"/>
    <w:rsid w:val="004E66C3"/>
    <w:rsid w:val="004E6D31"/>
    <w:rsid w:val="004E7E34"/>
    <w:rsid w:val="004F04DC"/>
    <w:rsid w:val="004F0CB7"/>
    <w:rsid w:val="004F1733"/>
    <w:rsid w:val="004F22BE"/>
    <w:rsid w:val="004F4564"/>
    <w:rsid w:val="004F4BBB"/>
    <w:rsid w:val="004F5574"/>
    <w:rsid w:val="004F5A90"/>
    <w:rsid w:val="004F74F8"/>
    <w:rsid w:val="004F7A70"/>
    <w:rsid w:val="004F7BD6"/>
    <w:rsid w:val="005004EC"/>
    <w:rsid w:val="00500B56"/>
    <w:rsid w:val="0050128F"/>
    <w:rsid w:val="00501E52"/>
    <w:rsid w:val="005023E3"/>
    <w:rsid w:val="0050363C"/>
    <w:rsid w:val="00503796"/>
    <w:rsid w:val="00503A64"/>
    <w:rsid w:val="00503BF1"/>
    <w:rsid w:val="00504958"/>
    <w:rsid w:val="00504AA2"/>
    <w:rsid w:val="00504BEE"/>
    <w:rsid w:val="0050594C"/>
    <w:rsid w:val="00505DAD"/>
    <w:rsid w:val="005065EB"/>
    <w:rsid w:val="00506863"/>
    <w:rsid w:val="00506A45"/>
    <w:rsid w:val="005072AF"/>
    <w:rsid w:val="005072B6"/>
    <w:rsid w:val="00507463"/>
    <w:rsid w:val="00507500"/>
    <w:rsid w:val="0050752C"/>
    <w:rsid w:val="00507B1D"/>
    <w:rsid w:val="0051035D"/>
    <w:rsid w:val="00511772"/>
    <w:rsid w:val="00512434"/>
    <w:rsid w:val="00513528"/>
    <w:rsid w:val="00513AC7"/>
    <w:rsid w:val="005142A5"/>
    <w:rsid w:val="005149AD"/>
    <w:rsid w:val="00514AF3"/>
    <w:rsid w:val="0051588E"/>
    <w:rsid w:val="005167F8"/>
    <w:rsid w:val="00516A60"/>
    <w:rsid w:val="00516D9D"/>
    <w:rsid w:val="00517ED6"/>
    <w:rsid w:val="00517FBC"/>
    <w:rsid w:val="00520264"/>
    <w:rsid w:val="00520B8C"/>
    <w:rsid w:val="0052151C"/>
    <w:rsid w:val="0052175C"/>
    <w:rsid w:val="00522A49"/>
    <w:rsid w:val="00522FA5"/>
    <w:rsid w:val="005230B7"/>
    <w:rsid w:val="005235B6"/>
    <w:rsid w:val="005243B4"/>
    <w:rsid w:val="005260D8"/>
    <w:rsid w:val="00526970"/>
    <w:rsid w:val="00527489"/>
    <w:rsid w:val="0052783A"/>
    <w:rsid w:val="00527BB3"/>
    <w:rsid w:val="00530E0A"/>
    <w:rsid w:val="00531734"/>
    <w:rsid w:val="005318F6"/>
    <w:rsid w:val="00531A67"/>
    <w:rsid w:val="0053254A"/>
    <w:rsid w:val="005325A2"/>
    <w:rsid w:val="005329A5"/>
    <w:rsid w:val="00532DD8"/>
    <w:rsid w:val="0053446F"/>
    <w:rsid w:val="0053566B"/>
    <w:rsid w:val="005358EA"/>
    <w:rsid w:val="005365C2"/>
    <w:rsid w:val="00537592"/>
    <w:rsid w:val="00537F86"/>
    <w:rsid w:val="00540100"/>
    <w:rsid w:val="00540657"/>
    <w:rsid w:val="005406E8"/>
    <w:rsid w:val="00540A28"/>
    <w:rsid w:val="00541D5F"/>
    <w:rsid w:val="0054235E"/>
    <w:rsid w:val="00543CCF"/>
    <w:rsid w:val="0054425D"/>
    <w:rsid w:val="005442D3"/>
    <w:rsid w:val="00544B61"/>
    <w:rsid w:val="00546E09"/>
    <w:rsid w:val="00550467"/>
    <w:rsid w:val="005531A6"/>
    <w:rsid w:val="00553C7D"/>
    <w:rsid w:val="00554179"/>
    <w:rsid w:val="0055459B"/>
    <w:rsid w:val="005546A4"/>
    <w:rsid w:val="00554995"/>
    <w:rsid w:val="00554EEF"/>
    <w:rsid w:val="005555B2"/>
    <w:rsid w:val="00557D46"/>
    <w:rsid w:val="00562627"/>
    <w:rsid w:val="00563B85"/>
    <w:rsid w:val="005653FE"/>
    <w:rsid w:val="00565751"/>
    <w:rsid w:val="00565B3A"/>
    <w:rsid w:val="00565F98"/>
    <w:rsid w:val="005660CE"/>
    <w:rsid w:val="00566803"/>
    <w:rsid w:val="0056753D"/>
    <w:rsid w:val="00567934"/>
    <w:rsid w:val="005702B6"/>
    <w:rsid w:val="005703A1"/>
    <w:rsid w:val="0057046A"/>
    <w:rsid w:val="005712BF"/>
    <w:rsid w:val="00571574"/>
    <w:rsid w:val="00571583"/>
    <w:rsid w:val="00572BF3"/>
    <w:rsid w:val="00572CFB"/>
    <w:rsid w:val="00572E7A"/>
    <w:rsid w:val="00573286"/>
    <w:rsid w:val="005744BD"/>
    <w:rsid w:val="00574757"/>
    <w:rsid w:val="005750A7"/>
    <w:rsid w:val="005750B2"/>
    <w:rsid w:val="00576718"/>
    <w:rsid w:val="00576CBB"/>
    <w:rsid w:val="00582B03"/>
    <w:rsid w:val="00582F73"/>
    <w:rsid w:val="00583212"/>
    <w:rsid w:val="00583335"/>
    <w:rsid w:val="00584933"/>
    <w:rsid w:val="00584948"/>
    <w:rsid w:val="00585D8F"/>
    <w:rsid w:val="00585DE9"/>
    <w:rsid w:val="00586072"/>
    <w:rsid w:val="0058644C"/>
    <w:rsid w:val="005868B4"/>
    <w:rsid w:val="00587F10"/>
    <w:rsid w:val="00591351"/>
    <w:rsid w:val="0059464E"/>
    <w:rsid w:val="005960DD"/>
    <w:rsid w:val="00596243"/>
    <w:rsid w:val="00596413"/>
    <w:rsid w:val="00596492"/>
    <w:rsid w:val="00596B6A"/>
    <w:rsid w:val="00597271"/>
    <w:rsid w:val="005972E9"/>
    <w:rsid w:val="005A0345"/>
    <w:rsid w:val="005A0E73"/>
    <w:rsid w:val="005A139F"/>
    <w:rsid w:val="005A16CF"/>
    <w:rsid w:val="005A1A3D"/>
    <w:rsid w:val="005A23DB"/>
    <w:rsid w:val="005A2ECA"/>
    <w:rsid w:val="005A3184"/>
    <w:rsid w:val="005A4504"/>
    <w:rsid w:val="005A4531"/>
    <w:rsid w:val="005A511C"/>
    <w:rsid w:val="005A5B1F"/>
    <w:rsid w:val="005A624A"/>
    <w:rsid w:val="005A62F8"/>
    <w:rsid w:val="005A6BC3"/>
    <w:rsid w:val="005A7368"/>
    <w:rsid w:val="005A789C"/>
    <w:rsid w:val="005B151D"/>
    <w:rsid w:val="005B1C17"/>
    <w:rsid w:val="005B2B86"/>
    <w:rsid w:val="005B2BA0"/>
    <w:rsid w:val="005B31EA"/>
    <w:rsid w:val="005B34A6"/>
    <w:rsid w:val="005B36E3"/>
    <w:rsid w:val="005B42FF"/>
    <w:rsid w:val="005B47C3"/>
    <w:rsid w:val="005B53A0"/>
    <w:rsid w:val="005B55BC"/>
    <w:rsid w:val="005B55FB"/>
    <w:rsid w:val="005B5728"/>
    <w:rsid w:val="005B6575"/>
    <w:rsid w:val="005B68D2"/>
    <w:rsid w:val="005B6C67"/>
    <w:rsid w:val="005B6E5D"/>
    <w:rsid w:val="005B727A"/>
    <w:rsid w:val="005B772A"/>
    <w:rsid w:val="005C0CBC"/>
    <w:rsid w:val="005C1961"/>
    <w:rsid w:val="005C1D3E"/>
    <w:rsid w:val="005C3E6C"/>
    <w:rsid w:val="005C3EDC"/>
    <w:rsid w:val="005C4204"/>
    <w:rsid w:val="005C447C"/>
    <w:rsid w:val="005C45C3"/>
    <w:rsid w:val="005C45E7"/>
    <w:rsid w:val="005C6389"/>
    <w:rsid w:val="005C65E9"/>
    <w:rsid w:val="005C6823"/>
    <w:rsid w:val="005C6C6D"/>
    <w:rsid w:val="005C6CE7"/>
    <w:rsid w:val="005D0C43"/>
    <w:rsid w:val="005D1461"/>
    <w:rsid w:val="005D203C"/>
    <w:rsid w:val="005D24B7"/>
    <w:rsid w:val="005D2759"/>
    <w:rsid w:val="005D33B5"/>
    <w:rsid w:val="005D397D"/>
    <w:rsid w:val="005D3986"/>
    <w:rsid w:val="005D39D5"/>
    <w:rsid w:val="005D3D5E"/>
    <w:rsid w:val="005D3F28"/>
    <w:rsid w:val="005D55BA"/>
    <w:rsid w:val="005D5C6E"/>
    <w:rsid w:val="005D645B"/>
    <w:rsid w:val="005D74B0"/>
    <w:rsid w:val="005D767E"/>
    <w:rsid w:val="005D7951"/>
    <w:rsid w:val="005E186E"/>
    <w:rsid w:val="005E19E5"/>
    <w:rsid w:val="005E2305"/>
    <w:rsid w:val="005E3E49"/>
    <w:rsid w:val="005E41EA"/>
    <w:rsid w:val="005E44ED"/>
    <w:rsid w:val="005E4E9C"/>
    <w:rsid w:val="005E58D3"/>
    <w:rsid w:val="005E6CB6"/>
    <w:rsid w:val="005E768D"/>
    <w:rsid w:val="005E7B13"/>
    <w:rsid w:val="005F00B1"/>
    <w:rsid w:val="005F00E7"/>
    <w:rsid w:val="005F132F"/>
    <w:rsid w:val="005F19DD"/>
    <w:rsid w:val="005F23B2"/>
    <w:rsid w:val="005F29F3"/>
    <w:rsid w:val="005F4AD8"/>
    <w:rsid w:val="005F4EC3"/>
    <w:rsid w:val="005F5ADA"/>
    <w:rsid w:val="005F608A"/>
    <w:rsid w:val="005F612D"/>
    <w:rsid w:val="005F695C"/>
    <w:rsid w:val="005F69D9"/>
    <w:rsid w:val="005F71B8"/>
    <w:rsid w:val="005F7C51"/>
    <w:rsid w:val="00600891"/>
    <w:rsid w:val="00600A10"/>
    <w:rsid w:val="00601BCB"/>
    <w:rsid w:val="00602046"/>
    <w:rsid w:val="00603873"/>
    <w:rsid w:val="00604951"/>
    <w:rsid w:val="00606B9C"/>
    <w:rsid w:val="00610293"/>
    <w:rsid w:val="006104BB"/>
    <w:rsid w:val="00611107"/>
    <w:rsid w:val="006111B6"/>
    <w:rsid w:val="006117D4"/>
    <w:rsid w:val="00612530"/>
    <w:rsid w:val="00612605"/>
    <w:rsid w:val="0061374B"/>
    <w:rsid w:val="00613F53"/>
    <w:rsid w:val="00615E8C"/>
    <w:rsid w:val="006160D5"/>
    <w:rsid w:val="00616288"/>
    <w:rsid w:val="006162DD"/>
    <w:rsid w:val="006204E4"/>
    <w:rsid w:val="00620750"/>
    <w:rsid w:val="00620A11"/>
    <w:rsid w:val="00620AE0"/>
    <w:rsid w:val="00620F63"/>
    <w:rsid w:val="00621286"/>
    <w:rsid w:val="0062254C"/>
    <w:rsid w:val="0062298E"/>
    <w:rsid w:val="00622E16"/>
    <w:rsid w:val="0062350A"/>
    <w:rsid w:val="006238E0"/>
    <w:rsid w:val="0062440B"/>
    <w:rsid w:val="00624F1A"/>
    <w:rsid w:val="006254B0"/>
    <w:rsid w:val="00625C33"/>
    <w:rsid w:val="006267A0"/>
    <w:rsid w:val="00626D26"/>
    <w:rsid w:val="00627C25"/>
    <w:rsid w:val="006302F7"/>
    <w:rsid w:val="00631526"/>
    <w:rsid w:val="00631EB7"/>
    <w:rsid w:val="00632420"/>
    <w:rsid w:val="00632D7C"/>
    <w:rsid w:val="00633A8F"/>
    <w:rsid w:val="006346CB"/>
    <w:rsid w:val="00635053"/>
    <w:rsid w:val="00635200"/>
    <w:rsid w:val="006362D2"/>
    <w:rsid w:val="00636633"/>
    <w:rsid w:val="00637D47"/>
    <w:rsid w:val="006405E4"/>
    <w:rsid w:val="00640A7C"/>
    <w:rsid w:val="00641457"/>
    <w:rsid w:val="006416FF"/>
    <w:rsid w:val="0064218E"/>
    <w:rsid w:val="0064291C"/>
    <w:rsid w:val="00643BAA"/>
    <w:rsid w:val="00644E29"/>
    <w:rsid w:val="00645205"/>
    <w:rsid w:val="0064582B"/>
    <w:rsid w:val="006458EA"/>
    <w:rsid w:val="0064617E"/>
    <w:rsid w:val="00646871"/>
    <w:rsid w:val="00647750"/>
    <w:rsid w:val="00650AA0"/>
    <w:rsid w:val="00651442"/>
    <w:rsid w:val="00651FCD"/>
    <w:rsid w:val="006524FE"/>
    <w:rsid w:val="0065264D"/>
    <w:rsid w:val="006548B7"/>
    <w:rsid w:val="00654B3B"/>
    <w:rsid w:val="006555E7"/>
    <w:rsid w:val="00655C8F"/>
    <w:rsid w:val="006562E7"/>
    <w:rsid w:val="00656406"/>
    <w:rsid w:val="00656882"/>
    <w:rsid w:val="00657054"/>
    <w:rsid w:val="00657061"/>
    <w:rsid w:val="00657363"/>
    <w:rsid w:val="00657DBD"/>
    <w:rsid w:val="00660ACE"/>
    <w:rsid w:val="006619C1"/>
    <w:rsid w:val="00662343"/>
    <w:rsid w:val="0066236B"/>
    <w:rsid w:val="00663C9F"/>
    <w:rsid w:val="00663D07"/>
    <w:rsid w:val="0066483B"/>
    <w:rsid w:val="0066497F"/>
    <w:rsid w:val="00664CCC"/>
    <w:rsid w:val="00665288"/>
    <w:rsid w:val="00665906"/>
    <w:rsid w:val="00666B90"/>
    <w:rsid w:val="00667D96"/>
    <w:rsid w:val="0067069C"/>
    <w:rsid w:val="00670DA3"/>
    <w:rsid w:val="00671F29"/>
    <w:rsid w:val="006722DB"/>
    <w:rsid w:val="00672BDC"/>
    <w:rsid w:val="00672CE4"/>
    <w:rsid w:val="0067305F"/>
    <w:rsid w:val="00673144"/>
    <w:rsid w:val="00673E73"/>
    <w:rsid w:val="00674A28"/>
    <w:rsid w:val="00675761"/>
    <w:rsid w:val="0067737F"/>
    <w:rsid w:val="00680308"/>
    <w:rsid w:val="00680602"/>
    <w:rsid w:val="00680634"/>
    <w:rsid w:val="00680AA7"/>
    <w:rsid w:val="006813E4"/>
    <w:rsid w:val="0068276E"/>
    <w:rsid w:val="00682D55"/>
    <w:rsid w:val="006841E1"/>
    <w:rsid w:val="0068429C"/>
    <w:rsid w:val="0068438F"/>
    <w:rsid w:val="0068490F"/>
    <w:rsid w:val="00684EEA"/>
    <w:rsid w:val="00685816"/>
    <w:rsid w:val="006861D2"/>
    <w:rsid w:val="006862C4"/>
    <w:rsid w:val="00686C98"/>
    <w:rsid w:val="00687476"/>
    <w:rsid w:val="0068782E"/>
    <w:rsid w:val="00687A6F"/>
    <w:rsid w:val="0069038E"/>
    <w:rsid w:val="00690EB5"/>
    <w:rsid w:val="006915F4"/>
    <w:rsid w:val="00691D61"/>
    <w:rsid w:val="006925B5"/>
    <w:rsid w:val="0069501E"/>
    <w:rsid w:val="00695682"/>
    <w:rsid w:val="00695923"/>
    <w:rsid w:val="00696B53"/>
    <w:rsid w:val="00697295"/>
    <w:rsid w:val="006976B8"/>
    <w:rsid w:val="00697791"/>
    <w:rsid w:val="00697D9C"/>
    <w:rsid w:val="006A1A0A"/>
    <w:rsid w:val="006A1B2B"/>
    <w:rsid w:val="006A3117"/>
    <w:rsid w:val="006A3A0E"/>
    <w:rsid w:val="006A3EB3"/>
    <w:rsid w:val="006A46ED"/>
    <w:rsid w:val="006A4F60"/>
    <w:rsid w:val="006A503E"/>
    <w:rsid w:val="006A544D"/>
    <w:rsid w:val="006A59BC"/>
    <w:rsid w:val="006A61DF"/>
    <w:rsid w:val="006A67EB"/>
    <w:rsid w:val="006A6A83"/>
    <w:rsid w:val="006A705C"/>
    <w:rsid w:val="006A790E"/>
    <w:rsid w:val="006A7BBC"/>
    <w:rsid w:val="006A7F86"/>
    <w:rsid w:val="006B00E3"/>
    <w:rsid w:val="006B04B6"/>
    <w:rsid w:val="006B0EB6"/>
    <w:rsid w:val="006B2096"/>
    <w:rsid w:val="006B75AD"/>
    <w:rsid w:val="006B75E7"/>
    <w:rsid w:val="006C0178"/>
    <w:rsid w:val="006C03B1"/>
    <w:rsid w:val="006C063A"/>
    <w:rsid w:val="006C0B57"/>
    <w:rsid w:val="006C1188"/>
    <w:rsid w:val="006C1785"/>
    <w:rsid w:val="006C1EE3"/>
    <w:rsid w:val="006C1FA8"/>
    <w:rsid w:val="006C2C97"/>
    <w:rsid w:val="006C398A"/>
    <w:rsid w:val="006C3C41"/>
    <w:rsid w:val="006C5044"/>
    <w:rsid w:val="006C5695"/>
    <w:rsid w:val="006D0997"/>
    <w:rsid w:val="006D141A"/>
    <w:rsid w:val="006D1626"/>
    <w:rsid w:val="006D3377"/>
    <w:rsid w:val="006D3E5E"/>
    <w:rsid w:val="006D4C00"/>
    <w:rsid w:val="006D5362"/>
    <w:rsid w:val="006D5850"/>
    <w:rsid w:val="006D6DCA"/>
    <w:rsid w:val="006D79A6"/>
    <w:rsid w:val="006E1323"/>
    <w:rsid w:val="006E181A"/>
    <w:rsid w:val="006E21CA"/>
    <w:rsid w:val="006E2520"/>
    <w:rsid w:val="006E2D44"/>
    <w:rsid w:val="006E4147"/>
    <w:rsid w:val="006E6EBE"/>
    <w:rsid w:val="006E753D"/>
    <w:rsid w:val="006E75EE"/>
    <w:rsid w:val="006F1498"/>
    <w:rsid w:val="006F14CD"/>
    <w:rsid w:val="006F1BF0"/>
    <w:rsid w:val="006F241A"/>
    <w:rsid w:val="006F36A8"/>
    <w:rsid w:val="006F3DD4"/>
    <w:rsid w:val="006F4E04"/>
    <w:rsid w:val="006F6453"/>
    <w:rsid w:val="006F6E4C"/>
    <w:rsid w:val="006F7474"/>
    <w:rsid w:val="00700354"/>
    <w:rsid w:val="007005D5"/>
    <w:rsid w:val="007015FD"/>
    <w:rsid w:val="00702CA2"/>
    <w:rsid w:val="007045BD"/>
    <w:rsid w:val="007046F5"/>
    <w:rsid w:val="00704BF8"/>
    <w:rsid w:val="007069D9"/>
    <w:rsid w:val="00710315"/>
    <w:rsid w:val="00711472"/>
    <w:rsid w:val="00711AD3"/>
    <w:rsid w:val="00711E05"/>
    <w:rsid w:val="007121E9"/>
    <w:rsid w:val="00712E66"/>
    <w:rsid w:val="00713762"/>
    <w:rsid w:val="007139B2"/>
    <w:rsid w:val="00714DE0"/>
    <w:rsid w:val="0071574F"/>
    <w:rsid w:val="007164A7"/>
    <w:rsid w:val="00716DFF"/>
    <w:rsid w:val="00720492"/>
    <w:rsid w:val="00721A60"/>
    <w:rsid w:val="007220CF"/>
    <w:rsid w:val="00722163"/>
    <w:rsid w:val="007223A2"/>
    <w:rsid w:val="007226D6"/>
    <w:rsid w:val="00722BAE"/>
    <w:rsid w:val="007235BF"/>
    <w:rsid w:val="00723638"/>
    <w:rsid w:val="00723821"/>
    <w:rsid w:val="00723A9A"/>
    <w:rsid w:val="00724942"/>
    <w:rsid w:val="007257AC"/>
    <w:rsid w:val="0072612D"/>
    <w:rsid w:val="00727341"/>
    <w:rsid w:val="00727426"/>
    <w:rsid w:val="00727E1D"/>
    <w:rsid w:val="007314C9"/>
    <w:rsid w:val="00731B04"/>
    <w:rsid w:val="00732366"/>
    <w:rsid w:val="007337C6"/>
    <w:rsid w:val="00734AC1"/>
    <w:rsid w:val="00734C35"/>
    <w:rsid w:val="00734F1A"/>
    <w:rsid w:val="00736065"/>
    <w:rsid w:val="00736670"/>
    <w:rsid w:val="00736C48"/>
    <w:rsid w:val="00736C8F"/>
    <w:rsid w:val="0073749D"/>
    <w:rsid w:val="0074006F"/>
    <w:rsid w:val="00741D75"/>
    <w:rsid w:val="00742122"/>
    <w:rsid w:val="007421CA"/>
    <w:rsid w:val="00745008"/>
    <w:rsid w:val="007450E1"/>
    <w:rsid w:val="0074606C"/>
    <w:rsid w:val="0074621F"/>
    <w:rsid w:val="007463FB"/>
    <w:rsid w:val="00747EF6"/>
    <w:rsid w:val="007513CD"/>
    <w:rsid w:val="00751F14"/>
    <w:rsid w:val="00752618"/>
    <w:rsid w:val="00752D8F"/>
    <w:rsid w:val="0075318F"/>
    <w:rsid w:val="00753465"/>
    <w:rsid w:val="00753BD9"/>
    <w:rsid w:val="007546E8"/>
    <w:rsid w:val="00755880"/>
    <w:rsid w:val="00755D22"/>
    <w:rsid w:val="00756341"/>
    <w:rsid w:val="007564B5"/>
    <w:rsid w:val="007567D9"/>
    <w:rsid w:val="0075696F"/>
    <w:rsid w:val="00756C4E"/>
    <w:rsid w:val="007571C4"/>
    <w:rsid w:val="00757DF0"/>
    <w:rsid w:val="00760099"/>
    <w:rsid w:val="0076096A"/>
    <w:rsid w:val="00760E8D"/>
    <w:rsid w:val="00760EAC"/>
    <w:rsid w:val="00761406"/>
    <w:rsid w:val="0076196C"/>
    <w:rsid w:val="00763239"/>
    <w:rsid w:val="00763661"/>
    <w:rsid w:val="007652F7"/>
    <w:rsid w:val="00765451"/>
    <w:rsid w:val="00765E21"/>
    <w:rsid w:val="00766B1A"/>
    <w:rsid w:val="00766DFE"/>
    <w:rsid w:val="00767192"/>
    <w:rsid w:val="00771DCF"/>
    <w:rsid w:val="00772027"/>
    <w:rsid w:val="007723C5"/>
    <w:rsid w:val="007728B1"/>
    <w:rsid w:val="00775679"/>
    <w:rsid w:val="0077584D"/>
    <w:rsid w:val="007764B8"/>
    <w:rsid w:val="00777246"/>
    <w:rsid w:val="0077797F"/>
    <w:rsid w:val="007802A6"/>
    <w:rsid w:val="00782B50"/>
    <w:rsid w:val="00783B46"/>
    <w:rsid w:val="00784800"/>
    <w:rsid w:val="007860BD"/>
    <w:rsid w:val="00786A15"/>
    <w:rsid w:val="00787211"/>
    <w:rsid w:val="00787E22"/>
    <w:rsid w:val="007900C7"/>
    <w:rsid w:val="00791426"/>
    <w:rsid w:val="007914E4"/>
    <w:rsid w:val="007914F3"/>
    <w:rsid w:val="0079157D"/>
    <w:rsid w:val="007919B8"/>
    <w:rsid w:val="00791F16"/>
    <w:rsid w:val="00791F2A"/>
    <w:rsid w:val="00792030"/>
    <w:rsid w:val="007926D8"/>
    <w:rsid w:val="00792720"/>
    <w:rsid w:val="00793039"/>
    <w:rsid w:val="0079373D"/>
    <w:rsid w:val="00794BC4"/>
    <w:rsid w:val="00794F1E"/>
    <w:rsid w:val="0079538C"/>
    <w:rsid w:val="00795C50"/>
    <w:rsid w:val="00797173"/>
    <w:rsid w:val="0079771B"/>
    <w:rsid w:val="007A098E"/>
    <w:rsid w:val="007A149D"/>
    <w:rsid w:val="007A1CCE"/>
    <w:rsid w:val="007A439D"/>
    <w:rsid w:val="007A472B"/>
    <w:rsid w:val="007A5765"/>
    <w:rsid w:val="007A59C1"/>
    <w:rsid w:val="007A5B89"/>
    <w:rsid w:val="007A77FC"/>
    <w:rsid w:val="007B058E"/>
    <w:rsid w:val="007B0864"/>
    <w:rsid w:val="007B0E05"/>
    <w:rsid w:val="007B2BDF"/>
    <w:rsid w:val="007B3236"/>
    <w:rsid w:val="007B337B"/>
    <w:rsid w:val="007B4723"/>
    <w:rsid w:val="007B5DB4"/>
    <w:rsid w:val="007B608C"/>
    <w:rsid w:val="007C0795"/>
    <w:rsid w:val="007C0E9A"/>
    <w:rsid w:val="007C0FA7"/>
    <w:rsid w:val="007C13AC"/>
    <w:rsid w:val="007C14AD"/>
    <w:rsid w:val="007C19CE"/>
    <w:rsid w:val="007C20F7"/>
    <w:rsid w:val="007C325F"/>
    <w:rsid w:val="007C3D96"/>
    <w:rsid w:val="007C3DF3"/>
    <w:rsid w:val="007C4106"/>
    <w:rsid w:val="007C4B9C"/>
    <w:rsid w:val="007C57CA"/>
    <w:rsid w:val="007C5A6D"/>
    <w:rsid w:val="007C672D"/>
    <w:rsid w:val="007C6A9A"/>
    <w:rsid w:val="007C6C61"/>
    <w:rsid w:val="007D0759"/>
    <w:rsid w:val="007D08BB"/>
    <w:rsid w:val="007D1085"/>
    <w:rsid w:val="007D1926"/>
    <w:rsid w:val="007D212F"/>
    <w:rsid w:val="007D25B7"/>
    <w:rsid w:val="007D25CF"/>
    <w:rsid w:val="007D302F"/>
    <w:rsid w:val="007D34C6"/>
    <w:rsid w:val="007D3C15"/>
    <w:rsid w:val="007D495A"/>
    <w:rsid w:val="007D4D44"/>
    <w:rsid w:val="007D503E"/>
    <w:rsid w:val="007D50FF"/>
    <w:rsid w:val="007D5668"/>
    <w:rsid w:val="007D570F"/>
    <w:rsid w:val="007D58A9"/>
    <w:rsid w:val="007D6B5D"/>
    <w:rsid w:val="007D73E8"/>
    <w:rsid w:val="007D7FFC"/>
    <w:rsid w:val="007E15FE"/>
    <w:rsid w:val="007E21DF"/>
    <w:rsid w:val="007E2682"/>
    <w:rsid w:val="007E362C"/>
    <w:rsid w:val="007E3E52"/>
    <w:rsid w:val="007E41CB"/>
    <w:rsid w:val="007E5479"/>
    <w:rsid w:val="007E5F8E"/>
    <w:rsid w:val="007E6247"/>
    <w:rsid w:val="007E79A4"/>
    <w:rsid w:val="007F035F"/>
    <w:rsid w:val="007F072E"/>
    <w:rsid w:val="007F1AED"/>
    <w:rsid w:val="007F2366"/>
    <w:rsid w:val="007F6DD4"/>
    <w:rsid w:val="007F6EC7"/>
    <w:rsid w:val="007F75A8"/>
    <w:rsid w:val="007F7E00"/>
    <w:rsid w:val="007F7EA7"/>
    <w:rsid w:val="0080078C"/>
    <w:rsid w:val="00800B72"/>
    <w:rsid w:val="00801F7F"/>
    <w:rsid w:val="0080216F"/>
    <w:rsid w:val="00802583"/>
    <w:rsid w:val="00802FC5"/>
    <w:rsid w:val="00804590"/>
    <w:rsid w:val="008077DC"/>
    <w:rsid w:val="0081078F"/>
    <w:rsid w:val="00811633"/>
    <w:rsid w:val="008117FD"/>
    <w:rsid w:val="0081192B"/>
    <w:rsid w:val="0081215C"/>
    <w:rsid w:val="008121A6"/>
    <w:rsid w:val="00812782"/>
    <w:rsid w:val="008138C1"/>
    <w:rsid w:val="008143CA"/>
    <w:rsid w:val="008149AC"/>
    <w:rsid w:val="00815DA5"/>
    <w:rsid w:val="00816255"/>
    <w:rsid w:val="008165CD"/>
    <w:rsid w:val="00816A54"/>
    <w:rsid w:val="00816B48"/>
    <w:rsid w:val="00817036"/>
    <w:rsid w:val="008204A2"/>
    <w:rsid w:val="008208CB"/>
    <w:rsid w:val="00820B60"/>
    <w:rsid w:val="008211DE"/>
    <w:rsid w:val="00821363"/>
    <w:rsid w:val="00822070"/>
    <w:rsid w:val="00822142"/>
    <w:rsid w:val="0082254F"/>
    <w:rsid w:val="00822EA3"/>
    <w:rsid w:val="008242BC"/>
    <w:rsid w:val="0082437A"/>
    <w:rsid w:val="00824F43"/>
    <w:rsid w:val="00824FBC"/>
    <w:rsid w:val="008258FB"/>
    <w:rsid w:val="00830ACB"/>
    <w:rsid w:val="0083127F"/>
    <w:rsid w:val="008312B9"/>
    <w:rsid w:val="008315F8"/>
    <w:rsid w:val="00831EDC"/>
    <w:rsid w:val="00832036"/>
    <w:rsid w:val="00832700"/>
    <w:rsid w:val="00832898"/>
    <w:rsid w:val="00833178"/>
    <w:rsid w:val="008342C6"/>
    <w:rsid w:val="00834BCA"/>
    <w:rsid w:val="00835086"/>
    <w:rsid w:val="00835499"/>
    <w:rsid w:val="00835A0A"/>
    <w:rsid w:val="00835AF5"/>
    <w:rsid w:val="00835ECD"/>
    <w:rsid w:val="008369E5"/>
    <w:rsid w:val="008370E1"/>
    <w:rsid w:val="00837745"/>
    <w:rsid w:val="008377E3"/>
    <w:rsid w:val="008378E7"/>
    <w:rsid w:val="00840667"/>
    <w:rsid w:val="00840737"/>
    <w:rsid w:val="0084259E"/>
    <w:rsid w:val="008429AA"/>
    <w:rsid w:val="00842ACC"/>
    <w:rsid w:val="00842C5E"/>
    <w:rsid w:val="00843742"/>
    <w:rsid w:val="00844800"/>
    <w:rsid w:val="00844F85"/>
    <w:rsid w:val="00845E84"/>
    <w:rsid w:val="00846A94"/>
    <w:rsid w:val="008500D7"/>
    <w:rsid w:val="00850365"/>
    <w:rsid w:val="00850566"/>
    <w:rsid w:val="00850F12"/>
    <w:rsid w:val="0085123B"/>
    <w:rsid w:val="008523A2"/>
    <w:rsid w:val="00852B3C"/>
    <w:rsid w:val="008532E6"/>
    <w:rsid w:val="00853634"/>
    <w:rsid w:val="00853FF2"/>
    <w:rsid w:val="0085577B"/>
    <w:rsid w:val="00855910"/>
    <w:rsid w:val="0085795D"/>
    <w:rsid w:val="00862936"/>
    <w:rsid w:val="008645C6"/>
    <w:rsid w:val="008671AA"/>
    <w:rsid w:val="0086745D"/>
    <w:rsid w:val="00870BF0"/>
    <w:rsid w:val="008716D8"/>
    <w:rsid w:val="00872ECC"/>
    <w:rsid w:val="0087408A"/>
    <w:rsid w:val="00874393"/>
    <w:rsid w:val="0087514D"/>
    <w:rsid w:val="008757D9"/>
    <w:rsid w:val="00875ABA"/>
    <w:rsid w:val="00875B8A"/>
    <w:rsid w:val="0087650D"/>
    <w:rsid w:val="008771D6"/>
    <w:rsid w:val="00877226"/>
    <w:rsid w:val="008776B0"/>
    <w:rsid w:val="0088012D"/>
    <w:rsid w:val="00881C47"/>
    <w:rsid w:val="00882811"/>
    <w:rsid w:val="008831D9"/>
    <w:rsid w:val="0088373C"/>
    <w:rsid w:val="00883D98"/>
    <w:rsid w:val="008840EE"/>
    <w:rsid w:val="00884237"/>
    <w:rsid w:val="008846E8"/>
    <w:rsid w:val="00885ACC"/>
    <w:rsid w:val="0088725B"/>
    <w:rsid w:val="00887524"/>
    <w:rsid w:val="00887583"/>
    <w:rsid w:val="008907AF"/>
    <w:rsid w:val="00891445"/>
    <w:rsid w:val="008915CE"/>
    <w:rsid w:val="00891C55"/>
    <w:rsid w:val="00891C5F"/>
    <w:rsid w:val="00892639"/>
    <w:rsid w:val="00892781"/>
    <w:rsid w:val="008927FD"/>
    <w:rsid w:val="00892DD7"/>
    <w:rsid w:val="00892DE5"/>
    <w:rsid w:val="00892F38"/>
    <w:rsid w:val="008939BF"/>
    <w:rsid w:val="00894032"/>
    <w:rsid w:val="00894C0B"/>
    <w:rsid w:val="0089513C"/>
    <w:rsid w:val="0089526E"/>
    <w:rsid w:val="00895A28"/>
    <w:rsid w:val="008967EF"/>
    <w:rsid w:val="00897183"/>
    <w:rsid w:val="00897366"/>
    <w:rsid w:val="008A13A7"/>
    <w:rsid w:val="008A2476"/>
    <w:rsid w:val="008A2992"/>
    <w:rsid w:val="008A39A7"/>
    <w:rsid w:val="008A4593"/>
    <w:rsid w:val="008A46D9"/>
    <w:rsid w:val="008A4EF5"/>
    <w:rsid w:val="008A52EE"/>
    <w:rsid w:val="008A5AFD"/>
    <w:rsid w:val="008A5E3E"/>
    <w:rsid w:val="008A64A6"/>
    <w:rsid w:val="008A6CD4"/>
    <w:rsid w:val="008A76E2"/>
    <w:rsid w:val="008A788A"/>
    <w:rsid w:val="008B2A7D"/>
    <w:rsid w:val="008B3EFA"/>
    <w:rsid w:val="008B41F6"/>
    <w:rsid w:val="008B47B4"/>
    <w:rsid w:val="008B5396"/>
    <w:rsid w:val="008B581F"/>
    <w:rsid w:val="008B6A57"/>
    <w:rsid w:val="008B6EFF"/>
    <w:rsid w:val="008C054A"/>
    <w:rsid w:val="008C0FD0"/>
    <w:rsid w:val="008C3418"/>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A4B"/>
    <w:rsid w:val="008C7E8F"/>
    <w:rsid w:val="008D0C05"/>
    <w:rsid w:val="008D3548"/>
    <w:rsid w:val="008D5635"/>
    <w:rsid w:val="008D668D"/>
    <w:rsid w:val="008D71CE"/>
    <w:rsid w:val="008E0651"/>
    <w:rsid w:val="008E0E94"/>
    <w:rsid w:val="008E1234"/>
    <w:rsid w:val="008E197A"/>
    <w:rsid w:val="008E1A61"/>
    <w:rsid w:val="008E444B"/>
    <w:rsid w:val="008E5787"/>
    <w:rsid w:val="008E5BF1"/>
    <w:rsid w:val="008E6056"/>
    <w:rsid w:val="008E634F"/>
    <w:rsid w:val="008F039B"/>
    <w:rsid w:val="008F0827"/>
    <w:rsid w:val="008F0C9B"/>
    <w:rsid w:val="008F1C67"/>
    <w:rsid w:val="008F238D"/>
    <w:rsid w:val="008F2611"/>
    <w:rsid w:val="008F4312"/>
    <w:rsid w:val="008F5C85"/>
    <w:rsid w:val="008F6E7D"/>
    <w:rsid w:val="008F7720"/>
    <w:rsid w:val="00900228"/>
    <w:rsid w:val="0090223F"/>
    <w:rsid w:val="00902539"/>
    <w:rsid w:val="00902A41"/>
    <w:rsid w:val="0090301A"/>
    <w:rsid w:val="009030F8"/>
    <w:rsid w:val="0090328C"/>
    <w:rsid w:val="00903A37"/>
    <w:rsid w:val="00904E35"/>
    <w:rsid w:val="009057D2"/>
    <w:rsid w:val="00905A7F"/>
    <w:rsid w:val="00905EB6"/>
    <w:rsid w:val="00906230"/>
    <w:rsid w:val="00906247"/>
    <w:rsid w:val="009064A2"/>
    <w:rsid w:val="0090694C"/>
    <w:rsid w:val="00907CB6"/>
    <w:rsid w:val="00910317"/>
    <w:rsid w:val="00910ADA"/>
    <w:rsid w:val="00910F8F"/>
    <w:rsid w:val="0091118D"/>
    <w:rsid w:val="0091171A"/>
    <w:rsid w:val="009125D3"/>
    <w:rsid w:val="0091261A"/>
    <w:rsid w:val="009130B5"/>
    <w:rsid w:val="00914B92"/>
    <w:rsid w:val="0091500C"/>
    <w:rsid w:val="00915758"/>
    <w:rsid w:val="00916B72"/>
    <w:rsid w:val="00917386"/>
    <w:rsid w:val="00920771"/>
    <w:rsid w:val="00920BF0"/>
    <w:rsid w:val="00920C8A"/>
    <w:rsid w:val="00921306"/>
    <w:rsid w:val="009213D3"/>
    <w:rsid w:val="009225A7"/>
    <w:rsid w:val="009229A3"/>
    <w:rsid w:val="00922FF3"/>
    <w:rsid w:val="00923657"/>
    <w:rsid w:val="0092392C"/>
    <w:rsid w:val="00923D3E"/>
    <w:rsid w:val="009245D6"/>
    <w:rsid w:val="009256A7"/>
    <w:rsid w:val="00927701"/>
    <w:rsid w:val="009278D5"/>
    <w:rsid w:val="00927FEB"/>
    <w:rsid w:val="00932F94"/>
    <w:rsid w:val="00933555"/>
    <w:rsid w:val="00934BB2"/>
    <w:rsid w:val="0093546D"/>
    <w:rsid w:val="00936D66"/>
    <w:rsid w:val="009402A1"/>
    <w:rsid w:val="0094033A"/>
    <w:rsid w:val="009407E3"/>
    <w:rsid w:val="0094091B"/>
    <w:rsid w:val="009409F4"/>
    <w:rsid w:val="00940C4A"/>
    <w:rsid w:val="00940EA4"/>
    <w:rsid w:val="00941581"/>
    <w:rsid w:val="00942136"/>
    <w:rsid w:val="00943027"/>
    <w:rsid w:val="009437E7"/>
    <w:rsid w:val="009441DB"/>
    <w:rsid w:val="00944591"/>
    <w:rsid w:val="009445F0"/>
    <w:rsid w:val="00944CAA"/>
    <w:rsid w:val="00944EF3"/>
    <w:rsid w:val="009459D6"/>
    <w:rsid w:val="00945D55"/>
    <w:rsid w:val="009460BB"/>
    <w:rsid w:val="00946444"/>
    <w:rsid w:val="00947FF8"/>
    <w:rsid w:val="0095165A"/>
    <w:rsid w:val="00951CE8"/>
    <w:rsid w:val="00952D70"/>
    <w:rsid w:val="00953331"/>
    <w:rsid w:val="00953565"/>
    <w:rsid w:val="00953D56"/>
    <w:rsid w:val="00954C90"/>
    <w:rsid w:val="00955A8E"/>
    <w:rsid w:val="009562A2"/>
    <w:rsid w:val="00956716"/>
    <w:rsid w:val="00956C33"/>
    <w:rsid w:val="0095758E"/>
    <w:rsid w:val="009576F1"/>
    <w:rsid w:val="00960FA3"/>
    <w:rsid w:val="00961142"/>
    <w:rsid w:val="00961347"/>
    <w:rsid w:val="009618E8"/>
    <w:rsid w:val="00962377"/>
    <w:rsid w:val="00962886"/>
    <w:rsid w:val="00964681"/>
    <w:rsid w:val="00966A54"/>
    <w:rsid w:val="00967FC7"/>
    <w:rsid w:val="009703FD"/>
    <w:rsid w:val="00970AE3"/>
    <w:rsid w:val="00971182"/>
    <w:rsid w:val="009723A1"/>
    <w:rsid w:val="00972E97"/>
    <w:rsid w:val="00973088"/>
    <w:rsid w:val="00973614"/>
    <w:rsid w:val="00973CC2"/>
    <w:rsid w:val="009742AB"/>
    <w:rsid w:val="00974841"/>
    <w:rsid w:val="009749B1"/>
    <w:rsid w:val="009749D9"/>
    <w:rsid w:val="0097724C"/>
    <w:rsid w:val="0098048C"/>
    <w:rsid w:val="00980866"/>
    <w:rsid w:val="00980D24"/>
    <w:rsid w:val="00982037"/>
    <w:rsid w:val="009824DF"/>
    <w:rsid w:val="00982BC8"/>
    <w:rsid w:val="00982CFA"/>
    <w:rsid w:val="0098358E"/>
    <w:rsid w:val="0098405A"/>
    <w:rsid w:val="0098426F"/>
    <w:rsid w:val="009857F6"/>
    <w:rsid w:val="0098626B"/>
    <w:rsid w:val="00987265"/>
    <w:rsid w:val="009877D2"/>
    <w:rsid w:val="00987845"/>
    <w:rsid w:val="00990477"/>
    <w:rsid w:val="009917DB"/>
    <w:rsid w:val="009918B3"/>
    <w:rsid w:val="00991A93"/>
    <w:rsid w:val="0099289C"/>
    <w:rsid w:val="00993DD5"/>
    <w:rsid w:val="009948C1"/>
    <w:rsid w:val="00995894"/>
    <w:rsid w:val="00996772"/>
    <w:rsid w:val="00997A7D"/>
    <w:rsid w:val="009A03AB"/>
    <w:rsid w:val="009A0E5E"/>
    <w:rsid w:val="009A0F09"/>
    <w:rsid w:val="009A12F2"/>
    <w:rsid w:val="009A23A7"/>
    <w:rsid w:val="009A261C"/>
    <w:rsid w:val="009A286D"/>
    <w:rsid w:val="009A29C6"/>
    <w:rsid w:val="009A44FA"/>
    <w:rsid w:val="009A4689"/>
    <w:rsid w:val="009A4CBF"/>
    <w:rsid w:val="009A5372"/>
    <w:rsid w:val="009A57C2"/>
    <w:rsid w:val="009A69C6"/>
    <w:rsid w:val="009A746E"/>
    <w:rsid w:val="009A750D"/>
    <w:rsid w:val="009A7DBA"/>
    <w:rsid w:val="009B09CD"/>
    <w:rsid w:val="009B2148"/>
    <w:rsid w:val="009B2383"/>
    <w:rsid w:val="009B2B3D"/>
    <w:rsid w:val="009B4356"/>
    <w:rsid w:val="009B4A9E"/>
    <w:rsid w:val="009B50DA"/>
    <w:rsid w:val="009B63E7"/>
    <w:rsid w:val="009B7C2F"/>
    <w:rsid w:val="009C03AF"/>
    <w:rsid w:val="009C0566"/>
    <w:rsid w:val="009C23A8"/>
    <w:rsid w:val="009C2AC9"/>
    <w:rsid w:val="009C2C67"/>
    <w:rsid w:val="009C30AA"/>
    <w:rsid w:val="009C31BF"/>
    <w:rsid w:val="009C43D1"/>
    <w:rsid w:val="009C546A"/>
    <w:rsid w:val="009C5608"/>
    <w:rsid w:val="009C59A6"/>
    <w:rsid w:val="009C5CDA"/>
    <w:rsid w:val="009C6A52"/>
    <w:rsid w:val="009C7CDF"/>
    <w:rsid w:val="009D0A30"/>
    <w:rsid w:val="009D0AB2"/>
    <w:rsid w:val="009D0CAF"/>
    <w:rsid w:val="009D117A"/>
    <w:rsid w:val="009D1507"/>
    <w:rsid w:val="009D1B55"/>
    <w:rsid w:val="009D3276"/>
    <w:rsid w:val="009D3A91"/>
    <w:rsid w:val="009D444C"/>
    <w:rsid w:val="009D4525"/>
    <w:rsid w:val="009D473A"/>
    <w:rsid w:val="009D4752"/>
    <w:rsid w:val="009D4B14"/>
    <w:rsid w:val="009D6423"/>
    <w:rsid w:val="009D69EF"/>
    <w:rsid w:val="009D6E65"/>
    <w:rsid w:val="009E1533"/>
    <w:rsid w:val="009E2715"/>
    <w:rsid w:val="009E2785"/>
    <w:rsid w:val="009E288E"/>
    <w:rsid w:val="009E5559"/>
    <w:rsid w:val="009E55E5"/>
    <w:rsid w:val="009E5870"/>
    <w:rsid w:val="009E5FE1"/>
    <w:rsid w:val="009E6CCD"/>
    <w:rsid w:val="009F08F6"/>
    <w:rsid w:val="009F0CDB"/>
    <w:rsid w:val="009F317B"/>
    <w:rsid w:val="009F39CB"/>
    <w:rsid w:val="009F3F07"/>
    <w:rsid w:val="009F45AD"/>
    <w:rsid w:val="009F5280"/>
    <w:rsid w:val="009F7B60"/>
    <w:rsid w:val="009F7EE4"/>
    <w:rsid w:val="00A00A90"/>
    <w:rsid w:val="00A00EE5"/>
    <w:rsid w:val="00A049E2"/>
    <w:rsid w:val="00A06AE1"/>
    <w:rsid w:val="00A070C0"/>
    <w:rsid w:val="00A07239"/>
    <w:rsid w:val="00A077D4"/>
    <w:rsid w:val="00A102A8"/>
    <w:rsid w:val="00A10951"/>
    <w:rsid w:val="00A12862"/>
    <w:rsid w:val="00A1344B"/>
    <w:rsid w:val="00A13908"/>
    <w:rsid w:val="00A146C1"/>
    <w:rsid w:val="00A14FB0"/>
    <w:rsid w:val="00A154E5"/>
    <w:rsid w:val="00A1573C"/>
    <w:rsid w:val="00A168C1"/>
    <w:rsid w:val="00A177AF"/>
    <w:rsid w:val="00A17B98"/>
    <w:rsid w:val="00A20076"/>
    <w:rsid w:val="00A209B0"/>
    <w:rsid w:val="00A20E13"/>
    <w:rsid w:val="00A21422"/>
    <w:rsid w:val="00A219E7"/>
    <w:rsid w:val="00A22606"/>
    <w:rsid w:val="00A2290B"/>
    <w:rsid w:val="00A229E4"/>
    <w:rsid w:val="00A2417A"/>
    <w:rsid w:val="00A246C2"/>
    <w:rsid w:val="00A248AC"/>
    <w:rsid w:val="00A24F07"/>
    <w:rsid w:val="00A252B6"/>
    <w:rsid w:val="00A2574F"/>
    <w:rsid w:val="00A26D8D"/>
    <w:rsid w:val="00A271F2"/>
    <w:rsid w:val="00A27620"/>
    <w:rsid w:val="00A27692"/>
    <w:rsid w:val="00A27EF5"/>
    <w:rsid w:val="00A3100A"/>
    <w:rsid w:val="00A31A75"/>
    <w:rsid w:val="00A32A9C"/>
    <w:rsid w:val="00A32B8A"/>
    <w:rsid w:val="00A3306F"/>
    <w:rsid w:val="00A3375E"/>
    <w:rsid w:val="00A33865"/>
    <w:rsid w:val="00A33FA3"/>
    <w:rsid w:val="00A3560F"/>
    <w:rsid w:val="00A358FF"/>
    <w:rsid w:val="00A35D4E"/>
    <w:rsid w:val="00A35DD1"/>
    <w:rsid w:val="00A36016"/>
    <w:rsid w:val="00A369E6"/>
    <w:rsid w:val="00A36DC1"/>
    <w:rsid w:val="00A36EAC"/>
    <w:rsid w:val="00A4016C"/>
    <w:rsid w:val="00A4024C"/>
    <w:rsid w:val="00A40884"/>
    <w:rsid w:val="00A42C28"/>
    <w:rsid w:val="00A438C0"/>
    <w:rsid w:val="00A43B6B"/>
    <w:rsid w:val="00A44869"/>
    <w:rsid w:val="00A44C86"/>
    <w:rsid w:val="00A45C7E"/>
    <w:rsid w:val="00A46AF0"/>
    <w:rsid w:val="00A477E6"/>
    <w:rsid w:val="00A4790E"/>
    <w:rsid w:val="00A47C1B"/>
    <w:rsid w:val="00A47DB5"/>
    <w:rsid w:val="00A47EC2"/>
    <w:rsid w:val="00A5028B"/>
    <w:rsid w:val="00A511CC"/>
    <w:rsid w:val="00A51BD6"/>
    <w:rsid w:val="00A52632"/>
    <w:rsid w:val="00A5281E"/>
    <w:rsid w:val="00A5337D"/>
    <w:rsid w:val="00A53557"/>
    <w:rsid w:val="00A55079"/>
    <w:rsid w:val="00A5564B"/>
    <w:rsid w:val="00A56394"/>
    <w:rsid w:val="00A56880"/>
    <w:rsid w:val="00A570B4"/>
    <w:rsid w:val="00A5742D"/>
    <w:rsid w:val="00A57850"/>
    <w:rsid w:val="00A57C2D"/>
    <w:rsid w:val="00A57CE8"/>
    <w:rsid w:val="00A60108"/>
    <w:rsid w:val="00A61F48"/>
    <w:rsid w:val="00A62DE2"/>
    <w:rsid w:val="00A630E9"/>
    <w:rsid w:val="00A6389A"/>
    <w:rsid w:val="00A63DC8"/>
    <w:rsid w:val="00A66CBC"/>
    <w:rsid w:val="00A701D7"/>
    <w:rsid w:val="00A704BC"/>
    <w:rsid w:val="00A70990"/>
    <w:rsid w:val="00A73900"/>
    <w:rsid w:val="00A74CA4"/>
    <w:rsid w:val="00A75B8C"/>
    <w:rsid w:val="00A809AC"/>
    <w:rsid w:val="00A80E2F"/>
    <w:rsid w:val="00A81018"/>
    <w:rsid w:val="00A81088"/>
    <w:rsid w:val="00A82264"/>
    <w:rsid w:val="00A825D5"/>
    <w:rsid w:val="00A83634"/>
    <w:rsid w:val="00A841CC"/>
    <w:rsid w:val="00A844CE"/>
    <w:rsid w:val="00A84FE2"/>
    <w:rsid w:val="00A85364"/>
    <w:rsid w:val="00A8542D"/>
    <w:rsid w:val="00A85871"/>
    <w:rsid w:val="00A858C8"/>
    <w:rsid w:val="00A85A32"/>
    <w:rsid w:val="00A869D2"/>
    <w:rsid w:val="00A878C2"/>
    <w:rsid w:val="00A878E8"/>
    <w:rsid w:val="00A90385"/>
    <w:rsid w:val="00A91DF7"/>
    <w:rsid w:val="00A91EAA"/>
    <w:rsid w:val="00A9264B"/>
    <w:rsid w:val="00A92F93"/>
    <w:rsid w:val="00A959DD"/>
    <w:rsid w:val="00A95E21"/>
    <w:rsid w:val="00A963A4"/>
    <w:rsid w:val="00A96569"/>
    <w:rsid w:val="00A96727"/>
    <w:rsid w:val="00A96DCC"/>
    <w:rsid w:val="00AA06EE"/>
    <w:rsid w:val="00AA0DCE"/>
    <w:rsid w:val="00AA178E"/>
    <w:rsid w:val="00AA188F"/>
    <w:rsid w:val="00AA2555"/>
    <w:rsid w:val="00AA2B9C"/>
    <w:rsid w:val="00AA2D29"/>
    <w:rsid w:val="00AA3ACA"/>
    <w:rsid w:val="00AA3C3D"/>
    <w:rsid w:val="00AA4B61"/>
    <w:rsid w:val="00AA53B0"/>
    <w:rsid w:val="00AA63A9"/>
    <w:rsid w:val="00AA6F19"/>
    <w:rsid w:val="00AA7E07"/>
    <w:rsid w:val="00AB06FA"/>
    <w:rsid w:val="00AB0B3D"/>
    <w:rsid w:val="00AB1112"/>
    <w:rsid w:val="00AB1214"/>
    <w:rsid w:val="00AB14AD"/>
    <w:rsid w:val="00AB1607"/>
    <w:rsid w:val="00AB17F6"/>
    <w:rsid w:val="00AB31BE"/>
    <w:rsid w:val="00AB4292"/>
    <w:rsid w:val="00AB4E03"/>
    <w:rsid w:val="00AB6042"/>
    <w:rsid w:val="00AB6459"/>
    <w:rsid w:val="00AB6CFF"/>
    <w:rsid w:val="00AB7D0F"/>
    <w:rsid w:val="00AC0836"/>
    <w:rsid w:val="00AC1B7C"/>
    <w:rsid w:val="00AC1BC4"/>
    <w:rsid w:val="00AC21FC"/>
    <w:rsid w:val="00AC255B"/>
    <w:rsid w:val="00AC2700"/>
    <w:rsid w:val="00AC2BF7"/>
    <w:rsid w:val="00AC31EB"/>
    <w:rsid w:val="00AC3548"/>
    <w:rsid w:val="00AC3D19"/>
    <w:rsid w:val="00AC4E5A"/>
    <w:rsid w:val="00AC5181"/>
    <w:rsid w:val="00AC60C2"/>
    <w:rsid w:val="00AC76C6"/>
    <w:rsid w:val="00AC7D04"/>
    <w:rsid w:val="00AD11FF"/>
    <w:rsid w:val="00AD20E8"/>
    <w:rsid w:val="00AD268D"/>
    <w:rsid w:val="00AD3749"/>
    <w:rsid w:val="00AD3F85"/>
    <w:rsid w:val="00AD4797"/>
    <w:rsid w:val="00AD4B3D"/>
    <w:rsid w:val="00AD5142"/>
    <w:rsid w:val="00AD5F8C"/>
    <w:rsid w:val="00AD6723"/>
    <w:rsid w:val="00AD6AE6"/>
    <w:rsid w:val="00AD7B8B"/>
    <w:rsid w:val="00AE0410"/>
    <w:rsid w:val="00AE149B"/>
    <w:rsid w:val="00AE1B04"/>
    <w:rsid w:val="00AE2223"/>
    <w:rsid w:val="00AE22C1"/>
    <w:rsid w:val="00AE2465"/>
    <w:rsid w:val="00AE265D"/>
    <w:rsid w:val="00AE3214"/>
    <w:rsid w:val="00AE5B29"/>
    <w:rsid w:val="00AE6E59"/>
    <w:rsid w:val="00AE7A21"/>
    <w:rsid w:val="00AE7BCF"/>
    <w:rsid w:val="00AE7D6D"/>
    <w:rsid w:val="00AF1B15"/>
    <w:rsid w:val="00AF1C91"/>
    <w:rsid w:val="00AF1D18"/>
    <w:rsid w:val="00AF4422"/>
    <w:rsid w:val="00AF476B"/>
    <w:rsid w:val="00AF53A1"/>
    <w:rsid w:val="00AF5D0F"/>
    <w:rsid w:val="00AF74F8"/>
    <w:rsid w:val="00AF794B"/>
    <w:rsid w:val="00B002F1"/>
    <w:rsid w:val="00B0051A"/>
    <w:rsid w:val="00B01254"/>
    <w:rsid w:val="00B01D3C"/>
    <w:rsid w:val="00B02952"/>
    <w:rsid w:val="00B02B47"/>
    <w:rsid w:val="00B03DB7"/>
    <w:rsid w:val="00B04957"/>
    <w:rsid w:val="00B04CB8"/>
    <w:rsid w:val="00B05435"/>
    <w:rsid w:val="00B06279"/>
    <w:rsid w:val="00B07F24"/>
    <w:rsid w:val="00B1026E"/>
    <w:rsid w:val="00B10B09"/>
    <w:rsid w:val="00B11152"/>
    <w:rsid w:val="00B116A0"/>
    <w:rsid w:val="00B11981"/>
    <w:rsid w:val="00B15372"/>
    <w:rsid w:val="00B1549C"/>
    <w:rsid w:val="00B1560C"/>
    <w:rsid w:val="00B15A3F"/>
    <w:rsid w:val="00B16515"/>
    <w:rsid w:val="00B17E41"/>
    <w:rsid w:val="00B17F46"/>
    <w:rsid w:val="00B20519"/>
    <w:rsid w:val="00B20F94"/>
    <w:rsid w:val="00B21293"/>
    <w:rsid w:val="00B223DA"/>
    <w:rsid w:val="00B22C00"/>
    <w:rsid w:val="00B231BD"/>
    <w:rsid w:val="00B2361F"/>
    <w:rsid w:val="00B238F3"/>
    <w:rsid w:val="00B24863"/>
    <w:rsid w:val="00B251F7"/>
    <w:rsid w:val="00B25233"/>
    <w:rsid w:val="00B25BB1"/>
    <w:rsid w:val="00B2692B"/>
    <w:rsid w:val="00B2718B"/>
    <w:rsid w:val="00B27312"/>
    <w:rsid w:val="00B274D6"/>
    <w:rsid w:val="00B302FA"/>
    <w:rsid w:val="00B3040A"/>
    <w:rsid w:val="00B305D9"/>
    <w:rsid w:val="00B31B69"/>
    <w:rsid w:val="00B3231C"/>
    <w:rsid w:val="00B33EAC"/>
    <w:rsid w:val="00B348D8"/>
    <w:rsid w:val="00B34C3B"/>
    <w:rsid w:val="00B350FD"/>
    <w:rsid w:val="00B35ECD"/>
    <w:rsid w:val="00B3684A"/>
    <w:rsid w:val="00B40221"/>
    <w:rsid w:val="00B40CF1"/>
    <w:rsid w:val="00B411F8"/>
    <w:rsid w:val="00B41FC5"/>
    <w:rsid w:val="00B422A1"/>
    <w:rsid w:val="00B42488"/>
    <w:rsid w:val="00B447D8"/>
    <w:rsid w:val="00B45A5E"/>
    <w:rsid w:val="00B4618A"/>
    <w:rsid w:val="00B51003"/>
    <w:rsid w:val="00B51194"/>
    <w:rsid w:val="00B51DB9"/>
    <w:rsid w:val="00B52374"/>
    <w:rsid w:val="00B5292B"/>
    <w:rsid w:val="00B53D95"/>
    <w:rsid w:val="00B54841"/>
    <w:rsid w:val="00B5499F"/>
    <w:rsid w:val="00B54BCB"/>
    <w:rsid w:val="00B55672"/>
    <w:rsid w:val="00B562CA"/>
    <w:rsid w:val="00B56B13"/>
    <w:rsid w:val="00B5776D"/>
    <w:rsid w:val="00B577DF"/>
    <w:rsid w:val="00B60A64"/>
    <w:rsid w:val="00B60DD2"/>
    <w:rsid w:val="00B6166F"/>
    <w:rsid w:val="00B626F0"/>
    <w:rsid w:val="00B636A7"/>
    <w:rsid w:val="00B63974"/>
    <w:rsid w:val="00B63977"/>
    <w:rsid w:val="00B63F1C"/>
    <w:rsid w:val="00B63F79"/>
    <w:rsid w:val="00B64ECD"/>
    <w:rsid w:val="00B65B70"/>
    <w:rsid w:val="00B65F8D"/>
    <w:rsid w:val="00B6612A"/>
    <w:rsid w:val="00B661D7"/>
    <w:rsid w:val="00B661D9"/>
    <w:rsid w:val="00B674DE"/>
    <w:rsid w:val="00B67519"/>
    <w:rsid w:val="00B7006B"/>
    <w:rsid w:val="00B70D60"/>
    <w:rsid w:val="00B714BA"/>
    <w:rsid w:val="00B71596"/>
    <w:rsid w:val="00B73566"/>
    <w:rsid w:val="00B73C63"/>
    <w:rsid w:val="00B74E3D"/>
    <w:rsid w:val="00B753D1"/>
    <w:rsid w:val="00B7587E"/>
    <w:rsid w:val="00B776D2"/>
    <w:rsid w:val="00B77BB8"/>
    <w:rsid w:val="00B8242B"/>
    <w:rsid w:val="00B83455"/>
    <w:rsid w:val="00B83BBE"/>
    <w:rsid w:val="00B83EF2"/>
    <w:rsid w:val="00B844E8"/>
    <w:rsid w:val="00B848B6"/>
    <w:rsid w:val="00B850E9"/>
    <w:rsid w:val="00B85D55"/>
    <w:rsid w:val="00B87DA5"/>
    <w:rsid w:val="00B90476"/>
    <w:rsid w:val="00B91B67"/>
    <w:rsid w:val="00B92315"/>
    <w:rsid w:val="00B9272C"/>
    <w:rsid w:val="00B93663"/>
    <w:rsid w:val="00B936F0"/>
    <w:rsid w:val="00B946E5"/>
    <w:rsid w:val="00B94B98"/>
    <w:rsid w:val="00B94CAC"/>
    <w:rsid w:val="00B95CF8"/>
    <w:rsid w:val="00B96AAC"/>
    <w:rsid w:val="00B96C04"/>
    <w:rsid w:val="00B97D61"/>
    <w:rsid w:val="00BA06B3"/>
    <w:rsid w:val="00BA0B40"/>
    <w:rsid w:val="00BA1B17"/>
    <w:rsid w:val="00BA2297"/>
    <w:rsid w:val="00BA2492"/>
    <w:rsid w:val="00BA32BA"/>
    <w:rsid w:val="00BA32CA"/>
    <w:rsid w:val="00BA45B8"/>
    <w:rsid w:val="00BA477A"/>
    <w:rsid w:val="00BA6C7C"/>
    <w:rsid w:val="00BA6D9A"/>
    <w:rsid w:val="00BA7016"/>
    <w:rsid w:val="00BA787B"/>
    <w:rsid w:val="00BB0CDB"/>
    <w:rsid w:val="00BB20F2"/>
    <w:rsid w:val="00BB298C"/>
    <w:rsid w:val="00BB3B02"/>
    <w:rsid w:val="00BB4BAA"/>
    <w:rsid w:val="00BB4D2D"/>
    <w:rsid w:val="00BB5178"/>
    <w:rsid w:val="00BB67AE"/>
    <w:rsid w:val="00BB728B"/>
    <w:rsid w:val="00BB753C"/>
    <w:rsid w:val="00BB7702"/>
    <w:rsid w:val="00BB7718"/>
    <w:rsid w:val="00BC049F"/>
    <w:rsid w:val="00BC2607"/>
    <w:rsid w:val="00BC28F4"/>
    <w:rsid w:val="00BC2F47"/>
    <w:rsid w:val="00BC3609"/>
    <w:rsid w:val="00BC465F"/>
    <w:rsid w:val="00BC4DE4"/>
    <w:rsid w:val="00BC5869"/>
    <w:rsid w:val="00BC62F7"/>
    <w:rsid w:val="00BC6783"/>
    <w:rsid w:val="00BC6994"/>
    <w:rsid w:val="00BC6B01"/>
    <w:rsid w:val="00BC73C2"/>
    <w:rsid w:val="00BC757F"/>
    <w:rsid w:val="00BD003A"/>
    <w:rsid w:val="00BD0FAD"/>
    <w:rsid w:val="00BD1D45"/>
    <w:rsid w:val="00BD3099"/>
    <w:rsid w:val="00BD3A9F"/>
    <w:rsid w:val="00BD3E62"/>
    <w:rsid w:val="00BD484E"/>
    <w:rsid w:val="00BD4AD6"/>
    <w:rsid w:val="00BD4DFD"/>
    <w:rsid w:val="00BD62F8"/>
    <w:rsid w:val="00BD686B"/>
    <w:rsid w:val="00BD73E6"/>
    <w:rsid w:val="00BD7DD1"/>
    <w:rsid w:val="00BE015C"/>
    <w:rsid w:val="00BE05B8"/>
    <w:rsid w:val="00BE21A9"/>
    <w:rsid w:val="00BE263E"/>
    <w:rsid w:val="00BE390A"/>
    <w:rsid w:val="00BE3F11"/>
    <w:rsid w:val="00BE438D"/>
    <w:rsid w:val="00BE50F9"/>
    <w:rsid w:val="00BE5322"/>
    <w:rsid w:val="00BE5A34"/>
    <w:rsid w:val="00BE5EEE"/>
    <w:rsid w:val="00BE603A"/>
    <w:rsid w:val="00BE6CB3"/>
    <w:rsid w:val="00BF0575"/>
    <w:rsid w:val="00BF1BD7"/>
    <w:rsid w:val="00BF2436"/>
    <w:rsid w:val="00BF321B"/>
    <w:rsid w:val="00BF35C0"/>
    <w:rsid w:val="00BF36A4"/>
    <w:rsid w:val="00BF3773"/>
    <w:rsid w:val="00BF3E14"/>
    <w:rsid w:val="00BF4164"/>
    <w:rsid w:val="00BF4644"/>
    <w:rsid w:val="00BF4A03"/>
    <w:rsid w:val="00BF4ED4"/>
    <w:rsid w:val="00BF5689"/>
    <w:rsid w:val="00BF5D83"/>
    <w:rsid w:val="00BF6269"/>
    <w:rsid w:val="00BF63AA"/>
    <w:rsid w:val="00BF6B17"/>
    <w:rsid w:val="00BF6C40"/>
    <w:rsid w:val="00C00D18"/>
    <w:rsid w:val="00C01BC2"/>
    <w:rsid w:val="00C01DD2"/>
    <w:rsid w:val="00C03B8D"/>
    <w:rsid w:val="00C0428C"/>
    <w:rsid w:val="00C04532"/>
    <w:rsid w:val="00C05964"/>
    <w:rsid w:val="00C06D1A"/>
    <w:rsid w:val="00C078F3"/>
    <w:rsid w:val="00C10347"/>
    <w:rsid w:val="00C104A2"/>
    <w:rsid w:val="00C10A71"/>
    <w:rsid w:val="00C11262"/>
    <w:rsid w:val="00C11CDA"/>
    <w:rsid w:val="00C12A01"/>
    <w:rsid w:val="00C12AEB"/>
    <w:rsid w:val="00C12F60"/>
    <w:rsid w:val="00C13211"/>
    <w:rsid w:val="00C1356B"/>
    <w:rsid w:val="00C138CA"/>
    <w:rsid w:val="00C14E80"/>
    <w:rsid w:val="00C151D0"/>
    <w:rsid w:val="00C157E9"/>
    <w:rsid w:val="00C15E0C"/>
    <w:rsid w:val="00C15E92"/>
    <w:rsid w:val="00C16D32"/>
    <w:rsid w:val="00C17C1B"/>
    <w:rsid w:val="00C20366"/>
    <w:rsid w:val="00C22323"/>
    <w:rsid w:val="00C22AF2"/>
    <w:rsid w:val="00C237F5"/>
    <w:rsid w:val="00C24226"/>
    <w:rsid w:val="00C24241"/>
    <w:rsid w:val="00C247D2"/>
    <w:rsid w:val="00C24968"/>
    <w:rsid w:val="00C24A70"/>
    <w:rsid w:val="00C27E2D"/>
    <w:rsid w:val="00C31594"/>
    <w:rsid w:val="00C317AA"/>
    <w:rsid w:val="00C31BDB"/>
    <w:rsid w:val="00C31D95"/>
    <w:rsid w:val="00C325C5"/>
    <w:rsid w:val="00C328F2"/>
    <w:rsid w:val="00C33553"/>
    <w:rsid w:val="00C343DF"/>
    <w:rsid w:val="00C344E3"/>
    <w:rsid w:val="00C34A7D"/>
    <w:rsid w:val="00C34B1A"/>
    <w:rsid w:val="00C34B73"/>
    <w:rsid w:val="00C35876"/>
    <w:rsid w:val="00C35884"/>
    <w:rsid w:val="00C3596F"/>
    <w:rsid w:val="00C36247"/>
    <w:rsid w:val="00C3671A"/>
    <w:rsid w:val="00C372F6"/>
    <w:rsid w:val="00C373F2"/>
    <w:rsid w:val="00C4008D"/>
    <w:rsid w:val="00C40424"/>
    <w:rsid w:val="00C40F65"/>
    <w:rsid w:val="00C41604"/>
    <w:rsid w:val="00C4213D"/>
    <w:rsid w:val="00C4276C"/>
    <w:rsid w:val="00C4329D"/>
    <w:rsid w:val="00C43374"/>
    <w:rsid w:val="00C44119"/>
    <w:rsid w:val="00C4431D"/>
    <w:rsid w:val="00C45A69"/>
    <w:rsid w:val="00C45F53"/>
    <w:rsid w:val="00C46AA2"/>
    <w:rsid w:val="00C46C48"/>
    <w:rsid w:val="00C471AC"/>
    <w:rsid w:val="00C475AA"/>
    <w:rsid w:val="00C50067"/>
    <w:rsid w:val="00C500C8"/>
    <w:rsid w:val="00C50BCF"/>
    <w:rsid w:val="00C5217A"/>
    <w:rsid w:val="00C542F0"/>
    <w:rsid w:val="00C54934"/>
    <w:rsid w:val="00C55E77"/>
    <w:rsid w:val="00C55F0E"/>
    <w:rsid w:val="00C5709A"/>
    <w:rsid w:val="00C57CDB"/>
    <w:rsid w:val="00C60A9B"/>
    <w:rsid w:val="00C60BA4"/>
    <w:rsid w:val="00C60DCB"/>
    <w:rsid w:val="00C60F8E"/>
    <w:rsid w:val="00C6108B"/>
    <w:rsid w:val="00C6245A"/>
    <w:rsid w:val="00C62A1D"/>
    <w:rsid w:val="00C62FB2"/>
    <w:rsid w:val="00C641F3"/>
    <w:rsid w:val="00C64862"/>
    <w:rsid w:val="00C64E52"/>
    <w:rsid w:val="00C66A9E"/>
    <w:rsid w:val="00C66B2F"/>
    <w:rsid w:val="00C671C5"/>
    <w:rsid w:val="00C7217E"/>
    <w:rsid w:val="00C7233D"/>
    <w:rsid w:val="00C723BC"/>
    <w:rsid w:val="00C73810"/>
    <w:rsid w:val="00C73C6C"/>
    <w:rsid w:val="00C73F85"/>
    <w:rsid w:val="00C73FE7"/>
    <w:rsid w:val="00C7480A"/>
    <w:rsid w:val="00C7508B"/>
    <w:rsid w:val="00C75554"/>
    <w:rsid w:val="00C76888"/>
    <w:rsid w:val="00C80482"/>
    <w:rsid w:val="00C80C9F"/>
    <w:rsid w:val="00C80D03"/>
    <w:rsid w:val="00C80D37"/>
    <w:rsid w:val="00C8151A"/>
    <w:rsid w:val="00C81770"/>
    <w:rsid w:val="00C81C99"/>
    <w:rsid w:val="00C81DA7"/>
    <w:rsid w:val="00C822A0"/>
    <w:rsid w:val="00C82355"/>
    <w:rsid w:val="00C824CE"/>
    <w:rsid w:val="00C82609"/>
    <w:rsid w:val="00C82804"/>
    <w:rsid w:val="00C834DA"/>
    <w:rsid w:val="00C855AC"/>
    <w:rsid w:val="00C85C0F"/>
    <w:rsid w:val="00C87821"/>
    <w:rsid w:val="00C8795F"/>
    <w:rsid w:val="00C903B7"/>
    <w:rsid w:val="00C903BD"/>
    <w:rsid w:val="00C91E90"/>
    <w:rsid w:val="00C925C3"/>
    <w:rsid w:val="00C92726"/>
    <w:rsid w:val="00C9365B"/>
    <w:rsid w:val="00C93755"/>
    <w:rsid w:val="00C94642"/>
    <w:rsid w:val="00C94AEE"/>
    <w:rsid w:val="00C94E76"/>
    <w:rsid w:val="00C95FF7"/>
    <w:rsid w:val="00C9659A"/>
    <w:rsid w:val="00C96AF0"/>
    <w:rsid w:val="00C975ED"/>
    <w:rsid w:val="00C97826"/>
    <w:rsid w:val="00CA10B9"/>
    <w:rsid w:val="00CA1130"/>
    <w:rsid w:val="00CA1F8F"/>
    <w:rsid w:val="00CA2591"/>
    <w:rsid w:val="00CA2C74"/>
    <w:rsid w:val="00CA3E44"/>
    <w:rsid w:val="00CA4C50"/>
    <w:rsid w:val="00CA51BB"/>
    <w:rsid w:val="00CA5EEF"/>
    <w:rsid w:val="00CA6689"/>
    <w:rsid w:val="00CA66EC"/>
    <w:rsid w:val="00CA713A"/>
    <w:rsid w:val="00CB00AD"/>
    <w:rsid w:val="00CB0B94"/>
    <w:rsid w:val="00CB0C72"/>
    <w:rsid w:val="00CB147A"/>
    <w:rsid w:val="00CB1AE8"/>
    <w:rsid w:val="00CB1CBD"/>
    <w:rsid w:val="00CB285C"/>
    <w:rsid w:val="00CB4BD0"/>
    <w:rsid w:val="00CB57E9"/>
    <w:rsid w:val="00CB6234"/>
    <w:rsid w:val="00CB62CB"/>
    <w:rsid w:val="00CB7A46"/>
    <w:rsid w:val="00CB7DD6"/>
    <w:rsid w:val="00CC0170"/>
    <w:rsid w:val="00CC0B46"/>
    <w:rsid w:val="00CC0BA3"/>
    <w:rsid w:val="00CC0F15"/>
    <w:rsid w:val="00CC3112"/>
    <w:rsid w:val="00CC3806"/>
    <w:rsid w:val="00CC472A"/>
    <w:rsid w:val="00CC49CD"/>
    <w:rsid w:val="00CC5AC9"/>
    <w:rsid w:val="00CC648A"/>
    <w:rsid w:val="00CC76CE"/>
    <w:rsid w:val="00CC7918"/>
    <w:rsid w:val="00CD081C"/>
    <w:rsid w:val="00CD0ABD"/>
    <w:rsid w:val="00CD20D6"/>
    <w:rsid w:val="00CD259C"/>
    <w:rsid w:val="00CD33A9"/>
    <w:rsid w:val="00CD4F0A"/>
    <w:rsid w:val="00CD5408"/>
    <w:rsid w:val="00CD5697"/>
    <w:rsid w:val="00CD6674"/>
    <w:rsid w:val="00CD7C5B"/>
    <w:rsid w:val="00CE01E4"/>
    <w:rsid w:val="00CE09AE"/>
    <w:rsid w:val="00CE0C3C"/>
    <w:rsid w:val="00CE2D15"/>
    <w:rsid w:val="00CE3B09"/>
    <w:rsid w:val="00CE3BEF"/>
    <w:rsid w:val="00CE3DDC"/>
    <w:rsid w:val="00CE3F65"/>
    <w:rsid w:val="00CE3FFA"/>
    <w:rsid w:val="00CE4BAA"/>
    <w:rsid w:val="00CE63EE"/>
    <w:rsid w:val="00CE7EE1"/>
    <w:rsid w:val="00CE7FBF"/>
    <w:rsid w:val="00CF12FD"/>
    <w:rsid w:val="00CF16FB"/>
    <w:rsid w:val="00CF2295"/>
    <w:rsid w:val="00CF28D4"/>
    <w:rsid w:val="00CF2A18"/>
    <w:rsid w:val="00CF2E45"/>
    <w:rsid w:val="00CF3BB2"/>
    <w:rsid w:val="00CF3BDE"/>
    <w:rsid w:val="00CF474F"/>
    <w:rsid w:val="00CF6654"/>
    <w:rsid w:val="00CF6B2A"/>
    <w:rsid w:val="00CF6F66"/>
    <w:rsid w:val="00CF7ACE"/>
    <w:rsid w:val="00CF7E12"/>
    <w:rsid w:val="00CF7F01"/>
    <w:rsid w:val="00D00A21"/>
    <w:rsid w:val="00D00CE6"/>
    <w:rsid w:val="00D020F4"/>
    <w:rsid w:val="00D02A3A"/>
    <w:rsid w:val="00D04391"/>
    <w:rsid w:val="00D04CE1"/>
    <w:rsid w:val="00D05769"/>
    <w:rsid w:val="00D05F32"/>
    <w:rsid w:val="00D06844"/>
    <w:rsid w:val="00D069A7"/>
    <w:rsid w:val="00D06DE1"/>
    <w:rsid w:val="00D070C8"/>
    <w:rsid w:val="00D07ABE"/>
    <w:rsid w:val="00D10053"/>
    <w:rsid w:val="00D10338"/>
    <w:rsid w:val="00D10F21"/>
    <w:rsid w:val="00D11A00"/>
    <w:rsid w:val="00D13972"/>
    <w:rsid w:val="00D152E1"/>
    <w:rsid w:val="00D15CF9"/>
    <w:rsid w:val="00D15DEC"/>
    <w:rsid w:val="00D16B13"/>
    <w:rsid w:val="00D175B1"/>
    <w:rsid w:val="00D17833"/>
    <w:rsid w:val="00D2026B"/>
    <w:rsid w:val="00D202C0"/>
    <w:rsid w:val="00D2176C"/>
    <w:rsid w:val="00D22352"/>
    <w:rsid w:val="00D22B92"/>
    <w:rsid w:val="00D22C65"/>
    <w:rsid w:val="00D267ED"/>
    <w:rsid w:val="00D2694A"/>
    <w:rsid w:val="00D277CF"/>
    <w:rsid w:val="00D3053B"/>
    <w:rsid w:val="00D30660"/>
    <w:rsid w:val="00D30761"/>
    <w:rsid w:val="00D307A6"/>
    <w:rsid w:val="00D312F2"/>
    <w:rsid w:val="00D3180E"/>
    <w:rsid w:val="00D31B15"/>
    <w:rsid w:val="00D33C85"/>
    <w:rsid w:val="00D344D7"/>
    <w:rsid w:val="00D36C35"/>
    <w:rsid w:val="00D37C76"/>
    <w:rsid w:val="00D37F72"/>
    <w:rsid w:val="00D40216"/>
    <w:rsid w:val="00D4140D"/>
    <w:rsid w:val="00D41C47"/>
    <w:rsid w:val="00D42073"/>
    <w:rsid w:val="00D423A4"/>
    <w:rsid w:val="00D4268D"/>
    <w:rsid w:val="00D43B49"/>
    <w:rsid w:val="00D4450B"/>
    <w:rsid w:val="00D45225"/>
    <w:rsid w:val="00D46755"/>
    <w:rsid w:val="00D46843"/>
    <w:rsid w:val="00D472B8"/>
    <w:rsid w:val="00D50050"/>
    <w:rsid w:val="00D502DB"/>
    <w:rsid w:val="00D51415"/>
    <w:rsid w:val="00D519F0"/>
    <w:rsid w:val="00D52AAA"/>
    <w:rsid w:val="00D52B13"/>
    <w:rsid w:val="00D53033"/>
    <w:rsid w:val="00D53161"/>
    <w:rsid w:val="00D5432B"/>
    <w:rsid w:val="00D54439"/>
    <w:rsid w:val="00D5494D"/>
    <w:rsid w:val="00D55AC6"/>
    <w:rsid w:val="00D5681F"/>
    <w:rsid w:val="00D574CA"/>
    <w:rsid w:val="00D576FF"/>
    <w:rsid w:val="00D57819"/>
    <w:rsid w:val="00D6072C"/>
    <w:rsid w:val="00D60767"/>
    <w:rsid w:val="00D608F4"/>
    <w:rsid w:val="00D618A3"/>
    <w:rsid w:val="00D62195"/>
    <w:rsid w:val="00D62544"/>
    <w:rsid w:val="00D63104"/>
    <w:rsid w:val="00D6369D"/>
    <w:rsid w:val="00D641A3"/>
    <w:rsid w:val="00D645F4"/>
    <w:rsid w:val="00D65117"/>
    <w:rsid w:val="00D654DB"/>
    <w:rsid w:val="00D65620"/>
    <w:rsid w:val="00D65FF8"/>
    <w:rsid w:val="00D6709A"/>
    <w:rsid w:val="00D6710D"/>
    <w:rsid w:val="00D67926"/>
    <w:rsid w:val="00D702A2"/>
    <w:rsid w:val="00D72663"/>
    <w:rsid w:val="00D72906"/>
    <w:rsid w:val="00D72BC8"/>
    <w:rsid w:val="00D72BCE"/>
    <w:rsid w:val="00D731A4"/>
    <w:rsid w:val="00D73E07"/>
    <w:rsid w:val="00D74654"/>
    <w:rsid w:val="00D74A52"/>
    <w:rsid w:val="00D74DE9"/>
    <w:rsid w:val="00D76639"/>
    <w:rsid w:val="00D7683C"/>
    <w:rsid w:val="00D7707D"/>
    <w:rsid w:val="00D77509"/>
    <w:rsid w:val="00D77E65"/>
    <w:rsid w:val="00D80DB1"/>
    <w:rsid w:val="00D8211B"/>
    <w:rsid w:val="00D826B4"/>
    <w:rsid w:val="00D82D05"/>
    <w:rsid w:val="00D83D74"/>
    <w:rsid w:val="00D84566"/>
    <w:rsid w:val="00D845D5"/>
    <w:rsid w:val="00D84B36"/>
    <w:rsid w:val="00D8531D"/>
    <w:rsid w:val="00D856FF"/>
    <w:rsid w:val="00D86E8F"/>
    <w:rsid w:val="00D87EF5"/>
    <w:rsid w:val="00D913E3"/>
    <w:rsid w:val="00D92951"/>
    <w:rsid w:val="00D93342"/>
    <w:rsid w:val="00D9485C"/>
    <w:rsid w:val="00D94B05"/>
    <w:rsid w:val="00D9667F"/>
    <w:rsid w:val="00DA0A93"/>
    <w:rsid w:val="00DA122F"/>
    <w:rsid w:val="00DA2283"/>
    <w:rsid w:val="00DA23B8"/>
    <w:rsid w:val="00DA3576"/>
    <w:rsid w:val="00DA3D06"/>
    <w:rsid w:val="00DA3D0C"/>
    <w:rsid w:val="00DA3EDB"/>
    <w:rsid w:val="00DA421B"/>
    <w:rsid w:val="00DA46AD"/>
    <w:rsid w:val="00DA6202"/>
    <w:rsid w:val="00DA63CC"/>
    <w:rsid w:val="00DA7631"/>
    <w:rsid w:val="00DA7F0D"/>
    <w:rsid w:val="00DB0550"/>
    <w:rsid w:val="00DB0975"/>
    <w:rsid w:val="00DB222D"/>
    <w:rsid w:val="00DB3652"/>
    <w:rsid w:val="00DB3F1D"/>
    <w:rsid w:val="00DB469B"/>
    <w:rsid w:val="00DB4DB4"/>
    <w:rsid w:val="00DB5542"/>
    <w:rsid w:val="00DB5AD9"/>
    <w:rsid w:val="00DB5DF0"/>
    <w:rsid w:val="00DB69F5"/>
    <w:rsid w:val="00DB6B0C"/>
    <w:rsid w:val="00DB7D1B"/>
    <w:rsid w:val="00DB7EF3"/>
    <w:rsid w:val="00DC066E"/>
    <w:rsid w:val="00DC0CA2"/>
    <w:rsid w:val="00DC176F"/>
    <w:rsid w:val="00DC1C04"/>
    <w:rsid w:val="00DC2149"/>
    <w:rsid w:val="00DC2B1D"/>
    <w:rsid w:val="00DC340B"/>
    <w:rsid w:val="00DC388D"/>
    <w:rsid w:val="00DC40E8"/>
    <w:rsid w:val="00DC6182"/>
    <w:rsid w:val="00DC6379"/>
    <w:rsid w:val="00DC77AA"/>
    <w:rsid w:val="00DD0981"/>
    <w:rsid w:val="00DD1324"/>
    <w:rsid w:val="00DD369B"/>
    <w:rsid w:val="00DD3BD5"/>
    <w:rsid w:val="00DD4535"/>
    <w:rsid w:val="00DD4C4B"/>
    <w:rsid w:val="00DD5B29"/>
    <w:rsid w:val="00DD6E92"/>
    <w:rsid w:val="00DD6EB7"/>
    <w:rsid w:val="00DD70FA"/>
    <w:rsid w:val="00DE0D1C"/>
    <w:rsid w:val="00DE2E19"/>
    <w:rsid w:val="00DE3143"/>
    <w:rsid w:val="00DE35F8"/>
    <w:rsid w:val="00DE385C"/>
    <w:rsid w:val="00DE5681"/>
    <w:rsid w:val="00DE6B23"/>
    <w:rsid w:val="00DE6B30"/>
    <w:rsid w:val="00DE6C9F"/>
    <w:rsid w:val="00DE710B"/>
    <w:rsid w:val="00DE7360"/>
    <w:rsid w:val="00DE780F"/>
    <w:rsid w:val="00DF15D7"/>
    <w:rsid w:val="00DF1CA0"/>
    <w:rsid w:val="00DF31F0"/>
    <w:rsid w:val="00DF3527"/>
    <w:rsid w:val="00DF35EF"/>
    <w:rsid w:val="00DF3D66"/>
    <w:rsid w:val="00DF3E12"/>
    <w:rsid w:val="00DF564D"/>
    <w:rsid w:val="00DF57CC"/>
    <w:rsid w:val="00DF57D5"/>
    <w:rsid w:val="00DF63DF"/>
    <w:rsid w:val="00DF69A3"/>
    <w:rsid w:val="00DF6CC2"/>
    <w:rsid w:val="00DF70B2"/>
    <w:rsid w:val="00DF787A"/>
    <w:rsid w:val="00DF7F9B"/>
    <w:rsid w:val="00E006E4"/>
    <w:rsid w:val="00E01AA0"/>
    <w:rsid w:val="00E02800"/>
    <w:rsid w:val="00E02AAD"/>
    <w:rsid w:val="00E02D4E"/>
    <w:rsid w:val="00E03A21"/>
    <w:rsid w:val="00E03A4B"/>
    <w:rsid w:val="00E03C85"/>
    <w:rsid w:val="00E04621"/>
    <w:rsid w:val="00E04A1E"/>
    <w:rsid w:val="00E04CC0"/>
    <w:rsid w:val="00E051FD"/>
    <w:rsid w:val="00E0666D"/>
    <w:rsid w:val="00E0769B"/>
    <w:rsid w:val="00E07E4A"/>
    <w:rsid w:val="00E11083"/>
    <w:rsid w:val="00E1190F"/>
    <w:rsid w:val="00E11C34"/>
    <w:rsid w:val="00E12E9D"/>
    <w:rsid w:val="00E1458E"/>
    <w:rsid w:val="00E14AFB"/>
    <w:rsid w:val="00E15490"/>
    <w:rsid w:val="00E163E8"/>
    <w:rsid w:val="00E16539"/>
    <w:rsid w:val="00E16650"/>
    <w:rsid w:val="00E20BEE"/>
    <w:rsid w:val="00E220C1"/>
    <w:rsid w:val="00E226DD"/>
    <w:rsid w:val="00E22A87"/>
    <w:rsid w:val="00E22D8B"/>
    <w:rsid w:val="00E2379F"/>
    <w:rsid w:val="00E245D5"/>
    <w:rsid w:val="00E2487B"/>
    <w:rsid w:val="00E267D3"/>
    <w:rsid w:val="00E30952"/>
    <w:rsid w:val="00E30EEE"/>
    <w:rsid w:val="00E31885"/>
    <w:rsid w:val="00E31C35"/>
    <w:rsid w:val="00E32D58"/>
    <w:rsid w:val="00E32E38"/>
    <w:rsid w:val="00E332E8"/>
    <w:rsid w:val="00E33B8F"/>
    <w:rsid w:val="00E33BF7"/>
    <w:rsid w:val="00E34364"/>
    <w:rsid w:val="00E35242"/>
    <w:rsid w:val="00E35821"/>
    <w:rsid w:val="00E359D7"/>
    <w:rsid w:val="00E36698"/>
    <w:rsid w:val="00E36843"/>
    <w:rsid w:val="00E37175"/>
    <w:rsid w:val="00E37400"/>
    <w:rsid w:val="00E37995"/>
    <w:rsid w:val="00E40624"/>
    <w:rsid w:val="00E40866"/>
    <w:rsid w:val="00E408BF"/>
    <w:rsid w:val="00E41148"/>
    <w:rsid w:val="00E4183C"/>
    <w:rsid w:val="00E41D30"/>
    <w:rsid w:val="00E42B25"/>
    <w:rsid w:val="00E4329F"/>
    <w:rsid w:val="00E43C77"/>
    <w:rsid w:val="00E44439"/>
    <w:rsid w:val="00E445AA"/>
    <w:rsid w:val="00E45568"/>
    <w:rsid w:val="00E455DB"/>
    <w:rsid w:val="00E46262"/>
    <w:rsid w:val="00E46D15"/>
    <w:rsid w:val="00E47E4E"/>
    <w:rsid w:val="00E507FF"/>
    <w:rsid w:val="00E535BF"/>
    <w:rsid w:val="00E53C1B"/>
    <w:rsid w:val="00E53EDE"/>
    <w:rsid w:val="00E544C1"/>
    <w:rsid w:val="00E54D26"/>
    <w:rsid w:val="00E55DFC"/>
    <w:rsid w:val="00E563EA"/>
    <w:rsid w:val="00E56930"/>
    <w:rsid w:val="00E5708C"/>
    <w:rsid w:val="00E57DB2"/>
    <w:rsid w:val="00E57F35"/>
    <w:rsid w:val="00E609F7"/>
    <w:rsid w:val="00E610D6"/>
    <w:rsid w:val="00E62A4F"/>
    <w:rsid w:val="00E63783"/>
    <w:rsid w:val="00E64307"/>
    <w:rsid w:val="00E64E83"/>
    <w:rsid w:val="00E65013"/>
    <w:rsid w:val="00E651DE"/>
    <w:rsid w:val="00E65202"/>
    <w:rsid w:val="00E654B6"/>
    <w:rsid w:val="00E657B2"/>
    <w:rsid w:val="00E663E4"/>
    <w:rsid w:val="00E67476"/>
    <w:rsid w:val="00E7081C"/>
    <w:rsid w:val="00E7145B"/>
    <w:rsid w:val="00E71C91"/>
    <w:rsid w:val="00E720DA"/>
    <w:rsid w:val="00E725CE"/>
    <w:rsid w:val="00E7277B"/>
    <w:rsid w:val="00E72952"/>
    <w:rsid w:val="00E72D22"/>
    <w:rsid w:val="00E74C99"/>
    <w:rsid w:val="00E74E87"/>
    <w:rsid w:val="00E75CBD"/>
    <w:rsid w:val="00E766D4"/>
    <w:rsid w:val="00E80182"/>
    <w:rsid w:val="00E8027B"/>
    <w:rsid w:val="00E806D2"/>
    <w:rsid w:val="00E80D29"/>
    <w:rsid w:val="00E80E90"/>
    <w:rsid w:val="00E80FBD"/>
    <w:rsid w:val="00E8132C"/>
    <w:rsid w:val="00E81437"/>
    <w:rsid w:val="00E8173A"/>
    <w:rsid w:val="00E81ECC"/>
    <w:rsid w:val="00E827FE"/>
    <w:rsid w:val="00E83067"/>
    <w:rsid w:val="00E840E7"/>
    <w:rsid w:val="00E84C92"/>
    <w:rsid w:val="00E85698"/>
    <w:rsid w:val="00E85BDE"/>
    <w:rsid w:val="00E86334"/>
    <w:rsid w:val="00E86489"/>
    <w:rsid w:val="00E86A5A"/>
    <w:rsid w:val="00E873C2"/>
    <w:rsid w:val="00E87930"/>
    <w:rsid w:val="00E93B66"/>
    <w:rsid w:val="00E93E80"/>
    <w:rsid w:val="00E93EC5"/>
    <w:rsid w:val="00E94093"/>
    <w:rsid w:val="00E94720"/>
    <w:rsid w:val="00E94A6B"/>
    <w:rsid w:val="00E94FE1"/>
    <w:rsid w:val="00E9535F"/>
    <w:rsid w:val="00E95B0F"/>
    <w:rsid w:val="00E95CC4"/>
    <w:rsid w:val="00E95D4F"/>
    <w:rsid w:val="00E961E8"/>
    <w:rsid w:val="00E96E8E"/>
    <w:rsid w:val="00E9732D"/>
    <w:rsid w:val="00EA04B4"/>
    <w:rsid w:val="00EA0BB5"/>
    <w:rsid w:val="00EA2CE4"/>
    <w:rsid w:val="00EA2D13"/>
    <w:rsid w:val="00EA2E26"/>
    <w:rsid w:val="00EA350E"/>
    <w:rsid w:val="00EA385B"/>
    <w:rsid w:val="00EA3903"/>
    <w:rsid w:val="00EA467F"/>
    <w:rsid w:val="00EA48D0"/>
    <w:rsid w:val="00EA4986"/>
    <w:rsid w:val="00EA4B41"/>
    <w:rsid w:val="00EA5F8E"/>
    <w:rsid w:val="00EA6A6E"/>
    <w:rsid w:val="00EA6DCB"/>
    <w:rsid w:val="00EB0302"/>
    <w:rsid w:val="00EB2BE9"/>
    <w:rsid w:val="00EB48F7"/>
    <w:rsid w:val="00EB4AE4"/>
    <w:rsid w:val="00EB5AA5"/>
    <w:rsid w:val="00EB5ADB"/>
    <w:rsid w:val="00EB5D4B"/>
    <w:rsid w:val="00EB5EA7"/>
    <w:rsid w:val="00EB6218"/>
    <w:rsid w:val="00EB69EF"/>
    <w:rsid w:val="00EB74F9"/>
    <w:rsid w:val="00EB7706"/>
    <w:rsid w:val="00EB77B4"/>
    <w:rsid w:val="00EC0B0E"/>
    <w:rsid w:val="00EC39A5"/>
    <w:rsid w:val="00EC4B87"/>
    <w:rsid w:val="00EC4F2E"/>
    <w:rsid w:val="00EC4F39"/>
    <w:rsid w:val="00EC578F"/>
    <w:rsid w:val="00EC6022"/>
    <w:rsid w:val="00EC693C"/>
    <w:rsid w:val="00EC70E0"/>
    <w:rsid w:val="00EC7497"/>
    <w:rsid w:val="00EC7772"/>
    <w:rsid w:val="00EC79C5"/>
    <w:rsid w:val="00ED007F"/>
    <w:rsid w:val="00ED0CBC"/>
    <w:rsid w:val="00ED0CC2"/>
    <w:rsid w:val="00ED1D84"/>
    <w:rsid w:val="00ED1EAB"/>
    <w:rsid w:val="00ED3E1B"/>
    <w:rsid w:val="00ED4344"/>
    <w:rsid w:val="00ED4BF0"/>
    <w:rsid w:val="00ED4C68"/>
    <w:rsid w:val="00ED4FA6"/>
    <w:rsid w:val="00ED5F52"/>
    <w:rsid w:val="00ED6406"/>
    <w:rsid w:val="00ED6892"/>
    <w:rsid w:val="00ED6FC5"/>
    <w:rsid w:val="00ED7FC9"/>
    <w:rsid w:val="00EE12BF"/>
    <w:rsid w:val="00EE13AE"/>
    <w:rsid w:val="00EE25EA"/>
    <w:rsid w:val="00EE276D"/>
    <w:rsid w:val="00EE2AF3"/>
    <w:rsid w:val="00EE3304"/>
    <w:rsid w:val="00EE34B6"/>
    <w:rsid w:val="00EE553E"/>
    <w:rsid w:val="00EE55B2"/>
    <w:rsid w:val="00EE59BA"/>
    <w:rsid w:val="00EE6058"/>
    <w:rsid w:val="00EE682B"/>
    <w:rsid w:val="00EE7CAE"/>
    <w:rsid w:val="00EE7DA9"/>
    <w:rsid w:val="00EF0074"/>
    <w:rsid w:val="00EF0397"/>
    <w:rsid w:val="00EF214A"/>
    <w:rsid w:val="00EF22B8"/>
    <w:rsid w:val="00EF34D3"/>
    <w:rsid w:val="00EF38CF"/>
    <w:rsid w:val="00EF3951"/>
    <w:rsid w:val="00EF3C89"/>
    <w:rsid w:val="00EF43C5"/>
    <w:rsid w:val="00EF57F2"/>
    <w:rsid w:val="00EF6B9E"/>
    <w:rsid w:val="00EF6D98"/>
    <w:rsid w:val="00EF6E56"/>
    <w:rsid w:val="00F027A3"/>
    <w:rsid w:val="00F02F18"/>
    <w:rsid w:val="00F03504"/>
    <w:rsid w:val="00F03C6B"/>
    <w:rsid w:val="00F047A1"/>
    <w:rsid w:val="00F04926"/>
    <w:rsid w:val="00F04FF6"/>
    <w:rsid w:val="00F0504C"/>
    <w:rsid w:val="00F100D0"/>
    <w:rsid w:val="00F109FC"/>
    <w:rsid w:val="00F11A69"/>
    <w:rsid w:val="00F12E58"/>
    <w:rsid w:val="00F13D95"/>
    <w:rsid w:val="00F16057"/>
    <w:rsid w:val="00F16324"/>
    <w:rsid w:val="00F16C5F"/>
    <w:rsid w:val="00F172D4"/>
    <w:rsid w:val="00F2022C"/>
    <w:rsid w:val="00F20AAB"/>
    <w:rsid w:val="00F20FE5"/>
    <w:rsid w:val="00F228D0"/>
    <w:rsid w:val="00F233C0"/>
    <w:rsid w:val="00F2375B"/>
    <w:rsid w:val="00F2381F"/>
    <w:rsid w:val="00F24F93"/>
    <w:rsid w:val="00F25056"/>
    <w:rsid w:val="00F25309"/>
    <w:rsid w:val="00F2540A"/>
    <w:rsid w:val="00F2561F"/>
    <w:rsid w:val="00F2629C"/>
    <w:rsid w:val="00F2637D"/>
    <w:rsid w:val="00F26E9C"/>
    <w:rsid w:val="00F26F13"/>
    <w:rsid w:val="00F27B9E"/>
    <w:rsid w:val="00F3099C"/>
    <w:rsid w:val="00F31334"/>
    <w:rsid w:val="00F3376E"/>
    <w:rsid w:val="00F3385E"/>
    <w:rsid w:val="00F33893"/>
    <w:rsid w:val="00F338FD"/>
    <w:rsid w:val="00F33998"/>
    <w:rsid w:val="00F342FD"/>
    <w:rsid w:val="00F34E9E"/>
    <w:rsid w:val="00F368C1"/>
    <w:rsid w:val="00F36DC0"/>
    <w:rsid w:val="00F400A1"/>
    <w:rsid w:val="00F40B6A"/>
    <w:rsid w:val="00F412E7"/>
    <w:rsid w:val="00F41684"/>
    <w:rsid w:val="00F418ED"/>
    <w:rsid w:val="00F4194B"/>
    <w:rsid w:val="00F42854"/>
    <w:rsid w:val="00F42EFD"/>
    <w:rsid w:val="00F44755"/>
    <w:rsid w:val="00F451CD"/>
    <w:rsid w:val="00F455E0"/>
    <w:rsid w:val="00F45E7C"/>
    <w:rsid w:val="00F47BEF"/>
    <w:rsid w:val="00F47D3F"/>
    <w:rsid w:val="00F5148E"/>
    <w:rsid w:val="00F5189F"/>
    <w:rsid w:val="00F525A9"/>
    <w:rsid w:val="00F52BE5"/>
    <w:rsid w:val="00F539A4"/>
    <w:rsid w:val="00F53DDC"/>
    <w:rsid w:val="00F5458D"/>
    <w:rsid w:val="00F54F3A"/>
    <w:rsid w:val="00F55028"/>
    <w:rsid w:val="00F5670E"/>
    <w:rsid w:val="00F57E08"/>
    <w:rsid w:val="00F57E5A"/>
    <w:rsid w:val="00F6036D"/>
    <w:rsid w:val="00F6042D"/>
    <w:rsid w:val="00F60892"/>
    <w:rsid w:val="00F6187C"/>
    <w:rsid w:val="00F61E6F"/>
    <w:rsid w:val="00F62F51"/>
    <w:rsid w:val="00F649A3"/>
    <w:rsid w:val="00F653A1"/>
    <w:rsid w:val="00F659E1"/>
    <w:rsid w:val="00F66304"/>
    <w:rsid w:val="00F668FF"/>
    <w:rsid w:val="00F670F7"/>
    <w:rsid w:val="00F70F25"/>
    <w:rsid w:val="00F71FAA"/>
    <w:rsid w:val="00F72442"/>
    <w:rsid w:val="00F72566"/>
    <w:rsid w:val="00F726F2"/>
    <w:rsid w:val="00F72DA6"/>
    <w:rsid w:val="00F73070"/>
    <w:rsid w:val="00F73385"/>
    <w:rsid w:val="00F73389"/>
    <w:rsid w:val="00F753F9"/>
    <w:rsid w:val="00F7613D"/>
    <w:rsid w:val="00F7677E"/>
    <w:rsid w:val="00F76F3C"/>
    <w:rsid w:val="00F808C5"/>
    <w:rsid w:val="00F81D0E"/>
    <w:rsid w:val="00F822C2"/>
    <w:rsid w:val="00F82EAE"/>
    <w:rsid w:val="00F832E1"/>
    <w:rsid w:val="00F85137"/>
    <w:rsid w:val="00F85369"/>
    <w:rsid w:val="00F858DD"/>
    <w:rsid w:val="00F878EF"/>
    <w:rsid w:val="00F905CA"/>
    <w:rsid w:val="00F905F1"/>
    <w:rsid w:val="00F908EC"/>
    <w:rsid w:val="00F912C6"/>
    <w:rsid w:val="00F924C6"/>
    <w:rsid w:val="00F93870"/>
    <w:rsid w:val="00F93DC9"/>
    <w:rsid w:val="00F93F91"/>
    <w:rsid w:val="00F94872"/>
    <w:rsid w:val="00F9547F"/>
    <w:rsid w:val="00F95BD2"/>
    <w:rsid w:val="00F95FAF"/>
    <w:rsid w:val="00F967E0"/>
    <w:rsid w:val="00F96A6A"/>
    <w:rsid w:val="00F96F56"/>
    <w:rsid w:val="00F96F78"/>
    <w:rsid w:val="00F9744E"/>
    <w:rsid w:val="00F97B7C"/>
    <w:rsid w:val="00F97C20"/>
    <w:rsid w:val="00FA0349"/>
    <w:rsid w:val="00FA08AC"/>
    <w:rsid w:val="00FA156D"/>
    <w:rsid w:val="00FA28C4"/>
    <w:rsid w:val="00FA294D"/>
    <w:rsid w:val="00FA43B6"/>
    <w:rsid w:val="00FA4C14"/>
    <w:rsid w:val="00FA5D63"/>
    <w:rsid w:val="00FA5D88"/>
    <w:rsid w:val="00FA5DE6"/>
    <w:rsid w:val="00FA67F5"/>
    <w:rsid w:val="00FA6A6E"/>
    <w:rsid w:val="00FA6D0A"/>
    <w:rsid w:val="00FA751A"/>
    <w:rsid w:val="00FA7AEE"/>
    <w:rsid w:val="00FA7B9A"/>
    <w:rsid w:val="00FB0152"/>
    <w:rsid w:val="00FB1482"/>
    <w:rsid w:val="00FB1A63"/>
    <w:rsid w:val="00FB2188"/>
    <w:rsid w:val="00FB29A4"/>
    <w:rsid w:val="00FB33E4"/>
    <w:rsid w:val="00FB3676"/>
    <w:rsid w:val="00FB383A"/>
    <w:rsid w:val="00FB3858"/>
    <w:rsid w:val="00FB414F"/>
    <w:rsid w:val="00FB43C4"/>
    <w:rsid w:val="00FB5641"/>
    <w:rsid w:val="00FB5EDC"/>
    <w:rsid w:val="00FB65E7"/>
    <w:rsid w:val="00FB6C2B"/>
    <w:rsid w:val="00FB6ECD"/>
    <w:rsid w:val="00FB7133"/>
    <w:rsid w:val="00FB793B"/>
    <w:rsid w:val="00FB7B3A"/>
    <w:rsid w:val="00FC0354"/>
    <w:rsid w:val="00FC11FE"/>
    <w:rsid w:val="00FC18E0"/>
    <w:rsid w:val="00FC19AE"/>
    <w:rsid w:val="00FC20C3"/>
    <w:rsid w:val="00FC2893"/>
    <w:rsid w:val="00FC29BA"/>
    <w:rsid w:val="00FC2B95"/>
    <w:rsid w:val="00FC2E3F"/>
    <w:rsid w:val="00FC36C2"/>
    <w:rsid w:val="00FC3B63"/>
    <w:rsid w:val="00FC3E02"/>
    <w:rsid w:val="00FC4CCE"/>
    <w:rsid w:val="00FC5004"/>
    <w:rsid w:val="00FC52C2"/>
    <w:rsid w:val="00FC5CFA"/>
    <w:rsid w:val="00FC64E4"/>
    <w:rsid w:val="00FC688D"/>
    <w:rsid w:val="00FC6DB7"/>
    <w:rsid w:val="00FC6F24"/>
    <w:rsid w:val="00FD0031"/>
    <w:rsid w:val="00FD0E81"/>
    <w:rsid w:val="00FD13D1"/>
    <w:rsid w:val="00FD147A"/>
    <w:rsid w:val="00FD24F1"/>
    <w:rsid w:val="00FD33DE"/>
    <w:rsid w:val="00FD3FDD"/>
    <w:rsid w:val="00FD4750"/>
    <w:rsid w:val="00FD4837"/>
    <w:rsid w:val="00FD554D"/>
    <w:rsid w:val="00FD5B24"/>
    <w:rsid w:val="00FD5ED8"/>
    <w:rsid w:val="00FD6578"/>
    <w:rsid w:val="00FD6899"/>
    <w:rsid w:val="00FD6E53"/>
    <w:rsid w:val="00FE08A6"/>
    <w:rsid w:val="00FE1231"/>
    <w:rsid w:val="00FE1734"/>
    <w:rsid w:val="00FE2AFF"/>
    <w:rsid w:val="00FE30C5"/>
    <w:rsid w:val="00FE31E9"/>
    <w:rsid w:val="00FE362B"/>
    <w:rsid w:val="00FE37EF"/>
    <w:rsid w:val="00FE523F"/>
    <w:rsid w:val="00FE54D6"/>
    <w:rsid w:val="00FE5833"/>
    <w:rsid w:val="00FE5C16"/>
    <w:rsid w:val="00FE703F"/>
    <w:rsid w:val="00FF0D93"/>
    <w:rsid w:val="00FF1430"/>
    <w:rsid w:val="00FF1544"/>
    <w:rsid w:val="00FF1AB9"/>
    <w:rsid w:val="00FF291B"/>
    <w:rsid w:val="00FF322C"/>
    <w:rsid w:val="00FF32B1"/>
    <w:rsid w:val="00FF373C"/>
    <w:rsid w:val="00FF42CB"/>
    <w:rsid w:val="00FF4C28"/>
    <w:rsid w:val="00FF5499"/>
    <w:rsid w:val="00FF5BCE"/>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7EF6"/>
    <w:pPr>
      <w:spacing w:before="240" w:line="240" w:lineRule="atLeast"/>
    </w:pPr>
    <w:rPr>
      <w:lang w:val="en-GB"/>
    </w:rPr>
  </w:style>
  <w:style w:type="paragraph" w:styleId="1">
    <w:name w:val="heading 1"/>
    <w:basedOn w:val="2"/>
    <w:next w:val="a"/>
    <w:qFormat/>
    <w:rsid w:val="0050594C"/>
    <w:pPr>
      <w:outlineLvl w:val="0"/>
    </w:pPr>
  </w:style>
  <w:style w:type="paragraph" w:styleId="2">
    <w:name w:val="heading 2"/>
    <w:basedOn w:val="a"/>
    <w:next w:val="a"/>
    <w:qFormat/>
    <w:rsid w:val="001F4470"/>
    <w:pPr>
      <w:keepNext/>
      <w:keepLines/>
      <w:spacing w:before="280"/>
      <w:outlineLvl w:val="1"/>
    </w:pPr>
    <w:rPr>
      <w:rFonts w:ascii="Arial" w:hAnsi="Arial"/>
      <w:b/>
      <w:sz w:val="22"/>
      <w:szCs w:val="22"/>
    </w:rPr>
  </w:style>
  <w:style w:type="paragraph" w:styleId="3">
    <w:name w:val="heading 3"/>
    <w:basedOn w:val="a"/>
    <w:next w:val="a"/>
    <w:qFormat/>
    <w:rsid w:val="001F4470"/>
    <w:pPr>
      <w:keepNext/>
      <w:keepLines/>
      <w:spacing w:after="60"/>
      <w:outlineLvl w:val="2"/>
    </w:pPr>
    <w:rPr>
      <w:rFonts w:ascii="Arial" w:hAnsi="Arial"/>
      <w:b/>
      <w:sz w:val="22"/>
      <w:szCs w:val="18"/>
    </w:rPr>
  </w:style>
  <w:style w:type="paragraph" w:styleId="5">
    <w:name w:val="heading 5"/>
    <w:basedOn w:val="a"/>
    <w:next w:val="a"/>
    <w:link w:val="50"/>
    <w:semiHidden/>
    <w:unhideWhenUsed/>
    <w:qFormat/>
    <w:rsid w:val="009A746E"/>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4B3B"/>
    <w:pPr>
      <w:pBdr>
        <w:top w:val="single" w:sz="6" w:space="1" w:color="auto"/>
      </w:pBdr>
      <w:tabs>
        <w:tab w:val="center" w:pos="6480"/>
        <w:tab w:val="right" w:pos="12960"/>
      </w:tabs>
    </w:pPr>
    <w:rPr>
      <w:sz w:val="24"/>
    </w:rPr>
  </w:style>
  <w:style w:type="paragraph" w:styleId="a4">
    <w:name w:val="header"/>
    <w:basedOn w:val="a"/>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5">
    <w:name w:val="Body Text Indent"/>
    <w:basedOn w:val="a"/>
    <w:rsid w:val="00654B3B"/>
    <w:pPr>
      <w:ind w:left="720" w:hanging="720"/>
    </w:pPr>
  </w:style>
  <w:style w:type="character" w:styleId="a6">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a7"/>
    <w:next w:val="a"/>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a8">
    <w:name w:val="Table Grid"/>
    <w:basedOn w:val="a1"/>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rsid w:val="00E637E6"/>
    <w:rPr>
      <w:rFonts w:ascii="Tahoma" w:hAnsi="Tahoma"/>
      <w:sz w:val="16"/>
      <w:szCs w:val="16"/>
    </w:rPr>
  </w:style>
  <w:style w:type="character" w:customStyle="1" w:styleId="aa">
    <w:name w:val="批注框文本 字符"/>
    <w:link w:val="a9"/>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b">
    <w:name w:val="annotation reference"/>
    <w:uiPriority w:val="99"/>
    <w:unhideWhenUsed/>
    <w:rsid w:val="00DE6345"/>
    <w:rPr>
      <w:sz w:val="16"/>
      <w:szCs w:val="16"/>
    </w:rPr>
  </w:style>
  <w:style w:type="paragraph" w:styleId="ac">
    <w:name w:val="annotation text"/>
    <w:basedOn w:val="a"/>
    <w:link w:val="ad"/>
    <w:uiPriority w:val="99"/>
    <w:unhideWhenUsed/>
    <w:rsid w:val="00DE6345"/>
    <w:pPr>
      <w:spacing w:after="200"/>
    </w:pPr>
    <w:rPr>
      <w:rFonts w:ascii="Calibri" w:hAnsi="Calibri"/>
    </w:rPr>
  </w:style>
  <w:style w:type="character" w:customStyle="1" w:styleId="ad">
    <w:name w:val="批注文字 字符"/>
    <w:link w:val="ac"/>
    <w:uiPriority w:val="99"/>
    <w:rsid w:val="00DE6345"/>
    <w:rPr>
      <w:rFonts w:ascii="Calibri" w:hAnsi="Calibri"/>
    </w:rPr>
  </w:style>
  <w:style w:type="paragraph" w:styleId="ae">
    <w:name w:val="Normal (Web)"/>
    <w:basedOn w:val="a"/>
    <w:uiPriority w:val="99"/>
    <w:unhideWhenUsed/>
    <w:rsid w:val="00DE6345"/>
    <w:pPr>
      <w:spacing w:before="100" w:beforeAutospacing="1" w:after="100" w:afterAutospacing="1"/>
    </w:pPr>
    <w:rPr>
      <w:sz w:val="24"/>
      <w:szCs w:val="24"/>
      <w:lang w:val="en-US"/>
    </w:rPr>
  </w:style>
  <w:style w:type="paragraph" w:styleId="af">
    <w:name w:val="annotation subject"/>
    <w:basedOn w:val="ac"/>
    <w:next w:val="ac"/>
    <w:link w:val="af0"/>
    <w:rsid w:val="00FD24D4"/>
    <w:pPr>
      <w:spacing w:after="0"/>
    </w:pPr>
    <w:rPr>
      <w:b/>
      <w:bCs/>
    </w:rPr>
  </w:style>
  <w:style w:type="character" w:customStyle="1" w:styleId="af0">
    <w:name w:val="批注主题 字符"/>
    <w:link w:val="af"/>
    <w:rsid w:val="00FD24D4"/>
    <w:rPr>
      <w:rFonts w:ascii="Calibri" w:hAnsi="Calibri"/>
      <w:b/>
      <w:bCs/>
      <w:lang w:val="en-GB"/>
    </w:rPr>
  </w:style>
  <w:style w:type="paragraph" w:customStyle="1" w:styleId="DL">
    <w:name w:val="DL"/>
    <w:aliases w:val="DashedList2,D,DashedList,DashedList3,DL1"/>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f1">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f2">
    <w:name w:val="Placeholder Text"/>
    <w:basedOn w:val="a0"/>
    <w:uiPriority w:val="99"/>
    <w:semiHidden/>
    <w:rsid w:val="00FF7EE7"/>
    <w:rPr>
      <w:color w:val="808080"/>
    </w:rPr>
  </w:style>
  <w:style w:type="paragraph" w:styleId="af3">
    <w:name w:val="List Paragraph"/>
    <w:basedOn w:val="a"/>
    <w:uiPriority w:val="34"/>
    <w:qFormat/>
    <w:rsid w:val="00884237"/>
    <w:pPr>
      <w:ind w:leftChars="400" w:left="800"/>
    </w:pPr>
  </w:style>
  <w:style w:type="paragraph" w:customStyle="1" w:styleId="SP990150">
    <w:name w:val="SP.9.90150"/>
    <w:basedOn w:val="a"/>
    <w:next w:val="a"/>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a"/>
    <w:next w:val="a"/>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a"/>
    <w:next w:val="a"/>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a"/>
    <w:next w:val="a"/>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a"/>
    <w:next w:val="a"/>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a"/>
    <w:next w:val="a"/>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a"/>
    <w:next w:val="a"/>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a"/>
    <w:next w:val="a"/>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a"/>
    <w:next w:val="a"/>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a"/>
    <w:next w:val="a"/>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a"/>
    <w:next w:val="a"/>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a"/>
    <w:next w:val="a"/>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af4">
    <w:name w:val="Bibliography"/>
    <w:basedOn w:val="a"/>
    <w:next w:val="a"/>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af5">
    <w:name w:val="Strong"/>
    <w:basedOn w:val="a0"/>
    <w:qFormat/>
    <w:rsid w:val="00771DCF"/>
    <w:rPr>
      <w:b/>
      <w:bCs/>
    </w:rPr>
  </w:style>
  <w:style w:type="paragraph" w:styleId="af6">
    <w:name w:val="caption"/>
    <w:basedOn w:val="a"/>
    <w:next w:val="a"/>
    <w:unhideWhenUsed/>
    <w:qFormat/>
    <w:rsid w:val="007B4723"/>
    <w:rPr>
      <w:b/>
      <w:bCs/>
    </w:rPr>
  </w:style>
  <w:style w:type="character" w:styleId="af7">
    <w:name w:val="Unresolved Mention"/>
    <w:basedOn w:val="a0"/>
    <w:uiPriority w:val="99"/>
    <w:semiHidden/>
    <w:unhideWhenUsed/>
    <w:rsid w:val="005A62F8"/>
    <w:rPr>
      <w:color w:val="605E5C"/>
      <w:shd w:val="clear" w:color="auto" w:fill="E1DFDD"/>
    </w:rPr>
  </w:style>
  <w:style w:type="character" w:customStyle="1" w:styleId="fontstyle01">
    <w:name w:val="fontstyle01"/>
    <w:basedOn w:val="a0"/>
    <w:rsid w:val="007E6247"/>
    <w:rPr>
      <w:rFonts w:ascii="Arial-BoldMT" w:hAnsi="Arial-BoldMT" w:hint="default"/>
      <w:b/>
      <w:bCs/>
      <w:i w:val="0"/>
      <w:iCs w:val="0"/>
      <w:color w:val="000000"/>
      <w:sz w:val="20"/>
      <w:szCs w:val="20"/>
    </w:rPr>
  </w:style>
  <w:style w:type="paragraph" w:styleId="a7">
    <w:name w:val="Subtitle"/>
    <w:basedOn w:val="T"/>
    <w:next w:val="a"/>
    <w:link w:val="af8"/>
    <w:qFormat/>
    <w:rsid w:val="0050594C"/>
    <w:rPr>
      <w:b/>
      <w:bCs/>
      <w:i/>
      <w:iCs/>
      <w:w w:val="100"/>
    </w:rPr>
  </w:style>
  <w:style w:type="character" w:customStyle="1" w:styleId="af8">
    <w:name w:val="副标题 字符"/>
    <w:basedOn w:val="a0"/>
    <w:link w:val="a7"/>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BodyTextSingle">
    <w:name w:val="Body Text_Single"/>
    <w:aliases w:val="b1"/>
    <w:basedOn w:val="a"/>
    <w:rsid w:val="006B04B6"/>
    <w:pPr>
      <w:spacing w:before="0" w:after="240" w:line="240" w:lineRule="auto"/>
      <w:jc w:val="both"/>
    </w:pPr>
    <w:rPr>
      <w:rFonts w:eastAsia="宋体"/>
      <w:sz w:val="24"/>
      <w:lang w:val="en-US" w:eastAsia="en-US"/>
    </w:rPr>
  </w:style>
  <w:style w:type="paragraph" w:customStyle="1" w:styleId="CellBodyCentered">
    <w:name w:val="CellBodyCentered"/>
    <w:uiPriority w:val="99"/>
    <w:rsid w:val="006B04B6"/>
    <w:pPr>
      <w:widowControl w:val="0"/>
      <w:suppressAutoHyphens/>
      <w:autoSpaceDE w:val="0"/>
      <w:autoSpaceDN w:val="0"/>
      <w:adjustRightInd w:val="0"/>
      <w:spacing w:line="180" w:lineRule="atLeast"/>
      <w:jc w:val="center"/>
    </w:pPr>
    <w:rPr>
      <w:rFonts w:eastAsia="等线"/>
      <w:color w:val="000000"/>
      <w:w w:val="0"/>
      <w:sz w:val="18"/>
      <w:szCs w:val="18"/>
      <w:lang w:eastAsia="en-US"/>
    </w:rPr>
  </w:style>
  <w:style w:type="paragraph" w:customStyle="1" w:styleId="SP16188810">
    <w:name w:val="SP.16.188810"/>
    <w:basedOn w:val="Default"/>
    <w:next w:val="Default"/>
    <w:uiPriority w:val="99"/>
    <w:rsid w:val="005750A7"/>
    <w:pPr>
      <w:widowControl w:val="0"/>
    </w:pPr>
    <w:rPr>
      <w:rFonts w:ascii="Arial" w:hAnsi="Arial" w:cs="Arial"/>
      <w:color w:val="auto"/>
    </w:rPr>
  </w:style>
  <w:style w:type="paragraph" w:customStyle="1" w:styleId="SP16188821">
    <w:name w:val="SP.16.188821"/>
    <w:basedOn w:val="Default"/>
    <w:next w:val="Default"/>
    <w:uiPriority w:val="99"/>
    <w:rsid w:val="005750A7"/>
    <w:pPr>
      <w:widowControl w:val="0"/>
    </w:pPr>
    <w:rPr>
      <w:rFonts w:ascii="Arial" w:hAnsi="Arial" w:cs="Arial"/>
      <w:color w:val="auto"/>
    </w:rPr>
  </w:style>
  <w:style w:type="paragraph" w:customStyle="1" w:styleId="SP16188432">
    <w:name w:val="SP.16.188432"/>
    <w:basedOn w:val="Default"/>
    <w:next w:val="Default"/>
    <w:uiPriority w:val="99"/>
    <w:rsid w:val="005750A7"/>
    <w:pPr>
      <w:widowControl w:val="0"/>
    </w:pPr>
    <w:rPr>
      <w:rFonts w:ascii="Arial" w:hAnsi="Arial" w:cs="Arial"/>
      <w:color w:val="auto"/>
    </w:rPr>
  </w:style>
  <w:style w:type="character" w:customStyle="1" w:styleId="SC16323589">
    <w:name w:val="SC.16.323589"/>
    <w:uiPriority w:val="99"/>
    <w:rsid w:val="005750A7"/>
    <w:rPr>
      <w:b/>
      <w:bCs/>
      <w:color w:val="000000"/>
      <w:sz w:val="20"/>
      <w:szCs w:val="20"/>
    </w:rPr>
  </w:style>
  <w:style w:type="paragraph" w:customStyle="1" w:styleId="SP10233602">
    <w:name w:val="SP.10.233602"/>
    <w:basedOn w:val="Default"/>
    <w:next w:val="Default"/>
    <w:uiPriority w:val="99"/>
    <w:rsid w:val="00BC4DE4"/>
    <w:pPr>
      <w:widowControl w:val="0"/>
    </w:pPr>
    <w:rPr>
      <w:rFonts w:ascii="Arial" w:hAnsi="Arial" w:cs="Arial"/>
      <w:color w:val="auto"/>
    </w:rPr>
  </w:style>
  <w:style w:type="paragraph" w:customStyle="1" w:styleId="SP10233771">
    <w:name w:val="SP.10.233771"/>
    <w:basedOn w:val="Default"/>
    <w:next w:val="Default"/>
    <w:uiPriority w:val="99"/>
    <w:rsid w:val="00BC4DE4"/>
    <w:pPr>
      <w:widowControl w:val="0"/>
    </w:pPr>
    <w:rPr>
      <w:rFonts w:ascii="Arial" w:hAnsi="Arial" w:cs="Arial"/>
      <w:color w:val="auto"/>
    </w:rPr>
  </w:style>
  <w:style w:type="character" w:customStyle="1" w:styleId="SC10319501">
    <w:name w:val="SC.10.319501"/>
    <w:uiPriority w:val="99"/>
    <w:rsid w:val="00BC4DE4"/>
    <w:rPr>
      <w:b/>
      <w:bCs/>
      <w:color w:val="000000"/>
      <w:sz w:val="20"/>
      <w:szCs w:val="20"/>
    </w:rPr>
  </w:style>
  <w:style w:type="paragraph" w:styleId="af9">
    <w:name w:val="Body Text"/>
    <w:basedOn w:val="a"/>
    <w:link w:val="afa"/>
    <w:semiHidden/>
    <w:unhideWhenUsed/>
    <w:rsid w:val="00147A97"/>
    <w:pPr>
      <w:spacing w:after="120"/>
    </w:pPr>
  </w:style>
  <w:style w:type="character" w:customStyle="1" w:styleId="afa">
    <w:name w:val="正文文本 字符"/>
    <w:basedOn w:val="a0"/>
    <w:link w:val="af9"/>
    <w:semiHidden/>
    <w:rsid w:val="00147A97"/>
    <w:rPr>
      <w:lang w:val="en-GB"/>
    </w:rPr>
  </w:style>
  <w:style w:type="character" w:customStyle="1" w:styleId="skip">
    <w:name w:val="skip"/>
    <w:basedOn w:val="a0"/>
    <w:rsid w:val="00B1549C"/>
  </w:style>
  <w:style w:type="character" w:customStyle="1" w:styleId="apple-converted-space">
    <w:name w:val="apple-converted-space"/>
    <w:basedOn w:val="a0"/>
    <w:rsid w:val="00B1549C"/>
  </w:style>
  <w:style w:type="character" w:customStyle="1" w:styleId="50">
    <w:name w:val="标题 5 字符"/>
    <w:basedOn w:val="a0"/>
    <w:link w:val="5"/>
    <w:semiHidden/>
    <w:rsid w:val="009A746E"/>
    <w:rPr>
      <w:b/>
      <w:bCs/>
      <w:sz w:val="28"/>
      <w:szCs w:val="28"/>
      <w:lang w:val="en-GB"/>
    </w:rPr>
  </w:style>
  <w:style w:type="paragraph" w:customStyle="1" w:styleId="SP10233749">
    <w:name w:val="SP.10.233749"/>
    <w:basedOn w:val="Default"/>
    <w:next w:val="Default"/>
    <w:uiPriority w:val="99"/>
    <w:rsid w:val="00CC3112"/>
    <w:pPr>
      <w:widowControl w:val="0"/>
    </w:pPr>
    <w:rPr>
      <w:color w:val="auto"/>
    </w:rPr>
  </w:style>
  <w:style w:type="paragraph" w:customStyle="1" w:styleId="TableParagraph">
    <w:name w:val="Table Paragraph"/>
    <w:basedOn w:val="a"/>
    <w:uiPriority w:val="1"/>
    <w:qFormat/>
    <w:rsid w:val="00A12862"/>
    <w:pPr>
      <w:widowControl w:val="0"/>
      <w:autoSpaceDE w:val="0"/>
      <w:autoSpaceDN w:val="0"/>
      <w:adjustRightInd w:val="0"/>
      <w:spacing w:before="0" w:line="240" w:lineRule="auto"/>
    </w:pPr>
    <w:rPr>
      <w:rFonts w:eastAsiaTheme="minorEastAsia"/>
      <w:sz w:val="24"/>
      <w:szCs w:val="24"/>
      <w:lang w:val="en-US" w:eastAsia="zh-CN"/>
    </w:rPr>
  </w:style>
  <w:style w:type="character" w:customStyle="1" w:styleId="SC10319505">
    <w:name w:val="SC.10.319505"/>
    <w:uiPriority w:val="99"/>
    <w:rsid w:val="00FE523F"/>
    <w:rPr>
      <w:b/>
      <w:bCs/>
      <w:i/>
      <w:iCs/>
      <w:color w:val="000000"/>
      <w:sz w:val="22"/>
      <w:szCs w:val="22"/>
    </w:rPr>
  </w:style>
  <w:style w:type="character" w:customStyle="1" w:styleId="SC11323594">
    <w:name w:val="SC.11.323594"/>
    <w:uiPriority w:val="99"/>
    <w:rsid w:val="00FE523F"/>
    <w:rPr>
      <w:b/>
      <w:bCs/>
      <w:i/>
      <w:iCs/>
      <w:color w:val="000000"/>
      <w:sz w:val="22"/>
      <w:szCs w:val="22"/>
    </w:rPr>
  </w:style>
  <w:style w:type="paragraph" w:customStyle="1" w:styleId="cellbody2">
    <w:name w:val="cellbody2"/>
    <w:uiPriority w:val="99"/>
    <w:rsid w:val="00C471AC"/>
    <w:pPr>
      <w:widowControl w:val="0"/>
      <w:autoSpaceDE w:val="0"/>
      <w:autoSpaceDN w:val="0"/>
      <w:adjustRightInd w:val="0"/>
      <w:spacing w:line="160" w:lineRule="atLeast"/>
      <w:jc w:val="center"/>
    </w:pPr>
    <w:rPr>
      <w:rFonts w:ascii="Arial" w:eastAsiaTheme="minorEastAsia" w:hAnsi="Arial" w:cs="Arial"/>
      <w:color w:val="000000"/>
      <w:w w:val="1"/>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2133022">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1715067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0492905">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2890880">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1855806">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4498347">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056910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786512025">
      <w:bodyDiv w:val="1"/>
      <w:marLeft w:val="0"/>
      <w:marRight w:val="0"/>
      <w:marTop w:val="0"/>
      <w:marBottom w:val="0"/>
      <w:divBdr>
        <w:top w:val="none" w:sz="0" w:space="0" w:color="auto"/>
        <w:left w:val="none" w:sz="0" w:space="0" w:color="auto"/>
        <w:bottom w:val="none" w:sz="0" w:space="0" w:color="auto"/>
        <w:right w:val="none" w:sz="0" w:space="0" w:color="auto"/>
      </w:divBdr>
    </w:div>
    <w:div w:id="791705922">
      <w:bodyDiv w:val="1"/>
      <w:marLeft w:val="0"/>
      <w:marRight w:val="0"/>
      <w:marTop w:val="0"/>
      <w:marBottom w:val="0"/>
      <w:divBdr>
        <w:top w:val="none" w:sz="0" w:space="0" w:color="auto"/>
        <w:left w:val="none" w:sz="0" w:space="0" w:color="auto"/>
        <w:bottom w:val="none" w:sz="0" w:space="0" w:color="auto"/>
        <w:right w:val="none" w:sz="0" w:space="0" w:color="auto"/>
      </w:divBdr>
      <w:divsChild>
        <w:div w:id="1770539969">
          <w:marLeft w:val="547"/>
          <w:marRight w:val="0"/>
          <w:marTop w:val="58"/>
          <w:marBottom w:val="0"/>
          <w:divBdr>
            <w:top w:val="none" w:sz="0" w:space="0" w:color="auto"/>
            <w:left w:val="none" w:sz="0" w:space="0" w:color="auto"/>
            <w:bottom w:val="none" w:sz="0" w:space="0" w:color="auto"/>
            <w:right w:val="none" w:sz="0" w:space="0" w:color="auto"/>
          </w:divBdr>
        </w:div>
        <w:div w:id="1643195679">
          <w:marLeft w:val="547"/>
          <w:marRight w:val="0"/>
          <w:marTop w:val="58"/>
          <w:marBottom w:val="0"/>
          <w:divBdr>
            <w:top w:val="none" w:sz="0" w:space="0" w:color="auto"/>
            <w:left w:val="none" w:sz="0" w:space="0" w:color="auto"/>
            <w:bottom w:val="none" w:sz="0" w:space="0" w:color="auto"/>
            <w:right w:val="none" w:sz="0" w:space="0" w:color="auto"/>
          </w:divBdr>
        </w:div>
        <w:div w:id="716975608">
          <w:marLeft w:val="547"/>
          <w:marRight w:val="0"/>
          <w:marTop w:val="58"/>
          <w:marBottom w:val="0"/>
          <w:divBdr>
            <w:top w:val="none" w:sz="0" w:space="0" w:color="auto"/>
            <w:left w:val="none" w:sz="0" w:space="0" w:color="auto"/>
            <w:bottom w:val="none" w:sz="0" w:space="0" w:color="auto"/>
            <w:right w:val="none" w:sz="0" w:space="0" w:color="auto"/>
          </w:divBdr>
        </w:div>
        <w:div w:id="1978603464">
          <w:marLeft w:val="547"/>
          <w:marRight w:val="0"/>
          <w:marTop w:val="58"/>
          <w:marBottom w:val="0"/>
          <w:divBdr>
            <w:top w:val="none" w:sz="0" w:space="0" w:color="auto"/>
            <w:left w:val="none" w:sz="0" w:space="0" w:color="auto"/>
            <w:bottom w:val="none" w:sz="0" w:space="0" w:color="auto"/>
            <w:right w:val="none" w:sz="0" w:space="0" w:color="auto"/>
          </w:divBdr>
        </w:div>
        <w:div w:id="1746679968">
          <w:marLeft w:val="547"/>
          <w:marRight w:val="0"/>
          <w:marTop w:val="58"/>
          <w:marBottom w:val="0"/>
          <w:divBdr>
            <w:top w:val="none" w:sz="0" w:space="0" w:color="auto"/>
            <w:left w:val="none" w:sz="0" w:space="0" w:color="auto"/>
            <w:bottom w:val="none" w:sz="0" w:space="0" w:color="auto"/>
            <w:right w:val="none" w:sz="0" w:space="0" w:color="auto"/>
          </w:divBdr>
        </w:div>
        <w:div w:id="1568223140">
          <w:marLeft w:val="547"/>
          <w:marRight w:val="0"/>
          <w:marTop w:val="58"/>
          <w:marBottom w:val="0"/>
          <w:divBdr>
            <w:top w:val="none" w:sz="0" w:space="0" w:color="auto"/>
            <w:left w:val="none" w:sz="0" w:space="0" w:color="auto"/>
            <w:bottom w:val="none" w:sz="0" w:space="0" w:color="auto"/>
            <w:right w:val="none" w:sz="0" w:space="0" w:color="auto"/>
          </w:divBdr>
        </w:div>
        <w:div w:id="627056461">
          <w:marLeft w:val="547"/>
          <w:marRight w:val="0"/>
          <w:marTop w:val="58"/>
          <w:marBottom w:val="0"/>
          <w:divBdr>
            <w:top w:val="none" w:sz="0" w:space="0" w:color="auto"/>
            <w:left w:val="none" w:sz="0" w:space="0" w:color="auto"/>
            <w:bottom w:val="none" w:sz="0" w:space="0" w:color="auto"/>
            <w:right w:val="none" w:sz="0" w:space="0" w:color="auto"/>
          </w:divBdr>
        </w:div>
        <w:div w:id="702831520">
          <w:marLeft w:val="547"/>
          <w:marRight w:val="0"/>
          <w:marTop w:val="58"/>
          <w:marBottom w:val="0"/>
          <w:divBdr>
            <w:top w:val="none" w:sz="0" w:space="0" w:color="auto"/>
            <w:left w:val="none" w:sz="0" w:space="0" w:color="auto"/>
            <w:bottom w:val="none" w:sz="0" w:space="0" w:color="auto"/>
            <w:right w:val="none" w:sz="0" w:space="0" w:color="auto"/>
          </w:divBdr>
        </w:div>
      </w:divsChild>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48127317">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1734466">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1789890">
      <w:bodyDiv w:val="1"/>
      <w:marLeft w:val="0"/>
      <w:marRight w:val="0"/>
      <w:marTop w:val="0"/>
      <w:marBottom w:val="0"/>
      <w:divBdr>
        <w:top w:val="none" w:sz="0" w:space="0" w:color="auto"/>
        <w:left w:val="none" w:sz="0" w:space="0" w:color="auto"/>
        <w:bottom w:val="none" w:sz="0" w:space="0" w:color="auto"/>
        <w:right w:val="none" w:sz="0" w:space="0" w:color="auto"/>
      </w:divBdr>
      <w:divsChild>
        <w:div w:id="2052219196">
          <w:marLeft w:val="446"/>
          <w:marRight w:val="0"/>
          <w:marTop w:val="0"/>
          <w:marBottom w:val="0"/>
          <w:divBdr>
            <w:top w:val="none" w:sz="0" w:space="0" w:color="auto"/>
            <w:left w:val="none" w:sz="0" w:space="0" w:color="auto"/>
            <w:bottom w:val="none" w:sz="0" w:space="0" w:color="auto"/>
            <w:right w:val="none" w:sz="0" w:space="0" w:color="auto"/>
          </w:divBdr>
        </w:div>
        <w:div w:id="1867864232">
          <w:marLeft w:val="446"/>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166192">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127985">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2925447">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2303676">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3915171">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package" Target="embeddings/Microsoft_PowerPoint_Presentation.pptx"/><Relationship Id="rId14"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855930CA-6668-42ED-80FA-1867C6748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4</Pages>
  <Words>984</Words>
  <Characters>5609</Characters>
  <Application>Microsoft Office Word</Application>
  <DocSecurity>0</DocSecurity>
  <Lines>46</Lines>
  <Paragraphs>13</Paragraphs>
  <ScaleCrop>false</ScaleCrop>
  <HeadingPairs>
    <vt:vector size="6" baseType="variant">
      <vt:variant>
        <vt:lpstr>Title</vt:lpstr>
      </vt:variant>
      <vt:variant>
        <vt:i4>1</vt:i4>
      </vt:variant>
      <vt:variant>
        <vt:lpstr>标题</vt:lpstr>
      </vt:variant>
      <vt:variant>
        <vt:i4>1</vt:i4>
      </vt:variant>
      <vt:variant>
        <vt:lpstr>제목</vt:lpstr>
      </vt:variant>
      <vt:variant>
        <vt:i4>1</vt:i4>
      </vt:variant>
    </vt:vector>
  </HeadingPairs>
  <TitlesOfParts>
    <vt:vector size="3" baseType="lpstr">
      <vt:lpstr>doc.: IEEE 802.11-21/462</vt:lpstr>
      <vt:lpstr/>
      <vt:lpstr>doc.: IEEE 802.11-15/xxxxr0</vt:lpstr>
    </vt:vector>
  </TitlesOfParts>
  <Manager/>
  <Company>OPPO</Company>
  <LinksUpToDate>false</LinksUpToDate>
  <CharactersWithSpaces>6580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dc:title>
  <dc:subject>Submission</dc:subject>
  <dc:creator>Liuming Lu</dc:creator>
  <cp:keywords>rTWT</cp:keywords>
  <dc:description/>
  <cp:lastModifiedBy>卢刘明(Liuming Lu)</cp:lastModifiedBy>
  <cp:revision>72</cp:revision>
  <cp:lastPrinted>2010-05-04T03:47:00Z</cp:lastPrinted>
  <dcterms:created xsi:type="dcterms:W3CDTF">2022-09-30T03:01:00Z</dcterms:created>
  <dcterms:modified xsi:type="dcterms:W3CDTF">2022-11-01T03:43:00Z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