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750876" w:rsidRPr="00F44667" w14:paraId="4ADDB26F" w14:textId="77777777" w:rsidTr="005D459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4D76F359" w:rsidR="00750876" w:rsidRPr="00183F4C" w:rsidRDefault="006D3B53" w:rsidP="005E75F3">
            <w:pPr>
              <w:pStyle w:val="T2"/>
            </w:pPr>
            <w:r w:rsidRPr="006D3B53">
              <w:t xml:space="preserve">LB266 CR on </w:t>
            </w:r>
            <w:r w:rsidR="003E75B5">
              <w:rPr>
                <w:rFonts w:hint="eastAsia"/>
                <w:lang w:eastAsia="zh-CN"/>
              </w:rPr>
              <w:t>subclause</w:t>
            </w:r>
            <w:r w:rsidR="003E75B5">
              <w:t xml:space="preserve"> 36.3.19</w:t>
            </w:r>
            <w:r w:rsidR="0040334A">
              <w:t xml:space="preserve"> </w:t>
            </w:r>
            <w:r w:rsidR="0040334A" w:rsidRPr="0040334A">
              <w:t>Transmit specification</w:t>
            </w:r>
          </w:p>
        </w:tc>
      </w:tr>
      <w:tr w:rsidR="00750876" w:rsidRPr="00183F4C" w14:paraId="1AED9C6E" w14:textId="77777777" w:rsidTr="005D459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52942044" w:rsidR="00750876" w:rsidRPr="00183F4C" w:rsidRDefault="00750876" w:rsidP="005D2E8A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</w:t>
            </w:r>
            <w:r w:rsidR="006D3B53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3E112F">
              <w:rPr>
                <w:b w:val="0"/>
                <w:sz w:val="20"/>
                <w:lang w:eastAsia="ko-KR"/>
              </w:rPr>
              <w:t>0</w:t>
            </w:r>
            <w:r w:rsidR="002652AE">
              <w:rPr>
                <w:b w:val="0"/>
                <w:sz w:val="20"/>
                <w:lang w:eastAsia="ko-KR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BE39F6">
              <w:rPr>
                <w:b w:val="0"/>
                <w:sz w:val="20"/>
                <w:lang w:eastAsia="ko-KR"/>
              </w:rPr>
              <w:t>0</w:t>
            </w:r>
            <w:r w:rsidR="00152EAF">
              <w:rPr>
                <w:b w:val="0"/>
                <w:sz w:val="20"/>
                <w:lang w:eastAsia="ko-KR"/>
              </w:rPr>
              <w:t>1</w:t>
            </w:r>
          </w:p>
        </w:tc>
      </w:tr>
      <w:tr w:rsidR="00750876" w:rsidRPr="00183F4C" w14:paraId="41DFA1A8" w14:textId="77777777" w:rsidTr="005D459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5D459C">
        <w:trPr>
          <w:jc w:val="center"/>
        </w:trPr>
        <w:tc>
          <w:tcPr>
            <w:tcW w:w="1548" w:type="dxa"/>
            <w:vAlign w:val="center"/>
          </w:tcPr>
          <w:p w14:paraId="3B49843F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E63330A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4F68D9CB" w14:textId="2E9784F3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</w:t>
            </w:r>
            <w:r w:rsidR="006D3B53">
              <w:rPr>
                <w:b w:val="0"/>
                <w:sz w:val="18"/>
                <w:szCs w:val="18"/>
                <w:lang w:eastAsia="ko-KR"/>
              </w:rPr>
              <w:t>apu</w:t>
            </w:r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4783051" w14:textId="1478767D" w:rsidR="00750876" w:rsidRPr="00183F4C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11E258AA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42361BA2" w:rsidR="00750876" w:rsidRPr="0043198B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l</w:t>
            </w:r>
            <w:r w:rsidR="00750876">
              <w:rPr>
                <w:b w:val="0"/>
                <w:sz w:val="18"/>
                <w:szCs w:val="18"/>
                <w:lang w:eastAsia="zh-CN"/>
              </w:rPr>
              <w:t>i</w:t>
            </w:r>
            <w:r>
              <w:rPr>
                <w:b w:val="0"/>
                <w:sz w:val="18"/>
                <w:szCs w:val="18"/>
                <w:lang w:eastAsia="zh-CN"/>
              </w:rPr>
              <w:t>yapu1</w:t>
            </w:r>
            <w:r w:rsidR="00750876">
              <w:rPr>
                <w:b w:val="0"/>
                <w:sz w:val="18"/>
                <w:szCs w:val="18"/>
                <w:lang w:eastAsia="zh-CN"/>
              </w:rPr>
              <w:t>@</w:t>
            </w:r>
            <w:r>
              <w:rPr>
                <w:b w:val="0"/>
                <w:sz w:val="18"/>
                <w:szCs w:val="18"/>
                <w:lang w:eastAsia="zh-CN"/>
              </w:rPr>
              <w:t>oppo</w:t>
            </w:r>
            <w:r w:rsidR="00750876">
              <w:rPr>
                <w:b w:val="0"/>
                <w:sz w:val="18"/>
                <w:szCs w:val="18"/>
                <w:lang w:eastAsia="zh-CN"/>
              </w:rPr>
              <w:t>.com</w:t>
            </w:r>
          </w:p>
        </w:tc>
      </w:tr>
      <w:tr w:rsidR="00AF49E8" w:rsidRPr="00B034CE" w14:paraId="550A14F0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5FDE84D0" w14:textId="22977C5B" w:rsidR="00AF49E8" w:rsidRPr="00B034CE" w:rsidRDefault="00F42BE0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Xiao</w:t>
            </w:r>
            <w:r>
              <w:rPr>
                <w:b w:val="0"/>
                <w:sz w:val="18"/>
                <w:szCs w:val="18"/>
                <w:lang w:eastAsia="zh-CN"/>
              </w:rPr>
              <w:t>gang Chen</w:t>
            </w:r>
          </w:p>
        </w:tc>
        <w:tc>
          <w:tcPr>
            <w:tcW w:w="1440" w:type="dxa"/>
            <w:vAlign w:val="center"/>
          </w:tcPr>
          <w:p w14:paraId="769A0D8E" w14:textId="7DAA9187" w:rsidR="00AF49E8" w:rsidRPr="00B034CE" w:rsidRDefault="00F42BE0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Z</w:t>
            </w:r>
            <w:r>
              <w:rPr>
                <w:b w:val="0"/>
                <w:sz w:val="18"/>
                <w:szCs w:val="18"/>
                <w:lang w:eastAsia="zh-CN"/>
              </w:rPr>
              <w:t>EKU</w:t>
            </w:r>
          </w:p>
        </w:tc>
        <w:tc>
          <w:tcPr>
            <w:tcW w:w="2610" w:type="dxa"/>
            <w:vAlign w:val="center"/>
          </w:tcPr>
          <w:p w14:paraId="0F06F34E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8B0AE69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D1FB907" w14:textId="1573A59E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4338E51B" w14:textId="77777777" w:rsidR="00B741C0" w:rsidRDefault="00B741C0">
      <w:pPr>
        <w:pStyle w:val="T1"/>
        <w:spacing w:after="120"/>
        <w:rPr>
          <w:sz w:val="16"/>
        </w:rPr>
      </w:pPr>
    </w:p>
    <w:p w14:paraId="174E411B" w14:textId="77777777" w:rsidR="00B741C0" w:rsidRDefault="00B741C0">
      <w:pPr>
        <w:pStyle w:val="T1"/>
        <w:spacing w:after="120"/>
        <w:rPr>
          <w:sz w:val="16"/>
        </w:rPr>
      </w:pPr>
    </w:p>
    <w:p w14:paraId="019E4409" w14:textId="77777777" w:rsidR="00B741C0" w:rsidRDefault="00B741C0">
      <w:pPr>
        <w:pStyle w:val="T1"/>
        <w:spacing w:after="120"/>
        <w:rPr>
          <w:sz w:val="16"/>
        </w:rPr>
      </w:pPr>
    </w:p>
    <w:p w14:paraId="0D50F160" w14:textId="302474B6" w:rsidR="00CA09B2" w:rsidRPr="00E13124" w:rsidRDefault="006D3B53">
      <w:pPr>
        <w:pStyle w:val="T1"/>
        <w:spacing w:after="120"/>
        <w:rPr>
          <w:sz w:val="16"/>
        </w:rPr>
      </w:pPr>
      <w:r w:rsidRPr="0025437D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51993B" wp14:editId="1D369FDB">
                <wp:simplePos x="0" y="0"/>
                <wp:positionH relativeFrom="column">
                  <wp:posOffset>58825</wp:posOffset>
                </wp:positionH>
                <wp:positionV relativeFrom="paragraph">
                  <wp:posOffset>163500</wp:posOffset>
                </wp:positionV>
                <wp:extent cx="6174029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029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ED027" w14:textId="77777777" w:rsidR="006D3B53" w:rsidRDefault="006D3B53" w:rsidP="006D3B5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5F448FA" w14:textId="31BA1897" w:rsidR="006D3B53" w:rsidRPr="001A38C2" w:rsidRDefault="006D3B53" w:rsidP="006D3B53">
                            <w:r w:rsidRPr="001A38C2">
                              <w:t xml:space="preserve">This submission contains proposed comment resolutions to </w:t>
                            </w:r>
                            <w:r w:rsidR="006F0BE6">
                              <w:t>the following CID</w:t>
                            </w:r>
                            <w:r w:rsidRPr="001A38C2">
                              <w:t xml:space="preserve"> </w:t>
                            </w:r>
                            <w:r w:rsidR="00B9526A">
                              <w:t xml:space="preserve">based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 w:rsidRPr="001E2530">
                              <w:rPr>
                                <w:highlight w:val="yellow"/>
                                <w:lang w:eastAsia="zh-CN"/>
                              </w:rPr>
                              <w:t>P802.11be D2.</w:t>
                            </w:r>
                            <w:r w:rsidR="00B901A2" w:rsidRPr="001E2530">
                              <w:rPr>
                                <w:highlight w:val="yellow"/>
                                <w:lang w:eastAsia="zh-CN"/>
                              </w:rPr>
                              <w:t>1.1</w:t>
                            </w:r>
                            <w:r w:rsidRPr="001E2530">
                              <w:rPr>
                                <w:highlight w:val="yellow"/>
                              </w:rPr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57A06C5F" w14:textId="77777777" w:rsidR="006D3B53" w:rsidRPr="00CC639B" w:rsidRDefault="006D3B53" w:rsidP="006D3B53"/>
                          <w:p w14:paraId="6105D68D" w14:textId="688C0A46" w:rsidR="00297D39" w:rsidRDefault="006D3B53" w:rsidP="006D3B53">
                            <w:pPr>
                              <w:rPr>
                                <w:lang w:eastAsia="zh-CN"/>
                              </w:rPr>
                            </w:pPr>
                            <w:r w:rsidRPr="00464BB2">
                              <w:t xml:space="preserve">CID </w:t>
                            </w:r>
                            <w:r w:rsidR="00297D3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297D39">
                              <w:rPr>
                                <w:lang w:eastAsia="zh-CN"/>
                              </w:rPr>
                              <w:t>1300</w:t>
                            </w:r>
                            <w:r w:rsidR="00A81241">
                              <w:rPr>
                                <w:lang w:eastAsia="zh-CN"/>
                              </w:rPr>
                              <w:t>,</w:t>
                            </w:r>
                            <w:r w:rsidR="00A81241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297D3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297D39">
                              <w:rPr>
                                <w:lang w:eastAsia="zh-CN"/>
                              </w:rPr>
                              <w:t>1301</w:t>
                            </w:r>
                            <w:r w:rsidR="00A81241">
                              <w:rPr>
                                <w:lang w:eastAsia="zh-CN"/>
                              </w:rPr>
                              <w:t>,</w:t>
                            </w:r>
                            <w:r w:rsidR="00A81241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297D3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297D39">
                              <w:rPr>
                                <w:lang w:eastAsia="zh-CN"/>
                              </w:rPr>
                              <w:t>1973</w:t>
                            </w:r>
                            <w:r w:rsidR="00A81241">
                              <w:rPr>
                                <w:lang w:eastAsia="zh-CN"/>
                              </w:rPr>
                              <w:t>,</w:t>
                            </w:r>
                            <w:r w:rsidR="00A81241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297D3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297D39">
                              <w:rPr>
                                <w:lang w:eastAsia="zh-CN"/>
                              </w:rPr>
                              <w:t>1303</w:t>
                            </w:r>
                            <w:r w:rsidR="00A81241">
                              <w:rPr>
                                <w:lang w:eastAsia="zh-CN"/>
                              </w:rPr>
                              <w:t>,</w:t>
                            </w:r>
                            <w:r w:rsidR="00A81241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297D3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297D39">
                              <w:rPr>
                                <w:lang w:eastAsia="zh-CN"/>
                              </w:rPr>
                              <w:t>1634</w:t>
                            </w:r>
                            <w:r w:rsidR="00A81241">
                              <w:rPr>
                                <w:lang w:eastAsia="zh-CN"/>
                              </w:rPr>
                              <w:t>,</w:t>
                            </w:r>
                            <w:r w:rsidR="00A81241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297D3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297D39">
                              <w:rPr>
                                <w:lang w:eastAsia="zh-CN"/>
                              </w:rPr>
                              <w:t>1635</w:t>
                            </w:r>
                            <w:r w:rsidR="00A81241">
                              <w:rPr>
                                <w:lang w:eastAsia="zh-CN"/>
                              </w:rPr>
                              <w:t>,</w:t>
                            </w:r>
                            <w:r w:rsidR="00A81241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297D3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297D39">
                              <w:rPr>
                                <w:lang w:eastAsia="zh-CN"/>
                              </w:rPr>
                              <w:t>2346</w:t>
                            </w:r>
                            <w:r w:rsidR="00A81241">
                              <w:rPr>
                                <w:lang w:eastAsia="zh-CN"/>
                              </w:rPr>
                              <w:t>,</w:t>
                            </w:r>
                            <w:r w:rsidR="00A81241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297D3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297D39">
                              <w:rPr>
                                <w:lang w:eastAsia="zh-CN"/>
                              </w:rPr>
                              <w:t>2348</w:t>
                            </w:r>
                            <w:r w:rsidR="00A81241">
                              <w:rPr>
                                <w:lang w:eastAsia="zh-CN"/>
                              </w:rPr>
                              <w:t>,</w:t>
                            </w:r>
                            <w:r w:rsidR="00A81241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297D3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297D39">
                              <w:rPr>
                                <w:lang w:eastAsia="zh-CN"/>
                              </w:rPr>
                              <w:t>2349</w:t>
                            </w:r>
                          </w:p>
                          <w:p w14:paraId="2CFB3DA6" w14:textId="77777777" w:rsidR="006D3B53" w:rsidRDefault="006D3B53" w:rsidP="006D3B53">
                            <w:pPr>
                              <w:rPr>
                                <w:szCs w:val="22"/>
                                <w:lang w:eastAsia="zh-CN"/>
                              </w:rPr>
                            </w:pPr>
                          </w:p>
                          <w:p w14:paraId="3D78D728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5FE2E8CE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1F0A076C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  <w:t>Rev 0: Initial version of the document.</w:t>
                            </w:r>
                          </w:p>
                          <w:p w14:paraId="5ECB72E1" w14:textId="77777777" w:rsidR="006D3B53" w:rsidRPr="00DD18D3" w:rsidRDefault="006D3B53" w:rsidP="006D3B53">
                            <w:pPr>
                              <w:rPr>
                                <w:lang w:eastAsia="zh-CN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199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65pt;margin-top:12.85pt;width:486.15pt;height:2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" o:allowincell="f" stroked="f">
                <v:textbox>
                  <w:txbxContent>
                    <w:p w14:paraId="632ED027" w14:textId="77777777" w:rsidR="006D3B53" w:rsidRDefault="006D3B53" w:rsidP="006D3B5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5F448FA" w14:textId="31BA1897" w:rsidR="006D3B53" w:rsidRPr="001A38C2" w:rsidRDefault="006D3B53" w:rsidP="006D3B53">
                      <w:r w:rsidRPr="001A38C2">
                        <w:t xml:space="preserve">This submission contains proposed comment resolutions to </w:t>
                      </w:r>
                      <w:r w:rsidR="006F0BE6">
                        <w:t>the following CID</w:t>
                      </w:r>
                      <w:r w:rsidRPr="001A38C2">
                        <w:t xml:space="preserve"> </w:t>
                      </w:r>
                      <w:r w:rsidR="00B9526A">
                        <w:t xml:space="preserve">based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 w:rsidRPr="001E2530">
                        <w:rPr>
                          <w:highlight w:val="yellow"/>
                          <w:lang w:eastAsia="zh-CN"/>
                        </w:rPr>
                        <w:t>P802.11be D2.</w:t>
                      </w:r>
                      <w:r w:rsidR="00B901A2" w:rsidRPr="001E2530">
                        <w:rPr>
                          <w:highlight w:val="yellow"/>
                          <w:lang w:eastAsia="zh-CN"/>
                        </w:rPr>
                        <w:t>1.1</w:t>
                      </w:r>
                      <w:r w:rsidRPr="001E2530">
                        <w:rPr>
                          <w:highlight w:val="yellow"/>
                        </w:rPr>
                        <w:t>.</w:t>
                      </w:r>
                      <w:r>
                        <w:t xml:space="preserve"> </w:t>
                      </w:r>
                    </w:p>
                    <w:p w14:paraId="57A06C5F" w14:textId="77777777" w:rsidR="006D3B53" w:rsidRPr="00CC639B" w:rsidRDefault="006D3B53" w:rsidP="006D3B53"/>
                    <w:p w14:paraId="6105D68D" w14:textId="688C0A46" w:rsidR="00297D39" w:rsidRDefault="006D3B53" w:rsidP="006D3B53">
                      <w:pPr>
                        <w:rPr>
                          <w:lang w:eastAsia="zh-CN"/>
                        </w:rPr>
                      </w:pPr>
                      <w:r w:rsidRPr="00464BB2">
                        <w:t xml:space="preserve">CID </w:t>
                      </w:r>
                      <w:r w:rsidR="00297D3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297D39">
                        <w:rPr>
                          <w:lang w:eastAsia="zh-CN"/>
                        </w:rPr>
                        <w:t>1300</w:t>
                      </w:r>
                      <w:r w:rsidR="00A81241">
                        <w:rPr>
                          <w:lang w:eastAsia="zh-CN"/>
                        </w:rPr>
                        <w:t>,</w:t>
                      </w:r>
                      <w:r w:rsidR="00A81241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297D3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297D39">
                        <w:rPr>
                          <w:lang w:eastAsia="zh-CN"/>
                        </w:rPr>
                        <w:t>1301</w:t>
                      </w:r>
                      <w:r w:rsidR="00A81241">
                        <w:rPr>
                          <w:lang w:eastAsia="zh-CN"/>
                        </w:rPr>
                        <w:t>,</w:t>
                      </w:r>
                      <w:r w:rsidR="00A81241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297D3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297D39">
                        <w:rPr>
                          <w:lang w:eastAsia="zh-CN"/>
                        </w:rPr>
                        <w:t>1973</w:t>
                      </w:r>
                      <w:r w:rsidR="00A81241">
                        <w:rPr>
                          <w:lang w:eastAsia="zh-CN"/>
                        </w:rPr>
                        <w:t>,</w:t>
                      </w:r>
                      <w:r w:rsidR="00A81241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297D3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297D39">
                        <w:rPr>
                          <w:lang w:eastAsia="zh-CN"/>
                        </w:rPr>
                        <w:t>1303</w:t>
                      </w:r>
                      <w:r w:rsidR="00A81241">
                        <w:rPr>
                          <w:lang w:eastAsia="zh-CN"/>
                        </w:rPr>
                        <w:t>,</w:t>
                      </w:r>
                      <w:r w:rsidR="00A81241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297D3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297D39">
                        <w:rPr>
                          <w:lang w:eastAsia="zh-CN"/>
                        </w:rPr>
                        <w:t>1634</w:t>
                      </w:r>
                      <w:r w:rsidR="00A81241">
                        <w:rPr>
                          <w:lang w:eastAsia="zh-CN"/>
                        </w:rPr>
                        <w:t>,</w:t>
                      </w:r>
                      <w:r w:rsidR="00A81241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297D3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297D39">
                        <w:rPr>
                          <w:lang w:eastAsia="zh-CN"/>
                        </w:rPr>
                        <w:t>1635</w:t>
                      </w:r>
                      <w:r w:rsidR="00A81241">
                        <w:rPr>
                          <w:lang w:eastAsia="zh-CN"/>
                        </w:rPr>
                        <w:t>,</w:t>
                      </w:r>
                      <w:r w:rsidR="00A81241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297D3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297D39">
                        <w:rPr>
                          <w:lang w:eastAsia="zh-CN"/>
                        </w:rPr>
                        <w:t>2346</w:t>
                      </w:r>
                      <w:r w:rsidR="00A81241">
                        <w:rPr>
                          <w:lang w:eastAsia="zh-CN"/>
                        </w:rPr>
                        <w:t>,</w:t>
                      </w:r>
                      <w:r w:rsidR="00A81241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297D3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297D39">
                        <w:rPr>
                          <w:lang w:eastAsia="zh-CN"/>
                        </w:rPr>
                        <w:t>2348</w:t>
                      </w:r>
                      <w:r w:rsidR="00A81241">
                        <w:rPr>
                          <w:lang w:eastAsia="zh-CN"/>
                        </w:rPr>
                        <w:t>,</w:t>
                      </w:r>
                      <w:r w:rsidR="00A81241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297D3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297D39">
                        <w:rPr>
                          <w:lang w:eastAsia="zh-CN"/>
                        </w:rPr>
                        <w:t>2349</w:t>
                      </w:r>
                    </w:p>
                    <w:p w14:paraId="2CFB3DA6" w14:textId="77777777" w:rsidR="006D3B53" w:rsidRDefault="006D3B53" w:rsidP="006D3B53">
                      <w:pPr>
                        <w:rPr>
                          <w:szCs w:val="22"/>
                          <w:lang w:eastAsia="zh-CN"/>
                        </w:rPr>
                      </w:pPr>
                    </w:p>
                    <w:p w14:paraId="3D78D728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Revisions:</w:t>
                      </w:r>
                    </w:p>
                    <w:p w14:paraId="5FE2E8CE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</w:p>
                    <w:p w14:paraId="1F0A076C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  <w:t>Rev 0: Initial version of the document.</w:t>
                      </w:r>
                    </w:p>
                    <w:p w14:paraId="5ECB72E1" w14:textId="77777777" w:rsidR="006D3B53" w:rsidRPr="00DD18D3" w:rsidRDefault="006D3B53" w:rsidP="006D3B53">
                      <w:pPr>
                        <w:rPr>
                          <w:lang w:eastAsia="zh-CN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05BD21A" w14:textId="0C6B17C9" w:rsidR="006C720C" w:rsidRDefault="006C720C">
      <w:pPr>
        <w:rPr>
          <w:sz w:val="16"/>
        </w:rPr>
      </w:pPr>
    </w:p>
    <w:p w14:paraId="7D223AF8" w14:textId="6E0F86B7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f0"/>
          <w:sz w:val="16"/>
        </w:rPr>
      </w:pPr>
    </w:p>
    <w:p w14:paraId="5E73F691" w14:textId="77777777" w:rsidR="001968A8" w:rsidRPr="00E13124" w:rsidRDefault="001968A8">
      <w:pPr>
        <w:rPr>
          <w:rStyle w:val="af0"/>
          <w:sz w:val="16"/>
        </w:rPr>
      </w:pPr>
    </w:p>
    <w:p w14:paraId="21C6FB35" w14:textId="77777777" w:rsidR="001968A8" w:rsidRPr="00E13124" w:rsidRDefault="001968A8">
      <w:pPr>
        <w:rPr>
          <w:rStyle w:val="af0"/>
          <w:sz w:val="16"/>
        </w:rPr>
      </w:pPr>
    </w:p>
    <w:p w14:paraId="699FF49F" w14:textId="77777777" w:rsidR="001968A8" w:rsidRPr="00E13124" w:rsidRDefault="001968A8">
      <w:pPr>
        <w:rPr>
          <w:rStyle w:val="af0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210AA5B3" w14:textId="30838537" w:rsidR="006D3B53" w:rsidRDefault="006D3B53" w:rsidP="002B1A82">
      <w:pPr>
        <w:rPr>
          <w:sz w:val="16"/>
          <w:lang w:eastAsia="zh-CN"/>
        </w:rPr>
      </w:pPr>
    </w:p>
    <w:p w14:paraId="409A69DE" w14:textId="7EDC5026" w:rsidR="006D3B53" w:rsidRDefault="006D3B53" w:rsidP="002B1A82">
      <w:pPr>
        <w:rPr>
          <w:sz w:val="16"/>
          <w:lang w:eastAsia="zh-CN"/>
        </w:rPr>
      </w:pPr>
    </w:p>
    <w:p w14:paraId="64FBAE39" w14:textId="2657BA9E" w:rsidR="006D3B53" w:rsidRDefault="006D3B53" w:rsidP="002B1A82">
      <w:pPr>
        <w:rPr>
          <w:sz w:val="16"/>
          <w:lang w:eastAsia="zh-CN"/>
        </w:rPr>
      </w:pPr>
    </w:p>
    <w:p w14:paraId="0E9F072F" w14:textId="05E34A01" w:rsidR="006D3B53" w:rsidRDefault="006D3B53" w:rsidP="002B1A82">
      <w:pPr>
        <w:rPr>
          <w:sz w:val="16"/>
          <w:lang w:eastAsia="zh-CN"/>
        </w:rPr>
      </w:pPr>
    </w:p>
    <w:p w14:paraId="7B9AB71D" w14:textId="796FE0EC" w:rsidR="006D3B53" w:rsidRDefault="006D3B53" w:rsidP="002B1A82">
      <w:pPr>
        <w:rPr>
          <w:sz w:val="16"/>
          <w:lang w:eastAsia="zh-CN"/>
        </w:rPr>
      </w:pPr>
    </w:p>
    <w:p w14:paraId="5414B4A5" w14:textId="396301F9" w:rsidR="006D3B53" w:rsidRDefault="006D3B53" w:rsidP="002B1A82">
      <w:pPr>
        <w:rPr>
          <w:sz w:val="16"/>
          <w:lang w:eastAsia="zh-CN"/>
        </w:rPr>
      </w:pPr>
    </w:p>
    <w:p w14:paraId="264F73BE" w14:textId="51180209" w:rsidR="006D3B53" w:rsidRDefault="006D3B53" w:rsidP="002B1A82">
      <w:pPr>
        <w:rPr>
          <w:sz w:val="16"/>
          <w:lang w:eastAsia="zh-CN"/>
        </w:rPr>
      </w:pPr>
    </w:p>
    <w:p w14:paraId="2112EE16" w14:textId="6E447B29" w:rsidR="006D3B53" w:rsidRDefault="006D3B53" w:rsidP="002B1A82">
      <w:pPr>
        <w:rPr>
          <w:sz w:val="16"/>
          <w:lang w:eastAsia="zh-CN"/>
        </w:rPr>
      </w:pPr>
    </w:p>
    <w:p w14:paraId="5435C470" w14:textId="2DBDCFEF" w:rsidR="006D3B53" w:rsidRDefault="006D3B53" w:rsidP="002B1A82">
      <w:pPr>
        <w:rPr>
          <w:sz w:val="16"/>
          <w:lang w:eastAsia="zh-CN"/>
        </w:rPr>
      </w:pPr>
    </w:p>
    <w:p w14:paraId="65DED618" w14:textId="30C8417E" w:rsidR="006D3B53" w:rsidRDefault="006D3B53" w:rsidP="002B1A82">
      <w:pPr>
        <w:rPr>
          <w:sz w:val="16"/>
          <w:lang w:eastAsia="zh-CN"/>
        </w:rPr>
      </w:pPr>
    </w:p>
    <w:p w14:paraId="0D855266" w14:textId="4EB6BB71" w:rsidR="006D3B53" w:rsidRDefault="006D3B53" w:rsidP="002B1A82">
      <w:pPr>
        <w:rPr>
          <w:sz w:val="16"/>
          <w:lang w:eastAsia="zh-CN"/>
        </w:rPr>
      </w:pPr>
    </w:p>
    <w:p w14:paraId="5341B438" w14:textId="515F8AFA" w:rsidR="006D3B53" w:rsidRDefault="006D3B53" w:rsidP="002B1A82">
      <w:pPr>
        <w:rPr>
          <w:sz w:val="16"/>
          <w:lang w:eastAsia="zh-CN"/>
        </w:rPr>
      </w:pPr>
    </w:p>
    <w:p w14:paraId="59636EE9" w14:textId="53DCD938" w:rsidR="006D3B53" w:rsidRDefault="006D3B53" w:rsidP="002B1A82">
      <w:pPr>
        <w:rPr>
          <w:sz w:val="16"/>
          <w:lang w:eastAsia="zh-CN"/>
        </w:rPr>
      </w:pPr>
    </w:p>
    <w:p w14:paraId="5A862623" w14:textId="67720306" w:rsidR="006D3B53" w:rsidRDefault="006D3B53" w:rsidP="002B1A82">
      <w:pPr>
        <w:rPr>
          <w:sz w:val="16"/>
          <w:lang w:eastAsia="zh-CN"/>
        </w:rPr>
      </w:pPr>
    </w:p>
    <w:p w14:paraId="1BEAF61E" w14:textId="1FF096D2" w:rsidR="006D3B53" w:rsidRDefault="006D3B53" w:rsidP="002B1A82">
      <w:pPr>
        <w:rPr>
          <w:sz w:val="16"/>
          <w:lang w:eastAsia="zh-CN"/>
        </w:rPr>
      </w:pPr>
    </w:p>
    <w:p w14:paraId="6BD6B96C" w14:textId="27945AD9" w:rsidR="006D3B53" w:rsidRDefault="006D3B53" w:rsidP="002B1A82">
      <w:pPr>
        <w:rPr>
          <w:sz w:val="16"/>
          <w:lang w:eastAsia="zh-CN"/>
        </w:rPr>
      </w:pPr>
    </w:p>
    <w:p w14:paraId="016DFEFE" w14:textId="73DC06AD" w:rsidR="006D3B53" w:rsidRDefault="006D3B53" w:rsidP="002B1A82">
      <w:pPr>
        <w:rPr>
          <w:sz w:val="16"/>
          <w:lang w:eastAsia="zh-CN"/>
        </w:rPr>
      </w:pPr>
    </w:p>
    <w:p w14:paraId="5AF901B9" w14:textId="1DC40AB9" w:rsidR="006D3B53" w:rsidRDefault="006D3B53" w:rsidP="002B1A82">
      <w:pPr>
        <w:rPr>
          <w:sz w:val="16"/>
          <w:lang w:eastAsia="zh-CN"/>
        </w:rPr>
      </w:pPr>
    </w:p>
    <w:p w14:paraId="04DC1FFF" w14:textId="0BC42360" w:rsidR="006D3B53" w:rsidRDefault="006D3B53" w:rsidP="002B1A82">
      <w:pPr>
        <w:rPr>
          <w:sz w:val="16"/>
          <w:lang w:eastAsia="zh-CN"/>
        </w:rPr>
      </w:pPr>
    </w:p>
    <w:p w14:paraId="7E8DD404" w14:textId="220B9BDC" w:rsidR="006D3B53" w:rsidRDefault="006D3B53" w:rsidP="002B1A82">
      <w:pPr>
        <w:rPr>
          <w:sz w:val="16"/>
          <w:lang w:eastAsia="zh-CN"/>
        </w:rPr>
      </w:pPr>
    </w:p>
    <w:p w14:paraId="32670AE2" w14:textId="36195047" w:rsidR="006D3B53" w:rsidRDefault="006D3B53" w:rsidP="002B1A82">
      <w:pPr>
        <w:rPr>
          <w:sz w:val="16"/>
          <w:lang w:eastAsia="zh-CN"/>
        </w:rPr>
      </w:pPr>
    </w:p>
    <w:p w14:paraId="042974E9" w14:textId="4576BC33" w:rsidR="006D3B53" w:rsidRDefault="006D3B53" w:rsidP="002B1A82">
      <w:pPr>
        <w:rPr>
          <w:sz w:val="16"/>
          <w:lang w:eastAsia="zh-CN"/>
        </w:rPr>
      </w:pPr>
    </w:p>
    <w:p w14:paraId="771EDB26" w14:textId="75CA2CD9" w:rsidR="006D3B53" w:rsidRDefault="006D3B53" w:rsidP="002B1A82">
      <w:pPr>
        <w:rPr>
          <w:sz w:val="16"/>
          <w:lang w:eastAsia="zh-CN"/>
        </w:rPr>
      </w:pPr>
    </w:p>
    <w:p w14:paraId="68277E56" w14:textId="4E268CAC" w:rsidR="006D3B53" w:rsidRDefault="006D3B53" w:rsidP="002B1A82">
      <w:pPr>
        <w:rPr>
          <w:sz w:val="16"/>
          <w:lang w:eastAsia="zh-CN"/>
        </w:rPr>
      </w:pPr>
    </w:p>
    <w:p w14:paraId="37EF7DBF" w14:textId="79B7EB5D" w:rsidR="006D3B53" w:rsidRDefault="006D3B53" w:rsidP="002B1A82">
      <w:pPr>
        <w:rPr>
          <w:sz w:val="16"/>
          <w:lang w:eastAsia="zh-CN"/>
        </w:rPr>
      </w:pPr>
    </w:p>
    <w:p w14:paraId="1FCD4CF7" w14:textId="220E7513" w:rsidR="006D3B53" w:rsidRDefault="006D3B53" w:rsidP="002B1A82">
      <w:pPr>
        <w:rPr>
          <w:sz w:val="16"/>
          <w:lang w:eastAsia="zh-CN"/>
        </w:rPr>
      </w:pPr>
    </w:p>
    <w:p w14:paraId="1FAE2F79" w14:textId="785FF910" w:rsidR="006D3B53" w:rsidRDefault="006D3B53" w:rsidP="002B1A82">
      <w:pPr>
        <w:rPr>
          <w:sz w:val="16"/>
          <w:lang w:eastAsia="zh-CN"/>
        </w:rPr>
      </w:pPr>
    </w:p>
    <w:p w14:paraId="14E2DF4A" w14:textId="5E9CD2C0" w:rsidR="006D3B53" w:rsidRDefault="006D3B53" w:rsidP="002B1A82">
      <w:pPr>
        <w:rPr>
          <w:sz w:val="16"/>
          <w:lang w:eastAsia="zh-CN"/>
        </w:rPr>
      </w:pPr>
    </w:p>
    <w:p w14:paraId="414E0AC8" w14:textId="6A007E3C" w:rsidR="006D3B53" w:rsidRDefault="006D3B53" w:rsidP="002B1A82">
      <w:pPr>
        <w:rPr>
          <w:sz w:val="16"/>
          <w:lang w:eastAsia="zh-CN"/>
        </w:rPr>
      </w:pPr>
    </w:p>
    <w:p w14:paraId="2FF7ACFF" w14:textId="2FA4BF8C" w:rsidR="006D3B53" w:rsidRDefault="006D3B53" w:rsidP="002B1A82">
      <w:pPr>
        <w:rPr>
          <w:sz w:val="16"/>
          <w:lang w:eastAsia="zh-CN"/>
        </w:rPr>
      </w:pPr>
    </w:p>
    <w:p w14:paraId="5E553321" w14:textId="05975318" w:rsidR="00B741C0" w:rsidRDefault="00B741C0" w:rsidP="002B1A82">
      <w:pPr>
        <w:rPr>
          <w:sz w:val="16"/>
          <w:lang w:eastAsia="zh-CN"/>
        </w:rPr>
      </w:pPr>
    </w:p>
    <w:p w14:paraId="195B7046" w14:textId="63EEFBE1" w:rsidR="00B741C0" w:rsidRDefault="00B741C0" w:rsidP="002B1A82">
      <w:pPr>
        <w:rPr>
          <w:sz w:val="16"/>
          <w:lang w:eastAsia="zh-CN"/>
        </w:rPr>
      </w:pPr>
    </w:p>
    <w:p w14:paraId="6241C765" w14:textId="108B53AC" w:rsidR="00B741C0" w:rsidRDefault="00B741C0" w:rsidP="002B1A82">
      <w:pPr>
        <w:rPr>
          <w:sz w:val="16"/>
          <w:lang w:eastAsia="zh-CN"/>
        </w:rPr>
      </w:pPr>
    </w:p>
    <w:p w14:paraId="4C15A920" w14:textId="760620F1" w:rsidR="00B741C0" w:rsidRDefault="00B741C0" w:rsidP="002B1A82">
      <w:pPr>
        <w:rPr>
          <w:sz w:val="16"/>
          <w:lang w:eastAsia="zh-CN"/>
        </w:rPr>
      </w:pPr>
    </w:p>
    <w:p w14:paraId="642AA21A" w14:textId="5299B6A8" w:rsidR="00B741C0" w:rsidRDefault="00B741C0" w:rsidP="002B1A82">
      <w:pPr>
        <w:rPr>
          <w:sz w:val="16"/>
          <w:lang w:eastAsia="zh-CN"/>
        </w:rPr>
      </w:pPr>
    </w:p>
    <w:p w14:paraId="6E01247E" w14:textId="3CE1F155" w:rsidR="00B741C0" w:rsidRDefault="00B741C0" w:rsidP="002B1A82">
      <w:pPr>
        <w:rPr>
          <w:sz w:val="16"/>
          <w:lang w:eastAsia="zh-CN"/>
        </w:rPr>
      </w:pPr>
    </w:p>
    <w:p w14:paraId="42F41196" w14:textId="28537AD0" w:rsidR="00B741C0" w:rsidRDefault="00B741C0" w:rsidP="002B1A82">
      <w:pPr>
        <w:rPr>
          <w:sz w:val="16"/>
          <w:lang w:eastAsia="zh-CN"/>
        </w:rPr>
      </w:pPr>
    </w:p>
    <w:p w14:paraId="259B56CE" w14:textId="77777777" w:rsidR="00B741C0" w:rsidRDefault="00B741C0" w:rsidP="002B1A82">
      <w:pPr>
        <w:rPr>
          <w:sz w:val="16"/>
          <w:lang w:eastAsia="zh-CN"/>
        </w:rPr>
      </w:pPr>
    </w:p>
    <w:p w14:paraId="563911B7" w14:textId="3595C948" w:rsidR="0084348B" w:rsidRDefault="0084348B" w:rsidP="0084348B">
      <w:pPr>
        <w:pStyle w:val="1"/>
        <w:rPr>
          <w:lang w:eastAsia="zh-CN"/>
        </w:rPr>
      </w:pPr>
      <w:r w:rsidRPr="003215E7">
        <w:rPr>
          <w:rFonts w:hint="eastAsia"/>
          <w:lang w:eastAsia="zh-CN"/>
        </w:rPr>
        <w:lastRenderedPageBreak/>
        <w:t>C</w:t>
      </w:r>
      <w:r w:rsidRPr="003215E7">
        <w:rPr>
          <w:lang w:eastAsia="zh-CN"/>
        </w:rPr>
        <w:t>ID 1</w:t>
      </w:r>
      <w:r w:rsidR="00F96C6D" w:rsidRPr="003215E7">
        <w:rPr>
          <w:lang w:eastAsia="zh-CN"/>
        </w:rPr>
        <w:t>1300</w:t>
      </w:r>
    </w:p>
    <w:p w14:paraId="4526ABEC" w14:textId="77777777" w:rsidR="0084348B" w:rsidRPr="003953C5" w:rsidRDefault="0084348B" w:rsidP="006D3B53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6D3B53" w:rsidRPr="00F0694E" w14:paraId="360DA7F4" w14:textId="77777777" w:rsidTr="00614758">
        <w:trPr>
          <w:trHeight w:val="657"/>
        </w:trPr>
        <w:tc>
          <w:tcPr>
            <w:tcW w:w="745" w:type="dxa"/>
          </w:tcPr>
          <w:p w14:paraId="52A07321" w14:textId="77777777" w:rsidR="006D3B53" w:rsidRPr="003953C5" w:rsidRDefault="006D3B53" w:rsidP="00614758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5A152767" w14:textId="77777777" w:rsidR="0027107E" w:rsidRDefault="006D3B53" w:rsidP="0027107E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359B4CB7" w14:textId="50E0C5E8" w:rsidR="006D3B53" w:rsidRPr="003953C5" w:rsidRDefault="006D3B53" w:rsidP="0027107E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21DAE193" w14:textId="77777777" w:rsidR="006D3B53" w:rsidRPr="003953C5" w:rsidRDefault="006D3B53" w:rsidP="00614758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650C76C1" w14:textId="77777777" w:rsidR="006D3B53" w:rsidRPr="003953C5" w:rsidRDefault="006D3B53" w:rsidP="00614758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2A34A65A" w14:textId="77777777" w:rsidR="006D3B53" w:rsidRPr="003953C5" w:rsidRDefault="006D3B53" w:rsidP="00614758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40DE952D" w14:textId="77777777" w:rsidR="006D3B53" w:rsidRPr="003953C5" w:rsidRDefault="006D3B53" w:rsidP="00614758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AF6C1B" w:rsidRPr="00F0694E" w14:paraId="49E08DB1" w14:textId="77777777" w:rsidTr="00614758">
        <w:trPr>
          <w:trHeight w:val="1166"/>
        </w:trPr>
        <w:tc>
          <w:tcPr>
            <w:tcW w:w="745" w:type="dxa"/>
          </w:tcPr>
          <w:p w14:paraId="4A109939" w14:textId="2DFAC6B7" w:rsidR="00AF6C1B" w:rsidRDefault="00AF6C1B" w:rsidP="00614758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 w:rsidR="00F96C6D">
              <w:rPr>
                <w:sz w:val="20"/>
                <w:lang w:eastAsia="zh-CN"/>
              </w:rPr>
              <w:t>1300</w:t>
            </w:r>
          </w:p>
        </w:tc>
        <w:tc>
          <w:tcPr>
            <w:tcW w:w="1000" w:type="dxa"/>
            <w:shd w:val="clear" w:color="auto" w:fill="auto"/>
          </w:tcPr>
          <w:p w14:paraId="79D2EDA1" w14:textId="0D6D7E19" w:rsidR="00AF6C1B" w:rsidRDefault="009726DA" w:rsidP="00614758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747.41</w:t>
            </w:r>
          </w:p>
        </w:tc>
        <w:tc>
          <w:tcPr>
            <w:tcW w:w="851" w:type="dxa"/>
            <w:shd w:val="clear" w:color="auto" w:fill="auto"/>
          </w:tcPr>
          <w:p w14:paraId="2BF33618" w14:textId="405242C6" w:rsidR="00AF6C1B" w:rsidRDefault="00AF6C1B" w:rsidP="00614758">
            <w:pPr>
              <w:rPr>
                <w:sz w:val="20"/>
              </w:rPr>
            </w:pPr>
            <w:r>
              <w:rPr>
                <w:sz w:val="20"/>
              </w:rPr>
              <w:t>36.3.1</w:t>
            </w:r>
            <w:r w:rsidR="009726DA">
              <w:rPr>
                <w:sz w:val="20"/>
              </w:rPr>
              <w:t>9.1.2</w:t>
            </w:r>
          </w:p>
        </w:tc>
        <w:tc>
          <w:tcPr>
            <w:tcW w:w="2268" w:type="dxa"/>
            <w:shd w:val="clear" w:color="auto" w:fill="auto"/>
          </w:tcPr>
          <w:p w14:paraId="2C6F1342" w14:textId="4A93411D" w:rsidR="00AF6C1B" w:rsidRPr="00BF5F80" w:rsidRDefault="009726DA" w:rsidP="00614758">
            <w:pPr>
              <w:rPr>
                <w:sz w:val="20"/>
              </w:rPr>
            </w:pPr>
            <w:r w:rsidRPr="009726DA">
              <w:rPr>
                <w:sz w:val="20"/>
              </w:rPr>
              <w:t>Change "puncture" to "puncturing"</w:t>
            </w:r>
          </w:p>
        </w:tc>
        <w:tc>
          <w:tcPr>
            <w:tcW w:w="1984" w:type="dxa"/>
            <w:shd w:val="clear" w:color="auto" w:fill="auto"/>
          </w:tcPr>
          <w:p w14:paraId="3C428AF7" w14:textId="2B742EF8" w:rsidR="00AF6C1B" w:rsidRPr="00BF5F80" w:rsidRDefault="009726DA" w:rsidP="00614758">
            <w:pPr>
              <w:rPr>
                <w:sz w:val="20"/>
                <w:lang w:eastAsia="zh-CN"/>
              </w:rPr>
            </w:pPr>
            <w:r w:rsidRPr="009726DA">
              <w:rPr>
                <w:sz w:val="20"/>
                <w:lang w:eastAsia="zh-CN"/>
              </w:rPr>
              <w:t>See comment</w:t>
            </w:r>
          </w:p>
        </w:tc>
        <w:tc>
          <w:tcPr>
            <w:tcW w:w="2835" w:type="dxa"/>
            <w:shd w:val="clear" w:color="auto" w:fill="auto"/>
          </w:tcPr>
          <w:p w14:paraId="7DF02550" w14:textId="77777777" w:rsidR="00825002" w:rsidRDefault="00825002" w:rsidP="00614758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</w:t>
            </w:r>
            <w:r w:rsidR="00E93DF6">
              <w:rPr>
                <w:sz w:val="20"/>
                <w:lang w:eastAsia="zh-CN"/>
              </w:rPr>
              <w:t>evised</w:t>
            </w:r>
          </w:p>
          <w:p w14:paraId="014A89B8" w14:textId="77777777" w:rsidR="000223E9" w:rsidRDefault="000223E9" w:rsidP="00614758">
            <w:pPr>
              <w:rPr>
                <w:sz w:val="20"/>
                <w:lang w:eastAsia="zh-CN"/>
              </w:rPr>
            </w:pPr>
          </w:p>
          <w:p w14:paraId="393A42EF" w14:textId="1C72FEF5" w:rsidR="00E86CD2" w:rsidRDefault="00825002" w:rsidP="00614758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Agree in </w:t>
            </w:r>
            <w:r>
              <w:rPr>
                <w:rFonts w:hint="eastAsia"/>
                <w:sz w:val="20"/>
                <w:lang w:eastAsia="zh-CN"/>
              </w:rPr>
              <w:t>principle</w:t>
            </w:r>
            <w:r w:rsidR="000223E9">
              <w:rPr>
                <w:rFonts w:hint="eastAsia"/>
                <w:sz w:val="20"/>
                <w:lang w:eastAsia="zh-CN"/>
              </w:rPr>
              <w:t>.</w:t>
            </w:r>
          </w:p>
          <w:p w14:paraId="58407900" w14:textId="081A9CFE" w:rsidR="002F28A0" w:rsidRDefault="000223E9" w:rsidP="00614758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For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consistency, change “preamble puncture” to “preamble puncturing”</w:t>
            </w:r>
            <w:r w:rsidR="00FF67DF">
              <w:rPr>
                <w:sz w:val="20"/>
                <w:lang w:eastAsia="zh-CN"/>
              </w:rPr>
              <w:t>.</w:t>
            </w:r>
          </w:p>
          <w:p w14:paraId="45941AB6" w14:textId="77777777" w:rsidR="003424DF" w:rsidRDefault="003424DF" w:rsidP="00614758">
            <w:pPr>
              <w:rPr>
                <w:sz w:val="20"/>
                <w:lang w:eastAsia="zh-CN"/>
              </w:rPr>
            </w:pPr>
          </w:p>
          <w:p w14:paraId="35772E3C" w14:textId="77777777" w:rsidR="003424DF" w:rsidRPr="009A7456" w:rsidRDefault="003424DF" w:rsidP="003424DF">
            <w:pPr>
              <w:rPr>
                <w:b/>
                <w:sz w:val="20"/>
                <w:highlight w:val="yellow"/>
              </w:rPr>
            </w:pPr>
            <w:r w:rsidRPr="003424DF">
              <w:rPr>
                <w:b/>
                <w:sz w:val="20"/>
                <w:highlight w:val="yellow"/>
              </w:rPr>
              <w:t>I</w:t>
            </w:r>
            <w:r w:rsidRPr="009A7456">
              <w:rPr>
                <w:b/>
                <w:sz w:val="20"/>
                <w:highlight w:val="yellow"/>
              </w:rPr>
              <w:t>nstructions to the editor:</w:t>
            </w:r>
          </w:p>
          <w:p w14:paraId="5FDA0437" w14:textId="5F876E28" w:rsidR="000223E9" w:rsidRPr="00850AC9" w:rsidRDefault="003424DF" w:rsidP="00614758">
            <w:pPr>
              <w:rPr>
                <w:b/>
                <w:sz w:val="20"/>
                <w:lang w:eastAsia="zh-CN"/>
              </w:rPr>
            </w:pPr>
            <w:r w:rsidRPr="009A7456">
              <w:rPr>
                <w:rFonts w:hint="eastAsia"/>
                <w:b/>
                <w:sz w:val="20"/>
                <w:highlight w:val="yellow"/>
              </w:rPr>
              <w:t>P</w:t>
            </w:r>
            <w:r w:rsidRPr="009A7456">
              <w:rPr>
                <w:b/>
                <w:sz w:val="20"/>
                <w:highlight w:val="yellow"/>
              </w:rPr>
              <w:t>lease c</w:t>
            </w:r>
            <w:r w:rsidRPr="009A7456">
              <w:rPr>
                <w:b/>
                <w:sz w:val="20"/>
                <w:highlight w:val="yellow"/>
                <w:lang w:eastAsia="zh-CN"/>
              </w:rPr>
              <w:t>hange “preamble puncture” to “preamble puncturing”</w:t>
            </w:r>
            <w:r w:rsidRPr="009A7456">
              <w:rPr>
                <w:rFonts w:hint="eastAsia"/>
                <w:b/>
                <w:sz w:val="20"/>
                <w:highlight w:val="yellow"/>
                <w:lang w:eastAsia="zh-CN"/>
              </w:rPr>
              <w:t xml:space="preserve"> </w:t>
            </w:r>
            <w:r w:rsidRPr="009A7456">
              <w:rPr>
                <w:b/>
                <w:sz w:val="20"/>
                <w:highlight w:val="yellow"/>
                <w:lang w:eastAsia="zh-CN"/>
              </w:rPr>
              <w:t>in subclause 36.3.19.1</w:t>
            </w:r>
            <w:r w:rsidR="00B1372C" w:rsidRPr="009A7456">
              <w:rPr>
                <w:highlight w:val="yellow"/>
              </w:rPr>
              <w:t xml:space="preserve"> </w:t>
            </w:r>
            <w:r w:rsidR="00B1372C" w:rsidRPr="009A7456">
              <w:rPr>
                <w:b/>
                <w:sz w:val="20"/>
                <w:highlight w:val="yellow"/>
                <w:lang w:eastAsia="zh-CN"/>
              </w:rPr>
              <w:t>Transmit spectral mask</w:t>
            </w:r>
            <w:r w:rsidRPr="009A7456">
              <w:rPr>
                <w:b/>
                <w:sz w:val="20"/>
                <w:highlight w:val="yellow"/>
                <w:lang w:eastAsia="zh-CN"/>
              </w:rPr>
              <w:t>.</w:t>
            </w:r>
            <w:bookmarkStart w:id="0" w:name="_GoBack"/>
            <w:bookmarkEnd w:id="0"/>
          </w:p>
        </w:tc>
      </w:tr>
    </w:tbl>
    <w:p w14:paraId="52F8468E" w14:textId="36B2A034" w:rsidR="004C17C5" w:rsidRDefault="004C17C5" w:rsidP="00E87BE2">
      <w:pPr>
        <w:rPr>
          <w:b/>
          <w:lang w:eastAsia="zh-CN"/>
        </w:rPr>
      </w:pPr>
      <w:r w:rsidRPr="007D137A">
        <w:rPr>
          <w:b/>
          <w:lang w:eastAsia="zh-CN"/>
        </w:rPr>
        <w:t xml:space="preserve">Discussion </w:t>
      </w:r>
    </w:p>
    <w:p w14:paraId="7DB8C866" w14:textId="0207729A" w:rsidR="000771BD" w:rsidRDefault="00AB20A3" w:rsidP="00E87BE2">
      <w:pPr>
        <w:rPr>
          <w:b/>
          <w:lang w:eastAsia="zh-CN"/>
        </w:rPr>
      </w:pPr>
      <w:r>
        <w:rPr>
          <w:rFonts w:hint="eastAsia"/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C41C37" wp14:editId="70B6FB68">
                <wp:simplePos x="0" y="0"/>
                <wp:positionH relativeFrom="column">
                  <wp:posOffset>-50660</wp:posOffset>
                </wp:positionH>
                <wp:positionV relativeFrom="paragraph">
                  <wp:posOffset>57597</wp:posOffset>
                </wp:positionV>
                <wp:extent cx="6184599" cy="1592663"/>
                <wp:effectExtent l="0" t="0" r="26035" b="2667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4599" cy="15926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205B9CB" id="矩形 16" o:spid="_x0000_s1026" style="position:absolute;left:0;text-align:left;margin-left:-4pt;margin-top:4.55pt;width:487pt;height:12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" filled="f" strokecolor="#243f60 [1604]" strokeweight="2pt"/>
            </w:pict>
          </mc:Fallback>
        </mc:AlternateContent>
      </w:r>
    </w:p>
    <w:p w14:paraId="2B5AAE64" w14:textId="13BDB94F" w:rsidR="003A6752" w:rsidRDefault="00AB20A3" w:rsidP="00E87BE2">
      <w:pPr>
        <w:rPr>
          <w:sz w:val="20"/>
          <w:lang w:eastAsia="zh-CN"/>
        </w:rPr>
      </w:pPr>
      <w:r>
        <w:rPr>
          <w:noProof/>
        </w:rPr>
        <w:drawing>
          <wp:inline distT="0" distB="0" distL="0" distR="0" wp14:anchorId="0F369E62" wp14:editId="41D86553">
            <wp:extent cx="5994400" cy="1461770"/>
            <wp:effectExtent l="0" t="0" r="6350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146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8F628" w14:textId="77777777" w:rsidR="000C2D9D" w:rsidRDefault="000C2D9D" w:rsidP="000C2D9D">
      <w:pPr>
        <w:rPr>
          <w:sz w:val="20"/>
          <w:lang w:eastAsia="zh-CN"/>
        </w:rPr>
      </w:pPr>
    </w:p>
    <w:p w14:paraId="6FCC1E1E" w14:textId="04AC5D03" w:rsidR="000C2D9D" w:rsidRDefault="000C2D9D" w:rsidP="000C2D9D">
      <w:pPr>
        <w:rPr>
          <w:sz w:val="20"/>
          <w:lang w:eastAsia="zh-CN"/>
        </w:rPr>
      </w:pPr>
      <w:r>
        <w:rPr>
          <w:sz w:val="20"/>
          <w:lang w:eastAsia="zh-CN"/>
        </w:rPr>
        <w:t xml:space="preserve">By Referring to subclause </w:t>
      </w:r>
      <w:r w:rsidRPr="000C2D9D">
        <w:rPr>
          <w:sz w:val="20"/>
          <w:lang w:eastAsia="zh-CN"/>
        </w:rPr>
        <w:t>36.3.12.11 EHT preamble of preamble punctured EHT MU PPDU</w:t>
      </w:r>
      <w:r>
        <w:rPr>
          <w:sz w:val="20"/>
          <w:lang w:eastAsia="zh-CN"/>
        </w:rPr>
        <w:t>, it’s better to unified to “preamble puncturing”.</w:t>
      </w:r>
    </w:p>
    <w:p w14:paraId="707AD859" w14:textId="53D87F41" w:rsidR="000C2D9D" w:rsidRDefault="000C2D9D" w:rsidP="00E87BE2">
      <w:pPr>
        <w:rPr>
          <w:sz w:val="20"/>
          <w:lang w:eastAsia="zh-CN"/>
        </w:rPr>
      </w:pPr>
      <w:r>
        <w:rPr>
          <w:rFonts w:hint="eastAsia"/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0FAB67" wp14:editId="27F5ED64">
                <wp:simplePos x="0" y="0"/>
                <wp:positionH relativeFrom="column">
                  <wp:posOffset>719</wp:posOffset>
                </wp:positionH>
                <wp:positionV relativeFrom="paragraph">
                  <wp:posOffset>67969</wp:posOffset>
                </wp:positionV>
                <wp:extent cx="6184265" cy="2898308"/>
                <wp:effectExtent l="0" t="0" r="26035" b="1651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4265" cy="289830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847C536" id="矩形 4" o:spid="_x0000_s1026" style="position:absolute;left:0;text-align:left;margin-left:.05pt;margin-top:5.35pt;width:486.95pt;height:22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" filled="f" strokecolor="#243f60 [1604]" strokeweight="2pt"/>
            </w:pict>
          </mc:Fallback>
        </mc:AlternateContent>
      </w:r>
    </w:p>
    <w:p w14:paraId="155A0770" w14:textId="1B7ADF62" w:rsidR="000C2D9D" w:rsidRPr="000C2D9D" w:rsidRDefault="000C2D9D" w:rsidP="00E87BE2">
      <w:pPr>
        <w:rPr>
          <w:sz w:val="20"/>
          <w:lang w:eastAsia="zh-CN"/>
        </w:rPr>
      </w:pPr>
      <w:r>
        <w:rPr>
          <w:noProof/>
        </w:rPr>
        <w:drawing>
          <wp:inline distT="0" distB="0" distL="0" distR="0" wp14:anchorId="294087DB" wp14:editId="19E21211">
            <wp:extent cx="5994400" cy="282067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87081" cy="286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53712" w14:textId="4FBB1A98" w:rsidR="00D71377" w:rsidRDefault="00D71377" w:rsidP="00E87BE2">
      <w:pPr>
        <w:rPr>
          <w:sz w:val="20"/>
          <w:lang w:eastAsia="zh-CN"/>
        </w:rPr>
      </w:pPr>
    </w:p>
    <w:p w14:paraId="57F81F92" w14:textId="77777777" w:rsidR="00313E82" w:rsidRDefault="00313E82" w:rsidP="00E87BE2">
      <w:pPr>
        <w:rPr>
          <w:sz w:val="20"/>
          <w:lang w:eastAsia="zh-CN"/>
        </w:rPr>
      </w:pPr>
    </w:p>
    <w:p w14:paraId="35162111" w14:textId="77150D84" w:rsidR="00EA4395" w:rsidRDefault="00EA4395" w:rsidP="00EA4395">
      <w:pPr>
        <w:pStyle w:val="1"/>
        <w:rPr>
          <w:lang w:eastAsia="zh-CN"/>
        </w:rPr>
      </w:pPr>
      <w:r w:rsidRPr="00DC5596">
        <w:rPr>
          <w:rFonts w:hint="eastAsia"/>
          <w:lang w:eastAsia="zh-CN"/>
        </w:rPr>
        <w:lastRenderedPageBreak/>
        <w:t>C</w:t>
      </w:r>
      <w:r w:rsidRPr="00DC5596">
        <w:rPr>
          <w:lang w:eastAsia="zh-CN"/>
        </w:rPr>
        <w:t>ID 1</w:t>
      </w:r>
      <w:r>
        <w:rPr>
          <w:lang w:eastAsia="zh-CN"/>
        </w:rPr>
        <w:t>1301</w:t>
      </w:r>
      <w:r w:rsidR="006C375D">
        <w:rPr>
          <w:lang w:eastAsia="zh-CN"/>
        </w:rPr>
        <w:t>, 11973</w:t>
      </w:r>
    </w:p>
    <w:p w14:paraId="2CFF5468" w14:textId="77777777" w:rsidR="00EA4395" w:rsidRPr="003953C5" w:rsidRDefault="00EA4395" w:rsidP="00EA4395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EA4395" w:rsidRPr="00F0694E" w14:paraId="0FD45F71" w14:textId="77777777" w:rsidTr="00894AE1">
        <w:trPr>
          <w:trHeight w:val="657"/>
        </w:trPr>
        <w:tc>
          <w:tcPr>
            <w:tcW w:w="745" w:type="dxa"/>
          </w:tcPr>
          <w:p w14:paraId="5A55DB58" w14:textId="77777777" w:rsidR="00EA4395" w:rsidRPr="003953C5" w:rsidRDefault="00EA4395" w:rsidP="00894AE1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2ACC9656" w14:textId="77777777" w:rsidR="00EA4395" w:rsidRDefault="00EA4395" w:rsidP="00894AE1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05B03325" w14:textId="77777777" w:rsidR="00EA4395" w:rsidRPr="003953C5" w:rsidRDefault="00EA4395" w:rsidP="00894AE1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53A6B402" w14:textId="77777777" w:rsidR="00EA4395" w:rsidRPr="003953C5" w:rsidRDefault="00EA4395" w:rsidP="00894AE1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3D5498F4" w14:textId="77777777" w:rsidR="00EA4395" w:rsidRPr="003953C5" w:rsidRDefault="00EA4395" w:rsidP="00894AE1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717C9584" w14:textId="77777777" w:rsidR="00EA4395" w:rsidRPr="003953C5" w:rsidRDefault="00EA4395" w:rsidP="00894AE1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5380D0BA" w14:textId="77777777" w:rsidR="00EA4395" w:rsidRPr="003953C5" w:rsidRDefault="00EA4395" w:rsidP="00894AE1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EA4395" w:rsidRPr="00F0694E" w14:paraId="44F01EC2" w14:textId="77777777" w:rsidTr="00894AE1">
        <w:trPr>
          <w:trHeight w:val="1166"/>
        </w:trPr>
        <w:tc>
          <w:tcPr>
            <w:tcW w:w="745" w:type="dxa"/>
          </w:tcPr>
          <w:p w14:paraId="615E2CCB" w14:textId="77777777" w:rsidR="00EA4395" w:rsidRDefault="00EA4395" w:rsidP="00894AE1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1301</w:t>
            </w:r>
          </w:p>
        </w:tc>
        <w:tc>
          <w:tcPr>
            <w:tcW w:w="1000" w:type="dxa"/>
            <w:shd w:val="clear" w:color="auto" w:fill="auto"/>
          </w:tcPr>
          <w:p w14:paraId="74E9512B" w14:textId="77777777" w:rsidR="00EA4395" w:rsidRDefault="00EA4395" w:rsidP="00894AE1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748.37</w:t>
            </w:r>
          </w:p>
        </w:tc>
        <w:tc>
          <w:tcPr>
            <w:tcW w:w="851" w:type="dxa"/>
            <w:shd w:val="clear" w:color="auto" w:fill="auto"/>
          </w:tcPr>
          <w:p w14:paraId="35DBCE44" w14:textId="77777777" w:rsidR="00EA4395" w:rsidRDefault="00EA4395" w:rsidP="00894AE1">
            <w:pPr>
              <w:rPr>
                <w:sz w:val="20"/>
              </w:rPr>
            </w:pPr>
            <w:r>
              <w:rPr>
                <w:sz w:val="20"/>
              </w:rPr>
              <w:t>36.3.19.1.2</w:t>
            </w:r>
          </w:p>
        </w:tc>
        <w:tc>
          <w:tcPr>
            <w:tcW w:w="2268" w:type="dxa"/>
            <w:shd w:val="clear" w:color="auto" w:fill="auto"/>
          </w:tcPr>
          <w:p w14:paraId="4C84D30E" w14:textId="77777777" w:rsidR="00EA4395" w:rsidRPr="00BF5F80" w:rsidRDefault="00EA4395" w:rsidP="00894AE1">
            <w:pPr>
              <w:rPr>
                <w:sz w:val="20"/>
              </w:rPr>
            </w:pPr>
            <w:r w:rsidRPr="0094478F">
              <w:rPr>
                <w:sz w:val="20"/>
              </w:rPr>
              <w:t>Typo: "When there are two or more contiguous 20MHz subchannels are punctured ..."</w:t>
            </w:r>
          </w:p>
        </w:tc>
        <w:tc>
          <w:tcPr>
            <w:tcW w:w="1984" w:type="dxa"/>
            <w:shd w:val="clear" w:color="auto" w:fill="auto"/>
          </w:tcPr>
          <w:p w14:paraId="1EA19D73" w14:textId="77777777" w:rsidR="00EA4395" w:rsidRPr="0094478F" w:rsidRDefault="00EA4395" w:rsidP="00894AE1">
            <w:pPr>
              <w:rPr>
                <w:sz w:val="20"/>
                <w:lang w:eastAsia="zh-CN"/>
              </w:rPr>
            </w:pPr>
            <w:r w:rsidRPr="0094478F">
              <w:rPr>
                <w:sz w:val="20"/>
                <w:lang w:eastAsia="zh-CN"/>
              </w:rPr>
              <w:t>Change to "When two or more contiguous 20</w:t>
            </w:r>
          </w:p>
          <w:p w14:paraId="392204B1" w14:textId="77777777" w:rsidR="00EA4395" w:rsidRPr="00BF5F80" w:rsidRDefault="00EA4395" w:rsidP="00894AE1">
            <w:pPr>
              <w:rPr>
                <w:sz w:val="20"/>
                <w:lang w:eastAsia="zh-CN"/>
              </w:rPr>
            </w:pPr>
            <w:r w:rsidRPr="0094478F">
              <w:rPr>
                <w:sz w:val="20"/>
                <w:lang w:eastAsia="zh-CN"/>
              </w:rPr>
              <w:t>MHz subchannels are punctured"</w:t>
            </w:r>
          </w:p>
        </w:tc>
        <w:tc>
          <w:tcPr>
            <w:tcW w:w="2835" w:type="dxa"/>
            <w:shd w:val="clear" w:color="auto" w:fill="auto"/>
          </w:tcPr>
          <w:p w14:paraId="4ECD482F" w14:textId="77777777" w:rsidR="00EA4395" w:rsidRDefault="004F5949" w:rsidP="00894AE1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</w:t>
            </w:r>
            <w:r>
              <w:rPr>
                <w:rFonts w:hint="eastAsia"/>
                <w:sz w:val="20"/>
                <w:lang w:eastAsia="zh-CN"/>
              </w:rPr>
              <w:t>ccepted</w:t>
            </w:r>
          </w:p>
          <w:p w14:paraId="08A5F50F" w14:textId="77777777" w:rsidR="004F5949" w:rsidRDefault="004F5949" w:rsidP="00894AE1">
            <w:pPr>
              <w:rPr>
                <w:sz w:val="20"/>
                <w:lang w:eastAsia="zh-CN"/>
              </w:rPr>
            </w:pPr>
          </w:p>
          <w:p w14:paraId="691AD1D1" w14:textId="084F64B1" w:rsidR="004F5949" w:rsidRPr="002A08B9" w:rsidRDefault="004F5949" w:rsidP="00894AE1">
            <w:pPr>
              <w:rPr>
                <w:sz w:val="20"/>
                <w:lang w:eastAsia="zh-CN"/>
              </w:rPr>
            </w:pPr>
            <w:r w:rsidRPr="00AD4255">
              <w:rPr>
                <w:color w:val="000000" w:themeColor="text1"/>
                <w:sz w:val="20"/>
                <w:lang w:eastAsia="ko-KR"/>
              </w:rPr>
              <w:t xml:space="preserve">Note to the Editor: The corresponding sentence is on </w:t>
            </w:r>
            <w:r w:rsidRPr="00AD4255">
              <w:rPr>
                <w:sz w:val="20"/>
                <w:lang w:eastAsia="zh-CN"/>
              </w:rPr>
              <w:t>P76</w:t>
            </w:r>
            <w:r>
              <w:rPr>
                <w:sz w:val="20"/>
                <w:lang w:eastAsia="zh-CN"/>
              </w:rPr>
              <w:t>4</w:t>
            </w:r>
            <w:r w:rsidRPr="00AD4255">
              <w:rPr>
                <w:sz w:val="20"/>
                <w:lang w:eastAsia="zh-CN"/>
              </w:rPr>
              <w:t>L</w:t>
            </w:r>
            <w:r>
              <w:rPr>
                <w:sz w:val="20"/>
                <w:lang w:eastAsia="zh-CN"/>
              </w:rPr>
              <w:t>37</w:t>
            </w:r>
            <w:r w:rsidRPr="00AD4255">
              <w:rPr>
                <w:sz w:val="20"/>
                <w:lang w:eastAsia="zh-CN"/>
              </w:rPr>
              <w:t xml:space="preserve"> of D2.1.1</w:t>
            </w:r>
          </w:p>
        </w:tc>
      </w:tr>
      <w:tr w:rsidR="001159ED" w:rsidRPr="00F0694E" w14:paraId="6F791919" w14:textId="77777777" w:rsidTr="00894AE1">
        <w:trPr>
          <w:trHeight w:val="1166"/>
        </w:trPr>
        <w:tc>
          <w:tcPr>
            <w:tcW w:w="745" w:type="dxa"/>
          </w:tcPr>
          <w:p w14:paraId="32352171" w14:textId="32107B93" w:rsidR="001159ED" w:rsidRDefault="001159ED" w:rsidP="001159ED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1973</w:t>
            </w:r>
          </w:p>
        </w:tc>
        <w:tc>
          <w:tcPr>
            <w:tcW w:w="1000" w:type="dxa"/>
            <w:shd w:val="clear" w:color="auto" w:fill="auto"/>
          </w:tcPr>
          <w:p w14:paraId="3B50C1C5" w14:textId="3D618022" w:rsidR="001159ED" w:rsidRDefault="001159ED" w:rsidP="001159E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748.37</w:t>
            </w:r>
          </w:p>
        </w:tc>
        <w:tc>
          <w:tcPr>
            <w:tcW w:w="851" w:type="dxa"/>
            <w:shd w:val="clear" w:color="auto" w:fill="auto"/>
          </w:tcPr>
          <w:p w14:paraId="2426749D" w14:textId="607D6800" w:rsidR="001159ED" w:rsidRDefault="001159ED" w:rsidP="001159ED">
            <w:pPr>
              <w:rPr>
                <w:sz w:val="20"/>
              </w:rPr>
            </w:pPr>
            <w:r>
              <w:rPr>
                <w:sz w:val="20"/>
              </w:rPr>
              <w:t>36.3.19.1.2</w:t>
            </w:r>
          </w:p>
        </w:tc>
        <w:tc>
          <w:tcPr>
            <w:tcW w:w="2268" w:type="dxa"/>
            <w:shd w:val="clear" w:color="auto" w:fill="auto"/>
          </w:tcPr>
          <w:p w14:paraId="725480E6" w14:textId="460BA510" w:rsidR="001159ED" w:rsidRPr="0094478F" w:rsidRDefault="001159ED" w:rsidP="001159ED">
            <w:pPr>
              <w:rPr>
                <w:sz w:val="20"/>
              </w:rPr>
            </w:pPr>
            <w:r w:rsidRPr="000956BE">
              <w:rPr>
                <w:sz w:val="20"/>
              </w:rPr>
              <w:t>Remove the words "there are"</w:t>
            </w:r>
          </w:p>
        </w:tc>
        <w:tc>
          <w:tcPr>
            <w:tcW w:w="1984" w:type="dxa"/>
            <w:shd w:val="clear" w:color="auto" w:fill="auto"/>
          </w:tcPr>
          <w:p w14:paraId="47C82137" w14:textId="77777777" w:rsidR="001159ED" w:rsidRDefault="001159ED" w:rsidP="001159ED">
            <w:pPr>
              <w:rPr>
                <w:sz w:val="20"/>
                <w:lang w:eastAsia="zh-CN"/>
              </w:rPr>
            </w:pPr>
            <w:r w:rsidRPr="000956BE">
              <w:rPr>
                <w:sz w:val="20"/>
                <w:lang w:eastAsia="zh-CN"/>
              </w:rPr>
              <w:t>As in comment</w:t>
            </w:r>
          </w:p>
          <w:p w14:paraId="2EE1FDE7" w14:textId="77777777" w:rsidR="001159ED" w:rsidRPr="0094478F" w:rsidRDefault="001159ED" w:rsidP="001159ED">
            <w:pPr>
              <w:rPr>
                <w:sz w:val="20"/>
                <w:lang w:eastAsia="zh-CN"/>
              </w:rPr>
            </w:pPr>
          </w:p>
        </w:tc>
        <w:tc>
          <w:tcPr>
            <w:tcW w:w="2835" w:type="dxa"/>
            <w:shd w:val="clear" w:color="auto" w:fill="auto"/>
          </w:tcPr>
          <w:p w14:paraId="30371D57" w14:textId="77777777" w:rsidR="00E04375" w:rsidRDefault="00E04375" w:rsidP="00E0437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</w:t>
            </w:r>
            <w:r>
              <w:rPr>
                <w:rFonts w:hint="eastAsia"/>
                <w:sz w:val="20"/>
                <w:lang w:eastAsia="zh-CN"/>
              </w:rPr>
              <w:t>ccepted</w:t>
            </w:r>
          </w:p>
          <w:p w14:paraId="32F19B4F" w14:textId="77777777" w:rsidR="001159ED" w:rsidRDefault="001159ED" w:rsidP="001159ED">
            <w:pPr>
              <w:rPr>
                <w:sz w:val="20"/>
                <w:lang w:eastAsia="zh-CN"/>
              </w:rPr>
            </w:pPr>
          </w:p>
          <w:p w14:paraId="2ED6549F" w14:textId="79DFE1B7" w:rsidR="00E04375" w:rsidRPr="002A08B9" w:rsidRDefault="00E04375" w:rsidP="001159ED">
            <w:pPr>
              <w:rPr>
                <w:sz w:val="20"/>
                <w:lang w:eastAsia="zh-CN"/>
              </w:rPr>
            </w:pPr>
            <w:r w:rsidRPr="00AD4255">
              <w:rPr>
                <w:color w:val="000000" w:themeColor="text1"/>
                <w:sz w:val="20"/>
                <w:lang w:eastAsia="ko-KR"/>
              </w:rPr>
              <w:t xml:space="preserve">Note to the Editor: The corresponding sentence is on </w:t>
            </w:r>
            <w:r w:rsidRPr="00AD4255">
              <w:rPr>
                <w:sz w:val="20"/>
                <w:lang w:eastAsia="zh-CN"/>
              </w:rPr>
              <w:t>P76</w:t>
            </w:r>
            <w:r>
              <w:rPr>
                <w:sz w:val="20"/>
                <w:lang w:eastAsia="zh-CN"/>
              </w:rPr>
              <w:t>4</w:t>
            </w:r>
            <w:r w:rsidRPr="00AD4255">
              <w:rPr>
                <w:sz w:val="20"/>
                <w:lang w:eastAsia="zh-CN"/>
              </w:rPr>
              <w:t>L</w:t>
            </w:r>
            <w:r>
              <w:rPr>
                <w:sz w:val="20"/>
                <w:lang w:eastAsia="zh-CN"/>
              </w:rPr>
              <w:t>37</w:t>
            </w:r>
            <w:r w:rsidRPr="00AD4255">
              <w:rPr>
                <w:sz w:val="20"/>
                <w:lang w:eastAsia="zh-CN"/>
              </w:rPr>
              <w:t xml:space="preserve"> of D2.1.1</w:t>
            </w:r>
          </w:p>
        </w:tc>
      </w:tr>
    </w:tbl>
    <w:p w14:paraId="6162B220" w14:textId="7BB41BCB" w:rsidR="00EA4395" w:rsidRPr="00980610" w:rsidRDefault="0012555F" w:rsidP="00EA4395">
      <w:pPr>
        <w:rPr>
          <w:b/>
          <w:lang w:eastAsia="zh-CN"/>
        </w:rPr>
      </w:pPr>
      <w:r w:rsidRPr="0012555F">
        <w:rPr>
          <w:b/>
          <w:lang w:eastAsia="zh-CN"/>
        </w:rPr>
        <w:t>D</w:t>
      </w:r>
      <w:r w:rsidRPr="0012555F">
        <w:rPr>
          <w:rFonts w:hint="eastAsia"/>
          <w:b/>
          <w:lang w:eastAsia="zh-CN"/>
        </w:rPr>
        <w:t>iscussion</w:t>
      </w:r>
    </w:p>
    <w:p w14:paraId="67AC9031" w14:textId="0025D1FA" w:rsidR="00304F8B" w:rsidRDefault="00980610" w:rsidP="00EC2B6F">
      <w:pPr>
        <w:jc w:val="center"/>
        <w:rPr>
          <w:lang w:eastAsia="zh-CN"/>
        </w:rPr>
      </w:pPr>
      <w:r>
        <w:rPr>
          <w:rFonts w:hint="eastAsia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E9FB90" wp14:editId="7B90934E">
                <wp:simplePos x="0" y="0"/>
                <wp:positionH relativeFrom="column">
                  <wp:posOffset>130115</wp:posOffset>
                </wp:positionH>
                <wp:positionV relativeFrom="paragraph">
                  <wp:posOffset>14988</wp:posOffset>
                </wp:positionV>
                <wp:extent cx="5685383" cy="1194179"/>
                <wp:effectExtent l="0" t="0" r="10795" b="254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383" cy="119417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F33BBAC" id="矩形 7" o:spid="_x0000_s1026" style="position:absolute;left:0;text-align:left;margin-left:10.25pt;margin-top:1.2pt;width:447.65pt;height:9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" filled="f" strokecolor="#243f60 [1604]" strokeweight="2pt"/>
            </w:pict>
          </mc:Fallback>
        </mc:AlternateContent>
      </w:r>
      <w:r w:rsidR="0012555F">
        <w:rPr>
          <w:noProof/>
        </w:rPr>
        <w:drawing>
          <wp:inline distT="0" distB="0" distL="0" distR="0" wp14:anchorId="1599953D" wp14:editId="56B1EEB2">
            <wp:extent cx="5562862" cy="1207448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0710" cy="122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FDB18" w14:textId="2BFF3EE6" w:rsidR="00F16EBC" w:rsidRDefault="00F16EBC" w:rsidP="00F16EBC">
      <w:pPr>
        <w:pStyle w:val="1"/>
        <w:rPr>
          <w:lang w:eastAsia="zh-CN"/>
        </w:rPr>
      </w:pPr>
      <w:r w:rsidRPr="00DC5596">
        <w:rPr>
          <w:rFonts w:hint="eastAsia"/>
          <w:lang w:eastAsia="zh-CN"/>
        </w:rPr>
        <w:t>C</w:t>
      </w:r>
      <w:r w:rsidRPr="00DC5596">
        <w:rPr>
          <w:lang w:eastAsia="zh-CN"/>
        </w:rPr>
        <w:t>ID 1</w:t>
      </w:r>
      <w:r>
        <w:rPr>
          <w:lang w:eastAsia="zh-CN"/>
        </w:rPr>
        <w:t>1303</w:t>
      </w:r>
    </w:p>
    <w:p w14:paraId="5B5513FD" w14:textId="77777777" w:rsidR="00F16EBC" w:rsidRPr="003953C5" w:rsidRDefault="00F16EBC" w:rsidP="00F16EBC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F16EBC" w:rsidRPr="00F0694E" w14:paraId="5CCD399F" w14:textId="77777777" w:rsidTr="00682F59">
        <w:trPr>
          <w:trHeight w:val="657"/>
        </w:trPr>
        <w:tc>
          <w:tcPr>
            <w:tcW w:w="745" w:type="dxa"/>
          </w:tcPr>
          <w:p w14:paraId="69ECBCCE" w14:textId="77777777" w:rsidR="00F16EBC" w:rsidRPr="003953C5" w:rsidRDefault="00F16EBC" w:rsidP="00682F59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3A141A41" w14:textId="77777777" w:rsidR="00F16EBC" w:rsidRDefault="00F16EBC" w:rsidP="00682F59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30400D46" w14:textId="77777777" w:rsidR="00F16EBC" w:rsidRPr="003953C5" w:rsidRDefault="00F16EBC" w:rsidP="00682F59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244A1238" w14:textId="77777777" w:rsidR="00F16EBC" w:rsidRPr="003953C5" w:rsidRDefault="00F16EBC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48A9B560" w14:textId="77777777" w:rsidR="00F16EBC" w:rsidRPr="003953C5" w:rsidRDefault="00F16EBC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31A00535" w14:textId="77777777" w:rsidR="00F16EBC" w:rsidRPr="003953C5" w:rsidRDefault="00F16EBC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62F49A38" w14:textId="77777777" w:rsidR="00F16EBC" w:rsidRPr="003953C5" w:rsidRDefault="00F16EBC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F16EBC" w:rsidRPr="00F0694E" w14:paraId="47212876" w14:textId="77777777" w:rsidTr="00682F59">
        <w:trPr>
          <w:trHeight w:val="1166"/>
        </w:trPr>
        <w:tc>
          <w:tcPr>
            <w:tcW w:w="745" w:type="dxa"/>
          </w:tcPr>
          <w:p w14:paraId="48287C73" w14:textId="3B839D46" w:rsidR="00F16EBC" w:rsidRDefault="00F16EBC" w:rsidP="00682F59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1303</w:t>
            </w:r>
          </w:p>
        </w:tc>
        <w:tc>
          <w:tcPr>
            <w:tcW w:w="1000" w:type="dxa"/>
            <w:shd w:val="clear" w:color="auto" w:fill="auto"/>
          </w:tcPr>
          <w:p w14:paraId="543B3300" w14:textId="43FC6184" w:rsidR="00F16EBC" w:rsidRDefault="00F16EBC" w:rsidP="00682F5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760.32</w:t>
            </w:r>
          </w:p>
        </w:tc>
        <w:tc>
          <w:tcPr>
            <w:tcW w:w="851" w:type="dxa"/>
            <w:shd w:val="clear" w:color="auto" w:fill="auto"/>
          </w:tcPr>
          <w:p w14:paraId="7E205E10" w14:textId="52D38FA1" w:rsidR="00F16EBC" w:rsidRDefault="00F16EBC" w:rsidP="00682F59">
            <w:pPr>
              <w:rPr>
                <w:sz w:val="20"/>
              </w:rPr>
            </w:pPr>
            <w:r>
              <w:rPr>
                <w:sz w:val="20"/>
              </w:rPr>
              <w:t>36.3.19.</w:t>
            </w:r>
            <w:r w:rsidR="00A605BC">
              <w:rPr>
                <w:sz w:val="20"/>
              </w:rPr>
              <w:t>4.3</w:t>
            </w:r>
          </w:p>
        </w:tc>
        <w:tc>
          <w:tcPr>
            <w:tcW w:w="2268" w:type="dxa"/>
            <w:shd w:val="clear" w:color="auto" w:fill="auto"/>
          </w:tcPr>
          <w:p w14:paraId="3AC58E90" w14:textId="68EC818F" w:rsidR="00F16EBC" w:rsidRPr="00BF5F80" w:rsidRDefault="00A605BC" w:rsidP="00682F59">
            <w:pPr>
              <w:rPr>
                <w:sz w:val="20"/>
              </w:rPr>
            </w:pPr>
            <w:r w:rsidRPr="00A605BC">
              <w:rPr>
                <w:sz w:val="20"/>
              </w:rPr>
              <w:t>The term "frequency segment" used to refer to modes like 80+80, ... which are no longer defined in EHT. There are no longer multiple frequency segments. (We still have a block called segment parser, but it really parses 80 MHz frequency subblocks.)</w:t>
            </w:r>
          </w:p>
        </w:tc>
        <w:tc>
          <w:tcPr>
            <w:tcW w:w="1984" w:type="dxa"/>
            <w:shd w:val="clear" w:color="auto" w:fill="auto"/>
          </w:tcPr>
          <w:p w14:paraId="47FB02CD" w14:textId="0EEB56BF" w:rsidR="00F16EBC" w:rsidRPr="00BF5F80" w:rsidRDefault="00A605BC" w:rsidP="00682F59">
            <w:pPr>
              <w:rPr>
                <w:sz w:val="20"/>
                <w:lang w:eastAsia="zh-CN"/>
              </w:rPr>
            </w:pPr>
            <w:r w:rsidRPr="00A605BC">
              <w:rPr>
                <w:sz w:val="20"/>
                <w:lang w:eastAsia="zh-CN"/>
              </w:rPr>
              <w:t>Remove averaging over frequency segments</w:t>
            </w:r>
          </w:p>
        </w:tc>
        <w:tc>
          <w:tcPr>
            <w:tcW w:w="2835" w:type="dxa"/>
            <w:shd w:val="clear" w:color="auto" w:fill="auto"/>
          </w:tcPr>
          <w:p w14:paraId="5C6E1632" w14:textId="36D031DE" w:rsidR="00F16EBC" w:rsidRDefault="00BC6408" w:rsidP="00682F5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</w:t>
            </w:r>
            <w:r>
              <w:rPr>
                <w:rFonts w:hint="eastAsia"/>
                <w:sz w:val="20"/>
                <w:lang w:eastAsia="zh-CN"/>
              </w:rPr>
              <w:t>evised</w:t>
            </w:r>
          </w:p>
          <w:p w14:paraId="6C15F261" w14:textId="246FBC3D" w:rsidR="00BC6408" w:rsidRDefault="00BC6408" w:rsidP="00682F5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</w:t>
            </w:r>
            <w:r>
              <w:rPr>
                <w:rFonts w:hint="eastAsia"/>
                <w:sz w:val="20"/>
                <w:lang w:eastAsia="zh-CN"/>
              </w:rPr>
              <w:t>gree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in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principle.</w:t>
            </w:r>
          </w:p>
          <w:p w14:paraId="394AF4BE" w14:textId="720D0474" w:rsidR="00023010" w:rsidRDefault="00023010" w:rsidP="00682F59">
            <w:pPr>
              <w:rPr>
                <w:sz w:val="20"/>
                <w:lang w:eastAsia="zh-CN"/>
              </w:rPr>
            </w:pPr>
          </w:p>
          <w:p w14:paraId="1AD90B5C" w14:textId="77777777" w:rsidR="00BC6408" w:rsidRPr="007A18BB" w:rsidRDefault="00BC6408" w:rsidP="00BC6408">
            <w:pPr>
              <w:rPr>
                <w:b/>
                <w:sz w:val="20"/>
                <w:highlight w:val="yellow"/>
              </w:rPr>
            </w:pPr>
            <w:r w:rsidRPr="007A18BB">
              <w:rPr>
                <w:b/>
                <w:sz w:val="20"/>
                <w:highlight w:val="yellow"/>
              </w:rPr>
              <w:t>Instructions to the editor:</w:t>
            </w:r>
          </w:p>
          <w:p w14:paraId="03A7602C" w14:textId="74DB5D51" w:rsidR="00023010" w:rsidRPr="00A13483" w:rsidRDefault="00BC6408" w:rsidP="00682F59">
            <w:pPr>
              <w:rPr>
                <w:b/>
                <w:sz w:val="20"/>
                <w:lang w:eastAsia="zh-CN"/>
              </w:rPr>
            </w:pPr>
            <w:r w:rsidRPr="00A13483">
              <w:rPr>
                <w:rFonts w:hint="eastAsia"/>
                <w:b/>
                <w:sz w:val="20"/>
                <w:highlight w:val="yellow"/>
              </w:rPr>
              <w:t>P</w:t>
            </w:r>
            <w:r w:rsidRPr="00A13483">
              <w:rPr>
                <w:b/>
                <w:sz w:val="20"/>
                <w:highlight w:val="yellow"/>
              </w:rPr>
              <w:t>lease make the changes to the spec as shown in 11/22-</w:t>
            </w:r>
            <w:r w:rsidR="00D5567C">
              <w:rPr>
                <w:b/>
                <w:sz w:val="20"/>
                <w:highlight w:val="yellow"/>
              </w:rPr>
              <w:t>1513</w:t>
            </w:r>
            <w:r w:rsidRPr="00A13483">
              <w:rPr>
                <w:b/>
                <w:sz w:val="20"/>
                <w:highlight w:val="yellow"/>
              </w:rPr>
              <w:t>r0</w:t>
            </w:r>
            <w:r w:rsidR="00A13483" w:rsidRPr="00A13483">
              <w:rPr>
                <w:rFonts w:hint="eastAsia"/>
                <w:b/>
                <w:sz w:val="20"/>
                <w:highlight w:val="yellow"/>
                <w:lang w:eastAsia="zh-CN"/>
              </w:rPr>
              <w:t xml:space="preserve"> </w:t>
            </w:r>
            <w:r w:rsidR="00A13483" w:rsidRPr="00A13483">
              <w:rPr>
                <w:b/>
                <w:sz w:val="20"/>
                <w:highlight w:val="yellow"/>
                <w:lang w:eastAsia="zh-CN"/>
              </w:rPr>
              <w:t>under CID 11303</w:t>
            </w:r>
          </w:p>
        </w:tc>
      </w:tr>
    </w:tbl>
    <w:p w14:paraId="708681DD" w14:textId="71AACE3D" w:rsidR="002E5E4E" w:rsidRDefault="00BB6F0E" w:rsidP="00E87BE2">
      <w:pPr>
        <w:rPr>
          <w:b/>
          <w:lang w:eastAsia="zh-CN"/>
        </w:rPr>
      </w:pPr>
      <w:r w:rsidRPr="00BB6F0E">
        <w:rPr>
          <w:b/>
          <w:lang w:eastAsia="zh-CN"/>
        </w:rPr>
        <w:t>D</w:t>
      </w:r>
      <w:r w:rsidRPr="00BB6F0E">
        <w:rPr>
          <w:rFonts w:hint="eastAsia"/>
          <w:b/>
          <w:lang w:eastAsia="zh-CN"/>
        </w:rPr>
        <w:t>iscussion</w:t>
      </w:r>
      <w:r w:rsidRPr="00BB6F0E">
        <w:rPr>
          <w:b/>
          <w:lang w:eastAsia="zh-CN"/>
        </w:rPr>
        <w:t xml:space="preserve"> </w:t>
      </w:r>
    </w:p>
    <w:p w14:paraId="19DCFA23" w14:textId="06418977" w:rsidR="001C08AD" w:rsidRPr="00BB6F0E" w:rsidRDefault="00313E82" w:rsidP="00E87BE2">
      <w:pPr>
        <w:rPr>
          <w:b/>
          <w:lang w:eastAsia="zh-CN"/>
        </w:rPr>
      </w:pPr>
      <w:r>
        <w:rPr>
          <w:rFonts w:hint="eastAsia"/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AC1E14" wp14:editId="535268B6">
                <wp:simplePos x="0" y="0"/>
                <wp:positionH relativeFrom="column">
                  <wp:posOffset>-45112</wp:posOffset>
                </wp:positionH>
                <wp:positionV relativeFrom="paragraph">
                  <wp:posOffset>91756</wp:posOffset>
                </wp:positionV>
                <wp:extent cx="6072505" cy="1901727"/>
                <wp:effectExtent l="0" t="0" r="23495" b="2286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2505" cy="19017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FF6B954" id="矩形 10" o:spid="_x0000_s1026" style="position:absolute;left:0;text-align:left;margin-left:-3.55pt;margin-top:7.2pt;width:478.15pt;height:14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" filled="f" strokecolor="#243f60 [1604]" strokeweight="2pt"/>
            </w:pict>
          </mc:Fallback>
        </mc:AlternateContent>
      </w:r>
    </w:p>
    <w:p w14:paraId="677C61A0" w14:textId="2C19FD3A" w:rsidR="00BB6F0E" w:rsidRDefault="00BB6F0E" w:rsidP="00E87BE2">
      <w:pPr>
        <w:rPr>
          <w:lang w:eastAsia="zh-CN"/>
        </w:rPr>
      </w:pPr>
      <w:r>
        <w:rPr>
          <w:noProof/>
        </w:rPr>
        <w:drawing>
          <wp:inline distT="0" distB="0" distL="0" distR="0" wp14:anchorId="756BFE1F" wp14:editId="7F212BA6">
            <wp:extent cx="5994400" cy="1787525"/>
            <wp:effectExtent l="0" t="0" r="635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A3B96" w14:textId="6E95DCB9" w:rsidR="00BE0FD8" w:rsidRDefault="00BE0FD8" w:rsidP="00E87BE2">
      <w:pPr>
        <w:rPr>
          <w:lang w:eastAsia="zh-CN"/>
        </w:rPr>
      </w:pPr>
    </w:p>
    <w:p w14:paraId="43C81753" w14:textId="00FA68F3" w:rsidR="001B3FFA" w:rsidRDefault="00313E82" w:rsidP="00E87BE2">
      <w:pPr>
        <w:rPr>
          <w:lang w:eastAsia="zh-CN"/>
        </w:rPr>
      </w:pPr>
      <w:r>
        <w:rPr>
          <w:rFonts w:hint="eastAsia"/>
          <w:b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98EB26" wp14:editId="7E871769">
                <wp:simplePos x="0" y="0"/>
                <wp:positionH relativeFrom="column">
                  <wp:posOffset>-234</wp:posOffset>
                </wp:positionH>
                <wp:positionV relativeFrom="paragraph">
                  <wp:posOffset>-83523</wp:posOffset>
                </wp:positionV>
                <wp:extent cx="6072505" cy="3791912"/>
                <wp:effectExtent l="0" t="0" r="23495" b="1841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2505" cy="379191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BDAFD5C" id="矩形 13" o:spid="_x0000_s1026" style="position:absolute;left:0;text-align:left;margin-left:0;margin-top:-6.6pt;width:478.15pt;height:29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" filled="f" strokecolor="#243f60 [1604]" strokeweight="2pt"/>
            </w:pict>
          </mc:Fallback>
        </mc:AlternateContent>
      </w:r>
      <w:r w:rsidR="001B3FFA">
        <w:rPr>
          <w:noProof/>
        </w:rPr>
        <w:drawing>
          <wp:inline distT="0" distB="0" distL="0" distR="0" wp14:anchorId="18D56DEE" wp14:editId="2455D3AC">
            <wp:extent cx="5994400" cy="3679825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367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9ED94" w14:textId="77777777" w:rsidR="00BC6408" w:rsidRPr="0004206C" w:rsidRDefault="00BC6408" w:rsidP="00BC6408">
      <w:pP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</w:rPr>
      </w:pPr>
    </w:p>
    <w:p w14:paraId="7ECC24A6" w14:textId="77777777" w:rsidR="00BC6408" w:rsidRDefault="00BC6408" w:rsidP="00BC6408">
      <w:pP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/>
        </w:rPr>
      </w:pPr>
      <w:proofErr w:type="spellStart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TGbe</w:t>
      </w:r>
      <w:proofErr w:type="spellEnd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editor: </w:t>
      </w:r>
    </w:p>
    <w:p w14:paraId="78A6E4FE" w14:textId="6ECFC9E4" w:rsidR="00BC6408" w:rsidRDefault="00BC6408" w:rsidP="00BC6408">
      <w:pPr>
        <w:rPr>
          <w:b/>
          <w:sz w:val="20"/>
          <w:lang w:eastAsia="zh-CN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Please make the following changes in Page 776 Line 32 </w:t>
      </w:r>
      <w: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 w:eastAsia="zh-CN"/>
        </w:rPr>
        <w:t>in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D2.1.1</w:t>
      </w:r>
      <w:r w:rsidRPr="00E7657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:</w:t>
      </w:r>
    </w:p>
    <w:p w14:paraId="55007261" w14:textId="0D30DE50" w:rsidR="00ED527D" w:rsidRDefault="00ED527D" w:rsidP="00E87BE2">
      <w:pPr>
        <w:rPr>
          <w:b/>
          <w:bCs/>
          <w:sz w:val="20"/>
        </w:rPr>
      </w:pPr>
      <w:r>
        <w:rPr>
          <w:b/>
          <w:bCs/>
          <w:sz w:val="20"/>
        </w:rPr>
        <w:t>36.3.19.4.3 Transmitter constellation error</w:t>
      </w:r>
    </w:p>
    <w:p w14:paraId="26CD6C32" w14:textId="77777777" w:rsidR="00ED527D" w:rsidRDefault="00ED527D" w:rsidP="00E87BE2">
      <w:pPr>
        <w:rPr>
          <w:b/>
          <w:bCs/>
          <w:sz w:val="20"/>
        </w:rPr>
      </w:pPr>
    </w:p>
    <w:p w14:paraId="7DCA8C7F" w14:textId="77777777" w:rsidR="000403AC" w:rsidRDefault="00ED527D" w:rsidP="00E87BE2">
      <w:pPr>
        <w:rPr>
          <w:sz w:val="20"/>
        </w:rPr>
      </w:pPr>
      <w:r>
        <w:rPr>
          <w:sz w:val="20"/>
        </w:rPr>
        <w:t xml:space="preserve">The relative constellation RMS error in the test, calculated by first averaging over subcarriers, </w:t>
      </w:r>
      <w:del w:id="1" w:author="李雅璞(Yapu)" w:date="2022-09-01T15:39:00Z">
        <w:r w:rsidDel="00ED527D">
          <w:rPr>
            <w:sz w:val="20"/>
          </w:rPr>
          <w:delText>frequency</w:delText>
        </w:r>
      </w:del>
    </w:p>
    <w:p w14:paraId="43EF750B" w14:textId="26D8D162" w:rsidR="00BC6408" w:rsidRDefault="00ED527D" w:rsidP="00E87BE2">
      <w:pPr>
        <w:rPr>
          <w:sz w:val="20"/>
        </w:rPr>
      </w:pPr>
      <w:del w:id="2" w:author="李雅璞(Yapu)" w:date="2022-09-01T15:39:00Z">
        <w:r w:rsidDel="00ED527D">
          <w:rPr>
            <w:sz w:val="20"/>
          </w:rPr>
          <w:delText xml:space="preserve"> segments, </w:delText>
        </w:r>
      </w:del>
      <w:r>
        <w:rPr>
          <w:sz w:val="20"/>
        </w:rPr>
        <w:t>EHT PPDUs, and spatial streams (see Equation (36-102)) as described in 36.3.19.4.4 (Transmitter</w:t>
      </w:r>
    </w:p>
    <w:p w14:paraId="66E56A60" w14:textId="0A2ED38C" w:rsidR="000324DE" w:rsidRDefault="000324DE" w:rsidP="00E87BE2">
      <w:pPr>
        <w:rPr>
          <w:lang w:eastAsia="zh-CN"/>
        </w:rPr>
      </w:pPr>
    </w:p>
    <w:p w14:paraId="41766033" w14:textId="77777777" w:rsidR="000324DE" w:rsidRPr="00BC6408" w:rsidRDefault="000324DE" w:rsidP="00E87BE2">
      <w:pPr>
        <w:rPr>
          <w:lang w:eastAsia="zh-CN"/>
        </w:rPr>
      </w:pPr>
    </w:p>
    <w:p w14:paraId="4382EF6E" w14:textId="65D7EA1C" w:rsidR="000956BE" w:rsidRDefault="000956BE" w:rsidP="000956BE">
      <w:pPr>
        <w:pStyle w:val="1"/>
        <w:rPr>
          <w:lang w:eastAsia="zh-CN"/>
        </w:rPr>
      </w:pPr>
      <w:r w:rsidRPr="006753CB">
        <w:rPr>
          <w:rFonts w:hint="eastAsia"/>
          <w:lang w:eastAsia="zh-CN"/>
        </w:rPr>
        <w:t>C</w:t>
      </w:r>
      <w:r w:rsidRPr="006753CB">
        <w:rPr>
          <w:lang w:eastAsia="zh-CN"/>
        </w:rPr>
        <w:t>ID 11634</w:t>
      </w:r>
      <w:r w:rsidR="003B063A" w:rsidRPr="006753CB">
        <w:rPr>
          <w:lang w:eastAsia="zh-CN"/>
        </w:rPr>
        <w:t>, 11635</w:t>
      </w:r>
    </w:p>
    <w:p w14:paraId="11282FFF" w14:textId="77777777" w:rsidR="000956BE" w:rsidRPr="003953C5" w:rsidRDefault="000956BE" w:rsidP="000956BE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0956BE" w:rsidRPr="00F0694E" w14:paraId="1C6165BA" w14:textId="77777777" w:rsidTr="00682F59">
        <w:trPr>
          <w:trHeight w:val="657"/>
        </w:trPr>
        <w:tc>
          <w:tcPr>
            <w:tcW w:w="745" w:type="dxa"/>
          </w:tcPr>
          <w:p w14:paraId="4DC605BB" w14:textId="77777777" w:rsidR="000956BE" w:rsidRPr="003953C5" w:rsidRDefault="000956BE" w:rsidP="00682F59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40D6A456" w14:textId="77777777" w:rsidR="000956BE" w:rsidRDefault="000956BE" w:rsidP="00682F59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056B4313" w14:textId="77777777" w:rsidR="000956BE" w:rsidRPr="003953C5" w:rsidRDefault="000956BE" w:rsidP="00682F59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7EF8DC7B" w14:textId="77777777" w:rsidR="000956BE" w:rsidRPr="003953C5" w:rsidRDefault="000956BE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2C2F5DCF" w14:textId="77777777" w:rsidR="000956BE" w:rsidRPr="003953C5" w:rsidRDefault="000956BE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302EA33E" w14:textId="77777777" w:rsidR="000956BE" w:rsidRPr="003953C5" w:rsidRDefault="000956BE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08396196" w14:textId="77777777" w:rsidR="000956BE" w:rsidRPr="003953C5" w:rsidRDefault="000956BE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0956BE" w:rsidRPr="00F0694E" w14:paraId="6BA73321" w14:textId="77777777" w:rsidTr="00682F59">
        <w:trPr>
          <w:trHeight w:val="1166"/>
        </w:trPr>
        <w:tc>
          <w:tcPr>
            <w:tcW w:w="745" w:type="dxa"/>
          </w:tcPr>
          <w:p w14:paraId="5F8846D1" w14:textId="7169BF83" w:rsidR="000956BE" w:rsidRDefault="000956BE" w:rsidP="00682F59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1634</w:t>
            </w:r>
          </w:p>
        </w:tc>
        <w:tc>
          <w:tcPr>
            <w:tcW w:w="1000" w:type="dxa"/>
            <w:shd w:val="clear" w:color="auto" w:fill="auto"/>
          </w:tcPr>
          <w:p w14:paraId="0A11AD40" w14:textId="2DD0AEA0" w:rsidR="000956BE" w:rsidRDefault="000956BE" w:rsidP="00682F5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754.50</w:t>
            </w:r>
          </w:p>
        </w:tc>
        <w:tc>
          <w:tcPr>
            <w:tcW w:w="851" w:type="dxa"/>
            <w:shd w:val="clear" w:color="auto" w:fill="auto"/>
          </w:tcPr>
          <w:p w14:paraId="63302440" w14:textId="1F94BA1E" w:rsidR="000956BE" w:rsidRDefault="000956BE" w:rsidP="00682F59">
            <w:pPr>
              <w:rPr>
                <w:sz w:val="20"/>
              </w:rPr>
            </w:pPr>
            <w:r>
              <w:rPr>
                <w:sz w:val="20"/>
              </w:rPr>
              <w:t>36.3.19.2</w:t>
            </w:r>
          </w:p>
        </w:tc>
        <w:tc>
          <w:tcPr>
            <w:tcW w:w="2268" w:type="dxa"/>
            <w:shd w:val="clear" w:color="auto" w:fill="auto"/>
          </w:tcPr>
          <w:p w14:paraId="48EB8756" w14:textId="5E2619CD" w:rsidR="000956BE" w:rsidRPr="00BF5F80" w:rsidRDefault="000956BE" w:rsidP="00682F59">
            <w:pPr>
              <w:rPr>
                <w:sz w:val="20"/>
              </w:rPr>
            </w:pPr>
            <w:r w:rsidRPr="000956BE">
              <w:rPr>
                <w:sz w:val="20"/>
              </w:rPr>
              <w:t>BPSK modulated PPDU is not clear definition. Does it mean MCS0 only or it might be MCS14/15 as well. Need to clarify</w:t>
            </w:r>
          </w:p>
        </w:tc>
        <w:tc>
          <w:tcPr>
            <w:tcW w:w="1984" w:type="dxa"/>
            <w:shd w:val="clear" w:color="auto" w:fill="auto"/>
          </w:tcPr>
          <w:p w14:paraId="0EB3D127" w14:textId="758B2949" w:rsidR="000956BE" w:rsidRPr="00BF5F80" w:rsidRDefault="000956BE" w:rsidP="00682F59">
            <w:pPr>
              <w:rPr>
                <w:sz w:val="20"/>
                <w:lang w:eastAsia="zh-CN"/>
              </w:rPr>
            </w:pPr>
            <w:r w:rsidRPr="000956BE">
              <w:rPr>
                <w:sz w:val="20"/>
                <w:lang w:eastAsia="zh-CN"/>
              </w:rPr>
              <w:t>Specify allowed MCSs</w:t>
            </w:r>
          </w:p>
        </w:tc>
        <w:tc>
          <w:tcPr>
            <w:tcW w:w="2835" w:type="dxa"/>
            <w:shd w:val="clear" w:color="auto" w:fill="auto"/>
          </w:tcPr>
          <w:p w14:paraId="233CBB6D" w14:textId="1F025E86" w:rsidR="000956BE" w:rsidRDefault="001A6EFE" w:rsidP="00682F5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</w:t>
            </w:r>
            <w:r>
              <w:rPr>
                <w:rFonts w:hint="eastAsia"/>
                <w:sz w:val="20"/>
                <w:lang w:eastAsia="zh-CN"/>
              </w:rPr>
              <w:t>e</w:t>
            </w:r>
            <w:r w:rsidR="00B232EB">
              <w:rPr>
                <w:rFonts w:hint="eastAsia"/>
                <w:sz w:val="20"/>
                <w:lang w:eastAsia="zh-CN"/>
              </w:rPr>
              <w:t>jected</w:t>
            </w:r>
          </w:p>
          <w:p w14:paraId="38F0F98C" w14:textId="77777777" w:rsidR="00B232EB" w:rsidRDefault="00B232EB" w:rsidP="00682F59">
            <w:pPr>
              <w:rPr>
                <w:sz w:val="20"/>
                <w:lang w:eastAsia="zh-CN"/>
              </w:rPr>
            </w:pPr>
          </w:p>
          <w:p w14:paraId="236B6FA8" w14:textId="4493A28E" w:rsidR="007B0C61" w:rsidRPr="002A08B9" w:rsidRDefault="00657B71" w:rsidP="007B0C61">
            <w:pPr>
              <w:rPr>
                <w:sz w:val="20"/>
                <w:lang w:eastAsia="zh-CN"/>
              </w:rPr>
            </w:pPr>
            <w:r w:rsidRPr="00657B71">
              <w:rPr>
                <w:sz w:val="20"/>
                <w:lang w:eastAsia="zh-CN"/>
              </w:rPr>
              <w:t>T</w:t>
            </w:r>
            <w:r w:rsidR="00D85A0B" w:rsidRPr="00657B71">
              <w:rPr>
                <w:sz w:val="20"/>
                <w:lang w:eastAsia="zh-CN"/>
              </w:rPr>
              <w:t xml:space="preserve">he </w:t>
            </w:r>
            <w:r w:rsidRPr="00657B71">
              <w:rPr>
                <w:sz w:val="20"/>
                <w:lang w:eastAsia="zh-CN"/>
              </w:rPr>
              <w:t xml:space="preserve">original intension of </w:t>
            </w:r>
            <w:r w:rsidR="00D85A0B" w:rsidRPr="00657B71">
              <w:rPr>
                <w:sz w:val="20"/>
                <w:lang w:eastAsia="zh-CN"/>
              </w:rPr>
              <w:t>BPSK modulated EHT PPDU</w:t>
            </w:r>
            <w:r w:rsidRPr="00657B71">
              <w:rPr>
                <w:sz w:val="20"/>
                <w:lang w:eastAsia="zh-CN"/>
              </w:rPr>
              <w:t xml:space="preserve"> is used to test the spectral flatness. As long as it's BPSK</w:t>
            </w:r>
            <w:r w:rsidR="00343B13">
              <w:rPr>
                <w:sz w:val="20"/>
                <w:lang w:eastAsia="zh-CN"/>
              </w:rPr>
              <w:t xml:space="preserve"> modulation</w:t>
            </w:r>
            <w:r w:rsidRPr="00657B71">
              <w:rPr>
                <w:sz w:val="20"/>
                <w:lang w:eastAsia="zh-CN"/>
              </w:rPr>
              <w:t>, it doesn't matter which MCS to use.</w:t>
            </w:r>
          </w:p>
        </w:tc>
      </w:tr>
      <w:tr w:rsidR="00343B13" w:rsidRPr="00F0694E" w14:paraId="064D3A9D" w14:textId="77777777" w:rsidTr="00682F59">
        <w:trPr>
          <w:trHeight w:val="1166"/>
        </w:trPr>
        <w:tc>
          <w:tcPr>
            <w:tcW w:w="745" w:type="dxa"/>
          </w:tcPr>
          <w:p w14:paraId="5E3338D6" w14:textId="27668097" w:rsidR="00343B13" w:rsidRDefault="00343B13" w:rsidP="00343B13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1635</w:t>
            </w:r>
          </w:p>
        </w:tc>
        <w:tc>
          <w:tcPr>
            <w:tcW w:w="1000" w:type="dxa"/>
            <w:shd w:val="clear" w:color="auto" w:fill="auto"/>
          </w:tcPr>
          <w:p w14:paraId="6E184993" w14:textId="225FE737" w:rsidR="00343B13" w:rsidRDefault="00343B13" w:rsidP="00343B13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755.12</w:t>
            </w:r>
          </w:p>
        </w:tc>
        <w:tc>
          <w:tcPr>
            <w:tcW w:w="851" w:type="dxa"/>
            <w:shd w:val="clear" w:color="auto" w:fill="auto"/>
          </w:tcPr>
          <w:p w14:paraId="34CB7275" w14:textId="5435F1F6" w:rsidR="00343B13" w:rsidRDefault="00343B13" w:rsidP="00343B13">
            <w:pPr>
              <w:rPr>
                <w:sz w:val="20"/>
              </w:rPr>
            </w:pPr>
            <w:r>
              <w:rPr>
                <w:sz w:val="20"/>
              </w:rPr>
              <w:t>36.3.19.2</w:t>
            </w:r>
          </w:p>
        </w:tc>
        <w:tc>
          <w:tcPr>
            <w:tcW w:w="2268" w:type="dxa"/>
            <w:shd w:val="clear" w:color="auto" w:fill="auto"/>
          </w:tcPr>
          <w:p w14:paraId="7BF2B543" w14:textId="3490410F" w:rsidR="00343B13" w:rsidRPr="000956BE" w:rsidRDefault="00343B13" w:rsidP="00343B13">
            <w:pPr>
              <w:rPr>
                <w:sz w:val="20"/>
              </w:rPr>
            </w:pPr>
            <w:r w:rsidRPr="000956BE">
              <w:rPr>
                <w:sz w:val="20"/>
              </w:rPr>
              <w:t>BPSK modulated PPDU is not clear definition. Does it mean MCS0 only or it might be MCS14/15 as well. Need to clarify</w:t>
            </w:r>
          </w:p>
        </w:tc>
        <w:tc>
          <w:tcPr>
            <w:tcW w:w="1984" w:type="dxa"/>
            <w:shd w:val="clear" w:color="auto" w:fill="auto"/>
          </w:tcPr>
          <w:p w14:paraId="1D1CBC5C" w14:textId="77777777" w:rsidR="00343B13" w:rsidRDefault="00343B13" w:rsidP="00343B13">
            <w:pPr>
              <w:rPr>
                <w:sz w:val="20"/>
                <w:lang w:eastAsia="zh-CN"/>
              </w:rPr>
            </w:pPr>
            <w:r w:rsidRPr="000956BE">
              <w:rPr>
                <w:sz w:val="20"/>
                <w:lang w:eastAsia="zh-CN"/>
              </w:rPr>
              <w:t>Specify allowed MCSs</w:t>
            </w:r>
          </w:p>
          <w:p w14:paraId="2920C57A" w14:textId="77777777" w:rsidR="00343B13" w:rsidRPr="000956BE" w:rsidRDefault="00343B13" w:rsidP="00343B13">
            <w:pPr>
              <w:rPr>
                <w:sz w:val="20"/>
                <w:lang w:eastAsia="zh-CN"/>
              </w:rPr>
            </w:pPr>
          </w:p>
        </w:tc>
        <w:tc>
          <w:tcPr>
            <w:tcW w:w="2835" w:type="dxa"/>
            <w:shd w:val="clear" w:color="auto" w:fill="auto"/>
          </w:tcPr>
          <w:p w14:paraId="42FC2242" w14:textId="77777777" w:rsidR="00343B13" w:rsidRDefault="00343B13" w:rsidP="00343B13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</w:t>
            </w:r>
            <w:r>
              <w:rPr>
                <w:rFonts w:hint="eastAsia"/>
                <w:sz w:val="20"/>
                <w:lang w:eastAsia="zh-CN"/>
              </w:rPr>
              <w:t>ejected</w:t>
            </w:r>
          </w:p>
          <w:p w14:paraId="5DBB2095" w14:textId="77777777" w:rsidR="00343B13" w:rsidRDefault="00343B13" w:rsidP="00343B13">
            <w:pPr>
              <w:rPr>
                <w:sz w:val="20"/>
                <w:lang w:eastAsia="zh-CN"/>
              </w:rPr>
            </w:pPr>
          </w:p>
          <w:p w14:paraId="69448FCA" w14:textId="4E6CF22E" w:rsidR="00343B13" w:rsidRDefault="00343B13" w:rsidP="00343B13">
            <w:pPr>
              <w:rPr>
                <w:sz w:val="20"/>
                <w:lang w:eastAsia="zh-CN"/>
              </w:rPr>
            </w:pPr>
            <w:r w:rsidRPr="00657B71">
              <w:rPr>
                <w:sz w:val="20"/>
                <w:lang w:eastAsia="zh-CN"/>
              </w:rPr>
              <w:t>The original intension of BPSK modulated EHT PPDU is used to test the spectral flatness. As long as it's BPSK</w:t>
            </w:r>
            <w:r>
              <w:rPr>
                <w:sz w:val="20"/>
                <w:lang w:eastAsia="zh-CN"/>
              </w:rPr>
              <w:t xml:space="preserve"> modulation</w:t>
            </w:r>
            <w:r w:rsidRPr="00657B71">
              <w:rPr>
                <w:sz w:val="20"/>
                <w:lang w:eastAsia="zh-CN"/>
              </w:rPr>
              <w:t>, it doesn't matter which MCS to use.</w:t>
            </w:r>
          </w:p>
        </w:tc>
      </w:tr>
    </w:tbl>
    <w:p w14:paraId="6FDA13EF" w14:textId="129A9ACE" w:rsidR="000956BE" w:rsidRDefault="000956BE" w:rsidP="00E87BE2">
      <w:pPr>
        <w:rPr>
          <w:lang w:eastAsia="zh-CN"/>
        </w:rPr>
      </w:pPr>
    </w:p>
    <w:p w14:paraId="7DD0BE31" w14:textId="211A1BC1" w:rsidR="005A455B" w:rsidRPr="008F1B4F" w:rsidRDefault="00B4122A" w:rsidP="00E87BE2">
      <w:pPr>
        <w:rPr>
          <w:b/>
          <w:lang w:eastAsia="zh-CN"/>
        </w:rPr>
      </w:pPr>
      <w:r>
        <w:rPr>
          <w:b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A791F6" wp14:editId="733717E0">
                <wp:simplePos x="0" y="0"/>
                <wp:positionH relativeFrom="column">
                  <wp:posOffset>-58356</wp:posOffset>
                </wp:positionH>
                <wp:positionV relativeFrom="paragraph">
                  <wp:posOffset>158067</wp:posOffset>
                </wp:positionV>
                <wp:extent cx="6099859" cy="2314776"/>
                <wp:effectExtent l="0" t="0" r="15240" b="2857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9859" cy="231477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13DDBCB" id="矩形 20" o:spid="_x0000_s1026" style="position:absolute;left:0;text-align:left;margin-left:-4.6pt;margin-top:12.45pt;width:480.3pt;height:182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" filled="f" strokecolor="#243f60 [1604]" strokeweight="2pt"/>
            </w:pict>
          </mc:Fallback>
        </mc:AlternateContent>
      </w:r>
      <w:r w:rsidR="008F1B4F" w:rsidRPr="008F1B4F">
        <w:rPr>
          <w:b/>
          <w:lang w:eastAsia="zh-CN"/>
        </w:rPr>
        <w:t>D</w:t>
      </w:r>
      <w:r w:rsidR="005A455B" w:rsidRPr="008F1B4F">
        <w:rPr>
          <w:b/>
          <w:lang w:eastAsia="zh-CN"/>
        </w:rPr>
        <w:t>iscussion</w:t>
      </w:r>
    </w:p>
    <w:p w14:paraId="59008B00" w14:textId="74DD4944" w:rsidR="005A455B" w:rsidRDefault="006C3073" w:rsidP="00054B39">
      <w:pPr>
        <w:jc w:val="center"/>
        <w:rPr>
          <w:lang w:eastAsia="zh-CN"/>
        </w:rPr>
      </w:pPr>
      <w:r>
        <w:rPr>
          <w:noProof/>
        </w:rPr>
        <w:drawing>
          <wp:inline distT="0" distB="0" distL="0" distR="0" wp14:anchorId="68509E60" wp14:editId="166D4F72">
            <wp:extent cx="5994400" cy="2285365"/>
            <wp:effectExtent l="0" t="0" r="635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B1FF7" w14:textId="4D973D8A" w:rsidR="00B4122A" w:rsidRDefault="0078544E" w:rsidP="00E87BE2">
      <w:pPr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C14C8B" wp14:editId="494B0179">
                <wp:simplePos x="0" y="0"/>
                <wp:positionH relativeFrom="column">
                  <wp:posOffset>-68291</wp:posOffset>
                </wp:positionH>
                <wp:positionV relativeFrom="paragraph">
                  <wp:posOffset>107615</wp:posOffset>
                </wp:positionV>
                <wp:extent cx="6108436" cy="1474470"/>
                <wp:effectExtent l="0" t="0" r="26035" b="1143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436" cy="14744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8906589" id="矩形 14" o:spid="_x0000_s1026" style="position:absolute;left:0;text-align:left;margin-left:-5.4pt;margin-top:8.45pt;width:481pt;height:116.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" filled="f" strokecolor="#243f60 [1604]" strokeweight="2pt"/>
            </w:pict>
          </mc:Fallback>
        </mc:AlternateContent>
      </w:r>
    </w:p>
    <w:p w14:paraId="5A31627C" w14:textId="6BF26846" w:rsidR="00643B3F" w:rsidRDefault="00643B3F" w:rsidP="00E87BE2">
      <w:pPr>
        <w:rPr>
          <w:lang w:eastAsia="zh-CN"/>
        </w:rPr>
      </w:pPr>
      <w:r>
        <w:rPr>
          <w:noProof/>
        </w:rPr>
        <w:drawing>
          <wp:inline distT="0" distB="0" distL="0" distR="0" wp14:anchorId="77F53823" wp14:editId="6351D6E6">
            <wp:extent cx="5994400" cy="1422400"/>
            <wp:effectExtent l="0" t="0" r="635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6E4BE" w14:textId="77777777" w:rsidR="00643B3F" w:rsidRDefault="00643B3F" w:rsidP="00E87BE2">
      <w:pPr>
        <w:rPr>
          <w:lang w:eastAsia="zh-CN"/>
        </w:rPr>
      </w:pPr>
    </w:p>
    <w:p w14:paraId="1FC9B6C9" w14:textId="5723AF0A" w:rsidR="00AE5A68" w:rsidRDefault="00AE5A68" w:rsidP="00520A89">
      <w:pPr>
        <w:pStyle w:val="1"/>
        <w:rPr>
          <w:lang w:eastAsia="zh-CN"/>
        </w:rPr>
      </w:pPr>
      <w:r w:rsidRPr="00E56F74">
        <w:rPr>
          <w:rFonts w:hint="eastAsia"/>
          <w:lang w:eastAsia="zh-CN"/>
        </w:rPr>
        <w:t>C</w:t>
      </w:r>
      <w:r w:rsidRPr="00E56F74">
        <w:rPr>
          <w:lang w:eastAsia="zh-CN"/>
        </w:rPr>
        <w:t>ID 12346</w:t>
      </w:r>
      <w:r w:rsidR="00CD2653" w:rsidRPr="00E56F74">
        <w:rPr>
          <w:lang w:eastAsia="zh-CN"/>
        </w:rPr>
        <w:t>, 12348, 12349</w:t>
      </w:r>
    </w:p>
    <w:p w14:paraId="0EFF0188" w14:textId="77777777" w:rsidR="00B6349E" w:rsidRPr="00B6349E" w:rsidRDefault="00B6349E" w:rsidP="00B6349E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AE5A68" w:rsidRPr="00F0694E" w14:paraId="71C1EFE6" w14:textId="77777777" w:rsidTr="00682F59">
        <w:trPr>
          <w:trHeight w:val="657"/>
        </w:trPr>
        <w:tc>
          <w:tcPr>
            <w:tcW w:w="745" w:type="dxa"/>
          </w:tcPr>
          <w:p w14:paraId="18760747" w14:textId="77777777" w:rsidR="00AE5A68" w:rsidRPr="003953C5" w:rsidRDefault="00AE5A68" w:rsidP="00682F59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0301E27F" w14:textId="77777777" w:rsidR="00AE5A68" w:rsidRDefault="00AE5A68" w:rsidP="00682F59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7A5AE259" w14:textId="77777777" w:rsidR="00AE5A68" w:rsidRPr="003953C5" w:rsidRDefault="00AE5A68" w:rsidP="00682F59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0BAA63BA" w14:textId="77777777" w:rsidR="00AE5A68" w:rsidRPr="003953C5" w:rsidRDefault="00AE5A68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22C096A3" w14:textId="77777777" w:rsidR="00AE5A68" w:rsidRPr="003953C5" w:rsidRDefault="00AE5A68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515FAA4E" w14:textId="77777777" w:rsidR="00AE5A68" w:rsidRPr="003953C5" w:rsidRDefault="00AE5A68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5E1549ED" w14:textId="77777777" w:rsidR="00AE5A68" w:rsidRPr="003953C5" w:rsidRDefault="00AE5A68" w:rsidP="00682F5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AE5A68" w:rsidRPr="00F0694E" w14:paraId="6DDDF9B2" w14:textId="77777777" w:rsidTr="00682F59">
        <w:trPr>
          <w:trHeight w:val="1166"/>
        </w:trPr>
        <w:tc>
          <w:tcPr>
            <w:tcW w:w="745" w:type="dxa"/>
          </w:tcPr>
          <w:p w14:paraId="381D2C7D" w14:textId="0D4B4B1A" w:rsidR="00AE5A68" w:rsidRDefault="00AE5A68" w:rsidP="00682F59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2346</w:t>
            </w:r>
          </w:p>
        </w:tc>
        <w:tc>
          <w:tcPr>
            <w:tcW w:w="1000" w:type="dxa"/>
            <w:shd w:val="clear" w:color="auto" w:fill="auto"/>
          </w:tcPr>
          <w:p w14:paraId="52407A78" w14:textId="3BC33AB5" w:rsidR="00AE5A68" w:rsidRDefault="00AE5A68" w:rsidP="00682F5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768.31</w:t>
            </w:r>
          </w:p>
        </w:tc>
        <w:tc>
          <w:tcPr>
            <w:tcW w:w="851" w:type="dxa"/>
            <w:shd w:val="clear" w:color="auto" w:fill="auto"/>
          </w:tcPr>
          <w:p w14:paraId="0EA73D3E" w14:textId="13B1EA53" w:rsidR="00AE5A68" w:rsidRDefault="00AE5A68" w:rsidP="00682F59">
            <w:pPr>
              <w:rPr>
                <w:sz w:val="20"/>
              </w:rPr>
            </w:pPr>
            <w:r>
              <w:rPr>
                <w:sz w:val="20"/>
              </w:rPr>
              <w:t>36.3.20.2</w:t>
            </w:r>
          </w:p>
        </w:tc>
        <w:tc>
          <w:tcPr>
            <w:tcW w:w="2268" w:type="dxa"/>
            <w:shd w:val="clear" w:color="auto" w:fill="auto"/>
          </w:tcPr>
          <w:p w14:paraId="40E5195D" w14:textId="027B99AB" w:rsidR="00AE5A68" w:rsidRPr="00BF5F80" w:rsidRDefault="009B6C63" w:rsidP="00682F59">
            <w:pPr>
              <w:rPr>
                <w:sz w:val="20"/>
              </w:rPr>
            </w:pPr>
            <w:r w:rsidRPr="009B6C63">
              <w:rPr>
                <w:sz w:val="20"/>
              </w:rPr>
              <w:t xml:space="preserve">"The PSDU length shall be 2048 octets for BPSK modulation with DCM and 4096 octets for all other </w:t>
            </w:r>
            <w:proofErr w:type="spellStart"/>
            <w:r w:rsidRPr="009B6C63">
              <w:rPr>
                <w:sz w:val="20"/>
              </w:rPr>
              <w:t>moduations</w:t>
            </w:r>
            <w:proofErr w:type="spellEnd"/>
            <w:r w:rsidRPr="009B6C63">
              <w:rPr>
                <w:sz w:val="20"/>
              </w:rPr>
              <w:t>". There is no good reason for singling out DCM in this way. It is simpler and better to state a unified reference length.</w:t>
            </w:r>
          </w:p>
        </w:tc>
        <w:tc>
          <w:tcPr>
            <w:tcW w:w="1984" w:type="dxa"/>
            <w:shd w:val="clear" w:color="auto" w:fill="auto"/>
          </w:tcPr>
          <w:p w14:paraId="300AD436" w14:textId="54DAB33B" w:rsidR="00AE5A68" w:rsidRPr="000956BE" w:rsidRDefault="009B6C63" w:rsidP="00682F59">
            <w:pPr>
              <w:rPr>
                <w:sz w:val="20"/>
                <w:lang w:eastAsia="zh-CN"/>
              </w:rPr>
            </w:pPr>
            <w:r w:rsidRPr="009B6C63">
              <w:rPr>
                <w:sz w:val="20"/>
                <w:lang w:eastAsia="zh-CN"/>
              </w:rPr>
              <w:t>Change to "The PSDU length shall be 2048 octets" (i.e., delete the rest of the sentence).</w:t>
            </w:r>
          </w:p>
        </w:tc>
        <w:tc>
          <w:tcPr>
            <w:tcW w:w="2835" w:type="dxa"/>
            <w:shd w:val="clear" w:color="auto" w:fill="auto"/>
          </w:tcPr>
          <w:p w14:paraId="77FBCC10" w14:textId="77777777" w:rsidR="00AE5A68" w:rsidRDefault="00DE17BD" w:rsidP="00682F5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Rejected </w:t>
            </w:r>
          </w:p>
          <w:p w14:paraId="0793C266" w14:textId="77777777" w:rsidR="00DE17BD" w:rsidRDefault="00DE17BD" w:rsidP="00682F59">
            <w:pPr>
              <w:rPr>
                <w:sz w:val="20"/>
                <w:lang w:eastAsia="zh-CN"/>
              </w:rPr>
            </w:pPr>
          </w:p>
          <w:p w14:paraId="2A7BE3C6" w14:textId="3B09C819" w:rsidR="002F469B" w:rsidRPr="002A08B9" w:rsidRDefault="002F469B" w:rsidP="00682F5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The different PSDU length</w:t>
            </w:r>
            <w:r w:rsidR="00476D76">
              <w:rPr>
                <w:sz w:val="20"/>
                <w:lang w:eastAsia="zh-CN"/>
              </w:rPr>
              <w:t>,</w:t>
            </w:r>
            <w:r w:rsidR="00EE05C9">
              <w:rPr>
                <w:sz w:val="20"/>
                <w:lang w:eastAsia="zh-CN"/>
              </w:rPr>
              <w:t xml:space="preserve"> depending on whether DCM </w:t>
            </w:r>
            <w:r w:rsidR="00561E9F">
              <w:rPr>
                <w:sz w:val="20"/>
                <w:lang w:eastAsia="zh-CN"/>
              </w:rPr>
              <w:t xml:space="preserve">used </w:t>
            </w:r>
            <w:r w:rsidR="00EE05C9">
              <w:rPr>
                <w:sz w:val="20"/>
                <w:lang w:eastAsia="zh-CN"/>
              </w:rPr>
              <w:t xml:space="preserve">is </w:t>
            </w:r>
            <w:r w:rsidR="00BD07AA">
              <w:rPr>
                <w:sz w:val="20"/>
                <w:lang w:eastAsia="zh-CN"/>
              </w:rPr>
              <w:t>inher</w:t>
            </w:r>
            <w:r w:rsidR="000B4EC5">
              <w:rPr>
                <w:sz w:val="20"/>
                <w:lang w:eastAsia="zh-CN"/>
              </w:rPr>
              <w:t>ited from 11ax</w:t>
            </w:r>
            <w:r>
              <w:rPr>
                <w:sz w:val="20"/>
                <w:lang w:eastAsia="zh-CN"/>
              </w:rPr>
              <w:t>.</w:t>
            </w:r>
          </w:p>
        </w:tc>
      </w:tr>
      <w:tr w:rsidR="00CD2653" w:rsidRPr="00F0694E" w14:paraId="0CBF64F5" w14:textId="77777777" w:rsidTr="00682F59">
        <w:trPr>
          <w:trHeight w:val="1166"/>
        </w:trPr>
        <w:tc>
          <w:tcPr>
            <w:tcW w:w="745" w:type="dxa"/>
          </w:tcPr>
          <w:p w14:paraId="6A4AA6D2" w14:textId="0730891B" w:rsidR="00CD2653" w:rsidRDefault="00CD2653" w:rsidP="00CD2653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2348</w:t>
            </w:r>
          </w:p>
        </w:tc>
        <w:tc>
          <w:tcPr>
            <w:tcW w:w="1000" w:type="dxa"/>
            <w:shd w:val="clear" w:color="auto" w:fill="auto"/>
          </w:tcPr>
          <w:p w14:paraId="4CEEA3B9" w14:textId="6C087226" w:rsidR="00CD2653" w:rsidRDefault="00CD2653" w:rsidP="00CD2653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770.22</w:t>
            </w:r>
          </w:p>
        </w:tc>
        <w:tc>
          <w:tcPr>
            <w:tcW w:w="851" w:type="dxa"/>
            <w:shd w:val="clear" w:color="auto" w:fill="auto"/>
          </w:tcPr>
          <w:p w14:paraId="7A0BDD73" w14:textId="1B10157E" w:rsidR="00CD2653" w:rsidRDefault="00CD2653" w:rsidP="00CD2653">
            <w:pPr>
              <w:rPr>
                <w:sz w:val="20"/>
              </w:rPr>
            </w:pPr>
            <w:r>
              <w:rPr>
                <w:sz w:val="20"/>
              </w:rPr>
              <w:t>36.3.20.4</w:t>
            </w:r>
          </w:p>
        </w:tc>
        <w:tc>
          <w:tcPr>
            <w:tcW w:w="2268" w:type="dxa"/>
            <w:shd w:val="clear" w:color="auto" w:fill="auto"/>
          </w:tcPr>
          <w:p w14:paraId="343B7E89" w14:textId="531535A6" w:rsidR="00CD2653" w:rsidRPr="009B6C63" w:rsidRDefault="00CD2653" w:rsidP="00CD2653">
            <w:pPr>
              <w:rPr>
                <w:sz w:val="20"/>
              </w:rPr>
            </w:pPr>
            <w:r w:rsidRPr="000A198F">
              <w:rPr>
                <w:sz w:val="20"/>
              </w:rPr>
              <w:t xml:space="preserve">"for a PSDU length of 2048 octets for BPSK modulation with DCM or 4096 octets for all </w:t>
            </w:r>
            <w:proofErr w:type="spellStart"/>
            <w:r w:rsidRPr="000A198F">
              <w:rPr>
                <w:sz w:val="20"/>
              </w:rPr>
              <w:t>oter</w:t>
            </w:r>
            <w:proofErr w:type="spellEnd"/>
            <w:r w:rsidRPr="000A198F">
              <w:rPr>
                <w:sz w:val="20"/>
              </w:rPr>
              <w:t xml:space="preserve"> modulations". There is no good reason for singling out DCM in this way. It is simpler and better to state a unified reference length.</w:t>
            </w:r>
          </w:p>
        </w:tc>
        <w:tc>
          <w:tcPr>
            <w:tcW w:w="1984" w:type="dxa"/>
            <w:shd w:val="clear" w:color="auto" w:fill="auto"/>
          </w:tcPr>
          <w:p w14:paraId="69722E0D" w14:textId="6FB807F4" w:rsidR="00CD2653" w:rsidRPr="009B6C63" w:rsidRDefault="00CD2653" w:rsidP="00CD2653">
            <w:pPr>
              <w:rPr>
                <w:sz w:val="20"/>
                <w:lang w:eastAsia="zh-CN"/>
              </w:rPr>
            </w:pPr>
            <w:r w:rsidRPr="000A198F">
              <w:rPr>
                <w:sz w:val="20"/>
                <w:lang w:eastAsia="zh-CN"/>
              </w:rPr>
              <w:t>Change to "for a PSDU length of 2048 octets" (i.e., delete the rest of the sentence).</w:t>
            </w:r>
          </w:p>
        </w:tc>
        <w:tc>
          <w:tcPr>
            <w:tcW w:w="2835" w:type="dxa"/>
            <w:shd w:val="clear" w:color="auto" w:fill="auto"/>
          </w:tcPr>
          <w:p w14:paraId="724B5274" w14:textId="77777777" w:rsidR="000B4EC5" w:rsidRDefault="000B4EC5" w:rsidP="000B4EC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Rejected </w:t>
            </w:r>
          </w:p>
          <w:p w14:paraId="4EA71D0F" w14:textId="77777777" w:rsidR="000B4EC5" w:rsidRDefault="000B4EC5" w:rsidP="000B4EC5">
            <w:pPr>
              <w:rPr>
                <w:sz w:val="20"/>
                <w:lang w:eastAsia="zh-CN"/>
              </w:rPr>
            </w:pPr>
          </w:p>
          <w:p w14:paraId="5C5D9238" w14:textId="5739DFC0" w:rsidR="00BD62CD" w:rsidRPr="002A08B9" w:rsidRDefault="000B4EC5" w:rsidP="000B4EC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The different PSDU length, depending on whether DCM </w:t>
            </w:r>
            <w:r w:rsidR="00561E9F">
              <w:rPr>
                <w:sz w:val="20"/>
                <w:lang w:eastAsia="zh-CN"/>
              </w:rPr>
              <w:t xml:space="preserve">used </w:t>
            </w:r>
            <w:r>
              <w:rPr>
                <w:sz w:val="20"/>
                <w:lang w:eastAsia="zh-CN"/>
              </w:rPr>
              <w:t>is inherited from 11ax.</w:t>
            </w:r>
          </w:p>
        </w:tc>
      </w:tr>
      <w:tr w:rsidR="00CD2653" w:rsidRPr="00F0694E" w14:paraId="6E3D803A" w14:textId="77777777" w:rsidTr="00682F59">
        <w:trPr>
          <w:trHeight w:val="1166"/>
        </w:trPr>
        <w:tc>
          <w:tcPr>
            <w:tcW w:w="745" w:type="dxa"/>
          </w:tcPr>
          <w:p w14:paraId="22F0BC7A" w14:textId="02161601" w:rsidR="00CD2653" w:rsidRDefault="00CD2653" w:rsidP="00CD2653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lastRenderedPageBreak/>
              <w:t>1</w:t>
            </w:r>
            <w:r>
              <w:rPr>
                <w:sz w:val="20"/>
                <w:lang w:eastAsia="zh-CN"/>
              </w:rPr>
              <w:t>2349</w:t>
            </w:r>
          </w:p>
        </w:tc>
        <w:tc>
          <w:tcPr>
            <w:tcW w:w="1000" w:type="dxa"/>
            <w:shd w:val="clear" w:color="auto" w:fill="auto"/>
          </w:tcPr>
          <w:p w14:paraId="087B5822" w14:textId="2456C94E" w:rsidR="00CD2653" w:rsidRDefault="00CD2653" w:rsidP="00CD2653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770.42</w:t>
            </w:r>
          </w:p>
        </w:tc>
        <w:tc>
          <w:tcPr>
            <w:tcW w:w="851" w:type="dxa"/>
            <w:shd w:val="clear" w:color="auto" w:fill="auto"/>
          </w:tcPr>
          <w:p w14:paraId="7EF0D296" w14:textId="30757DDF" w:rsidR="00CD2653" w:rsidRDefault="00CD2653" w:rsidP="00CD2653">
            <w:pPr>
              <w:rPr>
                <w:sz w:val="20"/>
              </w:rPr>
            </w:pPr>
            <w:r>
              <w:rPr>
                <w:sz w:val="20"/>
              </w:rPr>
              <w:t>36.3.20.5</w:t>
            </w:r>
          </w:p>
        </w:tc>
        <w:tc>
          <w:tcPr>
            <w:tcW w:w="2268" w:type="dxa"/>
            <w:shd w:val="clear" w:color="auto" w:fill="auto"/>
          </w:tcPr>
          <w:p w14:paraId="77CBB435" w14:textId="266A97E6" w:rsidR="00CD2653" w:rsidRPr="009B6C63" w:rsidRDefault="00CD2653" w:rsidP="00CD2653">
            <w:pPr>
              <w:rPr>
                <w:sz w:val="20"/>
              </w:rPr>
            </w:pPr>
            <w:r w:rsidRPr="000A198F">
              <w:rPr>
                <w:sz w:val="20"/>
              </w:rPr>
              <w:t xml:space="preserve">for a PSDU length of 2048 octets for BPSK modulation with DCM or 4096 octets for all </w:t>
            </w:r>
            <w:proofErr w:type="spellStart"/>
            <w:r w:rsidRPr="000A198F">
              <w:rPr>
                <w:sz w:val="20"/>
              </w:rPr>
              <w:t>oter</w:t>
            </w:r>
            <w:proofErr w:type="spellEnd"/>
            <w:r w:rsidRPr="000A198F">
              <w:rPr>
                <w:sz w:val="20"/>
              </w:rPr>
              <w:t xml:space="preserve"> modulations. There is no good reason for singling out DCM in this way. It is simpler and better to state a unified reference length.</w:t>
            </w:r>
          </w:p>
        </w:tc>
        <w:tc>
          <w:tcPr>
            <w:tcW w:w="1984" w:type="dxa"/>
            <w:shd w:val="clear" w:color="auto" w:fill="auto"/>
          </w:tcPr>
          <w:p w14:paraId="5CCD4EDC" w14:textId="62521BC2" w:rsidR="00CD2653" w:rsidRPr="009B6C63" w:rsidRDefault="00CD2653" w:rsidP="00CD2653">
            <w:pPr>
              <w:rPr>
                <w:sz w:val="20"/>
                <w:lang w:eastAsia="zh-CN"/>
              </w:rPr>
            </w:pPr>
            <w:r w:rsidRPr="000A198F">
              <w:rPr>
                <w:sz w:val="20"/>
                <w:lang w:eastAsia="zh-CN"/>
              </w:rPr>
              <w:t>Change to "for a PSDU length of 2048 octets" (i.e., delete the rest of the sentence).</w:t>
            </w:r>
          </w:p>
        </w:tc>
        <w:tc>
          <w:tcPr>
            <w:tcW w:w="2835" w:type="dxa"/>
            <w:shd w:val="clear" w:color="auto" w:fill="auto"/>
          </w:tcPr>
          <w:p w14:paraId="741459FE" w14:textId="77777777" w:rsidR="000B4EC5" w:rsidRDefault="000B4EC5" w:rsidP="000B4EC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Rejected </w:t>
            </w:r>
          </w:p>
          <w:p w14:paraId="4BCD5B49" w14:textId="77777777" w:rsidR="000B4EC5" w:rsidRDefault="000B4EC5" w:rsidP="000B4EC5">
            <w:pPr>
              <w:rPr>
                <w:sz w:val="20"/>
                <w:lang w:eastAsia="zh-CN"/>
              </w:rPr>
            </w:pPr>
          </w:p>
          <w:p w14:paraId="4B5746A2" w14:textId="2033DCA8" w:rsidR="00BD62CD" w:rsidRPr="002A08B9" w:rsidRDefault="000B4EC5" w:rsidP="000B4EC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The different PSDU length, depending on whether DCM is inherited from 11ax.</w:t>
            </w:r>
          </w:p>
        </w:tc>
      </w:tr>
    </w:tbl>
    <w:p w14:paraId="4FEEB7E3" w14:textId="0EA5ABC2" w:rsidR="000730A7" w:rsidRDefault="00153DAC" w:rsidP="00CD2653">
      <w:pPr>
        <w:rPr>
          <w:b/>
          <w:lang w:eastAsia="zh-CN"/>
        </w:rPr>
      </w:pPr>
      <w:r w:rsidRPr="000730A7">
        <w:rPr>
          <w:b/>
          <w:lang w:eastAsia="zh-CN"/>
        </w:rPr>
        <w:t>D</w:t>
      </w:r>
      <w:r w:rsidR="00EB2E9D" w:rsidRPr="000730A7">
        <w:rPr>
          <w:b/>
          <w:lang w:eastAsia="zh-CN"/>
        </w:rPr>
        <w:t>iscussion</w:t>
      </w:r>
    </w:p>
    <w:p w14:paraId="3ADAB43B" w14:textId="04BAE794" w:rsidR="00520A89" w:rsidRPr="000730A7" w:rsidRDefault="00520A89" w:rsidP="00CD2653">
      <w:pPr>
        <w:rPr>
          <w:b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CF6CBE" wp14:editId="7CCC79C5">
                <wp:simplePos x="0" y="0"/>
                <wp:positionH relativeFrom="column">
                  <wp:posOffset>719</wp:posOffset>
                </wp:positionH>
                <wp:positionV relativeFrom="paragraph">
                  <wp:posOffset>100330</wp:posOffset>
                </wp:positionV>
                <wp:extent cx="5967095" cy="3794664"/>
                <wp:effectExtent l="0" t="0" r="14605" b="158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7095" cy="37946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B83ACB7" id="矩形 9" o:spid="_x0000_s1026" style="position:absolute;left:0;text-align:left;margin-left:.05pt;margin-top:7.9pt;width:469.85pt;height:29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" filled="f" strokecolor="#243f60 [1604]" strokeweight="2pt"/>
            </w:pict>
          </mc:Fallback>
        </mc:AlternateContent>
      </w:r>
    </w:p>
    <w:p w14:paraId="1126E51A" w14:textId="1CD8C440" w:rsidR="00CD2653" w:rsidRDefault="00EB2E9D" w:rsidP="000730A7">
      <w:pPr>
        <w:jc w:val="center"/>
        <w:rPr>
          <w:lang w:eastAsia="zh-CN"/>
        </w:rPr>
      </w:pPr>
      <w:r>
        <w:rPr>
          <w:noProof/>
        </w:rPr>
        <w:drawing>
          <wp:inline distT="0" distB="0" distL="0" distR="0" wp14:anchorId="7BE728A5" wp14:editId="200CB3D3">
            <wp:extent cx="5994400" cy="882015"/>
            <wp:effectExtent l="0" t="0" r="635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C74F3" w14:textId="03B98A9F" w:rsidR="00083C2A" w:rsidRDefault="00DE005B" w:rsidP="00CD2653">
      <w:pPr>
        <w:rPr>
          <w:lang w:eastAsia="zh-CN"/>
        </w:rPr>
      </w:pPr>
      <w:r>
        <w:rPr>
          <w:lang w:eastAsia="zh-CN"/>
        </w:rPr>
        <w:t xml:space="preserve"> </w:t>
      </w:r>
    </w:p>
    <w:p w14:paraId="0007AE09" w14:textId="5CF113D6" w:rsidR="009C691E" w:rsidRDefault="009C691E" w:rsidP="00CD2653">
      <w:pPr>
        <w:rPr>
          <w:lang w:eastAsia="zh-CN"/>
        </w:rPr>
      </w:pPr>
      <w:r>
        <w:rPr>
          <w:noProof/>
        </w:rPr>
        <w:drawing>
          <wp:inline distT="0" distB="0" distL="0" distR="0" wp14:anchorId="4EA1BE74" wp14:editId="209EDB25">
            <wp:extent cx="5994400" cy="1554480"/>
            <wp:effectExtent l="0" t="0" r="635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7A556" w14:textId="77777777" w:rsidR="009C691E" w:rsidRDefault="009C691E" w:rsidP="00CD2653">
      <w:pPr>
        <w:rPr>
          <w:lang w:eastAsia="zh-CN"/>
        </w:rPr>
      </w:pPr>
    </w:p>
    <w:p w14:paraId="279DC617" w14:textId="46507CA8" w:rsidR="009C691E" w:rsidRDefault="009C691E" w:rsidP="009C691E">
      <w:pPr>
        <w:jc w:val="center"/>
        <w:rPr>
          <w:lang w:eastAsia="zh-CN"/>
        </w:rPr>
      </w:pPr>
      <w:r>
        <w:rPr>
          <w:noProof/>
        </w:rPr>
        <w:drawing>
          <wp:inline distT="0" distB="0" distL="0" distR="0" wp14:anchorId="18CB1D37" wp14:editId="58CA88AD">
            <wp:extent cx="5994400" cy="965200"/>
            <wp:effectExtent l="0" t="0" r="635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B6BDF" w14:textId="1C45CAB5" w:rsidR="009C691E" w:rsidRDefault="009C691E" w:rsidP="00CD2653">
      <w:pPr>
        <w:rPr>
          <w:lang w:eastAsia="zh-CN"/>
        </w:rPr>
      </w:pPr>
    </w:p>
    <w:p w14:paraId="41FB23E2" w14:textId="77777777" w:rsidR="00736863" w:rsidRPr="00736863" w:rsidRDefault="00736863" w:rsidP="00CD2653">
      <w:pPr>
        <w:rPr>
          <w:lang w:eastAsia="zh-CN"/>
        </w:rPr>
      </w:pPr>
    </w:p>
    <w:sectPr w:rsidR="00736863" w:rsidRPr="00736863" w:rsidSect="005A0561">
      <w:headerReference w:type="default" r:id="rId18"/>
      <w:footerReference w:type="default" r:id="rId19"/>
      <w:pgSz w:w="12240" w:h="15840"/>
      <w:pgMar w:top="1280" w:right="1660" w:bottom="880" w:left="1140" w:header="661" w:footer="68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19CF8" w16cex:dateUtc="2022-09-06T17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9EB35" w14:textId="77777777" w:rsidR="00E706E4" w:rsidRDefault="00E706E4">
      <w:r>
        <w:separator/>
      </w:r>
    </w:p>
  </w:endnote>
  <w:endnote w:type="continuationSeparator" w:id="0">
    <w:p w14:paraId="0F6663DC" w14:textId="77777777" w:rsidR="00E706E4" w:rsidRDefault="00E7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1D9EB" w14:textId="15E497AD" w:rsidR="008C4F34" w:rsidRPr="009560EE" w:rsidRDefault="00A55EC3" w:rsidP="009560EE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2D23B6">
      <w:rPr>
        <w:noProof/>
        <w:lang w:val="fr-FR"/>
      </w:rPr>
      <w:t>1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</w:t>
    </w:r>
    <w:r w:rsidR="006D3B53">
      <w:rPr>
        <w:noProof/>
      </w:rPr>
      <w:t>apu</w:t>
    </w:r>
    <w:r>
      <w:rPr>
        <w:noProof/>
      </w:rPr>
      <w:t xml:space="preserve"> Li</w:t>
    </w:r>
    <w:r w:rsidRPr="00DF3474">
      <w:rPr>
        <w:lang w:val="fr-FR"/>
      </w:rPr>
      <w:t xml:space="preserve"> (</w:t>
    </w:r>
    <w:r w:rsidR="006D3B53">
      <w:t>OPPO</w:t>
    </w:r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D3730" w14:textId="77777777" w:rsidR="00E706E4" w:rsidRDefault="00E706E4">
      <w:r>
        <w:separator/>
      </w:r>
    </w:p>
  </w:footnote>
  <w:footnote w:type="continuationSeparator" w:id="0">
    <w:p w14:paraId="4163113F" w14:textId="77777777" w:rsidR="00E706E4" w:rsidRDefault="00E70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F78D2" w14:textId="765944D6" w:rsidR="00A55EC3" w:rsidRDefault="00A55EC3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3520E9">
      <w:rPr>
        <w:noProof/>
      </w:rPr>
      <w:t>September 2022</w:t>
    </w:r>
    <w:r>
      <w:fldChar w:fldCharType="end"/>
    </w:r>
    <w:r>
      <w:tab/>
    </w:r>
    <w:r>
      <w:tab/>
    </w:r>
    <w:r w:rsidR="00E706E4">
      <w:fldChar w:fldCharType="begin"/>
    </w:r>
    <w:r w:rsidR="00E706E4">
      <w:instrText xml:space="preserve"> TITLE  \* MERGEFORMAT </w:instrText>
    </w:r>
    <w:r w:rsidR="00E706E4">
      <w:fldChar w:fldCharType="separate"/>
    </w:r>
    <w:r>
      <w:t>doc.: IEEE 802.11-2</w:t>
    </w:r>
    <w:r w:rsidR="006D3B53">
      <w:t>2</w:t>
    </w:r>
    <w:r>
      <w:t>/</w:t>
    </w:r>
    <w:r w:rsidR="00D5567C" w:rsidRPr="00D5567C">
      <w:rPr>
        <w:lang w:eastAsia="zh-CN"/>
      </w:rPr>
      <w:t>1513</w:t>
    </w:r>
    <w:r>
      <w:t>r</w:t>
    </w:r>
    <w:r w:rsidR="00E706E4">
      <w:fldChar w:fldCharType="end"/>
    </w:r>
    <w:r w:rsidR="006D3B5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633E8"/>
    <w:multiLevelType w:val="hybridMultilevel"/>
    <w:tmpl w:val="393C1048"/>
    <w:lvl w:ilvl="0" w:tplc="2822E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D303C8B"/>
    <w:multiLevelType w:val="multilevel"/>
    <w:tmpl w:val="9B8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0B07ED9"/>
    <w:multiLevelType w:val="hybridMultilevel"/>
    <w:tmpl w:val="335EF190"/>
    <w:lvl w:ilvl="0" w:tplc="9D3E02F6">
      <w:start w:val="1"/>
      <w:numFmt w:val="bullet"/>
      <w:lvlText w:val="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694D7CBB"/>
    <w:multiLevelType w:val="hybridMultilevel"/>
    <w:tmpl w:val="EACC2702"/>
    <w:lvl w:ilvl="0" w:tplc="BD68D5BA">
      <w:start w:val="1"/>
      <w:numFmt w:val="bullet"/>
      <w:lvlText w:val="–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6CF8450D"/>
    <w:multiLevelType w:val="hybridMultilevel"/>
    <w:tmpl w:val="033C5AC0"/>
    <w:lvl w:ilvl="0" w:tplc="2D240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李雅璞(Yapu)">
    <w15:presenceInfo w15:providerId="AD" w15:userId="S-1-5-21-1439682878-3164288827-2260694920-985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83D"/>
    <w:rsid w:val="000025D9"/>
    <w:rsid w:val="00002781"/>
    <w:rsid w:val="00002A96"/>
    <w:rsid w:val="00002B6A"/>
    <w:rsid w:val="00003D2D"/>
    <w:rsid w:val="0000454E"/>
    <w:rsid w:val="00004683"/>
    <w:rsid w:val="000053CF"/>
    <w:rsid w:val="00005903"/>
    <w:rsid w:val="00007917"/>
    <w:rsid w:val="00007C9B"/>
    <w:rsid w:val="00013A38"/>
    <w:rsid w:val="00013F2D"/>
    <w:rsid w:val="00014356"/>
    <w:rsid w:val="0001580F"/>
    <w:rsid w:val="00015EE0"/>
    <w:rsid w:val="00016100"/>
    <w:rsid w:val="00017168"/>
    <w:rsid w:val="00021324"/>
    <w:rsid w:val="00021C10"/>
    <w:rsid w:val="000223E9"/>
    <w:rsid w:val="0002245F"/>
    <w:rsid w:val="000225F0"/>
    <w:rsid w:val="000229C4"/>
    <w:rsid w:val="00022BBA"/>
    <w:rsid w:val="00023010"/>
    <w:rsid w:val="000233A6"/>
    <w:rsid w:val="00024269"/>
    <w:rsid w:val="00025D3B"/>
    <w:rsid w:val="00025F24"/>
    <w:rsid w:val="0002651F"/>
    <w:rsid w:val="00026850"/>
    <w:rsid w:val="00026ACD"/>
    <w:rsid w:val="0002714F"/>
    <w:rsid w:val="0002756A"/>
    <w:rsid w:val="000308AB"/>
    <w:rsid w:val="000324DE"/>
    <w:rsid w:val="000325C7"/>
    <w:rsid w:val="00033BFA"/>
    <w:rsid w:val="0003491A"/>
    <w:rsid w:val="00035667"/>
    <w:rsid w:val="00035D4D"/>
    <w:rsid w:val="000361E3"/>
    <w:rsid w:val="0003663E"/>
    <w:rsid w:val="00036A35"/>
    <w:rsid w:val="000371D3"/>
    <w:rsid w:val="000374C2"/>
    <w:rsid w:val="00037685"/>
    <w:rsid w:val="0003771E"/>
    <w:rsid w:val="000403AC"/>
    <w:rsid w:val="0004206C"/>
    <w:rsid w:val="000423B2"/>
    <w:rsid w:val="000426A3"/>
    <w:rsid w:val="00042854"/>
    <w:rsid w:val="00042BBA"/>
    <w:rsid w:val="0004439F"/>
    <w:rsid w:val="00044EB9"/>
    <w:rsid w:val="00045515"/>
    <w:rsid w:val="0004587C"/>
    <w:rsid w:val="00046809"/>
    <w:rsid w:val="00046950"/>
    <w:rsid w:val="000472CE"/>
    <w:rsid w:val="00051832"/>
    <w:rsid w:val="00051E7C"/>
    <w:rsid w:val="00052904"/>
    <w:rsid w:val="00053D69"/>
    <w:rsid w:val="00054247"/>
    <w:rsid w:val="000547F0"/>
    <w:rsid w:val="00054B39"/>
    <w:rsid w:val="000552BF"/>
    <w:rsid w:val="00055EA2"/>
    <w:rsid w:val="000567FC"/>
    <w:rsid w:val="000568B0"/>
    <w:rsid w:val="0005694E"/>
    <w:rsid w:val="00057CD5"/>
    <w:rsid w:val="00060E55"/>
    <w:rsid w:val="00060FFF"/>
    <w:rsid w:val="00061BF1"/>
    <w:rsid w:val="00061C3D"/>
    <w:rsid w:val="00061DDE"/>
    <w:rsid w:val="0006290F"/>
    <w:rsid w:val="000640AD"/>
    <w:rsid w:val="00065B02"/>
    <w:rsid w:val="0006639B"/>
    <w:rsid w:val="00066B97"/>
    <w:rsid w:val="00066D8A"/>
    <w:rsid w:val="000716B0"/>
    <w:rsid w:val="0007175C"/>
    <w:rsid w:val="00071F86"/>
    <w:rsid w:val="00072045"/>
    <w:rsid w:val="000730A7"/>
    <w:rsid w:val="00073444"/>
    <w:rsid w:val="00073B29"/>
    <w:rsid w:val="00073D5F"/>
    <w:rsid w:val="00074C9D"/>
    <w:rsid w:val="00074D5A"/>
    <w:rsid w:val="000751B3"/>
    <w:rsid w:val="000763E2"/>
    <w:rsid w:val="000771BD"/>
    <w:rsid w:val="000804D5"/>
    <w:rsid w:val="00080C38"/>
    <w:rsid w:val="000818A3"/>
    <w:rsid w:val="00082CBC"/>
    <w:rsid w:val="00083668"/>
    <w:rsid w:val="000839DB"/>
    <w:rsid w:val="00083C2A"/>
    <w:rsid w:val="000845A2"/>
    <w:rsid w:val="000846C1"/>
    <w:rsid w:val="0008470E"/>
    <w:rsid w:val="00084B69"/>
    <w:rsid w:val="000862E6"/>
    <w:rsid w:val="00086987"/>
    <w:rsid w:val="00086BBE"/>
    <w:rsid w:val="00093EB8"/>
    <w:rsid w:val="00093ED9"/>
    <w:rsid w:val="00094341"/>
    <w:rsid w:val="000946B8"/>
    <w:rsid w:val="00094C78"/>
    <w:rsid w:val="000956BE"/>
    <w:rsid w:val="000969A1"/>
    <w:rsid w:val="0009748E"/>
    <w:rsid w:val="0009756B"/>
    <w:rsid w:val="000979D0"/>
    <w:rsid w:val="000A1955"/>
    <w:rsid w:val="000A198F"/>
    <w:rsid w:val="000A1B13"/>
    <w:rsid w:val="000A2445"/>
    <w:rsid w:val="000A2B3F"/>
    <w:rsid w:val="000A4F79"/>
    <w:rsid w:val="000A6647"/>
    <w:rsid w:val="000A6B90"/>
    <w:rsid w:val="000A6C58"/>
    <w:rsid w:val="000A7D43"/>
    <w:rsid w:val="000B1274"/>
    <w:rsid w:val="000B15EC"/>
    <w:rsid w:val="000B225F"/>
    <w:rsid w:val="000B2409"/>
    <w:rsid w:val="000B2E50"/>
    <w:rsid w:val="000B461F"/>
    <w:rsid w:val="000B4EC5"/>
    <w:rsid w:val="000B5B91"/>
    <w:rsid w:val="000B6476"/>
    <w:rsid w:val="000B7723"/>
    <w:rsid w:val="000B784B"/>
    <w:rsid w:val="000B79CD"/>
    <w:rsid w:val="000C02DA"/>
    <w:rsid w:val="000C2D9D"/>
    <w:rsid w:val="000C2EF6"/>
    <w:rsid w:val="000C4C38"/>
    <w:rsid w:val="000C5F3E"/>
    <w:rsid w:val="000C78AE"/>
    <w:rsid w:val="000D01A8"/>
    <w:rsid w:val="000D380E"/>
    <w:rsid w:val="000D3DD9"/>
    <w:rsid w:val="000D5894"/>
    <w:rsid w:val="000D713F"/>
    <w:rsid w:val="000E0050"/>
    <w:rsid w:val="000E109B"/>
    <w:rsid w:val="000E12C8"/>
    <w:rsid w:val="000E1361"/>
    <w:rsid w:val="000E13CC"/>
    <w:rsid w:val="000E233B"/>
    <w:rsid w:val="000E2CA6"/>
    <w:rsid w:val="000E3163"/>
    <w:rsid w:val="000E4DD1"/>
    <w:rsid w:val="000E6714"/>
    <w:rsid w:val="000F0950"/>
    <w:rsid w:val="000F09C1"/>
    <w:rsid w:val="000F6CED"/>
    <w:rsid w:val="000F7821"/>
    <w:rsid w:val="000F7838"/>
    <w:rsid w:val="000F7EC8"/>
    <w:rsid w:val="001000E4"/>
    <w:rsid w:val="00101596"/>
    <w:rsid w:val="00101E38"/>
    <w:rsid w:val="0010245D"/>
    <w:rsid w:val="0010258E"/>
    <w:rsid w:val="0010281E"/>
    <w:rsid w:val="0010363F"/>
    <w:rsid w:val="00103EE3"/>
    <w:rsid w:val="001053BD"/>
    <w:rsid w:val="00105C73"/>
    <w:rsid w:val="00106127"/>
    <w:rsid w:val="0010704F"/>
    <w:rsid w:val="001072C2"/>
    <w:rsid w:val="001074AE"/>
    <w:rsid w:val="00110B78"/>
    <w:rsid w:val="00111CFA"/>
    <w:rsid w:val="00111F98"/>
    <w:rsid w:val="001159ED"/>
    <w:rsid w:val="001170F1"/>
    <w:rsid w:val="001171AF"/>
    <w:rsid w:val="00117386"/>
    <w:rsid w:val="00117CC7"/>
    <w:rsid w:val="00117CC9"/>
    <w:rsid w:val="00120523"/>
    <w:rsid w:val="00121B31"/>
    <w:rsid w:val="00122B8E"/>
    <w:rsid w:val="0012477E"/>
    <w:rsid w:val="0012555F"/>
    <w:rsid w:val="00126AF5"/>
    <w:rsid w:val="00126D5D"/>
    <w:rsid w:val="00126DCD"/>
    <w:rsid w:val="00126FD1"/>
    <w:rsid w:val="0012772B"/>
    <w:rsid w:val="00130C0D"/>
    <w:rsid w:val="00132090"/>
    <w:rsid w:val="00132348"/>
    <w:rsid w:val="001323E9"/>
    <w:rsid w:val="001346B0"/>
    <w:rsid w:val="00134C55"/>
    <w:rsid w:val="00135DD3"/>
    <w:rsid w:val="0013617A"/>
    <w:rsid w:val="0013683D"/>
    <w:rsid w:val="00136CFC"/>
    <w:rsid w:val="001374A3"/>
    <w:rsid w:val="00140AF7"/>
    <w:rsid w:val="00141376"/>
    <w:rsid w:val="00141692"/>
    <w:rsid w:val="001419B6"/>
    <w:rsid w:val="00141CA4"/>
    <w:rsid w:val="00141D55"/>
    <w:rsid w:val="00141DFD"/>
    <w:rsid w:val="00141E86"/>
    <w:rsid w:val="0014280C"/>
    <w:rsid w:val="00142A98"/>
    <w:rsid w:val="00142F85"/>
    <w:rsid w:val="00143077"/>
    <w:rsid w:val="00143531"/>
    <w:rsid w:val="00143B8C"/>
    <w:rsid w:val="00146B6F"/>
    <w:rsid w:val="00147F90"/>
    <w:rsid w:val="00151B2B"/>
    <w:rsid w:val="00152359"/>
    <w:rsid w:val="00152EAF"/>
    <w:rsid w:val="00153DAC"/>
    <w:rsid w:val="00155F03"/>
    <w:rsid w:val="00157AE7"/>
    <w:rsid w:val="001603D0"/>
    <w:rsid w:val="00160858"/>
    <w:rsid w:val="00160E79"/>
    <w:rsid w:val="001610A7"/>
    <w:rsid w:val="00162976"/>
    <w:rsid w:val="00162B1A"/>
    <w:rsid w:val="00162B2C"/>
    <w:rsid w:val="00164271"/>
    <w:rsid w:val="00164A98"/>
    <w:rsid w:val="00164C75"/>
    <w:rsid w:val="00165243"/>
    <w:rsid w:val="001677BF"/>
    <w:rsid w:val="00167DBE"/>
    <w:rsid w:val="00170A3C"/>
    <w:rsid w:val="00172F06"/>
    <w:rsid w:val="00173740"/>
    <w:rsid w:val="00173E5E"/>
    <w:rsid w:val="0017432E"/>
    <w:rsid w:val="001743FC"/>
    <w:rsid w:val="001747DB"/>
    <w:rsid w:val="00174AC0"/>
    <w:rsid w:val="00174EAC"/>
    <w:rsid w:val="001757F2"/>
    <w:rsid w:val="00175858"/>
    <w:rsid w:val="001768CB"/>
    <w:rsid w:val="00177068"/>
    <w:rsid w:val="00180D46"/>
    <w:rsid w:val="0018164D"/>
    <w:rsid w:val="00181A74"/>
    <w:rsid w:val="001838C6"/>
    <w:rsid w:val="001840F5"/>
    <w:rsid w:val="00184827"/>
    <w:rsid w:val="00185986"/>
    <w:rsid w:val="00187B1A"/>
    <w:rsid w:val="00190686"/>
    <w:rsid w:val="001911EC"/>
    <w:rsid w:val="00191CD7"/>
    <w:rsid w:val="00192A58"/>
    <w:rsid w:val="00192A5B"/>
    <w:rsid w:val="001930F2"/>
    <w:rsid w:val="00194E08"/>
    <w:rsid w:val="00195850"/>
    <w:rsid w:val="00195EBE"/>
    <w:rsid w:val="001968A8"/>
    <w:rsid w:val="001A0178"/>
    <w:rsid w:val="001A0F38"/>
    <w:rsid w:val="001A10D4"/>
    <w:rsid w:val="001A1A08"/>
    <w:rsid w:val="001A1C5E"/>
    <w:rsid w:val="001A25FA"/>
    <w:rsid w:val="001A51BC"/>
    <w:rsid w:val="001A5286"/>
    <w:rsid w:val="001A597C"/>
    <w:rsid w:val="001A6C05"/>
    <w:rsid w:val="001A6EFE"/>
    <w:rsid w:val="001B1B49"/>
    <w:rsid w:val="001B2A31"/>
    <w:rsid w:val="001B2CC4"/>
    <w:rsid w:val="001B31A6"/>
    <w:rsid w:val="001B3D70"/>
    <w:rsid w:val="001B3FFA"/>
    <w:rsid w:val="001B4FC3"/>
    <w:rsid w:val="001B6471"/>
    <w:rsid w:val="001B68EE"/>
    <w:rsid w:val="001B76FE"/>
    <w:rsid w:val="001B771E"/>
    <w:rsid w:val="001B7828"/>
    <w:rsid w:val="001C08AD"/>
    <w:rsid w:val="001C1ADC"/>
    <w:rsid w:val="001C28CE"/>
    <w:rsid w:val="001C34F7"/>
    <w:rsid w:val="001C44AC"/>
    <w:rsid w:val="001C46A2"/>
    <w:rsid w:val="001C5AFD"/>
    <w:rsid w:val="001C6548"/>
    <w:rsid w:val="001C685B"/>
    <w:rsid w:val="001C7252"/>
    <w:rsid w:val="001C7EAD"/>
    <w:rsid w:val="001D11EB"/>
    <w:rsid w:val="001D39F8"/>
    <w:rsid w:val="001D3C40"/>
    <w:rsid w:val="001D3D21"/>
    <w:rsid w:val="001D4203"/>
    <w:rsid w:val="001D58D1"/>
    <w:rsid w:val="001D6097"/>
    <w:rsid w:val="001D723B"/>
    <w:rsid w:val="001D7289"/>
    <w:rsid w:val="001D7BA8"/>
    <w:rsid w:val="001E048B"/>
    <w:rsid w:val="001E0ADE"/>
    <w:rsid w:val="001E0B64"/>
    <w:rsid w:val="001E1245"/>
    <w:rsid w:val="001E1277"/>
    <w:rsid w:val="001E2530"/>
    <w:rsid w:val="001E2B02"/>
    <w:rsid w:val="001E4107"/>
    <w:rsid w:val="001E5896"/>
    <w:rsid w:val="001E6213"/>
    <w:rsid w:val="001E768F"/>
    <w:rsid w:val="001F0230"/>
    <w:rsid w:val="001F07B2"/>
    <w:rsid w:val="001F0DC7"/>
    <w:rsid w:val="001F10D9"/>
    <w:rsid w:val="001F1C30"/>
    <w:rsid w:val="001F4C16"/>
    <w:rsid w:val="001F546A"/>
    <w:rsid w:val="001F5B4B"/>
    <w:rsid w:val="001F6071"/>
    <w:rsid w:val="001F711E"/>
    <w:rsid w:val="001F75A8"/>
    <w:rsid w:val="00202106"/>
    <w:rsid w:val="00203660"/>
    <w:rsid w:val="00203759"/>
    <w:rsid w:val="00203D80"/>
    <w:rsid w:val="00204953"/>
    <w:rsid w:val="0020516C"/>
    <w:rsid w:val="002056CB"/>
    <w:rsid w:val="00205C55"/>
    <w:rsid w:val="0020642D"/>
    <w:rsid w:val="00206786"/>
    <w:rsid w:val="002071F4"/>
    <w:rsid w:val="00210200"/>
    <w:rsid w:val="0021035F"/>
    <w:rsid w:val="00210E83"/>
    <w:rsid w:val="00212A9C"/>
    <w:rsid w:val="00212F97"/>
    <w:rsid w:val="00213222"/>
    <w:rsid w:val="002142AE"/>
    <w:rsid w:val="00215CE5"/>
    <w:rsid w:val="00216535"/>
    <w:rsid w:val="00216966"/>
    <w:rsid w:val="00216D1C"/>
    <w:rsid w:val="00216EF4"/>
    <w:rsid w:val="00217363"/>
    <w:rsid w:val="00217BB3"/>
    <w:rsid w:val="00220644"/>
    <w:rsid w:val="002210FF"/>
    <w:rsid w:val="00221B16"/>
    <w:rsid w:val="002220B7"/>
    <w:rsid w:val="00222B2D"/>
    <w:rsid w:val="00222EFA"/>
    <w:rsid w:val="002232DE"/>
    <w:rsid w:val="002248FB"/>
    <w:rsid w:val="00225E9D"/>
    <w:rsid w:val="00227A5D"/>
    <w:rsid w:val="00230372"/>
    <w:rsid w:val="0023042E"/>
    <w:rsid w:val="00231FFE"/>
    <w:rsid w:val="002322A5"/>
    <w:rsid w:val="00233058"/>
    <w:rsid w:val="00233592"/>
    <w:rsid w:val="00236B89"/>
    <w:rsid w:val="00237C17"/>
    <w:rsid w:val="002410DA"/>
    <w:rsid w:val="0024174B"/>
    <w:rsid w:val="00244006"/>
    <w:rsid w:val="00244CEA"/>
    <w:rsid w:val="0024525A"/>
    <w:rsid w:val="00245E73"/>
    <w:rsid w:val="00245F66"/>
    <w:rsid w:val="00246554"/>
    <w:rsid w:val="00246AC0"/>
    <w:rsid w:val="002470FD"/>
    <w:rsid w:val="00250605"/>
    <w:rsid w:val="00250693"/>
    <w:rsid w:val="00250CF0"/>
    <w:rsid w:val="002519D2"/>
    <w:rsid w:val="002545BF"/>
    <w:rsid w:val="0025518D"/>
    <w:rsid w:val="002556CC"/>
    <w:rsid w:val="0025635A"/>
    <w:rsid w:val="00257899"/>
    <w:rsid w:val="002578BB"/>
    <w:rsid w:val="00257D5A"/>
    <w:rsid w:val="00257F5A"/>
    <w:rsid w:val="00260983"/>
    <w:rsid w:val="002611AB"/>
    <w:rsid w:val="00261602"/>
    <w:rsid w:val="00262F96"/>
    <w:rsid w:val="002633B1"/>
    <w:rsid w:val="00264848"/>
    <w:rsid w:val="00264EFE"/>
    <w:rsid w:val="00264F76"/>
    <w:rsid w:val="002652AE"/>
    <w:rsid w:val="00267CFE"/>
    <w:rsid w:val="00270456"/>
    <w:rsid w:val="00270650"/>
    <w:rsid w:val="0027107E"/>
    <w:rsid w:val="002727FA"/>
    <w:rsid w:val="002730E2"/>
    <w:rsid w:val="00273983"/>
    <w:rsid w:val="00274E45"/>
    <w:rsid w:val="00275C0D"/>
    <w:rsid w:val="002769AB"/>
    <w:rsid w:val="00280BAE"/>
    <w:rsid w:val="00280BF6"/>
    <w:rsid w:val="00280D2E"/>
    <w:rsid w:val="0028235F"/>
    <w:rsid w:val="0028292F"/>
    <w:rsid w:val="002831A9"/>
    <w:rsid w:val="00285292"/>
    <w:rsid w:val="0028678D"/>
    <w:rsid w:val="0029020B"/>
    <w:rsid w:val="00291334"/>
    <w:rsid w:val="00291DF9"/>
    <w:rsid w:val="00292466"/>
    <w:rsid w:val="00292588"/>
    <w:rsid w:val="002929AC"/>
    <w:rsid w:val="00292DD0"/>
    <w:rsid w:val="00293A4A"/>
    <w:rsid w:val="00293F73"/>
    <w:rsid w:val="00293FE3"/>
    <w:rsid w:val="0029410C"/>
    <w:rsid w:val="00294BD0"/>
    <w:rsid w:val="002955E8"/>
    <w:rsid w:val="0029575F"/>
    <w:rsid w:val="00297412"/>
    <w:rsid w:val="00297C9A"/>
    <w:rsid w:val="00297D39"/>
    <w:rsid w:val="002A02B2"/>
    <w:rsid w:val="002A06A7"/>
    <w:rsid w:val="002A0ADD"/>
    <w:rsid w:val="002A0C93"/>
    <w:rsid w:val="002A1C7D"/>
    <w:rsid w:val="002A3506"/>
    <w:rsid w:val="002A3512"/>
    <w:rsid w:val="002A390D"/>
    <w:rsid w:val="002A423C"/>
    <w:rsid w:val="002A4849"/>
    <w:rsid w:val="002A54E2"/>
    <w:rsid w:val="002A5ABA"/>
    <w:rsid w:val="002A7273"/>
    <w:rsid w:val="002A7552"/>
    <w:rsid w:val="002B0796"/>
    <w:rsid w:val="002B0E34"/>
    <w:rsid w:val="002B1A82"/>
    <w:rsid w:val="002B3890"/>
    <w:rsid w:val="002B436C"/>
    <w:rsid w:val="002B55FB"/>
    <w:rsid w:val="002B5FB2"/>
    <w:rsid w:val="002B6510"/>
    <w:rsid w:val="002B6673"/>
    <w:rsid w:val="002C24B0"/>
    <w:rsid w:val="002C3AA5"/>
    <w:rsid w:val="002C522E"/>
    <w:rsid w:val="002C6304"/>
    <w:rsid w:val="002C78E8"/>
    <w:rsid w:val="002D0055"/>
    <w:rsid w:val="002D01EC"/>
    <w:rsid w:val="002D02D7"/>
    <w:rsid w:val="002D1BA9"/>
    <w:rsid w:val="002D23B6"/>
    <w:rsid w:val="002D2C4B"/>
    <w:rsid w:val="002D2EA5"/>
    <w:rsid w:val="002D3314"/>
    <w:rsid w:val="002D4185"/>
    <w:rsid w:val="002D44BE"/>
    <w:rsid w:val="002D63B6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397D"/>
    <w:rsid w:val="002E4285"/>
    <w:rsid w:val="002E5B83"/>
    <w:rsid w:val="002E5E4E"/>
    <w:rsid w:val="002E6B14"/>
    <w:rsid w:val="002E6B49"/>
    <w:rsid w:val="002E6D80"/>
    <w:rsid w:val="002E7044"/>
    <w:rsid w:val="002E7325"/>
    <w:rsid w:val="002E778F"/>
    <w:rsid w:val="002E7B37"/>
    <w:rsid w:val="002F0431"/>
    <w:rsid w:val="002F098B"/>
    <w:rsid w:val="002F0D74"/>
    <w:rsid w:val="002F17F0"/>
    <w:rsid w:val="002F1EAA"/>
    <w:rsid w:val="002F234F"/>
    <w:rsid w:val="002F2390"/>
    <w:rsid w:val="002F24B1"/>
    <w:rsid w:val="002F28A0"/>
    <w:rsid w:val="002F2E08"/>
    <w:rsid w:val="002F33DE"/>
    <w:rsid w:val="002F3800"/>
    <w:rsid w:val="002F469B"/>
    <w:rsid w:val="002F53CF"/>
    <w:rsid w:val="002F59B9"/>
    <w:rsid w:val="002F5AB0"/>
    <w:rsid w:val="002F7013"/>
    <w:rsid w:val="003009B6"/>
    <w:rsid w:val="00300CBC"/>
    <w:rsid w:val="00300FF8"/>
    <w:rsid w:val="003017E1"/>
    <w:rsid w:val="00301855"/>
    <w:rsid w:val="00302E3D"/>
    <w:rsid w:val="00303AA2"/>
    <w:rsid w:val="00304F8B"/>
    <w:rsid w:val="003063FB"/>
    <w:rsid w:val="003066B8"/>
    <w:rsid w:val="003111DF"/>
    <w:rsid w:val="003115A5"/>
    <w:rsid w:val="0031231B"/>
    <w:rsid w:val="00313E82"/>
    <w:rsid w:val="00314A73"/>
    <w:rsid w:val="00314DE7"/>
    <w:rsid w:val="003165E2"/>
    <w:rsid w:val="003168C9"/>
    <w:rsid w:val="00316E20"/>
    <w:rsid w:val="003170B1"/>
    <w:rsid w:val="0031742F"/>
    <w:rsid w:val="003174BD"/>
    <w:rsid w:val="003177AD"/>
    <w:rsid w:val="0032005C"/>
    <w:rsid w:val="00320E15"/>
    <w:rsid w:val="003215E7"/>
    <w:rsid w:val="0032175E"/>
    <w:rsid w:val="00321A8F"/>
    <w:rsid w:val="00322A40"/>
    <w:rsid w:val="003234A6"/>
    <w:rsid w:val="00324C83"/>
    <w:rsid w:val="00325031"/>
    <w:rsid w:val="00325950"/>
    <w:rsid w:val="00326175"/>
    <w:rsid w:val="00331E45"/>
    <w:rsid w:val="00332263"/>
    <w:rsid w:val="0033263A"/>
    <w:rsid w:val="00333DDF"/>
    <w:rsid w:val="00334820"/>
    <w:rsid w:val="003358E4"/>
    <w:rsid w:val="003368A8"/>
    <w:rsid w:val="00336932"/>
    <w:rsid w:val="003369B1"/>
    <w:rsid w:val="003369CE"/>
    <w:rsid w:val="00336CD7"/>
    <w:rsid w:val="00340179"/>
    <w:rsid w:val="003414E1"/>
    <w:rsid w:val="003415DA"/>
    <w:rsid w:val="00341C5E"/>
    <w:rsid w:val="003424DF"/>
    <w:rsid w:val="003438AF"/>
    <w:rsid w:val="00343B13"/>
    <w:rsid w:val="00344903"/>
    <w:rsid w:val="00344B05"/>
    <w:rsid w:val="003458F7"/>
    <w:rsid w:val="00346416"/>
    <w:rsid w:val="00346479"/>
    <w:rsid w:val="00346D99"/>
    <w:rsid w:val="00346FF3"/>
    <w:rsid w:val="003471BA"/>
    <w:rsid w:val="003502CC"/>
    <w:rsid w:val="0035042C"/>
    <w:rsid w:val="00351EEE"/>
    <w:rsid w:val="003520E9"/>
    <w:rsid w:val="00352343"/>
    <w:rsid w:val="00353808"/>
    <w:rsid w:val="0035496D"/>
    <w:rsid w:val="00354C56"/>
    <w:rsid w:val="0035551E"/>
    <w:rsid w:val="00356FE9"/>
    <w:rsid w:val="0035725E"/>
    <w:rsid w:val="003573D5"/>
    <w:rsid w:val="00357B12"/>
    <w:rsid w:val="0036245A"/>
    <w:rsid w:val="00362D39"/>
    <w:rsid w:val="00363593"/>
    <w:rsid w:val="003639EB"/>
    <w:rsid w:val="003642E1"/>
    <w:rsid w:val="00365E37"/>
    <w:rsid w:val="00366056"/>
    <w:rsid w:val="00367AFD"/>
    <w:rsid w:val="003711EB"/>
    <w:rsid w:val="0037198F"/>
    <w:rsid w:val="00372516"/>
    <w:rsid w:val="003735CD"/>
    <w:rsid w:val="00374DB1"/>
    <w:rsid w:val="00375CAA"/>
    <w:rsid w:val="00375D98"/>
    <w:rsid w:val="0037621C"/>
    <w:rsid w:val="00380B99"/>
    <w:rsid w:val="003837F2"/>
    <w:rsid w:val="00383827"/>
    <w:rsid w:val="003838B6"/>
    <w:rsid w:val="00384292"/>
    <w:rsid w:val="003847EB"/>
    <w:rsid w:val="00386AB1"/>
    <w:rsid w:val="00386B58"/>
    <w:rsid w:val="00386FFB"/>
    <w:rsid w:val="00391DF8"/>
    <w:rsid w:val="003929FD"/>
    <w:rsid w:val="0039337C"/>
    <w:rsid w:val="00393517"/>
    <w:rsid w:val="0039759D"/>
    <w:rsid w:val="00397A0B"/>
    <w:rsid w:val="003A0343"/>
    <w:rsid w:val="003A0A11"/>
    <w:rsid w:val="003A1172"/>
    <w:rsid w:val="003A23BD"/>
    <w:rsid w:val="003A60F7"/>
    <w:rsid w:val="003A6752"/>
    <w:rsid w:val="003B00AA"/>
    <w:rsid w:val="003B00BA"/>
    <w:rsid w:val="003B051C"/>
    <w:rsid w:val="003B063A"/>
    <w:rsid w:val="003B0DBD"/>
    <w:rsid w:val="003B32A4"/>
    <w:rsid w:val="003B36C2"/>
    <w:rsid w:val="003B3C2B"/>
    <w:rsid w:val="003B4F97"/>
    <w:rsid w:val="003B5CC8"/>
    <w:rsid w:val="003B68EF"/>
    <w:rsid w:val="003C12BE"/>
    <w:rsid w:val="003C1D44"/>
    <w:rsid w:val="003C3DAD"/>
    <w:rsid w:val="003C476F"/>
    <w:rsid w:val="003D0DB8"/>
    <w:rsid w:val="003D1229"/>
    <w:rsid w:val="003D1C3B"/>
    <w:rsid w:val="003D2D42"/>
    <w:rsid w:val="003D332C"/>
    <w:rsid w:val="003D5CB0"/>
    <w:rsid w:val="003D7D34"/>
    <w:rsid w:val="003E013D"/>
    <w:rsid w:val="003E01F3"/>
    <w:rsid w:val="003E112F"/>
    <w:rsid w:val="003E2046"/>
    <w:rsid w:val="003E2843"/>
    <w:rsid w:val="003E3832"/>
    <w:rsid w:val="003E4ABA"/>
    <w:rsid w:val="003E5C1D"/>
    <w:rsid w:val="003E713E"/>
    <w:rsid w:val="003E75B5"/>
    <w:rsid w:val="003E7C68"/>
    <w:rsid w:val="003F074F"/>
    <w:rsid w:val="003F10E4"/>
    <w:rsid w:val="003F11D9"/>
    <w:rsid w:val="003F3CC2"/>
    <w:rsid w:val="003F4755"/>
    <w:rsid w:val="003F4B3C"/>
    <w:rsid w:val="003F5340"/>
    <w:rsid w:val="003F5BC0"/>
    <w:rsid w:val="003F5E7C"/>
    <w:rsid w:val="003F6B5E"/>
    <w:rsid w:val="00400645"/>
    <w:rsid w:val="00400A64"/>
    <w:rsid w:val="00400E6C"/>
    <w:rsid w:val="00401777"/>
    <w:rsid w:val="00401BC4"/>
    <w:rsid w:val="0040334A"/>
    <w:rsid w:val="004034A4"/>
    <w:rsid w:val="0040358F"/>
    <w:rsid w:val="00404EF5"/>
    <w:rsid w:val="00405382"/>
    <w:rsid w:val="004063C6"/>
    <w:rsid w:val="00406E7F"/>
    <w:rsid w:val="00407470"/>
    <w:rsid w:val="0040756F"/>
    <w:rsid w:val="00410442"/>
    <w:rsid w:val="0041233C"/>
    <w:rsid w:val="00412FF6"/>
    <w:rsid w:val="00413373"/>
    <w:rsid w:val="00414100"/>
    <w:rsid w:val="00416503"/>
    <w:rsid w:val="004178B8"/>
    <w:rsid w:val="00417BBF"/>
    <w:rsid w:val="0042004A"/>
    <w:rsid w:val="00420A22"/>
    <w:rsid w:val="0042131A"/>
    <w:rsid w:val="00424C79"/>
    <w:rsid w:val="00424D2C"/>
    <w:rsid w:val="00425B89"/>
    <w:rsid w:val="00430522"/>
    <w:rsid w:val="0043243D"/>
    <w:rsid w:val="00432587"/>
    <w:rsid w:val="00432673"/>
    <w:rsid w:val="00432950"/>
    <w:rsid w:val="0043332A"/>
    <w:rsid w:val="00433406"/>
    <w:rsid w:val="00433BF2"/>
    <w:rsid w:val="00434119"/>
    <w:rsid w:val="00435B8B"/>
    <w:rsid w:val="00436CF1"/>
    <w:rsid w:val="00436D09"/>
    <w:rsid w:val="00437257"/>
    <w:rsid w:val="00437A0A"/>
    <w:rsid w:val="00437BE2"/>
    <w:rsid w:val="004406EA"/>
    <w:rsid w:val="00440C98"/>
    <w:rsid w:val="00442037"/>
    <w:rsid w:val="00442840"/>
    <w:rsid w:val="00442856"/>
    <w:rsid w:val="00443B20"/>
    <w:rsid w:val="0044570A"/>
    <w:rsid w:val="00445717"/>
    <w:rsid w:val="00451145"/>
    <w:rsid w:val="00451CB9"/>
    <w:rsid w:val="00451CDF"/>
    <w:rsid w:val="00452028"/>
    <w:rsid w:val="004536C4"/>
    <w:rsid w:val="00453F39"/>
    <w:rsid w:val="0045431C"/>
    <w:rsid w:val="00454AB3"/>
    <w:rsid w:val="00454F30"/>
    <w:rsid w:val="004555A6"/>
    <w:rsid w:val="00455F9B"/>
    <w:rsid w:val="00456014"/>
    <w:rsid w:val="00457333"/>
    <w:rsid w:val="004574B5"/>
    <w:rsid w:val="00457797"/>
    <w:rsid w:val="00457AB0"/>
    <w:rsid w:val="00460482"/>
    <w:rsid w:val="004616C5"/>
    <w:rsid w:val="004622B1"/>
    <w:rsid w:val="00463797"/>
    <w:rsid w:val="004655C4"/>
    <w:rsid w:val="00466599"/>
    <w:rsid w:val="00466ECB"/>
    <w:rsid w:val="00466F86"/>
    <w:rsid w:val="004701F8"/>
    <w:rsid w:val="00473469"/>
    <w:rsid w:val="00474372"/>
    <w:rsid w:val="00474D80"/>
    <w:rsid w:val="004754AC"/>
    <w:rsid w:val="00476D76"/>
    <w:rsid w:val="004773F2"/>
    <w:rsid w:val="004809E5"/>
    <w:rsid w:val="00480B32"/>
    <w:rsid w:val="00481A0E"/>
    <w:rsid w:val="00482B76"/>
    <w:rsid w:val="00484D2F"/>
    <w:rsid w:val="00487A30"/>
    <w:rsid w:val="00487C22"/>
    <w:rsid w:val="00490719"/>
    <w:rsid w:val="00490729"/>
    <w:rsid w:val="004916EB"/>
    <w:rsid w:val="0049281B"/>
    <w:rsid w:val="0049405F"/>
    <w:rsid w:val="00494AE1"/>
    <w:rsid w:val="004958C0"/>
    <w:rsid w:val="00496822"/>
    <w:rsid w:val="00497A94"/>
    <w:rsid w:val="004A0148"/>
    <w:rsid w:val="004A046D"/>
    <w:rsid w:val="004A2D85"/>
    <w:rsid w:val="004A5446"/>
    <w:rsid w:val="004A5867"/>
    <w:rsid w:val="004A72C1"/>
    <w:rsid w:val="004A7932"/>
    <w:rsid w:val="004B064B"/>
    <w:rsid w:val="004B25C6"/>
    <w:rsid w:val="004B2A3C"/>
    <w:rsid w:val="004B36B2"/>
    <w:rsid w:val="004B3B6C"/>
    <w:rsid w:val="004B4F1D"/>
    <w:rsid w:val="004B52D6"/>
    <w:rsid w:val="004B546D"/>
    <w:rsid w:val="004B616E"/>
    <w:rsid w:val="004B6222"/>
    <w:rsid w:val="004B64BE"/>
    <w:rsid w:val="004B7327"/>
    <w:rsid w:val="004B7979"/>
    <w:rsid w:val="004B7E51"/>
    <w:rsid w:val="004C045E"/>
    <w:rsid w:val="004C17C5"/>
    <w:rsid w:val="004C1C53"/>
    <w:rsid w:val="004C1EFA"/>
    <w:rsid w:val="004C37A1"/>
    <w:rsid w:val="004C391C"/>
    <w:rsid w:val="004C4599"/>
    <w:rsid w:val="004C51D1"/>
    <w:rsid w:val="004C5993"/>
    <w:rsid w:val="004D0168"/>
    <w:rsid w:val="004D0485"/>
    <w:rsid w:val="004D3125"/>
    <w:rsid w:val="004D39EA"/>
    <w:rsid w:val="004D3B3F"/>
    <w:rsid w:val="004D4B08"/>
    <w:rsid w:val="004D5734"/>
    <w:rsid w:val="004D5AF9"/>
    <w:rsid w:val="004D5BC5"/>
    <w:rsid w:val="004D5D2D"/>
    <w:rsid w:val="004D5EBB"/>
    <w:rsid w:val="004D6850"/>
    <w:rsid w:val="004E0917"/>
    <w:rsid w:val="004E13CF"/>
    <w:rsid w:val="004E1DBD"/>
    <w:rsid w:val="004E3374"/>
    <w:rsid w:val="004E4B12"/>
    <w:rsid w:val="004E4ED4"/>
    <w:rsid w:val="004E5276"/>
    <w:rsid w:val="004E6919"/>
    <w:rsid w:val="004E70CC"/>
    <w:rsid w:val="004F10C4"/>
    <w:rsid w:val="004F1BAB"/>
    <w:rsid w:val="004F33C7"/>
    <w:rsid w:val="004F56A0"/>
    <w:rsid w:val="004F5949"/>
    <w:rsid w:val="004F6745"/>
    <w:rsid w:val="0050057C"/>
    <w:rsid w:val="0050077E"/>
    <w:rsid w:val="00501790"/>
    <w:rsid w:val="00501840"/>
    <w:rsid w:val="00503C31"/>
    <w:rsid w:val="00503EE9"/>
    <w:rsid w:val="00504480"/>
    <w:rsid w:val="00504577"/>
    <w:rsid w:val="005058C1"/>
    <w:rsid w:val="0050776F"/>
    <w:rsid w:val="005118D6"/>
    <w:rsid w:val="00512AA7"/>
    <w:rsid w:val="0051498D"/>
    <w:rsid w:val="00515CE3"/>
    <w:rsid w:val="00515F3E"/>
    <w:rsid w:val="005162BF"/>
    <w:rsid w:val="00516697"/>
    <w:rsid w:val="00516E1B"/>
    <w:rsid w:val="00516F06"/>
    <w:rsid w:val="00517D7A"/>
    <w:rsid w:val="0052071E"/>
    <w:rsid w:val="00520A19"/>
    <w:rsid w:val="00520A89"/>
    <w:rsid w:val="00520B33"/>
    <w:rsid w:val="00520DE2"/>
    <w:rsid w:val="0052114A"/>
    <w:rsid w:val="0052116A"/>
    <w:rsid w:val="00523691"/>
    <w:rsid w:val="00523D51"/>
    <w:rsid w:val="005264E6"/>
    <w:rsid w:val="00526D25"/>
    <w:rsid w:val="00530421"/>
    <w:rsid w:val="00531CDE"/>
    <w:rsid w:val="00533F6B"/>
    <w:rsid w:val="005340F4"/>
    <w:rsid w:val="005352E1"/>
    <w:rsid w:val="00535678"/>
    <w:rsid w:val="005364A1"/>
    <w:rsid w:val="00537403"/>
    <w:rsid w:val="0053793F"/>
    <w:rsid w:val="005400E9"/>
    <w:rsid w:val="005413DE"/>
    <w:rsid w:val="00542EE2"/>
    <w:rsid w:val="005438DA"/>
    <w:rsid w:val="00543C2C"/>
    <w:rsid w:val="005452AB"/>
    <w:rsid w:val="00545AAE"/>
    <w:rsid w:val="00545C73"/>
    <w:rsid w:val="00547544"/>
    <w:rsid w:val="00547A2F"/>
    <w:rsid w:val="00550228"/>
    <w:rsid w:val="00551162"/>
    <w:rsid w:val="0055267F"/>
    <w:rsid w:val="00552972"/>
    <w:rsid w:val="0055346F"/>
    <w:rsid w:val="00554160"/>
    <w:rsid w:val="00554713"/>
    <w:rsid w:val="00554C09"/>
    <w:rsid w:val="00556AB3"/>
    <w:rsid w:val="00560B5A"/>
    <w:rsid w:val="00561E9F"/>
    <w:rsid w:val="005628B9"/>
    <w:rsid w:val="005639FE"/>
    <w:rsid w:val="00563DA8"/>
    <w:rsid w:val="005648E7"/>
    <w:rsid w:val="005651A1"/>
    <w:rsid w:val="005653C8"/>
    <w:rsid w:val="00567E80"/>
    <w:rsid w:val="00570AA6"/>
    <w:rsid w:val="00570B37"/>
    <w:rsid w:val="005710B9"/>
    <w:rsid w:val="00571578"/>
    <w:rsid w:val="00571DE6"/>
    <w:rsid w:val="00571FE7"/>
    <w:rsid w:val="00572580"/>
    <w:rsid w:val="00572898"/>
    <w:rsid w:val="00572C38"/>
    <w:rsid w:val="00572F1B"/>
    <w:rsid w:val="00573E44"/>
    <w:rsid w:val="00574448"/>
    <w:rsid w:val="0057497F"/>
    <w:rsid w:val="00575869"/>
    <w:rsid w:val="00576493"/>
    <w:rsid w:val="00576508"/>
    <w:rsid w:val="00576EEC"/>
    <w:rsid w:val="005806F8"/>
    <w:rsid w:val="00581754"/>
    <w:rsid w:val="00581C35"/>
    <w:rsid w:val="0058343F"/>
    <w:rsid w:val="00583917"/>
    <w:rsid w:val="00584126"/>
    <w:rsid w:val="005859F6"/>
    <w:rsid w:val="0058671F"/>
    <w:rsid w:val="005924B8"/>
    <w:rsid w:val="00593489"/>
    <w:rsid w:val="0059472C"/>
    <w:rsid w:val="005979BC"/>
    <w:rsid w:val="005A0561"/>
    <w:rsid w:val="005A11E4"/>
    <w:rsid w:val="005A36B9"/>
    <w:rsid w:val="005A3CE6"/>
    <w:rsid w:val="005A455B"/>
    <w:rsid w:val="005A5DE3"/>
    <w:rsid w:val="005A74FD"/>
    <w:rsid w:val="005A7953"/>
    <w:rsid w:val="005A7FA5"/>
    <w:rsid w:val="005B02D3"/>
    <w:rsid w:val="005B1130"/>
    <w:rsid w:val="005B11D5"/>
    <w:rsid w:val="005B23EA"/>
    <w:rsid w:val="005B33DA"/>
    <w:rsid w:val="005B341A"/>
    <w:rsid w:val="005B3884"/>
    <w:rsid w:val="005B38F9"/>
    <w:rsid w:val="005B41FC"/>
    <w:rsid w:val="005B49AA"/>
    <w:rsid w:val="005B5A9F"/>
    <w:rsid w:val="005B6B5C"/>
    <w:rsid w:val="005B75E2"/>
    <w:rsid w:val="005C0545"/>
    <w:rsid w:val="005C0EC6"/>
    <w:rsid w:val="005C11BF"/>
    <w:rsid w:val="005C1485"/>
    <w:rsid w:val="005C1F97"/>
    <w:rsid w:val="005C3DC0"/>
    <w:rsid w:val="005C436B"/>
    <w:rsid w:val="005C60C1"/>
    <w:rsid w:val="005C67A9"/>
    <w:rsid w:val="005D0034"/>
    <w:rsid w:val="005D037D"/>
    <w:rsid w:val="005D0C74"/>
    <w:rsid w:val="005D1E21"/>
    <w:rsid w:val="005D2073"/>
    <w:rsid w:val="005D2E8A"/>
    <w:rsid w:val="005D380C"/>
    <w:rsid w:val="005D459C"/>
    <w:rsid w:val="005D5886"/>
    <w:rsid w:val="005D6C33"/>
    <w:rsid w:val="005D743B"/>
    <w:rsid w:val="005D7FA1"/>
    <w:rsid w:val="005E13F6"/>
    <w:rsid w:val="005E14D1"/>
    <w:rsid w:val="005E2F43"/>
    <w:rsid w:val="005E3199"/>
    <w:rsid w:val="005E4B9F"/>
    <w:rsid w:val="005E5B2F"/>
    <w:rsid w:val="005E63A1"/>
    <w:rsid w:val="005E6F8E"/>
    <w:rsid w:val="005E75F3"/>
    <w:rsid w:val="005E77EC"/>
    <w:rsid w:val="005F1C1E"/>
    <w:rsid w:val="005F3157"/>
    <w:rsid w:val="005F3BED"/>
    <w:rsid w:val="005F4DD7"/>
    <w:rsid w:val="006000E6"/>
    <w:rsid w:val="006006C6"/>
    <w:rsid w:val="00601010"/>
    <w:rsid w:val="006013D1"/>
    <w:rsid w:val="00602BDA"/>
    <w:rsid w:val="00602DB5"/>
    <w:rsid w:val="00602EBF"/>
    <w:rsid w:val="00604420"/>
    <w:rsid w:val="00605134"/>
    <w:rsid w:val="006053F3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553"/>
    <w:rsid w:val="00613E61"/>
    <w:rsid w:val="00614B04"/>
    <w:rsid w:val="00615061"/>
    <w:rsid w:val="00615809"/>
    <w:rsid w:val="006163F8"/>
    <w:rsid w:val="0061646F"/>
    <w:rsid w:val="00617076"/>
    <w:rsid w:val="006171E7"/>
    <w:rsid w:val="00617401"/>
    <w:rsid w:val="0061741C"/>
    <w:rsid w:val="00621E71"/>
    <w:rsid w:val="006224C2"/>
    <w:rsid w:val="00623EC7"/>
    <w:rsid w:val="0062440B"/>
    <w:rsid w:val="00624795"/>
    <w:rsid w:val="006258DC"/>
    <w:rsid w:val="00625A2B"/>
    <w:rsid w:val="0062675E"/>
    <w:rsid w:val="00626AC0"/>
    <w:rsid w:val="0063011F"/>
    <w:rsid w:val="00632A21"/>
    <w:rsid w:val="00632B7C"/>
    <w:rsid w:val="00632E65"/>
    <w:rsid w:val="0063395B"/>
    <w:rsid w:val="006339C3"/>
    <w:rsid w:val="00633AEA"/>
    <w:rsid w:val="00635BC9"/>
    <w:rsid w:val="00636C8E"/>
    <w:rsid w:val="00637908"/>
    <w:rsid w:val="00637C35"/>
    <w:rsid w:val="00637EE2"/>
    <w:rsid w:val="00640238"/>
    <w:rsid w:val="006429CB"/>
    <w:rsid w:val="00643B3F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57B71"/>
    <w:rsid w:val="00660E4B"/>
    <w:rsid w:val="00661B07"/>
    <w:rsid w:val="00661BC4"/>
    <w:rsid w:val="00661C19"/>
    <w:rsid w:val="006622EC"/>
    <w:rsid w:val="006630E4"/>
    <w:rsid w:val="0066471B"/>
    <w:rsid w:val="00664B01"/>
    <w:rsid w:val="006650D0"/>
    <w:rsid w:val="00665646"/>
    <w:rsid w:val="00666CEF"/>
    <w:rsid w:val="00667C22"/>
    <w:rsid w:val="00670092"/>
    <w:rsid w:val="00671D22"/>
    <w:rsid w:val="00672AE1"/>
    <w:rsid w:val="00672ED7"/>
    <w:rsid w:val="0067358E"/>
    <w:rsid w:val="00673BF3"/>
    <w:rsid w:val="00674B18"/>
    <w:rsid w:val="006753CB"/>
    <w:rsid w:val="00675C9C"/>
    <w:rsid w:val="00676778"/>
    <w:rsid w:val="00676BE2"/>
    <w:rsid w:val="006773E5"/>
    <w:rsid w:val="00677BF6"/>
    <w:rsid w:val="0068017B"/>
    <w:rsid w:val="00680E7D"/>
    <w:rsid w:val="00681C5C"/>
    <w:rsid w:val="006823D7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EB2"/>
    <w:rsid w:val="006A187F"/>
    <w:rsid w:val="006A2103"/>
    <w:rsid w:val="006A21ED"/>
    <w:rsid w:val="006A26B9"/>
    <w:rsid w:val="006A2CCB"/>
    <w:rsid w:val="006A367E"/>
    <w:rsid w:val="006A3F46"/>
    <w:rsid w:val="006A4C8B"/>
    <w:rsid w:val="006A5204"/>
    <w:rsid w:val="006A53CB"/>
    <w:rsid w:val="006A644B"/>
    <w:rsid w:val="006A6CA0"/>
    <w:rsid w:val="006A6F67"/>
    <w:rsid w:val="006A701A"/>
    <w:rsid w:val="006B01D7"/>
    <w:rsid w:val="006B0454"/>
    <w:rsid w:val="006B0D4E"/>
    <w:rsid w:val="006B1585"/>
    <w:rsid w:val="006B318B"/>
    <w:rsid w:val="006B3668"/>
    <w:rsid w:val="006B3970"/>
    <w:rsid w:val="006B39E0"/>
    <w:rsid w:val="006B3E4F"/>
    <w:rsid w:val="006B51DC"/>
    <w:rsid w:val="006B5430"/>
    <w:rsid w:val="006B64EF"/>
    <w:rsid w:val="006B7CA1"/>
    <w:rsid w:val="006C05B2"/>
    <w:rsid w:val="006C05CC"/>
    <w:rsid w:val="006C0727"/>
    <w:rsid w:val="006C0BA7"/>
    <w:rsid w:val="006C166A"/>
    <w:rsid w:val="006C1B47"/>
    <w:rsid w:val="006C2119"/>
    <w:rsid w:val="006C28E5"/>
    <w:rsid w:val="006C3073"/>
    <w:rsid w:val="006C3401"/>
    <w:rsid w:val="006C375D"/>
    <w:rsid w:val="006C48FB"/>
    <w:rsid w:val="006C4C3A"/>
    <w:rsid w:val="006C5602"/>
    <w:rsid w:val="006C5887"/>
    <w:rsid w:val="006C6376"/>
    <w:rsid w:val="006C6A2E"/>
    <w:rsid w:val="006C720C"/>
    <w:rsid w:val="006C7240"/>
    <w:rsid w:val="006D0DA8"/>
    <w:rsid w:val="006D1933"/>
    <w:rsid w:val="006D3B53"/>
    <w:rsid w:val="006D633C"/>
    <w:rsid w:val="006D7079"/>
    <w:rsid w:val="006D7843"/>
    <w:rsid w:val="006E0E34"/>
    <w:rsid w:val="006E145F"/>
    <w:rsid w:val="006E3E56"/>
    <w:rsid w:val="006E3FDC"/>
    <w:rsid w:val="006E4164"/>
    <w:rsid w:val="006E4DDB"/>
    <w:rsid w:val="006E5650"/>
    <w:rsid w:val="006E79B1"/>
    <w:rsid w:val="006F0BE6"/>
    <w:rsid w:val="006F318D"/>
    <w:rsid w:val="006F44E4"/>
    <w:rsid w:val="006F523F"/>
    <w:rsid w:val="006F5BE5"/>
    <w:rsid w:val="006F5FF3"/>
    <w:rsid w:val="006F62ED"/>
    <w:rsid w:val="00700E58"/>
    <w:rsid w:val="00700F1E"/>
    <w:rsid w:val="00702A44"/>
    <w:rsid w:val="007039C3"/>
    <w:rsid w:val="00703D71"/>
    <w:rsid w:val="0070423B"/>
    <w:rsid w:val="00705D14"/>
    <w:rsid w:val="007109B4"/>
    <w:rsid w:val="00710F1C"/>
    <w:rsid w:val="007113CD"/>
    <w:rsid w:val="00711AE2"/>
    <w:rsid w:val="007123FC"/>
    <w:rsid w:val="00713377"/>
    <w:rsid w:val="007147DC"/>
    <w:rsid w:val="00715DA2"/>
    <w:rsid w:val="00716AB2"/>
    <w:rsid w:val="0071740E"/>
    <w:rsid w:val="007206BA"/>
    <w:rsid w:val="0072297D"/>
    <w:rsid w:val="00722FAC"/>
    <w:rsid w:val="00723FCB"/>
    <w:rsid w:val="00724062"/>
    <w:rsid w:val="007252A3"/>
    <w:rsid w:val="00725509"/>
    <w:rsid w:val="0072649D"/>
    <w:rsid w:val="00727267"/>
    <w:rsid w:val="007276A3"/>
    <w:rsid w:val="00730E97"/>
    <w:rsid w:val="007321DD"/>
    <w:rsid w:val="00732253"/>
    <w:rsid w:val="00732A57"/>
    <w:rsid w:val="00732AC2"/>
    <w:rsid w:val="00733302"/>
    <w:rsid w:val="0073367B"/>
    <w:rsid w:val="00733D36"/>
    <w:rsid w:val="00734607"/>
    <w:rsid w:val="00735672"/>
    <w:rsid w:val="00736762"/>
    <w:rsid w:val="00736863"/>
    <w:rsid w:val="00736B7D"/>
    <w:rsid w:val="00736F2C"/>
    <w:rsid w:val="00736FFD"/>
    <w:rsid w:val="00737461"/>
    <w:rsid w:val="00740BF0"/>
    <w:rsid w:val="00743122"/>
    <w:rsid w:val="00744990"/>
    <w:rsid w:val="007452DE"/>
    <w:rsid w:val="00746183"/>
    <w:rsid w:val="00746565"/>
    <w:rsid w:val="0074755A"/>
    <w:rsid w:val="00750393"/>
    <w:rsid w:val="007503F5"/>
    <w:rsid w:val="00750876"/>
    <w:rsid w:val="00752005"/>
    <w:rsid w:val="0075228C"/>
    <w:rsid w:val="00752F89"/>
    <w:rsid w:val="0075351A"/>
    <w:rsid w:val="00753D2E"/>
    <w:rsid w:val="00753E18"/>
    <w:rsid w:val="007541F8"/>
    <w:rsid w:val="00754351"/>
    <w:rsid w:val="0075470F"/>
    <w:rsid w:val="007563B3"/>
    <w:rsid w:val="00757890"/>
    <w:rsid w:val="00761ADC"/>
    <w:rsid w:val="00762420"/>
    <w:rsid w:val="007630C8"/>
    <w:rsid w:val="007640EC"/>
    <w:rsid w:val="007643A2"/>
    <w:rsid w:val="007646DE"/>
    <w:rsid w:val="007654AA"/>
    <w:rsid w:val="00765A0D"/>
    <w:rsid w:val="00766BE1"/>
    <w:rsid w:val="00766EC7"/>
    <w:rsid w:val="00767C0C"/>
    <w:rsid w:val="00770572"/>
    <w:rsid w:val="00771598"/>
    <w:rsid w:val="0077175D"/>
    <w:rsid w:val="00771B82"/>
    <w:rsid w:val="007726DE"/>
    <w:rsid w:val="0077282C"/>
    <w:rsid w:val="007729DE"/>
    <w:rsid w:val="007751CE"/>
    <w:rsid w:val="00775643"/>
    <w:rsid w:val="00776263"/>
    <w:rsid w:val="007765A0"/>
    <w:rsid w:val="007773BB"/>
    <w:rsid w:val="00783913"/>
    <w:rsid w:val="007839D4"/>
    <w:rsid w:val="0078544E"/>
    <w:rsid w:val="0078553D"/>
    <w:rsid w:val="0078676B"/>
    <w:rsid w:val="007870BF"/>
    <w:rsid w:val="00787930"/>
    <w:rsid w:val="00791DC6"/>
    <w:rsid w:val="00791E38"/>
    <w:rsid w:val="00792020"/>
    <w:rsid w:val="0079279A"/>
    <w:rsid w:val="007929B4"/>
    <w:rsid w:val="00792F00"/>
    <w:rsid w:val="00792F55"/>
    <w:rsid w:val="0079306F"/>
    <w:rsid w:val="00794A95"/>
    <w:rsid w:val="00796DAE"/>
    <w:rsid w:val="007A18BB"/>
    <w:rsid w:val="007A1C50"/>
    <w:rsid w:val="007A3B91"/>
    <w:rsid w:val="007A3F63"/>
    <w:rsid w:val="007A4991"/>
    <w:rsid w:val="007A4C75"/>
    <w:rsid w:val="007A51DD"/>
    <w:rsid w:val="007A5D1F"/>
    <w:rsid w:val="007A601E"/>
    <w:rsid w:val="007A6B8D"/>
    <w:rsid w:val="007A6CEE"/>
    <w:rsid w:val="007A6D5A"/>
    <w:rsid w:val="007A761B"/>
    <w:rsid w:val="007A78AB"/>
    <w:rsid w:val="007B0C61"/>
    <w:rsid w:val="007B12CE"/>
    <w:rsid w:val="007B171A"/>
    <w:rsid w:val="007B1F75"/>
    <w:rsid w:val="007B2A2A"/>
    <w:rsid w:val="007B4D64"/>
    <w:rsid w:val="007B600D"/>
    <w:rsid w:val="007B6B6B"/>
    <w:rsid w:val="007B7106"/>
    <w:rsid w:val="007B7FB9"/>
    <w:rsid w:val="007C0CF5"/>
    <w:rsid w:val="007C18AB"/>
    <w:rsid w:val="007C19F6"/>
    <w:rsid w:val="007C25CD"/>
    <w:rsid w:val="007C25D1"/>
    <w:rsid w:val="007C29B6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37A"/>
    <w:rsid w:val="007D19D0"/>
    <w:rsid w:val="007D2973"/>
    <w:rsid w:val="007D4358"/>
    <w:rsid w:val="007D442D"/>
    <w:rsid w:val="007D44A9"/>
    <w:rsid w:val="007D4A4A"/>
    <w:rsid w:val="007D5244"/>
    <w:rsid w:val="007D684C"/>
    <w:rsid w:val="007D6AB0"/>
    <w:rsid w:val="007D784F"/>
    <w:rsid w:val="007D7862"/>
    <w:rsid w:val="007E0347"/>
    <w:rsid w:val="007E0489"/>
    <w:rsid w:val="007E0666"/>
    <w:rsid w:val="007E19F4"/>
    <w:rsid w:val="007E32E0"/>
    <w:rsid w:val="007E41B4"/>
    <w:rsid w:val="007E52CB"/>
    <w:rsid w:val="007E6494"/>
    <w:rsid w:val="007E699F"/>
    <w:rsid w:val="007E71CA"/>
    <w:rsid w:val="007F1885"/>
    <w:rsid w:val="007F262C"/>
    <w:rsid w:val="007F27CD"/>
    <w:rsid w:val="007F3D0A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30BB"/>
    <w:rsid w:val="008034D4"/>
    <w:rsid w:val="00804416"/>
    <w:rsid w:val="0080442B"/>
    <w:rsid w:val="008049D7"/>
    <w:rsid w:val="00804D80"/>
    <w:rsid w:val="00805182"/>
    <w:rsid w:val="00805475"/>
    <w:rsid w:val="00806783"/>
    <w:rsid w:val="008071D6"/>
    <w:rsid w:val="00807DDE"/>
    <w:rsid w:val="00811660"/>
    <w:rsid w:val="00811E1F"/>
    <w:rsid w:val="008126CB"/>
    <w:rsid w:val="008130FD"/>
    <w:rsid w:val="00813A48"/>
    <w:rsid w:val="00813C5A"/>
    <w:rsid w:val="008143C4"/>
    <w:rsid w:val="00814BE2"/>
    <w:rsid w:val="0081587D"/>
    <w:rsid w:val="00817362"/>
    <w:rsid w:val="0081797D"/>
    <w:rsid w:val="008202C1"/>
    <w:rsid w:val="008206D3"/>
    <w:rsid w:val="0082074F"/>
    <w:rsid w:val="0082237E"/>
    <w:rsid w:val="008224A2"/>
    <w:rsid w:val="00823FA8"/>
    <w:rsid w:val="00825002"/>
    <w:rsid w:val="00825CF7"/>
    <w:rsid w:val="00826D3B"/>
    <w:rsid w:val="00826F7B"/>
    <w:rsid w:val="00827216"/>
    <w:rsid w:val="008275AE"/>
    <w:rsid w:val="00827743"/>
    <w:rsid w:val="00827AEB"/>
    <w:rsid w:val="0083034E"/>
    <w:rsid w:val="008305BA"/>
    <w:rsid w:val="00834C84"/>
    <w:rsid w:val="00836D3B"/>
    <w:rsid w:val="008401D9"/>
    <w:rsid w:val="0084098C"/>
    <w:rsid w:val="0084255F"/>
    <w:rsid w:val="00842B40"/>
    <w:rsid w:val="0084348B"/>
    <w:rsid w:val="00844162"/>
    <w:rsid w:val="0084564E"/>
    <w:rsid w:val="0084628F"/>
    <w:rsid w:val="008463AD"/>
    <w:rsid w:val="00846784"/>
    <w:rsid w:val="00850AC9"/>
    <w:rsid w:val="00850C37"/>
    <w:rsid w:val="00851917"/>
    <w:rsid w:val="00852179"/>
    <w:rsid w:val="0085294B"/>
    <w:rsid w:val="0085294F"/>
    <w:rsid w:val="00852ED6"/>
    <w:rsid w:val="00855066"/>
    <w:rsid w:val="00855D2D"/>
    <w:rsid w:val="008561CA"/>
    <w:rsid w:val="00860188"/>
    <w:rsid w:val="00860397"/>
    <w:rsid w:val="008617AA"/>
    <w:rsid w:val="00861813"/>
    <w:rsid w:val="008624D4"/>
    <w:rsid w:val="00863195"/>
    <w:rsid w:val="00866BDF"/>
    <w:rsid w:val="008676A5"/>
    <w:rsid w:val="00870CA4"/>
    <w:rsid w:val="00870FD9"/>
    <w:rsid w:val="00871FF9"/>
    <w:rsid w:val="00872093"/>
    <w:rsid w:val="008723F2"/>
    <w:rsid w:val="008727C8"/>
    <w:rsid w:val="008728C0"/>
    <w:rsid w:val="00873F4B"/>
    <w:rsid w:val="0087403B"/>
    <w:rsid w:val="00874D2B"/>
    <w:rsid w:val="00875B30"/>
    <w:rsid w:val="00875E38"/>
    <w:rsid w:val="00877E77"/>
    <w:rsid w:val="00877FD4"/>
    <w:rsid w:val="00880678"/>
    <w:rsid w:val="00881494"/>
    <w:rsid w:val="008826AD"/>
    <w:rsid w:val="00882832"/>
    <w:rsid w:val="00884566"/>
    <w:rsid w:val="0088556F"/>
    <w:rsid w:val="0088560D"/>
    <w:rsid w:val="008861ED"/>
    <w:rsid w:val="00886C4F"/>
    <w:rsid w:val="00886D13"/>
    <w:rsid w:val="0089041F"/>
    <w:rsid w:val="00892294"/>
    <w:rsid w:val="00892C49"/>
    <w:rsid w:val="008933B5"/>
    <w:rsid w:val="0089370B"/>
    <w:rsid w:val="00895B0B"/>
    <w:rsid w:val="008961B6"/>
    <w:rsid w:val="008966CB"/>
    <w:rsid w:val="0089696C"/>
    <w:rsid w:val="00897087"/>
    <w:rsid w:val="008A003F"/>
    <w:rsid w:val="008A0316"/>
    <w:rsid w:val="008A08E1"/>
    <w:rsid w:val="008A0F62"/>
    <w:rsid w:val="008A1939"/>
    <w:rsid w:val="008A1E1A"/>
    <w:rsid w:val="008A43A2"/>
    <w:rsid w:val="008A49C9"/>
    <w:rsid w:val="008A5B2E"/>
    <w:rsid w:val="008A6157"/>
    <w:rsid w:val="008A6D52"/>
    <w:rsid w:val="008A717F"/>
    <w:rsid w:val="008A7F6E"/>
    <w:rsid w:val="008B01A0"/>
    <w:rsid w:val="008B204C"/>
    <w:rsid w:val="008B3C1E"/>
    <w:rsid w:val="008B4046"/>
    <w:rsid w:val="008B5E3A"/>
    <w:rsid w:val="008B6F6D"/>
    <w:rsid w:val="008C00F5"/>
    <w:rsid w:val="008C0CC5"/>
    <w:rsid w:val="008C15A8"/>
    <w:rsid w:val="008C1AB0"/>
    <w:rsid w:val="008C42D6"/>
    <w:rsid w:val="008C4508"/>
    <w:rsid w:val="008C47F2"/>
    <w:rsid w:val="008C4F34"/>
    <w:rsid w:val="008C55EF"/>
    <w:rsid w:val="008C755B"/>
    <w:rsid w:val="008D0042"/>
    <w:rsid w:val="008D029C"/>
    <w:rsid w:val="008D081F"/>
    <w:rsid w:val="008D085C"/>
    <w:rsid w:val="008D12B5"/>
    <w:rsid w:val="008D2869"/>
    <w:rsid w:val="008D501D"/>
    <w:rsid w:val="008D596A"/>
    <w:rsid w:val="008D5EEE"/>
    <w:rsid w:val="008D716F"/>
    <w:rsid w:val="008D738D"/>
    <w:rsid w:val="008E0011"/>
    <w:rsid w:val="008E0A84"/>
    <w:rsid w:val="008E0C9A"/>
    <w:rsid w:val="008E1AA4"/>
    <w:rsid w:val="008E1ACF"/>
    <w:rsid w:val="008E1D46"/>
    <w:rsid w:val="008E3151"/>
    <w:rsid w:val="008E3855"/>
    <w:rsid w:val="008E4DA6"/>
    <w:rsid w:val="008E6953"/>
    <w:rsid w:val="008E6C62"/>
    <w:rsid w:val="008E6CB5"/>
    <w:rsid w:val="008E77FB"/>
    <w:rsid w:val="008E7B8B"/>
    <w:rsid w:val="008F0692"/>
    <w:rsid w:val="008F1B4F"/>
    <w:rsid w:val="008F254D"/>
    <w:rsid w:val="008F2B43"/>
    <w:rsid w:val="008F3AA6"/>
    <w:rsid w:val="008F3AF0"/>
    <w:rsid w:val="008F411A"/>
    <w:rsid w:val="008F4B97"/>
    <w:rsid w:val="008F65F4"/>
    <w:rsid w:val="008F725E"/>
    <w:rsid w:val="008F7A6B"/>
    <w:rsid w:val="00900924"/>
    <w:rsid w:val="0090175D"/>
    <w:rsid w:val="00904CC2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1648"/>
    <w:rsid w:val="00911988"/>
    <w:rsid w:val="00913028"/>
    <w:rsid w:val="00913ABF"/>
    <w:rsid w:val="00914EE0"/>
    <w:rsid w:val="00917C91"/>
    <w:rsid w:val="00920295"/>
    <w:rsid w:val="0092299D"/>
    <w:rsid w:val="00922D4C"/>
    <w:rsid w:val="00923796"/>
    <w:rsid w:val="009243BB"/>
    <w:rsid w:val="00924661"/>
    <w:rsid w:val="00924DDD"/>
    <w:rsid w:val="0092644D"/>
    <w:rsid w:val="009265CE"/>
    <w:rsid w:val="009267D1"/>
    <w:rsid w:val="00926D2D"/>
    <w:rsid w:val="00927569"/>
    <w:rsid w:val="009300A5"/>
    <w:rsid w:val="00930D15"/>
    <w:rsid w:val="00931A51"/>
    <w:rsid w:val="00931D42"/>
    <w:rsid w:val="0093397A"/>
    <w:rsid w:val="00933C84"/>
    <w:rsid w:val="00934DA1"/>
    <w:rsid w:val="00934DEF"/>
    <w:rsid w:val="0093524C"/>
    <w:rsid w:val="009352C6"/>
    <w:rsid w:val="009352D4"/>
    <w:rsid w:val="009367D9"/>
    <w:rsid w:val="00936B56"/>
    <w:rsid w:val="009376B5"/>
    <w:rsid w:val="00940284"/>
    <w:rsid w:val="00942A4D"/>
    <w:rsid w:val="0094301D"/>
    <w:rsid w:val="00943A55"/>
    <w:rsid w:val="0094478F"/>
    <w:rsid w:val="00944B78"/>
    <w:rsid w:val="009458AA"/>
    <w:rsid w:val="00945951"/>
    <w:rsid w:val="00946B5C"/>
    <w:rsid w:val="00947237"/>
    <w:rsid w:val="0094777A"/>
    <w:rsid w:val="00950844"/>
    <w:rsid w:val="00950CA3"/>
    <w:rsid w:val="00951F98"/>
    <w:rsid w:val="0095278A"/>
    <w:rsid w:val="00952C94"/>
    <w:rsid w:val="00955397"/>
    <w:rsid w:val="009560DD"/>
    <w:rsid w:val="009560EE"/>
    <w:rsid w:val="00956233"/>
    <w:rsid w:val="00956497"/>
    <w:rsid w:val="00956F1C"/>
    <w:rsid w:val="00960BFD"/>
    <w:rsid w:val="0096140C"/>
    <w:rsid w:val="00961F60"/>
    <w:rsid w:val="00962264"/>
    <w:rsid w:val="009625AA"/>
    <w:rsid w:val="009629DC"/>
    <w:rsid w:val="0096400C"/>
    <w:rsid w:val="0096443F"/>
    <w:rsid w:val="0096465A"/>
    <w:rsid w:val="00964819"/>
    <w:rsid w:val="009655CE"/>
    <w:rsid w:val="00965B4F"/>
    <w:rsid w:val="00967441"/>
    <w:rsid w:val="00967C2F"/>
    <w:rsid w:val="00967C93"/>
    <w:rsid w:val="00971189"/>
    <w:rsid w:val="009726DA"/>
    <w:rsid w:val="009728BB"/>
    <w:rsid w:val="00972C3E"/>
    <w:rsid w:val="00972E37"/>
    <w:rsid w:val="00975242"/>
    <w:rsid w:val="00975783"/>
    <w:rsid w:val="00975AB6"/>
    <w:rsid w:val="00976D68"/>
    <w:rsid w:val="00977FA9"/>
    <w:rsid w:val="009801D5"/>
    <w:rsid w:val="009804D4"/>
    <w:rsid w:val="00980610"/>
    <w:rsid w:val="00982161"/>
    <w:rsid w:val="00983D33"/>
    <w:rsid w:val="00983EB7"/>
    <w:rsid w:val="0098438E"/>
    <w:rsid w:val="00984B9F"/>
    <w:rsid w:val="00985ED2"/>
    <w:rsid w:val="009867FE"/>
    <w:rsid w:val="00987FB8"/>
    <w:rsid w:val="009907D5"/>
    <w:rsid w:val="00991569"/>
    <w:rsid w:val="009919E8"/>
    <w:rsid w:val="00991D65"/>
    <w:rsid w:val="00991EB4"/>
    <w:rsid w:val="0099208A"/>
    <w:rsid w:val="00992113"/>
    <w:rsid w:val="009931FC"/>
    <w:rsid w:val="0099342D"/>
    <w:rsid w:val="00993E58"/>
    <w:rsid w:val="009941C0"/>
    <w:rsid w:val="009944A2"/>
    <w:rsid w:val="00996581"/>
    <w:rsid w:val="00997D2E"/>
    <w:rsid w:val="009A01CE"/>
    <w:rsid w:val="009A03D6"/>
    <w:rsid w:val="009A0E12"/>
    <w:rsid w:val="009A12CC"/>
    <w:rsid w:val="009A19F6"/>
    <w:rsid w:val="009A2455"/>
    <w:rsid w:val="009A2575"/>
    <w:rsid w:val="009A2582"/>
    <w:rsid w:val="009A4ACB"/>
    <w:rsid w:val="009A61B0"/>
    <w:rsid w:val="009A6B9C"/>
    <w:rsid w:val="009A7336"/>
    <w:rsid w:val="009A7456"/>
    <w:rsid w:val="009A776E"/>
    <w:rsid w:val="009A7D9C"/>
    <w:rsid w:val="009B232A"/>
    <w:rsid w:val="009B44CD"/>
    <w:rsid w:val="009B5B5F"/>
    <w:rsid w:val="009B6C63"/>
    <w:rsid w:val="009C04C4"/>
    <w:rsid w:val="009C09C6"/>
    <w:rsid w:val="009C1103"/>
    <w:rsid w:val="009C15C2"/>
    <w:rsid w:val="009C2979"/>
    <w:rsid w:val="009C35D2"/>
    <w:rsid w:val="009C486D"/>
    <w:rsid w:val="009C4B6F"/>
    <w:rsid w:val="009C56EC"/>
    <w:rsid w:val="009C6883"/>
    <w:rsid w:val="009C691E"/>
    <w:rsid w:val="009D0604"/>
    <w:rsid w:val="009D0AC4"/>
    <w:rsid w:val="009D10B9"/>
    <w:rsid w:val="009D13E3"/>
    <w:rsid w:val="009D2517"/>
    <w:rsid w:val="009D3508"/>
    <w:rsid w:val="009D3C3E"/>
    <w:rsid w:val="009D4700"/>
    <w:rsid w:val="009D6187"/>
    <w:rsid w:val="009D6746"/>
    <w:rsid w:val="009E00A1"/>
    <w:rsid w:val="009E0773"/>
    <w:rsid w:val="009E244A"/>
    <w:rsid w:val="009E41D4"/>
    <w:rsid w:val="009E458C"/>
    <w:rsid w:val="009E4CC3"/>
    <w:rsid w:val="009E56E1"/>
    <w:rsid w:val="009E6AF6"/>
    <w:rsid w:val="009E7B1A"/>
    <w:rsid w:val="009F0817"/>
    <w:rsid w:val="009F0C0F"/>
    <w:rsid w:val="009F1B84"/>
    <w:rsid w:val="009F1DE9"/>
    <w:rsid w:val="009F2A10"/>
    <w:rsid w:val="009F2FBC"/>
    <w:rsid w:val="009F37EE"/>
    <w:rsid w:val="009F38E1"/>
    <w:rsid w:val="009F397D"/>
    <w:rsid w:val="009F4C4A"/>
    <w:rsid w:val="009F681D"/>
    <w:rsid w:val="00A0210A"/>
    <w:rsid w:val="00A025C8"/>
    <w:rsid w:val="00A025D8"/>
    <w:rsid w:val="00A027CE"/>
    <w:rsid w:val="00A06F63"/>
    <w:rsid w:val="00A070B3"/>
    <w:rsid w:val="00A101F9"/>
    <w:rsid w:val="00A103CD"/>
    <w:rsid w:val="00A10D92"/>
    <w:rsid w:val="00A13483"/>
    <w:rsid w:val="00A13F7F"/>
    <w:rsid w:val="00A141E0"/>
    <w:rsid w:val="00A158B9"/>
    <w:rsid w:val="00A17E70"/>
    <w:rsid w:val="00A21002"/>
    <w:rsid w:val="00A221DE"/>
    <w:rsid w:val="00A2328B"/>
    <w:rsid w:val="00A24DFC"/>
    <w:rsid w:val="00A25EA3"/>
    <w:rsid w:val="00A26D93"/>
    <w:rsid w:val="00A27594"/>
    <w:rsid w:val="00A27973"/>
    <w:rsid w:val="00A27BB5"/>
    <w:rsid w:val="00A31489"/>
    <w:rsid w:val="00A31A92"/>
    <w:rsid w:val="00A31AB1"/>
    <w:rsid w:val="00A34A39"/>
    <w:rsid w:val="00A353C3"/>
    <w:rsid w:val="00A35784"/>
    <w:rsid w:val="00A35A05"/>
    <w:rsid w:val="00A35B6C"/>
    <w:rsid w:val="00A35C41"/>
    <w:rsid w:val="00A35F6E"/>
    <w:rsid w:val="00A36117"/>
    <w:rsid w:val="00A36268"/>
    <w:rsid w:val="00A4144A"/>
    <w:rsid w:val="00A421A3"/>
    <w:rsid w:val="00A42284"/>
    <w:rsid w:val="00A42818"/>
    <w:rsid w:val="00A42EB7"/>
    <w:rsid w:val="00A43398"/>
    <w:rsid w:val="00A43C75"/>
    <w:rsid w:val="00A459D9"/>
    <w:rsid w:val="00A45B0D"/>
    <w:rsid w:val="00A47169"/>
    <w:rsid w:val="00A47FAA"/>
    <w:rsid w:val="00A5019E"/>
    <w:rsid w:val="00A50BCF"/>
    <w:rsid w:val="00A515A9"/>
    <w:rsid w:val="00A515CA"/>
    <w:rsid w:val="00A51E06"/>
    <w:rsid w:val="00A53AE6"/>
    <w:rsid w:val="00A54157"/>
    <w:rsid w:val="00A5580F"/>
    <w:rsid w:val="00A559DA"/>
    <w:rsid w:val="00A55BCE"/>
    <w:rsid w:val="00A55EC3"/>
    <w:rsid w:val="00A560CD"/>
    <w:rsid w:val="00A563B9"/>
    <w:rsid w:val="00A56D24"/>
    <w:rsid w:val="00A57EA7"/>
    <w:rsid w:val="00A605BC"/>
    <w:rsid w:val="00A60D71"/>
    <w:rsid w:val="00A610D6"/>
    <w:rsid w:val="00A61652"/>
    <w:rsid w:val="00A62EDA"/>
    <w:rsid w:val="00A636F8"/>
    <w:rsid w:val="00A647D6"/>
    <w:rsid w:val="00A64A20"/>
    <w:rsid w:val="00A64B1A"/>
    <w:rsid w:val="00A65C3B"/>
    <w:rsid w:val="00A70E98"/>
    <w:rsid w:val="00A720B0"/>
    <w:rsid w:val="00A743F6"/>
    <w:rsid w:val="00A745E1"/>
    <w:rsid w:val="00A74F54"/>
    <w:rsid w:val="00A752C2"/>
    <w:rsid w:val="00A75918"/>
    <w:rsid w:val="00A81241"/>
    <w:rsid w:val="00A83121"/>
    <w:rsid w:val="00A83A20"/>
    <w:rsid w:val="00A855E0"/>
    <w:rsid w:val="00A85D27"/>
    <w:rsid w:val="00A86621"/>
    <w:rsid w:val="00A86CD1"/>
    <w:rsid w:val="00A87896"/>
    <w:rsid w:val="00A9130D"/>
    <w:rsid w:val="00A92B13"/>
    <w:rsid w:val="00A933DD"/>
    <w:rsid w:val="00A93474"/>
    <w:rsid w:val="00A95B70"/>
    <w:rsid w:val="00A96FB0"/>
    <w:rsid w:val="00A97728"/>
    <w:rsid w:val="00AA02B2"/>
    <w:rsid w:val="00AA0AB0"/>
    <w:rsid w:val="00AA0B89"/>
    <w:rsid w:val="00AA0E90"/>
    <w:rsid w:val="00AA136D"/>
    <w:rsid w:val="00AA18C3"/>
    <w:rsid w:val="00AA26D0"/>
    <w:rsid w:val="00AA3B72"/>
    <w:rsid w:val="00AA427C"/>
    <w:rsid w:val="00AA4E5D"/>
    <w:rsid w:val="00AA56F8"/>
    <w:rsid w:val="00AA64E9"/>
    <w:rsid w:val="00AA716D"/>
    <w:rsid w:val="00AB0ECB"/>
    <w:rsid w:val="00AB10E6"/>
    <w:rsid w:val="00AB20A3"/>
    <w:rsid w:val="00AB2177"/>
    <w:rsid w:val="00AB2A02"/>
    <w:rsid w:val="00AB2F1B"/>
    <w:rsid w:val="00AB2FAB"/>
    <w:rsid w:val="00AB3C91"/>
    <w:rsid w:val="00AB44BA"/>
    <w:rsid w:val="00AB4E6E"/>
    <w:rsid w:val="00AB55AE"/>
    <w:rsid w:val="00AB5785"/>
    <w:rsid w:val="00AB5B07"/>
    <w:rsid w:val="00AB5E59"/>
    <w:rsid w:val="00AB696C"/>
    <w:rsid w:val="00AB7C98"/>
    <w:rsid w:val="00AC03FE"/>
    <w:rsid w:val="00AC14EC"/>
    <w:rsid w:val="00AC235A"/>
    <w:rsid w:val="00AC2CC9"/>
    <w:rsid w:val="00AC304B"/>
    <w:rsid w:val="00AC328B"/>
    <w:rsid w:val="00AC35C7"/>
    <w:rsid w:val="00AC3EAB"/>
    <w:rsid w:val="00AC3FDA"/>
    <w:rsid w:val="00AC4011"/>
    <w:rsid w:val="00AC4710"/>
    <w:rsid w:val="00AC4DDB"/>
    <w:rsid w:val="00AC55C4"/>
    <w:rsid w:val="00AC5A1F"/>
    <w:rsid w:val="00AC5C2C"/>
    <w:rsid w:val="00AC5FE7"/>
    <w:rsid w:val="00AC604B"/>
    <w:rsid w:val="00AC62A3"/>
    <w:rsid w:val="00AC7046"/>
    <w:rsid w:val="00AC7AA6"/>
    <w:rsid w:val="00AD1EB2"/>
    <w:rsid w:val="00AD27EC"/>
    <w:rsid w:val="00AD3256"/>
    <w:rsid w:val="00AD4255"/>
    <w:rsid w:val="00AD47E9"/>
    <w:rsid w:val="00AD76AA"/>
    <w:rsid w:val="00AE0136"/>
    <w:rsid w:val="00AE090A"/>
    <w:rsid w:val="00AE0E63"/>
    <w:rsid w:val="00AE1931"/>
    <w:rsid w:val="00AE1989"/>
    <w:rsid w:val="00AE1ABA"/>
    <w:rsid w:val="00AE2718"/>
    <w:rsid w:val="00AE27E6"/>
    <w:rsid w:val="00AE315F"/>
    <w:rsid w:val="00AE321C"/>
    <w:rsid w:val="00AE3AE0"/>
    <w:rsid w:val="00AE5A68"/>
    <w:rsid w:val="00AE6344"/>
    <w:rsid w:val="00AE6FCA"/>
    <w:rsid w:val="00AE7053"/>
    <w:rsid w:val="00AF0BB6"/>
    <w:rsid w:val="00AF0FA4"/>
    <w:rsid w:val="00AF1755"/>
    <w:rsid w:val="00AF3C91"/>
    <w:rsid w:val="00AF3DA3"/>
    <w:rsid w:val="00AF49E8"/>
    <w:rsid w:val="00AF5BF3"/>
    <w:rsid w:val="00AF6C1B"/>
    <w:rsid w:val="00AF70AD"/>
    <w:rsid w:val="00AF7328"/>
    <w:rsid w:val="00AF7BE7"/>
    <w:rsid w:val="00B00B63"/>
    <w:rsid w:val="00B00EDD"/>
    <w:rsid w:val="00B01931"/>
    <w:rsid w:val="00B01AFD"/>
    <w:rsid w:val="00B028F1"/>
    <w:rsid w:val="00B04F2D"/>
    <w:rsid w:val="00B05E8D"/>
    <w:rsid w:val="00B06328"/>
    <w:rsid w:val="00B065C5"/>
    <w:rsid w:val="00B0665C"/>
    <w:rsid w:val="00B07675"/>
    <w:rsid w:val="00B12332"/>
    <w:rsid w:val="00B124A7"/>
    <w:rsid w:val="00B12933"/>
    <w:rsid w:val="00B1372C"/>
    <w:rsid w:val="00B13D0A"/>
    <w:rsid w:val="00B157C7"/>
    <w:rsid w:val="00B15A75"/>
    <w:rsid w:val="00B15D1F"/>
    <w:rsid w:val="00B15FE3"/>
    <w:rsid w:val="00B178EF"/>
    <w:rsid w:val="00B17964"/>
    <w:rsid w:val="00B20109"/>
    <w:rsid w:val="00B20DB6"/>
    <w:rsid w:val="00B2138A"/>
    <w:rsid w:val="00B232EB"/>
    <w:rsid w:val="00B233D1"/>
    <w:rsid w:val="00B24C1A"/>
    <w:rsid w:val="00B24CA7"/>
    <w:rsid w:val="00B25722"/>
    <w:rsid w:val="00B25C5F"/>
    <w:rsid w:val="00B27127"/>
    <w:rsid w:val="00B27E2C"/>
    <w:rsid w:val="00B30E2C"/>
    <w:rsid w:val="00B30F61"/>
    <w:rsid w:val="00B32C46"/>
    <w:rsid w:val="00B32CAF"/>
    <w:rsid w:val="00B32DE6"/>
    <w:rsid w:val="00B32FCA"/>
    <w:rsid w:val="00B33917"/>
    <w:rsid w:val="00B33925"/>
    <w:rsid w:val="00B3524E"/>
    <w:rsid w:val="00B35D90"/>
    <w:rsid w:val="00B35DBC"/>
    <w:rsid w:val="00B36216"/>
    <w:rsid w:val="00B36CD5"/>
    <w:rsid w:val="00B37B67"/>
    <w:rsid w:val="00B40558"/>
    <w:rsid w:val="00B4122A"/>
    <w:rsid w:val="00B41458"/>
    <w:rsid w:val="00B4246D"/>
    <w:rsid w:val="00B42CDC"/>
    <w:rsid w:val="00B43061"/>
    <w:rsid w:val="00B438BB"/>
    <w:rsid w:val="00B44749"/>
    <w:rsid w:val="00B46660"/>
    <w:rsid w:val="00B46A90"/>
    <w:rsid w:val="00B50AF3"/>
    <w:rsid w:val="00B52B4B"/>
    <w:rsid w:val="00B536D2"/>
    <w:rsid w:val="00B53E14"/>
    <w:rsid w:val="00B556C7"/>
    <w:rsid w:val="00B56119"/>
    <w:rsid w:val="00B563BB"/>
    <w:rsid w:val="00B565FF"/>
    <w:rsid w:val="00B57679"/>
    <w:rsid w:val="00B57844"/>
    <w:rsid w:val="00B57879"/>
    <w:rsid w:val="00B57887"/>
    <w:rsid w:val="00B57890"/>
    <w:rsid w:val="00B57B7B"/>
    <w:rsid w:val="00B60DEC"/>
    <w:rsid w:val="00B62147"/>
    <w:rsid w:val="00B62656"/>
    <w:rsid w:val="00B630EE"/>
    <w:rsid w:val="00B631B4"/>
    <w:rsid w:val="00B6349E"/>
    <w:rsid w:val="00B63568"/>
    <w:rsid w:val="00B63F27"/>
    <w:rsid w:val="00B63F6D"/>
    <w:rsid w:val="00B64E24"/>
    <w:rsid w:val="00B6527E"/>
    <w:rsid w:val="00B65A60"/>
    <w:rsid w:val="00B65C3E"/>
    <w:rsid w:val="00B6617D"/>
    <w:rsid w:val="00B66E10"/>
    <w:rsid w:val="00B67037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41C0"/>
    <w:rsid w:val="00B750D8"/>
    <w:rsid w:val="00B756EC"/>
    <w:rsid w:val="00B75D51"/>
    <w:rsid w:val="00B77AC1"/>
    <w:rsid w:val="00B77BB5"/>
    <w:rsid w:val="00B803E2"/>
    <w:rsid w:val="00B809CD"/>
    <w:rsid w:val="00B810EA"/>
    <w:rsid w:val="00B81F88"/>
    <w:rsid w:val="00B837B4"/>
    <w:rsid w:val="00B846DE"/>
    <w:rsid w:val="00B8555D"/>
    <w:rsid w:val="00B87610"/>
    <w:rsid w:val="00B87842"/>
    <w:rsid w:val="00B901A2"/>
    <w:rsid w:val="00B913FF"/>
    <w:rsid w:val="00B917AB"/>
    <w:rsid w:val="00B91A6A"/>
    <w:rsid w:val="00B91F88"/>
    <w:rsid w:val="00B9202A"/>
    <w:rsid w:val="00B9267F"/>
    <w:rsid w:val="00B94F95"/>
    <w:rsid w:val="00B95121"/>
    <w:rsid w:val="00B9526A"/>
    <w:rsid w:val="00B95484"/>
    <w:rsid w:val="00B968E0"/>
    <w:rsid w:val="00B97FB7"/>
    <w:rsid w:val="00BA4084"/>
    <w:rsid w:val="00BA5D84"/>
    <w:rsid w:val="00BA6028"/>
    <w:rsid w:val="00BA78A5"/>
    <w:rsid w:val="00BB08D8"/>
    <w:rsid w:val="00BB0981"/>
    <w:rsid w:val="00BB1AC6"/>
    <w:rsid w:val="00BB50C5"/>
    <w:rsid w:val="00BB62E4"/>
    <w:rsid w:val="00BB69A6"/>
    <w:rsid w:val="00BB6F0E"/>
    <w:rsid w:val="00BB6F5A"/>
    <w:rsid w:val="00BB7243"/>
    <w:rsid w:val="00BB7834"/>
    <w:rsid w:val="00BB7B9D"/>
    <w:rsid w:val="00BC1B4B"/>
    <w:rsid w:val="00BC23E1"/>
    <w:rsid w:val="00BC2F5D"/>
    <w:rsid w:val="00BC477F"/>
    <w:rsid w:val="00BC4A77"/>
    <w:rsid w:val="00BC4E05"/>
    <w:rsid w:val="00BC5C20"/>
    <w:rsid w:val="00BC6408"/>
    <w:rsid w:val="00BC668A"/>
    <w:rsid w:val="00BC6CED"/>
    <w:rsid w:val="00BC73F5"/>
    <w:rsid w:val="00BC7917"/>
    <w:rsid w:val="00BD07AA"/>
    <w:rsid w:val="00BD0E5D"/>
    <w:rsid w:val="00BD15F5"/>
    <w:rsid w:val="00BD223A"/>
    <w:rsid w:val="00BD3F44"/>
    <w:rsid w:val="00BD45DA"/>
    <w:rsid w:val="00BD47C6"/>
    <w:rsid w:val="00BD4BBB"/>
    <w:rsid w:val="00BD549C"/>
    <w:rsid w:val="00BD5501"/>
    <w:rsid w:val="00BD5538"/>
    <w:rsid w:val="00BD55C0"/>
    <w:rsid w:val="00BD582C"/>
    <w:rsid w:val="00BD62CD"/>
    <w:rsid w:val="00BE06CD"/>
    <w:rsid w:val="00BE0FD8"/>
    <w:rsid w:val="00BE137F"/>
    <w:rsid w:val="00BE28DB"/>
    <w:rsid w:val="00BE39F6"/>
    <w:rsid w:val="00BE3F01"/>
    <w:rsid w:val="00BE3F43"/>
    <w:rsid w:val="00BE68C2"/>
    <w:rsid w:val="00BF0445"/>
    <w:rsid w:val="00BF1DF7"/>
    <w:rsid w:val="00BF2348"/>
    <w:rsid w:val="00BF26D2"/>
    <w:rsid w:val="00BF2A2B"/>
    <w:rsid w:val="00BF32E4"/>
    <w:rsid w:val="00BF5F80"/>
    <w:rsid w:val="00BF6932"/>
    <w:rsid w:val="00BF6B6F"/>
    <w:rsid w:val="00BF6FFD"/>
    <w:rsid w:val="00BF71A3"/>
    <w:rsid w:val="00BF7D69"/>
    <w:rsid w:val="00C0071B"/>
    <w:rsid w:val="00C01A9F"/>
    <w:rsid w:val="00C030AB"/>
    <w:rsid w:val="00C0334B"/>
    <w:rsid w:val="00C0344B"/>
    <w:rsid w:val="00C03FC1"/>
    <w:rsid w:val="00C04451"/>
    <w:rsid w:val="00C0660B"/>
    <w:rsid w:val="00C07978"/>
    <w:rsid w:val="00C104AD"/>
    <w:rsid w:val="00C10B72"/>
    <w:rsid w:val="00C126CD"/>
    <w:rsid w:val="00C14144"/>
    <w:rsid w:val="00C1420F"/>
    <w:rsid w:val="00C1421A"/>
    <w:rsid w:val="00C142AD"/>
    <w:rsid w:val="00C143E1"/>
    <w:rsid w:val="00C14F8D"/>
    <w:rsid w:val="00C16234"/>
    <w:rsid w:val="00C16999"/>
    <w:rsid w:val="00C16D94"/>
    <w:rsid w:val="00C17F7F"/>
    <w:rsid w:val="00C2293F"/>
    <w:rsid w:val="00C2383C"/>
    <w:rsid w:val="00C24F87"/>
    <w:rsid w:val="00C25F83"/>
    <w:rsid w:val="00C26708"/>
    <w:rsid w:val="00C3015E"/>
    <w:rsid w:val="00C30506"/>
    <w:rsid w:val="00C3404B"/>
    <w:rsid w:val="00C34C56"/>
    <w:rsid w:val="00C36D7C"/>
    <w:rsid w:val="00C376E3"/>
    <w:rsid w:val="00C37B5E"/>
    <w:rsid w:val="00C4144F"/>
    <w:rsid w:val="00C42C9D"/>
    <w:rsid w:val="00C43376"/>
    <w:rsid w:val="00C43C7D"/>
    <w:rsid w:val="00C45EDA"/>
    <w:rsid w:val="00C473C3"/>
    <w:rsid w:val="00C556BC"/>
    <w:rsid w:val="00C55A68"/>
    <w:rsid w:val="00C55AB8"/>
    <w:rsid w:val="00C55F00"/>
    <w:rsid w:val="00C55F91"/>
    <w:rsid w:val="00C560C6"/>
    <w:rsid w:val="00C563AF"/>
    <w:rsid w:val="00C57FB1"/>
    <w:rsid w:val="00C604D2"/>
    <w:rsid w:val="00C60778"/>
    <w:rsid w:val="00C61759"/>
    <w:rsid w:val="00C61A0C"/>
    <w:rsid w:val="00C61C10"/>
    <w:rsid w:val="00C63928"/>
    <w:rsid w:val="00C639ED"/>
    <w:rsid w:val="00C63B1E"/>
    <w:rsid w:val="00C6541C"/>
    <w:rsid w:val="00C654D8"/>
    <w:rsid w:val="00C65D74"/>
    <w:rsid w:val="00C677D7"/>
    <w:rsid w:val="00C702F2"/>
    <w:rsid w:val="00C713C3"/>
    <w:rsid w:val="00C7244F"/>
    <w:rsid w:val="00C72533"/>
    <w:rsid w:val="00C75F0A"/>
    <w:rsid w:val="00C76548"/>
    <w:rsid w:val="00C76CED"/>
    <w:rsid w:val="00C76D65"/>
    <w:rsid w:val="00C76FB9"/>
    <w:rsid w:val="00C773C4"/>
    <w:rsid w:val="00C775A1"/>
    <w:rsid w:val="00C778A4"/>
    <w:rsid w:val="00C801EB"/>
    <w:rsid w:val="00C80A3A"/>
    <w:rsid w:val="00C80B1C"/>
    <w:rsid w:val="00C82D91"/>
    <w:rsid w:val="00C83496"/>
    <w:rsid w:val="00C84B0D"/>
    <w:rsid w:val="00C84DAE"/>
    <w:rsid w:val="00C84FA3"/>
    <w:rsid w:val="00C85E1F"/>
    <w:rsid w:val="00C863A4"/>
    <w:rsid w:val="00C868B8"/>
    <w:rsid w:val="00C86DAD"/>
    <w:rsid w:val="00C918B3"/>
    <w:rsid w:val="00C91B69"/>
    <w:rsid w:val="00C92740"/>
    <w:rsid w:val="00C93286"/>
    <w:rsid w:val="00C93FD9"/>
    <w:rsid w:val="00C940D4"/>
    <w:rsid w:val="00C95FF5"/>
    <w:rsid w:val="00C962A2"/>
    <w:rsid w:val="00C96A1A"/>
    <w:rsid w:val="00CA0042"/>
    <w:rsid w:val="00CA028E"/>
    <w:rsid w:val="00CA09B2"/>
    <w:rsid w:val="00CA0A57"/>
    <w:rsid w:val="00CA3DA7"/>
    <w:rsid w:val="00CA5394"/>
    <w:rsid w:val="00CA7C9D"/>
    <w:rsid w:val="00CA7DB5"/>
    <w:rsid w:val="00CB0A42"/>
    <w:rsid w:val="00CB28E1"/>
    <w:rsid w:val="00CB3FCB"/>
    <w:rsid w:val="00CB5B4E"/>
    <w:rsid w:val="00CB5C1D"/>
    <w:rsid w:val="00CB7359"/>
    <w:rsid w:val="00CB75C5"/>
    <w:rsid w:val="00CC0162"/>
    <w:rsid w:val="00CC022E"/>
    <w:rsid w:val="00CC1CA8"/>
    <w:rsid w:val="00CC2B29"/>
    <w:rsid w:val="00CC3C8B"/>
    <w:rsid w:val="00CC463A"/>
    <w:rsid w:val="00CC47CB"/>
    <w:rsid w:val="00CC61DB"/>
    <w:rsid w:val="00CC652F"/>
    <w:rsid w:val="00CC6C51"/>
    <w:rsid w:val="00CC72A5"/>
    <w:rsid w:val="00CC76CE"/>
    <w:rsid w:val="00CD0259"/>
    <w:rsid w:val="00CD19D7"/>
    <w:rsid w:val="00CD264E"/>
    <w:rsid w:val="00CD2653"/>
    <w:rsid w:val="00CD2F76"/>
    <w:rsid w:val="00CD4ACC"/>
    <w:rsid w:val="00CD4F5C"/>
    <w:rsid w:val="00CD51FC"/>
    <w:rsid w:val="00CD568A"/>
    <w:rsid w:val="00CD5B7F"/>
    <w:rsid w:val="00CD6382"/>
    <w:rsid w:val="00CD64CE"/>
    <w:rsid w:val="00CD658E"/>
    <w:rsid w:val="00CD6AAB"/>
    <w:rsid w:val="00CD7892"/>
    <w:rsid w:val="00CE10E9"/>
    <w:rsid w:val="00CE1444"/>
    <w:rsid w:val="00CE1B7C"/>
    <w:rsid w:val="00CE208C"/>
    <w:rsid w:val="00CE2510"/>
    <w:rsid w:val="00CE3491"/>
    <w:rsid w:val="00CE3B2B"/>
    <w:rsid w:val="00CE5032"/>
    <w:rsid w:val="00CE6972"/>
    <w:rsid w:val="00CE7016"/>
    <w:rsid w:val="00CF1147"/>
    <w:rsid w:val="00CF1270"/>
    <w:rsid w:val="00CF1B3F"/>
    <w:rsid w:val="00CF1DF8"/>
    <w:rsid w:val="00CF20B1"/>
    <w:rsid w:val="00CF4970"/>
    <w:rsid w:val="00CF4A50"/>
    <w:rsid w:val="00CF6B83"/>
    <w:rsid w:val="00D02630"/>
    <w:rsid w:val="00D04E5E"/>
    <w:rsid w:val="00D06A2B"/>
    <w:rsid w:val="00D1060A"/>
    <w:rsid w:val="00D10977"/>
    <w:rsid w:val="00D10F3B"/>
    <w:rsid w:val="00D11103"/>
    <w:rsid w:val="00D112FD"/>
    <w:rsid w:val="00D1138B"/>
    <w:rsid w:val="00D12945"/>
    <w:rsid w:val="00D144F0"/>
    <w:rsid w:val="00D154B6"/>
    <w:rsid w:val="00D1700E"/>
    <w:rsid w:val="00D17603"/>
    <w:rsid w:val="00D218DD"/>
    <w:rsid w:val="00D229B8"/>
    <w:rsid w:val="00D2341A"/>
    <w:rsid w:val="00D240FC"/>
    <w:rsid w:val="00D243F7"/>
    <w:rsid w:val="00D245CB"/>
    <w:rsid w:val="00D24CB7"/>
    <w:rsid w:val="00D274FE"/>
    <w:rsid w:val="00D30BA0"/>
    <w:rsid w:val="00D31533"/>
    <w:rsid w:val="00D316B3"/>
    <w:rsid w:val="00D34373"/>
    <w:rsid w:val="00D34C02"/>
    <w:rsid w:val="00D363BA"/>
    <w:rsid w:val="00D366CB"/>
    <w:rsid w:val="00D3738C"/>
    <w:rsid w:val="00D42851"/>
    <w:rsid w:val="00D432E8"/>
    <w:rsid w:val="00D43DF0"/>
    <w:rsid w:val="00D44A50"/>
    <w:rsid w:val="00D46B3B"/>
    <w:rsid w:val="00D47D89"/>
    <w:rsid w:val="00D5157F"/>
    <w:rsid w:val="00D53DBA"/>
    <w:rsid w:val="00D5567C"/>
    <w:rsid w:val="00D57696"/>
    <w:rsid w:val="00D57B6C"/>
    <w:rsid w:val="00D57F5C"/>
    <w:rsid w:val="00D6056D"/>
    <w:rsid w:val="00D60FE6"/>
    <w:rsid w:val="00D61220"/>
    <w:rsid w:val="00D6190D"/>
    <w:rsid w:val="00D61EE3"/>
    <w:rsid w:val="00D6371D"/>
    <w:rsid w:val="00D63C8C"/>
    <w:rsid w:val="00D6480C"/>
    <w:rsid w:val="00D648C0"/>
    <w:rsid w:val="00D673AE"/>
    <w:rsid w:val="00D6751B"/>
    <w:rsid w:val="00D67D45"/>
    <w:rsid w:val="00D71377"/>
    <w:rsid w:val="00D7158F"/>
    <w:rsid w:val="00D7294D"/>
    <w:rsid w:val="00D72D2E"/>
    <w:rsid w:val="00D7330F"/>
    <w:rsid w:val="00D75714"/>
    <w:rsid w:val="00D762B7"/>
    <w:rsid w:val="00D80087"/>
    <w:rsid w:val="00D8054D"/>
    <w:rsid w:val="00D81227"/>
    <w:rsid w:val="00D81881"/>
    <w:rsid w:val="00D818B6"/>
    <w:rsid w:val="00D81C18"/>
    <w:rsid w:val="00D83001"/>
    <w:rsid w:val="00D833A0"/>
    <w:rsid w:val="00D83891"/>
    <w:rsid w:val="00D8441E"/>
    <w:rsid w:val="00D84DF3"/>
    <w:rsid w:val="00D85385"/>
    <w:rsid w:val="00D85A0B"/>
    <w:rsid w:val="00D86006"/>
    <w:rsid w:val="00D871B0"/>
    <w:rsid w:val="00D87ACB"/>
    <w:rsid w:val="00D9063F"/>
    <w:rsid w:val="00D90ED4"/>
    <w:rsid w:val="00D91570"/>
    <w:rsid w:val="00D93400"/>
    <w:rsid w:val="00D945FD"/>
    <w:rsid w:val="00D94C15"/>
    <w:rsid w:val="00D94E00"/>
    <w:rsid w:val="00D95F63"/>
    <w:rsid w:val="00D963FF"/>
    <w:rsid w:val="00D9717C"/>
    <w:rsid w:val="00DA0560"/>
    <w:rsid w:val="00DA0858"/>
    <w:rsid w:val="00DA15D5"/>
    <w:rsid w:val="00DA1A86"/>
    <w:rsid w:val="00DA3D1B"/>
    <w:rsid w:val="00DA45CB"/>
    <w:rsid w:val="00DA6027"/>
    <w:rsid w:val="00DA7774"/>
    <w:rsid w:val="00DB0CED"/>
    <w:rsid w:val="00DB1146"/>
    <w:rsid w:val="00DB11C7"/>
    <w:rsid w:val="00DB2405"/>
    <w:rsid w:val="00DB2779"/>
    <w:rsid w:val="00DB2CF8"/>
    <w:rsid w:val="00DB463B"/>
    <w:rsid w:val="00DB5A17"/>
    <w:rsid w:val="00DB5DF0"/>
    <w:rsid w:val="00DB63ED"/>
    <w:rsid w:val="00DB6F8B"/>
    <w:rsid w:val="00DB7004"/>
    <w:rsid w:val="00DB7CF9"/>
    <w:rsid w:val="00DC1EE1"/>
    <w:rsid w:val="00DC2259"/>
    <w:rsid w:val="00DC23C7"/>
    <w:rsid w:val="00DC38D4"/>
    <w:rsid w:val="00DC3CFC"/>
    <w:rsid w:val="00DC4620"/>
    <w:rsid w:val="00DC5596"/>
    <w:rsid w:val="00DC5A7B"/>
    <w:rsid w:val="00DC5E0B"/>
    <w:rsid w:val="00DC5F04"/>
    <w:rsid w:val="00DC6554"/>
    <w:rsid w:val="00DC7D40"/>
    <w:rsid w:val="00DD155B"/>
    <w:rsid w:val="00DD2738"/>
    <w:rsid w:val="00DD3D06"/>
    <w:rsid w:val="00DD3EA5"/>
    <w:rsid w:val="00DD4462"/>
    <w:rsid w:val="00DD5166"/>
    <w:rsid w:val="00DD570D"/>
    <w:rsid w:val="00DD5B8B"/>
    <w:rsid w:val="00DD6AE7"/>
    <w:rsid w:val="00DD6F2E"/>
    <w:rsid w:val="00DE005B"/>
    <w:rsid w:val="00DE014E"/>
    <w:rsid w:val="00DE0824"/>
    <w:rsid w:val="00DE1317"/>
    <w:rsid w:val="00DE17BD"/>
    <w:rsid w:val="00DE46B6"/>
    <w:rsid w:val="00DE5798"/>
    <w:rsid w:val="00DE6A26"/>
    <w:rsid w:val="00DF0D34"/>
    <w:rsid w:val="00DF15DA"/>
    <w:rsid w:val="00DF1971"/>
    <w:rsid w:val="00DF2185"/>
    <w:rsid w:val="00DF3474"/>
    <w:rsid w:val="00DF4509"/>
    <w:rsid w:val="00DF466D"/>
    <w:rsid w:val="00E00505"/>
    <w:rsid w:val="00E005FB"/>
    <w:rsid w:val="00E0134D"/>
    <w:rsid w:val="00E023A9"/>
    <w:rsid w:val="00E037D2"/>
    <w:rsid w:val="00E04375"/>
    <w:rsid w:val="00E04941"/>
    <w:rsid w:val="00E05129"/>
    <w:rsid w:val="00E05A5C"/>
    <w:rsid w:val="00E06D40"/>
    <w:rsid w:val="00E07BB6"/>
    <w:rsid w:val="00E10414"/>
    <w:rsid w:val="00E10CAA"/>
    <w:rsid w:val="00E13124"/>
    <w:rsid w:val="00E13607"/>
    <w:rsid w:val="00E13A7D"/>
    <w:rsid w:val="00E13F8F"/>
    <w:rsid w:val="00E1440D"/>
    <w:rsid w:val="00E14743"/>
    <w:rsid w:val="00E1485D"/>
    <w:rsid w:val="00E1507C"/>
    <w:rsid w:val="00E15482"/>
    <w:rsid w:val="00E1733C"/>
    <w:rsid w:val="00E2074D"/>
    <w:rsid w:val="00E20A89"/>
    <w:rsid w:val="00E20FBF"/>
    <w:rsid w:val="00E22591"/>
    <w:rsid w:val="00E237BE"/>
    <w:rsid w:val="00E247F3"/>
    <w:rsid w:val="00E25F1F"/>
    <w:rsid w:val="00E26740"/>
    <w:rsid w:val="00E26D5F"/>
    <w:rsid w:val="00E30472"/>
    <w:rsid w:val="00E3115F"/>
    <w:rsid w:val="00E34BA2"/>
    <w:rsid w:val="00E34FE8"/>
    <w:rsid w:val="00E35367"/>
    <w:rsid w:val="00E37F19"/>
    <w:rsid w:val="00E4127C"/>
    <w:rsid w:val="00E423DE"/>
    <w:rsid w:val="00E427B6"/>
    <w:rsid w:val="00E431C1"/>
    <w:rsid w:val="00E47B5A"/>
    <w:rsid w:val="00E47DFF"/>
    <w:rsid w:val="00E52DD6"/>
    <w:rsid w:val="00E52F15"/>
    <w:rsid w:val="00E53D8C"/>
    <w:rsid w:val="00E5434E"/>
    <w:rsid w:val="00E543CC"/>
    <w:rsid w:val="00E547E5"/>
    <w:rsid w:val="00E55F51"/>
    <w:rsid w:val="00E56331"/>
    <w:rsid w:val="00E56A3F"/>
    <w:rsid w:val="00E56F0D"/>
    <w:rsid w:val="00E56F74"/>
    <w:rsid w:val="00E60231"/>
    <w:rsid w:val="00E60ED9"/>
    <w:rsid w:val="00E625A5"/>
    <w:rsid w:val="00E63CD8"/>
    <w:rsid w:val="00E67327"/>
    <w:rsid w:val="00E70342"/>
    <w:rsid w:val="00E706E4"/>
    <w:rsid w:val="00E7106B"/>
    <w:rsid w:val="00E7149A"/>
    <w:rsid w:val="00E71DC3"/>
    <w:rsid w:val="00E72A24"/>
    <w:rsid w:val="00E73731"/>
    <w:rsid w:val="00E73B09"/>
    <w:rsid w:val="00E73DC3"/>
    <w:rsid w:val="00E75687"/>
    <w:rsid w:val="00E76572"/>
    <w:rsid w:val="00E767B3"/>
    <w:rsid w:val="00E77301"/>
    <w:rsid w:val="00E773D3"/>
    <w:rsid w:val="00E774D2"/>
    <w:rsid w:val="00E77E2E"/>
    <w:rsid w:val="00E808E1"/>
    <w:rsid w:val="00E81AA9"/>
    <w:rsid w:val="00E84355"/>
    <w:rsid w:val="00E84D50"/>
    <w:rsid w:val="00E85423"/>
    <w:rsid w:val="00E85DF8"/>
    <w:rsid w:val="00E85E19"/>
    <w:rsid w:val="00E866B3"/>
    <w:rsid w:val="00E86A59"/>
    <w:rsid w:val="00E86CD2"/>
    <w:rsid w:val="00E87BE2"/>
    <w:rsid w:val="00E9172D"/>
    <w:rsid w:val="00E92107"/>
    <w:rsid w:val="00E92D8B"/>
    <w:rsid w:val="00E93DF6"/>
    <w:rsid w:val="00E95D56"/>
    <w:rsid w:val="00EA07D3"/>
    <w:rsid w:val="00EA251D"/>
    <w:rsid w:val="00EA30C4"/>
    <w:rsid w:val="00EA35AD"/>
    <w:rsid w:val="00EA4193"/>
    <w:rsid w:val="00EA4395"/>
    <w:rsid w:val="00EA48BF"/>
    <w:rsid w:val="00EA49DB"/>
    <w:rsid w:val="00EA4CF9"/>
    <w:rsid w:val="00EA515B"/>
    <w:rsid w:val="00EA55C4"/>
    <w:rsid w:val="00EA56C5"/>
    <w:rsid w:val="00EA6164"/>
    <w:rsid w:val="00EB2E9D"/>
    <w:rsid w:val="00EB33AE"/>
    <w:rsid w:val="00EB4E97"/>
    <w:rsid w:val="00EB6D97"/>
    <w:rsid w:val="00EC25DB"/>
    <w:rsid w:val="00EC2B6F"/>
    <w:rsid w:val="00EC3BA9"/>
    <w:rsid w:val="00EC3DC9"/>
    <w:rsid w:val="00EC58FA"/>
    <w:rsid w:val="00EC6858"/>
    <w:rsid w:val="00ED18E9"/>
    <w:rsid w:val="00ED191B"/>
    <w:rsid w:val="00ED2CB3"/>
    <w:rsid w:val="00ED4441"/>
    <w:rsid w:val="00ED527D"/>
    <w:rsid w:val="00ED5397"/>
    <w:rsid w:val="00ED5940"/>
    <w:rsid w:val="00ED6BE7"/>
    <w:rsid w:val="00ED79C2"/>
    <w:rsid w:val="00EE05C9"/>
    <w:rsid w:val="00EE0E68"/>
    <w:rsid w:val="00EE159A"/>
    <w:rsid w:val="00EE2E31"/>
    <w:rsid w:val="00EE2F0A"/>
    <w:rsid w:val="00EE2FC8"/>
    <w:rsid w:val="00EE5658"/>
    <w:rsid w:val="00EE7C6C"/>
    <w:rsid w:val="00EF006D"/>
    <w:rsid w:val="00EF00A0"/>
    <w:rsid w:val="00EF0C81"/>
    <w:rsid w:val="00EF1602"/>
    <w:rsid w:val="00EF1D98"/>
    <w:rsid w:val="00EF25CA"/>
    <w:rsid w:val="00EF4421"/>
    <w:rsid w:val="00EF4B63"/>
    <w:rsid w:val="00EF4F00"/>
    <w:rsid w:val="00EF5509"/>
    <w:rsid w:val="00EF5871"/>
    <w:rsid w:val="00EF7A41"/>
    <w:rsid w:val="00F00699"/>
    <w:rsid w:val="00F0229A"/>
    <w:rsid w:val="00F02E6D"/>
    <w:rsid w:val="00F030C3"/>
    <w:rsid w:val="00F04F58"/>
    <w:rsid w:val="00F04FA0"/>
    <w:rsid w:val="00F05237"/>
    <w:rsid w:val="00F05C6F"/>
    <w:rsid w:val="00F0657E"/>
    <w:rsid w:val="00F068FA"/>
    <w:rsid w:val="00F1055C"/>
    <w:rsid w:val="00F105AC"/>
    <w:rsid w:val="00F10D50"/>
    <w:rsid w:val="00F10D5F"/>
    <w:rsid w:val="00F118F6"/>
    <w:rsid w:val="00F12826"/>
    <w:rsid w:val="00F137F9"/>
    <w:rsid w:val="00F1382D"/>
    <w:rsid w:val="00F15498"/>
    <w:rsid w:val="00F154DD"/>
    <w:rsid w:val="00F16298"/>
    <w:rsid w:val="00F16447"/>
    <w:rsid w:val="00F16EBC"/>
    <w:rsid w:val="00F16FE1"/>
    <w:rsid w:val="00F174C8"/>
    <w:rsid w:val="00F17FD9"/>
    <w:rsid w:val="00F21C75"/>
    <w:rsid w:val="00F239CA"/>
    <w:rsid w:val="00F2748F"/>
    <w:rsid w:val="00F275AB"/>
    <w:rsid w:val="00F275D5"/>
    <w:rsid w:val="00F2791B"/>
    <w:rsid w:val="00F323AC"/>
    <w:rsid w:val="00F32C15"/>
    <w:rsid w:val="00F3336E"/>
    <w:rsid w:val="00F3394F"/>
    <w:rsid w:val="00F33A40"/>
    <w:rsid w:val="00F34C32"/>
    <w:rsid w:val="00F35B11"/>
    <w:rsid w:val="00F35E55"/>
    <w:rsid w:val="00F40440"/>
    <w:rsid w:val="00F40E9C"/>
    <w:rsid w:val="00F4118F"/>
    <w:rsid w:val="00F41944"/>
    <w:rsid w:val="00F4259B"/>
    <w:rsid w:val="00F4280F"/>
    <w:rsid w:val="00F42BE0"/>
    <w:rsid w:val="00F43D87"/>
    <w:rsid w:val="00F43E08"/>
    <w:rsid w:val="00F44667"/>
    <w:rsid w:val="00F44A16"/>
    <w:rsid w:val="00F44F02"/>
    <w:rsid w:val="00F45376"/>
    <w:rsid w:val="00F463A9"/>
    <w:rsid w:val="00F51C48"/>
    <w:rsid w:val="00F525CC"/>
    <w:rsid w:val="00F53751"/>
    <w:rsid w:val="00F537BA"/>
    <w:rsid w:val="00F54059"/>
    <w:rsid w:val="00F54FFC"/>
    <w:rsid w:val="00F55288"/>
    <w:rsid w:val="00F5569D"/>
    <w:rsid w:val="00F55DC4"/>
    <w:rsid w:val="00F55FAC"/>
    <w:rsid w:val="00F56DA7"/>
    <w:rsid w:val="00F60E4B"/>
    <w:rsid w:val="00F613DE"/>
    <w:rsid w:val="00F617F8"/>
    <w:rsid w:val="00F61D40"/>
    <w:rsid w:val="00F623D7"/>
    <w:rsid w:val="00F6368B"/>
    <w:rsid w:val="00F63D61"/>
    <w:rsid w:val="00F63D84"/>
    <w:rsid w:val="00F63F8B"/>
    <w:rsid w:val="00F65419"/>
    <w:rsid w:val="00F6578D"/>
    <w:rsid w:val="00F662E7"/>
    <w:rsid w:val="00F66A89"/>
    <w:rsid w:val="00F66DEA"/>
    <w:rsid w:val="00F670DA"/>
    <w:rsid w:val="00F701A3"/>
    <w:rsid w:val="00F7107F"/>
    <w:rsid w:val="00F72890"/>
    <w:rsid w:val="00F73006"/>
    <w:rsid w:val="00F762CF"/>
    <w:rsid w:val="00F768AA"/>
    <w:rsid w:val="00F77583"/>
    <w:rsid w:val="00F80082"/>
    <w:rsid w:val="00F80D7E"/>
    <w:rsid w:val="00F81428"/>
    <w:rsid w:val="00F81E18"/>
    <w:rsid w:val="00F823E7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42A5"/>
    <w:rsid w:val="00F969E8"/>
    <w:rsid w:val="00F96C6D"/>
    <w:rsid w:val="00F9748C"/>
    <w:rsid w:val="00FA0161"/>
    <w:rsid w:val="00FA01DF"/>
    <w:rsid w:val="00FA0282"/>
    <w:rsid w:val="00FA0891"/>
    <w:rsid w:val="00FA255B"/>
    <w:rsid w:val="00FA27D4"/>
    <w:rsid w:val="00FA2844"/>
    <w:rsid w:val="00FA3DF7"/>
    <w:rsid w:val="00FA5E5B"/>
    <w:rsid w:val="00FA609F"/>
    <w:rsid w:val="00FA67E2"/>
    <w:rsid w:val="00FA7007"/>
    <w:rsid w:val="00FA7958"/>
    <w:rsid w:val="00FB0CDC"/>
    <w:rsid w:val="00FB131D"/>
    <w:rsid w:val="00FB1663"/>
    <w:rsid w:val="00FB17BB"/>
    <w:rsid w:val="00FB2A39"/>
    <w:rsid w:val="00FB5811"/>
    <w:rsid w:val="00FB6463"/>
    <w:rsid w:val="00FB6785"/>
    <w:rsid w:val="00FB7AED"/>
    <w:rsid w:val="00FC017F"/>
    <w:rsid w:val="00FC0792"/>
    <w:rsid w:val="00FC5E13"/>
    <w:rsid w:val="00FC6043"/>
    <w:rsid w:val="00FC689D"/>
    <w:rsid w:val="00FC707A"/>
    <w:rsid w:val="00FD072A"/>
    <w:rsid w:val="00FD0AA2"/>
    <w:rsid w:val="00FD16C8"/>
    <w:rsid w:val="00FD1918"/>
    <w:rsid w:val="00FD217F"/>
    <w:rsid w:val="00FD2B81"/>
    <w:rsid w:val="00FD3534"/>
    <w:rsid w:val="00FD4359"/>
    <w:rsid w:val="00FD46FD"/>
    <w:rsid w:val="00FD63D0"/>
    <w:rsid w:val="00FD709D"/>
    <w:rsid w:val="00FE0D53"/>
    <w:rsid w:val="00FE23FC"/>
    <w:rsid w:val="00FE372A"/>
    <w:rsid w:val="00FE3BDB"/>
    <w:rsid w:val="00FE3D0F"/>
    <w:rsid w:val="00FE4D9E"/>
    <w:rsid w:val="00FE5092"/>
    <w:rsid w:val="00FE5512"/>
    <w:rsid w:val="00FE5850"/>
    <w:rsid w:val="00FE5AD1"/>
    <w:rsid w:val="00FE7E82"/>
    <w:rsid w:val="00FF0336"/>
    <w:rsid w:val="00FF0471"/>
    <w:rsid w:val="00FF26EF"/>
    <w:rsid w:val="00FF2BA9"/>
    <w:rsid w:val="00FF3C77"/>
    <w:rsid w:val="00FF55D7"/>
    <w:rsid w:val="00FF67DF"/>
    <w:rsid w:val="00FF7294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标题 4 字符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0">
    <w:name w:val="标题 5 字符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aa">
    <w:name w:val="批注文字 字符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b">
    <w:name w:val="Balloon Text"/>
    <w:basedOn w:val="a0"/>
    <w:link w:val="ac"/>
    <w:rsid w:val="00356FE9"/>
    <w:rPr>
      <w:rFonts w:ascii="Tahoma" w:hAnsi="Tahoma" w:cs="Tahoma"/>
      <w:sz w:val="16"/>
      <w:szCs w:val="16"/>
    </w:rPr>
  </w:style>
  <w:style w:type="character" w:customStyle="1" w:styleId="ac">
    <w:name w:val="批注框文本 字符"/>
    <w:basedOn w:val="a1"/>
    <w:link w:val="ab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d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e">
    <w:name w:val="annotation subject"/>
    <w:basedOn w:val="a9"/>
    <w:next w:val="a9"/>
    <w:link w:val="af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af">
    <w:name w:val="批注主题 字符"/>
    <w:basedOn w:val="aa"/>
    <w:link w:val="ae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f0">
    <w:name w:val="Strong"/>
    <w:basedOn w:val="a1"/>
    <w:qFormat/>
    <w:rsid w:val="00CC1CA8"/>
    <w:rPr>
      <w:b/>
      <w:bCs/>
    </w:rPr>
  </w:style>
  <w:style w:type="table" w:styleId="af1">
    <w:name w:val="Table Grid"/>
    <w:basedOn w:val="a2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af3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af3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basedOn w:val="a1"/>
    <w:link w:val="af2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4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5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6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7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8">
    <w:name w:val="Body Text"/>
    <w:basedOn w:val="a0"/>
    <w:link w:val="af9"/>
    <w:unhideWhenUsed/>
    <w:rsid w:val="00CF1B3F"/>
    <w:pPr>
      <w:spacing w:after="120"/>
    </w:pPr>
  </w:style>
  <w:style w:type="character" w:customStyle="1" w:styleId="af9">
    <w:name w:val="正文文本 字符"/>
    <w:basedOn w:val="a1"/>
    <w:link w:val="af8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10290946">
    <w:name w:val="SP.10.290946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01">
    <w:name w:val="SC.10.319501"/>
    <w:uiPriority w:val="99"/>
    <w:rsid w:val="007A51DD"/>
    <w:rPr>
      <w:color w:val="000000"/>
      <w:sz w:val="20"/>
      <w:szCs w:val="20"/>
    </w:rPr>
  </w:style>
  <w:style w:type="character" w:styleId="afa">
    <w:name w:val="Unresolved Mention"/>
    <w:basedOn w:val="a1"/>
    <w:uiPriority w:val="99"/>
    <w:semiHidden/>
    <w:unhideWhenUsed/>
    <w:rsid w:val="00AB7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1444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2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5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4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8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5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6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5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microsoft.com/office/2018/08/relationships/commentsExtensible" Target="commentsExtensi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A8AFA519-517D-4C4F-89AE-63E6141C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42</TotalTime>
  <Pages>6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李雅璞(Yapu)</dc:creator>
  <cp:keywords/>
  <dc:description/>
  <cp:lastModifiedBy>李雅璞(Yapu)</cp:lastModifiedBy>
  <cp:revision>17</cp:revision>
  <cp:lastPrinted>2014-09-06T00:13:00Z</cp:lastPrinted>
  <dcterms:created xsi:type="dcterms:W3CDTF">2022-09-07T01:30:00Z</dcterms:created>
  <dcterms:modified xsi:type="dcterms:W3CDTF">2022-09-07T03:10:00Z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(3)PhwO3oxx2gROEuaEpnnoO9oIAKNfU1Ii80uEVGB6AvgJQ/jxXXTEl5juP3EMMR+dRZWzazMu
ibNXvVq4nU8Dq0fpR0G5WGoH1FESUqgDNuD4jNnHxBEzT3QSzjqw8ZFg4zc/vXIiIKXOQ3Z/
aXJGZe/iadLWwsf3qyGh+M5rmZ76VsysP8XnLjWyh8Y8aWziUe2KjY4phOuS5M7RRgXzBFe6
NqpTAwB1WpSaU1RyCE</vt:lpwstr>
  </property>
  <property fmtid="{D5CDD505-2E9C-101B-9397-08002B2CF9AE}" pid="7" name="_2015_ms_pID_7253431">
    <vt:lpwstr>EmOtrrAQwmqs/6kp2odpzeXYNaReMLN6m/GCpuHizaxPZxt8q3R9Bg
ty7rLk3BAII4pOC6MPfjOshKlTLqF9ACm30oMFfqoI7qaEGgtc0BapL38TT7gs7/fdoidXG8
1X1TW13MkVrYlHSRaxhxp9XeXBN0mMnp2Hpx5LkZC5ftBtEz4ryJ7XmcCg4cNXM9X9+VSG4f
GmT+ly3sjqHaTSHnJGUXnMG8bHofGOtdqOHr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KwRAwij7IOI5FpQObe0oE94=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1652706510</vt:lpwstr>
  </property>
</Properties>
</file>