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F2480" w14:textId="7085FC03"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350"/>
        <w:gridCol w:w="3046"/>
        <w:gridCol w:w="864"/>
        <w:gridCol w:w="2592"/>
      </w:tblGrid>
      <w:tr w:rsidR="00CA09B2" w14:paraId="1BB9C0DF" w14:textId="77777777" w:rsidTr="007A6DD0">
        <w:trPr>
          <w:trHeight w:val="485"/>
          <w:jc w:val="center"/>
        </w:trPr>
        <w:tc>
          <w:tcPr>
            <w:tcW w:w="9670" w:type="dxa"/>
            <w:gridSpan w:val="5"/>
            <w:vAlign w:val="center"/>
          </w:tcPr>
          <w:p w14:paraId="1BF83298" w14:textId="44D14557" w:rsidR="00CA09B2" w:rsidRDefault="00BA6E91">
            <w:pPr>
              <w:pStyle w:val="T2"/>
            </w:pPr>
            <w:r>
              <w:t xml:space="preserve">11be D2.0 </w:t>
            </w:r>
            <w:proofErr w:type="spellStart"/>
            <w:r>
              <w:t>Cooment</w:t>
            </w:r>
            <w:proofErr w:type="spellEnd"/>
            <w:r>
              <w:t xml:space="preserve"> Resolution </w:t>
            </w:r>
            <w:r w:rsidR="0003554E">
              <w:t>35.</w:t>
            </w:r>
            <w:r w:rsidR="00A35E19">
              <w:t>3.18 Part 2</w:t>
            </w:r>
          </w:p>
        </w:tc>
      </w:tr>
      <w:tr w:rsidR="00CA09B2" w14:paraId="7B67CD85" w14:textId="77777777" w:rsidTr="007A6DD0">
        <w:trPr>
          <w:trHeight w:val="359"/>
          <w:jc w:val="center"/>
        </w:trPr>
        <w:tc>
          <w:tcPr>
            <w:tcW w:w="9670" w:type="dxa"/>
            <w:gridSpan w:val="5"/>
            <w:vAlign w:val="center"/>
          </w:tcPr>
          <w:p w14:paraId="4028E1B6" w14:textId="2E464170" w:rsidR="00CA09B2" w:rsidRDefault="00CA09B2">
            <w:pPr>
              <w:pStyle w:val="T2"/>
              <w:ind w:left="0"/>
              <w:rPr>
                <w:sz w:val="20"/>
              </w:rPr>
            </w:pPr>
            <w:r>
              <w:rPr>
                <w:sz w:val="20"/>
              </w:rPr>
              <w:t>Date:</w:t>
            </w:r>
            <w:r>
              <w:rPr>
                <w:b w:val="0"/>
                <w:sz w:val="20"/>
              </w:rPr>
              <w:t xml:space="preserve">  </w:t>
            </w:r>
            <w:r w:rsidR="00926EE0">
              <w:rPr>
                <w:b w:val="0"/>
                <w:sz w:val="20"/>
              </w:rPr>
              <w:t xml:space="preserve">September </w:t>
            </w:r>
            <w:r w:rsidR="000A16B4">
              <w:rPr>
                <w:b w:val="0"/>
                <w:sz w:val="20"/>
              </w:rPr>
              <w:t>2022</w:t>
            </w:r>
          </w:p>
        </w:tc>
      </w:tr>
      <w:tr w:rsidR="00CA09B2" w14:paraId="4FA3B4C3" w14:textId="77777777" w:rsidTr="007A6DD0">
        <w:trPr>
          <w:jc w:val="center"/>
        </w:trPr>
        <w:tc>
          <w:tcPr>
            <w:tcW w:w="9670" w:type="dxa"/>
            <w:gridSpan w:val="5"/>
            <w:vAlign w:val="center"/>
          </w:tcPr>
          <w:p w14:paraId="58444F51" w14:textId="77777777" w:rsidR="00CA09B2" w:rsidRDefault="00CA09B2">
            <w:pPr>
              <w:pStyle w:val="T2"/>
              <w:spacing w:after="0"/>
              <w:ind w:left="0" w:right="0"/>
              <w:jc w:val="left"/>
              <w:rPr>
                <w:sz w:val="20"/>
              </w:rPr>
            </w:pPr>
            <w:r>
              <w:rPr>
                <w:sz w:val="20"/>
              </w:rPr>
              <w:t>Author(s):</w:t>
            </w:r>
          </w:p>
        </w:tc>
      </w:tr>
      <w:tr w:rsidR="00CA09B2" w14:paraId="0E378828" w14:textId="77777777" w:rsidTr="00BE747C">
        <w:trPr>
          <w:jc w:val="center"/>
        </w:trPr>
        <w:tc>
          <w:tcPr>
            <w:tcW w:w="1818" w:type="dxa"/>
            <w:vAlign w:val="center"/>
          </w:tcPr>
          <w:p w14:paraId="565A6A9D" w14:textId="77777777" w:rsidR="00CA09B2" w:rsidRDefault="00CA09B2">
            <w:pPr>
              <w:pStyle w:val="T2"/>
              <w:spacing w:after="0"/>
              <w:ind w:left="0" w:right="0"/>
              <w:jc w:val="left"/>
              <w:rPr>
                <w:sz w:val="20"/>
              </w:rPr>
            </w:pPr>
            <w:r>
              <w:rPr>
                <w:sz w:val="20"/>
              </w:rPr>
              <w:t>Name</w:t>
            </w:r>
          </w:p>
        </w:tc>
        <w:tc>
          <w:tcPr>
            <w:tcW w:w="1350" w:type="dxa"/>
            <w:vAlign w:val="center"/>
          </w:tcPr>
          <w:p w14:paraId="65B8F7B4" w14:textId="77777777" w:rsidR="00CA09B2" w:rsidRDefault="0062440B">
            <w:pPr>
              <w:pStyle w:val="T2"/>
              <w:spacing w:after="0"/>
              <w:ind w:left="0" w:right="0"/>
              <w:jc w:val="left"/>
              <w:rPr>
                <w:sz w:val="20"/>
              </w:rPr>
            </w:pPr>
            <w:r>
              <w:rPr>
                <w:sz w:val="20"/>
              </w:rPr>
              <w:t>Affiliation</w:t>
            </w:r>
          </w:p>
        </w:tc>
        <w:tc>
          <w:tcPr>
            <w:tcW w:w="3046" w:type="dxa"/>
            <w:vAlign w:val="center"/>
          </w:tcPr>
          <w:p w14:paraId="04039919" w14:textId="77777777" w:rsidR="00CA09B2" w:rsidRDefault="00CA09B2">
            <w:pPr>
              <w:pStyle w:val="T2"/>
              <w:spacing w:after="0"/>
              <w:ind w:left="0" w:right="0"/>
              <w:jc w:val="left"/>
              <w:rPr>
                <w:sz w:val="20"/>
              </w:rPr>
            </w:pPr>
            <w:r>
              <w:rPr>
                <w:sz w:val="20"/>
              </w:rPr>
              <w:t>Address</w:t>
            </w:r>
          </w:p>
        </w:tc>
        <w:tc>
          <w:tcPr>
            <w:tcW w:w="864" w:type="dxa"/>
            <w:vAlign w:val="center"/>
          </w:tcPr>
          <w:p w14:paraId="19150C5B" w14:textId="77777777" w:rsidR="00CA09B2" w:rsidRDefault="00CA09B2">
            <w:pPr>
              <w:pStyle w:val="T2"/>
              <w:spacing w:after="0"/>
              <w:ind w:left="0" w:right="0"/>
              <w:jc w:val="left"/>
              <w:rPr>
                <w:sz w:val="20"/>
              </w:rPr>
            </w:pPr>
            <w:r>
              <w:rPr>
                <w:sz w:val="20"/>
              </w:rPr>
              <w:t>Phone</w:t>
            </w:r>
          </w:p>
        </w:tc>
        <w:tc>
          <w:tcPr>
            <w:tcW w:w="2592" w:type="dxa"/>
            <w:vAlign w:val="center"/>
          </w:tcPr>
          <w:p w14:paraId="5787C258" w14:textId="77777777" w:rsidR="00CA09B2" w:rsidRDefault="00CA09B2">
            <w:pPr>
              <w:pStyle w:val="T2"/>
              <w:spacing w:after="0"/>
              <w:ind w:left="0" w:right="0"/>
              <w:jc w:val="left"/>
              <w:rPr>
                <w:sz w:val="20"/>
              </w:rPr>
            </w:pPr>
            <w:r>
              <w:rPr>
                <w:sz w:val="20"/>
              </w:rPr>
              <w:t>email</w:t>
            </w:r>
          </w:p>
        </w:tc>
      </w:tr>
      <w:tr w:rsidR="004B1D5F" w14:paraId="53C36331" w14:textId="77777777" w:rsidTr="00BE747C">
        <w:trPr>
          <w:jc w:val="center"/>
        </w:trPr>
        <w:tc>
          <w:tcPr>
            <w:tcW w:w="1818" w:type="dxa"/>
            <w:vAlign w:val="center"/>
          </w:tcPr>
          <w:p w14:paraId="6A419DB2" w14:textId="7D36197B" w:rsidR="004B1D5F" w:rsidRDefault="009D0928" w:rsidP="00335FAD">
            <w:pPr>
              <w:pStyle w:val="T2"/>
              <w:spacing w:after="0"/>
              <w:ind w:left="0" w:right="0"/>
              <w:jc w:val="left"/>
              <w:rPr>
                <w:b w:val="0"/>
                <w:sz w:val="20"/>
              </w:rPr>
            </w:pPr>
            <w:r>
              <w:rPr>
                <w:b w:val="0"/>
                <w:sz w:val="20"/>
              </w:rPr>
              <w:t>Liwen Chu</w:t>
            </w:r>
          </w:p>
        </w:tc>
        <w:tc>
          <w:tcPr>
            <w:tcW w:w="1350" w:type="dxa"/>
            <w:vAlign w:val="center"/>
          </w:tcPr>
          <w:p w14:paraId="724BA036" w14:textId="4DAB3629" w:rsidR="004B1D5F" w:rsidRDefault="009D0928" w:rsidP="00335FAD">
            <w:pPr>
              <w:pStyle w:val="T2"/>
              <w:spacing w:after="0"/>
              <w:ind w:left="0" w:right="0"/>
              <w:rPr>
                <w:b w:val="0"/>
                <w:sz w:val="20"/>
              </w:rPr>
            </w:pPr>
            <w:r>
              <w:rPr>
                <w:b w:val="0"/>
                <w:sz w:val="20"/>
              </w:rPr>
              <w:t>NXP</w:t>
            </w:r>
          </w:p>
        </w:tc>
        <w:tc>
          <w:tcPr>
            <w:tcW w:w="3046" w:type="dxa"/>
            <w:vAlign w:val="center"/>
          </w:tcPr>
          <w:p w14:paraId="5A4E1CB2" w14:textId="77777777" w:rsidR="004B1D5F" w:rsidRDefault="004B1D5F" w:rsidP="00335FAD">
            <w:pPr>
              <w:pStyle w:val="T2"/>
              <w:spacing w:after="0"/>
              <w:ind w:left="0" w:right="0"/>
              <w:rPr>
                <w:b w:val="0"/>
                <w:sz w:val="20"/>
              </w:rPr>
            </w:pPr>
          </w:p>
        </w:tc>
        <w:tc>
          <w:tcPr>
            <w:tcW w:w="864" w:type="dxa"/>
            <w:vAlign w:val="center"/>
          </w:tcPr>
          <w:p w14:paraId="01AFB3DB" w14:textId="77777777" w:rsidR="004B1D5F" w:rsidRDefault="004B1D5F" w:rsidP="00335FAD">
            <w:pPr>
              <w:pStyle w:val="T2"/>
              <w:spacing w:after="0"/>
              <w:ind w:left="0" w:right="0"/>
              <w:rPr>
                <w:b w:val="0"/>
                <w:sz w:val="20"/>
              </w:rPr>
            </w:pPr>
          </w:p>
        </w:tc>
        <w:tc>
          <w:tcPr>
            <w:tcW w:w="2592" w:type="dxa"/>
            <w:vAlign w:val="center"/>
          </w:tcPr>
          <w:p w14:paraId="4C938E35" w14:textId="3908ED77" w:rsidR="004B1D5F" w:rsidRDefault="009D0928" w:rsidP="00335FAD">
            <w:pPr>
              <w:pStyle w:val="T2"/>
              <w:spacing w:after="0"/>
              <w:ind w:left="0" w:right="0"/>
              <w:jc w:val="left"/>
              <w:rPr>
                <w:b w:val="0"/>
                <w:sz w:val="16"/>
              </w:rPr>
            </w:pPr>
            <w:r>
              <w:rPr>
                <w:b w:val="0"/>
                <w:sz w:val="16"/>
              </w:rPr>
              <w:t>Liwen.chu@nxp.com</w:t>
            </w:r>
          </w:p>
        </w:tc>
      </w:tr>
    </w:tbl>
    <w:p w14:paraId="1DD204D5" w14:textId="1FC3583F" w:rsidR="00CA09B2" w:rsidRDefault="00CA09B2">
      <w:pPr>
        <w:pStyle w:val="T1"/>
        <w:spacing w:after="120"/>
        <w:rPr>
          <w:sz w:val="22"/>
        </w:rPr>
      </w:pPr>
    </w:p>
    <w:p w14:paraId="1D102630" w14:textId="241D37F0" w:rsidR="001E2479" w:rsidRDefault="00BE747C" w:rsidP="001E2479">
      <w:pPr>
        <w:rPr>
          <w:b/>
          <w:sz w:val="24"/>
        </w:rPr>
      </w:pPr>
      <w:r>
        <w:rPr>
          <w:noProof/>
        </w:rPr>
        <mc:AlternateContent>
          <mc:Choice Requires="wps">
            <w:drawing>
              <wp:anchor distT="0" distB="0" distL="114300" distR="114300" simplePos="0" relativeHeight="251657728" behindDoc="0" locked="0" layoutInCell="0" allowOverlap="1" wp14:anchorId="3CDD590C" wp14:editId="6D59F25A">
                <wp:simplePos x="0" y="0"/>
                <wp:positionH relativeFrom="column">
                  <wp:posOffset>-62865</wp:posOffset>
                </wp:positionH>
                <wp:positionV relativeFrom="paragraph">
                  <wp:posOffset>619694</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D743F" w14:textId="35030CA5" w:rsidR="0029020B" w:rsidRDefault="0029020B">
                            <w:pPr>
                              <w:pStyle w:val="T1"/>
                              <w:spacing w:after="120"/>
                            </w:pPr>
                            <w:r>
                              <w:t>Abstract</w:t>
                            </w:r>
                            <w:r w:rsidR="006B695C">
                              <w:t xml:space="preserve"> </w:t>
                            </w:r>
                          </w:p>
                          <w:p w14:paraId="20E2B791" w14:textId="638278BD" w:rsidR="00E27A65" w:rsidRDefault="00E27A65" w:rsidP="00E27A65">
                            <w:pPr>
                              <w:jc w:val="both"/>
                            </w:pPr>
                            <w:r>
                              <w:t xml:space="preserve">Proposed draft text for enhancements to TID mapping. </w:t>
                            </w:r>
                          </w:p>
                          <w:p w14:paraId="1F86D9F8" w14:textId="77777777" w:rsidR="009D0928" w:rsidRDefault="00E27A65" w:rsidP="00E27A65">
                            <w:pPr>
                              <w:jc w:val="both"/>
                            </w:pPr>
                            <w:r>
                              <w:t xml:space="preserve">The submission proposes text changes to resolve </w:t>
                            </w:r>
                            <w:r w:rsidR="009D0928">
                              <w:t xml:space="preserve">the following </w:t>
                            </w:r>
                            <w:r>
                              <w:t>CID</w:t>
                            </w:r>
                            <w:r w:rsidR="009D0928">
                              <w:t>s</w:t>
                            </w:r>
                          </w:p>
                          <w:p w14:paraId="0798BBC3" w14:textId="77777777" w:rsidR="00D91DBC" w:rsidRDefault="00D91DBC" w:rsidP="00BC382B">
                            <w:pPr>
                              <w:ind w:firstLine="720"/>
                              <w:jc w:val="both"/>
                            </w:pPr>
                            <w:r>
                              <w:t xml:space="preserve">13708, 10369, 10509, 11465, 10043, 12875, 12876, 10162, 13877, 10159, </w:t>
                            </w:r>
                          </w:p>
                          <w:p w14:paraId="69660113" w14:textId="77777777" w:rsidR="00D91DBC" w:rsidRDefault="00D91DBC" w:rsidP="00BC382B">
                            <w:pPr>
                              <w:ind w:firstLine="720"/>
                              <w:jc w:val="both"/>
                            </w:pPr>
                            <w:r>
                              <w:t xml:space="preserve">10160, 10161, 12684, 12452, 12166, 12167, 11466, 10868, 10910, 12294, </w:t>
                            </w:r>
                          </w:p>
                          <w:p w14:paraId="5436C973" w14:textId="04BF5E46" w:rsidR="006941D0" w:rsidRDefault="00D91DBC" w:rsidP="00BC382B">
                            <w:pPr>
                              <w:ind w:firstLine="720"/>
                              <w:jc w:val="both"/>
                            </w:pPr>
                            <w:r>
                              <w:t>13949</w:t>
                            </w:r>
                            <w:r w:rsidR="00E10B44">
                              <w:t xml:space="preserve">, </w:t>
                            </w:r>
                            <w:r w:rsidR="00701FCD">
                              <w:t xml:space="preserve">11584, </w:t>
                            </w:r>
                            <w:r w:rsidR="00E10B44">
                              <w:t>13594, 13595</w:t>
                            </w:r>
                            <w:r w:rsidR="00F23EA7">
                              <w:t>.</w:t>
                            </w:r>
                          </w:p>
                          <w:p w14:paraId="6E517C49" w14:textId="05842345" w:rsidR="0029020B" w:rsidRDefault="0029020B" w:rsidP="00E27A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D590C" id="_x0000_t202" coordsize="21600,21600" o:spt="202" path="m,l,21600r21600,l21600,xe">
                <v:stroke joinstyle="miter"/>
                <v:path gradientshapeok="t" o:connecttype="rect"/>
              </v:shapetype>
              <v:shape id="Text Box 3" o:spid="_x0000_s1026" type="#_x0000_t202" style="position:absolute;margin-left:-4.95pt;margin-top:48.8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" o:allowincell="f" stroked="f">
                <v:textbox>
                  <w:txbxContent>
                    <w:p w14:paraId="59AD743F" w14:textId="35030CA5" w:rsidR="0029020B" w:rsidRDefault="0029020B">
                      <w:pPr>
                        <w:pStyle w:val="T1"/>
                        <w:spacing w:after="120"/>
                      </w:pPr>
                      <w:r>
                        <w:t>Abstract</w:t>
                      </w:r>
                      <w:r w:rsidR="006B695C">
                        <w:t xml:space="preserve"> </w:t>
                      </w:r>
                    </w:p>
                    <w:p w14:paraId="20E2B791" w14:textId="638278BD" w:rsidR="00E27A65" w:rsidRDefault="00E27A65" w:rsidP="00E27A65">
                      <w:pPr>
                        <w:jc w:val="both"/>
                      </w:pPr>
                      <w:r>
                        <w:t xml:space="preserve">Proposed draft text for enhancements to TID mapping. </w:t>
                      </w:r>
                    </w:p>
                    <w:p w14:paraId="1F86D9F8" w14:textId="77777777" w:rsidR="009D0928" w:rsidRDefault="00E27A65" w:rsidP="00E27A65">
                      <w:pPr>
                        <w:jc w:val="both"/>
                      </w:pPr>
                      <w:r>
                        <w:t xml:space="preserve">The submission proposes text changes to resolve </w:t>
                      </w:r>
                      <w:r w:rsidR="009D0928">
                        <w:t xml:space="preserve">the following </w:t>
                      </w:r>
                      <w:r>
                        <w:t>CID</w:t>
                      </w:r>
                      <w:r w:rsidR="009D0928">
                        <w:t>s</w:t>
                      </w:r>
                    </w:p>
                    <w:p w14:paraId="0798BBC3" w14:textId="77777777" w:rsidR="00D91DBC" w:rsidRDefault="00D91DBC" w:rsidP="00BC382B">
                      <w:pPr>
                        <w:ind w:firstLine="720"/>
                        <w:jc w:val="both"/>
                      </w:pPr>
                      <w:r>
                        <w:t xml:space="preserve">13708, 10369, 10509, 11465, 10043, 12875, 12876, 10162, 13877, 10159, </w:t>
                      </w:r>
                    </w:p>
                    <w:p w14:paraId="69660113" w14:textId="77777777" w:rsidR="00D91DBC" w:rsidRDefault="00D91DBC" w:rsidP="00BC382B">
                      <w:pPr>
                        <w:ind w:firstLine="720"/>
                        <w:jc w:val="both"/>
                      </w:pPr>
                      <w:r>
                        <w:t xml:space="preserve">10160, 10161, 12684, 12452, 12166, 12167, 11466, 10868, 10910, 12294, </w:t>
                      </w:r>
                    </w:p>
                    <w:p w14:paraId="5436C973" w14:textId="04BF5E46" w:rsidR="006941D0" w:rsidRDefault="00D91DBC" w:rsidP="00BC382B">
                      <w:pPr>
                        <w:ind w:firstLine="720"/>
                        <w:jc w:val="both"/>
                      </w:pPr>
                      <w:r>
                        <w:t>13949</w:t>
                      </w:r>
                      <w:r w:rsidR="00E10B44">
                        <w:t xml:space="preserve">, </w:t>
                      </w:r>
                      <w:r w:rsidR="00701FCD">
                        <w:t xml:space="preserve">11584, </w:t>
                      </w:r>
                      <w:r w:rsidR="00E10B44">
                        <w:t>13594, 13595</w:t>
                      </w:r>
                      <w:r w:rsidR="00F23EA7">
                        <w:t>.</w:t>
                      </w:r>
                    </w:p>
                    <w:p w14:paraId="6E517C49" w14:textId="05842345" w:rsidR="0029020B" w:rsidRDefault="0029020B" w:rsidP="00E27A65">
                      <w:pPr>
                        <w:jc w:val="both"/>
                      </w:pPr>
                    </w:p>
                  </w:txbxContent>
                </v:textbox>
              </v:shape>
            </w:pict>
          </mc:Fallback>
        </mc:AlternateContent>
      </w:r>
      <w:r w:rsidR="00CA09B2">
        <w:br w:type="page"/>
      </w:r>
    </w:p>
    <w:p w14:paraId="00A2006D" w14:textId="77777777" w:rsidR="001E2479" w:rsidRPr="00D710B0" w:rsidRDefault="001E2479" w:rsidP="001E2479">
      <w:pPr>
        <w:pStyle w:val="Heading1"/>
        <w:tabs>
          <w:tab w:val="right" w:pos="9864"/>
        </w:tabs>
      </w:pPr>
      <w:r w:rsidRPr="00D710B0">
        <w:lastRenderedPageBreak/>
        <w:t>Revision History</w:t>
      </w:r>
      <w:r w:rsidRPr="00D710B0">
        <w:tab/>
      </w:r>
    </w:p>
    <w:p w14:paraId="61F71463" w14:textId="77777777" w:rsidR="001E2479" w:rsidRPr="00D710B0" w:rsidRDefault="001E2479" w:rsidP="001E2479"/>
    <w:tbl>
      <w:tblPr>
        <w:tblStyle w:val="TableGrid"/>
        <w:tblW w:w="9794" w:type="dxa"/>
        <w:tblLook w:val="04A0" w:firstRow="1" w:lastRow="0" w:firstColumn="1" w:lastColumn="0" w:noHBand="0" w:noVBand="1"/>
      </w:tblPr>
      <w:tblGrid>
        <w:gridCol w:w="1250"/>
        <w:gridCol w:w="1050"/>
        <w:gridCol w:w="7494"/>
      </w:tblGrid>
      <w:tr w:rsidR="001E2479" w:rsidRPr="00D710B0" w14:paraId="447DAE33" w14:textId="77777777" w:rsidTr="004B7B88">
        <w:tc>
          <w:tcPr>
            <w:tcW w:w="1250" w:type="dxa"/>
          </w:tcPr>
          <w:p w14:paraId="5ED5FC0C" w14:textId="77777777" w:rsidR="001E2479" w:rsidRPr="00D710B0" w:rsidRDefault="001E2479" w:rsidP="004B7B88">
            <w:pPr>
              <w:spacing w:before="100" w:beforeAutospacing="1" w:after="100" w:afterAutospacing="1"/>
              <w:rPr>
                <w:b/>
                <w:bCs/>
              </w:rPr>
            </w:pPr>
            <w:r w:rsidRPr="00D710B0">
              <w:rPr>
                <w:b/>
                <w:bCs/>
              </w:rPr>
              <w:t>Date</w:t>
            </w:r>
          </w:p>
        </w:tc>
        <w:tc>
          <w:tcPr>
            <w:tcW w:w="1050" w:type="dxa"/>
          </w:tcPr>
          <w:p w14:paraId="523334BF" w14:textId="77777777" w:rsidR="001E2479" w:rsidRPr="00D710B0" w:rsidRDefault="001E2479" w:rsidP="004B7B88">
            <w:pPr>
              <w:spacing w:before="100" w:beforeAutospacing="1" w:after="100" w:afterAutospacing="1"/>
              <w:rPr>
                <w:b/>
                <w:bCs/>
              </w:rPr>
            </w:pPr>
            <w:r w:rsidRPr="00D710B0">
              <w:rPr>
                <w:b/>
                <w:bCs/>
              </w:rPr>
              <w:t>Revision</w:t>
            </w:r>
          </w:p>
        </w:tc>
        <w:tc>
          <w:tcPr>
            <w:tcW w:w="7494" w:type="dxa"/>
          </w:tcPr>
          <w:p w14:paraId="117B5BCE" w14:textId="77777777" w:rsidR="001E2479" w:rsidRPr="00D710B0" w:rsidRDefault="001E2479" w:rsidP="004B7B88">
            <w:pPr>
              <w:spacing w:before="100" w:beforeAutospacing="1" w:after="100" w:afterAutospacing="1"/>
              <w:rPr>
                <w:b/>
                <w:bCs/>
              </w:rPr>
            </w:pPr>
            <w:r w:rsidRPr="00D710B0">
              <w:rPr>
                <w:b/>
                <w:bCs/>
              </w:rPr>
              <w:t>Changes</w:t>
            </w:r>
          </w:p>
        </w:tc>
      </w:tr>
      <w:tr w:rsidR="001E2479" w:rsidRPr="00D710B0" w14:paraId="5CDCE47A" w14:textId="77777777" w:rsidTr="004B7B88">
        <w:tc>
          <w:tcPr>
            <w:tcW w:w="1250" w:type="dxa"/>
          </w:tcPr>
          <w:p w14:paraId="2490B57E" w14:textId="750A01C8" w:rsidR="001E2479" w:rsidRPr="00D710B0" w:rsidRDefault="001E2479" w:rsidP="004B7B88">
            <w:r w:rsidRPr="00D710B0">
              <w:t>202</w:t>
            </w:r>
            <w:r w:rsidR="0096704E">
              <w:t>2</w:t>
            </w:r>
            <w:r w:rsidRPr="00D710B0">
              <w:t>-</w:t>
            </w:r>
            <w:r w:rsidR="00E62755">
              <w:t>0</w:t>
            </w:r>
            <w:r w:rsidR="00926EE0">
              <w:t>9</w:t>
            </w:r>
            <w:r w:rsidRPr="00D710B0">
              <w:t>-</w:t>
            </w:r>
            <w:r w:rsidR="00926EE0">
              <w:t>02</w:t>
            </w:r>
          </w:p>
        </w:tc>
        <w:tc>
          <w:tcPr>
            <w:tcW w:w="1050" w:type="dxa"/>
          </w:tcPr>
          <w:p w14:paraId="5E8F69E1" w14:textId="77777777" w:rsidR="001E2479" w:rsidRPr="00D710B0" w:rsidRDefault="001E2479" w:rsidP="004B7B88">
            <w:pPr>
              <w:jc w:val="right"/>
            </w:pPr>
            <w:r w:rsidRPr="00D710B0">
              <w:t>0</w:t>
            </w:r>
          </w:p>
        </w:tc>
        <w:tc>
          <w:tcPr>
            <w:tcW w:w="7494" w:type="dxa"/>
          </w:tcPr>
          <w:p w14:paraId="3EDDC50A" w14:textId="77777777" w:rsidR="001E2479" w:rsidRPr="00D710B0" w:rsidRDefault="001E2479" w:rsidP="004B7B88">
            <w:r w:rsidRPr="00D710B0">
              <w:t>Initial draft</w:t>
            </w:r>
          </w:p>
        </w:tc>
      </w:tr>
    </w:tbl>
    <w:p w14:paraId="095AFA83" w14:textId="77777777" w:rsidR="001E2479" w:rsidRPr="00D710B0" w:rsidRDefault="001E2479" w:rsidP="001E2479"/>
    <w:p w14:paraId="4D2C704F" w14:textId="3DE8B1F3" w:rsidR="00CA09B2" w:rsidRDefault="00CA09B2"/>
    <w:p w14:paraId="3C7EB3AD" w14:textId="77777777" w:rsidR="001E2479" w:rsidRDefault="001E2479">
      <w:r>
        <w:br w:type="page"/>
      </w:r>
    </w:p>
    <w:p w14:paraId="2A22D63B" w14:textId="77777777" w:rsidR="001E2479" w:rsidRPr="00D710B0" w:rsidRDefault="001E2479" w:rsidP="001E2479">
      <w:pPr>
        <w:rPr>
          <w:rFonts w:ascii="Arial" w:hAnsi="Arial" w:cs="Arial"/>
          <w:lang w:eastAsia="ko-KR"/>
        </w:rPr>
      </w:pPr>
    </w:p>
    <w:p w14:paraId="1FA26A3F" w14:textId="2FFB6BFB" w:rsidR="00CF0FE7" w:rsidRDefault="00CF0FE7"/>
    <w:tbl>
      <w:tblPr>
        <w:tblW w:w="10387" w:type="dxa"/>
        <w:jc w:val="center"/>
        <w:tblLayout w:type="fixed"/>
        <w:tblCellMar>
          <w:top w:w="72" w:type="dxa"/>
          <w:left w:w="72" w:type="dxa"/>
          <w:bottom w:w="72" w:type="dxa"/>
          <w:right w:w="72" w:type="dxa"/>
        </w:tblCellMar>
        <w:tblLook w:val="04A0" w:firstRow="1" w:lastRow="0" w:firstColumn="1" w:lastColumn="0" w:noHBand="0" w:noVBand="1"/>
      </w:tblPr>
      <w:tblGrid>
        <w:gridCol w:w="701"/>
        <w:gridCol w:w="575"/>
        <w:gridCol w:w="515"/>
        <w:gridCol w:w="3718"/>
        <w:gridCol w:w="2676"/>
        <w:gridCol w:w="2202"/>
      </w:tblGrid>
      <w:tr w:rsidR="00546178" w14:paraId="721953ED"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hideMark/>
          </w:tcPr>
          <w:p w14:paraId="34D2A4B7"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CID</w:t>
            </w:r>
          </w:p>
        </w:tc>
        <w:tc>
          <w:tcPr>
            <w:tcW w:w="575" w:type="dxa"/>
            <w:tcBorders>
              <w:top w:val="single" w:sz="4" w:space="0" w:color="000000"/>
              <w:left w:val="single" w:sz="4" w:space="0" w:color="000000"/>
              <w:bottom w:val="single" w:sz="4" w:space="0" w:color="000000"/>
              <w:right w:val="single" w:sz="4" w:space="0" w:color="000000"/>
            </w:tcBorders>
            <w:hideMark/>
          </w:tcPr>
          <w:p w14:paraId="1005D24E" w14:textId="40453F35"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w:t>
            </w:r>
            <w:r w:rsidR="009D0928">
              <w:rPr>
                <w:rFonts w:ascii="Arial" w:hAnsi="Arial" w:cs="Arial"/>
                <w:b/>
                <w:bCs/>
                <w:sz w:val="18"/>
                <w:szCs w:val="18"/>
              </w:rPr>
              <w:t>age</w:t>
            </w:r>
          </w:p>
        </w:tc>
        <w:tc>
          <w:tcPr>
            <w:tcW w:w="515" w:type="dxa"/>
            <w:tcBorders>
              <w:top w:val="single" w:sz="4" w:space="0" w:color="000000"/>
              <w:left w:val="single" w:sz="4" w:space="0" w:color="000000"/>
              <w:bottom w:val="single" w:sz="4" w:space="0" w:color="000000"/>
              <w:right w:val="single" w:sz="4" w:space="0" w:color="000000"/>
            </w:tcBorders>
            <w:hideMark/>
          </w:tcPr>
          <w:p w14:paraId="4A61BB4C" w14:textId="602F300D" w:rsidR="00CF0FE7" w:rsidRDefault="009D0928">
            <w:pPr>
              <w:spacing w:before="100" w:beforeAutospacing="1" w:after="100" w:afterAutospacing="1"/>
              <w:rPr>
                <w:rFonts w:ascii="Arial" w:hAnsi="Arial" w:cs="Arial"/>
                <w:b/>
                <w:bCs/>
                <w:sz w:val="18"/>
                <w:szCs w:val="18"/>
              </w:rPr>
            </w:pPr>
            <w:r>
              <w:rPr>
                <w:rFonts w:ascii="Arial" w:hAnsi="Arial" w:cs="Arial"/>
                <w:b/>
                <w:bCs/>
                <w:sz w:val="18"/>
                <w:szCs w:val="18"/>
              </w:rPr>
              <w:t>Line</w:t>
            </w:r>
          </w:p>
        </w:tc>
        <w:tc>
          <w:tcPr>
            <w:tcW w:w="3718" w:type="dxa"/>
            <w:tcBorders>
              <w:top w:val="single" w:sz="4" w:space="0" w:color="000000"/>
              <w:left w:val="single" w:sz="4" w:space="0" w:color="000000"/>
              <w:bottom w:val="single" w:sz="4" w:space="0" w:color="000000"/>
              <w:right w:val="single" w:sz="4" w:space="0" w:color="000000"/>
            </w:tcBorders>
            <w:hideMark/>
          </w:tcPr>
          <w:p w14:paraId="225B3EF5"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Comment</w:t>
            </w:r>
          </w:p>
        </w:tc>
        <w:tc>
          <w:tcPr>
            <w:tcW w:w="2676" w:type="dxa"/>
            <w:tcBorders>
              <w:top w:val="single" w:sz="4" w:space="0" w:color="000000"/>
              <w:left w:val="single" w:sz="4" w:space="0" w:color="000000"/>
              <w:bottom w:val="single" w:sz="4" w:space="0" w:color="000000"/>
              <w:right w:val="single" w:sz="4" w:space="0" w:color="000000"/>
            </w:tcBorders>
            <w:hideMark/>
          </w:tcPr>
          <w:p w14:paraId="218B0982"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Proposed Change</w:t>
            </w:r>
          </w:p>
        </w:tc>
        <w:tc>
          <w:tcPr>
            <w:tcW w:w="2202" w:type="dxa"/>
            <w:tcBorders>
              <w:top w:val="single" w:sz="4" w:space="0" w:color="000000"/>
              <w:left w:val="single" w:sz="4" w:space="0" w:color="000000"/>
              <w:bottom w:val="single" w:sz="4" w:space="0" w:color="000000"/>
              <w:right w:val="single" w:sz="4" w:space="0" w:color="000000"/>
            </w:tcBorders>
            <w:hideMark/>
          </w:tcPr>
          <w:p w14:paraId="6DF88528"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Proposed Resolution</w:t>
            </w:r>
          </w:p>
        </w:tc>
      </w:tr>
      <w:tr w:rsidR="00A35E19" w14:paraId="3D6995D5"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225356E" w14:textId="77777777" w:rsidR="00A35E19" w:rsidRDefault="00A35E19" w:rsidP="00B025D7">
            <w:pPr>
              <w:spacing w:before="100" w:beforeAutospacing="1" w:after="100" w:afterAutospacing="1"/>
              <w:rPr>
                <w:rFonts w:ascii="Arial" w:hAnsi="Arial" w:cs="Arial"/>
                <w:sz w:val="20"/>
              </w:rPr>
            </w:pPr>
            <w:r>
              <w:rPr>
                <w:rFonts w:ascii="Arial" w:hAnsi="Arial" w:cs="Arial"/>
                <w:sz w:val="20"/>
              </w:rPr>
              <w:t>13708</w:t>
            </w:r>
          </w:p>
        </w:tc>
        <w:tc>
          <w:tcPr>
            <w:tcW w:w="575" w:type="dxa"/>
            <w:tcBorders>
              <w:top w:val="single" w:sz="4" w:space="0" w:color="000000"/>
              <w:left w:val="single" w:sz="4" w:space="0" w:color="000000"/>
              <w:bottom w:val="single" w:sz="4" w:space="0" w:color="000000"/>
              <w:right w:val="single" w:sz="4" w:space="0" w:color="000000"/>
            </w:tcBorders>
          </w:tcPr>
          <w:p w14:paraId="187FAC02" w14:textId="77777777" w:rsidR="00A35E19" w:rsidRDefault="00A35E1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74F683B1" w14:textId="77777777" w:rsidR="00A35E19" w:rsidRDefault="00A35E19" w:rsidP="00B025D7">
            <w:pPr>
              <w:spacing w:before="100" w:beforeAutospacing="1" w:after="100" w:afterAutospacing="1"/>
              <w:rPr>
                <w:rFonts w:ascii="Arial" w:hAnsi="Arial" w:cs="Arial"/>
                <w:sz w:val="20"/>
              </w:rPr>
            </w:pPr>
            <w:r>
              <w:rPr>
                <w:rFonts w:ascii="Arial" w:hAnsi="Arial" w:cs="Arial"/>
                <w:sz w:val="20"/>
              </w:rPr>
              <w:t>3</w:t>
            </w:r>
          </w:p>
        </w:tc>
        <w:tc>
          <w:tcPr>
            <w:tcW w:w="3718" w:type="dxa"/>
            <w:tcBorders>
              <w:top w:val="single" w:sz="4" w:space="0" w:color="000000"/>
              <w:left w:val="single" w:sz="4" w:space="0" w:color="000000"/>
              <w:bottom w:val="single" w:sz="4" w:space="0" w:color="000000"/>
              <w:right w:val="single" w:sz="4" w:space="0" w:color="000000"/>
            </w:tcBorders>
          </w:tcPr>
          <w:p w14:paraId="30271BA2" w14:textId="77777777" w:rsidR="00A35E19" w:rsidRDefault="00A35E19" w:rsidP="00B025D7">
            <w:pPr>
              <w:spacing w:before="100" w:beforeAutospacing="1" w:after="100" w:afterAutospacing="1"/>
              <w:rPr>
                <w:rFonts w:ascii="Arial" w:hAnsi="Arial" w:cs="Arial"/>
                <w:sz w:val="20"/>
              </w:rPr>
            </w:pPr>
            <w:r>
              <w:rPr>
                <w:rFonts w:ascii="Arial" w:hAnsi="Arial" w:cs="Arial"/>
                <w:sz w:val="20"/>
              </w:rPr>
              <w:t>add "if present" after "otherwise, the MLD shall set the EMLMR Support subfield to 0"</w:t>
            </w:r>
          </w:p>
        </w:tc>
        <w:tc>
          <w:tcPr>
            <w:tcW w:w="2676" w:type="dxa"/>
            <w:tcBorders>
              <w:top w:val="single" w:sz="4" w:space="0" w:color="000000"/>
              <w:left w:val="single" w:sz="4" w:space="0" w:color="000000"/>
              <w:bottom w:val="single" w:sz="4" w:space="0" w:color="000000"/>
              <w:right w:val="single" w:sz="4" w:space="0" w:color="000000"/>
            </w:tcBorders>
          </w:tcPr>
          <w:p w14:paraId="675BD2EB" w14:textId="77777777" w:rsidR="00A35E19" w:rsidRDefault="00A35E19" w:rsidP="00B025D7">
            <w:pPr>
              <w:spacing w:before="100" w:beforeAutospacing="1" w:after="100" w:afterAutospacing="1"/>
              <w:rPr>
                <w:rFonts w:ascii="Arial" w:hAnsi="Arial" w:cs="Arial"/>
                <w:sz w:val="20"/>
              </w:rPr>
            </w:pPr>
            <w:r>
              <w:rPr>
                <w:rFonts w:ascii="Arial" w:hAnsi="Arial" w:cs="Arial"/>
                <w:sz w:val="20"/>
              </w:rPr>
              <w:t>as in comment.</w:t>
            </w:r>
          </w:p>
        </w:tc>
        <w:tc>
          <w:tcPr>
            <w:tcW w:w="2202" w:type="dxa"/>
            <w:tcBorders>
              <w:top w:val="single" w:sz="4" w:space="0" w:color="000000"/>
              <w:left w:val="single" w:sz="4" w:space="0" w:color="000000"/>
              <w:bottom w:val="single" w:sz="4" w:space="0" w:color="000000"/>
              <w:right w:val="single" w:sz="4" w:space="0" w:color="000000"/>
            </w:tcBorders>
          </w:tcPr>
          <w:p w14:paraId="48B75CA2" w14:textId="70181890" w:rsidR="00A35E19" w:rsidRPr="00821599" w:rsidRDefault="00821599" w:rsidP="00B025D7">
            <w:pPr>
              <w:spacing w:before="100" w:beforeAutospacing="1" w:after="100" w:afterAutospacing="1"/>
              <w:rPr>
                <w:rFonts w:ascii="Arial" w:hAnsi="Arial" w:cs="Arial"/>
                <w:sz w:val="18"/>
                <w:szCs w:val="18"/>
              </w:rPr>
            </w:pPr>
            <w:r w:rsidRPr="00821599">
              <w:rPr>
                <w:rFonts w:ascii="Arial" w:hAnsi="Arial" w:cs="Arial"/>
                <w:sz w:val="18"/>
                <w:szCs w:val="18"/>
              </w:rPr>
              <w:t>Accepted</w:t>
            </w:r>
          </w:p>
        </w:tc>
      </w:tr>
      <w:tr w:rsidR="00A35E19" w14:paraId="700132AE"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AFB0CF0" w14:textId="77777777" w:rsidR="00A35E19" w:rsidRDefault="00A35E19" w:rsidP="00B025D7">
            <w:pPr>
              <w:spacing w:before="100" w:beforeAutospacing="1" w:after="100" w:afterAutospacing="1"/>
              <w:rPr>
                <w:rFonts w:ascii="Arial" w:hAnsi="Arial" w:cs="Arial"/>
                <w:sz w:val="20"/>
              </w:rPr>
            </w:pPr>
            <w:r>
              <w:rPr>
                <w:rFonts w:ascii="Arial" w:hAnsi="Arial" w:cs="Arial"/>
                <w:sz w:val="20"/>
              </w:rPr>
              <w:t>10369</w:t>
            </w:r>
          </w:p>
        </w:tc>
        <w:tc>
          <w:tcPr>
            <w:tcW w:w="575" w:type="dxa"/>
            <w:tcBorders>
              <w:top w:val="single" w:sz="4" w:space="0" w:color="000000"/>
              <w:left w:val="single" w:sz="4" w:space="0" w:color="000000"/>
              <w:bottom w:val="single" w:sz="4" w:space="0" w:color="000000"/>
              <w:right w:val="single" w:sz="4" w:space="0" w:color="000000"/>
            </w:tcBorders>
          </w:tcPr>
          <w:p w14:paraId="0C2C5B1C" w14:textId="77777777" w:rsidR="00A35E19" w:rsidRDefault="00A35E1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1CB007D5" w14:textId="77777777" w:rsidR="00A35E19" w:rsidRDefault="00A35E19" w:rsidP="00B025D7">
            <w:pPr>
              <w:spacing w:before="100" w:beforeAutospacing="1" w:after="100" w:afterAutospacing="1"/>
              <w:rPr>
                <w:rFonts w:ascii="Arial" w:hAnsi="Arial" w:cs="Arial"/>
                <w:sz w:val="20"/>
              </w:rPr>
            </w:pPr>
            <w:r>
              <w:rPr>
                <w:rFonts w:ascii="Arial" w:hAnsi="Arial" w:cs="Arial"/>
                <w:sz w:val="20"/>
              </w:rPr>
              <w:t>6</w:t>
            </w:r>
          </w:p>
        </w:tc>
        <w:tc>
          <w:tcPr>
            <w:tcW w:w="3718" w:type="dxa"/>
            <w:tcBorders>
              <w:top w:val="single" w:sz="4" w:space="0" w:color="000000"/>
              <w:left w:val="single" w:sz="4" w:space="0" w:color="000000"/>
              <w:bottom w:val="single" w:sz="4" w:space="0" w:color="000000"/>
              <w:right w:val="single" w:sz="4" w:space="0" w:color="000000"/>
            </w:tcBorders>
          </w:tcPr>
          <w:p w14:paraId="282934DF" w14:textId="77777777" w:rsidR="00A35E19" w:rsidRDefault="00A35E19" w:rsidP="00B025D7">
            <w:pPr>
              <w:spacing w:before="100" w:beforeAutospacing="1" w:after="100" w:afterAutospacing="1"/>
              <w:rPr>
                <w:rFonts w:ascii="Arial" w:hAnsi="Arial" w:cs="Arial"/>
                <w:sz w:val="20"/>
              </w:rPr>
            </w:pPr>
            <w:r>
              <w:rPr>
                <w:rFonts w:ascii="Arial" w:hAnsi="Arial" w:cs="Arial"/>
                <w:sz w:val="20"/>
              </w:rPr>
              <w:t>"An MLD with dot11EHTEMLMROptionImplemented equal to true shall indicate the number of spatial streams NSS that a non-AP MLD supports ..."</w:t>
            </w:r>
            <w:r>
              <w:rPr>
                <w:rFonts w:ascii="Arial" w:hAnsi="Arial" w:cs="Arial"/>
                <w:sz w:val="20"/>
              </w:rPr>
              <w:br/>
              <w:t>"An MLD" at the beginning should be the same with "a non-AP MLD" in the middle of the sentence.</w:t>
            </w:r>
          </w:p>
        </w:tc>
        <w:tc>
          <w:tcPr>
            <w:tcW w:w="2676" w:type="dxa"/>
            <w:tcBorders>
              <w:top w:val="single" w:sz="4" w:space="0" w:color="000000"/>
              <w:left w:val="single" w:sz="4" w:space="0" w:color="000000"/>
              <w:bottom w:val="single" w:sz="4" w:space="0" w:color="000000"/>
              <w:right w:val="single" w:sz="4" w:space="0" w:color="000000"/>
            </w:tcBorders>
          </w:tcPr>
          <w:p w14:paraId="4FDE1538" w14:textId="77777777" w:rsidR="00A35E19" w:rsidRDefault="00A35E19" w:rsidP="00B025D7">
            <w:pPr>
              <w:spacing w:before="100" w:beforeAutospacing="1" w:after="100" w:afterAutospacing="1"/>
              <w:rPr>
                <w:rFonts w:ascii="Arial" w:hAnsi="Arial" w:cs="Arial"/>
                <w:sz w:val="20"/>
              </w:rPr>
            </w:pPr>
            <w:r>
              <w:rPr>
                <w:rFonts w:ascii="Arial" w:hAnsi="Arial" w:cs="Arial"/>
                <w:sz w:val="20"/>
              </w:rPr>
              <w:t>Change it to read "An non-AP MLD with dot11EHTEMLMROptionImplemented equal to true shall indicate the number of spatial streams NSS that the non-AP MLD supports ...".</w:t>
            </w:r>
          </w:p>
        </w:tc>
        <w:tc>
          <w:tcPr>
            <w:tcW w:w="2202" w:type="dxa"/>
            <w:tcBorders>
              <w:top w:val="single" w:sz="4" w:space="0" w:color="000000"/>
              <w:left w:val="single" w:sz="4" w:space="0" w:color="000000"/>
              <w:bottom w:val="single" w:sz="4" w:space="0" w:color="000000"/>
              <w:right w:val="single" w:sz="4" w:space="0" w:color="000000"/>
            </w:tcBorders>
          </w:tcPr>
          <w:p w14:paraId="15E0E6C1" w14:textId="7F8D4A06" w:rsidR="00A35E19" w:rsidRPr="007C59BE" w:rsidRDefault="00B92661" w:rsidP="00B025D7">
            <w:pPr>
              <w:spacing w:before="100" w:beforeAutospacing="1" w:after="100" w:afterAutospacing="1"/>
              <w:rPr>
                <w:rFonts w:ascii="Arial" w:hAnsi="Arial" w:cs="Arial"/>
                <w:sz w:val="18"/>
                <w:szCs w:val="18"/>
              </w:rPr>
            </w:pPr>
            <w:r>
              <w:rPr>
                <w:rFonts w:ascii="Arial" w:hAnsi="Arial" w:cs="Arial"/>
                <w:sz w:val="18"/>
                <w:szCs w:val="18"/>
              </w:rPr>
              <w:t>Accepted</w:t>
            </w:r>
          </w:p>
        </w:tc>
      </w:tr>
      <w:tr w:rsidR="00A35E19" w14:paraId="45BEA3AD"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90242BB" w14:textId="77777777" w:rsidR="00A35E19" w:rsidRDefault="00A35E19" w:rsidP="00B025D7">
            <w:pPr>
              <w:spacing w:before="100" w:beforeAutospacing="1" w:after="100" w:afterAutospacing="1"/>
              <w:rPr>
                <w:rFonts w:ascii="Arial" w:hAnsi="Arial" w:cs="Arial"/>
                <w:sz w:val="20"/>
              </w:rPr>
            </w:pPr>
            <w:r>
              <w:rPr>
                <w:rFonts w:ascii="Arial" w:hAnsi="Arial" w:cs="Arial"/>
                <w:sz w:val="20"/>
              </w:rPr>
              <w:t>10509</w:t>
            </w:r>
          </w:p>
        </w:tc>
        <w:tc>
          <w:tcPr>
            <w:tcW w:w="575" w:type="dxa"/>
            <w:tcBorders>
              <w:top w:val="single" w:sz="4" w:space="0" w:color="000000"/>
              <w:left w:val="single" w:sz="4" w:space="0" w:color="000000"/>
              <w:bottom w:val="single" w:sz="4" w:space="0" w:color="000000"/>
              <w:right w:val="single" w:sz="4" w:space="0" w:color="000000"/>
            </w:tcBorders>
          </w:tcPr>
          <w:p w14:paraId="66C6F425" w14:textId="77777777" w:rsidR="00A35E19" w:rsidRDefault="00A35E1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79912527" w14:textId="77777777" w:rsidR="00A35E19" w:rsidRDefault="00A35E19" w:rsidP="00B025D7">
            <w:pPr>
              <w:spacing w:before="100" w:beforeAutospacing="1" w:after="100" w:afterAutospacing="1"/>
              <w:rPr>
                <w:rFonts w:ascii="Arial" w:hAnsi="Arial" w:cs="Arial"/>
                <w:sz w:val="20"/>
              </w:rPr>
            </w:pPr>
            <w:r>
              <w:rPr>
                <w:rFonts w:ascii="Arial" w:hAnsi="Arial" w:cs="Arial"/>
                <w:sz w:val="20"/>
              </w:rPr>
              <w:t>6</w:t>
            </w:r>
          </w:p>
        </w:tc>
        <w:tc>
          <w:tcPr>
            <w:tcW w:w="3718" w:type="dxa"/>
            <w:tcBorders>
              <w:top w:val="single" w:sz="4" w:space="0" w:color="000000"/>
              <w:left w:val="single" w:sz="4" w:space="0" w:color="000000"/>
              <w:bottom w:val="single" w:sz="4" w:space="0" w:color="000000"/>
              <w:right w:val="single" w:sz="4" w:space="0" w:color="000000"/>
            </w:tcBorders>
          </w:tcPr>
          <w:p w14:paraId="504B30B8" w14:textId="77777777" w:rsidR="00A35E19" w:rsidRDefault="00A35E19" w:rsidP="00B025D7">
            <w:pPr>
              <w:spacing w:before="100" w:beforeAutospacing="1" w:after="100" w:afterAutospacing="1"/>
              <w:rPr>
                <w:rFonts w:ascii="Arial" w:hAnsi="Arial" w:cs="Arial"/>
                <w:sz w:val="20"/>
              </w:rPr>
            </w:pPr>
            <w:r>
              <w:rPr>
                <w:rFonts w:ascii="Arial" w:hAnsi="Arial" w:cs="Arial"/>
                <w:sz w:val="20"/>
              </w:rPr>
              <w:t>"shall indicate the number of spatial streams N</w:t>
            </w:r>
            <w:r>
              <w:rPr>
                <w:rFonts w:ascii="Arial" w:hAnsi="Arial" w:cs="Arial"/>
                <w:sz w:val="20"/>
              </w:rPr>
              <w:br/>
              <w:t>SS that a non-AP MLD supports".  Is this per link (and a field per link) or a single value for all links?</w:t>
            </w:r>
          </w:p>
        </w:tc>
        <w:tc>
          <w:tcPr>
            <w:tcW w:w="2676" w:type="dxa"/>
            <w:tcBorders>
              <w:top w:val="single" w:sz="4" w:space="0" w:color="000000"/>
              <w:left w:val="single" w:sz="4" w:space="0" w:color="000000"/>
              <w:bottom w:val="single" w:sz="4" w:space="0" w:color="000000"/>
              <w:right w:val="single" w:sz="4" w:space="0" w:color="000000"/>
            </w:tcBorders>
          </w:tcPr>
          <w:p w14:paraId="6F98DDE1" w14:textId="77777777" w:rsidR="00A35E19" w:rsidRDefault="00A35E19" w:rsidP="00B025D7">
            <w:pPr>
              <w:spacing w:before="100" w:beforeAutospacing="1" w:after="100" w:afterAutospacing="1"/>
              <w:rPr>
                <w:rFonts w:ascii="Arial" w:hAnsi="Arial" w:cs="Arial"/>
                <w:sz w:val="20"/>
              </w:rPr>
            </w:pPr>
            <w:r>
              <w:rPr>
                <w:rFonts w:ascii="Arial" w:hAnsi="Arial" w:cs="Arial"/>
                <w:sz w:val="20"/>
              </w:rPr>
              <w:t>clarify</w:t>
            </w:r>
          </w:p>
        </w:tc>
        <w:tc>
          <w:tcPr>
            <w:tcW w:w="2202" w:type="dxa"/>
            <w:tcBorders>
              <w:top w:val="single" w:sz="4" w:space="0" w:color="000000"/>
              <w:left w:val="single" w:sz="4" w:space="0" w:color="000000"/>
              <w:bottom w:val="single" w:sz="4" w:space="0" w:color="000000"/>
              <w:right w:val="single" w:sz="4" w:space="0" w:color="000000"/>
            </w:tcBorders>
          </w:tcPr>
          <w:p w14:paraId="451EC3ED" w14:textId="77777777" w:rsidR="00A35E19" w:rsidRPr="006D70C5" w:rsidRDefault="006D70C5" w:rsidP="00B025D7">
            <w:pPr>
              <w:spacing w:before="100" w:beforeAutospacing="1" w:after="100" w:afterAutospacing="1"/>
              <w:rPr>
                <w:rFonts w:ascii="Arial" w:hAnsi="Arial" w:cs="Arial"/>
                <w:sz w:val="18"/>
                <w:szCs w:val="18"/>
              </w:rPr>
            </w:pPr>
            <w:r w:rsidRPr="006D70C5">
              <w:rPr>
                <w:rFonts w:ascii="Arial" w:hAnsi="Arial" w:cs="Arial"/>
                <w:sz w:val="18"/>
                <w:szCs w:val="18"/>
              </w:rPr>
              <w:t>Rejected</w:t>
            </w:r>
          </w:p>
          <w:p w14:paraId="2283634B" w14:textId="77777777" w:rsidR="006D70C5" w:rsidRPr="006D70C5" w:rsidRDefault="006D70C5" w:rsidP="00B025D7">
            <w:pPr>
              <w:spacing w:before="100" w:beforeAutospacing="1" w:after="100" w:afterAutospacing="1"/>
              <w:rPr>
                <w:rFonts w:ascii="Arial" w:hAnsi="Arial" w:cs="Arial"/>
                <w:sz w:val="18"/>
                <w:szCs w:val="18"/>
              </w:rPr>
            </w:pPr>
          </w:p>
          <w:p w14:paraId="5684F52D" w14:textId="496AD1D1" w:rsidR="006D70C5" w:rsidRDefault="006D70C5" w:rsidP="00B025D7">
            <w:pPr>
              <w:spacing w:before="100" w:beforeAutospacing="1" w:after="100" w:afterAutospacing="1"/>
              <w:rPr>
                <w:rFonts w:ascii="Arial" w:hAnsi="Arial" w:cs="Arial"/>
                <w:b/>
                <w:bCs/>
                <w:sz w:val="18"/>
                <w:szCs w:val="18"/>
              </w:rPr>
            </w:pPr>
            <w:r w:rsidRPr="006D70C5">
              <w:rPr>
                <w:rFonts w:ascii="Arial" w:hAnsi="Arial" w:cs="Arial"/>
                <w:sz w:val="18"/>
                <w:szCs w:val="18"/>
              </w:rPr>
              <w:t xml:space="preserve">Discussion: as mentioned in the sentence, the MCS, </w:t>
            </w:r>
            <w:proofErr w:type="spellStart"/>
            <w:r w:rsidRPr="006D70C5">
              <w:rPr>
                <w:rFonts w:ascii="Arial" w:hAnsi="Arial" w:cs="Arial"/>
                <w:sz w:val="18"/>
                <w:szCs w:val="18"/>
              </w:rPr>
              <w:t>Nss</w:t>
            </w:r>
            <w:proofErr w:type="spellEnd"/>
            <w:r w:rsidRPr="006D70C5">
              <w:rPr>
                <w:rFonts w:ascii="Arial" w:hAnsi="Arial" w:cs="Arial"/>
                <w:sz w:val="18"/>
                <w:szCs w:val="18"/>
              </w:rPr>
              <w:t xml:space="preserve"> are used for EMLMR operation, i.e. all the EMLMR links.</w:t>
            </w:r>
          </w:p>
        </w:tc>
      </w:tr>
      <w:tr w:rsidR="00A35E19" w14:paraId="26B18978"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3D9A0601"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11465</w:t>
            </w:r>
          </w:p>
        </w:tc>
        <w:tc>
          <w:tcPr>
            <w:tcW w:w="575" w:type="dxa"/>
            <w:tcBorders>
              <w:top w:val="single" w:sz="4" w:space="0" w:color="000000"/>
              <w:left w:val="single" w:sz="4" w:space="0" w:color="000000"/>
              <w:bottom w:val="single" w:sz="4" w:space="0" w:color="000000"/>
              <w:right w:val="single" w:sz="4" w:space="0" w:color="000000"/>
            </w:tcBorders>
          </w:tcPr>
          <w:p w14:paraId="58E52C41"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6ADF95EC"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6</w:t>
            </w:r>
          </w:p>
        </w:tc>
        <w:tc>
          <w:tcPr>
            <w:tcW w:w="3718" w:type="dxa"/>
            <w:tcBorders>
              <w:top w:val="single" w:sz="4" w:space="0" w:color="000000"/>
              <w:left w:val="single" w:sz="4" w:space="0" w:color="000000"/>
              <w:bottom w:val="single" w:sz="4" w:space="0" w:color="000000"/>
              <w:right w:val="single" w:sz="4" w:space="0" w:color="000000"/>
            </w:tcBorders>
          </w:tcPr>
          <w:p w14:paraId="1E87768C"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This statement applies only to a non-AP MLD. Replace 'An MLD with dot11EHTEMLMROptionImplemented...' to 'A *non-AP* MLD with ...'</w:t>
            </w:r>
          </w:p>
        </w:tc>
        <w:tc>
          <w:tcPr>
            <w:tcW w:w="2676" w:type="dxa"/>
            <w:tcBorders>
              <w:top w:val="single" w:sz="4" w:space="0" w:color="000000"/>
              <w:left w:val="single" w:sz="4" w:space="0" w:color="000000"/>
              <w:bottom w:val="single" w:sz="4" w:space="0" w:color="000000"/>
              <w:right w:val="single" w:sz="4" w:space="0" w:color="000000"/>
            </w:tcBorders>
          </w:tcPr>
          <w:p w14:paraId="4DDB9D6B"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As in comment</w:t>
            </w:r>
          </w:p>
        </w:tc>
        <w:tc>
          <w:tcPr>
            <w:tcW w:w="2202" w:type="dxa"/>
            <w:tcBorders>
              <w:top w:val="single" w:sz="4" w:space="0" w:color="000000"/>
              <w:left w:val="single" w:sz="4" w:space="0" w:color="000000"/>
              <w:bottom w:val="single" w:sz="4" w:space="0" w:color="000000"/>
              <w:right w:val="single" w:sz="4" w:space="0" w:color="000000"/>
            </w:tcBorders>
          </w:tcPr>
          <w:p w14:paraId="7726A1AE" w14:textId="77777777" w:rsidR="00A35E19" w:rsidRDefault="006D70C5" w:rsidP="00B025D7">
            <w:pPr>
              <w:spacing w:before="100" w:beforeAutospacing="1" w:after="100" w:afterAutospacing="1"/>
              <w:rPr>
                <w:rFonts w:ascii="Arial" w:hAnsi="Arial" w:cs="Arial"/>
                <w:sz w:val="18"/>
                <w:szCs w:val="18"/>
              </w:rPr>
            </w:pPr>
            <w:r>
              <w:rPr>
                <w:rFonts w:ascii="Arial" w:hAnsi="Arial" w:cs="Arial"/>
                <w:sz w:val="18"/>
                <w:szCs w:val="18"/>
              </w:rPr>
              <w:t>Revised</w:t>
            </w:r>
          </w:p>
          <w:p w14:paraId="7754B89D" w14:textId="77777777" w:rsidR="006D70C5" w:rsidRDefault="006D70C5" w:rsidP="00B025D7">
            <w:pPr>
              <w:spacing w:before="100" w:beforeAutospacing="1" w:after="100" w:afterAutospacing="1"/>
              <w:rPr>
                <w:rFonts w:ascii="Arial" w:hAnsi="Arial" w:cs="Arial"/>
                <w:sz w:val="18"/>
                <w:szCs w:val="18"/>
              </w:rPr>
            </w:pPr>
          </w:p>
          <w:p w14:paraId="7D32F36D" w14:textId="2E5D0F66" w:rsidR="006D70C5" w:rsidRPr="00BE3BD8" w:rsidRDefault="006D70C5" w:rsidP="00B025D7">
            <w:pPr>
              <w:spacing w:before="100" w:beforeAutospacing="1" w:after="100" w:afterAutospacing="1"/>
              <w:rPr>
                <w:rFonts w:ascii="Arial" w:hAnsi="Arial" w:cs="Arial"/>
                <w:sz w:val="18"/>
                <w:szCs w:val="18"/>
              </w:rPr>
            </w:pPr>
            <w:r>
              <w:rPr>
                <w:rFonts w:ascii="Arial" w:hAnsi="Arial" w:cs="Arial"/>
                <w:sz w:val="18"/>
                <w:szCs w:val="18"/>
              </w:rPr>
              <w:t>The change is covered by the accepted CID 10369</w:t>
            </w:r>
          </w:p>
        </w:tc>
      </w:tr>
      <w:tr w:rsidR="00A35E19" w14:paraId="3E976670"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33C06E6F"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10043</w:t>
            </w:r>
          </w:p>
        </w:tc>
        <w:tc>
          <w:tcPr>
            <w:tcW w:w="575" w:type="dxa"/>
            <w:tcBorders>
              <w:top w:val="single" w:sz="4" w:space="0" w:color="000000"/>
              <w:left w:val="single" w:sz="4" w:space="0" w:color="000000"/>
              <w:bottom w:val="single" w:sz="4" w:space="0" w:color="000000"/>
              <w:right w:val="single" w:sz="4" w:space="0" w:color="000000"/>
            </w:tcBorders>
          </w:tcPr>
          <w:p w14:paraId="78596FEA"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1A274AD0"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8</w:t>
            </w:r>
          </w:p>
        </w:tc>
        <w:tc>
          <w:tcPr>
            <w:tcW w:w="3718" w:type="dxa"/>
            <w:tcBorders>
              <w:top w:val="single" w:sz="4" w:space="0" w:color="000000"/>
              <w:left w:val="single" w:sz="4" w:space="0" w:color="000000"/>
              <w:bottom w:val="single" w:sz="4" w:space="0" w:color="000000"/>
              <w:right w:val="single" w:sz="4" w:space="0" w:color="000000"/>
            </w:tcBorders>
          </w:tcPr>
          <w:p w14:paraId="706DC921"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From the current text, it's not clear what is the RX Max NSS and TX Max NSS should be set for NSS in EMLMR Supported MCS and NSS Set subfield. Is the max RX and TX NSS should be larger than or sum of each links RX and TX spatial streams?</w:t>
            </w:r>
          </w:p>
        </w:tc>
        <w:tc>
          <w:tcPr>
            <w:tcW w:w="2676" w:type="dxa"/>
            <w:tcBorders>
              <w:top w:val="single" w:sz="4" w:space="0" w:color="000000"/>
              <w:left w:val="single" w:sz="4" w:space="0" w:color="000000"/>
              <w:bottom w:val="single" w:sz="4" w:space="0" w:color="000000"/>
              <w:right w:val="single" w:sz="4" w:space="0" w:color="000000"/>
            </w:tcBorders>
          </w:tcPr>
          <w:p w14:paraId="3EC9E056"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please specify what is the max TX/RX NSS in EMLMR mode of operation</w:t>
            </w:r>
          </w:p>
        </w:tc>
        <w:tc>
          <w:tcPr>
            <w:tcW w:w="2202" w:type="dxa"/>
            <w:tcBorders>
              <w:top w:val="single" w:sz="4" w:space="0" w:color="000000"/>
              <w:left w:val="single" w:sz="4" w:space="0" w:color="000000"/>
              <w:bottom w:val="single" w:sz="4" w:space="0" w:color="000000"/>
              <w:right w:val="single" w:sz="4" w:space="0" w:color="000000"/>
            </w:tcBorders>
          </w:tcPr>
          <w:p w14:paraId="437933FE" w14:textId="77777777" w:rsidR="00A35E19" w:rsidRPr="002A2D0C" w:rsidRDefault="002A2D0C" w:rsidP="00B025D7">
            <w:pPr>
              <w:spacing w:before="100" w:beforeAutospacing="1" w:after="100" w:afterAutospacing="1"/>
              <w:rPr>
                <w:rFonts w:ascii="Arial" w:hAnsi="Arial" w:cs="Arial"/>
                <w:sz w:val="18"/>
                <w:szCs w:val="18"/>
              </w:rPr>
            </w:pPr>
            <w:r w:rsidRPr="002A2D0C">
              <w:rPr>
                <w:rFonts w:ascii="Arial" w:hAnsi="Arial" w:cs="Arial"/>
                <w:sz w:val="18"/>
                <w:szCs w:val="18"/>
              </w:rPr>
              <w:t>Revised</w:t>
            </w:r>
          </w:p>
          <w:p w14:paraId="0BB10665" w14:textId="0C238D12" w:rsidR="002A2D0C" w:rsidRDefault="002A2D0C" w:rsidP="00B025D7">
            <w:pPr>
              <w:spacing w:before="100" w:beforeAutospacing="1" w:after="100" w:afterAutospacing="1"/>
              <w:rPr>
                <w:rFonts w:ascii="Arial" w:hAnsi="Arial" w:cs="Arial"/>
                <w:sz w:val="18"/>
                <w:szCs w:val="18"/>
              </w:rPr>
            </w:pPr>
            <w:r w:rsidRPr="002A2D0C">
              <w:rPr>
                <w:rFonts w:ascii="Arial" w:hAnsi="Arial" w:cs="Arial"/>
                <w:sz w:val="18"/>
                <w:szCs w:val="18"/>
              </w:rPr>
              <w:t xml:space="preserve">Discussion: the announced Rx </w:t>
            </w:r>
            <w:proofErr w:type="spellStart"/>
            <w:r w:rsidRPr="002A2D0C">
              <w:rPr>
                <w:rFonts w:ascii="Arial" w:hAnsi="Arial" w:cs="Arial"/>
                <w:sz w:val="18"/>
                <w:szCs w:val="18"/>
              </w:rPr>
              <w:t>Nss</w:t>
            </w:r>
            <w:proofErr w:type="spellEnd"/>
            <w:r w:rsidRPr="002A2D0C">
              <w:rPr>
                <w:rFonts w:ascii="Arial" w:hAnsi="Arial" w:cs="Arial"/>
                <w:sz w:val="18"/>
                <w:szCs w:val="18"/>
              </w:rPr>
              <w:t xml:space="preserve"> and Tx </w:t>
            </w:r>
            <w:proofErr w:type="spellStart"/>
            <w:r w:rsidRPr="002A2D0C">
              <w:rPr>
                <w:rFonts w:ascii="Arial" w:hAnsi="Arial" w:cs="Arial"/>
                <w:sz w:val="18"/>
                <w:szCs w:val="18"/>
              </w:rPr>
              <w:t>Nss</w:t>
            </w:r>
            <w:proofErr w:type="spellEnd"/>
            <w:r w:rsidRPr="002A2D0C">
              <w:rPr>
                <w:rFonts w:ascii="Arial" w:hAnsi="Arial" w:cs="Arial"/>
                <w:sz w:val="18"/>
                <w:szCs w:val="18"/>
              </w:rPr>
              <w:t xml:space="preserve"> are the </w:t>
            </w:r>
            <w:proofErr w:type="spellStart"/>
            <w:r w:rsidRPr="002A2D0C">
              <w:rPr>
                <w:rFonts w:ascii="Arial" w:hAnsi="Arial" w:cs="Arial"/>
                <w:sz w:val="18"/>
                <w:szCs w:val="18"/>
              </w:rPr>
              <w:t>capabilitites</w:t>
            </w:r>
            <w:proofErr w:type="spellEnd"/>
            <w:r w:rsidRPr="002A2D0C">
              <w:rPr>
                <w:rFonts w:ascii="Arial" w:hAnsi="Arial" w:cs="Arial"/>
                <w:sz w:val="18"/>
                <w:szCs w:val="18"/>
              </w:rPr>
              <w:t xml:space="preserve"> after the radio switch from the other EMLMR links to the EMLMR link where the initial frame is received from the AP affiliated with the associated AP MLD on the EMLMR link. </w:t>
            </w:r>
            <w:r w:rsidR="003751D2">
              <w:rPr>
                <w:rFonts w:ascii="Arial" w:hAnsi="Arial" w:cs="Arial"/>
                <w:sz w:val="18"/>
                <w:szCs w:val="18"/>
              </w:rPr>
              <w:t>T</w:t>
            </w:r>
            <w:r w:rsidRPr="002A2D0C">
              <w:rPr>
                <w:rFonts w:ascii="Arial" w:hAnsi="Arial" w:cs="Arial"/>
                <w:sz w:val="18"/>
                <w:szCs w:val="18"/>
              </w:rPr>
              <w:t xml:space="preserve">he value of the announced Rx and TX </w:t>
            </w:r>
            <w:proofErr w:type="spellStart"/>
            <w:r w:rsidRPr="002A2D0C">
              <w:rPr>
                <w:rFonts w:ascii="Arial" w:hAnsi="Arial" w:cs="Arial"/>
                <w:sz w:val="18"/>
                <w:szCs w:val="18"/>
              </w:rPr>
              <w:t>Nss</w:t>
            </w:r>
            <w:proofErr w:type="spellEnd"/>
            <w:r w:rsidRPr="002A2D0C">
              <w:rPr>
                <w:rFonts w:ascii="Arial" w:hAnsi="Arial" w:cs="Arial"/>
                <w:sz w:val="18"/>
                <w:szCs w:val="18"/>
              </w:rPr>
              <w:t xml:space="preserve"> are not less than the Rx and Tx </w:t>
            </w:r>
            <w:proofErr w:type="spellStart"/>
            <w:r w:rsidRPr="002A2D0C">
              <w:rPr>
                <w:rFonts w:ascii="Arial" w:hAnsi="Arial" w:cs="Arial"/>
                <w:sz w:val="18"/>
                <w:szCs w:val="18"/>
              </w:rPr>
              <w:t>Nss</w:t>
            </w:r>
            <w:proofErr w:type="spellEnd"/>
            <w:r w:rsidRPr="002A2D0C">
              <w:rPr>
                <w:rFonts w:ascii="Arial" w:hAnsi="Arial" w:cs="Arial"/>
                <w:sz w:val="18"/>
                <w:szCs w:val="18"/>
              </w:rPr>
              <w:t xml:space="preserve"> of each EMLMR link. </w:t>
            </w:r>
          </w:p>
          <w:p w14:paraId="61B02C11" w14:textId="4D5046A7" w:rsidR="00CA512E" w:rsidRPr="002A2D0C" w:rsidRDefault="00CA512E" w:rsidP="00B025D7">
            <w:pPr>
              <w:spacing w:before="100" w:beforeAutospacing="1" w:after="100" w:afterAutospacing="1"/>
              <w:rPr>
                <w:rFonts w:ascii="Arial" w:hAnsi="Arial" w:cs="Arial"/>
                <w:sz w:val="18"/>
                <w:szCs w:val="18"/>
              </w:rPr>
            </w:pPr>
            <w:r>
              <w:rPr>
                <w:rFonts w:ascii="Arial" w:hAnsi="Arial" w:cs="Arial"/>
                <w:sz w:val="18"/>
                <w:szCs w:val="18"/>
              </w:rPr>
              <w:lastRenderedPageBreak/>
              <w:t xml:space="preserve">TGbe editor to make change in THIS DOCUMENT with CID </w:t>
            </w:r>
            <w:r w:rsidR="00104443">
              <w:rPr>
                <w:rFonts w:ascii="Arial" w:hAnsi="Arial" w:cs="Arial"/>
                <w:sz w:val="18"/>
                <w:szCs w:val="18"/>
              </w:rPr>
              <w:t>tag</w:t>
            </w:r>
            <w:r>
              <w:rPr>
                <w:rFonts w:ascii="Arial" w:hAnsi="Arial" w:cs="Arial"/>
                <w:sz w:val="18"/>
                <w:szCs w:val="18"/>
              </w:rPr>
              <w:t xml:space="preserve"> 10043</w:t>
            </w:r>
          </w:p>
        </w:tc>
      </w:tr>
      <w:tr w:rsidR="00A35E19" w14:paraId="5434E149"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FE7CCC1" w14:textId="77777777" w:rsidR="00A35E19" w:rsidRDefault="00A35E19" w:rsidP="00B025D7">
            <w:pPr>
              <w:spacing w:before="100" w:beforeAutospacing="1" w:after="100" w:afterAutospacing="1"/>
              <w:rPr>
                <w:rFonts w:ascii="Arial" w:hAnsi="Arial" w:cs="Arial"/>
                <w:sz w:val="20"/>
              </w:rPr>
            </w:pPr>
            <w:r>
              <w:rPr>
                <w:rFonts w:ascii="Arial" w:hAnsi="Arial" w:cs="Arial"/>
                <w:sz w:val="20"/>
              </w:rPr>
              <w:lastRenderedPageBreak/>
              <w:t>12875</w:t>
            </w:r>
          </w:p>
        </w:tc>
        <w:tc>
          <w:tcPr>
            <w:tcW w:w="575" w:type="dxa"/>
            <w:tcBorders>
              <w:top w:val="single" w:sz="4" w:space="0" w:color="000000"/>
              <w:left w:val="single" w:sz="4" w:space="0" w:color="000000"/>
              <w:bottom w:val="single" w:sz="4" w:space="0" w:color="000000"/>
              <w:right w:val="single" w:sz="4" w:space="0" w:color="000000"/>
            </w:tcBorders>
          </w:tcPr>
          <w:p w14:paraId="7AA7058A" w14:textId="77777777" w:rsidR="00A35E19" w:rsidRDefault="00A35E1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748C8208" w14:textId="77777777" w:rsidR="00A35E19" w:rsidRDefault="00A35E19" w:rsidP="00B025D7">
            <w:pPr>
              <w:spacing w:before="100" w:beforeAutospacing="1" w:after="100" w:afterAutospacing="1"/>
              <w:rPr>
                <w:rFonts w:ascii="Arial" w:hAnsi="Arial" w:cs="Arial"/>
                <w:sz w:val="20"/>
              </w:rPr>
            </w:pPr>
            <w:r>
              <w:rPr>
                <w:rFonts w:ascii="Arial" w:hAnsi="Arial" w:cs="Arial"/>
                <w:sz w:val="20"/>
              </w:rPr>
              <w:t>23</w:t>
            </w:r>
          </w:p>
        </w:tc>
        <w:tc>
          <w:tcPr>
            <w:tcW w:w="3718" w:type="dxa"/>
            <w:tcBorders>
              <w:top w:val="single" w:sz="4" w:space="0" w:color="000000"/>
              <w:left w:val="single" w:sz="4" w:space="0" w:color="000000"/>
              <w:bottom w:val="single" w:sz="4" w:space="0" w:color="000000"/>
              <w:right w:val="single" w:sz="4" w:space="0" w:color="000000"/>
            </w:tcBorders>
          </w:tcPr>
          <w:p w14:paraId="4D655355" w14:textId="77777777" w:rsidR="00A35E19" w:rsidRDefault="00A35E19" w:rsidP="00B025D7">
            <w:pPr>
              <w:spacing w:before="100" w:beforeAutospacing="1" w:after="100" w:afterAutospacing="1"/>
              <w:rPr>
                <w:rFonts w:ascii="Arial" w:hAnsi="Arial" w:cs="Arial"/>
                <w:sz w:val="20"/>
              </w:rPr>
            </w:pPr>
            <w:r>
              <w:rPr>
                <w:rFonts w:ascii="Arial" w:hAnsi="Arial" w:cs="Arial"/>
                <w:sz w:val="20"/>
              </w:rPr>
              <w:t>It is not clear that how the EML Operating Mode Notification frame is sent on the link to enable or disable EMLMR mode. Is it to enable one link or multiple links of EMLMR?</w:t>
            </w:r>
          </w:p>
        </w:tc>
        <w:tc>
          <w:tcPr>
            <w:tcW w:w="2676" w:type="dxa"/>
            <w:tcBorders>
              <w:top w:val="single" w:sz="4" w:space="0" w:color="000000"/>
              <w:left w:val="single" w:sz="4" w:space="0" w:color="000000"/>
              <w:bottom w:val="single" w:sz="4" w:space="0" w:color="000000"/>
              <w:right w:val="single" w:sz="4" w:space="0" w:color="000000"/>
            </w:tcBorders>
          </w:tcPr>
          <w:p w14:paraId="433AC968" w14:textId="77777777" w:rsidR="00A35E19" w:rsidRDefault="00A35E19" w:rsidP="00B025D7">
            <w:pPr>
              <w:spacing w:before="100" w:beforeAutospacing="1" w:after="100" w:afterAutospacing="1"/>
              <w:rPr>
                <w:rFonts w:ascii="Arial" w:hAnsi="Arial" w:cs="Arial"/>
                <w:sz w:val="20"/>
              </w:rPr>
            </w:pPr>
            <w:r>
              <w:rPr>
                <w:rFonts w:ascii="Arial" w:hAnsi="Arial" w:cs="Arial"/>
                <w:sz w:val="20"/>
              </w:rPr>
              <w:t>Please clarify the procedures.</w:t>
            </w:r>
          </w:p>
        </w:tc>
        <w:tc>
          <w:tcPr>
            <w:tcW w:w="2202" w:type="dxa"/>
            <w:tcBorders>
              <w:top w:val="single" w:sz="4" w:space="0" w:color="000000"/>
              <w:left w:val="single" w:sz="4" w:space="0" w:color="000000"/>
              <w:bottom w:val="single" w:sz="4" w:space="0" w:color="000000"/>
              <w:right w:val="single" w:sz="4" w:space="0" w:color="000000"/>
            </w:tcBorders>
          </w:tcPr>
          <w:p w14:paraId="44DB05E7" w14:textId="77777777" w:rsidR="00A35E19" w:rsidRPr="00CA512E" w:rsidRDefault="00CA512E" w:rsidP="00B025D7">
            <w:pPr>
              <w:spacing w:before="100" w:beforeAutospacing="1" w:after="100" w:afterAutospacing="1"/>
              <w:rPr>
                <w:rFonts w:ascii="Arial" w:hAnsi="Arial" w:cs="Arial"/>
                <w:sz w:val="18"/>
                <w:szCs w:val="18"/>
              </w:rPr>
            </w:pPr>
            <w:r w:rsidRPr="00CA512E">
              <w:rPr>
                <w:rFonts w:ascii="Arial" w:hAnsi="Arial" w:cs="Arial"/>
                <w:sz w:val="18"/>
                <w:szCs w:val="18"/>
              </w:rPr>
              <w:t>Rejected</w:t>
            </w:r>
          </w:p>
          <w:p w14:paraId="414D7957" w14:textId="51708174" w:rsidR="00CA512E" w:rsidRDefault="00CA512E" w:rsidP="00B025D7">
            <w:pPr>
              <w:spacing w:before="100" w:beforeAutospacing="1" w:after="100" w:afterAutospacing="1"/>
              <w:rPr>
                <w:rFonts w:ascii="Arial" w:hAnsi="Arial" w:cs="Arial"/>
                <w:b/>
                <w:bCs/>
                <w:sz w:val="18"/>
                <w:szCs w:val="18"/>
              </w:rPr>
            </w:pPr>
            <w:r w:rsidRPr="00CA512E">
              <w:rPr>
                <w:rFonts w:ascii="Arial" w:hAnsi="Arial" w:cs="Arial"/>
                <w:sz w:val="18"/>
                <w:szCs w:val="18"/>
              </w:rPr>
              <w:t>Discussion: the EML Operating Mode Notification frame is same as the other MLD level management frame.</w:t>
            </w:r>
            <w:r w:rsidR="00836FB3">
              <w:rPr>
                <w:rFonts w:ascii="Arial" w:hAnsi="Arial" w:cs="Arial"/>
                <w:sz w:val="18"/>
                <w:szCs w:val="18"/>
              </w:rPr>
              <w:t xml:space="preserve"> All the links indicated in EMLSR Link Bitmap field are enabled.</w:t>
            </w:r>
          </w:p>
        </w:tc>
      </w:tr>
      <w:tr w:rsidR="00A35E19" w14:paraId="55F35CDD"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0BB38FD4"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12876</w:t>
            </w:r>
          </w:p>
        </w:tc>
        <w:tc>
          <w:tcPr>
            <w:tcW w:w="575" w:type="dxa"/>
            <w:tcBorders>
              <w:top w:val="single" w:sz="4" w:space="0" w:color="000000"/>
              <w:left w:val="single" w:sz="4" w:space="0" w:color="000000"/>
              <w:bottom w:val="single" w:sz="4" w:space="0" w:color="000000"/>
              <w:right w:val="single" w:sz="4" w:space="0" w:color="000000"/>
            </w:tcBorders>
          </w:tcPr>
          <w:p w14:paraId="02A1777C"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07717DC2"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24</w:t>
            </w:r>
          </w:p>
        </w:tc>
        <w:tc>
          <w:tcPr>
            <w:tcW w:w="3718" w:type="dxa"/>
            <w:tcBorders>
              <w:top w:val="single" w:sz="4" w:space="0" w:color="000000"/>
              <w:left w:val="single" w:sz="4" w:space="0" w:color="000000"/>
              <w:bottom w:val="single" w:sz="4" w:space="0" w:color="000000"/>
              <w:right w:val="single" w:sz="4" w:space="0" w:color="000000"/>
            </w:tcBorders>
          </w:tcPr>
          <w:p w14:paraId="27F22750"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"to" is missing between "switch" and "EMLMR mode"</w:t>
            </w:r>
          </w:p>
        </w:tc>
        <w:tc>
          <w:tcPr>
            <w:tcW w:w="2676" w:type="dxa"/>
            <w:tcBorders>
              <w:top w:val="single" w:sz="4" w:space="0" w:color="000000"/>
              <w:left w:val="single" w:sz="4" w:space="0" w:color="000000"/>
              <w:bottom w:val="single" w:sz="4" w:space="0" w:color="000000"/>
              <w:right w:val="single" w:sz="4" w:space="0" w:color="000000"/>
            </w:tcBorders>
          </w:tcPr>
          <w:p w14:paraId="0FDAFC80"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"If a non-AP MLD with dot11EHTEMLMROptionImplemented equal to true intends to switch to EMLMR mode after MLD association, then a non-AP STA affiliated with the non-AP MLD shall transmit an EML Operating Mode Notification frame with EMLMR Mode subfield equal to 1 or 0 to enable or disable EMLMR mode, respectively."</w:t>
            </w:r>
          </w:p>
        </w:tc>
        <w:tc>
          <w:tcPr>
            <w:tcW w:w="2202" w:type="dxa"/>
            <w:tcBorders>
              <w:top w:val="single" w:sz="4" w:space="0" w:color="000000"/>
              <w:left w:val="single" w:sz="4" w:space="0" w:color="000000"/>
              <w:bottom w:val="single" w:sz="4" w:space="0" w:color="000000"/>
              <w:right w:val="single" w:sz="4" w:space="0" w:color="000000"/>
            </w:tcBorders>
          </w:tcPr>
          <w:p w14:paraId="709963D0" w14:textId="77777777" w:rsidR="00A35E19" w:rsidRPr="00C7564B" w:rsidRDefault="00C7564B" w:rsidP="00B025D7">
            <w:pPr>
              <w:spacing w:before="100" w:beforeAutospacing="1" w:after="100" w:afterAutospacing="1"/>
              <w:rPr>
                <w:rFonts w:ascii="Arial" w:hAnsi="Arial" w:cs="Arial"/>
                <w:sz w:val="18"/>
                <w:szCs w:val="18"/>
              </w:rPr>
            </w:pPr>
            <w:r w:rsidRPr="00C7564B">
              <w:rPr>
                <w:rFonts w:ascii="Arial" w:hAnsi="Arial" w:cs="Arial"/>
                <w:sz w:val="18"/>
                <w:szCs w:val="18"/>
              </w:rPr>
              <w:t>Revised</w:t>
            </w:r>
          </w:p>
          <w:p w14:paraId="6B391F87" w14:textId="77777777" w:rsidR="00C7564B" w:rsidRPr="00C7564B" w:rsidRDefault="00C7564B" w:rsidP="00B025D7">
            <w:pPr>
              <w:spacing w:before="100" w:beforeAutospacing="1" w:after="100" w:afterAutospacing="1"/>
              <w:rPr>
                <w:rFonts w:ascii="Arial" w:hAnsi="Arial" w:cs="Arial"/>
                <w:sz w:val="18"/>
                <w:szCs w:val="18"/>
              </w:rPr>
            </w:pPr>
            <w:r w:rsidRPr="00C7564B">
              <w:rPr>
                <w:rFonts w:ascii="Arial" w:hAnsi="Arial" w:cs="Arial"/>
                <w:sz w:val="18"/>
                <w:szCs w:val="18"/>
              </w:rPr>
              <w:t>Discussion: the paragraph covers the case of switch to EMLMR mode and the case of switch to MLMR mode per the value of EMLMR Mode subfield.</w:t>
            </w:r>
          </w:p>
          <w:p w14:paraId="5FAA3F99" w14:textId="77777777" w:rsidR="00C7564B" w:rsidRPr="00C7564B" w:rsidRDefault="00C7564B" w:rsidP="00B025D7">
            <w:pPr>
              <w:spacing w:before="100" w:beforeAutospacing="1" w:after="100" w:afterAutospacing="1"/>
              <w:rPr>
                <w:rFonts w:ascii="Arial" w:hAnsi="Arial" w:cs="Arial"/>
                <w:sz w:val="18"/>
                <w:szCs w:val="18"/>
              </w:rPr>
            </w:pPr>
          </w:p>
          <w:p w14:paraId="5F1579ED" w14:textId="4C023E6E" w:rsidR="00C7564B" w:rsidRPr="00C7564B" w:rsidRDefault="00C7564B" w:rsidP="00B025D7">
            <w:pPr>
              <w:spacing w:before="100" w:beforeAutospacing="1" w:after="100" w:afterAutospacing="1"/>
              <w:rPr>
                <w:rFonts w:ascii="Arial" w:hAnsi="Arial" w:cs="Arial"/>
                <w:sz w:val="18"/>
                <w:szCs w:val="18"/>
              </w:rPr>
            </w:pPr>
            <w:r w:rsidRPr="00C7564B">
              <w:rPr>
                <w:rFonts w:ascii="Arial" w:hAnsi="Arial" w:cs="Arial"/>
                <w:sz w:val="18"/>
                <w:szCs w:val="18"/>
              </w:rPr>
              <w:t xml:space="preserve">TGbe editor to make change in THIS DOCUMENT with CID </w:t>
            </w:r>
            <w:r w:rsidR="00104443">
              <w:rPr>
                <w:rFonts w:ascii="Arial" w:hAnsi="Arial" w:cs="Arial"/>
                <w:sz w:val="18"/>
                <w:szCs w:val="18"/>
              </w:rPr>
              <w:t>tag</w:t>
            </w:r>
            <w:r w:rsidRPr="00C7564B">
              <w:rPr>
                <w:rFonts w:ascii="Arial" w:hAnsi="Arial" w:cs="Arial"/>
                <w:sz w:val="18"/>
                <w:szCs w:val="18"/>
              </w:rPr>
              <w:t xml:space="preserve"> 12876</w:t>
            </w:r>
          </w:p>
        </w:tc>
      </w:tr>
      <w:tr w:rsidR="00A35E19" w14:paraId="1BEF628D"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32BFBF03" w14:textId="77777777" w:rsidR="00A35E19" w:rsidRDefault="00A35E19" w:rsidP="00B025D7">
            <w:pPr>
              <w:spacing w:before="100" w:beforeAutospacing="1" w:after="100" w:afterAutospacing="1"/>
              <w:rPr>
                <w:rFonts w:ascii="Arial" w:hAnsi="Arial" w:cs="Arial"/>
                <w:sz w:val="20"/>
              </w:rPr>
            </w:pPr>
            <w:r w:rsidRPr="00715DD0">
              <w:rPr>
                <w:rFonts w:ascii="Arial" w:hAnsi="Arial" w:cs="Arial"/>
                <w:sz w:val="20"/>
              </w:rPr>
              <w:t>10162</w:t>
            </w:r>
          </w:p>
        </w:tc>
        <w:tc>
          <w:tcPr>
            <w:tcW w:w="575" w:type="dxa"/>
            <w:tcBorders>
              <w:top w:val="single" w:sz="4" w:space="0" w:color="000000"/>
              <w:left w:val="single" w:sz="4" w:space="0" w:color="000000"/>
              <w:bottom w:val="single" w:sz="4" w:space="0" w:color="000000"/>
              <w:right w:val="single" w:sz="4" w:space="0" w:color="000000"/>
            </w:tcBorders>
          </w:tcPr>
          <w:p w14:paraId="010FB0AF" w14:textId="77777777" w:rsidR="00A35E19" w:rsidRDefault="00A35E1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51F9CDD7" w14:textId="77777777" w:rsidR="00A35E19" w:rsidRDefault="00A35E19" w:rsidP="00B025D7">
            <w:pPr>
              <w:spacing w:before="100" w:beforeAutospacing="1" w:after="100" w:afterAutospacing="1"/>
              <w:rPr>
                <w:rFonts w:ascii="Arial" w:hAnsi="Arial" w:cs="Arial"/>
                <w:sz w:val="20"/>
              </w:rPr>
            </w:pPr>
            <w:r>
              <w:rPr>
                <w:rFonts w:ascii="Arial" w:hAnsi="Arial" w:cs="Arial"/>
                <w:sz w:val="20"/>
              </w:rPr>
              <w:t>27</w:t>
            </w:r>
          </w:p>
        </w:tc>
        <w:tc>
          <w:tcPr>
            <w:tcW w:w="3718" w:type="dxa"/>
            <w:tcBorders>
              <w:top w:val="single" w:sz="4" w:space="0" w:color="000000"/>
              <w:left w:val="single" w:sz="4" w:space="0" w:color="000000"/>
              <w:bottom w:val="single" w:sz="4" w:space="0" w:color="000000"/>
              <w:right w:val="single" w:sz="4" w:space="0" w:color="000000"/>
            </w:tcBorders>
          </w:tcPr>
          <w:p w14:paraId="775A87A5" w14:textId="77777777" w:rsidR="00A35E19" w:rsidRDefault="00A35E19" w:rsidP="00B025D7">
            <w:pPr>
              <w:spacing w:before="100" w:beforeAutospacing="1" w:after="100" w:afterAutospacing="1"/>
              <w:rPr>
                <w:rFonts w:ascii="Arial" w:hAnsi="Arial" w:cs="Arial"/>
                <w:sz w:val="20"/>
              </w:rPr>
            </w:pPr>
            <w:r>
              <w:rPr>
                <w:rFonts w:ascii="Arial" w:hAnsi="Arial" w:cs="Arial"/>
                <w:sz w:val="20"/>
              </w:rPr>
              <w:t>An AP MLD has not the possibility to propose to a non-AP MLD to disabled the EMLMR mode</w:t>
            </w:r>
          </w:p>
        </w:tc>
        <w:tc>
          <w:tcPr>
            <w:tcW w:w="2676" w:type="dxa"/>
            <w:tcBorders>
              <w:top w:val="single" w:sz="4" w:space="0" w:color="000000"/>
              <w:left w:val="single" w:sz="4" w:space="0" w:color="000000"/>
              <w:bottom w:val="single" w:sz="4" w:space="0" w:color="000000"/>
              <w:right w:val="single" w:sz="4" w:space="0" w:color="000000"/>
            </w:tcBorders>
          </w:tcPr>
          <w:p w14:paraId="6712C8BD" w14:textId="77777777" w:rsidR="00A35E19" w:rsidRDefault="00A35E19" w:rsidP="00B025D7">
            <w:pPr>
              <w:spacing w:before="100" w:beforeAutospacing="1" w:after="100" w:afterAutospacing="1"/>
              <w:rPr>
                <w:rFonts w:ascii="Arial" w:hAnsi="Arial" w:cs="Arial"/>
                <w:sz w:val="20"/>
              </w:rPr>
            </w:pPr>
            <w:r>
              <w:rPr>
                <w:rFonts w:ascii="Arial" w:hAnsi="Arial" w:cs="Arial"/>
                <w:sz w:val="20"/>
              </w:rPr>
              <w:t>Specify a procedure allowing an AP to transmit an EML Operating Mode Notification frame for proposing to a non-AP STA to disable its EMLMR mode.</w:t>
            </w:r>
          </w:p>
        </w:tc>
        <w:tc>
          <w:tcPr>
            <w:tcW w:w="2202" w:type="dxa"/>
            <w:tcBorders>
              <w:top w:val="single" w:sz="4" w:space="0" w:color="000000"/>
              <w:left w:val="single" w:sz="4" w:space="0" w:color="000000"/>
              <w:bottom w:val="single" w:sz="4" w:space="0" w:color="000000"/>
              <w:right w:val="single" w:sz="4" w:space="0" w:color="000000"/>
            </w:tcBorders>
          </w:tcPr>
          <w:p w14:paraId="04488B69" w14:textId="77777777" w:rsidR="00A35E19" w:rsidRDefault="00981160" w:rsidP="00B025D7">
            <w:pPr>
              <w:spacing w:before="100" w:beforeAutospacing="1" w:after="100" w:afterAutospacing="1"/>
              <w:rPr>
                <w:rFonts w:ascii="Arial" w:hAnsi="Arial" w:cs="Arial"/>
                <w:sz w:val="18"/>
                <w:szCs w:val="18"/>
              </w:rPr>
            </w:pPr>
            <w:r>
              <w:rPr>
                <w:rFonts w:ascii="Arial" w:hAnsi="Arial" w:cs="Arial"/>
                <w:sz w:val="18"/>
                <w:szCs w:val="18"/>
              </w:rPr>
              <w:t>Rejected</w:t>
            </w:r>
          </w:p>
          <w:p w14:paraId="4B3F95B0" w14:textId="77777777" w:rsidR="00981160" w:rsidRDefault="00981160" w:rsidP="00B025D7">
            <w:pPr>
              <w:spacing w:before="100" w:beforeAutospacing="1" w:after="100" w:afterAutospacing="1"/>
              <w:rPr>
                <w:rFonts w:ascii="Arial" w:hAnsi="Arial" w:cs="Arial"/>
                <w:sz w:val="18"/>
                <w:szCs w:val="18"/>
              </w:rPr>
            </w:pPr>
          </w:p>
          <w:p w14:paraId="56ABE7FB" w14:textId="392195A1" w:rsidR="00981160" w:rsidRPr="007C59BE" w:rsidRDefault="00981160" w:rsidP="00B025D7">
            <w:pPr>
              <w:spacing w:before="100" w:beforeAutospacing="1" w:after="100" w:afterAutospacing="1"/>
              <w:rPr>
                <w:rFonts w:ascii="Arial" w:hAnsi="Arial" w:cs="Arial"/>
                <w:sz w:val="18"/>
                <w:szCs w:val="18"/>
              </w:rPr>
            </w:pPr>
            <w:r>
              <w:rPr>
                <w:rFonts w:ascii="Arial" w:hAnsi="Arial" w:cs="Arial"/>
                <w:sz w:val="18"/>
                <w:szCs w:val="18"/>
              </w:rPr>
              <w:t xml:space="preserve">Discussion: </w:t>
            </w:r>
            <w:r w:rsidR="008544AC">
              <w:rPr>
                <w:rFonts w:ascii="Arial" w:hAnsi="Arial" w:cs="Arial"/>
                <w:sz w:val="18"/>
                <w:szCs w:val="18"/>
              </w:rPr>
              <w:t>the EMLMR operation is like dynamic/static SM power save operation. It is the decision of the client side whether the feature is enabled or disabled.</w:t>
            </w:r>
          </w:p>
        </w:tc>
      </w:tr>
      <w:tr w:rsidR="00A35E19" w14:paraId="272D9169"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35086A6D" w14:textId="77777777" w:rsidR="00A35E19" w:rsidRDefault="00A35E19" w:rsidP="00B025D7">
            <w:pPr>
              <w:spacing w:before="100" w:beforeAutospacing="1" w:after="100" w:afterAutospacing="1"/>
              <w:rPr>
                <w:rFonts w:ascii="Arial" w:hAnsi="Arial" w:cs="Arial"/>
                <w:b/>
                <w:bCs/>
                <w:sz w:val="18"/>
                <w:szCs w:val="18"/>
              </w:rPr>
            </w:pPr>
            <w:r w:rsidRPr="00715DD0">
              <w:rPr>
                <w:rFonts w:ascii="Arial" w:hAnsi="Arial" w:cs="Arial"/>
                <w:sz w:val="20"/>
              </w:rPr>
              <w:t>13877</w:t>
            </w:r>
          </w:p>
        </w:tc>
        <w:tc>
          <w:tcPr>
            <w:tcW w:w="575" w:type="dxa"/>
            <w:tcBorders>
              <w:top w:val="single" w:sz="4" w:space="0" w:color="000000"/>
              <w:left w:val="single" w:sz="4" w:space="0" w:color="000000"/>
              <w:bottom w:val="single" w:sz="4" w:space="0" w:color="000000"/>
              <w:right w:val="single" w:sz="4" w:space="0" w:color="000000"/>
            </w:tcBorders>
          </w:tcPr>
          <w:p w14:paraId="1EE7A4DA"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37ABFD16"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27</w:t>
            </w:r>
          </w:p>
        </w:tc>
        <w:tc>
          <w:tcPr>
            <w:tcW w:w="3718" w:type="dxa"/>
            <w:tcBorders>
              <w:top w:val="single" w:sz="4" w:space="0" w:color="000000"/>
              <w:left w:val="single" w:sz="4" w:space="0" w:color="000000"/>
              <w:bottom w:val="single" w:sz="4" w:space="0" w:color="000000"/>
              <w:right w:val="single" w:sz="4" w:space="0" w:color="000000"/>
            </w:tcBorders>
          </w:tcPr>
          <w:p w14:paraId="5C19102E"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It should allow AP to initiate and send EML Operating Mode Notification frame, please complete this case</w:t>
            </w:r>
          </w:p>
        </w:tc>
        <w:tc>
          <w:tcPr>
            <w:tcW w:w="2676" w:type="dxa"/>
            <w:tcBorders>
              <w:top w:val="single" w:sz="4" w:space="0" w:color="000000"/>
              <w:left w:val="single" w:sz="4" w:space="0" w:color="000000"/>
              <w:bottom w:val="single" w:sz="4" w:space="0" w:color="000000"/>
              <w:right w:val="single" w:sz="4" w:space="0" w:color="000000"/>
            </w:tcBorders>
          </w:tcPr>
          <w:p w14:paraId="488E90B9" w14:textId="77777777" w:rsidR="00A35E19" w:rsidRDefault="00A35E19" w:rsidP="00B025D7">
            <w:pPr>
              <w:spacing w:before="100" w:beforeAutospacing="1" w:after="100" w:afterAutospacing="1"/>
              <w:rPr>
                <w:rFonts w:ascii="Arial" w:hAnsi="Arial" w:cs="Arial"/>
                <w:b/>
                <w:bCs/>
                <w:sz w:val="18"/>
                <w:szCs w:val="18"/>
              </w:rPr>
            </w:pPr>
            <w:r>
              <w:rPr>
                <w:rFonts w:ascii="Arial" w:hAnsi="Arial" w:cs="Arial"/>
                <w:sz w:val="20"/>
              </w:rPr>
              <w:t>please complete the missing case</w:t>
            </w:r>
          </w:p>
        </w:tc>
        <w:tc>
          <w:tcPr>
            <w:tcW w:w="2202" w:type="dxa"/>
            <w:tcBorders>
              <w:top w:val="single" w:sz="4" w:space="0" w:color="000000"/>
              <w:left w:val="single" w:sz="4" w:space="0" w:color="000000"/>
              <w:bottom w:val="single" w:sz="4" w:space="0" w:color="000000"/>
              <w:right w:val="single" w:sz="4" w:space="0" w:color="000000"/>
            </w:tcBorders>
          </w:tcPr>
          <w:p w14:paraId="5F7EC1F7" w14:textId="77777777" w:rsidR="008544AC" w:rsidRDefault="008544AC" w:rsidP="008544AC">
            <w:pPr>
              <w:spacing w:before="100" w:beforeAutospacing="1" w:after="100" w:afterAutospacing="1"/>
              <w:rPr>
                <w:rFonts w:ascii="Arial" w:hAnsi="Arial" w:cs="Arial"/>
                <w:sz w:val="18"/>
                <w:szCs w:val="18"/>
              </w:rPr>
            </w:pPr>
            <w:r>
              <w:rPr>
                <w:rFonts w:ascii="Arial" w:hAnsi="Arial" w:cs="Arial"/>
                <w:sz w:val="18"/>
                <w:szCs w:val="18"/>
              </w:rPr>
              <w:t>Rejected</w:t>
            </w:r>
          </w:p>
          <w:p w14:paraId="1CE404D6" w14:textId="77777777" w:rsidR="008544AC" w:rsidRDefault="008544AC" w:rsidP="008544AC">
            <w:pPr>
              <w:spacing w:before="100" w:beforeAutospacing="1" w:after="100" w:afterAutospacing="1"/>
              <w:rPr>
                <w:rFonts w:ascii="Arial" w:hAnsi="Arial" w:cs="Arial"/>
                <w:sz w:val="18"/>
                <w:szCs w:val="18"/>
              </w:rPr>
            </w:pPr>
          </w:p>
          <w:p w14:paraId="2052E525" w14:textId="7C7BEC35" w:rsidR="00A35E19" w:rsidRPr="006435AC" w:rsidRDefault="008544AC" w:rsidP="008544AC">
            <w:pPr>
              <w:spacing w:before="100" w:beforeAutospacing="1" w:after="100" w:afterAutospacing="1"/>
              <w:rPr>
                <w:rFonts w:ascii="Arial" w:hAnsi="Arial" w:cs="Arial"/>
                <w:sz w:val="18"/>
                <w:szCs w:val="18"/>
              </w:rPr>
            </w:pPr>
            <w:r>
              <w:rPr>
                <w:rFonts w:ascii="Arial" w:hAnsi="Arial" w:cs="Arial"/>
                <w:sz w:val="18"/>
                <w:szCs w:val="18"/>
              </w:rPr>
              <w:t xml:space="preserve">Discussion: the EMLMR operation is like dynamic/static SM power save operation. It is the decision of the client side </w:t>
            </w:r>
            <w:r>
              <w:rPr>
                <w:rFonts w:ascii="Arial" w:hAnsi="Arial" w:cs="Arial"/>
                <w:sz w:val="18"/>
                <w:szCs w:val="18"/>
              </w:rPr>
              <w:lastRenderedPageBreak/>
              <w:t>whether the feature is enabled or disabled.</w:t>
            </w:r>
          </w:p>
        </w:tc>
      </w:tr>
      <w:tr w:rsidR="003136F0" w14:paraId="27B00A86"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45D47D4A"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lastRenderedPageBreak/>
              <w:t>10159</w:t>
            </w:r>
          </w:p>
        </w:tc>
        <w:tc>
          <w:tcPr>
            <w:tcW w:w="575" w:type="dxa"/>
            <w:tcBorders>
              <w:top w:val="single" w:sz="4" w:space="0" w:color="000000"/>
              <w:left w:val="single" w:sz="4" w:space="0" w:color="000000"/>
              <w:bottom w:val="single" w:sz="4" w:space="0" w:color="000000"/>
              <w:right w:val="single" w:sz="4" w:space="0" w:color="000000"/>
            </w:tcBorders>
          </w:tcPr>
          <w:p w14:paraId="03D74977"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752A1BF1"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31</w:t>
            </w:r>
          </w:p>
        </w:tc>
        <w:tc>
          <w:tcPr>
            <w:tcW w:w="3718" w:type="dxa"/>
            <w:tcBorders>
              <w:top w:val="single" w:sz="4" w:space="0" w:color="000000"/>
              <w:left w:val="single" w:sz="4" w:space="0" w:color="000000"/>
              <w:bottom w:val="single" w:sz="4" w:space="0" w:color="000000"/>
              <w:right w:val="single" w:sz="4" w:space="0" w:color="000000"/>
            </w:tcBorders>
          </w:tcPr>
          <w:p w14:paraId="6B7ED1DA"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 xml:space="preserve">An AP MLD has not the possibility to refuse an EML Operating Mode Notification frame and shall accept that the non-AP MLD operates in EMLMR Mode which is not </w:t>
            </w:r>
            <w:proofErr w:type="spellStart"/>
            <w:r>
              <w:rPr>
                <w:rFonts w:ascii="Arial" w:hAnsi="Arial" w:cs="Arial"/>
                <w:sz w:val="20"/>
              </w:rPr>
              <w:t>necessarly</w:t>
            </w:r>
            <w:proofErr w:type="spellEnd"/>
            <w:r>
              <w:rPr>
                <w:rFonts w:ascii="Arial" w:hAnsi="Arial" w:cs="Arial"/>
                <w:sz w:val="20"/>
              </w:rPr>
              <w:t xml:space="preserve"> possible if the </w:t>
            </w:r>
            <w:proofErr w:type="spellStart"/>
            <w:r>
              <w:rPr>
                <w:rFonts w:ascii="Arial" w:hAnsi="Arial" w:cs="Arial"/>
                <w:sz w:val="20"/>
              </w:rPr>
              <w:t>the</w:t>
            </w:r>
            <w:proofErr w:type="spellEnd"/>
            <w:r>
              <w:rPr>
                <w:rFonts w:ascii="Arial" w:hAnsi="Arial" w:cs="Arial"/>
                <w:sz w:val="20"/>
              </w:rPr>
              <w:t xml:space="preserve"> AP MLD is a NSTR mobile AP MLD.</w:t>
            </w:r>
          </w:p>
        </w:tc>
        <w:tc>
          <w:tcPr>
            <w:tcW w:w="2676" w:type="dxa"/>
            <w:tcBorders>
              <w:top w:val="single" w:sz="4" w:space="0" w:color="000000"/>
              <w:left w:val="single" w:sz="4" w:space="0" w:color="000000"/>
              <w:bottom w:val="single" w:sz="4" w:space="0" w:color="000000"/>
              <w:right w:val="single" w:sz="4" w:space="0" w:color="000000"/>
            </w:tcBorders>
          </w:tcPr>
          <w:p w14:paraId="7B458836"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Specify a procedure allowing an AP to refuse an EML Operating Mode Notification frame transmitted by the non-AP MLD initiating an EMLMR mode</w:t>
            </w:r>
          </w:p>
        </w:tc>
        <w:tc>
          <w:tcPr>
            <w:tcW w:w="2202" w:type="dxa"/>
            <w:tcBorders>
              <w:top w:val="single" w:sz="4" w:space="0" w:color="000000"/>
              <w:left w:val="single" w:sz="4" w:space="0" w:color="000000"/>
              <w:bottom w:val="single" w:sz="4" w:space="0" w:color="000000"/>
              <w:right w:val="single" w:sz="4" w:space="0" w:color="000000"/>
            </w:tcBorders>
          </w:tcPr>
          <w:p w14:paraId="57FEC573" w14:textId="77777777" w:rsidR="003136F0" w:rsidRDefault="003136F0" w:rsidP="003136F0">
            <w:pPr>
              <w:spacing w:before="100" w:beforeAutospacing="1" w:after="100" w:afterAutospacing="1"/>
              <w:rPr>
                <w:rFonts w:ascii="Arial" w:hAnsi="Arial" w:cs="Arial"/>
                <w:sz w:val="18"/>
                <w:szCs w:val="18"/>
              </w:rPr>
            </w:pPr>
            <w:r>
              <w:rPr>
                <w:rFonts w:ascii="Arial" w:hAnsi="Arial" w:cs="Arial"/>
                <w:sz w:val="18"/>
                <w:szCs w:val="18"/>
              </w:rPr>
              <w:t>Rejected</w:t>
            </w:r>
          </w:p>
          <w:p w14:paraId="63E9A232" w14:textId="77777777" w:rsidR="003136F0" w:rsidRDefault="003136F0" w:rsidP="003136F0">
            <w:pPr>
              <w:spacing w:before="100" w:beforeAutospacing="1" w:after="100" w:afterAutospacing="1"/>
              <w:rPr>
                <w:rFonts w:ascii="Arial" w:hAnsi="Arial" w:cs="Arial"/>
                <w:sz w:val="18"/>
                <w:szCs w:val="18"/>
              </w:rPr>
            </w:pPr>
          </w:p>
          <w:p w14:paraId="35876EBD" w14:textId="150034B4" w:rsidR="003136F0" w:rsidRPr="007C59BE" w:rsidRDefault="003136F0" w:rsidP="003136F0">
            <w:pPr>
              <w:spacing w:before="100" w:beforeAutospacing="1" w:after="100" w:afterAutospacing="1"/>
              <w:rPr>
                <w:rFonts w:ascii="Arial" w:hAnsi="Arial" w:cs="Arial"/>
                <w:sz w:val="18"/>
                <w:szCs w:val="18"/>
              </w:rPr>
            </w:pPr>
            <w:r>
              <w:rPr>
                <w:rFonts w:ascii="Arial" w:hAnsi="Arial" w:cs="Arial"/>
                <w:sz w:val="18"/>
                <w:szCs w:val="18"/>
              </w:rPr>
              <w:t>Discussion: the EMLMR operation is like dynamic/static SM power save operation. It is the decision of the client side whether the feature is enabled or disabled.</w:t>
            </w:r>
          </w:p>
        </w:tc>
      </w:tr>
      <w:tr w:rsidR="003136F0" w14:paraId="62705A83"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2790838F" w14:textId="77777777" w:rsidR="003136F0" w:rsidRDefault="003136F0" w:rsidP="003136F0">
            <w:pPr>
              <w:spacing w:before="100" w:beforeAutospacing="1" w:after="100" w:afterAutospacing="1"/>
              <w:rPr>
                <w:rFonts w:ascii="Arial" w:hAnsi="Arial" w:cs="Arial"/>
                <w:b/>
                <w:bCs/>
                <w:sz w:val="18"/>
                <w:szCs w:val="18"/>
              </w:rPr>
            </w:pPr>
            <w:r w:rsidRPr="003136F0">
              <w:rPr>
                <w:rFonts w:ascii="Arial" w:hAnsi="Arial" w:cs="Arial"/>
                <w:sz w:val="20"/>
              </w:rPr>
              <w:t>10160</w:t>
            </w:r>
          </w:p>
        </w:tc>
        <w:tc>
          <w:tcPr>
            <w:tcW w:w="575" w:type="dxa"/>
            <w:tcBorders>
              <w:top w:val="single" w:sz="4" w:space="0" w:color="000000"/>
              <w:left w:val="single" w:sz="4" w:space="0" w:color="000000"/>
              <w:bottom w:val="single" w:sz="4" w:space="0" w:color="000000"/>
              <w:right w:val="single" w:sz="4" w:space="0" w:color="000000"/>
            </w:tcBorders>
          </w:tcPr>
          <w:p w14:paraId="6E13C65C"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07ADA738"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31</w:t>
            </w:r>
          </w:p>
        </w:tc>
        <w:tc>
          <w:tcPr>
            <w:tcW w:w="3718" w:type="dxa"/>
            <w:tcBorders>
              <w:top w:val="single" w:sz="4" w:space="0" w:color="000000"/>
              <w:left w:val="single" w:sz="4" w:space="0" w:color="000000"/>
              <w:bottom w:val="single" w:sz="4" w:space="0" w:color="000000"/>
              <w:right w:val="single" w:sz="4" w:space="0" w:color="000000"/>
            </w:tcBorders>
          </w:tcPr>
          <w:p w14:paraId="2BF4C31F"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An AP MLD has not the possibility to propose different EMLMR links that the EMLMR links specified by the non-AP MLD in the EML Operating Mode Notification frame</w:t>
            </w:r>
          </w:p>
        </w:tc>
        <w:tc>
          <w:tcPr>
            <w:tcW w:w="2676" w:type="dxa"/>
            <w:tcBorders>
              <w:top w:val="single" w:sz="4" w:space="0" w:color="000000"/>
              <w:left w:val="single" w:sz="4" w:space="0" w:color="000000"/>
              <w:bottom w:val="single" w:sz="4" w:space="0" w:color="000000"/>
              <w:right w:val="single" w:sz="4" w:space="0" w:color="000000"/>
            </w:tcBorders>
          </w:tcPr>
          <w:p w14:paraId="67EE4371"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Specify a procedure allowing an AP MLD to propose other EMLMR links that the EMLMR links specified by the non-AP MLD in the EML Operating Mode Notification frame</w:t>
            </w:r>
          </w:p>
        </w:tc>
        <w:tc>
          <w:tcPr>
            <w:tcW w:w="2202" w:type="dxa"/>
            <w:tcBorders>
              <w:top w:val="single" w:sz="4" w:space="0" w:color="000000"/>
              <w:left w:val="single" w:sz="4" w:space="0" w:color="000000"/>
              <w:bottom w:val="single" w:sz="4" w:space="0" w:color="000000"/>
              <w:right w:val="single" w:sz="4" w:space="0" w:color="000000"/>
            </w:tcBorders>
          </w:tcPr>
          <w:p w14:paraId="256EBE88" w14:textId="77777777" w:rsidR="003136F0" w:rsidRDefault="003136F0" w:rsidP="003136F0">
            <w:pPr>
              <w:spacing w:before="100" w:beforeAutospacing="1" w:after="100" w:afterAutospacing="1"/>
              <w:rPr>
                <w:rFonts w:ascii="Arial" w:hAnsi="Arial" w:cs="Arial"/>
                <w:sz w:val="18"/>
                <w:szCs w:val="18"/>
              </w:rPr>
            </w:pPr>
            <w:r>
              <w:rPr>
                <w:rFonts w:ascii="Arial" w:hAnsi="Arial" w:cs="Arial"/>
                <w:sz w:val="18"/>
                <w:szCs w:val="18"/>
              </w:rPr>
              <w:t>Rejected</w:t>
            </w:r>
          </w:p>
          <w:p w14:paraId="24901C62" w14:textId="77777777" w:rsidR="003136F0" w:rsidRDefault="003136F0" w:rsidP="003136F0">
            <w:pPr>
              <w:spacing w:before="100" w:beforeAutospacing="1" w:after="100" w:afterAutospacing="1"/>
              <w:rPr>
                <w:rFonts w:ascii="Arial" w:hAnsi="Arial" w:cs="Arial"/>
                <w:sz w:val="18"/>
                <w:szCs w:val="18"/>
              </w:rPr>
            </w:pPr>
          </w:p>
          <w:p w14:paraId="3A9E3552" w14:textId="5F69E4D0" w:rsidR="003136F0" w:rsidRPr="007C59BE" w:rsidRDefault="003136F0" w:rsidP="003136F0">
            <w:pPr>
              <w:spacing w:before="100" w:beforeAutospacing="1" w:after="100" w:afterAutospacing="1"/>
              <w:rPr>
                <w:rFonts w:ascii="Arial" w:hAnsi="Arial" w:cs="Arial"/>
                <w:sz w:val="18"/>
                <w:szCs w:val="18"/>
              </w:rPr>
            </w:pPr>
            <w:r>
              <w:rPr>
                <w:rFonts w:ascii="Arial" w:hAnsi="Arial" w:cs="Arial"/>
                <w:sz w:val="18"/>
                <w:szCs w:val="18"/>
              </w:rPr>
              <w:t>Discussion: the EMLMR operation is like dynamic/static SM power save operation. It is the decision of the client side the links there the EMLMR is enabled.</w:t>
            </w:r>
          </w:p>
        </w:tc>
      </w:tr>
      <w:tr w:rsidR="003136F0" w14:paraId="2071ECFF"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0B4D379F" w14:textId="77777777" w:rsidR="003136F0" w:rsidRDefault="003136F0" w:rsidP="003136F0">
            <w:pPr>
              <w:spacing w:before="100" w:beforeAutospacing="1" w:after="100" w:afterAutospacing="1"/>
              <w:rPr>
                <w:rFonts w:ascii="Arial" w:hAnsi="Arial" w:cs="Arial"/>
                <w:b/>
                <w:bCs/>
                <w:sz w:val="18"/>
                <w:szCs w:val="18"/>
              </w:rPr>
            </w:pPr>
            <w:r w:rsidRPr="003136F0">
              <w:rPr>
                <w:rFonts w:ascii="Arial" w:hAnsi="Arial" w:cs="Arial"/>
                <w:sz w:val="20"/>
              </w:rPr>
              <w:t>10161</w:t>
            </w:r>
          </w:p>
        </w:tc>
        <w:tc>
          <w:tcPr>
            <w:tcW w:w="575" w:type="dxa"/>
            <w:tcBorders>
              <w:top w:val="single" w:sz="4" w:space="0" w:color="000000"/>
              <w:left w:val="single" w:sz="4" w:space="0" w:color="000000"/>
              <w:bottom w:val="single" w:sz="4" w:space="0" w:color="000000"/>
              <w:right w:val="single" w:sz="4" w:space="0" w:color="000000"/>
            </w:tcBorders>
          </w:tcPr>
          <w:p w14:paraId="2C5B950C"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5071AF5F"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31</w:t>
            </w:r>
          </w:p>
        </w:tc>
        <w:tc>
          <w:tcPr>
            <w:tcW w:w="3718" w:type="dxa"/>
            <w:tcBorders>
              <w:top w:val="single" w:sz="4" w:space="0" w:color="000000"/>
              <w:left w:val="single" w:sz="4" w:space="0" w:color="000000"/>
              <w:bottom w:val="single" w:sz="4" w:space="0" w:color="000000"/>
              <w:right w:val="single" w:sz="4" w:space="0" w:color="000000"/>
            </w:tcBorders>
          </w:tcPr>
          <w:p w14:paraId="3461AA53"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An AP MLD has not the possibility to propose/initiate to a non-AP MLD to operate in EMLMR mode</w:t>
            </w:r>
          </w:p>
        </w:tc>
        <w:tc>
          <w:tcPr>
            <w:tcW w:w="2676" w:type="dxa"/>
            <w:tcBorders>
              <w:top w:val="single" w:sz="4" w:space="0" w:color="000000"/>
              <w:left w:val="single" w:sz="4" w:space="0" w:color="000000"/>
              <w:bottom w:val="single" w:sz="4" w:space="0" w:color="000000"/>
              <w:right w:val="single" w:sz="4" w:space="0" w:color="000000"/>
            </w:tcBorders>
          </w:tcPr>
          <w:p w14:paraId="21D011B0"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Specify a procedure allowing an AP to transmit an EML Operating Mode Notification frame for proposing to a non-AP STA to initiate its EMLMR mode.</w:t>
            </w:r>
          </w:p>
        </w:tc>
        <w:tc>
          <w:tcPr>
            <w:tcW w:w="2202" w:type="dxa"/>
            <w:tcBorders>
              <w:top w:val="single" w:sz="4" w:space="0" w:color="000000"/>
              <w:left w:val="single" w:sz="4" w:space="0" w:color="000000"/>
              <w:bottom w:val="single" w:sz="4" w:space="0" w:color="000000"/>
              <w:right w:val="single" w:sz="4" w:space="0" w:color="000000"/>
            </w:tcBorders>
          </w:tcPr>
          <w:p w14:paraId="168B077C" w14:textId="77777777" w:rsidR="003136F0" w:rsidRDefault="003136F0" w:rsidP="003136F0">
            <w:pPr>
              <w:spacing w:before="100" w:beforeAutospacing="1" w:after="100" w:afterAutospacing="1"/>
              <w:rPr>
                <w:rFonts w:ascii="Arial" w:hAnsi="Arial" w:cs="Arial"/>
                <w:sz w:val="18"/>
                <w:szCs w:val="18"/>
              </w:rPr>
            </w:pPr>
            <w:r>
              <w:rPr>
                <w:rFonts w:ascii="Arial" w:hAnsi="Arial" w:cs="Arial"/>
                <w:sz w:val="18"/>
                <w:szCs w:val="18"/>
              </w:rPr>
              <w:t>Rejected</w:t>
            </w:r>
          </w:p>
          <w:p w14:paraId="6EAACAC1" w14:textId="77777777" w:rsidR="003136F0" w:rsidRDefault="003136F0" w:rsidP="003136F0">
            <w:pPr>
              <w:spacing w:before="100" w:beforeAutospacing="1" w:after="100" w:afterAutospacing="1"/>
              <w:rPr>
                <w:rFonts w:ascii="Arial" w:hAnsi="Arial" w:cs="Arial"/>
                <w:sz w:val="18"/>
                <w:szCs w:val="18"/>
              </w:rPr>
            </w:pPr>
          </w:p>
          <w:p w14:paraId="4643571E" w14:textId="60EA29F3" w:rsidR="003136F0" w:rsidRPr="007C59BE" w:rsidRDefault="003136F0" w:rsidP="003136F0">
            <w:pPr>
              <w:spacing w:before="100" w:beforeAutospacing="1" w:after="100" w:afterAutospacing="1"/>
              <w:rPr>
                <w:rFonts w:ascii="Arial" w:hAnsi="Arial" w:cs="Arial"/>
                <w:sz w:val="18"/>
                <w:szCs w:val="18"/>
              </w:rPr>
            </w:pPr>
            <w:r>
              <w:rPr>
                <w:rFonts w:ascii="Arial" w:hAnsi="Arial" w:cs="Arial"/>
                <w:sz w:val="18"/>
                <w:szCs w:val="18"/>
              </w:rPr>
              <w:t>Discussion: the EMLMR operation is like dynamic/static SM power save operation. It is the decision of the client side whether the feature is enabled or disabled.</w:t>
            </w:r>
          </w:p>
        </w:tc>
      </w:tr>
      <w:tr w:rsidR="003136F0" w14:paraId="7C959F05"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60EA3FAC" w14:textId="77777777" w:rsidR="003136F0" w:rsidRDefault="003136F0" w:rsidP="003136F0">
            <w:pPr>
              <w:spacing w:before="100" w:beforeAutospacing="1" w:after="100" w:afterAutospacing="1"/>
              <w:rPr>
                <w:rFonts w:ascii="Arial" w:hAnsi="Arial" w:cs="Arial"/>
                <w:b/>
                <w:bCs/>
                <w:sz w:val="18"/>
                <w:szCs w:val="18"/>
              </w:rPr>
            </w:pPr>
            <w:r w:rsidRPr="004F660C">
              <w:rPr>
                <w:rFonts w:ascii="Arial" w:hAnsi="Arial" w:cs="Arial"/>
                <w:sz w:val="20"/>
              </w:rPr>
              <w:t>12684</w:t>
            </w:r>
          </w:p>
        </w:tc>
        <w:tc>
          <w:tcPr>
            <w:tcW w:w="575" w:type="dxa"/>
            <w:tcBorders>
              <w:top w:val="single" w:sz="4" w:space="0" w:color="000000"/>
              <w:left w:val="single" w:sz="4" w:space="0" w:color="000000"/>
              <w:bottom w:val="single" w:sz="4" w:space="0" w:color="000000"/>
              <w:right w:val="single" w:sz="4" w:space="0" w:color="000000"/>
            </w:tcBorders>
          </w:tcPr>
          <w:p w14:paraId="15999802"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40693521"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31</w:t>
            </w:r>
          </w:p>
        </w:tc>
        <w:tc>
          <w:tcPr>
            <w:tcW w:w="3718" w:type="dxa"/>
            <w:tcBorders>
              <w:top w:val="single" w:sz="4" w:space="0" w:color="000000"/>
              <w:left w:val="single" w:sz="4" w:space="0" w:color="000000"/>
              <w:bottom w:val="single" w:sz="4" w:space="0" w:color="000000"/>
              <w:right w:val="single" w:sz="4" w:space="0" w:color="000000"/>
            </w:tcBorders>
          </w:tcPr>
          <w:p w14:paraId="1F2819DE"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The AP affiliated with the AP MLD can't update a value according to the MLE received from itself, as implies from the following sentence: "After successful transmission ...the non-AP STA and the AP initialize the transition timeout timer with the Transition Timeout subfield value in the EML Capabilities subfield of the Basic Multi-Link element *received from the AP*"</w:t>
            </w:r>
          </w:p>
        </w:tc>
        <w:tc>
          <w:tcPr>
            <w:tcW w:w="2676" w:type="dxa"/>
            <w:tcBorders>
              <w:top w:val="single" w:sz="4" w:space="0" w:color="000000"/>
              <w:left w:val="single" w:sz="4" w:space="0" w:color="000000"/>
              <w:bottom w:val="single" w:sz="4" w:space="0" w:color="000000"/>
              <w:right w:val="single" w:sz="4" w:space="0" w:color="000000"/>
            </w:tcBorders>
          </w:tcPr>
          <w:p w14:paraId="60751C2F"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 xml:space="preserve">Split the sentence into two sentences where one refers for the non-AP STA and the other refers to the AP, as follows: "After successful transmission ...the non-AP STA initializes the transition timeout timer with the Transition Timeout subfield value in the EML Capabilities subfield of the Basic Multi-Link element received from the AP and the AP initializes the </w:t>
            </w:r>
            <w:r>
              <w:rPr>
                <w:rFonts w:ascii="Arial" w:hAnsi="Arial" w:cs="Arial"/>
                <w:sz w:val="20"/>
              </w:rPr>
              <w:lastRenderedPageBreak/>
              <w:t>transition timeout timer with the Transition Timeout subfield value in the EML Capabilities subfield of the Basic Multi-Link element carried in the most recent Beacon or Probe response frames it transmits"</w:t>
            </w:r>
          </w:p>
        </w:tc>
        <w:tc>
          <w:tcPr>
            <w:tcW w:w="2202" w:type="dxa"/>
            <w:tcBorders>
              <w:top w:val="single" w:sz="4" w:space="0" w:color="000000"/>
              <w:left w:val="single" w:sz="4" w:space="0" w:color="000000"/>
              <w:bottom w:val="single" w:sz="4" w:space="0" w:color="000000"/>
              <w:right w:val="single" w:sz="4" w:space="0" w:color="000000"/>
            </w:tcBorders>
          </w:tcPr>
          <w:p w14:paraId="13781C6C" w14:textId="77777777" w:rsidR="003136F0" w:rsidRPr="005806DD" w:rsidRDefault="003136F0" w:rsidP="003136F0">
            <w:pPr>
              <w:spacing w:before="100" w:beforeAutospacing="1" w:after="100" w:afterAutospacing="1"/>
              <w:rPr>
                <w:rFonts w:ascii="Arial" w:hAnsi="Arial" w:cs="Arial"/>
                <w:sz w:val="18"/>
                <w:szCs w:val="18"/>
              </w:rPr>
            </w:pPr>
            <w:r w:rsidRPr="005806DD">
              <w:rPr>
                <w:rFonts w:ascii="Arial" w:hAnsi="Arial" w:cs="Arial"/>
                <w:sz w:val="18"/>
                <w:szCs w:val="18"/>
              </w:rPr>
              <w:lastRenderedPageBreak/>
              <w:t>Revised</w:t>
            </w:r>
          </w:p>
          <w:p w14:paraId="1A56F4D5" w14:textId="77777777" w:rsidR="003136F0" w:rsidRPr="005806DD" w:rsidRDefault="003136F0" w:rsidP="003136F0">
            <w:pPr>
              <w:spacing w:before="100" w:beforeAutospacing="1" w:after="100" w:afterAutospacing="1"/>
              <w:rPr>
                <w:rFonts w:ascii="Arial" w:hAnsi="Arial" w:cs="Arial"/>
                <w:sz w:val="18"/>
                <w:szCs w:val="18"/>
              </w:rPr>
            </w:pPr>
          </w:p>
          <w:p w14:paraId="688F20B4" w14:textId="77777777" w:rsidR="003136F0" w:rsidRPr="005806DD" w:rsidRDefault="003136F0" w:rsidP="003136F0">
            <w:pPr>
              <w:spacing w:before="100" w:beforeAutospacing="1" w:after="100" w:afterAutospacing="1"/>
              <w:rPr>
                <w:rFonts w:ascii="Arial" w:hAnsi="Arial" w:cs="Arial"/>
                <w:sz w:val="18"/>
                <w:szCs w:val="18"/>
              </w:rPr>
            </w:pPr>
            <w:r w:rsidRPr="005806DD">
              <w:rPr>
                <w:rFonts w:ascii="Arial" w:hAnsi="Arial" w:cs="Arial"/>
                <w:sz w:val="18"/>
                <w:szCs w:val="18"/>
              </w:rPr>
              <w:t>Generally agree with the commenter.</w:t>
            </w:r>
          </w:p>
          <w:p w14:paraId="062A013D" w14:textId="77777777" w:rsidR="003136F0" w:rsidRPr="005806DD" w:rsidRDefault="003136F0" w:rsidP="003136F0">
            <w:pPr>
              <w:spacing w:before="100" w:beforeAutospacing="1" w:after="100" w:afterAutospacing="1"/>
              <w:rPr>
                <w:rFonts w:ascii="Arial" w:hAnsi="Arial" w:cs="Arial"/>
                <w:sz w:val="18"/>
                <w:szCs w:val="18"/>
              </w:rPr>
            </w:pPr>
          </w:p>
          <w:p w14:paraId="07C71C4E" w14:textId="29D8DC84" w:rsidR="003136F0" w:rsidRDefault="003136F0" w:rsidP="003136F0">
            <w:pPr>
              <w:spacing w:before="100" w:beforeAutospacing="1" w:after="100" w:afterAutospacing="1"/>
              <w:rPr>
                <w:rFonts w:ascii="Arial" w:hAnsi="Arial" w:cs="Arial"/>
                <w:b/>
                <w:bCs/>
                <w:sz w:val="18"/>
                <w:szCs w:val="18"/>
              </w:rPr>
            </w:pPr>
            <w:r w:rsidRPr="005806DD">
              <w:rPr>
                <w:rFonts w:ascii="Arial" w:hAnsi="Arial" w:cs="Arial"/>
                <w:sz w:val="18"/>
                <w:szCs w:val="18"/>
              </w:rPr>
              <w:t>TGbe editor to make change in THIS DOCUMENT with tag 12684.</w:t>
            </w:r>
          </w:p>
        </w:tc>
      </w:tr>
      <w:tr w:rsidR="003136F0" w14:paraId="647F8E24"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580AF59"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12452</w:t>
            </w:r>
          </w:p>
        </w:tc>
        <w:tc>
          <w:tcPr>
            <w:tcW w:w="575" w:type="dxa"/>
            <w:tcBorders>
              <w:top w:val="single" w:sz="4" w:space="0" w:color="000000"/>
              <w:left w:val="single" w:sz="4" w:space="0" w:color="000000"/>
              <w:bottom w:val="single" w:sz="4" w:space="0" w:color="000000"/>
              <w:right w:val="single" w:sz="4" w:space="0" w:color="000000"/>
            </w:tcBorders>
          </w:tcPr>
          <w:p w14:paraId="64D3DEAB"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2F123158"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48</w:t>
            </w:r>
          </w:p>
        </w:tc>
        <w:tc>
          <w:tcPr>
            <w:tcW w:w="3718" w:type="dxa"/>
            <w:tcBorders>
              <w:top w:val="single" w:sz="4" w:space="0" w:color="000000"/>
              <w:left w:val="single" w:sz="4" w:space="0" w:color="000000"/>
              <w:bottom w:val="single" w:sz="4" w:space="0" w:color="000000"/>
              <w:right w:val="single" w:sz="4" w:space="0" w:color="000000"/>
            </w:tcBorders>
          </w:tcPr>
          <w:p w14:paraId="67FBD409"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Required time for the EMLMR link switching depends on operating channels of each EMLMR links, etc. Therefore, the non-AP STA may not be capable of receiving a PPDU that is sent using more than one spatial stream within the specified time, if the non-AP MLD indicates only minimum padding duration in common info field.</w:t>
            </w:r>
          </w:p>
        </w:tc>
        <w:tc>
          <w:tcPr>
            <w:tcW w:w="2676" w:type="dxa"/>
            <w:tcBorders>
              <w:top w:val="single" w:sz="4" w:space="0" w:color="000000"/>
              <w:left w:val="single" w:sz="4" w:space="0" w:color="000000"/>
              <w:bottom w:val="single" w:sz="4" w:space="0" w:color="000000"/>
              <w:right w:val="single" w:sz="4" w:space="0" w:color="000000"/>
            </w:tcBorders>
          </w:tcPr>
          <w:p w14:paraId="430239A8" w14:textId="77777777"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Add indication of EMLMR delay for each link pairs.</w:t>
            </w:r>
          </w:p>
        </w:tc>
        <w:tc>
          <w:tcPr>
            <w:tcW w:w="2202" w:type="dxa"/>
            <w:tcBorders>
              <w:top w:val="single" w:sz="4" w:space="0" w:color="000000"/>
              <w:left w:val="single" w:sz="4" w:space="0" w:color="000000"/>
              <w:bottom w:val="single" w:sz="4" w:space="0" w:color="000000"/>
              <w:right w:val="single" w:sz="4" w:space="0" w:color="000000"/>
            </w:tcBorders>
          </w:tcPr>
          <w:p w14:paraId="5B95395C" w14:textId="77777777" w:rsidR="003136F0" w:rsidRPr="00B32171" w:rsidRDefault="003136F0" w:rsidP="003136F0">
            <w:pPr>
              <w:spacing w:before="100" w:beforeAutospacing="1" w:after="100" w:afterAutospacing="1"/>
              <w:rPr>
                <w:rFonts w:ascii="Arial" w:hAnsi="Arial" w:cs="Arial"/>
                <w:sz w:val="18"/>
                <w:szCs w:val="18"/>
              </w:rPr>
            </w:pPr>
            <w:r w:rsidRPr="00B32171">
              <w:rPr>
                <w:rFonts w:ascii="Arial" w:hAnsi="Arial" w:cs="Arial"/>
                <w:sz w:val="18"/>
                <w:szCs w:val="18"/>
              </w:rPr>
              <w:t>Rejected</w:t>
            </w:r>
          </w:p>
          <w:p w14:paraId="0656A46C" w14:textId="77777777" w:rsidR="003136F0" w:rsidRPr="00B32171" w:rsidRDefault="003136F0" w:rsidP="003136F0">
            <w:pPr>
              <w:spacing w:before="100" w:beforeAutospacing="1" w:after="100" w:afterAutospacing="1"/>
              <w:rPr>
                <w:rFonts w:ascii="Arial" w:hAnsi="Arial" w:cs="Arial"/>
                <w:sz w:val="18"/>
                <w:szCs w:val="18"/>
              </w:rPr>
            </w:pPr>
          </w:p>
          <w:p w14:paraId="476ABA72" w14:textId="43941F05" w:rsidR="003136F0" w:rsidRPr="00B32171" w:rsidRDefault="003136F0" w:rsidP="003136F0">
            <w:pPr>
              <w:spacing w:before="100" w:beforeAutospacing="1" w:after="100" w:afterAutospacing="1"/>
              <w:rPr>
                <w:rFonts w:ascii="Arial" w:hAnsi="Arial" w:cs="Arial"/>
                <w:sz w:val="18"/>
                <w:szCs w:val="18"/>
              </w:rPr>
            </w:pPr>
            <w:proofErr w:type="spellStart"/>
            <w:r w:rsidRPr="00B32171">
              <w:rPr>
                <w:rFonts w:ascii="Arial" w:hAnsi="Arial" w:cs="Arial"/>
                <w:sz w:val="18"/>
                <w:szCs w:val="18"/>
              </w:rPr>
              <w:t>Discusison</w:t>
            </w:r>
            <w:proofErr w:type="spellEnd"/>
            <w:r w:rsidRPr="00B32171">
              <w:rPr>
                <w:rFonts w:ascii="Arial" w:hAnsi="Arial" w:cs="Arial"/>
                <w:sz w:val="18"/>
                <w:szCs w:val="18"/>
              </w:rPr>
              <w:t xml:space="preserve">: the minimum padding duration in Common Info field is the </w:t>
            </w:r>
            <w:proofErr w:type="spellStart"/>
            <w:r w:rsidRPr="00B32171">
              <w:rPr>
                <w:rFonts w:ascii="Arial" w:hAnsi="Arial" w:cs="Arial"/>
                <w:sz w:val="18"/>
                <w:szCs w:val="18"/>
              </w:rPr>
              <w:t>miminal</w:t>
            </w:r>
            <w:proofErr w:type="spellEnd"/>
            <w:r w:rsidRPr="00B32171">
              <w:rPr>
                <w:rFonts w:ascii="Arial" w:hAnsi="Arial" w:cs="Arial"/>
                <w:sz w:val="18"/>
                <w:szCs w:val="18"/>
              </w:rPr>
              <w:t xml:space="preserve"> time required for the radio switch for all EMLMR links of a non-AP MLD.</w:t>
            </w:r>
          </w:p>
        </w:tc>
      </w:tr>
      <w:tr w:rsidR="003136F0" w14:paraId="4589E7F0"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3AB65F55" w14:textId="4B9CDD49" w:rsidR="003136F0" w:rsidRDefault="003136F0" w:rsidP="003136F0">
            <w:pPr>
              <w:spacing w:before="100" w:beforeAutospacing="1" w:after="100" w:afterAutospacing="1"/>
              <w:rPr>
                <w:rFonts w:ascii="Arial" w:hAnsi="Arial" w:cs="Arial"/>
                <w:sz w:val="20"/>
              </w:rPr>
            </w:pPr>
            <w:r>
              <w:rPr>
                <w:rFonts w:ascii="Arial" w:hAnsi="Arial" w:cs="Arial"/>
                <w:sz w:val="20"/>
              </w:rPr>
              <w:t>12166</w:t>
            </w:r>
          </w:p>
        </w:tc>
        <w:tc>
          <w:tcPr>
            <w:tcW w:w="575" w:type="dxa"/>
            <w:tcBorders>
              <w:top w:val="single" w:sz="4" w:space="0" w:color="000000"/>
              <w:left w:val="single" w:sz="4" w:space="0" w:color="000000"/>
              <w:bottom w:val="single" w:sz="4" w:space="0" w:color="000000"/>
              <w:right w:val="single" w:sz="4" w:space="0" w:color="000000"/>
            </w:tcBorders>
          </w:tcPr>
          <w:p w14:paraId="01741108" w14:textId="52A999F2" w:rsidR="003136F0" w:rsidRDefault="003136F0" w:rsidP="003136F0">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5CBE0884" w14:textId="4F83C197" w:rsidR="003136F0" w:rsidRDefault="003136F0" w:rsidP="003136F0">
            <w:pPr>
              <w:spacing w:before="100" w:beforeAutospacing="1" w:after="100" w:afterAutospacing="1"/>
              <w:rPr>
                <w:rFonts w:ascii="Arial" w:hAnsi="Arial" w:cs="Arial"/>
                <w:sz w:val="20"/>
              </w:rPr>
            </w:pPr>
            <w:r>
              <w:rPr>
                <w:rFonts w:ascii="Arial" w:hAnsi="Arial" w:cs="Arial"/>
                <w:sz w:val="20"/>
              </w:rPr>
              <w:t>57</w:t>
            </w:r>
          </w:p>
        </w:tc>
        <w:tc>
          <w:tcPr>
            <w:tcW w:w="3718" w:type="dxa"/>
            <w:tcBorders>
              <w:top w:val="single" w:sz="4" w:space="0" w:color="000000"/>
              <w:left w:val="single" w:sz="4" w:space="0" w:color="000000"/>
              <w:bottom w:val="single" w:sz="4" w:space="0" w:color="000000"/>
              <w:right w:val="single" w:sz="4" w:space="0" w:color="000000"/>
            </w:tcBorders>
          </w:tcPr>
          <w:p w14:paraId="01599B08" w14:textId="79FBCEB0" w:rsidR="003136F0" w:rsidRDefault="003136F0" w:rsidP="003136F0">
            <w:pPr>
              <w:spacing w:before="100" w:beforeAutospacing="1" w:after="100" w:afterAutospacing="1"/>
              <w:rPr>
                <w:rFonts w:ascii="Arial" w:hAnsi="Arial" w:cs="Arial"/>
                <w:sz w:val="20"/>
              </w:rPr>
            </w:pPr>
            <w:r>
              <w:rPr>
                <w:rFonts w:ascii="Arial" w:hAnsi="Arial" w:cs="Arial"/>
                <w:sz w:val="20"/>
              </w:rPr>
              <w:t>How to select a link from the EMLMR links in the case where a frame exchange sequence is initiated on the EMLMR links is not described.</w:t>
            </w:r>
          </w:p>
        </w:tc>
        <w:tc>
          <w:tcPr>
            <w:tcW w:w="2676" w:type="dxa"/>
            <w:tcBorders>
              <w:top w:val="single" w:sz="4" w:space="0" w:color="000000"/>
              <w:left w:val="single" w:sz="4" w:space="0" w:color="000000"/>
              <w:bottom w:val="single" w:sz="4" w:space="0" w:color="000000"/>
              <w:right w:val="single" w:sz="4" w:space="0" w:color="000000"/>
            </w:tcBorders>
          </w:tcPr>
          <w:p w14:paraId="659D3023" w14:textId="4C35341E" w:rsidR="003136F0" w:rsidRDefault="003136F0" w:rsidP="003136F0">
            <w:pPr>
              <w:spacing w:before="100" w:beforeAutospacing="1" w:after="100" w:afterAutospacing="1"/>
              <w:rPr>
                <w:rFonts w:ascii="Arial" w:hAnsi="Arial" w:cs="Arial"/>
                <w:sz w:val="20"/>
              </w:rPr>
            </w:pPr>
            <w:r>
              <w:rPr>
                <w:rFonts w:ascii="Arial" w:hAnsi="Arial" w:cs="Arial"/>
                <w:sz w:val="20"/>
              </w:rPr>
              <w:t>Please clarify how MLD selects a link for initial frame exchange out of plural EMLMR links.</w:t>
            </w:r>
          </w:p>
        </w:tc>
        <w:tc>
          <w:tcPr>
            <w:tcW w:w="2202" w:type="dxa"/>
            <w:tcBorders>
              <w:top w:val="single" w:sz="4" w:space="0" w:color="000000"/>
              <w:left w:val="single" w:sz="4" w:space="0" w:color="000000"/>
              <w:bottom w:val="single" w:sz="4" w:space="0" w:color="000000"/>
              <w:right w:val="single" w:sz="4" w:space="0" w:color="000000"/>
            </w:tcBorders>
          </w:tcPr>
          <w:p w14:paraId="27BF29F9" w14:textId="77777777" w:rsidR="003136F0" w:rsidRPr="00C618CC" w:rsidRDefault="003136F0" w:rsidP="003136F0">
            <w:pPr>
              <w:spacing w:before="100" w:beforeAutospacing="1" w:after="100" w:afterAutospacing="1"/>
              <w:rPr>
                <w:rFonts w:ascii="Arial" w:hAnsi="Arial" w:cs="Arial"/>
                <w:sz w:val="18"/>
                <w:szCs w:val="18"/>
              </w:rPr>
            </w:pPr>
            <w:r w:rsidRPr="00C618CC">
              <w:rPr>
                <w:rFonts w:ascii="Arial" w:hAnsi="Arial" w:cs="Arial"/>
                <w:sz w:val="18"/>
                <w:szCs w:val="18"/>
              </w:rPr>
              <w:t>Rejected</w:t>
            </w:r>
          </w:p>
          <w:p w14:paraId="594346CD" w14:textId="77777777" w:rsidR="003136F0" w:rsidRPr="00C618CC" w:rsidRDefault="003136F0" w:rsidP="003136F0">
            <w:pPr>
              <w:spacing w:before="100" w:beforeAutospacing="1" w:after="100" w:afterAutospacing="1"/>
              <w:rPr>
                <w:rFonts w:ascii="Arial" w:hAnsi="Arial" w:cs="Arial"/>
                <w:sz w:val="18"/>
                <w:szCs w:val="18"/>
              </w:rPr>
            </w:pPr>
          </w:p>
          <w:p w14:paraId="5A4C8B53" w14:textId="6BE764CA" w:rsidR="003136F0" w:rsidRDefault="003136F0" w:rsidP="003136F0">
            <w:pPr>
              <w:spacing w:before="100" w:beforeAutospacing="1" w:after="100" w:afterAutospacing="1"/>
              <w:rPr>
                <w:rFonts w:ascii="Arial" w:hAnsi="Arial" w:cs="Arial"/>
                <w:b/>
                <w:bCs/>
                <w:sz w:val="18"/>
                <w:szCs w:val="18"/>
              </w:rPr>
            </w:pPr>
            <w:r w:rsidRPr="00C618CC">
              <w:rPr>
                <w:rFonts w:ascii="Arial" w:hAnsi="Arial" w:cs="Arial"/>
                <w:sz w:val="18"/>
                <w:szCs w:val="18"/>
              </w:rPr>
              <w:t>Discussion: The selection of an EMLMR link is the implementation choice.</w:t>
            </w:r>
          </w:p>
        </w:tc>
      </w:tr>
      <w:tr w:rsidR="003136F0" w:rsidRPr="00C063A7" w14:paraId="413EF6A5"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4E49929" w14:textId="46E41606"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12167</w:t>
            </w:r>
          </w:p>
        </w:tc>
        <w:tc>
          <w:tcPr>
            <w:tcW w:w="575" w:type="dxa"/>
            <w:tcBorders>
              <w:top w:val="single" w:sz="4" w:space="0" w:color="000000"/>
              <w:left w:val="single" w:sz="4" w:space="0" w:color="000000"/>
              <w:bottom w:val="single" w:sz="4" w:space="0" w:color="000000"/>
              <w:right w:val="single" w:sz="4" w:space="0" w:color="000000"/>
            </w:tcBorders>
          </w:tcPr>
          <w:p w14:paraId="00D4ABB7" w14:textId="2D97AF03"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79CC3BA8" w14:textId="2F21D9A3"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57</w:t>
            </w:r>
          </w:p>
        </w:tc>
        <w:tc>
          <w:tcPr>
            <w:tcW w:w="3718" w:type="dxa"/>
            <w:tcBorders>
              <w:top w:val="single" w:sz="4" w:space="0" w:color="000000"/>
              <w:left w:val="single" w:sz="4" w:space="0" w:color="000000"/>
              <w:bottom w:val="single" w:sz="4" w:space="0" w:color="000000"/>
              <w:right w:val="single" w:sz="4" w:space="0" w:color="000000"/>
            </w:tcBorders>
          </w:tcPr>
          <w:p w14:paraId="2B19945E" w14:textId="24067816"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 xml:space="preserve">An MLD that operates in the EMLMR mode may receive an initial frame on one link (link1) while waiting an response of an </w:t>
            </w:r>
            <w:proofErr w:type="spellStart"/>
            <w:r>
              <w:rPr>
                <w:rFonts w:ascii="Arial" w:hAnsi="Arial" w:cs="Arial"/>
                <w:sz w:val="20"/>
              </w:rPr>
              <w:t>inital</w:t>
            </w:r>
            <w:proofErr w:type="spellEnd"/>
            <w:r>
              <w:rPr>
                <w:rFonts w:ascii="Arial" w:hAnsi="Arial" w:cs="Arial"/>
                <w:sz w:val="20"/>
              </w:rPr>
              <w:t xml:space="preserve"> frame sent on another link (link). In this case, it is not clear when the MLD should start frame exchange sequence, either after </w:t>
            </w:r>
            <w:proofErr w:type="spellStart"/>
            <w:r>
              <w:rPr>
                <w:rFonts w:ascii="Arial" w:hAnsi="Arial" w:cs="Arial"/>
                <w:sz w:val="20"/>
              </w:rPr>
              <w:t>receving</w:t>
            </w:r>
            <w:proofErr w:type="spellEnd"/>
            <w:r>
              <w:rPr>
                <w:rFonts w:ascii="Arial" w:hAnsi="Arial" w:cs="Arial"/>
                <w:sz w:val="20"/>
              </w:rPr>
              <w:t xml:space="preserve"> response of </w:t>
            </w:r>
            <w:proofErr w:type="spellStart"/>
            <w:r>
              <w:rPr>
                <w:rFonts w:ascii="Arial" w:hAnsi="Arial" w:cs="Arial"/>
                <w:sz w:val="20"/>
              </w:rPr>
              <w:t>inital</w:t>
            </w:r>
            <w:proofErr w:type="spellEnd"/>
            <w:r>
              <w:rPr>
                <w:rFonts w:ascii="Arial" w:hAnsi="Arial" w:cs="Arial"/>
                <w:sz w:val="20"/>
              </w:rPr>
              <w:t xml:space="preserve"> frame on link1 or link2.</w:t>
            </w:r>
          </w:p>
        </w:tc>
        <w:tc>
          <w:tcPr>
            <w:tcW w:w="2676" w:type="dxa"/>
            <w:tcBorders>
              <w:top w:val="single" w:sz="4" w:space="0" w:color="000000"/>
              <w:left w:val="single" w:sz="4" w:space="0" w:color="000000"/>
              <w:bottom w:val="single" w:sz="4" w:space="0" w:color="000000"/>
              <w:right w:val="single" w:sz="4" w:space="0" w:color="000000"/>
            </w:tcBorders>
          </w:tcPr>
          <w:p w14:paraId="0F5DB497" w14:textId="2739A542" w:rsidR="003136F0" w:rsidRDefault="003136F0" w:rsidP="003136F0">
            <w:pPr>
              <w:spacing w:before="100" w:beforeAutospacing="1" w:after="100" w:afterAutospacing="1"/>
              <w:rPr>
                <w:rFonts w:ascii="Arial" w:hAnsi="Arial" w:cs="Arial"/>
                <w:b/>
                <w:bCs/>
                <w:sz w:val="18"/>
                <w:szCs w:val="18"/>
              </w:rPr>
            </w:pPr>
            <w:r>
              <w:rPr>
                <w:rFonts w:ascii="Arial" w:hAnsi="Arial" w:cs="Arial"/>
                <w:sz w:val="20"/>
              </w:rPr>
              <w:t xml:space="preserve">Please clarify when a MLD should start frame exchange sequence if the MLD receives an initial frame on one link while waiting an response of an </w:t>
            </w:r>
            <w:proofErr w:type="spellStart"/>
            <w:r>
              <w:rPr>
                <w:rFonts w:ascii="Arial" w:hAnsi="Arial" w:cs="Arial"/>
                <w:sz w:val="20"/>
              </w:rPr>
              <w:t>inital</w:t>
            </w:r>
            <w:proofErr w:type="spellEnd"/>
            <w:r>
              <w:rPr>
                <w:rFonts w:ascii="Arial" w:hAnsi="Arial" w:cs="Arial"/>
                <w:sz w:val="20"/>
              </w:rPr>
              <w:t xml:space="preserve"> frame sent on another link.</w:t>
            </w:r>
          </w:p>
        </w:tc>
        <w:tc>
          <w:tcPr>
            <w:tcW w:w="2202" w:type="dxa"/>
            <w:tcBorders>
              <w:top w:val="single" w:sz="4" w:space="0" w:color="000000"/>
              <w:left w:val="single" w:sz="4" w:space="0" w:color="000000"/>
              <w:bottom w:val="single" w:sz="4" w:space="0" w:color="000000"/>
              <w:right w:val="single" w:sz="4" w:space="0" w:color="000000"/>
            </w:tcBorders>
          </w:tcPr>
          <w:p w14:paraId="1AD4A43D" w14:textId="77777777" w:rsidR="003136F0" w:rsidRDefault="003136F0" w:rsidP="003136F0">
            <w:pPr>
              <w:spacing w:before="100" w:beforeAutospacing="1" w:after="100" w:afterAutospacing="1"/>
              <w:rPr>
                <w:rFonts w:ascii="Arial" w:hAnsi="Arial" w:cs="Arial"/>
                <w:sz w:val="18"/>
                <w:szCs w:val="18"/>
                <w:lang w:val="en-US"/>
              </w:rPr>
            </w:pPr>
            <w:r>
              <w:rPr>
                <w:rFonts w:ascii="Arial" w:hAnsi="Arial" w:cs="Arial"/>
                <w:sz w:val="18"/>
                <w:szCs w:val="18"/>
                <w:lang w:val="en-US"/>
              </w:rPr>
              <w:t xml:space="preserve">Rejected </w:t>
            </w:r>
          </w:p>
          <w:p w14:paraId="18E5C18D" w14:textId="010909D3" w:rsidR="003136F0" w:rsidRPr="0007391A" w:rsidRDefault="003136F0" w:rsidP="003136F0">
            <w:pPr>
              <w:spacing w:before="100" w:beforeAutospacing="1" w:after="100" w:afterAutospacing="1"/>
              <w:rPr>
                <w:rFonts w:ascii="Arial" w:hAnsi="Arial" w:cs="Arial"/>
                <w:sz w:val="18"/>
                <w:szCs w:val="18"/>
                <w:lang w:val="en-US"/>
              </w:rPr>
            </w:pPr>
            <w:r w:rsidRPr="0007391A">
              <w:rPr>
                <w:rFonts w:ascii="Arial" w:hAnsi="Arial" w:cs="Arial"/>
                <w:sz w:val="18"/>
                <w:szCs w:val="18"/>
                <w:lang w:val="en-US"/>
              </w:rPr>
              <w:t xml:space="preserve">Discussion: </w:t>
            </w:r>
            <w:r w:rsidR="00DD6439">
              <w:rPr>
                <w:rFonts w:ascii="Arial" w:hAnsi="Arial" w:cs="Arial"/>
                <w:sz w:val="18"/>
                <w:szCs w:val="18"/>
                <w:lang w:val="en-US"/>
              </w:rPr>
              <w:t xml:space="preserve">a non-AP MLD </w:t>
            </w:r>
            <w:r w:rsidR="00116D07">
              <w:rPr>
                <w:rFonts w:ascii="Arial" w:hAnsi="Arial" w:cs="Arial"/>
                <w:sz w:val="18"/>
                <w:szCs w:val="18"/>
                <w:lang w:val="en-US"/>
              </w:rPr>
              <w:t xml:space="preserve">in EMLMR mode </w:t>
            </w:r>
            <w:r w:rsidR="00DD6439">
              <w:rPr>
                <w:rFonts w:ascii="Arial" w:hAnsi="Arial" w:cs="Arial"/>
                <w:sz w:val="18"/>
                <w:szCs w:val="18"/>
                <w:lang w:val="en-US"/>
              </w:rPr>
              <w:t>can simultaneously do separate frame exchanges in different links</w:t>
            </w:r>
            <w:r w:rsidRPr="0007391A">
              <w:rPr>
                <w:rFonts w:ascii="Arial" w:hAnsi="Arial" w:cs="Arial"/>
                <w:sz w:val="18"/>
                <w:szCs w:val="18"/>
                <w:lang w:val="en-US"/>
              </w:rPr>
              <w:t xml:space="preserve">.  </w:t>
            </w:r>
          </w:p>
        </w:tc>
      </w:tr>
      <w:tr w:rsidR="003136F0" w14:paraId="23542374" w14:textId="77777777" w:rsidTr="003751D2">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1F6011DF" w14:textId="77777777" w:rsidR="003136F0" w:rsidRDefault="003136F0" w:rsidP="003136F0">
            <w:pPr>
              <w:spacing w:before="100" w:beforeAutospacing="1" w:after="100" w:afterAutospacing="1"/>
              <w:rPr>
                <w:rFonts w:ascii="Arial" w:hAnsi="Arial" w:cs="Arial"/>
                <w:sz w:val="20"/>
              </w:rPr>
            </w:pPr>
            <w:r>
              <w:rPr>
                <w:rFonts w:ascii="Arial" w:hAnsi="Arial" w:cs="Arial"/>
                <w:sz w:val="20"/>
              </w:rPr>
              <w:t>11466</w:t>
            </w:r>
          </w:p>
        </w:tc>
        <w:tc>
          <w:tcPr>
            <w:tcW w:w="575" w:type="dxa"/>
            <w:tcBorders>
              <w:top w:val="single" w:sz="4" w:space="0" w:color="000000"/>
              <w:left w:val="single" w:sz="4" w:space="0" w:color="000000"/>
              <w:bottom w:val="single" w:sz="4" w:space="0" w:color="000000"/>
              <w:right w:val="single" w:sz="4" w:space="0" w:color="000000"/>
            </w:tcBorders>
          </w:tcPr>
          <w:p w14:paraId="439A5561" w14:textId="77777777" w:rsidR="003136F0" w:rsidRDefault="003136F0" w:rsidP="003136F0">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12CA3B04" w14:textId="77777777" w:rsidR="003136F0" w:rsidRDefault="003136F0" w:rsidP="003136F0">
            <w:pPr>
              <w:spacing w:before="100" w:beforeAutospacing="1" w:after="100" w:afterAutospacing="1"/>
              <w:rPr>
                <w:rFonts w:ascii="Arial" w:hAnsi="Arial" w:cs="Arial"/>
                <w:sz w:val="20"/>
              </w:rPr>
            </w:pPr>
            <w:r>
              <w:rPr>
                <w:rFonts w:ascii="Arial" w:hAnsi="Arial" w:cs="Arial"/>
                <w:sz w:val="20"/>
              </w:rPr>
              <w:t>58</w:t>
            </w:r>
          </w:p>
        </w:tc>
        <w:tc>
          <w:tcPr>
            <w:tcW w:w="3718" w:type="dxa"/>
            <w:tcBorders>
              <w:top w:val="single" w:sz="4" w:space="0" w:color="000000"/>
              <w:left w:val="single" w:sz="4" w:space="0" w:color="000000"/>
              <w:bottom w:val="single" w:sz="4" w:space="0" w:color="000000"/>
              <w:right w:val="single" w:sz="4" w:space="0" w:color="000000"/>
            </w:tcBorders>
          </w:tcPr>
          <w:p w14:paraId="7346B495" w14:textId="77777777" w:rsidR="003136F0" w:rsidRDefault="003136F0" w:rsidP="003136F0">
            <w:pPr>
              <w:spacing w:before="100" w:beforeAutospacing="1" w:after="100" w:afterAutospacing="1"/>
              <w:rPr>
                <w:rFonts w:ascii="Arial" w:hAnsi="Arial" w:cs="Arial"/>
                <w:sz w:val="20"/>
              </w:rPr>
            </w:pPr>
            <w:r>
              <w:rPr>
                <w:rFonts w:ascii="Arial" w:hAnsi="Arial" w:cs="Arial"/>
                <w:sz w:val="20"/>
              </w:rPr>
              <w:t>Replace 'AP of an AP MLD' with 'An AP affiliated with an AP MLD'.</w:t>
            </w:r>
          </w:p>
        </w:tc>
        <w:tc>
          <w:tcPr>
            <w:tcW w:w="2676" w:type="dxa"/>
            <w:tcBorders>
              <w:top w:val="single" w:sz="4" w:space="0" w:color="000000"/>
              <w:left w:val="single" w:sz="4" w:space="0" w:color="000000"/>
              <w:bottom w:val="single" w:sz="4" w:space="0" w:color="000000"/>
              <w:right w:val="single" w:sz="4" w:space="0" w:color="000000"/>
            </w:tcBorders>
          </w:tcPr>
          <w:p w14:paraId="7A8AB7CE" w14:textId="77777777" w:rsidR="003136F0" w:rsidRDefault="003136F0" w:rsidP="003136F0">
            <w:pPr>
              <w:spacing w:before="100" w:beforeAutospacing="1" w:after="100" w:afterAutospacing="1"/>
              <w:rPr>
                <w:rFonts w:ascii="Arial" w:hAnsi="Arial" w:cs="Arial"/>
                <w:sz w:val="20"/>
              </w:rPr>
            </w:pPr>
            <w:r>
              <w:rPr>
                <w:rFonts w:ascii="Arial" w:hAnsi="Arial" w:cs="Arial"/>
                <w:sz w:val="20"/>
              </w:rPr>
              <w:t>As in comment</w:t>
            </w:r>
          </w:p>
        </w:tc>
        <w:tc>
          <w:tcPr>
            <w:tcW w:w="2202" w:type="dxa"/>
            <w:tcBorders>
              <w:top w:val="single" w:sz="4" w:space="0" w:color="000000"/>
              <w:left w:val="single" w:sz="4" w:space="0" w:color="000000"/>
              <w:bottom w:val="single" w:sz="4" w:space="0" w:color="000000"/>
              <w:right w:val="single" w:sz="4" w:space="0" w:color="000000"/>
            </w:tcBorders>
          </w:tcPr>
          <w:p w14:paraId="388866C4" w14:textId="77777777" w:rsidR="003136F0" w:rsidRPr="00C618CC" w:rsidRDefault="003136F0" w:rsidP="003136F0">
            <w:pPr>
              <w:spacing w:before="100" w:beforeAutospacing="1" w:after="100" w:afterAutospacing="1"/>
              <w:rPr>
                <w:rFonts w:ascii="Arial" w:hAnsi="Arial" w:cs="Arial"/>
                <w:sz w:val="18"/>
                <w:szCs w:val="18"/>
              </w:rPr>
            </w:pPr>
            <w:r w:rsidRPr="00C618CC">
              <w:rPr>
                <w:rFonts w:ascii="Arial" w:hAnsi="Arial" w:cs="Arial"/>
                <w:sz w:val="18"/>
                <w:szCs w:val="18"/>
              </w:rPr>
              <w:t>Revised</w:t>
            </w:r>
          </w:p>
          <w:p w14:paraId="26F8CC8E" w14:textId="77777777" w:rsidR="003136F0" w:rsidRPr="00C618CC" w:rsidRDefault="003136F0" w:rsidP="003136F0">
            <w:pPr>
              <w:spacing w:before="100" w:beforeAutospacing="1" w:after="100" w:afterAutospacing="1"/>
              <w:rPr>
                <w:rFonts w:ascii="Arial" w:hAnsi="Arial" w:cs="Arial"/>
                <w:sz w:val="18"/>
                <w:szCs w:val="18"/>
              </w:rPr>
            </w:pPr>
            <w:r w:rsidRPr="00C618CC">
              <w:rPr>
                <w:rFonts w:ascii="Arial" w:hAnsi="Arial" w:cs="Arial"/>
                <w:sz w:val="18"/>
                <w:szCs w:val="18"/>
              </w:rPr>
              <w:t>Generally agree with the commenter. “AP of an AP MLD” will be replaced by “an AP affiliated with an AP MLD”</w:t>
            </w:r>
          </w:p>
          <w:p w14:paraId="023AFD56" w14:textId="77777777" w:rsidR="003136F0" w:rsidRPr="00C618CC" w:rsidRDefault="003136F0" w:rsidP="003136F0">
            <w:pPr>
              <w:spacing w:before="100" w:beforeAutospacing="1" w:after="100" w:afterAutospacing="1"/>
              <w:rPr>
                <w:rFonts w:ascii="Arial" w:hAnsi="Arial" w:cs="Arial"/>
                <w:sz w:val="18"/>
                <w:szCs w:val="18"/>
              </w:rPr>
            </w:pPr>
          </w:p>
          <w:p w14:paraId="36BA4775" w14:textId="4F04CEF9" w:rsidR="003136F0" w:rsidRPr="00C618CC" w:rsidRDefault="003136F0" w:rsidP="003136F0">
            <w:pPr>
              <w:spacing w:before="100" w:beforeAutospacing="1" w:after="100" w:afterAutospacing="1"/>
              <w:rPr>
                <w:rFonts w:ascii="Arial" w:hAnsi="Arial" w:cs="Arial"/>
                <w:sz w:val="18"/>
                <w:szCs w:val="18"/>
              </w:rPr>
            </w:pPr>
            <w:r w:rsidRPr="00C618CC">
              <w:rPr>
                <w:rFonts w:ascii="Arial" w:hAnsi="Arial" w:cs="Arial"/>
                <w:sz w:val="18"/>
                <w:szCs w:val="18"/>
              </w:rPr>
              <w:t xml:space="preserve">TGbe editor to make changes in THIS DOCUMENT with CID </w:t>
            </w:r>
            <w:r>
              <w:rPr>
                <w:rFonts w:ascii="Arial" w:hAnsi="Arial" w:cs="Arial"/>
                <w:sz w:val="18"/>
                <w:szCs w:val="18"/>
              </w:rPr>
              <w:t>tag</w:t>
            </w:r>
            <w:r w:rsidRPr="00C618CC">
              <w:rPr>
                <w:rFonts w:ascii="Arial" w:hAnsi="Arial" w:cs="Arial"/>
                <w:sz w:val="18"/>
                <w:szCs w:val="18"/>
              </w:rPr>
              <w:t xml:space="preserve"> 11466</w:t>
            </w:r>
          </w:p>
        </w:tc>
      </w:tr>
    </w:tbl>
    <w:p w14:paraId="574F35B7" w14:textId="446178FA" w:rsidR="003A419F" w:rsidRDefault="003A419F" w:rsidP="003A419F">
      <w:pPr>
        <w:rPr>
          <w:rFonts w:asciiTheme="minorBidi" w:hAnsiTheme="minorBidi" w:cstheme="minorBidi"/>
          <w:sz w:val="20"/>
          <w:lang w:val="en-US"/>
        </w:rPr>
      </w:pPr>
    </w:p>
    <w:p w14:paraId="6A6AE92E" w14:textId="22808C2A" w:rsidR="00E64121" w:rsidRDefault="00E64121" w:rsidP="003A419F">
      <w:pPr>
        <w:rPr>
          <w:rFonts w:asciiTheme="minorBidi" w:hAnsiTheme="minorBidi" w:cstheme="minorBidi"/>
          <w:sz w:val="20"/>
          <w:lang w:val="en-US"/>
        </w:rPr>
      </w:pPr>
    </w:p>
    <w:p w14:paraId="388DE3CD" w14:textId="060639D0" w:rsidR="00E64121" w:rsidRDefault="00E64121" w:rsidP="003A419F">
      <w:pPr>
        <w:rPr>
          <w:b/>
          <w:bCs/>
          <w:sz w:val="20"/>
        </w:rPr>
      </w:pPr>
      <w:r>
        <w:rPr>
          <w:b/>
          <w:bCs/>
          <w:sz w:val="20"/>
        </w:rPr>
        <w:t>35.3.18 Enhanced multi-link multi-radio operation</w:t>
      </w:r>
    </w:p>
    <w:p w14:paraId="37E49C95" w14:textId="2D3B033A" w:rsidR="00E64121" w:rsidRDefault="00E64121" w:rsidP="003A419F">
      <w:pPr>
        <w:rPr>
          <w:b/>
          <w:bCs/>
          <w:sz w:val="20"/>
        </w:rPr>
      </w:pPr>
    </w:p>
    <w:p w14:paraId="4BF78F7A" w14:textId="73481921" w:rsidR="00CA6367" w:rsidRDefault="00CA6367" w:rsidP="003A419F">
      <w:pPr>
        <w:rPr>
          <w:b/>
          <w:bCs/>
          <w:sz w:val="20"/>
        </w:rPr>
      </w:pPr>
    </w:p>
    <w:p w14:paraId="56E337EC" w14:textId="7654AD5A" w:rsidR="00CA6367" w:rsidRPr="00CA6367" w:rsidRDefault="00CA6367" w:rsidP="003A419F">
      <w:pPr>
        <w:rPr>
          <w:b/>
          <w:bCs/>
          <w:i/>
          <w:iCs/>
          <w:sz w:val="20"/>
        </w:rPr>
      </w:pPr>
      <w:r w:rsidRPr="00CA6367">
        <w:rPr>
          <w:b/>
          <w:bCs/>
          <w:i/>
          <w:iCs/>
          <w:sz w:val="20"/>
          <w:highlight w:val="yellow"/>
        </w:rPr>
        <w:t xml:space="preserve">TGbe editor: Change 35.3.18 as </w:t>
      </w:r>
      <w:r>
        <w:rPr>
          <w:b/>
          <w:bCs/>
          <w:i/>
          <w:iCs/>
          <w:sz w:val="20"/>
          <w:highlight w:val="yellow"/>
        </w:rPr>
        <w:t>follows</w:t>
      </w:r>
      <w:r w:rsidR="00C7564B" w:rsidRPr="00C7564B">
        <w:rPr>
          <w:b/>
          <w:bCs/>
          <w:i/>
          <w:iCs/>
          <w:sz w:val="20"/>
          <w:highlight w:val="yellow"/>
        </w:rPr>
        <w:t>(the paragraphs net shown in the document are not changed)</w:t>
      </w:r>
      <w:r w:rsidRPr="00C7564B">
        <w:rPr>
          <w:b/>
          <w:bCs/>
          <w:i/>
          <w:iCs/>
          <w:sz w:val="20"/>
          <w:highlight w:val="yellow"/>
        </w:rPr>
        <w:t>:</w:t>
      </w:r>
    </w:p>
    <w:p w14:paraId="284FFADB" w14:textId="7BA78723" w:rsidR="00CA6367" w:rsidRDefault="00C7564B" w:rsidP="003A419F">
      <w:pPr>
        <w:rPr>
          <w:sz w:val="20"/>
        </w:rPr>
      </w:pPr>
      <w:r>
        <w:rPr>
          <w:sz w:val="20"/>
        </w:rPr>
        <w:t>……</w:t>
      </w:r>
    </w:p>
    <w:p w14:paraId="2FF8F0B7" w14:textId="765C7C0B" w:rsidR="00CA6367" w:rsidRDefault="00CA6367" w:rsidP="003A419F">
      <w:pPr>
        <w:rPr>
          <w:ins w:id="0" w:author="Liwen Chu" w:date="2022-09-06T11:03:00Z"/>
          <w:sz w:val="20"/>
        </w:rPr>
      </w:pPr>
      <w:r>
        <w:rPr>
          <w:sz w:val="20"/>
        </w:rPr>
        <w:t>An MLD with dot11EHTEMLMROptionImplemented equal to true shall indicate the number of spatial streams N</w:t>
      </w:r>
      <w:r>
        <w:rPr>
          <w:sz w:val="16"/>
          <w:szCs w:val="16"/>
        </w:rPr>
        <w:t xml:space="preserve">SS </w:t>
      </w:r>
      <w:r>
        <w:rPr>
          <w:sz w:val="20"/>
        </w:rPr>
        <w:t xml:space="preserve">that a non-AP MLD supports for reception and transmission during EMLMR operation in the EMLMR Supported MCS And NSS Set subfield of the EML Control field of the EML Operating Mode Notification frame. </w:t>
      </w:r>
      <w:ins w:id="1" w:author="Liwen Chu" w:date="2022-09-06T10:25:00Z">
        <w:r>
          <w:rPr>
            <w:sz w:val="20"/>
          </w:rPr>
          <w:t xml:space="preserve">An non-AP MLD may announce </w:t>
        </w:r>
      </w:ins>
      <w:ins w:id="2" w:author="Liwen Chu" w:date="2022-09-06T10:26:00Z">
        <w:r>
          <w:rPr>
            <w:sz w:val="20"/>
          </w:rPr>
          <w:t xml:space="preserve">the different Tx </w:t>
        </w:r>
        <w:proofErr w:type="spellStart"/>
        <w:r>
          <w:rPr>
            <w:sz w:val="20"/>
          </w:rPr>
          <w:t>Nss</w:t>
        </w:r>
        <w:proofErr w:type="spellEnd"/>
        <w:r>
          <w:rPr>
            <w:sz w:val="20"/>
          </w:rPr>
          <w:t xml:space="preserve"> and Rx </w:t>
        </w:r>
        <w:proofErr w:type="spellStart"/>
        <w:r>
          <w:rPr>
            <w:sz w:val="20"/>
          </w:rPr>
          <w:t>Nss</w:t>
        </w:r>
        <w:proofErr w:type="spellEnd"/>
        <w:r>
          <w:rPr>
            <w:sz w:val="20"/>
          </w:rPr>
          <w:t xml:space="preserve"> in the EMLMR Supported MCS And NSS Set subfield in the different </w:t>
        </w:r>
      </w:ins>
      <w:ins w:id="3" w:author="Liwen Chu" w:date="2022-09-06T10:31:00Z">
        <w:r w:rsidR="00CA512E">
          <w:rPr>
            <w:sz w:val="20"/>
          </w:rPr>
          <w:t xml:space="preserve">EML operating mode negotiation </w:t>
        </w:r>
      </w:ins>
      <w:ins w:id="4" w:author="Liwen Chu" w:date="2022-09-06T10:28:00Z">
        <w:r w:rsidR="00CA512E">
          <w:rPr>
            <w:sz w:val="20"/>
          </w:rPr>
          <w:t xml:space="preserve">where </w:t>
        </w:r>
      </w:ins>
      <w:ins w:id="5" w:author="Liwen Chu" w:date="2022-09-06T10:27:00Z">
        <w:r>
          <w:rPr>
            <w:sz w:val="20"/>
          </w:rPr>
          <w:t>the</w:t>
        </w:r>
      </w:ins>
      <w:ins w:id="6" w:author="Liwen Chu" w:date="2022-09-06T10:23:00Z">
        <w:r>
          <w:rPr>
            <w:sz w:val="20"/>
          </w:rPr>
          <w:t xml:space="preserve"> </w:t>
        </w:r>
      </w:ins>
      <w:ins w:id="7" w:author="Liwen Chu" w:date="2022-09-06T10:24:00Z">
        <w:r>
          <w:rPr>
            <w:sz w:val="20"/>
          </w:rPr>
          <w:t xml:space="preserve">maximal </w:t>
        </w:r>
      </w:ins>
      <w:ins w:id="8" w:author="Liwen Chu" w:date="2022-09-06T10:23:00Z">
        <w:r>
          <w:rPr>
            <w:sz w:val="20"/>
          </w:rPr>
          <w:t xml:space="preserve">Tx </w:t>
        </w:r>
        <w:proofErr w:type="spellStart"/>
        <w:r>
          <w:rPr>
            <w:sz w:val="20"/>
          </w:rPr>
          <w:t>Nss</w:t>
        </w:r>
        <w:proofErr w:type="spellEnd"/>
        <w:r>
          <w:rPr>
            <w:sz w:val="20"/>
          </w:rPr>
          <w:t xml:space="preserve"> and </w:t>
        </w:r>
      </w:ins>
      <w:ins w:id="9" w:author="Liwen Chu" w:date="2022-09-06T10:24:00Z">
        <w:r>
          <w:rPr>
            <w:sz w:val="20"/>
          </w:rPr>
          <w:t xml:space="preserve">maximal Rx </w:t>
        </w:r>
        <w:proofErr w:type="spellStart"/>
        <w:r>
          <w:rPr>
            <w:sz w:val="20"/>
          </w:rPr>
          <w:t>Nss</w:t>
        </w:r>
        <w:proofErr w:type="spellEnd"/>
        <w:r>
          <w:rPr>
            <w:sz w:val="20"/>
          </w:rPr>
          <w:t xml:space="preserve"> in the EMLMR Supported MCS And NSS Set subfield shall be no less than</w:t>
        </w:r>
      </w:ins>
      <w:ins w:id="10" w:author="Liwen Chu" w:date="2022-12-20T09:51:00Z">
        <w:r w:rsidR="007B7AAA">
          <w:rPr>
            <w:sz w:val="20"/>
          </w:rPr>
          <w:t xml:space="preserve"> the </w:t>
        </w:r>
      </w:ins>
      <w:ins w:id="11" w:author="Liwen Chu" w:date="2022-09-06T10:27:00Z">
        <w:r>
          <w:rPr>
            <w:sz w:val="20"/>
          </w:rPr>
          <w:t xml:space="preserve">Tx </w:t>
        </w:r>
        <w:proofErr w:type="spellStart"/>
        <w:r>
          <w:rPr>
            <w:sz w:val="20"/>
          </w:rPr>
          <w:t>Nss</w:t>
        </w:r>
        <w:proofErr w:type="spellEnd"/>
        <w:r>
          <w:rPr>
            <w:sz w:val="20"/>
          </w:rPr>
          <w:t xml:space="preserve"> and Rx </w:t>
        </w:r>
        <w:proofErr w:type="spellStart"/>
        <w:r>
          <w:rPr>
            <w:sz w:val="20"/>
          </w:rPr>
          <w:t>Nss</w:t>
        </w:r>
        <w:proofErr w:type="spellEnd"/>
        <w:r>
          <w:rPr>
            <w:sz w:val="20"/>
          </w:rPr>
          <w:t xml:space="preserve"> of each EMLMR link</w:t>
        </w:r>
      </w:ins>
      <w:ins w:id="12" w:author="Liwen Chu" w:date="2022-12-20T09:51:00Z">
        <w:r w:rsidR="007B7AAA">
          <w:rPr>
            <w:sz w:val="20"/>
          </w:rPr>
          <w:t xml:space="preserve"> </w:t>
        </w:r>
      </w:ins>
      <w:ins w:id="13" w:author="Liwen Chu" w:date="2022-12-20T09:53:00Z">
        <w:r w:rsidR="007B7AAA">
          <w:rPr>
            <w:sz w:val="20"/>
          </w:rPr>
          <w:t xml:space="preserve">as defined in </w:t>
        </w:r>
      </w:ins>
      <w:ins w:id="14" w:author="Liwen Chu" w:date="2022-12-20T09:59:00Z">
        <w:r w:rsidR="007B7AAA">
          <w:rPr>
            <w:rStyle w:val="SC21323594"/>
            <w:b w:val="0"/>
            <w:bCs w:val="0"/>
          </w:rPr>
          <w:t>35.15(</w:t>
        </w:r>
        <w:r w:rsidR="007B7AAA">
          <w:t>PPDU format, BW, MCS, NSS, and DCM selection rules</w:t>
        </w:r>
        <w:r w:rsidR="007B7AAA">
          <w:rPr>
            <w:rStyle w:val="SC21323594"/>
            <w:b w:val="0"/>
            <w:bCs w:val="0"/>
          </w:rPr>
          <w:t>)</w:t>
        </w:r>
        <w:r w:rsidR="007B7AAA">
          <w:rPr>
            <w:rStyle w:val="SC21323594"/>
            <w:b w:val="0"/>
            <w:bCs w:val="0"/>
          </w:rPr>
          <w:t xml:space="preserve">, </w:t>
        </w:r>
      </w:ins>
      <w:ins w:id="15" w:author="Liwen Chu" w:date="2022-12-20T09:55:00Z">
        <w:r w:rsidR="007B7AAA" w:rsidRPr="007B7AAA">
          <w:rPr>
            <w:rStyle w:val="SC21323594"/>
            <w:b w:val="0"/>
            <w:bCs w:val="0"/>
          </w:rPr>
          <w:t xml:space="preserve">35.9 </w:t>
        </w:r>
      </w:ins>
      <w:ins w:id="16" w:author="Liwen Chu" w:date="2022-12-20T09:56:00Z">
        <w:r w:rsidR="007B7AAA">
          <w:rPr>
            <w:rStyle w:val="SC21323594"/>
            <w:b w:val="0"/>
            <w:bCs w:val="0"/>
          </w:rPr>
          <w:t>(</w:t>
        </w:r>
      </w:ins>
      <w:ins w:id="17" w:author="Liwen Chu" w:date="2022-12-20T09:55:00Z">
        <w:r w:rsidR="007B7AAA" w:rsidRPr="007B7AAA">
          <w:rPr>
            <w:rStyle w:val="SC21323594"/>
            <w:b w:val="0"/>
            <w:bCs w:val="0"/>
          </w:rPr>
          <w:t>Operating mode indication</w:t>
        </w:r>
        <w:r w:rsidR="007B7AAA">
          <w:rPr>
            <w:rStyle w:val="SC21323594"/>
            <w:b w:val="0"/>
            <w:bCs w:val="0"/>
          </w:rPr>
          <w:t>)</w:t>
        </w:r>
      </w:ins>
      <w:ins w:id="18" w:author="Liwen Chu" w:date="2022-12-20T09:57:00Z">
        <w:r w:rsidR="007B7AAA">
          <w:rPr>
            <w:rStyle w:val="SC21323594"/>
            <w:b w:val="0"/>
            <w:bCs w:val="0"/>
          </w:rPr>
          <w:t xml:space="preserve">, </w:t>
        </w:r>
      </w:ins>
      <w:ins w:id="19" w:author="Liwen Chu" w:date="2022-12-20T09:59:00Z">
        <w:r w:rsidR="007B7AAA">
          <w:rPr>
            <w:rStyle w:val="SC21323594"/>
            <w:b w:val="0"/>
            <w:bCs w:val="0"/>
          </w:rPr>
          <w:t xml:space="preserve">and </w:t>
        </w:r>
      </w:ins>
      <w:ins w:id="20" w:author="Liwen Chu" w:date="2022-12-20T09:57:00Z">
        <w:r w:rsidR="007B7AAA">
          <w:rPr>
            <w:rStyle w:val="SC21323594"/>
            <w:b w:val="0"/>
            <w:bCs w:val="0"/>
          </w:rPr>
          <w:t>26</w:t>
        </w:r>
        <w:r w:rsidR="007B7AAA" w:rsidRPr="007B7AAA">
          <w:rPr>
            <w:rStyle w:val="SC21323594"/>
            <w:b w:val="0"/>
            <w:bCs w:val="0"/>
          </w:rPr>
          <w:t xml:space="preserve">.9 </w:t>
        </w:r>
        <w:r w:rsidR="007B7AAA">
          <w:rPr>
            <w:rStyle w:val="SC21323594"/>
            <w:b w:val="0"/>
            <w:bCs w:val="0"/>
          </w:rPr>
          <w:t>(</w:t>
        </w:r>
        <w:r w:rsidR="007B7AAA" w:rsidRPr="007B7AAA">
          <w:rPr>
            <w:rStyle w:val="SC21323594"/>
            <w:b w:val="0"/>
            <w:bCs w:val="0"/>
          </w:rPr>
          <w:t>Operating mode indication</w:t>
        </w:r>
        <w:r w:rsidR="007B7AAA">
          <w:rPr>
            <w:rStyle w:val="SC21323594"/>
            <w:b w:val="0"/>
            <w:bCs w:val="0"/>
          </w:rPr>
          <w:t>)</w:t>
        </w:r>
      </w:ins>
      <w:ins w:id="21" w:author="Liwen Chu" w:date="2022-09-06T10:24:00Z">
        <w:r>
          <w:rPr>
            <w:sz w:val="20"/>
          </w:rPr>
          <w:t>.</w:t>
        </w:r>
      </w:ins>
      <w:ins w:id="22" w:author="Liwen Chu" w:date="2022-09-06T10:33:00Z">
        <w:r w:rsidR="00CA512E">
          <w:rPr>
            <w:sz w:val="20"/>
          </w:rPr>
          <w:t xml:space="preserve">(#10043) </w:t>
        </w:r>
      </w:ins>
    </w:p>
    <w:p w14:paraId="5395B948" w14:textId="31F1DF4A" w:rsidR="00C7564B" w:rsidRDefault="00C7564B" w:rsidP="003A419F">
      <w:pPr>
        <w:rPr>
          <w:ins w:id="23" w:author="Liwen Chu" w:date="2022-09-06T11:03:00Z"/>
          <w:sz w:val="20"/>
        </w:rPr>
      </w:pPr>
    </w:p>
    <w:p w14:paraId="270FF572" w14:textId="442DEDED" w:rsidR="00C7564B" w:rsidRDefault="00C7564B" w:rsidP="007B7AAA">
      <w:pPr>
        <w:rPr>
          <w:sz w:val="20"/>
        </w:rPr>
      </w:pPr>
      <w:r>
        <w:rPr>
          <w:sz w:val="20"/>
        </w:rPr>
        <w:t>……</w:t>
      </w:r>
    </w:p>
    <w:p w14:paraId="5F4F1809" w14:textId="7859EEED" w:rsidR="00C7564B" w:rsidRDefault="00C7564B" w:rsidP="003A419F">
      <w:pPr>
        <w:rPr>
          <w:sz w:val="20"/>
        </w:rPr>
      </w:pPr>
    </w:p>
    <w:p w14:paraId="2D2FFC40" w14:textId="779B1847" w:rsidR="00C7564B" w:rsidRDefault="00C7564B" w:rsidP="003A419F">
      <w:r>
        <w:t xml:space="preserve">When a non-AP MLD with dot11EHTEMLMROptionImplemented equal to true (re)associates with an AP MLD, the EMLMR mode is disabled by default. If a non-AP MLD with dot11EHTEMLMROptionImplemented equal to true intends </w:t>
      </w:r>
      <w:ins w:id="24" w:author="Liwen Chu" w:date="2022-09-06T11:06:00Z">
        <w:r w:rsidR="00AE521F">
          <w:t>to enable or disable EMLMR mode</w:t>
        </w:r>
        <w:r w:rsidR="00AE521F" w:rsidDel="00AE521F">
          <w:t xml:space="preserve"> </w:t>
        </w:r>
      </w:ins>
      <w:del w:id="25" w:author="Liwen Chu" w:date="2022-09-06T11:06:00Z">
        <w:r w:rsidDel="00AE521F">
          <w:delText xml:space="preserve">to switch EMLMR mode </w:delText>
        </w:r>
      </w:del>
      <w:ins w:id="26" w:author="Liwen Chu" w:date="2022-09-06T12:14:00Z">
        <w:r w:rsidR="00C15729">
          <w:t>(#12876)</w:t>
        </w:r>
      </w:ins>
      <w:r>
        <w:t>after MLD association</w:t>
      </w:r>
      <w:ins w:id="27" w:author="Liwen Chu" w:date="2022-09-06T12:12:00Z">
        <w:r w:rsidR="00C15729">
          <w:t xml:space="preserve"> with an AP MLD that </w:t>
        </w:r>
      </w:ins>
      <w:ins w:id="28" w:author="Liwen Chu" w:date="2022-09-06T12:13:00Z">
        <w:r w:rsidR="00C15729">
          <w:t>sets its EMLMR Support subfield to 1(#</w:t>
        </w:r>
      </w:ins>
      <w:ins w:id="29" w:author="Liwen Chu" w:date="2022-09-06T12:14:00Z">
        <w:r w:rsidR="003136F0">
          <w:t>12876</w:t>
        </w:r>
      </w:ins>
      <w:ins w:id="30" w:author="Liwen Chu" w:date="2022-09-06T12:13:00Z">
        <w:r w:rsidR="00C15729">
          <w:t>)</w:t>
        </w:r>
      </w:ins>
      <w:r>
        <w:t>, then a non-AP STA affiliated with the non-AP MLD shall transmit an EML Operating Mode Notification frame with EMLMR Mode subfield equal to 1 or 0</w:t>
      </w:r>
      <w:del w:id="31" w:author="Liwen Chu" w:date="2022-09-06T11:06:00Z">
        <w:r w:rsidDel="00AE521F">
          <w:delText xml:space="preserve"> to enable or disable EMLMR mode</w:delText>
        </w:r>
      </w:del>
      <w:r>
        <w:t>, respectively.</w:t>
      </w:r>
      <w:ins w:id="32" w:author="Liwen Chu" w:date="2022-09-06T11:07:00Z">
        <w:r w:rsidR="00AE521F">
          <w:t>(#12876)</w:t>
        </w:r>
      </w:ins>
    </w:p>
    <w:p w14:paraId="0D3C5C75" w14:textId="64945956" w:rsidR="00C618CC" w:rsidRDefault="00C618CC" w:rsidP="003A419F"/>
    <w:p w14:paraId="2A3411C8" w14:textId="325B6A1E" w:rsidR="005806DD" w:rsidRDefault="005806DD" w:rsidP="003A419F">
      <w:r>
        <w:t>……</w:t>
      </w:r>
    </w:p>
    <w:p w14:paraId="7802D68A" w14:textId="63DDE926" w:rsidR="005806DD" w:rsidRDefault="00537051" w:rsidP="003A419F">
      <w:ins w:id="33" w:author="Liwen Chu" w:date="2022-09-19T14:59:00Z">
        <w:r>
          <w:t>(#12684)</w:t>
        </w:r>
      </w:ins>
      <w:r w:rsidR="005806DD">
        <w:t xml:space="preserve">After successful transmission of the EML Operating Mode Notification frame from the non-AP STA affiliated with the non-AP MLD to an AP affiliated with an AP MLD, the non-AP STA </w:t>
      </w:r>
      <w:del w:id="34" w:author="Liwen Chu" w:date="2022-09-19T14:15:00Z">
        <w:r w:rsidR="005806DD" w:rsidDel="00C64F7B">
          <w:delText xml:space="preserve">and the AP </w:delText>
        </w:r>
      </w:del>
      <w:r w:rsidR="005806DD">
        <w:t>initialize</w:t>
      </w:r>
      <w:ins w:id="35" w:author="Liwen Chu" w:date="2022-09-19T14:17:00Z">
        <w:r w:rsidR="00C64F7B">
          <w:t>s</w:t>
        </w:r>
      </w:ins>
      <w:r w:rsidR="005806DD">
        <w:t xml:space="preserve"> the transition timeout timer with the </w:t>
      </w:r>
      <w:ins w:id="36" w:author="Liwen Chu" w:date="2022-09-19T14:56:00Z">
        <w:r>
          <w:t xml:space="preserve">value </w:t>
        </w:r>
      </w:ins>
      <w:ins w:id="37" w:author="Liwen Chu" w:date="2022-09-19T14:57:00Z">
        <w:r>
          <w:t xml:space="preserve">in the </w:t>
        </w:r>
      </w:ins>
      <w:r w:rsidR="005806DD">
        <w:t xml:space="preserve">Transition Timeout subfield </w:t>
      </w:r>
      <w:del w:id="38" w:author="Liwen Chu" w:date="2022-09-19T14:57:00Z">
        <w:r w:rsidR="005806DD" w:rsidDel="00537051">
          <w:delText xml:space="preserve">value in the EML Capabilities subfield </w:delText>
        </w:r>
      </w:del>
      <w:r w:rsidR="005806DD">
        <w:t>of the Basic Multi-Link element received from the AP</w:t>
      </w:r>
      <w:ins w:id="39" w:author="Liwen Chu" w:date="2022-09-19T14:18:00Z">
        <w:r w:rsidR="00C64F7B">
          <w:t xml:space="preserve"> MLD</w:t>
        </w:r>
      </w:ins>
      <w:r w:rsidR="005806DD">
        <w:t xml:space="preserve">. </w:t>
      </w:r>
      <w:ins w:id="40" w:author="Liwen Chu" w:date="2022-09-19T14:15:00Z">
        <w:r w:rsidR="00C64F7B">
          <w:t xml:space="preserve">After transmitting Ack solicited by the EML Operating Mode Notification frame from a non-AP STA affiliated with the non-AP MLD, the </w:t>
        </w:r>
      </w:ins>
      <w:ins w:id="41" w:author="Liwen Chu" w:date="2022-09-19T14:16:00Z">
        <w:r w:rsidR="00C64F7B">
          <w:t xml:space="preserve">AP affiliated with </w:t>
        </w:r>
      </w:ins>
      <w:ins w:id="42" w:author="Liwen Chu" w:date="2022-09-19T14:18:00Z">
        <w:r w:rsidR="00C64F7B">
          <w:t>the</w:t>
        </w:r>
      </w:ins>
      <w:ins w:id="43" w:author="Liwen Chu" w:date="2022-09-19T14:16:00Z">
        <w:r w:rsidR="00C64F7B">
          <w:t xml:space="preserve"> AP MLD</w:t>
        </w:r>
      </w:ins>
      <w:ins w:id="44" w:author="Liwen Chu" w:date="2022-09-19T14:15:00Z">
        <w:r w:rsidR="00C64F7B">
          <w:t xml:space="preserve"> initialize</w:t>
        </w:r>
      </w:ins>
      <w:ins w:id="45" w:author="Liwen Chu" w:date="2022-09-19T14:17:00Z">
        <w:r w:rsidR="00C64F7B">
          <w:t>s</w:t>
        </w:r>
      </w:ins>
      <w:ins w:id="46" w:author="Liwen Chu" w:date="2022-09-19T14:15:00Z">
        <w:r w:rsidR="00C64F7B">
          <w:t xml:space="preserve"> the transition timeout timer with </w:t>
        </w:r>
        <w:proofErr w:type="spellStart"/>
        <w:r w:rsidR="00C64F7B">
          <w:t>the</w:t>
        </w:r>
      </w:ins>
      <w:ins w:id="47" w:author="Liwen Chu" w:date="2022-09-19T14:17:00Z">
        <w:r w:rsidR="00C64F7B">
          <w:t>value</w:t>
        </w:r>
        <w:proofErr w:type="spellEnd"/>
        <w:r w:rsidR="00C64F7B">
          <w:t xml:space="preserve"> in the</w:t>
        </w:r>
      </w:ins>
      <w:ins w:id="48" w:author="Liwen Chu" w:date="2022-09-19T14:15:00Z">
        <w:r w:rsidR="00C64F7B">
          <w:t xml:space="preserve"> Transition Timeout subfield of the Basic Multi-Link element </w:t>
        </w:r>
      </w:ins>
      <w:ins w:id="49" w:author="Liwen Chu" w:date="2022-09-19T14:18:00Z">
        <w:r w:rsidR="00C64F7B">
          <w:t>announced by</w:t>
        </w:r>
      </w:ins>
      <w:ins w:id="50" w:author="Liwen Chu" w:date="2022-09-19T14:15:00Z">
        <w:r w:rsidR="00C64F7B">
          <w:t xml:space="preserve"> the AP</w:t>
        </w:r>
      </w:ins>
      <w:ins w:id="51" w:author="Liwen Chu" w:date="2022-09-19T14:18:00Z">
        <w:r w:rsidR="00C64F7B">
          <w:t xml:space="preserve"> MLD</w:t>
        </w:r>
      </w:ins>
      <w:ins w:id="52" w:author="Liwen Chu" w:date="2022-09-19T14:15:00Z">
        <w:r w:rsidR="00C64F7B">
          <w:t xml:space="preserve">. </w:t>
        </w:r>
      </w:ins>
      <w:r w:rsidR="005806DD">
        <w:t xml:space="preserve">The transition timeout timer begins counting down from the end of the PPDU containing the </w:t>
      </w:r>
      <w:del w:id="53" w:author="Liwen Chu" w:date="2022-09-19T14:58:00Z">
        <w:r w:rsidR="005806DD" w:rsidDel="00537051">
          <w:delText>immediate response</w:delText>
        </w:r>
      </w:del>
      <w:ins w:id="54" w:author="Liwen Chu" w:date="2022-09-19T14:58:00Z">
        <w:r>
          <w:t>Ack solicited by</w:t>
        </w:r>
      </w:ins>
      <w:del w:id="55" w:author="Liwen Chu" w:date="2022-09-19T14:58:00Z">
        <w:r w:rsidR="005806DD" w:rsidDel="00537051">
          <w:delText xml:space="preserve"> to</w:delText>
        </w:r>
      </w:del>
      <w:r w:rsidR="005806DD">
        <w:t xml:space="preserve"> the EML Operating Mode Notification frame. The AP should send an EML Operating Mode Notification frame for confirming the mode switch at the AP MLD side to the non-AP STA with EML Control field set to the same value as EML Control field in the received EML Operating Mode Notification frame from the non-AP STA before the transition timeout expires.</w:t>
      </w:r>
    </w:p>
    <w:p w14:paraId="084350C0" w14:textId="77D5EE85" w:rsidR="00C618CC" w:rsidRDefault="00C618CC" w:rsidP="003A419F">
      <w:r>
        <w:t>……</w:t>
      </w:r>
    </w:p>
    <w:p w14:paraId="652C6EEF" w14:textId="77777777" w:rsidR="00C618CC" w:rsidRDefault="00C618CC" w:rsidP="003A419F"/>
    <w:p w14:paraId="3C8EAC8D" w14:textId="6AAD7513" w:rsidR="00C618CC" w:rsidRDefault="00C618CC" w:rsidP="003A419F">
      <w:r>
        <w:t xml:space="preserve">When an AP </w:t>
      </w:r>
      <w:ins w:id="56" w:author="Liwen Chu" w:date="2022-09-06T13:09:00Z">
        <w:r>
          <w:t>affiliated with</w:t>
        </w:r>
      </w:ins>
      <w:del w:id="57" w:author="Liwen Chu" w:date="2022-09-06T13:09:00Z">
        <w:r w:rsidDel="00C618CC">
          <w:delText>of</w:delText>
        </w:r>
      </w:del>
      <w:ins w:id="58" w:author="Liwen Chu" w:date="2022-09-06T13:09:00Z">
        <w:r>
          <w:t xml:space="preserve"> (#11466)</w:t>
        </w:r>
      </w:ins>
      <w:r>
        <w:t xml:space="preserve"> an AP MLD transmits a PPDU that initiates a frame exchange with a non-AP MLD operating in EMLMR mode, the AP shall ensure that the padding duration of the PPDU is longer than or equal to the minimum padding duration value indicated by the EMLMR Delay field of the Basic Multi-Link element received from the non-AP MLD.</w:t>
      </w:r>
    </w:p>
    <w:p w14:paraId="1B714D98" w14:textId="2CEABB64" w:rsidR="0007391A" w:rsidRDefault="0007391A" w:rsidP="003A419F">
      <w:r>
        <w:t>……</w:t>
      </w:r>
    </w:p>
    <w:p w14:paraId="4423C7F1" w14:textId="2BBA2F82" w:rsidR="0007391A" w:rsidRDefault="0007391A" w:rsidP="003A419F"/>
    <w:p w14:paraId="20BD6898" w14:textId="1D6244F2" w:rsidR="0007391A" w:rsidRDefault="0007391A" w:rsidP="003A419F"/>
    <w:p w14:paraId="5DFBB474" w14:textId="464AFCE6" w:rsidR="0007391A" w:rsidRDefault="0007391A" w:rsidP="003A419F">
      <w:pPr>
        <w:rPr>
          <w:b/>
          <w:bCs/>
          <w:sz w:val="20"/>
        </w:rPr>
      </w:pPr>
    </w:p>
    <w:tbl>
      <w:tblPr>
        <w:tblW w:w="10255" w:type="dxa"/>
        <w:jc w:val="center"/>
        <w:tblCellMar>
          <w:top w:w="72" w:type="dxa"/>
          <w:left w:w="72" w:type="dxa"/>
          <w:bottom w:w="72" w:type="dxa"/>
          <w:right w:w="72" w:type="dxa"/>
        </w:tblCellMar>
        <w:tblLook w:val="04A0" w:firstRow="1" w:lastRow="0" w:firstColumn="1" w:lastColumn="0" w:noHBand="0" w:noVBand="1"/>
      </w:tblPr>
      <w:tblGrid>
        <w:gridCol w:w="701"/>
        <w:gridCol w:w="575"/>
        <w:gridCol w:w="515"/>
        <w:gridCol w:w="3718"/>
        <w:gridCol w:w="2586"/>
        <w:gridCol w:w="2160"/>
      </w:tblGrid>
      <w:tr w:rsidR="00171B99" w14:paraId="02FF31B2"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hideMark/>
          </w:tcPr>
          <w:p w14:paraId="131E7347"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CID</w:t>
            </w:r>
          </w:p>
        </w:tc>
        <w:tc>
          <w:tcPr>
            <w:tcW w:w="575" w:type="dxa"/>
            <w:tcBorders>
              <w:top w:val="single" w:sz="4" w:space="0" w:color="000000"/>
              <w:left w:val="single" w:sz="4" w:space="0" w:color="000000"/>
              <w:bottom w:val="single" w:sz="4" w:space="0" w:color="000000"/>
              <w:right w:val="single" w:sz="4" w:space="0" w:color="000000"/>
            </w:tcBorders>
            <w:hideMark/>
          </w:tcPr>
          <w:p w14:paraId="123935A6"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Page</w:t>
            </w:r>
          </w:p>
        </w:tc>
        <w:tc>
          <w:tcPr>
            <w:tcW w:w="515" w:type="dxa"/>
            <w:tcBorders>
              <w:top w:val="single" w:sz="4" w:space="0" w:color="000000"/>
              <w:left w:val="single" w:sz="4" w:space="0" w:color="000000"/>
              <w:bottom w:val="single" w:sz="4" w:space="0" w:color="000000"/>
              <w:right w:val="single" w:sz="4" w:space="0" w:color="000000"/>
            </w:tcBorders>
            <w:hideMark/>
          </w:tcPr>
          <w:p w14:paraId="37CBE664"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Line</w:t>
            </w:r>
          </w:p>
        </w:tc>
        <w:tc>
          <w:tcPr>
            <w:tcW w:w="3718" w:type="dxa"/>
            <w:tcBorders>
              <w:top w:val="single" w:sz="4" w:space="0" w:color="000000"/>
              <w:left w:val="single" w:sz="4" w:space="0" w:color="000000"/>
              <w:bottom w:val="single" w:sz="4" w:space="0" w:color="000000"/>
              <w:right w:val="single" w:sz="4" w:space="0" w:color="000000"/>
            </w:tcBorders>
            <w:hideMark/>
          </w:tcPr>
          <w:p w14:paraId="24524FF0"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Comment</w:t>
            </w:r>
          </w:p>
        </w:tc>
        <w:tc>
          <w:tcPr>
            <w:tcW w:w="2586" w:type="dxa"/>
            <w:tcBorders>
              <w:top w:val="single" w:sz="4" w:space="0" w:color="000000"/>
              <w:left w:val="single" w:sz="4" w:space="0" w:color="000000"/>
              <w:bottom w:val="single" w:sz="4" w:space="0" w:color="000000"/>
              <w:right w:val="single" w:sz="4" w:space="0" w:color="000000"/>
            </w:tcBorders>
            <w:hideMark/>
          </w:tcPr>
          <w:p w14:paraId="04D17A37"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Proposed Change</w:t>
            </w:r>
          </w:p>
        </w:tc>
        <w:tc>
          <w:tcPr>
            <w:tcW w:w="2160" w:type="dxa"/>
            <w:tcBorders>
              <w:top w:val="single" w:sz="4" w:space="0" w:color="000000"/>
              <w:left w:val="single" w:sz="4" w:space="0" w:color="000000"/>
              <w:bottom w:val="single" w:sz="4" w:space="0" w:color="000000"/>
              <w:right w:val="single" w:sz="4" w:space="0" w:color="000000"/>
            </w:tcBorders>
            <w:hideMark/>
          </w:tcPr>
          <w:p w14:paraId="734A4327"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b/>
                <w:bCs/>
                <w:sz w:val="18"/>
                <w:szCs w:val="18"/>
              </w:rPr>
              <w:t>Proposed Resolution</w:t>
            </w:r>
          </w:p>
        </w:tc>
      </w:tr>
      <w:tr w:rsidR="00171B99" w14:paraId="7175AB00"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4C888103"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10868</w:t>
            </w:r>
          </w:p>
        </w:tc>
        <w:tc>
          <w:tcPr>
            <w:tcW w:w="575" w:type="dxa"/>
            <w:tcBorders>
              <w:top w:val="single" w:sz="4" w:space="0" w:color="000000"/>
              <w:left w:val="single" w:sz="4" w:space="0" w:color="000000"/>
              <w:bottom w:val="single" w:sz="4" w:space="0" w:color="000000"/>
              <w:right w:val="single" w:sz="4" w:space="0" w:color="000000"/>
            </w:tcBorders>
          </w:tcPr>
          <w:p w14:paraId="2BCA1B3F"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466</w:t>
            </w:r>
          </w:p>
        </w:tc>
        <w:tc>
          <w:tcPr>
            <w:tcW w:w="515" w:type="dxa"/>
            <w:tcBorders>
              <w:top w:val="single" w:sz="4" w:space="0" w:color="000000"/>
              <w:left w:val="single" w:sz="4" w:space="0" w:color="000000"/>
              <w:bottom w:val="single" w:sz="4" w:space="0" w:color="000000"/>
              <w:right w:val="single" w:sz="4" w:space="0" w:color="000000"/>
            </w:tcBorders>
          </w:tcPr>
          <w:p w14:paraId="0383FA7C"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 </w:t>
            </w:r>
          </w:p>
        </w:tc>
        <w:tc>
          <w:tcPr>
            <w:tcW w:w="3718" w:type="dxa"/>
            <w:tcBorders>
              <w:top w:val="single" w:sz="4" w:space="0" w:color="000000"/>
              <w:left w:val="single" w:sz="4" w:space="0" w:color="000000"/>
              <w:bottom w:val="single" w:sz="4" w:space="0" w:color="000000"/>
              <w:right w:val="single" w:sz="4" w:space="0" w:color="000000"/>
            </w:tcBorders>
          </w:tcPr>
          <w:p w14:paraId="792D1C2B"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Please provide an example figure to show the procedure of EMLMR operation.</w:t>
            </w:r>
          </w:p>
        </w:tc>
        <w:tc>
          <w:tcPr>
            <w:tcW w:w="2586" w:type="dxa"/>
            <w:tcBorders>
              <w:top w:val="single" w:sz="4" w:space="0" w:color="000000"/>
              <w:left w:val="single" w:sz="4" w:space="0" w:color="000000"/>
              <w:bottom w:val="single" w:sz="4" w:space="0" w:color="000000"/>
              <w:right w:val="single" w:sz="4" w:space="0" w:color="000000"/>
            </w:tcBorders>
          </w:tcPr>
          <w:p w14:paraId="529E9581"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as in comment</w:t>
            </w:r>
          </w:p>
        </w:tc>
        <w:tc>
          <w:tcPr>
            <w:tcW w:w="2160" w:type="dxa"/>
            <w:tcBorders>
              <w:top w:val="single" w:sz="4" w:space="0" w:color="000000"/>
              <w:left w:val="single" w:sz="4" w:space="0" w:color="000000"/>
              <w:bottom w:val="single" w:sz="4" w:space="0" w:color="000000"/>
              <w:right w:val="single" w:sz="4" w:space="0" w:color="000000"/>
            </w:tcBorders>
          </w:tcPr>
          <w:p w14:paraId="28DA67AE" w14:textId="77777777" w:rsidR="00171B99" w:rsidRPr="00546178" w:rsidRDefault="00171B99" w:rsidP="00B025D7">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5DC854AD" w14:textId="37243863" w:rsidR="00171B99" w:rsidRPr="00546178" w:rsidRDefault="00171B99" w:rsidP="00B025D7">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DOCUMET with CID </w:t>
            </w:r>
            <w:r w:rsidR="00104443">
              <w:rPr>
                <w:rFonts w:ascii="Arial" w:hAnsi="Arial" w:cs="Arial"/>
                <w:sz w:val="18"/>
                <w:szCs w:val="18"/>
              </w:rPr>
              <w:t>tag</w:t>
            </w:r>
            <w:r w:rsidRPr="00546178">
              <w:rPr>
                <w:rFonts w:ascii="Arial" w:hAnsi="Arial" w:cs="Arial"/>
                <w:sz w:val="18"/>
                <w:szCs w:val="18"/>
              </w:rPr>
              <w:t xml:space="preserve"> 10868</w:t>
            </w:r>
          </w:p>
          <w:p w14:paraId="69656236" w14:textId="77777777" w:rsidR="00171B99" w:rsidRDefault="00171B99" w:rsidP="00B025D7">
            <w:pPr>
              <w:spacing w:before="100" w:beforeAutospacing="1" w:after="100" w:afterAutospacing="1"/>
              <w:rPr>
                <w:rFonts w:ascii="Arial" w:hAnsi="Arial" w:cs="Arial"/>
                <w:b/>
                <w:bCs/>
                <w:sz w:val="18"/>
                <w:szCs w:val="18"/>
              </w:rPr>
            </w:pPr>
          </w:p>
        </w:tc>
      </w:tr>
      <w:tr w:rsidR="00171B99" w14:paraId="6E040075"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4A2E02BB"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10910</w:t>
            </w:r>
          </w:p>
        </w:tc>
        <w:tc>
          <w:tcPr>
            <w:tcW w:w="575" w:type="dxa"/>
            <w:tcBorders>
              <w:top w:val="single" w:sz="4" w:space="0" w:color="000000"/>
              <w:left w:val="single" w:sz="4" w:space="0" w:color="000000"/>
              <w:bottom w:val="single" w:sz="4" w:space="0" w:color="000000"/>
              <w:right w:val="single" w:sz="4" w:space="0" w:color="000000"/>
            </w:tcBorders>
          </w:tcPr>
          <w:p w14:paraId="622B90C8"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466</w:t>
            </w:r>
          </w:p>
        </w:tc>
        <w:tc>
          <w:tcPr>
            <w:tcW w:w="515" w:type="dxa"/>
            <w:tcBorders>
              <w:top w:val="single" w:sz="4" w:space="0" w:color="000000"/>
              <w:left w:val="single" w:sz="4" w:space="0" w:color="000000"/>
              <w:bottom w:val="single" w:sz="4" w:space="0" w:color="000000"/>
              <w:right w:val="single" w:sz="4" w:space="0" w:color="000000"/>
            </w:tcBorders>
          </w:tcPr>
          <w:p w14:paraId="3C5E221F"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55</w:t>
            </w:r>
          </w:p>
        </w:tc>
        <w:tc>
          <w:tcPr>
            <w:tcW w:w="3718" w:type="dxa"/>
            <w:tcBorders>
              <w:top w:val="single" w:sz="4" w:space="0" w:color="000000"/>
              <w:left w:val="single" w:sz="4" w:space="0" w:color="000000"/>
              <w:bottom w:val="single" w:sz="4" w:space="0" w:color="000000"/>
              <w:right w:val="single" w:sz="4" w:space="0" w:color="000000"/>
            </w:tcBorders>
          </w:tcPr>
          <w:p w14:paraId="024FD476"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To understand the difference between EMLMR, EMLSR, and normal MLO, some figures that clarify the differences should be needed.</w:t>
            </w:r>
          </w:p>
        </w:tc>
        <w:tc>
          <w:tcPr>
            <w:tcW w:w="2586" w:type="dxa"/>
            <w:tcBorders>
              <w:top w:val="single" w:sz="4" w:space="0" w:color="000000"/>
              <w:left w:val="single" w:sz="4" w:space="0" w:color="000000"/>
              <w:bottom w:val="single" w:sz="4" w:space="0" w:color="000000"/>
              <w:right w:val="single" w:sz="4" w:space="0" w:color="000000"/>
            </w:tcBorders>
          </w:tcPr>
          <w:p w14:paraId="4B965423"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As in the comment.</w:t>
            </w:r>
          </w:p>
        </w:tc>
        <w:tc>
          <w:tcPr>
            <w:tcW w:w="2160" w:type="dxa"/>
            <w:tcBorders>
              <w:top w:val="single" w:sz="4" w:space="0" w:color="000000"/>
              <w:left w:val="single" w:sz="4" w:space="0" w:color="000000"/>
              <w:bottom w:val="single" w:sz="4" w:space="0" w:color="000000"/>
              <w:right w:val="single" w:sz="4" w:space="0" w:color="000000"/>
            </w:tcBorders>
          </w:tcPr>
          <w:p w14:paraId="61268F11" w14:textId="77777777" w:rsidR="00171B99" w:rsidRPr="00546178" w:rsidRDefault="00171B99" w:rsidP="00B025D7">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1F4B738B" w14:textId="716C328B" w:rsidR="00171B99" w:rsidRDefault="00171B99" w:rsidP="00B025D7">
            <w:pPr>
              <w:spacing w:before="100" w:beforeAutospacing="1" w:after="100" w:afterAutospacing="1"/>
              <w:rPr>
                <w:rFonts w:ascii="Arial" w:hAnsi="Arial" w:cs="Arial"/>
                <w:b/>
                <w:bCs/>
                <w:sz w:val="18"/>
                <w:szCs w:val="18"/>
              </w:rPr>
            </w:pPr>
            <w:r w:rsidRPr="00546178">
              <w:rPr>
                <w:rFonts w:ascii="Arial" w:hAnsi="Arial" w:cs="Arial"/>
                <w:sz w:val="18"/>
                <w:szCs w:val="18"/>
              </w:rPr>
              <w:t>Discussion: an example of frame exchanges  in EMLMR mode is added. Through the added example and the examples of the EMLSR in 35.3.17, the difference between EMLSR and EMLMR can be figured out</w:t>
            </w:r>
            <w:r w:rsidR="004F660C">
              <w:rPr>
                <w:rFonts w:ascii="Arial" w:hAnsi="Arial" w:cs="Arial"/>
                <w:sz w:val="18"/>
                <w:szCs w:val="18"/>
              </w:rPr>
              <w:t>, i.e. the first frame exchange of a TXOP initiated by the AP affiliated with AP MLD with a STA affiliated with an EMLSR non-AP MLD as the TXOP responder can’t include QoS Data frame, Management frame, Control frame other than MU-RTS, BSRP Trigger frame, the first frame exchange of a TXOP initiated by the AP affiliated with AP MLD with a STA affiliated with an EMLMR non-AP MLD as the TXOP responder can include QoS Data frame, Management frame, Control frame other than MU-RTS, BSRP Trigger frame</w:t>
            </w:r>
            <w:r w:rsidRPr="00546178">
              <w:rPr>
                <w:rFonts w:ascii="Arial" w:hAnsi="Arial" w:cs="Arial"/>
                <w:sz w:val="18"/>
                <w:szCs w:val="18"/>
              </w:rPr>
              <w:t>.</w:t>
            </w:r>
            <w:r>
              <w:rPr>
                <w:rFonts w:ascii="Arial" w:hAnsi="Arial" w:cs="Arial"/>
                <w:sz w:val="18"/>
                <w:szCs w:val="18"/>
              </w:rPr>
              <w:t xml:space="preserve"> The MLO without EMLSR and EMLMR doesn’t require the initial frame exchange for radio switch.</w:t>
            </w:r>
            <w:r>
              <w:rPr>
                <w:rFonts w:ascii="Arial" w:hAnsi="Arial" w:cs="Arial"/>
                <w:b/>
                <w:bCs/>
                <w:sz w:val="18"/>
                <w:szCs w:val="18"/>
              </w:rPr>
              <w:t xml:space="preserve"> </w:t>
            </w:r>
          </w:p>
          <w:p w14:paraId="2C9C5258" w14:textId="77777777" w:rsidR="00171B99" w:rsidRDefault="00171B99" w:rsidP="00B025D7">
            <w:pPr>
              <w:spacing w:before="100" w:beforeAutospacing="1" w:after="100" w:afterAutospacing="1"/>
              <w:rPr>
                <w:rFonts w:ascii="Arial" w:hAnsi="Arial" w:cs="Arial"/>
                <w:b/>
                <w:bCs/>
                <w:sz w:val="18"/>
                <w:szCs w:val="18"/>
              </w:rPr>
            </w:pPr>
          </w:p>
          <w:p w14:paraId="040FD250" w14:textId="5E7E1837" w:rsidR="00171B99" w:rsidRPr="00546178" w:rsidRDefault="00171B99" w:rsidP="00B025D7">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w:t>
            </w:r>
            <w:r w:rsidRPr="00546178">
              <w:rPr>
                <w:rFonts w:ascii="Arial" w:hAnsi="Arial" w:cs="Arial"/>
                <w:sz w:val="18"/>
                <w:szCs w:val="18"/>
              </w:rPr>
              <w:lastRenderedPageBreak/>
              <w:t xml:space="preserve">DOCUMET with CID </w:t>
            </w:r>
            <w:r w:rsidR="00104443">
              <w:rPr>
                <w:rFonts w:ascii="Arial" w:hAnsi="Arial" w:cs="Arial"/>
                <w:sz w:val="18"/>
                <w:szCs w:val="18"/>
              </w:rPr>
              <w:t>tag</w:t>
            </w:r>
            <w:r w:rsidRPr="00546178">
              <w:rPr>
                <w:rFonts w:ascii="Arial" w:hAnsi="Arial" w:cs="Arial"/>
                <w:sz w:val="18"/>
                <w:szCs w:val="18"/>
              </w:rPr>
              <w:t xml:space="preserve"> 10</w:t>
            </w:r>
            <w:r>
              <w:rPr>
                <w:rFonts w:ascii="Arial" w:hAnsi="Arial" w:cs="Arial"/>
                <w:sz w:val="18"/>
                <w:szCs w:val="18"/>
              </w:rPr>
              <w:t>910</w:t>
            </w:r>
            <w:r>
              <w:rPr>
                <w:rFonts w:ascii="Arial" w:hAnsi="Arial" w:cs="Arial"/>
                <w:b/>
                <w:bCs/>
                <w:sz w:val="18"/>
                <w:szCs w:val="18"/>
              </w:rPr>
              <w:t xml:space="preserve"> </w:t>
            </w:r>
          </w:p>
        </w:tc>
      </w:tr>
      <w:tr w:rsidR="00171B99" w14:paraId="44AD200A"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4D496504"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lastRenderedPageBreak/>
              <w:t>12294</w:t>
            </w:r>
          </w:p>
        </w:tc>
        <w:tc>
          <w:tcPr>
            <w:tcW w:w="575" w:type="dxa"/>
            <w:tcBorders>
              <w:top w:val="single" w:sz="4" w:space="0" w:color="000000"/>
              <w:left w:val="single" w:sz="4" w:space="0" w:color="000000"/>
              <w:bottom w:val="single" w:sz="4" w:space="0" w:color="000000"/>
              <w:right w:val="single" w:sz="4" w:space="0" w:color="000000"/>
            </w:tcBorders>
          </w:tcPr>
          <w:p w14:paraId="13B522A6"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466</w:t>
            </w:r>
          </w:p>
        </w:tc>
        <w:tc>
          <w:tcPr>
            <w:tcW w:w="515" w:type="dxa"/>
            <w:tcBorders>
              <w:top w:val="single" w:sz="4" w:space="0" w:color="000000"/>
              <w:left w:val="single" w:sz="4" w:space="0" w:color="000000"/>
              <w:bottom w:val="single" w:sz="4" w:space="0" w:color="000000"/>
              <w:right w:val="single" w:sz="4" w:space="0" w:color="000000"/>
            </w:tcBorders>
          </w:tcPr>
          <w:p w14:paraId="26FEE5C4"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55</w:t>
            </w:r>
          </w:p>
        </w:tc>
        <w:tc>
          <w:tcPr>
            <w:tcW w:w="3718" w:type="dxa"/>
            <w:tcBorders>
              <w:top w:val="single" w:sz="4" w:space="0" w:color="000000"/>
              <w:left w:val="single" w:sz="4" w:space="0" w:color="000000"/>
              <w:bottom w:val="single" w:sz="4" w:space="0" w:color="000000"/>
              <w:right w:val="single" w:sz="4" w:space="0" w:color="000000"/>
            </w:tcBorders>
          </w:tcPr>
          <w:p w14:paraId="1BC1512B"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To understand the difference between EMLMR, EMLSR, and normal MLO, some figures that clarify the differences should be needed.</w:t>
            </w:r>
          </w:p>
        </w:tc>
        <w:tc>
          <w:tcPr>
            <w:tcW w:w="2586" w:type="dxa"/>
            <w:tcBorders>
              <w:top w:val="single" w:sz="4" w:space="0" w:color="000000"/>
              <w:left w:val="single" w:sz="4" w:space="0" w:color="000000"/>
              <w:bottom w:val="single" w:sz="4" w:space="0" w:color="000000"/>
              <w:right w:val="single" w:sz="4" w:space="0" w:color="000000"/>
            </w:tcBorders>
          </w:tcPr>
          <w:p w14:paraId="6253A49A" w14:textId="77777777" w:rsidR="00171B99" w:rsidRDefault="00171B99" w:rsidP="00B025D7">
            <w:pPr>
              <w:spacing w:before="100" w:beforeAutospacing="1" w:after="100" w:afterAutospacing="1"/>
              <w:rPr>
                <w:rFonts w:ascii="Arial" w:hAnsi="Arial" w:cs="Arial"/>
                <w:b/>
                <w:bCs/>
                <w:sz w:val="18"/>
                <w:szCs w:val="18"/>
              </w:rPr>
            </w:pPr>
            <w:r>
              <w:rPr>
                <w:rFonts w:ascii="Arial" w:hAnsi="Arial" w:cs="Arial"/>
                <w:sz w:val="20"/>
              </w:rPr>
              <w:t>As in the comment.</w:t>
            </w:r>
          </w:p>
        </w:tc>
        <w:tc>
          <w:tcPr>
            <w:tcW w:w="2160" w:type="dxa"/>
            <w:tcBorders>
              <w:top w:val="single" w:sz="4" w:space="0" w:color="000000"/>
              <w:left w:val="single" w:sz="4" w:space="0" w:color="000000"/>
              <w:bottom w:val="single" w:sz="4" w:space="0" w:color="000000"/>
              <w:right w:val="single" w:sz="4" w:space="0" w:color="000000"/>
            </w:tcBorders>
          </w:tcPr>
          <w:p w14:paraId="3DDE9AD0" w14:textId="77777777" w:rsidR="00171B99" w:rsidRPr="00546178" w:rsidRDefault="00171B99" w:rsidP="00B025D7">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419ABFD3" w14:textId="77777777" w:rsidR="00701FCD" w:rsidRDefault="00701FCD" w:rsidP="00701FCD">
            <w:pPr>
              <w:spacing w:before="100" w:beforeAutospacing="1" w:after="100" w:afterAutospacing="1"/>
              <w:rPr>
                <w:rFonts w:ascii="Arial" w:hAnsi="Arial" w:cs="Arial"/>
                <w:b/>
                <w:bCs/>
                <w:sz w:val="18"/>
                <w:szCs w:val="18"/>
              </w:rPr>
            </w:pPr>
            <w:r w:rsidRPr="00546178">
              <w:rPr>
                <w:rFonts w:ascii="Arial" w:hAnsi="Arial" w:cs="Arial"/>
                <w:sz w:val="18"/>
                <w:szCs w:val="18"/>
              </w:rPr>
              <w:t>Discussion: an example of frame exchanges  in EMLMR mode is added. Through the added example and the examples of the EMLSR in 35.3.17, the difference between EMLSR and EMLMR can be figured out</w:t>
            </w:r>
            <w:r>
              <w:rPr>
                <w:rFonts w:ascii="Arial" w:hAnsi="Arial" w:cs="Arial"/>
                <w:sz w:val="18"/>
                <w:szCs w:val="18"/>
              </w:rPr>
              <w:t>, i.e. the first frame exchange of a TXOP initiated by the AP affiliated with AP MLD with a STA affiliated with an EMLSR non-AP MLD as the TXOP responder can’t include QoS Data frame, Management frame, Control frame other than MU-RTS, BSRP Trigger frame, the first frame exchange of a TXOP initiated by the AP affiliated with AP MLD with a STA affiliated with an EMLMR non-AP MLD as the TXOP responder can include QoS Data frame, Management frame, Control frame other than MU-RTS, BSRP Trigger frame</w:t>
            </w:r>
            <w:r w:rsidRPr="00546178">
              <w:rPr>
                <w:rFonts w:ascii="Arial" w:hAnsi="Arial" w:cs="Arial"/>
                <w:sz w:val="18"/>
                <w:szCs w:val="18"/>
              </w:rPr>
              <w:t>.</w:t>
            </w:r>
            <w:r>
              <w:rPr>
                <w:rFonts w:ascii="Arial" w:hAnsi="Arial" w:cs="Arial"/>
                <w:sz w:val="18"/>
                <w:szCs w:val="18"/>
              </w:rPr>
              <w:t xml:space="preserve"> The MLO without EMLSR and EMLMR doesn’t require the initial frame exchange for radio switch.</w:t>
            </w:r>
            <w:r>
              <w:rPr>
                <w:rFonts w:ascii="Arial" w:hAnsi="Arial" w:cs="Arial"/>
                <w:b/>
                <w:bCs/>
                <w:sz w:val="18"/>
                <w:szCs w:val="18"/>
              </w:rPr>
              <w:t xml:space="preserve"> </w:t>
            </w:r>
          </w:p>
          <w:p w14:paraId="512F002C" w14:textId="77777777" w:rsidR="00171B99" w:rsidRDefault="00171B99" w:rsidP="00B025D7">
            <w:pPr>
              <w:spacing w:before="100" w:beforeAutospacing="1" w:after="100" w:afterAutospacing="1"/>
              <w:rPr>
                <w:rFonts w:ascii="Arial" w:hAnsi="Arial" w:cs="Arial"/>
                <w:b/>
                <w:bCs/>
                <w:sz w:val="18"/>
                <w:szCs w:val="18"/>
              </w:rPr>
            </w:pPr>
          </w:p>
          <w:p w14:paraId="13267041" w14:textId="48C6C59C" w:rsidR="00171B99" w:rsidRDefault="00171B99" w:rsidP="00B025D7">
            <w:pPr>
              <w:spacing w:before="100" w:beforeAutospacing="1" w:after="100" w:afterAutospacing="1"/>
              <w:rPr>
                <w:rFonts w:ascii="Arial" w:hAnsi="Arial" w:cs="Arial"/>
                <w:b/>
                <w:bCs/>
                <w:sz w:val="18"/>
                <w:szCs w:val="18"/>
              </w:rPr>
            </w:pPr>
            <w:r w:rsidRPr="00546178">
              <w:rPr>
                <w:rFonts w:ascii="Arial" w:hAnsi="Arial" w:cs="Arial"/>
                <w:sz w:val="18"/>
                <w:szCs w:val="18"/>
              </w:rPr>
              <w:t xml:space="preserve">TGbe editor to make changes in THIS DOCUMET with CID </w:t>
            </w:r>
            <w:r w:rsidR="00104443">
              <w:rPr>
                <w:rFonts w:ascii="Arial" w:hAnsi="Arial" w:cs="Arial"/>
                <w:sz w:val="18"/>
                <w:szCs w:val="18"/>
              </w:rPr>
              <w:t>tag</w:t>
            </w:r>
            <w:r w:rsidRPr="00546178">
              <w:rPr>
                <w:rFonts w:ascii="Arial" w:hAnsi="Arial" w:cs="Arial"/>
                <w:sz w:val="18"/>
                <w:szCs w:val="18"/>
              </w:rPr>
              <w:t xml:space="preserve"> 1</w:t>
            </w:r>
            <w:r>
              <w:rPr>
                <w:rFonts w:ascii="Arial" w:hAnsi="Arial" w:cs="Arial"/>
                <w:sz w:val="18"/>
                <w:szCs w:val="18"/>
              </w:rPr>
              <w:t>2294</w:t>
            </w:r>
            <w:r>
              <w:rPr>
                <w:rFonts w:ascii="Arial" w:hAnsi="Arial" w:cs="Arial"/>
                <w:b/>
                <w:bCs/>
                <w:sz w:val="18"/>
                <w:szCs w:val="18"/>
              </w:rPr>
              <w:t xml:space="preserve"> </w:t>
            </w:r>
          </w:p>
        </w:tc>
      </w:tr>
      <w:tr w:rsidR="00171B99" w14:paraId="3EF42A6E"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6493993E" w14:textId="77777777" w:rsidR="00171B99" w:rsidRDefault="00171B99" w:rsidP="00B025D7">
            <w:pPr>
              <w:spacing w:before="100" w:beforeAutospacing="1" w:after="100" w:afterAutospacing="1"/>
              <w:rPr>
                <w:rFonts w:ascii="Arial" w:hAnsi="Arial" w:cs="Arial"/>
                <w:sz w:val="20"/>
              </w:rPr>
            </w:pPr>
            <w:r>
              <w:rPr>
                <w:rFonts w:ascii="Arial" w:hAnsi="Arial" w:cs="Arial"/>
                <w:sz w:val="20"/>
              </w:rPr>
              <w:t>13949</w:t>
            </w:r>
          </w:p>
        </w:tc>
        <w:tc>
          <w:tcPr>
            <w:tcW w:w="575" w:type="dxa"/>
            <w:tcBorders>
              <w:top w:val="single" w:sz="4" w:space="0" w:color="000000"/>
              <w:left w:val="single" w:sz="4" w:space="0" w:color="000000"/>
              <w:bottom w:val="single" w:sz="4" w:space="0" w:color="000000"/>
              <w:right w:val="single" w:sz="4" w:space="0" w:color="000000"/>
            </w:tcBorders>
          </w:tcPr>
          <w:p w14:paraId="0D6AD376" w14:textId="77777777" w:rsidR="00171B99" w:rsidRDefault="00171B99" w:rsidP="00B025D7">
            <w:pPr>
              <w:spacing w:before="100" w:beforeAutospacing="1" w:after="100" w:afterAutospacing="1"/>
              <w:rPr>
                <w:rFonts w:ascii="Arial" w:hAnsi="Arial" w:cs="Arial"/>
                <w:sz w:val="20"/>
              </w:rPr>
            </w:pPr>
            <w:r>
              <w:rPr>
                <w:rFonts w:ascii="Arial" w:hAnsi="Arial" w:cs="Arial"/>
                <w:sz w:val="20"/>
              </w:rPr>
              <w:t>467</w:t>
            </w:r>
          </w:p>
        </w:tc>
        <w:tc>
          <w:tcPr>
            <w:tcW w:w="515" w:type="dxa"/>
            <w:tcBorders>
              <w:top w:val="single" w:sz="4" w:space="0" w:color="000000"/>
              <w:left w:val="single" w:sz="4" w:space="0" w:color="000000"/>
              <w:bottom w:val="single" w:sz="4" w:space="0" w:color="000000"/>
              <w:right w:val="single" w:sz="4" w:space="0" w:color="000000"/>
            </w:tcBorders>
          </w:tcPr>
          <w:p w14:paraId="563F0166" w14:textId="77777777" w:rsidR="00171B99" w:rsidRDefault="00171B99" w:rsidP="00B025D7">
            <w:pPr>
              <w:spacing w:before="100" w:beforeAutospacing="1" w:after="100" w:afterAutospacing="1"/>
              <w:rPr>
                <w:rFonts w:ascii="Arial" w:hAnsi="Arial" w:cs="Arial"/>
                <w:sz w:val="20"/>
              </w:rPr>
            </w:pPr>
            <w:r>
              <w:rPr>
                <w:rFonts w:ascii="Arial" w:hAnsi="Arial" w:cs="Arial"/>
                <w:sz w:val="20"/>
              </w:rPr>
              <w:t>58</w:t>
            </w:r>
          </w:p>
        </w:tc>
        <w:tc>
          <w:tcPr>
            <w:tcW w:w="3718" w:type="dxa"/>
            <w:tcBorders>
              <w:top w:val="single" w:sz="4" w:space="0" w:color="000000"/>
              <w:left w:val="single" w:sz="4" w:space="0" w:color="000000"/>
              <w:bottom w:val="single" w:sz="4" w:space="0" w:color="000000"/>
              <w:right w:val="single" w:sz="4" w:space="0" w:color="000000"/>
            </w:tcBorders>
          </w:tcPr>
          <w:p w14:paraId="4A259459" w14:textId="77777777" w:rsidR="00171B99" w:rsidRDefault="00171B99" w:rsidP="00B025D7">
            <w:pPr>
              <w:spacing w:before="100" w:beforeAutospacing="1" w:after="100" w:afterAutospacing="1"/>
              <w:rPr>
                <w:rFonts w:ascii="Arial" w:hAnsi="Arial" w:cs="Arial"/>
                <w:sz w:val="20"/>
              </w:rPr>
            </w:pPr>
            <w:r>
              <w:rPr>
                <w:rFonts w:ascii="Arial" w:hAnsi="Arial" w:cs="Arial"/>
                <w:sz w:val="20"/>
              </w:rPr>
              <w:t>A figure of a  frame exchange sequence between AP MLD and non-AP MLDs for EMLMR and supporting text  is missing.  See EMLSR Figure 35-21 P465 L43 as a reference example.</w:t>
            </w:r>
          </w:p>
        </w:tc>
        <w:tc>
          <w:tcPr>
            <w:tcW w:w="2586" w:type="dxa"/>
            <w:tcBorders>
              <w:top w:val="single" w:sz="4" w:space="0" w:color="000000"/>
              <w:left w:val="single" w:sz="4" w:space="0" w:color="000000"/>
              <w:bottom w:val="single" w:sz="4" w:space="0" w:color="000000"/>
              <w:right w:val="single" w:sz="4" w:space="0" w:color="000000"/>
            </w:tcBorders>
          </w:tcPr>
          <w:p w14:paraId="1EB9028F" w14:textId="77777777" w:rsidR="00171B99" w:rsidRDefault="00171B99" w:rsidP="00B025D7">
            <w:pPr>
              <w:spacing w:before="100" w:beforeAutospacing="1" w:after="100" w:afterAutospacing="1"/>
              <w:rPr>
                <w:rFonts w:ascii="Arial" w:hAnsi="Arial" w:cs="Arial"/>
                <w:sz w:val="20"/>
              </w:rPr>
            </w:pPr>
            <w:r>
              <w:rPr>
                <w:rFonts w:ascii="Arial" w:hAnsi="Arial" w:cs="Arial"/>
                <w:sz w:val="20"/>
              </w:rPr>
              <w:t>As in comment</w:t>
            </w:r>
          </w:p>
        </w:tc>
        <w:tc>
          <w:tcPr>
            <w:tcW w:w="2160" w:type="dxa"/>
            <w:tcBorders>
              <w:top w:val="single" w:sz="4" w:space="0" w:color="000000"/>
              <w:left w:val="single" w:sz="4" w:space="0" w:color="000000"/>
              <w:bottom w:val="single" w:sz="4" w:space="0" w:color="000000"/>
              <w:right w:val="single" w:sz="4" w:space="0" w:color="000000"/>
            </w:tcBorders>
          </w:tcPr>
          <w:p w14:paraId="66DF2553" w14:textId="56976796" w:rsidR="00171B99" w:rsidRDefault="00171B99" w:rsidP="00171B99">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096DC4CE" w14:textId="1FF73043" w:rsidR="00171B99" w:rsidRPr="00546178" w:rsidRDefault="00171B99" w:rsidP="00171B99">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DOCUMET with CID </w:t>
            </w:r>
            <w:r w:rsidR="00104443">
              <w:rPr>
                <w:rFonts w:ascii="Arial" w:hAnsi="Arial" w:cs="Arial"/>
                <w:sz w:val="18"/>
                <w:szCs w:val="18"/>
              </w:rPr>
              <w:t>tag</w:t>
            </w:r>
            <w:r w:rsidRPr="00546178">
              <w:rPr>
                <w:rFonts w:ascii="Arial" w:hAnsi="Arial" w:cs="Arial"/>
                <w:sz w:val="18"/>
                <w:szCs w:val="18"/>
              </w:rPr>
              <w:t xml:space="preserve"> 1</w:t>
            </w:r>
            <w:r>
              <w:rPr>
                <w:rFonts w:ascii="Arial" w:hAnsi="Arial" w:cs="Arial"/>
                <w:sz w:val="18"/>
                <w:szCs w:val="18"/>
              </w:rPr>
              <w:t>3949</w:t>
            </w:r>
          </w:p>
          <w:p w14:paraId="3AA3F4D4" w14:textId="77777777" w:rsidR="00171B99" w:rsidRDefault="00171B99" w:rsidP="00B025D7">
            <w:pPr>
              <w:spacing w:before="100" w:beforeAutospacing="1" w:after="100" w:afterAutospacing="1"/>
              <w:rPr>
                <w:rFonts w:ascii="Arial" w:hAnsi="Arial" w:cs="Arial"/>
                <w:b/>
                <w:bCs/>
                <w:sz w:val="18"/>
                <w:szCs w:val="18"/>
              </w:rPr>
            </w:pPr>
          </w:p>
        </w:tc>
      </w:tr>
      <w:tr w:rsidR="004F660C" w14:paraId="01B2F139"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7FFFCC8F" w14:textId="37BC15C0" w:rsidR="004F660C" w:rsidRDefault="004F660C" w:rsidP="004F660C">
            <w:pPr>
              <w:spacing w:before="100" w:beforeAutospacing="1" w:after="100" w:afterAutospacing="1"/>
              <w:rPr>
                <w:rFonts w:ascii="Arial" w:hAnsi="Arial" w:cs="Arial"/>
                <w:sz w:val="20"/>
              </w:rPr>
            </w:pPr>
            <w:r>
              <w:rPr>
                <w:rFonts w:ascii="Arial" w:hAnsi="Arial" w:cs="Arial"/>
                <w:sz w:val="20"/>
              </w:rPr>
              <w:lastRenderedPageBreak/>
              <w:t>11584</w:t>
            </w:r>
          </w:p>
        </w:tc>
        <w:tc>
          <w:tcPr>
            <w:tcW w:w="575" w:type="dxa"/>
            <w:tcBorders>
              <w:top w:val="single" w:sz="4" w:space="0" w:color="000000"/>
              <w:left w:val="single" w:sz="4" w:space="0" w:color="000000"/>
              <w:bottom w:val="single" w:sz="4" w:space="0" w:color="000000"/>
              <w:right w:val="single" w:sz="4" w:space="0" w:color="000000"/>
            </w:tcBorders>
          </w:tcPr>
          <w:p w14:paraId="135777A6" w14:textId="459B38DF" w:rsidR="004F660C" w:rsidRDefault="004F660C" w:rsidP="004F660C">
            <w:pPr>
              <w:spacing w:before="100" w:beforeAutospacing="1" w:after="100" w:afterAutospacing="1"/>
              <w:rPr>
                <w:rFonts w:ascii="Arial" w:hAnsi="Arial" w:cs="Arial"/>
                <w:sz w:val="20"/>
              </w:rPr>
            </w:pPr>
            <w:r>
              <w:rPr>
                <w:rFonts w:ascii="Arial" w:hAnsi="Arial" w:cs="Arial"/>
                <w:sz w:val="20"/>
              </w:rPr>
              <w:t>468</w:t>
            </w:r>
          </w:p>
        </w:tc>
        <w:tc>
          <w:tcPr>
            <w:tcW w:w="515" w:type="dxa"/>
            <w:tcBorders>
              <w:top w:val="single" w:sz="4" w:space="0" w:color="000000"/>
              <w:left w:val="single" w:sz="4" w:space="0" w:color="000000"/>
              <w:bottom w:val="single" w:sz="4" w:space="0" w:color="000000"/>
              <w:right w:val="single" w:sz="4" w:space="0" w:color="000000"/>
            </w:tcBorders>
          </w:tcPr>
          <w:p w14:paraId="1D95CBC9" w14:textId="6EE19FD8" w:rsidR="004F660C" w:rsidRDefault="004F660C" w:rsidP="004F660C">
            <w:pPr>
              <w:spacing w:before="100" w:beforeAutospacing="1" w:after="100" w:afterAutospacing="1"/>
              <w:rPr>
                <w:rFonts w:ascii="Arial" w:hAnsi="Arial" w:cs="Arial"/>
                <w:sz w:val="20"/>
              </w:rPr>
            </w:pPr>
            <w:r>
              <w:rPr>
                <w:rFonts w:ascii="Arial" w:hAnsi="Arial" w:cs="Arial"/>
                <w:sz w:val="20"/>
              </w:rPr>
              <w:t>5</w:t>
            </w:r>
          </w:p>
        </w:tc>
        <w:tc>
          <w:tcPr>
            <w:tcW w:w="3718" w:type="dxa"/>
            <w:tcBorders>
              <w:top w:val="single" w:sz="4" w:space="0" w:color="000000"/>
              <w:left w:val="single" w:sz="4" w:space="0" w:color="000000"/>
              <w:bottom w:val="single" w:sz="4" w:space="0" w:color="000000"/>
              <w:right w:val="single" w:sz="4" w:space="0" w:color="000000"/>
            </w:tcBorders>
          </w:tcPr>
          <w:p w14:paraId="16B7A581" w14:textId="60BE23B1" w:rsidR="004F660C" w:rsidRDefault="004F660C" w:rsidP="004F660C">
            <w:pPr>
              <w:spacing w:before="100" w:beforeAutospacing="1" w:after="100" w:afterAutospacing="1"/>
              <w:rPr>
                <w:rFonts w:ascii="Arial" w:hAnsi="Arial" w:cs="Arial"/>
                <w:sz w:val="20"/>
              </w:rPr>
            </w:pPr>
            <w:r>
              <w:rPr>
                <w:rFonts w:ascii="Arial" w:hAnsi="Arial" w:cs="Arial"/>
                <w:sz w:val="20"/>
              </w:rPr>
              <w:t xml:space="preserve">it is not very clear what the difference is between EMLSR and EMLMR, both can only </w:t>
            </w:r>
            <w:proofErr w:type="spellStart"/>
            <w:r>
              <w:rPr>
                <w:rFonts w:ascii="Arial" w:hAnsi="Arial" w:cs="Arial"/>
                <w:sz w:val="20"/>
              </w:rPr>
              <w:t>tx</w:t>
            </w:r>
            <w:proofErr w:type="spellEnd"/>
            <w:r>
              <w:rPr>
                <w:rFonts w:ascii="Arial" w:hAnsi="Arial" w:cs="Arial"/>
                <w:sz w:val="20"/>
              </w:rPr>
              <w:t>/</w:t>
            </w:r>
            <w:proofErr w:type="spellStart"/>
            <w:r>
              <w:rPr>
                <w:rFonts w:ascii="Arial" w:hAnsi="Arial" w:cs="Arial"/>
                <w:sz w:val="20"/>
              </w:rPr>
              <w:t>rx</w:t>
            </w:r>
            <w:proofErr w:type="spellEnd"/>
            <w:r>
              <w:rPr>
                <w:rFonts w:ascii="Arial" w:hAnsi="Arial" w:cs="Arial"/>
                <w:sz w:val="20"/>
              </w:rPr>
              <w:t xml:space="preserve"> on one link and both can </w:t>
            </w:r>
            <w:proofErr w:type="spellStart"/>
            <w:r>
              <w:rPr>
                <w:rFonts w:ascii="Arial" w:hAnsi="Arial" w:cs="Arial"/>
                <w:sz w:val="20"/>
              </w:rPr>
              <w:t>rx</w:t>
            </w:r>
            <w:proofErr w:type="spellEnd"/>
            <w:r>
              <w:rPr>
                <w:rFonts w:ascii="Arial" w:hAnsi="Arial" w:cs="Arial"/>
                <w:sz w:val="20"/>
              </w:rPr>
              <w:t>/</w:t>
            </w:r>
            <w:proofErr w:type="spellStart"/>
            <w:r>
              <w:rPr>
                <w:rFonts w:ascii="Arial" w:hAnsi="Arial" w:cs="Arial"/>
                <w:sz w:val="20"/>
              </w:rPr>
              <w:t>tx</w:t>
            </w:r>
            <w:proofErr w:type="spellEnd"/>
            <w:r>
              <w:rPr>
                <w:rFonts w:ascii="Arial" w:hAnsi="Arial" w:cs="Arial"/>
                <w:sz w:val="20"/>
              </w:rPr>
              <w:t xml:space="preserve"> using more than 1 spatial stream. Please clarify the difference.  More clarifying text and examples may be helpful.</w:t>
            </w:r>
          </w:p>
        </w:tc>
        <w:tc>
          <w:tcPr>
            <w:tcW w:w="2586" w:type="dxa"/>
            <w:tcBorders>
              <w:top w:val="single" w:sz="4" w:space="0" w:color="000000"/>
              <w:left w:val="single" w:sz="4" w:space="0" w:color="000000"/>
              <w:bottom w:val="single" w:sz="4" w:space="0" w:color="000000"/>
              <w:right w:val="single" w:sz="4" w:space="0" w:color="000000"/>
            </w:tcBorders>
          </w:tcPr>
          <w:p w14:paraId="1E550448" w14:textId="796C31D0" w:rsidR="004F660C" w:rsidRDefault="004F660C" w:rsidP="004F660C">
            <w:pPr>
              <w:spacing w:before="100" w:beforeAutospacing="1" w:after="100" w:afterAutospacing="1"/>
              <w:rPr>
                <w:rFonts w:ascii="Arial" w:hAnsi="Arial" w:cs="Arial"/>
                <w:sz w:val="20"/>
              </w:rPr>
            </w:pPr>
            <w:r>
              <w:rPr>
                <w:rFonts w:ascii="Arial" w:hAnsi="Arial" w:cs="Arial"/>
                <w:sz w:val="20"/>
              </w:rPr>
              <w:t>as in comment</w:t>
            </w:r>
          </w:p>
        </w:tc>
        <w:tc>
          <w:tcPr>
            <w:tcW w:w="2160" w:type="dxa"/>
            <w:tcBorders>
              <w:top w:val="single" w:sz="4" w:space="0" w:color="000000"/>
              <w:left w:val="single" w:sz="4" w:space="0" w:color="000000"/>
              <w:bottom w:val="single" w:sz="4" w:space="0" w:color="000000"/>
              <w:right w:val="single" w:sz="4" w:space="0" w:color="000000"/>
            </w:tcBorders>
          </w:tcPr>
          <w:p w14:paraId="37F99468" w14:textId="77777777" w:rsidR="004F660C" w:rsidRDefault="00701FCD" w:rsidP="004F660C">
            <w:pPr>
              <w:spacing w:before="100" w:beforeAutospacing="1" w:after="100" w:afterAutospacing="1"/>
              <w:rPr>
                <w:rFonts w:ascii="Arial" w:hAnsi="Arial" w:cs="Arial"/>
                <w:sz w:val="18"/>
                <w:szCs w:val="18"/>
              </w:rPr>
            </w:pPr>
            <w:r>
              <w:rPr>
                <w:rFonts w:ascii="Arial" w:hAnsi="Arial" w:cs="Arial"/>
                <w:sz w:val="18"/>
                <w:szCs w:val="18"/>
              </w:rPr>
              <w:t>Revised</w:t>
            </w:r>
          </w:p>
          <w:p w14:paraId="4DD31071" w14:textId="77777777" w:rsidR="00701FCD" w:rsidRDefault="00701FCD" w:rsidP="004F660C">
            <w:pPr>
              <w:spacing w:before="100" w:beforeAutospacing="1" w:after="100" w:afterAutospacing="1"/>
              <w:rPr>
                <w:rFonts w:ascii="Arial" w:hAnsi="Arial" w:cs="Arial"/>
                <w:sz w:val="18"/>
                <w:szCs w:val="18"/>
              </w:rPr>
            </w:pPr>
          </w:p>
          <w:p w14:paraId="352AA52E" w14:textId="77777777" w:rsidR="00701FCD" w:rsidRDefault="00701FCD" w:rsidP="00701FCD">
            <w:pPr>
              <w:spacing w:before="100" w:beforeAutospacing="1" w:after="100" w:afterAutospacing="1"/>
              <w:rPr>
                <w:rFonts w:ascii="Arial" w:hAnsi="Arial" w:cs="Arial"/>
                <w:b/>
                <w:bCs/>
                <w:sz w:val="18"/>
                <w:szCs w:val="18"/>
              </w:rPr>
            </w:pPr>
            <w:r w:rsidRPr="00546178">
              <w:rPr>
                <w:rFonts w:ascii="Arial" w:hAnsi="Arial" w:cs="Arial"/>
                <w:sz w:val="18"/>
                <w:szCs w:val="18"/>
              </w:rPr>
              <w:t>Discussion: an example of frame exchanges  in EMLMR mode is added. Through the added example and the examples of the EMLSR in 35.3.17, the difference between EMLSR and EMLMR can be figured out</w:t>
            </w:r>
            <w:r>
              <w:rPr>
                <w:rFonts w:ascii="Arial" w:hAnsi="Arial" w:cs="Arial"/>
                <w:sz w:val="18"/>
                <w:szCs w:val="18"/>
              </w:rPr>
              <w:t>, i.e. the first frame exchange of a TXOP initiated by the AP affiliated with AP MLD with a STA affiliated with an EMLSR non-AP MLD as the TXOP responder can’t include QoS Data frame, Management frame, Control frame other than MU-RTS, BSRP Trigger frame, the first frame exchange of a TXOP initiated by the AP affiliated with AP MLD with a STA affiliated with an EMLMR non-AP MLD as the TXOP responder can include QoS Data frame, Management frame, Control frame other than MU-RTS, BSRP Trigger frame</w:t>
            </w:r>
            <w:r w:rsidRPr="00546178">
              <w:rPr>
                <w:rFonts w:ascii="Arial" w:hAnsi="Arial" w:cs="Arial"/>
                <w:sz w:val="18"/>
                <w:szCs w:val="18"/>
              </w:rPr>
              <w:t>.</w:t>
            </w:r>
            <w:r>
              <w:rPr>
                <w:rFonts w:ascii="Arial" w:hAnsi="Arial" w:cs="Arial"/>
                <w:sz w:val="18"/>
                <w:szCs w:val="18"/>
              </w:rPr>
              <w:t xml:space="preserve"> The MLO without EMLSR and EMLMR doesn’t require the initial frame exchange for radio switch.</w:t>
            </w:r>
            <w:r>
              <w:rPr>
                <w:rFonts w:ascii="Arial" w:hAnsi="Arial" w:cs="Arial"/>
                <w:b/>
                <w:bCs/>
                <w:sz w:val="18"/>
                <w:szCs w:val="18"/>
              </w:rPr>
              <w:t xml:space="preserve"> </w:t>
            </w:r>
          </w:p>
          <w:p w14:paraId="3F2531F2" w14:textId="2843CA1F" w:rsidR="00701FCD" w:rsidRPr="00546178" w:rsidRDefault="00701FCD" w:rsidP="00701FCD">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DOCUMET with CID </w:t>
            </w:r>
            <w:r>
              <w:rPr>
                <w:rFonts w:ascii="Arial" w:hAnsi="Arial" w:cs="Arial"/>
                <w:sz w:val="18"/>
                <w:szCs w:val="18"/>
              </w:rPr>
              <w:t>tag</w:t>
            </w:r>
            <w:r w:rsidRPr="00546178">
              <w:rPr>
                <w:rFonts w:ascii="Arial" w:hAnsi="Arial" w:cs="Arial"/>
                <w:sz w:val="18"/>
                <w:szCs w:val="18"/>
              </w:rPr>
              <w:t xml:space="preserve"> 1</w:t>
            </w:r>
            <w:r>
              <w:rPr>
                <w:rFonts w:ascii="Arial" w:hAnsi="Arial" w:cs="Arial"/>
                <w:sz w:val="18"/>
                <w:szCs w:val="18"/>
              </w:rPr>
              <w:t>1584</w:t>
            </w:r>
          </w:p>
          <w:p w14:paraId="3E91FD65" w14:textId="7CBF314B" w:rsidR="00701FCD" w:rsidRPr="00546178" w:rsidRDefault="00701FCD" w:rsidP="004F660C">
            <w:pPr>
              <w:spacing w:before="100" w:beforeAutospacing="1" w:after="100" w:afterAutospacing="1"/>
              <w:rPr>
                <w:rFonts w:ascii="Arial" w:hAnsi="Arial" w:cs="Arial"/>
                <w:sz w:val="18"/>
                <w:szCs w:val="18"/>
              </w:rPr>
            </w:pPr>
          </w:p>
        </w:tc>
      </w:tr>
      <w:tr w:rsidR="00E10B44" w14:paraId="62B0FE3E"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550F97F8" w14:textId="7FEC67BB" w:rsidR="00E10B44" w:rsidRDefault="00E10B44" w:rsidP="00E10B44">
            <w:pPr>
              <w:spacing w:before="100" w:beforeAutospacing="1" w:after="100" w:afterAutospacing="1"/>
              <w:rPr>
                <w:rFonts w:ascii="Arial" w:hAnsi="Arial" w:cs="Arial"/>
                <w:sz w:val="20"/>
              </w:rPr>
            </w:pPr>
            <w:r>
              <w:rPr>
                <w:rFonts w:ascii="Arial" w:hAnsi="Arial" w:cs="Arial"/>
                <w:sz w:val="20"/>
              </w:rPr>
              <w:t>13594</w:t>
            </w:r>
          </w:p>
        </w:tc>
        <w:tc>
          <w:tcPr>
            <w:tcW w:w="575" w:type="dxa"/>
            <w:tcBorders>
              <w:top w:val="single" w:sz="4" w:space="0" w:color="000000"/>
              <w:left w:val="single" w:sz="4" w:space="0" w:color="000000"/>
              <w:bottom w:val="single" w:sz="4" w:space="0" w:color="000000"/>
              <w:right w:val="single" w:sz="4" w:space="0" w:color="000000"/>
            </w:tcBorders>
          </w:tcPr>
          <w:p w14:paraId="5245F1F7" w14:textId="2B546167" w:rsidR="00E10B44" w:rsidRDefault="00E10B44" w:rsidP="00E10B44">
            <w:pPr>
              <w:spacing w:before="100" w:beforeAutospacing="1" w:after="100" w:afterAutospacing="1"/>
              <w:rPr>
                <w:rFonts w:ascii="Arial" w:hAnsi="Arial" w:cs="Arial"/>
                <w:sz w:val="20"/>
              </w:rPr>
            </w:pPr>
            <w:r>
              <w:rPr>
                <w:rFonts w:ascii="Arial" w:hAnsi="Arial" w:cs="Arial"/>
                <w:sz w:val="20"/>
              </w:rPr>
              <w:t>468</w:t>
            </w:r>
          </w:p>
        </w:tc>
        <w:tc>
          <w:tcPr>
            <w:tcW w:w="515" w:type="dxa"/>
            <w:tcBorders>
              <w:top w:val="single" w:sz="4" w:space="0" w:color="000000"/>
              <w:left w:val="single" w:sz="4" w:space="0" w:color="000000"/>
              <w:bottom w:val="single" w:sz="4" w:space="0" w:color="000000"/>
              <w:right w:val="single" w:sz="4" w:space="0" w:color="000000"/>
            </w:tcBorders>
          </w:tcPr>
          <w:p w14:paraId="606067A5" w14:textId="5F29789E" w:rsidR="00E10B44" w:rsidRDefault="00E10B44" w:rsidP="00E10B44">
            <w:pPr>
              <w:spacing w:before="100" w:beforeAutospacing="1" w:after="100" w:afterAutospacing="1"/>
              <w:rPr>
                <w:rFonts w:ascii="Arial" w:hAnsi="Arial" w:cs="Arial"/>
                <w:sz w:val="20"/>
              </w:rPr>
            </w:pPr>
            <w:r>
              <w:rPr>
                <w:rFonts w:ascii="Arial" w:hAnsi="Arial" w:cs="Arial"/>
                <w:sz w:val="20"/>
              </w:rPr>
              <w:t>8</w:t>
            </w:r>
          </w:p>
        </w:tc>
        <w:tc>
          <w:tcPr>
            <w:tcW w:w="3718" w:type="dxa"/>
            <w:tcBorders>
              <w:top w:val="single" w:sz="4" w:space="0" w:color="000000"/>
              <w:left w:val="single" w:sz="4" w:space="0" w:color="000000"/>
              <w:bottom w:val="single" w:sz="4" w:space="0" w:color="000000"/>
              <w:right w:val="single" w:sz="4" w:space="0" w:color="000000"/>
            </w:tcBorders>
          </w:tcPr>
          <w:p w14:paraId="6D7519C1" w14:textId="55053B2F" w:rsidR="00E10B44" w:rsidRDefault="00E10B44" w:rsidP="00E10B44">
            <w:pPr>
              <w:spacing w:before="100" w:beforeAutospacing="1" w:after="100" w:afterAutospacing="1"/>
              <w:rPr>
                <w:rFonts w:ascii="Arial" w:hAnsi="Arial" w:cs="Arial"/>
                <w:sz w:val="20"/>
              </w:rPr>
            </w:pPr>
            <w:r>
              <w:rPr>
                <w:rFonts w:ascii="Arial" w:hAnsi="Arial" w:cs="Arial"/>
                <w:sz w:val="20"/>
              </w:rPr>
              <w:t>Similar to the EMLSR (Figure 35-21, 35-22), please include examples about the basic sequences of the EMLMR mode.</w:t>
            </w:r>
          </w:p>
        </w:tc>
        <w:tc>
          <w:tcPr>
            <w:tcW w:w="2586" w:type="dxa"/>
            <w:tcBorders>
              <w:top w:val="single" w:sz="4" w:space="0" w:color="000000"/>
              <w:left w:val="single" w:sz="4" w:space="0" w:color="000000"/>
              <w:bottom w:val="single" w:sz="4" w:space="0" w:color="000000"/>
              <w:right w:val="single" w:sz="4" w:space="0" w:color="000000"/>
            </w:tcBorders>
          </w:tcPr>
          <w:p w14:paraId="4069E1C5" w14:textId="44BC6898" w:rsidR="00E10B44" w:rsidRDefault="00E10B44" w:rsidP="00E10B44">
            <w:pPr>
              <w:spacing w:before="100" w:beforeAutospacing="1" w:after="100" w:afterAutospacing="1"/>
              <w:rPr>
                <w:rFonts w:ascii="Arial" w:hAnsi="Arial" w:cs="Arial"/>
                <w:sz w:val="20"/>
              </w:rPr>
            </w:pPr>
            <w:r>
              <w:rPr>
                <w:rFonts w:ascii="Arial" w:hAnsi="Arial" w:cs="Arial"/>
                <w:sz w:val="20"/>
              </w:rPr>
              <w:t>As in the comment.</w:t>
            </w:r>
          </w:p>
        </w:tc>
        <w:tc>
          <w:tcPr>
            <w:tcW w:w="2160" w:type="dxa"/>
            <w:tcBorders>
              <w:top w:val="single" w:sz="4" w:space="0" w:color="000000"/>
              <w:left w:val="single" w:sz="4" w:space="0" w:color="000000"/>
              <w:bottom w:val="single" w:sz="4" w:space="0" w:color="000000"/>
              <w:right w:val="single" w:sz="4" w:space="0" w:color="000000"/>
            </w:tcBorders>
          </w:tcPr>
          <w:p w14:paraId="49768FDE" w14:textId="77777777" w:rsidR="00E10B44" w:rsidRDefault="00E10B44" w:rsidP="00E10B44">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647A09D8" w14:textId="6BBECA01" w:rsidR="00E10B44" w:rsidRPr="00546178" w:rsidRDefault="00E10B44" w:rsidP="00E10B44">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w:t>
            </w:r>
            <w:r w:rsidRPr="00546178">
              <w:rPr>
                <w:rFonts w:ascii="Arial" w:hAnsi="Arial" w:cs="Arial"/>
                <w:sz w:val="18"/>
                <w:szCs w:val="18"/>
              </w:rPr>
              <w:lastRenderedPageBreak/>
              <w:t xml:space="preserve">DOCUMET with CID </w:t>
            </w:r>
            <w:r w:rsidR="00701FCD">
              <w:rPr>
                <w:rFonts w:ascii="Arial" w:hAnsi="Arial" w:cs="Arial"/>
                <w:sz w:val="18"/>
                <w:szCs w:val="18"/>
              </w:rPr>
              <w:t>tag</w:t>
            </w:r>
            <w:r w:rsidRPr="00546178">
              <w:rPr>
                <w:rFonts w:ascii="Arial" w:hAnsi="Arial" w:cs="Arial"/>
                <w:sz w:val="18"/>
                <w:szCs w:val="18"/>
              </w:rPr>
              <w:t xml:space="preserve"> 1</w:t>
            </w:r>
            <w:r>
              <w:rPr>
                <w:rFonts w:ascii="Arial" w:hAnsi="Arial" w:cs="Arial"/>
                <w:sz w:val="18"/>
                <w:szCs w:val="18"/>
              </w:rPr>
              <w:t>3</w:t>
            </w:r>
            <w:r w:rsidR="00701FCD">
              <w:rPr>
                <w:rFonts w:ascii="Arial" w:hAnsi="Arial" w:cs="Arial"/>
                <w:sz w:val="18"/>
                <w:szCs w:val="18"/>
              </w:rPr>
              <w:t>594</w:t>
            </w:r>
          </w:p>
          <w:p w14:paraId="390728B2" w14:textId="77777777" w:rsidR="00E10B44" w:rsidRPr="00546178" w:rsidRDefault="00E10B44" w:rsidP="00E10B44">
            <w:pPr>
              <w:spacing w:before="100" w:beforeAutospacing="1" w:after="100" w:afterAutospacing="1"/>
              <w:rPr>
                <w:rFonts w:ascii="Arial" w:hAnsi="Arial" w:cs="Arial"/>
                <w:sz w:val="18"/>
                <w:szCs w:val="18"/>
              </w:rPr>
            </w:pPr>
          </w:p>
        </w:tc>
      </w:tr>
      <w:tr w:rsidR="00E10B44" w14:paraId="3A58024C" w14:textId="77777777" w:rsidTr="00171B99">
        <w:trPr>
          <w:trHeight w:val="287"/>
          <w:jc w:val="center"/>
        </w:trPr>
        <w:tc>
          <w:tcPr>
            <w:tcW w:w="701" w:type="dxa"/>
            <w:tcBorders>
              <w:top w:val="single" w:sz="4" w:space="0" w:color="000000"/>
              <w:left w:val="single" w:sz="4" w:space="0" w:color="000000"/>
              <w:bottom w:val="single" w:sz="4" w:space="0" w:color="000000"/>
              <w:right w:val="single" w:sz="4" w:space="0" w:color="000000"/>
            </w:tcBorders>
          </w:tcPr>
          <w:p w14:paraId="54AF17D7" w14:textId="0B0565FD" w:rsidR="00E10B44" w:rsidRDefault="00E10B44" w:rsidP="00E10B44">
            <w:pPr>
              <w:spacing w:before="100" w:beforeAutospacing="1" w:after="100" w:afterAutospacing="1"/>
              <w:rPr>
                <w:rFonts w:ascii="Arial" w:hAnsi="Arial" w:cs="Arial"/>
                <w:sz w:val="20"/>
              </w:rPr>
            </w:pPr>
            <w:r>
              <w:rPr>
                <w:rFonts w:ascii="Arial" w:hAnsi="Arial" w:cs="Arial"/>
                <w:sz w:val="20"/>
              </w:rPr>
              <w:lastRenderedPageBreak/>
              <w:t>13595</w:t>
            </w:r>
          </w:p>
        </w:tc>
        <w:tc>
          <w:tcPr>
            <w:tcW w:w="575" w:type="dxa"/>
            <w:tcBorders>
              <w:top w:val="single" w:sz="4" w:space="0" w:color="000000"/>
              <w:left w:val="single" w:sz="4" w:space="0" w:color="000000"/>
              <w:bottom w:val="single" w:sz="4" w:space="0" w:color="000000"/>
              <w:right w:val="single" w:sz="4" w:space="0" w:color="000000"/>
            </w:tcBorders>
          </w:tcPr>
          <w:p w14:paraId="5C32872B" w14:textId="69265B6C" w:rsidR="00E10B44" w:rsidRDefault="00E10B44" w:rsidP="00E10B44">
            <w:pPr>
              <w:spacing w:before="100" w:beforeAutospacing="1" w:after="100" w:afterAutospacing="1"/>
              <w:rPr>
                <w:rFonts w:ascii="Arial" w:hAnsi="Arial" w:cs="Arial"/>
                <w:sz w:val="20"/>
              </w:rPr>
            </w:pPr>
            <w:r>
              <w:rPr>
                <w:rFonts w:ascii="Arial" w:hAnsi="Arial" w:cs="Arial"/>
                <w:sz w:val="20"/>
              </w:rPr>
              <w:t>468</w:t>
            </w:r>
          </w:p>
        </w:tc>
        <w:tc>
          <w:tcPr>
            <w:tcW w:w="515" w:type="dxa"/>
            <w:tcBorders>
              <w:top w:val="single" w:sz="4" w:space="0" w:color="000000"/>
              <w:left w:val="single" w:sz="4" w:space="0" w:color="000000"/>
              <w:bottom w:val="single" w:sz="4" w:space="0" w:color="000000"/>
              <w:right w:val="single" w:sz="4" w:space="0" w:color="000000"/>
            </w:tcBorders>
          </w:tcPr>
          <w:p w14:paraId="19786453" w14:textId="7F8E2721" w:rsidR="00E10B44" w:rsidRDefault="00E10B44" w:rsidP="00E10B44">
            <w:pPr>
              <w:spacing w:before="100" w:beforeAutospacing="1" w:after="100" w:afterAutospacing="1"/>
              <w:rPr>
                <w:rFonts w:ascii="Arial" w:hAnsi="Arial" w:cs="Arial"/>
                <w:sz w:val="20"/>
              </w:rPr>
            </w:pPr>
            <w:r>
              <w:rPr>
                <w:rFonts w:ascii="Arial" w:hAnsi="Arial" w:cs="Arial"/>
                <w:sz w:val="20"/>
              </w:rPr>
              <w:t>8</w:t>
            </w:r>
          </w:p>
        </w:tc>
        <w:tc>
          <w:tcPr>
            <w:tcW w:w="3718" w:type="dxa"/>
            <w:tcBorders>
              <w:top w:val="single" w:sz="4" w:space="0" w:color="000000"/>
              <w:left w:val="single" w:sz="4" w:space="0" w:color="000000"/>
              <w:bottom w:val="single" w:sz="4" w:space="0" w:color="000000"/>
              <w:right w:val="single" w:sz="4" w:space="0" w:color="000000"/>
            </w:tcBorders>
          </w:tcPr>
          <w:p w14:paraId="3AAD869D" w14:textId="0B802895" w:rsidR="00E10B44" w:rsidRDefault="00E10B44" w:rsidP="00E10B44">
            <w:pPr>
              <w:spacing w:before="100" w:beforeAutospacing="1" w:after="100" w:afterAutospacing="1"/>
              <w:rPr>
                <w:rFonts w:ascii="Arial" w:hAnsi="Arial" w:cs="Arial"/>
                <w:sz w:val="20"/>
              </w:rPr>
            </w:pPr>
            <w:r>
              <w:rPr>
                <w:rFonts w:ascii="Arial" w:hAnsi="Arial" w:cs="Arial"/>
                <w:sz w:val="20"/>
              </w:rPr>
              <w:t>Similar to the EMLSR (Figure 35-23, 35-24, 35-25), please clarify the NDP sounding procedure in the EMLMR mode.</w:t>
            </w:r>
          </w:p>
        </w:tc>
        <w:tc>
          <w:tcPr>
            <w:tcW w:w="2586" w:type="dxa"/>
            <w:tcBorders>
              <w:top w:val="single" w:sz="4" w:space="0" w:color="000000"/>
              <w:left w:val="single" w:sz="4" w:space="0" w:color="000000"/>
              <w:bottom w:val="single" w:sz="4" w:space="0" w:color="000000"/>
              <w:right w:val="single" w:sz="4" w:space="0" w:color="000000"/>
            </w:tcBorders>
          </w:tcPr>
          <w:p w14:paraId="2E12134C" w14:textId="4EA19EE4" w:rsidR="00E10B44" w:rsidRDefault="00E10B44" w:rsidP="00E10B44">
            <w:pPr>
              <w:spacing w:before="100" w:beforeAutospacing="1" w:after="100" w:afterAutospacing="1"/>
              <w:rPr>
                <w:rFonts w:ascii="Arial" w:hAnsi="Arial" w:cs="Arial"/>
                <w:sz w:val="20"/>
              </w:rPr>
            </w:pPr>
            <w:r>
              <w:rPr>
                <w:rFonts w:ascii="Arial" w:hAnsi="Arial" w:cs="Arial"/>
                <w:sz w:val="20"/>
              </w:rPr>
              <w:t>As in the comment.</w:t>
            </w:r>
          </w:p>
        </w:tc>
        <w:tc>
          <w:tcPr>
            <w:tcW w:w="2160" w:type="dxa"/>
            <w:tcBorders>
              <w:top w:val="single" w:sz="4" w:space="0" w:color="000000"/>
              <w:left w:val="single" w:sz="4" w:space="0" w:color="000000"/>
              <w:bottom w:val="single" w:sz="4" w:space="0" w:color="000000"/>
              <w:right w:val="single" w:sz="4" w:space="0" w:color="000000"/>
            </w:tcBorders>
          </w:tcPr>
          <w:p w14:paraId="4E6D4945" w14:textId="77777777" w:rsidR="00E10B44" w:rsidRDefault="00E10B44" w:rsidP="00E10B44">
            <w:pPr>
              <w:spacing w:before="100" w:beforeAutospacing="1" w:after="100" w:afterAutospacing="1"/>
              <w:rPr>
                <w:rFonts w:ascii="Arial" w:hAnsi="Arial" w:cs="Arial"/>
                <w:sz w:val="18"/>
                <w:szCs w:val="18"/>
              </w:rPr>
            </w:pPr>
            <w:r w:rsidRPr="00546178">
              <w:rPr>
                <w:rFonts w:ascii="Arial" w:hAnsi="Arial" w:cs="Arial"/>
                <w:sz w:val="18"/>
                <w:szCs w:val="18"/>
              </w:rPr>
              <w:t>Revised</w:t>
            </w:r>
          </w:p>
          <w:p w14:paraId="51A0BDB2" w14:textId="39E4BDE4" w:rsidR="00E10B44" w:rsidRPr="00546178" w:rsidRDefault="00E10B44" w:rsidP="00E10B44">
            <w:pPr>
              <w:spacing w:before="100" w:beforeAutospacing="1" w:after="100" w:afterAutospacing="1"/>
              <w:rPr>
                <w:rFonts w:ascii="Arial" w:hAnsi="Arial" w:cs="Arial"/>
                <w:sz w:val="18"/>
                <w:szCs w:val="18"/>
              </w:rPr>
            </w:pPr>
            <w:r w:rsidRPr="00546178">
              <w:rPr>
                <w:rFonts w:ascii="Arial" w:hAnsi="Arial" w:cs="Arial"/>
                <w:sz w:val="18"/>
                <w:szCs w:val="18"/>
              </w:rPr>
              <w:t xml:space="preserve">TGbe editor to make changes in THIS DOCUMET with CID </w:t>
            </w:r>
            <w:r w:rsidR="00104443">
              <w:rPr>
                <w:rFonts w:ascii="Arial" w:hAnsi="Arial" w:cs="Arial"/>
                <w:sz w:val="18"/>
                <w:szCs w:val="18"/>
              </w:rPr>
              <w:t>tag</w:t>
            </w:r>
            <w:r w:rsidRPr="00546178">
              <w:rPr>
                <w:rFonts w:ascii="Arial" w:hAnsi="Arial" w:cs="Arial"/>
                <w:sz w:val="18"/>
                <w:szCs w:val="18"/>
              </w:rPr>
              <w:t xml:space="preserve"> 1</w:t>
            </w:r>
            <w:r>
              <w:rPr>
                <w:rFonts w:ascii="Arial" w:hAnsi="Arial" w:cs="Arial"/>
                <w:sz w:val="18"/>
                <w:szCs w:val="18"/>
              </w:rPr>
              <w:t>3</w:t>
            </w:r>
            <w:r w:rsidR="00701FCD">
              <w:rPr>
                <w:rFonts w:ascii="Arial" w:hAnsi="Arial" w:cs="Arial"/>
                <w:sz w:val="18"/>
                <w:szCs w:val="18"/>
              </w:rPr>
              <w:t>595</w:t>
            </w:r>
          </w:p>
          <w:p w14:paraId="067B116C" w14:textId="77777777" w:rsidR="00E10B44" w:rsidRPr="00546178" w:rsidRDefault="00E10B44" w:rsidP="00E10B44">
            <w:pPr>
              <w:spacing w:before="100" w:beforeAutospacing="1" w:after="100" w:afterAutospacing="1"/>
              <w:rPr>
                <w:rFonts w:ascii="Arial" w:hAnsi="Arial" w:cs="Arial"/>
                <w:sz w:val="18"/>
                <w:szCs w:val="18"/>
              </w:rPr>
            </w:pPr>
          </w:p>
        </w:tc>
      </w:tr>
    </w:tbl>
    <w:p w14:paraId="45D4E33D" w14:textId="75334CFF" w:rsidR="00171B99" w:rsidRDefault="00171B99" w:rsidP="003A419F">
      <w:pPr>
        <w:rPr>
          <w:b/>
          <w:bCs/>
          <w:sz w:val="20"/>
        </w:rPr>
      </w:pPr>
    </w:p>
    <w:p w14:paraId="4C1DBD1C" w14:textId="77777777" w:rsidR="00E10B44" w:rsidRDefault="00E10B44" w:rsidP="003A419F">
      <w:pPr>
        <w:rPr>
          <w:b/>
          <w:bCs/>
          <w:sz w:val="20"/>
        </w:rPr>
      </w:pPr>
    </w:p>
    <w:p w14:paraId="24E3425D" w14:textId="2BECB95C" w:rsidR="00171B99" w:rsidRDefault="00171B99" w:rsidP="00171B99">
      <w:pPr>
        <w:rPr>
          <w:b/>
          <w:bCs/>
          <w:sz w:val="20"/>
        </w:rPr>
      </w:pPr>
      <w:r>
        <w:rPr>
          <w:b/>
          <w:bCs/>
          <w:sz w:val="20"/>
        </w:rPr>
        <w:t>35.3.18 Enhanced multi-link multi-radio operation</w:t>
      </w:r>
    </w:p>
    <w:p w14:paraId="338FBE43" w14:textId="77777777" w:rsidR="00E10B44" w:rsidRDefault="00E10B44" w:rsidP="00171B99">
      <w:pPr>
        <w:rPr>
          <w:b/>
          <w:bCs/>
          <w:sz w:val="20"/>
        </w:rPr>
      </w:pPr>
    </w:p>
    <w:p w14:paraId="38FA9BB2" w14:textId="10D5AD0A" w:rsidR="00171B99" w:rsidRDefault="00171B99" w:rsidP="003A419F">
      <w:pPr>
        <w:rPr>
          <w:b/>
          <w:bCs/>
          <w:sz w:val="20"/>
        </w:rPr>
      </w:pPr>
    </w:p>
    <w:p w14:paraId="5B86740E" w14:textId="5B67205A" w:rsidR="00171B99" w:rsidRDefault="00171B99" w:rsidP="00171B99">
      <w:pPr>
        <w:tabs>
          <w:tab w:val="left" w:pos="4764"/>
        </w:tabs>
        <w:rPr>
          <w:ins w:id="59" w:author="Liwen Chu" w:date="2022-09-05T15:56:00Z"/>
          <w:b/>
          <w:bCs/>
          <w:sz w:val="20"/>
        </w:rPr>
      </w:pPr>
      <w:r w:rsidRPr="00043CC6">
        <w:rPr>
          <w:i/>
          <w:iCs/>
          <w:sz w:val="20"/>
          <w:highlight w:val="yellow"/>
        </w:rPr>
        <w:t xml:space="preserve">TGbe editor: Please add the following at the end of 35.3.18: </w:t>
      </w:r>
    </w:p>
    <w:p w14:paraId="501F2C21" w14:textId="77777777" w:rsidR="00171B99" w:rsidRPr="00D315C2" w:rsidRDefault="00171B99" w:rsidP="00171B99">
      <w:pPr>
        <w:rPr>
          <w:ins w:id="60" w:author="Liwen Chu" w:date="2022-09-05T15:56:00Z"/>
          <w:sz w:val="20"/>
        </w:rPr>
      </w:pPr>
    </w:p>
    <w:p w14:paraId="56ECCF2B" w14:textId="7B873D04" w:rsidR="00171B99" w:rsidRDefault="00171B99" w:rsidP="00171B99">
      <w:pPr>
        <w:rPr>
          <w:ins w:id="61" w:author="Liwen Chu" w:date="2022-09-05T15:56:00Z"/>
          <w:sz w:val="20"/>
        </w:rPr>
      </w:pPr>
      <w:ins w:id="62" w:author="Liwen Chu" w:date="2022-09-05T15:56:00Z">
        <w:r w:rsidRPr="00043CC6">
          <w:rPr>
            <w:sz w:val="20"/>
            <w:highlight w:val="yellow"/>
          </w:rPr>
          <w:t>(#</w:t>
        </w:r>
      </w:ins>
      <w:ins w:id="63" w:author="Liwen Chu" w:date="2022-09-05T15:57:00Z">
        <w:r>
          <w:rPr>
            <w:sz w:val="20"/>
            <w:highlight w:val="yellow"/>
          </w:rPr>
          <w:t>10868, 10910, 12294</w:t>
        </w:r>
      </w:ins>
      <w:ins w:id="64" w:author="Liwen Chu" w:date="2022-09-06T13:39:00Z">
        <w:r>
          <w:rPr>
            <w:sz w:val="20"/>
            <w:highlight w:val="yellow"/>
          </w:rPr>
          <w:t>, 13949</w:t>
        </w:r>
      </w:ins>
      <w:ins w:id="65" w:author="Liwen Chu" w:date="2022-09-19T16:33:00Z">
        <w:r w:rsidR="00701FCD">
          <w:rPr>
            <w:sz w:val="20"/>
            <w:highlight w:val="yellow"/>
          </w:rPr>
          <w:t>, 11584, 13594, 13595</w:t>
        </w:r>
      </w:ins>
      <w:ins w:id="66" w:author="Liwen Chu" w:date="2022-09-05T15:56:00Z">
        <w:r w:rsidRPr="00043CC6">
          <w:rPr>
            <w:sz w:val="20"/>
            <w:highlight w:val="yellow"/>
          </w:rPr>
          <w:t>)</w:t>
        </w:r>
        <w:r w:rsidRPr="00D315C2">
          <w:rPr>
            <w:sz w:val="20"/>
          </w:rPr>
          <w:t xml:space="preserve"> </w:t>
        </w:r>
      </w:ins>
      <w:ins w:id="67" w:author="Liwen Chu" w:date="2022-09-05T15:59:00Z">
        <w:r w:rsidRPr="00D315C2">
          <w:rPr>
            <w:sz w:val="20"/>
          </w:rPr>
          <w:t>Figure 35-</w:t>
        </w:r>
        <w:r>
          <w:rPr>
            <w:sz w:val="20"/>
          </w:rPr>
          <w:t>xx</w:t>
        </w:r>
        <w:r w:rsidRPr="00D315C2">
          <w:rPr>
            <w:sz w:val="20"/>
          </w:rPr>
          <w:t xml:space="preserve"> (An example of a frame exchange sequence between an AP affiliated with an AP MLD and a</w:t>
        </w:r>
      </w:ins>
      <w:ins w:id="68" w:author="Liwen Chu" w:date="2022-09-05T16:02:00Z">
        <w:r>
          <w:rPr>
            <w:sz w:val="20"/>
          </w:rPr>
          <w:t>n EMLMR</w:t>
        </w:r>
      </w:ins>
      <w:ins w:id="69" w:author="Liwen Chu" w:date="2022-09-05T15:59:00Z">
        <w:r w:rsidRPr="00D315C2">
          <w:rPr>
            <w:sz w:val="20"/>
          </w:rPr>
          <w:t xml:space="preserve"> STA affiliated with a non-AP MLD</w:t>
        </w:r>
        <w:r>
          <w:rPr>
            <w:sz w:val="20"/>
          </w:rPr>
          <w:t xml:space="preserve">) gives </w:t>
        </w:r>
      </w:ins>
      <w:ins w:id="70" w:author="Liwen Chu" w:date="2022-09-05T15:56:00Z">
        <w:r>
          <w:rPr>
            <w:sz w:val="20"/>
          </w:rPr>
          <w:t>an</w:t>
        </w:r>
        <w:r w:rsidRPr="00D315C2">
          <w:rPr>
            <w:sz w:val="20"/>
          </w:rPr>
          <w:t xml:space="preserve"> example of frame exchange sequence</w:t>
        </w:r>
      </w:ins>
      <w:ins w:id="71" w:author="Liwen Chu" w:date="2022-09-05T16:00:00Z">
        <w:r>
          <w:rPr>
            <w:sz w:val="20"/>
          </w:rPr>
          <w:t>s</w:t>
        </w:r>
      </w:ins>
      <w:ins w:id="72" w:author="Liwen Chu" w:date="2022-09-05T15:56:00Z">
        <w:r w:rsidRPr="00D315C2">
          <w:rPr>
            <w:sz w:val="20"/>
          </w:rPr>
          <w:t xml:space="preserve"> that starts with the </w:t>
        </w:r>
        <w:r>
          <w:rPr>
            <w:sz w:val="20"/>
          </w:rPr>
          <w:t>QoS</w:t>
        </w:r>
        <w:r w:rsidRPr="00D315C2">
          <w:rPr>
            <w:sz w:val="20"/>
          </w:rPr>
          <w:t xml:space="preserve"> </w:t>
        </w:r>
        <w:r>
          <w:rPr>
            <w:sz w:val="20"/>
          </w:rPr>
          <w:t xml:space="preserve">Null </w:t>
        </w:r>
        <w:r w:rsidRPr="00D315C2">
          <w:rPr>
            <w:sz w:val="20"/>
          </w:rPr>
          <w:t>frame between an AP affiliated with an AP MLD and a</w:t>
        </w:r>
      </w:ins>
      <w:ins w:id="73" w:author="Liwen Chu" w:date="2022-09-05T16:01:00Z">
        <w:r>
          <w:rPr>
            <w:sz w:val="20"/>
          </w:rPr>
          <w:t>n EMLMR</w:t>
        </w:r>
      </w:ins>
      <w:ins w:id="74" w:author="Liwen Chu" w:date="2022-09-05T15:56:00Z">
        <w:r w:rsidRPr="00D315C2">
          <w:rPr>
            <w:sz w:val="20"/>
          </w:rPr>
          <w:t xml:space="preserve"> STA affiliated with a non-AP MLD</w:t>
        </w:r>
        <w:r>
          <w:rPr>
            <w:sz w:val="20"/>
          </w:rPr>
          <w:t>.</w:t>
        </w:r>
      </w:ins>
    </w:p>
    <w:p w14:paraId="55D49503" w14:textId="77777777" w:rsidR="00171B99" w:rsidRPr="00D315C2" w:rsidRDefault="00171B99" w:rsidP="00171B99">
      <w:pPr>
        <w:rPr>
          <w:ins w:id="75" w:author="Liwen Chu" w:date="2022-09-05T16:00:00Z"/>
          <w:rStyle w:val="SC16323589"/>
        </w:rPr>
      </w:pPr>
      <w:ins w:id="76" w:author="Liwen Chu" w:date="2022-09-05T16:00:00Z">
        <w:r w:rsidRPr="00043CC6">
          <w:rPr>
            <w:b/>
            <w:bCs/>
            <w:noProof/>
            <w:color w:val="000000"/>
            <w:sz w:val="20"/>
          </w:rPr>
          <mc:AlternateContent>
            <mc:Choice Requires="wps">
              <w:drawing>
                <wp:anchor distT="0" distB="0" distL="114300" distR="114300" simplePos="0" relativeHeight="251674112" behindDoc="0" locked="0" layoutInCell="1" allowOverlap="1" wp14:anchorId="2A1C30F0" wp14:editId="168E412E">
                  <wp:simplePos x="0" y="0"/>
                  <wp:positionH relativeFrom="page">
                    <wp:align>center</wp:align>
                  </wp:positionH>
                  <wp:positionV relativeFrom="paragraph">
                    <wp:posOffset>969010</wp:posOffset>
                  </wp:positionV>
                  <wp:extent cx="4754880" cy="369332"/>
                  <wp:effectExtent l="0" t="0" r="0" b="0"/>
                  <wp:wrapNone/>
                  <wp:docPr id="2" name="TextBox 29"/>
                  <wp:cNvGraphicFramePr/>
                  <a:graphic xmlns:a="http://schemas.openxmlformats.org/drawingml/2006/main">
                    <a:graphicData uri="http://schemas.microsoft.com/office/word/2010/wordprocessingShape">
                      <wps:wsp>
                        <wps:cNvSpPr txBox="1"/>
                        <wps:spPr>
                          <a:xfrm>
                            <a:off x="0" y="0"/>
                            <a:ext cx="4754880" cy="369332"/>
                          </a:xfrm>
                          <a:prstGeom prst="rect">
                            <a:avLst/>
                          </a:prstGeom>
                          <a:noFill/>
                        </wps:spPr>
                        <wps:txbx>
                          <w:txbxContent>
                            <w:p w14:paraId="1791111A" w14:textId="77777777" w:rsidR="00171B99" w:rsidRPr="00043CC6" w:rsidRDefault="00171B99" w:rsidP="00171B99">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w:t>
                              </w:r>
                              <w:r>
                                <w:rPr>
                                  <w:sz w:val="20"/>
                                </w:rPr>
                                <w:t>n EMLMR</w:t>
                              </w:r>
                              <w:r w:rsidRPr="00D315C2">
                                <w:rPr>
                                  <w:sz w:val="20"/>
                                </w:rPr>
                                <w:t xml:space="preserve"> STA affiliated with a non-AP MLD </w:t>
                              </w:r>
                            </w:p>
                          </w:txbxContent>
                        </wps:txbx>
                        <wps:bodyPr wrap="square" rtlCol="0">
                          <a:spAutoFit/>
                        </wps:bodyPr>
                      </wps:wsp>
                    </a:graphicData>
                  </a:graphic>
                  <wp14:sizeRelH relativeFrom="margin">
                    <wp14:pctWidth>0</wp14:pctWidth>
                  </wp14:sizeRelH>
                </wp:anchor>
              </w:drawing>
            </mc:Choice>
            <mc:Fallback>
              <w:pict>
                <v:shape w14:anchorId="2A1C30F0" id="TextBox 29" o:spid="_x0000_s1027" type="#_x0000_t202" style="position:absolute;margin-left:0;margin-top:76.3pt;width:374.4pt;height:29.1pt;z-index:2516741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" filled="f" stroked="f">
                  <v:textbox style="mso-fit-shape-to-text:t">
                    <w:txbxContent>
                      <w:p w14:paraId="1791111A" w14:textId="77777777" w:rsidR="00171B99" w:rsidRPr="00043CC6" w:rsidRDefault="00171B99" w:rsidP="00171B99">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w:t>
                        </w:r>
                        <w:r>
                          <w:rPr>
                            <w:sz w:val="20"/>
                          </w:rPr>
                          <w:t>n EMLMR</w:t>
                        </w:r>
                        <w:r w:rsidRPr="00D315C2">
                          <w:rPr>
                            <w:sz w:val="20"/>
                          </w:rPr>
                          <w:t xml:space="preserve"> STA affiliated with a non-AP MLD </w:t>
                        </w:r>
                      </w:p>
                    </w:txbxContent>
                  </v:textbox>
                  <w10:wrap anchorx="page"/>
                </v:shape>
              </w:pict>
            </mc:Fallback>
          </mc:AlternateContent>
        </w:r>
        <w:r w:rsidRPr="00043CC6">
          <w:rPr>
            <w:b/>
            <w:bCs/>
            <w:noProof/>
            <w:color w:val="000000"/>
            <w:sz w:val="20"/>
          </w:rPr>
          <mc:AlternateContent>
            <mc:Choice Requires="wps">
              <w:drawing>
                <wp:anchor distT="0" distB="0" distL="114300" distR="114300" simplePos="0" relativeHeight="251665920" behindDoc="0" locked="0" layoutInCell="1" allowOverlap="1" wp14:anchorId="6A673AF4" wp14:editId="154D9A27">
                  <wp:simplePos x="0" y="0"/>
                  <wp:positionH relativeFrom="column">
                    <wp:posOffset>2629535</wp:posOffset>
                  </wp:positionH>
                  <wp:positionV relativeFrom="paragraph">
                    <wp:posOffset>394970</wp:posOffset>
                  </wp:positionV>
                  <wp:extent cx="288032" cy="0"/>
                  <wp:effectExtent l="38100" t="76200" r="17145" b="95250"/>
                  <wp:wrapNone/>
                  <wp:docPr id="17" name="Straight Arrow Connector 16">
                    <a:extLst xmlns:a="http://schemas.openxmlformats.org/drawingml/2006/main">
                      <a:ext uri="{FF2B5EF4-FFF2-40B4-BE49-F238E27FC236}">
                        <a16:creationId xmlns:a16="http://schemas.microsoft.com/office/drawing/2014/main" id="{BF384882-4BE6-420D-90C6-8CA7D6DED655}"/>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type w14:anchorId="212CFA80" id="_x0000_t32" coordsize="21600,21600" o:spt="32" o:oned="t" path="m,l21600,21600e" filled="f">
                  <v:path arrowok="t" fillok="f" o:connecttype="none"/>
                  <o:lock v:ext="edit" shapetype="t"/>
                </v:shapetype>
                <v:shape id="Straight Arrow Connector 16" o:spid="_x0000_s1026" type="#_x0000_t32" style="position:absolute;margin-left:207.05pt;margin-top:31.1pt;width:22.7pt;height:0;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" filled="t" fillcolor="#4472c4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70016" behindDoc="0" locked="0" layoutInCell="1" allowOverlap="1" wp14:anchorId="5D1F9924" wp14:editId="2042E527">
                  <wp:simplePos x="0" y="0"/>
                  <wp:positionH relativeFrom="column">
                    <wp:posOffset>4176395</wp:posOffset>
                  </wp:positionH>
                  <wp:positionV relativeFrom="paragraph">
                    <wp:posOffset>636905</wp:posOffset>
                  </wp:positionV>
                  <wp:extent cx="288032" cy="0"/>
                  <wp:effectExtent l="38100" t="76200" r="17145" b="95250"/>
                  <wp:wrapNone/>
                  <wp:docPr id="21" name="Straight Arrow Connector 20">
                    <a:extLst xmlns:a="http://schemas.openxmlformats.org/drawingml/2006/main">
                      <a:ext uri="{FF2B5EF4-FFF2-40B4-BE49-F238E27FC236}">
                        <a16:creationId xmlns:a16="http://schemas.microsoft.com/office/drawing/2014/main" id="{A64D87D7-7331-4CAE-9A4A-A38F3C9476F2}"/>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3F23A6D1" id="Straight Arrow Connector 20" o:spid="_x0000_s1026" type="#_x0000_t32" style="position:absolute;margin-left:328.85pt;margin-top:50.15pt;width:22.7pt;height:0;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" filled="t" fillcolor="#4472c4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59776" behindDoc="0" locked="0" layoutInCell="1" allowOverlap="1" wp14:anchorId="415DD24C" wp14:editId="4759923D">
                  <wp:simplePos x="0" y="0"/>
                  <wp:positionH relativeFrom="column">
                    <wp:posOffset>0</wp:posOffset>
                  </wp:positionH>
                  <wp:positionV relativeFrom="paragraph">
                    <wp:posOffset>503555</wp:posOffset>
                  </wp:positionV>
                  <wp:extent cx="5328592" cy="0"/>
                  <wp:effectExtent l="0" t="0" r="0" b="0"/>
                  <wp:wrapNone/>
                  <wp:docPr id="9" name="Straight Connector 8">
                    <a:extLst xmlns:a="http://schemas.openxmlformats.org/drawingml/2006/main">
                      <a:ext uri="{FF2B5EF4-FFF2-40B4-BE49-F238E27FC236}">
                        <a16:creationId xmlns:a16="http://schemas.microsoft.com/office/drawing/2014/main" id="{DFA40679-4ADD-4E32-AD99-A49F7048B3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328592" cy="0"/>
                          </a:xfrm>
                          <a:prstGeom prst="line">
                            <a:avLst/>
                          </a:prstGeom>
                          <a:solidFill>
                            <a:schemeClr val="accent1"/>
                          </a:solidFill>
                          <a:ln w="12700" cap="flat" cmpd="sng" algn="ctr">
                            <a:solidFill>
                              <a:schemeClr val="tx1"/>
                            </a:solidFill>
                            <a:prstDash val="solid"/>
                            <a:round/>
                            <a:headEnd type="none" w="sm" len="sm"/>
                            <a:tailEnd type="none" w="sm" len="sm"/>
                          </a:ln>
                          <a:effectLst/>
                        </wps:spPr>
                        <wps:bodyPr/>
                      </wps:wsp>
                    </a:graphicData>
                  </a:graphic>
                </wp:anchor>
              </w:drawing>
            </mc:Choice>
            <mc:Fallback>
              <w:pict>
                <v:line w14:anchorId="487CE721" id="Straight Connector 8"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0,39.65pt" to="419.5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" filled="t" fillcolor="#4472c4 [3204]" strokecolor="black [3213]" strokeweight="1pt">
                  <v:stroke startarrowwidth="narrow" startarrowlength="short" endarrowwidth="narrow" endarrowlength="short"/>
                  <o:lock v:ext="edit" shapetype="f"/>
                </v:line>
              </w:pict>
            </mc:Fallback>
          </mc:AlternateContent>
        </w:r>
        <w:r w:rsidRPr="00043CC6">
          <w:rPr>
            <w:b/>
            <w:bCs/>
            <w:noProof/>
            <w:color w:val="000000"/>
            <w:sz w:val="20"/>
          </w:rPr>
          <mc:AlternateContent>
            <mc:Choice Requires="wps">
              <w:drawing>
                <wp:anchor distT="0" distB="0" distL="114300" distR="114300" simplePos="0" relativeHeight="251660800" behindDoc="0" locked="0" layoutInCell="1" allowOverlap="1" wp14:anchorId="524C05D3" wp14:editId="49885D6C">
                  <wp:simplePos x="0" y="0"/>
                  <wp:positionH relativeFrom="column">
                    <wp:posOffset>1511935</wp:posOffset>
                  </wp:positionH>
                  <wp:positionV relativeFrom="paragraph">
                    <wp:posOffset>215900</wp:posOffset>
                  </wp:positionV>
                  <wp:extent cx="576064" cy="288023"/>
                  <wp:effectExtent l="0" t="0" r="14605" b="17145"/>
                  <wp:wrapNone/>
                  <wp:docPr id="11" name="Rectangle 10">
                    <a:extLst xmlns:a="http://schemas.openxmlformats.org/drawingml/2006/main">
                      <a:ext uri="{FF2B5EF4-FFF2-40B4-BE49-F238E27FC236}">
                        <a16:creationId xmlns:a16="http://schemas.microsoft.com/office/drawing/2014/main" id="{56DE1276-F7B4-428D-A1EE-0584066B2D8C}"/>
                      </a:ext>
                    </a:extLst>
                  </wp:docPr>
                  <wp:cNvGraphicFramePr/>
                  <a:graphic xmlns:a="http://schemas.openxmlformats.org/drawingml/2006/main">
                    <a:graphicData uri="http://schemas.microsoft.com/office/word/2010/wordprocessingShape">
                      <wps:wsp>
                        <wps:cNvSpPr/>
                        <wps:spPr bwMode="auto">
                          <a:xfrm>
                            <a:off x="0" y="0"/>
                            <a:ext cx="576064"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69E7866A" id="Rectangle 10" o:spid="_x0000_s1026" style="position:absolute;margin-left:119.05pt;margin-top:17pt;width:45.35pt;height:22.7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1824" behindDoc="0" locked="0" layoutInCell="1" allowOverlap="1" wp14:anchorId="0F74D60C" wp14:editId="10444DB9">
                  <wp:simplePos x="0" y="0"/>
                  <wp:positionH relativeFrom="column">
                    <wp:posOffset>2376170</wp:posOffset>
                  </wp:positionH>
                  <wp:positionV relativeFrom="paragraph">
                    <wp:posOffset>503555</wp:posOffset>
                  </wp:positionV>
                  <wp:extent cx="238225" cy="288023"/>
                  <wp:effectExtent l="0" t="0" r="28575" b="17145"/>
                  <wp:wrapNone/>
                  <wp:docPr id="12" name="Rectangle 11">
                    <a:extLst xmlns:a="http://schemas.openxmlformats.org/drawingml/2006/main">
                      <a:ext uri="{FF2B5EF4-FFF2-40B4-BE49-F238E27FC236}">
                        <a16:creationId xmlns:a16="http://schemas.microsoft.com/office/drawing/2014/main" id="{DDF45A70-FBEC-4CB4-8D74-4382B836AD9D}"/>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1F5B6940" id="Rectangle 11" o:spid="_x0000_s1026" style="position:absolute;margin-left:187.1pt;margin-top:39.65pt;width:18.75pt;height:22.7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2848" behindDoc="0" locked="0" layoutInCell="1" allowOverlap="1" wp14:anchorId="27667100" wp14:editId="2009C8B8">
                  <wp:simplePos x="0" y="0"/>
                  <wp:positionH relativeFrom="column">
                    <wp:posOffset>2087880</wp:posOffset>
                  </wp:positionH>
                  <wp:positionV relativeFrom="paragraph">
                    <wp:posOffset>705485</wp:posOffset>
                  </wp:positionV>
                  <wp:extent cx="288032" cy="0"/>
                  <wp:effectExtent l="38100" t="76200" r="17145" b="95250"/>
                  <wp:wrapNone/>
                  <wp:docPr id="14" name="Straight Arrow Connector 13">
                    <a:extLst xmlns:a="http://schemas.openxmlformats.org/drawingml/2006/main">
                      <a:ext uri="{FF2B5EF4-FFF2-40B4-BE49-F238E27FC236}">
                        <a16:creationId xmlns:a16="http://schemas.microsoft.com/office/drawing/2014/main" id="{40A60BCD-5939-44C1-B07A-2B869937A5F3}"/>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63487800" id="Straight Arrow Connector 13" o:spid="_x0000_s1026" type="#_x0000_t32" style="position:absolute;margin-left:164.4pt;margin-top:55.55pt;width:22.7pt;height:0;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" filled="t" fillcolor="#4472c4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63872" behindDoc="0" locked="0" layoutInCell="1" allowOverlap="1" wp14:anchorId="32660BC4" wp14:editId="0FDE3EA4">
                  <wp:simplePos x="0" y="0"/>
                  <wp:positionH relativeFrom="column">
                    <wp:posOffset>1464310</wp:posOffset>
                  </wp:positionH>
                  <wp:positionV relativeFrom="paragraph">
                    <wp:posOffset>244475</wp:posOffset>
                  </wp:positionV>
                  <wp:extent cx="623889" cy="230832"/>
                  <wp:effectExtent l="0" t="0" r="0" b="0"/>
                  <wp:wrapNone/>
                  <wp:docPr id="15" name="TextBox 14">
                    <a:extLst xmlns:a="http://schemas.openxmlformats.org/drawingml/2006/main">
                      <a:ext uri="{FF2B5EF4-FFF2-40B4-BE49-F238E27FC236}">
                        <a16:creationId xmlns:a16="http://schemas.microsoft.com/office/drawing/2014/main" id="{AAFA6068-040F-49C1-B07A-AFCD1E42A68A}"/>
                      </a:ext>
                    </a:extLst>
                  </wp:docPr>
                  <wp:cNvGraphicFramePr/>
                  <a:graphic xmlns:a="http://schemas.openxmlformats.org/drawingml/2006/main">
                    <a:graphicData uri="http://schemas.microsoft.com/office/word/2010/wordprocessingShape">
                      <wps:wsp>
                        <wps:cNvSpPr txBox="1"/>
                        <wps:spPr>
                          <a:xfrm>
                            <a:off x="0" y="0"/>
                            <a:ext cx="623889" cy="230832"/>
                          </a:xfrm>
                          <a:prstGeom prst="rect">
                            <a:avLst/>
                          </a:prstGeom>
                          <a:noFill/>
                        </wps:spPr>
                        <wps:txbx>
                          <w:txbxContent>
                            <w:p w14:paraId="347F0F43"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wps:txbx>
                        <wps:bodyPr wrap="none" rtlCol="0">
                          <a:spAutoFit/>
                        </wps:bodyPr>
                      </wps:wsp>
                    </a:graphicData>
                  </a:graphic>
                </wp:anchor>
              </w:drawing>
            </mc:Choice>
            <mc:Fallback>
              <w:pict>
                <v:shape w14:anchorId="32660BC4" id="TextBox 14" o:spid="_x0000_s1028" type="#_x0000_t202" style="position:absolute;margin-left:115.3pt;margin-top:19.25pt;width:49.15pt;height:18.2pt;z-index:251663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" filled="f" stroked="f">
                  <v:textbox style="mso-fit-shape-to-text:t">
                    <w:txbxContent>
                      <w:p w14:paraId="347F0F43"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v:textbox>
                </v:shape>
              </w:pict>
            </mc:Fallback>
          </mc:AlternateContent>
        </w:r>
        <w:r w:rsidRPr="00043CC6">
          <w:rPr>
            <w:b/>
            <w:bCs/>
            <w:noProof/>
            <w:color w:val="000000"/>
            <w:sz w:val="20"/>
          </w:rPr>
          <mc:AlternateContent>
            <mc:Choice Requires="wps">
              <w:drawing>
                <wp:anchor distT="0" distB="0" distL="114300" distR="114300" simplePos="0" relativeHeight="251664896" behindDoc="0" locked="0" layoutInCell="1" allowOverlap="1" wp14:anchorId="5C15C449" wp14:editId="4A1812E3">
                  <wp:simplePos x="0" y="0"/>
                  <wp:positionH relativeFrom="column">
                    <wp:posOffset>2306320</wp:posOffset>
                  </wp:positionH>
                  <wp:positionV relativeFrom="paragraph">
                    <wp:posOffset>523240</wp:posOffset>
                  </wp:positionV>
                  <wp:extent cx="377026" cy="230832"/>
                  <wp:effectExtent l="0" t="0" r="0" b="0"/>
                  <wp:wrapNone/>
                  <wp:docPr id="16" name="TextBox 15">
                    <a:extLst xmlns:a="http://schemas.openxmlformats.org/drawingml/2006/main">
                      <a:ext uri="{FF2B5EF4-FFF2-40B4-BE49-F238E27FC236}">
                        <a16:creationId xmlns:a16="http://schemas.microsoft.com/office/drawing/2014/main" id="{34AB709F-4546-484B-B8E5-E9072D2A1178}"/>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10098644"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wps:txbx>
                        <wps:bodyPr wrap="none" rtlCol="0">
                          <a:spAutoFit/>
                        </wps:bodyPr>
                      </wps:wsp>
                    </a:graphicData>
                  </a:graphic>
                </wp:anchor>
              </w:drawing>
            </mc:Choice>
            <mc:Fallback>
              <w:pict>
                <v:shape w14:anchorId="5C15C449" id="TextBox 15" o:spid="_x0000_s1029" type="#_x0000_t202" style="position:absolute;margin-left:181.6pt;margin-top:41.2pt;width:29.7pt;height:18.2pt;z-index:251664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" filled="f" stroked="f">
                  <v:textbox style="mso-fit-shape-to-text:t">
                    <w:txbxContent>
                      <w:p w14:paraId="10098644"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v:textbox>
                </v:shape>
              </w:pict>
            </mc:Fallback>
          </mc:AlternateContent>
        </w:r>
        <w:r w:rsidRPr="00043CC6">
          <w:rPr>
            <w:b/>
            <w:bCs/>
            <w:noProof/>
            <w:color w:val="000000"/>
            <w:sz w:val="20"/>
          </w:rPr>
          <mc:AlternateContent>
            <mc:Choice Requires="wps">
              <w:drawing>
                <wp:anchor distT="0" distB="0" distL="114300" distR="114300" simplePos="0" relativeHeight="251666944" behindDoc="0" locked="0" layoutInCell="1" allowOverlap="1" wp14:anchorId="18997DA9" wp14:editId="53768526">
                  <wp:simplePos x="0" y="0"/>
                  <wp:positionH relativeFrom="column">
                    <wp:posOffset>2949575</wp:posOffset>
                  </wp:positionH>
                  <wp:positionV relativeFrom="paragraph">
                    <wp:posOffset>206375</wp:posOffset>
                  </wp:positionV>
                  <wp:extent cx="1154846" cy="298280"/>
                  <wp:effectExtent l="0" t="0" r="26670" b="26035"/>
                  <wp:wrapNone/>
                  <wp:docPr id="18" name="Rectangle 17">
                    <a:extLst xmlns:a="http://schemas.openxmlformats.org/drawingml/2006/main">
                      <a:ext uri="{FF2B5EF4-FFF2-40B4-BE49-F238E27FC236}">
                        <a16:creationId xmlns:a16="http://schemas.microsoft.com/office/drawing/2014/main" id="{1089F7BA-16C6-4F08-852C-6EC066126434}"/>
                      </a:ext>
                    </a:extLst>
                  </wp:docPr>
                  <wp:cNvGraphicFramePr/>
                  <a:graphic xmlns:a="http://schemas.openxmlformats.org/drawingml/2006/main">
                    <a:graphicData uri="http://schemas.microsoft.com/office/word/2010/wordprocessingShape">
                      <wps:wsp>
                        <wps:cNvSpPr/>
                        <wps:spPr bwMode="auto">
                          <a:xfrm>
                            <a:off x="0" y="0"/>
                            <a:ext cx="1154846" cy="298280"/>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2F3A98B4" id="Rectangle 17" o:spid="_x0000_s1026" style="position:absolute;margin-left:232.25pt;margin-top:16.25pt;width:90.95pt;height:23.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7968" behindDoc="0" locked="0" layoutInCell="1" allowOverlap="1" wp14:anchorId="04DEEAF5" wp14:editId="76E87EE9">
                  <wp:simplePos x="0" y="0"/>
                  <wp:positionH relativeFrom="column">
                    <wp:posOffset>3176270</wp:posOffset>
                  </wp:positionH>
                  <wp:positionV relativeFrom="paragraph">
                    <wp:posOffset>234950</wp:posOffset>
                  </wp:positionV>
                  <wp:extent cx="639919" cy="230832"/>
                  <wp:effectExtent l="0" t="0" r="0" b="0"/>
                  <wp:wrapNone/>
                  <wp:docPr id="19" name="TextBox 18">
                    <a:extLst xmlns:a="http://schemas.openxmlformats.org/drawingml/2006/main">
                      <a:ext uri="{FF2B5EF4-FFF2-40B4-BE49-F238E27FC236}">
                        <a16:creationId xmlns:a16="http://schemas.microsoft.com/office/drawing/2014/main" id="{F3557FF9-BAA1-499F-8169-370CE12A8D8D}"/>
                      </a:ext>
                    </a:extLst>
                  </wp:docPr>
                  <wp:cNvGraphicFramePr/>
                  <a:graphic xmlns:a="http://schemas.openxmlformats.org/drawingml/2006/main">
                    <a:graphicData uri="http://schemas.microsoft.com/office/word/2010/wordprocessingShape">
                      <wps:wsp>
                        <wps:cNvSpPr txBox="1"/>
                        <wps:spPr>
                          <a:xfrm>
                            <a:off x="0" y="0"/>
                            <a:ext cx="639919" cy="230832"/>
                          </a:xfrm>
                          <a:prstGeom prst="rect">
                            <a:avLst/>
                          </a:prstGeom>
                          <a:noFill/>
                        </wps:spPr>
                        <wps:txbx>
                          <w:txbxContent>
                            <w:p w14:paraId="7034D0EF"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wps:txbx>
                        <wps:bodyPr wrap="none" rtlCol="0">
                          <a:spAutoFit/>
                        </wps:bodyPr>
                      </wps:wsp>
                    </a:graphicData>
                  </a:graphic>
                </wp:anchor>
              </w:drawing>
            </mc:Choice>
            <mc:Fallback>
              <w:pict>
                <v:shape w14:anchorId="04DEEAF5" id="TextBox 18" o:spid="_x0000_s1030" type="#_x0000_t202" style="position:absolute;margin-left:250.1pt;margin-top:18.5pt;width:50.4pt;height:18.2pt;z-index:251667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" filled="f" stroked="f">
                  <v:textbox style="mso-fit-shape-to-text:t">
                    <w:txbxContent>
                      <w:p w14:paraId="7034D0EF"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v:textbox>
                </v:shape>
              </w:pict>
            </mc:Fallback>
          </mc:AlternateContent>
        </w:r>
        <w:r w:rsidRPr="00043CC6">
          <w:rPr>
            <w:b/>
            <w:bCs/>
            <w:noProof/>
            <w:color w:val="000000"/>
            <w:sz w:val="20"/>
          </w:rPr>
          <mc:AlternateContent>
            <mc:Choice Requires="wps">
              <w:drawing>
                <wp:anchor distT="0" distB="0" distL="114300" distR="114300" simplePos="0" relativeHeight="251668992" behindDoc="0" locked="0" layoutInCell="1" allowOverlap="1" wp14:anchorId="50599C8A" wp14:editId="18D7498E">
                  <wp:simplePos x="0" y="0"/>
                  <wp:positionH relativeFrom="column">
                    <wp:posOffset>4448810</wp:posOffset>
                  </wp:positionH>
                  <wp:positionV relativeFrom="paragraph">
                    <wp:posOffset>503555</wp:posOffset>
                  </wp:positionV>
                  <wp:extent cx="238225" cy="288023"/>
                  <wp:effectExtent l="0" t="0" r="28575" b="17145"/>
                  <wp:wrapNone/>
                  <wp:docPr id="20" name="Rectangle 19">
                    <a:extLst xmlns:a="http://schemas.openxmlformats.org/drawingml/2006/main">
                      <a:ext uri="{FF2B5EF4-FFF2-40B4-BE49-F238E27FC236}">
                        <a16:creationId xmlns:a16="http://schemas.microsoft.com/office/drawing/2014/main" id="{A30CEE4C-3389-4E22-B6B5-F4889F541588}"/>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221BF090" id="Rectangle 19" o:spid="_x0000_s1026" style="position:absolute;margin-left:350.3pt;margin-top:39.65pt;width:18.75pt;height:22.7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71040" behindDoc="0" locked="0" layoutInCell="1" allowOverlap="1" wp14:anchorId="162D83E3" wp14:editId="6B2950E3">
                  <wp:simplePos x="0" y="0"/>
                  <wp:positionH relativeFrom="column">
                    <wp:posOffset>4379595</wp:posOffset>
                  </wp:positionH>
                  <wp:positionV relativeFrom="paragraph">
                    <wp:posOffset>523240</wp:posOffset>
                  </wp:positionV>
                  <wp:extent cx="377026" cy="230832"/>
                  <wp:effectExtent l="0" t="0" r="0" b="0"/>
                  <wp:wrapNone/>
                  <wp:docPr id="22" name="TextBox 21">
                    <a:extLst xmlns:a="http://schemas.openxmlformats.org/drawingml/2006/main">
                      <a:ext uri="{FF2B5EF4-FFF2-40B4-BE49-F238E27FC236}">
                        <a16:creationId xmlns:a16="http://schemas.microsoft.com/office/drawing/2014/main" id="{7EFC4B7A-0878-48F8-B9FF-61E5B1986905}"/>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0055ECA0"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BA</w:t>
                              </w:r>
                            </w:p>
                          </w:txbxContent>
                        </wps:txbx>
                        <wps:bodyPr wrap="none" rtlCol="0">
                          <a:spAutoFit/>
                        </wps:bodyPr>
                      </wps:wsp>
                    </a:graphicData>
                  </a:graphic>
                </wp:anchor>
              </w:drawing>
            </mc:Choice>
            <mc:Fallback>
              <w:pict>
                <v:shape w14:anchorId="162D83E3" id="TextBox 21" o:spid="_x0000_s1031" type="#_x0000_t202" style="position:absolute;margin-left:344.85pt;margin-top:41.2pt;width:29.7pt;height:18.2pt;z-index:2516710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" filled="f" stroked="f">
                  <v:textbox style="mso-fit-shape-to-text:t">
                    <w:txbxContent>
                      <w:p w14:paraId="0055ECA0"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BA</w:t>
                        </w:r>
                      </w:p>
                    </w:txbxContent>
                  </v:textbox>
                </v:shape>
              </w:pict>
            </mc:Fallback>
          </mc:AlternateContent>
        </w:r>
        <w:r w:rsidRPr="00043CC6">
          <w:rPr>
            <w:b/>
            <w:bCs/>
            <w:noProof/>
            <w:color w:val="000000"/>
            <w:sz w:val="20"/>
          </w:rPr>
          <mc:AlternateContent>
            <mc:Choice Requires="wps">
              <w:drawing>
                <wp:anchor distT="0" distB="0" distL="114300" distR="114300" simplePos="0" relativeHeight="251672064" behindDoc="0" locked="0" layoutInCell="1" allowOverlap="1" wp14:anchorId="2B1101DD" wp14:editId="46813641">
                  <wp:simplePos x="0" y="0"/>
                  <wp:positionH relativeFrom="column">
                    <wp:posOffset>34925</wp:posOffset>
                  </wp:positionH>
                  <wp:positionV relativeFrom="paragraph">
                    <wp:posOffset>206375</wp:posOffset>
                  </wp:positionV>
                  <wp:extent cx="1473480" cy="230832"/>
                  <wp:effectExtent l="0" t="0" r="0" b="0"/>
                  <wp:wrapNone/>
                  <wp:docPr id="29" name="TextBox 28">
                    <a:extLst xmlns:a="http://schemas.openxmlformats.org/drawingml/2006/main">
                      <a:ext uri="{FF2B5EF4-FFF2-40B4-BE49-F238E27FC236}">
                        <a16:creationId xmlns:a16="http://schemas.microsoft.com/office/drawing/2014/main" id="{EA3856C0-67CC-4E68-B552-E00D7E97C63D}"/>
                      </a:ext>
                    </a:extLst>
                  </wp:docPr>
                  <wp:cNvGraphicFramePr/>
                  <a:graphic xmlns:a="http://schemas.openxmlformats.org/drawingml/2006/main">
                    <a:graphicData uri="http://schemas.microsoft.com/office/word/2010/wordprocessingShape">
                      <wps:wsp>
                        <wps:cNvSpPr txBox="1"/>
                        <wps:spPr>
                          <a:xfrm>
                            <a:off x="0" y="0"/>
                            <a:ext cx="1473480" cy="230832"/>
                          </a:xfrm>
                          <a:prstGeom prst="rect">
                            <a:avLst/>
                          </a:prstGeom>
                          <a:noFill/>
                        </wps:spPr>
                        <wps:txbx>
                          <w:txbxContent>
                            <w:p w14:paraId="2D560776"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wps:txbx>
                        <wps:bodyPr wrap="none" rtlCol="0">
                          <a:spAutoFit/>
                        </wps:bodyPr>
                      </wps:wsp>
                    </a:graphicData>
                  </a:graphic>
                </wp:anchor>
              </w:drawing>
            </mc:Choice>
            <mc:Fallback>
              <w:pict>
                <v:shape w14:anchorId="2B1101DD" id="TextBox 28" o:spid="_x0000_s1032" type="#_x0000_t202" style="position:absolute;margin-left:2.75pt;margin-top:16.25pt;width:116pt;height:18.2pt;z-index:251672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" filled="f" stroked="f">
                  <v:textbox style="mso-fit-shape-to-text:t">
                    <w:txbxContent>
                      <w:p w14:paraId="2D560776"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v:textbox>
                </v:shape>
              </w:pict>
            </mc:Fallback>
          </mc:AlternateContent>
        </w:r>
        <w:r w:rsidRPr="00043CC6">
          <w:rPr>
            <w:b/>
            <w:bCs/>
            <w:noProof/>
            <w:color w:val="000000"/>
            <w:sz w:val="20"/>
          </w:rPr>
          <mc:AlternateContent>
            <mc:Choice Requires="wps">
              <w:drawing>
                <wp:anchor distT="0" distB="0" distL="114300" distR="114300" simplePos="0" relativeHeight="251673088" behindDoc="0" locked="0" layoutInCell="1" allowOverlap="1" wp14:anchorId="660B3394" wp14:editId="56C6980B">
                  <wp:simplePos x="0" y="0"/>
                  <wp:positionH relativeFrom="column">
                    <wp:posOffset>0</wp:posOffset>
                  </wp:positionH>
                  <wp:positionV relativeFrom="paragraph">
                    <wp:posOffset>544830</wp:posOffset>
                  </wp:positionV>
                  <wp:extent cx="1665841" cy="369332"/>
                  <wp:effectExtent l="0" t="0" r="0" b="0"/>
                  <wp:wrapNone/>
                  <wp:docPr id="30" name="TextBox 29">
                    <a:extLst xmlns:a="http://schemas.openxmlformats.org/drawingml/2006/main">
                      <a:ext uri="{FF2B5EF4-FFF2-40B4-BE49-F238E27FC236}">
                        <a16:creationId xmlns:a16="http://schemas.microsoft.com/office/drawing/2014/main" id="{04D4BAD0-85A1-4954-8E84-3983BF8B4F21}"/>
                      </a:ext>
                    </a:extLst>
                  </wp:docPr>
                  <wp:cNvGraphicFramePr/>
                  <a:graphic xmlns:a="http://schemas.openxmlformats.org/drawingml/2006/main">
                    <a:graphicData uri="http://schemas.microsoft.com/office/word/2010/wordprocessingShape">
                      <wps:wsp>
                        <wps:cNvSpPr txBox="1"/>
                        <wps:spPr>
                          <a:xfrm>
                            <a:off x="0" y="0"/>
                            <a:ext cx="1665841" cy="369332"/>
                          </a:xfrm>
                          <a:prstGeom prst="rect">
                            <a:avLst/>
                          </a:prstGeom>
                          <a:noFill/>
                        </wps:spPr>
                        <wps:txbx>
                          <w:txbxContent>
                            <w:p w14:paraId="4E3D856E"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EMLMR STA affiliated with </w:t>
                              </w:r>
                            </w:p>
                            <w:p w14:paraId="2934B50A"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w:t>
                              </w:r>
                            </w:p>
                          </w:txbxContent>
                        </wps:txbx>
                        <wps:bodyPr wrap="none" rtlCol="0">
                          <a:spAutoFit/>
                        </wps:bodyPr>
                      </wps:wsp>
                    </a:graphicData>
                  </a:graphic>
                </wp:anchor>
              </w:drawing>
            </mc:Choice>
            <mc:Fallback>
              <w:pict>
                <v:shape w14:anchorId="660B3394" id="_x0000_s1033" type="#_x0000_t202" style="position:absolute;margin-left:0;margin-top:42.9pt;width:131.15pt;height:29.1pt;z-index:2516730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" filled="f" stroked="f">
                  <v:textbox style="mso-fit-shape-to-text:t">
                    <w:txbxContent>
                      <w:p w14:paraId="4E3D856E"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EMLMR STA affiliated with </w:t>
                        </w:r>
                      </w:p>
                      <w:p w14:paraId="2934B50A" w14:textId="77777777" w:rsidR="00171B99" w:rsidRDefault="00171B99" w:rsidP="00171B99">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w:t>
                        </w:r>
                      </w:p>
                    </w:txbxContent>
                  </v:textbox>
                </v:shape>
              </w:pict>
            </mc:Fallback>
          </mc:AlternateContent>
        </w:r>
      </w:ins>
    </w:p>
    <w:p w14:paraId="57657F9C" w14:textId="77777777" w:rsidR="00171B99" w:rsidRDefault="00171B99" w:rsidP="00171B99">
      <w:pPr>
        <w:tabs>
          <w:tab w:val="left" w:pos="4764"/>
        </w:tabs>
        <w:rPr>
          <w:ins w:id="77" w:author="Liwen Chu" w:date="2022-09-05T16:00:00Z"/>
          <w:b/>
          <w:bCs/>
          <w:sz w:val="20"/>
        </w:rPr>
      </w:pPr>
    </w:p>
    <w:p w14:paraId="705C14A6" w14:textId="77777777" w:rsidR="00171B99" w:rsidRDefault="00171B99" w:rsidP="003A419F">
      <w:pPr>
        <w:rPr>
          <w:b/>
          <w:bCs/>
          <w:sz w:val="20"/>
        </w:rPr>
      </w:pPr>
    </w:p>
    <w:sectPr w:rsidR="00171B99" w:rsidSect="0003554E">
      <w:headerReference w:type="default" r:id="rId8"/>
      <w:footerReference w:type="default" r:id="rId9"/>
      <w:pgSz w:w="12240" w:h="15840"/>
      <w:pgMar w:top="1280" w:right="1680" w:bottom="960" w:left="168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91A27" w14:textId="77777777" w:rsidR="0093457A" w:rsidRDefault="0093457A">
      <w:r>
        <w:separator/>
      </w:r>
    </w:p>
  </w:endnote>
  <w:endnote w:type="continuationSeparator" w:id="0">
    <w:p w14:paraId="74E35C27" w14:textId="77777777" w:rsidR="0093457A" w:rsidRDefault="0093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2C7D" w14:textId="56552BBE" w:rsidR="0029020B" w:rsidRDefault="00C747C6">
    <w:pPr>
      <w:pStyle w:val="Footer"/>
      <w:tabs>
        <w:tab w:val="clear" w:pos="6480"/>
        <w:tab w:val="center" w:pos="4680"/>
        <w:tab w:val="right" w:pos="9360"/>
      </w:tabs>
    </w:pPr>
    <w:fldSimple w:instr=" SUBJECT  \* MERGEFORMAT ">
      <w:r w:rsidR="00920E41">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9D0928">
        <w:t>Liwen Chu</w:t>
      </w:r>
      <w:r w:rsidR="00920E41">
        <w:t xml:space="preserve">, </w:t>
      </w:r>
      <w:r w:rsidR="009D0928">
        <w:t>NXP</w:t>
      </w:r>
    </w:fldSimple>
  </w:p>
  <w:p w14:paraId="6FA09811" w14:textId="77777777" w:rsidR="0029020B" w:rsidRDefault="0029020B"/>
  <w:p w14:paraId="653014A1" w14:textId="77777777" w:rsidR="000C4D8E" w:rsidRDefault="000C4D8E"/>
  <w:p w14:paraId="7200F171" w14:textId="77777777" w:rsidR="00113ADD" w:rsidRDefault="00113ADD"/>
  <w:p w14:paraId="73E3B782" w14:textId="77777777" w:rsidR="00113ADD" w:rsidRDefault="00113ADD"/>
  <w:p w14:paraId="11FF1780" w14:textId="77777777" w:rsidR="005618F9" w:rsidRDefault="005618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A61FD" w14:textId="77777777" w:rsidR="0093457A" w:rsidRDefault="0093457A">
      <w:r>
        <w:separator/>
      </w:r>
    </w:p>
  </w:footnote>
  <w:footnote w:type="continuationSeparator" w:id="0">
    <w:p w14:paraId="6D94DAC8" w14:textId="77777777" w:rsidR="0093457A" w:rsidRDefault="00934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CD4" w14:textId="4A1CBF5D" w:rsidR="0029020B" w:rsidRDefault="00C747C6">
    <w:pPr>
      <w:pStyle w:val="Header"/>
      <w:tabs>
        <w:tab w:val="clear" w:pos="6480"/>
        <w:tab w:val="center" w:pos="4680"/>
        <w:tab w:val="right" w:pos="9360"/>
      </w:tabs>
    </w:pPr>
    <w:fldSimple w:instr=" KEYWORDS  \* MERGEFORMAT ">
      <w:r w:rsidR="003D55CD">
        <w:t>Sep 2022</w:t>
      </w:r>
    </w:fldSimple>
    <w:r w:rsidR="0029020B">
      <w:tab/>
    </w:r>
    <w:r w:rsidR="0029020B">
      <w:tab/>
    </w:r>
    <w:fldSimple w:instr=" TITLE  \* MERGEFORMAT ">
      <w:r w:rsidR="003D55CD">
        <w:t>doc.: IEEE 802.11-22/</w:t>
      </w:r>
      <w:r w:rsidR="008273C3">
        <w:t>1504</w:t>
      </w:r>
      <w:r w:rsidR="003D55CD">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2" w15:restartNumberingAfterBreak="0">
    <w:nsid w:val="00000406"/>
    <w:multiLevelType w:val="multilevel"/>
    <w:tmpl w:val="02C207D6"/>
    <w:lvl w:ilvl="0">
      <w:start w:val="1"/>
      <w:numFmt w:val="lowerLetter"/>
      <w:lvlText w:val="%1)"/>
      <w:lvlJc w:val="left"/>
      <w:pPr>
        <w:ind w:left="759" w:hanging="440"/>
      </w:pPr>
      <w:rPr>
        <w:rFonts w:ascii="Times New Roman" w:hAnsi="Times New Roman" w:cs="Times New Roman"/>
        <w:b w:val="0"/>
        <w:bCs w:val="0"/>
        <w:i w:val="0"/>
        <w:iCs w:val="0"/>
        <w:w w:val="99"/>
        <w:sz w:val="22"/>
        <w:szCs w:val="22"/>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3" w15:restartNumberingAfterBreak="0">
    <w:nsid w:val="00000408"/>
    <w:multiLevelType w:val="multilevel"/>
    <w:tmpl w:val="0000088B"/>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4" w15:restartNumberingAfterBreak="0">
    <w:nsid w:val="0000040A"/>
    <w:multiLevelType w:val="multilevel"/>
    <w:tmpl w:val="0000088D"/>
    <w:lvl w:ilvl="0">
      <w:start w:val="35"/>
      <w:numFmt w:val="decimal"/>
      <w:lvlText w:val="%1"/>
      <w:lvlJc w:val="left"/>
      <w:pPr>
        <w:ind w:left="936" w:hanging="777"/>
      </w:pPr>
    </w:lvl>
    <w:lvl w:ilvl="1">
      <w:start w:val="3"/>
      <w:numFmt w:val="decimal"/>
      <w:lvlText w:val="%1.%2"/>
      <w:lvlJc w:val="left"/>
      <w:pPr>
        <w:ind w:left="936" w:hanging="777"/>
      </w:pPr>
    </w:lvl>
    <w:lvl w:ilvl="2">
      <w:start w:val="2"/>
      <w:numFmt w:val="decimal"/>
      <w:lvlText w:val="%1.%2.%3"/>
      <w:lvlJc w:val="left"/>
      <w:pPr>
        <w:ind w:left="936" w:hanging="777"/>
      </w:pPr>
    </w:lvl>
    <w:lvl w:ilvl="3">
      <w:start w:val="3"/>
      <w:numFmt w:val="decimal"/>
      <w:lvlText w:val="%1.%2.%3.%4"/>
      <w:lvlJc w:val="left"/>
      <w:pPr>
        <w:ind w:left="936" w:hanging="777"/>
      </w:pPr>
      <w:rPr>
        <w:rFonts w:ascii="Arial" w:hAnsi="Arial" w:cs="Arial"/>
        <w:b/>
        <w:bCs/>
        <w:i w:val="0"/>
        <w:iCs w:val="0"/>
        <w:w w:val="99"/>
        <w:sz w:val="20"/>
        <w:szCs w:val="20"/>
      </w:rPr>
    </w:lvl>
    <w:lvl w:ilvl="4">
      <w:start w:val="1"/>
      <w:numFmt w:val="decimal"/>
      <w:lvlText w:val="%1.%2.%3.%4.%5"/>
      <w:lvlJc w:val="left"/>
      <w:pPr>
        <w:ind w:left="1102" w:hanging="943"/>
      </w:pPr>
      <w:rPr>
        <w:rFonts w:ascii="Arial" w:hAnsi="Arial" w:cs="Arial"/>
        <w:b/>
        <w:bCs/>
        <w:i w:val="0"/>
        <w:iCs w:val="0"/>
        <w:w w:val="99"/>
        <w:sz w:val="20"/>
        <w:szCs w:val="20"/>
      </w:rPr>
    </w:lvl>
    <w:lvl w:ilvl="5">
      <w:numFmt w:val="bullet"/>
      <w:lvlText w:val="•"/>
      <w:lvlJc w:val="left"/>
      <w:pPr>
        <w:ind w:left="4593" w:hanging="943"/>
      </w:pPr>
    </w:lvl>
    <w:lvl w:ilvl="6">
      <w:numFmt w:val="bullet"/>
      <w:lvlText w:val="•"/>
      <w:lvlJc w:val="left"/>
      <w:pPr>
        <w:ind w:left="5466" w:hanging="943"/>
      </w:pPr>
    </w:lvl>
    <w:lvl w:ilvl="7">
      <w:numFmt w:val="bullet"/>
      <w:lvlText w:val="•"/>
      <w:lvlJc w:val="left"/>
      <w:pPr>
        <w:ind w:left="6340" w:hanging="943"/>
      </w:pPr>
    </w:lvl>
    <w:lvl w:ilvl="8">
      <w:numFmt w:val="bullet"/>
      <w:lvlText w:val="•"/>
      <w:lvlJc w:val="left"/>
      <w:pPr>
        <w:ind w:left="7213" w:hanging="943"/>
      </w:pPr>
    </w:lvl>
  </w:abstractNum>
  <w:abstractNum w:abstractNumId="5" w15:restartNumberingAfterBreak="0">
    <w:nsid w:val="0000040D"/>
    <w:multiLevelType w:val="multilevel"/>
    <w:tmpl w:val="00000890"/>
    <w:lvl w:ilvl="0">
      <w:start w:val="35"/>
      <w:numFmt w:val="decimal"/>
      <w:lvlText w:val="%1"/>
      <w:lvlJc w:val="left"/>
      <w:pPr>
        <w:ind w:left="935" w:hanging="776"/>
      </w:pPr>
    </w:lvl>
    <w:lvl w:ilvl="1">
      <w:start w:val="3"/>
      <w:numFmt w:val="decimal"/>
      <w:lvlText w:val="%1.%2"/>
      <w:lvlJc w:val="left"/>
      <w:pPr>
        <w:ind w:left="935" w:hanging="776"/>
      </w:pPr>
    </w:lvl>
    <w:lvl w:ilvl="2">
      <w:start w:val="4"/>
      <w:numFmt w:val="decimal"/>
      <w:lvlText w:val="%1.%2.%3"/>
      <w:lvlJc w:val="left"/>
      <w:pPr>
        <w:ind w:left="935" w:hanging="776"/>
      </w:pPr>
    </w:lvl>
    <w:lvl w:ilvl="3">
      <w:start w:val="1"/>
      <w:numFmt w:val="decimal"/>
      <w:lvlText w:val="%1.%2.%3.%4"/>
      <w:lvlJc w:val="left"/>
      <w:pPr>
        <w:ind w:left="935" w:hanging="776"/>
      </w:pPr>
      <w:rPr>
        <w:rFonts w:ascii="Arial" w:hAnsi="Arial" w:cs="Arial"/>
        <w:b/>
        <w:bCs/>
        <w:i w:val="0"/>
        <w:iCs w:val="0"/>
        <w:w w:val="99"/>
        <w:sz w:val="20"/>
        <w:szCs w:val="20"/>
      </w:rPr>
    </w:lvl>
    <w:lvl w:ilvl="4">
      <w:numFmt w:val="bullet"/>
      <w:lvlText w:val="—"/>
      <w:lvlJc w:val="left"/>
      <w:pPr>
        <w:ind w:left="760" w:hanging="400"/>
      </w:pPr>
      <w:rPr>
        <w:rFonts w:ascii="Times New Roman" w:hAnsi="Times New Roman" w:cs="Times New Roman"/>
        <w:b w:val="0"/>
        <w:bCs w:val="0"/>
        <w:i w:val="0"/>
        <w:iCs w:val="0"/>
        <w:w w:val="99"/>
        <w:sz w:val="20"/>
        <w:szCs w:val="20"/>
      </w:rPr>
    </w:lvl>
    <w:lvl w:ilvl="5">
      <w:numFmt w:val="bullet"/>
      <w:lvlText w:val="•"/>
      <w:lvlJc w:val="left"/>
      <w:pPr>
        <w:ind w:left="4504" w:hanging="400"/>
      </w:pPr>
    </w:lvl>
    <w:lvl w:ilvl="6">
      <w:numFmt w:val="bullet"/>
      <w:lvlText w:val="•"/>
      <w:lvlJc w:val="left"/>
      <w:pPr>
        <w:ind w:left="5395" w:hanging="400"/>
      </w:pPr>
    </w:lvl>
    <w:lvl w:ilvl="7">
      <w:numFmt w:val="bullet"/>
      <w:lvlText w:val="•"/>
      <w:lvlJc w:val="left"/>
      <w:pPr>
        <w:ind w:left="6286" w:hanging="400"/>
      </w:pPr>
    </w:lvl>
    <w:lvl w:ilvl="8">
      <w:numFmt w:val="bullet"/>
      <w:lvlText w:val="•"/>
      <w:lvlJc w:val="left"/>
      <w:pPr>
        <w:ind w:left="7177" w:hanging="400"/>
      </w:pPr>
    </w:lvl>
  </w:abstractNum>
  <w:abstractNum w:abstractNumId="6"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7" w15:restartNumberingAfterBreak="0">
    <w:nsid w:val="00000425"/>
    <w:multiLevelType w:val="multilevel"/>
    <w:tmpl w:val="000008A8"/>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40" w:hanging="779"/>
      </w:pPr>
    </w:lvl>
    <w:lvl w:ilvl="5">
      <w:numFmt w:val="bullet"/>
      <w:lvlText w:val="•"/>
      <w:lvlJc w:val="left"/>
      <w:pPr>
        <w:ind w:left="5726" w:hanging="779"/>
      </w:pPr>
    </w:lvl>
    <w:lvl w:ilvl="6">
      <w:numFmt w:val="bullet"/>
      <w:lvlText w:val="•"/>
      <w:lvlJc w:val="left"/>
      <w:pPr>
        <w:ind w:left="6713" w:hanging="779"/>
      </w:pPr>
    </w:lvl>
    <w:lvl w:ilvl="7">
      <w:numFmt w:val="bullet"/>
      <w:lvlText w:val="•"/>
      <w:lvlJc w:val="left"/>
      <w:pPr>
        <w:ind w:left="7700" w:hanging="779"/>
      </w:pPr>
    </w:lvl>
    <w:lvl w:ilvl="8">
      <w:numFmt w:val="bullet"/>
      <w:lvlText w:val="•"/>
      <w:lvlJc w:val="left"/>
      <w:pPr>
        <w:ind w:left="8686" w:hanging="779"/>
      </w:pPr>
    </w:lvl>
  </w:abstractNum>
  <w:abstractNum w:abstractNumId="8" w15:restartNumberingAfterBreak="0">
    <w:nsid w:val="09774311"/>
    <w:multiLevelType w:val="hybridMultilevel"/>
    <w:tmpl w:val="3FF2B210"/>
    <w:lvl w:ilvl="0" w:tplc="E206B3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61FBC"/>
    <w:multiLevelType w:val="hybridMultilevel"/>
    <w:tmpl w:val="3696AA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F84B61"/>
    <w:multiLevelType w:val="hybridMultilevel"/>
    <w:tmpl w:val="71F670BA"/>
    <w:lvl w:ilvl="0" w:tplc="2236E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92A67"/>
    <w:multiLevelType w:val="hybridMultilevel"/>
    <w:tmpl w:val="1F0A42C2"/>
    <w:lvl w:ilvl="0" w:tplc="30905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174B1"/>
    <w:multiLevelType w:val="hybridMultilevel"/>
    <w:tmpl w:val="6BA65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E7727"/>
    <w:multiLevelType w:val="hybridMultilevel"/>
    <w:tmpl w:val="7AC8EBF6"/>
    <w:lvl w:ilvl="0" w:tplc="B9C8DC86">
      <w:start w:val="3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F45C56"/>
    <w:multiLevelType w:val="hybridMultilevel"/>
    <w:tmpl w:val="35185F48"/>
    <w:lvl w:ilvl="0" w:tplc="0B26F7BA">
      <w:start w:val="2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71D3B"/>
    <w:multiLevelType w:val="hybridMultilevel"/>
    <w:tmpl w:val="9312C3C4"/>
    <w:lvl w:ilvl="0" w:tplc="D75EB670">
      <w:start w:val="9"/>
      <w:numFmt w:val="bullet"/>
      <w:lvlText w:val="-"/>
      <w:lvlJc w:val="left"/>
      <w:pPr>
        <w:ind w:left="720" w:hanging="360"/>
      </w:pPr>
      <w:rPr>
        <w:rFonts w:ascii="TimesNewRomanPSMT" w:eastAsia="SimSun" w:hAnsi="TimesNewRomanPSM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74D356F"/>
    <w:multiLevelType w:val="hybridMultilevel"/>
    <w:tmpl w:val="78E210FE"/>
    <w:lvl w:ilvl="0" w:tplc="5852B4B0">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E531AD"/>
    <w:multiLevelType w:val="hybridMultilevel"/>
    <w:tmpl w:val="D92CEB48"/>
    <w:lvl w:ilvl="0" w:tplc="214A741C">
      <w:start w:val="1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3552949"/>
    <w:multiLevelType w:val="hybridMultilevel"/>
    <w:tmpl w:val="2A4E4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37786D"/>
    <w:multiLevelType w:val="hybridMultilevel"/>
    <w:tmpl w:val="AD7CFF22"/>
    <w:lvl w:ilvl="0" w:tplc="0409000F">
      <w:start w:val="1"/>
      <w:numFmt w:val="decimal"/>
      <w:lvlText w:val="%1."/>
      <w:lvlJc w:val="left"/>
      <w:pPr>
        <w:ind w:left="72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20260"/>
    <w:multiLevelType w:val="hybridMultilevel"/>
    <w:tmpl w:val="6C50CF44"/>
    <w:lvl w:ilvl="0" w:tplc="E118F9B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lvlOverride w:ilvl="0">
      <w:lvl w:ilvl="0">
        <w:numFmt w:val="decimal"/>
        <w:lvlText w:val="9.4.2.2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
    <w:abstractNumId w:val="1"/>
  </w:num>
  <w:num w:numId="4">
    <w:abstractNumId w:val="2"/>
  </w:num>
  <w:num w:numId="5">
    <w:abstractNumId w:val="15"/>
  </w:num>
  <w:num w:numId="6">
    <w:abstractNumId w:val="7"/>
    <w:lvlOverride w:ilvl="0">
      <w:startOverride w:val="9"/>
    </w:lvlOverride>
    <w:lvlOverride w:ilvl="1">
      <w:startOverride w:val="6"/>
    </w:lvlOverride>
    <w:lvlOverride w:ilvl="2">
      <w:startOverride w:val="34"/>
    </w:lvlOverride>
    <w:lvlOverride w:ilvl="3">
      <w:startOverride w:val="1"/>
    </w:lvlOverride>
    <w:lvlOverride w:ilvl="4"/>
    <w:lvlOverride w:ilvl="5"/>
    <w:lvlOverride w:ilvl="6"/>
    <w:lvlOverride w:ilvl="7"/>
    <w:lvlOverride w:ilvl="8"/>
  </w:num>
  <w:num w:numId="7">
    <w:abstractNumId w:val="6"/>
    <w:lvlOverride w:ilvl="0">
      <w:startOverride w:val="9"/>
    </w:lvlOverride>
    <w:lvlOverride w:ilvl="1">
      <w:startOverride w:val="4"/>
    </w:lvlOverride>
    <w:lvlOverride w:ilvl="2">
      <w:startOverride w:val="2"/>
    </w:lvlOverride>
    <w:lvlOverride w:ilvl="3">
      <w:startOverride w:val="311"/>
    </w:lvlOverride>
    <w:lvlOverride w:ilvl="4">
      <w:startOverride w:val="1"/>
    </w:lvlOverride>
    <w:lvlOverride w:ilvl="5"/>
    <w:lvlOverride w:ilvl="6"/>
    <w:lvlOverride w:ilvl="7"/>
    <w:lvlOverride w:ilvl="8"/>
  </w:num>
  <w:num w:numId="8">
    <w:abstractNumId w:val="13"/>
  </w:num>
  <w:num w:numId="9">
    <w:abstractNumId w:val="7"/>
  </w:num>
  <w:num w:numId="10">
    <w:abstractNumId w:val="6"/>
  </w:num>
  <w:num w:numId="11">
    <w:abstractNumId w:val="17"/>
  </w:num>
  <w:num w:numId="12">
    <w:abstractNumId w:val="16"/>
  </w:num>
  <w:num w:numId="13">
    <w:abstractNumId w:val="19"/>
  </w:num>
  <w:num w:numId="14">
    <w:abstractNumId w:val="4"/>
    <w:lvlOverride w:ilvl="0">
      <w:startOverride w:val="35"/>
    </w:lvlOverride>
    <w:lvlOverride w:ilvl="1">
      <w:startOverride w:val="3"/>
    </w:lvlOverride>
    <w:lvlOverride w:ilvl="2">
      <w:startOverride w:val="2"/>
    </w:lvlOverride>
    <w:lvlOverride w:ilvl="3">
      <w:startOverride w:val="3"/>
    </w:lvlOverride>
    <w:lvlOverride w:ilvl="4">
      <w:startOverride w:val="1"/>
    </w:lvlOverride>
    <w:lvlOverride w:ilvl="5"/>
    <w:lvlOverride w:ilvl="6"/>
    <w:lvlOverride w:ilvl="7"/>
    <w:lvlOverride w:ilvl="8"/>
  </w:num>
  <w:num w:numId="15">
    <w:abstractNumId w:val="5"/>
    <w:lvlOverride w:ilvl="0">
      <w:startOverride w:val="35"/>
    </w:lvlOverride>
    <w:lvlOverride w:ilvl="1">
      <w:startOverride w:val="3"/>
    </w:lvlOverride>
    <w:lvlOverride w:ilvl="2">
      <w:startOverride w:val="4"/>
    </w:lvlOverride>
    <w:lvlOverride w:ilvl="3">
      <w:startOverride w:val="1"/>
    </w:lvlOverride>
    <w:lvlOverride w:ilvl="4"/>
    <w:lvlOverride w:ilvl="5"/>
    <w:lvlOverride w:ilvl="6"/>
    <w:lvlOverride w:ilvl="7"/>
    <w:lvlOverride w:ilvl="8"/>
  </w:num>
  <w:num w:numId="16">
    <w:abstractNumId w:val="0"/>
    <w:lvlOverride w:ilvl="0">
      <w:lvl w:ilvl="0">
        <w:numFmt w:val="decimal"/>
        <w:lvlText w:val="Figure 9-1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start w:val="1"/>
        <w:numFmt w:val="bullet"/>
        <w:lvlText w:val="6.3.11.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6.3.11.2.1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6.3.11.2.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6.3.11.2.4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6.3.1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6.3.12.1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6.3.12.2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6.3.12.2.1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6.3.12.2.2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6.3.12.2.4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numFmt w:val="decimal"/>
        <w:lvlText w:val="9.4.2.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20"/>
  </w:num>
  <w:num w:numId="29">
    <w:abstractNumId w:val="0"/>
    <w:lvlOverride w:ilvl="0">
      <w:lvl w:ilvl="0">
        <w:numFmt w:val="decimal"/>
        <w:lvlText w:val="26.8.4.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26.8.4.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11.1.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2"/>
  </w:num>
  <w:num w:numId="33">
    <w:abstractNumId w:val="11"/>
  </w:num>
  <w:num w:numId="34">
    <w:abstractNumId w:val="9"/>
  </w:num>
  <w:num w:numId="35">
    <w:abstractNumId w:val="18"/>
  </w:num>
  <w:num w:numId="36">
    <w:abstractNumId w:val="10"/>
  </w:num>
  <w:num w:numId="37">
    <w:abstractNumId w:val="8"/>
  </w:num>
  <w:num w:numId="3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65"/>
    <w:rsid w:val="00004037"/>
    <w:rsid w:val="000043E3"/>
    <w:rsid w:val="00006543"/>
    <w:rsid w:val="00007D58"/>
    <w:rsid w:val="0001341A"/>
    <w:rsid w:val="00013EB8"/>
    <w:rsid w:val="00017655"/>
    <w:rsid w:val="00021C5B"/>
    <w:rsid w:val="00021FF7"/>
    <w:rsid w:val="00023EAB"/>
    <w:rsid w:val="00030310"/>
    <w:rsid w:val="0003554E"/>
    <w:rsid w:val="0003726C"/>
    <w:rsid w:val="00045BE7"/>
    <w:rsid w:val="00045F70"/>
    <w:rsid w:val="00046773"/>
    <w:rsid w:val="000471B1"/>
    <w:rsid w:val="000524AB"/>
    <w:rsid w:val="00052BC7"/>
    <w:rsid w:val="00053C4A"/>
    <w:rsid w:val="000573CD"/>
    <w:rsid w:val="000609E6"/>
    <w:rsid w:val="00060E52"/>
    <w:rsid w:val="000621EA"/>
    <w:rsid w:val="00063114"/>
    <w:rsid w:val="0007391A"/>
    <w:rsid w:val="000745A7"/>
    <w:rsid w:val="000769E3"/>
    <w:rsid w:val="00077AF6"/>
    <w:rsid w:val="000828C1"/>
    <w:rsid w:val="00083EC3"/>
    <w:rsid w:val="0009029C"/>
    <w:rsid w:val="00093307"/>
    <w:rsid w:val="000A16B4"/>
    <w:rsid w:val="000A2C9B"/>
    <w:rsid w:val="000A3C06"/>
    <w:rsid w:val="000A4464"/>
    <w:rsid w:val="000A76F2"/>
    <w:rsid w:val="000B0999"/>
    <w:rsid w:val="000B2464"/>
    <w:rsid w:val="000B3732"/>
    <w:rsid w:val="000B637B"/>
    <w:rsid w:val="000C0FFA"/>
    <w:rsid w:val="000C2F70"/>
    <w:rsid w:val="000C4151"/>
    <w:rsid w:val="000C4D8E"/>
    <w:rsid w:val="000D0941"/>
    <w:rsid w:val="000D293E"/>
    <w:rsid w:val="000D3435"/>
    <w:rsid w:val="000D7DB6"/>
    <w:rsid w:val="000E4A51"/>
    <w:rsid w:val="000E7B40"/>
    <w:rsid w:val="000F3630"/>
    <w:rsid w:val="000F3F1B"/>
    <w:rsid w:val="000F4D75"/>
    <w:rsid w:val="001003D7"/>
    <w:rsid w:val="0010378A"/>
    <w:rsid w:val="00104443"/>
    <w:rsid w:val="00104967"/>
    <w:rsid w:val="001053CA"/>
    <w:rsid w:val="001054C4"/>
    <w:rsid w:val="00105526"/>
    <w:rsid w:val="0010573A"/>
    <w:rsid w:val="001076FE"/>
    <w:rsid w:val="00107AD1"/>
    <w:rsid w:val="00111674"/>
    <w:rsid w:val="00111C8E"/>
    <w:rsid w:val="0011267F"/>
    <w:rsid w:val="00112D2B"/>
    <w:rsid w:val="00113ADD"/>
    <w:rsid w:val="00113DD7"/>
    <w:rsid w:val="0011430F"/>
    <w:rsid w:val="001150F8"/>
    <w:rsid w:val="00116D07"/>
    <w:rsid w:val="001178B3"/>
    <w:rsid w:val="00121E71"/>
    <w:rsid w:val="00121EBD"/>
    <w:rsid w:val="001238BB"/>
    <w:rsid w:val="00123BFC"/>
    <w:rsid w:val="00126AC9"/>
    <w:rsid w:val="00130F97"/>
    <w:rsid w:val="00132955"/>
    <w:rsid w:val="0013309D"/>
    <w:rsid w:val="0013334A"/>
    <w:rsid w:val="00133D94"/>
    <w:rsid w:val="00136412"/>
    <w:rsid w:val="00140F13"/>
    <w:rsid w:val="00141F65"/>
    <w:rsid w:val="00142379"/>
    <w:rsid w:val="00142AF1"/>
    <w:rsid w:val="0014311E"/>
    <w:rsid w:val="00150472"/>
    <w:rsid w:val="00151EFD"/>
    <w:rsid w:val="00153910"/>
    <w:rsid w:val="0015524E"/>
    <w:rsid w:val="001556D1"/>
    <w:rsid w:val="00161579"/>
    <w:rsid w:val="00162D4B"/>
    <w:rsid w:val="00170171"/>
    <w:rsid w:val="0017186B"/>
    <w:rsid w:val="00171B99"/>
    <w:rsid w:val="00171F1F"/>
    <w:rsid w:val="00172FA9"/>
    <w:rsid w:val="0017442D"/>
    <w:rsid w:val="001772B7"/>
    <w:rsid w:val="00180299"/>
    <w:rsid w:val="00180CB9"/>
    <w:rsid w:val="0018167C"/>
    <w:rsid w:val="0018398B"/>
    <w:rsid w:val="00185403"/>
    <w:rsid w:val="00185DAC"/>
    <w:rsid w:val="00193D9F"/>
    <w:rsid w:val="00196CD4"/>
    <w:rsid w:val="001A06AC"/>
    <w:rsid w:val="001A2F0D"/>
    <w:rsid w:val="001A4EAF"/>
    <w:rsid w:val="001A5B3A"/>
    <w:rsid w:val="001A7AF6"/>
    <w:rsid w:val="001B0BBF"/>
    <w:rsid w:val="001B4FFA"/>
    <w:rsid w:val="001B5671"/>
    <w:rsid w:val="001B6596"/>
    <w:rsid w:val="001B6FA0"/>
    <w:rsid w:val="001C097A"/>
    <w:rsid w:val="001C19D1"/>
    <w:rsid w:val="001C2625"/>
    <w:rsid w:val="001C4111"/>
    <w:rsid w:val="001C599F"/>
    <w:rsid w:val="001C6F88"/>
    <w:rsid w:val="001D30E8"/>
    <w:rsid w:val="001D3789"/>
    <w:rsid w:val="001D3918"/>
    <w:rsid w:val="001D5FCB"/>
    <w:rsid w:val="001D723B"/>
    <w:rsid w:val="001D7F49"/>
    <w:rsid w:val="001E2479"/>
    <w:rsid w:val="001F1AAB"/>
    <w:rsid w:val="001F4B8F"/>
    <w:rsid w:val="002048E3"/>
    <w:rsid w:val="002074D6"/>
    <w:rsid w:val="00207AAE"/>
    <w:rsid w:val="00212F37"/>
    <w:rsid w:val="00216550"/>
    <w:rsid w:val="002169BA"/>
    <w:rsid w:val="0021725D"/>
    <w:rsid w:val="002175A7"/>
    <w:rsid w:val="002178AE"/>
    <w:rsid w:val="002275B3"/>
    <w:rsid w:val="00227E7E"/>
    <w:rsid w:val="002329E8"/>
    <w:rsid w:val="00236F4F"/>
    <w:rsid w:val="0024060C"/>
    <w:rsid w:val="00241D7C"/>
    <w:rsid w:val="00242694"/>
    <w:rsid w:val="002518CB"/>
    <w:rsid w:val="00252A97"/>
    <w:rsid w:val="00252EB0"/>
    <w:rsid w:val="0026057B"/>
    <w:rsid w:val="0026165F"/>
    <w:rsid w:val="0026235A"/>
    <w:rsid w:val="002623F5"/>
    <w:rsid w:val="002664BF"/>
    <w:rsid w:val="0027094B"/>
    <w:rsid w:val="00271818"/>
    <w:rsid w:val="00272CB1"/>
    <w:rsid w:val="00272D52"/>
    <w:rsid w:val="002747C2"/>
    <w:rsid w:val="00277BC3"/>
    <w:rsid w:val="00280E67"/>
    <w:rsid w:val="00283FAF"/>
    <w:rsid w:val="0029020B"/>
    <w:rsid w:val="002914EF"/>
    <w:rsid w:val="00292021"/>
    <w:rsid w:val="0029277B"/>
    <w:rsid w:val="0029278C"/>
    <w:rsid w:val="00293C8D"/>
    <w:rsid w:val="002943A8"/>
    <w:rsid w:val="0029690E"/>
    <w:rsid w:val="002A2021"/>
    <w:rsid w:val="002A25C5"/>
    <w:rsid w:val="002A2D0C"/>
    <w:rsid w:val="002A5A61"/>
    <w:rsid w:val="002B4422"/>
    <w:rsid w:val="002B6225"/>
    <w:rsid w:val="002B6F7C"/>
    <w:rsid w:val="002B721D"/>
    <w:rsid w:val="002C1F55"/>
    <w:rsid w:val="002C252D"/>
    <w:rsid w:val="002C52C6"/>
    <w:rsid w:val="002C56AD"/>
    <w:rsid w:val="002C6F2B"/>
    <w:rsid w:val="002D21E3"/>
    <w:rsid w:val="002D44BE"/>
    <w:rsid w:val="002D62F4"/>
    <w:rsid w:val="002D6907"/>
    <w:rsid w:val="002D6CC0"/>
    <w:rsid w:val="002E2C16"/>
    <w:rsid w:val="002E3927"/>
    <w:rsid w:val="002E6497"/>
    <w:rsid w:val="002E705E"/>
    <w:rsid w:val="002F294C"/>
    <w:rsid w:val="002F467E"/>
    <w:rsid w:val="00304F2B"/>
    <w:rsid w:val="00305D65"/>
    <w:rsid w:val="00311A84"/>
    <w:rsid w:val="00312374"/>
    <w:rsid w:val="00313236"/>
    <w:rsid w:val="003136F0"/>
    <w:rsid w:val="003138D6"/>
    <w:rsid w:val="003146F8"/>
    <w:rsid w:val="003165C9"/>
    <w:rsid w:val="00325D34"/>
    <w:rsid w:val="00325E7B"/>
    <w:rsid w:val="00327536"/>
    <w:rsid w:val="0033147E"/>
    <w:rsid w:val="00333B1E"/>
    <w:rsid w:val="00334B52"/>
    <w:rsid w:val="00335954"/>
    <w:rsid w:val="00340682"/>
    <w:rsid w:val="003416FE"/>
    <w:rsid w:val="00341D97"/>
    <w:rsid w:val="00344532"/>
    <w:rsid w:val="00344A4E"/>
    <w:rsid w:val="003453EF"/>
    <w:rsid w:val="00345906"/>
    <w:rsid w:val="00347E9C"/>
    <w:rsid w:val="0035001D"/>
    <w:rsid w:val="00351040"/>
    <w:rsid w:val="00351F70"/>
    <w:rsid w:val="00352524"/>
    <w:rsid w:val="00352859"/>
    <w:rsid w:val="00355FCF"/>
    <w:rsid w:val="0035647C"/>
    <w:rsid w:val="00357168"/>
    <w:rsid w:val="00357AF5"/>
    <w:rsid w:val="0036051E"/>
    <w:rsid w:val="003643CC"/>
    <w:rsid w:val="003662D6"/>
    <w:rsid w:val="003715AE"/>
    <w:rsid w:val="00372454"/>
    <w:rsid w:val="003751D2"/>
    <w:rsid w:val="00376835"/>
    <w:rsid w:val="00376BCD"/>
    <w:rsid w:val="00377515"/>
    <w:rsid w:val="00377E20"/>
    <w:rsid w:val="00387B3D"/>
    <w:rsid w:val="00390F6E"/>
    <w:rsid w:val="00392245"/>
    <w:rsid w:val="0039276B"/>
    <w:rsid w:val="00392D81"/>
    <w:rsid w:val="00393AFC"/>
    <w:rsid w:val="003A3C3C"/>
    <w:rsid w:val="003A419F"/>
    <w:rsid w:val="003A5F52"/>
    <w:rsid w:val="003A639A"/>
    <w:rsid w:val="003A7397"/>
    <w:rsid w:val="003B17CE"/>
    <w:rsid w:val="003B20A2"/>
    <w:rsid w:val="003B4A26"/>
    <w:rsid w:val="003B6FEA"/>
    <w:rsid w:val="003C0CA7"/>
    <w:rsid w:val="003C60D5"/>
    <w:rsid w:val="003C7A52"/>
    <w:rsid w:val="003C7B6F"/>
    <w:rsid w:val="003D0A01"/>
    <w:rsid w:val="003D55CD"/>
    <w:rsid w:val="003E32FC"/>
    <w:rsid w:val="003E36FA"/>
    <w:rsid w:val="003E4BB3"/>
    <w:rsid w:val="003E53C7"/>
    <w:rsid w:val="003E55DA"/>
    <w:rsid w:val="003E755D"/>
    <w:rsid w:val="003F59D3"/>
    <w:rsid w:val="00401FCF"/>
    <w:rsid w:val="00403197"/>
    <w:rsid w:val="004033E4"/>
    <w:rsid w:val="004039D5"/>
    <w:rsid w:val="004041EA"/>
    <w:rsid w:val="00407EDB"/>
    <w:rsid w:val="00411E04"/>
    <w:rsid w:val="0041399D"/>
    <w:rsid w:val="004144B1"/>
    <w:rsid w:val="0042609E"/>
    <w:rsid w:val="004272B9"/>
    <w:rsid w:val="004302B0"/>
    <w:rsid w:val="00430B5F"/>
    <w:rsid w:val="00442037"/>
    <w:rsid w:val="00444BEC"/>
    <w:rsid w:val="004464B7"/>
    <w:rsid w:val="004470AB"/>
    <w:rsid w:val="00451D98"/>
    <w:rsid w:val="0045287D"/>
    <w:rsid w:val="00456381"/>
    <w:rsid w:val="0046007A"/>
    <w:rsid w:val="00461BAB"/>
    <w:rsid w:val="00466D7C"/>
    <w:rsid w:val="0047197B"/>
    <w:rsid w:val="004744AE"/>
    <w:rsid w:val="00475F17"/>
    <w:rsid w:val="0048198D"/>
    <w:rsid w:val="0048498A"/>
    <w:rsid w:val="00486179"/>
    <w:rsid w:val="00492570"/>
    <w:rsid w:val="00492801"/>
    <w:rsid w:val="004A248C"/>
    <w:rsid w:val="004A2BB6"/>
    <w:rsid w:val="004A3361"/>
    <w:rsid w:val="004A3678"/>
    <w:rsid w:val="004A3BA5"/>
    <w:rsid w:val="004A7212"/>
    <w:rsid w:val="004A7AB8"/>
    <w:rsid w:val="004A7B93"/>
    <w:rsid w:val="004B064B"/>
    <w:rsid w:val="004B1D5F"/>
    <w:rsid w:val="004B62C2"/>
    <w:rsid w:val="004C28AD"/>
    <w:rsid w:val="004C2B3E"/>
    <w:rsid w:val="004C615F"/>
    <w:rsid w:val="004D1DA6"/>
    <w:rsid w:val="004D2C0D"/>
    <w:rsid w:val="004D42B8"/>
    <w:rsid w:val="004D451A"/>
    <w:rsid w:val="004D4D56"/>
    <w:rsid w:val="004E1581"/>
    <w:rsid w:val="004E678F"/>
    <w:rsid w:val="004F2104"/>
    <w:rsid w:val="004F4FC2"/>
    <w:rsid w:val="004F660C"/>
    <w:rsid w:val="004F6C69"/>
    <w:rsid w:val="004F6D9A"/>
    <w:rsid w:val="005028D0"/>
    <w:rsid w:val="00503E66"/>
    <w:rsid w:val="005067D8"/>
    <w:rsid w:val="0050734F"/>
    <w:rsid w:val="005111EA"/>
    <w:rsid w:val="005120F9"/>
    <w:rsid w:val="00513184"/>
    <w:rsid w:val="005131B4"/>
    <w:rsid w:val="005161FD"/>
    <w:rsid w:val="00516297"/>
    <w:rsid w:val="005176DE"/>
    <w:rsid w:val="005248E7"/>
    <w:rsid w:val="00525142"/>
    <w:rsid w:val="00527F6B"/>
    <w:rsid w:val="005304E5"/>
    <w:rsid w:val="005305CE"/>
    <w:rsid w:val="00531546"/>
    <w:rsid w:val="00532819"/>
    <w:rsid w:val="005329DB"/>
    <w:rsid w:val="00535296"/>
    <w:rsid w:val="00536DE8"/>
    <w:rsid w:val="00537051"/>
    <w:rsid w:val="00543636"/>
    <w:rsid w:val="00544F28"/>
    <w:rsid w:val="00544FD8"/>
    <w:rsid w:val="00546178"/>
    <w:rsid w:val="0054764D"/>
    <w:rsid w:val="005527F6"/>
    <w:rsid w:val="0055332D"/>
    <w:rsid w:val="00553C40"/>
    <w:rsid w:val="00553EFF"/>
    <w:rsid w:val="005548F1"/>
    <w:rsid w:val="00561077"/>
    <w:rsid w:val="005618F9"/>
    <w:rsid w:val="0056587C"/>
    <w:rsid w:val="00566B22"/>
    <w:rsid w:val="00567A33"/>
    <w:rsid w:val="00571264"/>
    <w:rsid w:val="00575F0C"/>
    <w:rsid w:val="0057668C"/>
    <w:rsid w:val="005806DD"/>
    <w:rsid w:val="00583208"/>
    <w:rsid w:val="005845CD"/>
    <w:rsid w:val="005864EE"/>
    <w:rsid w:val="00587088"/>
    <w:rsid w:val="00593B5C"/>
    <w:rsid w:val="005947D2"/>
    <w:rsid w:val="005A0EC7"/>
    <w:rsid w:val="005A21ED"/>
    <w:rsid w:val="005A41E8"/>
    <w:rsid w:val="005A4D42"/>
    <w:rsid w:val="005A5D8A"/>
    <w:rsid w:val="005B2CFB"/>
    <w:rsid w:val="005C3A65"/>
    <w:rsid w:val="005C43A4"/>
    <w:rsid w:val="005C569E"/>
    <w:rsid w:val="005C5E8E"/>
    <w:rsid w:val="005D3650"/>
    <w:rsid w:val="005D697B"/>
    <w:rsid w:val="005D6E07"/>
    <w:rsid w:val="005E221A"/>
    <w:rsid w:val="005E4B8E"/>
    <w:rsid w:val="005E5B54"/>
    <w:rsid w:val="005E6BD8"/>
    <w:rsid w:val="005E7107"/>
    <w:rsid w:val="005F1046"/>
    <w:rsid w:val="005F7857"/>
    <w:rsid w:val="006020BF"/>
    <w:rsid w:val="0060350E"/>
    <w:rsid w:val="00603A60"/>
    <w:rsid w:val="006050ED"/>
    <w:rsid w:val="00611822"/>
    <w:rsid w:val="00612309"/>
    <w:rsid w:val="00613414"/>
    <w:rsid w:val="00615744"/>
    <w:rsid w:val="00615DCB"/>
    <w:rsid w:val="0062119A"/>
    <w:rsid w:val="00621733"/>
    <w:rsid w:val="0062440B"/>
    <w:rsid w:val="00626264"/>
    <w:rsid w:val="00626A65"/>
    <w:rsid w:val="00626BE2"/>
    <w:rsid w:val="00627A0B"/>
    <w:rsid w:val="00631298"/>
    <w:rsid w:val="006341DA"/>
    <w:rsid w:val="006348F9"/>
    <w:rsid w:val="00637464"/>
    <w:rsid w:val="00637B92"/>
    <w:rsid w:val="00641765"/>
    <w:rsid w:val="00641FFD"/>
    <w:rsid w:val="00643163"/>
    <w:rsid w:val="006435AC"/>
    <w:rsid w:val="00644DDD"/>
    <w:rsid w:val="00645094"/>
    <w:rsid w:val="00645525"/>
    <w:rsid w:val="00645CA3"/>
    <w:rsid w:val="00652817"/>
    <w:rsid w:val="006564D3"/>
    <w:rsid w:val="0066160F"/>
    <w:rsid w:val="00661A66"/>
    <w:rsid w:val="00666050"/>
    <w:rsid w:val="0066638E"/>
    <w:rsid w:val="006728BC"/>
    <w:rsid w:val="006738D4"/>
    <w:rsid w:val="006748E4"/>
    <w:rsid w:val="006749C1"/>
    <w:rsid w:val="00674A54"/>
    <w:rsid w:val="0067643C"/>
    <w:rsid w:val="0068044D"/>
    <w:rsid w:val="00683EDE"/>
    <w:rsid w:val="0068496F"/>
    <w:rsid w:val="00686DAD"/>
    <w:rsid w:val="0068783D"/>
    <w:rsid w:val="006909F9"/>
    <w:rsid w:val="006919D1"/>
    <w:rsid w:val="00692C44"/>
    <w:rsid w:val="006932A3"/>
    <w:rsid w:val="006934A6"/>
    <w:rsid w:val="0069371F"/>
    <w:rsid w:val="006941D0"/>
    <w:rsid w:val="006967B2"/>
    <w:rsid w:val="006A217F"/>
    <w:rsid w:val="006A4FBC"/>
    <w:rsid w:val="006A5003"/>
    <w:rsid w:val="006A6950"/>
    <w:rsid w:val="006B4847"/>
    <w:rsid w:val="006B5FCE"/>
    <w:rsid w:val="006B695C"/>
    <w:rsid w:val="006B6FB7"/>
    <w:rsid w:val="006C0727"/>
    <w:rsid w:val="006C19F5"/>
    <w:rsid w:val="006C5E15"/>
    <w:rsid w:val="006C750B"/>
    <w:rsid w:val="006C7D89"/>
    <w:rsid w:val="006D0888"/>
    <w:rsid w:val="006D12A3"/>
    <w:rsid w:val="006D3AFB"/>
    <w:rsid w:val="006D5C91"/>
    <w:rsid w:val="006D70C5"/>
    <w:rsid w:val="006D79D1"/>
    <w:rsid w:val="006E145F"/>
    <w:rsid w:val="006E305B"/>
    <w:rsid w:val="006E44C2"/>
    <w:rsid w:val="006F0C5F"/>
    <w:rsid w:val="006F15BD"/>
    <w:rsid w:val="006F24DC"/>
    <w:rsid w:val="006F4AA1"/>
    <w:rsid w:val="00701409"/>
    <w:rsid w:val="00701FCD"/>
    <w:rsid w:val="007030EB"/>
    <w:rsid w:val="00704ACE"/>
    <w:rsid w:val="00705E20"/>
    <w:rsid w:val="00706B23"/>
    <w:rsid w:val="00707F1C"/>
    <w:rsid w:val="00712230"/>
    <w:rsid w:val="00715DD0"/>
    <w:rsid w:val="00730F33"/>
    <w:rsid w:val="007312C0"/>
    <w:rsid w:val="00733008"/>
    <w:rsid w:val="007343AA"/>
    <w:rsid w:val="00735388"/>
    <w:rsid w:val="0073547D"/>
    <w:rsid w:val="00737A42"/>
    <w:rsid w:val="00737F45"/>
    <w:rsid w:val="0074255A"/>
    <w:rsid w:val="0074365E"/>
    <w:rsid w:val="00743DBC"/>
    <w:rsid w:val="00744333"/>
    <w:rsid w:val="00745147"/>
    <w:rsid w:val="00747BB0"/>
    <w:rsid w:val="00750187"/>
    <w:rsid w:val="007523E2"/>
    <w:rsid w:val="007533E0"/>
    <w:rsid w:val="00756D41"/>
    <w:rsid w:val="00761CC2"/>
    <w:rsid w:val="00762E68"/>
    <w:rsid w:val="007641A5"/>
    <w:rsid w:val="00767B30"/>
    <w:rsid w:val="00770572"/>
    <w:rsid w:val="00770664"/>
    <w:rsid w:val="00771594"/>
    <w:rsid w:val="00773477"/>
    <w:rsid w:val="007757C9"/>
    <w:rsid w:val="00776F13"/>
    <w:rsid w:val="007806E6"/>
    <w:rsid w:val="007823A7"/>
    <w:rsid w:val="00787FF1"/>
    <w:rsid w:val="007953A4"/>
    <w:rsid w:val="00795FEB"/>
    <w:rsid w:val="00797D59"/>
    <w:rsid w:val="007A4D90"/>
    <w:rsid w:val="007A69FE"/>
    <w:rsid w:val="007A6DD0"/>
    <w:rsid w:val="007B003B"/>
    <w:rsid w:val="007B0218"/>
    <w:rsid w:val="007B2DEC"/>
    <w:rsid w:val="007B3B79"/>
    <w:rsid w:val="007B3EEC"/>
    <w:rsid w:val="007B68A4"/>
    <w:rsid w:val="007B7AAA"/>
    <w:rsid w:val="007C0910"/>
    <w:rsid w:val="007C2C25"/>
    <w:rsid w:val="007C2CBE"/>
    <w:rsid w:val="007C59BE"/>
    <w:rsid w:val="007D2260"/>
    <w:rsid w:val="007E205A"/>
    <w:rsid w:val="007E4649"/>
    <w:rsid w:val="007E4C75"/>
    <w:rsid w:val="007E5119"/>
    <w:rsid w:val="007E5B55"/>
    <w:rsid w:val="007E76E6"/>
    <w:rsid w:val="007E7F5A"/>
    <w:rsid w:val="007F150D"/>
    <w:rsid w:val="007F2151"/>
    <w:rsid w:val="007F2B80"/>
    <w:rsid w:val="007F6418"/>
    <w:rsid w:val="007F7D4E"/>
    <w:rsid w:val="00800B71"/>
    <w:rsid w:val="00802D46"/>
    <w:rsid w:val="00803336"/>
    <w:rsid w:val="00803D8E"/>
    <w:rsid w:val="00804A8E"/>
    <w:rsid w:val="0080585E"/>
    <w:rsid w:val="00805A71"/>
    <w:rsid w:val="00811D92"/>
    <w:rsid w:val="00814DFC"/>
    <w:rsid w:val="00821599"/>
    <w:rsid w:val="00821704"/>
    <w:rsid w:val="00824E48"/>
    <w:rsid w:val="008273C3"/>
    <w:rsid w:val="00830F17"/>
    <w:rsid w:val="00831E0E"/>
    <w:rsid w:val="00832C99"/>
    <w:rsid w:val="00833C8E"/>
    <w:rsid w:val="00836FB3"/>
    <w:rsid w:val="00837849"/>
    <w:rsid w:val="00842B6B"/>
    <w:rsid w:val="00844816"/>
    <w:rsid w:val="00845470"/>
    <w:rsid w:val="00847739"/>
    <w:rsid w:val="00847E16"/>
    <w:rsid w:val="008509E7"/>
    <w:rsid w:val="00854003"/>
    <w:rsid w:val="008544AC"/>
    <w:rsid w:val="00855F0F"/>
    <w:rsid w:val="00857B78"/>
    <w:rsid w:val="008620BA"/>
    <w:rsid w:val="00871515"/>
    <w:rsid w:val="00873FBF"/>
    <w:rsid w:val="0087455B"/>
    <w:rsid w:val="0087530F"/>
    <w:rsid w:val="00875E88"/>
    <w:rsid w:val="00876F08"/>
    <w:rsid w:val="00880436"/>
    <w:rsid w:val="00882AF8"/>
    <w:rsid w:val="00885A88"/>
    <w:rsid w:val="00887C59"/>
    <w:rsid w:val="008903B6"/>
    <w:rsid w:val="00892FE4"/>
    <w:rsid w:val="008955EB"/>
    <w:rsid w:val="008962A8"/>
    <w:rsid w:val="00896B35"/>
    <w:rsid w:val="008B0377"/>
    <w:rsid w:val="008B47ED"/>
    <w:rsid w:val="008C074B"/>
    <w:rsid w:val="008C54CF"/>
    <w:rsid w:val="008C74E5"/>
    <w:rsid w:val="008D1CFD"/>
    <w:rsid w:val="008D3BCF"/>
    <w:rsid w:val="008D4FBD"/>
    <w:rsid w:val="008D5AC0"/>
    <w:rsid w:val="008D74AE"/>
    <w:rsid w:val="008E0D2F"/>
    <w:rsid w:val="008E1291"/>
    <w:rsid w:val="008E3DF1"/>
    <w:rsid w:val="008E3E81"/>
    <w:rsid w:val="008E5BA5"/>
    <w:rsid w:val="008E5F3A"/>
    <w:rsid w:val="008E64C5"/>
    <w:rsid w:val="008F2BE9"/>
    <w:rsid w:val="00903C55"/>
    <w:rsid w:val="00904B41"/>
    <w:rsid w:val="0091117E"/>
    <w:rsid w:val="00914044"/>
    <w:rsid w:val="009148FC"/>
    <w:rsid w:val="00916C43"/>
    <w:rsid w:val="00920E41"/>
    <w:rsid w:val="00925D1A"/>
    <w:rsid w:val="00926EE0"/>
    <w:rsid w:val="00931779"/>
    <w:rsid w:val="0093300A"/>
    <w:rsid w:val="0093457A"/>
    <w:rsid w:val="00934B07"/>
    <w:rsid w:val="0093781B"/>
    <w:rsid w:val="00937CA8"/>
    <w:rsid w:val="00937EDE"/>
    <w:rsid w:val="00940B62"/>
    <w:rsid w:val="009436D8"/>
    <w:rsid w:val="009457F5"/>
    <w:rsid w:val="00945E1A"/>
    <w:rsid w:val="0095154B"/>
    <w:rsid w:val="00954D28"/>
    <w:rsid w:val="009604DE"/>
    <w:rsid w:val="00960D57"/>
    <w:rsid w:val="00961F9A"/>
    <w:rsid w:val="00966700"/>
    <w:rsid w:val="0096704E"/>
    <w:rsid w:val="0097058C"/>
    <w:rsid w:val="00973D9D"/>
    <w:rsid w:val="00981160"/>
    <w:rsid w:val="009816A3"/>
    <w:rsid w:val="00982865"/>
    <w:rsid w:val="00985004"/>
    <w:rsid w:val="00990F05"/>
    <w:rsid w:val="009920D0"/>
    <w:rsid w:val="00993C9D"/>
    <w:rsid w:val="009941C6"/>
    <w:rsid w:val="0099697F"/>
    <w:rsid w:val="009A22F8"/>
    <w:rsid w:val="009A2560"/>
    <w:rsid w:val="009A3573"/>
    <w:rsid w:val="009A65A8"/>
    <w:rsid w:val="009A7043"/>
    <w:rsid w:val="009A714F"/>
    <w:rsid w:val="009A758C"/>
    <w:rsid w:val="009B13A0"/>
    <w:rsid w:val="009B2720"/>
    <w:rsid w:val="009B5D03"/>
    <w:rsid w:val="009B6A75"/>
    <w:rsid w:val="009B7FA1"/>
    <w:rsid w:val="009D0117"/>
    <w:rsid w:val="009D0928"/>
    <w:rsid w:val="009D198B"/>
    <w:rsid w:val="009D4507"/>
    <w:rsid w:val="009D47EC"/>
    <w:rsid w:val="009D4974"/>
    <w:rsid w:val="009D61C5"/>
    <w:rsid w:val="009E576D"/>
    <w:rsid w:val="009E5EC8"/>
    <w:rsid w:val="009E71E9"/>
    <w:rsid w:val="009E7680"/>
    <w:rsid w:val="009E7698"/>
    <w:rsid w:val="009F218F"/>
    <w:rsid w:val="009F2E0A"/>
    <w:rsid w:val="009F2FBC"/>
    <w:rsid w:val="009F3C4B"/>
    <w:rsid w:val="009F6623"/>
    <w:rsid w:val="009F6F9B"/>
    <w:rsid w:val="00A00F73"/>
    <w:rsid w:val="00A01322"/>
    <w:rsid w:val="00A016E9"/>
    <w:rsid w:val="00A01892"/>
    <w:rsid w:val="00A0190D"/>
    <w:rsid w:val="00A04012"/>
    <w:rsid w:val="00A048A0"/>
    <w:rsid w:val="00A075A9"/>
    <w:rsid w:val="00A07CBB"/>
    <w:rsid w:val="00A11C1C"/>
    <w:rsid w:val="00A1451F"/>
    <w:rsid w:val="00A15FA8"/>
    <w:rsid w:val="00A176AF"/>
    <w:rsid w:val="00A214BC"/>
    <w:rsid w:val="00A2198B"/>
    <w:rsid w:val="00A23688"/>
    <w:rsid w:val="00A23C9A"/>
    <w:rsid w:val="00A24D74"/>
    <w:rsid w:val="00A264A3"/>
    <w:rsid w:val="00A27DF6"/>
    <w:rsid w:val="00A3254B"/>
    <w:rsid w:val="00A328AA"/>
    <w:rsid w:val="00A35B54"/>
    <w:rsid w:val="00A35E19"/>
    <w:rsid w:val="00A51B7A"/>
    <w:rsid w:val="00A52B5D"/>
    <w:rsid w:val="00A53304"/>
    <w:rsid w:val="00A53346"/>
    <w:rsid w:val="00A5550D"/>
    <w:rsid w:val="00A577C8"/>
    <w:rsid w:val="00A62511"/>
    <w:rsid w:val="00A63522"/>
    <w:rsid w:val="00A71DDB"/>
    <w:rsid w:val="00A723FC"/>
    <w:rsid w:val="00A72B6D"/>
    <w:rsid w:val="00A73CC4"/>
    <w:rsid w:val="00A74092"/>
    <w:rsid w:val="00A7636D"/>
    <w:rsid w:val="00A806D6"/>
    <w:rsid w:val="00A85C25"/>
    <w:rsid w:val="00A85C3D"/>
    <w:rsid w:val="00A86904"/>
    <w:rsid w:val="00A90683"/>
    <w:rsid w:val="00A9088E"/>
    <w:rsid w:val="00A908B1"/>
    <w:rsid w:val="00A92697"/>
    <w:rsid w:val="00A972CB"/>
    <w:rsid w:val="00AA02E1"/>
    <w:rsid w:val="00AA2D8A"/>
    <w:rsid w:val="00AA427C"/>
    <w:rsid w:val="00AA4B97"/>
    <w:rsid w:val="00AA6027"/>
    <w:rsid w:val="00AA69A5"/>
    <w:rsid w:val="00AA6C45"/>
    <w:rsid w:val="00AB2725"/>
    <w:rsid w:val="00AB36CC"/>
    <w:rsid w:val="00AB3F5A"/>
    <w:rsid w:val="00AB40EA"/>
    <w:rsid w:val="00AC3AD1"/>
    <w:rsid w:val="00AC7C8F"/>
    <w:rsid w:val="00AD0818"/>
    <w:rsid w:val="00AD3949"/>
    <w:rsid w:val="00AD6CBC"/>
    <w:rsid w:val="00AE3DB5"/>
    <w:rsid w:val="00AE521F"/>
    <w:rsid w:val="00AF0460"/>
    <w:rsid w:val="00AF15C4"/>
    <w:rsid w:val="00AF45C5"/>
    <w:rsid w:val="00AF60B0"/>
    <w:rsid w:val="00AF6127"/>
    <w:rsid w:val="00AF772B"/>
    <w:rsid w:val="00B0352F"/>
    <w:rsid w:val="00B07315"/>
    <w:rsid w:val="00B165A9"/>
    <w:rsid w:val="00B169FE"/>
    <w:rsid w:val="00B205CF"/>
    <w:rsid w:val="00B2126D"/>
    <w:rsid w:val="00B21F47"/>
    <w:rsid w:val="00B27217"/>
    <w:rsid w:val="00B31089"/>
    <w:rsid w:val="00B32171"/>
    <w:rsid w:val="00B346E2"/>
    <w:rsid w:val="00B34F65"/>
    <w:rsid w:val="00B35B95"/>
    <w:rsid w:val="00B35F9B"/>
    <w:rsid w:val="00B37260"/>
    <w:rsid w:val="00B416E6"/>
    <w:rsid w:val="00B546C7"/>
    <w:rsid w:val="00B57DB7"/>
    <w:rsid w:val="00B57FB3"/>
    <w:rsid w:val="00B62BE0"/>
    <w:rsid w:val="00B64D0E"/>
    <w:rsid w:val="00B6682B"/>
    <w:rsid w:val="00B7080B"/>
    <w:rsid w:val="00B712B0"/>
    <w:rsid w:val="00B73593"/>
    <w:rsid w:val="00B73EC3"/>
    <w:rsid w:val="00B74DA6"/>
    <w:rsid w:val="00B7603E"/>
    <w:rsid w:val="00B761FF"/>
    <w:rsid w:val="00B843C1"/>
    <w:rsid w:val="00B858E1"/>
    <w:rsid w:val="00B90D1D"/>
    <w:rsid w:val="00B92661"/>
    <w:rsid w:val="00B93182"/>
    <w:rsid w:val="00B94729"/>
    <w:rsid w:val="00B961C9"/>
    <w:rsid w:val="00B96319"/>
    <w:rsid w:val="00BA278B"/>
    <w:rsid w:val="00BA290C"/>
    <w:rsid w:val="00BA46A8"/>
    <w:rsid w:val="00BA6E91"/>
    <w:rsid w:val="00BA7535"/>
    <w:rsid w:val="00BB2FFA"/>
    <w:rsid w:val="00BB4294"/>
    <w:rsid w:val="00BB444F"/>
    <w:rsid w:val="00BB61B5"/>
    <w:rsid w:val="00BC0C5A"/>
    <w:rsid w:val="00BC13B7"/>
    <w:rsid w:val="00BC276D"/>
    <w:rsid w:val="00BC382B"/>
    <w:rsid w:val="00BC4D72"/>
    <w:rsid w:val="00BC542A"/>
    <w:rsid w:val="00BC69C2"/>
    <w:rsid w:val="00BD26DB"/>
    <w:rsid w:val="00BD411C"/>
    <w:rsid w:val="00BD4507"/>
    <w:rsid w:val="00BD4556"/>
    <w:rsid w:val="00BD516A"/>
    <w:rsid w:val="00BD5282"/>
    <w:rsid w:val="00BD6A50"/>
    <w:rsid w:val="00BD7630"/>
    <w:rsid w:val="00BE1C11"/>
    <w:rsid w:val="00BE287E"/>
    <w:rsid w:val="00BE29C1"/>
    <w:rsid w:val="00BE3BD8"/>
    <w:rsid w:val="00BE4936"/>
    <w:rsid w:val="00BE68C2"/>
    <w:rsid w:val="00BE747C"/>
    <w:rsid w:val="00BF1FC1"/>
    <w:rsid w:val="00BF4C32"/>
    <w:rsid w:val="00C00494"/>
    <w:rsid w:val="00C037B8"/>
    <w:rsid w:val="00C04AE4"/>
    <w:rsid w:val="00C062EB"/>
    <w:rsid w:val="00C063A7"/>
    <w:rsid w:val="00C06995"/>
    <w:rsid w:val="00C06B0E"/>
    <w:rsid w:val="00C06C2C"/>
    <w:rsid w:val="00C07DDE"/>
    <w:rsid w:val="00C135B2"/>
    <w:rsid w:val="00C1497A"/>
    <w:rsid w:val="00C15729"/>
    <w:rsid w:val="00C1749B"/>
    <w:rsid w:val="00C218A0"/>
    <w:rsid w:val="00C228D3"/>
    <w:rsid w:val="00C2294C"/>
    <w:rsid w:val="00C30FFC"/>
    <w:rsid w:val="00C32E5A"/>
    <w:rsid w:val="00C334E1"/>
    <w:rsid w:val="00C3385B"/>
    <w:rsid w:val="00C35905"/>
    <w:rsid w:val="00C36B9A"/>
    <w:rsid w:val="00C43EC6"/>
    <w:rsid w:val="00C44C05"/>
    <w:rsid w:val="00C4528E"/>
    <w:rsid w:val="00C45C88"/>
    <w:rsid w:val="00C46ED0"/>
    <w:rsid w:val="00C50DC6"/>
    <w:rsid w:val="00C5177F"/>
    <w:rsid w:val="00C51819"/>
    <w:rsid w:val="00C54B77"/>
    <w:rsid w:val="00C55382"/>
    <w:rsid w:val="00C56006"/>
    <w:rsid w:val="00C56816"/>
    <w:rsid w:val="00C618CC"/>
    <w:rsid w:val="00C61901"/>
    <w:rsid w:val="00C62EFC"/>
    <w:rsid w:val="00C64F7B"/>
    <w:rsid w:val="00C66667"/>
    <w:rsid w:val="00C73998"/>
    <w:rsid w:val="00C747C6"/>
    <w:rsid w:val="00C7564B"/>
    <w:rsid w:val="00C75E41"/>
    <w:rsid w:val="00C76FC9"/>
    <w:rsid w:val="00C806CC"/>
    <w:rsid w:val="00C8449D"/>
    <w:rsid w:val="00C86921"/>
    <w:rsid w:val="00C876F1"/>
    <w:rsid w:val="00C87A4C"/>
    <w:rsid w:val="00C905E2"/>
    <w:rsid w:val="00C936F3"/>
    <w:rsid w:val="00C94A6B"/>
    <w:rsid w:val="00CA097A"/>
    <w:rsid w:val="00CA09B2"/>
    <w:rsid w:val="00CA2A84"/>
    <w:rsid w:val="00CA512E"/>
    <w:rsid w:val="00CA6367"/>
    <w:rsid w:val="00CA7D81"/>
    <w:rsid w:val="00CB0AD6"/>
    <w:rsid w:val="00CB5086"/>
    <w:rsid w:val="00CB5BE4"/>
    <w:rsid w:val="00CC06E6"/>
    <w:rsid w:val="00CC22F1"/>
    <w:rsid w:val="00CC3F0A"/>
    <w:rsid w:val="00CC3F97"/>
    <w:rsid w:val="00CC4F00"/>
    <w:rsid w:val="00CD1B77"/>
    <w:rsid w:val="00CD555E"/>
    <w:rsid w:val="00CD71A7"/>
    <w:rsid w:val="00CD7D5E"/>
    <w:rsid w:val="00CE7DCE"/>
    <w:rsid w:val="00CF0FE7"/>
    <w:rsid w:val="00CF2B10"/>
    <w:rsid w:val="00CF3348"/>
    <w:rsid w:val="00CF3457"/>
    <w:rsid w:val="00CF53DB"/>
    <w:rsid w:val="00CF57DE"/>
    <w:rsid w:val="00CF6EAA"/>
    <w:rsid w:val="00D00196"/>
    <w:rsid w:val="00D02458"/>
    <w:rsid w:val="00D029F7"/>
    <w:rsid w:val="00D076A3"/>
    <w:rsid w:val="00D112EB"/>
    <w:rsid w:val="00D124DA"/>
    <w:rsid w:val="00D13923"/>
    <w:rsid w:val="00D159CB"/>
    <w:rsid w:val="00D17622"/>
    <w:rsid w:val="00D21318"/>
    <w:rsid w:val="00D221CB"/>
    <w:rsid w:val="00D2318B"/>
    <w:rsid w:val="00D30C49"/>
    <w:rsid w:val="00D4052C"/>
    <w:rsid w:val="00D40D81"/>
    <w:rsid w:val="00D42F0A"/>
    <w:rsid w:val="00D44058"/>
    <w:rsid w:val="00D459BD"/>
    <w:rsid w:val="00D47960"/>
    <w:rsid w:val="00D511F7"/>
    <w:rsid w:val="00D6054B"/>
    <w:rsid w:val="00D60DBA"/>
    <w:rsid w:val="00D64064"/>
    <w:rsid w:val="00D64AF6"/>
    <w:rsid w:val="00D64DEB"/>
    <w:rsid w:val="00D667E3"/>
    <w:rsid w:val="00D67122"/>
    <w:rsid w:val="00D67736"/>
    <w:rsid w:val="00D7182E"/>
    <w:rsid w:val="00D72693"/>
    <w:rsid w:val="00D760B0"/>
    <w:rsid w:val="00D768C6"/>
    <w:rsid w:val="00D803CA"/>
    <w:rsid w:val="00D823AA"/>
    <w:rsid w:val="00D85170"/>
    <w:rsid w:val="00D85D52"/>
    <w:rsid w:val="00D866A5"/>
    <w:rsid w:val="00D876E3"/>
    <w:rsid w:val="00D879E1"/>
    <w:rsid w:val="00D87ADC"/>
    <w:rsid w:val="00D901A5"/>
    <w:rsid w:val="00D90597"/>
    <w:rsid w:val="00D90DBD"/>
    <w:rsid w:val="00D91667"/>
    <w:rsid w:val="00D91DBC"/>
    <w:rsid w:val="00DA0009"/>
    <w:rsid w:val="00DA00C2"/>
    <w:rsid w:val="00DA2495"/>
    <w:rsid w:val="00DA3B47"/>
    <w:rsid w:val="00DA3F84"/>
    <w:rsid w:val="00DA59AF"/>
    <w:rsid w:val="00DA6917"/>
    <w:rsid w:val="00DA72F3"/>
    <w:rsid w:val="00DA75D0"/>
    <w:rsid w:val="00DB0974"/>
    <w:rsid w:val="00DB0ECD"/>
    <w:rsid w:val="00DB2FCA"/>
    <w:rsid w:val="00DB3B60"/>
    <w:rsid w:val="00DB57AB"/>
    <w:rsid w:val="00DB69E7"/>
    <w:rsid w:val="00DC0DBD"/>
    <w:rsid w:val="00DC0E41"/>
    <w:rsid w:val="00DC0EAA"/>
    <w:rsid w:val="00DC5A7B"/>
    <w:rsid w:val="00DC7DE4"/>
    <w:rsid w:val="00DD000A"/>
    <w:rsid w:val="00DD0266"/>
    <w:rsid w:val="00DD0420"/>
    <w:rsid w:val="00DD28FE"/>
    <w:rsid w:val="00DD3CD4"/>
    <w:rsid w:val="00DD4A2C"/>
    <w:rsid w:val="00DD5550"/>
    <w:rsid w:val="00DD5EBE"/>
    <w:rsid w:val="00DD6439"/>
    <w:rsid w:val="00DE0E01"/>
    <w:rsid w:val="00DE132E"/>
    <w:rsid w:val="00DE2817"/>
    <w:rsid w:val="00DE50B2"/>
    <w:rsid w:val="00DE725C"/>
    <w:rsid w:val="00DE7698"/>
    <w:rsid w:val="00DF13D4"/>
    <w:rsid w:val="00DF1FC4"/>
    <w:rsid w:val="00DF2C6B"/>
    <w:rsid w:val="00DF378D"/>
    <w:rsid w:val="00DF476D"/>
    <w:rsid w:val="00E0304A"/>
    <w:rsid w:val="00E03823"/>
    <w:rsid w:val="00E05B1E"/>
    <w:rsid w:val="00E06905"/>
    <w:rsid w:val="00E069D9"/>
    <w:rsid w:val="00E070CA"/>
    <w:rsid w:val="00E07A68"/>
    <w:rsid w:val="00E1076D"/>
    <w:rsid w:val="00E10B44"/>
    <w:rsid w:val="00E13DA5"/>
    <w:rsid w:val="00E1506B"/>
    <w:rsid w:val="00E15BFE"/>
    <w:rsid w:val="00E20170"/>
    <w:rsid w:val="00E23674"/>
    <w:rsid w:val="00E247BD"/>
    <w:rsid w:val="00E24885"/>
    <w:rsid w:val="00E24E8F"/>
    <w:rsid w:val="00E27A65"/>
    <w:rsid w:val="00E328C7"/>
    <w:rsid w:val="00E32D3D"/>
    <w:rsid w:val="00E338FD"/>
    <w:rsid w:val="00E34CC1"/>
    <w:rsid w:val="00E3775F"/>
    <w:rsid w:val="00E421F3"/>
    <w:rsid w:val="00E429C1"/>
    <w:rsid w:val="00E43EB7"/>
    <w:rsid w:val="00E50B1E"/>
    <w:rsid w:val="00E52CEF"/>
    <w:rsid w:val="00E52D8F"/>
    <w:rsid w:val="00E53C6D"/>
    <w:rsid w:val="00E53EB0"/>
    <w:rsid w:val="00E57EAD"/>
    <w:rsid w:val="00E6070E"/>
    <w:rsid w:val="00E61B8B"/>
    <w:rsid w:val="00E62755"/>
    <w:rsid w:val="00E62C45"/>
    <w:rsid w:val="00E64121"/>
    <w:rsid w:val="00E6624B"/>
    <w:rsid w:val="00E666B0"/>
    <w:rsid w:val="00E74663"/>
    <w:rsid w:val="00E74889"/>
    <w:rsid w:val="00E752CB"/>
    <w:rsid w:val="00E75E1C"/>
    <w:rsid w:val="00E767D7"/>
    <w:rsid w:val="00E767E8"/>
    <w:rsid w:val="00E77134"/>
    <w:rsid w:val="00E905B8"/>
    <w:rsid w:val="00E94696"/>
    <w:rsid w:val="00EA0098"/>
    <w:rsid w:val="00EA0774"/>
    <w:rsid w:val="00EA1D3F"/>
    <w:rsid w:val="00EA2E20"/>
    <w:rsid w:val="00EA75BB"/>
    <w:rsid w:val="00EB0AD4"/>
    <w:rsid w:val="00EB12DF"/>
    <w:rsid w:val="00EB32F0"/>
    <w:rsid w:val="00EB6A72"/>
    <w:rsid w:val="00EC152B"/>
    <w:rsid w:val="00EC27FF"/>
    <w:rsid w:val="00EC3139"/>
    <w:rsid w:val="00EC4473"/>
    <w:rsid w:val="00EC526C"/>
    <w:rsid w:val="00ED3EEE"/>
    <w:rsid w:val="00ED4860"/>
    <w:rsid w:val="00ED617D"/>
    <w:rsid w:val="00EE1B28"/>
    <w:rsid w:val="00EE4CD1"/>
    <w:rsid w:val="00EE612D"/>
    <w:rsid w:val="00EE7260"/>
    <w:rsid w:val="00EF10A2"/>
    <w:rsid w:val="00EF254B"/>
    <w:rsid w:val="00EF47E8"/>
    <w:rsid w:val="00EF6E32"/>
    <w:rsid w:val="00EF7BF9"/>
    <w:rsid w:val="00F016BD"/>
    <w:rsid w:val="00F01B96"/>
    <w:rsid w:val="00F02CB4"/>
    <w:rsid w:val="00F03F26"/>
    <w:rsid w:val="00F04BD9"/>
    <w:rsid w:val="00F04CBD"/>
    <w:rsid w:val="00F0642D"/>
    <w:rsid w:val="00F1083B"/>
    <w:rsid w:val="00F166CC"/>
    <w:rsid w:val="00F2008F"/>
    <w:rsid w:val="00F23EA7"/>
    <w:rsid w:val="00F24782"/>
    <w:rsid w:val="00F3081F"/>
    <w:rsid w:val="00F34D5A"/>
    <w:rsid w:val="00F358C3"/>
    <w:rsid w:val="00F40E41"/>
    <w:rsid w:val="00F43A7C"/>
    <w:rsid w:val="00F45793"/>
    <w:rsid w:val="00F5287A"/>
    <w:rsid w:val="00F55C9F"/>
    <w:rsid w:val="00F56EE4"/>
    <w:rsid w:val="00F6568D"/>
    <w:rsid w:val="00F6691D"/>
    <w:rsid w:val="00F76BDB"/>
    <w:rsid w:val="00F77B74"/>
    <w:rsid w:val="00F850E5"/>
    <w:rsid w:val="00F90C1A"/>
    <w:rsid w:val="00F9403B"/>
    <w:rsid w:val="00F96310"/>
    <w:rsid w:val="00FA1BF1"/>
    <w:rsid w:val="00FA2686"/>
    <w:rsid w:val="00FA4D54"/>
    <w:rsid w:val="00FA58A6"/>
    <w:rsid w:val="00FB076A"/>
    <w:rsid w:val="00FB078B"/>
    <w:rsid w:val="00FB2E62"/>
    <w:rsid w:val="00FB3185"/>
    <w:rsid w:val="00FB4945"/>
    <w:rsid w:val="00FC1137"/>
    <w:rsid w:val="00FC5D99"/>
    <w:rsid w:val="00FD40A5"/>
    <w:rsid w:val="00FD5929"/>
    <w:rsid w:val="00FD6C26"/>
    <w:rsid w:val="00FD74C3"/>
    <w:rsid w:val="00FD7C09"/>
    <w:rsid w:val="00FE14A1"/>
    <w:rsid w:val="00FE1BE0"/>
    <w:rsid w:val="00FE2F65"/>
    <w:rsid w:val="00FE68F6"/>
    <w:rsid w:val="00FF0013"/>
    <w:rsid w:val="00FF2DE7"/>
    <w:rsid w:val="00FF2EA7"/>
    <w:rsid w:val="00FF62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B3A3B"/>
  <w15:chartTrackingRefBased/>
  <w15:docId w15:val="{4154629E-68B2-4DE7-B658-5B74F1A67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1FC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E27A65"/>
    <w:rPr>
      <w:color w:val="605E5C"/>
      <w:shd w:val="clear" w:color="auto" w:fill="E1DFDD"/>
    </w:rPr>
  </w:style>
  <w:style w:type="paragraph" w:styleId="Revision">
    <w:name w:val="Revision"/>
    <w:hidden/>
    <w:uiPriority w:val="99"/>
    <w:semiHidden/>
    <w:rsid w:val="00E27A65"/>
    <w:rPr>
      <w:sz w:val="22"/>
      <w:lang w:val="en-GB"/>
    </w:rPr>
  </w:style>
  <w:style w:type="character" w:styleId="CommentReference">
    <w:name w:val="annotation reference"/>
    <w:basedOn w:val="DefaultParagraphFont"/>
    <w:uiPriority w:val="99"/>
    <w:rsid w:val="00920E41"/>
    <w:rPr>
      <w:sz w:val="16"/>
      <w:szCs w:val="16"/>
    </w:rPr>
  </w:style>
  <w:style w:type="paragraph" w:styleId="CommentText">
    <w:name w:val="annotation text"/>
    <w:basedOn w:val="Normal"/>
    <w:link w:val="CommentTextChar"/>
    <w:uiPriority w:val="99"/>
    <w:rsid w:val="00920E41"/>
    <w:rPr>
      <w:sz w:val="20"/>
    </w:rPr>
  </w:style>
  <w:style w:type="character" w:customStyle="1" w:styleId="CommentTextChar">
    <w:name w:val="Comment Text Char"/>
    <w:basedOn w:val="DefaultParagraphFont"/>
    <w:link w:val="CommentText"/>
    <w:uiPriority w:val="99"/>
    <w:rsid w:val="00920E41"/>
    <w:rPr>
      <w:lang w:val="en-GB"/>
    </w:rPr>
  </w:style>
  <w:style w:type="paragraph" w:styleId="CommentSubject">
    <w:name w:val="annotation subject"/>
    <w:basedOn w:val="CommentText"/>
    <w:next w:val="CommentText"/>
    <w:link w:val="CommentSubjectChar"/>
    <w:rsid w:val="00920E41"/>
    <w:rPr>
      <w:b/>
      <w:bCs/>
    </w:rPr>
  </w:style>
  <w:style w:type="character" w:customStyle="1" w:styleId="CommentSubjectChar">
    <w:name w:val="Comment Subject Char"/>
    <w:basedOn w:val="CommentTextChar"/>
    <w:link w:val="CommentSubject"/>
    <w:rsid w:val="00920E41"/>
    <w:rPr>
      <w:b/>
      <w:bCs/>
      <w:lang w:val="en-GB"/>
    </w:rPr>
  </w:style>
  <w:style w:type="character" w:customStyle="1" w:styleId="Heading1Char">
    <w:name w:val="Heading 1 Char"/>
    <w:basedOn w:val="DefaultParagraphFont"/>
    <w:link w:val="Heading1"/>
    <w:rsid w:val="001E2479"/>
    <w:rPr>
      <w:rFonts w:ascii="Arial" w:hAnsi="Arial"/>
      <w:b/>
      <w:sz w:val="32"/>
      <w:u w:val="single"/>
      <w:lang w:val="en-GB"/>
    </w:rPr>
  </w:style>
  <w:style w:type="table" w:styleId="TableGrid">
    <w:name w:val="Table Grid"/>
    <w:basedOn w:val="TableNormal"/>
    <w:uiPriority w:val="39"/>
    <w:rsid w:val="001E2479"/>
    <w:rPr>
      <w:rFonts w:eastAsia="Malgun Gothic"/>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1"/>
    <w:qFormat/>
    <w:rsid w:val="00A23C9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400" w:left="800"/>
      <w:jc w:val="both"/>
    </w:pPr>
    <w:rPr>
      <w:rFonts w:eastAsia="MS Mincho"/>
      <w:color w:val="000000"/>
      <w:sz w:val="20"/>
      <w:lang w:val="en-US" w:eastAsia="ja-JP"/>
    </w:rPr>
  </w:style>
  <w:style w:type="paragraph" w:customStyle="1" w:styleId="Default">
    <w:name w:val="Default"/>
    <w:rsid w:val="00A23C9A"/>
    <w:pPr>
      <w:autoSpaceDE w:val="0"/>
      <w:autoSpaceDN w:val="0"/>
      <w:adjustRightInd w:val="0"/>
    </w:pPr>
    <w:rPr>
      <w:rFonts w:eastAsia="Malgun Gothic"/>
      <w:color w:val="000000"/>
      <w:sz w:val="24"/>
      <w:szCs w:val="24"/>
      <w:lang w:eastAsia="ko-KR"/>
    </w:rPr>
  </w:style>
  <w:style w:type="paragraph" w:styleId="BodyText">
    <w:name w:val="Body Text"/>
    <w:basedOn w:val="Normal"/>
    <w:link w:val="BodyTextChar1"/>
    <w:uiPriority w:val="1"/>
    <w:unhideWhenUsed/>
    <w:qFormat/>
    <w:rsid w:val="00A23C9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20" w:line="240" w:lineRule="atLeast"/>
      <w:jc w:val="both"/>
    </w:pPr>
    <w:rPr>
      <w:rFonts w:eastAsia="MS Mincho"/>
      <w:color w:val="000000"/>
      <w:sz w:val="20"/>
      <w:lang w:val="en-US" w:eastAsia="ja-JP"/>
    </w:rPr>
  </w:style>
  <w:style w:type="character" w:customStyle="1" w:styleId="BodyTextChar">
    <w:name w:val="Body Text Char"/>
    <w:basedOn w:val="DefaultParagraphFont"/>
    <w:rsid w:val="00A23C9A"/>
    <w:rPr>
      <w:sz w:val="22"/>
      <w:lang w:val="en-GB"/>
    </w:rPr>
  </w:style>
  <w:style w:type="character" w:customStyle="1" w:styleId="BodyTextChar1">
    <w:name w:val="Body Text Char1"/>
    <w:basedOn w:val="DefaultParagraphFont"/>
    <w:link w:val="BodyText"/>
    <w:uiPriority w:val="1"/>
    <w:rsid w:val="00A23C9A"/>
    <w:rPr>
      <w:rFonts w:eastAsia="MS Mincho"/>
      <w:color w:val="000000"/>
      <w:lang w:eastAsia="ja-JP"/>
    </w:rPr>
  </w:style>
  <w:style w:type="character" w:styleId="Emphasis">
    <w:name w:val="Emphasis"/>
    <w:aliases w:val="Editor"/>
    <w:qFormat/>
    <w:rsid w:val="00A23C9A"/>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Normal"/>
    <w:uiPriority w:val="1"/>
    <w:qFormat/>
    <w:rsid w:val="00A23C9A"/>
    <w:pPr>
      <w:widowControl w:val="0"/>
      <w:autoSpaceDE w:val="0"/>
      <w:autoSpaceDN w:val="0"/>
      <w:adjustRightInd w:val="0"/>
      <w:spacing w:before="240"/>
      <w:ind w:left="129"/>
    </w:pPr>
    <w:rPr>
      <w:rFonts w:eastAsiaTheme="minorEastAsia"/>
      <w:sz w:val="20"/>
      <w:szCs w:val="24"/>
      <w:u w:val="single"/>
      <w:lang w:val="en-US"/>
    </w:rPr>
  </w:style>
  <w:style w:type="paragraph" w:customStyle="1" w:styleId="T">
    <w:name w:val="T"/>
    <w:aliases w:val="Text"/>
    <w:uiPriority w:val="99"/>
    <w:rsid w:val="00A040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H4">
    <w:name w:val="H4"/>
    <w:aliases w:val="1.1.1.1"/>
    <w:next w:val="T"/>
    <w:uiPriority w:val="99"/>
    <w:rsid w:val="00A0401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cellbody2">
    <w:name w:val="cellbody2"/>
    <w:uiPriority w:val="99"/>
    <w:rsid w:val="00A04012"/>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customStyle="1" w:styleId="Symbol">
    <w:name w:val="Symbol"/>
    <w:uiPriority w:val="99"/>
    <w:rsid w:val="00A04012"/>
    <w:rPr>
      <w:rFonts w:ascii="Symbol" w:hAnsi="Symbol" w:cs="Symbol" w:hint="default"/>
      <w:strike w:val="0"/>
      <w:dstrike w:val="0"/>
      <w:color w:val="000000"/>
      <w:spacing w:val="0"/>
      <w:sz w:val="20"/>
      <w:szCs w:val="20"/>
      <w:u w:val="none"/>
      <w:effect w:val="none"/>
      <w:vertAlign w:val="baseline"/>
    </w:rPr>
  </w:style>
  <w:style w:type="paragraph" w:customStyle="1" w:styleId="SP16126992">
    <w:name w:val="SP.16.126992"/>
    <w:basedOn w:val="Default"/>
    <w:next w:val="Default"/>
    <w:uiPriority w:val="99"/>
    <w:rsid w:val="009F2E0A"/>
    <w:rPr>
      <w:color w:val="auto"/>
    </w:rPr>
  </w:style>
  <w:style w:type="paragraph" w:customStyle="1" w:styleId="SP16127337">
    <w:name w:val="SP.16.127337"/>
    <w:basedOn w:val="Default"/>
    <w:next w:val="Default"/>
    <w:uiPriority w:val="99"/>
    <w:rsid w:val="009F2E0A"/>
    <w:rPr>
      <w:color w:val="auto"/>
    </w:rPr>
  </w:style>
  <w:style w:type="character" w:customStyle="1" w:styleId="SC16323589">
    <w:name w:val="SC.16.323589"/>
    <w:uiPriority w:val="99"/>
    <w:rsid w:val="009F2E0A"/>
    <w:rPr>
      <w:color w:val="000000"/>
      <w:sz w:val="20"/>
      <w:szCs w:val="20"/>
    </w:rPr>
  </w:style>
  <w:style w:type="character" w:customStyle="1" w:styleId="SC16323705">
    <w:name w:val="SC.16.323705"/>
    <w:uiPriority w:val="99"/>
    <w:rsid w:val="009F2E0A"/>
    <w:rPr>
      <w:color w:val="208A20"/>
      <w:sz w:val="20"/>
      <w:szCs w:val="20"/>
      <w:u w:val="single"/>
    </w:rPr>
  </w:style>
  <w:style w:type="character" w:customStyle="1" w:styleId="SC16323639">
    <w:name w:val="SC.16.323639"/>
    <w:uiPriority w:val="99"/>
    <w:rsid w:val="009F2E0A"/>
    <w:rPr>
      <w:color w:val="000000"/>
      <w:sz w:val="20"/>
      <w:szCs w:val="20"/>
    </w:rPr>
  </w:style>
  <w:style w:type="paragraph" w:customStyle="1" w:styleId="SP16127348">
    <w:name w:val="SP.16.127348"/>
    <w:basedOn w:val="Default"/>
    <w:next w:val="Default"/>
    <w:uiPriority w:val="99"/>
    <w:rsid w:val="009F2E0A"/>
    <w:rPr>
      <w:color w:val="auto"/>
    </w:rPr>
  </w:style>
  <w:style w:type="paragraph" w:customStyle="1" w:styleId="SP16127416">
    <w:name w:val="SP.16.127416"/>
    <w:basedOn w:val="Default"/>
    <w:next w:val="Default"/>
    <w:uiPriority w:val="99"/>
    <w:rsid w:val="009F2E0A"/>
    <w:rPr>
      <w:color w:val="auto"/>
    </w:rPr>
  </w:style>
  <w:style w:type="character" w:customStyle="1" w:styleId="SC16323592">
    <w:name w:val="SC.16.323592"/>
    <w:uiPriority w:val="99"/>
    <w:rsid w:val="009F2E0A"/>
    <w:rPr>
      <w:color w:val="000000"/>
      <w:sz w:val="18"/>
      <w:szCs w:val="18"/>
    </w:rPr>
  </w:style>
  <w:style w:type="character" w:customStyle="1" w:styleId="SC16323740">
    <w:name w:val="SC.16.323740"/>
    <w:uiPriority w:val="99"/>
    <w:rsid w:val="009F2E0A"/>
    <w:rPr>
      <w:color w:val="208A20"/>
      <w:sz w:val="18"/>
      <w:szCs w:val="18"/>
      <w:u w:val="single"/>
    </w:rPr>
  </w:style>
  <w:style w:type="paragraph" w:styleId="NormalWeb">
    <w:name w:val="Normal (Web)"/>
    <w:basedOn w:val="Normal"/>
    <w:uiPriority w:val="99"/>
    <w:unhideWhenUsed/>
    <w:rsid w:val="003A7397"/>
    <w:pPr>
      <w:spacing w:before="100" w:beforeAutospacing="1" w:after="100" w:afterAutospacing="1"/>
    </w:pPr>
    <w:rPr>
      <w:sz w:val="24"/>
      <w:szCs w:val="24"/>
      <w:lang w:val="en-US"/>
    </w:rPr>
  </w:style>
  <w:style w:type="character" w:customStyle="1" w:styleId="apple-converted-space">
    <w:name w:val="apple-converted-space"/>
    <w:basedOn w:val="DefaultParagraphFont"/>
    <w:rsid w:val="003B6FEA"/>
  </w:style>
  <w:style w:type="paragraph" w:customStyle="1" w:styleId="figuretext">
    <w:name w:val="figure text"/>
    <w:uiPriority w:val="99"/>
    <w:rsid w:val="004F2104"/>
    <w:pPr>
      <w:widowControl w:val="0"/>
      <w:suppressAutoHyphens/>
      <w:autoSpaceDE w:val="0"/>
      <w:autoSpaceDN w:val="0"/>
      <w:adjustRightInd w:val="0"/>
      <w:spacing w:line="160" w:lineRule="atLeast"/>
      <w:jc w:val="center"/>
    </w:pPr>
    <w:rPr>
      <w:rFonts w:ascii="Arial" w:eastAsiaTheme="minorEastAsia" w:hAnsi="Arial" w:cs="Arial"/>
      <w:color w:val="000000"/>
      <w:w w:val="1"/>
      <w:sz w:val="16"/>
      <w:szCs w:val="16"/>
    </w:rPr>
  </w:style>
  <w:style w:type="paragraph" w:customStyle="1" w:styleId="FigTitle">
    <w:name w:val="FigTitle"/>
    <w:uiPriority w:val="99"/>
    <w:rsid w:val="004F2104"/>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H5">
    <w:name w:val="H5"/>
    <w:aliases w:val="1.1.1.1.1"/>
    <w:next w:val="T"/>
    <w:uiPriority w:val="99"/>
    <w:rsid w:val="00C135B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
    <w:name w:val="H"/>
    <w:aliases w:val="HangingIndent"/>
    <w:uiPriority w:val="99"/>
    <w:rsid w:val="00C135B2"/>
    <w:pPr>
      <w:tabs>
        <w:tab w:val="left" w:pos="620"/>
      </w:tabs>
      <w:suppressAutoHyphens/>
      <w:autoSpaceDE w:val="0"/>
      <w:autoSpaceDN w:val="0"/>
      <w:adjustRightInd w:val="0"/>
      <w:spacing w:line="240" w:lineRule="atLeast"/>
      <w:ind w:left="640" w:hanging="440"/>
      <w:jc w:val="both"/>
    </w:pPr>
    <w:rPr>
      <w:rFonts w:eastAsiaTheme="minorEastAsia"/>
      <w:color w:val="000000"/>
      <w:w w:val="0"/>
    </w:rPr>
  </w:style>
  <w:style w:type="paragraph" w:customStyle="1" w:styleId="Prim2">
    <w:name w:val="Prim2"/>
    <w:aliases w:val="PrimTag3"/>
    <w:uiPriority w:val="99"/>
    <w:rsid w:val="00C135B2"/>
    <w:pPr>
      <w:autoSpaceDE w:val="0"/>
      <w:autoSpaceDN w:val="0"/>
      <w:adjustRightInd w:val="0"/>
      <w:spacing w:line="240" w:lineRule="atLeast"/>
      <w:ind w:left="3280"/>
      <w:jc w:val="both"/>
    </w:pPr>
    <w:rPr>
      <w:rFonts w:eastAsiaTheme="minorEastAsia"/>
      <w:color w:val="000000"/>
      <w:w w:val="0"/>
    </w:rPr>
  </w:style>
  <w:style w:type="paragraph" w:customStyle="1" w:styleId="TableText">
    <w:name w:val="TableText"/>
    <w:uiPriority w:val="99"/>
    <w:rsid w:val="00C135B2"/>
    <w:pPr>
      <w:widowControl w:val="0"/>
      <w:autoSpaceDE w:val="0"/>
      <w:autoSpaceDN w:val="0"/>
      <w:adjustRightInd w:val="0"/>
      <w:spacing w:line="200" w:lineRule="atLeast"/>
    </w:pPr>
    <w:rPr>
      <w:rFonts w:eastAsiaTheme="minorEastAsia"/>
      <w:color w:val="000000"/>
      <w:w w:val="0"/>
      <w:sz w:val="18"/>
      <w:szCs w:val="18"/>
    </w:rPr>
  </w:style>
  <w:style w:type="paragraph" w:customStyle="1" w:styleId="CellBody">
    <w:name w:val="CellBody"/>
    <w:uiPriority w:val="99"/>
    <w:rsid w:val="00C135B2"/>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F9403B"/>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3">
    <w:name w:val="H3"/>
    <w:aliases w:val="1.1.1"/>
    <w:next w:val="T"/>
    <w:uiPriority w:val="99"/>
    <w:rsid w:val="00F9403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h">
    <w:name w:val="Hh"/>
    <w:aliases w:val="HangingIndent2"/>
    <w:uiPriority w:val="99"/>
    <w:rsid w:val="00F9403B"/>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Prim">
    <w:name w:val="Prim"/>
    <w:aliases w:val="PrimTag"/>
    <w:next w:val="H"/>
    <w:uiPriority w:val="99"/>
    <w:rsid w:val="00F9403B"/>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Body">
    <w:name w:val="Body"/>
    <w:rsid w:val="00916C43"/>
    <w:pPr>
      <w:widowControl w:val="0"/>
      <w:autoSpaceDE w:val="0"/>
      <w:autoSpaceDN w:val="0"/>
      <w:adjustRightInd w:val="0"/>
      <w:spacing w:before="480" w:line="240" w:lineRule="atLeast"/>
      <w:jc w:val="both"/>
    </w:pPr>
    <w:rPr>
      <w:rFonts w:eastAsiaTheme="minorEastAsia"/>
      <w:color w:val="000000"/>
      <w:w w:val="1"/>
    </w:rPr>
  </w:style>
  <w:style w:type="paragraph" w:customStyle="1" w:styleId="Note">
    <w:name w:val="Note"/>
    <w:uiPriority w:val="99"/>
    <w:rsid w:val="00916C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1"/>
      <w:sz w:val="18"/>
      <w:szCs w:val="18"/>
    </w:rPr>
  </w:style>
  <w:style w:type="character" w:customStyle="1" w:styleId="Heading3Char">
    <w:name w:val="Heading 3 Char"/>
    <w:basedOn w:val="DefaultParagraphFont"/>
    <w:link w:val="Heading3"/>
    <w:rsid w:val="003165C9"/>
    <w:rPr>
      <w:rFonts w:ascii="Arial" w:hAnsi="Arial"/>
      <w:b/>
      <w:sz w:val="24"/>
      <w:lang w:val="en-GB"/>
    </w:rPr>
  </w:style>
  <w:style w:type="paragraph" w:customStyle="1" w:styleId="SP21102794">
    <w:name w:val="SP.21.102794"/>
    <w:basedOn w:val="Default"/>
    <w:next w:val="Default"/>
    <w:uiPriority w:val="99"/>
    <w:rsid w:val="007B7AAA"/>
    <w:rPr>
      <w:rFonts w:ascii="Arial" w:eastAsia="Times New Roman" w:hAnsi="Arial" w:cs="Arial"/>
      <w:color w:val="auto"/>
      <w:lang w:eastAsia="en-US"/>
    </w:rPr>
  </w:style>
  <w:style w:type="character" w:customStyle="1" w:styleId="SC21323594">
    <w:name w:val="SC.21.323594"/>
    <w:uiPriority w:val="99"/>
    <w:rsid w:val="007B7AAA"/>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9417">
      <w:bodyDiv w:val="1"/>
      <w:marLeft w:val="0"/>
      <w:marRight w:val="0"/>
      <w:marTop w:val="0"/>
      <w:marBottom w:val="0"/>
      <w:divBdr>
        <w:top w:val="none" w:sz="0" w:space="0" w:color="auto"/>
        <w:left w:val="none" w:sz="0" w:space="0" w:color="auto"/>
        <w:bottom w:val="none" w:sz="0" w:space="0" w:color="auto"/>
        <w:right w:val="none" w:sz="0" w:space="0" w:color="auto"/>
      </w:divBdr>
    </w:div>
    <w:div w:id="21368269">
      <w:bodyDiv w:val="1"/>
      <w:marLeft w:val="0"/>
      <w:marRight w:val="0"/>
      <w:marTop w:val="0"/>
      <w:marBottom w:val="0"/>
      <w:divBdr>
        <w:top w:val="none" w:sz="0" w:space="0" w:color="auto"/>
        <w:left w:val="none" w:sz="0" w:space="0" w:color="auto"/>
        <w:bottom w:val="none" w:sz="0" w:space="0" w:color="auto"/>
        <w:right w:val="none" w:sz="0" w:space="0" w:color="auto"/>
      </w:divBdr>
    </w:div>
    <w:div w:id="23361816">
      <w:bodyDiv w:val="1"/>
      <w:marLeft w:val="0"/>
      <w:marRight w:val="0"/>
      <w:marTop w:val="0"/>
      <w:marBottom w:val="0"/>
      <w:divBdr>
        <w:top w:val="none" w:sz="0" w:space="0" w:color="auto"/>
        <w:left w:val="none" w:sz="0" w:space="0" w:color="auto"/>
        <w:bottom w:val="none" w:sz="0" w:space="0" w:color="auto"/>
        <w:right w:val="none" w:sz="0" w:space="0" w:color="auto"/>
      </w:divBdr>
    </w:div>
    <w:div w:id="30964193">
      <w:bodyDiv w:val="1"/>
      <w:marLeft w:val="0"/>
      <w:marRight w:val="0"/>
      <w:marTop w:val="0"/>
      <w:marBottom w:val="0"/>
      <w:divBdr>
        <w:top w:val="none" w:sz="0" w:space="0" w:color="auto"/>
        <w:left w:val="none" w:sz="0" w:space="0" w:color="auto"/>
        <w:bottom w:val="none" w:sz="0" w:space="0" w:color="auto"/>
        <w:right w:val="none" w:sz="0" w:space="0" w:color="auto"/>
      </w:divBdr>
    </w:div>
    <w:div w:id="44838702">
      <w:bodyDiv w:val="1"/>
      <w:marLeft w:val="0"/>
      <w:marRight w:val="0"/>
      <w:marTop w:val="0"/>
      <w:marBottom w:val="0"/>
      <w:divBdr>
        <w:top w:val="none" w:sz="0" w:space="0" w:color="auto"/>
        <w:left w:val="none" w:sz="0" w:space="0" w:color="auto"/>
        <w:bottom w:val="none" w:sz="0" w:space="0" w:color="auto"/>
        <w:right w:val="none" w:sz="0" w:space="0" w:color="auto"/>
      </w:divBdr>
    </w:div>
    <w:div w:id="108401754">
      <w:bodyDiv w:val="1"/>
      <w:marLeft w:val="0"/>
      <w:marRight w:val="0"/>
      <w:marTop w:val="0"/>
      <w:marBottom w:val="0"/>
      <w:divBdr>
        <w:top w:val="none" w:sz="0" w:space="0" w:color="auto"/>
        <w:left w:val="none" w:sz="0" w:space="0" w:color="auto"/>
        <w:bottom w:val="none" w:sz="0" w:space="0" w:color="auto"/>
        <w:right w:val="none" w:sz="0" w:space="0" w:color="auto"/>
      </w:divBdr>
    </w:div>
    <w:div w:id="112481165">
      <w:bodyDiv w:val="1"/>
      <w:marLeft w:val="0"/>
      <w:marRight w:val="0"/>
      <w:marTop w:val="0"/>
      <w:marBottom w:val="0"/>
      <w:divBdr>
        <w:top w:val="none" w:sz="0" w:space="0" w:color="auto"/>
        <w:left w:val="none" w:sz="0" w:space="0" w:color="auto"/>
        <w:bottom w:val="none" w:sz="0" w:space="0" w:color="auto"/>
        <w:right w:val="none" w:sz="0" w:space="0" w:color="auto"/>
      </w:divBdr>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85873752">
      <w:bodyDiv w:val="1"/>
      <w:marLeft w:val="0"/>
      <w:marRight w:val="0"/>
      <w:marTop w:val="0"/>
      <w:marBottom w:val="0"/>
      <w:divBdr>
        <w:top w:val="none" w:sz="0" w:space="0" w:color="auto"/>
        <w:left w:val="none" w:sz="0" w:space="0" w:color="auto"/>
        <w:bottom w:val="none" w:sz="0" w:space="0" w:color="auto"/>
        <w:right w:val="none" w:sz="0" w:space="0" w:color="auto"/>
      </w:divBdr>
    </w:div>
    <w:div w:id="195972866">
      <w:bodyDiv w:val="1"/>
      <w:marLeft w:val="0"/>
      <w:marRight w:val="0"/>
      <w:marTop w:val="0"/>
      <w:marBottom w:val="0"/>
      <w:divBdr>
        <w:top w:val="none" w:sz="0" w:space="0" w:color="auto"/>
        <w:left w:val="none" w:sz="0" w:space="0" w:color="auto"/>
        <w:bottom w:val="none" w:sz="0" w:space="0" w:color="auto"/>
        <w:right w:val="none" w:sz="0" w:space="0" w:color="auto"/>
      </w:divBdr>
    </w:div>
    <w:div w:id="243612269">
      <w:bodyDiv w:val="1"/>
      <w:marLeft w:val="0"/>
      <w:marRight w:val="0"/>
      <w:marTop w:val="0"/>
      <w:marBottom w:val="0"/>
      <w:divBdr>
        <w:top w:val="none" w:sz="0" w:space="0" w:color="auto"/>
        <w:left w:val="none" w:sz="0" w:space="0" w:color="auto"/>
        <w:bottom w:val="none" w:sz="0" w:space="0" w:color="auto"/>
        <w:right w:val="none" w:sz="0" w:space="0" w:color="auto"/>
      </w:divBdr>
    </w:div>
    <w:div w:id="254411660">
      <w:bodyDiv w:val="1"/>
      <w:marLeft w:val="0"/>
      <w:marRight w:val="0"/>
      <w:marTop w:val="0"/>
      <w:marBottom w:val="0"/>
      <w:divBdr>
        <w:top w:val="none" w:sz="0" w:space="0" w:color="auto"/>
        <w:left w:val="none" w:sz="0" w:space="0" w:color="auto"/>
        <w:bottom w:val="none" w:sz="0" w:space="0" w:color="auto"/>
        <w:right w:val="none" w:sz="0" w:space="0" w:color="auto"/>
      </w:divBdr>
    </w:div>
    <w:div w:id="265230795">
      <w:bodyDiv w:val="1"/>
      <w:marLeft w:val="0"/>
      <w:marRight w:val="0"/>
      <w:marTop w:val="0"/>
      <w:marBottom w:val="0"/>
      <w:divBdr>
        <w:top w:val="none" w:sz="0" w:space="0" w:color="auto"/>
        <w:left w:val="none" w:sz="0" w:space="0" w:color="auto"/>
        <w:bottom w:val="none" w:sz="0" w:space="0" w:color="auto"/>
        <w:right w:val="none" w:sz="0" w:space="0" w:color="auto"/>
      </w:divBdr>
    </w:div>
    <w:div w:id="293753268">
      <w:bodyDiv w:val="1"/>
      <w:marLeft w:val="0"/>
      <w:marRight w:val="0"/>
      <w:marTop w:val="0"/>
      <w:marBottom w:val="0"/>
      <w:divBdr>
        <w:top w:val="none" w:sz="0" w:space="0" w:color="auto"/>
        <w:left w:val="none" w:sz="0" w:space="0" w:color="auto"/>
        <w:bottom w:val="none" w:sz="0" w:space="0" w:color="auto"/>
        <w:right w:val="none" w:sz="0" w:space="0" w:color="auto"/>
      </w:divBdr>
    </w:div>
    <w:div w:id="321087834">
      <w:bodyDiv w:val="1"/>
      <w:marLeft w:val="0"/>
      <w:marRight w:val="0"/>
      <w:marTop w:val="0"/>
      <w:marBottom w:val="0"/>
      <w:divBdr>
        <w:top w:val="none" w:sz="0" w:space="0" w:color="auto"/>
        <w:left w:val="none" w:sz="0" w:space="0" w:color="auto"/>
        <w:bottom w:val="none" w:sz="0" w:space="0" w:color="auto"/>
        <w:right w:val="none" w:sz="0" w:space="0" w:color="auto"/>
      </w:divBdr>
    </w:div>
    <w:div w:id="333456823">
      <w:bodyDiv w:val="1"/>
      <w:marLeft w:val="0"/>
      <w:marRight w:val="0"/>
      <w:marTop w:val="0"/>
      <w:marBottom w:val="0"/>
      <w:divBdr>
        <w:top w:val="none" w:sz="0" w:space="0" w:color="auto"/>
        <w:left w:val="none" w:sz="0" w:space="0" w:color="auto"/>
        <w:bottom w:val="none" w:sz="0" w:space="0" w:color="auto"/>
        <w:right w:val="none" w:sz="0" w:space="0" w:color="auto"/>
      </w:divBdr>
    </w:div>
    <w:div w:id="395668477">
      <w:bodyDiv w:val="1"/>
      <w:marLeft w:val="0"/>
      <w:marRight w:val="0"/>
      <w:marTop w:val="0"/>
      <w:marBottom w:val="0"/>
      <w:divBdr>
        <w:top w:val="none" w:sz="0" w:space="0" w:color="auto"/>
        <w:left w:val="none" w:sz="0" w:space="0" w:color="auto"/>
        <w:bottom w:val="none" w:sz="0" w:space="0" w:color="auto"/>
        <w:right w:val="none" w:sz="0" w:space="0" w:color="auto"/>
      </w:divBdr>
    </w:div>
    <w:div w:id="453640863">
      <w:bodyDiv w:val="1"/>
      <w:marLeft w:val="0"/>
      <w:marRight w:val="0"/>
      <w:marTop w:val="0"/>
      <w:marBottom w:val="0"/>
      <w:divBdr>
        <w:top w:val="none" w:sz="0" w:space="0" w:color="auto"/>
        <w:left w:val="none" w:sz="0" w:space="0" w:color="auto"/>
        <w:bottom w:val="none" w:sz="0" w:space="0" w:color="auto"/>
        <w:right w:val="none" w:sz="0" w:space="0" w:color="auto"/>
      </w:divBdr>
    </w:div>
    <w:div w:id="532425157">
      <w:bodyDiv w:val="1"/>
      <w:marLeft w:val="0"/>
      <w:marRight w:val="0"/>
      <w:marTop w:val="0"/>
      <w:marBottom w:val="0"/>
      <w:divBdr>
        <w:top w:val="none" w:sz="0" w:space="0" w:color="auto"/>
        <w:left w:val="none" w:sz="0" w:space="0" w:color="auto"/>
        <w:bottom w:val="none" w:sz="0" w:space="0" w:color="auto"/>
        <w:right w:val="none" w:sz="0" w:space="0" w:color="auto"/>
      </w:divBdr>
      <w:divsChild>
        <w:div w:id="1102145491">
          <w:marLeft w:val="0"/>
          <w:marRight w:val="0"/>
          <w:marTop w:val="0"/>
          <w:marBottom w:val="0"/>
          <w:divBdr>
            <w:top w:val="none" w:sz="0" w:space="0" w:color="auto"/>
            <w:left w:val="none" w:sz="0" w:space="0" w:color="auto"/>
            <w:bottom w:val="none" w:sz="0" w:space="0" w:color="auto"/>
            <w:right w:val="none" w:sz="0" w:space="0" w:color="auto"/>
          </w:divBdr>
          <w:divsChild>
            <w:div w:id="1702708047">
              <w:marLeft w:val="0"/>
              <w:marRight w:val="0"/>
              <w:marTop w:val="0"/>
              <w:marBottom w:val="0"/>
              <w:divBdr>
                <w:top w:val="none" w:sz="0" w:space="0" w:color="auto"/>
                <w:left w:val="none" w:sz="0" w:space="0" w:color="auto"/>
                <w:bottom w:val="none" w:sz="0" w:space="0" w:color="auto"/>
                <w:right w:val="none" w:sz="0" w:space="0" w:color="auto"/>
              </w:divBdr>
              <w:divsChild>
                <w:div w:id="214473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03011">
      <w:bodyDiv w:val="1"/>
      <w:marLeft w:val="0"/>
      <w:marRight w:val="0"/>
      <w:marTop w:val="0"/>
      <w:marBottom w:val="0"/>
      <w:divBdr>
        <w:top w:val="none" w:sz="0" w:space="0" w:color="auto"/>
        <w:left w:val="none" w:sz="0" w:space="0" w:color="auto"/>
        <w:bottom w:val="none" w:sz="0" w:space="0" w:color="auto"/>
        <w:right w:val="none" w:sz="0" w:space="0" w:color="auto"/>
      </w:divBdr>
    </w:div>
    <w:div w:id="600643377">
      <w:bodyDiv w:val="1"/>
      <w:marLeft w:val="0"/>
      <w:marRight w:val="0"/>
      <w:marTop w:val="0"/>
      <w:marBottom w:val="0"/>
      <w:divBdr>
        <w:top w:val="none" w:sz="0" w:space="0" w:color="auto"/>
        <w:left w:val="none" w:sz="0" w:space="0" w:color="auto"/>
        <w:bottom w:val="none" w:sz="0" w:space="0" w:color="auto"/>
        <w:right w:val="none" w:sz="0" w:space="0" w:color="auto"/>
      </w:divBdr>
    </w:div>
    <w:div w:id="631204767">
      <w:bodyDiv w:val="1"/>
      <w:marLeft w:val="0"/>
      <w:marRight w:val="0"/>
      <w:marTop w:val="0"/>
      <w:marBottom w:val="0"/>
      <w:divBdr>
        <w:top w:val="none" w:sz="0" w:space="0" w:color="auto"/>
        <w:left w:val="none" w:sz="0" w:space="0" w:color="auto"/>
        <w:bottom w:val="none" w:sz="0" w:space="0" w:color="auto"/>
        <w:right w:val="none" w:sz="0" w:space="0" w:color="auto"/>
      </w:divBdr>
    </w:div>
    <w:div w:id="658465873">
      <w:bodyDiv w:val="1"/>
      <w:marLeft w:val="0"/>
      <w:marRight w:val="0"/>
      <w:marTop w:val="0"/>
      <w:marBottom w:val="0"/>
      <w:divBdr>
        <w:top w:val="none" w:sz="0" w:space="0" w:color="auto"/>
        <w:left w:val="none" w:sz="0" w:space="0" w:color="auto"/>
        <w:bottom w:val="none" w:sz="0" w:space="0" w:color="auto"/>
        <w:right w:val="none" w:sz="0" w:space="0" w:color="auto"/>
      </w:divBdr>
    </w:div>
    <w:div w:id="680476328">
      <w:bodyDiv w:val="1"/>
      <w:marLeft w:val="0"/>
      <w:marRight w:val="0"/>
      <w:marTop w:val="0"/>
      <w:marBottom w:val="0"/>
      <w:divBdr>
        <w:top w:val="none" w:sz="0" w:space="0" w:color="auto"/>
        <w:left w:val="none" w:sz="0" w:space="0" w:color="auto"/>
        <w:bottom w:val="none" w:sz="0" w:space="0" w:color="auto"/>
        <w:right w:val="none" w:sz="0" w:space="0" w:color="auto"/>
      </w:divBdr>
    </w:div>
    <w:div w:id="681276195">
      <w:bodyDiv w:val="1"/>
      <w:marLeft w:val="0"/>
      <w:marRight w:val="0"/>
      <w:marTop w:val="0"/>
      <w:marBottom w:val="0"/>
      <w:divBdr>
        <w:top w:val="none" w:sz="0" w:space="0" w:color="auto"/>
        <w:left w:val="none" w:sz="0" w:space="0" w:color="auto"/>
        <w:bottom w:val="none" w:sz="0" w:space="0" w:color="auto"/>
        <w:right w:val="none" w:sz="0" w:space="0" w:color="auto"/>
      </w:divBdr>
    </w:div>
    <w:div w:id="696807392">
      <w:bodyDiv w:val="1"/>
      <w:marLeft w:val="0"/>
      <w:marRight w:val="0"/>
      <w:marTop w:val="0"/>
      <w:marBottom w:val="0"/>
      <w:divBdr>
        <w:top w:val="none" w:sz="0" w:space="0" w:color="auto"/>
        <w:left w:val="none" w:sz="0" w:space="0" w:color="auto"/>
        <w:bottom w:val="none" w:sz="0" w:space="0" w:color="auto"/>
        <w:right w:val="none" w:sz="0" w:space="0" w:color="auto"/>
      </w:divBdr>
    </w:div>
    <w:div w:id="710418961">
      <w:bodyDiv w:val="1"/>
      <w:marLeft w:val="0"/>
      <w:marRight w:val="0"/>
      <w:marTop w:val="0"/>
      <w:marBottom w:val="0"/>
      <w:divBdr>
        <w:top w:val="none" w:sz="0" w:space="0" w:color="auto"/>
        <w:left w:val="none" w:sz="0" w:space="0" w:color="auto"/>
        <w:bottom w:val="none" w:sz="0" w:space="0" w:color="auto"/>
        <w:right w:val="none" w:sz="0" w:space="0" w:color="auto"/>
      </w:divBdr>
    </w:div>
    <w:div w:id="754938356">
      <w:bodyDiv w:val="1"/>
      <w:marLeft w:val="0"/>
      <w:marRight w:val="0"/>
      <w:marTop w:val="0"/>
      <w:marBottom w:val="0"/>
      <w:divBdr>
        <w:top w:val="none" w:sz="0" w:space="0" w:color="auto"/>
        <w:left w:val="none" w:sz="0" w:space="0" w:color="auto"/>
        <w:bottom w:val="none" w:sz="0" w:space="0" w:color="auto"/>
        <w:right w:val="none" w:sz="0" w:space="0" w:color="auto"/>
      </w:divBdr>
    </w:div>
    <w:div w:id="760761484">
      <w:bodyDiv w:val="1"/>
      <w:marLeft w:val="0"/>
      <w:marRight w:val="0"/>
      <w:marTop w:val="0"/>
      <w:marBottom w:val="0"/>
      <w:divBdr>
        <w:top w:val="none" w:sz="0" w:space="0" w:color="auto"/>
        <w:left w:val="none" w:sz="0" w:space="0" w:color="auto"/>
        <w:bottom w:val="none" w:sz="0" w:space="0" w:color="auto"/>
        <w:right w:val="none" w:sz="0" w:space="0" w:color="auto"/>
      </w:divBdr>
    </w:div>
    <w:div w:id="784496519">
      <w:bodyDiv w:val="1"/>
      <w:marLeft w:val="0"/>
      <w:marRight w:val="0"/>
      <w:marTop w:val="0"/>
      <w:marBottom w:val="0"/>
      <w:divBdr>
        <w:top w:val="none" w:sz="0" w:space="0" w:color="auto"/>
        <w:left w:val="none" w:sz="0" w:space="0" w:color="auto"/>
        <w:bottom w:val="none" w:sz="0" w:space="0" w:color="auto"/>
        <w:right w:val="none" w:sz="0" w:space="0" w:color="auto"/>
      </w:divBdr>
    </w:div>
    <w:div w:id="821852693">
      <w:bodyDiv w:val="1"/>
      <w:marLeft w:val="0"/>
      <w:marRight w:val="0"/>
      <w:marTop w:val="0"/>
      <w:marBottom w:val="0"/>
      <w:divBdr>
        <w:top w:val="none" w:sz="0" w:space="0" w:color="auto"/>
        <w:left w:val="none" w:sz="0" w:space="0" w:color="auto"/>
        <w:bottom w:val="none" w:sz="0" w:space="0" w:color="auto"/>
        <w:right w:val="none" w:sz="0" w:space="0" w:color="auto"/>
      </w:divBdr>
    </w:div>
    <w:div w:id="825439649">
      <w:bodyDiv w:val="1"/>
      <w:marLeft w:val="0"/>
      <w:marRight w:val="0"/>
      <w:marTop w:val="0"/>
      <w:marBottom w:val="0"/>
      <w:divBdr>
        <w:top w:val="none" w:sz="0" w:space="0" w:color="auto"/>
        <w:left w:val="none" w:sz="0" w:space="0" w:color="auto"/>
        <w:bottom w:val="none" w:sz="0" w:space="0" w:color="auto"/>
        <w:right w:val="none" w:sz="0" w:space="0" w:color="auto"/>
      </w:divBdr>
    </w:div>
    <w:div w:id="825780453">
      <w:bodyDiv w:val="1"/>
      <w:marLeft w:val="0"/>
      <w:marRight w:val="0"/>
      <w:marTop w:val="0"/>
      <w:marBottom w:val="0"/>
      <w:divBdr>
        <w:top w:val="none" w:sz="0" w:space="0" w:color="auto"/>
        <w:left w:val="none" w:sz="0" w:space="0" w:color="auto"/>
        <w:bottom w:val="none" w:sz="0" w:space="0" w:color="auto"/>
        <w:right w:val="none" w:sz="0" w:space="0" w:color="auto"/>
      </w:divBdr>
    </w:div>
    <w:div w:id="826017171">
      <w:bodyDiv w:val="1"/>
      <w:marLeft w:val="0"/>
      <w:marRight w:val="0"/>
      <w:marTop w:val="0"/>
      <w:marBottom w:val="0"/>
      <w:divBdr>
        <w:top w:val="none" w:sz="0" w:space="0" w:color="auto"/>
        <w:left w:val="none" w:sz="0" w:space="0" w:color="auto"/>
        <w:bottom w:val="none" w:sz="0" w:space="0" w:color="auto"/>
        <w:right w:val="none" w:sz="0" w:space="0" w:color="auto"/>
      </w:divBdr>
    </w:div>
    <w:div w:id="827788868">
      <w:bodyDiv w:val="1"/>
      <w:marLeft w:val="0"/>
      <w:marRight w:val="0"/>
      <w:marTop w:val="0"/>
      <w:marBottom w:val="0"/>
      <w:divBdr>
        <w:top w:val="none" w:sz="0" w:space="0" w:color="auto"/>
        <w:left w:val="none" w:sz="0" w:space="0" w:color="auto"/>
        <w:bottom w:val="none" w:sz="0" w:space="0" w:color="auto"/>
        <w:right w:val="none" w:sz="0" w:space="0" w:color="auto"/>
      </w:divBdr>
    </w:div>
    <w:div w:id="837844782">
      <w:bodyDiv w:val="1"/>
      <w:marLeft w:val="0"/>
      <w:marRight w:val="0"/>
      <w:marTop w:val="0"/>
      <w:marBottom w:val="0"/>
      <w:divBdr>
        <w:top w:val="none" w:sz="0" w:space="0" w:color="auto"/>
        <w:left w:val="none" w:sz="0" w:space="0" w:color="auto"/>
        <w:bottom w:val="none" w:sz="0" w:space="0" w:color="auto"/>
        <w:right w:val="none" w:sz="0" w:space="0" w:color="auto"/>
      </w:divBdr>
    </w:div>
    <w:div w:id="841623000">
      <w:bodyDiv w:val="1"/>
      <w:marLeft w:val="0"/>
      <w:marRight w:val="0"/>
      <w:marTop w:val="0"/>
      <w:marBottom w:val="0"/>
      <w:divBdr>
        <w:top w:val="none" w:sz="0" w:space="0" w:color="auto"/>
        <w:left w:val="none" w:sz="0" w:space="0" w:color="auto"/>
        <w:bottom w:val="none" w:sz="0" w:space="0" w:color="auto"/>
        <w:right w:val="none" w:sz="0" w:space="0" w:color="auto"/>
      </w:divBdr>
    </w:div>
    <w:div w:id="849491487">
      <w:bodyDiv w:val="1"/>
      <w:marLeft w:val="0"/>
      <w:marRight w:val="0"/>
      <w:marTop w:val="0"/>
      <w:marBottom w:val="0"/>
      <w:divBdr>
        <w:top w:val="none" w:sz="0" w:space="0" w:color="auto"/>
        <w:left w:val="none" w:sz="0" w:space="0" w:color="auto"/>
        <w:bottom w:val="none" w:sz="0" w:space="0" w:color="auto"/>
        <w:right w:val="none" w:sz="0" w:space="0" w:color="auto"/>
      </w:divBdr>
    </w:div>
    <w:div w:id="854466731">
      <w:bodyDiv w:val="1"/>
      <w:marLeft w:val="0"/>
      <w:marRight w:val="0"/>
      <w:marTop w:val="0"/>
      <w:marBottom w:val="0"/>
      <w:divBdr>
        <w:top w:val="none" w:sz="0" w:space="0" w:color="auto"/>
        <w:left w:val="none" w:sz="0" w:space="0" w:color="auto"/>
        <w:bottom w:val="none" w:sz="0" w:space="0" w:color="auto"/>
        <w:right w:val="none" w:sz="0" w:space="0" w:color="auto"/>
      </w:divBdr>
    </w:div>
    <w:div w:id="857935632">
      <w:bodyDiv w:val="1"/>
      <w:marLeft w:val="0"/>
      <w:marRight w:val="0"/>
      <w:marTop w:val="0"/>
      <w:marBottom w:val="0"/>
      <w:divBdr>
        <w:top w:val="none" w:sz="0" w:space="0" w:color="auto"/>
        <w:left w:val="none" w:sz="0" w:space="0" w:color="auto"/>
        <w:bottom w:val="none" w:sz="0" w:space="0" w:color="auto"/>
        <w:right w:val="none" w:sz="0" w:space="0" w:color="auto"/>
      </w:divBdr>
    </w:div>
    <w:div w:id="919287340">
      <w:bodyDiv w:val="1"/>
      <w:marLeft w:val="0"/>
      <w:marRight w:val="0"/>
      <w:marTop w:val="0"/>
      <w:marBottom w:val="0"/>
      <w:divBdr>
        <w:top w:val="none" w:sz="0" w:space="0" w:color="auto"/>
        <w:left w:val="none" w:sz="0" w:space="0" w:color="auto"/>
        <w:bottom w:val="none" w:sz="0" w:space="0" w:color="auto"/>
        <w:right w:val="none" w:sz="0" w:space="0" w:color="auto"/>
      </w:divBdr>
    </w:div>
    <w:div w:id="927160116">
      <w:bodyDiv w:val="1"/>
      <w:marLeft w:val="0"/>
      <w:marRight w:val="0"/>
      <w:marTop w:val="0"/>
      <w:marBottom w:val="0"/>
      <w:divBdr>
        <w:top w:val="none" w:sz="0" w:space="0" w:color="auto"/>
        <w:left w:val="none" w:sz="0" w:space="0" w:color="auto"/>
        <w:bottom w:val="none" w:sz="0" w:space="0" w:color="auto"/>
        <w:right w:val="none" w:sz="0" w:space="0" w:color="auto"/>
      </w:divBdr>
    </w:div>
    <w:div w:id="964387225">
      <w:bodyDiv w:val="1"/>
      <w:marLeft w:val="0"/>
      <w:marRight w:val="0"/>
      <w:marTop w:val="0"/>
      <w:marBottom w:val="0"/>
      <w:divBdr>
        <w:top w:val="none" w:sz="0" w:space="0" w:color="auto"/>
        <w:left w:val="none" w:sz="0" w:space="0" w:color="auto"/>
        <w:bottom w:val="none" w:sz="0" w:space="0" w:color="auto"/>
        <w:right w:val="none" w:sz="0" w:space="0" w:color="auto"/>
      </w:divBdr>
    </w:div>
    <w:div w:id="981084971">
      <w:bodyDiv w:val="1"/>
      <w:marLeft w:val="0"/>
      <w:marRight w:val="0"/>
      <w:marTop w:val="0"/>
      <w:marBottom w:val="0"/>
      <w:divBdr>
        <w:top w:val="none" w:sz="0" w:space="0" w:color="auto"/>
        <w:left w:val="none" w:sz="0" w:space="0" w:color="auto"/>
        <w:bottom w:val="none" w:sz="0" w:space="0" w:color="auto"/>
        <w:right w:val="none" w:sz="0" w:space="0" w:color="auto"/>
      </w:divBdr>
    </w:div>
    <w:div w:id="996231817">
      <w:bodyDiv w:val="1"/>
      <w:marLeft w:val="0"/>
      <w:marRight w:val="0"/>
      <w:marTop w:val="0"/>
      <w:marBottom w:val="0"/>
      <w:divBdr>
        <w:top w:val="none" w:sz="0" w:space="0" w:color="auto"/>
        <w:left w:val="none" w:sz="0" w:space="0" w:color="auto"/>
        <w:bottom w:val="none" w:sz="0" w:space="0" w:color="auto"/>
        <w:right w:val="none" w:sz="0" w:space="0" w:color="auto"/>
      </w:divBdr>
    </w:div>
    <w:div w:id="1021855944">
      <w:bodyDiv w:val="1"/>
      <w:marLeft w:val="0"/>
      <w:marRight w:val="0"/>
      <w:marTop w:val="0"/>
      <w:marBottom w:val="0"/>
      <w:divBdr>
        <w:top w:val="none" w:sz="0" w:space="0" w:color="auto"/>
        <w:left w:val="none" w:sz="0" w:space="0" w:color="auto"/>
        <w:bottom w:val="none" w:sz="0" w:space="0" w:color="auto"/>
        <w:right w:val="none" w:sz="0" w:space="0" w:color="auto"/>
      </w:divBdr>
    </w:div>
    <w:div w:id="1031999375">
      <w:bodyDiv w:val="1"/>
      <w:marLeft w:val="0"/>
      <w:marRight w:val="0"/>
      <w:marTop w:val="0"/>
      <w:marBottom w:val="0"/>
      <w:divBdr>
        <w:top w:val="none" w:sz="0" w:space="0" w:color="auto"/>
        <w:left w:val="none" w:sz="0" w:space="0" w:color="auto"/>
        <w:bottom w:val="none" w:sz="0" w:space="0" w:color="auto"/>
        <w:right w:val="none" w:sz="0" w:space="0" w:color="auto"/>
      </w:divBdr>
    </w:div>
    <w:div w:id="1044526793">
      <w:bodyDiv w:val="1"/>
      <w:marLeft w:val="0"/>
      <w:marRight w:val="0"/>
      <w:marTop w:val="0"/>
      <w:marBottom w:val="0"/>
      <w:divBdr>
        <w:top w:val="none" w:sz="0" w:space="0" w:color="auto"/>
        <w:left w:val="none" w:sz="0" w:space="0" w:color="auto"/>
        <w:bottom w:val="none" w:sz="0" w:space="0" w:color="auto"/>
        <w:right w:val="none" w:sz="0" w:space="0" w:color="auto"/>
      </w:divBdr>
    </w:div>
    <w:div w:id="1051657866">
      <w:bodyDiv w:val="1"/>
      <w:marLeft w:val="0"/>
      <w:marRight w:val="0"/>
      <w:marTop w:val="0"/>
      <w:marBottom w:val="0"/>
      <w:divBdr>
        <w:top w:val="none" w:sz="0" w:space="0" w:color="auto"/>
        <w:left w:val="none" w:sz="0" w:space="0" w:color="auto"/>
        <w:bottom w:val="none" w:sz="0" w:space="0" w:color="auto"/>
        <w:right w:val="none" w:sz="0" w:space="0" w:color="auto"/>
      </w:divBdr>
    </w:div>
    <w:div w:id="1058089067">
      <w:bodyDiv w:val="1"/>
      <w:marLeft w:val="0"/>
      <w:marRight w:val="0"/>
      <w:marTop w:val="0"/>
      <w:marBottom w:val="0"/>
      <w:divBdr>
        <w:top w:val="none" w:sz="0" w:space="0" w:color="auto"/>
        <w:left w:val="none" w:sz="0" w:space="0" w:color="auto"/>
        <w:bottom w:val="none" w:sz="0" w:space="0" w:color="auto"/>
        <w:right w:val="none" w:sz="0" w:space="0" w:color="auto"/>
      </w:divBdr>
    </w:div>
    <w:div w:id="1145046623">
      <w:bodyDiv w:val="1"/>
      <w:marLeft w:val="0"/>
      <w:marRight w:val="0"/>
      <w:marTop w:val="0"/>
      <w:marBottom w:val="0"/>
      <w:divBdr>
        <w:top w:val="none" w:sz="0" w:space="0" w:color="auto"/>
        <w:left w:val="none" w:sz="0" w:space="0" w:color="auto"/>
        <w:bottom w:val="none" w:sz="0" w:space="0" w:color="auto"/>
        <w:right w:val="none" w:sz="0" w:space="0" w:color="auto"/>
      </w:divBdr>
    </w:div>
    <w:div w:id="1158156026">
      <w:bodyDiv w:val="1"/>
      <w:marLeft w:val="0"/>
      <w:marRight w:val="0"/>
      <w:marTop w:val="0"/>
      <w:marBottom w:val="0"/>
      <w:divBdr>
        <w:top w:val="none" w:sz="0" w:space="0" w:color="auto"/>
        <w:left w:val="none" w:sz="0" w:space="0" w:color="auto"/>
        <w:bottom w:val="none" w:sz="0" w:space="0" w:color="auto"/>
        <w:right w:val="none" w:sz="0" w:space="0" w:color="auto"/>
      </w:divBdr>
    </w:div>
    <w:div w:id="1228539540">
      <w:bodyDiv w:val="1"/>
      <w:marLeft w:val="0"/>
      <w:marRight w:val="0"/>
      <w:marTop w:val="0"/>
      <w:marBottom w:val="0"/>
      <w:divBdr>
        <w:top w:val="none" w:sz="0" w:space="0" w:color="auto"/>
        <w:left w:val="none" w:sz="0" w:space="0" w:color="auto"/>
        <w:bottom w:val="none" w:sz="0" w:space="0" w:color="auto"/>
        <w:right w:val="none" w:sz="0" w:space="0" w:color="auto"/>
      </w:divBdr>
    </w:div>
    <w:div w:id="1245843093">
      <w:bodyDiv w:val="1"/>
      <w:marLeft w:val="0"/>
      <w:marRight w:val="0"/>
      <w:marTop w:val="0"/>
      <w:marBottom w:val="0"/>
      <w:divBdr>
        <w:top w:val="none" w:sz="0" w:space="0" w:color="auto"/>
        <w:left w:val="none" w:sz="0" w:space="0" w:color="auto"/>
        <w:bottom w:val="none" w:sz="0" w:space="0" w:color="auto"/>
        <w:right w:val="none" w:sz="0" w:space="0" w:color="auto"/>
      </w:divBdr>
    </w:div>
    <w:div w:id="1247227743">
      <w:bodyDiv w:val="1"/>
      <w:marLeft w:val="0"/>
      <w:marRight w:val="0"/>
      <w:marTop w:val="0"/>
      <w:marBottom w:val="0"/>
      <w:divBdr>
        <w:top w:val="none" w:sz="0" w:space="0" w:color="auto"/>
        <w:left w:val="none" w:sz="0" w:space="0" w:color="auto"/>
        <w:bottom w:val="none" w:sz="0" w:space="0" w:color="auto"/>
        <w:right w:val="none" w:sz="0" w:space="0" w:color="auto"/>
      </w:divBdr>
    </w:div>
    <w:div w:id="1255281937">
      <w:bodyDiv w:val="1"/>
      <w:marLeft w:val="0"/>
      <w:marRight w:val="0"/>
      <w:marTop w:val="0"/>
      <w:marBottom w:val="0"/>
      <w:divBdr>
        <w:top w:val="none" w:sz="0" w:space="0" w:color="auto"/>
        <w:left w:val="none" w:sz="0" w:space="0" w:color="auto"/>
        <w:bottom w:val="none" w:sz="0" w:space="0" w:color="auto"/>
        <w:right w:val="none" w:sz="0" w:space="0" w:color="auto"/>
      </w:divBdr>
    </w:div>
    <w:div w:id="1264802219">
      <w:bodyDiv w:val="1"/>
      <w:marLeft w:val="0"/>
      <w:marRight w:val="0"/>
      <w:marTop w:val="0"/>
      <w:marBottom w:val="0"/>
      <w:divBdr>
        <w:top w:val="none" w:sz="0" w:space="0" w:color="auto"/>
        <w:left w:val="none" w:sz="0" w:space="0" w:color="auto"/>
        <w:bottom w:val="none" w:sz="0" w:space="0" w:color="auto"/>
        <w:right w:val="none" w:sz="0" w:space="0" w:color="auto"/>
      </w:divBdr>
    </w:div>
    <w:div w:id="1307665207">
      <w:bodyDiv w:val="1"/>
      <w:marLeft w:val="0"/>
      <w:marRight w:val="0"/>
      <w:marTop w:val="0"/>
      <w:marBottom w:val="0"/>
      <w:divBdr>
        <w:top w:val="none" w:sz="0" w:space="0" w:color="auto"/>
        <w:left w:val="none" w:sz="0" w:space="0" w:color="auto"/>
        <w:bottom w:val="none" w:sz="0" w:space="0" w:color="auto"/>
        <w:right w:val="none" w:sz="0" w:space="0" w:color="auto"/>
      </w:divBdr>
    </w:div>
    <w:div w:id="1318529562">
      <w:bodyDiv w:val="1"/>
      <w:marLeft w:val="0"/>
      <w:marRight w:val="0"/>
      <w:marTop w:val="0"/>
      <w:marBottom w:val="0"/>
      <w:divBdr>
        <w:top w:val="none" w:sz="0" w:space="0" w:color="auto"/>
        <w:left w:val="none" w:sz="0" w:space="0" w:color="auto"/>
        <w:bottom w:val="none" w:sz="0" w:space="0" w:color="auto"/>
        <w:right w:val="none" w:sz="0" w:space="0" w:color="auto"/>
      </w:divBdr>
    </w:div>
    <w:div w:id="1327441984">
      <w:bodyDiv w:val="1"/>
      <w:marLeft w:val="0"/>
      <w:marRight w:val="0"/>
      <w:marTop w:val="0"/>
      <w:marBottom w:val="0"/>
      <w:divBdr>
        <w:top w:val="none" w:sz="0" w:space="0" w:color="auto"/>
        <w:left w:val="none" w:sz="0" w:space="0" w:color="auto"/>
        <w:bottom w:val="none" w:sz="0" w:space="0" w:color="auto"/>
        <w:right w:val="none" w:sz="0" w:space="0" w:color="auto"/>
      </w:divBdr>
    </w:div>
    <w:div w:id="1444375073">
      <w:bodyDiv w:val="1"/>
      <w:marLeft w:val="0"/>
      <w:marRight w:val="0"/>
      <w:marTop w:val="0"/>
      <w:marBottom w:val="0"/>
      <w:divBdr>
        <w:top w:val="none" w:sz="0" w:space="0" w:color="auto"/>
        <w:left w:val="none" w:sz="0" w:space="0" w:color="auto"/>
        <w:bottom w:val="none" w:sz="0" w:space="0" w:color="auto"/>
        <w:right w:val="none" w:sz="0" w:space="0" w:color="auto"/>
      </w:divBdr>
    </w:div>
    <w:div w:id="1452239677">
      <w:bodyDiv w:val="1"/>
      <w:marLeft w:val="0"/>
      <w:marRight w:val="0"/>
      <w:marTop w:val="0"/>
      <w:marBottom w:val="0"/>
      <w:divBdr>
        <w:top w:val="none" w:sz="0" w:space="0" w:color="auto"/>
        <w:left w:val="none" w:sz="0" w:space="0" w:color="auto"/>
        <w:bottom w:val="none" w:sz="0" w:space="0" w:color="auto"/>
        <w:right w:val="none" w:sz="0" w:space="0" w:color="auto"/>
      </w:divBdr>
    </w:div>
    <w:div w:id="1459641791">
      <w:bodyDiv w:val="1"/>
      <w:marLeft w:val="0"/>
      <w:marRight w:val="0"/>
      <w:marTop w:val="0"/>
      <w:marBottom w:val="0"/>
      <w:divBdr>
        <w:top w:val="none" w:sz="0" w:space="0" w:color="auto"/>
        <w:left w:val="none" w:sz="0" w:space="0" w:color="auto"/>
        <w:bottom w:val="none" w:sz="0" w:space="0" w:color="auto"/>
        <w:right w:val="none" w:sz="0" w:space="0" w:color="auto"/>
      </w:divBdr>
    </w:div>
    <w:div w:id="1460999288">
      <w:bodyDiv w:val="1"/>
      <w:marLeft w:val="0"/>
      <w:marRight w:val="0"/>
      <w:marTop w:val="0"/>
      <w:marBottom w:val="0"/>
      <w:divBdr>
        <w:top w:val="none" w:sz="0" w:space="0" w:color="auto"/>
        <w:left w:val="none" w:sz="0" w:space="0" w:color="auto"/>
        <w:bottom w:val="none" w:sz="0" w:space="0" w:color="auto"/>
        <w:right w:val="none" w:sz="0" w:space="0" w:color="auto"/>
      </w:divBdr>
    </w:div>
    <w:div w:id="1488741901">
      <w:bodyDiv w:val="1"/>
      <w:marLeft w:val="0"/>
      <w:marRight w:val="0"/>
      <w:marTop w:val="0"/>
      <w:marBottom w:val="0"/>
      <w:divBdr>
        <w:top w:val="none" w:sz="0" w:space="0" w:color="auto"/>
        <w:left w:val="none" w:sz="0" w:space="0" w:color="auto"/>
        <w:bottom w:val="none" w:sz="0" w:space="0" w:color="auto"/>
        <w:right w:val="none" w:sz="0" w:space="0" w:color="auto"/>
      </w:divBdr>
    </w:div>
    <w:div w:id="1511682366">
      <w:bodyDiv w:val="1"/>
      <w:marLeft w:val="0"/>
      <w:marRight w:val="0"/>
      <w:marTop w:val="0"/>
      <w:marBottom w:val="0"/>
      <w:divBdr>
        <w:top w:val="none" w:sz="0" w:space="0" w:color="auto"/>
        <w:left w:val="none" w:sz="0" w:space="0" w:color="auto"/>
        <w:bottom w:val="none" w:sz="0" w:space="0" w:color="auto"/>
        <w:right w:val="none" w:sz="0" w:space="0" w:color="auto"/>
      </w:divBdr>
    </w:div>
    <w:div w:id="1535193510">
      <w:bodyDiv w:val="1"/>
      <w:marLeft w:val="0"/>
      <w:marRight w:val="0"/>
      <w:marTop w:val="0"/>
      <w:marBottom w:val="0"/>
      <w:divBdr>
        <w:top w:val="none" w:sz="0" w:space="0" w:color="auto"/>
        <w:left w:val="none" w:sz="0" w:space="0" w:color="auto"/>
        <w:bottom w:val="none" w:sz="0" w:space="0" w:color="auto"/>
        <w:right w:val="none" w:sz="0" w:space="0" w:color="auto"/>
      </w:divBdr>
    </w:div>
    <w:div w:id="1542084459">
      <w:bodyDiv w:val="1"/>
      <w:marLeft w:val="0"/>
      <w:marRight w:val="0"/>
      <w:marTop w:val="0"/>
      <w:marBottom w:val="0"/>
      <w:divBdr>
        <w:top w:val="none" w:sz="0" w:space="0" w:color="auto"/>
        <w:left w:val="none" w:sz="0" w:space="0" w:color="auto"/>
        <w:bottom w:val="none" w:sz="0" w:space="0" w:color="auto"/>
        <w:right w:val="none" w:sz="0" w:space="0" w:color="auto"/>
      </w:divBdr>
    </w:div>
    <w:div w:id="1601524891">
      <w:bodyDiv w:val="1"/>
      <w:marLeft w:val="0"/>
      <w:marRight w:val="0"/>
      <w:marTop w:val="0"/>
      <w:marBottom w:val="0"/>
      <w:divBdr>
        <w:top w:val="none" w:sz="0" w:space="0" w:color="auto"/>
        <w:left w:val="none" w:sz="0" w:space="0" w:color="auto"/>
        <w:bottom w:val="none" w:sz="0" w:space="0" w:color="auto"/>
        <w:right w:val="none" w:sz="0" w:space="0" w:color="auto"/>
      </w:divBdr>
    </w:div>
    <w:div w:id="1616786477">
      <w:bodyDiv w:val="1"/>
      <w:marLeft w:val="0"/>
      <w:marRight w:val="0"/>
      <w:marTop w:val="0"/>
      <w:marBottom w:val="0"/>
      <w:divBdr>
        <w:top w:val="none" w:sz="0" w:space="0" w:color="auto"/>
        <w:left w:val="none" w:sz="0" w:space="0" w:color="auto"/>
        <w:bottom w:val="none" w:sz="0" w:space="0" w:color="auto"/>
        <w:right w:val="none" w:sz="0" w:space="0" w:color="auto"/>
      </w:divBdr>
    </w:div>
    <w:div w:id="1625967995">
      <w:bodyDiv w:val="1"/>
      <w:marLeft w:val="0"/>
      <w:marRight w:val="0"/>
      <w:marTop w:val="0"/>
      <w:marBottom w:val="0"/>
      <w:divBdr>
        <w:top w:val="none" w:sz="0" w:space="0" w:color="auto"/>
        <w:left w:val="none" w:sz="0" w:space="0" w:color="auto"/>
        <w:bottom w:val="none" w:sz="0" w:space="0" w:color="auto"/>
        <w:right w:val="none" w:sz="0" w:space="0" w:color="auto"/>
      </w:divBdr>
    </w:div>
    <w:div w:id="1644966543">
      <w:bodyDiv w:val="1"/>
      <w:marLeft w:val="0"/>
      <w:marRight w:val="0"/>
      <w:marTop w:val="0"/>
      <w:marBottom w:val="0"/>
      <w:divBdr>
        <w:top w:val="none" w:sz="0" w:space="0" w:color="auto"/>
        <w:left w:val="none" w:sz="0" w:space="0" w:color="auto"/>
        <w:bottom w:val="none" w:sz="0" w:space="0" w:color="auto"/>
        <w:right w:val="none" w:sz="0" w:space="0" w:color="auto"/>
      </w:divBdr>
    </w:div>
    <w:div w:id="1687906278">
      <w:bodyDiv w:val="1"/>
      <w:marLeft w:val="0"/>
      <w:marRight w:val="0"/>
      <w:marTop w:val="0"/>
      <w:marBottom w:val="0"/>
      <w:divBdr>
        <w:top w:val="none" w:sz="0" w:space="0" w:color="auto"/>
        <w:left w:val="none" w:sz="0" w:space="0" w:color="auto"/>
        <w:bottom w:val="none" w:sz="0" w:space="0" w:color="auto"/>
        <w:right w:val="none" w:sz="0" w:space="0" w:color="auto"/>
      </w:divBdr>
    </w:div>
    <w:div w:id="1792169460">
      <w:bodyDiv w:val="1"/>
      <w:marLeft w:val="0"/>
      <w:marRight w:val="0"/>
      <w:marTop w:val="0"/>
      <w:marBottom w:val="0"/>
      <w:divBdr>
        <w:top w:val="none" w:sz="0" w:space="0" w:color="auto"/>
        <w:left w:val="none" w:sz="0" w:space="0" w:color="auto"/>
        <w:bottom w:val="none" w:sz="0" w:space="0" w:color="auto"/>
        <w:right w:val="none" w:sz="0" w:space="0" w:color="auto"/>
      </w:divBdr>
    </w:div>
    <w:div w:id="1802771742">
      <w:bodyDiv w:val="1"/>
      <w:marLeft w:val="0"/>
      <w:marRight w:val="0"/>
      <w:marTop w:val="0"/>
      <w:marBottom w:val="0"/>
      <w:divBdr>
        <w:top w:val="none" w:sz="0" w:space="0" w:color="auto"/>
        <w:left w:val="none" w:sz="0" w:space="0" w:color="auto"/>
        <w:bottom w:val="none" w:sz="0" w:space="0" w:color="auto"/>
        <w:right w:val="none" w:sz="0" w:space="0" w:color="auto"/>
      </w:divBdr>
    </w:div>
    <w:div w:id="1824346823">
      <w:bodyDiv w:val="1"/>
      <w:marLeft w:val="0"/>
      <w:marRight w:val="0"/>
      <w:marTop w:val="0"/>
      <w:marBottom w:val="0"/>
      <w:divBdr>
        <w:top w:val="none" w:sz="0" w:space="0" w:color="auto"/>
        <w:left w:val="none" w:sz="0" w:space="0" w:color="auto"/>
        <w:bottom w:val="none" w:sz="0" w:space="0" w:color="auto"/>
        <w:right w:val="none" w:sz="0" w:space="0" w:color="auto"/>
      </w:divBdr>
    </w:div>
    <w:div w:id="1830443115">
      <w:bodyDiv w:val="1"/>
      <w:marLeft w:val="0"/>
      <w:marRight w:val="0"/>
      <w:marTop w:val="0"/>
      <w:marBottom w:val="0"/>
      <w:divBdr>
        <w:top w:val="none" w:sz="0" w:space="0" w:color="auto"/>
        <w:left w:val="none" w:sz="0" w:space="0" w:color="auto"/>
        <w:bottom w:val="none" w:sz="0" w:space="0" w:color="auto"/>
        <w:right w:val="none" w:sz="0" w:space="0" w:color="auto"/>
      </w:divBdr>
    </w:div>
    <w:div w:id="1848322664">
      <w:bodyDiv w:val="1"/>
      <w:marLeft w:val="0"/>
      <w:marRight w:val="0"/>
      <w:marTop w:val="0"/>
      <w:marBottom w:val="0"/>
      <w:divBdr>
        <w:top w:val="none" w:sz="0" w:space="0" w:color="auto"/>
        <w:left w:val="none" w:sz="0" w:space="0" w:color="auto"/>
        <w:bottom w:val="none" w:sz="0" w:space="0" w:color="auto"/>
        <w:right w:val="none" w:sz="0" w:space="0" w:color="auto"/>
      </w:divBdr>
    </w:div>
    <w:div w:id="1853839505">
      <w:bodyDiv w:val="1"/>
      <w:marLeft w:val="0"/>
      <w:marRight w:val="0"/>
      <w:marTop w:val="0"/>
      <w:marBottom w:val="0"/>
      <w:divBdr>
        <w:top w:val="none" w:sz="0" w:space="0" w:color="auto"/>
        <w:left w:val="none" w:sz="0" w:space="0" w:color="auto"/>
        <w:bottom w:val="none" w:sz="0" w:space="0" w:color="auto"/>
        <w:right w:val="none" w:sz="0" w:space="0" w:color="auto"/>
      </w:divBdr>
    </w:div>
    <w:div w:id="1875658240">
      <w:bodyDiv w:val="1"/>
      <w:marLeft w:val="0"/>
      <w:marRight w:val="0"/>
      <w:marTop w:val="0"/>
      <w:marBottom w:val="0"/>
      <w:divBdr>
        <w:top w:val="none" w:sz="0" w:space="0" w:color="auto"/>
        <w:left w:val="none" w:sz="0" w:space="0" w:color="auto"/>
        <w:bottom w:val="none" w:sz="0" w:space="0" w:color="auto"/>
        <w:right w:val="none" w:sz="0" w:space="0" w:color="auto"/>
      </w:divBdr>
    </w:div>
    <w:div w:id="1935043451">
      <w:bodyDiv w:val="1"/>
      <w:marLeft w:val="0"/>
      <w:marRight w:val="0"/>
      <w:marTop w:val="0"/>
      <w:marBottom w:val="0"/>
      <w:divBdr>
        <w:top w:val="none" w:sz="0" w:space="0" w:color="auto"/>
        <w:left w:val="none" w:sz="0" w:space="0" w:color="auto"/>
        <w:bottom w:val="none" w:sz="0" w:space="0" w:color="auto"/>
        <w:right w:val="none" w:sz="0" w:space="0" w:color="auto"/>
      </w:divBdr>
    </w:div>
    <w:div w:id="1967465712">
      <w:bodyDiv w:val="1"/>
      <w:marLeft w:val="0"/>
      <w:marRight w:val="0"/>
      <w:marTop w:val="0"/>
      <w:marBottom w:val="0"/>
      <w:divBdr>
        <w:top w:val="none" w:sz="0" w:space="0" w:color="auto"/>
        <w:left w:val="none" w:sz="0" w:space="0" w:color="auto"/>
        <w:bottom w:val="none" w:sz="0" w:space="0" w:color="auto"/>
        <w:right w:val="none" w:sz="0" w:space="0" w:color="auto"/>
      </w:divBdr>
    </w:div>
    <w:div w:id="1970276451">
      <w:bodyDiv w:val="1"/>
      <w:marLeft w:val="0"/>
      <w:marRight w:val="0"/>
      <w:marTop w:val="0"/>
      <w:marBottom w:val="0"/>
      <w:divBdr>
        <w:top w:val="none" w:sz="0" w:space="0" w:color="auto"/>
        <w:left w:val="none" w:sz="0" w:space="0" w:color="auto"/>
        <w:bottom w:val="none" w:sz="0" w:space="0" w:color="auto"/>
        <w:right w:val="none" w:sz="0" w:space="0" w:color="auto"/>
      </w:divBdr>
    </w:div>
    <w:div w:id="2006931219">
      <w:bodyDiv w:val="1"/>
      <w:marLeft w:val="0"/>
      <w:marRight w:val="0"/>
      <w:marTop w:val="0"/>
      <w:marBottom w:val="0"/>
      <w:divBdr>
        <w:top w:val="none" w:sz="0" w:space="0" w:color="auto"/>
        <w:left w:val="none" w:sz="0" w:space="0" w:color="auto"/>
        <w:bottom w:val="none" w:sz="0" w:space="0" w:color="auto"/>
        <w:right w:val="none" w:sz="0" w:space="0" w:color="auto"/>
      </w:divBdr>
    </w:div>
    <w:div w:id="2035954949">
      <w:bodyDiv w:val="1"/>
      <w:marLeft w:val="0"/>
      <w:marRight w:val="0"/>
      <w:marTop w:val="0"/>
      <w:marBottom w:val="0"/>
      <w:divBdr>
        <w:top w:val="none" w:sz="0" w:space="0" w:color="auto"/>
        <w:left w:val="none" w:sz="0" w:space="0" w:color="auto"/>
        <w:bottom w:val="none" w:sz="0" w:space="0" w:color="auto"/>
        <w:right w:val="none" w:sz="0" w:space="0" w:color="auto"/>
      </w:divBdr>
    </w:div>
    <w:div w:id="2050759533">
      <w:bodyDiv w:val="1"/>
      <w:marLeft w:val="0"/>
      <w:marRight w:val="0"/>
      <w:marTop w:val="0"/>
      <w:marBottom w:val="0"/>
      <w:divBdr>
        <w:top w:val="none" w:sz="0" w:space="0" w:color="auto"/>
        <w:left w:val="none" w:sz="0" w:space="0" w:color="auto"/>
        <w:bottom w:val="none" w:sz="0" w:space="0" w:color="auto"/>
        <w:right w:val="none" w:sz="0" w:space="0" w:color="auto"/>
      </w:divBdr>
    </w:div>
    <w:div w:id="2054109671">
      <w:bodyDiv w:val="1"/>
      <w:marLeft w:val="0"/>
      <w:marRight w:val="0"/>
      <w:marTop w:val="0"/>
      <w:marBottom w:val="0"/>
      <w:divBdr>
        <w:top w:val="none" w:sz="0" w:space="0" w:color="auto"/>
        <w:left w:val="none" w:sz="0" w:space="0" w:color="auto"/>
        <w:bottom w:val="none" w:sz="0" w:space="0" w:color="auto"/>
        <w:right w:val="none" w:sz="0" w:space="0" w:color="auto"/>
      </w:divBdr>
    </w:div>
    <w:div w:id="2078935786">
      <w:bodyDiv w:val="1"/>
      <w:marLeft w:val="0"/>
      <w:marRight w:val="0"/>
      <w:marTop w:val="0"/>
      <w:marBottom w:val="0"/>
      <w:divBdr>
        <w:top w:val="none" w:sz="0" w:space="0" w:color="auto"/>
        <w:left w:val="none" w:sz="0" w:space="0" w:color="auto"/>
        <w:bottom w:val="none" w:sz="0" w:space="0" w:color="auto"/>
        <w:right w:val="none" w:sz="0" w:space="0" w:color="auto"/>
      </w:divBdr>
    </w:div>
    <w:div w:id="212311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onajem\Documents\Docs\IEEE%20802.11\11be\Contribs\1793%20Archiv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7528-909D-49D5-BEE6-D8212EF25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11</Pages>
  <Words>2352</Words>
  <Characters>13409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Cisco Systems Incs.</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802.11-22/XXXXr0</dc:title>
  <dc:subject>Submission</dc:subject>
  <dc:creator>Pooya Monajemi (pmonajem)</dc:creator>
  <cp:keywords>Sep 2022</cp:keywords>
  <dc:description>Pooya Monajemi, Cisco Systems Inc.</dc:description>
  <cp:lastModifiedBy>Liwen Chu</cp:lastModifiedBy>
  <cp:revision>14</cp:revision>
  <cp:lastPrinted>1900-01-01T08:00:00Z</cp:lastPrinted>
  <dcterms:created xsi:type="dcterms:W3CDTF">2022-09-06T14:53:00Z</dcterms:created>
  <dcterms:modified xsi:type="dcterms:W3CDTF">2022-12-20T19:03:00Z</dcterms:modified>
</cp:coreProperties>
</file>