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23D84" w14:textId="2C5599EB" w:rsidR="005731EF" w:rsidRPr="005731EF" w:rsidRDefault="001950ED" w:rsidP="005731EF">
      <w:pPr>
        <w:pStyle w:val="Heading3"/>
        <w:spacing w:after="40"/>
        <w:jc w:val="center"/>
        <w:rPr>
          <w:rFonts w:asciiTheme="minorHAnsi" w:hAnsiTheme="minorHAnsi" w:cstheme="minorHAnsi"/>
          <w:b/>
          <w:color w:val="auto"/>
          <w:sz w:val="28"/>
        </w:rPr>
      </w:pPr>
      <w:r>
        <w:rPr>
          <w:rFonts w:asciiTheme="minorHAnsi" w:hAnsiTheme="minorHAnsi" w:cstheme="minorHAnsi"/>
          <w:b/>
          <w:color w:val="auto"/>
          <w:sz w:val="28"/>
        </w:rPr>
        <w:t xml:space="preserve"> </w:t>
      </w:r>
      <w:r w:rsidR="005731EF" w:rsidRPr="005731EF">
        <w:rPr>
          <w:rFonts w:asciiTheme="minorHAnsi" w:hAnsiTheme="minorHAnsi" w:cstheme="minorHAnsi"/>
          <w:b/>
          <w:color w:val="auto"/>
          <w:sz w:val="28"/>
        </w:rPr>
        <w:t>IEEE P802.11</w:t>
      </w:r>
      <w:r w:rsidR="005731EF" w:rsidRPr="005731EF">
        <w:rPr>
          <w:rFonts w:asciiTheme="minorHAnsi" w:hAnsiTheme="minorHAnsi" w:cstheme="minorHAnsi"/>
          <w:b/>
          <w:color w:val="auto"/>
          <w:sz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890"/>
        <w:gridCol w:w="1260"/>
        <w:gridCol w:w="1350"/>
        <w:gridCol w:w="3101"/>
      </w:tblGrid>
      <w:tr w:rsidR="005731EF" w:rsidRPr="000C2285" w14:paraId="28BCD74A" w14:textId="77777777" w:rsidTr="00FB5A3F">
        <w:trPr>
          <w:trHeight w:val="485"/>
          <w:jc w:val="center"/>
        </w:trPr>
        <w:tc>
          <w:tcPr>
            <w:tcW w:w="9576" w:type="dxa"/>
            <w:gridSpan w:val="5"/>
            <w:vAlign w:val="center"/>
          </w:tcPr>
          <w:p w14:paraId="765EAA6C" w14:textId="466953A5" w:rsidR="005731EF" w:rsidRPr="005731EF" w:rsidRDefault="00FA18D2" w:rsidP="00FB5A3F">
            <w:pPr>
              <w:pStyle w:val="T2"/>
              <w:rPr>
                <w:rFonts w:asciiTheme="minorHAnsi" w:hAnsiTheme="minorHAnsi" w:cstheme="minorHAnsi"/>
                <w:sz w:val="22"/>
                <w:szCs w:val="22"/>
              </w:rPr>
            </w:pPr>
            <w:r w:rsidRPr="00FA18D2">
              <w:rPr>
                <w:rFonts w:asciiTheme="minorHAnsi" w:hAnsiTheme="minorHAnsi" w:cstheme="minorHAnsi"/>
                <w:sz w:val="22"/>
                <w:szCs w:val="22"/>
              </w:rPr>
              <w:t xml:space="preserve">LB266 CR for </w:t>
            </w:r>
            <w:r w:rsidR="00C6513F">
              <w:rPr>
                <w:rFonts w:asciiTheme="minorHAnsi" w:hAnsiTheme="minorHAnsi" w:cstheme="minorHAnsi"/>
                <w:sz w:val="22"/>
                <w:szCs w:val="22"/>
              </w:rPr>
              <w:t>preamble puncturing</w:t>
            </w:r>
          </w:p>
        </w:tc>
      </w:tr>
      <w:tr w:rsidR="005731EF" w:rsidRPr="005731EF" w14:paraId="4D0531B6" w14:textId="77777777" w:rsidTr="00FB5A3F">
        <w:trPr>
          <w:trHeight w:val="359"/>
          <w:jc w:val="center"/>
        </w:trPr>
        <w:tc>
          <w:tcPr>
            <w:tcW w:w="9576" w:type="dxa"/>
            <w:gridSpan w:val="5"/>
            <w:vAlign w:val="center"/>
          </w:tcPr>
          <w:p w14:paraId="6F9BF4A4" w14:textId="4A9954ED" w:rsidR="005731EF" w:rsidRPr="005731EF" w:rsidRDefault="005731EF" w:rsidP="00FB5A3F">
            <w:pPr>
              <w:pStyle w:val="T2"/>
              <w:ind w:left="0"/>
              <w:rPr>
                <w:rFonts w:asciiTheme="minorHAnsi" w:hAnsiTheme="minorHAnsi" w:cstheme="minorHAnsi"/>
                <w:b w:val="0"/>
                <w:sz w:val="22"/>
                <w:szCs w:val="22"/>
              </w:rPr>
            </w:pPr>
            <w:r w:rsidRPr="005731EF">
              <w:rPr>
                <w:rFonts w:asciiTheme="minorHAnsi" w:hAnsiTheme="minorHAnsi" w:cstheme="minorHAnsi"/>
                <w:sz w:val="22"/>
                <w:szCs w:val="22"/>
              </w:rPr>
              <w:t>Date:</w:t>
            </w:r>
            <w:r w:rsidRPr="005731EF">
              <w:rPr>
                <w:rFonts w:asciiTheme="minorHAnsi" w:hAnsiTheme="minorHAnsi" w:cstheme="minorHAnsi"/>
                <w:b w:val="0"/>
                <w:sz w:val="22"/>
                <w:szCs w:val="22"/>
              </w:rPr>
              <w:t xml:space="preserve">  </w:t>
            </w:r>
            <w:r w:rsidR="000C2C5B">
              <w:rPr>
                <w:rFonts w:asciiTheme="minorHAnsi" w:hAnsiTheme="minorHAnsi" w:cstheme="minorHAnsi"/>
                <w:b w:val="0"/>
                <w:sz w:val="22"/>
                <w:szCs w:val="22"/>
              </w:rPr>
              <w:t>202</w:t>
            </w:r>
            <w:r w:rsidR="003B42FD">
              <w:rPr>
                <w:rFonts w:asciiTheme="minorHAnsi" w:hAnsiTheme="minorHAnsi" w:cstheme="minorHAnsi"/>
                <w:b w:val="0"/>
                <w:sz w:val="22"/>
                <w:szCs w:val="22"/>
              </w:rPr>
              <w:t>2</w:t>
            </w:r>
            <w:r w:rsidRPr="005731EF">
              <w:rPr>
                <w:rFonts w:asciiTheme="minorHAnsi" w:hAnsiTheme="minorHAnsi" w:cstheme="minorHAnsi"/>
                <w:b w:val="0"/>
                <w:sz w:val="22"/>
                <w:szCs w:val="22"/>
              </w:rPr>
              <w:t>-</w:t>
            </w:r>
            <w:r w:rsidR="00E91934">
              <w:rPr>
                <w:rFonts w:asciiTheme="minorHAnsi" w:hAnsiTheme="minorHAnsi" w:cstheme="minorHAnsi"/>
                <w:b w:val="0"/>
                <w:sz w:val="22"/>
                <w:szCs w:val="22"/>
                <w:lang w:eastAsia="ko-KR"/>
              </w:rPr>
              <w:t>10</w:t>
            </w:r>
            <w:r w:rsidR="009D5F45">
              <w:rPr>
                <w:rFonts w:asciiTheme="minorHAnsi" w:hAnsiTheme="minorHAnsi" w:cstheme="minorHAnsi"/>
                <w:b w:val="0"/>
                <w:sz w:val="22"/>
                <w:szCs w:val="22"/>
                <w:lang w:eastAsia="ko-KR"/>
              </w:rPr>
              <w:t>-</w:t>
            </w:r>
            <w:r w:rsidR="00E91934">
              <w:rPr>
                <w:rFonts w:asciiTheme="minorHAnsi" w:hAnsiTheme="minorHAnsi" w:cstheme="minorHAnsi"/>
                <w:b w:val="0"/>
                <w:sz w:val="22"/>
                <w:szCs w:val="22"/>
                <w:lang w:eastAsia="ko-KR"/>
              </w:rPr>
              <w:t>17</w:t>
            </w:r>
          </w:p>
        </w:tc>
      </w:tr>
      <w:tr w:rsidR="005731EF" w:rsidRPr="005731EF" w14:paraId="4B123F81" w14:textId="77777777" w:rsidTr="00FB5A3F">
        <w:trPr>
          <w:cantSplit/>
          <w:jc w:val="center"/>
        </w:trPr>
        <w:tc>
          <w:tcPr>
            <w:tcW w:w="9576" w:type="dxa"/>
            <w:gridSpan w:val="5"/>
            <w:vAlign w:val="center"/>
          </w:tcPr>
          <w:p w14:paraId="5B50EFF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Author(s):</w:t>
            </w:r>
          </w:p>
        </w:tc>
      </w:tr>
      <w:tr w:rsidR="005731EF" w:rsidRPr="005731EF" w14:paraId="42A63D6E" w14:textId="77777777" w:rsidTr="00965B17">
        <w:trPr>
          <w:jc w:val="center"/>
        </w:trPr>
        <w:tc>
          <w:tcPr>
            <w:tcW w:w="1975" w:type="dxa"/>
            <w:vAlign w:val="center"/>
          </w:tcPr>
          <w:p w14:paraId="161B05DE"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Name</w:t>
            </w:r>
          </w:p>
        </w:tc>
        <w:tc>
          <w:tcPr>
            <w:tcW w:w="1890" w:type="dxa"/>
            <w:vAlign w:val="center"/>
          </w:tcPr>
          <w:p w14:paraId="25BCCC7F"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Affiliation</w:t>
            </w:r>
          </w:p>
        </w:tc>
        <w:tc>
          <w:tcPr>
            <w:tcW w:w="1260" w:type="dxa"/>
            <w:vAlign w:val="center"/>
          </w:tcPr>
          <w:p w14:paraId="56FDFC7A"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Address</w:t>
            </w:r>
          </w:p>
        </w:tc>
        <w:tc>
          <w:tcPr>
            <w:tcW w:w="1350" w:type="dxa"/>
            <w:vAlign w:val="center"/>
          </w:tcPr>
          <w:p w14:paraId="68CBB41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Phone</w:t>
            </w:r>
          </w:p>
        </w:tc>
        <w:tc>
          <w:tcPr>
            <w:tcW w:w="3101" w:type="dxa"/>
            <w:vAlign w:val="center"/>
          </w:tcPr>
          <w:p w14:paraId="69C84259"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Email</w:t>
            </w:r>
          </w:p>
        </w:tc>
      </w:tr>
      <w:tr w:rsidR="008A2E30" w:rsidRPr="005731EF" w14:paraId="1245332F" w14:textId="77777777" w:rsidTr="00965B17">
        <w:trPr>
          <w:trHeight w:val="359"/>
          <w:jc w:val="center"/>
        </w:trPr>
        <w:tc>
          <w:tcPr>
            <w:tcW w:w="1975" w:type="dxa"/>
            <w:vAlign w:val="center"/>
          </w:tcPr>
          <w:p w14:paraId="24A97DA6" w14:textId="148992B8"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Yanjun Sun</w:t>
            </w:r>
          </w:p>
        </w:tc>
        <w:tc>
          <w:tcPr>
            <w:tcW w:w="1890" w:type="dxa"/>
            <w:vAlign w:val="center"/>
          </w:tcPr>
          <w:p w14:paraId="1546101D" w14:textId="7CCE4A9F" w:rsidR="008A2E30" w:rsidRDefault="008A2E30" w:rsidP="008A2E3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Qualcomm</w:t>
            </w:r>
          </w:p>
        </w:tc>
        <w:tc>
          <w:tcPr>
            <w:tcW w:w="1260" w:type="dxa"/>
            <w:vAlign w:val="center"/>
          </w:tcPr>
          <w:p w14:paraId="3BE4F4F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9665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C83FD1" w14:textId="119C7273" w:rsidR="008A2E30" w:rsidRPr="00BD7427" w:rsidRDefault="007866CA" w:rsidP="008A2E30">
            <w:pPr>
              <w:pStyle w:val="T2"/>
              <w:spacing w:after="0"/>
              <w:ind w:left="0" w:right="0"/>
              <w:jc w:val="left"/>
              <w:rPr>
                <w:rFonts w:asciiTheme="minorHAnsi" w:hAnsiTheme="minorHAnsi" w:cstheme="minorHAnsi"/>
                <w:b w:val="0"/>
                <w:sz w:val="22"/>
                <w:szCs w:val="22"/>
                <w:lang w:eastAsia="ko-KR"/>
              </w:rPr>
            </w:pPr>
            <w:r w:rsidRPr="007866CA">
              <w:rPr>
                <w:rFonts w:asciiTheme="minorHAnsi" w:hAnsiTheme="minorHAnsi" w:cstheme="minorHAnsi"/>
                <w:b w:val="0"/>
                <w:noProof/>
                <w:sz w:val="22"/>
                <w:szCs w:val="22"/>
                <w:lang w:eastAsia="ko-KR"/>
              </w:rPr>
              <w:drawing>
                <wp:inline distT="0" distB="0" distL="0" distR="0" wp14:anchorId="39DF6EAF" wp14:editId="41DA8E15">
                  <wp:extent cx="1554480" cy="147408"/>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594925" cy="151243"/>
                          </a:xfrm>
                          <a:prstGeom prst="rect">
                            <a:avLst/>
                          </a:prstGeom>
                        </pic:spPr>
                      </pic:pic>
                    </a:graphicData>
                  </a:graphic>
                </wp:inline>
              </w:drawing>
            </w:r>
          </w:p>
        </w:tc>
      </w:tr>
      <w:tr w:rsidR="008A2E30" w:rsidRPr="005731EF" w14:paraId="11697308" w14:textId="77777777" w:rsidTr="00965B17">
        <w:trPr>
          <w:trHeight w:val="359"/>
          <w:jc w:val="center"/>
        </w:trPr>
        <w:tc>
          <w:tcPr>
            <w:tcW w:w="1975" w:type="dxa"/>
            <w:vAlign w:val="center"/>
          </w:tcPr>
          <w:p w14:paraId="04BC1546" w14:textId="156EC5BD" w:rsidR="008A2E30" w:rsidRDefault="008A2E30" w:rsidP="008A2E30">
            <w:pPr>
              <w:pStyle w:val="T2"/>
              <w:spacing w:after="0"/>
              <w:ind w:left="0" w:right="0"/>
              <w:jc w:val="left"/>
              <w:rPr>
                <w:rFonts w:asciiTheme="minorHAnsi" w:hAnsiTheme="minorHAnsi" w:cstheme="minorHAnsi"/>
                <w:b w:val="0"/>
                <w:sz w:val="22"/>
                <w:szCs w:val="22"/>
                <w:lang w:eastAsia="ko-KR"/>
              </w:rPr>
            </w:pPr>
            <w:r w:rsidRPr="00034CB4">
              <w:rPr>
                <w:rFonts w:asciiTheme="minorHAnsi" w:hAnsiTheme="minorHAnsi" w:cstheme="minorHAnsi"/>
                <w:b w:val="0"/>
                <w:sz w:val="22"/>
                <w:szCs w:val="22"/>
                <w:lang w:eastAsia="ko-KR"/>
              </w:rPr>
              <w:t>Alfred Asterjadhi</w:t>
            </w:r>
          </w:p>
        </w:tc>
        <w:tc>
          <w:tcPr>
            <w:tcW w:w="1890" w:type="dxa"/>
            <w:vAlign w:val="center"/>
          </w:tcPr>
          <w:p w14:paraId="3E88D5F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2284BBF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2BFA2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07278016" w14:textId="77777777" w:rsidR="008A2E30" w:rsidRDefault="008A2E30" w:rsidP="008A2E30">
            <w:pPr>
              <w:pStyle w:val="T2"/>
              <w:spacing w:after="0"/>
              <w:ind w:left="0" w:right="0"/>
              <w:jc w:val="left"/>
              <w:rPr>
                <w:noProof/>
                <w:lang w:val="en-US" w:eastAsia="zh-CN"/>
              </w:rPr>
            </w:pPr>
          </w:p>
        </w:tc>
      </w:tr>
      <w:tr w:rsidR="008A2E30" w:rsidRPr="005731EF" w14:paraId="63EF84A0" w14:textId="77777777" w:rsidTr="00965B17">
        <w:trPr>
          <w:trHeight w:val="359"/>
          <w:jc w:val="center"/>
        </w:trPr>
        <w:tc>
          <w:tcPr>
            <w:tcW w:w="1975" w:type="dxa"/>
            <w:vAlign w:val="center"/>
          </w:tcPr>
          <w:p w14:paraId="1DC38904" w14:textId="76BFDB4B" w:rsidR="008A2E30" w:rsidRPr="00034CB4" w:rsidRDefault="008A2E30" w:rsidP="008A2E30">
            <w:pPr>
              <w:pStyle w:val="T2"/>
              <w:spacing w:after="0"/>
              <w:ind w:left="0" w:right="0"/>
              <w:jc w:val="left"/>
              <w:rPr>
                <w:rFonts w:asciiTheme="minorHAnsi" w:hAnsiTheme="minorHAnsi" w:cstheme="minorHAnsi"/>
                <w:b w:val="0"/>
                <w:sz w:val="22"/>
                <w:szCs w:val="22"/>
                <w:lang w:eastAsia="ko-KR"/>
              </w:rPr>
            </w:pPr>
            <w:r w:rsidRPr="006618FB">
              <w:rPr>
                <w:rFonts w:asciiTheme="minorHAnsi" w:hAnsiTheme="minorHAnsi" w:cstheme="minorHAnsi"/>
                <w:b w:val="0"/>
                <w:sz w:val="22"/>
                <w:szCs w:val="22"/>
                <w:lang w:eastAsia="ko-KR"/>
              </w:rPr>
              <w:t>George Cherian</w:t>
            </w:r>
          </w:p>
        </w:tc>
        <w:tc>
          <w:tcPr>
            <w:tcW w:w="1890" w:type="dxa"/>
            <w:vAlign w:val="center"/>
          </w:tcPr>
          <w:p w14:paraId="716C2C7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DF23B5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0DBC4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FC6D06" w14:textId="77777777" w:rsidR="008A2E30" w:rsidRDefault="008A2E30" w:rsidP="008A2E30">
            <w:pPr>
              <w:pStyle w:val="T2"/>
              <w:spacing w:after="0"/>
              <w:ind w:left="0" w:right="0"/>
              <w:jc w:val="left"/>
              <w:rPr>
                <w:noProof/>
                <w:lang w:val="en-US" w:eastAsia="zh-CN"/>
              </w:rPr>
            </w:pPr>
          </w:p>
        </w:tc>
      </w:tr>
      <w:tr w:rsidR="008A2E30" w:rsidRPr="005731EF" w14:paraId="00B23BA6" w14:textId="77777777" w:rsidTr="00965B17">
        <w:trPr>
          <w:trHeight w:val="359"/>
          <w:jc w:val="center"/>
        </w:trPr>
        <w:tc>
          <w:tcPr>
            <w:tcW w:w="1975" w:type="dxa"/>
            <w:vAlign w:val="center"/>
          </w:tcPr>
          <w:p w14:paraId="4BDC5946" w14:textId="7EFCDECC" w:rsidR="008A2E30" w:rsidRPr="00C62A3B" w:rsidRDefault="00A20B54" w:rsidP="008A2E30">
            <w:pPr>
              <w:pStyle w:val="T2"/>
              <w:spacing w:after="0"/>
              <w:ind w:left="0" w:right="0"/>
              <w:jc w:val="left"/>
              <w:rPr>
                <w:rFonts w:asciiTheme="minorHAnsi" w:hAnsiTheme="minorHAnsi" w:cstheme="minorHAnsi"/>
                <w:b w:val="0"/>
                <w:sz w:val="22"/>
                <w:szCs w:val="22"/>
                <w:lang w:eastAsia="ko-KR"/>
              </w:rPr>
            </w:pPr>
            <w:r w:rsidRPr="006248C7">
              <w:rPr>
                <w:rFonts w:asciiTheme="minorHAnsi" w:hAnsiTheme="minorHAnsi" w:cstheme="minorHAnsi"/>
                <w:b w:val="0"/>
                <w:sz w:val="22"/>
                <w:szCs w:val="22"/>
                <w:lang w:eastAsia="ko-KR"/>
              </w:rPr>
              <w:t>Youhan Kim</w:t>
            </w:r>
          </w:p>
        </w:tc>
        <w:tc>
          <w:tcPr>
            <w:tcW w:w="1890" w:type="dxa"/>
            <w:vAlign w:val="center"/>
          </w:tcPr>
          <w:p w14:paraId="5F59A30D"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0CD114A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C11DF7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4B7F801" w14:textId="77777777" w:rsidR="008A2E30" w:rsidRDefault="008A2E30" w:rsidP="008A2E30">
            <w:pPr>
              <w:pStyle w:val="T2"/>
              <w:spacing w:after="0"/>
              <w:ind w:left="0" w:right="0"/>
              <w:jc w:val="left"/>
              <w:rPr>
                <w:noProof/>
                <w:lang w:val="en-US" w:eastAsia="zh-CN"/>
              </w:rPr>
            </w:pPr>
          </w:p>
        </w:tc>
      </w:tr>
      <w:tr w:rsidR="008A2E30" w:rsidRPr="005731EF" w14:paraId="51952BB1" w14:textId="77777777" w:rsidTr="00965B17">
        <w:trPr>
          <w:trHeight w:val="359"/>
          <w:jc w:val="center"/>
        </w:trPr>
        <w:tc>
          <w:tcPr>
            <w:tcW w:w="1975" w:type="dxa"/>
            <w:vAlign w:val="center"/>
          </w:tcPr>
          <w:p w14:paraId="6061D7A5" w14:textId="62BA0F2C" w:rsidR="008A2E30" w:rsidRPr="006248C7"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Bin Tian</w:t>
            </w:r>
          </w:p>
        </w:tc>
        <w:tc>
          <w:tcPr>
            <w:tcW w:w="1890" w:type="dxa"/>
            <w:vAlign w:val="center"/>
          </w:tcPr>
          <w:p w14:paraId="249AC06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FD381E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02CA43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BA48528" w14:textId="77777777" w:rsidR="008A2E30" w:rsidRDefault="008A2E30" w:rsidP="008A2E30">
            <w:pPr>
              <w:pStyle w:val="T2"/>
              <w:spacing w:after="0"/>
              <w:ind w:left="0" w:right="0"/>
              <w:jc w:val="left"/>
              <w:rPr>
                <w:noProof/>
                <w:lang w:val="en-US" w:eastAsia="zh-CN"/>
              </w:rPr>
            </w:pPr>
          </w:p>
        </w:tc>
      </w:tr>
      <w:tr w:rsidR="00A20B54" w:rsidRPr="005731EF" w14:paraId="6D103635" w14:textId="77777777" w:rsidTr="00965B17">
        <w:trPr>
          <w:trHeight w:val="359"/>
          <w:jc w:val="center"/>
        </w:trPr>
        <w:tc>
          <w:tcPr>
            <w:tcW w:w="1975" w:type="dxa"/>
            <w:vAlign w:val="center"/>
          </w:tcPr>
          <w:p w14:paraId="03A835D5" w14:textId="21FC7DA0" w:rsidR="00A20B54" w:rsidRPr="002D0CEE" w:rsidRDefault="00A20B54" w:rsidP="008A2E30">
            <w:pPr>
              <w:pStyle w:val="T2"/>
              <w:spacing w:after="0"/>
              <w:ind w:left="0" w:right="0"/>
              <w:jc w:val="left"/>
              <w:rPr>
                <w:rFonts w:asciiTheme="minorHAnsi" w:hAnsiTheme="minorHAnsi" w:cstheme="minorHAnsi"/>
                <w:b w:val="0"/>
                <w:sz w:val="22"/>
                <w:szCs w:val="22"/>
                <w:lang w:eastAsia="ko-KR"/>
              </w:rPr>
            </w:pPr>
            <w:r w:rsidRPr="00C62A3B">
              <w:rPr>
                <w:rFonts w:asciiTheme="minorHAnsi" w:hAnsiTheme="minorHAnsi" w:cstheme="minorHAnsi"/>
                <w:b w:val="0"/>
                <w:sz w:val="22"/>
                <w:szCs w:val="22"/>
                <w:lang w:eastAsia="ko-KR"/>
              </w:rPr>
              <w:t>Abhishek Patil</w:t>
            </w:r>
          </w:p>
        </w:tc>
        <w:tc>
          <w:tcPr>
            <w:tcW w:w="1890" w:type="dxa"/>
            <w:vAlign w:val="center"/>
          </w:tcPr>
          <w:p w14:paraId="6725EB2B" w14:textId="77777777" w:rsidR="00A20B54" w:rsidRDefault="00A20B54"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34BBB2B4" w14:textId="77777777" w:rsidR="00A20B54" w:rsidRPr="005731EF" w:rsidRDefault="00A20B54"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FC37451" w14:textId="77777777" w:rsidR="00A20B54" w:rsidRPr="005731EF" w:rsidRDefault="00A20B54"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2852017F" w14:textId="77777777" w:rsidR="00A20B54" w:rsidRDefault="00A20B54" w:rsidP="008A2E30">
            <w:pPr>
              <w:pStyle w:val="T2"/>
              <w:spacing w:after="0"/>
              <w:ind w:left="0" w:right="0"/>
              <w:jc w:val="left"/>
              <w:rPr>
                <w:noProof/>
                <w:lang w:val="en-US" w:eastAsia="zh-CN"/>
              </w:rPr>
            </w:pPr>
          </w:p>
        </w:tc>
      </w:tr>
      <w:tr w:rsidR="008A2E30" w:rsidRPr="005731EF" w14:paraId="35C7449A" w14:textId="77777777" w:rsidTr="00965B17">
        <w:trPr>
          <w:trHeight w:val="359"/>
          <w:jc w:val="center"/>
        </w:trPr>
        <w:tc>
          <w:tcPr>
            <w:tcW w:w="1975" w:type="dxa"/>
            <w:vAlign w:val="center"/>
          </w:tcPr>
          <w:p w14:paraId="1056D3D1" w14:textId="389F8E14" w:rsidR="008A2E30" w:rsidRDefault="008A2E30" w:rsidP="008A2E30">
            <w:pPr>
              <w:pStyle w:val="T2"/>
              <w:spacing w:after="0"/>
              <w:ind w:left="0" w:right="0"/>
              <w:jc w:val="left"/>
              <w:rPr>
                <w:rFonts w:asciiTheme="minorHAnsi" w:hAnsiTheme="minorHAnsi" w:cstheme="minorHAnsi"/>
                <w:b w:val="0"/>
                <w:sz w:val="22"/>
                <w:szCs w:val="22"/>
                <w:lang w:eastAsia="ko-KR"/>
              </w:rPr>
            </w:pPr>
            <w:r w:rsidRPr="002D0CEE">
              <w:rPr>
                <w:rFonts w:asciiTheme="minorHAnsi" w:hAnsiTheme="minorHAnsi" w:cstheme="minorHAnsi"/>
                <w:b w:val="0"/>
                <w:sz w:val="22"/>
                <w:szCs w:val="22"/>
                <w:lang w:eastAsia="ko-KR"/>
              </w:rPr>
              <w:t>Duncan Ho</w:t>
            </w:r>
          </w:p>
        </w:tc>
        <w:tc>
          <w:tcPr>
            <w:tcW w:w="1890" w:type="dxa"/>
            <w:vAlign w:val="center"/>
          </w:tcPr>
          <w:p w14:paraId="6E08C4FA"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17992AB"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FFCA1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BA93DC" w14:textId="77777777" w:rsidR="008A2E30" w:rsidRDefault="008A2E30" w:rsidP="008A2E30">
            <w:pPr>
              <w:pStyle w:val="T2"/>
              <w:spacing w:after="0"/>
              <w:ind w:left="0" w:right="0"/>
              <w:jc w:val="left"/>
              <w:rPr>
                <w:noProof/>
                <w:lang w:val="en-US" w:eastAsia="zh-CN"/>
              </w:rPr>
            </w:pPr>
          </w:p>
        </w:tc>
      </w:tr>
      <w:tr w:rsidR="008A2E30" w:rsidRPr="005731EF" w14:paraId="04A3F2E3" w14:textId="77777777" w:rsidTr="00965B17">
        <w:trPr>
          <w:trHeight w:val="359"/>
          <w:jc w:val="center"/>
        </w:trPr>
        <w:tc>
          <w:tcPr>
            <w:tcW w:w="1975" w:type="dxa"/>
            <w:vAlign w:val="center"/>
          </w:tcPr>
          <w:p w14:paraId="1C3F2625" w14:textId="20A9A397" w:rsidR="008A2E30" w:rsidRPr="002D0CEE" w:rsidRDefault="008A2E30" w:rsidP="008A2E30">
            <w:pPr>
              <w:pStyle w:val="T2"/>
              <w:spacing w:after="0"/>
              <w:ind w:left="0" w:right="0"/>
              <w:jc w:val="left"/>
              <w:rPr>
                <w:rFonts w:asciiTheme="minorHAnsi" w:hAnsiTheme="minorHAnsi" w:cstheme="minorHAnsi"/>
                <w:b w:val="0"/>
                <w:sz w:val="22"/>
                <w:szCs w:val="22"/>
                <w:lang w:eastAsia="ko-KR"/>
              </w:rPr>
            </w:pPr>
            <w:r w:rsidRPr="002A285E">
              <w:rPr>
                <w:rFonts w:asciiTheme="minorHAnsi" w:hAnsiTheme="minorHAnsi" w:cstheme="minorHAnsi"/>
                <w:b w:val="0"/>
                <w:sz w:val="22"/>
                <w:szCs w:val="22"/>
                <w:lang w:eastAsia="ko-KR"/>
              </w:rPr>
              <w:t>Gaurang Naik</w:t>
            </w:r>
          </w:p>
        </w:tc>
        <w:tc>
          <w:tcPr>
            <w:tcW w:w="1890" w:type="dxa"/>
            <w:vAlign w:val="center"/>
          </w:tcPr>
          <w:p w14:paraId="3DA72352"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002DE6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919DD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05AC0D2" w14:textId="77777777" w:rsidR="008A2E30" w:rsidRDefault="008A2E30" w:rsidP="008A2E30">
            <w:pPr>
              <w:pStyle w:val="T2"/>
              <w:spacing w:after="0"/>
              <w:ind w:left="0" w:right="0"/>
              <w:jc w:val="left"/>
              <w:rPr>
                <w:noProof/>
                <w:lang w:val="en-US" w:eastAsia="zh-CN"/>
              </w:rPr>
            </w:pPr>
          </w:p>
        </w:tc>
      </w:tr>
      <w:tr w:rsidR="00B276A8" w:rsidRPr="005731EF" w14:paraId="5209FBD1" w14:textId="77777777" w:rsidTr="00965B17">
        <w:trPr>
          <w:trHeight w:val="359"/>
          <w:jc w:val="center"/>
        </w:trPr>
        <w:tc>
          <w:tcPr>
            <w:tcW w:w="1975" w:type="dxa"/>
            <w:vAlign w:val="center"/>
          </w:tcPr>
          <w:p w14:paraId="6A9AD3E1" w14:textId="4813D098" w:rsidR="00B276A8" w:rsidRDefault="002902CE" w:rsidP="008C156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 xml:space="preserve">Abdel Karim </w:t>
            </w:r>
            <w:r w:rsidR="00DB2EEF">
              <w:rPr>
                <w:rFonts w:asciiTheme="minorHAnsi" w:hAnsiTheme="minorHAnsi" w:cstheme="minorHAnsi"/>
                <w:b w:val="0"/>
                <w:sz w:val="22"/>
                <w:szCs w:val="22"/>
                <w:lang w:eastAsia="ko-KR"/>
              </w:rPr>
              <w:t>Ajami</w:t>
            </w:r>
          </w:p>
        </w:tc>
        <w:tc>
          <w:tcPr>
            <w:tcW w:w="1890" w:type="dxa"/>
            <w:vAlign w:val="center"/>
          </w:tcPr>
          <w:p w14:paraId="50BF42FE" w14:textId="7129FF82"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5479E57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6364BBE1"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2A8882AD" w14:textId="77777777" w:rsidR="00B276A8" w:rsidRDefault="00B276A8" w:rsidP="008C1560">
            <w:pPr>
              <w:pStyle w:val="T2"/>
              <w:spacing w:after="0"/>
              <w:ind w:left="0" w:right="0"/>
              <w:jc w:val="left"/>
              <w:rPr>
                <w:noProof/>
                <w:lang w:val="en-US" w:eastAsia="zh-CN"/>
              </w:rPr>
            </w:pPr>
          </w:p>
        </w:tc>
      </w:tr>
      <w:tr w:rsidR="00B276A8" w:rsidRPr="005731EF" w14:paraId="41090E91" w14:textId="77777777" w:rsidTr="00965B17">
        <w:trPr>
          <w:trHeight w:val="359"/>
          <w:jc w:val="center"/>
        </w:trPr>
        <w:tc>
          <w:tcPr>
            <w:tcW w:w="1975" w:type="dxa"/>
            <w:vAlign w:val="center"/>
          </w:tcPr>
          <w:p w14:paraId="1FB1B100" w14:textId="2028DA41"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7EE00B56" w14:textId="7F691FA3"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741FE73D"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6F6F8E3"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4BB6DB54" w14:textId="77777777" w:rsidR="00B276A8" w:rsidRDefault="00B276A8" w:rsidP="008C1560">
            <w:pPr>
              <w:pStyle w:val="T2"/>
              <w:spacing w:after="0"/>
              <w:ind w:left="0" w:right="0"/>
              <w:jc w:val="left"/>
              <w:rPr>
                <w:noProof/>
                <w:lang w:val="en-US" w:eastAsia="zh-CN"/>
              </w:rPr>
            </w:pPr>
          </w:p>
        </w:tc>
      </w:tr>
      <w:tr w:rsidR="00B276A8" w:rsidRPr="005731EF" w14:paraId="69E78837" w14:textId="77777777" w:rsidTr="00965B17">
        <w:trPr>
          <w:trHeight w:val="359"/>
          <w:jc w:val="center"/>
        </w:trPr>
        <w:tc>
          <w:tcPr>
            <w:tcW w:w="1975" w:type="dxa"/>
            <w:vAlign w:val="center"/>
          </w:tcPr>
          <w:p w14:paraId="1CEF073B" w14:textId="4C6B2DD3"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18F5280B" w14:textId="0DBDFBA2"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100DFE0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3D6DF5C"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5438238" w14:textId="77777777" w:rsidR="00B276A8" w:rsidRDefault="00B276A8" w:rsidP="008C1560">
            <w:pPr>
              <w:pStyle w:val="T2"/>
              <w:spacing w:after="0"/>
              <w:ind w:left="0" w:right="0"/>
              <w:jc w:val="left"/>
              <w:rPr>
                <w:noProof/>
                <w:lang w:val="en-US" w:eastAsia="zh-CN"/>
              </w:rPr>
            </w:pPr>
          </w:p>
        </w:tc>
      </w:tr>
      <w:tr w:rsidR="00B276A8" w:rsidRPr="005731EF" w14:paraId="16418602" w14:textId="77777777" w:rsidTr="00965B17">
        <w:trPr>
          <w:trHeight w:val="359"/>
          <w:jc w:val="center"/>
        </w:trPr>
        <w:tc>
          <w:tcPr>
            <w:tcW w:w="1975" w:type="dxa"/>
            <w:vAlign w:val="center"/>
          </w:tcPr>
          <w:p w14:paraId="54233F57" w14:textId="45A7D544"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6741D7C0" w14:textId="46C9C56E"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63FED73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2931320"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F518AAB" w14:textId="77777777" w:rsidR="00B276A8" w:rsidRDefault="00B276A8" w:rsidP="008C1560">
            <w:pPr>
              <w:pStyle w:val="T2"/>
              <w:spacing w:after="0"/>
              <w:ind w:left="0" w:right="0"/>
              <w:jc w:val="left"/>
              <w:rPr>
                <w:noProof/>
                <w:lang w:val="en-US" w:eastAsia="zh-CN"/>
              </w:rPr>
            </w:pPr>
          </w:p>
        </w:tc>
      </w:tr>
    </w:tbl>
    <w:p w14:paraId="5E5B4166" w14:textId="61E44A74" w:rsidR="000076F4" w:rsidRDefault="000076F4" w:rsidP="00283796">
      <w:pPr>
        <w:spacing w:after="0" w:line="240" w:lineRule="auto"/>
        <w:rPr>
          <w:rFonts w:cstheme="minorHAnsi"/>
          <w:sz w:val="24"/>
        </w:rPr>
      </w:pPr>
    </w:p>
    <w:p w14:paraId="0E092C12" w14:textId="10EC5F8C" w:rsidR="005F123A" w:rsidRDefault="005F123A" w:rsidP="00283796">
      <w:pPr>
        <w:spacing w:after="0" w:line="240" w:lineRule="auto"/>
        <w:rPr>
          <w:rFonts w:cstheme="minorHAnsi"/>
          <w:sz w:val="24"/>
        </w:rPr>
      </w:pPr>
    </w:p>
    <w:p w14:paraId="571A2964" w14:textId="6DB702CB" w:rsidR="005F123A" w:rsidRPr="00756F17" w:rsidRDefault="005F123A" w:rsidP="005F123A">
      <w:pPr>
        <w:spacing w:after="0" w:line="240" w:lineRule="auto"/>
        <w:jc w:val="center"/>
        <w:rPr>
          <w:b/>
          <w:bCs/>
          <w:sz w:val="30"/>
          <w:szCs w:val="30"/>
        </w:rPr>
      </w:pPr>
      <w:r w:rsidRPr="00756F17">
        <w:rPr>
          <w:b/>
          <w:bCs/>
          <w:sz w:val="30"/>
          <w:szCs w:val="30"/>
        </w:rPr>
        <w:t>Abstract</w:t>
      </w:r>
    </w:p>
    <w:p w14:paraId="4133ED9D" w14:textId="77777777" w:rsidR="002E035A" w:rsidRDefault="002E035A" w:rsidP="001146DD">
      <w:pPr>
        <w:spacing w:after="0" w:line="240" w:lineRule="auto"/>
        <w:rPr>
          <w:rFonts w:cstheme="minorHAnsi"/>
          <w:sz w:val="24"/>
        </w:rPr>
      </w:pPr>
    </w:p>
    <w:p w14:paraId="2D23D157" w14:textId="1AC65F71" w:rsidR="001146DD" w:rsidRPr="008000DE" w:rsidRDefault="001146DD" w:rsidP="001146DD">
      <w:pPr>
        <w:spacing w:after="0" w:line="240" w:lineRule="auto"/>
        <w:rPr>
          <w:rFonts w:cstheme="minorHAnsi"/>
          <w:sz w:val="24"/>
        </w:rPr>
      </w:pPr>
      <w:r w:rsidRPr="008000DE">
        <w:rPr>
          <w:rFonts w:cstheme="minorHAnsi"/>
          <w:sz w:val="24"/>
        </w:rPr>
        <w:t>This submission proposes resolutions for</w:t>
      </w:r>
      <w:r w:rsidR="007D478C" w:rsidRPr="008000DE">
        <w:rPr>
          <w:rFonts w:cstheme="minorHAnsi"/>
          <w:sz w:val="24"/>
        </w:rPr>
        <w:t xml:space="preserve"> </w:t>
      </w:r>
      <w:r w:rsidR="004653ED" w:rsidRPr="008000DE">
        <w:rPr>
          <w:rFonts w:cstheme="minorHAnsi"/>
          <w:sz w:val="24"/>
        </w:rPr>
        <w:t>the</w:t>
      </w:r>
      <w:r w:rsidR="00DB2EEF" w:rsidRPr="008000DE">
        <w:rPr>
          <w:rFonts w:cstheme="minorHAnsi"/>
          <w:sz w:val="24"/>
        </w:rPr>
        <w:t xml:space="preserve"> following</w:t>
      </w:r>
      <w:r w:rsidR="008000DE">
        <w:rPr>
          <w:rFonts w:cstheme="minorHAnsi"/>
          <w:sz w:val="24"/>
        </w:rPr>
        <w:t xml:space="preserve"> </w:t>
      </w:r>
      <w:r w:rsidR="002E02AE">
        <w:rPr>
          <w:rFonts w:cstheme="minorHAnsi"/>
          <w:sz w:val="24"/>
        </w:rPr>
        <w:t>8</w:t>
      </w:r>
      <w:r w:rsidR="006C7D2E">
        <w:rPr>
          <w:rFonts w:cstheme="minorHAnsi"/>
          <w:sz w:val="24"/>
        </w:rPr>
        <w:t xml:space="preserve"> </w:t>
      </w:r>
      <w:r w:rsidR="00DB2EEF" w:rsidRPr="008000DE">
        <w:rPr>
          <w:rFonts w:cstheme="minorHAnsi"/>
          <w:sz w:val="24"/>
        </w:rPr>
        <w:t>CIDs</w:t>
      </w:r>
      <w:r w:rsidR="007D478C" w:rsidRPr="008000DE">
        <w:rPr>
          <w:rFonts w:cstheme="minorHAnsi"/>
          <w:sz w:val="24"/>
        </w:rPr>
        <w:t xml:space="preserve"> </w:t>
      </w:r>
      <w:r w:rsidRPr="008000DE">
        <w:rPr>
          <w:rFonts w:cstheme="minorHAnsi"/>
          <w:sz w:val="24"/>
        </w:rPr>
        <w:t xml:space="preserve">for TGbe </w:t>
      </w:r>
      <w:r w:rsidR="00DB2EEF" w:rsidRPr="008000DE">
        <w:rPr>
          <w:rFonts w:cstheme="minorHAnsi"/>
          <w:sz w:val="24"/>
        </w:rPr>
        <w:t>LB266</w:t>
      </w:r>
      <w:r w:rsidRPr="008000DE">
        <w:rPr>
          <w:rFonts w:cstheme="minorHAnsi"/>
          <w:sz w:val="24"/>
        </w:rPr>
        <w:t>:</w:t>
      </w:r>
    </w:p>
    <w:p w14:paraId="19AFFE0C" w14:textId="7A6608D1" w:rsidR="00E616BE" w:rsidRPr="008000DE" w:rsidRDefault="006C7D2E" w:rsidP="00E616BE">
      <w:pPr>
        <w:pStyle w:val="ListParagraph"/>
        <w:numPr>
          <w:ilvl w:val="0"/>
          <w:numId w:val="19"/>
        </w:numPr>
        <w:spacing w:after="0" w:line="240" w:lineRule="auto"/>
        <w:rPr>
          <w:rFonts w:cstheme="minorHAnsi"/>
          <w:sz w:val="24"/>
        </w:rPr>
      </w:pPr>
      <w:r w:rsidRPr="006C7D2E">
        <w:rPr>
          <w:rFonts w:cstheme="minorHAnsi"/>
          <w:sz w:val="24"/>
        </w:rPr>
        <w:t>11014,11930,11931,13450,10988,11011,13562,12693</w:t>
      </w:r>
    </w:p>
    <w:p w14:paraId="24DCE740" w14:textId="77777777" w:rsidR="00864FA1" w:rsidRDefault="00864FA1" w:rsidP="002A4C8E">
      <w:pPr>
        <w:spacing w:after="0" w:line="240" w:lineRule="auto"/>
        <w:rPr>
          <w:rFonts w:cstheme="minorHAnsi"/>
          <w:b/>
          <w:bCs/>
          <w:sz w:val="24"/>
        </w:rPr>
      </w:pPr>
    </w:p>
    <w:p w14:paraId="21C5368A" w14:textId="2E022F4A" w:rsidR="00B6680C" w:rsidRPr="001146DD" w:rsidRDefault="00B6680C" w:rsidP="002A4C8E">
      <w:pPr>
        <w:spacing w:after="0" w:line="240" w:lineRule="auto"/>
        <w:rPr>
          <w:rFonts w:cstheme="minorHAnsi"/>
          <w:b/>
          <w:bCs/>
          <w:sz w:val="24"/>
        </w:rPr>
      </w:pPr>
      <w:r w:rsidRPr="001146DD">
        <w:rPr>
          <w:rFonts w:cstheme="minorHAnsi"/>
          <w:b/>
          <w:bCs/>
          <w:sz w:val="24"/>
        </w:rPr>
        <w:t>Revisions:</w:t>
      </w:r>
    </w:p>
    <w:p w14:paraId="23F1A336" w14:textId="376D2D64" w:rsidR="00B6680C" w:rsidRDefault="00083AF7" w:rsidP="00FB5EBF">
      <w:pPr>
        <w:pStyle w:val="ListParagraph"/>
        <w:numPr>
          <w:ilvl w:val="0"/>
          <w:numId w:val="1"/>
        </w:numPr>
        <w:spacing w:after="0" w:line="240" w:lineRule="auto"/>
        <w:rPr>
          <w:rFonts w:cstheme="minorHAnsi"/>
          <w:sz w:val="24"/>
        </w:rPr>
      </w:pPr>
      <w:r>
        <w:rPr>
          <w:rFonts w:cstheme="minorHAnsi"/>
          <w:sz w:val="24"/>
        </w:rPr>
        <w:t>Rev 0: Initial version of the document.</w:t>
      </w:r>
    </w:p>
    <w:p w14:paraId="72732BB8" w14:textId="56227461" w:rsidR="004152FF" w:rsidRDefault="004152FF" w:rsidP="00FB5EBF">
      <w:pPr>
        <w:pStyle w:val="ListParagraph"/>
        <w:numPr>
          <w:ilvl w:val="0"/>
          <w:numId w:val="1"/>
        </w:numPr>
        <w:spacing w:after="0" w:line="240" w:lineRule="auto"/>
        <w:rPr>
          <w:rFonts w:cstheme="minorHAnsi"/>
          <w:sz w:val="24"/>
        </w:rPr>
      </w:pPr>
      <w:r>
        <w:rPr>
          <w:rFonts w:cstheme="minorHAnsi"/>
          <w:sz w:val="24"/>
        </w:rPr>
        <w:t>Rev 1: 12</w:t>
      </w:r>
      <w:r w:rsidR="00A41A83">
        <w:rPr>
          <w:rFonts w:cstheme="minorHAnsi"/>
          <w:sz w:val="24"/>
        </w:rPr>
        <w:t>193 is removed as it was withdrawn by the commenter</w:t>
      </w:r>
      <w:r w:rsidR="002E02AE">
        <w:rPr>
          <w:rFonts w:cstheme="minorHAnsi"/>
          <w:sz w:val="24"/>
        </w:rPr>
        <w:t>; revised the text on EHT SU transmission based on inputs from Yongho to align with existing text better</w:t>
      </w:r>
      <w:r w:rsidR="00F635D4">
        <w:rPr>
          <w:rFonts w:cstheme="minorHAnsi"/>
          <w:sz w:val="24"/>
        </w:rPr>
        <w:t>; rebased the text with D2.2 of 11be and D2.0 of 11me</w:t>
      </w:r>
    </w:p>
    <w:p w14:paraId="0AF02850" w14:textId="77777777" w:rsidR="00FB052E" w:rsidRDefault="00FB052E" w:rsidP="00FB052E">
      <w:pPr>
        <w:pStyle w:val="ListParagraph"/>
        <w:spacing w:after="0" w:line="240" w:lineRule="auto"/>
        <w:rPr>
          <w:rFonts w:cstheme="minorHAnsi"/>
          <w:sz w:val="24"/>
        </w:rPr>
      </w:pPr>
    </w:p>
    <w:p w14:paraId="62E12D62" w14:textId="7396F672" w:rsidR="005D073A" w:rsidRDefault="005D073A" w:rsidP="008E25C3">
      <w:pPr>
        <w:spacing w:after="0" w:line="240" w:lineRule="auto"/>
        <w:rPr>
          <w:rFonts w:cstheme="minorHAnsi"/>
          <w:b/>
          <w:bCs/>
          <w:sz w:val="24"/>
        </w:rPr>
      </w:pPr>
    </w:p>
    <w:p w14:paraId="46D70253" w14:textId="314C409C" w:rsidR="005D073A" w:rsidRDefault="005D073A" w:rsidP="005D073A">
      <w:pPr>
        <w:spacing w:after="0" w:line="240" w:lineRule="auto"/>
        <w:rPr>
          <w:rFonts w:cstheme="minorHAnsi"/>
          <w:b/>
          <w:bCs/>
          <w:sz w:val="24"/>
        </w:rPr>
      </w:pPr>
    </w:p>
    <w:p w14:paraId="55577FE8" w14:textId="18D2BBF4" w:rsidR="00A31531" w:rsidRDefault="00A31531" w:rsidP="005D073A">
      <w:pPr>
        <w:spacing w:after="0" w:line="240" w:lineRule="auto"/>
        <w:rPr>
          <w:rFonts w:cstheme="minorHAnsi"/>
          <w:b/>
          <w:bCs/>
          <w:sz w:val="24"/>
        </w:rPr>
      </w:pPr>
    </w:p>
    <w:p w14:paraId="67813CDB" w14:textId="640886C2" w:rsidR="00A31531" w:rsidRDefault="00A31531" w:rsidP="005D073A">
      <w:pPr>
        <w:spacing w:after="0" w:line="240" w:lineRule="auto"/>
        <w:rPr>
          <w:rFonts w:cstheme="minorHAnsi"/>
          <w:b/>
          <w:bCs/>
          <w:sz w:val="24"/>
        </w:rPr>
      </w:pPr>
    </w:p>
    <w:p w14:paraId="36269B37" w14:textId="021D658D" w:rsidR="00A31531" w:rsidRDefault="00A31531" w:rsidP="005D073A">
      <w:pPr>
        <w:spacing w:after="0" w:line="240" w:lineRule="auto"/>
        <w:rPr>
          <w:rFonts w:cstheme="minorHAnsi"/>
          <w:b/>
          <w:bCs/>
          <w:sz w:val="24"/>
        </w:rPr>
      </w:pPr>
    </w:p>
    <w:p w14:paraId="3CCD7A29" w14:textId="4334A0CC" w:rsidR="00A31531" w:rsidRDefault="00A31531" w:rsidP="005D073A">
      <w:pPr>
        <w:spacing w:after="0" w:line="240" w:lineRule="auto"/>
        <w:rPr>
          <w:rFonts w:cstheme="minorHAnsi"/>
          <w:b/>
          <w:bCs/>
          <w:sz w:val="24"/>
        </w:rPr>
      </w:pPr>
    </w:p>
    <w:p w14:paraId="550984FB" w14:textId="77777777" w:rsidR="00DA43C6" w:rsidRDefault="00DA43C6" w:rsidP="005D073A">
      <w:pPr>
        <w:spacing w:after="0" w:line="240" w:lineRule="auto"/>
        <w:rPr>
          <w:rFonts w:cstheme="minorHAnsi"/>
          <w:b/>
          <w:bCs/>
          <w:sz w:val="24"/>
        </w:rPr>
      </w:pPr>
    </w:p>
    <w:p w14:paraId="38191142" w14:textId="34B7E92B" w:rsidR="00A31531" w:rsidRDefault="00A31531" w:rsidP="005D073A">
      <w:pPr>
        <w:spacing w:after="0" w:line="240" w:lineRule="auto"/>
        <w:rPr>
          <w:rFonts w:cstheme="minorHAnsi"/>
          <w:b/>
          <w:bCs/>
          <w:sz w:val="24"/>
        </w:rPr>
      </w:pPr>
    </w:p>
    <w:p w14:paraId="0E78E872" w14:textId="50CB025B" w:rsidR="00A31531" w:rsidRDefault="00A31531" w:rsidP="005D073A">
      <w:pPr>
        <w:spacing w:after="0" w:line="240" w:lineRule="auto"/>
        <w:rPr>
          <w:rFonts w:cstheme="minorHAnsi"/>
          <w:b/>
          <w:bCs/>
          <w:sz w:val="24"/>
        </w:rPr>
      </w:pPr>
    </w:p>
    <w:p w14:paraId="17262DD6" w14:textId="77777777" w:rsidR="00565A02" w:rsidRDefault="00565A02" w:rsidP="005D073A">
      <w:pPr>
        <w:spacing w:after="0" w:line="240" w:lineRule="auto"/>
        <w:rPr>
          <w:rFonts w:cstheme="minorHAnsi"/>
          <w:b/>
          <w:bCs/>
          <w:sz w:val="24"/>
        </w:rPr>
      </w:pPr>
    </w:p>
    <w:p w14:paraId="2E56148D" w14:textId="77777777" w:rsidR="00A31531" w:rsidRDefault="00A31531" w:rsidP="005D073A">
      <w:pPr>
        <w:spacing w:after="0" w:line="240" w:lineRule="auto"/>
        <w:rPr>
          <w:rFonts w:cstheme="minorHAnsi"/>
          <w:b/>
          <w:bCs/>
          <w:sz w:val="24"/>
        </w:rPr>
      </w:pPr>
    </w:p>
    <w:p w14:paraId="3204AB7E" w14:textId="7EEF37D3" w:rsidR="00F07CBB" w:rsidRDefault="00F07CBB" w:rsidP="00F07CBB">
      <w:pPr>
        <w:pStyle w:val="T"/>
        <w:spacing w:line="240" w:lineRule="auto"/>
        <w:rPr>
          <w:b/>
          <w:i/>
          <w:iCs/>
          <w:highlight w:val="yellow"/>
        </w:rPr>
      </w:pPr>
      <w:r>
        <w:rPr>
          <w:b/>
          <w:i/>
          <w:iCs/>
          <w:highlight w:val="yellow"/>
        </w:rPr>
        <w:t xml:space="preserve">TGbe editor: Please note Baseline is </w:t>
      </w:r>
      <w:r w:rsidR="00EB49F1">
        <w:rPr>
          <w:b/>
          <w:i/>
          <w:iCs/>
          <w:highlight w:val="yellow"/>
        </w:rPr>
        <w:t>REVme_D</w:t>
      </w:r>
      <w:r w:rsidR="00BE7CC2">
        <w:rPr>
          <w:b/>
          <w:i/>
          <w:iCs/>
          <w:highlight w:val="yellow"/>
        </w:rPr>
        <w:t>2.0</w:t>
      </w:r>
      <w:r>
        <w:rPr>
          <w:b/>
          <w:i/>
          <w:iCs/>
          <w:highlight w:val="yellow"/>
        </w:rPr>
        <w:t xml:space="preserve"> and 11be D</w:t>
      </w:r>
      <w:r w:rsidR="00315B32">
        <w:rPr>
          <w:b/>
          <w:i/>
          <w:iCs/>
          <w:highlight w:val="yellow"/>
        </w:rPr>
        <w:t>2</w:t>
      </w:r>
      <w:r>
        <w:rPr>
          <w:b/>
          <w:i/>
          <w:iCs/>
          <w:highlight w:val="yellow"/>
        </w:rPr>
        <w:t>.</w:t>
      </w:r>
      <w:r w:rsidR="00BE7CC2">
        <w:rPr>
          <w:b/>
          <w:i/>
          <w:iCs/>
          <w:highlight w:val="yellow"/>
        </w:rPr>
        <w:t>2</w:t>
      </w:r>
    </w:p>
    <w:p w14:paraId="40F26D2E" w14:textId="77777777" w:rsidR="00B57F51" w:rsidRDefault="00B57F51" w:rsidP="00F07CBB">
      <w:pPr>
        <w:suppressAutoHyphens/>
        <w:spacing w:after="0" w:line="240" w:lineRule="auto"/>
        <w:rPr>
          <w:rFonts w:ascii="Times New Roman" w:eastAsia="Malgun Gothic" w:hAnsi="Times New Roman" w:cs="Times New Roman"/>
          <w:sz w:val="18"/>
          <w:szCs w:val="20"/>
          <w:lang w:val="en-GB"/>
        </w:rPr>
      </w:pPr>
    </w:p>
    <w:tbl>
      <w:tblPr>
        <w:tblStyle w:val="TableGrid"/>
        <w:tblW w:w="10710" w:type="dxa"/>
        <w:tblInd w:w="-719" w:type="dxa"/>
        <w:tblLayout w:type="fixed"/>
        <w:tblLook w:val="04A0" w:firstRow="1" w:lastRow="0" w:firstColumn="1" w:lastColumn="0" w:noHBand="0" w:noVBand="1"/>
      </w:tblPr>
      <w:tblGrid>
        <w:gridCol w:w="587"/>
        <w:gridCol w:w="1034"/>
        <w:gridCol w:w="976"/>
        <w:gridCol w:w="635"/>
        <w:gridCol w:w="2509"/>
        <w:gridCol w:w="2179"/>
        <w:gridCol w:w="2790"/>
      </w:tblGrid>
      <w:tr w:rsidR="00633FBF" w:rsidRPr="00955C14" w14:paraId="0F42626A" w14:textId="77777777" w:rsidTr="00633FBF">
        <w:trPr>
          <w:trHeight w:val="449"/>
        </w:trPr>
        <w:tc>
          <w:tcPr>
            <w:tcW w:w="587" w:type="dxa"/>
            <w:shd w:val="clear" w:color="auto" w:fill="A5A5A5" w:themeFill="accent3"/>
            <w:hideMark/>
          </w:tcPr>
          <w:p w14:paraId="35174F5E"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CID</w:t>
            </w:r>
          </w:p>
        </w:tc>
        <w:tc>
          <w:tcPr>
            <w:tcW w:w="1034" w:type="dxa"/>
            <w:shd w:val="clear" w:color="auto" w:fill="A5A5A5" w:themeFill="accent3"/>
            <w:hideMark/>
          </w:tcPr>
          <w:p w14:paraId="5A4C9353"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Commenter</w:t>
            </w:r>
          </w:p>
        </w:tc>
        <w:tc>
          <w:tcPr>
            <w:tcW w:w="976" w:type="dxa"/>
            <w:shd w:val="clear" w:color="auto" w:fill="A5A5A5" w:themeFill="accent3"/>
            <w:hideMark/>
          </w:tcPr>
          <w:p w14:paraId="46BCD09C" w14:textId="77777777" w:rsidR="00633FBF" w:rsidRPr="00955C14" w:rsidRDefault="00633FBF" w:rsidP="000E1116">
            <w:pPr>
              <w:pStyle w:val="T1"/>
              <w:suppressAutoHyphens/>
              <w:spacing w:after="120"/>
              <w:rPr>
                <w:bCs/>
                <w:iCs/>
                <w:color w:val="000000"/>
                <w:sz w:val="16"/>
                <w:szCs w:val="16"/>
              </w:rPr>
            </w:pPr>
            <w:r>
              <w:rPr>
                <w:bCs/>
                <w:iCs/>
                <w:color w:val="000000"/>
                <w:sz w:val="16"/>
                <w:szCs w:val="16"/>
              </w:rPr>
              <w:t>Clause</w:t>
            </w:r>
          </w:p>
        </w:tc>
        <w:tc>
          <w:tcPr>
            <w:tcW w:w="635" w:type="dxa"/>
            <w:shd w:val="clear" w:color="auto" w:fill="A5A5A5" w:themeFill="accent3"/>
            <w:hideMark/>
          </w:tcPr>
          <w:p w14:paraId="549BDB5E" w14:textId="77777777" w:rsidR="00633FBF" w:rsidRPr="00955C14" w:rsidRDefault="00633FBF" w:rsidP="000E1116">
            <w:pPr>
              <w:pStyle w:val="T1"/>
              <w:suppressAutoHyphens/>
              <w:spacing w:after="120"/>
              <w:rPr>
                <w:bCs/>
                <w:iCs/>
                <w:color w:val="000000"/>
                <w:sz w:val="16"/>
                <w:szCs w:val="16"/>
              </w:rPr>
            </w:pPr>
            <w:r>
              <w:rPr>
                <w:bCs/>
                <w:iCs/>
                <w:color w:val="000000"/>
                <w:sz w:val="16"/>
                <w:szCs w:val="16"/>
              </w:rPr>
              <w:t>Page</w:t>
            </w:r>
          </w:p>
        </w:tc>
        <w:tc>
          <w:tcPr>
            <w:tcW w:w="2509" w:type="dxa"/>
            <w:shd w:val="clear" w:color="auto" w:fill="A5A5A5" w:themeFill="accent3"/>
            <w:hideMark/>
          </w:tcPr>
          <w:p w14:paraId="7A3B9829"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Comment</w:t>
            </w:r>
          </w:p>
        </w:tc>
        <w:tc>
          <w:tcPr>
            <w:tcW w:w="2179" w:type="dxa"/>
            <w:shd w:val="clear" w:color="auto" w:fill="A5A5A5" w:themeFill="accent3"/>
            <w:hideMark/>
          </w:tcPr>
          <w:p w14:paraId="5B495621"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Proposed Change</w:t>
            </w:r>
          </w:p>
        </w:tc>
        <w:tc>
          <w:tcPr>
            <w:tcW w:w="2790" w:type="dxa"/>
            <w:shd w:val="clear" w:color="auto" w:fill="A5A5A5" w:themeFill="accent3"/>
            <w:hideMark/>
          </w:tcPr>
          <w:p w14:paraId="277A05EF"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Resolution</w:t>
            </w:r>
          </w:p>
        </w:tc>
      </w:tr>
      <w:tr w:rsidR="001B1335" w:rsidRPr="00955C14" w14:paraId="3584BBF4" w14:textId="77777777" w:rsidTr="00633FBF">
        <w:trPr>
          <w:trHeight w:val="449"/>
        </w:trPr>
        <w:tc>
          <w:tcPr>
            <w:tcW w:w="587" w:type="dxa"/>
            <w:shd w:val="clear" w:color="auto" w:fill="auto"/>
          </w:tcPr>
          <w:p w14:paraId="1BA520F2" w14:textId="2956F451" w:rsidR="001B1335" w:rsidRPr="001B1335" w:rsidRDefault="001B1335" w:rsidP="001B1335">
            <w:pPr>
              <w:pStyle w:val="T1"/>
              <w:suppressAutoHyphens/>
              <w:spacing w:after="120"/>
              <w:rPr>
                <w:b w:val="0"/>
                <w:sz w:val="16"/>
              </w:rPr>
            </w:pPr>
            <w:r w:rsidRPr="001B1335">
              <w:rPr>
                <w:b w:val="0"/>
                <w:sz w:val="16"/>
              </w:rPr>
              <w:t>11014</w:t>
            </w:r>
          </w:p>
        </w:tc>
        <w:tc>
          <w:tcPr>
            <w:tcW w:w="1034" w:type="dxa"/>
            <w:shd w:val="clear" w:color="auto" w:fill="auto"/>
          </w:tcPr>
          <w:p w14:paraId="28EDAC39" w14:textId="07E79535" w:rsidR="001B1335" w:rsidRPr="001B1335" w:rsidRDefault="001B1335" w:rsidP="001B1335">
            <w:pPr>
              <w:pStyle w:val="T1"/>
              <w:suppressAutoHyphens/>
              <w:spacing w:after="120"/>
              <w:rPr>
                <w:b w:val="0"/>
                <w:sz w:val="16"/>
              </w:rPr>
            </w:pPr>
            <w:r w:rsidRPr="001B1335">
              <w:rPr>
                <w:b w:val="0"/>
                <w:sz w:val="16"/>
              </w:rPr>
              <w:t>Yanjun Sun</w:t>
            </w:r>
          </w:p>
        </w:tc>
        <w:tc>
          <w:tcPr>
            <w:tcW w:w="976" w:type="dxa"/>
            <w:shd w:val="clear" w:color="auto" w:fill="auto"/>
          </w:tcPr>
          <w:p w14:paraId="40F4C50C" w14:textId="5A53B432" w:rsidR="001B1335" w:rsidRPr="001B1335" w:rsidRDefault="001B1335" w:rsidP="001B1335">
            <w:pPr>
              <w:pStyle w:val="T1"/>
              <w:suppressAutoHyphens/>
              <w:spacing w:after="120"/>
              <w:rPr>
                <w:b w:val="0"/>
                <w:sz w:val="16"/>
              </w:rPr>
            </w:pPr>
            <w:r w:rsidRPr="001B1335">
              <w:rPr>
                <w:b w:val="0"/>
                <w:sz w:val="16"/>
              </w:rPr>
              <w:t>35.16.2</w:t>
            </w:r>
          </w:p>
        </w:tc>
        <w:tc>
          <w:tcPr>
            <w:tcW w:w="635" w:type="dxa"/>
            <w:shd w:val="clear" w:color="auto" w:fill="auto"/>
          </w:tcPr>
          <w:p w14:paraId="09383BFF" w14:textId="5834C6DE" w:rsidR="001B1335" w:rsidRPr="001B1335" w:rsidRDefault="001B1335" w:rsidP="001B1335">
            <w:pPr>
              <w:pStyle w:val="T1"/>
              <w:suppressAutoHyphens/>
              <w:spacing w:after="120"/>
              <w:rPr>
                <w:b w:val="0"/>
                <w:sz w:val="16"/>
              </w:rPr>
            </w:pPr>
            <w:r w:rsidRPr="001B1335">
              <w:rPr>
                <w:b w:val="0"/>
                <w:sz w:val="16"/>
              </w:rPr>
              <w:t>532.57</w:t>
            </w:r>
          </w:p>
        </w:tc>
        <w:tc>
          <w:tcPr>
            <w:tcW w:w="2509" w:type="dxa"/>
            <w:shd w:val="clear" w:color="auto" w:fill="auto"/>
          </w:tcPr>
          <w:p w14:paraId="4D6268EC" w14:textId="7BBE1148" w:rsidR="001B1335" w:rsidRPr="001B1335" w:rsidRDefault="001B1335" w:rsidP="001B1335">
            <w:pPr>
              <w:pStyle w:val="T1"/>
              <w:suppressAutoHyphens/>
              <w:spacing w:after="120"/>
              <w:jc w:val="left"/>
              <w:rPr>
                <w:b w:val="0"/>
                <w:sz w:val="16"/>
              </w:rPr>
            </w:pPr>
            <w:r w:rsidRPr="001B1335">
              <w:rPr>
                <w:b w:val="0"/>
                <w:sz w:val="16"/>
              </w:rPr>
              <w:t>Please to replace " Disabled Subchannel Bitmap field" with " Disabled Subchannel Bitmap subfield" throughout this subclause to aligned with the latest EHT Option element format</w:t>
            </w:r>
          </w:p>
        </w:tc>
        <w:tc>
          <w:tcPr>
            <w:tcW w:w="2179" w:type="dxa"/>
            <w:shd w:val="clear" w:color="auto" w:fill="auto"/>
          </w:tcPr>
          <w:p w14:paraId="536003EB" w14:textId="45A9E0CE" w:rsidR="001B1335" w:rsidRPr="001B1335" w:rsidRDefault="001B1335" w:rsidP="001B1335">
            <w:pPr>
              <w:pStyle w:val="T1"/>
              <w:suppressAutoHyphens/>
              <w:spacing w:after="120"/>
              <w:jc w:val="left"/>
              <w:rPr>
                <w:b w:val="0"/>
                <w:sz w:val="16"/>
              </w:rPr>
            </w:pPr>
            <w:r w:rsidRPr="001B1335">
              <w:rPr>
                <w:b w:val="0"/>
                <w:sz w:val="16"/>
              </w:rPr>
              <w:t>As in comment</w:t>
            </w:r>
          </w:p>
        </w:tc>
        <w:tc>
          <w:tcPr>
            <w:tcW w:w="2790" w:type="dxa"/>
            <w:shd w:val="clear" w:color="auto" w:fill="auto"/>
          </w:tcPr>
          <w:p w14:paraId="25833493" w14:textId="60FA6289" w:rsidR="001B1335" w:rsidRDefault="001B1335" w:rsidP="001B1335">
            <w:pPr>
              <w:pStyle w:val="T1"/>
              <w:suppressAutoHyphens/>
              <w:spacing w:after="120"/>
              <w:jc w:val="left"/>
              <w:rPr>
                <w:b w:val="0"/>
                <w:iCs/>
                <w:color w:val="000000"/>
                <w:sz w:val="16"/>
                <w:szCs w:val="16"/>
              </w:rPr>
            </w:pPr>
            <w:r>
              <w:rPr>
                <w:b w:val="0"/>
                <w:iCs/>
                <w:color w:val="000000"/>
                <w:sz w:val="16"/>
                <w:szCs w:val="16"/>
              </w:rPr>
              <w:t>Accepted</w:t>
            </w:r>
          </w:p>
        </w:tc>
      </w:tr>
      <w:tr w:rsidR="00E063AB" w:rsidRPr="00955C14" w14:paraId="100C2737" w14:textId="77777777" w:rsidTr="00633FBF">
        <w:trPr>
          <w:trHeight w:val="449"/>
        </w:trPr>
        <w:tc>
          <w:tcPr>
            <w:tcW w:w="587" w:type="dxa"/>
            <w:shd w:val="clear" w:color="auto" w:fill="auto"/>
          </w:tcPr>
          <w:p w14:paraId="6931513E" w14:textId="00F486E2" w:rsidR="00E063AB" w:rsidRPr="00E063AB" w:rsidRDefault="00E063AB" w:rsidP="00E063AB">
            <w:pPr>
              <w:pStyle w:val="T1"/>
              <w:suppressAutoHyphens/>
              <w:spacing w:after="120"/>
              <w:rPr>
                <w:b w:val="0"/>
                <w:sz w:val="16"/>
              </w:rPr>
            </w:pPr>
            <w:r w:rsidRPr="00E063AB">
              <w:rPr>
                <w:b w:val="0"/>
                <w:sz w:val="16"/>
              </w:rPr>
              <w:t>11930</w:t>
            </w:r>
          </w:p>
        </w:tc>
        <w:tc>
          <w:tcPr>
            <w:tcW w:w="1034" w:type="dxa"/>
            <w:shd w:val="clear" w:color="auto" w:fill="auto"/>
          </w:tcPr>
          <w:p w14:paraId="24069F60" w14:textId="3FE74CB1" w:rsidR="00E063AB" w:rsidRPr="00E063AB" w:rsidRDefault="00E063AB" w:rsidP="00E063AB">
            <w:pPr>
              <w:pStyle w:val="T1"/>
              <w:suppressAutoHyphens/>
              <w:spacing w:after="120"/>
              <w:rPr>
                <w:b w:val="0"/>
                <w:sz w:val="16"/>
              </w:rPr>
            </w:pPr>
            <w:r w:rsidRPr="00E063AB">
              <w:rPr>
                <w:b w:val="0"/>
                <w:sz w:val="16"/>
              </w:rPr>
              <w:t>Alfred Asterjadhi</w:t>
            </w:r>
          </w:p>
        </w:tc>
        <w:tc>
          <w:tcPr>
            <w:tcW w:w="976" w:type="dxa"/>
            <w:shd w:val="clear" w:color="auto" w:fill="auto"/>
          </w:tcPr>
          <w:p w14:paraId="2D1CF646" w14:textId="2775EBCF" w:rsidR="00E063AB" w:rsidRPr="00E063AB" w:rsidRDefault="00E063AB" w:rsidP="00E063AB">
            <w:pPr>
              <w:pStyle w:val="T1"/>
              <w:suppressAutoHyphens/>
              <w:spacing w:after="120"/>
              <w:rPr>
                <w:b w:val="0"/>
                <w:sz w:val="16"/>
              </w:rPr>
            </w:pPr>
            <w:r w:rsidRPr="00E063AB">
              <w:rPr>
                <w:b w:val="0"/>
                <w:sz w:val="16"/>
              </w:rPr>
              <w:t>35.16.2</w:t>
            </w:r>
          </w:p>
        </w:tc>
        <w:tc>
          <w:tcPr>
            <w:tcW w:w="635" w:type="dxa"/>
            <w:shd w:val="clear" w:color="auto" w:fill="auto"/>
          </w:tcPr>
          <w:p w14:paraId="4B20B172" w14:textId="71E42A68" w:rsidR="00E063AB" w:rsidRPr="00E063AB" w:rsidRDefault="00E063AB" w:rsidP="00E063AB">
            <w:pPr>
              <w:pStyle w:val="T1"/>
              <w:suppressAutoHyphens/>
              <w:spacing w:after="120"/>
              <w:rPr>
                <w:b w:val="0"/>
                <w:sz w:val="16"/>
              </w:rPr>
            </w:pPr>
            <w:r w:rsidRPr="00E063AB">
              <w:rPr>
                <w:b w:val="0"/>
                <w:sz w:val="16"/>
              </w:rPr>
              <w:t>533.02</w:t>
            </w:r>
          </w:p>
        </w:tc>
        <w:tc>
          <w:tcPr>
            <w:tcW w:w="2509" w:type="dxa"/>
            <w:shd w:val="clear" w:color="auto" w:fill="auto"/>
          </w:tcPr>
          <w:p w14:paraId="40445056" w14:textId="593BB930" w:rsidR="00E063AB" w:rsidRPr="00E063AB" w:rsidRDefault="00E063AB" w:rsidP="00E063AB">
            <w:pPr>
              <w:pStyle w:val="T1"/>
              <w:suppressAutoHyphens/>
              <w:spacing w:after="120"/>
              <w:jc w:val="left"/>
              <w:rPr>
                <w:b w:val="0"/>
                <w:sz w:val="16"/>
              </w:rPr>
            </w:pPr>
            <w:r w:rsidRPr="00E063AB">
              <w:rPr>
                <w:b w:val="0"/>
                <w:sz w:val="16"/>
              </w:rPr>
              <w:t xml:space="preserve">Sentence is a bit confusing as it </w:t>
            </w:r>
            <w:proofErr w:type="gramStart"/>
            <w:r w:rsidRPr="00E063AB">
              <w:rPr>
                <w:b w:val="0"/>
                <w:sz w:val="16"/>
              </w:rPr>
              <w:t>states</w:t>
            </w:r>
            <w:proofErr w:type="gramEnd"/>
            <w:r w:rsidRPr="00E063AB">
              <w:rPr>
                <w:b w:val="0"/>
                <w:sz w:val="16"/>
              </w:rPr>
              <w:t xml:space="preserve"> "for the PPDU bandwidth that is equal to the operating channel width of the BSS". What about for PPDUs with BW less than the width of the BSS? Please clarify</w:t>
            </w:r>
          </w:p>
        </w:tc>
        <w:tc>
          <w:tcPr>
            <w:tcW w:w="2179" w:type="dxa"/>
            <w:shd w:val="clear" w:color="auto" w:fill="auto"/>
          </w:tcPr>
          <w:p w14:paraId="17CAB8A1" w14:textId="633C455F" w:rsidR="00E063AB" w:rsidRPr="00E063AB" w:rsidRDefault="00E063AB" w:rsidP="00E063AB">
            <w:pPr>
              <w:pStyle w:val="T1"/>
              <w:suppressAutoHyphens/>
              <w:spacing w:after="120"/>
              <w:jc w:val="left"/>
              <w:rPr>
                <w:b w:val="0"/>
                <w:sz w:val="16"/>
              </w:rPr>
            </w:pPr>
            <w:r w:rsidRPr="00E063AB">
              <w:rPr>
                <w:b w:val="0"/>
                <w:sz w:val="16"/>
              </w:rPr>
              <w:t>As in comment.</w:t>
            </w:r>
          </w:p>
        </w:tc>
        <w:tc>
          <w:tcPr>
            <w:tcW w:w="2790" w:type="dxa"/>
            <w:shd w:val="clear" w:color="auto" w:fill="auto"/>
          </w:tcPr>
          <w:p w14:paraId="3903841B" w14:textId="77777777" w:rsidR="00E063AB" w:rsidRDefault="00E063AB" w:rsidP="00E063AB">
            <w:pPr>
              <w:pStyle w:val="T1"/>
              <w:suppressAutoHyphens/>
              <w:spacing w:after="120"/>
              <w:jc w:val="left"/>
              <w:rPr>
                <w:b w:val="0"/>
                <w:iCs/>
                <w:color w:val="000000"/>
                <w:sz w:val="16"/>
                <w:szCs w:val="16"/>
              </w:rPr>
            </w:pPr>
            <w:r>
              <w:rPr>
                <w:b w:val="0"/>
                <w:iCs/>
                <w:color w:val="000000"/>
                <w:sz w:val="16"/>
                <w:szCs w:val="16"/>
              </w:rPr>
              <w:t>Revised</w:t>
            </w:r>
          </w:p>
          <w:p w14:paraId="4C0A3521" w14:textId="77777777" w:rsidR="00E063AB" w:rsidRDefault="00E063AB" w:rsidP="00E063AB">
            <w:pPr>
              <w:pStyle w:val="T1"/>
              <w:suppressAutoHyphens/>
              <w:spacing w:after="120"/>
              <w:jc w:val="left"/>
              <w:rPr>
                <w:b w:val="0"/>
                <w:iCs/>
                <w:color w:val="000000"/>
                <w:sz w:val="16"/>
                <w:szCs w:val="16"/>
              </w:rPr>
            </w:pPr>
          </w:p>
          <w:p w14:paraId="19326CC7" w14:textId="4B31D745" w:rsidR="00E063AB" w:rsidRDefault="00E063AB" w:rsidP="00E063AB">
            <w:pPr>
              <w:pStyle w:val="T1"/>
              <w:suppressAutoHyphens/>
              <w:spacing w:after="120"/>
              <w:jc w:val="left"/>
              <w:rPr>
                <w:b w:val="0"/>
                <w:iCs/>
                <w:color w:val="000000"/>
                <w:sz w:val="16"/>
                <w:szCs w:val="16"/>
              </w:rPr>
            </w:pPr>
            <w:r>
              <w:rPr>
                <w:b w:val="0"/>
                <w:iCs/>
                <w:color w:val="000000"/>
                <w:sz w:val="16"/>
                <w:szCs w:val="16"/>
              </w:rPr>
              <w:t>Agree with the commenter in principle</w:t>
            </w:r>
            <w:r w:rsidR="00432DC4">
              <w:rPr>
                <w:b w:val="0"/>
                <w:iCs/>
                <w:color w:val="000000"/>
                <w:sz w:val="16"/>
                <w:szCs w:val="16"/>
              </w:rPr>
              <w:t xml:space="preserve"> that the current text may cause confusion. </w:t>
            </w:r>
            <w:r w:rsidR="00BE4B2E">
              <w:rPr>
                <w:b w:val="0"/>
                <w:iCs/>
                <w:color w:val="000000"/>
                <w:sz w:val="16"/>
                <w:szCs w:val="16"/>
              </w:rPr>
              <w:t xml:space="preserve">The text has been revised to clarify that </w:t>
            </w:r>
            <w:r w:rsidR="00796C38">
              <w:rPr>
                <w:b w:val="0"/>
                <w:iCs/>
                <w:color w:val="000000"/>
                <w:sz w:val="16"/>
                <w:szCs w:val="16"/>
              </w:rPr>
              <w:t>it refers to the PPDU bandwidth column in Table 36-30</w:t>
            </w:r>
            <w:r w:rsidR="00CA26FE">
              <w:rPr>
                <w:b w:val="0"/>
                <w:iCs/>
                <w:color w:val="000000"/>
                <w:sz w:val="16"/>
                <w:szCs w:val="16"/>
              </w:rPr>
              <w:t xml:space="preserve"> </w:t>
            </w:r>
            <w:r w:rsidR="00CA26FE" w:rsidRPr="00CA26FE">
              <w:rPr>
                <w:b w:val="0"/>
                <w:iCs/>
                <w:color w:val="000000"/>
                <w:sz w:val="16"/>
                <w:szCs w:val="16"/>
              </w:rPr>
              <w:t>(Definition of the Punctured Channel Information field in the U-SIG for an EHT MU PPDU using non-OFDMA transmissions</w:t>
            </w:r>
            <w:proofErr w:type="gramStart"/>
            <w:r w:rsidR="00CA26FE" w:rsidRPr="00CA26FE">
              <w:rPr>
                <w:b w:val="0"/>
                <w:iCs/>
                <w:color w:val="000000"/>
                <w:sz w:val="16"/>
                <w:szCs w:val="16"/>
              </w:rPr>
              <w:t xml:space="preserve">) </w:t>
            </w:r>
            <w:r w:rsidR="00796C38">
              <w:rPr>
                <w:b w:val="0"/>
                <w:iCs/>
                <w:color w:val="000000"/>
                <w:sz w:val="16"/>
                <w:szCs w:val="16"/>
              </w:rPr>
              <w:t>.</w:t>
            </w:r>
            <w:proofErr w:type="gramEnd"/>
          </w:p>
          <w:p w14:paraId="782BA5E2" w14:textId="77777777" w:rsidR="00CA26FE" w:rsidRDefault="00CA26FE" w:rsidP="00E063AB">
            <w:pPr>
              <w:pStyle w:val="T1"/>
              <w:suppressAutoHyphens/>
              <w:spacing w:after="120"/>
              <w:jc w:val="left"/>
              <w:rPr>
                <w:b w:val="0"/>
                <w:iCs/>
                <w:color w:val="000000"/>
                <w:sz w:val="16"/>
                <w:szCs w:val="16"/>
              </w:rPr>
            </w:pPr>
          </w:p>
          <w:p w14:paraId="5719B39B" w14:textId="725AECCC" w:rsidR="00E063AB" w:rsidRDefault="00E063AB" w:rsidP="00E063AB">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w:t>
            </w:r>
            <w:r w:rsidR="009F15A6">
              <w:rPr>
                <w:b w:val="0"/>
                <w:iCs/>
                <w:color w:val="000000"/>
                <w:sz w:val="16"/>
                <w:szCs w:val="16"/>
              </w:rPr>
              <w:t>22/</w:t>
            </w:r>
            <w:r w:rsidR="002E02AE">
              <w:rPr>
                <w:b w:val="0"/>
                <w:iCs/>
                <w:color w:val="000000"/>
                <w:sz w:val="16"/>
                <w:szCs w:val="16"/>
              </w:rPr>
              <w:t>1482r1</w:t>
            </w:r>
            <w:r>
              <w:rPr>
                <w:b w:val="0"/>
                <w:iCs/>
                <w:color w:val="000000"/>
                <w:sz w:val="16"/>
                <w:szCs w:val="16"/>
              </w:rPr>
              <w:t xml:space="preserve"> tagged as #11930</w:t>
            </w:r>
          </w:p>
        </w:tc>
      </w:tr>
      <w:tr w:rsidR="00890F9A" w:rsidRPr="00955C14" w14:paraId="66F4DBF6" w14:textId="77777777" w:rsidTr="00633FBF">
        <w:trPr>
          <w:trHeight w:val="449"/>
        </w:trPr>
        <w:tc>
          <w:tcPr>
            <w:tcW w:w="587" w:type="dxa"/>
            <w:shd w:val="clear" w:color="auto" w:fill="auto"/>
          </w:tcPr>
          <w:p w14:paraId="45CB3CDC" w14:textId="6CC7D828" w:rsidR="00890F9A" w:rsidRPr="00DB48D3" w:rsidRDefault="00890F9A" w:rsidP="00890F9A">
            <w:pPr>
              <w:pStyle w:val="T1"/>
              <w:suppressAutoHyphens/>
              <w:spacing w:after="120"/>
              <w:rPr>
                <w:b w:val="0"/>
                <w:sz w:val="16"/>
              </w:rPr>
            </w:pPr>
            <w:r w:rsidRPr="00DF4226">
              <w:rPr>
                <w:b w:val="0"/>
                <w:sz w:val="16"/>
              </w:rPr>
              <w:t>13450</w:t>
            </w:r>
          </w:p>
        </w:tc>
        <w:tc>
          <w:tcPr>
            <w:tcW w:w="1034" w:type="dxa"/>
            <w:shd w:val="clear" w:color="auto" w:fill="auto"/>
          </w:tcPr>
          <w:p w14:paraId="20EA9BAA" w14:textId="49BC76CF" w:rsidR="00890F9A" w:rsidRPr="00DB48D3" w:rsidRDefault="00890F9A" w:rsidP="00890F9A">
            <w:pPr>
              <w:pStyle w:val="T1"/>
              <w:suppressAutoHyphens/>
              <w:spacing w:after="120"/>
              <w:rPr>
                <w:b w:val="0"/>
                <w:sz w:val="16"/>
              </w:rPr>
            </w:pPr>
            <w:r w:rsidRPr="00DF4226">
              <w:rPr>
                <w:b w:val="0"/>
                <w:sz w:val="16"/>
              </w:rPr>
              <w:t>Liwen Chu</w:t>
            </w:r>
          </w:p>
        </w:tc>
        <w:tc>
          <w:tcPr>
            <w:tcW w:w="976" w:type="dxa"/>
            <w:shd w:val="clear" w:color="auto" w:fill="auto"/>
          </w:tcPr>
          <w:p w14:paraId="63629722" w14:textId="5E26BBD6" w:rsidR="00890F9A" w:rsidRPr="00DB48D3" w:rsidRDefault="00890F9A" w:rsidP="00890F9A">
            <w:pPr>
              <w:pStyle w:val="T1"/>
              <w:suppressAutoHyphens/>
              <w:spacing w:after="120"/>
              <w:rPr>
                <w:b w:val="0"/>
                <w:sz w:val="16"/>
              </w:rPr>
            </w:pPr>
            <w:r w:rsidRPr="00DF4226">
              <w:rPr>
                <w:b w:val="0"/>
                <w:sz w:val="16"/>
              </w:rPr>
              <w:t>35.16.2</w:t>
            </w:r>
          </w:p>
        </w:tc>
        <w:tc>
          <w:tcPr>
            <w:tcW w:w="635" w:type="dxa"/>
            <w:shd w:val="clear" w:color="auto" w:fill="auto"/>
          </w:tcPr>
          <w:p w14:paraId="584CCD0A" w14:textId="0F00FC61" w:rsidR="00890F9A" w:rsidRPr="00DB48D3" w:rsidRDefault="00890F9A" w:rsidP="00890F9A">
            <w:pPr>
              <w:pStyle w:val="T1"/>
              <w:suppressAutoHyphens/>
              <w:spacing w:after="120"/>
              <w:rPr>
                <w:b w:val="0"/>
                <w:sz w:val="16"/>
              </w:rPr>
            </w:pPr>
            <w:r w:rsidRPr="00DF4226">
              <w:rPr>
                <w:b w:val="0"/>
                <w:sz w:val="16"/>
              </w:rPr>
              <w:t>533.11</w:t>
            </w:r>
          </w:p>
        </w:tc>
        <w:tc>
          <w:tcPr>
            <w:tcW w:w="2509" w:type="dxa"/>
            <w:shd w:val="clear" w:color="auto" w:fill="auto"/>
          </w:tcPr>
          <w:p w14:paraId="1562E2BC" w14:textId="33DEBD7A" w:rsidR="00890F9A" w:rsidRPr="00DB48D3" w:rsidRDefault="00890F9A" w:rsidP="00890F9A">
            <w:pPr>
              <w:pStyle w:val="T1"/>
              <w:suppressAutoHyphens/>
              <w:spacing w:after="120"/>
              <w:jc w:val="left"/>
              <w:rPr>
                <w:b w:val="0"/>
                <w:sz w:val="16"/>
              </w:rPr>
            </w:pPr>
            <w:r w:rsidRPr="00DF4226">
              <w:rPr>
                <w:b w:val="0"/>
                <w:sz w:val="16"/>
              </w:rPr>
              <w:t xml:space="preserve">Based on the </w:t>
            </w:r>
            <w:proofErr w:type="spellStart"/>
            <w:r w:rsidRPr="00DF4226">
              <w:rPr>
                <w:b w:val="0"/>
                <w:sz w:val="16"/>
              </w:rPr>
              <w:t>paragraphes</w:t>
            </w:r>
            <w:proofErr w:type="spellEnd"/>
            <w:r w:rsidRPr="00DF4226">
              <w:rPr>
                <w:b w:val="0"/>
                <w:sz w:val="16"/>
              </w:rPr>
              <w:t xml:space="preserve"> starting from P33L11, the following dynamic </w:t>
            </w:r>
            <w:proofErr w:type="spellStart"/>
            <w:r w:rsidRPr="00DF4226">
              <w:rPr>
                <w:b w:val="0"/>
                <w:sz w:val="16"/>
              </w:rPr>
              <w:t>chennal</w:t>
            </w:r>
            <w:proofErr w:type="spellEnd"/>
            <w:r w:rsidRPr="00DF4226">
              <w:rPr>
                <w:b w:val="0"/>
                <w:sz w:val="16"/>
              </w:rPr>
              <w:t xml:space="preserve"> puncture are allowed:</w:t>
            </w:r>
            <w:r w:rsidRPr="00DF4226">
              <w:rPr>
                <w:b w:val="0"/>
                <w:sz w:val="16"/>
              </w:rPr>
              <w:br/>
              <w:t>1, DL EHT MU PPDU addressed to a single STA (or multiple STAs) without soliciting any responding frame or with soliciting responding frame(s) by using Trigger frame.</w:t>
            </w:r>
            <w:r w:rsidRPr="00DF4226">
              <w:rPr>
                <w:b w:val="0"/>
                <w:sz w:val="16"/>
              </w:rPr>
              <w:br/>
              <w:t>2, UL EHT MU PPDU addressed to a single STA without soliciting responding frame.</w:t>
            </w:r>
            <w:r w:rsidRPr="00DF4226">
              <w:rPr>
                <w:b w:val="0"/>
                <w:sz w:val="16"/>
              </w:rPr>
              <w:br/>
              <w:t>3, EHT TB PPDU from a single STA or multiple STAs solicited by Trigger frame.</w:t>
            </w:r>
            <w:r w:rsidRPr="00DF4226">
              <w:rPr>
                <w:b w:val="0"/>
                <w:sz w:val="16"/>
              </w:rPr>
              <w:br/>
              <w:t xml:space="preserve">4, non-HT duplicate PPDU without carrying </w:t>
            </w:r>
            <w:proofErr w:type="spellStart"/>
            <w:r w:rsidRPr="00DF4226">
              <w:rPr>
                <w:b w:val="0"/>
                <w:sz w:val="16"/>
              </w:rPr>
              <w:t>TRigger</w:t>
            </w:r>
            <w:proofErr w:type="spellEnd"/>
            <w:r w:rsidRPr="00DF4226">
              <w:rPr>
                <w:b w:val="0"/>
                <w:sz w:val="16"/>
              </w:rPr>
              <w:t xml:space="preserve"> frame addressed to single or multiple STAs without </w:t>
            </w:r>
            <w:proofErr w:type="spellStart"/>
            <w:r w:rsidRPr="00DF4226">
              <w:rPr>
                <w:b w:val="0"/>
                <w:sz w:val="16"/>
              </w:rPr>
              <w:t>solciting</w:t>
            </w:r>
            <w:proofErr w:type="spellEnd"/>
            <w:r w:rsidRPr="00DF4226">
              <w:rPr>
                <w:b w:val="0"/>
                <w:sz w:val="16"/>
              </w:rPr>
              <w:t xml:space="preserve"> any frame.</w:t>
            </w:r>
            <w:r w:rsidRPr="00DF4226">
              <w:rPr>
                <w:b w:val="0"/>
                <w:sz w:val="16"/>
              </w:rPr>
              <w:br/>
            </w:r>
            <w:r w:rsidRPr="00DF4226">
              <w:rPr>
                <w:b w:val="0"/>
                <w:sz w:val="16"/>
              </w:rPr>
              <w:br/>
            </w:r>
            <w:r w:rsidRPr="001B10BD">
              <w:rPr>
                <w:bCs/>
                <w:sz w:val="16"/>
              </w:rPr>
              <w:t>One simplification is that DL/UL EHT MU PPDU addressed to a single STA and MU-RTS and solicited CTS can't use dynamic channel puncture.</w:t>
            </w:r>
          </w:p>
        </w:tc>
        <w:tc>
          <w:tcPr>
            <w:tcW w:w="2179" w:type="dxa"/>
            <w:shd w:val="clear" w:color="auto" w:fill="auto"/>
          </w:tcPr>
          <w:p w14:paraId="0DA10192" w14:textId="0317B98E" w:rsidR="00890F9A" w:rsidRPr="00DB48D3" w:rsidRDefault="00890F9A" w:rsidP="00890F9A">
            <w:pPr>
              <w:pStyle w:val="T1"/>
              <w:suppressAutoHyphens/>
              <w:spacing w:after="120"/>
              <w:jc w:val="left"/>
              <w:rPr>
                <w:b w:val="0"/>
                <w:sz w:val="16"/>
              </w:rPr>
            </w:pPr>
            <w:r w:rsidRPr="00DF4226">
              <w:rPr>
                <w:b w:val="0"/>
                <w:sz w:val="16"/>
              </w:rPr>
              <w:t>As in comment.</w:t>
            </w:r>
          </w:p>
        </w:tc>
        <w:tc>
          <w:tcPr>
            <w:tcW w:w="2790" w:type="dxa"/>
            <w:shd w:val="clear" w:color="auto" w:fill="auto"/>
          </w:tcPr>
          <w:p w14:paraId="403633F5" w14:textId="77777777" w:rsidR="00890F9A" w:rsidRDefault="00890F9A" w:rsidP="00890F9A">
            <w:pPr>
              <w:pStyle w:val="T1"/>
              <w:suppressAutoHyphens/>
              <w:spacing w:after="120"/>
              <w:jc w:val="left"/>
              <w:rPr>
                <w:b w:val="0"/>
                <w:iCs/>
                <w:color w:val="000000"/>
                <w:sz w:val="16"/>
                <w:szCs w:val="16"/>
              </w:rPr>
            </w:pPr>
            <w:r>
              <w:rPr>
                <w:b w:val="0"/>
                <w:iCs/>
                <w:color w:val="000000"/>
                <w:sz w:val="16"/>
                <w:szCs w:val="16"/>
              </w:rPr>
              <w:t>Revised</w:t>
            </w:r>
          </w:p>
          <w:p w14:paraId="7A7420C2" w14:textId="77777777" w:rsidR="00890F9A" w:rsidRDefault="00890F9A" w:rsidP="00890F9A">
            <w:pPr>
              <w:pStyle w:val="T1"/>
              <w:suppressAutoHyphens/>
              <w:spacing w:after="120"/>
              <w:jc w:val="left"/>
              <w:rPr>
                <w:b w:val="0"/>
                <w:iCs/>
                <w:color w:val="000000"/>
                <w:sz w:val="16"/>
                <w:szCs w:val="16"/>
              </w:rPr>
            </w:pPr>
          </w:p>
          <w:p w14:paraId="5419B2C1" w14:textId="0EE5B7CD" w:rsidR="00890F9A" w:rsidRDefault="00890F9A" w:rsidP="00890F9A">
            <w:pPr>
              <w:pStyle w:val="T1"/>
              <w:suppressAutoHyphens/>
              <w:spacing w:after="120"/>
              <w:jc w:val="left"/>
              <w:rPr>
                <w:b w:val="0"/>
                <w:iCs/>
                <w:color w:val="000000"/>
                <w:sz w:val="16"/>
                <w:szCs w:val="16"/>
              </w:rPr>
            </w:pPr>
            <w:r>
              <w:rPr>
                <w:b w:val="0"/>
                <w:iCs/>
                <w:color w:val="000000"/>
                <w:sz w:val="16"/>
                <w:szCs w:val="16"/>
              </w:rPr>
              <w:t xml:space="preserve">Agree with the commenter in principle. We </w:t>
            </w:r>
            <w:r w:rsidR="00AF6E9F">
              <w:rPr>
                <w:b w:val="0"/>
                <w:iCs/>
                <w:color w:val="000000"/>
                <w:sz w:val="16"/>
                <w:szCs w:val="16"/>
              </w:rPr>
              <w:t xml:space="preserve">adopted the simplification suggested by the commenter and added clarifications for different PPDU </w:t>
            </w:r>
            <w:proofErr w:type="gramStart"/>
            <w:r w:rsidR="00AF6E9F">
              <w:rPr>
                <w:b w:val="0"/>
                <w:iCs/>
                <w:color w:val="000000"/>
                <w:sz w:val="16"/>
                <w:szCs w:val="16"/>
              </w:rPr>
              <w:t>types.</w:t>
            </w:r>
            <w:r>
              <w:rPr>
                <w:b w:val="0"/>
                <w:iCs/>
                <w:color w:val="000000"/>
                <w:sz w:val="16"/>
                <w:szCs w:val="16"/>
              </w:rPr>
              <w:t>.</w:t>
            </w:r>
            <w:proofErr w:type="gramEnd"/>
            <w:r>
              <w:rPr>
                <w:b w:val="0"/>
                <w:iCs/>
                <w:color w:val="000000"/>
                <w:sz w:val="16"/>
                <w:szCs w:val="16"/>
              </w:rPr>
              <w:t xml:space="preserve"> </w:t>
            </w:r>
          </w:p>
          <w:p w14:paraId="78EB6EC0" w14:textId="77777777" w:rsidR="00890F9A" w:rsidRDefault="00890F9A" w:rsidP="00890F9A">
            <w:pPr>
              <w:pStyle w:val="T1"/>
              <w:suppressAutoHyphens/>
              <w:spacing w:after="120"/>
              <w:jc w:val="left"/>
              <w:rPr>
                <w:b w:val="0"/>
                <w:iCs/>
                <w:color w:val="000000"/>
                <w:sz w:val="16"/>
                <w:szCs w:val="16"/>
              </w:rPr>
            </w:pPr>
          </w:p>
          <w:p w14:paraId="7B04B761" w14:textId="6CAE8209" w:rsidR="00890F9A" w:rsidRDefault="00890F9A" w:rsidP="00890F9A">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11-22/</w:t>
            </w:r>
            <w:r w:rsidR="002E02AE">
              <w:rPr>
                <w:b w:val="0"/>
                <w:iCs/>
                <w:color w:val="000000"/>
                <w:sz w:val="16"/>
                <w:szCs w:val="16"/>
              </w:rPr>
              <w:t>1482r1</w:t>
            </w:r>
            <w:r>
              <w:rPr>
                <w:b w:val="0"/>
                <w:iCs/>
                <w:color w:val="000000"/>
                <w:sz w:val="16"/>
                <w:szCs w:val="16"/>
              </w:rPr>
              <w:t xml:space="preserve"> tagged as #13450</w:t>
            </w:r>
          </w:p>
          <w:p w14:paraId="74C5E526" w14:textId="77777777" w:rsidR="00890F9A" w:rsidRDefault="00890F9A" w:rsidP="00890F9A">
            <w:pPr>
              <w:pStyle w:val="T1"/>
              <w:suppressAutoHyphens/>
              <w:spacing w:after="120"/>
              <w:jc w:val="left"/>
              <w:rPr>
                <w:b w:val="0"/>
                <w:iCs/>
                <w:color w:val="000000"/>
                <w:sz w:val="16"/>
                <w:szCs w:val="16"/>
              </w:rPr>
            </w:pPr>
          </w:p>
        </w:tc>
      </w:tr>
      <w:tr w:rsidR="00890F9A" w:rsidRPr="00955C14" w14:paraId="31A0E719" w14:textId="77777777" w:rsidTr="00633FBF">
        <w:trPr>
          <w:trHeight w:val="449"/>
        </w:trPr>
        <w:tc>
          <w:tcPr>
            <w:tcW w:w="587" w:type="dxa"/>
            <w:shd w:val="clear" w:color="auto" w:fill="auto"/>
          </w:tcPr>
          <w:p w14:paraId="664435B3" w14:textId="4FE11E94" w:rsidR="00890F9A" w:rsidRPr="00DB48D3" w:rsidRDefault="00890F9A" w:rsidP="00890F9A">
            <w:pPr>
              <w:pStyle w:val="T1"/>
              <w:suppressAutoHyphens/>
              <w:spacing w:after="120"/>
              <w:rPr>
                <w:b w:val="0"/>
                <w:sz w:val="16"/>
              </w:rPr>
            </w:pPr>
            <w:r w:rsidRPr="00DB48D3">
              <w:rPr>
                <w:b w:val="0"/>
                <w:sz w:val="16"/>
              </w:rPr>
              <w:t>11931</w:t>
            </w:r>
          </w:p>
        </w:tc>
        <w:tc>
          <w:tcPr>
            <w:tcW w:w="1034" w:type="dxa"/>
            <w:shd w:val="clear" w:color="auto" w:fill="auto"/>
          </w:tcPr>
          <w:p w14:paraId="61CCEFE3" w14:textId="0A5EE7C4" w:rsidR="00890F9A" w:rsidRPr="00DB48D3" w:rsidRDefault="00890F9A" w:rsidP="00890F9A">
            <w:pPr>
              <w:pStyle w:val="T1"/>
              <w:suppressAutoHyphens/>
              <w:spacing w:after="120"/>
              <w:rPr>
                <w:b w:val="0"/>
                <w:sz w:val="16"/>
              </w:rPr>
            </w:pPr>
            <w:r w:rsidRPr="00DB48D3">
              <w:rPr>
                <w:b w:val="0"/>
                <w:sz w:val="16"/>
              </w:rPr>
              <w:t>Alfred Asterjadhi</w:t>
            </w:r>
          </w:p>
        </w:tc>
        <w:tc>
          <w:tcPr>
            <w:tcW w:w="976" w:type="dxa"/>
            <w:shd w:val="clear" w:color="auto" w:fill="auto"/>
          </w:tcPr>
          <w:p w14:paraId="0E1BCBD5" w14:textId="75EDEF11" w:rsidR="00890F9A" w:rsidRPr="00DB48D3" w:rsidRDefault="00890F9A" w:rsidP="00890F9A">
            <w:pPr>
              <w:pStyle w:val="T1"/>
              <w:suppressAutoHyphens/>
              <w:spacing w:after="120"/>
              <w:rPr>
                <w:b w:val="0"/>
                <w:sz w:val="16"/>
              </w:rPr>
            </w:pPr>
            <w:r w:rsidRPr="00DB48D3">
              <w:rPr>
                <w:b w:val="0"/>
                <w:sz w:val="16"/>
              </w:rPr>
              <w:t>35.16.2</w:t>
            </w:r>
          </w:p>
        </w:tc>
        <w:tc>
          <w:tcPr>
            <w:tcW w:w="635" w:type="dxa"/>
            <w:shd w:val="clear" w:color="auto" w:fill="auto"/>
          </w:tcPr>
          <w:p w14:paraId="5B67613A" w14:textId="43F9471A" w:rsidR="00890F9A" w:rsidRPr="00DB48D3" w:rsidRDefault="00890F9A" w:rsidP="00890F9A">
            <w:pPr>
              <w:pStyle w:val="T1"/>
              <w:suppressAutoHyphens/>
              <w:spacing w:after="120"/>
              <w:rPr>
                <w:b w:val="0"/>
                <w:sz w:val="16"/>
              </w:rPr>
            </w:pPr>
            <w:r w:rsidRPr="00DB48D3">
              <w:rPr>
                <w:b w:val="0"/>
                <w:sz w:val="16"/>
              </w:rPr>
              <w:t>533.22</w:t>
            </w:r>
          </w:p>
        </w:tc>
        <w:tc>
          <w:tcPr>
            <w:tcW w:w="2509" w:type="dxa"/>
            <w:shd w:val="clear" w:color="auto" w:fill="auto"/>
          </w:tcPr>
          <w:p w14:paraId="2809C66A" w14:textId="4D2987E3" w:rsidR="00890F9A" w:rsidRPr="00DB48D3" w:rsidRDefault="00890F9A" w:rsidP="00890F9A">
            <w:pPr>
              <w:pStyle w:val="T1"/>
              <w:suppressAutoHyphens/>
              <w:spacing w:after="120"/>
              <w:jc w:val="left"/>
              <w:rPr>
                <w:b w:val="0"/>
                <w:sz w:val="16"/>
              </w:rPr>
            </w:pPr>
            <w:r w:rsidRPr="00DB48D3">
              <w:rPr>
                <w:b w:val="0"/>
                <w:sz w:val="16"/>
              </w:rPr>
              <w:t xml:space="preserve">This paragraph is a bit too generic and may cause confusion. Suggest </w:t>
            </w:r>
            <w:r w:rsidRPr="00480BE2">
              <w:rPr>
                <w:b w:val="0"/>
                <w:sz w:val="16"/>
              </w:rPr>
              <w:t>to explicitly call out the cases when the additional puncturing patterns can be used within PPDU exchange sequences, e.g., when this can happen in an EHT MU PPDU, TB PPDU, or non-HT dup PPDU cases</w:t>
            </w:r>
            <w:r w:rsidRPr="00DB48D3">
              <w:rPr>
                <w:b w:val="0"/>
                <w:sz w:val="16"/>
              </w:rPr>
              <w:t>. Similar consideration for the last paragraph of this subclause.</w:t>
            </w:r>
          </w:p>
        </w:tc>
        <w:tc>
          <w:tcPr>
            <w:tcW w:w="2179" w:type="dxa"/>
            <w:shd w:val="clear" w:color="auto" w:fill="auto"/>
          </w:tcPr>
          <w:p w14:paraId="1A0D89E8" w14:textId="4D4EE854" w:rsidR="00890F9A" w:rsidRPr="00DB48D3" w:rsidRDefault="00890F9A" w:rsidP="00890F9A">
            <w:pPr>
              <w:pStyle w:val="T1"/>
              <w:suppressAutoHyphens/>
              <w:spacing w:after="120"/>
              <w:jc w:val="left"/>
              <w:rPr>
                <w:b w:val="0"/>
                <w:sz w:val="16"/>
              </w:rPr>
            </w:pPr>
            <w:r w:rsidRPr="00DB48D3">
              <w:rPr>
                <w:b w:val="0"/>
                <w:sz w:val="16"/>
              </w:rPr>
              <w:t>As in comment.</w:t>
            </w:r>
          </w:p>
        </w:tc>
        <w:tc>
          <w:tcPr>
            <w:tcW w:w="2790" w:type="dxa"/>
            <w:shd w:val="clear" w:color="auto" w:fill="auto"/>
          </w:tcPr>
          <w:p w14:paraId="7E99E994" w14:textId="77777777" w:rsidR="00890F9A" w:rsidRDefault="00890F9A" w:rsidP="00890F9A">
            <w:pPr>
              <w:pStyle w:val="T1"/>
              <w:suppressAutoHyphens/>
              <w:spacing w:after="120"/>
              <w:jc w:val="left"/>
              <w:rPr>
                <w:b w:val="0"/>
                <w:iCs/>
                <w:color w:val="000000"/>
                <w:sz w:val="16"/>
                <w:szCs w:val="16"/>
              </w:rPr>
            </w:pPr>
            <w:r>
              <w:rPr>
                <w:b w:val="0"/>
                <w:iCs/>
                <w:color w:val="000000"/>
                <w:sz w:val="16"/>
                <w:szCs w:val="16"/>
              </w:rPr>
              <w:t>Revised</w:t>
            </w:r>
          </w:p>
          <w:p w14:paraId="0FB4F823" w14:textId="77777777" w:rsidR="00890F9A" w:rsidRDefault="00890F9A" w:rsidP="00890F9A">
            <w:pPr>
              <w:pStyle w:val="T1"/>
              <w:suppressAutoHyphens/>
              <w:spacing w:after="120"/>
              <w:jc w:val="left"/>
              <w:rPr>
                <w:b w:val="0"/>
                <w:iCs/>
                <w:color w:val="000000"/>
                <w:sz w:val="16"/>
                <w:szCs w:val="16"/>
              </w:rPr>
            </w:pPr>
          </w:p>
          <w:p w14:paraId="117799B4" w14:textId="5A7B6720" w:rsidR="00890F9A" w:rsidRDefault="00186BEF" w:rsidP="00890F9A">
            <w:pPr>
              <w:pStyle w:val="T1"/>
              <w:suppressAutoHyphens/>
              <w:spacing w:after="120"/>
              <w:jc w:val="left"/>
              <w:rPr>
                <w:b w:val="0"/>
                <w:iCs/>
                <w:color w:val="000000"/>
                <w:sz w:val="16"/>
                <w:szCs w:val="16"/>
              </w:rPr>
            </w:pPr>
            <w:r>
              <w:rPr>
                <w:b w:val="0"/>
                <w:iCs/>
                <w:color w:val="000000"/>
                <w:sz w:val="16"/>
                <w:szCs w:val="16"/>
              </w:rPr>
              <w:t xml:space="preserve">Agree with the commenter in principle. We added </w:t>
            </w:r>
            <w:r w:rsidR="00A7623F">
              <w:rPr>
                <w:b w:val="0"/>
                <w:iCs/>
                <w:color w:val="000000"/>
                <w:sz w:val="16"/>
                <w:szCs w:val="16"/>
              </w:rPr>
              <w:t xml:space="preserve">more </w:t>
            </w:r>
            <w:r>
              <w:rPr>
                <w:b w:val="0"/>
                <w:iCs/>
                <w:color w:val="000000"/>
                <w:sz w:val="16"/>
                <w:szCs w:val="16"/>
              </w:rPr>
              <w:t>clarifications for different PPDU types.</w:t>
            </w:r>
          </w:p>
          <w:p w14:paraId="04DC4042" w14:textId="77777777" w:rsidR="00890F9A" w:rsidRDefault="00890F9A" w:rsidP="00890F9A">
            <w:pPr>
              <w:pStyle w:val="T1"/>
              <w:suppressAutoHyphens/>
              <w:spacing w:after="120"/>
              <w:jc w:val="left"/>
              <w:rPr>
                <w:b w:val="0"/>
                <w:iCs/>
                <w:color w:val="000000"/>
                <w:sz w:val="16"/>
                <w:szCs w:val="16"/>
              </w:rPr>
            </w:pPr>
          </w:p>
          <w:p w14:paraId="14704201" w14:textId="365BDF3B" w:rsidR="00890F9A" w:rsidRDefault="00890F9A" w:rsidP="00890F9A">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11-22/</w:t>
            </w:r>
            <w:r w:rsidR="002E02AE">
              <w:rPr>
                <w:b w:val="0"/>
                <w:iCs/>
                <w:color w:val="000000"/>
                <w:sz w:val="16"/>
                <w:szCs w:val="16"/>
              </w:rPr>
              <w:t>1482r1</w:t>
            </w:r>
            <w:r>
              <w:rPr>
                <w:b w:val="0"/>
                <w:iCs/>
                <w:color w:val="000000"/>
                <w:sz w:val="16"/>
                <w:szCs w:val="16"/>
              </w:rPr>
              <w:t xml:space="preserve"> tagged as #11931</w:t>
            </w:r>
          </w:p>
        </w:tc>
      </w:tr>
      <w:tr w:rsidR="00890F9A" w:rsidRPr="00955C14" w14:paraId="15FE5336" w14:textId="77777777" w:rsidTr="00633FBF">
        <w:trPr>
          <w:trHeight w:val="449"/>
        </w:trPr>
        <w:tc>
          <w:tcPr>
            <w:tcW w:w="587" w:type="dxa"/>
            <w:shd w:val="clear" w:color="auto" w:fill="auto"/>
          </w:tcPr>
          <w:p w14:paraId="54FF99F3" w14:textId="05E47B62" w:rsidR="00890F9A" w:rsidRPr="00583567" w:rsidRDefault="00890F9A" w:rsidP="00890F9A">
            <w:pPr>
              <w:pStyle w:val="T1"/>
              <w:suppressAutoHyphens/>
              <w:spacing w:after="120"/>
              <w:rPr>
                <w:b w:val="0"/>
                <w:sz w:val="16"/>
              </w:rPr>
            </w:pPr>
            <w:r w:rsidRPr="00583567">
              <w:rPr>
                <w:b w:val="0"/>
                <w:sz w:val="16"/>
              </w:rPr>
              <w:lastRenderedPageBreak/>
              <w:t>10988</w:t>
            </w:r>
          </w:p>
        </w:tc>
        <w:tc>
          <w:tcPr>
            <w:tcW w:w="1034" w:type="dxa"/>
            <w:shd w:val="clear" w:color="auto" w:fill="auto"/>
          </w:tcPr>
          <w:p w14:paraId="6CC1E879" w14:textId="295E07D0" w:rsidR="00890F9A" w:rsidRPr="00583567" w:rsidRDefault="00890F9A" w:rsidP="00890F9A">
            <w:pPr>
              <w:pStyle w:val="T1"/>
              <w:suppressAutoHyphens/>
              <w:spacing w:after="120"/>
              <w:rPr>
                <w:b w:val="0"/>
                <w:sz w:val="16"/>
              </w:rPr>
            </w:pPr>
            <w:r w:rsidRPr="00583567">
              <w:rPr>
                <w:b w:val="0"/>
                <w:sz w:val="16"/>
              </w:rPr>
              <w:t>Yanjun Sun</w:t>
            </w:r>
          </w:p>
        </w:tc>
        <w:tc>
          <w:tcPr>
            <w:tcW w:w="976" w:type="dxa"/>
            <w:shd w:val="clear" w:color="auto" w:fill="auto"/>
          </w:tcPr>
          <w:p w14:paraId="66006B0E" w14:textId="175E8CA8" w:rsidR="00890F9A" w:rsidRPr="00583567" w:rsidRDefault="00890F9A" w:rsidP="00890F9A">
            <w:pPr>
              <w:pStyle w:val="T1"/>
              <w:suppressAutoHyphens/>
              <w:spacing w:after="120"/>
              <w:rPr>
                <w:b w:val="0"/>
                <w:sz w:val="16"/>
              </w:rPr>
            </w:pPr>
            <w:r w:rsidRPr="00583567">
              <w:rPr>
                <w:b w:val="0"/>
                <w:sz w:val="16"/>
              </w:rPr>
              <w:t>9.4.2.157</w:t>
            </w:r>
          </w:p>
        </w:tc>
        <w:tc>
          <w:tcPr>
            <w:tcW w:w="635" w:type="dxa"/>
            <w:shd w:val="clear" w:color="auto" w:fill="auto"/>
          </w:tcPr>
          <w:p w14:paraId="3917F717" w14:textId="2146D78F" w:rsidR="00890F9A" w:rsidRPr="00583567" w:rsidRDefault="00890F9A" w:rsidP="00890F9A">
            <w:pPr>
              <w:pStyle w:val="T1"/>
              <w:suppressAutoHyphens/>
              <w:spacing w:after="120"/>
              <w:rPr>
                <w:b w:val="0"/>
                <w:sz w:val="16"/>
              </w:rPr>
            </w:pPr>
            <w:r w:rsidRPr="00583567">
              <w:rPr>
                <w:b w:val="0"/>
                <w:sz w:val="16"/>
              </w:rPr>
              <w:t>201.43</w:t>
            </w:r>
          </w:p>
        </w:tc>
        <w:tc>
          <w:tcPr>
            <w:tcW w:w="2509" w:type="dxa"/>
            <w:shd w:val="clear" w:color="auto" w:fill="auto"/>
          </w:tcPr>
          <w:p w14:paraId="676F029F" w14:textId="35C84A36" w:rsidR="00890F9A" w:rsidRPr="00583567" w:rsidRDefault="00890F9A" w:rsidP="00890F9A">
            <w:pPr>
              <w:pStyle w:val="T1"/>
              <w:suppressAutoHyphens/>
              <w:spacing w:after="120"/>
              <w:jc w:val="left"/>
              <w:rPr>
                <w:b w:val="0"/>
                <w:sz w:val="16"/>
              </w:rPr>
            </w:pPr>
            <w:r w:rsidRPr="00583567">
              <w:rPr>
                <w:b w:val="0"/>
                <w:sz w:val="16"/>
              </w:rPr>
              <w:t>Extension of Transmit Power Envelope element for 320MHz and puncturing is missing.</w:t>
            </w:r>
          </w:p>
        </w:tc>
        <w:tc>
          <w:tcPr>
            <w:tcW w:w="2179" w:type="dxa"/>
            <w:shd w:val="clear" w:color="auto" w:fill="auto"/>
          </w:tcPr>
          <w:p w14:paraId="28C482BA" w14:textId="5FD3DB79" w:rsidR="00890F9A" w:rsidRPr="00583567" w:rsidRDefault="00890F9A" w:rsidP="00890F9A">
            <w:pPr>
              <w:pStyle w:val="T1"/>
              <w:suppressAutoHyphens/>
              <w:spacing w:after="120"/>
              <w:jc w:val="left"/>
              <w:rPr>
                <w:b w:val="0"/>
                <w:sz w:val="16"/>
              </w:rPr>
            </w:pPr>
            <w:r w:rsidRPr="00583567">
              <w:rPr>
                <w:b w:val="0"/>
                <w:sz w:val="16"/>
              </w:rPr>
              <w:t>Please add the extension for completeness.</w:t>
            </w:r>
          </w:p>
        </w:tc>
        <w:tc>
          <w:tcPr>
            <w:tcW w:w="2790" w:type="dxa"/>
            <w:shd w:val="clear" w:color="auto" w:fill="auto"/>
          </w:tcPr>
          <w:p w14:paraId="7E0C64FF" w14:textId="77777777" w:rsidR="00890F9A" w:rsidRDefault="00890F9A" w:rsidP="00890F9A">
            <w:pPr>
              <w:pStyle w:val="T1"/>
              <w:suppressAutoHyphens/>
              <w:spacing w:after="120"/>
              <w:jc w:val="left"/>
              <w:rPr>
                <w:b w:val="0"/>
                <w:iCs/>
                <w:color w:val="000000"/>
                <w:sz w:val="16"/>
                <w:szCs w:val="16"/>
              </w:rPr>
            </w:pPr>
            <w:r>
              <w:rPr>
                <w:b w:val="0"/>
                <w:iCs/>
                <w:color w:val="000000"/>
                <w:sz w:val="16"/>
                <w:szCs w:val="16"/>
              </w:rPr>
              <w:t>Revised</w:t>
            </w:r>
          </w:p>
          <w:p w14:paraId="5187FE33" w14:textId="77777777" w:rsidR="00890F9A" w:rsidRDefault="00890F9A" w:rsidP="00890F9A">
            <w:pPr>
              <w:pStyle w:val="T1"/>
              <w:suppressAutoHyphens/>
              <w:spacing w:after="120"/>
              <w:jc w:val="left"/>
              <w:rPr>
                <w:b w:val="0"/>
                <w:iCs/>
                <w:color w:val="000000"/>
                <w:sz w:val="16"/>
                <w:szCs w:val="16"/>
              </w:rPr>
            </w:pPr>
          </w:p>
          <w:p w14:paraId="66E0CF16" w14:textId="0A3126BD" w:rsidR="00890F9A" w:rsidRDefault="00890F9A" w:rsidP="00890F9A">
            <w:pPr>
              <w:pStyle w:val="T1"/>
              <w:suppressAutoHyphens/>
              <w:spacing w:after="120"/>
              <w:jc w:val="left"/>
              <w:rPr>
                <w:b w:val="0"/>
                <w:iCs/>
                <w:color w:val="000000"/>
                <w:sz w:val="16"/>
                <w:szCs w:val="16"/>
              </w:rPr>
            </w:pPr>
            <w:r>
              <w:rPr>
                <w:b w:val="0"/>
                <w:iCs/>
                <w:color w:val="000000"/>
                <w:sz w:val="16"/>
                <w:szCs w:val="16"/>
              </w:rPr>
              <w:t>Agree with the commenter in principle. Details on TPE for EHT has been added.</w:t>
            </w:r>
          </w:p>
          <w:p w14:paraId="0B94D33A" w14:textId="77777777" w:rsidR="00890F9A" w:rsidRDefault="00890F9A" w:rsidP="00890F9A">
            <w:pPr>
              <w:pStyle w:val="T1"/>
              <w:suppressAutoHyphens/>
              <w:spacing w:after="120"/>
              <w:jc w:val="left"/>
              <w:rPr>
                <w:b w:val="0"/>
                <w:iCs/>
                <w:color w:val="000000"/>
                <w:sz w:val="16"/>
                <w:szCs w:val="16"/>
              </w:rPr>
            </w:pPr>
          </w:p>
          <w:p w14:paraId="15D7E1CE" w14:textId="0982DB74" w:rsidR="00890F9A" w:rsidRDefault="00890F9A" w:rsidP="00890F9A">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11-22/</w:t>
            </w:r>
            <w:r w:rsidR="002E02AE">
              <w:rPr>
                <w:b w:val="0"/>
                <w:iCs/>
                <w:color w:val="000000"/>
                <w:sz w:val="16"/>
                <w:szCs w:val="16"/>
              </w:rPr>
              <w:t>1482r1</w:t>
            </w:r>
            <w:r>
              <w:rPr>
                <w:b w:val="0"/>
                <w:iCs/>
                <w:color w:val="000000"/>
                <w:sz w:val="16"/>
                <w:szCs w:val="16"/>
              </w:rPr>
              <w:t xml:space="preserve"> tagged as #10988</w:t>
            </w:r>
          </w:p>
        </w:tc>
      </w:tr>
      <w:tr w:rsidR="00890F9A" w:rsidRPr="00955C14" w14:paraId="14CE7DEB" w14:textId="77777777" w:rsidTr="00633FBF">
        <w:trPr>
          <w:trHeight w:val="449"/>
        </w:trPr>
        <w:tc>
          <w:tcPr>
            <w:tcW w:w="587" w:type="dxa"/>
            <w:shd w:val="clear" w:color="auto" w:fill="auto"/>
          </w:tcPr>
          <w:p w14:paraId="3C8873F8" w14:textId="0F44D942" w:rsidR="00890F9A" w:rsidRPr="00B3527A" w:rsidRDefault="00890F9A" w:rsidP="00890F9A">
            <w:pPr>
              <w:pStyle w:val="T1"/>
              <w:suppressAutoHyphens/>
              <w:spacing w:after="120"/>
              <w:rPr>
                <w:b w:val="0"/>
                <w:sz w:val="16"/>
              </w:rPr>
            </w:pPr>
            <w:r w:rsidRPr="00B3527A">
              <w:rPr>
                <w:b w:val="0"/>
                <w:sz w:val="16"/>
              </w:rPr>
              <w:t>11011</w:t>
            </w:r>
          </w:p>
        </w:tc>
        <w:tc>
          <w:tcPr>
            <w:tcW w:w="1034" w:type="dxa"/>
            <w:shd w:val="clear" w:color="auto" w:fill="auto"/>
          </w:tcPr>
          <w:p w14:paraId="59D5D499" w14:textId="5F4F5F90" w:rsidR="00890F9A" w:rsidRPr="00B3527A" w:rsidRDefault="00890F9A" w:rsidP="00890F9A">
            <w:pPr>
              <w:pStyle w:val="T1"/>
              <w:suppressAutoHyphens/>
              <w:spacing w:after="120"/>
              <w:rPr>
                <w:b w:val="0"/>
                <w:sz w:val="16"/>
              </w:rPr>
            </w:pPr>
            <w:r w:rsidRPr="00B3527A">
              <w:rPr>
                <w:b w:val="0"/>
                <w:sz w:val="16"/>
              </w:rPr>
              <w:t>Yanjun Sun</w:t>
            </w:r>
          </w:p>
        </w:tc>
        <w:tc>
          <w:tcPr>
            <w:tcW w:w="976" w:type="dxa"/>
            <w:shd w:val="clear" w:color="auto" w:fill="auto"/>
          </w:tcPr>
          <w:p w14:paraId="7B49D3CF" w14:textId="03120610" w:rsidR="00890F9A" w:rsidRPr="00B3527A" w:rsidRDefault="00890F9A" w:rsidP="00890F9A">
            <w:pPr>
              <w:pStyle w:val="T1"/>
              <w:suppressAutoHyphens/>
              <w:spacing w:after="120"/>
              <w:rPr>
                <w:b w:val="0"/>
                <w:sz w:val="16"/>
              </w:rPr>
            </w:pPr>
            <w:r w:rsidRPr="00B3527A">
              <w:rPr>
                <w:b w:val="0"/>
                <w:sz w:val="16"/>
              </w:rPr>
              <w:t>35.16.2</w:t>
            </w:r>
          </w:p>
        </w:tc>
        <w:tc>
          <w:tcPr>
            <w:tcW w:w="635" w:type="dxa"/>
            <w:shd w:val="clear" w:color="auto" w:fill="auto"/>
          </w:tcPr>
          <w:p w14:paraId="5A4FB16C" w14:textId="657F32C2" w:rsidR="00890F9A" w:rsidRPr="00B3527A" w:rsidRDefault="00890F9A" w:rsidP="00890F9A">
            <w:pPr>
              <w:pStyle w:val="T1"/>
              <w:suppressAutoHyphens/>
              <w:spacing w:after="120"/>
              <w:rPr>
                <w:b w:val="0"/>
                <w:sz w:val="16"/>
              </w:rPr>
            </w:pPr>
            <w:r w:rsidRPr="00B3527A">
              <w:rPr>
                <w:b w:val="0"/>
                <w:sz w:val="16"/>
              </w:rPr>
              <w:t>533.56</w:t>
            </w:r>
          </w:p>
        </w:tc>
        <w:tc>
          <w:tcPr>
            <w:tcW w:w="2509" w:type="dxa"/>
            <w:shd w:val="clear" w:color="auto" w:fill="auto"/>
          </w:tcPr>
          <w:p w14:paraId="3E565493" w14:textId="5BCB16FE" w:rsidR="00890F9A" w:rsidRPr="00B3527A" w:rsidRDefault="00890F9A" w:rsidP="00890F9A">
            <w:pPr>
              <w:pStyle w:val="T1"/>
              <w:suppressAutoHyphens/>
              <w:spacing w:after="120"/>
              <w:jc w:val="left"/>
              <w:rPr>
                <w:b w:val="0"/>
                <w:sz w:val="16"/>
              </w:rPr>
            </w:pPr>
            <w:r w:rsidRPr="00B3527A">
              <w:rPr>
                <w:b w:val="0"/>
                <w:sz w:val="16"/>
              </w:rPr>
              <w:t>Details are missing on how TPE are indicated if an EHT includes the Disabled Subchannel Bitmap subfield in management frames</w:t>
            </w:r>
          </w:p>
        </w:tc>
        <w:tc>
          <w:tcPr>
            <w:tcW w:w="2179" w:type="dxa"/>
            <w:shd w:val="clear" w:color="auto" w:fill="auto"/>
          </w:tcPr>
          <w:p w14:paraId="10F76B2A" w14:textId="193DE8F0" w:rsidR="00890F9A" w:rsidRPr="00B3527A" w:rsidRDefault="00890F9A" w:rsidP="00890F9A">
            <w:pPr>
              <w:pStyle w:val="T1"/>
              <w:suppressAutoHyphens/>
              <w:spacing w:after="120"/>
              <w:jc w:val="left"/>
              <w:rPr>
                <w:b w:val="0"/>
                <w:sz w:val="16"/>
              </w:rPr>
            </w:pPr>
            <w:r w:rsidRPr="00B3527A">
              <w:rPr>
                <w:b w:val="0"/>
                <w:sz w:val="16"/>
              </w:rPr>
              <w:t>Please add the missing details</w:t>
            </w:r>
          </w:p>
        </w:tc>
        <w:tc>
          <w:tcPr>
            <w:tcW w:w="2790" w:type="dxa"/>
            <w:shd w:val="clear" w:color="auto" w:fill="auto"/>
          </w:tcPr>
          <w:p w14:paraId="266C5E78" w14:textId="77777777" w:rsidR="00890F9A" w:rsidRDefault="00890F9A" w:rsidP="00890F9A">
            <w:pPr>
              <w:pStyle w:val="T1"/>
              <w:suppressAutoHyphens/>
              <w:spacing w:after="120"/>
              <w:jc w:val="left"/>
              <w:rPr>
                <w:b w:val="0"/>
                <w:iCs/>
                <w:color w:val="000000"/>
                <w:sz w:val="16"/>
                <w:szCs w:val="16"/>
              </w:rPr>
            </w:pPr>
            <w:r>
              <w:rPr>
                <w:b w:val="0"/>
                <w:iCs/>
                <w:color w:val="000000"/>
                <w:sz w:val="16"/>
                <w:szCs w:val="16"/>
              </w:rPr>
              <w:t>Revised</w:t>
            </w:r>
          </w:p>
          <w:p w14:paraId="52DB9780" w14:textId="77777777" w:rsidR="00890F9A" w:rsidRDefault="00890F9A" w:rsidP="00890F9A">
            <w:pPr>
              <w:pStyle w:val="T1"/>
              <w:suppressAutoHyphens/>
              <w:spacing w:after="120"/>
              <w:jc w:val="left"/>
              <w:rPr>
                <w:b w:val="0"/>
                <w:iCs/>
                <w:color w:val="000000"/>
                <w:sz w:val="16"/>
                <w:szCs w:val="16"/>
              </w:rPr>
            </w:pPr>
          </w:p>
          <w:p w14:paraId="1046AA73" w14:textId="5538CEEB" w:rsidR="00890F9A" w:rsidRDefault="00890F9A" w:rsidP="00890F9A">
            <w:pPr>
              <w:pStyle w:val="T1"/>
              <w:suppressAutoHyphens/>
              <w:spacing w:after="120"/>
              <w:jc w:val="left"/>
              <w:rPr>
                <w:b w:val="0"/>
                <w:iCs/>
                <w:color w:val="000000"/>
                <w:sz w:val="16"/>
                <w:szCs w:val="16"/>
              </w:rPr>
            </w:pPr>
            <w:r>
              <w:rPr>
                <w:b w:val="0"/>
                <w:iCs/>
                <w:color w:val="000000"/>
                <w:sz w:val="16"/>
                <w:szCs w:val="16"/>
              </w:rPr>
              <w:t>Agree with the commenter in principle. Details on TPE for EHT has been added.</w:t>
            </w:r>
          </w:p>
          <w:p w14:paraId="2EDE22C1" w14:textId="77777777" w:rsidR="00890F9A" w:rsidRDefault="00890F9A" w:rsidP="00890F9A">
            <w:pPr>
              <w:pStyle w:val="T1"/>
              <w:suppressAutoHyphens/>
              <w:spacing w:after="120"/>
              <w:jc w:val="left"/>
              <w:rPr>
                <w:b w:val="0"/>
                <w:iCs/>
                <w:color w:val="000000"/>
                <w:sz w:val="16"/>
                <w:szCs w:val="16"/>
              </w:rPr>
            </w:pPr>
          </w:p>
          <w:p w14:paraId="7ED6E2FA" w14:textId="67887172" w:rsidR="00890F9A" w:rsidRDefault="00890F9A" w:rsidP="00890F9A">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11-22/</w:t>
            </w:r>
            <w:r w:rsidR="002E02AE">
              <w:rPr>
                <w:b w:val="0"/>
                <w:iCs/>
                <w:color w:val="000000"/>
                <w:sz w:val="16"/>
                <w:szCs w:val="16"/>
              </w:rPr>
              <w:t>1482r1</w:t>
            </w:r>
            <w:r>
              <w:rPr>
                <w:b w:val="0"/>
                <w:iCs/>
                <w:color w:val="000000"/>
                <w:sz w:val="16"/>
                <w:szCs w:val="16"/>
              </w:rPr>
              <w:t xml:space="preserve"> tagged as #10988</w:t>
            </w:r>
          </w:p>
        </w:tc>
      </w:tr>
      <w:tr w:rsidR="00890F9A" w:rsidRPr="00955C14" w14:paraId="34872AA3" w14:textId="77777777" w:rsidTr="00633FBF">
        <w:trPr>
          <w:trHeight w:val="449"/>
        </w:trPr>
        <w:tc>
          <w:tcPr>
            <w:tcW w:w="587" w:type="dxa"/>
            <w:shd w:val="clear" w:color="auto" w:fill="auto"/>
          </w:tcPr>
          <w:p w14:paraId="41637511" w14:textId="4D10F06C" w:rsidR="00890F9A" w:rsidRPr="00B24845" w:rsidRDefault="00890F9A" w:rsidP="00890F9A">
            <w:pPr>
              <w:pStyle w:val="T1"/>
              <w:suppressAutoHyphens/>
              <w:spacing w:after="120"/>
              <w:rPr>
                <w:b w:val="0"/>
                <w:sz w:val="16"/>
              </w:rPr>
            </w:pPr>
            <w:r w:rsidRPr="00B24845">
              <w:rPr>
                <w:b w:val="0"/>
                <w:sz w:val="16"/>
              </w:rPr>
              <w:t>13562</w:t>
            </w:r>
          </w:p>
        </w:tc>
        <w:tc>
          <w:tcPr>
            <w:tcW w:w="1034" w:type="dxa"/>
            <w:shd w:val="clear" w:color="auto" w:fill="auto"/>
          </w:tcPr>
          <w:p w14:paraId="1F8EF03C" w14:textId="1DE435DB" w:rsidR="00890F9A" w:rsidRPr="00B24845" w:rsidRDefault="00890F9A" w:rsidP="00890F9A">
            <w:pPr>
              <w:pStyle w:val="T1"/>
              <w:suppressAutoHyphens/>
              <w:spacing w:after="120"/>
              <w:rPr>
                <w:b w:val="0"/>
                <w:sz w:val="16"/>
              </w:rPr>
            </w:pPr>
            <w:r w:rsidRPr="00B24845">
              <w:rPr>
                <w:b w:val="0"/>
                <w:sz w:val="16"/>
              </w:rPr>
              <w:t>Jian Yu</w:t>
            </w:r>
          </w:p>
        </w:tc>
        <w:tc>
          <w:tcPr>
            <w:tcW w:w="976" w:type="dxa"/>
            <w:shd w:val="clear" w:color="auto" w:fill="auto"/>
          </w:tcPr>
          <w:p w14:paraId="49A2E638" w14:textId="56F2C522" w:rsidR="00890F9A" w:rsidRPr="00B24845" w:rsidRDefault="00890F9A" w:rsidP="00890F9A">
            <w:pPr>
              <w:pStyle w:val="T1"/>
              <w:suppressAutoHyphens/>
              <w:spacing w:after="120"/>
              <w:rPr>
                <w:b w:val="0"/>
                <w:sz w:val="16"/>
              </w:rPr>
            </w:pPr>
            <w:r w:rsidRPr="00B24845">
              <w:rPr>
                <w:b w:val="0"/>
                <w:sz w:val="16"/>
              </w:rPr>
              <w:t>35.16.2</w:t>
            </w:r>
          </w:p>
        </w:tc>
        <w:tc>
          <w:tcPr>
            <w:tcW w:w="635" w:type="dxa"/>
            <w:shd w:val="clear" w:color="auto" w:fill="auto"/>
          </w:tcPr>
          <w:p w14:paraId="0966C392" w14:textId="3A819A7E" w:rsidR="00890F9A" w:rsidRPr="00B24845" w:rsidRDefault="00890F9A" w:rsidP="00890F9A">
            <w:pPr>
              <w:pStyle w:val="T1"/>
              <w:suppressAutoHyphens/>
              <w:spacing w:after="120"/>
              <w:rPr>
                <w:b w:val="0"/>
                <w:sz w:val="16"/>
              </w:rPr>
            </w:pPr>
            <w:r w:rsidRPr="00B24845">
              <w:rPr>
                <w:b w:val="0"/>
                <w:sz w:val="16"/>
              </w:rPr>
              <w:t>533.64</w:t>
            </w:r>
          </w:p>
        </w:tc>
        <w:tc>
          <w:tcPr>
            <w:tcW w:w="2509" w:type="dxa"/>
            <w:shd w:val="clear" w:color="auto" w:fill="auto"/>
          </w:tcPr>
          <w:p w14:paraId="4669679E" w14:textId="1910B841" w:rsidR="00890F9A" w:rsidRPr="00B24845" w:rsidRDefault="00890F9A" w:rsidP="00890F9A">
            <w:pPr>
              <w:pStyle w:val="T1"/>
              <w:suppressAutoHyphens/>
              <w:spacing w:after="120"/>
              <w:jc w:val="left"/>
              <w:rPr>
                <w:b w:val="0"/>
                <w:sz w:val="16"/>
              </w:rPr>
            </w:pPr>
            <w:r w:rsidRPr="00B24845">
              <w:rPr>
                <w:b w:val="0"/>
                <w:sz w:val="16"/>
              </w:rPr>
              <w:t xml:space="preserve">The supported puncturing pattern is too restricted.  If there are multiple static holes or interferences, then it is </w:t>
            </w:r>
            <w:r w:rsidRPr="00EF06B2">
              <w:rPr>
                <w:bCs/>
                <w:sz w:val="16"/>
              </w:rPr>
              <w:t>difficult to do sounding for OFDMA transmission</w:t>
            </w:r>
            <w:r w:rsidRPr="00B24845">
              <w:rPr>
                <w:b w:val="0"/>
                <w:sz w:val="16"/>
              </w:rPr>
              <w:t>.</w:t>
            </w:r>
          </w:p>
        </w:tc>
        <w:tc>
          <w:tcPr>
            <w:tcW w:w="2179" w:type="dxa"/>
            <w:shd w:val="clear" w:color="auto" w:fill="auto"/>
          </w:tcPr>
          <w:p w14:paraId="32BD3DB9" w14:textId="77777777" w:rsidR="00890F9A" w:rsidRDefault="00890F9A" w:rsidP="00890F9A">
            <w:pPr>
              <w:pStyle w:val="T1"/>
              <w:suppressAutoHyphens/>
              <w:spacing w:after="120"/>
              <w:jc w:val="left"/>
              <w:rPr>
                <w:b w:val="0"/>
                <w:sz w:val="16"/>
              </w:rPr>
            </w:pPr>
            <w:r w:rsidRPr="00B24845">
              <w:rPr>
                <w:b w:val="0"/>
                <w:sz w:val="16"/>
              </w:rPr>
              <w:t>Enable more patterns, e.g., the one supported in OFDMA</w:t>
            </w:r>
          </w:p>
          <w:p w14:paraId="0C619F60" w14:textId="77777777" w:rsidR="00890F9A" w:rsidRDefault="00890F9A" w:rsidP="00890F9A">
            <w:pPr>
              <w:rPr>
                <w:rFonts w:ascii="Times New Roman" w:eastAsia="MS Mincho" w:hAnsi="Times New Roman" w:cs="Times New Roman"/>
                <w:sz w:val="16"/>
                <w:szCs w:val="20"/>
              </w:rPr>
            </w:pPr>
          </w:p>
          <w:p w14:paraId="63979660" w14:textId="77777777" w:rsidR="00890F9A" w:rsidRDefault="00890F9A" w:rsidP="00890F9A">
            <w:pPr>
              <w:rPr>
                <w:rFonts w:ascii="Times New Roman" w:eastAsia="MS Mincho" w:hAnsi="Times New Roman" w:cs="Times New Roman"/>
                <w:sz w:val="16"/>
                <w:szCs w:val="20"/>
              </w:rPr>
            </w:pPr>
          </w:p>
          <w:p w14:paraId="0932BC8E" w14:textId="77777777" w:rsidR="00890F9A" w:rsidRDefault="00890F9A" w:rsidP="00890F9A">
            <w:pPr>
              <w:rPr>
                <w:rFonts w:ascii="Times New Roman" w:eastAsia="MS Mincho" w:hAnsi="Times New Roman" w:cs="Times New Roman"/>
                <w:sz w:val="16"/>
                <w:szCs w:val="20"/>
              </w:rPr>
            </w:pPr>
          </w:p>
          <w:p w14:paraId="54B8FF59" w14:textId="4970D89C" w:rsidR="00890F9A" w:rsidRPr="00D17AFF" w:rsidRDefault="00890F9A" w:rsidP="00890F9A">
            <w:pPr>
              <w:jc w:val="right"/>
            </w:pPr>
          </w:p>
        </w:tc>
        <w:tc>
          <w:tcPr>
            <w:tcW w:w="2790" w:type="dxa"/>
            <w:shd w:val="clear" w:color="auto" w:fill="auto"/>
          </w:tcPr>
          <w:p w14:paraId="65C064EE" w14:textId="609766BA" w:rsidR="00890F9A" w:rsidRDefault="00890F9A" w:rsidP="00890F9A">
            <w:pPr>
              <w:pStyle w:val="T1"/>
              <w:suppressAutoHyphens/>
              <w:spacing w:after="120"/>
              <w:jc w:val="left"/>
              <w:rPr>
                <w:b w:val="0"/>
                <w:iCs/>
                <w:color w:val="000000"/>
                <w:sz w:val="16"/>
                <w:szCs w:val="16"/>
              </w:rPr>
            </w:pPr>
            <w:r>
              <w:rPr>
                <w:b w:val="0"/>
                <w:iCs/>
                <w:color w:val="000000"/>
                <w:sz w:val="16"/>
                <w:szCs w:val="16"/>
              </w:rPr>
              <w:t>Rejected</w:t>
            </w:r>
          </w:p>
          <w:p w14:paraId="1330BA84" w14:textId="287F13CC" w:rsidR="00890F9A" w:rsidRDefault="00890F9A" w:rsidP="00890F9A">
            <w:pPr>
              <w:pStyle w:val="T1"/>
              <w:suppressAutoHyphens/>
              <w:spacing w:after="120"/>
              <w:jc w:val="left"/>
              <w:rPr>
                <w:b w:val="0"/>
                <w:iCs/>
                <w:color w:val="000000"/>
                <w:sz w:val="16"/>
                <w:szCs w:val="16"/>
              </w:rPr>
            </w:pPr>
            <w:r>
              <w:rPr>
                <w:b w:val="0"/>
                <w:iCs/>
                <w:color w:val="000000"/>
                <w:sz w:val="16"/>
                <w:szCs w:val="16"/>
              </w:rPr>
              <w:t>First, in D2.1.1, there is not support for sounding NDP with multiple static holes based on the following text: “</w:t>
            </w:r>
            <w:proofErr w:type="gramStart"/>
            <w:r w:rsidRPr="003D02D5">
              <w:rPr>
                <w:b w:val="0"/>
                <w:iCs/>
                <w:color w:val="000000"/>
                <w:sz w:val="16"/>
                <w:szCs w:val="16"/>
              </w:rPr>
              <w:t>In  the</w:t>
            </w:r>
            <w:proofErr w:type="gramEnd"/>
            <w:r w:rsidRPr="003D02D5">
              <w:rPr>
                <w:b w:val="0"/>
                <w:iCs/>
                <w:color w:val="000000"/>
                <w:sz w:val="16"/>
                <w:szCs w:val="16"/>
              </w:rPr>
              <w:t xml:space="preserve">  EHT  sounding  NDP,  the  242-tone  RUs  overlapping  the  20 MHz  channels  that  are  signaled  as punctured through the Punctured Channel Indication field of the U-SIG field are punctured. The allowed punctured patterns are given in Table 36-30 (Definition of the Punctured Channel Information field in the U-SIG for an EHT MU PPDU using non-OFDMA transmissions).</w:t>
            </w:r>
            <w:r>
              <w:rPr>
                <w:b w:val="0"/>
                <w:iCs/>
                <w:color w:val="000000"/>
                <w:sz w:val="16"/>
                <w:szCs w:val="16"/>
              </w:rPr>
              <w:t>”</w:t>
            </w:r>
          </w:p>
          <w:p w14:paraId="5828E933" w14:textId="3D17178B" w:rsidR="00890F9A" w:rsidRDefault="00890F9A" w:rsidP="00890F9A">
            <w:pPr>
              <w:pStyle w:val="T1"/>
              <w:suppressAutoHyphens/>
              <w:spacing w:after="120"/>
              <w:jc w:val="left"/>
              <w:rPr>
                <w:b w:val="0"/>
                <w:iCs/>
                <w:color w:val="000000"/>
                <w:sz w:val="16"/>
                <w:szCs w:val="16"/>
              </w:rPr>
            </w:pPr>
            <w:r>
              <w:rPr>
                <w:b w:val="0"/>
                <w:iCs/>
                <w:color w:val="000000"/>
                <w:sz w:val="16"/>
                <w:szCs w:val="16"/>
              </w:rPr>
              <w:t xml:space="preserve">Second, there was related discussion in </w:t>
            </w:r>
            <w:r w:rsidRPr="001267F8">
              <w:rPr>
                <w:b w:val="0"/>
                <w:iCs/>
                <w:color w:val="000000"/>
                <w:sz w:val="16"/>
                <w:szCs w:val="16"/>
              </w:rPr>
              <w:t>21/</w:t>
            </w:r>
            <w:proofErr w:type="gramStart"/>
            <w:r w:rsidRPr="001267F8">
              <w:rPr>
                <w:b w:val="0"/>
                <w:iCs/>
                <w:color w:val="000000"/>
                <w:sz w:val="16"/>
                <w:szCs w:val="16"/>
              </w:rPr>
              <w:t>1778r2</w:t>
            </w:r>
            <w:proofErr w:type="gramEnd"/>
            <w:r>
              <w:rPr>
                <w:b w:val="0"/>
                <w:iCs/>
                <w:color w:val="000000"/>
                <w:sz w:val="16"/>
                <w:szCs w:val="16"/>
              </w:rPr>
              <w:t xml:space="preserve"> but the TG couldn’t reach consensus.</w:t>
            </w:r>
          </w:p>
        </w:tc>
      </w:tr>
      <w:tr w:rsidR="00890F9A" w:rsidRPr="00955C14" w14:paraId="7FD29748" w14:textId="77777777" w:rsidTr="00633FBF">
        <w:trPr>
          <w:trHeight w:val="449"/>
        </w:trPr>
        <w:tc>
          <w:tcPr>
            <w:tcW w:w="587" w:type="dxa"/>
            <w:shd w:val="clear" w:color="auto" w:fill="auto"/>
          </w:tcPr>
          <w:p w14:paraId="69F1A9DF" w14:textId="4A045275" w:rsidR="00890F9A" w:rsidRPr="00946A58" w:rsidRDefault="00890F9A" w:rsidP="00890F9A">
            <w:pPr>
              <w:pStyle w:val="T1"/>
              <w:suppressAutoHyphens/>
              <w:spacing w:after="120"/>
              <w:rPr>
                <w:b w:val="0"/>
                <w:sz w:val="16"/>
              </w:rPr>
            </w:pPr>
            <w:r w:rsidRPr="00946A58">
              <w:rPr>
                <w:b w:val="0"/>
                <w:sz w:val="16"/>
              </w:rPr>
              <w:t>12693</w:t>
            </w:r>
          </w:p>
        </w:tc>
        <w:tc>
          <w:tcPr>
            <w:tcW w:w="1034" w:type="dxa"/>
            <w:shd w:val="clear" w:color="auto" w:fill="auto"/>
          </w:tcPr>
          <w:p w14:paraId="770EBE3A" w14:textId="22DC3B41" w:rsidR="00890F9A" w:rsidRPr="00946A58" w:rsidRDefault="00890F9A" w:rsidP="00890F9A">
            <w:pPr>
              <w:pStyle w:val="T1"/>
              <w:suppressAutoHyphens/>
              <w:spacing w:after="120"/>
              <w:rPr>
                <w:b w:val="0"/>
                <w:sz w:val="16"/>
              </w:rPr>
            </w:pPr>
            <w:r w:rsidRPr="00946A58">
              <w:rPr>
                <w:b w:val="0"/>
                <w:sz w:val="16"/>
              </w:rPr>
              <w:t>Arik Klein</w:t>
            </w:r>
          </w:p>
        </w:tc>
        <w:tc>
          <w:tcPr>
            <w:tcW w:w="976" w:type="dxa"/>
            <w:shd w:val="clear" w:color="auto" w:fill="auto"/>
          </w:tcPr>
          <w:p w14:paraId="0BA4BEB2" w14:textId="75DA03E7" w:rsidR="00890F9A" w:rsidRPr="00946A58" w:rsidRDefault="00890F9A" w:rsidP="00890F9A">
            <w:pPr>
              <w:pStyle w:val="T1"/>
              <w:suppressAutoHyphens/>
              <w:spacing w:after="120"/>
              <w:rPr>
                <w:b w:val="0"/>
                <w:sz w:val="16"/>
              </w:rPr>
            </w:pPr>
            <w:r w:rsidRPr="00946A58">
              <w:rPr>
                <w:b w:val="0"/>
                <w:sz w:val="16"/>
              </w:rPr>
              <w:t>35.16.2</w:t>
            </w:r>
          </w:p>
        </w:tc>
        <w:tc>
          <w:tcPr>
            <w:tcW w:w="635" w:type="dxa"/>
            <w:shd w:val="clear" w:color="auto" w:fill="auto"/>
          </w:tcPr>
          <w:p w14:paraId="4A345D73" w14:textId="47D4A636" w:rsidR="00890F9A" w:rsidRPr="00946A58" w:rsidRDefault="00890F9A" w:rsidP="00890F9A">
            <w:pPr>
              <w:pStyle w:val="T1"/>
              <w:suppressAutoHyphens/>
              <w:spacing w:after="120"/>
              <w:rPr>
                <w:b w:val="0"/>
                <w:sz w:val="16"/>
              </w:rPr>
            </w:pPr>
            <w:r w:rsidRPr="00946A58">
              <w:rPr>
                <w:b w:val="0"/>
                <w:sz w:val="16"/>
              </w:rPr>
              <w:t>532.62</w:t>
            </w:r>
          </w:p>
        </w:tc>
        <w:tc>
          <w:tcPr>
            <w:tcW w:w="2509" w:type="dxa"/>
            <w:shd w:val="clear" w:color="auto" w:fill="auto"/>
          </w:tcPr>
          <w:p w14:paraId="55F1D3C0" w14:textId="43F931AB" w:rsidR="00890F9A" w:rsidRPr="00946A58" w:rsidRDefault="00890F9A" w:rsidP="00890F9A">
            <w:pPr>
              <w:pStyle w:val="T1"/>
              <w:suppressAutoHyphens/>
              <w:spacing w:after="120"/>
              <w:jc w:val="left"/>
              <w:rPr>
                <w:b w:val="0"/>
                <w:sz w:val="16"/>
              </w:rPr>
            </w:pPr>
            <w:r w:rsidRPr="00946A58">
              <w:rPr>
                <w:b w:val="0"/>
                <w:sz w:val="16"/>
              </w:rPr>
              <w:t>It is not clear why "..the Disabled Subchannel Bitmap field of the EHT Operation element shall be one of the non-OFDMA puncturing patterns defined in Table 36-30" as a mandatory requirement?</w:t>
            </w:r>
            <w:r w:rsidRPr="00946A58">
              <w:rPr>
                <w:b w:val="0"/>
                <w:sz w:val="16"/>
              </w:rPr>
              <w:br/>
              <w:t xml:space="preserve">For instance, the common use case of having more than a single punctured RU in each 80 MHz segment (especially if BW equals or above 160) can't be described in the Disabled Channel bitmap which directly reduces the actual BW to be used for the entire EHT sounding sequence (i.e. the NDPA frame, </w:t>
            </w:r>
            <w:r w:rsidRPr="00CD7EC4">
              <w:rPr>
                <w:bCs/>
                <w:sz w:val="16"/>
              </w:rPr>
              <w:t>sounding NDP</w:t>
            </w:r>
            <w:r w:rsidRPr="00946A58">
              <w:rPr>
                <w:b w:val="0"/>
                <w:sz w:val="16"/>
              </w:rPr>
              <w:t xml:space="preserve"> and the corresponding BFRP)</w:t>
            </w:r>
          </w:p>
        </w:tc>
        <w:tc>
          <w:tcPr>
            <w:tcW w:w="2179" w:type="dxa"/>
            <w:shd w:val="clear" w:color="auto" w:fill="auto"/>
          </w:tcPr>
          <w:p w14:paraId="395557D3" w14:textId="49F354F9" w:rsidR="00890F9A" w:rsidRPr="00946A58" w:rsidRDefault="00890F9A" w:rsidP="00890F9A">
            <w:pPr>
              <w:pStyle w:val="T1"/>
              <w:suppressAutoHyphens/>
              <w:spacing w:after="120"/>
              <w:jc w:val="left"/>
              <w:rPr>
                <w:b w:val="0"/>
                <w:sz w:val="16"/>
              </w:rPr>
            </w:pPr>
            <w:r w:rsidRPr="00946A58">
              <w:rPr>
                <w:b w:val="0"/>
                <w:sz w:val="16"/>
              </w:rPr>
              <w:t xml:space="preserve">Add the OFDMA puncturing pattern to be supported in the Disabled Channel </w:t>
            </w:r>
            <w:proofErr w:type="gramStart"/>
            <w:r w:rsidRPr="00946A58">
              <w:rPr>
                <w:b w:val="0"/>
                <w:sz w:val="16"/>
              </w:rPr>
              <w:t>Bitmap  as</w:t>
            </w:r>
            <w:proofErr w:type="gramEnd"/>
            <w:r w:rsidRPr="00946A58">
              <w:rPr>
                <w:b w:val="0"/>
                <w:sz w:val="16"/>
              </w:rPr>
              <w:t xml:space="preserve"> a minimum, in order to support the use cases of more than a single punctured RU-242 (especially in 5GHz bands and 6 GHz bands)</w:t>
            </w:r>
          </w:p>
        </w:tc>
        <w:tc>
          <w:tcPr>
            <w:tcW w:w="2790" w:type="dxa"/>
            <w:shd w:val="clear" w:color="auto" w:fill="auto"/>
          </w:tcPr>
          <w:p w14:paraId="67B79B9B" w14:textId="77777777" w:rsidR="00890F9A" w:rsidRDefault="00890F9A" w:rsidP="00890F9A">
            <w:pPr>
              <w:pStyle w:val="T1"/>
              <w:suppressAutoHyphens/>
              <w:spacing w:after="120"/>
              <w:jc w:val="left"/>
              <w:rPr>
                <w:b w:val="0"/>
                <w:iCs/>
                <w:color w:val="000000"/>
                <w:sz w:val="16"/>
                <w:szCs w:val="16"/>
              </w:rPr>
            </w:pPr>
            <w:r>
              <w:rPr>
                <w:b w:val="0"/>
                <w:iCs/>
                <w:color w:val="000000"/>
                <w:sz w:val="16"/>
                <w:szCs w:val="16"/>
              </w:rPr>
              <w:t>Rejected</w:t>
            </w:r>
          </w:p>
          <w:p w14:paraId="09D97668" w14:textId="77777777" w:rsidR="00890F9A" w:rsidRDefault="00890F9A" w:rsidP="00890F9A">
            <w:pPr>
              <w:pStyle w:val="T1"/>
              <w:suppressAutoHyphens/>
              <w:spacing w:after="120"/>
              <w:jc w:val="left"/>
              <w:rPr>
                <w:b w:val="0"/>
                <w:iCs/>
                <w:color w:val="000000"/>
                <w:sz w:val="16"/>
                <w:szCs w:val="16"/>
              </w:rPr>
            </w:pPr>
            <w:r>
              <w:rPr>
                <w:b w:val="0"/>
                <w:iCs/>
                <w:color w:val="000000"/>
                <w:sz w:val="16"/>
                <w:szCs w:val="16"/>
              </w:rPr>
              <w:t>First, in D2.1.1, there is not support for sounding with multiple static holes based on the following text: “</w:t>
            </w:r>
            <w:proofErr w:type="gramStart"/>
            <w:r w:rsidRPr="003D02D5">
              <w:rPr>
                <w:b w:val="0"/>
                <w:iCs/>
                <w:color w:val="000000"/>
                <w:sz w:val="16"/>
                <w:szCs w:val="16"/>
              </w:rPr>
              <w:t>In  the</w:t>
            </w:r>
            <w:proofErr w:type="gramEnd"/>
            <w:r w:rsidRPr="003D02D5">
              <w:rPr>
                <w:b w:val="0"/>
                <w:iCs/>
                <w:color w:val="000000"/>
                <w:sz w:val="16"/>
                <w:szCs w:val="16"/>
              </w:rPr>
              <w:t xml:space="preserve">  EHT  sounding  NDP,  the  242-tone  RUs  overlapping  the  20 MHz  channels  that  are  signaled  as punctured through the Punctured Channel Indication field of the U-SIG field are punctured. The allowed punctured patterns are given in Table 36-30 (Definition of the Punctured Channel Information field in the U-SIG for an EHT MU PPDU using non-OFDMA transmissions).</w:t>
            </w:r>
            <w:r>
              <w:rPr>
                <w:b w:val="0"/>
                <w:iCs/>
                <w:color w:val="000000"/>
                <w:sz w:val="16"/>
                <w:szCs w:val="16"/>
              </w:rPr>
              <w:t>”</w:t>
            </w:r>
          </w:p>
          <w:p w14:paraId="1A1702C9" w14:textId="76A0393D" w:rsidR="00890F9A" w:rsidRDefault="00890F9A" w:rsidP="00890F9A">
            <w:pPr>
              <w:pStyle w:val="T1"/>
              <w:suppressAutoHyphens/>
              <w:spacing w:after="120"/>
              <w:jc w:val="left"/>
              <w:rPr>
                <w:b w:val="0"/>
                <w:iCs/>
                <w:color w:val="000000"/>
                <w:sz w:val="16"/>
                <w:szCs w:val="16"/>
              </w:rPr>
            </w:pPr>
            <w:r>
              <w:rPr>
                <w:b w:val="0"/>
                <w:iCs/>
                <w:color w:val="000000"/>
                <w:sz w:val="16"/>
                <w:szCs w:val="16"/>
              </w:rPr>
              <w:t xml:space="preserve">Second, there was related discussion in </w:t>
            </w:r>
            <w:r w:rsidRPr="001267F8">
              <w:rPr>
                <w:b w:val="0"/>
                <w:iCs/>
                <w:color w:val="000000"/>
                <w:sz w:val="16"/>
                <w:szCs w:val="16"/>
              </w:rPr>
              <w:t>21/</w:t>
            </w:r>
            <w:proofErr w:type="gramStart"/>
            <w:r w:rsidRPr="001267F8">
              <w:rPr>
                <w:b w:val="0"/>
                <w:iCs/>
                <w:color w:val="000000"/>
                <w:sz w:val="16"/>
                <w:szCs w:val="16"/>
              </w:rPr>
              <w:t>1778r2</w:t>
            </w:r>
            <w:proofErr w:type="gramEnd"/>
            <w:r>
              <w:rPr>
                <w:b w:val="0"/>
                <w:iCs/>
                <w:color w:val="000000"/>
                <w:sz w:val="16"/>
                <w:szCs w:val="16"/>
              </w:rPr>
              <w:t xml:space="preserve"> but the TG couldn’t reach consensus.</w:t>
            </w:r>
          </w:p>
        </w:tc>
      </w:tr>
    </w:tbl>
    <w:p w14:paraId="53ADBE35" w14:textId="63A366AF" w:rsidR="00602D1B" w:rsidRDefault="00602D1B" w:rsidP="00F07CBB">
      <w:pPr>
        <w:suppressAutoHyphens/>
        <w:spacing w:after="0" w:line="240" w:lineRule="auto"/>
        <w:rPr>
          <w:rFonts w:ascii="Times New Roman" w:eastAsia="Malgun Gothic" w:hAnsi="Times New Roman" w:cs="Times New Roman"/>
          <w:sz w:val="18"/>
          <w:szCs w:val="20"/>
        </w:rPr>
      </w:pPr>
    </w:p>
    <w:p w14:paraId="0EA7356C" w14:textId="77777777" w:rsidR="006A0DEC" w:rsidRPr="00602D1B" w:rsidRDefault="006A0DEC" w:rsidP="00F07CBB">
      <w:pPr>
        <w:suppressAutoHyphens/>
        <w:spacing w:after="0" w:line="240" w:lineRule="auto"/>
        <w:rPr>
          <w:rFonts w:ascii="Times New Roman" w:eastAsia="Malgun Gothic" w:hAnsi="Times New Roman" w:cs="Times New Roman"/>
          <w:sz w:val="18"/>
          <w:szCs w:val="20"/>
        </w:rPr>
      </w:pPr>
    </w:p>
    <w:p w14:paraId="77EF0F5C"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t>Interpretation of a Motion to Adopt</w:t>
      </w:r>
    </w:p>
    <w:p w14:paraId="292D373B"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46ACA12F"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67B05E3D"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741C4604" w14:textId="77777777" w:rsidR="00F07CBB" w:rsidRPr="00CE1ADE"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lastRenderedPageBreak/>
        <w:t>Editing instructions formatted like this are intended to be copied into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w:t>
      </w:r>
      <w:proofErr w:type="gramStart"/>
      <w:r w:rsidRPr="00CE1ADE">
        <w:rPr>
          <w:rFonts w:ascii="Times New Roman" w:eastAsia="Malgun Gothic" w:hAnsi="Times New Roman" w:cs="Times New Roman"/>
          <w:b/>
          <w:bCs/>
          <w:i/>
          <w:iCs/>
          <w:sz w:val="18"/>
          <w:szCs w:val="20"/>
          <w:lang w:val="en-GB" w:eastAsia="ko-KR"/>
        </w:rPr>
        <w:t>i.e.</w:t>
      </w:r>
      <w:proofErr w:type="gramEnd"/>
      <w:r w:rsidRPr="00CE1ADE">
        <w:rPr>
          <w:rFonts w:ascii="Times New Roman" w:eastAsia="Malgun Gothic" w:hAnsi="Times New Roman" w:cs="Times New Roman"/>
          <w:b/>
          <w:bCs/>
          <w:i/>
          <w:iCs/>
          <w:sz w:val="18"/>
          <w:szCs w:val="20"/>
          <w:lang w:val="en-GB" w:eastAsia="ko-KR"/>
        </w:rPr>
        <w:t xml:space="preserve"> they are instructions to the 802.11 editor on how to merge the text with the baseline documents).</w:t>
      </w:r>
    </w:p>
    <w:p w14:paraId="7BB6EAF4"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33609B3C" w14:textId="5D542176" w:rsidR="00F07CBB"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7F94A6C0" w14:textId="04CE0066" w:rsidR="00CF1EE3" w:rsidRDefault="00CF1EE3" w:rsidP="00F07CBB">
      <w:pPr>
        <w:suppressAutoHyphens/>
        <w:spacing w:after="0" w:line="240" w:lineRule="auto"/>
        <w:rPr>
          <w:rFonts w:ascii="Times New Roman" w:eastAsia="Malgun Gothic" w:hAnsi="Times New Roman" w:cs="Times New Roman"/>
          <w:b/>
          <w:bCs/>
          <w:i/>
          <w:iCs/>
          <w:sz w:val="18"/>
          <w:szCs w:val="20"/>
          <w:lang w:val="en-GB" w:eastAsia="ko-KR"/>
        </w:rPr>
      </w:pPr>
    </w:p>
    <w:p w14:paraId="0C01B30A" w14:textId="77777777" w:rsidR="00055833" w:rsidRDefault="00055833" w:rsidP="00F07CBB">
      <w:pPr>
        <w:suppressAutoHyphens/>
        <w:spacing w:after="0" w:line="240" w:lineRule="auto"/>
        <w:rPr>
          <w:rFonts w:ascii="Times New Roman" w:eastAsia="Malgun Gothic" w:hAnsi="Times New Roman" w:cs="Times New Roman"/>
          <w:sz w:val="18"/>
          <w:szCs w:val="20"/>
          <w:lang w:val="en-GB" w:eastAsia="ko-KR"/>
        </w:rPr>
      </w:pPr>
    </w:p>
    <w:p w14:paraId="5D518C71" w14:textId="6AA11D09" w:rsidR="007318D8" w:rsidRPr="00942606" w:rsidRDefault="00942606" w:rsidP="00942606">
      <w:pPr>
        <w:widowControl w:val="0"/>
        <w:tabs>
          <w:tab w:val="left" w:pos="1265"/>
        </w:tabs>
        <w:kinsoku w:val="0"/>
        <w:overflowPunct w:val="0"/>
        <w:autoSpaceDE w:val="0"/>
        <w:autoSpaceDN w:val="0"/>
        <w:adjustRightInd w:val="0"/>
        <w:spacing w:before="1" w:after="0" w:line="240" w:lineRule="auto"/>
        <w:rPr>
          <w:rFonts w:ascii="Arial" w:hAnsi="Arial" w:cs="Arial"/>
          <w:b/>
          <w:bCs/>
          <w:i/>
          <w:iCs/>
          <w:sz w:val="20"/>
          <w:szCs w:val="20"/>
        </w:rPr>
      </w:pPr>
      <w:r w:rsidRPr="00593DCB">
        <w:rPr>
          <w:rFonts w:ascii="Arial" w:hAnsi="Arial" w:cs="Arial"/>
          <w:b/>
          <w:bCs/>
          <w:i/>
          <w:iCs/>
          <w:sz w:val="20"/>
          <w:szCs w:val="20"/>
          <w:highlight w:val="yellow"/>
        </w:rPr>
        <w:t xml:space="preserve">TGbe editor: Please </w:t>
      </w:r>
      <w:r w:rsidR="00A02C55">
        <w:rPr>
          <w:rFonts w:ascii="Arial" w:hAnsi="Arial" w:cs="Arial"/>
          <w:b/>
          <w:bCs/>
          <w:i/>
          <w:iCs/>
          <w:sz w:val="20"/>
          <w:szCs w:val="20"/>
          <w:highlight w:val="yellow"/>
        </w:rPr>
        <w:t>update the 2</w:t>
      </w:r>
      <w:r w:rsidR="00A02C55" w:rsidRPr="00A02C55">
        <w:rPr>
          <w:rFonts w:ascii="Arial" w:hAnsi="Arial" w:cs="Arial"/>
          <w:b/>
          <w:bCs/>
          <w:i/>
          <w:iCs/>
          <w:sz w:val="20"/>
          <w:szCs w:val="20"/>
          <w:highlight w:val="yellow"/>
          <w:vertAlign w:val="superscript"/>
        </w:rPr>
        <w:t>nd</w:t>
      </w:r>
      <w:r w:rsidR="00A02C55">
        <w:rPr>
          <w:rFonts w:ascii="Arial" w:hAnsi="Arial" w:cs="Arial"/>
          <w:b/>
          <w:bCs/>
          <w:i/>
          <w:iCs/>
          <w:sz w:val="20"/>
          <w:szCs w:val="20"/>
          <w:highlight w:val="yellow"/>
        </w:rPr>
        <w:t xml:space="preserve"> last sentence</w:t>
      </w:r>
      <w:r>
        <w:rPr>
          <w:rFonts w:ascii="Arial" w:hAnsi="Arial" w:cs="Arial"/>
          <w:b/>
          <w:bCs/>
          <w:i/>
          <w:iCs/>
          <w:sz w:val="20"/>
          <w:szCs w:val="20"/>
          <w:highlight w:val="yellow"/>
        </w:rPr>
        <w:t xml:space="preserve"> </w:t>
      </w:r>
      <w:r w:rsidR="00A02C55">
        <w:rPr>
          <w:rFonts w:ascii="Arial" w:hAnsi="Arial" w:cs="Arial"/>
          <w:b/>
          <w:bCs/>
          <w:i/>
          <w:iCs/>
          <w:sz w:val="20"/>
          <w:szCs w:val="20"/>
          <w:highlight w:val="yellow"/>
        </w:rPr>
        <w:t>1</w:t>
      </w:r>
      <w:r w:rsidR="00A02C55" w:rsidRPr="00A02C55">
        <w:rPr>
          <w:rFonts w:ascii="Arial" w:hAnsi="Arial" w:cs="Arial"/>
          <w:b/>
          <w:bCs/>
          <w:i/>
          <w:iCs/>
          <w:sz w:val="20"/>
          <w:szCs w:val="20"/>
          <w:highlight w:val="yellow"/>
          <w:vertAlign w:val="superscript"/>
        </w:rPr>
        <w:t>st</w:t>
      </w:r>
      <w:r w:rsidR="00A02C55">
        <w:rPr>
          <w:rFonts w:ascii="Arial" w:hAnsi="Arial" w:cs="Arial"/>
          <w:b/>
          <w:bCs/>
          <w:i/>
          <w:iCs/>
          <w:sz w:val="20"/>
          <w:szCs w:val="20"/>
          <w:highlight w:val="yellow"/>
        </w:rPr>
        <w:t xml:space="preserve"> </w:t>
      </w:r>
      <w:r>
        <w:rPr>
          <w:rFonts w:ascii="Arial" w:hAnsi="Arial" w:cs="Arial"/>
          <w:b/>
          <w:bCs/>
          <w:i/>
          <w:iCs/>
          <w:sz w:val="20"/>
          <w:szCs w:val="20"/>
          <w:highlight w:val="yellow"/>
        </w:rPr>
        <w:t xml:space="preserve">paragraph of </w:t>
      </w:r>
      <w:r w:rsidR="00A02C55">
        <w:rPr>
          <w:rFonts w:ascii="Arial" w:hAnsi="Arial" w:cs="Arial"/>
          <w:b/>
          <w:bCs/>
          <w:i/>
          <w:iCs/>
          <w:sz w:val="20"/>
          <w:szCs w:val="20"/>
          <w:highlight w:val="yellow"/>
        </w:rPr>
        <w:t>35.1</w:t>
      </w:r>
      <w:r w:rsidR="00F60071">
        <w:rPr>
          <w:rFonts w:ascii="Arial" w:hAnsi="Arial" w:cs="Arial"/>
          <w:b/>
          <w:bCs/>
          <w:i/>
          <w:iCs/>
          <w:sz w:val="20"/>
          <w:szCs w:val="20"/>
          <w:highlight w:val="yellow"/>
        </w:rPr>
        <w:t>5</w:t>
      </w:r>
      <w:r w:rsidR="00A02C55">
        <w:rPr>
          <w:rFonts w:ascii="Arial" w:hAnsi="Arial" w:cs="Arial"/>
          <w:b/>
          <w:bCs/>
          <w:i/>
          <w:iCs/>
          <w:sz w:val="20"/>
          <w:szCs w:val="20"/>
          <w:highlight w:val="yellow"/>
        </w:rPr>
        <w:t>.2</w:t>
      </w:r>
      <w:r>
        <w:rPr>
          <w:rFonts w:ascii="Arial" w:hAnsi="Arial" w:cs="Arial"/>
          <w:b/>
          <w:bCs/>
          <w:i/>
          <w:iCs/>
          <w:sz w:val="20"/>
          <w:szCs w:val="20"/>
          <w:highlight w:val="yellow"/>
        </w:rPr>
        <w:t xml:space="preserve"> </w:t>
      </w:r>
      <w:r w:rsidR="00C77EC2">
        <w:rPr>
          <w:rFonts w:ascii="Arial" w:hAnsi="Arial" w:cs="Arial"/>
          <w:b/>
          <w:bCs/>
          <w:i/>
          <w:iCs/>
          <w:sz w:val="20"/>
          <w:szCs w:val="20"/>
          <w:highlight w:val="yellow"/>
        </w:rPr>
        <w:t>(P</w:t>
      </w:r>
      <w:r w:rsidR="00695517">
        <w:rPr>
          <w:rFonts w:ascii="Arial" w:hAnsi="Arial" w:cs="Arial"/>
          <w:b/>
          <w:bCs/>
          <w:i/>
          <w:iCs/>
          <w:sz w:val="20"/>
          <w:szCs w:val="20"/>
          <w:highlight w:val="yellow"/>
        </w:rPr>
        <w:t>5</w:t>
      </w:r>
      <w:r w:rsidR="001A22D5">
        <w:rPr>
          <w:rFonts w:ascii="Arial" w:hAnsi="Arial" w:cs="Arial"/>
          <w:b/>
          <w:bCs/>
          <w:i/>
          <w:iCs/>
          <w:sz w:val="20"/>
          <w:szCs w:val="20"/>
          <w:highlight w:val="yellow"/>
        </w:rPr>
        <w:t>73</w:t>
      </w:r>
      <w:r w:rsidR="00C77EC2">
        <w:rPr>
          <w:rFonts w:ascii="Arial" w:hAnsi="Arial" w:cs="Arial"/>
          <w:b/>
          <w:bCs/>
          <w:i/>
          <w:iCs/>
          <w:sz w:val="20"/>
          <w:szCs w:val="20"/>
          <w:highlight w:val="yellow"/>
        </w:rPr>
        <w:t>L</w:t>
      </w:r>
      <w:r w:rsidR="003B6DB1">
        <w:rPr>
          <w:rFonts w:ascii="Arial" w:hAnsi="Arial" w:cs="Arial"/>
          <w:b/>
          <w:bCs/>
          <w:i/>
          <w:iCs/>
          <w:sz w:val="20"/>
          <w:szCs w:val="20"/>
          <w:highlight w:val="yellow"/>
        </w:rPr>
        <w:t>22</w:t>
      </w:r>
      <w:r w:rsidR="00C77EC2">
        <w:rPr>
          <w:rFonts w:ascii="Arial" w:hAnsi="Arial" w:cs="Arial"/>
          <w:b/>
          <w:bCs/>
          <w:i/>
          <w:iCs/>
          <w:sz w:val="20"/>
          <w:szCs w:val="20"/>
          <w:highlight w:val="yellow"/>
        </w:rPr>
        <w:t xml:space="preserve"> in D2.</w:t>
      </w:r>
      <w:r w:rsidR="003B6DB1">
        <w:rPr>
          <w:rFonts w:ascii="Arial" w:hAnsi="Arial" w:cs="Arial"/>
          <w:b/>
          <w:bCs/>
          <w:i/>
          <w:iCs/>
          <w:sz w:val="20"/>
          <w:szCs w:val="20"/>
          <w:highlight w:val="yellow"/>
        </w:rPr>
        <w:t>2</w:t>
      </w:r>
      <w:r w:rsidR="00C77EC2">
        <w:rPr>
          <w:rFonts w:ascii="Arial" w:hAnsi="Arial" w:cs="Arial"/>
          <w:b/>
          <w:bCs/>
          <w:i/>
          <w:iCs/>
          <w:sz w:val="20"/>
          <w:szCs w:val="20"/>
          <w:highlight w:val="yellow"/>
        </w:rPr>
        <w:t>) as follows (track change enabled)</w:t>
      </w:r>
      <w:r w:rsidRPr="00593DCB">
        <w:rPr>
          <w:rFonts w:ascii="Arial" w:hAnsi="Arial" w:cs="Arial"/>
          <w:b/>
          <w:bCs/>
          <w:i/>
          <w:iCs/>
          <w:sz w:val="20"/>
          <w:szCs w:val="20"/>
          <w:highlight w:val="yellow"/>
        </w:rPr>
        <w:t>:</w:t>
      </w:r>
    </w:p>
    <w:p w14:paraId="4EB1A963" w14:textId="77777777" w:rsidR="007318D8" w:rsidRPr="00C77EC2" w:rsidRDefault="007318D8" w:rsidP="00F07CBB">
      <w:pPr>
        <w:suppressAutoHyphens/>
        <w:spacing w:after="0" w:line="240" w:lineRule="auto"/>
        <w:rPr>
          <w:rFonts w:ascii="Times New Roman" w:eastAsia="Malgun Gothic" w:hAnsi="Times New Roman" w:cs="Times New Roman"/>
          <w:sz w:val="18"/>
          <w:szCs w:val="20"/>
          <w:lang w:eastAsia="ko-KR"/>
        </w:rPr>
      </w:pPr>
    </w:p>
    <w:p w14:paraId="5D6214AF" w14:textId="77777777" w:rsidR="003F7B1D" w:rsidRDefault="003F7B1D" w:rsidP="00F5339B">
      <w:pPr>
        <w:spacing w:after="0" w:line="240" w:lineRule="auto"/>
        <w:rPr>
          <w:rFonts w:cstheme="minorHAnsi"/>
          <w:b/>
          <w:bCs/>
          <w:sz w:val="24"/>
        </w:rPr>
      </w:pPr>
    </w:p>
    <w:p w14:paraId="33160EFB" w14:textId="03A5DBF1" w:rsidR="00F5339B" w:rsidRPr="00E5702D" w:rsidRDefault="00A02C55" w:rsidP="00F5339B">
      <w:pPr>
        <w:spacing w:after="0" w:line="240" w:lineRule="auto"/>
        <w:rPr>
          <w:rFonts w:cstheme="minorHAnsi"/>
          <w:b/>
          <w:bCs/>
          <w:sz w:val="24"/>
        </w:rPr>
      </w:pPr>
      <w:r w:rsidRPr="00A02C55">
        <w:rPr>
          <w:rFonts w:cstheme="minorHAnsi"/>
          <w:b/>
          <w:bCs/>
          <w:sz w:val="24"/>
        </w:rPr>
        <w:t>35.1</w:t>
      </w:r>
      <w:r w:rsidR="00F60071">
        <w:rPr>
          <w:rFonts w:cstheme="minorHAnsi"/>
          <w:b/>
          <w:bCs/>
          <w:sz w:val="24"/>
        </w:rPr>
        <w:t>5</w:t>
      </w:r>
      <w:r w:rsidRPr="00A02C55">
        <w:rPr>
          <w:rFonts w:cstheme="minorHAnsi"/>
          <w:b/>
          <w:bCs/>
          <w:sz w:val="24"/>
        </w:rPr>
        <w:t>.2 Preamble puncturing operation</w:t>
      </w:r>
    </w:p>
    <w:p w14:paraId="66EFFE81" w14:textId="32FAB847" w:rsidR="00AD0C69" w:rsidRDefault="00AD0C69" w:rsidP="00AD0C69">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r>
        <w:rPr>
          <w:rFonts w:ascii="Arial" w:hAnsi="Arial" w:cs="Arial"/>
          <w:sz w:val="20"/>
          <w:szCs w:val="20"/>
        </w:rPr>
        <w:t>… …</w:t>
      </w:r>
    </w:p>
    <w:p w14:paraId="6155F984" w14:textId="5DB7E385" w:rsidR="003F7B1D" w:rsidRDefault="003F7B1D" w:rsidP="007910C3">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r w:rsidRPr="003F7B1D">
        <w:rPr>
          <w:rFonts w:ascii="Arial" w:hAnsi="Arial" w:cs="Arial"/>
          <w:sz w:val="20"/>
          <w:szCs w:val="20"/>
        </w:rPr>
        <w:t>The</w:t>
      </w:r>
      <w:r w:rsidR="00055833">
        <w:rPr>
          <w:rFonts w:ascii="Arial" w:hAnsi="Arial" w:cs="Arial"/>
          <w:sz w:val="20"/>
          <w:szCs w:val="20"/>
        </w:rPr>
        <w:t xml:space="preserve"> </w:t>
      </w:r>
      <w:r w:rsidRPr="003F7B1D">
        <w:rPr>
          <w:rFonts w:ascii="Arial" w:hAnsi="Arial" w:cs="Arial"/>
          <w:sz w:val="20"/>
          <w:szCs w:val="20"/>
        </w:rPr>
        <w:t>puncturing pattern indicated in the Disabled Subchannel Bitmap field of the EHT Operation element shall be one of the non-OFDMA puncturing patterns defined in Table 36-30 (Definition of the Punctured Channel Information</w:t>
      </w:r>
      <w:r w:rsidR="007910C3">
        <w:rPr>
          <w:rFonts w:ascii="Arial" w:hAnsi="Arial" w:cs="Arial"/>
          <w:sz w:val="20"/>
          <w:szCs w:val="20"/>
        </w:rPr>
        <w:t xml:space="preserve"> </w:t>
      </w:r>
      <w:r w:rsidR="007910C3" w:rsidRPr="007910C3">
        <w:rPr>
          <w:rFonts w:ascii="Arial" w:hAnsi="Arial" w:cs="Arial"/>
          <w:sz w:val="20"/>
          <w:szCs w:val="20"/>
        </w:rPr>
        <w:t xml:space="preserve">field in the U-SIG for an EHT MU PPDU using non-OFDMA transmissions) </w:t>
      </w:r>
      <w:del w:id="0" w:author="Author">
        <w:r w:rsidR="007910C3" w:rsidRPr="007910C3" w:rsidDel="00AC2FFB">
          <w:rPr>
            <w:rFonts w:ascii="Arial" w:hAnsi="Arial" w:cs="Arial"/>
            <w:sz w:val="20"/>
            <w:szCs w:val="20"/>
          </w:rPr>
          <w:delText>for the</w:delText>
        </w:r>
      </w:del>
      <w:proofErr w:type="gramStart"/>
      <w:ins w:id="1" w:author="Author">
        <w:r w:rsidR="00AC2FFB">
          <w:rPr>
            <w:rFonts w:ascii="Arial" w:hAnsi="Arial" w:cs="Arial"/>
            <w:sz w:val="20"/>
            <w:szCs w:val="20"/>
          </w:rPr>
          <w:t>whose</w:t>
        </w:r>
        <w:proofErr w:type="gramEnd"/>
        <w:r w:rsidR="00AC2FFB">
          <w:rPr>
            <w:rFonts w:ascii="Arial" w:hAnsi="Arial" w:cs="Arial"/>
            <w:sz w:val="20"/>
            <w:szCs w:val="20"/>
          </w:rPr>
          <w:t xml:space="preserve"> corresponding</w:t>
        </w:r>
      </w:ins>
      <w:r w:rsidR="007910C3" w:rsidRPr="007910C3">
        <w:rPr>
          <w:rFonts w:ascii="Arial" w:hAnsi="Arial" w:cs="Arial"/>
          <w:sz w:val="20"/>
          <w:szCs w:val="20"/>
        </w:rPr>
        <w:t xml:space="preserve"> PPDU bandwidth</w:t>
      </w:r>
      <w:ins w:id="2" w:author="Author">
        <w:r w:rsidR="00AC2FFB">
          <w:rPr>
            <w:rFonts w:ascii="Arial" w:hAnsi="Arial" w:cs="Arial"/>
            <w:sz w:val="20"/>
            <w:szCs w:val="20"/>
          </w:rPr>
          <w:t xml:space="preserve"> value in the Table</w:t>
        </w:r>
      </w:ins>
      <w:del w:id="3" w:author="Author">
        <w:r w:rsidR="007910C3" w:rsidRPr="007910C3" w:rsidDel="00F96028">
          <w:rPr>
            <w:rFonts w:ascii="Arial" w:hAnsi="Arial" w:cs="Arial"/>
            <w:sz w:val="20"/>
            <w:szCs w:val="20"/>
          </w:rPr>
          <w:delText xml:space="preserve"> that</w:delText>
        </w:r>
      </w:del>
      <w:r w:rsidR="007910C3" w:rsidRPr="007910C3">
        <w:rPr>
          <w:rFonts w:ascii="Arial" w:hAnsi="Arial" w:cs="Arial"/>
          <w:sz w:val="20"/>
          <w:szCs w:val="20"/>
        </w:rPr>
        <w:t xml:space="preserve"> is equal to the operating channel width of the BSS. </w:t>
      </w:r>
      <w:r w:rsidR="00BB6559" w:rsidRPr="00BB6559">
        <w:rPr>
          <w:rFonts w:ascii="Arial" w:hAnsi="Arial" w:cs="Arial"/>
          <w:sz w:val="20"/>
          <w:szCs w:val="20"/>
          <w:highlight w:val="yellow"/>
        </w:rPr>
        <w:t>(#1193</w:t>
      </w:r>
      <w:r w:rsidR="00681749">
        <w:rPr>
          <w:rFonts w:ascii="Arial" w:hAnsi="Arial" w:cs="Arial"/>
          <w:sz w:val="20"/>
          <w:szCs w:val="20"/>
          <w:highlight w:val="yellow"/>
        </w:rPr>
        <w:t>0</w:t>
      </w:r>
      <w:r w:rsidR="00BB6559" w:rsidRPr="00BB6559">
        <w:rPr>
          <w:rFonts w:ascii="Arial" w:hAnsi="Arial" w:cs="Arial"/>
          <w:sz w:val="20"/>
          <w:szCs w:val="20"/>
          <w:highlight w:val="yellow"/>
        </w:rPr>
        <w:t>)</w:t>
      </w:r>
    </w:p>
    <w:p w14:paraId="0F97B152" w14:textId="77777777" w:rsidR="009909E4" w:rsidRDefault="009909E4" w:rsidP="009909E4">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7839CFAD" w14:textId="497A58A7" w:rsidR="006F50CC" w:rsidRDefault="009909E4" w:rsidP="006F50CC">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r>
        <w:rPr>
          <w:rFonts w:ascii="Arial" w:hAnsi="Arial" w:cs="Arial"/>
          <w:sz w:val="20"/>
          <w:szCs w:val="20"/>
        </w:rPr>
        <w:t>… …</w:t>
      </w:r>
    </w:p>
    <w:p w14:paraId="0351912E" w14:textId="77777777" w:rsidR="00D105F4" w:rsidRDefault="00D105F4" w:rsidP="00D105F4">
      <w:pPr>
        <w:widowControl w:val="0"/>
        <w:tabs>
          <w:tab w:val="left" w:pos="1265"/>
        </w:tabs>
        <w:kinsoku w:val="0"/>
        <w:overflowPunct w:val="0"/>
        <w:autoSpaceDE w:val="0"/>
        <w:autoSpaceDN w:val="0"/>
        <w:adjustRightInd w:val="0"/>
        <w:spacing w:before="1" w:after="0" w:line="240" w:lineRule="auto"/>
        <w:rPr>
          <w:rFonts w:ascii="Arial" w:hAnsi="Arial" w:cs="Arial"/>
          <w:b/>
          <w:bCs/>
          <w:i/>
          <w:iCs/>
          <w:sz w:val="20"/>
          <w:szCs w:val="20"/>
        </w:rPr>
      </w:pPr>
      <w:r w:rsidRPr="009909E4">
        <w:rPr>
          <w:rFonts w:ascii="Arial" w:hAnsi="Arial" w:cs="Arial"/>
          <w:b/>
          <w:bCs/>
          <w:i/>
          <w:iCs/>
          <w:sz w:val="20"/>
          <w:szCs w:val="20"/>
          <w:highlight w:val="cyan"/>
        </w:rPr>
        <w:t>Discussion</w:t>
      </w:r>
      <w:r>
        <w:rPr>
          <w:rFonts w:ascii="Arial" w:hAnsi="Arial" w:cs="Arial"/>
          <w:b/>
          <w:bCs/>
          <w:i/>
          <w:iCs/>
          <w:sz w:val="20"/>
          <w:szCs w:val="20"/>
          <w:highlight w:val="cyan"/>
        </w:rPr>
        <w:t xml:space="preserve"> for CIDs 13450 and 11931</w:t>
      </w:r>
      <w:r w:rsidRPr="009909E4">
        <w:rPr>
          <w:rFonts w:ascii="Arial" w:hAnsi="Arial" w:cs="Arial"/>
          <w:b/>
          <w:bCs/>
          <w:i/>
          <w:iCs/>
          <w:sz w:val="20"/>
          <w:szCs w:val="20"/>
          <w:highlight w:val="cyan"/>
        </w:rPr>
        <w:t>:</w:t>
      </w:r>
    </w:p>
    <w:p w14:paraId="04047FF8" w14:textId="2B730CDC" w:rsidR="0022460F" w:rsidRDefault="0022460F" w:rsidP="00D105F4">
      <w:pPr>
        <w:widowControl w:val="0"/>
        <w:tabs>
          <w:tab w:val="left" w:pos="1265"/>
        </w:tabs>
        <w:kinsoku w:val="0"/>
        <w:overflowPunct w:val="0"/>
        <w:autoSpaceDE w:val="0"/>
        <w:autoSpaceDN w:val="0"/>
        <w:adjustRightInd w:val="0"/>
        <w:spacing w:before="1" w:after="0" w:line="240" w:lineRule="auto"/>
        <w:rPr>
          <w:rFonts w:ascii="Arial" w:hAnsi="Arial" w:cs="Arial"/>
          <w:i/>
          <w:iCs/>
          <w:sz w:val="20"/>
          <w:szCs w:val="20"/>
          <w:highlight w:val="cyan"/>
        </w:rPr>
      </w:pPr>
      <w:r>
        <w:rPr>
          <w:rFonts w:ascii="Arial" w:hAnsi="Arial" w:cs="Arial"/>
          <w:i/>
          <w:iCs/>
          <w:sz w:val="20"/>
          <w:szCs w:val="20"/>
          <w:highlight w:val="cyan"/>
        </w:rPr>
        <w:t>We propose 3 changes to address the CIDs:</w:t>
      </w:r>
    </w:p>
    <w:p w14:paraId="7B92501E" w14:textId="1C6C2600" w:rsidR="00EA5173" w:rsidRPr="0022460F" w:rsidRDefault="00D105F4" w:rsidP="0022460F">
      <w:pPr>
        <w:pStyle w:val="ListParagraph"/>
        <w:widowControl w:val="0"/>
        <w:numPr>
          <w:ilvl w:val="0"/>
          <w:numId w:val="1"/>
        </w:numPr>
        <w:tabs>
          <w:tab w:val="left" w:pos="1265"/>
        </w:tabs>
        <w:kinsoku w:val="0"/>
        <w:overflowPunct w:val="0"/>
        <w:autoSpaceDE w:val="0"/>
        <w:autoSpaceDN w:val="0"/>
        <w:adjustRightInd w:val="0"/>
        <w:spacing w:before="1" w:after="0" w:line="240" w:lineRule="auto"/>
        <w:rPr>
          <w:rFonts w:ascii="Arial" w:hAnsi="Arial" w:cs="Arial"/>
          <w:i/>
          <w:iCs/>
          <w:sz w:val="20"/>
          <w:szCs w:val="20"/>
          <w:highlight w:val="cyan"/>
        </w:rPr>
      </w:pPr>
      <w:r w:rsidRPr="0022460F">
        <w:rPr>
          <w:rFonts w:ascii="Arial" w:hAnsi="Arial" w:cs="Arial"/>
          <w:i/>
          <w:iCs/>
          <w:sz w:val="20"/>
          <w:szCs w:val="20"/>
          <w:highlight w:val="cyan"/>
        </w:rPr>
        <w:t>Although the NOTE below prohibits dynamic puncturing for “SU” transmission implicitly, it was unclear. Based on suggestion in CID 13450, normative text has been added for clarity and simplicity, based on the new “EHT SU transmission” term approved in 22/1546/r3 (</w:t>
      </w:r>
      <w:r w:rsidRPr="0022460F">
        <w:rPr>
          <w:rFonts w:ascii="Arial" w:hAnsi="Arial" w:cs="Arial"/>
          <w:sz w:val="20"/>
          <w:szCs w:val="20"/>
          <w:highlight w:val="cyan"/>
        </w:rPr>
        <w:t>(i.e., non-OFDMA EHT MU PPDU to a single user)</w:t>
      </w:r>
      <w:r w:rsidRPr="0022460F">
        <w:rPr>
          <w:rFonts w:ascii="Arial" w:hAnsi="Arial" w:cs="Arial"/>
          <w:i/>
          <w:iCs/>
          <w:sz w:val="20"/>
          <w:szCs w:val="20"/>
          <w:highlight w:val="cyan"/>
        </w:rPr>
        <w:t xml:space="preserve">). Similarly, as an immediate acknowledge to a MU transmission without a triggering frame cannot learn </w:t>
      </w:r>
      <w:r w:rsidR="00113DF7">
        <w:rPr>
          <w:rFonts w:ascii="Arial" w:hAnsi="Arial" w:cs="Arial"/>
          <w:i/>
          <w:iCs/>
          <w:sz w:val="20"/>
          <w:szCs w:val="20"/>
          <w:highlight w:val="cyan"/>
        </w:rPr>
        <w:t xml:space="preserve">dynamic </w:t>
      </w:r>
      <w:r w:rsidRPr="0022460F">
        <w:rPr>
          <w:rFonts w:ascii="Arial" w:hAnsi="Arial" w:cs="Arial"/>
          <w:i/>
          <w:iCs/>
          <w:sz w:val="20"/>
          <w:szCs w:val="20"/>
          <w:highlight w:val="cyan"/>
        </w:rPr>
        <w:t>puncturing pattern (</w:t>
      </w:r>
      <w:proofErr w:type="gramStart"/>
      <w:r w:rsidRPr="0022460F">
        <w:rPr>
          <w:rFonts w:ascii="Arial" w:hAnsi="Arial" w:cs="Arial"/>
          <w:i/>
          <w:iCs/>
          <w:sz w:val="20"/>
          <w:szCs w:val="20"/>
          <w:highlight w:val="cyan"/>
        </w:rPr>
        <w:t>e.g.</w:t>
      </w:r>
      <w:proofErr w:type="gramEnd"/>
      <w:r w:rsidRPr="0022460F">
        <w:rPr>
          <w:rFonts w:ascii="Arial" w:hAnsi="Arial" w:cs="Arial"/>
          <w:i/>
          <w:iCs/>
          <w:sz w:val="20"/>
          <w:szCs w:val="20"/>
          <w:highlight w:val="cyan"/>
        </w:rPr>
        <w:t xml:space="preserve"> DL MU PPDU </w:t>
      </w:r>
      <w:r w:rsidR="00485FAF">
        <w:rPr>
          <w:rFonts w:ascii="Arial" w:hAnsi="Arial" w:cs="Arial"/>
          <w:i/>
          <w:iCs/>
          <w:sz w:val="20"/>
          <w:szCs w:val="20"/>
          <w:highlight w:val="cyan"/>
        </w:rPr>
        <w:t>(</w:t>
      </w:r>
      <w:r w:rsidRPr="0022460F">
        <w:rPr>
          <w:rFonts w:ascii="Arial" w:hAnsi="Arial" w:cs="Arial"/>
          <w:i/>
          <w:iCs/>
          <w:sz w:val="20"/>
          <w:szCs w:val="20"/>
          <w:highlight w:val="cyan"/>
        </w:rPr>
        <w:t>with implicit BAR to one STA</w:t>
      </w:r>
      <w:r w:rsidR="00485FAF">
        <w:rPr>
          <w:rFonts w:ascii="Arial" w:hAnsi="Arial" w:cs="Arial"/>
          <w:i/>
          <w:iCs/>
          <w:sz w:val="20"/>
          <w:szCs w:val="20"/>
          <w:highlight w:val="cyan"/>
        </w:rPr>
        <w:t>)</w:t>
      </w:r>
      <w:r w:rsidRPr="00666233">
        <w:rPr>
          <w:highlight w:val="cyan"/>
        </w:rPr>
        <w:sym w:font="Wingdings" w:char="F0E0"/>
      </w:r>
      <w:r w:rsidRPr="0022460F">
        <w:rPr>
          <w:rFonts w:ascii="Arial" w:hAnsi="Arial" w:cs="Arial"/>
          <w:i/>
          <w:iCs/>
          <w:sz w:val="20"/>
          <w:szCs w:val="20"/>
          <w:highlight w:val="cyan"/>
        </w:rPr>
        <w:t>B</w:t>
      </w:r>
      <w:r w:rsidR="00113DF7">
        <w:rPr>
          <w:rFonts w:ascii="Arial" w:hAnsi="Arial" w:cs="Arial"/>
          <w:i/>
          <w:iCs/>
          <w:sz w:val="20"/>
          <w:szCs w:val="20"/>
          <w:highlight w:val="cyan"/>
        </w:rPr>
        <w:t>A</w:t>
      </w:r>
      <w:r w:rsidRPr="0022460F">
        <w:rPr>
          <w:rFonts w:ascii="Arial" w:hAnsi="Arial" w:cs="Arial"/>
          <w:i/>
          <w:iCs/>
          <w:sz w:val="20"/>
          <w:szCs w:val="20"/>
          <w:highlight w:val="cyan"/>
        </w:rPr>
        <w:t>), a similar rule has been added</w:t>
      </w:r>
      <w:r w:rsidR="00EA5173" w:rsidRPr="0022460F">
        <w:rPr>
          <w:rFonts w:ascii="Arial" w:hAnsi="Arial" w:cs="Arial"/>
          <w:i/>
          <w:iCs/>
          <w:sz w:val="20"/>
          <w:szCs w:val="20"/>
          <w:highlight w:val="cyan"/>
        </w:rPr>
        <w:t>.</w:t>
      </w:r>
    </w:p>
    <w:p w14:paraId="47211043" w14:textId="4C0A6FB0" w:rsidR="0022460F" w:rsidRPr="0022460F" w:rsidRDefault="0022460F" w:rsidP="0022460F">
      <w:pPr>
        <w:pStyle w:val="ListParagraph"/>
        <w:widowControl w:val="0"/>
        <w:numPr>
          <w:ilvl w:val="0"/>
          <w:numId w:val="1"/>
        </w:numPr>
        <w:tabs>
          <w:tab w:val="left" w:pos="1265"/>
        </w:tabs>
        <w:kinsoku w:val="0"/>
        <w:overflowPunct w:val="0"/>
        <w:autoSpaceDE w:val="0"/>
        <w:autoSpaceDN w:val="0"/>
        <w:adjustRightInd w:val="0"/>
        <w:spacing w:before="1" w:after="0" w:line="240" w:lineRule="auto"/>
        <w:rPr>
          <w:rFonts w:ascii="Arial" w:hAnsi="Arial" w:cs="Arial"/>
          <w:i/>
          <w:iCs/>
          <w:sz w:val="20"/>
          <w:szCs w:val="20"/>
          <w:highlight w:val="cyan"/>
        </w:rPr>
      </w:pPr>
      <w:r w:rsidRPr="0022460F">
        <w:rPr>
          <w:rFonts w:ascii="Arial" w:hAnsi="Arial" w:cs="Arial"/>
          <w:i/>
          <w:iCs/>
          <w:sz w:val="20"/>
          <w:szCs w:val="20"/>
          <w:highlight w:val="cyan"/>
        </w:rPr>
        <w:t xml:space="preserve">The sentence starting with “in this case” wasn’t clear enough and has been revised for clarity. </w:t>
      </w:r>
    </w:p>
    <w:p w14:paraId="59F729D6" w14:textId="5D9EB70C" w:rsidR="00D105F4" w:rsidRPr="0022460F" w:rsidRDefault="00D06C8E" w:rsidP="0022460F">
      <w:pPr>
        <w:pStyle w:val="ListParagraph"/>
        <w:widowControl w:val="0"/>
        <w:numPr>
          <w:ilvl w:val="0"/>
          <w:numId w:val="1"/>
        </w:numPr>
        <w:tabs>
          <w:tab w:val="left" w:pos="1265"/>
        </w:tabs>
        <w:kinsoku w:val="0"/>
        <w:overflowPunct w:val="0"/>
        <w:autoSpaceDE w:val="0"/>
        <w:autoSpaceDN w:val="0"/>
        <w:adjustRightInd w:val="0"/>
        <w:spacing w:before="1" w:after="0" w:line="240" w:lineRule="auto"/>
        <w:rPr>
          <w:rFonts w:ascii="Arial" w:hAnsi="Arial" w:cs="Arial"/>
          <w:i/>
          <w:iCs/>
          <w:sz w:val="20"/>
          <w:szCs w:val="20"/>
          <w:highlight w:val="cyan"/>
        </w:rPr>
      </w:pPr>
      <w:r w:rsidRPr="0022460F">
        <w:rPr>
          <w:rFonts w:ascii="Arial" w:hAnsi="Arial" w:cs="Arial"/>
          <w:i/>
          <w:iCs/>
          <w:sz w:val="20"/>
          <w:szCs w:val="20"/>
          <w:highlight w:val="cyan"/>
        </w:rPr>
        <w:t>In addition,</w:t>
      </w:r>
      <w:r w:rsidR="00D105F4" w:rsidRPr="0022460F">
        <w:rPr>
          <w:rFonts w:ascii="Arial" w:hAnsi="Arial" w:cs="Arial"/>
          <w:i/>
          <w:iCs/>
          <w:sz w:val="20"/>
          <w:szCs w:val="20"/>
          <w:highlight w:val="cyan"/>
        </w:rPr>
        <w:t xml:space="preserve"> we added a NOTE to summarize the cases in which dynamic puncturing is disallowed based on rules in other subclauses so that readers can refer to </w:t>
      </w:r>
      <w:r w:rsidR="00F27437" w:rsidRPr="0022460F">
        <w:rPr>
          <w:rFonts w:ascii="Arial" w:hAnsi="Arial" w:cs="Arial"/>
          <w:i/>
          <w:iCs/>
          <w:sz w:val="20"/>
          <w:szCs w:val="20"/>
          <w:highlight w:val="cyan"/>
        </w:rPr>
        <w:t xml:space="preserve">all these </w:t>
      </w:r>
      <w:r w:rsidR="00D105F4" w:rsidRPr="0022460F">
        <w:rPr>
          <w:rFonts w:ascii="Arial" w:hAnsi="Arial" w:cs="Arial"/>
          <w:i/>
          <w:iCs/>
          <w:sz w:val="20"/>
          <w:szCs w:val="20"/>
          <w:highlight w:val="cyan"/>
        </w:rPr>
        <w:t>puncturing rules in one place. They include MU-RTS and its solicited CTS, EHT sounding NDP and CF-End for which questions were often received. CF-End cannot have dynamic puncturing mainly due to the following behavior in the baseline spec: “After receiving a CF-End frame with a matching BSSID(TA) without comparing Individual/Group bit, an AP may respond by transmitting a CF-End</w:t>
      </w:r>
      <w:r w:rsidR="00055833">
        <w:rPr>
          <w:rFonts w:ascii="Arial" w:hAnsi="Arial" w:cs="Arial"/>
          <w:i/>
          <w:iCs/>
          <w:sz w:val="20"/>
          <w:szCs w:val="20"/>
          <w:highlight w:val="cyan"/>
        </w:rPr>
        <w:t xml:space="preserve"> </w:t>
      </w:r>
      <w:r w:rsidR="00D105F4" w:rsidRPr="0022460F">
        <w:rPr>
          <w:rFonts w:ascii="Arial" w:hAnsi="Arial" w:cs="Arial"/>
          <w:i/>
          <w:iCs/>
          <w:sz w:val="20"/>
          <w:szCs w:val="20"/>
          <w:highlight w:val="cyan"/>
        </w:rPr>
        <w:t>frame</w:t>
      </w:r>
      <w:r w:rsidR="00055833">
        <w:rPr>
          <w:rFonts w:ascii="Arial" w:hAnsi="Arial" w:cs="Arial"/>
          <w:i/>
          <w:iCs/>
          <w:sz w:val="20"/>
          <w:szCs w:val="20"/>
          <w:highlight w:val="cyan"/>
        </w:rPr>
        <w:t xml:space="preserve"> </w:t>
      </w:r>
      <w:r w:rsidR="00D105F4" w:rsidRPr="0022460F">
        <w:rPr>
          <w:rFonts w:ascii="Arial" w:hAnsi="Arial" w:cs="Arial"/>
          <w:i/>
          <w:iCs/>
          <w:sz w:val="20"/>
          <w:szCs w:val="20"/>
          <w:highlight w:val="cyan"/>
        </w:rPr>
        <w:t>after</w:t>
      </w:r>
      <w:r w:rsidR="00055833">
        <w:rPr>
          <w:rFonts w:ascii="Arial" w:hAnsi="Arial" w:cs="Arial"/>
          <w:i/>
          <w:iCs/>
          <w:sz w:val="20"/>
          <w:szCs w:val="20"/>
          <w:highlight w:val="cyan"/>
        </w:rPr>
        <w:t xml:space="preserve"> </w:t>
      </w:r>
      <w:r w:rsidR="00D105F4" w:rsidRPr="0022460F">
        <w:rPr>
          <w:rFonts w:ascii="Arial" w:hAnsi="Arial" w:cs="Arial"/>
          <w:i/>
          <w:iCs/>
          <w:sz w:val="20"/>
          <w:szCs w:val="20"/>
          <w:highlight w:val="cyan"/>
        </w:rPr>
        <w:t>SIFS”.</w:t>
      </w:r>
      <w:r w:rsidR="00055833">
        <w:rPr>
          <w:rFonts w:ascii="Arial" w:hAnsi="Arial" w:cs="Arial"/>
          <w:i/>
          <w:iCs/>
          <w:sz w:val="20"/>
          <w:szCs w:val="20"/>
        </w:rPr>
        <w:t xml:space="preserve"> </w:t>
      </w:r>
    </w:p>
    <w:p w14:paraId="5C53CBA4" w14:textId="77777777" w:rsidR="00D105F4" w:rsidRDefault="00D105F4" w:rsidP="009909E4">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32A8CDA3" w14:textId="61CA5F53" w:rsidR="00D105F4" w:rsidRDefault="00D105F4" w:rsidP="00D105F4">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r w:rsidRPr="00593DCB">
        <w:rPr>
          <w:rFonts w:ascii="Arial" w:hAnsi="Arial" w:cs="Arial"/>
          <w:b/>
          <w:bCs/>
          <w:i/>
          <w:iCs/>
          <w:sz w:val="20"/>
          <w:szCs w:val="20"/>
          <w:highlight w:val="yellow"/>
        </w:rPr>
        <w:t xml:space="preserve">TGbe editor: Please </w:t>
      </w:r>
      <w:r>
        <w:rPr>
          <w:rFonts w:ascii="Arial" w:hAnsi="Arial" w:cs="Arial"/>
          <w:b/>
          <w:bCs/>
          <w:i/>
          <w:iCs/>
          <w:sz w:val="20"/>
          <w:szCs w:val="20"/>
          <w:highlight w:val="yellow"/>
        </w:rPr>
        <w:t xml:space="preserve">update the </w:t>
      </w:r>
      <w:r w:rsidR="00D07BF5">
        <w:rPr>
          <w:rFonts w:ascii="Arial" w:hAnsi="Arial" w:cs="Arial"/>
          <w:b/>
          <w:bCs/>
          <w:i/>
          <w:iCs/>
          <w:sz w:val="20"/>
          <w:szCs w:val="20"/>
          <w:highlight w:val="yellow"/>
        </w:rPr>
        <w:t>3rd</w:t>
      </w:r>
      <w:r>
        <w:rPr>
          <w:rFonts w:ascii="Arial" w:hAnsi="Arial" w:cs="Arial"/>
          <w:b/>
          <w:bCs/>
          <w:i/>
          <w:iCs/>
          <w:sz w:val="20"/>
          <w:szCs w:val="20"/>
          <w:highlight w:val="yellow"/>
        </w:rPr>
        <w:t xml:space="preserve"> paragraph</w:t>
      </w:r>
      <w:r w:rsidR="009A5EC1">
        <w:rPr>
          <w:rFonts w:ascii="Arial" w:hAnsi="Arial" w:cs="Arial"/>
          <w:b/>
          <w:bCs/>
          <w:i/>
          <w:iCs/>
          <w:sz w:val="20"/>
          <w:szCs w:val="20"/>
          <w:highlight w:val="yellow"/>
        </w:rPr>
        <w:t xml:space="preserve"> and </w:t>
      </w:r>
      <w:r w:rsidR="00D07BF5">
        <w:rPr>
          <w:rFonts w:ascii="Arial" w:hAnsi="Arial" w:cs="Arial"/>
          <w:b/>
          <w:bCs/>
          <w:i/>
          <w:iCs/>
          <w:sz w:val="20"/>
          <w:szCs w:val="20"/>
          <w:highlight w:val="yellow"/>
        </w:rPr>
        <w:t xml:space="preserve">the following </w:t>
      </w:r>
      <w:r w:rsidR="009A5EC1">
        <w:rPr>
          <w:rFonts w:ascii="Arial" w:hAnsi="Arial" w:cs="Arial"/>
          <w:b/>
          <w:bCs/>
          <w:i/>
          <w:iCs/>
          <w:sz w:val="20"/>
          <w:szCs w:val="20"/>
          <w:highlight w:val="yellow"/>
        </w:rPr>
        <w:t>NOTE</w:t>
      </w:r>
      <w:r>
        <w:rPr>
          <w:rFonts w:ascii="Arial" w:hAnsi="Arial" w:cs="Arial"/>
          <w:b/>
          <w:bCs/>
          <w:i/>
          <w:iCs/>
          <w:sz w:val="20"/>
          <w:szCs w:val="20"/>
          <w:highlight w:val="yellow"/>
        </w:rPr>
        <w:t xml:space="preserve"> </w:t>
      </w:r>
      <w:r w:rsidR="00D07BF5">
        <w:rPr>
          <w:rFonts w:ascii="Arial" w:hAnsi="Arial" w:cs="Arial"/>
          <w:b/>
          <w:bCs/>
          <w:i/>
          <w:iCs/>
          <w:sz w:val="20"/>
          <w:szCs w:val="20"/>
          <w:highlight w:val="yellow"/>
        </w:rPr>
        <w:t>(P573L</w:t>
      </w:r>
      <w:r w:rsidR="00C5680F">
        <w:rPr>
          <w:rFonts w:ascii="Arial" w:hAnsi="Arial" w:cs="Arial"/>
          <w:b/>
          <w:bCs/>
          <w:i/>
          <w:iCs/>
          <w:sz w:val="20"/>
          <w:szCs w:val="20"/>
          <w:highlight w:val="yellow"/>
        </w:rPr>
        <w:t xml:space="preserve">46 in D2.2) </w:t>
      </w:r>
      <w:r>
        <w:rPr>
          <w:rFonts w:ascii="Arial" w:hAnsi="Arial" w:cs="Arial"/>
          <w:b/>
          <w:bCs/>
          <w:i/>
          <w:iCs/>
          <w:sz w:val="20"/>
          <w:szCs w:val="20"/>
          <w:highlight w:val="yellow"/>
        </w:rPr>
        <w:t>in 35.1</w:t>
      </w:r>
      <w:r w:rsidR="00355A7E">
        <w:rPr>
          <w:rFonts w:ascii="Arial" w:hAnsi="Arial" w:cs="Arial"/>
          <w:b/>
          <w:bCs/>
          <w:i/>
          <w:iCs/>
          <w:sz w:val="20"/>
          <w:szCs w:val="20"/>
          <w:highlight w:val="yellow"/>
        </w:rPr>
        <w:t>5</w:t>
      </w:r>
      <w:r>
        <w:rPr>
          <w:rFonts w:ascii="Arial" w:hAnsi="Arial" w:cs="Arial"/>
          <w:b/>
          <w:bCs/>
          <w:i/>
          <w:iCs/>
          <w:sz w:val="20"/>
          <w:szCs w:val="20"/>
          <w:highlight w:val="yellow"/>
        </w:rPr>
        <w:t>.2 as follows (track change enabled)</w:t>
      </w:r>
      <w:r w:rsidRPr="00593DCB">
        <w:rPr>
          <w:rFonts w:ascii="Arial" w:hAnsi="Arial" w:cs="Arial"/>
          <w:b/>
          <w:bCs/>
          <w:i/>
          <w:iCs/>
          <w:sz w:val="20"/>
          <w:szCs w:val="20"/>
          <w:highlight w:val="yellow"/>
        </w:rPr>
        <w:t>:</w:t>
      </w:r>
    </w:p>
    <w:p w14:paraId="3C632A5C" w14:textId="0DB782A8" w:rsidR="00C11163" w:rsidRDefault="005323CD" w:rsidP="00C11163">
      <w:pPr>
        <w:widowControl w:val="0"/>
        <w:tabs>
          <w:tab w:val="left" w:pos="1265"/>
        </w:tabs>
        <w:kinsoku w:val="0"/>
        <w:overflowPunct w:val="0"/>
        <w:autoSpaceDE w:val="0"/>
        <w:autoSpaceDN w:val="0"/>
        <w:adjustRightInd w:val="0"/>
        <w:spacing w:before="1" w:after="0" w:line="240" w:lineRule="auto"/>
        <w:rPr>
          <w:ins w:id="4" w:author="Author"/>
          <w:rFonts w:ascii="Arial" w:hAnsi="Arial" w:cs="Arial"/>
          <w:sz w:val="20"/>
          <w:szCs w:val="20"/>
        </w:rPr>
      </w:pPr>
      <w:r w:rsidRPr="00BB6559">
        <w:rPr>
          <w:rFonts w:ascii="Arial" w:hAnsi="Arial" w:cs="Arial"/>
          <w:sz w:val="20"/>
          <w:szCs w:val="20"/>
          <w:highlight w:val="yellow"/>
        </w:rPr>
        <w:t>(</w:t>
      </w:r>
      <w:r>
        <w:rPr>
          <w:rFonts w:ascii="Arial" w:hAnsi="Arial" w:cs="Arial"/>
          <w:sz w:val="20"/>
          <w:szCs w:val="20"/>
          <w:highlight w:val="yellow"/>
        </w:rPr>
        <w:t>#</w:t>
      </w:r>
      <w:proofErr w:type="gramStart"/>
      <w:r>
        <w:rPr>
          <w:rFonts w:ascii="Arial" w:hAnsi="Arial" w:cs="Arial"/>
          <w:sz w:val="20"/>
          <w:szCs w:val="20"/>
          <w:highlight w:val="yellow"/>
        </w:rPr>
        <w:t>13450</w:t>
      </w:r>
      <w:r w:rsidRPr="00BB6559">
        <w:rPr>
          <w:rFonts w:ascii="Arial" w:hAnsi="Arial" w:cs="Arial"/>
          <w:sz w:val="20"/>
          <w:szCs w:val="20"/>
          <w:highlight w:val="yellow"/>
        </w:rPr>
        <w:t>)</w:t>
      </w:r>
      <w:ins w:id="5" w:author="Author">
        <w:r w:rsidR="00C11163" w:rsidRPr="00F41BC2">
          <w:rPr>
            <w:rFonts w:ascii="Arial" w:hAnsi="Arial" w:cs="Arial"/>
            <w:sz w:val="20"/>
            <w:szCs w:val="20"/>
          </w:rPr>
          <w:t>An</w:t>
        </w:r>
        <w:proofErr w:type="gramEnd"/>
        <w:r w:rsidR="00C11163" w:rsidRPr="00F41BC2">
          <w:rPr>
            <w:rFonts w:ascii="Arial" w:hAnsi="Arial" w:cs="Arial"/>
            <w:sz w:val="20"/>
            <w:szCs w:val="20"/>
          </w:rPr>
          <w:t xml:space="preserve"> EHT SU transmission</w:t>
        </w:r>
      </w:ins>
      <w:ins w:id="6" w:author="r1" w:date="2022-11-04T15:03:00Z">
        <w:r w:rsidR="00310071">
          <w:rPr>
            <w:rFonts w:ascii="Arial" w:hAnsi="Arial" w:cs="Arial"/>
            <w:sz w:val="20"/>
            <w:szCs w:val="20"/>
          </w:rPr>
          <w:t xml:space="preserve"> </w:t>
        </w:r>
        <w:r w:rsidR="00310071" w:rsidRPr="00310071">
          <w:rPr>
            <w:rFonts w:ascii="Arial" w:hAnsi="Arial" w:cs="Arial"/>
            <w:sz w:val="20"/>
            <w:szCs w:val="20"/>
          </w:rPr>
          <w:t>that contains an MPDU soliciting an immediate response</w:t>
        </w:r>
      </w:ins>
      <w:ins w:id="7" w:author="Author">
        <w:r w:rsidR="00C11163" w:rsidRPr="00F41BC2">
          <w:rPr>
            <w:rFonts w:ascii="Arial" w:hAnsi="Arial" w:cs="Arial"/>
            <w:sz w:val="20"/>
            <w:szCs w:val="20"/>
          </w:rPr>
          <w:t xml:space="preserve"> shall not puncture 20 MHz subchannels which are not indicated to be </w:t>
        </w:r>
        <w:r w:rsidR="00C11163">
          <w:rPr>
            <w:rFonts w:ascii="Arial" w:hAnsi="Arial" w:cs="Arial"/>
            <w:sz w:val="20"/>
            <w:szCs w:val="20"/>
          </w:rPr>
          <w:t>punctured</w:t>
        </w:r>
        <w:r w:rsidR="00C11163" w:rsidRPr="00F41BC2">
          <w:rPr>
            <w:rFonts w:ascii="Arial" w:hAnsi="Arial" w:cs="Arial"/>
            <w:sz w:val="20"/>
            <w:szCs w:val="20"/>
          </w:rPr>
          <w:t xml:space="preserve"> in the Disabled Subchannel Bitmap in the EHT Operation element</w:t>
        </w:r>
      </w:ins>
      <w:ins w:id="8" w:author="r1" w:date="2022-11-04T15:04:00Z">
        <w:r w:rsidR="00C93640" w:rsidRPr="00C93640">
          <w:rPr>
            <w:rFonts w:ascii="Arial" w:hAnsi="Arial" w:cs="Arial"/>
            <w:sz w:val="20"/>
            <w:szCs w:val="20"/>
          </w:rPr>
          <w:t xml:space="preserve">, </w:t>
        </w:r>
        <w:commentRangeStart w:id="9"/>
        <w:r w:rsidR="00C93640" w:rsidRPr="00C93640">
          <w:rPr>
            <w:rFonts w:ascii="Arial" w:hAnsi="Arial" w:cs="Arial"/>
            <w:sz w:val="20"/>
            <w:szCs w:val="20"/>
          </w:rPr>
          <w:t xml:space="preserve">unless </w:t>
        </w:r>
      </w:ins>
      <w:commentRangeEnd w:id="9"/>
      <w:ins w:id="10" w:author="r1" w:date="2022-11-04T15:05:00Z">
        <w:r w:rsidR="007851FD">
          <w:rPr>
            <w:rStyle w:val="CommentReference"/>
          </w:rPr>
          <w:commentReference w:id="9"/>
        </w:r>
      </w:ins>
      <w:ins w:id="11" w:author="r1" w:date="2022-11-04T15:04:00Z">
        <w:r w:rsidR="00C93640" w:rsidRPr="00C93640">
          <w:rPr>
            <w:rFonts w:ascii="Arial" w:hAnsi="Arial" w:cs="Arial"/>
            <w:sz w:val="20"/>
            <w:szCs w:val="20"/>
          </w:rPr>
          <w:t>the EHT SU transmission carries a triggering frame that solicits a TB PPDU from a responding EHT STA</w:t>
        </w:r>
      </w:ins>
      <w:ins w:id="12" w:author="Author">
        <w:r w:rsidR="00C11163" w:rsidRPr="00F41BC2">
          <w:rPr>
            <w:rFonts w:ascii="Arial" w:hAnsi="Arial" w:cs="Arial"/>
            <w:sz w:val="20"/>
            <w:szCs w:val="20"/>
          </w:rPr>
          <w:t>.</w:t>
        </w:r>
      </w:ins>
    </w:p>
    <w:p w14:paraId="435CD9DF" w14:textId="77777777" w:rsidR="00C11163" w:rsidRDefault="00C11163" w:rsidP="00C11163">
      <w:pPr>
        <w:widowControl w:val="0"/>
        <w:tabs>
          <w:tab w:val="left" w:pos="1265"/>
        </w:tabs>
        <w:kinsoku w:val="0"/>
        <w:overflowPunct w:val="0"/>
        <w:autoSpaceDE w:val="0"/>
        <w:autoSpaceDN w:val="0"/>
        <w:adjustRightInd w:val="0"/>
        <w:spacing w:before="1" w:after="0" w:line="240" w:lineRule="auto"/>
        <w:rPr>
          <w:ins w:id="13" w:author="Author"/>
          <w:rFonts w:ascii="Arial" w:hAnsi="Arial" w:cs="Arial"/>
          <w:sz w:val="20"/>
          <w:szCs w:val="20"/>
        </w:rPr>
      </w:pPr>
    </w:p>
    <w:p w14:paraId="5C1F20AB" w14:textId="3C0FEC47" w:rsidR="00C11163" w:rsidRDefault="005323CD" w:rsidP="00C11163">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r w:rsidRPr="00BB6559">
        <w:rPr>
          <w:rFonts w:ascii="Arial" w:hAnsi="Arial" w:cs="Arial"/>
          <w:sz w:val="20"/>
          <w:szCs w:val="20"/>
          <w:highlight w:val="yellow"/>
        </w:rPr>
        <w:t>(#</w:t>
      </w:r>
      <w:proofErr w:type="gramStart"/>
      <w:r w:rsidRPr="00BB6559">
        <w:rPr>
          <w:rFonts w:ascii="Arial" w:hAnsi="Arial" w:cs="Arial"/>
          <w:sz w:val="20"/>
          <w:szCs w:val="20"/>
          <w:highlight w:val="yellow"/>
        </w:rPr>
        <w:t>1193</w:t>
      </w:r>
      <w:r>
        <w:rPr>
          <w:rFonts w:ascii="Arial" w:hAnsi="Arial" w:cs="Arial"/>
          <w:sz w:val="20"/>
          <w:szCs w:val="20"/>
          <w:highlight w:val="yellow"/>
        </w:rPr>
        <w:t>1</w:t>
      </w:r>
      <w:r w:rsidRPr="00BB6559">
        <w:rPr>
          <w:rFonts w:ascii="Arial" w:hAnsi="Arial" w:cs="Arial"/>
          <w:sz w:val="20"/>
          <w:szCs w:val="20"/>
          <w:highlight w:val="yellow"/>
        </w:rPr>
        <w:t>)</w:t>
      </w:r>
      <w:ins w:id="14" w:author="Author">
        <w:r w:rsidR="00C11163" w:rsidRPr="00E92241">
          <w:rPr>
            <w:rFonts w:ascii="Arial" w:hAnsi="Arial" w:cs="Arial"/>
            <w:sz w:val="20"/>
            <w:szCs w:val="20"/>
          </w:rPr>
          <w:t>An</w:t>
        </w:r>
        <w:proofErr w:type="gramEnd"/>
        <w:r w:rsidR="00C11163" w:rsidRPr="00E92241">
          <w:rPr>
            <w:rFonts w:ascii="Arial" w:hAnsi="Arial" w:cs="Arial"/>
            <w:sz w:val="20"/>
            <w:szCs w:val="20"/>
          </w:rPr>
          <w:t xml:space="preserve"> EHT MU PPDU </w:t>
        </w:r>
        <w:r w:rsidR="007C10A9">
          <w:rPr>
            <w:rFonts w:ascii="Arial" w:hAnsi="Arial" w:cs="Arial"/>
            <w:sz w:val="20"/>
            <w:szCs w:val="20"/>
          </w:rPr>
          <w:t>that is not an EHT SU transmission and</w:t>
        </w:r>
        <w:r w:rsidR="00C11163">
          <w:rPr>
            <w:rFonts w:ascii="Arial" w:hAnsi="Arial" w:cs="Arial"/>
            <w:sz w:val="20"/>
            <w:szCs w:val="20"/>
          </w:rPr>
          <w:t xml:space="preserve"> solicits an immediate response from a STA without including a triggering frame </w:t>
        </w:r>
        <w:r w:rsidR="00C11163" w:rsidRPr="00F41BC2">
          <w:rPr>
            <w:rFonts w:ascii="Arial" w:hAnsi="Arial" w:cs="Arial"/>
            <w:sz w:val="20"/>
            <w:szCs w:val="20"/>
          </w:rPr>
          <w:t xml:space="preserve">shall not puncture 20 MHz subchannels which are not indicated to be </w:t>
        </w:r>
        <w:r w:rsidR="00C11163">
          <w:rPr>
            <w:rFonts w:ascii="Arial" w:hAnsi="Arial" w:cs="Arial"/>
            <w:sz w:val="20"/>
            <w:szCs w:val="20"/>
          </w:rPr>
          <w:t>punctured</w:t>
        </w:r>
        <w:r w:rsidR="00C11163" w:rsidRPr="00F41BC2">
          <w:rPr>
            <w:rFonts w:ascii="Arial" w:hAnsi="Arial" w:cs="Arial"/>
            <w:sz w:val="20"/>
            <w:szCs w:val="20"/>
          </w:rPr>
          <w:t xml:space="preserve"> in the Disabled Subchannel Bitmap in the EHT Operation element.</w:t>
        </w:r>
      </w:ins>
    </w:p>
    <w:p w14:paraId="2318F852" w14:textId="77777777" w:rsidR="007C6DEA" w:rsidRDefault="007C6DEA" w:rsidP="00C11163">
      <w:pPr>
        <w:widowControl w:val="0"/>
        <w:tabs>
          <w:tab w:val="left" w:pos="1265"/>
        </w:tabs>
        <w:kinsoku w:val="0"/>
        <w:overflowPunct w:val="0"/>
        <w:autoSpaceDE w:val="0"/>
        <w:autoSpaceDN w:val="0"/>
        <w:adjustRightInd w:val="0"/>
        <w:spacing w:before="1" w:after="0" w:line="240" w:lineRule="auto"/>
        <w:rPr>
          <w:ins w:id="15" w:author="Author"/>
          <w:rFonts w:ascii="Arial" w:hAnsi="Arial" w:cs="Arial"/>
          <w:sz w:val="20"/>
          <w:szCs w:val="20"/>
        </w:rPr>
      </w:pPr>
    </w:p>
    <w:p w14:paraId="24ECDCE8" w14:textId="2B5CC217" w:rsidR="00C11163" w:rsidRDefault="005323CD" w:rsidP="00C11163">
      <w:pPr>
        <w:widowControl w:val="0"/>
        <w:tabs>
          <w:tab w:val="left" w:pos="1265"/>
        </w:tabs>
        <w:kinsoku w:val="0"/>
        <w:overflowPunct w:val="0"/>
        <w:autoSpaceDE w:val="0"/>
        <w:autoSpaceDN w:val="0"/>
        <w:adjustRightInd w:val="0"/>
        <w:spacing w:before="1" w:after="0" w:line="240" w:lineRule="auto"/>
        <w:rPr>
          <w:ins w:id="16" w:author="Author"/>
          <w:rFonts w:ascii="Arial" w:hAnsi="Arial" w:cs="Arial"/>
          <w:sz w:val="20"/>
          <w:szCs w:val="20"/>
        </w:rPr>
      </w:pPr>
      <w:r w:rsidRPr="00BB6559">
        <w:rPr>
          <w:rFonts w:ascii="Arial" w:hAnsi="Arial" w:cs="Arial"/>
          <w:sz w:val="20"/>
          <w:szCs w:val="20"/>
          <w:highlight w:val="yellow"/>
        </w:rPr>
        <w:t>(#</w:t>
      </w:r>
      <w:proofErr w:type="gramStart"/>
      <w:r w:rsidRPr="00BB6559">
        <w:rPr>
          <w:rFonts w:ascii="Arial" w:hAnsi="Arial" w:cs="Arial"/>
          <w:sz w:val="20"/>
          <w:szCs w:val="20"/>
          <w:highlight w:val="yellow"/>
        </w:rPr>
        <w:t>1193</w:t>
      </w:r>
      <w:r>
        <w:rPr>
          <w:rFonts w:ascii="Arial" w:hAnsi="Arial" w:cs="Arial"/>
          <w:sz w:val="20"/>
          <w:szCs w:val="20"/>
          <w:highlight w:val="yellow"/>
        </w:rPr>
        <w:t>1</w:t>
      </w:r>
      <w:r w:rsidRPr="00BB6559">
        <w:rPr>
          <w:rFonts w:ascii="Arial" w:hAnsi="Arial" w:cs="Arial"/>
          <w:sz w:val="20"/>
          <w:szCs w:val="20"/>
          <w:highlight w:val="yellow"/>
        </w:rPr>
        <w:t>)</w:t>
      </w:r>
      <w:ins w:id="17" w:author="Author">
        <w:r w:rsidR="00B77469">
          <w:rPr>
            <w:rFonts w:ascii="Arial" w:hAnsi="Arial" w:cs="Arial"/>
            <w:sz w:val="20"/>
            <w:szCs w:val="20"/>
          </w:rPr>
          <w:t>NOTE</w:t>
        </w:r>
        <w:proofErr w:type="gramEnd"/>
        <w:r w:rsidR="00B77469">
          <w:rPr>
            <w:rFonts w:ascii="Arial" w:hAnsi="Arial" w:cs="Arial"/>
            <w:sz w:val="20"/>
            <w:szCs w:val="20"/>
          </w:rPr>
          <w:t xml:space="preserve"> </w:t>
        </w:r>
        <w:r w:rsidR="002C101B">
          <w:rPr>
            <w:rFonts w:ascii="Arial" w:hAnsi="Arial" w:cs="Arial"/>
            <w:sz w:val="20"/>
            <w:szCs w:val="20"/>
          </w:rPr>
          <w:t>–</w:t>
        </w:r>
        <w:r w:rsidR="00B77469">
          <w:rPr>
            <w:rFonts w:ascii="Arial" w:hAnsi="Arial" w:cs="Arial"/>
            <w:sz w:val="20"/>
            <w:szCs w:val="20"/>
          </w:rPr>
          <w:t xml:space="preserve"> </w:t>
        </w:r>
        <w:r w:rsidR="002C101B">
          <w:rPr>
            <w:rFonts w:ascii="Arial" w:hAnsi="Arial" w:cs="Arial"/>
            <w:sz w:val="20"/>
            <w:szCs w:val="20"/>
          </w:rPr>
          <w:t xml:space="preserve">For example, an EHT MU PPDU using DL OFDMA </w:t>
        </w:r>
        <w:r w:rsidR="00D51275">
          <w:rPr>
            <w:rFonts w:ascii="Arial" w:hAnsi="Arial" w:cs="Arial"/>
            <w:sz w:val="20"/>
            <w:szCs w:val="20"/>
          </w:rPr>
          <w:t xml:space="preserve">that </w:t>
        </w:r>
        <w:r w:rsidR="002C101B">
          <w:rPr>
            <w:rFonts w:ascii="Arial" w:hAnsi="Arial" w:cs="Arial"/>
            <w:sz w:val="20"/>
            <w:szCs w:val="20"/>
          </w:rPr>
          <w:t xml:space="preserve">sets the ACK policy to </w:t>
        </w:r>
        <w:r w:rsidR="00105569">
          <w:rPr>
            <w:rFonts w:ascii="Arial" w:hAnsi="Arial" w:cs="Arial"/>
            <w:sz w:val="20"/>
            <w:szCs w:val="20"/>
          </w:rPr>
          <w:t>implicit BA</w:t>
        </w:r>
        <w:r w:rsidR="004E7342">
          <w:rPr>
            <w:rFonts w:ascii="Arial" w:hAnsi="Arial" w:cs="Arial"/>
            <w:sz w:val="20"/>
            <w:szCs w:val="20"/>
          </w:rPr>
          <w:t>R</w:t>
        </w:r>
        <w:r w:rsidR="002A7EA1">
          <w:rPr>
            <w:rFonts w:ascii="Arial" w:hAnsi="Arial" w:cs="Arial"/>
            <w:sz w:val="20"/>
            <w:szCs w:val="20"/>
          </w:rPr>
          <w:t xml:space="preserve"> to one of the user</w:t>
        </w:r>
        <w:r w:rsidR="002905AD">
          <w:rPr>
            <w:rFonts w:ascii="Arial" w:hAnsi="Arial" w:cs="Arial"/>
            <w:sz w:val="20"/>
            <w:szCs w:val="20"/>
          </w:rPr>
          <w:t xml:space="preserve">s without including a triggering frame </w:t>
        </w:r>
        <w:r w:rsidR="002A7EA1">
          <w:rPr>
            <w:rFonts w:ascii="Arial" w:hAnsi="Arial" w:cs="Arial"/>
            <w:sz w:val="20"/>
            <w:szCs w:val="20"/>
          </w:rPr>
          <w:t xml:space="preserve">cannot </w:t>
        </w:r>
        <w:r w:rsidR="007C6DEA">
          <w:rPr>
            <w:rFonts w:ascii="Arial" w:hAnsi="Arial" w:cs="Arial"/>
            <w:sz w:val="20"/>
            <w:szCs w:val="20"/>
          </w:rPr>
          <w:t>puncture 20 MHz subchannels which are not indicated to be punctured in the Disabled Subchannel Bitmap in the EHT Operation element.</w:t>
        </w:r>
      </w:ins>
    </w:p>
    <w:p w14:paraId="0AB5EB7E" w14:textId="27C2D369" w:rsidR="00902ED1" w:rsidDel="00A5404F" w:rsidRDefault="00902ED1" w:rsidP="00C11163">
      <w:pPr>
        <w:widowControl w:val="0"/>
        <w:tabs>
          <w:tab w:val="left" w:pos="1265"/>
        </w:tabs>
        <w:kinsoku w:val="0"/>
        <w:overflowPunct w:val="0"/>
        <w:autoSpaceDE w:val="0"/>
        <w:autoSpaceDN w:val="0"/>
        <w:adjustRightInd w:val="0"/>
        <w:spacing w:before="1" w:after="0" w:line="240" w:lineRule="auto"/>
        <w:rPr>
          <w:del w:id="18" w:author="Author"/>
          <w:rFonts w:ascii="Arial" w:hAnsi="Arial" w:cs="Arial"/>
          <w:sz w:val="20"/>
          <w:szCs w:val="20"/>
        </w:rPr>
      </w:pPr>
    </w:p>
    <w:p w14:paraId="04C1569E" w14:textId="48123334" w:rsidR="009909E4" w:rsidRPr="009909E4" w:rsidRDefault="001D472C" w:rsidP="009909E4">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ins w:id="19" w:author="Author">
        <w:r>
          <w:rPr>
            <w:rFonts w:ascii="Arial" w:hAnsi="Arial" w:cs="Arial"/>
            <w:sz w:val="20"/>
            <w:szCs w:val="20"/>
          </w:rPr>
          <w:t>Otherwise</w:t>
        </w:r>
      </w:ins>
      <w:del w:id="20" w:author="Author">
        <w:r w:rsidR="009909E4" w:rsidRPr="009909E4" w:rsidDel="00093FF4">
          <w:rPr>
            <w:rFonts w:ascii="Arial" w:hAnsi="Arial" w:cs="Arial"/>
            <w:sz w:val="20"/>
            <w:szCs w:val="20"/>
          </w:rPr>
          <w:delText>In</w:delText>
        </w:r>
        <w:r w:rsidR="009909E4" w:rsidDel="00093FF4">
          <w:rPr>
            <w:rFonts w:ascii="Arial" w:hAnsi="Arial" w:cs="Arial"/>
            <w:sz w:val="20"/>
            <w:szCs w:val="20"/>
          </w:rPr>
          <w:delText xml:space="preserve"> </w:delText>
        </w:r>
        <w:r w:rsidR="009909E4" w:rsidRPr="009909E4" w:rsidDel="00DC1C55">
          <w:rPr>
            <w:rFonts w:ascii="Arial" w:hAnsi="Arial" w:cs="Arial"/>
            <w:sz w:val="20"/>
            <w:szCs w:val="20"/>
          </w:rPr>
          <w:delText>an</w:delText>
        </w:r>
        <w:r w:rsidR="009909E4" w:rsidDel="00DC1C55">
          <w:rPr>
            <w:rFonts w:ascii="Arial" w:hAnsi="Arial" w:cs="Arial"/>
            <w:sz w:val="20"/>
            <w:szCs w:val="20"/>
          </w:rPr>
          <w:delText xml:space="preserve"> </w:delText>
        </w:r>
        <w:r w:rsidR="009909E4" w:rsidRPr="009909E4" w:rsidDel="00DC1C55">
          <w:rPr>
            <w:rFonts w:ascii="Arial" w:hAnsi="Arial" w:cs="Arial"/>
            <w:sz w:val="20"/>
            <w:szCs w:val="20"/>
          </w:rPr>
          <w:delText>EHT</w:delText>
        </w:r>
        <w:r w:rsidR="009909E4" w:rsidDel="00DC1C55">
          <w:rPr>
            <w:rFonts w:ascii="Arial" w:hAnsi="Arial" w:cs="Arial"/>
            <w:sz w:val="20"/>
            <w:szCs w:val="20"/>
          </w:rPr>
          <w:delText xml:space="preserve"> </w:delText>
        </w:r>
        <w:r w:rsidR="009909E4" w:rsidRPr="009909E4" w:rsidDel="00DC1C55">
          <w:rPr>
            <w:rFonts w:ascii="Arial" w:hAnsi="Arial" w:cs="Arial"/>
            <w:sz w:val="20"/>
            <w:szCs w:val="20"/>
          </w:rPr>
          <w:delText>MU</w:delText>
        </w:r>
        <w:r w:rsidR="009909E4" w:rsidDel="00DC1C55">
          <w:rPr>
            <w:rFonts w:ascii="Arial" w:hAnsi="Arial" w:cs="Arial"/>
            <w:sz w:val="20"/>
            <w:szCs w:val="20"/>
          </w:rPr>
          <w:delText xml:space="preserve"> </w:delText>
        </w:r>
        <w:r w:rsidR="009909E4" w:rsidRPr="009909E4" w:rsidDel="00DC1C55">
          <w:rPr>
            <w:rFonts w:ascii="Arial" w:hAnsi="Arial" w:cs="Arial"/>
            <w:sz w:val="20"/>
            <w:szCs w:val="20"/>
          </w:rPr>
          <w:delText>PPDU</w:delText>
        </w:r>
        <w:r w:rsidR="009909E4" w:rsidDel="00DC1C55">
          <w:rPr>
            <w:rFonts w:ascii="Arial" w:hAnsi="Arial" w:cs="Arial"/>
            <w:sz w:val="20"/>
            <w:szCs w:val="20"/>
          </w:rPr>
          <w:delText xml:space="preserve"> </w:delText>
        </w:r>
        <w:r w:rsidR="009909E4" w:rsidRPr="009909E4" w:rsidDel="00DC1C55">
          <w:rPr>
            <w:rFonts w:ascii="Arial" w:hAnsi="Arial" w:cs="Arial"/>
            <w:sz w:val="20"/>
            <w:szCs w:val="20"/>
          </w:rPr>
          <w:delText>or</w:delText>
        </w:r>
        <w:r w:rsidR="009909E4" w:rsidDel="00DC1C55">
          <w:rPr>
            <w:rFonts w:ascii="Arial" w:hAnsi="Arial" w:cs="Arial"/>
            <w:sz w:val="20"/>
            <w:szCs w:val="20"/>
          </w:rPr>
          <w:delText xml:space="preserve"> </w:delText>
        </w:r>
        <w:r w:rsidR="009909E4" w:rsidRPr="009909E4" w:rsidDel="00DC1C55">
          <w:rPr>
            <w:rFonts w:ascii="Arial" w:hAnsi="Arial" w:cs="Arial"/>
            <w:sz w:val="20"/>
            <w:szCs w:val="20"/>
          </w:rPr>
          <w:delText>a</w:delText>
        </w:r>
        <w:r w:rsidR="009909E4" w:rsidDel="00DC1C55">
          <w:rPr>
            <w:rFonts w:ascii="Arial" w:hAnsi="Arial" w:cs="Arial"/>
            <w:sz w:val="20"/>
            <w:szCs w:val="20"/>
          </w:rPr>
          <w:delText xml:space="preserve"> </w:delText>
        </w:r>
        <w:r w:rsidR="009909E4" w:rsidRPr="009909E4" w:rsidDel="00DC1C55">
          <w:rPr>
            <w:rFonts w:ascii="Arial" w:hAnsi="Arial" w:cs="Arial"/>
            <w:sz w:val="20"/>
            <w:szCs w:val="20"/>
          </w:rPr>
          <w:delText>non-HT</w:delText>
        </w:r>
        <w:r w:rsidR="009909E4" w:rsidDel="00DC1C55">
          <w:rPr>
            <w:rFonts w:ascii="Arial" w:hAnsi="Arial" w:cs="Arial"/>
            <w:sz w:val="20"/>
            <w:szCs w:val="20"/>
          </w:rPr>
          <w:delText xml:space="preserve"> </w:delText>
        </w:r>
        <w:r w:rsidR="009909E4" w:rsidRPr="009909E4" w:rsidDel="00DC1C55">
          <w:rPr>
            <w:rFonts w:ascii="Arial" w:hAnsi="Arial" w:cs="Arial"/>
            <w:sz w:val="20"/>
            <w:szCs w:val="20"/>
          </w:rPr>
          <w:delText>duplicate</w:delText>
        </w:r>
        <w:r w:rsidR="009909E4" w:rsidDel="00DC1C55">
          <w:rPr>
            <w:rFonts w:ascii="Arial" w:hAnsi="Arial" w:cs="Arial"/>
            <w:sz w:val="20"/>
            <w:szCs w:val="20"/>
          </w:rPr>
          <w:delText xml:space="preserve"> </w:delText>
        </w:r>
        <w:r w:rsidR="009909E4" w:rsidRPr="009909E4" w:rsidDel="00DC1C55">
          <w:rPr>
            <w:rFonts w:ascii="Arial" w:hAnsi="Arial" w:cs="Arial"/>
            <w:sz w:val="20"/>
            <w:szCs w:val="20"/>
          </w:rPr>
          <w:delText>PPDU</w:delText>
        </w:r>
      </w:del>
      <w:r w:rsidR="009909E4" w:rsidRPr="009909E4">
        <w:rPr>
          <w:rFonts w:ascii="Arial" w:hAnsi="Arial" w:cs="Arial"/>
          <w:sz w:val="20"/>
          <w:szCs w:val="20"/>
        </w:rPr>
        <w:t>,</w:t>
      </w:r>
      <w:r w:rsidR="009909E4">
        <w:rPr>
          <w:rFonts w:ascii="Arial" w:hAnsi="Arial" w:cs="Arial"/>
          <w:sz w:val="20"/>
          <w:szCs w:val="20"/>
        </w:rPr>
        <w:t xml:space="preserve"> </w:t>
      </w:r>
      <w:r w:rsidR="009909E4" w:rsidRPr="009909E4">
        <w:rPr>
          <w:rFonts w:ascii="Arial" w:hAnsi="Arial" w:cs="Arial"/>
          <w:sz w:val="20"/>
          <w:szCs w:val="20"/>
        </w:rPr>
        <w:t>an</w:t>
      </w:r>
      <w:r w:rsidR="009909E4">
        <w:rPr>
          <w:rFonts w:ascii="Arial" w:hAnsi="Arial" w:cs="Arial"/>
          <w:sz w:val="20"/>
          <w:szCs w:val="20"/>
        </w:rPr>
        <w:t xml:space="preserve"> </w:t>
      </w:r>
      <w:r w:rsidR="009909E4" w:rsidRPr="009909E4">
        <w:rPr>
          <w:rFonts w:ascii="Arial" w:hAnsi="Arial" w:cs="Arial"/>
          <w:sz w:val="20"/>
          <w:szCs w:val="20"/>
        </w:rPr>
        <w:t>EHT</w:t>
      </w:r>
      <w:r w:rsidR="009909E4">
        <w:rPr>
          <w:rFonts w:ascii="Arial" w:hAnsi="Arial" w:cs="Arial"/>
          <w:sz w:val="20"/>
          <w:szCs w:val="20"/>
        </w:rPr>
        <w:t xml:space="preserve"> </w:t>
      </w:r>
      <w:r w:rsidR="009909E4" w:rsidRPr="009909E4">
        <w:rPr>
          <w:rFonts w:ascii="Arial" w:hAnsi="Arial" w:cs="Arial"/>
          <w:sz w:val="20"/>
          <w:szCs w:val="20"/>
        </w:rPr>
        <w:t>STA</w:t>
      </w:r>
      <w:r w:rsidR="009909E4">
        <w:rPr>
          <w:rFonts w:ascii="Arial" w:hAnsi="Arial" w:cs="Arial"/>
          <w:sz w:val="20"/>
          <w:szCs w:val="20"/>
        </w:rPr>
        <w:t xml:space="preserve"> </w:t>
      </w:r>
      <w:r w:rsidR="009909E4" w:rsidRPr="009909E4">
        <w:rPr>
          <w:rFonts w:ascii="Arial" w:hAnsi="Arial" w:cs="Arial"/>
          <w:sz w:val="20"/>
          <w:szCs w:val="20"/>
        </w:rPr>
        <w:t>may</w:t>
      </w:r>
      <w:r w:rsidR="009909E4">
        <w:rPr>
          <w:rFonts w:ascii="Arial" w:hAnsi="Arial" w:cs="Arial"/>
          <w:sz w:val="20"/>
          <w:szCs w:val="20"/>
        </w:rPr>
        <w:t xml:space="preserve"> </w:t>
      </w:r>
      <w:r w:rsidR="009909E4" w:rsidRPr="009909E4">
        <w:rPr>
          <w:rFonts w:ascii="Arial" w:hAnsi="Arial" w:cs="Arial"/>
          <w:sz w:val="20"/>
          <w:szCs w:val="20"/>
        </w:rPr>
        <w:t>puncture</w:t>
      </w:r>
      <w:r w:rsidR="009909E4">
        <w:rPr>
          <w:rFonts w:ascii="Arial" w:hAnsi="Arial" w:cs="Arial"/>
          <w:sz w:val="20"/>
          <w:szCs w:val="20"/>
        </w:rPr>
        <w:t xml:space="preserve"> </w:t>
      </w:r>
      <w:r w:rsidR="009909E4" w:rsidRPr="009909E4">
        <w:rPr>
          <w:rFonts w:ascii="Arial" w:hAnsi="Arial" w:cs="Arial"/>
          <w:sz w:val="20"/>
          <w:szCs w:val="20"/>
        </w:rPr>
        <w:t>other</w:t>
      </w:r>
      <w:r w:rsidR="009909E4">
        <w:rPr>
          <w:rFonts w:ascii="Arial" w:hAnsi="Arial" w:cs="Arial"/>
          <w:sz w:val="20"/>
          <w:szCs w:val="20"/>
        </w:rPr>
        <w:t xml:space="preserve"> </w:t>
      </w:r>
      <w:r w:rsidR="009909E4" w:rsidRPr="009909E4">
        <w:rPr>
          <w:rFonts w:ascii="Arial" w:hAnsi="Arial" w:cs="Arial"/>
          <w:sz w:val="20"/>
          <w:szCs w:val="20"/>
        </w:rPr>
        <w:t>subchannels</w:t>
      </w:r>
      <w:r w:rsidR="009909E4">
        <w:rPr>
          <w:rFonts w:ascii="Arial" w:hAnsi="Arial" w:cs="Arial"/>
          <w:sz w:val="20"/>
          <w:szCs w:val="20"/>
        </w:rPr>
        <w:t xml:space="preserve"> </w:t>
      </w:r>
      <w:r w:rsidR="009909E4" w:rsidRPr="009909E4">
        <w:rPr>
          <w:rFonts w:ascii="Arial" w:hAnsi="Arial" w:cs="Arial"/>
          <w:sz w:val="20"/>
          <w:szCs w:val="20"/>
        </w:rPr>
        <w:t>in addition to those indicated in the Disabled Subchannel Bitmap field in the EHT Operation element</w:t>
      </w:r>
      <w:ins w:id="21" w:author="Author">
        <w:r w:rsidR="00DC1C55">
          <w:rPr>
            <w:rFonts w:ascii="Arial" w:hAnsi="Arial" w:cs="Arial"/>
            <w:sz w:val="20"/>
            <w:szCs w:val="20"/>
          </w:rPr>
          <w:t xml:space="preserve"> in an EHT MU PPDU or a non-HT duplicate PPDU</w:t>
        </w:r>
      </w:ins>
      <w:r w:rsidR="009909E4" w:rsidRPr="009909E4">
        <w:rPr>
          <w:rFonts w:ascii="Arial" w:hAnsi="Arial" w:cs="Arial"/>
          <w:sz w:val="20"/>
          <w:szCs w:val="20"/>
        </w:rPr>
        <w:t xml:space="preserve">. </w:t>
      </w:r>
      <w:del w:id="22" w:author="Author">
        <w:r w:rsidR="009909E4" w:rsidRPr="009909E4" w:rsidDel="00810210">
          <w:rPr>
            <w:rFonts w:ascii="Arial" w:hAnsi="Arial" w:cs="Arial"/>
            <w:sz w:val="20"/>
            <w:szCs w:val="20"/>
          </w:rPr>
          <w:delText xml:space="preserve">In this case, </w:delText>
        </w:r>
      </w:del>
      <w:ins w:id="23" w:author="Author">
        <w:r w:rsidR="00810210">
          <w:rPr>
            <w:rFonts w:ascii="Arial" w:hAnsi="Arial" w:cs="Arial"/>
            <w:sz w:val="20"/>
            <w:szCs w:val="20"/>
          </w:rPr>
          <w:t xml:space="preserve">If </w:t>
        </w:r>
        <w:r w:rsidR="00C821F0">
          <w:rPr>
            <w:rFonts w:ascii="Arial" w:hAnsi="Arial" w:cs="Arial"/>
            <w:sz w:val="20"/>
            <w:szCs w:val="20"/>
          </w:rPr>
          <w:t>the EHT STA punctures</w:t>
        </w:r>
        <w:r w:rsidR="00EC1283">
          <w:rPr>
            <w:rFonts w:ascii="Arial" w:hAnsi="Arial" w:cs="Arial"/>
            <w:sz w:val="20"/>
            <w:szCs w:val="20"/>
          </w:rPr>
          <w:t xml:space="preserve"> </w:t>
        </w:r>
        <w:r w:rsidR="0073430F" w:rsidRPr="009909E4">
          <w:rPr>
            <w:rFonts w:ascii="Arial" w:hAnsi="Arial" w:cs="Arial"/>
            <w:sz w:val="20"/>
            <w:szCs w:val="20"/>
          </w:rPr>
          <w:t>other</w:t>
        </w:r>
        <w:r w:rsidR="0073430F">
          <w:rPr>
            <w:rFonts w:ascii="Arial" w:hAnsi="Arial" w:cs="Arial"/>
            <w:sz w:val="20"/>
            <w:szCs w:val="20"/>
          </w:rPr>
          <w:t xml:space="preserve"> </w:t>
        </w:r>
        <w:r w:rsidR="0073430F" w:rsidRPr="009909E4">
          <w:rPr>
            <w:rFonts w:ascii="Arial" w:hAnsi="Arial" w:cs="Arial"/>
            <w:sz w:val="20"/>
            <w:szCs w:val="20"/>
          </w:rPr>
          <w:t>subchannels</w:t>
        </w:r>
        <w:r w:rsidR="0073430F">
          <w:rPr>
            <w:rFonts w:ascii="Arial" w:hAnsi="Arial" w:cs="Arial"/>
            <w:sz w:val="20"/>
            <w:szCs w:val="20"/>
          </w:rPr>
          <w:t xml:space="preserve"> </w:t>
        </w:r>
        <w:r w:rsidR="00F368EA">
          <w:rPr>
            <w:rFonts w:ascii="Arial" w:hAnsi="Arial" w:cs="Arial"/>
            <w:sz w:val="20"/>
            <w:szCs w:val="20"/>
          </w:rPr>
          <w:t xml:space="preserve">in </w:t>
        </w:r>
        <w:r w:rsidR="002259D2">
          <w:rPr>
            <w:rFonts w:ascii="Arial" w:hAnsi="Arial" w:cs="Arial"/>
            <w:sz w:val="20"/>
            <w:szCs w:val="20"/>
          </w:rPr>
          <w:t>an</w:t>
        </w:r>
        <w:r w:rsidR="00F368EA">
          <w:rPr>
            <w:rFonts w:ascii="Arial" w:hAnsi="Arial" w:cs="Arial"/>
            <w:sz w:val="20"/>
            <w:szCs w:val="20"/>
          </w:rPr>
          <w:t xml:space="preserve"> EHT MU PPDU or </w:t>
        </w:r>
        <w:r w:rsidR="002259D2">
          <w:rPr>
            <w:rFonts w:ascii="Arial" w:hAnsi="Arial" w:cs="Arial"/>
            <w:sz w:val="20"/>
            <w:szCs w:val="20"/>
          </w:rPr>
          <w:t>a</w:t>
        </w:r>
        <w:r w:rsidR="00F368EA">
          <w:rPr>
            <w:rFonts w:ascii="Arial" w:hAnsi="Arial" w:cs="Arial"/>
            <w:sz w:val="20"/>
            <w:szCs w:val="20"/>
          </w:rPr>
          <w:t xml:space="preserve"> non-HT duplicate PPDU</w:t>
        </w:r>
      </w:ins>
      <w:r w:rsidR="00055833">
        <w:rPr>
          <w:rFonts w:ascii="Arial" w:hAnsi="Arial" w:cs="Arial"/>
          <w:sz w:val="20"/>
          <w:szCs w:val="20"/>
        </w:rPr>
        <w:t xml:space="preserve"> </w:t>
      </w:r>
      <w:ins w:id="24" w:author="Author">
        <w:r w:rsidR="0073430F" w:rsidRPr="009909E4">
          <w:rPr>
            <w:rFonts w:ascii="Arial" w:hAnsi="Arial" w:cs="Arial"/>
            <w:sz w:val="20"/>
            <w:szCs w:val="20"/>
          </w:rPr>
          <w:t>in addition to those indicated in the Disabled Subchannel Bitmap field</w:t>
        </w:r>
        <w:r w:rsidR="0073430F">
          <w:rPr>
            <w:rFonts w:ascii="Arial" w:hAnsi="Arial" w:cs="Arial"/>
            <w:sz w:val="20"/>
            <w:szCs w:val="20"/>
          </w:rPr>
          <w:t xml:space="preserve"> </w:t>
        </w:r>
        <w:r w:rsidR="00CD7BCA">
          <w:rPr>
            <w:rFonts w:ascii="Arial" w:hAnsi="Arial" w:cs="Arial"/>
            <w:sz w:val="20"/>
            <w:szCs w:val="20"/>
          </w:rPr>
          <w:t>and solicits a response</w:t>
        </w:r>
        <w:r w:rsidR="0031571E">
          <w:rPr>
            <w:rFonts w:ascii="Arial" w:hAnsi="Arial" w:cs="Arial"/>
            <w:sz w:val="20"/>
            <w:szCs w:val="20"/>
          </w:rPr>
          <w:t xml:space="preserve"> </w:t>
        </w:r>
        <w:r w:rsidR="0092229C">
          <w:rPr>
            <w:rFonts w:ascii="Arial" w:hAnsi="Arial" w:cs="Arial"/>
            <w:sz w:val="20"/>
            <w:szCs w:val="20"/>
          </w:rPr>
          <w:t>to</w:t>
        </w:r>
        <w:r w:rsidR="0031571E">
          <w:rPr>
            <w:rFonts w:ascii="Arial" w:hAnsi="Arial" w:cs="Arial"/>
            <w:sz w:val="20"/>
            <w:szCs w:val="20"/>
          </w:rPr>
          <w:t xml:space="preserve"> the PPDU</w:t>
        </w:r>
        <w:r w:rsidR="00236A50">
          <w:rPr>
            <w:rFonts w:ascii="Arial" w:hAnsi="Arial" w:cs="Arial"/>
            <w:sz w:val="20"/>
            <w:szCs w:val="20"/>
          </w:rPr>
          <w:t>,</w:t>
        </w:r>
        <w:r w:rsidR="00991D16">
          <w:rPr>
            <w:rFonts w:ascii="Arial" w:hAnsi="Arial" w:cs="Arial"/>
            <w:sz w:val="20"/>
            <w:szCs w:val="20"/>
          </w:rPr>
          <w:t xml:space="preserve"> </w:t>
        </w:r>
      </w:ins>
      <w:r w:rsidR="009909E4" w:rsidRPr="009909E4">
        <w:rPr>
          <w:rFonts w:ascii="Arial" w:hAnsi="Arial" w:cs="Arial"/>
          <w:sz w:val="20"/>
          <w:szCs w:val="20"/>
        </w:rPr>
        <w:t xml:space="preserve">the EHT STA shall </w:t>
      </w:r>
      <w:ins w:id="25" w:author="Author">
        <w:r w:rsidR="00770706">
          <w:rPr>
            <w:rFonts w:ascii="Arial" w:hAnsi="Arial" w:cs="Arial"/>
            <w:sz w:val="20"/>
            <w:szCs w:val="20"/>
          </w:rPr>
          <w:t>use</w:t>
        </w:r>
        <w:r w:rsidR="00770706" w:rsidRPr="009909E4">
          <w:rPr>
            <w:rFonts w:ascii="Arial" w:hAnsi="Arial" w:cs="Arial"/>
            <w:sz w:val="20"/>
            <w:szCs w:val="20"/>
          </w:rPr>
          <w:t xml:space="preserve"> a </w:t>
        </w:r>
        <w:r w:rsidR="00770706" w:rsidRPr="009909E4">
          <w:rPr>
            <w:rFonts w:ascii="Arial" w:hAnsi="Arial" w:cs="Arial"/>
            <w:sz w:val="20"/>
            <w:szCs w:val="20"/>
          </w:rPr>
          <w:lastRenderedPageBreak/>
          <w:t xml:space="preserve">triggering frame to solicit </w:t>
        </w:r>
        <w:r w:rsidR="00770706">
          <w:rPr>
            <w:rFonts w:ascii="Arial" w:hAnsi="Arial" w:cs="Arial"/>
            <w:sz w:val="20"/>
            <w:szCs w:val="20"/>
          </w:rPr>
          <w:t>the</w:t>
        </w:r>
        <w:r w:rsidR="00770706" w:rsidRPr="009909E4">
          <w:rPr>
            <w:rFonts w:ascii="Arial" w:hAnsi="Arial" w:cs="Arial"/>
            <w:sz w:val="20"/>
            <w:szCs w:val="20"/>
          </w:rPr>
          <w:t xml:space="preserve"> response in a TB PPDU </w:t>
        </w:r>
        <w:r w:rsidR="00770706">
          <w:rPr>
            <w:rFonts w:ascii="Arial" w:hAnsi="Arial" w:cs="Arial"/>
            <w:sz w:val="20"/>
            <w:szCs w:val="20"/>
          </w:rPr>
          <w:t xml:space="preserve">and </w:t>
        </w:r>
      </w:ins>
      <w:r w:rsidR="009909E4" w:rsidRPr="009909E4">
        <w:rPr>
          <w:rFonts w:ascii="Arial" w:hAnsi="Arial" w:cs="Arial"/>
          <w:sz w:val="20"/>
          <w:szCs w:val="20"/>
        </w:rPr>
        <w:t>assign an RU or MRU within the nonpunctured subchannel set to a responding EHT STA</w:t>
      </w:r>
      <w:del w:id="26" w:author="Author">
        <w:r w:rsidR="009909E4" w:rsidRPr="009909E4" w:rsidDel="00765F05">
          <w:rPr>
            <w:rFonts w:ascii="Arial" w:hAnsi="Arial" w:cs="Arial"/>
            <w:sz w:val="20"/>
            <w:szCs w:val="20"/>
          </w:rPr>
          <w:delText xml:space="preserve"> if the EHT STA uses a triggering frame to solicit a response in a TB PPDU from the responding</w:delText>
        </w:r>
        <w:r w:rsidR="009909E4" w:rsidDel="00765F05">
          <w:rPr>
            <w:rFonts w:ascii="Arial" w:hAnsi="Arial" w:cs="Arial"/>
            <w:sz w:val="20"/>
            <w:szCs w:val="20"/>
          </w:rPr>
          <w:delText xml:space="preserve"> </w:delText>
        </w:r>
        <w:r w:rsidR="009909E4" w:rsidRPr="009909E4" w:rsidDel="00765F05">
          <w:rPr>
            <w:rFonts w:ascii="Arial" w:hAnsi="Arial" w:cs="Arial"/>
            <w:sz w:val="20"/>
            <w:szCs w:val="20"/>
          </w:rPr>
          <w:delText>EHT STA</w:delText>
        </w:r>
      </w:del>
      <w:r w:rsidR="009909E4" w:rsidRPr="009909E4">
        <w:rPr>
          <w:rFonts w:ascii="Arial" w:hAnsi="Arial" w:cs="Arial"/>
          <w:sz w:val="20"/>
          <w:szCs w:val="20"/>
        </w:rPr>
        <w:t>.</w:t>
      </w:r>
      <w:ins w:id="27" w:author="Author">
        <w:r w:rsidR="00090073">
          <w:rPr>
            <w:rFonts w:ascii="Arial" w:hAnsi="Arial" w:cs="Arial"/>
            <w:sz w:val="20"/>
            <w:szCs w:val="20"/>
          </w:rPr>
          <w:t xml:space="preserve"> </w:t>
        </w:r>
      </w:ins>
      <w:r w:rsidR="005323CD" w:rsidRPr="00BB6559">
        <w:rPr>
          <w:rFonts w:ascii="Arial" w:hAnsi="Arial" w:cs="Arial"/>
          <w:sz w:val="20"/>
          <w:szCs w:val="20"/>
          <w:highlight w:val="yellow"/>
        </w:rPr>
        <w:t>(#1193</w:t>
      </w:r>
      <w:r w:rsidR="005323CD">
        <w:rPr>
          <w:rFonts w:ascii="Arial" w:hAnsi="Arial" w:cs="Arial"/>
          <w:sz w:val="20"/>
          <w:szCs w:val="20"/>
          <w:highlight w:val="yellow"/>
        </w:rPr>
        <w:t>1</w:t>
      </w:r>
      <w:r w:rsidR="005323CD" w:rsidRPr="00BB6559">
        <w:rPr>
          <w:rFonts w:ascii="Arial" w:hAnsi="Arial" w:cs="Arial"/>
          <w:sz w:val="20"/>
          <w:szCs w:val="20"/>
          <w:highlight w:val="yellow"/>
        </w:rPr>
        <w:t>)</w:t>
      </w:r>
    </w:p>
    <w:p w14:paraId="74B4B590" w14:textId="17B0803B" w:rsidR="00991AD9" w:rsidDel="0025491E" w:rsidRDefault="00991AD9" w:rsidP="009909E4">
      <w:pPr>
        <w:widowControl w:val="0"/>
        <w:tabs>
          <w:tab w:val="left" w:pos="1265"/>
        </w:tabs>
        <w:kinsoku w:val="0"/>
        <w:overflowPunct w:val="0"/>
        <w:autoSpaceDE w:val="0"/>
        <w:autoSpaceDN w:val="0"/>
        <w:adjustRightInd w:val="0"/>
        <w:spacing w:before="1" w:after="0" w:line="240" w:lineRule="auto"/>
        <w:rPr>
          <w:del w:id="28" w:author="Author"/>
          <w:rFonts w:ascii="Arial" w:hAnsi="Arial" w:cs="Arial"/>
          <w:sz w:val="20"/>
          <w:szCs w:val="20"/>
        </w:rPr>
      </w:pPr>
      <w:bookmarkStart w:id="29" w:name="_Hlk116108304"/>
    </w:p>
    <w:p w14:paraId="4A89FB5A" w14:textId="6C7061A4" w:rsidR="009909E4" w:rsidRDefault="009909E4" w:rsidP="009909E4">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bookmarkStart w:id="30" w:name="_Hlk116108337"/>
      <w:del w:id="31" w:author="Author">
        <w:r w:rsidRPr="009909E4" w:rsidDel="00B7648F">
          <w:rPr>
            <w:rFonts w:ascii="Arial" w:hAnsi="Arial" w:cs="Arial"/>
            <w:sz w:val="20"/>
            <w:szCs w:val="20"/>
          </w:rPr>
          <w:delText>NOTE—Since the parameter INACTIVE_SUBCHANNELS is not present in the RXVECTOR as defined in Table 36-1 (TXVECTOR</w:delText>
        </w:r>
        <w:r w:rsidDel="00B7648F">
          <w:rPr>
            <w:rFonts w:ascii="Arial" w:hAnsi="Arial" w:cs="Arial"/>
            <w:sz w:val="20"/>
            <w:szCs w:val="20"/>
          </w:rPr>
          <w:delText xml:space="preserve"> </w:delText>
        </w:r>
        <w:r w:rsidRPr="009909E4" w:rsidDel="00B7648F">
          <w:rPr>
            <w:rFonts w:ascii="Arial" w:hAnsi="Arial" w:cs="Arial"/>
            <w:sz w:val="20"/>
            <w:szCs w:val="20"/>
          </w:rPr>
          <w:delText>and</w:delText>
        </w:r>
        <w:r w:rsidDel="00B7648F">
          <w:rPr>
            <w:rFonts w:ascii="Arial" w:hAnsi="Arial" w:cs="Arial"/>
            <w:sz w:val="20"/>
            <w:szCs w:val="20"/>
          </w:rPr>
          <w:delText xml:space="preserve"> </w:delText>
        </w:r>
        <w:r w:rsidRPr="009909E4" w:rsidDel="00B7648F">
          <w:rPr>
            <w:rFonts w:ascii="Arial" w:hAnsi="Arial" w:cs="Arial"/>
            <w:sz w:val="20"/>
            <w:szCs w:val="20"/>
          </w:rPr>
          <w:delText>RXVECTOR</w:delText>
        </w:r>
        <w:r w:rsidDel="00B7648F">
          <w:rPr>
            <w:rFonts w:ascii="Arial" w:hAnsi="Arial" w:cs="Arial"/>
            <w:sz w:val="20"/>
            <w:szCs w:val="20"/>
          </w:rPr>
          <w:delText xml:space="preserve"> </w:delText>
        </w:r>
        <w:r w:rsidRPr="009909E4" w:rsidDel="00B7648F">
          <w:rPr>
            <w:rFonts w:ascii="Arial" w:hAnsi="Arial" w:cs="Arial"/>
            <w:sz w:val="20"/>
            <w:szCs w:val="20"/>
          </w:rPr>
          <w:delText>parameters),</w:delText>
        </w:r>
        <w:r w:rsidDel="00B7648F">
          <w:rPr>
            <w:rFonts w:ascii="Arial" w:hAnsi="Arial" w:cs="Arial"/>
            <w:sz w:val="20"/>
            <w:szCs w:val="20"/>
          </w:rPr>
          <w:delText xml:space="preserve"> </w:delText>
        </w:r>
        <w:r w:rsidRPr="009909E4" w:rsidDel="00B7648F">
          <w:rPr>
            <w:rFonts w:ascii="Arial" w:hAnsi="Arial" w:cs="Arial"/>
            <w:sz w:val="20"/>
            <w:szCs w:val="20"/>
          </w:rPr>
          <w:delText>a</w:delText>
        </w:r>
        <w:r w:rsidDel="00B7648F">
          <w:rPr>
            <w:rFonts w:ascii="Arial" w:hAnsi="Arial" w:cs="Arial"/>
            <w:sz w:val="20"/>
            <w:szCs w:val="20"/>
          </w:rPr>
          <w:delText xml:space="preserve"> </w:delText>
        </w:r>
        <w:r w:rsidRPr="009909E4" w:rsidDel="00B7648F">
          <w:rPr>
            <w:rFonts w:ascii="Arial" w:hAnsi="Arial" w:cs="Arial"/>
            <w:sz w:val="20"/>
            <w:szCs w:val="20"/>
          </w:rPr>
          <w:delText>responding</w:delText>
        </w:r>
        <w:r w:rsidDel="00B7648F">
          <w:rPr>
            <w:rFonts w:ascii="Arial" w:hAnsi="Arial" w:cs="Arial"/>
            <w:sz w:val="20"/>
            <w:szCs w:val="20"/>
          </w:rPr>
          <w:delText xml:space="preserve"> </w:delText>
        </w:r>
        <w:r w:rsidRPr="009909E4" w:rsidDel="00B7648F">
          <w:rPr>
            <w:rFonts w:ascii="Arial" w:hAnsi="Arial" w:cs="Arial"/>
            <w:sz w:val="20"/>
            <w:szCs w:val="20"/>
          </w:rPr>
          <w:delText>EHT</w:delText>
        </w:r>
        <w:r w:rsidDel="00B7648F">
          <w:rPr>
            <w:rFonts w:ascii="Arial" w:hAnsi="Arial" w:cs="Arial"/>
            <w:sz w:val="20"/>
            <w:szCs w:val="20"/>
          </w:rPr>
          <w:delText xml:space="preserve"> </w:delText>
        </w:r>
        <w:r w:rsidRPr="009909E4" w:rsidDel="00B7648F">
          <w:rPr>
            <w:rFonts w:ascii="Arial" w:hAnsi="Arial" w:cs="Arial"/>
            <w:sz w:val="20"/>
            <w:szCs w:val="20"/>
          </w:rPr>
          <w:delText>STA</w:delText>
        </w:r>
        <w:r w:rsidDel="00B7648F">
          <w:rPr>
            <w:rFonts w:ascii="Arial" w:hAnsi="Arial" w:cs="Arial"/>
            <w:sz w:val="20"/>
            <w:szCs w:val="20"/>
          </w:rPr>
          <w:delText xml:space="preserve"> </w:delText>
        </w:r>
        <w:r w:rsidRPr="009909E4" w:rsidDel="00B7648F">
          <w:rPr>
            <w:rFonts w:ascii="Arial" w:hAnsi="Arial" w:cs="Arial"/>
            <w:sz w:val="20"/>
            <w:szCs w:val="20"/>
          </w:rPr>
          <w:delText>cannot</w:delText>
        </w:r>
        <w:r w:rsidDel="00B7648F">
          <w:rPr>
            <w:rFonts w:ascii="Arial" w:hAnsi="Arial" w:cs="Arial"/>
            <w:sz w:val="20"/>
            <w:szCs w:val="20"/>
          </w:rPr>
          <w:delText xml:space="preserve"> </w:delText>
        </w:r>
        <w:r w:rsidRPr="009909E4" w:rsidDel="00B7648F">
          <w:rPr>
            <w:rFonts w:ascii="Arial" w:hAnsi="Arial" w:cs="Arial"/>
            <w:sz w:val="20"/>
            <w:szCs w:val="20"/>
          </w:rPr>
          <w:delText>learn</w:delText>
        </w:r>
        <w:r w:rsidDel="00B7648F">
          <w:rPr>
            <w:rFonts w:ascii="Arial" w:hAnsi="Arial" w:cs="Arial"/>
            <w:sz w:val="20"/>
            <w:szCs w:val="20"/>
          </w:rPr>
          <w:delText xml:space="preserve"> </w:delText>
        </w:r>
        <w:r w:rsidRPr="009909E4" w:rsidDel="00B7648F">
          <w:rPr>
            <w:rFonts w:ascii="Arial" w:hAnsi="Arial" w:cs="Arial"/>
            <w:sz w:val="20"/>
            <w:szCs w:val="20"/>
          </w:rPr>
          <w:delText>the</w:delText>
        </w:r>
        <w:r w:rsidDel="00B7648F">
          <w:rPr>
            <w:rFonts w:ascii="Arial" w:hAnsi="Arial" w:cs="Arial"/>
            <w:sz w:val="20"/>
            <w:szCs w:val="20"/>
          </w:rPr>
          <w:delText xml:space="preserve"> </w:delText>
        </w:r>
        <w:r w:rsidRPr="009909E4" w:rsidDel="00B7648F">
          <w:rPr>
            <w:rFonts w:ascii="Arial" w:hAnsi="Arial" w:cs="Arial"/>
            <w:sz w:val="20"/>
            <w:szCs w:val="20"/>
          </w:rPr>
          <w:delText>additionally punctured subchannels.</w:delText>
        </w:r>
      </w:del>
      <w:r w:rsidR="00FF42CF" w:rsidRPr="00BB6559">
        <w:rPr>
          <w:rFonts w:ascii="Arial" w:hAnsi="Arial" w:cs="Arial"/>
          <w:sz w:val="20"/>
          <w:szCs w:val="20"/>
          <w:highlight w:val="yellow"/>
        </w:rPr>
        <w:t>(</w:t>
      </w:r>
      <w:r w:rsidR="00FF42CF">
        <w:rPr>
          <w:rFonts w:ascii="Arial" w:hAnsi="Arial" w:cs="Arial"/>
          <w:sz w:val="20"/>
          <w:szCs w:val="20"/>
          <w:highlight w:val="yellow"/>
        </w:rPr>
        <w:t>#13450</w:t>
      </w:r>
      <w:r w:rsidR="00FF42CF" w:rsidRPr="00BB6559">
        <w:rPr>
          <w:rFonts w:ascii="Arial" w:hAnsi="Arial" w:cs="Arial"/>
          <w:sz w:val="20"/>
          <w:szCs w:val="20"/>
          <w:highlight w:val="yellow"/>
        </w:rPr>
        <w:t>)</w:t>
      </w:r>
    </w:p>
    <w:bookmarkEnd w:id="30"/>
    <w:p w14:paraId="27C551E8" w14:textId="10686009" w:rsidR="00E67DF0" w:rsidRDefault="00E67DF0" w:rsidP="00236CBE">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29C79701" w14:textId="37553B14" w:rsidR="00E67DF0" w:rsidRDefault="005323CD" w:rsidP="00E67DF0">
      <w:pPr>
        <w:widowControl w:val="0"/>
        <w:tabs>
          <w:tab w:val="left" w:pos="1265"/>
        </w:tabs>
        <w:kinsoku w:val="0"/>
        <w:overflowPunct w:val="0"/>
        <w:autoSpaceDE w:val="0"/>
        <w:autoSpaceDN w:val="0"/>
        <w:adjustRightInd w:val="0"/>
        <w:spacing w:before="1"/>
        <w:rPr>
          <w:ins w:id="32" w:author="Author"/>
          <w:rFonts w:ascii="Arial" w:hAnsi="Arial" w:cs="Arial"/>
          <w:sz w:val="20"/>
          <w:szCs w:val="20"/>
        </w:rPr>
      </w:pPr>
      <w:r w:rsidRPr="00BB6559">
        <w:rPr>
          <w:rFonts w:ascii="Arial" w:hAnsi="Arial" w:cs="Arial"/>
          <w:sz w:val="20"/>
          <w:szCs w:val="20"/>
          <w:highlight w:val="yellow"/>
        </w:rPr>
        <w:t>(#</w:t>
      </w:r>
      <w:proofErr w:type="gramStart"/>
      <w:r w:rsidRPr="00BB6559">
        <w:rPr>
          <w:rFonts w:ascii="Arial" w:hAnsi="Arial" w:cs="Arial"/>
          <w:sz w:val="20"/>
          <w:szCs w:val="20"/>
          <w:highlight w:val="yellow"/>
        </w:rPr>
        <w:t>1193</w:t>
      </w:r>
      <w:r>
        <w:rPr>
          <w:rFonts w:ascii="Arial" w:hAnsi="Arial" w:cs="Arial"/>
          <w:sz w:val="20"/>
          <w:szCs w:val="20"/>
          <w:highlight w:val="yellow"/>
        </w:rPr>
        <w:t>1</w:t>
      </w:r>
      <w:r w:rsidRPr="00BB6559">
        <w:rPr>
          <w:rFonts w:ascii="Arial" w:hAnsi="Arial" w:cs="Arial"/>
          <w:sz w:val="20"/>
          <w:szCs w:val="20"/>
          <w:highlight w:val="yellow"/>
        </w:rPr>
        <w:t>)</w:t>
      </w:r>
      <w:ins w:id="33" w:author="Author">
        <w:r w:rsidR="00E67DF0">
          <w:rPr>
            <w:rFonts w:ascii="Arial" w:hAnsi="Arial" w:cs="Arial"/>
            <w:sz w:val="20"/>
            <w:szCs w:val="20"/>
          </w:rPr>
          <w:t>NOTE</w:t>
        </w:r>
        <w:proofErr w:type="gramEnd"/>
        <w:r w:rsidR="00D95FF2">
          <w:rPr>
            <w:rFonts w:ascii="Arial" w:hAnsi="Arial" w:cs="Arial"/>
            <w:sz w:val="20"/>
            <w:szCs w:val="20"/>
          </w:rPr>
          <w:t>—</w:t>
        </w:r>
        <w:r w:rsidR="00E67DF0">
          <w:rPr>
            <w:rFonts w:ascii="Arial" w:hAnsi="Arial" w:cs="Arial"/>
            <w:sz w:val="20"/>
            <w:szCs w:val="20"/>
          </w:rPr>
          <w:t xml:space="preserve">No </w:t>
        </w:r>
        <w:r w:rsidR="00E67DF0" w:rsidRPr="009909E4">
          <w:rPr>
            <w:rFonts w:ascii="Arial" w:hAnsi="Arial" w:cs="Arial"/>
            <w:sz w:val="20"/>
            <w:szCs w:val="20"/>
          </w:rPr>
          <w:t>other</w:t>
        </w:r>
        <w:r w:rsidR="00E67DF0">
          <w:rPr>
            <w:rFonts w:ascii="Arial" w:hAnsi="Arial" w:cs="Arial"/>
            <w:sz w:val="20"/>
            <w:szCs w:val="20"/>
          </w:rPr>
          <w:t xml:space="preserve"> </w:t>
        </w:r>
        <w:r w:rsidR="00E67DF0" w:rsidRPr="009909E4">
          <w:rPr>
            <w:rFonts w:ascii="Arial" w:hAnsi="Arial" w:cs="Arial"/>
            <w:sz w:val="20"/>
            <w:szCs w:val="20"/>
          </w:rPr>
          <w:t>subchannels</w:t>
        </w:r>
        <w:r w:rsidR="00E67DF0">
          <w:rPr>
            <w:rFonts w:ascii="Arial" w:hAnsi="Arial" w:cs="Arial"/>
            <w:sz w:val="20"/>
            <w:szCs w:val="20"/>
          </w:rPr>
          <w:t xml:space="preserve"> can be punctured </w:t>
        </w:r>
        <w:r w:rsidR="00E67DF0" w:rsidRPr="009909E4">
          <w:rPr>
            <w:rFonts w:ascii="Arial" w:hAnsi="Arial" w:cs="Arial"/>
            <w:sz w:val="20"/>
            <w:szCs w:val="20"/>
          </w:rPr>
          <w:t>in addition to those indicated in the Disabled Subchannel Bitmap field</w:t>
        </w:r>
        <w:r w:rsidR="00E67DF0">
          <w:rPr>
            <w:rFonts w:ascii="Arial" w:hAnsi="Arial" w:cs="Arial"/>
            <w:sz w:val="20"/>
            <w:szCs w:val="20"/>
          </w:rPr>
          <w:t xml:space="preserve"> (if present)</w:t>
        </w:r>
        <w:r w:rsidR="00E67DF0" w:rsidRPr="009909E4">
          <w:rPr>
            <w:rFonts w:ascii="Arial" w:hAnsi="Arial" w:cs="Arial"/>
            <w:sz w:val="20"/>
            <w:szCs w:val="20"/>
          </w:rPr>
          <w:t xml:space="preserve"> in the EHT Operation element</w:t>
        </w:r>
        <w:r w:rsidR="00E67DF0">
          <w:rPr>
            <w:rFonts w:ascii="Arial" w:hAnsi="Arial" w:cs="Arial"/>
            <w:sz w:val="20"/>
            <w:szCs w:val="20"/>
          </w:rPr>
          <w:t xml:space="preserve"> in the following cases:</w:t>
        </w:r>
      </w:ins>
    </w:p>
    <w:p w14:paraId="68F8BECD" w14:textId="77777777" w:rsidR="00E67DF0" w:rsidRDefault="00E67DF0" w:rsidP="00E67DF0">
      <w:pPr>
        <w:pStyle w:val="ListParagraph"/>
        <w:widowControl w:val="0"/>
        <w:numPr>
          <w:ilvl w:val="0"/>
          <w:numId w:val="1"/>
        </w:numPr>
        <w:tabs>
          <w:tab w:val="left" w:pos="1265"/>
        </w:tabs>
        <w:kinsoku w:val="0"/>
        <w:overflowPunct w:val="0"/>
        <w:autoSpaceDE w:val="0"/>
        <w:autoSpaceDN w:val="0"/>
        <w:adjustRightInd w:val="0"/>
        <w:spacing w:before="1"/>
        <w:rPr>
          <w:rFonts w:ascii="Arial" w:hAnsi="Arial" w:cs="Arial"/>
          <w:sz w:val="20"/>
          <w:szCs w:val="20"/>
        </w:rPr>
      </w:pPr>
      <w:ins w:id="34" w:author="Author">
        <w:r>
          <w:rPr>
            <w:rFonts w:ascii="Arial" w:hAnsi="Arial" w:cs="Arial"/>
            <w:sz w:val="20"/>
            <w:szCs w:val="20"/>
          </w:rPr>
          <w:t>A</w:t>
        </w:r>
        <w:r w:rsidRPr="00BD7BB3">
          <w:rPr>
            <w:rFonts w:ascii="Arial" w:hAnsi="Arial" w:cs="Arial"/>
            <w:sz w:val="20"/>
            <w:szCs w:val="20"/>
          </w:rPr>
          <w:t xml:space="preserve"> PPDU carrying an MU-RTS Trigger frame</w:t>
        </w:r>
        <w:r>
          <w:rPr>
            <w:rFonts w:ascii="Arial" w:hAnsi="Arial" w:cs="Arial"/>
            <w:sz w:val="20"/>
            <w:szCs w:val="20"/>
          </w:rPr>
          <w:t xml:space="preserve"> or the solicited CTS frame </w:t>
        </w:r>
        <w:r w:rsidRPr="00BD7BB3">
          <w:rPr>
            <w:rFonts w:ascii="Arial" w:hAnsi="Arial" w:cs="Arial"/>
            <w:sz w:val="20"/>
            <w:szCs w:val="20"/>
          </w:rPr>
          <w:t>(see 35.2.2.1 (MU-RTS Trigger frame transmission)).</w:t>
        </w:r>
      </w:ins>
    </w:p>
    <w:p w14:paraId="09A473C3" w14:textId="77777777" w:rsidR="00E67DF0" w:rsidRDefault="00E67DF0" w:rsidP="00E67DF0">
      <w:pPr>
        <w:pStyle w:val="ListParagraph"/>
        <w:widowControl w:val="0"/>
        <w:numPr>
          <w:ilvl w:val="0"/>
          <w:numId w:val="1"/>
        </w:numPr>
        <w:tabs>
          <w:tab w:val="left" w:pos="1265"/>
        </w:tabs>
        <w:kinsoku w:val="0"/>
        <w:overflowPunct w:val="0"/>
        <w:autoSpaceDE w:val="0"/>
        <w:autoSpaceDN w:val="0"/>
        <w:adjustRightInd w:val="0"/>
        <w:spacing w:before="1"/>
        <w:rPr>
          <w:rFonts w:ascii="Arial" w:hAnsi="Arial" w:cs="Arial"/>
          <w:sz w:val="20"/>
          <w:szCs w:val="20"/>
        </w:rPr>
      </w:pPr>
      <w:ins w:id="35" w:author="Author">
        <w:r>
          <w:rPr>
            <w:rFonts w:ascii="Arial" w:hAnsi="Arial" w:cs="Arial"/>
            <w:sz w:val="20"/>
            <w:szCs w:val="20"/>
          </w:rPr>
          <w:t xml:space="preserve">An </w:t>
        </w:r>
        <w:r w:rsidRPr="00485ABB">
          <w:rPr>
            <w:rFonts w:ascii="Arial" w:hAnsi="Arial" w:cs="Arial"/>
            <w:sz w:val="20"/>
            <w:szCs w:val="20"/>
          </w:rPr>
          <w:t>EHT sounding NDP</w:t>
        </w:r>
        <w:r>
          <w:rPr>
            <w:rFonts w:ascii="Arial" w:hAnsi="Arial" w:cs="Arial"/>
            <w:sz w:val="20"/>
            <w:szCs w:val="20"/>
          </w:rPr>
          <w:t xml:space="preserve"> for non-TB sounding (see </w:t>
        </w:r>
        <w:r w:rsidRPr="00485ABB">
          <w:rPr>
            <w:rFonts w:ascii="Arial" w:hAnsi="Arial" w:cs="Arial"/>
            <w:sz w:val="20"/>
            <w:szCs w:val="20"/>
          </w:rPr>
          <w:t xml:space="preserve">35.7.2 </w:t>
        </w:r>
        <w:r>
          <w:rPr>
            <w:rFonts w:ascii="Arial" w:hAnsi="Arial" w:cs="Arial"/>
            <w:sz w:val="20"/>
            <w:szCs w:val="20"/>
          </w:rPr>
          <w:t>(</w:t>
        </w:r>
        <w:r w:rsidRPr="00485ABB">
          <w:rPr>
            <w:rFonts w:ascii="Arial" w:hAnsi="Arial" w:cs="Arial"/>
            <w:sz w:val="20"/>
            <w:szCs w:val="20"/>
          </w:rPr>
          <w:t>EHT sounding protocol</w:t>
        </w:r>
        <w:r>
          <w:rPr>
            <w:rFonts w:ascii="Arial" w:hAnsi="Arial" w:cs="Arial"/>
            <w:sz w:val="20"/>
            <w:szCs w:val="20"/>
          </w:rPr>
          <w:t>)).</w:t>
        </w:r>
      </w:ins>
    </w:p>
    <w:p w14:paraId="0F38F883" w14:textId="683A1BEC" w:rsidR="00E67DF0" w:rsidRPr="00E67DF0" w:rsidRDefault="00E67DF0" w:rsidP="00E67DF0">
      <w:pPr>
        <w:pStyle w:val="ListParagraph"/>
        <w:widowControl w:val="0"/>
        <w:numPr>
          <w:ilvl w:val="0"/>
          <w:numId w:val="1"/>
        </w:numPr>
        <w:tabs>
          <w:tab w:val="left" w:pos="1265"/>
        </w:tabs>
        <w:kinsoku w:val="0"/>
        <w:overflowPunct w:val="0"/>
        <w:autoSpaceDE w:val="0"/>
        <w:autoSpaceDN w:val="0"/>
        <w:adjustRightInd w:val="0"/>
        <w:spacing w:before="1"/>
        <w:rPr>
          <w:ins w:id="36" w:author="Author"/>
          <w:rFonts w:ascii="Arial" w:hAnsi="Arial" w:cs="Arial"/>
          <w:sz w:val="20"/>
          <w:szCs w:val="20"/>
        </w:rPr>
      </w:pPr>
      <w:ins w:id="37" w:author="Author">
        <w:r w:rsidRPr="00E67DF0">
          <w:rPr>
            <w:rFonts w:ascii="Arial" w:hAnsi="Arial" w:cs="Arial"/>
            <w:sz w:val="20"/>
            <w:szCs w:val="20"/>
          </w:rPr>
          <w:t>A PPDU that carries a CF-End frame</w:t>
        </w:r>
        <w:r w:rsidR="006720A5">
          <w:rPr>
            <w:rFonts w:ascii="Arial" w:hAnsi="Arial" w:cs="Arial"/>
            <w:sz w:val="20"/>
            <w:szCs w:val="20"/>
          </w:rPr>
          <w:t xml:space="preserve"> from a non-AP </w:t>
        </w:r>
        <w:r w:rsidR="000A7CD8">
          <w:rPr>
            <w:rFonts w:ascii="Arial" w:hAnsi="Arial" w:cs="Arial"/>
            <w:sz w:val="20"/>
            <w:szCs w:val="20"/>
          </w:rPr>
          <w:t xml:space="preserve">EHT </w:t>
        </w:r>
        <w:r w:rsidR="006720A5">
          <w:rPr>
            <w:rFonts w:ascii="Arial" w:hAnsi="Arial" w:cs="Arial"/>
            <w:sz w:val="20"/>
            <w:szCs w:val="20"/>
          </w:rPr>
          <w:t>STA</w:t>
        </w:r>
        <w:r>
          <w:rPr>
            <w:rFonts w:ascii="Arial" w:hAnsi="Arial" w:cs="Arial"/>
            <w:sz w:val="20"/>
            <w:szCs w:val="20"/>
          </w:rPr>
          <w:t xml:space="preserve">, as </w:t>
        </w:r>
        <w:r w:rsidR="00C17F08">
          <w:rPr>
            <w:rFonts w:ascii="Arial" w:hAnsi="Arial" w:cs="Arial"/>
            <w:sz w:val="20"/>
            <w:szCs w:val="20"/>
          </w:rPr>
          <w:t xml:space="preserve">it </w:t>
        </w:r>
        <w:del w:id="38" w:author="r1" w:date="2022-10-17T16:47:00Z">
          <w:r w:rsidR="00C17F08" w:rsidDel="00211A95">
            <w:rPr>
              <w:rFonts w:ascii="Arial" w:hAnsi="Arial" w:cs="Arial"/>
              <w:sz w:val="20"/>
              <w:szCs w:val="20"/>
            </w:rPr>
            <w:delText>may</w:delText>
          </w:r>
        </w:del>
      </w:ins>
      <w:ins w:id="39" w:author="r1" w:date="2022-10-17T16:47:00Z">
        <w:r w:rsidR="00211A95">
          <w:rPr>
            <w:rFonts w:ascii="Arial" w:hAnsi="Arial" w:cs="Arial"/>
            <w:sz w:val="20"/>
            <w:szCs w:val="20"/>
          </w:rPr>
          <w:t>might</w:t>
        </w:r>
      </w:ins>
      <w:ins w:id="40" w:author="Author">
        <w:r w:rsidR="00C17F08">
          <w:rPr>
            <w:rFonts w:ascii="Arial" w:hAnsi="Arial" w:cs="Arial"/>
            <w:sz w:val="20"/>
            <w:szCs w:val="20"/>
          </w:rPr>
          <w:t xml:space="preserve"> be followed by another CF-End frame</w:t>
        </w:r>
        <w:r w:rsidR="00501B38">
          <w:rPr>
            <w:rFonts w:ascii="Arial" w:hAnsi="Arial" w:cs="Arial"/>
            <w:sz w:val="20"/>
            <w:szCs w:val="20"/>
          </w:rPr>
          <w:t xml:space="preserve"> after SIFS (see </w:t>
        </w:r>
        <w:r w:rsidR="00D95FF2" w:rsidRPr="00D95FF2">
          <w:rPr>
            <w:rFonts w:ascii="Arial" w:hAnsi="Arial" w:cs="Arial"/>
            <w:sz w:val="20"/>
            <w:szCs w:val="20"/>
          </w:rPr>
          <w:t xml:space="preserve">10.23.2.10 </w:t>
        </w:r>
        <w:r w:rsidR="00D95FF2">
          <w:rPr>
            <w:rFonts w:ascii="Arial" w:hAnsi="Arial" w:cs="Arial"/>
            <w:sz w:val="20"/>
            <w:szCs w:val="20"/>
          </w:rPr>
          <w:t>(</w:t>
        </w:r>
        <w:r w:rsidR="00D95FF2" w:rsidRPr="00D95FF2">
          <w:rPr>
            <w:rFonts w:ascii="Arial" w:hAnsi="Arial" w:cs="Arial"/>
            <w:sz w:val="20"/>
            <w:szCs w:val="20"/>
          </w:rPr>
          <w:t>Truncation of TXOP</w:t>
        </w:r>
        <w:r w:rsidR="00D95FF2">
          <w:rPr>
            <w:rFonts w:ascii="Arial" w:hAnsi="Arial" w:cs="Arial"/>
            <w:sz w:val="20"/>
            <w:szCs w:val="20"/>
          </w:rPr>
          <w:t>)</w:t>
        </w:r>
        <w:r w:rsidR="00501B38">
          <w:rPr>
            <w:rFonts w:ascii="Arial" w:hAnsi="Arial" w:cs="Arial"/>
            <w:sz w:val="20"/>
            <w:szCs w:val="20"/>
          </w:rPr>
          <w:t>).</w:t>
        </w:r>
      </w:ins>
      <w:r w:rsidRPr="00E67DF0">
        <w:rPr>
          <w:rFonts w:ascii="Arial" w:hAnsi="Arial" w:cs="Arial"/>
          <w:sz w:val="20"/>
          <w:szCs w:val="20"/>
        </w:rPr>
        <w:t xml:space="preserve"> </w:t>
      </w:r>
    </w:p>
    <w:p w14:paraId="0AA2FC55" w14:textId="77777777" w:rsidR="00236CBE" w:rsidRDefault="00236CBE" w:rsidP="006F50CC">
      <w:pPr>
        <w:widowControl w:val="0"/>
        <w:tabs>
          <w:tab w:val="left" w:pos="1265"/>
        </w:tabs>
        <w:kinsoku w:val="0"/>
        <w:overflowPunct w:val="0"/>
        <w:autoSpaceDE w:val="0"/>
        <w:autoSpaceDN w:val="0"/>
        <w:adjustRightInd w:val="0"/>
        <w:spacing w:before="1" w:after="0" w:line="240" w:lineRule="auto"/>
        <w:rPr>
          <w:ins w:id="41" w:author="Author"/>
          <w:rFonts w:ascii="Arial" w:hAnsi="Arial" w:cs="Arial"/>
          <w:sz w:val="20"/>
          <w:szCs w:val="20"/>
        </w:rPr>
      </w:pPr>
    </w:p>
    <w:p w14:paraId="5B4FC78A" w14:textId="77777777" w:rsidR="00146779" w:rsidRDefault="00146779" w:rsidP="00F12E39">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619E5909" w14:textId="5E639CB6" w:rsidR="00113015" w:rsidRPr="00F12E39" w:rsidRDefault="00113015" w:rsidP="00F12E39">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r>
        <w:rPr>
          <w:rFonts w:ascii="Arial" w:hAnsi="Arial" w:cs="Arial"/>
          <w:sz w:val="20"/>
          <w:szCs w:val="20"/>
        </w:rPr>
        <w:t>… …</w:t>
      </w:r>
    </w:p>
    <w:bookmarkEnd w:id="29"/>
    <w:p w14:paraId="70089C7E" w14:textId="15688463" w:rsidR="005F207F" w:rsidRDefault="005F207F" w:rsidP="004356C6">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754FA16B" w14:textId="499B7233" w:rsidR="005F207F" w:rsidRDefault="005F207F" w:rsidP="004356C6">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6B78E285" w14:textId="1796F9E9" w:rsidR="00CA26EF" w:rsidRDefault="00CA26EF" w:rsidP="004356C6">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15FE2136" w14:textId="77777777" w:rsidR="00CA26EF" w:rsidRDefault="00CA26EF" w:rsidP="004356C6">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05AE0FEF" w14:textId="489F9452" w:rsidR="00EB2185" w:rsidRPr="00B53B5D" w:rsidRDefault="00EB2185" w:rsidP="004356C6">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r w:rsidRPr="00B53B5D">
        <w:rPr>
          <w:rFonts w:ascii="Arial" w:hAnsi="Arial" w:cs="Arial"/>
          <w:b/>
          <w:bCs/>
          <w:sz w:val="20"/>
          <w:szCs w:val="20"/>
          <w:highlight w:val="cyan"/>
        </w:rPr>
        <w:t xml:space="preserve">NOTE: the following changes are </w:t>
      </w:r>
      <w:r w:rsidR="00815198" w:rsidRPr="00B53B5D">
        <w:rPr>
          <w:rFonts w:ascii="Arial" w:hAnsi="Arial" w:cs="Arial"/>
          <w:b/>
          <w:bCs/>
          <w:sz w:val="20"/>
          <w:szCs w:val="20"/>
          <w:highlight w:val="cyan"/>
        </w:rPr>
        <w:t>copied from the</w:t>
      </w:r>
      <w:r w:rsidR="004B12BE" w:rsidRPr="00B53B5D">
        <w:rPr>
          <w:rFonts w:ascii="Arial" w:hAnsi="Arial" w:cs="Arial"/>
          <w:b/>
          <w:bCs/>
          <w:sz w:val="20"/>
          <w:szCs w:val="20"/>
          <w:highlight w:val="cyan"/>
        </w:rPr>
        <w:t xml:space="preserve"> text </w:t>
      </w:r>
      <w:r w:rsidR="00B53B5D">
        <w:rPr>
          <w:rFonts w:ascii="Arial" w:hAnsi="Arial" w:cs="Arial"/>
          <w:b/>
          <w:bCs/>
          <w:sz w:val="20"/>
          <w:szCs w:val="20"/>
          <w:highlight w:val="cyan"/>
        </w:rPr>
        <w:t>on</w:t>
      </w:r>
      <w:r w:rsidR="004B12BE" w:rsidRPr="00B53B5D">
        <w:rPr>
          <w:rFonts w:ascii="Arial" w:hAnsi="Arial" w:cs="Arial"/>
          <w:b/>
          <w:bCs/>
          <w:sz w:val="20"/>
          <w:szCs w:val="20"/>
          <w:highlight w:val="cyan"/>
        </w:rPr>
        <w:t xml:space="preserve"> TPE in</w:t>
      </w:r>
      <w:r w:rsidR="00815198" w:rsidRPr="00B53B5D">
        <w:rPr>
          <w:rFonts w:ascii="Arial" w:hAnsi="Arial" w:cs="Arial"/>
          <w:b/>
          <w:bCs/>
          <w:sz w:val="20"/>
          <w:szCs w:val="20"/>
          <w:highlight w:val="cyan"/>
        </w:rPr>
        <w:t xml:space="preserve"> </w:t>
      </w:r>
      <w:hyperlink r:id="rId13" w:history="1">
        <w:r w:rsidR="00815198" w:rsidRPr="003507AF">
          <w:rPr>
            <w:rStyle w:val="Hyperlink"/>
            <w:rFonts w:ascii="Arial" w:hAnsi="Arial" w:cs="Arial"/>
            <w:b/>
            <w:bCs/>
            <w:sz w:val="20"/>
            <w:szCs w:val="20"/>
            <w:highlight w:val="cyan"/>
          </w:rPr>
          <w:t>22/120</w:t>
        </w:r>
        <w:r w:rsidR="00B53B5D" w:rsidRPr="003507AF">
          <w:rPr>
            <w:rStyle w:val="Hyperlink"/>
            <w:rFonts w:ascii="Arial" w:hAnsi="Arial" w:cs="Arial"/>
            <w:b/>
            <w:bCs/>
            <w:sz w:val="20"/>
            <w:szCs w:val="20"/>
            <w:highlight w:val="cyan"/>
          </w:rPr>
          <w:t>8</w:t>
        </w:r>
      </w:hyperlink>
      <w:r w:rsidR="00B53B5D">
        <w:rPr>
          <w:rFonts w:ascii="Arial" w:hAnsi="Arial" w:cs="Arial"/>
          <w:b/>
          <w:bCs/>
          <w:sz w:val="20"/>
          <w:szCs w:val="20"/>
          <w:highlight w:val="cyan"/>
        </w:rPr>
        <w:t xml:space="preserve"> in case you’ve reviewed it befor</w:t>
      </w:r>
      <w:r w:rsidR="00233F1A">
        <w:rPr>
          <w:rFonts w:ascii="Arial" w:hAnsi="Arial" w:cs="Arial"/>
          <w:b/>
          <w:bCs/>
          <w:sz w:val="20"/>
          <w:szCs w:val="20"/>
          <w:highlight w:val="cyan"/>
        </w:rPr>
        <w:t>e. The only editorial change has</w:t>
      </w:r>
      <w:r w:rsidR="005E63A1">
        <w:rPr>
          <w:rFonts w:ascii="Arial" w:hAnsi="Arial" w:cs="Arial"/>
          <w:b/>
          <w:bCs/>
          <w:sz w:val="20"/>
          <w:szCs w:val="20"/>
          <w:highlight w:val="cyan"/>
        </w:rPr>
        <w:t xml:space="preserve"> been highlighted by a comment</w:t>
      </w:r>
      <w:r w:rsidR="00233F1A">
        <w:rPr>
          <w:rFonts w:ascii="Arial" w:hAnsi="Arial" w:cs="Arial"/>
          <w:b/>
          <w:bCs/>
          <w:sz w:val="20"/>
          <w:szCs w:val="20"/>
        </w:rPr>
        <w:t xml:space="preserve"> </w:t>
      </w:r>
    </w:p>
    <w:p w14:paraId="0597672A" w14:textId="50994AD3" w:rsidR="00EB2185" w:rsidRDefault="001A4D26" w:rsidP="001A4D26">
      <w:pPr>
        <w:autoSpaceDE w:val="0"/>
        <w:autoSpaceDN w:val="0"/>
        <w:adjustRightInd w:val="0"/>
        <w:spacing w:before="480" w:after="240" w:line="240" w:lineRule="auto"/>
        <w:rPr>
          <w:rFonts w:ascii="Times New Roman" w:eastAsia="SimSun" w:hAnsi="Times New Roman" w:cs="Times New Roman"/>
          <w:szCs w:val="20"/>
          <w:highlight w:val="yellow"/>
          <w:lang w:val="en-GB"/>
        </w:rPr>
      </w:pPr>
      <w:r w:rsidRPr="001A4D26">
        <w:rPr>
          <w:rFonts w:ascii="Times New Roman" w:eastAsia="SimSun" w:hAnsi="Times New Roman" w:cs="Times New Roman"/>
          <w:szCs w:val="20"/>
          <w:highlight w:val="yellow"/>
          <w:lang w:val="en-GB"/>
        </w:rPr>
        <w:t xml:space="preserve">TGbe Editor: modify </w:t>
      </w:r>
      <w:r w:rsidR="00A545CF">
        <w:rPr>
          <w:rFonts w:ascii="Times New Roman" w:eastAsia="SimSun" w:hAnsi="Times New Roman" w:cs="Times New Roman"/>
          <w:szCs w:val="20"/>
          <w:highlight w:val="yellow"/>
          <w:lang w:val="en-GB"/>
        </w:rPr>
        <w:t xml:space="preserve">the following </w:t>
      </w:r>
      <w:r w:rsidRPr="001A4D26">
        <w:rPr>
          <w:rFonts w:ascii="Times New Roman" w:eastAsia="SimSun" w:hAnsi="Times New Roman" w:cs="Times New Roman"/>
          <w:szCs w:val="20"/>
          <w:highlight w:val="yellow"/>
          <w:lang w:val="en-GB"/>
        </w:rPr>
        <w:t xml:space="preserve">paragraph </w:t>
      </w:r>
      <w:r w:rsidR="00A545CF">
        <w:rPr>
          <w:rFonts w:ascii="Times New Roman" w:eastAsia="SimSun" w:hAnsi="Times New Roman" w:cs="Times New Roman"/>
          <w:szCs w:val="20"/>
          <w:highlight w:val="yellow"/>
          <w:lang w:val="en-GB"/>
        </w:rPr>
        <w:t>(P1234</w:t>
      </w:r>
      <w:r w:rsidR="00D27B87">
        <w:rPr>
          <w:rFonts w:ascii="Times New Roman" w:eastAsia="SimSun" w:hAnsi="Times New Roman" w:cs="Times New Roman"/>
          <w:szCs w:val="20"/>
          <w:highlight w:val="yellow"/>
          <w:lang w:val="en-GB"/>
        </w:rPr>
        <w:t>L50 in 11meD2.0)</w:t>
      </w:r>
      <w:r w:rsidRPr="001A4D26">
        <w:rPr>
          <w:rFonts w:ascii="Times New Roman" w:eastAsia="SimSun" w:hAnsi="Times New Roman" w:cs="Times New Roman"/>
          <w:szCs w:val="20"/>
          <w:highlight w:val="yellow"/>
          <w:lang w:val="en-GB"/>
        </w:rPr>
        <w:t xml:space="preserve"> in 9.4.2.161 Transmit Power Envelope element as follow</w:t>
      </w:r>
      <w:r w:rsidR="00060772">
        <w:rPr>
          <w:rFonts w:ascii="Times New Roman" w:eastAsia="SimSun" w:hAnsi="Times New Roman" w:cs="Times New Roman"/>
          <w:szCs w:val="20"/>
          <w:highlight w:val="yellow"/>
          <w:lang w:val="en-GB"/>
        </w:rPr>
        <w:t>s</w:t>
      </w:r>
      <w:r w:rsidR="00B65781">
        <w:rPr>
          <w:rFonts w:ascii="Times New Roman" w:eastAsia="SimSun" w:hAnsi="Times New Roman" w:cs="Times New Roman"/>
          <w:szCs w:val="20"/>
          <w:highlight w:val="yellow"/>
          <w:lang w:val="en-GB"/>
        </w:rPr>
        <w:t xml:space="preserve"> (track change enabled)</w:t>
      </w:r>
      <w:r w:rsidR="00AD4B0C">
        <w:rPr>
          <w:rFonts w:ascii="Times New Roman" w:eastAsia="SimSun" w:hAnsi="Times New Roman" w:cs="Times New Roman"/>
          <w:szCs w:val="20"/>
          <w:highlight w:val="yellow"/>
          <w:lang w:val="en-GB"/>
        </w:rPr>
        <w:t xml:space="preserve"> </w:t>
      </w:r>
    </w:p>
    <w:p w14:paraId="1C47B3FD" w14:textId="77777777"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p>
    <w:p w14:paraId="05D0AB95" w14:textId="1D55E4CD"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sidRPr="001A4D26">
        <w:rPr>
          <w:rFonts w:ascii="Times New Roman" w:eastAsia="MS Mincho" w:hAnsi="Times New Roman" w:cs="Times New Roman"/>
          <w:strike/>
          <w:color w:val="000000"/>
          <w:sz w:val="20"/>
          <w:szCs w:val="20"/>
        </w:rPr>
        <w:t xml:space="preserve">Local </w:t>
      </w:r>
      <w:r w:rsidRPr="001A4D26">
        <w:rPr>
          <w:rFonts w:ascii="Times New Roman" w:eastAsia="MS Mincho" w:hAnsi="Times New Roman" w:cs="Times New Roman"/>
          <w:color w:val="000000"/>
          <w:sz w:val="20"/>
          <w:szCs w:val="20"/>
        </w:rPr>
        <w:t xml:space="preserve">Maximum Transmit Power </w:t>
      </w:r>
      <w:proofErr w:type="gramStart"/>
      <w:r w:rsidRPr="001A4D26">
        <w:rPr>
          <w:rFonts w:ascii="Times New Roman" w:eastAsia="MS Mincho" w:hAnsi="Times New Roman" w:cs="Times New Roman"/>
          <w:color w:val="000000"/>
          <w:sz w:val="20"/>
          <w:szCs w:val="20"/>
        </w:rPr>
        <w:t>For</w:t>
      </w:r>
      <w:proofErr w:type="gramEnd"/>
      <w:r w:rsidRPr="001A4D26">
        <w:rPr>
          <w:rFonts w:ascii="Times New Roman" w:eastAsia="MS Mincho" w:hAnsi="Times New Roman" w:cs="Times New Roman"/>
          <w:color w:val="000000"/>
          <w:sz w:val="20"/>
          <w:szCs w:val="20"/>
        </w:rPr>
        <w:t xml:space="preserve"> </w:t>
      </w:r>
      <w:r w:rsidRPr="001A4D26">
        <w:rPr>
          <w:rFonts w:ascii="Times New Roman" w:eastAsia="MS Mincho" w:hAnsi="Times New Roman" w:cs="Times New Roman"/>
          <w:i/>
          <w:iCs/>
          <w:color w:val="000000"/>
          <w:sz w:val="20"/>
          <w:szCs w:val="20"/>
        </w:rPr>
        <w:t>X</w:t>
      </w:r>
      <w:r w:rsidRPr="001A4D26">
        <w:rPr>
          <w:rFonts w:ascii="Times New Roman" w:eastAsia="MS Mincho" w:hAnsi="Times New Roman" w:cs="Times New Roman"/>
          <w:color w:val="000000"/>
          <w:sz w:val="20"/>
          <w:szCs w:val="20"/>
        </w:rPr>
        <w:t xml:space="preserve"> MHz fields (where </w:t>
      </w:r>
      <w:r w:rsidRPr="001A4D26">
        <w:rPr>
          <w:rFonts w:ascii="Times New Roman" w:eastAsia="MS Mincho" w:hAnsi="Times New Roman" w:cs="Times New Roman"/>
          <w:i/>
          <w:iCs/>
          <w:color w:val="000000"/>
          <w:sz w:val="20"/>
          <w:szCs w:val="20"/>
        </w:rPr>
        <w:t>X</w:t>
      </w:r>
      <w:r w:rsidRPr="001A4D26">
        <w:rPr>
          <w:rFonts w:ascii="Times New Roman" w:eastAsia="MS Mincho" w:hAnsi="Times New Roman" w:cs="Times New Roman"/>
          <w:color w:val="000000"/>
          <w:sz w:val="20"/>
          <w:szCs w:val="20"/>
        </w:rPr>
        <w:t xml:space="preserve"> = 20, 40, 80, or 160/80+80) define the local maximum transmit power limit of </w:t>
      </w:r>
      <w:r w:rsidRPr="001A4D26">
        <w:rPr>
          <w:rFonts w:ascii="Times New Roman" w:eastAsia="MS Mincho" w:hAnsi="Times New Roman" w:cs="Times New Roman"/>
          <w:i/>
          <w:iCs/>
          <w:color w:val="000000"/>
          <w:sz w:val="20"/>
          <w:szCs w:val="20"/>
        </w:rPr>
        <w:t>X</w:t>
      </w:r>
      <w:r w:rsidRPr="001A4D26">
        <w:rPr>
          <w:rFonts w:ascii="Times New Roman" w:eastAsia="MS Mincho" w:hAnsi="Times New Roman" w:cs="Times New Roman"/>
          <w:color w:val="000000"/>
          <w:sz w:val="20"/>
          <w:szCs w:val="20"/>
        </w:rPr>
        <w:t xml:space="preserve"> MHz PPDUs</w:t>
      </w:r>
      <w:r w:rsidRPr="001A4D26">
        <w:rPr>
          <w:rFonts w:ascii="Times New Roman" w:eastAsia="MS Mincho" w:hAnsi="Times New Roman" w:cs="Times New Roman"/>
          <w:color w:val="000000"/>
          <w:sz w:val="20"/>
          <w:szCs w:val="20"/>
          <w:u w:val="thick"/>
        </w:rPr>
        <w:t>, except for an HE TB PPDU</w:t>
      </w:r>
      <w:ins w:id="42" w:author="Author">
        <w:r w:rsidRPr="001A4D26">
          <w:rPr>
            <w:rFonts w:ascii="Times New Roman" w:eastAsia="MS Mincho" w:hAnsi="Times New Roman" w:cs="Times New Roman"/>
            <w:color w:val="000000"/>
            <w:sz w:val="20"/>
            <w:szCs w:val="20"/>
            <w:u w:val="thick"/>
          </w:rPr>
          <w:t xml:space="preserve"> and for an EHT TB PPDU</w:t>
        </w:r>
      </w:ins>
      <w:r w:rsidRPr="001A4D26">
        <w:rPr>
          <w:rFonts w:ascii="Times New Roman" w:eastAsia="MS Mincho" w:hAnsi="Times New Roman" w:cs="Times New Roman"/>
          <w:color w:val="000000"/>
          <w:sz w:val="20"/>
          <w:szCs w:val="20"/>
          <w:u w:val="thick"/>
        </w:rPr>
        <w:t xml:space="preserve"> where </w:t>
      </w:r>
      <w:r w:rsidRPr="001A4D26">
        <w:rPr>
          <w:rFonts w:ascii="Times New Roman" w:eastAsia="MS Mincho" w:hAnsi="Times New Roman" w:cs="Times New Roman"/>
          <w:i/>
          <w:iCs/>
          <w:color w:val="000000"/>
          <w:sz w:val="20"/>
          <w:szCs w:val="20"/>
          <w:u w:val="thick"/>
        </w:rPr>
        <w:t>X</w:t>
      </w:r>
      <w:r w:rsidRPr="001A4D26">
        <w:rPr>
          <w:rFonts w:ascii="Times New Roman" w:eastAsia="MS Mincho" w:hAnsi="Times New Roman" w:cs="Times New Roman"/>
          <w:color w:val="000000"/>
          <w:sz w:val="20"/>
          <w:szCs w:val="20"/>
          <w:u w:val="thick"/>
        </w:rPr>
        <w:t xml:space="preserve"> MHz is the bandwidth of the pre-HE </w:t>
      </w:r>
      <w:ins w:id="43" w:author="Author">
        <w:r w:rsidRPr="001A4D26">
          <w:rPr>
            <w:rFonts w:ascii="Times New Roman" w:eastAsia="MS Mincho" w:hAnsi="Times New Roman" w:cs="Times New Roman"/>
            <w:color w:val="000000"/>
            <w:sz w:val="20"/>
            <w:szCs w:val="20"/>
            <w:u w:val="thick"/>
          </w:rPr>
          <w:t xml:space="preserve">and pre-EHT </w:t>
        </w:r>
      </w:ins>
      <w:r w:rsidRPr="001A4D26">
        <w:rPr>
          <w:rFonts w:ascii="Times New Roman" w:eastAsia="MS Mincho" w:hAnsi="Times New Roman" w:cs="Times New Roman"/>
          <w:color w:val="000000"/>
          <w:sz w:val="20"/>
          <w:szCs w:val="20"/>
          <w:u w:val="thick"/>
        </w:rPr>
        <w:t>modulated fields of the HE TB PPDU</w:t>
      </w:r>
      <w:ins w:id="44" w:author="Author">
        <w:r w:rsidRPr="001A4D26">
          <w:rPr>
            <w:rFonts w:ascii="Times New Roman" w:eastAsia="MS Mincho" w:hAnsi="Times New Roman" w:cs="Times New Roman"/>
            <w:color w:val="000000"/>
            <w:sz w:val="20"/>
            <w:szCs w:val="20"/>
            <w:u w:val="thick"/>
          </w:rPr>
          <w:t xml:space="preserve"> and EHT TB PPDU</w:t>
        </w:r>
      </w:ins>
      <w:r w:rsidRPr="001A4D26">
        <w:rPr>
          <w:rFonts w:ascii="Times New Roman" w:eastAsia="MS Mincho" w:hAnsi="Times New Roman" w:cs="Times New Roman"/>
          <w:color w:val="000000"/>
          <w:sz w:val="20"/>
          <w:szCs w:val="20"/>
          <w:u w:val="thick"/>
        </w:rPr>
        <w:t xml:space="preserve"> transmitted by a STA</w:t>
      </w:r>
      <w:r w:rsidRPr="001A4D26">
        <w:rPr>
          <w:rFonts w:ascii="Times New Roman" w:eastAsia="MS Mincho" w:hAnsi="Times New Roman" w:cs="Times New Roman"/>
          <w:color w:val="000000"/>
          <w:sz w:val="20"/>
          <w:szCs w:val="20"/>
        </w:rPr>
        <w:t xml:space="preserve">. Each </w:t>
      </w:r>
      <w:r w:rsidRPr="001A4D26">
        <w:rPr>
          <w:rFonts w:ascii="Times New Roman" w:eastAsia="MS Mincho" w:hAnsi="Times New Roman" w:cs="Times New Roman"/>
          <w:strike/>
          <w:color w:val="000000"/>
          <w:sz w:val="20"/>
          <w:szCs w:val="20"/>
        </w:rPr>
        <w:t xml:space="preserve">Local </w:t>
      </w:r>
      <w:r w:rsidRPr="001A4D26">
        <w:rPr>
          <w:rFonts w:ascii="Times New Roman" w:eastAsia="MS Mincho" w:hAnsi="Times New Roman" w:cs="Times New Roman"/>
          <w:color w:val="000000"/>
          <w:sz w:val="20"/>
          <w:szCs w:val="20"/>
        </w:rPr>
        <w:t xml:space="preserve">Maximum Transmit Power </w:t>
      </w:r>
      <w:proofErr w:type="gramStart"/>
      <w:r w:rsidRPr="001A4D26">
        <w:rPr>
          <w:rFonts w:ascii="Times New Roman" w:eastAsia="MS Mincho" w:hAnsi="Times New Roman" w:cs="Times New Roman"/>
          <w:color w:val="000000"/>
          <w:sz w:val="20"/>
          <w:szCs w:val="20"/>
        </w:rPr>
        <w:t>For</w:t>
      </w:r>
      <w:proofErr w:type="gramEnd"/>
      <w:r w:rsidRPr="001A4D26">
        <w:rPr>
          <w:rFonts w:ascii="Times New Roman" w:eastAsia="MS Mincho" w:hAnsi="Times New Roman" w:cs="Times New Roman"/>
          <w:color w:val="000000"/>
          <w:sz w:val="20"/>
          <w:szCs w:val="20"/>
        </w:rPr>
        <w:t xml:space="preserve"> </w:t>
      </w:r>
      <w:r w:rsidRPr="001A4D26">
        <w:rPr>
          <w:rFonts w:ascii="Times New Roman" w:eastAsia="MS Mincho" w:hAnsi="Times New Roman" w:cs="Times New Roman"/>
          <w:i/>
          <w:iCs/>
          <w:color w:val="000000"/>
          <w:sz w:val="20"/>
          <w:szCs w:val="20"/>
        </w:rPr>
        <w:t>X</w:t>
      </w:r>
      <w:r w:rsidRPr="001A4D26">
        <w:rPr>
          <w:rFonts w:ascii="Times New Roman" w:eastAsia="MS Mincho" w:hAnsi="Times New Roman" w:cs="Times New Roman"/>
          <w:color w:val="000000"/>
          <w:sz w:val="20"/>
          <w:szCs w:val="20"/>
        </w:rPr>
        <w:t xml:space="preserve"> MHz field is encoded as an 8-bit 2s complement signed integer in the range –64 dBm to 63 dBm with a 0.5 dB step. Setting this field to 63.5 dBm indicates 63.5 dBm or higher (i.e., no local maximum transmit power constraint</w:t>
      </w:r>
      <w:proofErr w:type="gramStart"/>
      <w:r w:rsidRPr="001A4D26">
        <w:rPr>
          <w:rFonts w:ascii="Times New Roman" w:eastAsia="MS Mincho" w:hAnsi="Times New Roman" w:cs="Times New Roman"/>
          <w:color w:val="000000"/>
          <w:sz w:val="20"/>
          <w:szCs w:val="20"/>
        </w:rPr>
        <w:t>).</w:t>
      </w:r>
      <w:r w:rsidR="00AD4B0C">
        <w:rPr>
          <w:rFonts w:ascii="Times New Roman" w:eastAsia="SimSun" w:hAnsi="Times New Roman" w:cs="Times New Roman"/>
          <w:szCs w:val="20"/>
          <w:highlight w:val="yellow"/>
          <w:lang w:val="en-GB"/>
        </w:rPr>
        <w:t>(</w:t>
      </w:r>
      <w:proofErr w:type="gramEnd"/>
      <w:r w:rsidR="00AD4B0C">
        <w:rPr>
          <w:rFonts w:ascii="Times New Roman" w:eastAsia="SimSun" w:hAnsi="Times New Roman" w:cs="Times New Roman"/>
          <w:szCs w:val="20"/>
          <w:highlight w:val="yellow"/>
          <w:lang w:val="en-GB"/>
        </w:rPr>
        <w:t>#10988)</w:t>
      </w:r>
    </w:p>
    <w:p w14:paraId="31532F39" w14:textId="77777777" w:rsidR="001A4D26" w:rsidRPr="001A4D26" w:rsidRDefault="001A4D26" w:rsidP="001A4D26">
      <w:pPr>
        <w:autoSpaceDE w:val="0"/>
        <w:autoSpaceDN w:val="0"/>
        <w:adjustRightInd w:val="0"/>
        <w:spacing w:before="480" w:after="240" w:line="240" w:lineRule="auto"/>
        <w:rPr>
          <w:ins w:id="45" w:author="Author"/>
          <w:rFonts w:ascii="Times New Roman" w:eastAsia="SimSun" w:hAnsi="Times New Roman" w:cs="Times New Roman"/>
          <w:szCs w:val="20"/>
          <w:lang w:val="en-GB"/>
        </w:rPr>
      </w:pPr>
    </w:p>
    <w:p w14:paraId="5F476B1B" w14:textId="58C95A10" w:rsidR="001A4D26" w:rsidRPr="001A4D26" w:rsidRDefault="001A4D26" w:rsidP="001A4D26">
      <w:pPr>
        <w:autoSpaceDE w:val="0"/>
        <w:autoSpaceDN w:val="0"/>
        <w:adjustRightInd w:val="0"/>
        <w:spacing w:before="480" w:after="240" w:line="240" w:lineRule="auto"/>
        <w:rPr>
          <w:rFonts w:ascii="Times New Roman" w:eastAsia="SimSun" w:hAnsi="Times New Roman" w:cs="Times New Roman"/>
          <w:szCs w:val="20"/>
          <w:lang w:val="en-GB"/>
        </w:rPr>
      </w:pPr>
      <w:r w:rsidRPr="001A4D26">
        <w:rPr>
          <w:rFonts w:ascii="Times New Roman" w:eastAsia="SimSun" w:hAnsi="Times New Roman" w:cs="Times New Roman"/>
          <w:szCs w:val="20"/>
          <w:highlight w:val="yellow"/>
          <w:lang w:val="en-GB"/>
        </w:rPr>
        <w:t>TGbe Editor: modify Table 9-691 Transmit Power Envelope element format as follows</w:t>
      </w:r>
      <w:r w:rsidR="00B65781">
        <w:rPr>
          <w:rFonts w:ascii="Times New Roman" w:eastAsia="SimSun" w:hAnsi="Times New Roman" w:cs="Times New Roman"/>
          <w:szCs w:val="20"/>
          <w:lang w:val="en-GB"/>
        </w:rPr>
        <w:t xml:space="preserve"> </w:t>
      </w:r>
      <w:r w:rsidR="00B65781">
        <w:rPr>
          <w:rFonts w:ascii="Times New Roman" w:eastAsia="SimSun" w:hAnsi="Times New Roman" w:cs="Times New Roman"/>
          <w:szCs w:val="20"/>
          <w:highlight w:val="yellow"/>
          <w:lang w:val="en-GB"/>
        </w:rPr>
        <w:t>(track change enabled)</w:t>
      </w:r>
      <w:r w:rsidRPr="001A4D26">
        <w:rPr>
          <w:rFonts w:ascii="Times New Roman" w:eastAsia="SimSun" w:hAnsi="Times New Roman" w:cs="Times New Roman"/>
          <w:szCs w:val="20"/>
          <w:lang w:val="en-GB"/>
        </w:rPr>
        <w:t xml:space="preserve"> </w:t>
      </w:r>
    </w:p>
    <w:p w14:paraId="51E4DD00" w14:textId="77777777"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p>
    <w:tbl>
      <w:tblPr>
        <w:tblW w:w="0" w:type="auto"/>
        <w:jc w:val="center"/>
        <w:tblLayout w:type="fixed"/>
        <w:tblCellMar>
          <w:top w:w="120" w:type="dxa"/>
          <w:left w:w="60" w:type="dxa"/>
          <w:bottom w:w="60" w:type="dxa"/>
          <w:right w:w="60" w:type="dxa"/>
        </w:tblCellMar>
        <w:tblLook w:val="0000" w:firstRow="0" w:lastRow="0" w:firstColumn="0" w:lastColumn="0" w:noHBand="0" w:noVBand="0"/>
      </w:tblPr>
      <w:tblGrid>
        <w:gridCol w:w="740"/>
        <w:gridCol w:w="740"/>
        <w:gridCol w:w="660"/>
        <w:gridCol w:w="1000"/>
        <w:gridCol w:w="1340"/>
        <w:gridCol w:w="1340"/>
      </w:tblGrid>
      <w:tr w:rsidR="001A4D26" w:rsidRPr="001A4D26" w14:paraId="6196613C" w14:textId="77777777" w:rsidTr="00094D3A">
        <w:trPr>
          <w:trHeight w:val="720"/>
          <w:jc w:val="center"/>
        </w:trPr>
        <w:tc>
          <w:tcPr>
            <w:tcW w:w="740" w:type="dxa"/>
            <w:tcBorders>
              <w:top w:val="nil"/>
              <w:left w:val="nil"/>
              <w:bottom w:val="nil"/>
              <w:right w:val="nil"/>
            </w:tcBorders>
            <w:tcMar>
              <w:top w:w="160" w:type="dxa"/>
              <w:left w:w="60" w:type="dxa"/>
              <w:bottom w:w="100" w:type="dxa"/>
              <w:right w:w="60" w:type="dxa"/>
            </w:tcMar>
            <w:vAlign w:val="center"/>
          </w:tcPr>
          <w:p w14:paraId="53FF1BF2"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p>
        </w:tc>
        <w:tc>
          <w:tcPr>
            <w:tcW w:w="740" w:type="dxa"/>
            <w:tcBorders>
              <w:top w:val="single" w:sz="10" w:space="0" w:color="000000"/>
              <w:left w:val="single" w:sz="10" w:space="0" w:color="000000"/>
              <w:bottom w:val="single" w:sz="10" w:space="0" w:color="000000"/>
              <w:right w:val="single" w:sz="10" w:space="0" w:color="000000"/>
            </w:tcBorders>
            <w:tcMar>
              <w:top w:w="160" w:type="dxa"/>
              <w:left w:w="60" w:type="dxa"/>
              <w:bottom w:w="100" w:type="dxa"/>
              <w:right w:w="60" w:type="dxa"/>
            </w:tcMar>
            <w:vAlign w:val="center"/>
          </w:tcPr>
          <w:p w14:paraId="7CDFEFAC"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Element ID</w:t>
            </w:r>
          </w:p>
        </w:tc>
        <w:tc>
          <w:tcPr>
            <w:tcW w:w="660" w:type="dxa"/>
            <w:tcBorders>
              <w:top w:val="single" w:sz="10" w:space="0" w:color="000000"/>
              <w:left w:val="single" w:sz="10" w:space="0" w:color="000000"/>
              <w:bottom w:val="single" w:sz="10" w:space="0" w:color="000000"/>
              <w:right w:val="single" w:sz="10" w:space="0" w:color="000000"/>
            </w:tcBorders>
            <w:tcMar>
              <w:top w:w="160" w:type="dxa"/>
              <w:left w:w="60" w:type="dxa"/>
              <w:bottom w:w="100" w:type="dxa"/>
              <w:right w:w="60" w:type="dxa"/>
            </w:tcMar>
            <w:vAlign w:val="center"/>
          </w:tcPr>
          <w:p w14:paraId="35FA94BE"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Length</w:t>
            </w:r>
          </w:p>
        </w:tc>
        <w:tc>
          <w:tcPr>
            <w:tcW w:w="1000" w:type="dxa"/>
            <w:tcBorders>
              <w:top w:val="single" w:sz="10" w:space="0" w:color="000000"/>
              <w:left w:val="single" w:sz="10" w:space="0" w:color="000000"/>
              <w:bottom w:val="single" w:sz="10" w:space="0" w:color="000000"/>
              <w:right w:val="single" w:sz="10" w:space="0" w:color="000000"/>
            </w:tcBorders>
            <w:tcMar>
              <w:top w:w="160" w:type="dxa"/>
              <w:left w:w="60" w:type="dxa"/>
              <w:bottom w:w="100" w:type="dxa"/>
              <w:right w:w="60" w:type="dxa"/>
            </w:tcMar>
            <w:vAlign w:val="center"/>
          </w:tcPr>
          <w:p w14:paraId="69290F38"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Transmit Power Information</w:t>
            </w:r>
          </w:p>
        </w:tc>
        <w:tc>
          <w:tcPr>
            <w:tcW w:w="1340" w:type="dxa"/>
            <w:tcBorders>
              <w:top w:val="single" w:sz="10" w:space="0" w:color="000000"/>
              <w:left w:val="single" w:sz="10" w:space="0" w:color="000000"/>
              <w:bottom w:val="single" w:sz="10" w:space="0" w:color="000000"/>
              <w:right w:val="single" w:sz="10" w:space="0" w:color="000000"/>
            </w:tcBorders>
            <w:tcMar>
              <w:top w:w="160" w:type="dxa"/>
              <w:left w:w="60" w:type="dxa"/>
              <w:bottom w:w="100" w:type="dxa"/>
              <w:right w:w="60" w:type="dxa"/>
            </w:tcMar>
            <w:vAlign w:val="center"/>
          </w:tcPr>
          <w:p w14:paraId="6739BB25"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 xml:space="preserve"> Maximum Transmit Power </w:t>
            </w:r>
          </w:p>
        </w:tc>
        <w:tc>
          <w:tcPr>
            <w:tcW w:w="1340" w:type="dxa"/>
            <w:tcBorders>
              <w:top w:val="single" w:sz="10" w:space="0" w:color="000000"/>
              <w:left w:val="single" w:sz="10" w:space="0" w:color="000000"/>
              <w:bottom w:val="single" w:sz="10" w:space="0" w:color="000000"/>
              <w:right w:val="single" w:sz="10" w:space="0" w:color="000000"/>
            </w:tcBorders>
          </w:tcPr>
          <w:p w14:paraId="2CCD788C"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sz w:val="16"/>
                <w:szCs w:val="16"/>
              </w:rPr>
            </w:pPr>
            <w:ins w:id="46" w:author="Author">
              <w:r w:rsidRPr="001A4D26">
                <w:rPr>
                  <w:rFonts w:ascii="Arial" w:eastAsia="MS Mincho" w:hAnsi="Arial" w:cs="Arial"/>
                  <w:color w:val="000000"/>
                  <w:sz w:val="16"/>
                  <w:szCs w:val="16"/>
                </w:rPr>
                <w:t>Extension Maximum Transmit Power</w:t>
              </w:r>
            </w:ins>
          </w:p>
        </w:tc>
      </w:tr>
      <w:tr w:rsidR="001A4D26" w:rsidRPr="001A4D26" w14:paraId="6EF3FBDA" w14:textId="77777777" w:rsidTr="00094D3A">
        <w:trPr>
          <w:trHeight w:val="400"/>
          <w:jc w:val="center"/>
        </w:trPr>
        <w:tc>
          <w:tcPr>
            <w:tcW w:w="740" w:type="dxa"/>
            <w:tcBorders>
              <w:top w:val="nil"/>
              <w:left w:val="nil"/>
              <w:bottom w:val="nil"/>
              <w:right w:val="nil"/>
            </w:tcBorders>
            <w:tcMar>
              <w:top w:w="160" w:type="dxa"/>
              <w:left w:w="60" w:type="dxa"/>
              <w:bottom w:w="100" w:type="dxa"/>
              <w:right w:w="60" w:type="dxa"/>
            </w:tcMar>
            <w:vAlign w:val="center"/>
          </w:tcPr>
          <w:p w14:paraId="611D147C"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Octets:</w:t>
            </w:r>
          </w:p>
        </w:tc>
        <w:tc>
          <w:tcPr>
            <w:tcW w:w="740" w:type="dxa"/>
            <w:tcBorders>
              <w:top w:val="nil"/>
              <w:left w:val="nil"/>
              <w:bottom w:val="nil"/>
              <w:right w:val="nil"/>
            </w:tcBorders>
            <w:tcMar>
              <w:top w:w="160" w:type="dxa"/>
              <w:left w:w="60" w:type="dxa"/>
              <w:bottom w:w="100" w:type="dxa"/>
              <w:right w:w="60" w:type="dxa"/>
            </w:tcMar>
            <w:vAlign w:val="center"/>
          </w:tcPr>
          <w:p w14:paraId="33A7C325"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1</w:t>
            </w:r>
          </w:p>
        </w:tc>
        <w:tc>
          <w:tcPr>
            <w:tcW w:w="660" w:type="dxa"/>
            <w:tcBorders>
              <w:top w:val="nil"/>
              <w:left w:val="nil"/>
              <w:bottom w:val="nil"/>
              <w:right w:val="nil"/>
            </w:tcBorders>
            <w:tcMar>
              <w:top w:w="160" w:type="dxa"/>
              <w:left w:w="60" w:type="dxa"/>
              <w:bottom w:w="100" w:type="dxa"/>
              <w:right w:w="60" w:type="dxa"/>
            </w:tcMar>
            <w:vAlign w:val="center"/>
          </w:tcPr>
          <w:p w14:paraId="45F64413"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1</w:t>
            </w:r>
          </w:p>
        </w:tc>
        <w:tc>
          <w:tcPr>
            <w:tcW w:w="1000" w:type="dxa"/>
            <w:tcBorders>
              <w:top w:val="nil"/>
              <w:left w:val="nil"/>
              <w:bottom w:val="nil"/>
              <w:right w:val="nil"/>
            </w:tcBorders>
            <w:tcMar>
              <w:top w:w="160" w:type="dxa"/>
              <w:left w:w="60" w:type="dxa"/>
              <w:bottom w:w="100" w:type="dxa"/>
              <w:right w:w="60" w:type="dxa"/>
            </w:tcMar>
            <w:vAlign w:val="center"/>
          </w:tcPr>
          <w:p w14:paraId="139E5A62"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1</w:t>
            </w:r>
          </w:p>
        </w:tc>
        <w:tc>
          <w:tcPr>
            <w:tcW w:w="1340" w:type="dxa"/>
            <w:tcBorders>
              <w:top w:val="nil"/>
              <w:left w:val="nil"/>
              <w:bottom w:val="nil"/>
              <w:right w:val="nil"/>
            </w:tcBorders>
            <w:tcMar>
              <w:top w:w="160" w:type="dxa"/>
              <w:left w:w="60" w:type="dxa"/>
              <w:bottom w:w="100" w:type="dxa"/>
              <w:right w:w="60" w:type="dxa"/>
            </w:tcMar>
            <w:vAlign w:val="center"/>
          </w:tcPr>
          <w:p w14:paraId="3CFE0E09"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variable</w:t>
            </w:r>
          </w:p>
        </w:tc>
        <w:tc>
          <w:tcPr>
            <w:tcW w:w="1340" w:type="dxa"/>
            <w:tcBorders>
              <w:top w:val="nil"/>
              <w:left w:val="nil"/>
              <w:bottom w:val="nil"/>
              <w:right w:val="nil"/>
            </w:tcBorders>
          </w:tcPr>
          <w:p w14:paraId="796D3E17" w14:textId="0276B70C"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sz w:val="16"/>
                <w:szCs w:val="16"/>
              </w:rPr>
            </w:pPr>
            <w:proofErr w:type="gramStart"/>
            <w:ins w:id="47" w:author="Author">
              <w:r w:rsidRPr="001A4D26">
                <w:rPr>
                  <w:rFonts w:ascii="Arial" w:eastAsia="MS Mincho" w:hAnsi="Arial" w:cs="Arial"/>
                  <w:color w:val="000000"/>
                  <w:sz w:val="16"/>
                  <w:szCs w:val="16"/>
                </w:rPr>
                <w:t>variable</w:t>
              </w:r>
            </w:ins>
            <w:r w:rsidR="00AD4B0C" w:rsidRPr="00AD4B0C">
              <w:rPr>
                <w:rFonts w:ascii="Times New Roman" w:eastAsia="SimSun" w:hAnsi="Times New Roman" w:cs="Times New Roman"/>
                <w:sz w:val="16"/>
                <w:szCs w:val="14"/>
                <w:highlight w:val="yellow"/>
                <w:lang w:val="en-GB"/>
              </w:rPr>
              <w:t>(</w:t>
            </w:r>
            <w:proofErr w:type="gramEnd"/>
            <w:r w:rsidR="00AD4B0C" w:rsidRPr="00AD4B0C">
              <w:rPr>
                <w:rFonts w:ascii="Times New Roman" w:eastAsia="SimSun" w:hAnsi="Times New Roman" w:cs="Times New Roman"/>
                <w:sz w:val="16"/>
                <w:szCs w:val="14"/>
                <w:highlight w:val="yellow"/>
                <w:lang w:val="en-GB"/>
              </w:rPr>
              <w:t>#10988)</w:t>
            </w:r>
          </w:p>
        </w:tc>
      </w:tr>
      <w:tr w:rsidR="001A4D26" w:rsidRPr="001A4D26" w14:paraId="2C64E114" w14:textId="77777777" w:rsidTr="00094D3A">
        <w:trPr>
          <w:jc w:val="center"/>
        </w:trPr>
        <w:tc>
          <w:tcPr>
            <w:tcW w:w="4480" w:type="dxa"/>
            <w:gridSpan w:val="5"/>
            <w:tcBorders>
              <w:top w:val="nil"/>
              <w:left w:val="nil"/>
              <w:bottom w:val="nil"/>
              <w:right w:val="nil"/>
            </w:tcBorders>
            <w:tcMar>
              <w:top w:w="120" w:type="dxa"/>
              <w:left w:w="60" w:type="dxa"/>
              <w:bottom w:w="60" w:type="dxa"/>
              <w:right w:w="60" w:type="dxa"/>
            </w:tcMar>
            <w:vAlign w:val="center"/>
          </w:tcPr>
          <w:p w14:paraId="2111D202" w14:textId="77777777" w:rsidR="001A4D26" w:rsidRPr="001A4D26" w:rsidRDefault="001A4D26" w:rsidP="001A4D26">
            <w:pPr>
              <w:widowControl w:val="0"/>
              <w:numPr>
                <w:ilvl w:val="0"/>
                <w:numId w:val="20"/>
              </w:numPr>
              <w:suppressAutoHyphens/>
              <w:autoSpaceDE w:val="0"/>
              <w:autoSpaceDN w:val="0"/>
              <w:adjustRightInd w:val="0"/>
              <w:spacing w:before="240" w:after="0" w:line="240" w:lineRule="atLeast"/>
              <w:jc w:val="center"/>
              <w:rPr>
                <w:rFonts w:ascii="Arial" w:eastAsia="MS Mincho" w:hAnsi="Arial" w:cs="Arial"/>
                <w:b/>
                <w:bCs/>
                <w:color w:val="000000"/>
                <w:w w:val="0"/>
                <w:sz w:val="20"/>
                <w:szCs w:val="20"/>
              </w:rPr>
            </w:pPr>
            <w:bookmarkStart w:id="48" w:name="RTF38323930303a204669675469"/>
            <w:r w:rsidRPr="001A4D26">
              <w:rPr>
                <w:rFonts w:ascii="Arial" w:eastAsia="MS Mincho" w:hAnsi="Arial" w:cs="Arial"/>
                <w:b/>
                <w:bCs/>
                <w:color w:val="000000"/>
                <w:sz w:val="20"/>
                <w:szCs w:val="20"/>
              </w:rPr>
              <w:lastRenderedPageBreak/>
              <w:t>Transmit Power Envelope element format</w:t>
            </w:r>
            <w:bookmarkEnd w:id="48"/>
            <w:r w:rsidRPr="001A4D26">
              <w:rPr>
                <w:rFonts w:ascii="Arial" w:eastAsia="MS Mincho" w:hAnsi="Arial" w:cs="Arial"/>
                <w:b/>
                <w:bCs/>
                <w:color w:val="000000"/>
                <w:sz w:val="20"/>
                <w:szCs w:val="20"/>
              </w:rPr>
              <w:t>(11ax)</w:t>
            </w:r>
          </w:p>
        </w:tc>
        <w:tc>
          <w:tcPr>
            <w:tcW w:w="1340" w:type="dxa"/>
            <w:tcBorders>
              <w:top w:val="nil"/>
              <w:left w:val="nil"/>
              <w:bottom w:val="nil"/>
              <w:right w:val="nil"/>
            </w:tcBorders>
          </w:tcPr>
          <w:p w14:paraId="43B25B49" w14:textId="77777777" w:rsidR="001A4D26" w:rsidRPr="001A4D26" w:rsidRDefault="001A4D26" w:rsidP="001A4D26">
            <w:pPr>
              <w:widowControl w:val="0"/>
              <w:suppressAutoHyphens/>
              <w:autoSpaceDE w:val="0"/>
              <w:autoSpaceDN w:val="0"/>
              <w:adjustRightInd w:val="0"/>
              <w:spacing w:before="240" w:after="0" w:line="240" w:lineRule="atLeast"/>
              <w:jc w:val="center"/>
              <w:rPr>
                <w:rFonts w:ascii="Arial" w:eastAsia="MS Mincho" w:hAnsi="Arial" w:cs="Arial"/>
                <w:b/>
                <w:bCs/>
                <w:color w:val="000000"/>
                <w:sz w:val="20"/>
                <w:szCs w:val="20"/>
              </w:rPr>
            </w:pPr>
          </w:p>
        </w:tc>
      </w:tr>
    </w:tbl>
    <w:p w14:paraId="351B82C6" w14:textId="77777777" w:rsidR="001A4D26" w:rsidRPr="001A4D26" w:rsidRDefault="001A4D26" w:rsidP="001A4D26">
      <w:pPr>
        <w:autoSpaceDE w:val="0"/>
        <w:autoSpaceDN w:val="0"/>
        <w:adjustRightInd w:val="0"/>
        <w:spacing w:before="480" w:after="240" w:line="240" w:lineRule="auto"/>
        <w:rPr>
          <w:rFonts w:ascii="Times New Roman" w:eastAsia="SimSun" w:hAnsi="Times New Roman" w:cs="Times New Roman"/>
          <w:szCs w:val="20"/>
          <w:highlight w:val="yellow"/>
          <w:lang w:val="en-GB"/>
        </w:rPr>
      </w:pPr>
    </w:p>
    <w:p w14:paraId="7B74BCD8" w14:textId="1E79DA68" w:rsidR="001A4D26" w:rsidRPr="001A4D26" w:rsidRDefault="001A4D26" w:rsidP="001A4D26">
      <w:pPr>
        <w:autoSpaceDE w:val="0"/>
        <w:autoSpaceDN w:val="0"/>
        <w:adjustRightInd w:val="0"/>
        <w:spacing w:before="480" w:after="240" w:line="240" w:lineRule="auto"/>
        <w:rPr>
          <w:rFonts w:ascii="Times New Roman" w:eastAsia="SimSun" w:hAnsi="Times New Roman" w:cs="Times New Roman"/>
          <w:szCs w:val="20"/>
          <w:lang w:val="en-GB"/>
        </w:rPr>
      </w:pPr>
      <w:r w:rsidRPr="001A4D26">
        <w:rPr>
          <w:rFonts w:ascii="Times New Roman" w:eastAsia="SimSun" w:hAnsi="Times New Roman" w:cs="Times New Roman"/>
          <w:szCs w:val="20"/>
          <w:highlight w:val="yellow"/>
          <w:lang w:val="en-GB"/>
        </w:rPr>
        <w:t xml:space="preserve">TGbe Editor: add </w:t>
      </w:r>
      <w:r w:rsidR="00290047">
        <w:rPr>
          <w:rFonts w:ascii="Times New Roman" w:eastAsia="SimSun" w:hAnsi="Times New Roman" w:cs="Times New Roman"/>
          <w:szCs w:val="20"/>
          <w:highlight w:val="yellow"/>
          <w:lang w:val="en-GB"/>
        </w:rPr>
        <w:t xml:space="preserve">a new </w:t>
      </w:r>
      <w:r w:rsidRPr="001A4D26">
        <w:rPr>
          <w:rFonts w:ascii="Times New Roman" w:eastAsia="SimSun" w:hAnsi="Times New Roman" w:cs="Times New Roman"/>
          <w:szCs w:val="20"/>
          <w:highlight w:val="yellow"/>
          <w:lang w:val="en-GB"/>
        </w:rPr>
        <w:t>Figure 9-xxx-Extension Maximum Transmit Power field format if the Maximum Transmit Power Interpretation subfield is 0 or 2 as follows</w:t>
      </w:r>
    </w:p>
    <w:p w14:paraId="487D9F48" w14:textId="77777777" w:rsidR="001A4D26" w:rsidRPr="001A4D26" w:rsidRDefault="001A4D26" w:rsidP="001A4D26">
      <w:pPr>
        <w:autoSpaceDE w:val="0"/>
        <w:autoSpaceDN w:val="0"/>
        <w:adjustRightInd w:val="0"/>
        <w:spacing w:before="480" w:after="240" w:line="240" w:lineRule="auto"/>
        <w:rPr>
          <w:rFonts w:ascii="Times New Roman" w:eastAsia="SimSun" w:hAnsi="Times New Roman" w:cs="Times New Roman"/>
          <w:szCs w:val="20"/>
          <w:highlight w:val="yellow"/>
          <w:lang w:val="en-GB"/>
        </w:rPr>
      </w:pPr>
    </w:p>
    <w:tbl>
      <w:tblPr>
        <w:tblW w:w="0" w:type="auto"/>
        <w:jc w:val="center"/>
        <w:tblLayout w:type="fixed"/>
        <w:tblCellMar>
          <w:top w:w="120" w:type="dxa"/>
          <w:left w:w="60" w:type="dxa"/>
          <w:bottom w:w="60" w:type="dxa"/>
          <w:right w:w="60" w:type="dxa"/>
        </w:tblCellMar>
        <w:tblLook w:val="0000" w:firstRow="0" w:lastRow="0" w:firstColumn="0" w:lastColumn="0" w:noHBand="0" w:noVBand="0"/>
      </w:tblPr>
      <w:tblGrid>
        <w:gridCol w:w="740"/>
        <w:gridCol w:w="1340"/>
      </w:tblGrid>
      <w:tr w:rsidR="001A4D26" w:rsidRPr="001A4D26" w14:paraId="22B2BC08" w14:textId="77777777" w:rsidTr="00094D3A">
        <w:trPr>
          <w:trHeight w:val="720"/>
          <w:jc w:val="center"/>
        </w:trPr>
        <w:tc>
          <w:tcPr>
            <w:tcW w:w="740" w:type="dxa"/>
            <w:tcBorders>
              <w:top w:val="nil"/>
              <w:left w:val="nil"/>
              <w:bottom w:val="nil"/>
              <w:right w:val="nil"/>
            </w:tcBorders>
            <w:tcMar>
              <w:top w:w="160" w:type="dxa"/>
              <w:left w:w="60" w:type="dxa"/>
              <w:bottom w:w="100" w:type="dxa"/>
              <w:right w:w="60" w:type="dxa"/>
            </w:tcMar>
            <w:vAlign w:val="center"/>
          </w:tcPr>
          <w:p w14:paraId="16546DE4"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p>
        </w:tc>
        <w:tc>
          <w:tcPr>
            <w:tcW w:w="1340" w:type="dxa"/>
            <w:tcBorders>
              <w:top w:val="single" w:sz="10" w:space="0" w:color="000000"/>
              <w:left w:val="single" w:sz="10" w:space="0" w:color="000000"/>
              <w:bottom w:val="single" w:sz="10" w:space="0" w:color="000000"/>
              <w:right w:val="single" w:sz="10" w:space="0" w:color="000000"/>
            </w:tcBorders>
            <w:tcMar>
              <w:top w:w="160" w:type="dxa"/>
              <w:left w:w="60" w:type="dxa"/>
              <w:bottom w:w="100" w:type="dxa"/>
              <w:right w:w="60" w:type="dxa"/>
            </w:tcMar>
            <w:vAlign w:val="center"/>
          </w:tcPr>
          <w:p w14:paraId="40088A69" w14:textId="2EC85FF3"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Maximum Transmit Power For 320 MHz</w:t>
            </w:r>
            <w:r w:rsidR="00AD4B0C">
              <w:rPr>
                <w:rFonts w:ascii="Arial" w:eastAsia="MS Mincho" w:hAnsi="Arial" w:cs="Arial"/>
                <w:color w:val="000000"/>
                <w:sz w:val="16"/>
                <w:szCs w:val="16"/>
              </w:rPr>
              <w:t xml:space="preserve"> </w:t>
            </w:r>
          </w:p>
        </w:tc>
      </w:tr>
      <w:tr w:rsidR="001A4D26" w:rsidRPr="001A4D26" w14:paraId="4A349E79" w14:textId="77777777" w:rsidTr="00094D3A">
        <w:trPr>
          <w:trHeight w:val="400"/>
          <w:jc w:val="center"/>
        </w:trPr>
        <w:tc>
          <w:tcPr>
            <w:tcW w:w="740" w:type="dxa"/>
            <w:tcBorders>
              <w:top w:val="nil"/>
              <w:left w:val="nil"/>
              <w:bottom w:val="nil"/>
              <w:right w:val="nil"/>
            </w:tcBorders>
            <w:tcMar>
              <w:top w:w="160" w:type="dxa"/>
              <w:left w:w="60" w:type="dxa"/>
              <w:bottom w:w="100" w:type="dxa"/>
              <w:right w:w="60" w:type="dxa"/>
            </w:tcMar>
            <w:vAlign w:val="center"/>
          </w:tcPr>
          <w:p w14:paraId="3DE4493C"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Octets:</w:t>
            </w:r>
          </w:p>
        </w:tc>
        <w:tc>
          <w:tcPr>
            <w:tcW w:w="1340" w:type="dxa"/>
            <w:tcBorders>
              <w:top w:val="nil"/>
              <w:left w:val="nil"/>
              <w:bottom w:val="nil"/>
              <w:right w:val="nil"/>
            </w:tcBorders>
            <w:tcMar>
              <w:top w:w="160" w:type="dxa"/>
              <w:left w:w="60" w:type="dxa"/>
              <w:bottom w:w="100" w:type="dxa"/>
              <w:right w:w="60" w:type="dxa"/>
            </w:tcMar>
            <w:vAlign w:val="center"/>
          </w:tcPr>
          <w:p w14:paraId="79DA63D3"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1</w:t>
            </w:r>
          </w:p>
        </w:tc>
      </w:tr>
    </w:tbl>
    <w:p w14:paraId="5FB05582" w14:textId="5815B415" w:rsidR="001A4D26" w:rsidRPr="001A4D26" w:rsidRDefault="001A4D26" w:rsidP="001A4D26">
      <w:pPr>
        <w:widowControl w:val="0"/>
        <w:autoSpaceDE w:val="0"/>
        <w:autoSpaceDN w:val="0"/>
        <w:adjustRightInd w:val="0"/>
        <w:spacing w:before="240" w:after="0" w:line="240" w:lineRule="atLeast"/>
        <w:rPr>
          <w:rFonts w:ascii="Arial" w:eastAsia="MS Mincho" w:hAnsi="Arial" w:cs="Arial"/>
          <w:b/>
          <w:bCs/>
          <w:color w:val="000000"/>
          <w:w w:val="0"/>
          <w:sz w:val="20"/>
          <w:szCs w:val="20"/>
        </w:rPr>
      </w:pPr>
      <w:r w:rsidRPr="001A4D26">
        <w:rPr>
          <w:rFonts w:ascii="Arial" w:eastAsia="MS Mincho" w:hAnsi="Arial" w:cs="Arial"/>
          <w:b/>
          <w:bCs/>
          <w:color w:val="000000"/>
          <w:sz w:val="20"/>
          <w:szCs w:val="20"/>
        </w:rPr>
        <w:t>Figure 9-xxx-Extension Maximum Transmit Power field format if the Maximum Transmit Power Interpretation subfield is 0 or 2</w:t>
      </w:r>
      <w:r w:rsidR="00AD4B0C">
        <w:rPr>
          <w:rFonts w:ascii="Times New Roman" w:eastAsia="SimSun" w:hAnsi="Times New Roman" w:cs="Times New Roman"/>
          <w:szCs w:val="20"/>
          <w:highlight w:val="yellow"/>
          <w:lang w:val="en-GB"/>
        </w:rPr>
        <w:t>(#10988)</w:t>
      </w:r>
    </w:p>
    <w:p w14:paraId="0ACD35FF" w14:textId="16652C9D"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w w:val="0"/>
          <w:sz w:val="20"/>
          <w:szCs w:val="20"/>
        </w:rPr>
      </w:pPr>
      <w:r w:rsidRPr="001A4D26">
        <w:rPr>
          <w:rFonts w:ascii="Times New Roman" w:eastAsia="MS Mincho" w:hAnsi="Times New Roman" w:cs="Times New Roman"/>
          <w:color w:val="000000"/>
          <w:w w:val="0"/>
          <w:sz w:val="20"/>
          <w:szCs w:val="20"/>
          <w:highlight w:val="yellow"/>
        </w:rPr>
        <w:t>TGbe Editor: add the following paragraph after the</w:t>
      </w:r>
      <w:r w:rsidR="009909E4">
        <w:rPr>
          <w:rFonts w:ascii="Times New Roman" w:eastAsia="MS Mincho" w:hAnsi="Times New Roman" w:cs="Times New Roman"/>
          <w:color w:val="000000"/>
          <w:w w:val="0"/>
          <w:sz w:val="20"/>
          <w:szCs w:val="20"/>
          <w:highlight w:val="yellow"/>
        </w:rPr>
        <w:t xml:space="preserve"> </w:t>
      </w:r>
      <w:r w:rsidRPr="001A4D26">
        <w:rPr>
          <w:rFonts w:ascii="Times New Roman" w:eastAsia="MS Mincho" w:hAnsi="Times New Roman" w:cs="Times New Roman"/>
          <w:color w:val="000000"/>
          <w:w w:val="0"/>
          <w:sz w:val="20"/>
          <w:szCs w:val="20"/>
          <w:highlight w:val="yellow"/>
        </w:rPr>
        <w:t>Figure 9-xxx-Extension Maximum Transmit Power field format if the Maximum Transmit Power Interpretation subfield is 0 or 2</w:t>
      </w:r>
      <w:r w:rsidRPr="001A4D26">
        <w:rPr>
          <w:rFonts w:ascii="Times New Roman" w:eastAsia="MS Mincho" w:hAnsi="Times New Roman" w:cs="Times New Roman"/>
          <w:color w:val="000000"/>
          <w:w w:val="0"/>
          <w:sz w:val="20"/>
          <w:szCs w:val="20"/>
        </w:rPr>
        <w:t xml:space="preserve"> </w:t>
      </w:r>
    </w:p>
    <w:p w14:paraId="7D9D1BF9" w14:textId="16BCB816" w:rsidR="001A4D26" w:rsidRPr="001A4D26" w:rsidRDefault="00771098"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Pr>
          <w:rFonts w:ascii="Times New Roman" w:eastAsia="SimSun" w:hAnsi="Times New Roman" w:cs="Times New Roman"/>
          <w:szCs w:val="20"/>
          <w:highlight w:val="yellow"/>
          <w:lang w:val="en-GB"/>
        </w:rPr>
        <w:t>(#</w:t>
      </w:r>
      <w:proofErr w:type="gramStart"/>
      <w:r>
        <w:rPr>
          <w:rFonts w:ascii="Times New Roman" w:eastAsia="SimSun" w:hAnsi="Times New Roman" w:cs="Times New Roman"/>
          <w:szCs w:val="20"/>
          <w:highlight w:val="yellow"/>
          <w:lang w:val="en-GB"/>
        </w:rPr>
        <w:t>10988)</w:t>
      </w:r>
      <w:r w:rsidR="001A4D26" w:rsidRPr="001A4D26">
        <w:rPr>
          <w:rFonts w:ascii="Times New Roman" w:eastAsia="MS Mincho" w:hAnsi="Times New Roman" w:cs="Times New Roman"/>
          <w:color w:val="000000"/>
          <w:sz w:val="20"/>
          <w:szCs w:val="20"/>
        </w:rPr>
        <w:t>Maximum</w:t>
      </w:r>
      <w:proofErr w:type="gramEnd"/>
      <w:r w:rsidR="001A4D26" w:rsidRPr="001A4D26">
        <w:rPr>
          <w:rFonts w:ascii="Times New Roman" w:eastAsia="MS Mincho" w:hAnsi="Times New Roman" w:cs="Times New Roman"/>
          <w:color w:val="000000"/>
          <w:sz w:val="20"/>
          <w:szCs w:val="20"/>
        </w:rPr>
        <w:t xml:space="preserve"> Transmit Power For 320 MHz fields define the local maximum transmit power limit of 320 MHz PPDUs, except for an EHT TB PPDU where 320 MHz is the bandwidth of the pre-EHT modulated fields of the EHT TB PPDU transmitted by a STA. The Maximum Transmit Power For 320 MHz field is encoded as an 8-bit 2s complement signed integer in the range –64 dBm to 63 dBm with a 0.5 dB step. Setting this field to 63.5 dBm indicates 63.5 dBm or higher (i.e., no local maximum transmit power constraint).</w:t>
      </w:r>
    </w:p>
    <w:p w14:paraId="0F472356" w14:textId="77777777" w:rsidR="001A4D26" w:rsidRPr="001A4D26" w:rsidRDefault="001A4D26" w:rsidP="001A4D26">
      <w:pPr>
        <w:autoSpaceDE w:val="0"/>
        <w:autoSpaceDN w:val="0"/>
        <w:adjustRightInd w:val="0"/>
        <w:spacing w:before="480" w:after="240" w:line="240" w:lineRule="auto"/>
        <w:rPr>
          <w:rFonts w:ascii="Times New Roman" w:eastAsia="SimSun" w:hAnsi="Times New Roman" w:cs="Times New Roman"/>
          <w:szCs w:val="20"/>
          <w:highlight w:val="yellow"/>
          <w:lang w:val="en-GB"/>
        </w:rPr>
      </w:pPr>
    </w:p>
    <w:p w14:paraId="372341BB" w14:textId="77777777" w:rsidR="001A4D26" w:rsidRPr="001A4D26" w:rsidRDefault="001A4D26" w:rsidP="001A4D26">
      <w:pPr>
        <w:autoSpaceDE w:val="0"/>
        <w:autoSpaceDN w:val="0"/>
        <w:adjustRightInd w:val="0"/>
        <w:spacing w:before="480" w:after="240" w:line="240" w:lineRule="auto"/>
        <w:rPr>
          <w:rFonts w:ascii="Times New Roman" w:eastAsia="SimSun" w:hAnsi="Times New Roman" w:cs="Times New Roman"/>
          <w:szCs w:val="20"/>
          <w:highlight w:val="yellow"/>
          <w:lang w:val="en-GB"/>
        </w:rPr>
      </w:pPr>
    </w:p>
    <w:p w14:paraId="5E9D7235" w14:textId="43BC928F" w:rsidR="001A4D26" w:rsidRPr="001A4D26" w:rsidRDefault="001A4D26" w:rsidP="001A4D26">
      <w:pPr>
        <w:autoSpaceDE w:val="0"/>
        <w:autoSpaceDN w:val="0"/>
        <w:adjustRightInd w:val="0"/>
        <w:spacing w:before="480" w:after="240" w:line="240" w:lineRule="auto"/>
        <w:rPr>
          <w:rFonts w:ascii="Times New Roman" w:eastAsia="SimSun" w:hAnsi="Times New Roman" w:cs="Times New Roman"/>
          <w:szCs w:val="20"/>
          <w:lang w:val="en-GB"/>
        </w:rPr>
      </w:pPr>
      <w:r w:rsidRPr="001A4D26">
        <w:rPr>
          <w:rFonts w:ascii="Times New Roman" w:eastAsia="SimSun" w:hAnsi="Times New Roman" w:cs="Times New Roman"/>
          <w:szCs w:val="20"/>
          <w:highlight w:val="yellow"/>
          <w:lang w:val="en-GB"/>
        </w:rPr>
        <w:t xml:space="preserve"> TGbe Editor: Add the following paragraph</w:t>
      </w:r>
      <w:r w:rsidR="00290047">
        <w:rPr>
          <w:rFonts w:ascii="Times New Roman" w:eastAsia="SimSun" w:hAnsi="Times New Roman" w:cs="Times New Roman"/>
          <w:szCs w:val="20"/>
          <w:highlight w:val="yellow"/>
          <w:lang w:val="en-GB"/>
        </w:rPr>
        <w:t>s</w:t>
      </w:r>
      <w:r w:rsidRPr="001A4D26">
        <w:rPr>
          <w:rFonts w:ascii="Times New Roman" w:eastAsia="SimSun" w:hAnsi="Times New Roman" w:cs="Times New Roman"/>
          <w:szCs w:val="20"/>
          <w:highlight w:val="yellow"/>
          <w:lang w:val="en-GB"/>
        </w:rPr>
        <w:t xml:space="preserve"> at the end of 9.4.2.161 Transmit Power Envelope element </w:t>
      </w:r>
    </w:p>
    <w:p w14:paraId="59333BD6" w14:textId="5E204325" w:rsidR="001A4D26" w:rsidRPr="001A4D26" w:rsidRDefault="00771098"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Pr>
          <w:rFonts w:ascii="Times New Roman" w:eastAsia="SimSun" w:hAnsi="Times New Roman" w:cs="Times New Roman"/>
          <w:szCs w:val="20"/>
          <w:highlight w:val="yellow"/>
          <w:lang w:val="en-GB"/>
        </w:rPr>
        <w:t>(#10988)</w:t>
      </w:r>
      <w:r w:rsidR="001A4D26" w:rsidRPr="001A4D26">
        <w:rPr>
          <w:rFonts w:ascii="Times New Roman" w:eastAsia="MS Mincho" w:hAnsi="Times New Roman" w:cs="Times New Roman"/>
          <w:color w:val="000000"/>
          <w:sz w:val="20"/>
          <w:szCs w:val="20"/>
        </w:rPr>
        <w:t>The format of the Extension Maximum Transmit Power field is defined in Figure 9-xxx (Extension Maximum Transmit Power field format if the Maximum Transmit Power Interpretation subfield is 0 or 2) if the Maximum Transmit Power Interpretation subfield is 0 or 2 and is the same as the Maximum Transmit Power field if the Maximum Transmit Power Interpretation subfield is 1 or 3, as defined in Figure 9-617b (Maximum Transmit Power field format if the Maximum Transmit Power Interpretation subfield is 1 or 3).</w:t>
      </w:r>
    </w:p>
    <w:p w14:paraId="1D8B5FC1" w14:textId="77777777"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p>
    <w:p w14:paraId="06E52EE2" w14:textId="60EEEF12" w:rsidR="001A4D26" w:rsidRPr="001A4D26" w:rsidRDefault="00771098"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Pr>
          <w:rFonts w:ascii="Times New Roman" w:eastAsia="SimSun" w:hAnsi="Times New Roman" w:cs="Times New Roman"/>
          <w:szCs w:val="20"/>
          <w:highlight w:val="yellow"/>
          <w:lang w:val="en-GB"/>
        </w:rPr>
        <w:t>(#</w:t>
      </w:r>
      <w:proofErr w:type="gramStart"/>
      <w:r>
        <w:rPr>
          <w:rFonts w:ascii="Times New Roman" w:eastAsia="SimSun" w:hAnsi="Times New Roman" w:cs="Times New Roman"/>
          <w:szCs w:val="20"/>
          <w:highlight w:val="yellow"/>
          <w:lang w:val="en-GB"/>
        </w:rPr>
        <w:t>10988)</w:t>
      </w:r>
      <w:r w:rsidR="001A4D26" w:rsidRPr="001A4D26">
        <w:rPr>
          <w:rFonts w:ascii="Times New Roman" w:eastAsia="MS Mincho" w:hAnsi="Times New Roman" w:cs="Times New Roman"/>
          <w:color w:val="000000"/>
          <w:sz w:val="20"/>
          <w:szCs w:val="20"/>
        </w:rPr>
        <w:t>The</w:t>
      </w:r>
      <w:proofErr w:type="gramEnd"/>
      <w:r w:rsidR="001A4D26" w:rsidRPr="001A4D26">
        <w:rPr>
          <w:rFonts w:ascii="Times New Roman" w:eastAsia="MS Mincho" w:hAnsi="Times New Roman" w:cs="Times New Roman"/>
          <w:color w:val="000000"/>
          <w:sz w:val="20"/>
          <w:szCs w:val="20"/>
        </w:rPr>
        <w:t xml:space="preserve"> Extension Maximum Transmit Power field is included only following conditions defined in 35.16.3 (EHT operation with the Transmit Power Envelope element).</w:t>
      </w:r>
    </w:p>
    <w:p w14:paraId="21443752" w14:textId="77777777"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ind w:left="360"/>
        <w:jc w:val="both"/>
        <w:rPr>
          <w:rFonts w:ascii="Times New Roman" w:eastAsia="MS Mincho" w:hAnsi="Times New Roman" w:cs="Times New Roman"/>
          <w:color w:val="000000"/>
          <w:sz w:val="20"/>
          <w:szCs w:val="20"/>
        </w:rPr>
      </w:pPr>
    </w:p>
    <w:p w14:paraId="510B0680" w14:textId="77777777"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ind w:left="360"/>
        <w:jc w:val="both"/>
        <w:rPr>
          <w:rFonts w:ascii="Times New Roman" w:eastAsia="MS Mincho" w:hAnsi="Times New Roman" w:cs="Times New Roman"/>
          <w:color w:val="000000"/>
          <w:sz w:val="20"/>
          <w:szCs w:val="20"/>
        </w:rPr>
      </w:pPr>
    </w:p>
    <w:p w14:paraId="2F0541CE" w14:textId="4997A72F" w:rsidR="001A4D26" w:rsidRPr="001A4D26" w:rsidRDefault="001A4D26" w:rsidP="001A4D26">
      <w:pPr>
        <w:autoSpaceDE w:val="0"/>
        <w:autoSpaceDN w:val="0"/>
        <w:adjustRightInd w:val="0"/>
        <w:spacing w:before="480" w:after="240" w:line="240" w:lineRule="auto"/>
        <w:rPr>
          <w:rFonts w:ascii="Times New Roman" w:eastAsia="SimSun" w:hAnsi="Times New Roman" w:cs="Times New Roman"/>
          <w:szCs w:val="20"/>
          <w:lang w:val="en-GB"/>
        </w:rPr>
      </w:pPr>
      <w:r w:rsidRPr="001A4D26">
        <w:rPr>
          <w:rFonts w:ascii="Times New Roman" w:eastAsia="SimSun" w:hAnsi="Times New Roman" w:cs="Times New Roman"/>
          <w:szCs w:val="20"/>
          <w:highlight w:val="yellow"/>
          <w:lang w:val="en-GB"/>
        </w:rPr>
        <w:t>TGbe Editor: Add the following subclause 35.1</w:t>
      </w:r>
      <w:r w:rsidR="00611A8E">
        <w:rPr>
          <w:rFonts w:ascii="Times New Roman" w:eastAsia="SimSun" w:hAnsi="Times New Roman" w:cs="Times New Roman"/>
          <w:szCs w:val="20"/>
          <w:highlight w:val="yellow"/>
          <w:lang w:val="en-GB"/>
        </w:rPr>
        <w:t>5</w:t>
      </w:r>
      <w:r w:rsidRPr="001A4D26">
        <w:rPr>
          <w:rFonts w:ascii="Times New Roman" w:eastAsia="SimSun" w:hAnsi="Times New Roman" w:cs="Times New Roman"/>
          <w:szCs w:val="20"/>
          <w:highlight w:val="yellow"/>
          <w:lang w:val="en-GB"/>
        </w:rPr>
        <w:t>.3 EHT operation with the Transmit Power Envelope element</w:t>
      </w:r>
      <w:r w:rsidRPr="001A4D26">
        <w:rPr>
          <w:rFonts w:ascii="Times New Roman" w:eastAsia="SimSun" w:hAnsi="Times New Roman" w:cs="Times New Roman"/>
          <w:szCs w:val="20"/>
          <w:lang w:val="en-GB"/>
        </w:rPr>
        <w:t xml:space="preserve"> </w:t>
      </w:r>
    </w:p>
    <w:p w14:paraId="77BA457D" w14:textId="45338311" w:rsidR="001A4D26" w:rsidRPr="001A4D26" w:rsidRDefault="00771098"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Pr>
          <w:rFonts w:ascii="Times New Roman" w:eastAsia="SimSun" w:hAnsi="Times New Roman" w:cs="Times New Roman"/>
          <w:szCs w:val="20"/>
          <w:highlight w:val="yellow"/>
          <w:lang w:val="en-GB"/>
        </w:rPr>
        <w:t>(#10988)</w:t>
      </w:r>
      <w:r w:rsidR="001A4D26" w:rsidRPr="001A4D26">
        <w:rPr>
          <w:rFonts w:ascii="Arial-BoldMT" w:eastAsia="SimSun" w:hAnsi="Arial-BoldMT" w:cs="Times New Roman"/>
          <w:b/>
          <w:bCs/>
          <w:color w:val="000000"/>
          <w:sz w:val="20"/>
          <w:szCs w:val="20"/>
          <w:lang w:val="en-GB"/>
        </w:rPr>
        <w:t>35.1</w:t>
      </w:r>
      <w:ins w:id="49" w:author="r1" w:date="2022-11-07T14:06:00Z">
        <w:r w:rsidR="00AE7ABE">
          <w:rPr>
            <w:rFonts w:ascii="Arial-BoldMT" w:eastAsia="SimSun" w:hAnsi="Arial-BoldMT" w:cs="Times New Roman"/>
            <w:b/>
            <w:bCs/>
            <w:color w:val="000000"/>
            <w:sz w:val="20"/>
            <w:szCs w:val="20"/>
            <w:lang w:val="en-GB"/>
          </w:rPr>
          <w:t>5</w:t>
        </w:r>
      </w:ins>
      <w:commentRangeStart w:id="50"/>
      <w:del w:id="51" w:author="r1" w:date="2022-11-07T14:06:00Z">
        <w:r w:rsidR="001A4D26" w:rsidRPr="001A4D26" w:rsidDel="00AE7ABE">
          <w:rPr>
            <w:rFonts w:ascii="Arial-BoldMT" w:eastAsia="SimSun" w:hAnsi="Arial-BoldMT" w:cs="Times New Roman"/>
            <w:b/>
            <w:bCs/>
            <w:color w:val="000000"/>
            <w:sz w:val="20"/>
            <w:szCs w:val="20"/>
            <w:lang w:val="en-GB"/>
          </w:rPr>
          <w:delText>6</w:delText>
        </w:r>
      </w:del>
      <w:commentRangeEnd w:id="50"/>
      <w:r w:rsidR="00593240">
        <w:rPr>
          <w:rStyle w:val="CommentReference"/>
        </w:rPr>
        <w:commentReference w:id="50"/>
      </w:r>
      <w:r w:rsidR="001A4D26" w:rsidRPr="001A4D26">
        <w:rPr>
          <w:rFonts w:ascii="Arial-BoldMT" w:eastAsia="SimSun" w:hAnsi="Arial-BoldMT" w:cs="Times New Roman"/>
          <w:b/>
          <w:bCs/>
          <w:color w:val="000000"/>
          <w:sz w:val="20"/>
          <w:szCs w:val="20"/>
          <w:lang w:val="en-GB"/>
        </w:rPr>
        <w:t>.3 EHT operation with the Transmit Power Envelope element</w:t>
      </w:r>
    </w:p>
    <w:p w14:paraId="4008BB74" w14:textId="77777777"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sidRPr="001A4D26">
        <w:rPr>
          <w:rFonts w:ascii="Times New Roman" w:eastAsia="MS Mincho" w:hAnsi="Times New Roman" w:cs="Times New Roman"/>
          <w:color w:val="000000"/>
          <w:sz w:val="20"/>
          <w:szCs w:val="20"/>
        </w:rPr>
        <w:t>An EHT STA follows the rules defined in 10.22.4 (Operation with the Transmit Power Envelope element) and the rules defined in this subclause.</w:t>
      </w:r>
    </w:p>
    <w:p w14:paraId="2A0C3279" w14:textId="77777777"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sidRPr="001A4D26">
        <w:rPr>
          <w:rFonts w:ascii="Times New Roman" w:eastAsia="MS Mincho" w:hAnsi="Times New Roman" w:cs="Times New Roman"/>
          <w:color w:val="000000"/>
          <w:sz w:val="20"/>
          <w:szCs w:val="20"/>
        </w:rPr>
        <w:t xml:space="preserve">The Extension Maximum Transmit Power field shall be included in the Transmit Power Envelope element by an AP only if one of the following conditions is met: </w:t>
      </w:r>
    </w:p>
    <w:p w14:paraId="30F923ED" w14:textId="0F9185F6" w:rsidR="001A4D26" w:rsidRPr="001A4D26" w:rsidRDefault="001A4D26" w:rsidP="001A4D26">
      <w:pPr>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bookmarkStart w:id="52" w:name="_Hlk116108513"/>
      <w:r w:rsidRPr="001A4D26">
        <w:rPr>
          <w:rFonts w:ascii="Times New Roman" w:eastAsia="MS Mincho" w:hAnsi="Times New Roman" w:cs="Times New Roman"/>
          <w:color w:val="000000"/>
          <w:sz w:val="20"/>
          <w:szCs w:val="20"/>
        </w:rPr>
        <w:t xml:space="preserve">the AP is operating in the </w:t>
      </w:r>
      <w:r w:rsidRPr="001A4D26">
        <w:rPr>
          <w:rFonts w:ascii="Times New Roman" w:eastAsia="MS Mincho" w:hAnsi="Times New Roman" w:cs="Times New Roman"/>
          <w:color w:val="000000"/>
          <w:sz w:val="20"/>
          <w:szCs w:val="20"/>
        </w:rPr>
        <w:tab/>
        <w:t xml:space="preserve">6 GHz band, the AP is announcing a </w:t>
      </w:r>
      <w:r w:rsidRPr="001A4D26">
        <w:rPr>
          <w:rFonts w:ascii="TimesNewRomanPSMT" w:eastAsia="SimSun" w:hAnsi="TimesNewRomanPSMT" w:cs="Times New Roman"/>
          <w:color w:val="000000"/>
          <w:sz w:val="20"/>
          <w:szCs w:val="20"/>
          <w:lang w:val="en-GB"/>
        </w:rPr>
        <w:t xml:space="preserve">BSS operating channel width </w:t>
      </w:r>
      <w:commentRangeStart w:id="53"/>
      <w:ins w:id="54" w:author="Author">
        <w:r w:rsidR="001945D3">
          <w:rPr>
            <w:rFonts w:ascii="TimesNewRomanPSMT" w:eastAsia="SimSun" w:hAnsi="TimesNewRomanPSMT" w:cs="Times New Roman"/>
            <w:color w:val="000000"/>
            <w:sz w:val="20"/>
            <w:szCs w:val="20"/>
            <w:lang w:val="en-GB"/>
          </w:rPr>
          <w:t xml:space="preserve">to EHT non-AP STAs in EHT Operation element </w:t>
        </w:r>
      </w:ins>
      <w:r w:rsidRPr="001A4D26">
        <w:rPr>
          <w:rFonts w:ascii="TimesNewRomanPSMT" w:eastAsia="SimSun" w:hAnsi="TimesNewRomanPSMT" w:cs="Times New Roman"/>
          <w:color w:val="000000"/>
          <w:sz w:val="20"/>
          <w:szCs w:val="20"/>
          <w:lang w:val="en-GB"/>
        </w:rPr>
        <w:t xml:space="preserve">that is different from the </w:t>
      </w:r>
      <w:del w:id="55" w:author="Author">
        <w:r w:rsidRPr="001A4D26" w:rsidDel="001945D3">
          <w:rPr>
            <w:rFonts w:ascii="TimesNewRomanPSMT" w:eastAsia="SimSun" w:hAnsi="TimesNewRomanPSMT" w:cs="Times New Roman"/>
            <w:color w:val="000000"/>
            <w:sz w:val="20"/>
            <w:szCs w:val="20"/>
            <w:lang w:val="en-GB"/>
          </w:rPr>
          <w:delText xml:space="preserve">EHT </w:delText>
        </w:r>
      </w:del>
      <w:r w:rsidRPr="001A4D26">
        <w:rPr>
          <w:rFonts w:ascii="TimesNewRomanPSMT" w:eastAsia="SimSun" w:hAnsi="TimesNewRomanPSMT" w:cs="Times New Roman"/>
          <w:color w:val="000000"/>
          <w:sz w:val="20"/>
          <w:szCs w:val="20"/>
          <w:lang w:val="en-GB"/>
        </w:rPr>
        <w:t>BSS operating channel width</w:t>
      </w:r>
      <w:ins w:id="56" w:author="Author">
        <w:r w:rsidR="001945D3">
          <w:rPr>
            <w:rFonts w:ascii="TimesNewRomanPSMT" w:eastAsia="SimSun" w:hAnsi="TimesNewRomanPSMT" w:cs="Times New Roman"/>
            <w:color w:val="000000"/>
            <w:sz w:val="20"/>
            <w:szCs w:val="20"/>
            <w:lang w:val="en-GB"/>
          </w:rPr>
          <w:t xml:space="preserve"> that it announces to non-EHT non-AP STAs</w:t>
        </w:r>
      </w:ins>
      <w:r w:rsidRPr="001A4D26">
        <w:rPr>
          <w:rFonts w:ascii="TimesNewRomanPSMT" w:eastAsia="SimSun" w:hAnsi="TimesNewRomanPSMT" w:cs="Times New Roman"/>
          <w:color w:val="000000"/>
          <w:sz w:val="20"/>
          <w:szCs w:val="20"/>
          <w:lang w:val="en-GB"/>
        </w:rPr>
        <w:t xml:space="preserve"> (see 35.1</w:t>
      </w:r>
      <w:del w:id="57" w:author="r1" w:date="2022-11-07T14:07:00Z">
        <w:r w:rsidRPr="001A4D26" w:rsidDel="00F25A64">
          <w:rPr>
            <w:rFonts w:ascii="TimesNewRomanPSMT" w:eastAsia="SimSun" w:hAnsi="TimesNewRomanPSMT" w:cs="Times New Roman"/>
            <w:color w:val="000000"/>
            <w:sz w:val="20"/>
            <w:szCs w:val="20"/>
            <w:lang w:val="en-GB"/>
          </w:rPr>
          <w:delText>6</w:delText>
        </w:r>
      </w:del>
      <w:ins w:id="58" w:author="r1" w:date="2022-11-07T14:07:00Z">
        <w:r w:rsidR="00F25A64">
          <w:rPr>
            <w:rFonts w:ascii="TimesNewRomanPSMT" w:eastAsia="SimSun" w:hAnsi="TimesNewRomanPSMT" w:cs="Times New Roman"/>
            <w:color w:val="000000"/>
            <w:sz w:val="20"/>
            <w:szCs w:val="20"/>
            <w:lang w:val="en-GB"/>
          </w:rPr>
          <w:t>5</w:t>
        </w:r>
      </w:ins>
      <w:r w:rsidRPr="001A4D26">
        <w:rPr>
          <w:rFonts w:ascii="TimesNewRomanPSMT" w:eastAsia="SimSun" w:hAnsi="TimesNewRomanPSMT" w:cs="Times New Roman"/>
          <w:color w:val="000000"/>
          <w:sz w:val="20"/>
          <w:szCs w:val="20"/>
          <w:lang w:val="en-GB"/>
        </w:rPr>
        <w:t>.1 Basic EHT BSS operation),</w:t>
      </w:r>
      <w:r w:rsidRPr="001A4D26">
        <w:rPr>
          <w:rFonts w:ascii="Times New Roman" w:eastAsia="MS Mincho" w:hAnsi="Times New Roman" w:cs="Times New Roman"/>
          <w:color w:val="000000"/>
          <w:sz w:val="20"/>
          <w:szCs w:val="20"/>
        </w:rPr>
        <w:t xml:space="preserve"> the Maximum Transmit Power Interpretation subfield is 0 or 2 and the EHT BSS operating channel width is 320 </w:t>
      </w:r>
      <w:proofErr w:type="spellStart"/>
      <w:r w:rsidRPr="001A4D26">
        <w:rPr>
          <w:rFonts w:ascii="Times New Roman" w:eastAsia="MS Mincho" w:hAnsi="Times New Roman" w:cs="Times New Roman"/>
          <w:color w:val="000000"/>
          <w:sz w:val="20"/>
          <w:szCs w:val="20"/>
        </w:rPr>
        <w:t>MHz.</w:t>
      </w:r>
      <w:proofErr w:type="spellEnd"/>
    </w:p>
    <w:p w14:paraId="60E3F803" w14:textId="0ED61A15" w:rsidR="001A4D26" w:rsidRPr="001A4D26" w:rsidRDefault="001A4D26" w:rsidP="001A4D26">
      <w:pPr>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sidRPr="001A4D26">
        <w:rPr>
          <w:rFonts w:ascii="Times New Roman" w:eastAsia="MS Mincho" w:hAnsi="Times New Roman" w:cs="Times New Roman"/>
          <w:color w:val="000000"/>
          <w:sz w:val="20"/>
          <w:szCs w:val="20"/>
        </w:rPr>
        <w:t xml:space="preserve">the AP is operating in the 5GHz or 6 GHz band, the AP is announcing a </w:t>
      </w:r>
      <w:r w:rsidRPr="001A4D26">
        <w:rPr>
          <w:rFonts w:ascii="TimesNewRomanPSMT" w:eastAsia="SimSun" w:hAnsi="TimesNewRomanPSMT" w:cs="Times New Roman"/>
          <w:color w:val="000000"/>
          <w:sz w:val="20"/>
          <w:szCs w:val="20"/>
          <w:lang w:val="en-GB"/>
        </w:rPr>
        <w:t xml:space="preserve">BSS operating channel width </w:t>
      </w:r>
      <w:ins w:id="59" w:author="Author">
        <w:r w:rsidR="001945D3">
          <w:rPr>
            <w:rFonts w:ascii="TimesNewRomanPSMT" w:eastAsia="SimSun" w:hAnsi="TimesNewRomanPSMT" w:cs="Times New Roman"/>
            <w:color w:val="000000"/>
            <w:sz w:val="20"/>
            <w:szCs w:val="20"/>
            <w:lang w:val="en-GB"/>
          </w:rPr>
          <w:t xml:space="preserve">to EHT non-AP STAs in EHT Operation element </w:t>
        </w:r>
      </w:ins>
      <w:r w:rsidRPr="001A4D26">
        <w:rPr>
          <w:rFonts w:ascii="TimesNewRomanPSMT" w:eastAsia="SimSun" w:hAnsi="TimesNewRomanPSMT" w:cs="Times New Roman"/>
          <w:color w:val="000000"/>
          <w:sz w:val="20"/>
          <w:szCs w:val="20"/>
          <w:lang w:val="en-GB"/>
        </w:rPr>
        <w:t xml:space="preserve">that is different from the </w:t>
      </w:r>
      <w:del w:id="60" w:author="Author">
        <w:r w:rsidRPr="001A4D26" w:rsidDel="001945D3">
          <w:rPr>
            <w:rFonts w:ascii="TimesNewRomanPSMT" w:eastAsia="SimSun" w:hAnsi="TimesNewRomanPSMT" w:cs="Times New Roman"/>
            <w:color w:val="000000"/>
            <w:sz w:val="20"/>
            <w:szCs w:val="20"/>
            <w:lang w:val="en-GB"/>
          </w:rPr>
          <w:delText xml:space="preserve">EHT </w:delText>
        </w:r>
      </w:del>
      <w:r w:rsidRPr="001A4D26">
        <w:rPr>
          <w:rFonts w:ascii="TimesNewRomanPSMT" w:eastAsia="SimSun" w:hAnsi="TimesNewRomanPSMT" w:cs="Times New Roman"/>
          <w:color w:val="000000"/>
          <w:sz w:val="20"/>
          <w:szCs w:val="20"/>
          <w:lang w:val="en-GB"/>
        </w:rPr>
        <w:t xml:space="preserve">BSS operating channel width </w:t>
      </w:r>
      <w:ins w:id="61" w:author="Author">
        <w:r w:rsidR="001945D3">
          <w:rPr>
            <w:rFonts w:ascii="TimesNewRomanPSMT" w:eastAsia="SimSun" w:hAnsi="TimesNewRomanPSMT" w:cs="Times New Roman"/>
            <w:color w:val="000000"/>
            <w:sz w:val="20"/>
            <w:szCs w:val="20"/>
            <w:lang w:val="en-GB"/>
          </w:rPr>
          <w:t>that it announces to non-EHT non-AP STAs</w:t>
        </w:r>
        <w:commentRangeEnd w:id="53"/>
        <w:r w:rsidR="001945D3">
          <w:rPr>
            <w:rStyle w:val="CommentReference"/>
          </w:rPr>
          <w:commentReference w:id="53"/>
        </w:r>
        <w:r w:rsidR="001945D3" w:rsidRPr="001A4D26">
          <w:rPr>
            <w:rFonts w:ascii="TimesNewRomanPSMT" w:eastAsia="SimSun" w:hAnsi="TimesNewRomanPSMT" w:cs="Times New Roman"/>
            <w:color w:val="000000"/>
            <w:sz w:val="20"/>
            <w:szCs w:val="20"/>
            <w:lang w:val="en-GB"/>
          </w:rPr>
          <w:t xml:space="preserve"> </w:t>
        </w:r>
      </w:ins>
      <w:r w:rsidRPr="001A4D26">
        <w:rPr>
          <w:rFonts w:ascii="TimesNewRomanPSMT" w:eastAsia="SimSun" w:hAnsi="TimesNewRomanPSMT" w:cs="Times New Roman"/>
          <w:color w:val="000000"/>
          <w:sz w:val="20"/>
          <w:szCs w:val="20"/>
          <w:lang w:val="en-GB"/>
        </w:rPr>
        <w:t>(see 35.1</w:t>
      </w:r>
      <w:del w:id="62" w:author="r1" w:date="2022-11-07T14:07:00Z">
        <w:r w:rsidRPr="001A4D26" w:rsidDel="00F25A64">
          <w:rPr>
            <w:rFonts w:ascii="TimesNewRomanPSMT" w:eastAsia="SimSun" w:hAnsi="TimesNewRomanPSMT" w:cs="Times New Roman"/>
            <w:color w:val="000000"/>
            <w:sz w:val="20"/>
            <w:szCs w:val="20"/>
            <w:lang w:val="en-GB"/>
          </w:rPr>
          <w:delText>6</w:delText>
        </w:r>
      </w:del>
      <w:ins w:id="63" w:author="r1" w:date="2022-11-07T14:07:00Z">
        <w:r w:rsidR="00F25A64">
          <w:rPr>
            <w:rFonts w:ascii="TimesNewRomanPSMT" w:eastAsia="SimSun" w:hAnsi="TimesNewRomanPSMT" w:cs="Times New Roman"/>
            <w:color w:val="000000"/>
            <w:sz w:val="20"/>
            <w:szCs w:val="20"/>
            <w:lang w:val="en-GB"/>
          </w:rPr>
          <w:t>5</w:t>
        </w:r>
      </w:ins>
      <w:r w:rsidRPr="001A4D26">
        <w:rPr>
          <w:rFonts w:ascii="TimesNewRomanPSMT" w:eastAsia="SimSun" w:hAnsi="TimesNewRomanPSMT" w:cs="Times New Roman"/>
          <w:color w:val="000000"/>
          <w:sz w:val="20"/>
          <w:szCs w:val="20"/>
          <w:lang w:val="en-GB"/>
        </w:rPr>
        <w:t xml:space="preserve">.1 Basic EHT BSS operation) and </w:t>
      </w:r>
      <w:r w:rsidRPr="001A4D26">
        <w:rPr>
          <w:rFonts w:ascii="Times New Roman" w:eastAsia="MS Mincho" w:hAnsi="Times New Roman" w:cs="Times New Roman"/>
          <w:color w:val="000000"/>
          <w:sz w:val="20"/>
          <w:szCs w:val="20"/>
        </w:rPr>
        <w:t xml:space="preserve">the Maximum Transmit Power Interpretation subfield is 1 or 3 and the value of </w:t>
      </w:r>
      <w:r w:rsidRPr="001A4D26">
        <w:rPr>
          <w:rFonts w:ascii="Times New Roman" w:eastAsia="MS Mincho" w:hAnsi="Times New Roman" w:cs="Times New Roman"/>
          <w:i/>
          <w:iCs/>
          <w:color w:val="000000"/>
          <w:sz w:val="20"/>
          <w:szCs w:val="20"/>
        </w:rPr>
        <w:t>N</w:t>
      </w:r>
      <w:r w:rsidRPr="001A4D26">
        <w:rPr>
          <w:rFonts w:ascii="Times New Roman" w:eastAsia="MS Mincho" w:hAnsi="Times New Roman" w:cs="Times New Roman"/>
          <w:color w:val="000000"/>
          <w:sz w:val="20"/>
          <w:szCs w:val="20"/>
        </w:rPr>
        <w:t xml:space="preserve"> determined from the Maximum Transmit Power Count subfield is greater than 0.</w:t>
      </w:r>
    </w:p>
    <w:bookmarkEnd w:id="52"/>
    <w:p w14:paraId="24AE7EC8" w14:textId="77777777"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sidRPr="001A4D26">
        <w:rPr>
          <w:rFonts w:ascii="Times New Roman" w:eastAsia="MS Mincho" w:hAnsi="Times New Roman" w:cs="Times New Roman"/>
          <w:color w:val="000000"/>
          <w:sz w:val="20"/>
          <w:szCs w:val="20"/>
        </w:rPr>
        <w:t>If the Extension Maximum Transmit Power field is included and if the Maximum Transmit Power Interpretation subfield is 1 or 3, then:</w:t>
      </w:r>
    </w:p>
    <w:p w14:paraId="55428384" w14:textId="63A8C04B" w:rsidR="001A4D26" w:rsidRPr="001A4D26" w:rsidRDefault="001A4D26" w:rsidP="001A4D26">
      <w:pPr>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sidRPr="001A4D26">
        <w:rPr>
          <w:rFonts w:ascii="Times New Roman" w:eastAsia="MS Mincho" w:hAnsi="Times New Roman" w:cs="Times New Roman"/>
          <w:color w:val="000000"/>
          <w:sz w:val="20"/>
          <w:szCs w:val="20"/>
        </w:rPr>
        <w:t>the Transmit Power Information field and the Maximum Transmit Power field shall be computed with the BSS operating channel width of the AP that is different from the EHT BSS operating channel width.</w:t>
      </w:r>
    </w:p>
    <w:p w14:paraId="73BC3604" w14:textId="77777777" w:rsidR="001A4D26" w:rsidRPr="001A4D26" w:rsidRDefault="001A4D26" w:rsidP="001A4D26">
      <w:pPr>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sidRPr="001A4D26">
        <w:rPr>
          <w:rFonts w:ascii="Times New Roman" w:eastAsia="MS Mincho" w:hAnsi="Times New Roman" w:cs="Times New Roman"/>
          <w:color w:val="000000"/>
          <w:sz w:val="20"/>
          <w:szCs w:val="20"/>
        </w:rPr>
        <w:t>the Extension Maximum Transmit Power field shall be computed as follows:</w:t>
      </w:r>
    </w:p>
    <w:p w14:paraId="16713A35" w14:textId="77777777" w:rsidR="001A4D26" w:rsidRPr="001A4D26" w:rsidRDefault="001A4D26" w:rsidP="001A4D26">
      <w:pPr>
        <w:numPr>
          <w:ilvl w:val="1"/>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sidRPr="001A4D26">
        <w:rPr>
          <w:rFonts w:ascii="Times New Roman" w:eastAsia="MS Mincho" w:hAnsi="Times New Roman" w:cs="Times New Roman"/>
          <w:color w:val="000000"/>
          <w:sz w:val="20"/>
          <w:szCs w:val="20"/>
        </w:rPr>
        <w:t xml:space="preserve">the value of </w:t>
      </w:r>
      <w:r w:rsidRPr="001A4D26">
        <w:rPr>
          <w:rFonts w:ascii="Times New Roman" w:eastAsia="MS Mincho" w:hAnsi="Times New Roman" w:cs="Times New Roman"/>
          <w:i/>
          <w:iCs/>
          <w:color w:val="000000"/>
          <w:sz w:val="20"/>
          <w:szCs w:val="20"/>
        </w:rPr>
        <w:t>K</w:t>
      </w:r>
      <w:r w:rsidRPr="001A4D26">
        <w:rPr>
          <w:rFonts w:ascii="Times New Roman" w:eastAsia="MS Mincho" w:hAnsi="Times New Roman" w:cs="Times New Roman"/>
          <w:color w:val="000000"/>
          <w:sz w:val="20"/>
          <w:szCs w:val="20"/>
        </w:rPr>
        <w:t>, corresponding to the length in octets of the Extension Maximum Transmit Power field is set to the number of 20 MHz subchannels contained within the EHT BSS operating channel minus the number of 20 MHz subchannels contained within the BSS operating channel.</w:t>
      </w:r>
    </w:p>
    <w:p w14:paraId="10D2B562" w14:textId="77777777" w:rsidR="001A4D26" w:rsidRPr="001A4D26" w:rsidRDefault="001A4D26" w:rsidP="001A4D26">
      <w:pPr>
        <w:numPr>
          <w:ilvl w:val="1"/>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sidRPr="001A4D26">
        <w:rPr>
          <w:rFonts w:ascii="TimesNewRomanPSMT" w:eastAsia="SimSun" w:hAnsi="TimesNewRomanPSMT" w:cs="Times New Roman"/>
          <w:color w:val="000000"/>
          <w:sz w:val="20"/>
          <w:szCs w:val="20"/>
          <w:lang w:val="en-GB"/>
        </w:rPr>
        <w:t>the Maximum Transmit PSD 1-</w:t>
      </w:r>
      <w:r w:rsidRPr="001A4D26">
        <w:rPr>
          <w:rFonts w:ascii="TimesNewRomanPS-ItalicMT" w:eastAsia="SimSun" w:hAnsi="TimesNewRomanPS-ItalicMT" w:cs="Times New Roman"/>
          <w:i/>
          <w:iCs/>
          <w:color w:val="000000"/>
          <w:sz w:val="20"/>
          <w:szCs w:val="20"/>
          <w:lang w:val="en-GB"/>
        </w:rPr>
        <w:t xml:space="preserve">K </w:t>
      </w:r>
      <w:r w:rsidRPr="001A4D26">
        <w:rPr>
          <w:rFonts w:ascii="TimesNewRomanPSMT" w:eastAsia="SimSun" w:hAnsi="TimesNewRomanPSMT" w:cs="Times New Roman"/>
          <w:color w:val="000000"/>
          <w:sz w:val="20"/>
          <w:szCs w:val="20"/>
          <w:lang w:val="en-GB"/>
        </w:rPr>
        <w:t>subfields correspond</w:t>
      </w:r>
      <w:r w:rsidRPr="001A4D26">
        <w:rPr>
          <w:rFonts w:ascii="TimesNewRomanPSMT" w:eastAsia="SimSun" w:hAnsi="TimesNewRomanPSMT" w:cs="Times New Roman"/>
          <w:color w:val="000000"/>
          <w:sz w:val="20"/>
          <w:szCs w:val="20"/>
          <w:lang w:val="en-GB"/>
        </w:rPr>
        <w:br/>
        <w:t>to 20 MHz channels from lowest to highest frequency, respectively, within the EHT BSS operating channel, excluding the 20 MHz channels within the BSS operating channel.</w:t>
      </w:r>
    </w:p>
    <w:p w14:paraId="7E8537EE" w14:textId="77777777"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p>
    <w:p w14:paraId="57BFA2AA" w14:textId="77777777"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sidRPr="001A4D26">
        <w:rPr>
          <w:rFonts w:ascii="Times New Roman" w:eastAsia="MS Mincho" w:hAnsi="Times New Roman" w:cs="Times New Roman"/>
          <w:color w:val="000000"/>
          <w:sz w:val="20"/>
          <w:szCs w:val="20"/>
        </w:rPr>
        <w:t xml:space="preserve">If the Extension Maximum Transmit Power field is included and if the Maximum Transmit Power Interpretation subfield is 0 or 2, then the Maximum Transmit Power Count field shall be set to 3. </w:t>
      </w:r>
    </w:p>
    <w:p w14:paraId="6DD041AD" w14:textId="77777777"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sidRPr="001A4D26">
        <w:rPr>
          <w:rFonts w:ascii="Times New Roman" w:eastAsia="MS Mincho" w:hAnsi="Times New Roman" w:cs="Times New Roman"/>
          <w:color w:val="000000"/>
          <w:sz w:val="20"/>
          <w:szCs w:val="20"/>
        </w:rPr>
        <w:t xml:space="preserve">In a Transmit Power Envelope element transmitted by an EHT AP with the Maximum Transmit Power Interpretation subfield set to 0 or 2, the Maximum Transmit Power </w:t>
      </w:r>
      <w:proofErr w:type="gramStart"/>
      <w:r w:rsidRPr="001A4D26">
        <w:rPr>
          <w:rFonts w:ascii="Times New Roman" w:eastAsia="MS Mincho" w:hAnsi="Times New Roman" w:cs="Times New Roman"/>
          <w:color w:val="000000"/>
          <w:sz w:val="20"/>
          <w:szCs w:val="20"/>
        </w:rPr>
        <w:t>For</w:t>
      </w:r>
      <w:proofErr w:type="gramEnd"/>
      <w:r w:rsidRPr="001A4D26">
        <w:rPr>
          <w:rFonts w:ascii="Times New Roman" w:eastAsia="MS Mincho" w:hAnsi="Times New Roman" w:cs="Times New Roman"/>
          <w:color w:val="000000"/>
          <w:sz w:val="20"/>
          <w:szCs w:val="20"/>
        </w:rPr>
        <w:t xml:space="preserve"> X MHz subfield shall be included (where X = 20, 40, 80, 160/80+80, or 320) if X is less than or equal to the operating channel width of the corresponding EHT BSS.</w:t>
      </w:r>
    </w:p>
    <w:p w14:paraId="6269A8C2" w14:textId="77777777" w:rsidR="001A4D26" w:rsidRPr="00C5212E" w:rsidRDefault="001A4D26" w:rsidP="004356C6">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sectPr w:rsidR="001A4D26" w:rsidRPr="00C5212E" w:rsidSect="0022620F">
      <w:headerReference w:type="default" r:id="rId14"/>
      <w:footerReference w:type="default" r:id="rId15"/>
      <w:pgSz w:w="12240" w:h="15840"/>
      <w:pgMar w:top="1160" w:right="1340" w:bottom="880" w:left="1480" w:header="661" w:footer="681"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 w:author="r1" w:date="2022-11-04T15:05:00Z" w:initials="r1">
    <w:p w14:paraId="7F7C45EB" w14:textId="77777777" w:rsidR="00D973E1" w:rsidRDefault="007851FD" w:rsidP="0027299D">
      <w:pPr>
        <w:pStyle w:val="CommentText"/>
      </w:pPr>
      <w:r>
        <w:rPr>
          <w:rStyle w:val="CommentReference"/>
        </w:rPr>
        <w:annotationRef/>
      </w:r>
      <w:r w:rsidR="00D973E1">
        <w:t>Revision based on Yongho's suggestion to align with existing text better</w:t>
      </w:r>
    </w:p>
  </w:comment>
  <w:comment w:id="50" w:author="r1" w:date="2022-11-07T14:08:00Z" w:initials="r1">
    <w:p w14:paraId="2FF83986" w14:textId="77777777" w:rsidR="00593240" w:rsidRDefault="00593240" w:rsidP="00E5420B">
      <w:pPr>
        <w:pStyle w:val="CommentText"/>
      </w:pPr>
      <w:r>
        <w:rPr>
          <w:rStyle w:val="CommentReference"/>
        </w:rPr>
        <w:annotationRef/>
      </w:r>
      <w:r>
        <w:t>To align with the new subclause number in D2.2</w:t>
      </w:r>
    </w:p>
  </w:comment>
  <w:comment w:id="53" w:author="Author" w:initials="A">
    <w:p w14:paraId="23225F1D" w14:textId="2CFACBE2" w:rsidR="00D14E1C" w:rsidRDefault="001945D3" w:rsidP="006E64EA">
      <w:pPr>
        <w:pStyle w:val="CommentText"/>
      </w:pPr>
      <w:r>
        <w:rPr>
          <w:rStyle w:val="CommentReference"/>
        </w:rPr>
        <w:annotationRef/>
      </w:r>
      <w:r w:rsidR="00D14E1C">
        <w:t xml:space="preserve">Revised for clarity. This is the only change compared text in </w:t>
      </w:r>
      <w:hyperlink r:id="rId1" w:history="1">
        <w:r w:rsidR="00D14E1C" w:rsidRPr="006E64EA">
          <w:rPr>
            <w:rStyle w:val="Hyperlink"/>
            <w:b/>
            <w:bCs/>
          </w:rPr>
          <w:t>22/1208</w:t>
        </w:r>
      </w:hyperlink>
      <w:r w:rsidR="00D14E1C">
        <w:rPr>
          <w:b/>
          <w:bCs/>
        </w:rP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F7C45EB" w15:done="0"/>
  <w15:commentEx w15:paraId="2FF83986" w15:done="0"/>
  <w15:commentEx w15:paraId="23225F1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0FA8B7" w16cex:dateUtc="2022-11-04T22:05:00Z"/>
  <w16cex:commentExtensible w16cex:durableId="27138FF0" w16cex:dateUtc="2022-11-07T22: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F7C45EB" w16cid:durableId="270FA8B7"/>
  <w16cid:commentId w16cid:paraId="2FF83986" w16cid:durableId="27138FF0"/>
  <w16cid:commentId w16cid:paraId="23225F1D" w16cid:durableId="26EB12A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F3D294" w14:textId="77777777" w:rsidR="00E16E4A" w:rsidRDefault="00E16E4A" w:rsidP="00766E54">
      <w:pPr>
        <w:spacing w:after="0" w:line="240" w:lineRule="auto"/>
      </w:pPr>
      <w:r>
        <w:separator/>
      </w:r>
    </w:p>
  </w:endnote>
  <w:endnote w:type="continuationSeparator" w:id="0">
    <w:p w14:paraId="4860CAF1" w14:textId="77777777" w:rsidR="00E16E4A" w:rsidRDefault="00E16E4A" w:rsidP="00766E54">
      <w:pPr>
        <w:spacing w:after="0" w:line="240" w:lineRule="auto"/>
      </w:pPr>
      <w:r>
        <w:continuationSeparator/>
      </w:r>
    </w:p>
  </w:endnote>
  <w:endnote w:type="continuationNotice" w:id="1">
    <w:p w14:paraId="3E3A73D0" w14:textId="77777777" w:rsidR="00E16E4A" w:rsidRDefault="00E16E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roman"/>
    <w:notTrueType/>
    <w:pitch w:val="default"/>
    <w:sig w:usb0="00000003" w:usb1="080F0000" w:usb2="00000010" w:usb3="00000000" w:csb0="00120001" w:csb1="00000000"/>
  </w:font>
  <w:font w:name="MS Mincho">
    <w:altName w:val="ＭＳ 明朝"/>
    <w:panose1 w:val="02020609040205080304"/>
    <w:charset w:val="80"/>
    <w:family w:val="modern"/>
    <w:pitch w:val="fixed"/>
    <w:sig w:usb0="E00002FF" w:usb1="6AC7FDFB" w:usb2="08000012" w:usb3="00000000" w:csb0="0002009F" w:csb1="00000000"/>
  </w:font>
  <w:font w:name="Arial-BoldMT">
    <w:altName w:val="Arial"/>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824A7" w14:textId="77777777" w:rsidR="002F28E1" w:rsidRDefault="002F28E1" w:rsidP="00844FC7">
    <w:pPr>
      <w:pStyle w:val="Footer"/>
    </w:pPr>
  </w:p>
  <w:p w14:paraId="66205974" w14:textId="701E632F" w:rsidR="002F28E1" w:rsidRPr="009C5BD9" w:rsidRDefault="002F28E1" w:rsidP="009C5BD9">
    <w:pPr>
      <w:pStyle w:val="Footer"/>
      <w:pBdr>
        <w:top w:val="single" w:sz="8" w:space="1" w:color="auto"/>
      </w:pBdr>
      <w:rPr>
        <w:sz w:val="24"/>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Pr>
        <w:noProof/>
        <w:sz w:val="24"/>
      </w:rPr>
      <w:t>7</w:t>
    </w:r>
    <w:r w:rsidRPr="00C724F0">
      <w:rPr>
        <w:noProof/>
        <w:sz w:val="24"/>
      </w:rPr>
      <w:fldChar w:fldCharType="end"/>
    </w:r>
    <w:r>
      <w:rPr>
        <w:noProof/>
        <w:sz w:val="24"/>
      </w:rPr>
      <w:tab/>
      <w:t>Yanjun Sun, Qualcomm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93E81" w14:textId="77777777" w:rsidR="00E16E4A" w:rsidRDefault="00E16E4A" w:rsidP="00766E54">
      <w:pPr>
        <w:spacing w:after="0" w:line="240" w:lineRule="auto"/>
      </w:pPr>
      <w:r>
        <w:separator/>
      </w:r>
    </w:p>
  </w:footnote>
  <w:footnote w:type="continuationSeparator" w:id="0">
    <w:p w14:paraId="1277705C" w14:textId="77777777" w:rsidR="00E16E4A" w:rsidRDefault="00E16E4A" w:rsidP="00766E54">
      <w:pPr>
        <w:spacing w:after="0" w:line="240" w:lineRule="auto"/>
      </w:pPr>
      <w:r>
        <w:continuationSeparator/>
      </w:r>
    </w:p>
  </w:footnote>
  <w:footnote w:type="continuationNotice" w:id="1">
    <w:p w14:paraId="20094117" w14:textId="77777777" w:rsidR="00E16E4A" w:rsidRDefault="00E16E4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C7A93" w14:textId="1167973B" w:rsidR="007D6180" w:rsidRPr="00B21A42" w:rsidRDefault="00FA18D2" w:rsidP="00B21A42">
    <w:pPr>
      <w:pStyle w:val="Header"/>
      <w:pBdr>
        <w:bottom w:val="single" w:sz="8" w:space="1" w:color="auto"/>
      </w:pBdr>
      <w:tabs>
        <w:tab w:val="clear" w:pos="4680"/>
        <w:tab w:val="center" w:pos="8280"/>
      </w:tabs>
      <w:rPr>
        <w:sz w:val="28"/>
      </w:rPr>
    </w:pPr>
    <w:r>
      <w:rPr>
        <w:sz w:val="28"/>
      </w:rPr>
      <w:t>Sep</w:t>
    </w:r>
    <w:r w:rsidR="002F28E1">
      <w:rPr>
        <w:sz w:val="28"/>
      </w:rPr>
      <w:t xml:space="preserve"> 202</w:t>
    </w:r>
    <w:r w:rsidR="00864FA1">
      <w:rPr>
        <w:sz w:val="28"/>
      </w:rPr>
      <w:t>2</w:t>
    </w:r>
    <w:r w:rsidR="002F28E1">
      <w:rPr>
        <w:sz w:val="28"/>
      </w:rPr>
      <w:tab/>
      <w:t>IEEE P802.11-2</w:t>
    </w:r>
    <w:r w:rsidR="009D5F45">
      <w:rPr>
        <w:sz w:val="28"/>
      </w:rPr>
      <w:t>2</w:t>
    </w:r>
    <w:r w:rsidR="002F28E1">
      <w:rPr>
        <w:sz w:val="28"/>
      </w:rPr>
      <w:t>/</w:t>
    </w:r>
    <w:r w:rsidR="00EC0ED5">
      <w:rPr>
        <w:sz w:val="28"/>
      </w:rPr>
      <w:t>1</w:t>
    </w:r>
    <w:r>
      <w:rPr>
        <w:sz w:val="28"/>
      </w:rPr>
      <w:t>48</w:t>
    </w:r>
    <w:r w:rsidR="00332661">
      <w:rPr>
        <w:sz w:val="28"/>
      </w:rPr>
      <w:t>2</w:t>
    </w:r>
    <w:r w:rsidR="00864FA1">
      <w:rPr>
        <w:sz w:val="28"/>
      </w:rPr>
      <w:t>r</w:t>
    </w:r>
    <w:r w:rsidR="002E02AE">
      <w:rPr>
        <w:sz w:val="28"/>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D18D02A"/>
    <w:lvl w:ilvl="0">
      <w:numFmt w:val="bullet"/>
      <w:lvlText w:val="*"/>
      <w:lvlJc w:val="left"/>
    </w:lvl>
  </w:abstractNum>
  <w:abstractNum w:abstractNumId="1" w15:restartNumberingAfterBreak="0">
    <w:nsid w:val="00000407"/>
    <w:multiLevelType w:val="multilevel"/>
    <w:tmpl w:val="0000088A"/>
    <w:lvl w:ilvl="0">
      <w:start w:val="9"/>
      <w:numFmt w:val="decimal"/>
      <w:lvlText w:val="%1"/>
      <w:lvlJc w:val="left"/>
      <w:pPr>
        <w:ind w:left="1098" w:hanging="779"/>
      </w:pPr>
    </w:lvl>
    <w:lvl w:ilvl="1">
      <w:start w:val="3"/>
      <w:numFmt w:val="decimal"/>
      <w:lvlText w:val="%1.%2"/>
      <w:lvlJc w:val="left"/>
      <w:pPr>
        <w:ind w:left="1098" w:hanging="779"/>
      </w:pPr>
    </w:lvl>
    <w:lvl w:ilvl="2">
      <w:start w:val="1"/>
      <w:numFmt w:val="decimal"/>
      <w:lvlText w:val="%1.%2.%3"/>
      <w:lvlJc w:val="left"/>
      <w:pPr>
        <w:ind w:left="1098" w:hanging="779"/>
      </w:pPr>
    </w:lvl>
    <w:lvl w:ilvl="3">
      <w:start w:val="22"/>
      <w:numFmt w:val="decimal"/>
      <w:lvlText w:val="%1.%2.%3.%4"/>
      <w:lvlJc w:val="left"/>
      <w:pPr>
        <w:ind w:left="1098" w:hanging="779"/>
      </w:pPr>
      <w:rPr>
        <w:rFonts w:ascii="Arial" w:hAnsi="Arial" w:cs="Arial"/>
        <w:b/>
        <w:bCs/>
        <w:i w:val="0"/>
        <w:iCs w:val="0"/>
        <w:spacing w:val="-1"/>
        <w:w w:val="99"/>
        <w:sz w:val="20"/>
        <w:szCs w:val="20"/>
      </w:rPr>
    </w:lvl>
    <w:lvl w:ilvl="4">
      <w:start w:val="1"/>
      <w:numFmt w:val="decimal"/>
      <w:lvlText w:val="%1.%2.%3.%4.%5"/>
      <w:lvlJc w:val="left"/>
      <w:pPr>
        <w:ind w:left="1264" w:hanging="945"/>
      </w:pPr>
      <w:rPr>
        <w:rFonts w:ascii="Arial" w:hAnsi="Arial" w:cs="Arial"/>
        <w:b/>
        <w:bCs/>
        <w:i w:val="0"/>
        <w:iCs w:val="0"/>
        <w:spacing w:val="-1"/>
        <w:w w:val="99"/>
        <w:sz w:val="20"/>
        <w:szCs w:val="20"/>
      </w:rPr>
    </w:lvl>
    <w:lvl w:ilvl="5">
      <w:start w:val="1"/>
      <w:numFmt w:val="decimal"/>
      <w:lvlText w:val="%1.%2.%3.%4.%5.%6"/>
      <w:lvlJc w:val="left"/>
      <w:pPr>
        <w:ind w:left="1431" w:hanging="1112"/>
      </w:pPr>
      <w:rPr>
        <w:rFonts w:ascii="Arial" w:hAnsi="Arial" w:cs="Arial"/>
        <w:b/>
        <w:bCs/>
        <w:i w:val="0"/>
        <w:iCs w:val="0"/>
        <w:spacing w:val="-1"/>
        <w:w w:val="99"/>
        <w:sz w:val="20"/>
        <w:szCs w:val="20"/>
      </w:rPr>
    </w:lvl>
    <w:lvl w:ilvl="6">
      <w:start w:val="1"/>
      <w:numFmt w:val="decimal"/>
      <w:lvlText w:val="%1.%2.%3.%4.%5.%6.%7"/>
      <w:lvlJc w:val="left"/>
      <w:pPr>
        <w:ind w:left="1598" w:hanging="1279"/>
      </w:pPr>
      <w:rPr>
        <w:rFonts w:ascii="Arial" w:hAnsi="Arial" w:cs="Arial"/>
        <w:b/>
        <w:bCs/>
        <w:i w:val="0"/>
        <w:iCs w:val="0"/>
        <w:spacing w:val="-1"/>
        <w:w w:val="99"/>
        <w:sz w:val="20"/>
        <w:szCs w:val="20"/>
      </w:rPr>
    </w:lvl>
    <w:lvl w:ilvl="7">
      <w:numFmt w:val="bullet"/>
      <w:lvlText w:val="•"/>
      <w:lvlJc w:val="left"/>
      <w:pPr>
        <w:ind w:left="6068" w:hanging="1279"/>
      </w:pPr>
    </w:lvl>
    <w:lvl w:ilvl="8">
      <w:numFmt w:val="bullet"/>
      <w:lvlText w:val="•"/>
      <w:lvlJc w:val="left"/>
      <w:pPr>
        <w:ind w:left="7185" w:hanging="1279"/>
      </w:pPr>
    </w:lvl>
  </w:abstractNum>
  <w:abstractNum w:abstractNumId="2" w15:restartNumberingAfterBreak="0">
    <w:nsid w:val="00000408"/>
    <w:multiLevelType w:val="multilevel"/>
    <w:tmpl w:val="0000088B"/>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3" w15:restartNumberingAfterBreak="0">
    <w:nsid w:val="00000409"/>
    <w:multiLevelType w:val="multilevel"/>
    <w:tmpl w:val="0000088C"/>
    <w:lvl w:ilvl="0">
      <w:numFmt w:val="bullet"/>
      <w:lvlText w:val="—"/>
      <w:lvlJc w:val="left"/>
      <w:pPr>
        <w:ind w:left="920" w:hanging="400"/>
      </w:pPr>
      <w:rPr>
        <w:rFonts w:ascii="Times New Roman" w:hAnsi="Times New Roman" w:cs="Times New Roman"/>
        <w:w w:val="99"/>
        <w:u w:val="single"/>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4" w15:restartNumberingAfterBreak="0">
    <w:nsid w:val="0000040A"/>
    <w:multiLevelType w:val="multilevel"/>
    <w:tmpl w:val="0000088D"/>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5" w15:restartNumberingAfterBreak="0">
    <w:nsid w:val="0000040B"/>
    <w:multiLevelType w:val="multilevel"/>
    <w:tmpl w:val="0000088E"/>
    <w:lvl w:ilvl="0">
      <w:start w:val="1"/>
      <w:numFmt w:val="lowerLetter"/>
      <w:lvlText w:val="%1)"/>
      <w:lvlJc w:val="left"/>
      <w:pPr>
        <w:ind w:left="959" w:hanging="440"/>
      </w:pPr>
      <w:rPr>
        <w:rFonts w:ascii="Times New Roman" w:hAnsi="Times New Roman" w:cs="Times New Roman"/>
        <w:b w:val="0"/>
        <w:bCs w:val="0"/>
        <w:i w:val="0"/>
        <w:iCs w:val="0"/>
        <w:w w:val="99"/>
        <w:sz w:val="20"/>
        <w:szCs w:val="20"/>
      </w:rPr>
    </w:lvl>
    <w:lvl w:ilvl="1">
      <w:numFmt w:val="bullet"/>
      <w:lvlText w:val="•"/>
      <w:lvlJc w:val="left"/>
      <w:pPr>
        <w:ind w:left="1806" w:hanging="440"/>
      </w:pPr>
    </w:lvl>
    <w:lvl w:ilvl="2">
      <w:numFmt w:val="bullet"/>
      <w:lvlText w:val="•"/>
      <w:lvlJc w:val="left"/>
      <w:pPr>
        <w:ind w:left="2652" w:hanging="440"/>
      </w:pPr>
    </w:lvl>
    <w:lvl w:ilvl="3">
      <w:numFmt w:val="bullet"/>
      <w:lvlText w:val="•"/>
      <w:lvlJc w:val="left"/>
      <w:pPr>
        <w:ind w:left="3498" w:hanging="440"/>
      </w:pPr>
    </w:lvl>
    <w:lvl w:ilvl="4">
      <w:numFmt w:val="bullet"/>
      <w:lvlText w:val="•"/>
      <w:lvlJc w:val="left"/>
      <w:pPr>
        <w:ind w:left="4344" w:hanging="440"/>
      </w:pPr>
    </w:lvl>
    <w:lvl w:ilvl="5">
      <w:numFmt w:val="bullet"/>
      <w:lvlText w:val="•"/>
      <w:lvlJc w:val="left"/>
      <w:pPr>
        <w:ind w:left="5190" w:hanging="440"/>
      </w:pPr>
    </w:lvl>
    <w:lvl w:ilvl="6">
      <w:numFmt w:val="bullet"/>
      <w:lvlText w:val="•"/>
      <w:lvlJc w:val="left"/>
      <w:pPr>
        <w:ind w:left="6036" w:hanging="440"/>
      </w:pPr>
    </w:lvl>
    <w:lvl w:ilvl="7">
      <w:numFmt w:val="bullet"/>
      <w:lvlText w:val="•"/>
      <w:lvlJc w:val="left"/>
      <w:pPr>
        <w:ind w:left="6882" w:hanging="440"/>
      </w:pPr>
    </w:lvl>
    <w:lvl w:ilvl="8">
      <w:numFmt w:val="bullet"/>
      <w:lvlText w:val="•"/>
      <w:lvlJc w:val="left"/>
      <w:pPr>
        <w:ind w:left="7728" w:hanging="440"/>
      </w:pPr>
    </w:lvl>
  </w:abstractNum>
  <w:abstractNum w:abstractNumId="6" w15:restartNumberingAfterBreak="0">
    <w:nsid w:val="0000041D"/>
    <w:multiLevelType w:val="multilevel"/>
    <w:tmpl w:val="000008A0"/>
    <w:lvl w:ilvl="0">
      <w:start w:val="35"/>
      <w:numFmt w:val="decimal"/>
      <w:lvlText w:val="%1"/>
      <w:lvlJc w:val="left"/>
      <w:pPr>
        <w:ind w:left="608" w:hanging="489"/>
      </w:pPr>
    </w:lvl>
    <w:lvl w:ilvl="1">
      <w:start w:val="4"/>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rFonts w:ascii="Arial" w:hAnsi="Arial" w:cs="Arial"/>
        <w:b/>
        <w:bCs/>
        <w:i w:val="0"/>
        <w:iCs w:val="0"/>
        <w:w w:val="99"/>
        <w:sz w:val="20"/>
        <w:szCs w:val="20"/>
      </w:rPr>
    </w:lvl>
    <w:lvl w:ilvl="4">
      <w:start w:val="1"/>
      <w:numFmt w:val="decimal"/>
      <w:lvlText w:val="%1.%2.%3.%4.%5"/>
      <w:lvlJc w:val="left"/>
      <w:pPr>
        <w:ind w:left="1064" w:hanging="945"/>
      </w:pPr>
      <w:rPr>
        <w:rFonts w:ascii="Arial" w:hAnsi="Arial" w:cs="Arial"/>
        <w:b/>
        <w:bCs/>
        <w:i w:val="0"/>
        <w:iCs w:val="0"/>
        <w:w w:val="99"/>
        <w:sz w:val="20"/>
        <w:szCs w:val="20"/>
      </w:rPr>
    </w:lvl>
    <w:lvl w:ilvl="5">
      <w:numFmt w:val="bullet"/>
      <w:lvlText w:val="—"/>
      <w:lvlJc w:val="left"/>
      <w:pPr>
        <w:ind w:left="720" w:hanging="400"/>
      </w:pPr>
      <w:rPr>
        <w:rFonts w:ascii="Times New Roman" w:hAnsi="Times New Roman" w:cs="Times New Roman"/>
        <w:b w:val="0"/>
        <w:bCs w:val="0"/>
        <w:i w:val="0"/>
        <w:iCs w:val="0"/>
        <w:w w:val="99"/>
        <w:sz w:val="20"/>
        <w:szCs w:val="20"/>
      </w:rPr>
    </w:lvl>
    <w:lvl w:ilvl="6">
      <w:numFmt w:val="bullet"/>
      <w:lvlText w:val="•"/>
      <w:lvlJc w:val="left"/>
      <w:pPr>
        <w:ind w:left="1040" w:hanging="281"/>
      </w:pPr>
      <w:rPr>
        <w:rFonts w:ascii="Times New Roman" w:hAnsi="Times New Roman" w:cs="Times New Roman"/>
        <w:b w:val="0"/>
        <w:bCs w:val="0"/>
        <w:i w:val="0"/>
        <w:iCs w:val="0"/>
        <w:w w:val="99"/>
        <w:sz w:val="20"/>
        <w:szCs w:val="20"/>
      </w:rPr>
    </w:lvl>
    <w:lvl w:ilvl="7">
      <w:numFmt w:val="bullet"/>
      <w:lvlText w:val="•"/>
      <w:lvlJc w:val="left"/>
      <w:pPr>
        <w:ind w:left="3015" w:hanging="281"/>
      </w:pPr>
    </w:lvl>
    <w:lvl w:ilvl="8">
      <w:numFmt w:val="bullet"/>
      <w:lvlText w:val="•"/>
      <w:lvlJc w:val="left"/>
      <w:pPr>
        <w:ind w:left="4970" w:hanging="281"/>
      </w:pPr>
    </w:lvl>
  </w:abstractNum>
  <w:abstractNum w:abstractNumId="7" w15:restartNumberingAfterBreak="0">
    <w:nsid w:val="00D10166"/>
    <w:multiLevelType w:val="hybridMultilevel"/>
    <w:tmpl w:val="34980DFE"/>
    <w:lvl w:ilvl="0" w:tplc="3E8AB5BA">
      <w:start w:val="258"/>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51457E"/>
    <w:multiLevelType w:val="hybridMultilevel"/>
    <w:tmpl w:val="4A76FE66"/>
    <w:lvl w:ilvl="0" w:tplc="17DCC606">
      <w:start w:val="36"/>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B25959"/>
    <w:multiLevelType w:val="hybridMultilevel"/>
    <w:tmpl w:val="F6444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8069A9"/>
    <w:multiLevelType w:val="hybridMultilevel"/>
    <w:tmpl w:val="43301A7C"/>
    <w:lvl w:ilvl="0" w:tplc="338E1E72">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AC4EE0"/>
    <w:multiLevelType w:val="hybridMultilevel"/>
    <w:tmpl w:val="FDAC58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0F4BE4"/>
    <w:multiLevelType w:val="hybridMultilevel"/>
    <w:tmpl w:val="E9C014E8"/>
    <w:lvl w:ilvl="0" w:tplc="3A38E46E">
      <w:start w:val="9"/>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1A0B5D"/>
    <w:multiLevelType w:val="hybridMultilevel"/>
    <w:tmpl w:val="4F0606D8"/>
    <w:lvl w:ilvl="0" w:tplc="C114C9F4">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14" w15:restartNumberingAfterBreak="0">
    <w:nsid w:val="7EA1305B"/>
    <w:multiLevelType w:val="hybridMultilevel"/>
    <w:tmpl w:val="84820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93229700">
    <w:abstractNumId w:val="11"/>
  </w:num>
  <w:num w:numId="2" w16cid:durableId="1029528780">
    <w:abstractNumId w:val="5"/>
  </w:num>
  <w:num w:numId="3" w16cid:durableId="1638805147">
    <w:abstractNumId w:val="4"/>
  </w:num>
  <w:num w:numId="4" w16cid:durableId="955257431">
    <w:abstractNumId w:val="3"/>
  </w:num>
  <w:num w:numId="5" w16cid:durableId="925967273">
    <w:abstractNumId w:val="2"/>
  </w:num>
  <w:num w:numId="6" w16cid:durableId="1816682100">
    <w:abstractNumId w:val="1"/>
  </w:num>
  <w:num w:numId="7" w16cid:durableId="1572422708">
    <w:abstractNumId w:val="14"/>
  </w:num>
  <w:num w:numId="8" w16cid:durableId="1151409014">
    <w:abstractNumId w:val="6"/>
  </w:num>
  <w:num w:numId="9" w16cid:durableId="75814244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16cid:durableId="1204250415">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1" w16cid:durableId="15080959">
    <w:abstractNumId w:val="0"/>
    <w:lvlOverride w:ilvl="0">
      <w:lvl w:ilvl="0">
        <w:start w:val="1"/>
        <w:numFmt w:val="bullet"/>
        <w:lvlText w:val="26.5.2.3 "/>
        <w:legacy w:legacy="1" w:legacySpace="0" w:legacyIndent="0"/>
        <w:lvlJc w:val="left"/>
        <w:pPr>
          <w:ind w:left="0" w:firstLine="0"/>
        </w:pPr>
        <w:rPr>
          <w:rFonts w:ascii="Arial" w:hAnsi="Arial" w:cs="Arial" w:hint="default"/>
          <w:b/>
          <w:i w:val="0"/>
          <w:strike w:val="0"/>
          <w:color w:val="000000"/>
          <w:sz w:val="20"/>
          <w:u w:val="none"/>
        </w:rPr>
      </w:lvl>
    </w:lvlOverride>
  </w:num>
  <w:num w:numId="12" w16cid:durableId="92015385">
    <w:abstractNumId w:val="0"/>
    <w:lvlOverride w:ilvl="0">
      <w:lvl w:ilvl="0">
        <w:start w:val="1"/>
        <w:numFmt w:val="bullet"/>
        <w:lvlText w:val="26.5.2.3.1 "/>
        <w:legacy w:legacy="1" w:legacySpace="0" w:legacyIndent="0"/>
        <w:lvlJc w:val="left"/>
        <w:pPr>
          <w:ind w:left="0" w:firstLine="0"/>
        </w:pPr>
        <w:rPr>
          <w:rFonts w:ascii="Arial" w:hAnsi="Arial" w:cs="Arial" w:hint="default"/>
          <w:b/>
          <w:i w:val="0"/>
          <w:strike w:val="0"/>
          <w:color w:val="000000"/>
          <w:sz w:val="20"/>
          <w:u w:val="none"/>
        </w:rPr>
      </w:lvl>
    </w:lvlOverride>
  </w:num>
  <w:num w:numId="13" w16cid:durableId="1581207263">
    <w:abstractNumId w:val="0"/>
    <w:lvlOverride w:ilvl="0">
      <w:lvl w:ilvl="0">
        <w:start w:val="1"/>
        <w:numFmt w:val="bullet"/>
        <w:lvlText w:val="26.5.2.3.2 "/>
        <w:legacy w:legacy="1" w:legacySpace="0" w:legacyIndent="0"/>
        <w:lvlJc w:val="left"/>
        <w:pPr>
          <w:ind w:left="0" w:firstLine="0"/>
        </w:pPr>
        <w:rPr>
          <w:rFonts w:ascii="Arial" w:hAnsi="Arial" w:cs="Arial" w:hint="default"/>
          <w:b/>
          <w:i w:val="0"/>
          <w:strike w:val="0"/>
          <w:color w:val="000000"/>
          <w:sz w:val="20"/>
          <w:u w:val="none"/>
        </w:rPr>
      </w:lvl>
    </w:lvlOverride>
  </w:num>
  <w:num w:numId="14" w16cid:durableId="1949658430">
    <w:abstractNumId w:val="13"/>
  </w:num>
  <w:num w:numId="15" w16cid:durableId="1673944292">
    <w:abstractNumId w:val="11"/>
  </w:num>
  <w:num w:numId="16" w16cid:durableId="1917977495">
    <w:abstractNumId w:val="9"/>
  </w:num>
  <w:num w:numId="17" w16cid:durableId="131871079">
    <w:abstractNumId w:val="12"/>
  </w:num>
  <w:num w:numId="18" w16cid:durableId="1779793106">
    <w:abstractNumId w:val="10"/>
  </w:num>
  <w:num w:numId="19" w16cid:durableId="450561063">
    <w:abstractNumId w:val="8"/>
  </w:num>
  <w:num w:numId="20" w16cid:durableId="294799064">
    <w:abstractNumId w:val="0"/>
    <w:lvlOverride w:ilvl="0">
      <w:lvl w:ilvl="0">
        <w:start w:val="1"/>
        <w:numFmt w:val="bullet"/>
        <w:lvlText w:val="Figure 9-691—"/>
        <w:legacy w:legacy="1" w:legacySpace="0" w:legacyIndent="0"/>
        <w:lvlJc w:val="center"/>
        <w:pPr>
          <w:ind w:left="0" w:firstLine="0"/>
        </w:pPr>
        <w:rPr>
          <w:rFonts w:ascii="Arial" w:hAnsi="Arial" w:cs="Arial" w:hint="default"/>
          <w:b/>
          <w:i w:val="0"/>
          <w:strike w:val="0"/>
          <w:color w:val="000000"/>
          <w:sz w:val="20"/>
          <w:u w:val="none"/>
        </w:rPr>
      </w:lvl>
    </w:lvlOverride>
  </w:num>
  <w:num w:numId="21" w16cid:durableId="474878953">
    <w:abstractNumId w:val="7"/>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1">
    <w15:presenceInfo w15:providerId="None" w15:userId="r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DateAndTime/>
  <w:bordersDoNotSurroundHeader/>
  <w:bordersDoNotSurroundFooter/>
  <w:proofState w:spelling="clean" w:grammar="clean"/>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83F"/>
    <w:rsid w:val="00000145"/>
    <w:rsid w:val="000010A0"/>
    <w:rsid w:val="00001332"/>
    <w:rsid w:val="00001A70"/>
    <w:rsid w:val="00001DA7"/>
    <w:rsid w:val="00002463"/>
    <w:rsid w:val="00002FB5"/>
    <w:rsid w:val="00003225"/>
    <w:rsid w:val="00003623"/>
    <w:rsid w:val="00004278"/>
    <w:rsid w:val="000047C0"/>
    <w:rsid w:val="000048C3"/>
    <w:rsid w:val="00004A2F"/>
    <w:rsid w:val="00004E26"/>
    <w:rsid w:val="00004E3A"/>
    <w:rsid w:val="00005283"/>
    <w:rsid w:val="0000531E"/>
    <w:rsid w:val="00005767"/>
    <w:rsid w:val="00005964"/>
    <w:rsid w:val="00005A75"/>
    <w:rsid w:val="00005F0A"/>
    <w:rsid w:val="00005F0B"/>
    <w:rsid w:val="000060C2"/>
    <w:rsid w:val="000066C2"/>
    <w:rsid w:val="00006C87"/>
    <w:rsid w:val="00006D2D"/>
    <w:rsid w:val="00006E8B"/>
    <w:rsid w:val="000070C1"/>
    <w:rsid w:val="000076F4"/>
    <w:rsid w:val="00010720"/>
    <w:rsid w:val="0001139F"/>
    <w:rsid w:val="00011CBC"/>
    <w:rsid w:val="00011DB3"/>
    <w:rsid w:val="00012392"/>
    <w:rsid w:val="00012C7C"/>
    <w:rsid w:val="00013375"/>
    <w:rsid w:val="0001499B"/>
    <w:rsid w:val="00014C1F"/>
    <w:rsid w:val="000159ED"/>
    <w:rsid w:val="000160FB"/>
    <w:rsid w:val="00016500"/>
    <w:rsid w:val="00016845"/>
    <w:rsid w:val="00016993"/>
    <w:rsid w:val="00016CE1"/>
    <w:rsid w:val="00016D8C"/>
    <w:rsid w:val="00017323"/>
    <w:rsid w:val="0001753D"/>
    <w:rsid w:val="0001784B"/>
    <w:rsid w:val="00020529"/>
    <w:rsid w:val="000205DC"/>
    <w:rsid w:val="0002140A"/>
    <w:rsid w:val="00021FB5"/>
    <w:rsid w:val="000226C3"/>
    <w:rsid w:val="000231D3"/>
    <w:rsid w:val="00023370"/>
    <w:rsid w:val="000239AC"/>
    <w:rsid w:val="00023C2F"/>
    <w:rsid w:val="000251F6"/>
    <w:rsid w:val="0002585C"/>
    <w:rsid w:val="000258BC"/>
    <w:rsid w:val="00025AB6"/>
    <w:rsid w:val="00025EE3"/>
    <w:rsid w:val="000262FB"/>
    <w:rsid w:val="00026A14"/>
    <w:rsid w:val="00026D97"/>
    <w:rsid w:val="00027069"/>
    <w:rsid w:val="0002779A"/>
    <w:rsid w:val="0002783D"/>
    <w:rsid w:val="00030529"/>
    <w:rsid w:val="00031008"/>
    <w:rsid w:val="000310FC"/>
    <w:rsid w:val="00031146"/>
    <w:rsid w:val="00031977"/>
    <w:rsid w:val="00032F34"/>
    <w:rsid w:val="000334E3"/>
    <w:rsid w:val="00033D23"/>
    <w:rsid w:val="00033EC0"/>
    <w:rsid w:val="000341D9"/>
    <w:rsid w:val="00034417"/>
    <w:rsid w:val="0003455A"/>
    <w:rsid w:val="00034CB4"/>
    <w:rsid w:val="00034D12"/>
    <w:rsid w:val="000354EF"/>
    <w:rsid w:val="0003554C"/>
    <w:rsid w:val="00035624"/>
    <w:rsid w:val="00035639"/>
    <w:rsid w:val="00035762"/>
    <w:rsid w:val="000361E7"/>
    <w:rsid w:val="000365CA"/>
    <w:rsid w:val="0003731F"/>
    <w:rsid w:val="00037905"/>
    <w:rsid w:val="00037911"/>
    <w:rsid w:val="00040716"/>
    <w:rsid w:val="00041392"/>
    <w:rsid w:val="00041AF5"/>
    <w:rsid w:val="000420C5"/>
    <w:rsid w:val="00042534"/>
    <w:rsid w:val="000429FF"/>
    <w:rsid w:val="00042C36"/>
    <w:rsid w:val="00042CD1"/>
    <w:rsid w:val="00042F22"/>
    <w:rsid w:val="00043060"/>
    <w:rsid w:val="00044041"/>
    <w:rsid w:val="00044710"/>
    <w:rsid w:val="00044B6F"/>
    <w:rsid w:val="00044BD9"/>
    <w:rsid w:val="0004521B"/>
    <w:rsid w:val="00045800"/>
    <w:rsid w:val="00046078"/>
    <w:rsid w:val="0004661F"/>
    <w:rsid w:val="00046695"/>
    <w:rsid w:val="000470A6"/>
    <w:rsid w:val="00047F4D"/>
    <w:rsid w:val="00047F63"/>
    <w:rsid w:val="0005085F"/>
    <w:rsid w:val="000508ED"/>
    <w:rsid w:val="000516CE"/>
    <w:rsid w:val="00051733"/>
    <w:rsid w:val="00051C73"/>
    <w:rsid w:val="00051EEE"/>
    <w:rsid w:val="00052945"/>
    <w:rsid w:val="00052A44"/>
    <w:rsid w:val="000531F3"/>
    <w:rsid w:val="00053507"/>
    <w:rsid w:val="000542B0"/>
    <w:rsid w:val="00054373"/>
    <w:rsid w:val="0005482C"/>
    <w:rsid w:val="000557CE"/>
    <w:rsid w:val="00055833"/>
    <w:rsid w:val="00055A04"/>
    <w:rsid w:val="000569BA"/>
    <w:rsid w:val="00056B2E"/>
    <w:rsid w:val="000573BE"/>
    <w:rsid w:val="00057592"/>
    <w:rsid w:val="00057E2F"/>
    <w:rsid w:val="00057F18"/>
    <w:rsid w:val="000600C9"/>
    <w:rsid w:val="00060131"/>
    <w:rsid w:val="00060772"/>
    <w:rsid w:val="00060E5C"/>
    <w:rsid w:val="000611D3"/>
    <w:rsid w:val="00061378"/>
    <w:rsid w:val="000613F0"/>
    <w:rsid w:val="00061585"/>
    <w:rsid w:val="00061A45"/>
    <w:rsid w:val="00061D84"/>
    <w:rsid w:val="00062293"/>
    <w:rsid w:val="00062FD5"/>
    <w:rsid w:val="00063B8C"/>
    <w:rsid w:val="00063F72"/>
    <w:rsid w:val="00064111"/>
    <w:rsid w:val="0006468D"/>
    <w:rsid w:val="000649CE"/>
    <w:rsid w:val="00064AB7"/>
    <w:rsid w:val="00065009"/>
    <w:rsid w:val="00065122"/>
    <w:rsid w:val="000656A8"/>
    <w:rsid w:val="00065872"/>
    <w:rsid w:val="0006592C"/>
    <w:rsid w:val="0006631D"/>
    <w:rsid w:val="00066717"/>
    <w:rsid w:val="00066BD0"/>
    <w:rsid w:val="00067009"/>
    <w:rsid w:val="000675DF"/>
    <w:rsid w:val="0006764A"/>
    <w:rsid w:val="000677C4"/>
    <w:rsid w:val="000677D5"/>
    <w:rsid w:val="000700C6"/>
    <w:rsid w:val="000714A4"/>
    <w:rsid w:val="00071D56"/>
    <w:rsid w:val="00071FC6"/>
    <w:rsid w:val="0007223F"/>
    <w:rsid w:val="00072398"/>
    <w:rsid w:val="00072B2B"/>
    <w:rsid w:val="00072E97"/>
    <w:rsid w:val="00072FF7"/>
    <w:rsid w:val="00073372"/>
    <w:rsid w:val="0007361C"/>
    <w:rsid w:val="00073C29"/>
    <w:rsid w:val="00073C31"/>
    <w:rsid w:val="00074230"/>
    <w:rsid w:val="00074DEA"/>
    <w:rsid w:val="00074DF2"/>
    <w:rsid w:val="0007586F"/>
    <w:rsid w:val="00075A89"/>
    <w:rsid w:val="00076482"/>
    <w:rsid w:val="000765F3"/>
    <w:rsid w:val="000766D1"/>
    <w:rsid w:val="00076906"/>
    <w:rsid w:val="00076CD4"/>
    <w:rsid w:val="00076E10"/>
    <w:rsid w:val="00077583"/>
    <w:rsid w:val="00077A49"/>
    <w:rsid w:val="00080386"/>
    <w:rsid w:val="00080AED"/>
    <w:rsid w:val="000810BB"/>
    <w:rsid w:val="00081218"/>
    <w:rsid w:val="000813B9"/>
    <w:rsid w:val="000815FB"/>
    <w:rsid w:val="00081BB2"/>
    <w:rsid w:val="00081DBE"/>
    <w:rsid w:val="000824E6"/>
    <w:rsid w:val="00083AF7"/>
    <w:rsid w:val="00084D55"/>
    <w:rsid w:val="0008511D"/>
    <w:rsid w:val="000857D9"/>
    <w:rsid w:val="00085C30"/>
    <w:rsid w:val="00085CBF"/>
    <w:rsid w:val="00085CE4"/>
    <w:rsid w:val="00085FF5"/>
    <w:rsid w:val="000861EF"/>
    <w:rsid w:val="0008673A"/>
    <w:rsid w:val="00086804"/>
    <w:rsid w:val="00086AEA"/>
    <w:rsid w:val="00086F98"/>
    <w:rsid w:val="00087602"/>
    <w:rsid w:val="000879E4"/>
    <w:rsid w:val="00090073"/>
    <w:rsid w:val="0009047E"/>
    <w:rsid w:val="00090B76"/>
    <w:rsid w:val="00090F08"/>
    <w:rsid w:val="0009291B"/>
    <w:rsid w:val="00092E1D"/>
    <w:rsid w:val="00093CD5"/>
    <w:rsid w:val="00093FF4"/>
    <w:rsid w:val="0009426B"/>
    <w:rsid w:val="00094AB2"/>
    <w:rsid w:val="00094D2C"/>
    <w:rsid w:val="000960CB"/>
    <w:rsid w:val="000962CE"/>
    <w:rsid w:val="00096E8D"/>
    <w:rsid w:val="00097C6D"/>
    <w:rsid w:val="00097E51"/>
    <w:rsid w:val="00097F20"/>
    <w:rsid w:val="000A0695"/>
    <w:rsid w:val="000A0CDF"/>
    <w:rsid w:val="000A1062"/>
    <w:rsid w:val="000A12E1"/>
    <w:rsid w:val="000A180E"/>
    <w:rsid w:val="000A1D88"/>
    <w:rsid w:val="000A21DB"/>
    <w:rsid w:val="000A2BA7"/>
    <w:rsid w:val="000A319B"/>
    <w:rsid w:val="000A322E"/>
    <w:rsid w:val="000A32CE"/>
    <w:rsid w:val="000A3470"/>
    <w:rsid w:val="000A36D4"/>
    <w:rsid w:val="000A45FA"/>
    <w:rsid w:val="000A4A37"/>
    <w:rsid w:val="000A4A45"/>
    <w:rsid w:val="000A5918"/>
    <w:rsid w:val="000A5CCE"/>
    <w:rsid w:val="000A61A5"/>
    <w:rsid w:val="000A639B"/>
    <w:rsid w:val="000A6595"/>
    <w:rsid w:val="000A6DD8"/>
    <w:rsid w:val="000A707C"/>
    <w:rsid w:val="000A73B4"/>
    <w:rsid w:val="000A7632"/>
    <w:rsid w:val="000A79B5"/>
    <w:rsid w:val="000A7B13"/>
    <w:rsid w:val="000A7CD8"/>
    <w:rsid w:val="000B070A"/>
    <w:rsid w:val="000B2710"/>
    <w:rsid w:val="000B283A"/>
    <w:rsid w:val="000B2F7D"/>
    <w:rsid w:val="000B44C7"/>
    <w:rsid w:val="000B4EDD"/>
    <w:rsid w:val="000B5065"/>
    <w:rsid w:val="000B58C4"/>
    <w:rsid w:val="000B58C5"/>
    <w:rsid w:val="000B6B6C"/>
    <w:rsid w:val="000B78DC"/>
    <w:rsid w:val="000B7EA1"/>
    <w:rsid w:val="000C03CC"/>
    <w:rsid w:val="000C05E8"/>
    <w:rsid w:val="000C0918"/>
    <w:rsid w:val="000C0C00"/>
    <w:rsid w:val="000C0CF7"/>
    <w:rsid w:val="000C192B"/>
    <w:rsid w:val="000C1ABD"/>
    <w:rsid w:val="000C1BB8"/>
    <w:rsid w:val="000C2285"/>
    <w:rsid w:val="000C2380"/>
    <w:rsid w:val="000C272C"/>
    <w:rsid w:val="000C2C5B"/>
    <w:rsid w:val="000C31E0"/>
    <w:rsid w:val="000C32C4"/>
    <w:rsid w:val="000C35B8"/>
    <w:rsid w:val="000C3D2B"/>
    <w:rsid w:val="000C4278"/>
    <w:rsid w:val="000C470C"/>
    <w:rsid w:val="000C4A9D"/>
    <w:rsid w:val="000C5677"/>
    <w:rsid w:val="000C56C3"/>
    <w:rsid w:val="000C573F"/>
    <w:rsid w:val="000C590E"/>
    <w:rsid w:val="000C5CF2"/>
    <w:rsid w:val="000C67A1"/>
    <w:rsid w:val="000C7117"/>
    <w:rsid w:val="000C7486"/>
    <w:rsid w:val="000C7778"/>
    <w:rsid w:val="000C79E8"/>
    <w:rsid w:val="000C7AE0"/>
    <w:rsid w:val="000C7B97"/>
    <w:rsid w:val="000C7E93"/>
    <w:rsid w:val="000D0166"/>
    <w:rsid w:val="000D16A2"/>
    <w:rsid w:val="000D1833"/>
    <w:rsid w:val="000D188E"/>
    <w:rsid w:val="000D1A2C"/>
    <w:rsid w:val="000D206A"/>
    <w:rsid w:val="000D22AE"/>
    <w:rsid w:val="000D234F"/>
    <w:rsid w:val="000D284E"/>
    <w:rsid w:val="000D289E"/>
    <w:rsid w:val="000D2C8B"/>
    <w:rsid w:val="000D37B2"/>
    <w:rsid w:val="000D3AC5"/>
    <w:rsid w:val="000D3C57"/>
    <w:rsid w:val="000D540C"/>
    <w:rsid w:val="000D54CB"/>
    <w:rsid w:val="000D5565"/>
    <w:rsid w:val="000D5716"/>
    <w:rsid w:val="000D57DB"/>
    <w:rsid w:val="000D5AFE"/>
    <w:rsid w:val="000D68C2"/>
    <w:rsid w:val="000D72DD"/>
    <w:rsid w:val="000D7713"/>
    <w:rsid w:val="000D7934"/>
    <w:rsid w:val="000E0144"/>
    <w:rsid w:val="000E0273"/>
    <w:rsid w:val="000E055B"/>
    <w:rsid w:val="000E07AF"/>
    <w:rsid w:val="000E09AB"/>
    <w:rsid w:val="000E11DB"/>
    <w:rsid w:val="000E20B6"/>
    <w:rsid w:val="000E2401"/>
    <w:rsid w:val="000E262E"/>
    <w:rsid w:val="000E2BDC"/>
    <w:rsid w:val="000E3963"/>
    <w:rsid w:val="000E396F"/>
    <w:rsid w:val="000E3B39"/>
    <w:rsid w:val="000E4177"/>
    <w:rsid w:val="000E4BF3"/>
    <w:rsid w:val="000E4EFF"/>
    <w:rsid w:val="000E5BED"/>
    <w:rsid w:val="000E62CB"/>
    <w:rsid w:val="000E6553"/>
    <w:rsid w:val="000E7442"/>
    <w:rsid w:val="000E7648"/>
    <w:rsid w:val="000E76E3"/>
    <w:rsid w:val="000E78F3"/>
    <w:rsid w:val="000F0055"/>
    <w:rsid w:val="000F0BEC"/>
    <w:rsid w:val="000F0CFD"/>
    <w:rsid w:val="000F1987"/>
    <w:rsid w:val="000F1C50"/>
    <w:rsid w:val="000F1C57"/>
    <w:rsid w:val="000F1F4C"/>
    <w:rsid w:val="000F280E"/>
    <w:rsid w:val="000F3330"/>
    <w:rsid w:val="000F3338"/>
    <w:rsid w:val="000F36AE"/>
    <w:rsid w:val="000F39C3"/>
    <w:rsid w:val="000F4A69"/>
    <w:rsid w:val="000F4D0E"/>
    <w:rsid w:val="000F4ED3"/>
    <w:rsid w:val="000F674C"/>
    <w:rsid w:val="000F6892"/>
    <w:rsid w:val="000F69BB"/>
    <w:rsid w:val="000F6C43"/>
    <w:rsid w:val="000F6F1D"/>
    <w:rsid w:val="000F7636"/>
    <w:rsid w:val="000F796C"/>
    <w:rsid w:val="000F7D30"/>
    <w:rsid w:val="00100B26"/>
    <w:rsid w:val="00100D37"/>
    <w:rsid w:val="00101608"/>
    <w:rsid w:val="001016F5"/>
    <w:rsid w:val="00101CA3"/>
    <w:rsid w:val="00101FE7"/>
    <w:rsid w:val="00102936"/>
    <w:rsid w:val="00102C9B"/>
    <w:rsid w:val="00102EDC"/>
    <w:rsid w:val="00103198"/>
    <w:rsid w:val="0010320C"/>
    <w:rsid w:val="0010329E"/>
    <w:rsid w:val="0010334A"/>
    <w:rsid w:val="00103B3E"/>
    <w:rsid w:val="00103CED"/>
    <w:rsid w:val="0010465C"/>
    <w:rsid w:val="00105313"/>
    <w:rsid w:val="00105569"/>
    <w:rsid w:val="001056D1"/>
    <w:rsid w:val="00105DA0"/>
    <w:rsid w:val="0010638C"/>
    <w:rsid w:val="001064DA"/>
    <w:rsid w:val="001069DA"/>
    <w:rsid w:val="0010752B"/>
    <w:rsid w:val="0010763C"/>
    <w:rsid w:val="00107D7E"/>
    <w:rsid w:val="00110423"/>
    <w:rsid w:val="0011053C"/>
    <w:rsid w:val="001105AA"/>
    <w:rsid w:val="0011119F"/>
    <w:rsid w:val="001114AE"/>
    <w:rsid w:val="0011153A"/>
    <w:rsid w:val="00111987"/>
    <w:rsid w:val="001129B8"/>
    <w:rsid w:val="00112C15"/>
    <w:rsid w:val="00112DCB"/>
    <w:rsid w:val="00113015"/>
    <w:rsid w:val="0011321B"/>
    <w:rsid w:val="00113DF7"/>
    <w:rsid w:val="00114688"/>
    <w:rsid w:val="001146DD"/>
    <w:rsid w:val="001157EB"/>
    <w:rsid w:val="00115A5F"/>
    <w:rsid w:val="00115C73"/>
    <w:rsid w:val="00115DD8"/>
    <w:rsid w:val="00116FB7"/>
    <w:rsid w:val="001170D6"/>
    <w:rsid w:val="0011769A"/>
    <w:rsid w:val="0012002A"/>
    <w:rsid w:val="001209ED"/>
    <w:rsid w:val="00120E30"/>
    <w:rsid w:val="001217DC"/>
    <w:rsid w:val="00121868"/>
    <w:rsid w:val="0012195F"/>
    <w:rsid w:val="00121B35"/>
    <w:rsid w:val="00121C4C"/>
    <w:rsid w:val="00122190"/>
    <w:rsid w:val="00122B35"/>
    <w:rsid w:val="00122B97"/>
    <w:rsid w:val="00122E2E"/>
    <w:rsid w:val="00123016"/>
    <w:rsid w:val="001237D9"/>
    <w:rsid w:val="00123A6C"/>
    <w:rsid w:val="00123C10"/>
    <w:rsid w:val="00123C3E"/>
    <w:rsid w:val="00124C87"/>
    <w:rsid w:val="001250CE"/>
    <w:rsid w:val="00125D02"/>
    <w:rsid w:val="001263C0"/>
    <w:rsid w:val="00126445"/>
    <w:rsid w:val="001267F8"/>
    <w:rsid w:val="001271F8"/>
    <w:rsid w:val="001272EF"/>
    <w:rsid w:val="00127D21"/>
    <w:rsid w:val="0013017E"/>
    <w:rsid w:val="001305C4"/>
    <w:rsid w:val="00130933"/>
    <w:rsid w:val="00130B4C"/>
    <w:rsid w:val="00130C86"/>
    <w:rsid w:val="00130E34"/>
    <w:rsid w:val="0013105B"/>
    <w:rsid w:val="0013195B"/>
    <w:rsid w:val="00131C82"/>
    <w:rsid w:val="0013208F"/>
    <w:rsid w:val="001323A6"/>
    <w:rsid w:val="00132799"/>
    <w:rsid w:val="00132B0B"/>
    <w:rsid w:val="00132EF6"/>
    <w:rsid w:val="00133E77"/>
    <w:rsid w:val="00133EDE"/>
    <w:rsid w:val="00133EF7"/>
    <w:rsid w:val="001350D0"/>
    <w:rsid w:val="00135313"/>
    <w:rsid w:val="00135855"/>
    <w:rsid w:val="00136060"/>
    <w:rsid w:val="00136F61"/>
    <w:rsid w:val="0013767A"/>
    <w:rsid w:val="00137763"/>
    <w:rsid w:val="001378B5"/>
    <w:rsid w:val="00137ED8"/>
    <w:rsid w:val="00140269"/>
    <w:rsid w:val="00140782"/>
    <w:rsid w:val="00140A9B"/>
    <w:rsid w:val="00140D4A"/>
    <w:rsid w:val="001415B6"/>
    <w:rsid w:val="001417E9"/>
    <w:rsid w:val="00141C15"/>
    <w:rsid w:val="00142166"/>
    <w:rsid w:val="001437FB"/>
    <w:rsid w:val="001439A2"/>
    <w:rsid w:val="00143BAF"/>
    <w:rsid w:val="00144570"/>
    <w:rsid w:val="0014522B"/>
    <w:rsid w:val="0014528E"/>
    <w:rsid w:val="00146006"/>
    <w:rsid w:val="00146779"/>
    <w:rsid w:val="00146BA4"/>
    <w:rsid w:val="00147D05"/>
    <w:rsid w:val="00150F17"/>
    <w:rsid w:val="00151BFE"/>
    <w:rsid w:val="00151FC2"/>
    <w:rsid w:val="0015228D"/>
    <w:rsid w:val="00152341"/>
    <w:rsid w:val="00152880"/>
    <w:rsid w:val="00152C00"/>
    <w:rsid w:val="001539B9"/>
    <w:rsid w:val="0015400A"/>
    <w:rsid w:val="00154155"/>
    <w:rsid w:val="0015438C"/>
    <w:rsid w:val="00155063"/>
    <w:rsid w:val="00155C23"/>
    <w:rsid w:val="0015606E"/>
    <w:rsid w:val="00156F44"/>
    <w:rsid w:val="0015729D"/>
    <w:rsid w:val="00157C42"/>
    <w:rsid w:val="00157E17"/>
    <w:rsid w:val="00160A23"/>
    <w:rsid w:val="00160D65"/>
    <w:rsid w:val="00160DB2"/>
    <w:rsid w:val="001615CF"/>
    <w:rsid w:val="00161CC9"/>
    <w:rsid w:val="001633AC"/>
    <w:rsid w:val="0016358E"/>
    <w:rsid w:val="0016372A"/>
    <w:rsid w:val="001638D6"/>
    <w:rsid w:val="00163EBC"/>
    <w:rsid w:val="00164470"/>
    <w:rsid w:val="00164623"/>
    <w:rsid w:val="001648A4"/>
    <w:rsid w:val="00164D1D"/>
    <w:rsid w:val="0016504E"/>
    <w:rsid w:val="00165343"/>
    <w:rsid w:val="00165672"/>
    <w:rsid w:val="0016576F"/>
    <w:rsid w:val="00165A0C"/>
    <w:rsid w:val="00166146"/>
    <w:rsid w:val="001667FF"/>
    <w:rsid w:val="001675BD"/>
    <w:rsid w:val="00167633"/>
    <w:rsid w:val="001679B4"/>
    <w:rsid w:val="00167EB8"/>
    <w:rsid w:val="001701D7"/>
    <w:rsid w:val="00170362"/>
    <w:rsid w:val="00170622"/>
    <w:rsid w:val="001710B5"/>
    <w:rsid w:val="00171528"/>
    <w:rsid w:val="00172456"/>
    <w:rsid w:val="001727D0"/>
    <w:rsid w:val="00172928"/>
    <w:rsid w:val="00172982"/>
    <w:rsid w:val="00172EBB"/>
    <w:rsid w:val="0017301C"/>
    <w:rsid w:val="001730B8"/>
    <w:rsid w:val="001732D4"/>
    <w:rsid w:val="001733B3"/>
    <w:rsid w:val="00173D4A"/>
    <w:rsid w:val="00173E34"/>
    <w:rsid w:val="00173F4E"/>
    <w:rsid w:val="001746D4"/>
    <w:rsid w:val="00176225"/>
    <w:rsid w:val="00176489"/>
    <w:rsid w:val="00176534"/>
    <w:rsid w:val="00180A54"/>
    <w:rsid w:val="00180B59"/>
    <w:rsid w:val="00180BC4"/>
    <w:rsid w:val="00181388"/>
    <w:rsid w:val="001815B0"/>
    <w:rsid w:val="00181782"/>
    <w:rsid w:val="0018202F"/>
    <w:rsid w:val="00182250"/>
    <w:rsid w:val="00182BCF"/>
    <w:rsid w:val="00182E94"/>
    <w:rsid w:val="00182FEF"/>
    <w:rsid w:val="00183574"/>
    <w:rsid w:val="00183A6F"/>
    <w:rsid w:val="00183C9C"/>
    <w:rsid w:val="00183CF8"/>
    <w:rsid w:val="001840BB"/>
    <w:rsid w:val="00184E09"/>
    <w:rsid w:val="00185706"/>
    <w:rsid w:val="0018582B"/>
    <w:rsid w:val="0018597F"/>
    <w:rsid w:val="00185DAA"/>
    <w:rsid w:val="001860C8"/>
    <w:rsid w:val="001860ED"/>
    <w:rsid w:val="00186580"/>
    <w:rsid w:val="00186618"/>
    <w:rsid w:val="00186A91"/>
    <w:rsid w:val="00186BEF"/>
    <w:rsid w:val="00186DEF"/>
    <w:rsid w:val="00186F3B"/>
    <w:rsid w:val="001870DA"/>
    <w:rsid w:val="001873B1"/>
    <w:rsid w:val="0018788E"/>
    <w:rsid w:val="00187AED"/>
    <w:rsid w:val="00190C86"/>
    <w:rsid w:val="00190CCF"/>
    <w:rsid w:val="00190E17"/>
    <w:rsid w:val="00191075"/>
    <w:rsid w:val="00192C52"/>
    <w:rsid w:val="001933A0"/>
    <w:rsid w:val="001936E1"/>
    <w:rsid w:val="00193827"/>
    <w:rsid w:val="00193ED4"/>
    <w:rsid w:val="0019458E"/>
    <w:rsid w:val="001945D3"/>
    <w:rsid w:val="00194688"/>
    <w:rsid w:val="001950A3"/>
    <w:rsid w:val="001950ED"/>
    <w:rsid w:val="00195731"/>
    <w:rsid w:val="00195801"/>
    <w:rsid w:val="00195DC5"/>
    <w:rsid w:val="001961AA"/>
    <w:rsid w:val="00196429"/>
    <w:rsid w:val="0019741E"/>
    <w:rsid w:val="0019769F"/>
    <w:rsid w:val="001A05B4"/>
    <w:rsid w:val="001A0FA3"/>
    <w:rsid w:val="001A13E8"/>
    <w:rsid w:val="001A1795"/>
    <w:rsid w:val="001A188D"/>
    <w:rsid w:val="001A22D5"/>
    <w:rsid w:val="001A258D"/>
    <w:rsid w:val="001A2840"/>
    <w:rsid w:val="001A3483"/>
    <w:rsid w:val="001A3F6B"/>
    <w:rsid w:val="001A4516"/>
    <w:rsid w:val="001A4D26"/>
    <w:rsid w:val="001A640B"/>
    <w:rsid w:val="001A67CC"/>
    <w:rsid w:val="001A6972"/>
    <w:rsid w:val="001A749E"/>
    <w:rsid w:val="001A7920"/>
    <w:rsid w:val="001A7B74"/>
    <w:rsid w:val="001B0144"/>
    <w:rsid w:val="001B06A8"/>
    <w:rsid w:val="001B06F8"/>
    <w:rsid w:val="001B0AB8"/>
    <w:rsid w:val="001B101E"/>
    <w:rsid w:val="001B10BD"/>
    <w:rsid w:val="001B1335"/>
    <w:rsid w:val="001B13C5"/>
    <w:rsid w:val="001B167A"/>
    <w:rsid w:val="001B1789"/>
    <w:rsid w:val="001B1909"/>
    <w:rsid w:val="001B20B9"/>
    <w:rsid w:val="001B256B"/>
    <w:rsid w:val="001B38C1"/>
    <w:rsid w:val="001B39C1"/>
    <w:rsid w:val="001B42BA"/>
    <w:rsid w:val="001B4350"/>
    <w:rsid w:val="001B44DB"/>
    <w:rsid w:val="001B49A9"/>
    <w:rsid w:val="001B60D4"/>
    <w:rsid w:val="001B6346"/>
    <w:rsid w:val="001B6BFB"/>
    <w:rsid w:val="001B7BF6"/>
    <w:rsid w:val="001C0A07"/>
    <w:rsid w:val="001C0A83"/>
    <w:rsid w:val="001C16EE"/>
    <w:rsid w:val="001C1B9E"/>
    <w:rsid w:val="001C1BF5"/>
    <w:rsid w:val="001C21B9"/>
    <w:rsid w:val="001C25C1"/>
    <w:rsid w:val="001C28D4"/>
    <w:rsid w:val="001C2A06"/>
    <w:rsid w:val="001C486C"/>
    <w:rsid w:val="001C52DB"/>
    <w:rsid w:val="001C52E7"/>
    <w:rsid w:val="001C550E"/>
    <w:rsid w:val="001C551C"/>
    <w:rsid w:val="001C5830"/>
    <w:rsid w:val="001C5B9D"/>
    <w:rsid w:val="001C6337"/>
    <w:rsid w:val="001C63E2"/>
    <w:rsid w:val="001C63EF"/>
    <w:rsid w:val="001C692B"/>
    <w:rsid w:val="001C7027"/>
    <w:rsid w:val="001C7243"/>
    <w:rsid w:val="001C76E1"/>
    <w:rsid w:val="001C7EE9"/>
    <w:rsid w:val="001C7F27"/>
    <w:rsid w:val="001D015E"/>
    <w:rsid w:val="001D0AF7"/>
    <w:rsid w:val="001D15D5"/>
    <w:rsid w:val="001D16E9"/>
    <w:rsid w:val="001D222D"/>
    <w:rsid w:val="001D2348"/>
    <w:rsid w:val="001D29F7"/>
    <w:rsid w:val="001D2BD1"/>
    <w:rsid w:val="001D2FC4"/>
    <w:rsid w:val="001D3181"/>
    <w:rsid w:val="001D472C"/>
    <w:rsid w:val="001D4A17"/>
    <w:rsid w:val="001D4B03"/>
    <w:rsid w:val="001D5588"/>
    <w:rsid w:val="001D5CB3"/>
    <w:rsid w:val="001D6194"/>
    <w:rsid w:val="001D724D"/>
    <w:rsid w:val="001D78E9"/>
    <w:rsid w:val="001D7916"/>
    <w:rsid w:val="001E10A1"/>
    <w:rsid w:val="001E10C9"/>
    <w:rsid w:val="001E149A"/>
    <w:rsid w:val="001E16E5"/>
    <w:rsid w:val="001E1E5F"/>
    <w:rsid w:val="001E27C9"/>
    <w:rsid w:val="001E2BF2"/>
    <w:rsid w:val="001E2F72"/>
    <w:rsid w:val="001E3257"/>
    <w:rsid w:val="001E39E8"/>
    <w:rsid w:val="001E3AC3"/>
    <w:rsid w:val="001E3B28"/>
    <w:rsid w:val="001E4979"/>
    <w:rsid w:val="001E5133"/>
    <w:rsid w:val="001E56F2"/>
    <w:rsid w:val="001E57C3"/>
    <w:rsid w:val="001E5832"/>
    <w:rsid w:val="001E608C"/>
    <w:rsid w:val="001E652D"/>
    <w:rsid w:val="001E7026"/>
    <w:rsid w:val="001E7437"/>
    <w:rsid w:val="001E753F"/>
    <w:rsid w:val="001E7634"/>
    <w:rsid w:val="001E7738"/>
    <w:rsid w:val="001E787C"/>
    <w:rsid w:val="001F0409"/>
    <w:rsid w:val="001F04D2"/>
    <w:rsid w:val="001F0ED8"/>
    <w:rsid w:val="001F1E43"/>
    <w:rsid w:val="001F2069"/>
    <w:rsid w:val="001F2448"/>
    <w:rsid w:val="001F2C35"/>
    <w:rsid w:val="001F2F1B"/>
    <w:rsid w:val="001F2FB8"/>
    <w:rsid w:val="001F3EA3"/>
    <w:rsid w:val="001F4113"/>
    <w:rsid w:val="001F58B9"/>
    <w:rsid w:val="001F5CD1"/>
    <w:rsid w:val="001F720E"/>
    <w:rsid w:val="001F72BA"/>
    <w:rsid w:val="001F72C2"/>
    <w:rsid w:val="001F780C"/>
    <w:rsid w:val="001F7851"/>
    <w:rsid w:val="002004CB"/>
    <w:rsid w:val="00200C52"/>
    <w:rsid w:val="002013AA"/>
    <w:rsid w:val="0020156F"/>
    <w:rsid w:val="00201BD4"/>
    <w:rsid w:val="00201FB7"/>
    <w:rsid w:val="002020E0"/>
    <w:rsid w:val="0020297D"/>
    <w:rsid w:val="0020314F"/>
    <w:rsid w:val="002032BC"/>
    <w:rsid w:val="00203373"/>
    <w:rsid w:val="00203D6C"/>
    <w:rsid w:val="00203E18"/>
    <w:rsid w:val="00203E77"/>
    <w:rsid w:val="00203F66"/>
    <w:rsid w:val="0020557F"/>
    <w:rsid w:val="002058A8"/>
    <w:rsid w:val="0020593F"/>
    <w:rsid w:val="00205D94"/>
    <w:rsid w:val="002060CB"/>
    <w:rsid w:val="002066E4"/>
    <w:rsid w:val="00206928"/>
    <w:rsid w:val="00206E38"/>
    <w:rsid w:val="0020736D"/>
    <w:rsid w:val="00207421"/>
    <w:rsid w:val="00207537"/>
    <w:rsid w:val="00210A0B"/>
    <w:rsid w:val="00211449"/>
    <w:rsid w:val="002115F1"/>
    <w:rsid w:val="00211633"/>
    <w:rsid w:val="00211687"/>
    <w:rsid w:val="00211A95"/>
    <w:rsid w:val="00211C5E"/>
    <w:rsid w:val="00211E69"/>
    <w:rsid w:val="00211F13"/>
    <w:rsid w:val="00212452"/>
    <w:rsid w:val="0021324C"/>
    <w:rsid w:val="0021374F"/>
    <w:rsid w:val="00213D10"/>
    <w:rsid w:val="00214BCE"/>
    <w:rsid w:val="00214CA8"/>
    <w:rsid w:val="002159B2"/>
    <w:rsid w:val="002166B9"/>
    <w:rsid w:val="00216B0D"/>
    <w:rsid w:val="00216D62"/>
    <w:rsid w:val="002173AC"/>
    <w:rsid w:val="002179DE"/>
    <w:rsid w:val="00217F83"/>
    <w:rsid w:val="0022016C"/>
    <w:rsid w:val="002201F2"/>
    <w:rsid w:val="00220691"/>
    <w:rsid w:val="00221145"/>
    <w:rsid w:val="0022174E"/>
    <w:rsid w:val="00221D79"/>
    <w:rsid w:val="00222654"/>
    <w:rsid w:val="00222EB6"/>
    <w:rsid w:val="00223DCE"/>
    <w:rsid w:val="0022413F"/>
    <w:rsid w:val="0022460F"/>
    <w:rsid w:val="00224689"/>
    <w:rsid w:val="00224D82"/>
    <w:rsid w:val="002259D2"/>
    <w:rsid w:val="0022603F"/>
    <w:rsid w:val="00226066"/>
    <w:rsid w:val="0022620F"/>
    <w:rsid w:val="00226F25"/>
    <w:rsid w:val="00227086"/>
    <w:rsid w:val="002272EE"/>
    <w:rsid w:val="002273E9"/>
    <w:rsid w:val="0023046E"/>
    <w:rsid w:val="002305F5"/>
    <w:rsid w:val="002310FE"/>
    <w:rsid w:val="002312DF"/>
    <w:rsid w:val="0023260A"/>
    <w:rsid w:val="0023263C"/>
    <w:rsid w:val="0023270D"/>
    <w:rsid w:val="00232985"/>
    <w:rsid w:val="00232DAA"/>
    <w:rsid w:val="00233502"/>
    <w:rsid w:val="002337D2"/>
    <w:rsid w:val="00233E38"/>
    <w:rsid w:val="00233F1A"/>
    <w:rsid w:val="00234479"/>
    <w:rsid w:val="0023449F"/>
    <w:rsid w:val="0023487D"/>
    <w:rsid w:val="00234A08"/>
    <w:rsid w:val="00234D8F"/>
    <w:rsid w:val="00235292"/>
    <w:rsid w:val="002365CA"/>
    <w:rsid w:val="002368BD"/>
    <w:rsid w:val="00236982"/>
    <w:rsid w:val="00236A50"/>
    <w:rsid w:val="00236CBE"/>
    <w:rsid w:val="00240257"/>
    <w:rsid w:val="002402BA"/>
    <w:rsid w:val="002404BD"/>
    <w:rsid w:val="0024069E"/>
    <w:rsid w:val="0024148F"/>
    <w:rsid w:val="00242527"/>
    <w:rsid w:val="00243016"/>
    <w:rsid w:val="00243CB7"/>
    <w:rsid w:val="00243D52"/>
    <w:rsid w:val="002453DA"/>
    <w:rsid w:val="00245899"/>
    <w:rsid w:val="002458E4"/>
    <w:rsid w:val="00245C27"/>
    <w:rsid w:val="00245CBD"/>
    <w:rsid w:val="0024612D"/>
    <w:rsid w:val="002467DE"/>
    <w:rsid w:val="00246ABA"/>
    <w:rsid w:val="00247D69"/>
    <w:rsid w:val="0025160A"/>
    <w:rsid w:val="002516C2"/>
    <w:rsid w:val="00251976"/>
    <w:rsid w:val="00251B46"/>
    <w:rsid w:val="002527E1"/>
    <w:rsid w:val="0025289A"/>
    <w:rsid w:val="002530B6"/>
    <w:rsid w:val="0025326B"/>
    <w:rsid w:val="00253F98"/>
    <w:rsid w:val="002540F2"/>
    <w:rsid w:val="00254129"/>
    <w:rsid w:val="0025461E"/>
    <w:rsid w:val="0025491E"/>
    <w:rsid w:val="00254C11"/>
    <w:rsid w:val="00255476"/>
    <w:rsid w:val="002554B9"/>
    <w:rsid w:val="00255535"/>
    <w:rsid w:val="002555F8"/>
    <w:rsid w:val="00255F35"/>
    <w:rsid w:val="00256DD8"/>
    <w:rsid w:val="00256FBC"/>
    <w:rsid w:val="00257034"/>
    <w:rsid w:val="00257068"/>
    <w:rsid w:val="00257A2D"/>
    <w:rsid w:val="002600EC"/>
    <w:rsid w:val="002604DA"/>
    <w:rsid w:val="0026072C"/>
    <w:rsid w:val="0026079D"/>
    <w:rsid w:val="00261113"/>
    <w:rsid w:val="002613A8"/>
    <w:rsid w:val="00261696"/>
    <w:rsid w:val="002616D3"/>
    <w:rsid w:val="00261985"/>
    <w:rsid w:val="00261CFC"/>
    <w:rsid w:val="00261D97"/>
    <w:rsid w:val="00262C9B"/>
    <w:rsid w:val="00263798"/>
    <w:rsid w:val="00263A24"/>
    <w:rsid w:val="00263B32"/>
    <w:rsid w:val="00263E99"/>
    <w:rsid w:val="00264036"/>
    <w:rsid w:val="002641D7"/>
    <w:rsid w:val="00264286"/>
    <w:rsid w:val="002644C8"/>
    <w:rsid w:val="002645F7"/>
    <w:rsid w:val="00264722"/>
    <w:rsid w:val="00265240"/>
    <w:rsid w:val="002652A3"/>
    <w:rsid w:val="002652A6"/>
    <w:rsid w:val="0026593A"/>
    <w:rsid w:val="0026633E"/>
    <w:rsid w:val="00266AD3"/>
    <w:rsid w:val="002670C0"/>
    <w:rsid w:val="002671A4"/>
    <w:rsid w:val="00267A90"/>
    <w:rsid w:val="00267B19"/>
    <w:rsid w:val="00267B8A"/>
    <w:rsid w:val="00267C70"/>
    <w:rsid w:val="00267CE9"/>
    <w:rsid w:val="00270643"/>
    <w:rsid w:val="00270C5D"/>
    <w:rsid w:val="00271499"/>
    <w:rsid w:val="00271695"/>
    <w:rsid w:val="00271C16"/>
    <w:rsid w:val="00272129"/>
    <w:rsid w:val="002729E6"/>
    <w:rsid w:val="00273125"/>
    <w:rsid w:val="002732BE"/>
    <w:rsid w:val="00273537"/>
    <w:rsid w:val="0027356D"/>
    <w:rsid w:val="00274315"/>
    <w:rsid w:val="00274692"/>
    <w:rsid w:val="0027529F"/>
    <w:rsid w:val="00275C5C"/>
    <w:rsid w:val="00275DBA"/>
    <w:rsid w:val="00277350"/>
    <w:rsid w:val="00277440"/>
    <w:rsid w:val="00277B5D"/>
    <w:rsid w:val="00277BFD"/>
    <w:rsid w:val="002813BB"/>
    <w:rsid w:val="002818A3"/>
    <w:rsid w:val="00281B68"/>
    <w:rsid w:val="00281BB5"/>
    <w:rsid w:val="00281F35"/>
    <w:rsid w:val="00282182"/>
    <w:rsid w:val="0028232E"/>
    <w:rsid w:val="002823C7"/>
    <w:rsid w:val="00283108"/>
    <w:rsid w:val="00283147"/>
    <w:rsid w:val="00283796"/>
    <w:rsid w:val="00283931"/>
    <w:rsid w:val="00283B9E"/>
    <w:rsid w:val="002840D4"/>
    <w:rsid w:val="002847D5"/>
    <w:rsid w:val="00284F11"/>
    <w:rsid w:val="0028501F"/>
    <w:rsid w:val="002851B3"/>
    <w:rsid w:val="0028588A"/>
    <w:rsid w:val="002859F3"/>
    <w:rsid w:val="00285A44"/>
    <w:rsid w:val="00286627"/>
    <w:rsid w:val="002866DB"/>
    <w:rsid w:val="0028693F"/>
    <w:rsid w:val="00287166"/>
    <w:rsid w:val="00287BEB"/>
    <w:rsid w:val="00290047"/>
    <w:rsid w:val="002902CE"/>
    <w:rsid w:val="002905AD"/>
    <w:rsid w:val="002906E6"/>
    <w:rsid w:val="00290B3D"/>
    <w:rsid w:val="002912DE"/>
    <w:rsid w:val="0029144E"/>
    <w:rsid w:val="002914AB"/>
    <w:rsid w:val="00291D0E"/>
    <w:rsid w:val="00292468"/>
    <w:rsid w:val="002924E1"/>
    <w:rsid w:val="00292787"/>
    <w:rsid w:val="0029296F"/>
    <w:rsid w:val="00292A4B"/>
    <w:rsid w:val="00293137"/>
    <w:rsid w:val="0029346E"/>
    <w:rsid w:val="00293B31"/>
    <w:rsid w:val="00293D1F"/>
    <w:rsid w:val="00294199"/>
    <w:rsid w:val="002941E4"/>
    <w:rsid w:val="002941F0"/>
    <w:rsid w:val="002947A6"/>
    <w:rsid w:val="00294A48"/>
    <w:rsid w:val="002960F5"/>
    <w:rsid w:val="0029633E"/>
    <w:rsid w:val="0029683C"/>
    <w:rsid w:val="002971EB"/>
    <w:rsid w:val="002972D3"/>
    <w:rsid w:val="00297885"/>
    <w:rsid w:val="002A0379"/>
    <w:rsid w:val="002A0AD5"/>
    <w:rsid w:val="002A1346"/>
    <w:rsid w:val="002A2039"/>
    <w:rsid w:val="002A226A"/>
    <w:rsid w:val="002A285E"/>
    <w:rsid w:val="002A2AD2"/>
    <w:rsid w:val="002A300D"/>
    <w:rsid w:val="002A3145"/>
    <w:rsid w:val="002A3696"/>
    <w:rsid w:val="002A3FAC"/>
    <w:rsid w:val="002A41A2"/>
    <w:rsid w:val="002A4925"/>
    <w:rsid w:val="002A4AC1"/>
    <w:rsid w:val="002A4C8E"/>
    <w:rsid w:val="002A4F4F"/>
    <w:rsid w:val="002A54D3"/>
    <w:rsid w:val="002A558C"/>
    <w:rsid w:val="002A5914"/>
    <w:rsid w:val="002A69AE"/>
    <w:rsid w:val="002A724B"/>
    <w:rsid w:val="002A7962"/>
    <w:rsid w:val="002A7BB3"/>
    <w:rsid w:val="002A7EA1"/>
    <w:rsid w:val="002B02A8"/>
    <w:rsid w:val="002B08E1"/>
    <w:rsid w:val="002B0BA1"/>
    <w:rsid w:val="002B0BCE"/>
    <w:rsid w:val="002B0CBA"/>
    <w:rsid w:val="002B11ED"/>
    <w:rsid w:val="002B183F"/>
    <w:rsid w:val="002B2115"/>
    <w:rsid w:val="002B212A"/>
    <w:rsid w:val="002B3817"/>
    <w:rsid w:val="002B3BAC"/>
    <w:rsid w:val="002B3F4E"/>
    <w:rsid w:val="002B48B4"/>
    <w:rsid w:val="002B6D55"/>
    <w:rsid w:val="002B6DFB"/>
    <w:rsid w:val="002B6E74"/>
    <w:rsid w:val="002B7F98"/>
    <w:rsid w:val="002C0018"/>
    <w:rsid w:val="002C0107"/>
    <w:rsid w:val="002C0736"/>
    <w:rsid w:val="002C0A74"/>
    <w:rsid w:val="002C0BB8"/>
    <w:rsid w:val="002C101B"/>
    <w:rsid w:val="002C12FB"/>
    <w:rsid w:val="002C1482"/>
    <w:rsid w:val="002C1680"/>
    <w:rsid w:val="002C1815"/>
    <w:rsid w:val="002C1965"/>
    <w:rsid w:val="002C234C"/>
    <w:rsid w:val="002C2638"/>
    <w:rsid w:val="002C2769"/>
    <w:rsid w:val="002C3A3E"/>
    <w:rsid w:val="002C3B88"/>
    <w:rsid w:val="002C44EE"/>
    <w:rsid w:val="002C4591"/>
    <w:rsid w:val="002C4A10"/>
    <w:rsid w:val="002C580C"/>
    <w:rsid w:val="002C646B"/>
    <w:rsid w:val="002C6745"/>
    <w:rsid w:val="002C67C7"/>
    <w:rsid w:val="002C74B2"/>
    <w:rsid w:val="002C75D6"/>
    <w:rsid w:val="002D02AE"/>
    <w:rsid w:val="002D02B8"/>
    <w:rsid w:val="002D0464"/>
    <w:rsid w:val="002D0C33"/>
    <w:rsid w:val="002D0CEE"/>
    <w:rsid w:val="002D0F33"/>
    <w:rsid w:val="002D2433"/>
    <w:rsid w:val="002D2576"/>
    <w:rsid w:val="002D289A"/>
    <w:rsid w:val="002D28DE"/>
    <w:rsid w:val="002D2956"/>
    <w:rsid w:val="002D2D3C"/>
    <w:rsid w:val="002D2FB5"/>
    <w:rsid w:val="002D3CDF"/>
    <w:rsid w:val="002D3D41"/>
    <w:rsid w:val="002D42D4"/>
    <w:rsid w:val="002D4BCF"/>
    <w:rsid w:val="002D540E"/>
    <w:rsid w:val="002D5C01"/>
    <w:rsid w:val="002D66DD"/>
    <w:rsid w:val="002D7172"/>
    <w:rsid w:val="002D7722"/>
    <w:rsid w:val="002D77BB"/>
    <w:rsid w:val="002E02AE"/>
    <w:rsid w:val="002E035A"/>
    <w:rsid w:val="002E04C2"/>
    <w:rsid w:val="002E04F0"/>
    <w:rsid w:val="002E0C67"/>
    <w:rsid w:val="002E1A26"/>
    <w:rsid w:val="002E1B9A"/>
    <w:rsid w:val="002E1DD0"/>
    <w:rsid w:val="002E20FB"/>
    <w:rsid w:val="002E2751"/>
    <w:rsid w:val="002E2863"/>
    <w:rsid w:val="002E2B6F"/>
    <w:rsid w:val="002E2FFD"/>
    <w:rsid w:val="002E30D4"/>
    <w:rsid w:val="002E3414"/>
    <w:rsid w:val="002E3662"/>
    <w:rsid w:val="002E3EA8"/>
    <w:rsid w:val="002E3F64"/>
    <w:rsid w:val="002E40A2"/>
    <w:rsid w:val="002E41C9"/>
    <w:rsid w:val="002E426F"/>
    <w:rsid w:val="002E606F"/>
    <w:rsid w:val="002E635F"/>
    <w:rsid w:val="002E65F7"/>
    <w:rsid w:val="002F01AD"/>
    <w:rsid w:val="002F0403"/>
    <w:rsid w:val="002F10B2"/>
    <w:rsid w:val="002F114F"/>
    <w:rsid w:val="002F12A8"/>
    <w:rsid w:val="002F13DE"/>
    <w:rsid w:val="002F2204"/>
    <w:rsid w:val="002F2225"/>
    <w:rsid w:val="002F2836"/>
    <w:rsid w:val="002F28E1"/>
    <w:rsid w:val="002F2F1C"/>
    <w:rsid w:val="002F2F61"/>
    <w:rsid w:val="002F33B0"/>
    <w:rsid w:val="002F36C7"/>
    <w:rsid w:val="002F3E3F"/>
    <w:rsid w:val="002F41A0"/>
    <w:rsid w:val="002F45A3"/>
    <w:rsid w:val="002F543B"/>
    <w:rsid w:val="002F5E6B"/>
    <w:rsid w:val="002F67ED"/>
    <w:rsid w:val="002F6A1B"/>
    <w:rsid w:val="002F6BED"/>
    <w:rsid w:val="002F6E35"/>
    <w:rsid w:val="002F7142"/>
    <w:rsid w:val="002F7523"/>
    <w:rsid w:val="002F791F"/>
    <w:rsid w:val="002F7975"/>
    <w:rsid w:val="00300262"/>
    <w:rsid w:val="00300AF2"/>
    <w:rsid w:val="00301120"/>
    <w:rsid w:val="00301542"/>
    <w:rsid w:val="003017BD"/>
    <w:rsid w:val="00301DA4"/>
    <w:rsid w:val="00302128"/>
    <w:rsid w:val="00302A7F"/>
    <w:rsid w:val="00302B23"/>
    <w:rsid w:val="00302CF2"/>
    <w:rsid w:val="0030327C"/>
    <w:rsid w:val="003037F4"/>
    <w:rsid w:val="00303D6D"/>
    <w:rsid w:val="003049F5"/>
    <w:rsid w:val="00305A4C"/>
    <w:rsid w:val="00306329"/>
    <w:rsid w:val="00306CAA"/>
    <w:rsid w:val="00306E5D"/>
    <w:rsid w:val="003074DC"/>
    <w:rsid w:val="00307A1B"/>
    <w:rsid w:val="00307D2C"/>
    <w:rsid w:val="00310071"/>
    <w:rsid w:val="00310680"/>
    <w:rsid w:val="0031092D"/>
    <w:rsid w:val="00310E36"/>
    <w:rsid w:val="00311F70"/>
    <w:rsid w:val="00311F92"/>
    <w:rsid w:val="00312894"/>
    <w:rsid w:val="003129F8"/>
    <w:rsid w:val="003139FA"/>
    <w:rsid w:val="00313C1B"/>
    <w:rsid w:val="00314296"/>
    <w:rsid w:val="003147D6"/>
    <w:rsid w:val="00314CD2"/>
    <w:rsid w:val="0031571E"/>
    <w:rsid w:val="003159A0"/>
    <w:rsid w:val="00315B32"/>
    <w:rsid w:val="00315C04"/>
    <w:rsid w:val="00316058"/>
    <w:rsid w:val="00317A69"/>
    <w:rsid w:val="00317CF1"/>
    <w:rsid w:val="00317FF2"/>
    <w:rsid w:val="003209FC"/>
    <w:rsid w:val="00320E17"/>
    <w:rsid w:val="00320FC4"/>
    <w:rsid w:val="00320FE2"/>
    <w:rsid w:val="003216D1"/>
    <w:rsid w:val="00321F53"/>
    <w:rsid w:val="00321FD6"/>
    <w:rsid w:val="00322289"/>
    <w:rsid w:val="003225E1"/>
    <w:rsid w:val="0032282C"/>
    <w:rsid w:val="0032392B"/>
    <w:rsid w:val="00323A05"/>
    <w:rsid w:val="00323A35"/>
    <w:rsid w:val="00323EB5"/>
    <w:rsid w:val="003241F5"/>
    <w:rsid w:val="0032432D"/>
    <w:rsid w:val="00324772"/>
    <w:rsid w:val="0032498E"/>
    <w:rsid w:val="00324D4E"/>
    <w:rsid w:val="00324EC0"/>
    <w:rsid w:val="003266C3"/>
    <w:rsid w:val="00326B92"/>
    <w:rsid w:val="00326F73"/>
    <w:rsid w:val="003270D7"/>
    <w:rsid w:val="0032710F"/>
    <w:rsid w:val="00327929"/>
    <w:rsid w:val="00330032"/>
    <w:rsid w:val="003302BE"/>
    <w:rsid w:val="00330760"/>
    <w:rsid w:val="003307AB"/>
    <w:rsid w:val="00331000"/>
    <w:rsid w:val="0033126D"/>
    <w:rsid w:val="00331327"/>
    <w:rsid w:val="00331393"/>
    <w:rsid w:val="00331606"/>
    <w:rsid w:val="00331B28"/>
    <w:rsid w:val="003320A7"/>
    <w:rsid w:val="00332661"/>
    <w:rsid w:val="003331F0"/>
    <w:rsid w:val="00334269"/>
    <w:rsid w:val="00334693"/>
    <w:rsid w:val="00334BBE"/>
    <w:rsid w:val="00334CAF"/>
    <w:rsid w:val="00334D67"/>
    <w:rsid w:val="003355D2"/>
    <w:rsid w:val="003358C4"/>
    <w:rsid w:val="00335C9F"/>
    <w:rsid w:val="0033712D"/>
    <w:rsid w:val="0033763C"/>
    <w:rsid w:val="00337A37"/>
    <w:rsid w:val="003401F3"/>
    <w:rsid w:val="003407EC"/>
    <w:rsid w:val="003407F3"/>
    <w:rsid w:val="00341153"/>
    <w:rsid w:val="0034145D"/>
    <w:rsid w:val="00341699"/>
    <w:rsid w:val="00341C3D"/>
    <w:rsid w:val="0034217F"/>
    <w:rsid w:val="003421CF"/>
    <w:rsid w:val="00342481"/>
    <w:rsid w:val="00343258"/>
    <w:rsid w:val="0034397F"/>
    <w:rsid w:val="00344AF5"/>
    <w:rsid w:val="00344D3C"/>
    <w:rsid w:val="00344EDA"/>
    <w:rsid w:val="00345313"/>
    <w:rsid w:val="00345493"/>
    <w:rsid w:val="00345718"/>
    <w:rsid w:val="00345F0A"/>
    <w:rsid w:val="003460E0"/>
    <w:rsid w:val="00346264"/>
    <w:rsid w:val="003464EE"/>
    <w:rsid w:val="00346647"/>
    <w:rsid w:val="00347024"/>
    <w:rsid w:val="003471C1"/>
    <w:rsid w:val="00347622"/>
    <w:rsid w:val="00347EB4"/>
    <w:rsid w:val="00350298"/>
    <w:rsid w:val="003507AF"/>
    <w:rsid w:val="00351C42"/>
    <w:rsid w:val="00352426"/>
    <w:rsid w:val="00353336"/>
    <w:rsid w:val="003533E3"/>
    <w:rsid w:val="00353FA8"/>
    <w:rsid w:val="00355189"/>
    <w:rsid w:val="00355434"/>
    <w:rsid w:val="00355A7E"/>
    <w:rsid w:val="00355FD6"/>
    <w:rsid w:val="00356976"/>
    <w:rsid w:val="00356B52"/>
    <w:rsid w:val="003570A7"/>
    <w:rsid w:val="0035714E"/>
    <w:rsid w:val="0035758A"/>
    <w:rsid w:val="0035779E"/>
    <w:rsid w:val="003578FE"/>
    <w:rsid w:val="0035791F"/>
    <w:rsid w:val="00357C32"/>
    <w:rsid w:val="0036027E"/>
    <w:rsid w:val="0036066E"/>
    <w:rsid w:val="003613C0"/>
    <w:rsid w:val="00361662"/>
    <w:rsid w:val="00361964"/>
    <w:rsid w:val="00361E2F"/>
    <w:rsid w:val="003620D7"/>
    <w:rsid w:val="003621CB"/>
    <w:rsid w:val="003626E1"/>
    <w:rsid w:val="00362A05"/>
    <w:rsid w:val="00362C9A"/>
    <w:rsid w:val="00362EEE"/>
    <w:rsid w:val="00363674"/>
    <w:rsid w:val="00363DF3"/>
    <w:rsid w:val="00364E8E"/>
    <w:rsid w:val="00365369"/>
    <w:rsid w:val="00365938"/>
    <w:rsid w:val="00365C1A"/>
    <w:rsid w:val="0036607F"/>
    <w:rsid w:val="00366930"/>
    <w:rsid w:val="003670ED"/>
    <w:rsid w:val="0036712D"/>
    <w:rsid w:val="00367C97"/>
    <w:rsid w:val="003707A8"/>
    <w:rsid w:val="00370879"/>
    <w:rsid w:val="00370D5A"/>
    <w:rsid w:val="0037117E"/>
    <w:rsid w:val="00371936"/>
    <w:rsid w:val="00371AFB"/>
    <w:rsid w:val="003722BD"/>
    <w:rsid w:val="00372BCB"/>
    <w:rsid w:val="00373145"/>
    <w:rsid w:val="0037355D"/>
    <w:rsid w:val="00373833"/>
    <w:rsid w:val="003738BD"/>
    <w:rsid w:val="00373E6C"/>
    <w:rsid w:val="00374335"/>
    <w:rsid w:val="00374792"/>
    <w:rsid w:val="003748EE"/>
    <w:rsid w:val="00375402"/>
    <w:rsid w:val="00375642"/>
    <w:rsid w:val="00375711"/>
    <w:rsid w:val="00376AF7"/>
    <w:rsid w:val="00376C4E"/>
    <w:rsid w:val="00377030"/>
    <w:rsid w:val="00377285"/>
    <w:rsid w:val="0037762E"/>
    <w:rsid w:val="00377821"/>
    <w:rsid w:val="00377C02"/>
    <w:rsid w:val="003801E7"/>
    <w:rsid w:val="00380D37"/>
    <w:rsid w:val="003811D4"/>
    <w:rsid w:val="00381ABC"/>
    <w:rsid w:val="00381CA5"/>
    <w:rsid w:val="003820C4"/>
    <w:rsid w:val="00382D6B"/>
    <w:rsid w:val="00382FF3"/>
    <w:rsid w:val="0038411D"/>
    <w:rsid w:val="003847C8"/>
    <w:rsid w:val="0038488E"/>
    <w:rsid w:val="00384989"/>
    <w:rsid w:val="00384CCD"/>
    <w:rsid w:val="00384DE4"/>
    <w:rsid w:val="00385ACC"/>
    <w:rsid w:val="0038681D"/>
    <w:rsid w:val="00387735"/>
    <w:rsid w:val="00387A4D"/>
    <w:rsid w:val="00387AFA"/>
    <w:rsid w:val="003910A5"/>
    <w:rsid w:val="003917AB"/>
    <w:rsid w:val="00391C54"/>
    <w:rsid w:val="00391FA7"/>
    <w:rsid w:val="003926C4"/>
    <w:rsid w:val="003929D1"/>
    <w:rsid w:val="00392A14"/>
    <w:rsid w:val="00392BC1"/>
    <w:rsid w:val="00392C0B"/>
    <w:rsid w:val="00392D2D"/>
    <w:rsid w:val="00392D36"/>
    <w:rsid w:val="00392EED"/>
    <w:rsid w:val="00392FAC"/>
    <w:rsid w:val="00393209"/>
    <w:rsid w:val="003936A1"/>
    <w:rsid w:val="00393743"/>
    <w:rsid w:val="003938BA"/>
    <w:rsid w:val="003939DB"/>
    <w:rsid w:val="00393AFE"/>
    <w:rsid w:val="0039484C"/>
    <w:rsid w:val="00394B88"/>
    <w:rsid w:val="003952CB"/>
    <w:rsid w:val="003956EE"/>
    <w:rsid w:val="00395F5C"/>
    <w:rsid w:val="00396540"/>
    <w:rsid w:val="003969D9"/>
    <w:rsid w:val="0039749E"/>
    <w:rsid w:val="00397ABD"/>
    <w:rsid w:val="003A0180"/>
    <w:rsid w:val="003A0D16"/>
    <w:rsid w:val="003A0E04"/>
    <w:rsid w:val="003A10B8"/>
    <w:rsid w:val="003A1386"/>
    <w:rsid w:val="003A1A38"/>
    <w:rsid w:val="003A3196"/>
    <w:rsid w:val="003A31AB"/>
    <w:rsid w:val="003A3FD8"/>
    <w:rsid w:val="003A4481"/>
    <w:rsid w:val="003A57E5"/>
    <w:rsid w:val="003A62D0"/>
    <w:rsid w:val="003A68B1"/>
    <w:rsid w:val="003A6A32"/>
    <w:rsid w:val="003A799C"/>
    <w:rsid w:val="003A7C0A"/>
    <w:rsid w:val="003A7F6D"/>
    <w:rsid w:val="003B068E"/>
    <w:rsid w:val="003B0796"/>
    <w:rsid w:val="003B28FE"/>
    <w:rsid w:val="003B299D"/>
    <w:rsid w:val="003B3133"/>
    <w:rsid w:val="003B3D69"/>
    <w:rsid w:val="003B3DFE"/>
    <w:rsid w:val="003B42FD"/>
    <w:rsid w:val="003B4914"/>
    <w:rsid w:val="003B4FF5"/>
    <w:rsid w:val="003B5021"/>
    <w:rsid w:val="003B5457"/>
    <w:rsid w:val="003B590B"/>
    <w:rsid w:val="003B5E4A"/>
    <w:rsid w:val="003B5E9B"/>
    <w:rsid w:val="003B5EF6"/>
    <w:rsid w:val="003B60A8"/>
    <w:rsid w:val="003B653E"/>
    <w:rsid w:val="003B666A"/>
    <w:rsid w:val="003B6AB0"/>
    <w:rsid w:val="003B6DB1"/>
    <w:rsid w:val="003C050B"/>
    <w:rsid w:val="003C09AC"/>
    <w:rsid w:val="003C1087"/>
    <w:rsid w:val="003C1A35"/>
    <w:rsid w:val="003C1B71"/>
    <w:rsid w:val="003C1E70"/>
    <w:rsid w:val="003C2809"/>
    <w:rsid w:val="003C30EC"/>
    <w:rsid w:val="003C327E"/>
    <w:rsid w:val="003C3BCE"/>
    <w:rsid w:val="003C3CFB"/>
    <w:rsid w:val="003C3D83"/>
    <w:rsid w:val="003C444B"/>
    <w:rsid w:val="003C4C30"/>
    <w:rsid w:val="003C5057"/>
    <w:rsid w:val="003C51A0"/>
    <w:rsid w:val="003C51FB"/>
    <w:rsid w:val="003C5224"/>
    <w:rsid w:val="003C547F"/>
    <w:rsid w:val="003C54B9"/>
    <w:rsid w:val="003C5E33"/>
    <w:rsid w:val="003C5EF0"/>
    <w:rsid w:val="003C62BB"/>
    <w:rsid w:val="003C6657"/>
    <w:rsid w:val="003C69EF"/>
    <w:rsid w:val="003C6C4D"/>
    <w:rsid w:val="003C749A"/>
    <w:rsid w:val="003C7874"/>
    <w:rsid w:val="003C7D73"/>
    <w:rsid w:val="003C7FC5"/>
    <w:rsid w:val="003C7FC7"/>
    <w:rsid w:val="003D02D5"/>
    <w:rsid w:val="003D0CA2"/>
    <w:rsid w:val="003D144F"/>
    <w:rsid w:val="003D20A7"/>
    <w:rsid w:val="003D2387"/>
    <w:rsid w:val="003D2A3F"/>
    <w:rsid w:val="003D2DFA"/>
    <w:rsid w:val="003D2E89"/>
    <w:rsid w:val="003D3283"/>
    <w:rsid w:val="003D350E"/>
    <w:rsid w:val="003D35FC"/>
    <w:rsid w:val="003D37AA"/>
    <w:rsid w:val="003D39E3"/>
    <w:rsid w:val="003D3D5A"/>
    <w:rsid w:val="003D3F06"/>
    <w:rsid w:val="003D4110"/>
    <w:rsid w:val="003D4565"/>
    <w:rsid w:val="003D4636"/>
    <w:rsid w:val="003D49F1"/>
    <w:rsid w:val="003D4E1E"/>
    <w:rsid w:val="003D56A1"/>
    <w:rsid w:val="003D6550"/>
    <w:rsid w:val="003D65B8"/>
    <w:rsid w:val="003D6E91"/>
    <w:rsid w:val="003D7442"/>
    <w:rsid w:val="003D76F6"/>
    <w:rsid w:val="003E0033"/>
    <w:rsid w:val="003E0130"/>
    <w:rsid w:val="003E069E"/>
    <w:rsid w:val="003E0769"/>
    <w:rsid w:val="003E0862"/>
    <w:rsid w:val="003E1381"/>
    <w:rsid w:val="003E17F6"/>
    <w:rsid w:val="003E19D4"/>
    <w:rsid w:val="003E2240"/>
    <w:rsid w:val="003E2CA2"/>
    <w:rsid w:val="003E351F"/>
    <w:rsid w:val="003E40AB"/>
    <w:rsid w:val="003E4677"/>
    <w:rsid w:val="003E5555"/>
    <w:rsid w:val="003E5B56"/>
    <w:rsid w:val="003E667A"/>
    <w:rsid w:val="003E67CA"/>
    <w:rsid w:val="003E7167"/>
    <w:rsid w:val="003E7399"/>
    <w:rsid w:val="003E7980"/>
    <w:rsid w:val="003E7D82"/>
    <w:rsid w:val="003E7ECD"/>
    <w:rsid w:val="003F059A"/>
    <w:rsid w:val="003F06F1"/>
    <w:rsid w:val="003F0A71"/>
    <w:rsid w:val="003F0C3D"/>
    <w:rsid w:val="003F0CB0"/>
    <w:rsid w:val="003F18C4"/>
    <w:rsid w:val="003F1E18"/>
    <w:rsid w:val="003F1E8B"/>
    <w:rsid w:val="003F20C9"/>
    <w:rsid w:val="003F3535"/>
    <w:rsid w:val="003F3721"/>
    <w:rsid w:val="003F40AB"/>
    <w:rsid w:val="003F4723"/>
    <w:rsid w:val="003F4873"/>
    <w:rsid w:val="003F4914"/>
    <w:rsid w:val="003F4DC0"/>
    <w:rsid w:val="003F5A7F"/>
    <w:rsid w:val="003F5C87"/>
    <w:rsid w:val="003F673D"/>
    <w:rsid w:val="003F68FA"/>
    <w:rsid w:val="003F6B12"/>
    <w:rsid w:val="003F7443"/>
    <w:rsid w:val="003F7990"/>
    <w:rsid w:val="003F7A8A"/>
    <w:rsid w:val="003F7B1D"/>
    <w:rsid w:val="003F7C15"/>
    <w:rsid w:val="003F7E61"/>
    <w:rsid w:val="004012E0"/>
    <w:rsid w:val="00401AA2"/>
    <w:rsid w:val="00401AE2"/>
    <w:rsid w:val="00401B68"/>
    <w:rsid w:val="00401EB0"/>
    <w:rsid w:val="004025C6"/>
    <w:rsid w:val="00402FE5"/>
    <w:rsid w:val="00404670"/>
    <w:rsid w:val="0040497D"/>
    <w:rsid w:val="00405960"/>
    <w:rsid w:val="00405D78"/>
    <w:rsid w:val="00406140"/>
    <w:rsid w:val="00406493"/>
    <w:rsid w:val="00406ABA"/>
    <w:rsid w:val="0040768B"/>
    <w:rsid w:val="004079FA"/>
    <w:rsid w:val="004102BE"/>
    <w:rsid w:val="00410AD8"/>
    <w:rsid w:val="004112C4"/>
    <w:rsid w:val="00411F0E"/>
    <w:rsid w:val="00412E4D"/>
    <w:rsid w:val="00412EB8"/>
    <w:rsid w:val="0041365E"/>
    <w:rsid w:val="00413EAB"/>
    <w:rsid w:val="00414067"/>
    <w:rsid w:val="004140EB"/>
    <w:rsid w:val="0041472E"/>
    <w:rsid w:val="004152FF"/>
    <w:rsid w:val="004157AB"/>
    <w:rsid w:val="004169A7"/>
    <w:rsid w:val="00416C7F"/>
    <w:rsid w:val="00416EB4"/>
    <w:rsid w:val="00416FC9"/>
    <w:rsid w:val="0041731D"/>
    <w:rsid w:val="00417AA0"/>
    <w:rsid w:val="00420011"/>
    <w:rsid w:val="004202A5"/>
    <w:rsid w:val="004204B6"/>
    <w:rsid w:val="0042092A"/>
    <w:rsid w:val="004212A8"/>
    <w:rsid w:val="004214F8"/>
    <w:rsid w:val="0042163C"/>
    <w:rsid w:val="004218A7"/>
    <w:rsid w:val="00421E5B"/>
    <w:rsid w:val="00421FCE"/>
    <w:rsid w:val="00422070"/>
    <w:rsid w:val="00422539"/>
    <w:rsid w:val="00422A1D"/>
    <w:rsid w:val="00422B7A"/>
    <w:rsid w:val="00422F08"/>
    <w:rsid w:val="00423125"/>
    <w:rsid w:val="00423267"/>
    <w:rsid w:val="00424118"/>
    <w:rsid w:val="004241A5"/>
    <w:rsid w:val="00425338"/>
    <w:rsid w:val="004256F5"/>
    <w:rsid w:val="00426177"/>
    <w:rsid w:val="00427484"/>
    <w:rsid w:val="00427F10"/>
    <w:rsid w:val="0043019D"/>
    <w:rsid w:val="00430E9C"/>
    <w:rsid w:val="0043144C"/>
    <w:rsid w:val="00431454"/>
    <w:rsid w:val="00431A83"/>
    <w:rsid w:val="00432090"/>
    <w:rsid w:val="00432256"/>
    <w:rsid w:val="004323E2"/>
    <w:rsid w:val="00432949"/>
    <w:rsid w:val="00432B05"/>
    <w:rsid w:val="00432BDA"/>
    <w:rsid w:val="00432DC4"/>
    <w:rsid w:val="004333AD"/>
    <w:rsid w:val="00433761"/>
    <w:rsid w:val="00434F9D"/>
    <w:rsid w:val="00435378"/>
    <w:rsid w:val="004355DB"/>
    <w:rsid w:val="004356C6"/>
    <w:rsid w:val="00435A91"/>
    <w:rsid w:val="00435FCE"/>
    <w:rsid w:val="00436C45"/>
    <w:rsid w:val="004373D6"/>
    <w:rsid w:val="004402BE"/>
    <w:rsid w:val="00440342"/>
    <w:rsid w:val="004404A9"/>
    <w:rsid w:val="00440612"/>
    <w:rsid w:val="00440627"/>
    <w:rsid w:val="004410BA"/>
    <w:rsid w:val="004411D4"/>
    <w:rsid w:val="0044140B"/>
    <w:rsid w:val="00441416"/>
    <w:rsid w:val="00441960"/>
    <w:rsid w:val="004419A3"/>
    <w:rsid w:val="00441E3A"/>
    <w:rsid w:val="004422DC"/>
    <w:rsid w:val="00442DDB"/>
    <w:rsid w:val="004435B0"/>
    <w:rsid w:val="00443894"/>
    <w:rsid w:val="004445AF"/>
    <w:rsid w:val="00444F33"/>
    <w:rsid w:val="00445C20"/>
    <w:rsid w:val="004460E2"/>
    <w:rsid w:val="004467AB"/>
    <w:rsid w:val="004468CD"/>
    <w:rsid w:val="00447E7A"/>
    <w:rsid w:val="00447F3D"/>
    <w:rsid w:val="00450441"/>
    <w:rsid w:val="004504EF"/>
    <w:rsid w:val="00450B4B"/>
    <w:rsid w:val="0045131B"/>
    <w:rsid w:val="004515BF"/>
    <w:rsid w:val="00452F6C"/>
    <w:rsid w:val="004537C4"/>
    <w:rsid w:val="004537F1"/>
    <w:rsid w:val="00453D94"/>
    <w:rsid w:val="0045433E"/>
    <w:rsid w:val="00454D20"/>
    <w:rsid w:val="0045519B"/>
    <w:rsid w:val="004560AF"/>
    <w:rsid w:val="00456733"/>
    <w:rsid w:val="0045717F"/>
    <w:rsid w:val="00457780"/>
    <w:rsid w:val="00457A6E"/>
    <w:rsid w:val="00457BCE"/>
    <w:rsid w:val="00457E33"/>
    <w:rsid w:val="004607AE"/>
    <w:rsid w:val="00460A8E"/>
    <w:rsid w:val="00460CE1"/>
    <w:rsid w:val="00460ED9"/>
    <w:rsid w:val="004612E9"/>
    <w:rsid w:val="00461622"/>
    <w:rsid w:val="00462578"/>
    <w:rsid w:val="00462704"/>
    <w:rsid w:val="00462AF4"/>
    <w:rsid w:val="00462E62"/>
    <w:rsid w:val="00463593"/>
    <w:rsid w:val="00463674"/>
    <w:rsid w:val="00463C6D"/>
    <w:rsid w:val="004643A9"/>
    <w:rsid w:val="00464683"/>
    <w:rsid w:val="0046518E"/>
    <w:rsid w:val="004653ED"/>
    <w:rsid w:val="00465710"/>
    <w:rsid w:val="00465BEF"/>
    <w:rsid w:val="00465F90"/>
    <w:rsid w:val="00466126"/>
    <w:rsid w:val="004668EC"/>
    <w:rsid w:val="00466E11"/>
    <w:rsid w:val="004670E9"/>
    <w:rsid w:val="00467670"/>
    <w:rsid w:val="004679DE"/>
    <w:rsid w:val="00467B53"/>
    <w:rsid w:val="004703AF"/>
    <w:rsid w:val="004707C1"/>
    <w:rsid w:val="00470CA6"/>
    <w:rsid w:val="004718BF"/>
    <w:rsid w:val="00471EE7"/>
    <w:rsid w:val="00472174"/>
    <w:rsid w:val="004730CB"/>
    <w:rsid w:val="00473587"/>
    <w:rsid w:val="004735BA"/>
    <w:rsid w:val="00473ABD"/>
    <w:rsid w:val="00473D1A"/>
    <w:rsid w:val="00473E91"/>
    <w:rsid w:val="004743C7"/>
    <w:rsid w:val="00474F13"/>
    <w:rsid w:val="004752B3"/>
    <w:rsid w:val="004755A2"/>
    <w:rsid w:val="004757F0"/>
    <w:rsid w:val="004758DA"/>
    <w:rsid w:val="00475939"/>
    <w:rsid w:val="00477683"/>
    <w:rsid w:val="00477704"/>
    <w:rsid w:val="0048022C"/>
    <w:rsid w:val="00480BE2"/>
    <w:rsid w:val="00480E74"/>
    <w:rsid w:val="00480F4E"/>
    <w:rsid w:val="0048143A"/>
    <w:rsid w:val="004827CC"/>
    <w:rsid w:val="00483065"/>
    <w:rsid w:val="0048321A"/>
    <w:rsid w:val="00483517"/>
    <w:rsid w:val="0048363B"/>
    <w:rsid w:val="004836EB"/>
    <w:rsid w:val="004836EC"/>
    <w:rsid w:val="00483715"/>
    <w:rsid w:val="004837D7"/>
    <w:rsid w:val="0048433B"/>
    <w:rsid w:val="00484D05"/>
    <w:rsid w:val="004850C8"/>
    <w:rsid w:val="00485538"/>
    <w:rsid w:val="00485631"/>
    <w:rsid w:val="00485ABB"/>
    <w:rsid w:val="00485CCA"/>
    <w:rsid w:val="00485EA5"/>
    <w:rsid w:val="00485FAF"/>
    <w:rsid w:val="004866B3"/>
    <w:rsid w:val="00486B9D"/>
    <w:rsid w:val="00486BF5"/>
    <w:rsid w:val="004876FA"/>
    <w:rsid w:val="00487744"/>
    <w:rsid w:val="004877D9"/>
    <w:rsid w:val="004878A4"/>
    <w:rsid w:val="00487DD2"/>
    <w:rsid w:val="00487DDF"/>
    <w:rsid w:val="00487E1D"/>
    <w:rsid w:val="00487F19"/>
    <w:rsid w:val="00490267"/>
    <w:rsid w:val="00490700"/>
    <w:rsid w:val="00490878"/>
    <w:rsid w:val="00490BD3"/>
    <w:rsid w:val="00490E9F"/>
    <w:rsid w:val="00491929"/>
    <w:rsid w:val="0049252E"/>
    <w:rsid w:val="00492628"/>
    <w:rsid w:val="00492859"/>
    <w:rsid w:val="00492ADD"/>
    <w:rsid w:val="00492B4B"/>
    <w:rsid w:val="00492D9A"/>
    <w:rsid w:val="00493038"/>
    <w:rsid w:val="004931D0"/>
    <w:rsid w:val="004931F7"/>
    <w:rsid w:val="004937E3"/>
    <w:rsid w:val="004946D6"/>
    <w:rsid w:val="0049539A"/>
    <w:rsid w:val="00495AE6"/>
    <w:rsid w:val="00496101"/>
    <w:rsid w:val="0049655D"/>
    <w:rsid w:val="004969F8"/>
    <w:rsid w:val="004A0CBA"/>
    <w:rsid w:val="004A1423"/>
    <w:rsid w:val="004A1A8F"/>
    <w:rsid w:val="004A2036"/>
    <w:rsid w:val="004A220A"/>
    <w:rsid w:val="004A27DA"/>
    <w:rsid w:val="004A2F11"/>
    <w:rsid w:val="004A3077"/>
    <w:rsid w:val="004A3809"/>
    <w:rsid w:val="004A3834"/>
    <w:rsid w:val="004A3FE6"/>
    <w:rsid w:val="004A41AB"/>
    <w:rsid w:val="004A4862"/>
    <w:rsid w:val="004A527D"/>
    <w:rsid w:val="004A52EE"/>
    <w:rsid w:val="004A5488"/>
    <w:rsid w:val="004A5E79"/>
    <w:rsid w:val="004A6553"/>
    <w:rsid w:val="004A676B"/>
    <w:rsid w:val="004A71AF"/>
    <w:rsid w:val="004A7340"/>
    <w:rsid w:val="004A76A9"/>
    <w:rsid w:val="004B003D"/>
    <w:rsid w:val="004B06C1"/>
    <w:rsid w:val="004B0D04"/>
    <w:rsid w:val="004B0EAC"/>
    <w:rsid w:val="004B12BE"/>
    <w:rsid w:val="004B1345"/>
    <w:rsid w:val="004B184E"/>
    <w:rsid w:val="004B198B"/>
    <w:rsid w:val="004B1F47"/>
    <w:rsid w:val="004B252D"/>
    <w:rsid w:val="004B27F8"/>
    <w:rsid w:val="004B2A29"/>
    <w:rsid w:val="004B2C0D"/>
    <w:rsid w:val="004B35F5"/>
    <w:rsid w:val="004B422D"/>
    <w:rsid w:val="004B50AF"/>
    <w:rsid w:val="004B56C5"/>
    <w:rsid w:val="004B5812"/>
    <w:rsid w:val="004B5937"/>
    <w:rsid w:val="004B6310"/>
    <w:rsid w:val="004B65B1"/>
    <w:rsid w:val="004B7743"/>
    <w:rsid w:val="004C0211"/>
    <w:rsid w:val="004C0791"/>
    <w:rsid w:val="004C08D1"/>
    <w:rsid w:val="004C0D55"/>
    <w:rsid w:val="004C1563"/>
    <w:rsid w:val="004C2CFD"/>
    <w:rsid w:val="004C2DBC"/>
    <w:rsid w:val="004C2E84"/>
    <w:rsid w:val="004C39B5"/>
    <w:rsid w:val="004C4592"/>
    <w:rsid w:val="004C45AE"/>
    <w:rsid w:val="004C69C7"/>
    <w:rsid w:val="004C70F7"/>
    <w:rsid w:val="004C7985"/>
    <w:rsid w:val="004D0206"/>
    <w:rsid w:val="004D0BD7"/>
    <w:rsid w:val="004D101E"/>
    <w:rsid w:val="004D160B"/>
    <w:rsid w:val="004D1BB4"/>
    <w:rsid w:val="004D1CA6"/>
    <w:rsid w:val="004D21C5"/>
    <w:rsid w:val="004D275C"/>
    <w:rsid w:val="004D2854"/>
    <w:rsid w:val="004D2A1A"/>
    <w:rsid w:val="004D2A26"/>
    <w:rsid w:val="004D2FF2"/>
    <w:rsid w:val="004D3C79"/>
    <w:rsid w:val="004D4640"/>
    <w:rsid w:val="004D4730"/>
    <w:rsid w:val="004D4DA6"/>
    <w:rsid w:val="004D5368"/>
    <w:rsid w:val="004D58E2"/>
    <w:rsid w:val="004D6024"/>
    <w:rsid w:val="004D6095"/>
    <w:rsid w:val="004D63DE"/>
    <w:rsid w:val="004D6504"/>
    <w:rsid w:val="004D6549"/>
    <w:rsid w:val="004D66D5"/>
    <w:rsid w:val="004D6F93"/>
    <w:rsid w:val="004D71A7"/>
    <w:rsid w:val="004E0B4A"/>
    <w:rsid w:val="004E1532"/>
    <w:rsid w:val="004E1CB0"/>
    <w:rsid w:val="004E1DD8"/>
    <w:rsid w:val="004E2296"/>
    <w:rsid w:val="004E25E6"/>
    <w:rsid w:val="004E2C29"/>
    <w:rsid w:val="004E3048"/>
    <w:rsid w:val="004E3526"/>
    <w:rsid w:val="004E3F6A"/>
    <w:rsid w:val="004E496A"/>
    <w:rsid w:val="004E49EB"/>
    <w:rsid w:val="004E4EA3"/>
    <w:rsid w:val="004E5271"/>
    <w:rsid w:val="004E58AE"/>
    <w:rsid w:val="004E5C21"/>
    <w:rsid w:val="004E620E"/>
    <w:rsid w:val="004E6251"/>
    <w:rsid w:val="004E6958"/>
    <w:rsid w:val="004E6D7F"/>
    <w:rsid w:val="004E6E38"/>
    <w:rsid w:val="004E70A3"/>
    <w:rsid w:val="004E7342"/>
    <w:rsid w:val="004E7508"/>
    <w:rsid w:val="004E7AA5"/>
    <w:rsid w:val="004F014E"/>
    <w:rsid w:val="004F07F8"/>
    <w:rsid w:val="004F0BA4"/>
    <w:rsid w:val="004F0DFD"/>
    <w:rsid w:val="004F0FDA"/>
    <w:rsid w:val="004F1891"/>
    <w:rsid w:val="004F1C97"/>
    <w:rsid w:val="004F1D57"/>
    <w:rsid w:val="004F2213"/>
    <w:rsid w:val="004F32FE"/>
    <w:rsid w:val="004F3A66"/>
    <w:rsid w:val="004F458F"/>
    <w:rsid w:val="004F4D33"/>
    <w:rsid w:val="004F5AFC"/>
    <w:rsid w:val="004F5F53"/>
    <w:rsid w:val="004F7130"/>
    <w:rsid w:val="004F7627"/>
    <w:rsid w:val="004F7754"/>
    <w:rsid w:val="004F7806"/>
    <w:rsid w:val="004F7DB2"/>
    <w:rsid w:val="004F7DC8"/>
    <w:rsid w:val="004F7E97"/>
    <w:rsid w:val="00500014"/>
    <w:rsid w:val="00500798"/>
    <w:rsid w:val="00501B38"/>
    <w:rsid w:val="00501BA8"/>
    <w:rsid w:val="00501DEE"/>
    <w:rsid w:val="00501F97"/>
    <w:rsid w:val="00502736"/>
    <w:rsid w:val="00503133"/>
    <w:rsid w:val="00503943"/>
    <w:rsid w:val="0050460B"/>
    <w:rsid w:val="005046A2"/>
    <w:rsid w:val="00504A64"/>
    <w:rsid w:val="00505009"/>
    <w:rsid w:val="00505053"/>
    <w:rsid w:val="0050525F"/>
    <w:rsid w:val="0050558C"/>
    <w:rsid w:val="005056E9"/>
    <w:rsid w:val="00505C91"/>
    <w:rsid w:val="0050665B"/>
    <w:rsid w:val="00506BE7"/>
    <w:rsid w:val="00506C90"/>
    <w:rsid w:val="00506E67"/>
    <w:rsid w:val="00507350"/>
    <w:rsid w:val="0050749F"/>
    <w:rsid w:val="00510691"/>
    <w:rsid w:val="00510A5A"/>
    <w:rsid w:val="00511A8B"/>
    <w:rsid w:val="00511B03"/>
    <w:rsid w:val="00511B08"/>
    <w:rsid w:val="00512EC2"/>
    <w:rsid w:val="00513323"/>
    <w:rsid w:val="005135CD"/>
    <w:rsid w:val="00513710"/>
    <w:rsid w:val="00513974"/>
    <w:rsid w:val="00514462"/>
    <w:rsid w:val="00514898"/>
    <w:rsid w:val="00514CA3"/>
    <w:rsid w:val="00514F73"/>
    <w:rsid w:val="005155F9"/>
    <w:rsid w:val="00515872"/>
    <w:rsid w:val="00515A59"/>
    <w:rsid w:val="00515D89"/>
    <w:rsid w:val="005160C2"/>
    <w:rsid w:val="00516855"/>
    <w:rsid w:val="00517715"/>
    <w:rsid w:val="00517A2B"/>
    <w:rsid w:val="00517E47"/>
    <w:rsid w:val="005200A8"/>
    <w:rsid w:val="00520BCB"/>
    <w:rsid w:val="00520D37"/>
    <w:rsid w:val="0052113E"/>
    <w:rsid w:val="00521223"/>
    <w:rsid w:val="0052156E"/>
    <w:rsid w:val="0052242C"/>
    <w:rsid w:val="0052273B"/>
    <w:rsid w:val="00524613"/>
    <w:rsid w:val="00524A9E"/>
    <w:rsid w:val="00525D35"/>
    <w:rsid w:val="0052606A"/>
    <w:rsid w:val="0052662B"/>
    <w:rsid w:val="0052759E"/>
    <w:rsid w:val="00527991"/>
    <w:rsid w:val="005300A2"/>
    <w:rsid w:val="0053045A"/>
    <w:rsid w:val="005307C7"/>
    <w:rsid w:val="00530936"/>
    <w:rsid w:val="00530A25"/>
    <w:rsid w:val="00530AD6"/>
    <w:rsid w:val="005323CD"/>
    <w:rsid w:val="00532641"/>
    <w:rsid w:val="00532668"/>
    <w:rsid w:val="005327C6"/>
    <w:rsid w:val="005331F3"/>
    <w:rsid w:val="005332E4"/>
    <w:rsid w:val="005334ED"/>
    <w:rsid w:val="00534491"/>
    <w:rsid w:val="00534817"/>
    <w:rsid w:val="005348B0"/>
    <w:rsid w:val="00534BD8"/>
    <w:rsid w:val="00534EE4"/>
    <w:rsid w:val="005356F7"/>
    <w:rsid w:val="00536733"/>
    <w:rsid w:val="00536ACB"/>
    <w:rsid w:val="00537026"/>
    <w:rsid w:val="005375BF"/>
    <w:rsid w:val="00537743"/>
    <w:rsid w:val="00540479"/>
    <w:rsid w:val="00540DA6"/>
    <w:rsid w:val="00540DC4"/>
    <w:rsid w:val="00540F19"/>
    <w:rsid w:val="00540FEF"/>
    <w:rsid w:val="00541085"/>
    <w:rsid w:val="00541A7B"/>
    <w:rsid w:val="00541D4C"/>
    <w:rsid w:val="00541F09"/>
    <w:rsid w:val="005423EF"/>
    <w:rsid w:val="00542671"/>
    <w:rsid w:val="00542B69"/>
    <w:rsid w:val="00542C74"/>
    <w:rsid w:val="00542D99"/>
    <w:rsid w:val="0054332C"/>
    <w:rsid w:val="00543416"/>
    <w:rsid w:val="00544018"/>
    <w:rsid w:val="00545EC1"/>
    <w:rsid w:val="00546938"/>
    <w:rsid w:val="00547364"/>
    <w:rsid w:val="005475DD"/>
    <w:rsid w:val="005502F3"/>
    <w:rsid w:val="00550550"/>
    <w:rsid w:val="00550563"/>
    <w:rsid w:val="00550C78"/>
    <w:rsid w:val="00551602"/>
    <w:rsid w:val="00551B0C"/>
    <w:rsid w:val="00551DB1"/>
    <w:rsid w:val="0055205E"/>
    <w:rsid w:val="00552AD6"/>
    <w:rsid w:val="0055303C"/>
    <w:rsid w:val="00553536"/>
    <w:rsid w:val="00553B7C"/>
    <w:rsid w:val="00554450"/>
    <w:rsid w:val="00554C94"/>
    <w:rsid w:val="00555240"/>
    <w:rsid w:val="005558F8"/>
    <w:rsid w:val="00555A28"/>
    <w:rsid w:val="005565E5"/>
    <w:rsid w:val="005567A4"/>
    <w:rsid w:val="005568FB"/>
    <w:rsid w:val="00556F46"/>
    <w:rsid w:val="00557F24"/>
    <w:rsid w:val="0056107E"/>
    <w:rsid w:val="005610C7"/>
    <w:rsid w:val="005611B0"/>
    <w:rsid w:val="005619BD"/>
    <w:rsid w:val="00561B9F"/>
    <w:rsid w:val="0056221F"/>
    <w:rsid w:val="005622B5"/>
    <w:rsid w:val="00562D19"/>
    <w:rsid w:val="00563236"/>
    <w:rsid w:val="00563644"/>
    <w:rsid w:val="00564D8C"/>
    <w:rsid w:val="00565A02"/>
    <w:rsid w:val="00565FD8"/>
    <w:rsid w:val="00567F85"/>
    <w:rsid w:val="0057018F"/>
    <w:rsid w:val="0057066A"/>
    <w:rsid w:val="005712CA"/>
    <w:rsid w:val="00571712"/>
    <w:rsid w:val="00572FAA"/>
    <w:rsid w:val="005731EF"/>
    <w:rsid w:val="005734E1"/>
    <w:rsid w:val="00573ACB"/>
    <w:rsid w:val="005741D1"/>
    <w:rsid w:val="005743C2"/>
    <w:rsid w:val="0057455A"/>
    <w:rsid w:val="00574650"/>
    <w:rsid w:val="00574862"/>
    <w:rsid w:val="005749E7"/>
    <w:rsid w:val="00574EEF"/>
    <w:rsid w:val="0057554A"/>
    <w:rsid w:val="00575E1E"/>
    <w:rsid w:val="00576831"/>
    <w:rsid w:val="005769AE"/>
    <w:rsid w:val="00576DFF"/>
    <w:rsid w:val="00576FAE"/>
    <w:rsid w:val="005778AA"/>
    <w:rsid w:val="00577BE0"/>
    <w:rsid w:val="00577F3A"/>
    <w:rsid w:val="0058008C"/>
    <w:rsid w:val="005813BE"/>
    <w:rsid w:val="00581943"/>
    <w:rsid w:val="00581962"/>
    <w:rsid w:val="005819E0"/>
    <w:rsid w:val="005823C4"/>
    <w:rsid w:val="005827B4"/>
    <w:rsid w:val="005827BF"/>
    <w:rsid w:val="00582C17"/>
    <w:rsid w:val="00582DEB"/>
    <w:rsid w:val="00582FE1"/>
    <w:rsid w:val="00583567"/>
    <w:rsid w:val="00584258"/>
    <w:rsid w:val="00584512"/>
    <w:rsid w:val="00585307"/>
    <w:rsid w:val="00585FA4"/>
    <w:rsid w:val="00586654"/>
    <w:rsid w:val="00586FA6"/>
    <w:rsid w:val="005877E9"/>
    <w:rsid w:val="00587AAA"/>
    <w:rsid w:val="005900A7"/>
    <w:rsid w:val="005903BD"/>
    <w:rsid w:val="005906C8"/>
    <w:rsid w:val="00590C84"/>
    <w:rsid w:val="00590D43"/>
    <w:rsid w:val="00590F7C"/>
    <w:rsid w:val="00590F98"/>
    <w:rsid w:val="0059159F"/>
    <w:rsid w:val="00592624"/>
    <w:rsid w:val="005926CD"/>
    <w:rsid w:val="00593240"/>
    <w:rsid w:val="005932D5"/>
    <w:rsid w:val="00593B4B"/>
    <w:rsid w:val="00593DCB"/>
    <w:rsid w:val="0059445A"/>
    <w:rsid w:val="005951F8"/>
    <w:rsid w:val="005954D0"/>
    <w:rsid w:val="0059563F"/>
    <w:rsid w:val="005958C6"/>
    <w:rsid w:val="00596179"/>
    <w:rsid w:val="005962F3"/>
    <w:rsid w:val="00596339"/>
    <w:rsid w:val="005969C9"/>
    <w:rsid w:val="00596BC5"/>
    <w:rsid w:val="00597A89"/>
    <w:rsid w:val="005A007C"/>
    <w:rsid w:val="005A0FDE"/>
    <w:rsid w:val="005A1882"/>
    <w:rsid w:val="005A19A5"/>
    <w:rsid w:val="005A1A6C"/>
    <w:rsid w:val="005A23A5"/>
    <w:rsid w:val="005A2502"/>
    <w:rsid w:val="005A2913"/>
    <w:rsid w:val="005A3315"/>
    <w:rsid w:val="005A341B"/>
    <w:rsid w:val="005A43FB"/>
    <w:rsid w:val="005A4834"/>
    <w:rsid w:val="005A48D0"/>
    <w:rsid w:val="005A57FA"/>
    <w:rsid w:val="005A5C8A"/>
    <w:rsid w:val="005A5D3B"/>
    <w:rsid w:val="005A6842"/>
    <w:rsid w:val="005A6BB9"/>
    <w:rsid w:val="005A7272"/>
    <w:rsid w:val="005A73B7"/>
    <w:rsid w:val="005A7675"/>
    <w:rsid w:val="005B040D"/>
    <w:rsid w:val="005B0C9E"/>
    <w:rsid w:val="005B0E28"/>
    <w:rsid w:val="005B1659"/>
    <w:rsid w:val="005B182B"/>
    <w:rsid w:val="005B1BF0"/>
    <w:rsid w:val="005B27B3"/>
    <w:rsid w:val="005B2817"/>
    <w:rsid w:val="005B2E6E"/>
    <w:rsid w:val="005B3145"/>
    <w:rsid w:val="005B34A6"/>
    <w:rsid w:val="005B37E9"/>
    <w:rsid w:val="005B3FA3"/>
    <w:rsid w:val="005B4719"/>
    <w:rsid w:val="005B477A"/>
    <w:rsid w:val="005B4902"/>
    <w:rsid w:val="005B547B"/>
    <w:rsid w:val="005B555F"/>
    <w:rsid w:val="005B55BF"/>
    <w:rsid w:val="005B6BE7"/>
    <w:rsid w:val="005B770C"/>
    <w:rsid w:val="005C07DE"/>
    <w:rsid w:val="005C0B92"/>
    <w:rsid w:val="005C0F60"/>
    <w:rsid w:val="005C104C"/>
    <w:rsid w:val="005C12F9"/>
    <w:rsid w:val="005C17B5"/>
    <w:rsid w:val="005C20E6"/>
    <w:rsid w:val="005C22D0"/>
    <w:rsid w:val="005C2F71"/>
    <w:rsid w:val="005C4067"/>
    <w:rsid w:val="005C41A4"/>
    <w:rsid w:val="005C42D9"/>
    <w:rsid w:val="005C4458"/>
    <w:rsid w:val="005C4B04"/>
    <w:rsid w:val="005C4DC0"/>
    <w:rsid w:val="005C51F9"/>
    <w:rsid w:val="005C6591"/>
    <w:rsid w:val="005C6DB6"/>
    <w:rsid w:val="005C6EB5"/>
    <w:rsid w:val="005C706A"/>
    <w:rsid w:val="005C728A"/>
    <w:rsid w:val="005C7D05"/>
    <w:rsid w:val="005D05F2"/>
    <w:rsid w:val="005D073A"/>
    <w:rsid w:val="005D0FF4"/>
    <w:rsid w:val="005D1526"/>
    <w:rsid w:val="005D1631"/>
    <w:rsid w:val="005D1ABF"/>
    <w:rsid w:val="005D1FFC"/>
    <w:rsid w:val="005D219E"/>
    <w:rsid w:val="005D3549"/>
    <w:rsid w:val="005D39D6"/>
    <w:rsid w:val="005D3F25"/>
    <w:rsid w:val="005D3FD5"/>
    <w:rsid w:val="005D3FDF"/>
    <w:rsid w:val="005D4982"/>
    <w:rsid w:val="005D4FE2"/>
    <w:rsid w:val="005D6888"/>
    <w:rsid w:val="005D693D"/>
    <w:rsid w:val="005D6EE0"/>
    <w:rsid w:val="005D6F24"/>
    <w:rsid w:val="005D70B3"/>
    <w:rsid w:val="005D73A0"/>
    <w:rsid w:val="005D7542"/>
    <w:rsid w:val="005D786C"/>
    <w:rsid w:val="005D7E0F"/>
    <w:rsid w:val="005D7FDE"/>
    <w:rsid w:val="005E056B"/>
    <w:rsid w:val="005E0A9B"/>
    <w:rsid w:val="005E0D8E"/>
    <w:rsid w:val="005E1768"/>
    <w:rsid w:val="005E1B4D"/>
    <w:rsid w:val="005E1CD8"/>
    <w:rsid w:val="005E1FEC"/>
    <w:rsid w:val="005E2DB4"/>
    <w:rsid w:val="005E3531"/>
    <w:rsid w:val="005E361D"/>
    <w:rsid w:val="005E403D"/>
    <w:rsid w:val="005E4CEF"/>
    <w:rsid w:val="005E5874"/>
    <w:rsid w:val="005E63A1"/>
    <w:rsid w:val="005E676A"/>
    <w:rsid w:val="005E690A"/>
    <w:rsid w:val="005E6AAE"/>
    <w:rsid w:val="005E6BF5"/>
    <w:rsid w:val="005E7167"/>
    <w:rsid w:val="005E7429"/>
    <w:rsid w:val="005E7668"/>
    <w:rsid w:val="005E7B76"/>
    <w:rsid w:val="005E7DFA"/>
    <w:rsid w:val="005E7F80"/>
    <w:rsid w:val="005F0112"/>
    <w:rsid w:val="005F0807"/>
    <w:rsid w:val="005F0810"/>
    <w:rsid w:val="005F1065"/>
    <w:rsid w:val="005F123A"/>
    <w:rsid w:val="005F1981"/>
    <w:rsid w:val="005F207F"/>
    <w:rsid w:val="005F2517"/>
    <w:rsid w:val="005F2E79"/>
    <w:rsid w:val="005F34FA"/>
    <w:rsid w:val="005F3C79"/>
    <w:rsid w:val="005F3EAE"/>
    <w:rsid w:val="005F4997"/>
    <w:rsid w:val="005F5AEA"/>
    <w:rsid w:val="005F61F3"/>
    <w:rsid w:val="005F6917"/>
    <w:rsid w:val="005F7851"/>
    <w:rsid w:val="005F79A6"/>
    <w:rsid w:val="006009C0"/>
    <w:rsid w:val="00600A16"/>
    <w:rsid w:val="00600FF9"/>
    <w:rsid w:val="00601170"/>
    <w:rsid w:val="0060127B"/>
    <w:rsid w:val="006027D1"/>
    <w:rsid w:val="00602804"/>
    <w:rsid w:val="00602D1B"/>
    <w:rsid w:val="0060328B"/>
    <w:rsid w:val="00603495"/>
    <w:rsid w:val="00603DCB"/>
    <w:rsid w:val="00603F11"/>
    <w:rsid w:val="00604206"/>
    <w:rsid w:val="00604465"/>
    <w:rsid w:val="00604576"/>
    <w:rsid w:val="00605F01"/>
    <w:rsid w:val="006063F3"/>
    <w:rsid w:val="00606933"/>
    <w:rsid w:val="00606A96"/>
    <w:rsid w:val="00606B17"/>
    <w:rsid w:val="00607528"/>
    <w:rsid w:val="00607906"/>
    <w:rsid w:val="0061032D"/>
    <w:rsid w:val="006109AC"/>
    <w:rsid w:val="00610EA6"/>
    <w:rsid w:val="006110BD"/>
    <w:rsid w:val="006113ED"/>
    <w:rsid w:val="00611465"/>
    <w:rsid w:val="00611945"/>
    <w:rsid w:val="006119E5"/>
    <w:rsid w:val="00611A8E"/>
    <w:rsid w:val="00612204"/>
    <w:rsid w:val="006126D1"/>
    <w:rsid w:val="00613232"/>
    <w:rsid w:val="00613254"/>
    <w:rsid w:val="00613379"/>
    <w:rsid w:val="006137CC"/>
    <w:rsid w:val="00613A60"/>
    <w:rsid w:val="00613CD3"/>
    <w:rsid w:val="00613DD0"/>
    <w:rsid w:val="00613E82"/>
    <w:rsid w:val="00614AE9"/>
    <w:rsid w:val="00614B31"/>
    <w:rsid w:val="00614E01"/>
    <w:rsid w:val="00615155"/>
    <w:rsid w:val="00615667"/>
    <w:rsid w:val="00616115"/>
    <w:rsid w:val="00617441"/>
    <w:rsid w:val="00617C3A"/>
    <w:rsid w:val="006200F7"/>
    <w:rsid w:val="0062080C"/>
    <w:rsid w:val="00620895"/>
    <w:rsid w:val="0062147A"/>
    <w:rsid w:val="006219BA"/>
    <w:rsid w:val="00621EF8"/>
    <w:rsid w:val="00622347"/>
    <w:rsid w:val="00622AB6"/>
    <w:rsid w:val="00622BC8"/>
    <w:rsid w:val="006232FB"/>
    <w:rsid w:val="00623B69"/>
    <w:rsid w:val="006248C7"/>
    <w:rsid w:val="00624BDB"/>
    <w:rsid w:val="00624D0D"/>
    <w:rsid w:val="00624F0B"/>
    <w:rsid w:val="00624F41"/>
    <w:rsid w:val="00625A3A"/>
    <w:rsid w:val="006265DD"/>
    <w:rsid w:val="006265E2"/>
    <w:rsid w:val="006274D4"/>
    <w:rsid w:val="00627F8E"/>
    <w:rsid w:val="006301CB"/>
    <w:rsid w:val="00630D88"/>
    <w:rsid w:val="00631C98"/>
    <w:rsid w:val="00631D3D"/>
    <w:rsid w:val="006327DC"/>
    <w:rsid w:val="0063280E"/>
    <w:rsid w:val="00632AD5"/>
    <w:rsid w:val="00632D35"/>
    <w:rsid w:val="006334C1"/>
    <w:rsid w:val="00633BA5"/>
    <w:rsid w:val="00633CFF"/>
    <w:rsid w:val="00633FBF"/>
    <w:rsid w:val="006340AE"/>
    <w:rsid w:val="006346CF"/>
    <w:rsid w:val="00634AEE"/>
    <w:rsid w:val="0063562F"/>
    <w:rsid w:val="00635F0E"/>
    <w:rsid w:val="00636530"/>
    <w:rsid w:val="00636AEE"/>
    <w:rsid w:val="00636CC0"/>
    <w:rsid w:val="0063750F"/>
    <w:rsid w:val="006376D5"/>
    <w:rsid w:val="006377CD"/>
    <w:rsid w:val="00637BE3"/>
    <w:rsid w:val="00637CEF"/>
    <w:rsid w:val="00637E66"/>
    <w:rsid w:val="00637E94"/>
    <w:rsid w:val="00640251"/>
    <w:rsid w:val="00640508"/>
    <w:rsid w:val="006415B7"/>
    <w:rsid w:val="006416D5"/>
    <w:rsid w:val="00641BB3"/>
    <w:rsid w:val="00641C90"/>
    <w:rsid w:val="006421C6"/>
    <w:rsid w:val="006430E5"/>
    <w:rsid w:val="00643C91"/>
    <w:rsid w:val="006443A9"/>
    <w:rsid w:val="00644E03"/>
    <w:rsid w:val="00644ECB"/>
    <w:rsid w:val="0064570F"/>
    <w:rsid w:val="00645A78"/>
    <w:rsid w:val="00645AA4"/>
    <w:rsid w:val="006465C9"/>
    <w:rsid w:val="00647847"/>
    <w:rsid w:val="00650AA3"/>
    <w:rsid w:val="00650B44"/>
    <w:rsid w:val="0065136B"/>
    <w:rsid w:val="006515B2"/>
    <w:rsid w:val="00651C70"/>
    <w:rsid w:val="00651EB3"/>
    <w:rsid w:val="00652DBC"/>
    <w:rsid w:val="00652E75"/>
    <w:rsid w:val="0065314D"/>
    <w:rsid w:val="00654965"/>
    <w:rsid w:val="00654998"/>
    <w:rsid w:val="00654E1D"/>
    <w:rsid w:val="00655989"/>
    <w:rsid w:val="006559EF"/>
    <w:rsid w:val="00655CA1"/>
    <w:rsid w:val="006564F3"/>
    <w:rsid w:val="00656E02"/>
    <w:rsid w:val="0066064B"/>
    <w:rsid w:val="00660C4A"/>
    <w:rsid w:val="0066161C"/>
    <w:rsid w:val="006618FB"/>
    <w:rsid w:val="00661A2E"/>
    <w:rsid w:val="00661E38"/>
    <w:rsid w:val="006629A9"/>
    <w:rsid w:val="00662A57"/>
    <w:rsid w:val="006632AF"/>
    <w:rsid w:val="00663426"/>
    <w:rsid w:val="0066537E"/>
    <w:rsid w:val="006654FE"/>
    <w:rsid w:val="00665AB1"/>
    <w:rsid w:val="00666233"/>
    <w:rsid w:val="00666643"/>
    <w:rsid w:val="0066723C"/>
    <w:rsid w:val="00667463"/>
    <w:rsid w:val="006674AE"/>
    <w:rsid w:val="006675FE"/>
    <w:rsid w:val="0066779A"/>
    <w:rsid w:val="0067103B"/>
    <w:rsid w:val="006710B9"/>
    <w:rsid w:val="006716CF"/>
    <w:rsid w:val="00671DC6"/>
    <w:rsid w:val="00671FDF"/>
    <w:rsid w:val="006720A5"/>
    <w:rsid w:val="00672A2E"/>
    <w:rsid w:val="00672AF8"/>
    <w:rsid w:val="00673DA2"/>
    <w:rsid w:val="006745D3"/>
    <w:rsid w:val="00674CC0"/>
    <w:rsid w:val="00675A11"/>
    <w:rsid w:val="00675BFD"/>
    <w:rsid w:val="0067607C"/>
    <w:rsid w:val="006772DD"/>
    <w:rsid w:val="006775A5"/>
    <w:rsid w:val="006776A2"/>
    <w:rsid w:val="00677EE6"/>
    <w:rsid w:val="006801D8"/>
    <w:rsid w:val="006803B6"/>
    <w:rsid w:val="006813DC"/>
    <w:rsid w:val="00681749"/>
    <w:rsid w:val="00681B48"/>
    <w:rsid w:val="00681E32"/>
    <w:rsid w:val="006824D3"/>
    <w:rsid w:val="00682C6C"/>
    <w:rsid w:val="00683397"/>
    <w:rsid w:val="00683B62"/>
    <w:rsid w:val="00684426"/>
    <w:rsid w:val="0068540C"/>
    <w:rsid w:val="0068562C"/>
    <w:rsid w:val="00685F2A"/>
    <w:rsid w:val="0068626F"/>
    <w:rsid w:val="00686C73"/>
    <w:rsid w:val="00686FA5"/>
    <w:rsid w:val="006902C8"/>
    <w:rsid w:val="00690547"/>
    <w:rsid w:val="00690A30"/>
    <w:rsid w:val="006910E5"/>
    <w:rsid w:val="006912D0"/>
    <w:rsid w:val="006917E2"/>
    <w:rsid w:val="00692D42"/>
    <w:rsid w:val="00692ED8"/>
    <w:rsid w:val="006937B2"/>
    <w:rsid w:val="00693BEF"/>
    <w:rsid w:val="00693ED9"/>
    <w:rsid w:val="0069437C"/>
    <w:rsid w:val="00694554"/>
    <w:rsid w:val="00694DAC"/>
    <w:rsid w:val="006950E6"/>
    <w:rsid w:val="006951FB"/>
    <w:rsid w:val="00695279"/>
    <w:rsid w:val="00695517"/>
    <w:rsid w:val="0069558B"/>
    <w:rsid w:val="00695668"/>
    <w:rsid w:val="00695C09"/>
    <w:rsid w:val="00695DA7"/>
    <w:rsid w:val="00696307"/>
    <w:rsid w:val="00696581"/>
    <w:rsid w:val="00696D83"/>
    <w:rsid w:val="00697798"/>
    <w:rsid w:val="006978F1"/>
    <w:rsid w:val="006A07EC"/>
    <w:rsid w:val="006A09F7"/>
    <w:rsid w:val="006A0ACD"/>
    <w:rsid w:val="006A0D69"/>
    <w:rsid w:val="006A0DEC"/>
    <w:rsid w:val="006A13F9"/>
    <w:rsid w:val="006A17CD"/>
    <w:rsid w:val="006A1948"/>
    <w:rsid w:val="006A1AF8"/>
    <w:rsid w:val="006A253D"/>
    <w:rsid w:val="006A281D"/>
    <w:rsid w:val="006A2958"/>
    <w:rsid w:val="006A2A70"/>
    <w:rsid w:val="006A2D85"/>
    <w:rsid w:val="006A3147"/>
    <w:rsid w:val="006A320A"/>
    <w:rsid w:val="006A3245"/>
    <w:rsid w:val="006A3716"/>
    <w:rsid w:val="006A3791"/>
    <w:rsid w:val="006A3B0B"/>
    <w:rsid w:val="006A3D83"/>
    <w:rsid w:val="006A448F"/>
    <w:rsid w:val="006A5F20"/>
    <w:rsid w:val="006A6084"/>
    <w:rsid w:val="006A60E0"/>
    <w:rsid w:val="006A62E1"/>
    <w:rsid w:val="006A6310"/>
    <w:rsid w:val="006A6B6F"/>
    <w:rsid w:val="006B0B06"/>
    <w:rsid w:val="006B0B98"/>
    <w:rsid w:val="006B1888"/>
    <w:rsid w:val="006B21E4"/>
    <w:rsid w:val="006B33E7"/>
    <w:rsid w:val="006B3590"/>
    <w:rsid w:val="006B3F16"/>
    <w:rsid w:val="006B437F"/>
    <w:rsid w:val="006B478E"/>
    <w:rsid w:val="006B4924"/>
    <w:rsid w:val="006B4BF0"/>
    <w:rsid w:val="006B5580"/>
    <w:rsid w:val="006B5646"/>
    <w:rsid w:val="006B5E51"/>
    <w:rsid w:val="006B7797"/>
    <w:rsid w:val="006B7890"/>
    <w:rsid w:val="006B7A44"/>
    <w:rsid w:val="006C0022"/>
    <w:rsid w:val="006C0406"/>
    <w:rsid w:val="006C077A"/>
    <w:rsid w:val="006C0D57"/>
    <w:rsid w:val="006C1466"/>
    <w:rsid w:val="006C1893"/>
    <w:rsid w:val="006C1B7E"/>
    <w:rsid w:val="006C22F8"/>
    <w:rsid w:val="006C26AC"/>
    <w:rsid w:val="006C2BF2"/>
    <w:rsid w:val="006C3A56"/>
    <w:rsid w:val="006C429F"/>
    <w:rsid w:val="006C4449"/>
    <w:rsid w:val="006C46B7"/>
    <w:rsid w:val="006C4CA9"/>
    <w:rsid w:val="006C509D"/>
    <w:rsid w:val="006C5B2B"/>
    <w:rsid w:val="006C6154"/>
    <w:rsid w:val="006C6316"/>
    <w:rsid w:val="006C654E"/>
    <w:rsid w:val="006C6E94"/>
    <w:rsid w:val="006C7897"/>
    <w:rsid w:val="006C78B4"/>
    <w:rsid w:val="006C7BF2"/>
    <w:rsid w:val="006C7D2E"/>
    <w:rsid w:val="006D0947"/>
    <w:rsid w:val="006D09BA"/>
    <w:rsid w:val="006D1868"/>
    <w:rsid w:val="006D18E4"/>
    <w:rsid w:val="006D1D78"/>
    <w:rsid w:val="006D274E"/>
    <w:rsid w:val="006D2795"/>
    <w:rsid w:val="006D27A0"/>
    <w:rsid w:val="006D29D9"/>
    <w:rsid w:val="006D2A29"/>
    <w:rsid w:val="006D2AF0"/>
    <w:rsid w:val="006D2AF3"/>
    <w:rsid w:val="006D2CED"/>
    <w:rsid w:val="006D3426"/>
    <w:rsid w:val="006D3561"/>
    <w:rsid w:val="006D3A10"/>
    <w:rsid w:val="006D3D7A"/>
    <w:rsid w:val="006D3E6F"/>
    <w:rsid w:val="006D488D"/>
    <w:rsid w:val="006D4CCE"/>
    <w:rsid w:val="006D4FDB"/>
    <w:rsid w:val="006D5458"/>
    <w:rsid w:val="006D5DB0"/>
    <w:rsid w:val="006D64FD"/>
    <w:rsid w:val="006D7115"/>
    <w:rsid w:val="006D72BE"/>
    <w:rsid w:val="006D7507"/>
    <w:rsid w:val="006D7652"/>
    <w:rsid w:val="006D7C24"/>
    <w:rsid w:val="006D7C6F"/>
    <w:rsid w:val="006E05A8"/>
    <w:rsid w:val="006E10D6"/>
    <w:rsid w:val="006E1955"/>
    <w:rsid w:val="006E2105"/>
    <w:rsid w:val="006E21B3"/>
    <w:rsid w:val="006E2E46"/>
    <w:rsid w:val="006E325E"/>
    <w:rsid w:val="006E32B7"/>
    <w:rsid w:val="006E45C5"/>
    <w:rsid w:val="006E555C"/>
    <w:rsid w:val="006E617B"/>
    <w:rsid w:val="006E658B"/>
    <w:rsid w:val="006E66EC"/>
    <w:rsid w:val="006E6E83"/>
    <w:rsid w:val="006E6FBB"/>
    <w:rsid w:val="006F1453"/>
    <w:rsid w:val="006F1C09"/>
    <w:rsid w:val="006F220C"/>
    <w:rsid w:val="006F264C"/>
    <w:rsid w:val="006F27C3"/>
    <w:rsid w:val="006F3590"/>
    <w:rsid w:val="006F3885"/>
    <w:rsid w:val="006F38B8"/>
    <w:rsid w:val="006F392E"/>
    <w:rsid w:val="006F4C30"/>
    <w:rsid w:val="006F50CC"/>
    <w:rsid w:val="006F555A"/>
    <w:rsid w:val="006F5EBE"/>
    <w:rsid w:val="006F60EE"/>
    <w:rsid w:val="006F6391"/>
    <w:rsid w:val="006F70A5"/>
    <w:rsid w:val="006F7215"/>
    <w:rsid w:val="00700027"/>
    <w:rsid w:val="00700217"/>
    <w:rsid w:val="00701297"/>
    <w:rsid w:val="00701996"/>
    <w:rsid w:val="00701C50"/>
    <w:rsid w:val="007035B6"/>
    <w:rsid w:val="00703958"/>
    <w:rsid w:val="00703B90"/>
    <w:rsid w:val="007044FF"/>
    <w:rsid w:val="00704856"/>
    <w:rsid w:val="00704CFE"/>
    <w:rsid w:val="0070505F"/>
    <w:rsid w:val="007056E4"/>
    <w:rsid w:val="00705B97"/>
    <w:rsid w:val="00706B66"/>
    <w:rsid w:val="00706F2C"/>
    <w:rsid w:val="0070780A"/>
    <w:rsid w:val="0070793B"/>
    <w:rsid w:val="0071105A"/>
    <w:rsid w:val="0071184B"/>
    <w:rsid w:val="007118FA"/>
    <w:rsid w:val="00711E0C"/>
    <w:rsid w:val="0071288E"/>
    <w:rsid w:val="00712B61"/>
    <w:rsid w:val="00712D31"/>
    <w:rsid w:val="00713118"/>
    <w:rsid w:val="007132B9"/>
    <w:rsid w:val="00714D12"/>
    <w:rsid w:val="0071546E"/>
    <w:rsid w:val="007156DD"/>
    <w:rsid w:val="00715D06"/>
    <w:rsid w:val="007164A6"/>
    <w:rsid w:val="0071660E"/>
    <w:rsid w:val="00716715"/>
    <w:rsid w:val="007169B2"/>
    <w:rsid w:val="007169B3"/>
    <w:rsid w:val="007174D4"/>
    <w:rsid w:val="00717767"/>
    <w:rsid w:val="0071792A"/>
    <w:rsid w:val="00717CA1"/>
    <w:rsid w:val="0072142A"/>
    <w:rsid w:val="00721D96"/>
    <w:rsid w:val="00722AE1"/>
    <w:rsid w:val="00723267"/>
    <w:rsid w:val="0072349E"/>
    <w:rsid w:val="0072392A"/>
    <w:rsid w:val="00723CC0"/>
    <w:rsid w:val="00723ECD"/>
    <w:rsid w:val="007240B2"/>
    <w:rsid w:val="00724B5D"/>
    <w:rsid w:val="007254AB"/>
    <w:rsid w:val="00725AB7"/>
    <w:rsid w:val="00726187"/>
    <w:rsid w:val="007264B2"/>
    <w:rsid w:val="007266CE"/>
    <w:rsid w:val="00726CC4"/>
    <w:rsid w:val="0072721D"/>
    <w:rsid w:val="00727785"/>
    <w:rsid w:val="00730F28"/>
    <w:rsid w:val="007318D8"/>
    <w:rsid w:val="0073235B"/>
    <w:rsid w:val="0073288C"/>
    <w:rsid w:val="0073290A"/>
    <w:rsid w:val="00732951"/>
    <w:rsid w:val="00732E0A"/>
    <w:rsid w:val="00733A19"/>
    <w:rsid w:val="00733B7C"/>
    <w:rsid w:val="007341BF"/>
    <w:rsid w:val="0073424F"/>
    <w:rsid w:val="0073430F"/>
    <w:rsid w:val="0073499A"/>
    <w:rsid w:val="00734DA2"/>
    <w:rsid w:val="007352B7"/>
    <w:rsid w:val="0073533D"/>
    <w:rsid w:val="0073548C"/>
    <w:rsid w:val="007365EA"/>
    <w:rsid w:val="00736945"/>
    <w:rsid w:val="00737C77"/>
    <w:rsid w:val="00737F84"/>
    <w:rsid w:val="00740590"/>
    <w:rsid w:val="00740A78"/>
    <w:rsid w:val="00740BC3"/>
    <w:rsid w:val="00740BC5"/>
    <w:rsid w:val="0074110F"/>
    <w:rsid w:val="007420C6"/>
    <w:rsid w:val="00742C94"/>
    <w:rsid w:val="00742F37"/>
    <w:rsid w:val="00743393"/>
    <w:rsid w:val="00743763"/>
    <w:rsid w:val="00743994"/>
    <w:rsid w:val="00744204"/>
    <w:rsid w:val="0074427F"/>
    <w:rsid w:val="007445DC"/>
    <w:rsid w:val="00744AB8"/>
    <w:rsid w:val="00744B79"/>
    <w:rsid w:val="0074528A"/>
    <w:rsid w:val="007456C5"/>
    <w:rsid w:val="007458E1"/>
    <w:rsid w:val="00745982"/>
    <w:rsid w:val="00745BF5"/>
    <w:rsid w:val="00746FA3"/>
    <w:rsid w:val="0074782B"/>
    <w:rsid w:val="00747846"/>
    <w:rsid w:val="00750017"/>
    <w:rsid w:val="00750378"/>
    <w:rsid w:val="00750389"/>
    <w:rsid w:val="00750430"/>
    <w:rsid w:val="00750444"/>
    <w:rsid w:val="00750536"/>
    <w:rsid w:val="007506A4"/>
    <w:rsid w:val="00750D22"/>
    <w:rsid w:val="007515F4"/>
    <w:rsid w:val="00751928"/>
    <w:rsid w:val="00752318"/>
    <w:rsid w:val="00752994"/>
    <w:rsid w:val="00752AC5"/>
    <w:rsid w:val="00753722"/>
    <w:rsid w:val="007537A6"/>
    <w:rsid w:val="00753A07"/>
    <w:rsid w:val="00753B6B"/>
    <w:rsid w:val="00753DAF"/>
    <w:rsid w:val="00754440"/>
    <w:rsid w:val="0075473B"/>
    <w:rsid w:val="007548DE"/>
    <w:rsid w:val="00754978"/>
    <w:rsid w:val="00755DFE"/>
    <w:rsid w:val="00756927"/>
    <w:rsid w:val="00756F17"/>
    <w:rsid w:val="00756F49"/>
    <w:rsid w:val="00757DDB"/>
    <w:rsid w:val="0076010A"/>
    <w:rsid w:val="00760156"/>
    <w:rsid w:val="00760295"/>
    <w:rsid w:val="007605F4"/>
    <w:rsid w:val="00760819"/>
    <w:rsid w:val="00760D81"/>
    <w:rsid w:val="00760DD9"/>
    <w:rsid w:val="00760F6C"/>
    <w:rsid w:val="007610FD"/>
    <w:rsid w:val="00762B2E"/>
    <w:rsid w:val="00762B49"/>
    <w:rsid w:val="0076368D"/>
    <w:rsid w:val="007640CC"/>
    <w:rsid w:val="00765863"/>
    <w:rsid w:val="00765ADD"/>
    <w:rsid w:val="00765F05"/>
    <w:rsid w:val="00766E54"/>
    <w:rsid w:val="00767680"/>
    <w:rsid w:val="00767B10"/>
    <w:rsid w:val="00767B94"/>
    <w:rsid w:val="00770323"/>
    <w:rsid w:val="00770706"/>
    <w:rsid w:val="00770745"/>
    <w:rsid w:val="007707B8"/>
    <w:rsid w:val="0077087F"/>
    <w:rsid w:val="0077102D"/>
    <w:rsid w:val="00771098"/>
    <w:rsid w:val="007715AC"/>
    <w:rsid w:val="007715AE"/>
    <w:rsid w:val="0077292C"/>
    <w:rsid w:val="00774346"/>
    <w:rsid w:val="00775414"/>
    <w:rsid w:val="007755C7"/>
    <w:rsid w:val="007758FA"/>
    <w:rsid w:val="0077767E"/>
    <w:rsid w:val="007777A2"/>
    <w:rsid w:val="00780769"/>
    <w:rsid w:val="007807BD"/>
    <w:rsid w:val="00780CD2"/>
    <w:rsid w:val="0078121B"/>
    <w:rsid w:val="0078180C"/>
    <w:rsid w:val="00782161"/>
    <w:rsid w:val="00782399"/>
    <w:rsid w:val="00782522"/>
    <w:rsid w:val="00782739"/>
    <w:rsid w:val="007836BB"/>
    <w:rsid w:val="00783771"/>
    <w:rsid w:val="00783C3C"/>
    <w:rsid w:val="00783CBB"/>
    <w:rsid w:val="00783E58"/>
    <w:rsid w:val="00783FFE"/>
    <w:rsid w:val="00784CE3"/>
    <w:rsid w:val="00784EEF"/>
    <w:rsid w:val="007851FD"/>
    <w:rsid w:val="0078529A"/>
    <w:rsid w:val="007852B5"/>
    <w:rsid w:val="00785835"/>
    <w:rsid w:val="007859B0"/>
    <w:rsid w:val="00785D37"/>
    <w:rsid w:val="00785D59"/>
    <w:rsid w:val="00785E19"/>
    <w:rsid w:val="00785E62"/>
    <w:rsid w:val="007863D1"/>
    <w:rsid w:val="00786403"/>
    <w:rsid w:val="007866CA"/>
    <w:rsid w:val="007868FC"/>
    <w:rsid w:val="00786ADB"/>
    <w:rsid w:val="00786D70"/>
    <w:rsid w:val="00787798"/>
    <w:rsid w:val="00790280"/>
    <w:rsid w:val="0079083C"/>
    <w:rsid w:val="00790DE3"/>
    <w:rsid w:val="007910C3"/>
    <w:rsid w:val="00791B34"/>
    <w:rsid w:val="007927F3"/>
    <w:rsid w:val="007928B9"/>
    <w:rsid w:val="00793751"/>
    <w:rsid w:val="00794CDF"/>
    <w:rsid w:val="007963FF"/>
    <w:rsid w:val="00796BF3"/>
    <w:rsid w:val="00796C38"/>
    <w:rsid w:val="00796C76"/>
    <w:rsid w:val="00797E9A"/>
    <w:rsid w:val="00797F84"/>
    <w:rsid w:val="007A05C4"/>
    <w:rsid w:val="007A0EDB"/>
    <w:rsid w:val="007A1B70"/>
    <w:rsid w:val="007A282A"/>
    <w:rsid w:val="007A3306"/>
    <w:rsid w:val="007A36BC"/>
    <w:rsid w:val="007A39DC"/>
    <w:rsid w:val="007A4113"/>
    <w:rsid w:val="007A49D8"/>
    <w:rsid w:val="007A4ABA"/>
    <w:rsid w:val="007A4CBE"/>
    <w:rsid w:val="007A6917"/>
    <w:rsid w:val="007A6D2C"/>
    <w:rsid w:val="007A6D37"/>
    <w:rsid w:val="007A7080"/>
    <w:rsid w:val="007A7493"/>
    <w:rsid w:val="007A78E1"/>
    <w:rsid w:val="007A7EEC"/>
    <w:rsid w:val="007B0A5B"/>
    <w:rsid w:val="007B0ABF"/>
    <w:rsid w:val="007B0B86"/>
    <w:rsid w:val="007B0F7F"/>
    <w:rsid w:val="007B1300"/>
    <w:rsid w:val="007B15DA"/>
    <w:rsid w:val="007B19C1"/>
    <w:rsid w:val="007B1EB9"/>
    <w:rsid w:val="007B257E"/>
    <w:rsid w:val="007B3B4B"/>
    <w:rsid w:val="007B4E33"/>
    <w:rsid w:val="007B5490"/>
    <w:rsid w:val="007B58BB"/>
    <w:rsid w:val="007B5904"/>
    <w:rsid w:val="007B5DE6"/>
    <w:rsid w:val="007B5E8D"/>
    <w:rsid w:val="007B67FE"/>
    <w:rsid w:val="007B7794"/>
    <w:rsid w:val="007B7B1B"/>
    <w:rsid w:val="007C030D"/>
    <w:rsid w:val="007C088D"/>
    <w:rsid w:val="007C0B2B"/>
    <w:rsid w:val="007C10A9"/>
    <w:rsid w:val="007C1811"/>
    <w:rsid w:val="007C260E"/>
    <w:rsid w:val="007C2668"/>
    <w:rsid w:val="007C2890"/>
    <w:rsid w:val="007C318A"/>
    <w:rsid w:val="007C32F2"/>
    <w:rsid w:val="007C341A"/>
    <w:rsid w:val="007C3A55"/>
    <w:rsid w:val="007C3C78"/>
    <w:rsid w:val="007C4322"/>
    <w:rsid w:val="007C4399"/>
    <w:rsid w:val="007C48FC"/>
    <w:rsid w:val="007C5499"/>
    <w:rsid w:val="007C5C41"/>
    <w:rsid w:val="007C603A"/>
    <w:rsid w:val="007C6089"/>
    <w:rsid w:val="007C65EB"/>
    <w:rsid w:val="007C6DEA"/>
    <w:rsid w:val="007C7462"/>
    <w:rsid w:val="007C7AAA"/>
    <w:rsid w:val="007C7FFD"/>
    <w:rsid w:val="007D0A62"/>
    <w:rsid w:val="007D0C82"/>
    <w:rsid w:val="007D20C8"/>
    <w:rsid w:val="007D220D"/>
    <w:rsid w:val="007D25B1"/>
    <w:rsid w:val="007D29B2"/>
    <w:rsid w:val="007D2AED"/>
    <w:rsid w:val="007D3251"/>
    <w:rsid w:val="007D36B3"/>
    <w:rsid w:val="007D3D8C"/>
    <w:rsid w:val="007D4433"/>
    <w:rsid w:val="007D478C"/>
    <w:rsid w:val="007D4892"/>
    <w:rsid w:val="007D493D"/>
    <w:rsid w:val="007D4D68"/>
    <w:rsid w:val="007D4ECF"/>
    <w:rsid w:val="007D564E"/>
    <w:rsid w:val="007D58E6"/>
    <w:rsid w:val="007D590D"/>
    <w:rsid w:val="007D598D"/>
    <w:rsid w:val="007D6165"/>
    <w:rsid w:val="007D6167"/>
    <w:rsid w:val="007D6180"/>
    <w:rsid w:val="007D6EBF"/>
    <w:rsid w:val="007E03CF"/>
    <w:rsid w:val="007E11A9"/>
    <w:rsid w:val="007E131C"/>
    <w:rsid w:val="007E1819"/>
    <w:rsid w:val="007E1B77"/>
    <w:rsid w:val="007E1D99"/>
    <w:rsid w:val="007E2A1C"/>
    <w:rsid w:val="007E2B24"/>
    <w:rsid w:val="007E2CDF"/>
    <w:rsid w:val="007E38AA"/>
    <w:rsid w:val="007E4756"/>
    <w:rsid w:val="007E4D68"/>
    <w:rsid w:val="007E51C1"/>
    <w:rsid w:val="007E5341"/>
    <w:rsid w:val="007E5AA5"/>
    <w:rsid w:val="007E5DF0"/>
    <w:rsid w:val="007E5E22"/>
    <w:rsid w:val="007E6370"/>
    <w:rsid w:val="007E648D"/>
    <w:rsid w:val="007E6644"/>
    <w:rsid w:val="007E6710"/>
    <w:rsid w:val="007E6D72"/>
    <w:rsid w:val="007E6F27"/>
    <w:rsid w:val="007E7102"/>
    <w:rsid w:val="007F047A"/>
    <w:rsid w:val="007F07CA"/>
    <w:rsid w:val="007F1BF9"/>
    <w:rsid w:val="007F1C6D"/>
    <w:rsid w:val="007F2DB3"/>
    <w:rsid w:val="007F3000"/>
    <w:rsid w:val="007F3E6F"/>
    <w:rsid w:val="007F48C9"/>
    <w:rsid w:val="007F4953"/>
    <w:rsid w:val="007F57E7"/>
    <w:rsid w:val="007F5D00"/>
    <w:rsid w:val="007F5D12"/>
    <w:rsid w:val="007F5D65"/>
    <w:rsid w:val="007F6351"/>
    <w:rsid w:val="007F7922"/>
    <w:rsid w:val="008000DE"/>
    <w:rsid w:val="008002D8"/>
    <w:rsid w:val="008002EE"/>
    <w:rsid w:val="00800619"/>
    <w:rsid w:val="00800A42"/>
    <w:rsid w:val="00800C9D"/>
    <w:rsid w:val="00800CA6"/>
    <w:rsid w:val="00802327"/>
    <w:rsid w:val="00802F91"/>
    <w:rsid w:val="00803140"/>
    <w:rsid w:val="00803344"/>
    <w:rsid w:val="00803385"/>
    <w:rsid w:val="008039FF"/>
    <w:rsid w:val="00803EE6"/>
    <w:rsid w:val="00804138"/>
    <w:rsid w:val="00804B2B"/>
    <w:rsid w:val="00804C19"/>
    <w:rsid w:val="00806459"/>
    <w:rsid w:val="008069EC"/>
    <w:rsid w:val="00806AEC"/>
    <w:rsid w:val="008071B1"/>
    <w:rsid w:val="00807A02"/>
    <w:rsid w:val="00807EEA"/>
    <w:rsid w:val="00810145"/>
    <w:rsid w:val="00810210"/>
    <w:rsid w:val="00810B71"/>
    <w:rsid w:val="0081118E"/>
    <w:rsid w:val="0081135F"/>
    <w:rsid w:val="00812691"/>
    <w:rsid w:val="00812B44"/>
    <w:rsid w:val="00812B52"/>
    <w:rsid w:val="00812CE6"/>
    <w:rsid w:val="008138DD"/>
    <w:rsid w:val="00813D92"/>
    <w:rsid w:val="00813FD2"/>
    <w:rsid w:val="00814012"/>
    <w:rsid w:val="00814434"/>
    <w:rsid w:val="00815110"/>
    <w:rsid w:val="00815198"/>
    <w:rsid w:val="0081558D"/>
    <w:rsid w:val="0081579E"/>
    <w:rsid w:val="00815A80"/>
    <w:rsid w:val="00815DD6"/>
    <w:rsid w:val="00816235"/>
    <w:rsid w:val="00816403"/>
    <w:rsid w:val="00816615"/>
    <w:rsid w:val="0081673F"/>
    <w:rsid w:val="0081697A"/>
    <w:rsid w:val="008172B4"/>
    <w:rsid w:val="00817AA0"/>
    <w:rsid w:val="008202DD"/>
    <w:rsid w:val="008204A0"/>
    <w:rsid w:val="00822367"/>
    <w:rsid w:val="0082276C"/>
    <w:rsid w:val="00822842"/>
    <w:rsid w:val="00822FBF"/>
    <w:rsid w:val="00822FDC"/>
    <w:rsid w:val="0082317F"/>
    <w:rsid w:val="008232F4"/>
    <w:rsid w:val="008234F1"/>
    <w:rsid w:val="0082391B"/>
    <w:rsid w:val="008246E5"/>
    <w:rsid w:val="00824B2E"/>
    <w:rsid w:val="00825B0D"/>
    <w:rsid w:val="00825B69"/>
    <w:rsid w:val="00825D90"/>
    <w:rsid w:val="00827BBF"/>
    <w:rsid w:val="00827D8C"/>
    <w:rsid w:val="00827DA7"/>
    <w:rsid w:val="0083042E"/>
    <w:rsid w:val="00830553"/>
    <w:rsid w:val="00830AEB"/>
    <w:rsid w:val="00831650"/>
    <w:rsid w:val="00831DBF"/>
    <w:rsid w:val="00831FDF"/>
    <w:rsid w:val="008322AF"/>
    <w:rsid w:val="008322DA"/>
    <w:rsid w:val="00833033"/>
    <w:rsid w:val="008335E5"/>
    <w:rsid w:val="0083381B"/>
    <w:rsid w:val="00833DA2"/>
    <w:rsid w:val="00834162"/>
    <w:rsid w:val="00834326"/>
    <w:rsid w:val="00834360"/>
    <w:rsid w:val="008349FB"/>
    <w:rsid w:val="00834AB1"/>
    <w:rsid w:val="00834AD1"/>
    <w:rsid w:val="00835641"/>
    <w:rsid w:val="00835F94"/>
    <w:rsid w:val="00836B5C"/>
    <w:rsid w:val="00836B75"/>
    <w:rsid w:val="00836C07"/>
    <w:rsid w:val="00837250"/>
    <w:rsid w:val="00837574"/>
    <w:rsid w:val="00837A81"/>
    <w:rsid w:val="008411FA"/>
    <w:rsid w:val="00841222"/>
    <w:rsid w:val="008418DF"/>
    <w:rsid w:val="00841B71"/>
    <w:rsid w:val="00843320"/>
    <w:rsid w:val="008438DD"/>
    <w:rsid w:val="00843C32"/>
    <w:rsid w:val="00843F87"/>
    <w:rsid w:val="0084447E"/>
    <w:rsid w:val="0084493B"/>
    <w:rsid w:val="00844B92"/>
    <w:rsid w:val="00844FC7"/>
    <w:rsid w:val="00845107"/>
    <w:rsid w:val="00845204"/>
    <w:rsid w:val="00845A86"/>
    <w:rsid w:val="00846386"/>
    <w:rsid w:val="0084682B"/>
    <w:rsid w:val="00846F2F"/>
    <w:rsid w:val="008473AE"/>
    <w:rsid w:val="00847AA7"/>
    <w:rsid w:val="00847D5D"/>
    <w:rsid w:val="00847F4C"/>
    <w:rsid w:val="00847FBF"/>
    <w:rsid w:val="008500E5"/>
    <w:rsid w:val="00850B67"/>
    <w:rsid w:val="008512DC"/>
    <w:rsid w:val="008517E5"/>
    <w:rsid w:val="00851AE5"/>
    <w:rsid w:val="00851DD9"/>
    <w:rsid w:val="00852648"/>
    <w:rsid w:val="0085284B"/>
    <w:rsid w:val="00852CD9"/>
    <w:rsid w:val="008536E6"/>
    <w:rsid w:val="00854832"/>
    <w:rsid w:val="00854F96"/>
    <w:rsid w:val="00855535"/>
    <w:rsid w:val="00855688"/>
    <w:rsid w:val="00855765"/>
    <w:rsid w:val="00855BA4"/>
    <w:rsid w:val="00855D74"/>
    <w:rsid w:val="00855FA9"/>
    <w:rsid w:val="008560F0"/>
    <w:rsid w:val="00856C67"/>
    <w:rsid w:val="00856EAA"/>
    <w:rsid w:val="008573D1"/>
    <w:rsid w:val="008579D2"/>
    <w:rsid w:val="008607A2"/>
    <w:rsid w:val="00860ACA"/>
    <w:rsid w:val="008613DE"/>
    <w:rsid w:val="00861414"/>
    <w:rsid w:val="00861721"/>
    <w:rsid w:val="00862192"/>
    <w:rsid w:val="0086231A"/>
    <w:rsid w:val="00862A6B"/>
    <w:rsid w:val="00862AA2"/>
    <w:rsid w:val="00862C24"/>
    <w:rsid w:val="008637BA"/>
    <w:rsid w:val="00863A45"/>
    <w:rsid w:val="00864330"/>
    <w:rsid w:val="008645D1"/>
    <w:rsid w:val="00864FA1"/>
    <w:rsid w:val="00865531"/>
    <w:rsid w:val="00865BEF"/>
    <w:rsid w:val="00865CBB"/>
    <w:rsid w:val="00865EFB"/>
    <w:rsid w:val="008662D2"/>
    <w:rsid w:val="008663D9"/>
    <w:rsid w:val="00866589"/>
    <w:rsid w:val="008668CE"/>
    <w:rsid w:val="00867331"/>
    <w:rsid w:val="00867410"/>
    <w:rsid w:val="008678E8"/>
    <w:rsid w:val="00867EE9"/>
    <w:rsid w:val="00870294"/>
    <w:rsid w:val="008709B9"/>
    <w:rsid w:val="00870D2B"/>
    <w:rsid w:val="008713B4"/>
    <w:rsid w:val="008717E6"/>
    <w:rsid w:val="00871E52"/>
    <w:rsid w:val="008727F0"/>
    <w:rsid w:val="0087319F"/>
    <w:rsid w:val="0087346A"/>
    <w:rsid w:val="00873563"/>
    <w:rsid w:val="00873588"/>
    <w:rsid w:val="00873A23"/>
    <w:rsid w:val="00873E20"/>
    <w:rsid w:val="00873F4C"/>
    <w:rsid w:val="00875052"/>
    <w:rsid w:val="00875395"/>
    <w:rsid w:val="008756AC"/>
    <w:rsid w:val="00875E78"/>
    <w:rsid w:val="00876055"/>
    <w:rsid w:val="00876BDD"/>
    <w:rsid w:val="00876F4C"/>
    <w:rsid w:val="00877DE4"/>
    <w:rsid w:val="00877E7E"/>
    <w:rsid w:val="008805A2"/>
    <w:rsid w:val="00880F7E"/>
    <w:rsid w:val="00880F8A"/>
    <w:rsid w:val="008810CE"/>
    <w:rsid w:val="0088126C"/>
    <w:rsid w:val="008816A4"/>
    <w:rsid w:val="00881FE8"/>
    <w:rsid w:val="0088225E"/>
    <w:rsid w:val="00882841"/>
    <w:rsid w:val="00882D09"/>
    <w:rsid w:val="0088383A"/>
    <w:rsid w:val="00883D71"/>
    <w:rsid w:val="00885291"/>
    <w:rsid w:val="008852B5"/>
    <w:rsid w:val="00885E52"/>
    <w:rsid w:val="0088612B"/>
    <w:rsid w:val="0088635F"/>
    <w:rsid w:val="008867FC"/>
    <w:rsid w:val="00886EC0"/>
    <w:rsid w:val="008873EF"/>
    <w:rsid w:val="00887B28"/>
    <w:rsid w:val="008904C1"/>
    <w:rsid w:val="00890ACF"/>
    <w:rsid w:val="00890DFB"/>
    <w:rsid w:val="00890F9A"/>
    <w:rsid w:val="00891641"/>
    <w:rsid w:val="00891693"/>
    <w:rsid w:val="008919A5"/>
    <w:rsid w:val="00891A15"/>
    <w:rsid w:val="00891A24"/>
    <w:rsid w:val="00891BA9"/>
    <w:rsid w:val="00891C39"/>
    <w:rsid w:val="0089244B"/>
    <w:rsid w:val="00892481"/>
    <w:rsid w:val="00892810"/>
    <w:rsid w:val="00892AF1"/>
    <w:rsid w:val="00893028"/>
    <w:rsid w:val="00893AFE"/>
    <w:rsid w:val="00893D0B"/>
    <w:rsid w:val="0089496F"/>
    <w:rsid w:val="00895277"/>
    <w:rsid w:val="008953EA"/>
    <w:rsid w:val="008955D9"/>
    <w:rsid w:val="00896107"/>
    <w:rsid w:val="0089648C"/>
    <w:rsid w:val="00896650"/>
    <w:rsid w:val="0089670E"/>
    <w:rsid w:val="00897310"/>
    <w:rsid w:val="008A0AE6"/>
    <w:rsid w:val="008A0FD9"/>
    <w:rsid w:val="008A1247"/>
    <w:rsid w:val="008A12FB"/>
    <w:rsid w:val="008A158F"/>
    <w:rsid w:val="008A2E30"/>
    <w:rsid w:val="008A33BE"/>
    <w:rsid w:val="008A3AEF"/>
    <w:rsid w:val="008A3C2A"/>
    <w:rsid w:val="008A3F4B"/>
    <w:rsid w:val="008A3F58"/>
    <w:rsid w:val="008A3F8F"/>
    <w:rsid w:val="008A465F"/>
    <w:rsid w:val="008A5187"/>
    <w:rsid w:val="008A534D"/>
    <w:rsid w:val="008A6096"/>
    <w:rsid w:val="008A625F"/>
    <w:rsid w:val="008A630D"/>
    <w:rsid w:val="008A6353"/>
    <w:rsid w:val="008A6A06"/>
    <w:rsid w:val="008A6AAE"/>
    <w:rsid w:val="008A7056"/>
    <w:rsid w:val="008A70A0"/>
    <w:rsid w:val="008A7748"/>
    <w:rsid w:val="008A78A6"/>
    <w:rsid w:val="008A7924"/>
    <w:rsid w:val="008A7A67"/>
    <w:rsid w:val="008A7AD7"/>
    <w:rsid w:val="008B0F4C"/>
    <w:rsid w:val="008B0FA3"/>
    <w:rsid w:val="008B14C5"/>
    <w:rsid w:val="008B156F"/>
    <w:rsid w:val="008B3825"/>
    <w:rsid w:val="008B4B00"/>
    <w:rsid w:val="008B4EF8"/>
    <w:rsid w:val="008B4FF5"/>
    <w:rsid w:val="008B515E"/>
    <w:rsid w:val="008B5A1A"/>
    <w:rsid w:val="008B60BC"/>
    <w:rsid w:val="008B614A"/>
    <w:rsid w:val="008B648C"/>
    <w:rsid w:val="008B64A9"/>
    <w:rsid w:val="008B72CA"/>
    <w:rsid w:val="008B7452"/>
    <w:rsid w:val="008B75E7"/>
    <w:rsid w:val="008C0124"/>
    <w:rsid w:val="008C08EF"/>
    <w:rsid w:val="008C0ADE"/>
    <w:rsid w:val="008C1560"/>
    <w:rsid w:val="008C190C"/>
    <w:rsid w:val="008C2384"/>
    <w:rsid w:val="008C27F7"/>
    <w:rsid w:val="008C297D"/>
    <w:rsid w:val="008C2F70"/>
    <w:rsid w:val="008C352F"/>
    <w:rsid w:val="008C39B0"/>
    <w:rsid w:val="008C3CCD"/>
    <w:rsid w:val="008C467B"/>
    <w:rsid w:val="008C4776"/>
    <w:rsid w:val="008C4F02"/>
    <w:rsid w:val="008C4F83"/>
    <w:rsid w:val="008C51F7"/>
    <w:rsid w:val="008C52C9"/>
    <w:rsid w:val="008C57C1"/>
    <w:rsid w:val="008C6011"/>
    <w:rsid w:val="008C66CD"/>
    <w:rsid w:val="008C6C60"/>
    <w:rsid w:val="008C72AA"/>
    <w:rsid w:val="008C7ACA"/>
    <w:rsid w:val="008C7B79"/>
    <w:rsid w:val="008D0C95"/>
    <w:rsid w:val="008D15A3"/>
    <w:rsid w:val="008D1D44"/>
    <w:rsid w:val="008D26A7"/>
    <w:rsid w:val="008D2E95"/>
    <w:rsid w:val="008D3154"/>
    <w:rsid w:val="008D44FD"/>
    <w:rsid w:val="008D4B7C"/>
    <w:rsid w:val="008D4F80"/>
    <w:rsid w:val="008D5131"/>
    <w:rsid w:val="008D5778"/>
    <w:rsid w:val="008D59A2"/>
    <w:rsid w:val="008D5D67"/>
    <w:rsid w:val="008D5E41"/>
    <w:rsid w:val="008D622F"/>
    <w:rsid w:val="008D6699"/>
    <w:rsid w:val="008D710C"/>
    <w:rsid w:val="008D7E46"/>
    <w:rsid w:val="008E008D"/>
    <w:rsid w:val="008E09A7"/>
    <w:rsid w:val="008E1968"/>
    <w:rsid w:val="008E25C3"/>
    <w:rsid w:val="008E2ED4"/>
    <w:rsid w:val="008E2FA6"/>
    <w:rsid w:val="008E3098"/>
    <w:rsid w:val="008E35F8"/>
    <w:rsid w:val="008E3781"/>
    <w:rsid w:val="008E3B56"/>
    <w:rsid w:val="008E47D7"/>
    <w:rsid w:val="008E4F2C"/>
    <w:rsid w:val="008E52A3"/>
    <w:rsid w:val="008E53A2"/>
    <w:rsid w:val="008E556C"/>
    <w:rsid w:val="008E568F"/>
    <w:rsid w:val="008E56B5"/>
    <w:rsid w:val="008E56F0"/>
    <w:rsid w:val="008E57B9"/>
    <w:rsid w:val="008E5F82"/>
    <w:rsid w:val="008E69CC"/>
    <w:rsid w:val="008E7C95"/>
    <w:rsid w:val="008E7EDB"/>
    <w:rsid w:val="008F020C"/>
    <w:rsid w:val="008F0D6E"/>
    <w:rsid w:val="008F0EB4"/>
    <w:rsid w:val="008F105F"/>
    <w:rsid w:val="008F1109"/>
    <w:rsid w:val="008F1E5B"/>
    <w:rsid w:val="008F26E1"/>
    <w:rsid w:val="008F2BA6"/>
    <w:rsid w:val="008F304D"/>
    <w:rsid w:val="008F3105"/>
    <w:rsid w:val="008F32A8"/>
    <w:rsid w:val="008F363B"/>
    <w:rsid w:val="008F3A01"/>
    <w:rsid w:val="008F474E"/>
    <w:rsid w:val="008F4A5F"/>
    <w:rsid w:val="008F4DEC"/>
    <w:rsid w:val="008F5FDB"/>
    <w:rsid w:val="008F6AFD"/>
    <w:rsid w:val="008F6DA2"/>
    <w:rsid w:val="008F7965"/>
    <w:rsid w:val="00900565"/>
    <w:rsid w:val="00900FF0"/>
    <w:rsid w:val="009018E4"/>
    <w:rsid w:val="00901983"/>
    <w:rsid w:val="00902821"/>
    <w:rsid w:val="00902ED1"/>
    <w:rsid w:val="00903F7E"/>
    <w:rsid w:val="009042AC"/>
    <w:rsid w:val="0090440B"/>
    <w:rsid w:val="00905239"/>
    <w:rsid w:val="00905D0E"/>
    <w:rsid w:val="00905FDA"/>
    <w:rsid w:val="009063D6"/>
    <w:rsid w:val="009068AE"/>
    <w:rsid w:val="00906940"/>
    <w:rsid w:val="009069CD"/>
    <w:rsid w:val="00906CB3"/>
    <w:rsid w:val="009074C7"/>
    <w:rsid w:val="0090774F"/>
    <w:rsid w:val="009100DD"/>
    <w:rsid w:val="00910BBB"/>
    <w:rsid w:val="00911962"/>
    <w:rsid w:val="00911F67"/>
    <w:rsid w:val="009124B7"/>
    <w:rsid w:val="00912C4E"/>
    <w:rsid w:val="00912E10"/>
    <w:rsid w:val="00912EE5"/>
    <w:rsid w:val="00913935"/>
    <w:rsid w:val="00913AB7"/>
    <w:rsid w:val="0091409B"/>
    <w:rsid w:val="0091434B"/>
    <w:rsid w:val="00914395"/>
    <w:rsid w:val="00914495"/>
    <w:rsid w:val="00914BDF"/>
    <w:rsid w:val="0091527D"/>
    <w:rsid w:val="00915402"/>
    <w:rsid w:val="00916AD0"/>
    <w:rsid w:val="009170D1"/>
    <w:rsid w:val="00917C6E"/>
    <w:rsid w:val="00920095"/>
    <w:rsid w:val="00920140"/>
    <w:rsid w:val="0092019E"/>
    <w:rsid w:val="00920DD3"/>
    <w:rsid w:val="0092136D"/>
    <w:rsid w:val="009215A5"/>
    <w:rsid w:val="0092196A"/>
    <w:rsid w:val="00921C09"/>
    <w:rsid w:val="0092229C"/>
    <w:rsid w:val="00922944"/>
    <w:rsid w:val="00922F4D"/>
    <w:rsid w:val="009230B4"/>
    <w:rsid w:val="0092324B"/>
    <w:rsid w:val="00923AA2"/>
    <w:rsid w:val="00924098"/>
    <w:rsid w:val="00925398"/>
    <w:rsid w:val="009254FE"/>
    <w:rsid w:val="00925DF5"/>
    <w:rsid w:val="009264CC"/>
    <w:rsid w:val="00926F97"/>
    <w:rsid w:val="00927113"/>
    <w:rsid w:val="00927E80"/>
    <w:rsid w:val="0093013F"/>
    <w:rsid w:val="009301AA"/>
    <w:rsid w:val="0093052D"/>
    <w:rsid w:val="00930CC0"/>
    <w:rsid w:val="00930F47"/>
    <w:rsid w:val="0093130F"/>
    <w:rsid w:val="009313B6"/>
    <w:rsid w:val="0093141F"/>
    <w:rsid w:val="00931EA8"/>
    <w:rsid w:val="00932830"/>
    <w:rsid w:val="00932DC2"/>
    <w:rsid w:val="0093317E"/>
    <w:rsid w:val="0093358B"/>
    <w:rsid w:val="009335A3"/>
    <w:rsid w:val="00934098"/>
    <w:rsid w:val="00934305"/>
    <w:rsid w:val="00934F97"/>
    <w:rsid w:val="009352B9"/>
    <w:rsid w:val="00935677"/>
    <w:rsid w:val="00935EEF"/>
    <w:rsid w:val="009360B9"/>
    <w:rsid w:val="00937C66"/>
    <w:rsid w:val="0094063C"/>
    <w:rsid w:val="00940D42"/>
    <w:rsid w:val="009414D4"/>
    <w:rsid w:val="009420AE"/>
    <w:rsid w:val="009423BB"/>
    <w:rsid w:val="00942603"/>
    <w:rsid w:val="00942606"/>
    <w:rsid w:val="009428DD"/>
    <w:rsid w:val="00942982"/>
    <w:rsid w:val="00942F2B"/>
    <w:rsid w:val="00943389"/>
    <w:rsid w:val="00943921"/>
    <w:rsid w:val="009439DD"/>
    <w:rsid w:val="00943A36"/>
    <w:rsid w:val="00944720"/>
    <w:rsid w:val="00945BCA"/>
    <w:rsid w:val="00946A58"/>
    <w:rsid w:val="00947827"/>
    <w:rsid w:val="00950788"/>
    <w:rsid w:val="009507E1"/>
    <w:rsid w:val="0095143D"/>
    <w:rsid w:val="009519D6"/>
    <w:rsid w:val="0095221A"/>
    <w:rsid w:val="009524D8"/>
    <w:rsid w:val="00953171"/>
    <w:rsid w:val="0095321F"/>
    <w:rsid w:val="0095356D"/>
    <w:rsid w:val="009537B5"/>
    <w:rsid w:val="00954898"/>
    <w:rsid w:val="00954C9C"/>
    <w:rsid w:val="00954E21"/>
    <w:rsid w:val="00955043"/>
    <w:rsid w:val="009552BA"/>
    <w:rsid w:val="009552BB"/>
    <w:rsid w:val="009558F6"/>
    <w:rsid w:val="00955FA2"/>
    <w:rsid w:val="009567B5"/>
    <w:rsid w:val="0095718F"/>
    <w:rsid w:val="00957C5F"/>
    <w:rsid w:val="00957F27"/>
    <w:rsid w:val="00960392"/>
    <w:rsid w:val="009603B4"/>
    <w:rsid w:val="0096097E"/>
    <w:rsid w:val="00960AD3"/>
    <w:rsid w:val="00960BE3"/>
    <w:rsid w:val="00961350"/>
    <w:rsid w:val="009619B6"/>
    <w:rsid w:val="00961B4C"/>
    <w:rsid w:val="00962211"/>
    <w:rsid w:val="00964F07"/>
    <w:rsid w:val="00965651"/>
    <w:rsid w:val="009656C6"/>
    <w:rsid w:val="00965B17"/>
    <w:rsid w:val="009667D7"/>
    <w:rsid w:val="00966D9D"/>
    <w:rsid w:val="0096705D"/>
    <w:rsid w:val="00967F56"/>
    <w:rsid w:val="00970106"/>
    <w:rsid w:val="009706D9"/>
    <w:rsid w:val="00970DBD"/>
    <w:rsid w:val="00972796"/>
    <w:rsid w:val="00973C50"/>
    <w:rsid w:val="00974638"/>
    <w:rsid w:val="009756FE"/>
    <w:rsid w:val="00975D6E"/>
    <w:rsid w:val="00975EE4"/>
    <w:rsid w:val="00976012"/>
    <w:rsid w:val="00976101"/>
    <w:rsid w:val="00976755"/>
    <w:rsid w:val="00976806"/>
    <w:rsid w:val="0097690A"/>
    <w:rsid w:val="00976BDA"/>
    <w:rsid w:val="009771A1"/>
    <w:rsid w:val="009777E2"/>
    <w:rsid w:val="00977874"/>
    <w:rsid w:val="00977886"/>
    <w:rsid w:val="009778DD"/>
    <w:rsid w:val="0097791E"/>
    <w:rsid w:val="00977943"/>
    <w:rsid w:val="00977A03"/>
    <w:rsid w:val="00980216"/>
    <w:rsid w:val="00980516"/>
    <w:rsid w:val="0098189A"/>
    <w:rsid w:val="009818A5"/>
    <w:rsid w:val="00981BB6"/>
    <w:rsid w:val="00981DA6"/>
    <w:rsid w:val="009822B4"/>
    <w:rsid w:val="00982318"/>
    <w:rsid w:val="009826A2"/>
    <w:rsid w:val="00982995"/>
    <w:rsid w:val="00982D59"/>
    <w:rsid w:val="00982EF1"/>
    <w:rsid w:val="009831C8"/>
    <w:rsid w:val="00983903"/>
    <w:rsid w:val="00983C2D"/>
    <w:rsid w:val="0098486C"/>
    <w:rsid w:val="00985012"/>
    <w:rsid w:val="009856E5"/>
    <w:rsid w:val="00985944"/>
    <w:rsid w:val="0098616A"/>
    <w:rsid w:val="00986301"/>
    <w:rsid w:val="0098653F"/>
    <w:rsid w:val="00986EFB"/>
    <w:rsid w:val="00987111"/>
    <w:rsid w:val="0098723A"/>
    <w:rsid w:val="00987288"/>
    <w:rsid w:val="0098786A"/>
    <w:rsid w:val="00987DAF"/>
    <w:rsid w:val="00990238"/>
    <w:rsid w:val="00990784"/>
    <w:rsid w:val="009909E4"/>
    <w:rsid w:val="009910B0"/>
    <w:rsid w:val="00991704"/>
    <w:rsid w:val="00991792"/>
    <w:rsid w:val="00991877"/>
    <w:rsid w:val="00991AD9"/>
    <w:rsid w:val="00991D16"/>
    <w:rsid w:val="00991D34"/>
    <w:rsid w:val="00992172"/>
    <w:rsid w:val="00992A96"/>
    <w:rsid w:val="00992C67"/>
    <w:rsid w:val="00993071"/>
    <w:rsid w:val="0099334D"/>
    <w:rsid w:val="00993506"/>
    <w:rsid w:val="009937F3"/>
    <w:rsid w:val="00993AD4"/>
    <w:rsid w:val="00993D7D"/>
    <w:rsid w:val="00993E2F"/>
    <w:rsid w:val="009940D7"/>
    <w:rsid w:val="0099437E"/>
    <w:rsid w:val="00994C1B"/>
    <w:rsid w:val="00995401"/>
    <w:rsid w:val="00995539"/>
    <w:rsid w:val="009957B8"/>
    <w:rsid w:val="0099635C"/>
    <w:rsid w:val="009966DC"/>
    <w:rsid w:val="00996B3D"/>
    <w:rsid w:val="0099755E"/>
    <w:rsid w:val="00997882"/>
    <w:rsid w:val="00997924"/>
    <w:rsid w:val="00997DF9"/>
    <w:rsid w:val="00997E96"/>
    <w:rsid w:val="009A0937"/>
    <w:rsid w:val="009A0A60"/>
    <w:rsid w:val="009A0E77"/>
    <w:rsid w:val="009A129B"/>
    <w:rsid w:val="009A15F4"/>
    <w:rsid w:val="009A215C"/>
    <w:rsid w:val="009A2488"/>
    <w:rsid w:val="009A26BF"/>
    <w:rsid w:val="009A279C"/>
    <w:rsid w:val="009A2984"/>
    <w:rsid w:val="009A2B2E"/>
    <w:rsid w:val="009A2B33"/>
    <w:rsid w:val="009A2C7F"/>
    <w:rsid w:val="009A2F77"/>
    <w:rsid w:val="009A31B5"/>
    <w:rsid w:val="009A3A02"/>
    <w:rsid w:val="009A41C3"/>
    <w:rsid w:val="009A4C56"/>
    <w:rsid w:val="009A547A"/>
    <w:rsid w:val="009A58DC"/>
    <w:rsid w:val="009A59C4"/>
    <w:rsid w:val="009A5EC1"/>
    <w:rsid w:val="009A6281"/>
    <w:rsid w:val="009A62DF"/>
    <w:rsid w:val="009A6692"/>
    <w:rsid w:val="009A67D0"/>
    <w:rsid w:val="009A69AE"/>
    <w:rsid w:val="009A69B1"/>
    <w:rsid w:val="009A6BF1"/>
    <w:rsid w:val="009A7286"/>
    <w:rsid w:val="009A798B"/>
    <w:rsid w:val="009A7FAB"/>
    <w:rsid w:val="009B0788"/>
    <w:rsid w:val="009B0CAD"/>
    <w:rsid w:val="009B1362"/>
    <w:rsid w:val="009B18CD"/>
    <w:rsid w:val="009B1D0C"/>
    <w:rsid w:val="009B24FD"/>
    <w:rsid w:val="009B2598"/>
    <w:rsid w:val="009B3198"/>
    <w:rsid w:val="009B31B5"/>
    <w:rsid w:val="009B352C"/>
    <w:rsid w:val="009B3CC6"/>
    <w:rsid w:val="009B4B1D"/>
    <w:rsid w:val="009B4B7E"/>
    <w:rsid w:val="009B6596"/>
    <w:rsid w:val="009B6A8E"/>
    <w:rsid w:val="009B77D8"/>
    <w:rsid w:val="009B7ECE"/>
    <w:rsid w:val="009C00E1"/>
    <w:rsid w:val="009C1019"/>
    <w:rsid w:val="009C1129"/>
    <w:rsid w:val="009C1490"/>
    <w:rsid w:val="009C14C3"/>
    <w:rsid w:val="009C1598"/>
    <w:rsid w:val="009C19C1"/>
    <w:rsid w:val="009C1F3E"/>
    <w:rsid w:val="009C238B"/>
    <w:rsid w:val="009C2B73"/>
    <w:rsid w:val="009C2D4D"/>
    <w:rsid w:val="009C2DAD"/>
    <w:rsid w:val="009C3309"/>
    <w:rsid w:val="009C3A53"/>
    <w:rsid w:val="009C3B6B"/>
    <w:rsid w:val="009C3C98"/>
    <w:rsid w:val="009C4051"/>
    <w:rsid w:val="009C41B8"/>
    <w:rsid w:val="009C42B4"/>
    <w:rsid w:val="009C48C5"/>
    <w:rsid w:val="009C4B86"/>
    <w:rsid w:val="009C5BD9"/>
    <w:rsid w:val="009C615B"/>
    <w:rsid w:val="009C641A"/>
    <w:rsid w:val="009C66E8"/>
    <w:rsid w:val="009C74FF"/>
    <w:rsid w:val="009C7762"/>
    <w:rsid w:val="009C7CE2"/>
    <w:rsid w:val="009D076F"/>
    <w:rsid w:val="009D0A3D"/>
    <w:rsid w:val="009D0BE3"/>
    <w:rsid w:val="009D0CDF"/>
    <w:rsid w:val="009D1051"/>
    <w:rsid w:val="009D14C5"/>
    <w:rsid w:val="009D2A34"/>
    <w:rsid w:val="009D2AF7"/>
    <w:rsid w:val="009D2C1C"/>
    <w:rsid w:val="009D2DCD"/>
    <w:rsid w:val="009D2E0E"/>
    <w:rsid w:val="009D2F1C"/>
    <w:rsid w:val="009D3816"/>
    <w:rsid w:val="009D434C"/>
    <w:rsid w:val="009D4403"/>
    <w:rsid w:val="009D5300"/>
    <w:rsid w:val="009D5512"/>
    <w:rsid w:val="009D55F0"/>
    <w:rsid w:val="009D56BE"/>
    <w:rsid w:val="009D57E5"/>
    <w:rsid w:val="009D5F45"/>
    <w:rsid w:val="009D5FE6"/>
    <w:rsid w:val="009D6A96"/>
    <w:rsid w:val="009D6C5D"/>
    <w:rsid w:val="009D708A"/>
    <w:rsid w:val="009D7513"/>
    <w:rsid w:val="009D7BB9"/>
    <w:rsid w:val="009D7EE7"/>
    <w:rsid w:val="009D7F23"/>
    <w:rsid w:val="009E0574"/>
    <w:rsid w:val="009E07CA"/>
    <w:rsid w:val="009E0C87"/>
    <w:rsid w:val="009E0CA7"/>
    <w:rsid w:val="009E0EF1"/>
    <w:rsid w:val="009E0F1B"/>
    <w:rsid w:val="009E1A1B"/>
    <w:rsid w:val="009E1BC7"/>
    <w:rsid w:val="009E1EA5"/>
    <w:rsid w:val="009E20E0"/>
    <w:rsid w:val="009E2578"/>
    <w:rsid w:val="009E2673"/>
    <w:rsid w:val="009E28FB"/>
    <w:rsid w:val="009E2A1A"/>
    <w:rsid w:val="009E2DA9"/>
    <w:rsid w:val="009E2E23"/>
    <w:rsid w:val="009E34EB"/>
    <w:rsid w:val="009E4074"/>
    <w:rsid w:val="009E4118"/>
    <w:rsid w:val="009E42BD"/>
    <w:rsid w:val="009E473B"/>
    <w:rsid w:val="009E4A47"/>
    <w:rsid w:val="009E5087"/>
    <w:rsid w:val="009E5492"/>
    <w:rsid w:val="009E553B"/>
    <w:rsid w:val="009E573D"/>
    <w:rsid w:val="009E6348"/>
    <w:rsid w:val="009E66EC"/>
    <w:rsid w:val="009E6F9E"/>
    <w:rsid w:val="009F0338"/>
    <w:rsid w:val="009F095F"/>
    <w:rsid w:val="009F0FDC"/>
    <w:rsid w:val="009F14ED"/>
    <w:rsid w:val="009F15A6"/>
    <w:rsid w:val="009F191E"/>
    <w:rsid w:val="009F1B63"/>
    <w:rsid w:val="009F284F"/>
    <w:rsid w:val="009F2BFC"/>
    <w:rsid w:val="009F2C43"/>
    <w:rsid w:val="009F36A8"/>
    <w:rsid w:val="009F3DA7"/>
    <w:rsid w:val="009F3FCF"/>
    <w:rsid w:val="009F446B"/>
    <w:rsid w:val="009F4617"/>
    <w:rsid w:val="009F4DCD"/>
    <w:rsid w:val="009F4ED6"/>
    <w:rsid w:val="009F552B"/>
    <w:rsid w:val="009F58A7"/>
    <w:rsid w:val="009F69AA"/>
    <w:rsid w:val="009F6B59"/>
    <w:rsid w:val="009F73B5"/>
    <w:rsid w:val="009F79CF"/>
    <w:rsid w:val="009F7C43"/>
    <w:rsid w:val="009F7C52"/>
    <w:rsid w:val="009F7D45"/>
    <w:rsid w:val="00A003C0"/>
    <w:rsid w:val="00A0081F"/>
    <w:rsid w:val="00A00D68"/>
    <w:rsid w:val="00A01119"/>
    <w:rsid w:val="00A019C5"/>
    <w:rsid w:val="00A01DA6"/>
    <w:rsid w:val="00A025B7"/>
    <w:rsid w:val="00A028AF"/>
    <w:rsid w:val="00A02C55"/>
    <w:rsid w:val="00A02F9C"/>
    <w:rsid w:val="00A03361"/>
    <w:rsid w:val="00A035AB"/>
    <w:rsid w:val="00A0385F"/>
    <w:rsid w:val="00A042CF"/>
    <w:rsid w:val="00A04820"/>
    <w:rsid w:val="00A04992"/>
    <w:rsid w:val="00A04B88"/>
    <w:rsid w:val="00A051F0"/>
    <w:rsid w:val="00A058D3"/>
    <w:rsid w:val="00A05DC2"/>
    <w:rsid w:val="00A0614A"/>
    <w:rsid w:val="00A06198"/>
    <w:rsid w:val="00A063E9"/>
    <w:rsid w:val="00A067A7"/>
    <w:rsid w:val="00A06C9B"/>
    <w:rsid w:val="00A1077D"/>
    <w:rsid w:val="00A10A90"/>
    <w:rsid w:val="00A10ED3"/>
    <w:rsid w:val="00A1171E"/>
    <w:rsid w:val="00A1192F"/>
    <w:rsid w:val="00A122A5"/>
    <w:rsid w:val="00A128E0"/>
    <w:rsid w:val="00A12990"/>
    <w:rsid w:val="00A12B2A"/>
    <w:rsid w:val="00A1372A"/>
    <w:rsid w:val="00A14A71"/>
    <w:rsid w:val="00A14AF6"/>
    <w:rsid w:val="00A14D7B"/>
    <w:rsid w:val="00A1529F"/>
    <w:rsid w:val="00A15879"/>
    <w:rsid w:val="00A15B0B"/>
    <w:rsid w:val="00A15B82"/>
    <w:rsid w:val="00A16048"/>
    <w:rsid w:val="00A1716E"/>
    <w:rsid w:val="00A17332"/>
    <w:rsid w:val="00A1774E"/>
    <w:rsid w:val="00A177C1"/>
    <w:rsid w:val="00A20B54"/>
    <w:rsid w:val="00A22193"/>
    <w:rsid w:val="00A229E6"/>
    <w:rsid w:val="00A22A98"/>
    <w:rsid w:val="00A235C7"/>
    <w:rsid w:val="00A2375F"/>
    <w:rsid w:val="00A23AFF"/>
    <w:rsid w:val="00A23BB4"/>
    <w:rsid w:val="00A248ED"/>
    <w:rsid w:val="00A25328"/>
    <w:rsid w:val="00A26257"/>
    <w:rsid w:val="00A267C6"/>
    <w:rsid w:val="00A26A44"/>
    <w:rsid w:val="00A26D0B"/>
    <w:rsid w:val="00A27581"/>
    <w:rsid w:val="00A27C58"/>
    <w:rsid w:val="00A303D7"/>
    <w:rsid w:val="00A30D08"/>
    <w:rsid w:val="00A31229"/>
    <w:rsid w:val="00A31531"/>
    <w:rsid w:val="00A3182E"/>
    <w:rsid w:val="00A31842"/>
    <w:rsid w:val="00A325E1"/>
    <w:rsid w:val="00A328F1"/>
    <w:rsid w:val="00A33009"/>
    <w:rsid w:val="00A333C1"/>
    <w:rsid w:val="00A33F29"/>
    <w:rsid w:val="00A344A5"/>
    <w:rsid w:val="00A35543"/>
    <w:rsid w:val="00A35957"/>
    <w:rsid w:val="00A35D54"/>
    <w:rsid w:val="00A3611D"/>
    <w:rsid w:val="00A36157"/>
    <w:rsid w:val="00A367D9"/>
    <w:rsid w:val="00A368BC"/>
    <w:rsid w:val="00A3695B"/>
    <w:rsid w:val="00A37A12"/>
    <w:rsid w:val="00A37CC9"/>
    <w:rsid w:val="00A37DEF"/>
    <w:rsid w:val="00A405C8"/>
    <w:rsid w:val="00A41001"/>
    <w:rsid w:val="00A41702"/>
    <w:rsid w:val="00A41879"/>
    <w:rsid w:val="00A41A83"/>
    <w:rsid w:val="00A420F5"/>
    <w:rsid w:val="00A42124"/>
    <w:rsid w:val="00A425B4"/>
    <w:rsid w:val="00A4300F"/>
    <w:rsid w:val="00A43A6C"/>
    <w:rsid w:val="00A440A1"/>
    <w:rsid w:val="00A465BC"/>
    <w:rsid w:val="00A46776"/>
    <w:rsid w:val="00A46ED3"/>
    <w:rsid w:val="00A47484"/>
    <w:rsid w:val="00A476D1"/>
    <w:rsid w:val="00A476DA"/>
    <w:rsid w:val="00A47EAB"/>
    <w:rsid w:val="00A51901"/>
    <w:rsid w:val="00A51DBD"/>
    <w:rsid w:val="00A5209F"/>
    <w:rsid w:val="00A52441"/>
    <w:rsid w:val="00A52678"/>
    <w:rsid w:val="00A52AA5"/>
    <w:rsid w:val="00A52D7E"/>
    <w:rsid w:val="00A53194"/>
    <w:rsid w:val="00A53426"/>
    <w:rsid w:val="00A53606"/>
    <w:rsid w:val="00A537B3"/>
    <w:rsid w:val="00A53D34"/>
    <w:rsid w:val="00A5404F"/>
    <w:rsid w:val="00A545CF"/>
    <w:rsid w:val="00A55AD6"/>
    <w:rsid w:val="00A56299"/>
    <w:rsid w:val="00A562B7"/>
    <w:rsid w:val="00A565A8"/>
    <w:rsid w:val="00A56885"/>
    <w:rsid w:val="00A57146"/>
    <w:rsid w:val="00A57CB5"/>
    <w:rsid w:val="00A57D20"/>
    <w:rsid w:val="00A607D9"/>
    <w:rsid w:val="00A60FC8"/>
    <w:rsid w:val="00A61432"/>
    <w:rsid w:val="00A6148B"/>
    <w:rsid w:val="00A6153C"/>
    <w:rsid w:val="00A61CA9"/>
    <w:rsid w:val="00A61E0E"/>
    <w:rsid w:val="00A62131"/>
    <w:rsid w:val="00A6228D"/>
    <w:rsid w:val="00A62637"/>
    <w:rsid w:val="00A62A66"/>
    <w:rsid w:val="00A63805"/>
    <w:rsid w:val="00A64266"/>
    <w:rsid w:val="00A64B09"/>
    <w:rsid w:val="00A654E3"/>
    <w:rsid w:val="00A659D0"/>
    <w:rsid w:val="00A65BEE"/>
    <w:rsid w:val="00A6600D"/>
    <w:rsid w:val="00A6638C"/>
    <w:rsid w:val="00A66981"/>
    <w:rsid w:val="00A674A8"/>
    <w:rsid w:val="00A67584"/>
    <w:rsid w:val="00A676A7"/>
    <w:rsid w:val="00A67849"/>
    <w:rsid w:val="00A6799D"/>
    <w:rsid w:val="00A67D9B"/>
    <w:rsid w:val="00A67EE9"/>
    <w:rsid w:val="00A70040"/>
    <w:rsid w:val="00A709D8"/>
    <w:rsid w:val="00A712C3"/>
    <w:rsid w:val="00A71742"/>
    <w:rsid w:val="00A717FF"/>
    <w:rsid w:val="00A71A4C"/>
    <w:rsid w:val="00A71E32"/>
    <w:rsid w:val="00A72DF0"/>
    <w:rsid w:val="00A73276"/>
    <w:rsid w:val="00A73D50"/>
    <w:rsid w:val="00A74201"/>
    <w:rsid w:val="00A7428D"/>
    <w:rsid w:val="00A74490"/>
    <w:rsid w:val="00A75202"/>
    <w:rsid w:val="00A75697"/>
    <w:rsid w:val="00A7576B"/>
    <w:rsid w:val="00A75DE8"/>
    <w:rsid w:val="00A75E63"/>
    <w:rsid w:val="00A7623F"/>
    <w:rsid w:val="00A76246"/>
    <w:rsid w:val="00A76984"/>
    <w:rsid w:val="00A77C1E"/>
    <w:rsid w:val="00A77C58"/>
    <w:rsid w:val="00A802C9"/>
    <w:rsid w:val="00A80595"/>
    <w:rsid w:val="00A80AD6"/>
    <w:rsid w:val="00A80D98"/>
    <w:rsid w:val="00A80FBB"/>
    <w:rsid w:val="00A819DC"/>
    <w:rsid w:val="00A81A84"/>
    <w:rsid w:val="00A81A94"/>
    <w:rsid w:val="00A81EAE"/>
    <w:rsid w:val="00A826EB"/>
    <w:rsid w:val="00A8291C"/>
    <w:rsid w:val="00A83343"/>
    <w:rsid w:val="00A845D1"/>
    <w:rsid w:val="00A8487B"/>
    <w:rsid w:val="00A84AF0"/>
    <w:rsid w:val="00A84DB4"/>
    <w:rsid w:val="00A84E50"/>
    <w:rsid w:val="00A851C9"/>
    <w:rsid w:val="00A852CA"/>
    <w:rsid w:val="00A863A7"/>
    <w:rsid w:val="00A869E7"/>
    <w:rsid w:val="00A87287"/>
    <w:rsid w:val="00A8735C"/>
    <w:rsid w:val="00A87A32"/>
    <w:rsid w:val="00A87C1E"/>
    <w:rsid w:val="00A90A43"/>
    <w:rsid w:val="00A90E81"/>
    <w:rsid w:val="00A910AA"/>
    <w:rsid w:val="00A91589"/>
    <w:rsid w:val="00A9159C"/>
    <w:rsid w:val="00A91657"/>
    <w:rsid w:val="00A925F5"/>
    <w:rsid w:val="00A92EA0"/>
    <w:rsid w:val="00A92F51"/>
    <w:rsid w:val="00A9328B"/>
    <w:rsid w:val="00A9346E"/>
    <w:rsid w:val="00A93732"/>
    <w:rsid w:val="00A93AE0"/>
    <w:rsid w:val="00A9470C"/>
    <w:rsid w:val="00A9499C"/>
    <w:rsid w:val="00A94A2D"/>
    <w:rsid w:val="00A94D3F"/>
    <w:rsid w:val="00A951A7"/>
    <w:rsid w:val="00A95723"/>
    <w:rsid w:val="00A95C0C"/>
    <w:rsid w:val="00A95C5C"/>
    <w:rsid w:val="00A95C95"/>
    <w:rsid w:val="00A96CF6"/>
    <w:rsid w:val="00A96D9F"/>
    <w:rsid w:val="00A970CF"/>
    <w:rsid w:val="00A9725A"/>
    <w:rsid w:val="00A9727A"/>
    <w:rsid w:val="00A97655"/>
    <w:rsid w:val="00A97679"/>
    <w:rsid w:val="00A977EC"/>
    <w:rsid w:val="00A978B3"/>
    <w:rsid w:val="00A97EBD"/>
    <w:rsid w:val="00AA0094"/>
    <w:rsid w:val="00AA0A99"/>
    <w:rsid w:val="00AA0B0E"/>
    <w:rsid w:val="00AA12FA"/>
    <w:rsid w:val="00AA1494"/>
    <w:rsid w:val="00AA1C22"/>
    <w:rsid w:val="00AA1E58"/>
    <w:rsid w:val="00AA2615"/>
    <w:rsid w:val="00AA310F"/>
    <w:rsid w:val="00AA3B78"/>
    <w:rsid w:val="00AA41E4"/>
    <w:rsid w:val="00AA4324"/>
    <w:rsid w:val="00AA43E7"/>
    <w:rsid w:val="00AA45A1"/>
    <w:rsid w:val="00AA4FCA"/>
    <w:rsid w:val="00AA5D15"/>
    <w:rsid w:val="00AA6287"/>
    <w:rsid w:val="00AA6579"/>
    <w:rsid w:val="00AA6F0E"/>
    <w:rsid w:val="00AA727A"/>
    <w:rsid w:val="00AA7494"/>
    <w:rsid w:val="00AB0CB2"/>
    <w:rsid w:val="00AB0DF9"/>
    <w:rsid w:val="00AB0E4F"/>
    <w:rsid w:val="00AB1004"/>
    <w:rsid w:val="00AB121E"/>
    <w:rsid w:val="00AB1230"/>
    <w:rsid w:val="00AB19A8"/>
    <w:rsid w:val="00AB2757"/>
    <w:rsid w:val="00AB2B73"/>
    <w:rsid w:val="00AB2E61"/>
    <w:rsid w:val="00AB2ECF"/>
    <w:rsid w:val="00AB3135"/>
    <w:rsid w:val="00AB3478"/>
    <w:rsid w:val="00AB3E64"/>
    <w:rsid w:val="00AB3FC7"/>
    <w:rsid w:val="00AB4ED7"/>
    <w:rsid w:val="00AB5583"/>
    <w:rsid w:val="00AB646E"/>
    <w:rsid w:val="00AB65C1"/>
    <w:rsid w:val="00AB67D7"/>
    <w:rsid w:val="00AB6942"/>
    <w:rsid w:val="00AB69AD"/>
    <w:rsid w:val="00AB6A78"/>
    <w:rsid w:val="00AB7000"/>
    <w:rsid w:val="00AB78D3"/>
    <w:rsid w:val="00AB7A3A"/>
    <w:rsid w:val="00AB7C81"/>
    <w:rsid w:val="00AC010A"/>
    <w:rsid w:val="00AC0F86"/>
    <w:rsid w:val="00AC104B"/>
    <w:rsid w:val="00AC2FFB"/>
    <w:rsid w:val="00AC32E7"/>
    <w:rsid w:val="00AC3390"/>
    <w:rsid w:val="00AC37FF"/>
    <w:rsid w:val="00AC3824"/>
    <w:rsid w:val="00AC3B27"/>
    <w:rsid w:val="00AC45AF"/>
    <w:rsid w:val="00AC4AEA"/>
    <w:rsid w:val="00AC4AEE"/>
    <w:rsid w:val="00AC4FAE"/>
    <w:rsid w:val="00AC5303"/>
    <w:rsid w:val="00AC5A06"/>
    <w:rsid w:val="00AC5DE7"/>
    <w:rsid w:val="00AC6A55"/>
    <w:rsid w:val="00AC7E6C"/>
    <w:rsid w:val="00AD01A5"/>
    <w:rsid w:val="00AD03A8"/>
    <w:rsid w:val="00AD07EE"/>
    <w:rsid w:val="00AD0C69"/>
    <w:rsid w:val="00AD0F4B"/>
    <w:rsid w:val="00AD1253"/>
    <w:rsid w:val="00AD1425"/>
    <w:rsid w:val="00AD1A74"/>
    <w:rsid w:val="00AD1B78"/>
    <w:rsid w:val="00AD3FAB"/>
    <w:rsid w:val="00AD470A"/>
    <w:rsid w:val="00AD47F9"/>
    <w:rsid w:val="00AD4A43"/>
    <w:rsid w:val="00AD4B0C"/>
    <w:rsid w:val="00AD4C0A"/>
    <w:rsid w:val="00AD6508"/>
    <w:rsid w:val="00AD6ED9"/>
    <w:rsid w:val="00AD796D"/>
    <w:rsid w:val="00AD7FAC"/>
    <w:rsid w:val="00AE10C8"/>
    <w:rsid w:val="00AE2164"/>
    <w:rsid w:val="00AE245B"/>
    <w:rsid w:val="00AE356B"/>
    <w:rsid w:val="00AE39A5"/>
    <w:rsid w:val="00AE39DB"/>
    <w:rsid w:val="00AE3BDC"/>
    <w:rsid w:val="00AE3C4E"/>
    <w:rsid w:val="00AE4BD2"/>
    <w:rsid w:val="00AE54DF"/>
    <w:rsid w:val="00AE5BC5"/>
    <w:rsid w:val="00AE60F1"/>
    <w:rsid w:val="00AE68C4"/>
    <w:rsid w:val="00AE7ABE"/>
    <w:rsid w:val="00AE7C06"/>
    <w:rsid w:val="00AE7C63"/>
    <w:rsid w:val="00AF012E"/>
    <w:rsid w:val="00AF01C2"/>
    <w:rsid w:val="00AF0472"/>
    <w:rsid w:val="00AF06BC"/>
    <w:rsid w:val="00AF1FE5"/>
    <w:rsid w:val="00AF21F2"/>
    <w:rsid w:val="00AF2550"/>
    <w:rsid w:val="00AF28BA"/>
    <w:rsid w:val="00AF3828"/>
    <w:rsid w:val="00AF3ABC"/>
    <w:rsid w:val="00AF3E1B"/>
    <w:rsid w:val="00AF4E9A"/>
    <w:rsid w:val="00AF4F8F"/>
    <w:rsid w:val="00AF5741"/>
    <w:rsid w:val="00AF5B8D"/>
    <w:rsid w:val="00AF5C13"/>
    <w:rsid w:val="00AF68C1"/>
    <w:rsid w:val="00AF6E9F"/>
    <w:rsid w:val="00AF7293"/>
    <w:rsid w:val="00AF7552"/>
    <w:rsid w:val="00AF7B41"/>
    <w:rsid w:val="00AF7E0E"/>
    <w:rsid w:val="00B0039A"/>
    <w:rsid w:val="00B008B2"/>
    <w:rsid w:val="00B00BDD"/>
    <w:rsid w:val="00B01693"/>
    <w:rsid w:val="00B01A19"/>
    <w:rsid w:val="00B01C5D"/>
    <w:rsid w:val="00B01F02"/>
    <w:rsid w:val="00B024A5"/>
    <w:rsid w:val="00B02991"/>
    <w:rsid w:val="00B02BCF"/>
    <w:rsid w:val="00B02CCF"/>
    <w:rsid w:val="00B02EF6"/>
    <w:rsid w:val="00B03088"/>
    <w:rsid w:val="00B03679"/>
    <w:rsid w:val="00B0413A"/>
    <w:rsid w:val="00B042C1"/>
    <w:rsid w:val="00B046AB"/>
    <w:rsid w:val="00B04A1A"/>
    <w:rsid w:val="00B04C33"/>
    <w:rsid w:val="00B04E89"/>
    <w:rsid w:val="00B050A4"/>
    <w:rsid w:val="00B05481"/>
    <w:rsid w:val="00B056D1"/>
    <w:rsid w:val="00B064C4"/>
    <w:rsid w:val="00B06880"/>
    <w:rsid w:val="00B06A12"/>
    <w:rsid w:val="00B070BB"/>
    <w:rsid w:val="00B07119"/>
    <w:rsid w:val="00B07297"/>
    <w:rsid w:val="00B0739B"/>
    <w:rsid w:val="00B07A22"/>
    <w:rsid w:val="00B07AD0"/>
    <w:rsid w:val="00B07E9B"/>
    <w:rsid w:val="00B10C99"/>
    <w:rsid w:val="00B10E3E"/>
    <w:rsid w:val="00B11A37"/>
    <w:rsid w:val="00B11D5E"/>
    <w:rsid w:val="00B135EC"/>
    <w:rsid w:val="00B1363C"/>
    <w:rsid w:val="00B13903"/>
    <w:rsid w:val="00B13AA5"/>
    <w:rsid w:val="00B1407B"/>
    <w:rsid w:val="00B15B89"/>
    <w:rsid w:val="00B15BC8"/>
    <w:rsid w:val="00B1631D"/>
    <w:rsid w:val="00B16762"/>
    <w:rsid w:val="00B16A55"/>
    <w:rsid w:val="00B17041"/>
    <w:rsid w:val="00B17AE5"/>
    <w:rsid w:val="00B17B91"/>
    <w:rsid w:val="00B17D8E"/>
    <w:rsid w:val="00B216CB"/>
    <w:rsid w:val="00B21743"/>
    <w:rsid w:val="00B2190A"/>
    <w:rsid w:val="00B21A42"/>
    <w:rsid w:val="00B21E05"/>
    <w:rsid w:val="00B22A06"/>
    <w:rsid w:val="00B230C5"/>
    <w:rsid w:val="00B2323B"/>
    <w:rsid w:val="00B233ED"/>
    <w:rsid w:val="00B235C4"/>
    <w:rsid w:val="00B23655"/>
    <w:rsid w:val="00B2379F"/>
    <w:rsid w:val="00B239E5"/>
    <w:rsid w:val="00B2413F"/>
    <w:rsid w:val="00B24566"/>
    <w:rsid w:val="00B24845"/>
    <w:rsid w:val="00B24E19"/>
    <w:rsid w:val="00B24E1F"/>
    <w:rsid w:val="00B264F6"/>
    <w:rsid w:val="00B26517"/>
    <w:rsid w:val="00B26AD4"/>
    <w:rsid w:val="00B26B0D"/>
    <w:rsid w:val="00B270F0"/>
    <w:rsid w:val="00B27136"/>
    <w:rsid w:val="00B276A8"/>
    <w:rsid w:val="00B27A53"/>
    <w:rsid w:val="00B27AF3"/>
    <w:rsid w:val="00B30DA1"/>
    <w:rsid w:val="00B31FBD"/>
    <w:rsid w:val="00B32177"/>
    <w:rsid w:val="00B32A6C"/>
    <w:rsid w:val="00B338A2"/>
    <w:rsid w:val="00B33F95"/>
    <w:rsid w:val="00B346A0"/>
    <w:rsid w:val="00B34728"/>
    <w:rsid w:val="00B34C98"/>
    <w:rsid w:val="00B34D3B"/>
    <w:rsid w:val="00B34F39"/>
    <w:rsid w:val="00B3527A"/>
    <w:rsid w:val="00B35420"/>
    <w:rsid w:val="00B356E6"/>
    <w:rsid w:val="00B35B05"/>
    <w:rsid w:val="00B35CCD"/>
    <w:rsid w:val="00B360E4"/>
    <w:rsid w:val="00B362AB"/>
    <w:rsid w:val="00B3662E"/>
    <w:rsid w:val="00B3663D"/>
    <w:rsid w:val="00B37E34"/>
    <w:rsid w:val="00B40C89"/>
    <w:rsid w:val="00B4122A"/>
    <w:rsid w:val="00B41668"/>
    <w:rsid w:val="00B420AC"/>
    <w:rsid w:val="00B423C6"/>
    <w:rsid w:val="00B42A97"/>
    <w:rsid w:val="00B42DB5"/>
    <w:rsid w:val="00B438FB"/>
    <w:rsid w:val="00B43A28"/>
    <w:rsid w:val="00B43DED"/>
    <w:rsid w:val="00B447CA"/>
    <w:rsid w:val="00B45068"/>
    <w:rsid w:val="00B457E1"/>
    <w:rsid w:val="00B45DDA"/>
    <w:rsid w:val="00B462FE"/>
    <w:rsid w:val="00B4678F"/>
    <w:rsid w:val="00B46E2D"/>
    <w:rsid w:val="00B474B6"/>
    <w:rsid w:val="00B47540"/>
    <w:rsid w:val="00B4758D"/>
    <w:rsid w:val="00B47A41"/>
    <w:rsid w:val="00B47BE7"/>
    <w:rsid w:val="00B47F23"/>
    <w:rsid w:val="00B50862"/>
    <w:rsid w:val="00B50D68"/>
    <w:rsid w:val="00B50F15"/>
    <w:rsid w:val="00B50F9E"/>
    <w:rsid w:val="00B513AF"/>
    <w:rsid w:val="00B514FF"/>
    <w:rsid w:val="00B51CAC"/>
    <w:rsid w:val="00B520CC"/>
    <w:rsid w:val="00B52310"/>
    <w:rsid w:val="00B53AC5"/>
    <w:rsid w:val="00B53B5D"/>
    <w:rsid w:val="00B540AC"/>
    <w:rsid w:val="00B54341"/>
    <w:rsid w:val="00B5500D"/>
    <w:rsid w:val="00B550C2"/>
    <w:rsid w:val="00B551AF"/>
    <w:rsid w:val="00B55380"/>
    <w:rsid w:val="00B5547F"/>
    <w:rsid w:val="00B55752"/>
    <w:rsid w:val="00B55B8A"/>
    <w:rsid w:val="00B55BA2"/>
    <w:rsid w:val="00B561E1"/>
    <w:rsid w:val="00B56411"/>
    <w:rsid w:val="00B56A2A"/>
    <w:rsid w:val="00B56A58"/>
    <w:rsid w:val="00B56F85"/>
    <w:rsid w:val="00B57494"/>
    <w:rsid w:val="00B57F51"/>
    <w:rsid w:val="00B60346"/>
    <w:rsid w:val="00B60D5F"/>
    <w:rsid w:val="00B60F88"/>
    <w:rsid w:val="00B60F9D"/>
    <w:rsid w:val="00B61724"/>
    <w:rsid w:val="00B61765"/>
    <w:rsid w:val="00B61CFC"/>
    <w:rsid w:val="00B61EE2"/>
    <w:rsid w:val="00B6238B"/>
    <w:rsid w:val="00B63518"/>
    <w:rsid w:val="00B6374D"/>
    <w:rsid w:val="00B641D4"/>
    <w:rsid w:val="00B64348"/>
    <w:rsid w:val="00B645D5"/>
    <w:rsid w:val="00B651D8"/>
    <w:rsid w:val="00B65781"/>
    <w:rsid w:val="00B65CD3"/>
    <w:rsid w:val="00B6680C"/>
    <w:rsid w:val="00B66F0E"/>
    <w:rsid w:val="00B67C68"/>
    <w:rsid w:val="00B700E6"/>
    <w:rsid w:val="00B70426"/>
    <w:rsid w:val="00B718EE"/>
    <w:rsid w:val="00B72341"/>
    <w:rsid w:val="00B7285E"/>
    <w:rsid w:val="00B72FAD"/>
    <w:rsid w:val="00B73E87"/>
    <w:rsid w:val="00B7495A"/>
    <w:rsid w:val="00B7545F"/>
    <w:rsid w:val="00B75D61"/>
    <w:rsid w:val="00B760B7"/>
    <w:rsid w:val="00B76372"/>
    <w:rsid w:val="00B7648F"/>
    <w:rsid w:val="00B77178"/>
    <w:rsid w:val="00B77469"/>
    <w:rsid w:val="00B77C41"/>
    <w:rsid w:val="00B80CDE"/>
    <w:rsid w:val="00B81AAF"/>
    <w:rsid w:val="00B81F63"/>
    <w:rsid w:val="00B825CE"/>
    <w:rsid w:val="00B826F8"/>
    <w:rsid w:val="00B82A2D"/>
    <w:rsid w:val="00B82CC3"/>
    <w:rsid w:val="00B82DB2"/>
    <w:rsid w:val="00B82F90"/>
    <w:rsid w:val="00B83AA6"/>
    <w:rsid w:val="00B83C47"/>
    <w:rsid w:val="00B83DEA"/>
    <w:rsid w:val="00B841D4"/>
    <w:rsid w:val="00B844B1"/>
    <w:rsid w:val="00B8562E"/>
    <w:rsid w:val="00B85960"/>
    <w:rsid w:val="00B85CD7"/>
    <w:rsid w:val="00B861D4"/>
    <w:rsid w:val="00B86612"/>
    <w:rsid w:val="00B870EC"/>
    <w:rsid w:val="00B87413"/>
    <w:rsid w:val="00B875E8"/>
    <w:rsid w:val="00B87DF1"/>
    <w:rsid w:val="00B87FC4"/>
    <w:rsid w:val="00B90749"/>
    <w:rsid w:val="00B90C11"/>
    <w:rsid w:val="00B90D56"/>
    <w:rsid w:val="00B90FED"/>
    <w:rsid w:val="00B926B0"/>
    <w:rsid w:val="00B92F7B"/>
    <w:rsid w:val="00B92F87"/>
    <w:rsid w:val="00B9321E"/>
    <w:rsid w:val="00B93F59"/>
    <w:rsid w:val="00B94245"/>
    <w:rsid w:val="00B94307"/>
    <w:rsid w:val="00B948BC"/>
    <w:rsid w:val="00B94F4B"/>
    <w:rsid w:val="00B95B3A"/>
    <w:rsid w:val="00B95CB0"/>
    <w:rsid w:val="00B962D8"/>
    <w:rsid w:val="00B96455"/>
    <w:rsid w:val="00B967CE"/>
    <w:rsid w:val="00B96D68"/>
    <w:rsid w:val="00B97451"/>
    <w:rsid w:val="00B9766E"/>
    <w:rsid w:val="00BA042F"/>
    <w:rsid w:val="00BA0BE4"/>
    <w:rsid w:val="00BA1FEA"/>
    <w:rsid w:val="00BA22E4"/>
    <w:rsid w:val="00BA2A5B"/>
    <w:rsid w:val="00BA2B3F"/>
    <w:rsid w:val="00BA2BBB"/>
    <w:rsid w:val="00BA2CA7"/>
    <w:rsid w:val="00BA37C4"/>
    <w:rsid w:val="00BA38AB"/>
    <w:rsid w:val="00BA444D"/>
    <w:rsid w:val="00BA61B6"/>
    <w:rsid w:val="00BA6341"/>
    <w:rsid w:val="00BA64E6"/>
    <w:rsid w:val="00BA6647"/>
    <w:rsid w:val="00BA6DDA"/>
    <w:rsid w:val="00BA7034"/>
    <w:rsid w:val="00BA7E6D"/>
    <w:rsid w:val="00BB0025"/>
    <w:rsid w:val="00BB01C7"/>
    <w:rsid w:val="00BB0237"/>
    <w:rsid w:val="00BB05D6"/>
    <w:rsid w:val="00BB0A74"/>
    <w:rsid w:val="00BB0AD7"/>
    <w:rsid w:val="00BB0C2E"/>
    <w:rsid w:val="00BB19F2"/>
    <w:rsid w:val="00BB2A76"/>
    <w:rsid w:val="00BB2EA7"/>
    <w:rsid w:val="00BB33CC"/>
    <w:rsid w:val="00BB33D3"/>
    <w:rsid w:val="00BB3DA8"/>
    <w:rsid w:val="00BB41B6"/>
    <w:rsid w:val="00BB43C6"/>
    <w:rsid w:val="00BB475F"/>
    <w:rsid w:val="00BB49F2"/>
    <w:rsid w:val="00BB5B9D"/>
    <w:rsid w:val="00BB5BC5"/>
    <w:rsid w:val="00BB6559"/>
    <w:rsid w:val="00BB7544"/>
    <w:rsid w:val="00BC058B"/>
    <w:rsid w:val="00BC059E"/>
    <w:rsid w:val="00BC081E"/>
    <w:rsid w:val="00BC14A3"/>
    <w:rsid w:val="00BC17F9"/>
    <w:rsid w:val="00BC24E3"/>
    <w:rsid w:val="00BC2829"/>
    <w:rsid w:val="00BC3572"/>
    <w:rsid w:val="00BC3783"/>
    <w:rsid w:val="00BC399A"/>
    <w:rsid w:val="00BC4C41"/>
    <w:rsid w:val="00BC4D59"/>
    <w:rsid w:val="00BC4E6C"/>
    <w:rsid w:val="00BC4EFB"/>
    <w:rsid w:val="00BC5206"/>
    <w:rsid w:val="00BC54CE"/>
    <w:rsid w:val="00BC6135"/>
    <w:rsid w:val="00BC6171"/>
    <w:rsid w:val="00BC67E5"/>
    <w:rsid w:val="00BC6C92"/>
    <w:rsid w:val="00BC7538"/>
    <w:rsid w:val="00BC7C22"/>
    <w:rsid w:val="00BC7FEF"/>
    <w:rsid w:val="00BD0550"/>
    <w:rsid w:val="00BD0C6D"/>
    <w:rsid w:val="00BD1367"/>
    <w:rsid w:val="00BD1384"/>
    <w:rsid w:val="00BD15FF"/>
    <w:rsid w:val="00BD1843"/>
    <w:rsid w:val="00BD1C61"/>
    <w:rsid w:val="00BD25D6"/>
    <w:rsid w:val="00BD2FE2"/>
    <w:rsid w:val="00BD36C3"/>
    <w:rsid w:val="00BD46B9"/>
    <w:rsid w:val="00BD46D8"/>
    <w:rsid w:val="00BD56D5"/>
    <w:rsid w:val="00BD5F03"/>
    <w:rsid w:val="00BD6BEA"/>
    <w:rsid w:val="00BD7427"/>
    <w:rsid w:val="00BD751C"/>
    <w:rsid w:val="00BD7BB3"/>
    <w:rsid w:val="00BE03E4"/>
    <w:rsid w:val="00BE07D3"/>
    <w:rsid w:val="00BE086F"/>
    <w:rsid w:val="00BE0990"/>
    <w:rsid w:val="00BE0E1F"/>
    <w:rsid w:val="00BE1349"/>
    <w:rsid w:val="00BE1B6A"/>
    <w:rsid w:val="00BE1BE6"/>
    <w:rsid w:val="00BE24BC"/>
    <w:rsid w:val="00BE26F3"/>
    <w:rsid w:val="00BE3953"/>
    <w:rsid w:val="00BE432A"/>
    <w:rsid w:val="00BE4B2E"/>
    <w:rsid w:val="00BE4E4C"/>
    <w:rsid w:val="00BE4ED6"/>
    <w:rsid w:val="00BE520F"/>
    <w:rsid w:val="00BE5F11"/>
    <w:rsid w:val="00BE6207"/>
    <w:rsid w:val="00BE650E"/>
    <w:rsid w:val="00BE6CB7"/>
    <w:rsid w:val="00BE7CC2"/>
    <w:rsid w:val="00BF088B"/>
    <w:rsid w:val="00BF0E27"/>
    <w:rsid w:val="00BF154B"/>
    <w:rsid w:val="00BF1A02"/>
    <w:rsid w:val="00BF1A72"/>
    <w:rsid w:val="00BF206E"/>
    <w:rsid w:val="00BF2C81"/>
    <w:rsid w:val="00BF2D27"/>
    <w:rsid w:val="00BF2F12"/>
    <w:rsid w:val="00BF39FF"/>
    <w:rsid w:val="00BF3AC9"/>
    <w:rsid w:val="00BF40D2"/>
    <w:rsid w:val="00BF514D"/>
    <w:rsid w:val="00BF53CD"/>
    <w:rsid w:val="00BF54F9"/>
    <w:rsid w:val="00BF5D55"/>
    <w:rsid w:val="00BF66BC"/>
    <w:rsid w:val="00C0056E"/>
    <w:rsid w:val="00C00C35"/>
    <w:rsid w:val="00C0119A"/>
    <w:rsid w:val="00C012BF"/>
    <w:rsid w:val="00C013AA"/>
    <w:rsid w:val="00C01DC4"/>
    <w:rsid w:val="00C032AD"/>
    <w:rsid w:val="00C03A32"/>
    <w:rsid w:val="00C0409A"/>
    <w:rsid w:val="00C04ADD"/>
    <w:rsid w:val="00C0528F"/>
    <w:rsid w:val="00C0533F"/>
    <w:rsid w:val="00C057FC"/>
    <w:rsid w:val="00C059E7"/>
    <w:rsid w:val="00C05D35"/>
    <w:rsid w:val="00C06745"/>
    <w:rsid w:val="00C06B66"/>
    <w:rsid w:val="00C06CDA"/>
    <w:rsid w:val="00C070C7"/>
    <w:rsid w:val="00C07310"/>
    <w:rsid w:val="00C074AB"/>
    <w:rsid w:val="00C07530"/>
    <w:rsid w:val="00C10845"/>
    <w:rsid w:val="00C11053"/>
    <w:rsid w:val="00C11163"/>
    <w:rsid w:val="00C11F7D"/>
    <w:rsid w:val="00C12126"/>
    <w:rsid w:val="00C12366"/>
    <w:rsid w:val="00C124FA"/>
    <w:rsid w:val="00C12541"/>
    <w:rsid w:val="00C129EA"/>
    <w:rsid w:val="00C13378"/>
    <w:rsid w:val="00C13A75"/>
    <w:rsid w:val="00C13D16"/>
    <w:rsid w:val="00C13E44"/>
    <w:rsid w:val="00C14474"/>
    <w:rsid w:val="00C14512"/>
    <w:rsid w:val="00C14A51"/>
    <w:rsid w:val="00C14D40"/>
    <w:rsid w:val="00C1593C"/>
    <w:rsid w:val="00C168DC"/>
    <w:rsid w:val="00C16BB9"/>
    <w:rsid w:val="00C179BE"/>
    <w:rsid w:val="00C17ABB"/>
    <w:rsid w:val="00C17F08"/>
    <w:rsid w:val="00C17F11"/>
    <w:rsid w:val="00C20B12"/>
    <w:rsid w:val="00C20DCC"/>
    <w:rsid w:val="00C218A1"/>
    <w:rsid w:val="00C21CB4"/>
    <w:rsid w:val="00C22351"/>
    <w:rsid w:val="00C2266E"/>
    <w:rsid w:val="00C22A92"/>
    <w:rsid w:val="00C22B8D"/>
    <w:rsid w:val="00C2321C"/>
    <w:rsid w:val="00C2382A"/>
    <w:rsid w:val="00C24474"/>
    <w:rsid w:val="00C24993"/>
    <w:rsid w:val="00C24BE0"/>
    <w:rsid w:val="00C24E47"/>
    <w:rsid w:val="00C24F5B"/>
    <w:rsid w:val="00C25222"/>
    <w:rsid w:val="00C257E2"/>
    <w:rsid w:val="00C25815"/>
    <w:rsid w:val="00C26419"/>
    <w:rsid w:val="00C268CB"/>
    <w:rsid w:val="00C26EBA"/>
    <w:rsid w:val="00C2747A"/>
    <w:rsid w:val="00C306CB"/>
    <w:rsid w:val="00C30854"/>
    <w:rsid w:val="00C30AE5"/>
    <w:rsid w:val="00C30C3A"/>
    <w:rsid w:val="00C30DFC"/>
    <w:rsid w:val="00C3114E"/>
    <w:rsid w:val="00C324E1"/>
    <w:rsid w:val="00C329A9"/>
    <w:rsid w:val="00C342F2"/>
    <w:rsid w:val="00C348EF"/>
    <w:rsid w:val="00C34C02"/>
    <w:rsid w:val="00C34ECB"/>
    <w:rsid w:val="00C34F18"/>
    <w:rsid w:val="00C34F7E"/>
    <w:rsid w:val="00C353BF"/>
    <w:rsid w:val="00C354B2"/>
    <w:rsid w:val="00C35B67"/>
    <w:rsid w:val="00C374A7"/>
    <w:rsid w:val="00C37705"/>
    <w:rsid w:val="00C40440"/>
    <w:rsid w:val="00C408F3"/>
    <w:rsid w:val="00C40993"/>
    <w:rsid w:val="00C40F55"/>
    <w:rsid w:val="00C413D5"/>
    <w:rsid w:val="00C41F38"/>
    <w:rsid w:val="00C421BA"/>
    <w:rsid w:val="00C42204"/>
    <w:rsid w:val="00C42257"/>
    <w:rsid w:val="00C425B6"/>
    <w:rsid w:val="00C42756"/>
    <w:rsid w:val="00C42E5D"/>
    <w:rsid w:val="00C42F94"/>
    <w:rsid w:val="00C43180"/>
    <w:rsid w:val="00C432BD"/>
    <w:rsid w:val="00C43661"/>
    <w:rsid w:val="00C44119"/>
    <w:rsid w:val="00C44130"/>
    <w:rsid w:val="00C44296"/>
    <w:rsid w:val="00C45D1D"/>
    <w:rsid w:val="00C46100"/>
    <w:rsid w:val="00C46CF2"/>
    <w:rsid w:val="00C47B40"/>
    <w:rsid w:val="00C50422"/>
    <w:rsid w:val="00C519E8"/>
    <w:rsid w:val="00C51E44"/>
    <w:rsid w:val="00C5212E"/>
    <w:rsid w:val="00C52AB8"/>
    <w:rsid w:val="00C52B3B"/>
    <w:rsid w:val="00C5305F"/>
    <w:rsid w:val="00C53151"/>
    <w:rsid w:val="00C532E2"/>
    <w:rsid w:val="00C53827"/>
    <w:rsid w:val="00C546F7"/>
    <w:rsid w:val="00C550AA"/>
    <w:rsid w:val="00C55656"/>
    <w:rsid w:val="00C558EA"/>
    <w:rsid w:val="00C55DCC"/>
    <w:rsid w:val="00C564AE"/>
    <w:rsid w:val="00C5680F"/>
    <w:rsid w:val="00C56C2D"/>
    <w:rsid w:val="00C56FB5"/>
    <w:rsid w:val="00C57714"/>
    <w:rsid w:val="00C60298"/>
    <w:rsid w:val="00C604A2"/>
    <w:rsid w:val="00C60735"/>
    <w:rsid w:val="00C62627"/>
    <w:rsid w:val="00C629F8"/>
    <w:rsid w:val="00C62A3B"/>
    <w:rsid w:val="00C62A69"/>
    <w:rsid w:val="00C62CBD"/>
    <w:rsid w:val="00C62F17"/>
    <w:rsid w:val="00C63A5F"/>
    <w:rsid w:val="00C63CFA"/>
    <w:rsid w:val="00C63D7B"/>
    <w:rsid w:val="00C640E2"/>
    <w:rsid w:val="00C647F1"/>
    <w:rsid w:val="00C6513F"/>
    <w:rsid w:val="00C65689"/>
    <w:rsid w:val="00C65F4C"/>
    <w:rsid w:val="00C661FE"/>
    <w:rsid w:val="00C66412"/>
    <w:rsid w:val="00C6654C"/>
    <w:rsid w:val="00C666A4"/>
    <w:rsid w:val="00C66A34"/>
    <w:rsid w:val="00C66E97"/>
    <w:rsid w:val="00C66FC0"/>
    <w:rsid w:val="00C67209"/>
    <w:rsid w:val="00C672EB"/>
    <w:rsid w:val="00C6798B"/>
    <w:rsid w:val="00C7000E"/>
    <w:rsid w:val="00C70186"/>
    <w:rsid w:val="00C70B26"/>
    <w:rsid w:val="00C70B39"/>
    <w:rsid w:val="00C71267"/>
    <w:rsid w:val="00C71732"/>
    <w:rsid w:val="00C721C9"/>
    <w:rsid w:val="00C7220C"/>
    <w:rsid w:val="00C723F1"/>
    <w:rsid w:val="00C7242C"/>
    <w:rsid w:val="00C724F0"/>
    <w:rsid w:val="00C726F2"/>
    <w:rsid w:val="00C72791"/>
    <w:rsid w:val="00C7308F"/>
    <w:rsid w:val="00C73425"/>
    <w:rsid w:val="00C7366D"/>
    <w:rsid w:val="00C73750"/>
    <w:rsid w:val="00C73DA5"/>
    <w:rsid w:val="00C74809"/>
    <w:rsid w:val="00C74D2D"/>
    <w:rsid w:val="00C74E13"/>
    <w:rsid w:val="00C74FD2"/>
    <w:rsid w:val="00C75CB2"/>
    <w:rsid w:val="00C75E88"/>
    <w:rsid w:val="00C75F1B"/>
    <w:rsid w:val="00C761FD"/>
    <w:rsid w:val="00C7693B"/>
    <w:rsid w:val="00C76C77"/>
    <w:rsid w:val="00C76C92"/>
    <w:rsid w:val="00C779A9"/>
    <w:rsid w:val="00C77C20"/>
    <w:rsid w:val="00C77EC2"/>
    <w:rsid w:val="00C8057C"/>
    <w:rsid w:val="00C8062B"/>
    <w:rsid w:val="00C8119D"/>
    <w:rsid w:val="00C8122D"/>
    <w:rsid w:val="00C81580"/>
    <w:rsid w:val="00C81A70"/>
    <w:rsid w:val="00C81B5E"/>
    <w:rsid w:val="00C821F0"/>
    <w:rsid w:val="00C8261B"/>
    <w:rsid w:val="00C8278B"/>
    <w:rsid w:val="00C8285D"/>
    <w:rsid w:val="00C82B90"/>
    <w:rsid w:val="00C834AF"/>
    <w:rsid w:val="00C83682"/>
    <w:rsid w:val="00C83FF5"/>
    <w:rsid w:val="00C8402E"/>
    <w:rsid w:val="00C84125"/>
    <w:rsid w:val="00C8440F"/>
    <w:rsid w:val="00C84E15"/>
    <w:rsid w:val="00C853C1"/>
    <w:rsid w:val="00C85592"/>
    <w:rsid w:val="00C85696"/>
    <w:rsid w:val="00C85C4B"/>
    <w:rsid w:val="00C86411"/>
    <w:rsid w:val="00C86868"/>
    <w:rsid w:val="00C868D4"/>
    <w:rsid w:val="00C86FFE"/>
    <w:rsid w:val="00C872E2"/>
    <w:rsid w:val="00C87760"/>
    <w:rsid w:val="00C8795D"/>
    <w:rsid w:val="00C87AF3"/>
    <w:rsid w:val="00C9096F"/>
    <w:rsid w:val="00C91B8A"/>
    <w:rsid w:val="00C926F9"/>
    <w:rsid w:val="00C9286A"/>
    <w:rsid w:val="00C92AFF"/>
    <w:rsid w:val="00C92CAB"/>
    <w:rsid w:val="00C9347B"/>
    <w:rsid w:val="00C93640"/>
    <w:rsid w:val="00C93B65"/>
    <w:rsid w:val="00C93E02"/>
    <w:rsid w:val="00C94117"/>
    <w:rsid w:val="00C9437E"/>
    <w:rsid w:val="00C94627"/>
    <w:rsid w:val="00C9470F"/>
    <w:rsid w:val="00C94C69"/>
    <w:rsid w:val="00C94FD8"/>
    <w:rsid w:val="00C952C1"/>
    <w:rsid w:val="00C960BE"/>
    <w:rsid w:val="00C9623D"/>
    <w:rsid w:val="00C96543"/>
    <w:rsid w:val="00C970E8"/>
    <w:rsid w:val="00C97116"/>
    <w:rsid w:val="00CA04BD"/>
    <w:rsid w:val="00CA0843"/>
    <w:rsid w:val="00CA0DB6"/>
    <w:rsid w:val="00CA0DFD"/>
    <w:rsid w:val="00CA130C"/>
    <w:rsid w:val="00CA1D9F"/>
    <w:rsid w:val="00CA25AF"/>
    <w:rsid w:val="00CA26EF"/>
    <w:rsid w:val="00CA26FE"/>
    <w:rsid w:val="00CA2C0D"/>
    <w:rsid w:val="00CA3735"/>
    <w:rsid w:val="00CA3BB8"/>
    <w:rsid w:val="00CA4194"/>
    <w:rsid w:val="00CA48B3"/>
    <w:rsid w:val="00CA53AC"/>
    <w:rsid w:val="00CA55B2"/>
    <w:rsid w:val="00CA60DB"/>
    <w:rsid w:val="00CA615F"/>
    <w:rsid w:val="00CA62B0"/>
    <w:rsid w:val="00CA64AD"/>
    <w:rsid w:val="00CA6807"/>
    <w:rsid w:val="00CA68AC"/>
    <w:rsid w:val="00CA6E4E"/>
    <w:rsid w:val="00CA6EB5"/>
    <w:rsid w:val="00CA7333"/>
    <w:rsid w:val="00CA7CDB"/>
    <w:rsid w:val="00CB0AA1"/>
    <w:rsid w:val="00CB0E65"/>
    <w:rsid w:val="00CB1009"/>
    <w:rsid w:val="00CB105C"/>
    <w:rsid w:val="00CB17FD"/>
    <w:rsid w:val="00CB1C2A"/>
    <w:rsid w:val="00CB1D27"/>
    <w:rsid w:val="00CB2241"/>
    <w:rsid w:val="00CB2277"/>
    <w:rsid w:val="00CB2AE3"/>
    <w:rsid w:val="00CB2D3E"/>
    <w:rsid w:val="00CB32A3"/>
    <w:rsid w:val="00CB3DED"/>
    <w:rsid w:val="00CB3F8E"/>
    <w:rsid w:val="00CB5059"/>
    <w:rsid w:val="00CB50E1"/>
    <w:rsid w:val="00CB51FF"/>
    <w:rsid w:val="00CB5596"/>
    <w:rsid w:val="00CB59E4"/>
    <w:rsid w:val="00CB5F35"/>
    <w:rsid w:val="00CB6518"/>
    <w:rsid w:val="00CB6A7D"/>
    <w:rsid w:val="00CB6AB5"/>
    <w:rsid w:val="00CB7245"/>
    <w:rsid w:val="00CB7933"/>
    <w:rsid w:val="00CB7B8A"/>
    <w:rsid w:val="00CC055C"/>
    <w:rsid w:val="00CC0B01"/>
    <w:rsid w:val="00CC0C59"/>
    <w:rsid w:val="00CC0DC5"/>
    <w:rsid w:val="00CC0F0E"/>
    <w:rsid w:val="00CC131E"/>
    <w:rsid w:val="00CC1523"/>
    <w:rsid w:val="00CC16CC"/>
    <w:rsid w:val="00CC2560"/>
    <w:rsid w:val="00CC2609"/>
    <w:rsid w:val="00CC36CA"/>
    <w:rsid w:val="00CC3B26"/>
    <w:rsid w:val="00CC3CE5"/>
    <w:rsid w:val="00CC3DD9"/>
    <w:rsid w:val="00CC4671"/>
    <w:rsid w:val="00CC4AB9"/>
    <w:rsid w:val="00CC4F1D"/>
    <w:rsid w:val="00CC58FA"/>
    <w:rsid w:val="00CC5B9B"/>
    <w:rsid w:val="00CC5C28"/>
    <w:rsid w:val="00CC6756"/>
    <w:rsid w:val="00CC6DDA"/>
    <w:rsid w:val="00CC7453"/>
    <w:rsid w:val="00CC7B41"/>
    <w:rsid w:val="00CC7C9B"/>
    <w:rsid w:val="00CC7F18"/>
    <w:rsid w:val="00CC7F64"/>
    <w:rsid w:val="00CD018D"/>
    <w:rsid w:val="00CD01C3"/>
    <w:rsid w:val="00CD0251"/>
    <w:rsid w:val="00CD0904"/>
    <w:rsid w:val="00CD126E"/>
    <w:rsid w:val="00CD20D0"/>
    <w:rsid w:val="00CD3493"/>
    <w:rsid w:val="00CD3CBB"/>
    <w:rsid w:val="00CD3E29"/>
    <w:rsid w:val="00CD4080"/>
    <w:rsid w:val="00CD4647"/>
    <w:rsid w:val="00CD49FA"/>
    <w:rsid w:val="00CD4C4D"/>
    <w:rsid w:val="00CD5312"/>
    <w:rsid w:val="00CD53EC"/>
    <w:rsid w:val="00CD54C7"/>
    <w:rsid w:val="00CD5A56"/>
    <w:rsid w:val="00CD5C7A"/>
    <w:rsid w:val="00CD5FFC"/>
    <w:rsid w:val="00CD76A9"/>
    <w:rsid w:val="00CD7940"/>
    <w:rsid w:val="00CD7BCA"/>
    <w:rsid w:val="00CD7EC4"/>
    <w:rsid w:val="00CE0032"/>
    <w:rsid w:val="00CE0ACC"/>
    <w:rsid w:val="00CE0BD3"/>
    <w:rsid w:val="00CE0D57"/>
    <w:rsid w:val="00CE1A07"/>
    <w:rsid w:val="00CE2083"/>
    <w:rsid w:val="00CE2EAA"/>
    <w:rsid w:val="00CE30F0"/>
    <w:rsid w:val="00CE3125"/>
    <w:rsid w:val="00CE321F"/>
    <w:rsid w:val="00CE328F"/>
    <w:rsid w:val="00CE32B6"/>
    <w:rsid w:val="00CE3329"/>
    <w:rsid w:val="00CE3711"/>
    <w:rsid w:val="00CE41F3"/>
    <w:rsid w:val="00CE43AE"/>
    <w:rsid w:val="00CE4AF5"/>
    <w:rsid w:val="00CE4E3D"/>
    <w:rsid w:val="00CE5098"/>
    <w:rsid w:val="00CE530F"/>
    <w:rsid w:val="00CE5496"/>
    <w:rsid w:val="00CE56E7"/>
    <w:rsid w:val="00CE5877"/>
    <w:rsid w:val="00CE5FED"/>
    <w:rsid w:val="00CE6B7A"/>
    <w:rsid w:val="00CE74CC"/>
    <w:rsid w:val="00CE7CE7"/>
    <w:rsid w:val="00CF00F8"/>
    <w:rsid w:val="00CF03FF"/>
    <w:rsid w:val="00CF07A7"/>
    <w:rsid w:val="00CF08A8"/>
    <w:rsid w:val="00CF0ACE"/>
    <w:rsid w:val="00CF0B6A"/>
    <w:rsid w:val="00CF1CE2"/>
    <w:rsid w:val="00CF1E4D"/>
    <w:rsid w:val="00CF1EE3"/>
    <w:rsid w:val="00CF2C8B"/>
    <w:rsid w:val="00CF2D3D"/>
    <w:rsid w:val="00CF3437"/>
    <w:rsid w:val="00CF35FA"/>
    <w:rsid w:val="00CF5116"/>
    <w:rsid w:val="00CF51D2"/>
    <w:rsid w:val="00CF55D8"/>
    <w:rsid w:val="00CF5CED"/>
    <w:rsid w:val="00CF640E"/>
    <w:rsid w:val="00CF6967"/>
    <w:rsid w:val="00CF69C0"/>
    <w:rsid w:val="00CF6B6A"/>
    <w:rsid w:val="00CF6F61"/>
    <w:rsid w:val="00CF70A6"/>
    <w:rsid w:val="00CF7218"/>
    <w:rsid w:val="00CF7667"/>
    <w:rsid w:val="00D002A8"/>
    <w:rsid w:val="00D0078E"/>
    <w:rsid w:val="00D00880"/>
    <w:rsid w:val="00D010C7"/>
    <w:rsid w:val="00D01859"/>
    <w:rsid w:val="00D02393"/>
    <w:rsid w:val="00D03278"/>
    <w:rsid w:val="00D03974"/>
    <w:rsid w:val="00D03978"/>
    <w:rsid w:val="00D044A7"/>
    <w:rsid w:val="00D04C33"/>
    <w:rsid w:val="00D05338"/>
    <w:rsid w:val="00D053B6"/>
    <w:rsid w:val="00D05948"/>
    <w:rsid w:val="00D05D2C"/>
    <w:rsid w:val="00D05E4D"/>
    <w:rsid w:val="00D0654B"/>
    <w:rsid w:val="00D06620"/>
    <w:rsid w:val="00D06B2A"/>
    <w:rsid w:val="00D06C8E"/>
    <w:rsid w:val="00D07BF5"/>
    <w:rsid w:val="00D10278"/>
    <w:rsid w:val="00D10392"/>
    <w:rsid w:val="00D105F4"/>
    <w:rsid w:val="00D108FF"/>
    <w:rsid w:val="00D10AF4"/>
    <w:rsid w:val="00D11EAB"/>
    <w:rsid w:val="00D12521"/>
    <w:rsid w:val="00D12D33"/>
    <w:rsid w:val="00D12F32"/>
    <w:rsid w:val="00D13C86"/>
    <w:rsid w:val="00D13CEC"/>
    <w:rsid w:val="00D13E0A"/>
    <w:rsid w:val="00D1403F"/>
    <w:rsid w:val="00D1407C"/>
    <w:rsid w:val="00D14E1C"/>
    <w:rsid w:val="00D15517"/>
    <w:rsid w:val="00D15A51"/>
    <w:rsid w:val="00D16205"/>
    <w:rsid w:val="00D169E9"/>
    <w:rsid w:val="00D16A8E"/>
    <w:rsid w:val="00D17AFF"/>
    <w:rsid w:val="00D17BE0"/>
    <w:rsid w:val="00D17C9B"/>
    <w:rsid w:val="00D17D48"/>
    <w:rsid w:val="00D20C48"/>
    <w:rsid w:val="00D21850"/>
    <w:rsid w:val="00D2221C"/>
    <w:rsid w:val="00D22825"/>
    <w:rsid w:val="00D230D9"/>
    <w:rsid w:val="00D23E98"/>
    <w:rsid w:val="00D24B1E"/>
    <w:rsid w:val="00D24E1D"/>
    <w:rsid w:val="00D24EA6"/>
    <w:rsid w:val="00D2516B"/>
    <w:rsid w:val="00D25A46"/>
    <w:rsid w:val="00D25B7A"/>
    <w:rsid w:val="00D26202"/>
    <w:rsid w:val="00D263D3"/>
    <w:rsid w:val="00D26A26"/>
    <w:rsid w:val="00D26B23"/>
    <w:rsid w:val="00D26CA7"/>
    <w:rsid w:val="00D26CE0"/>
    <w:rsid w:val="00D26CFB"/>
    <w:rsid w:val="00D26E69"/>
    <w:rsid w:val="00D27839"/>
    <w:rsid w:val="00D278A4"/>
    <w:rsid w:val="00D27B87"/>
    <w:rsid w:val="00D30FC6"/>
    <w:rsid w:val="00D31456"/>
    <w:rsid w:val="00D3148F"/>
    <w:rsid w:val="00D33D6D"/>
    <w:rsid w:val="00D342A2"/>
    <w:rsid w:val="00D347B1"/>
    <w:rsid w:val="00D348E7"/>
    <w:rsid w:val="00D34941"/>
    <w:rsid w:val="00D34CD8"/>
    <w:rsid w:val="00D34D48"/>
    <w:rsid w:val="00D3577C"/>
    <w:rsid w:val="00D35AD6"/>
    <w:rsid w:val="00D360ED"/>
    <w:rsid w:val="00D36764"/>
    <w:rsid w:val="00D36F53"/>
    <w:rsid w:val="00D37558"/>
    <w:rsid w:val="00D37741"/>
    <w:rsid w:val="00D37CB9"/>
    <w:rsid w:val="00D37D9C"/>
    <w:rsid w:val="00D4036A"/>
    <w:rsid w:val="00D41AF1"/>
    <w:rsid w:val="00D42D77"/>
    <w:rsid w:val="00D437D6"/>
    <w:rsid w:val="00D4421C"/>
    <w:rsid w:val="00D443F6"/>
    <w:rsid w:val="00D448B7"/>
    <w:rsid w:val="00D44ED1"/>
    <w:rsid w:val="00D450F4"/>
    <w:rsid w:val="00D46602"/>
    <w:rsid w:val="00D46E89"/>
    <w:rsid w:val="00D4765A"/>
    <w:rsid w:val="00D47BC3"/>
    <w:rsid w:val="00D5011E"/>
    <w:rsid w:val="00D504ED"/>
    <w:rsid w:val="00D5098B"/>
    <w:rsid w:val="00D50B3F"/>
    <w:rsid w:val="00D51275"/>
    <w:rsid w:val="00D512AC"/>
    <w:rsid w:val="00D51538"/>
    <w:rsid w:val="00D519F6"/>
    <w:rsid w:val="00D51EF2"/>
    <w:rsid w:val="00D539A9"/>
    <w:rsid w:val="00D53C19"/>
    <w:rsid w:val="00D53CAA"/>
    <w:rsid w:val="00D53F0E"/>
    <w:rsid w:val="00D54470"/>
    <w:rsid w:val="00D547E2"/>
    <w:rsid w:val="00D54ADD"/>
    <w:rsid w:val="00D54CC1"/>
    <w:rsid w:val="00D5517F"/>
    <w:rsid w:val="00D55675"/>
    <w:rsid w:val="00D55DA2"/>
    <w:rsid w:val="00D560F4"/>
    <w:rsid w:val="00D57BB4"/>
    <w:rsid w:val="00D57C72"/>
    <w:rsid w:val="00D60267"/>
    <w:rsid w:val="00D60522"/>
    <w:rsid w:val="00D605BC"/>
    <w:rsid w:val="00D60676"/>
    <w:rsid w:val="00D609E5"/>
    <w:rsid w:val="00D6127C"/>
    <w:rsid w:val="00D613FA"/>
    <w:rsid w:val="00D62837"/>
    <w:rsid w:val="00D628A1"/>
    <w:rsid w:val="00D63045"/>
    <w:rsid w:val="00D63314"/>
    <w:rsid w:val="00D636D1"/>
    <w:rsid w:val="00D646C6"/>
    <w:rsid w:val="00D64B4F"/>
    <w:rsid w:val="00D64CC5"/>
    <w:rsid w:val="00D65DE4"/>
    <w:rsid w:val="00D661C8"/>
    <w:rsid w:val="00D67603"/>
    <w:rsid w:val="00D67C6A"/>
    <w:rsid w:val="00D67CCF"/>
    <w:rsid w:val="00D67F60"/>
    <w:rsid w:val="00D706DC"/>
    <w:rsid w:val="00D70E30"/>
    <w:rsid w:val="00D7109A"/>
    <w:rsid w:val="00D72025"/>
    <w:rsid w:val="00D723BD"/>
    <w:rsid w:val="00D72558"/>
    <w:rsid w:val="00D73691"/>
    <w:rsid w:val="00D73925"/>
    <w:rsid w:val="00D74A8A"/>
    <w:rsid w:val="00D74AEC"/>
    <w:rsid w:val="00D74DDD"/>
    <w:rsid w:val="00D752EF"/>
    <w:rsid w:val="00D75601"/>
    <w:rsid w:val="00D7581A"/>
    <w:rsid w:val="00D76276"/>
    <w:rsid w:val="00D762EB"/>
    <w:rsid w:val="00D76361"/>
    <w:rsid w:val="00D765AC"/>
    <w:rsid w:val="00D76D79"/>
    <w:rsid w:val="00D76F7C"/>
    <w:rsid w:val="00D77281"/>
    <w:rsid w:val="00D7747C"/>
    <w:rsid w:val="00D77881"/>
    <w:rsid w:val="00D779B3"/>
    <w:rsid w:val="00D77ED4"/>
    <w:rsid w:val="00D80133"/>
    <w:rsid w:val="00D80320"/>
    <w:rsid w:val="00D81018"/>
    <w:rsid w:val="00D8159B"/>
    <w:rsid w:val="00D81C8A"/>
    <w:rsid w:val="00D81CF2"/>
    <w:rsid w:val="00D81D29"/>
    <w:rsid w:val="00D82524"/>
    <w:rsid w:val="00D83146"/>
    <w:rsid w:val="00D83A5E"/>
    <w:rsid w:val="00D84A71"/>
    <w:rsid w:val="00D84E74"/>
    <w:rsid w:val="00D85756"/>
    <w:rsid w:val="00D85888"/>
    <w:rsid w:val="00D86D99"/>
    <w:rsid w:val="00D87E74"/>
    <w:rsid w:val="00D87FF8"/>
    <w:rsid w:val="00D9001D"/>
    <w:rsid w:val="00D90301"/>
    <w:rsid w:val="00D90A44"/>
    <w:rsid w:val="00D90A6F"/>
    <w:rsid w:val="00D91095"/>
    <w:rsid w:val="00D916EB"/>
    <w:rsid w:val="00D9330A"/>
    <w:rsid w:val="00D937A6"/>
    <w:rsid w:val="00D93FDF"/>
    <w:rsid w:val="00D942B3"/>
    <w:rsid w:val="00D944BF"/>
    <w:rsid w:val="00D9505D"/>
    <w:rsid w:val="00D95175"/>
    <w:rsid w:val="00D9588A"/>
    <w:rsid w:val="00D959CA"/>
    <w:rsid w:val="00D95D41"/>
    <w:rsid w:val="00D95F4E"/>
    <w:rsid w:val="00D95F68"/>
    <w:rsid w:val="00D95F83"/>
    <w:rsid w:val="00D95FF2"/>
    <w:rsid w:val="00D9600C"/>
    <w:rsid w:val="00D96206"/>
    <w:rsid w:val="00D96DBD"/>
    <w:rsid w:val="00D9734A"/>
    <w:rsid w:val="00D973E1"/>
    <w:rsid w:val="00D974A3"/>
    <w:rsid w:val="00D9754B"/>
    <w:rsid w:val="00D97AFD"/>
    <w:rsid w:val="00DA00F8"/>
    <w:rsid w:val="00DA02A5"/>
    <w:rsid w:val="00DA04A5"/>
    <w:rsid w:val="00DA083B"/>
    <w:rsid w:val="00DA0C06"/>
    <w:rsid w:val="00DA2A56"/>
    <w:rsid w:val="00DA2AB5"/>
    <w:rsid w:val="00DA2F6E"/>
    <w:rsid w:val="00DA32C4"/>
    <w:rsid w:val="00DA3309"/>
    <w:rsid w:val="00DA34E4"/>
    <w:rsid w:val="00DA3668"/>
    <w:rsid w:val="00DA3AC1"/>
    <w:rsid w:val="00DA43C6"/>
    <w:rsid w:val="00DA4AAC"/>
    <w:rsid w:val="00DA5217"/>
    <w:rsid w:val="00DA53DC"/>
    <w:rsid w:val="00DA589B"/>
    <w:rsid w:val="00DA5FB7"/>
    <w:rsid w:val="00DA5FF6"/>
    <w:rsid w:val="00DA62D8"/>
    <w:rsid w:val="00DA63A9"/>
    <w:rsid w:val="00DA6C4C"/>
    <w:rsid w:val="00DA76E1"/>
    <w:rsid w:val="00DA7A77"/>
    <w:rsid w:val="00DA7BA2"/>
    <w:rsid w:val="00DB0D3C"/>
    <w:rsid w:val="00DB1BF3"/>
    <w:rsid w:val="00DB1DFF"/>
    <w:rsid w:val="00DB2BA3"/>
    <w:rsid w:val="00DB2DBC"/>
    <w:rsid w:val="00DB2ECD"/>
    <w:rsid w:val="00DB2EEF"/>
    <w:rsid w:val="00DB363C"/>
    <w:rsid w:val="00DB3705"/>
    <w:rsid w:val="00DB3E14"/>
    <w:rsid w:val="00DB40AC"/>
    <w:rsid w:val="00DB448C"/>
    <w:rsid w:val="00DB4583"/>
    <w:rsid w:val="00DB48D3"/>
    <w:rsid w:val="00DB49BF"/>
    <w:rsid w:val="00DB50A9"/>
    <w:rsid w:val="00DB52F3"/>
    <w:rsid w:val="00DB533D"/>
    <w:rsid w:val="00DB57A2"/>
    <w:rsid w:val="00DB5FF1"/>
    <w:rsid w:val="00DB603B"/>
    <w:rsid w:val="00DB656E"/>
    <w:rsid w:val="00DB68F1"/>
    <w:rsid w:val="00DB6F7E"/>
    <w:rsid w:val="00DB74FB"/>
    <w:rsid w:val="00DB7D01"/>
    <w:rsid w:val="00DC1114"/>
    <w:rsid w:val="00DC1233"/>
    <w:rsid w:val="00DC143F"/>
    <w:rsid w:val="00DC1C55"/>
    <w:rsid w:val="00DC2507"/>
    <w:rsid w:val="00DC2567"/>
    <w:rsid w:val="00DC3351"/>
    <w:rsid w:val="00DC3494"/>
    <w:rsid w:val="00DC3FF5"/>
    <w:rsid w:val="00DC4F7C"/>
    <w:rsid w:val="00DC5682"/>
    <w:rsid w:val="00DC5E1D"/>
    <w:rsid w:val="00DC6320"/>
    <w:rsid w:val="00DC65B6"/>
    <w:rsid w:val="00DC673E"/>
    <w:rsid w:val="00DC6CA1"/>
    <w:rsid w:val="00DC6D12"/>
    <w:rsid w:val="00DC6D86"/>
    <w:rsid w:val="00DC7254"/>
    <w:rsid w:val="00DC7814"/>
    <w:rsid w:val="00DD0352"/>
    <w:rsid w:val="00DD04A5"/>
    <w:rsid w:val="00DD1493"/>
    <w:rsid w:val="00DD153B"/>
    <w:rsid w:val="00DD16F8"/>
    <w:rsid w:val="00DD1C5E"/>
    <w:rsid w:val="00DD1E23"/>
    <w:rsid w:val="00DD1F7D"/>
    <w:rsid w:val="00DD2EB1"/>
    <w:rsid w:val="00DD3693"/>
    <w:rsid w:val="00DD36A3"/>
    <w:rsid w:val="00DD3B5A"/>
    <w:rsid w:val="00DD3B92"/>
    <w:rsid w:val="00DD3F00"/>
    <w:rsid w:val="00DD3F4A"/>
    <w:rsid w:val="00DD440D"/>
    <w:rsid w:val="00DD44DF"/>
    <w:rsid w:val="00DD4855"/>
    <w:rsid w:val="00DD4976"/>
    <w:rsid w:val="00DD4B83"/>
    <w:rsid w:val="00DD4D19"/>
    <w:rsid w:val="00DD5F87"/>
    <w:rsid w:val="00DD6C6E"/>
    <w:rsid w:val="00DD77E6"/>
    <w:rsid w:val="00DD7A52"/>
    <w:rsid w:val="00DE02FE"/>
    <w:rsid w:val="00DE0B53"/>
    <w:rsid w:val="00DE13F6"/>
    <w:rsid w:val="00DE16BB"/>
    <w:rsid w:val="00DE1A16"/>
    <w:rsid w:val="00DE22A3"/>
    <w:rsid w:val="00DE2F13"/>
    <w:rsid w:val="00DE373D"/>
    <w:rsid w:val="00DE3D95"/>
    <w:rsid w:val="00DE4BA3"/>
    <w:rsid w:val="00DE578F"/>
    <w:rsid w:val="00DE65B2"/>
    <w:rsid w:val="00DE681F"/>
    <w:rsid w:val="00DE6825"/>
    <w:rsid w:val="00DE704F"/>
    <w:rsid w:val="00DF0CDE"/>
    <w:rsid w:val="00DF1663"/>
    <w:rsid w:val="00DF186D"/>
    <w:rsid w:val="00DF1A91"/>
    <w:rsid w:val="00DF1FC0"/>
    <w:rsid w:val="00DF23E4"/>
    <w:rsid w:val="00DF258C"/>
    <w:rsid w:val="00DF287E"/>
    <w:rsid w:val="00DF30B5"/>
    <w:rsid w:val="00DF4226"/>
    <w:rsid w:val="00DF4435"/>
    <w:rsid w:val="00DF44DB"/>
    <w:rsid w:val="00DF47E5"/>
    <w:rsid w:val="00DF4B05"/>
    <w:rsid w:val="00DF4BE0"/>
    <w:rsid w:val="00DF4FE8"/>
    <w:rsid w:val="00DF56A1"/>
    <w:rsid w:val="00DF62F0"/>
    <w:rsid w:val="00DF6DA7"/>
    <w:rsid w:val="00DF72EE"/>
    <w:rsid w:val="00DF739B"/>
    <w:rsid w:val="00DF764A"/>
    <w:rsid w:val="00DF79DC"/>
    <w:rsid w:val="00DF7BE9"/>
    <w:rsid w:val="00E00140"/>
    <w:rsid w:val="00E00A8E"/>
    <w:rsid w:val="00E00C0E"/>
    <w:rsid w:val="00E00C26"/>
    <w:rsid w:val="00E00C55"/>
    <w:rsid w:val="00E00E09"/>
    <w:rsid w:val="00E01019"/>
    <w:rsid w:val="00E018A1"/>
    <w:rsid w:val="00E01954"/>
    <w:rsid w:val="00E03595"/>
    <w:rsid w:val="00E03F5E"/>
    <w:rsid w:val="00E043A4"/>
    <w:rsid w:val="00E04581"/>
    <w:rsid w:val="00E04ED7"/>
    <w:rsid w:val="00E0514C"/>
    <w:rsid w:val="00E056F1"/>
    <w:rsid w:val="00E05898"/>
    <w:rsid w:val="00E05D63"/>
    <w:rsid w:val="00E05EFA"/>
    <w:rsid w:val="00E063AB"/>
    <w:rsid w:val="00E068A0"/>
    <w:rsid w:val="00E07307"/>
    <w:rsid w:val="00E0733E"/>
    <w:rsid w:val="00E076CB"/>
    <w:rsid w:val="00E07B27"/>
    <w:rsid w:val="00E07CAF"/>
    <w:rsid w:val="00E07D23"/>
    <w:rsid w:val="00E10628"/>
    <w:rsid w:val="00E11222"/>
    <w:rsid w:val="00E113F6"/>
    <w:rsid w:val="00E11A21"/>
    <w:rsid w:val="00E11C81"/>
    <w:rsid w:val="00E11F7B"/>
    <w:rsid w:val="00E1255F"/>
    <w:rsid w:val="00E13520"/>
    <w:rsid w:val="00E135FE"/>
    <w:rsid w:val="00E1390D"/>
    <w:rsid w:val="00E13DA9"/>
    <w:rsid w:val="00E145D5"/>
    <w:rsid w:val="00E14D77"/>
    <w:rsid w:val="00E153D1"/>
    <w:rsid w:val="00E15665"/>
    <w:rsid w:val="00E165DC"/>
    <w:rsid w:val="00E1660D"/>
    <w:rsid w:val="00E16E4A"/>
    <w:rsid w:val="00E1713A"/>
    <w:rsid w:val="00E17729"/>
    <w:rsid w:val="00E17B2F"/>
    <w:rsid w:val="00E17BB3"/>
    <w:rsid w:val="00E17BC0"/>
    <w:rsid w:val="00E2029E"/>
    <w:rsid w:val="00E203B9"/>
    <w:rsid w:val="00E2158D"/>
    <w:rsid w:val="00E2185F"/>
    <w:rsid w:val="00E23297"/>
    <w:rsid w:val="00E233DB"/>
    <w:rsid w:val="00E23DD2"/>
    <w:rsid w:val="00E23F40"/>
    <w:rsid w:val="00E24595"/>
    <w:rsid w:val="00E24B9C"/>
    <w:rsid w:val="00E24EBE"/>
    <w:rsid w:val="00E255A2"/>
    <w:rsid w:val="00E25AF2"/>
    <w:rsid w:val="00E262CC"/>
    <w:rsid w:val="00E26813"/>
    <w:rsid w:val="00E2772D"/>
    <w:rsid w:val="00E279FE"/>
    <w:rsid w:val="00E3043B"/>
    <w:rsid w:val="00E307F5"/>
    <w:rsid w:val="00E30DF3"/>
    <w:rsid w:val="00E30F19"/>
    <w:rsid w:val="00E3109A"/>
    <w:rsid w:val="00E31417"/>
    <w:rsid w:val="00E3147A"/>
    <w:rsid w:val="00E32D3B"/>
    <w:rsid w:val="00E331EC"/>
    <w:rsid w:val="00E33CDC"/>
    <w:rsid w:val="00E33D65"/>
    <w:rsid w:val="00E35260"/>
    <w:rsid w:val="00E365E9"/>
    <w:rsid w:val="00E37283"/>
    <w:rsid w:val="00E40311"/>
    <w:rsid w:val="00E40521"/>
    <w:rsid w:val="00E4054E"/>
    <w:rsid w:val="00E4063E"/>
    <w:rsid w:val="00E40739"/>
    <w:rsid w:val="00E407F2"/>
    <w:rsid w:val="00E40925"/>
    <w:rsid w:val="00E413F6"/>
    <w:rsid w:val="00E41426"/>
    <w:rsid w:val="00E41F3B"/>
    <w:rsid w:val="00E42375"/>
    <w:rsid w:val="00E42A85"/>
    <w:rsid w:val="00E42C41"/>
    <w:rsid w:val="00E42EE6"/>
    <w:rsid w:val="00E438D2"/>
    <w:rsid w:val="00E43B0B"/>
    <w:rsid w:val="00E43B5A"/>
    <w:rsid w:val="00E445E6"/>
    <w:rsid w:val="00E44D48"/>
    <w:rsid w:val="00E44DC9"/>
    <w:rsid w:val="00E45049"/>
    <w:rsid w:val="00E46090"/>
    <w:rsid w:val="00E466AC"/>
    <w:rsid w:val="00E46C92"/>
    <w:rsid w:val="00E46DD9"/>
    <w:rsid w:val="00E47D2B"/>
    <w:rsid w:val="00E47EF4"/>
    <w:rsid w:val="00E50333"/>
    <w:rsid w:val="00E50611"/>
    <w:rsid w:val="00E50DE4"/>
    <w:rsid w:val="00E50DE9"/>
    <w:rsid w:val="00E51746"/>
    <w:rsid w:val="00E51D1B"/>
    <w:rsid w:val="00E51E49"/>
    <w:rsid w:val="00E528D9"/>
    <w:rsid w:val="00E53360"/>
    <w:rsid w:val="00E53639"/>
    <w:rsid w:val="00E5386B"/>
    <w:rsid w:val="00E538FC"/>
    <w:rsid w:val="00E55006"/>
    <w:rsid w:val="00E553B2"/>
    <w:rsid w:val="00E555FD"/>
    <w:rsid w:val="00E55FCB"/>
    <w:rsid w:val="00E565A3"/>
    <w:rsid w:val="00E5748C"/>
    <w:rsid w:val="00E57F6A"/>
    <w:rsid w:val="00E60898"/>
    <w:rsid w:val="00E60CE8"/>
    <w:rsid w:val="00E60F2A"/>
    <w:rsid w:val="00E61139"/>
    <w:rsid w:val="00E61167"/>
    <w:rsid w:val="00E6159D"/>
    <w:rsid w:val="00E616BE"/>
    <w:rsid w:val="00E61B5E"/>
    <w:rsid w:val="00E61D29"/>
    <w:rsid w:val="00E62697"/>
    <w:rsid w:val="00E6287D"/>
    <w:rsid w:val="00E62A93"/>
    <w:rsid w:val="00E62B77"/>
    <w:rsid w:val="00E63429"/>
    <w:rsid w:val="00E63A42"/>
    <w:rsid w:val="00E64075"/>
    <w:rsid w:val="00E646C5"/>
    <w:rsid w:val="00E6494E"/>
    <w:rsid w:val="00E64F97"/>
    <w:rsid w:val="00E657B3"/>
    <w:rsid w:val="00E65841"/>
    <w:rsid w:val="00E664DE"/>
    <w:rsid w:val="00E668EE"/>
    <w:rsid w:val="00E67503"/>
    <w:rsid w:val="00E67DDC"/>
    <w:rsid w:val="00E67DF0"/>
    <w:rsid w:val="00E67FC7"/>
    <w:rsid w:val="00E70000"/>
    <w:rsid w:val="00E70D5A"/>
    <w:rsid w:val="00E71106"/>
    <w:rsid w:val="00E7114A"/>
    <w:rsid w:val="00E71D37"/>
    <w:rsid w:val="00E71D4D"/>
    <w:rsid w:val="00E72163"/>
    <w:rsid w:val="00E72C97"/>
    <w:rsid w:val="00E72E9E"/>
    <w:rsid w:val="00E72FCB"/>
    <w:rsid w:val="00E72FF6"/>
    <w:rsid w:val="00E731E9"/>
    <w:rsid w:val="00E73B00"/>
    <w:rsid w:val="00E73C2E"/>
    <w:rsid w:val="00E75006"/>
    <w:rsid w:val="00E77319"/>
    <w:rsid w:val="00E77414"/>
    <w:rsid w:val="00E77556"/>
    <w:rsid w:val="00E802F8"/>
    <w:rsid w:val="00E808FA"/>
    <w:rsid w:val="00E81013"/>
    <w:rsid w:val="00E81354"/>
    <w:rsid w:val="00E8156C"/>
    <w:rsid w:val="00E8173D"/>
    <w:rsid w:val="00E820FC"/>
    <w:rsid w:val="00E823BB"/>
    <w:rsid w:val="00E8269E"/>
    <w:rsid w:val="00E82F0E"/>
    <w:rsid w:val="00E82F47"/>
    <w:rsid w:val="00E8392E"/>
    <w:rsid w:val="00E842F2"/>
    <w:rsid w:val="00E846FC"/>
    <w:rsid w:val="00E8494D"/>
    <w:rsid w:val="00E84A42"/>
    <w:rsid w:val="00E85326"/>
    <w:rsid w:val="00E8626E"/>
    <w:rsid w:val="00E86730"/>
    <w:rsid w:val="00E867C2"/>
    <w:rsid w:val="00E8698F"/>
    <w:rsid w:val="00E86FA2"/>
    <w:rsid w:val="00E87050"/>
    <w:rsid w:val="00E876FA"/>
    <w:rsid w:val="00E87FD7"/>
    <w:rsid w:val="00E9008E"/>
    <w:rsid w:val="00E90178"/>
    <w:rsid w:val="00E905AF"/>
    <w:rsid w:val="00E909AB"/>
    <w:rsid w:val="00E90ED7"/>
    <w:rsid w:val="00E91078"/>
    <w:rsid w:val="00E9117F"/>
    <w:rsid w:val="00E91934"/>
    <w:rsid w:val="00E91973"/>
    <w:rsid w:val="00E91999"/>
    <w:rsid w:val="00E919FE"/>
    <w:rsid w:val="00E91CCE"/>
    <w:rsid w:val="00E91CD0"/>
    <w:rsid w:val="00E91DD5"/>
    <w:rsid w:val="00E91FD1"/>
    <w:rsid w:val="00E92241"/>
    <w:rsid w:val="00E923A3"/>
    <w:rsid w:val="00E927E6"/>
    <w:rsid w:val="00E927F1"/>
    <w:rsid w:val="00E92AD8"/>
    <w:rsid w:val="00E939D8"/>
    <w:rsid w:val="00E94445"/>
    <w:rsid w:val="00E9488A"/>
    <w:rsid w:val="00E950DB"/>
    <w:rsid w:val="00E953B7"/>
    <w:rsid w:val="00E95DB3"/>
    <w:rsid w:val="00E96569"/>
    <w:rsid w:val="00E9675E"/>
    <w:rsid w:val="00E96951"/>
    <w:rsid w:val="00E97163"/>
    <w:rsid w:val="00E974AB"/>
    <w:rsid w:val="00E97504"/>
    <w:rsid w:val="00E9794A"/>
    <w:rsid w:val="00E97F91"/>
    <w:rsid w:val="00EA019B"/>
    <w:rsid w:val="00EA053A"/>
    <w:rsid w:val="00EA12DF"/>
    <w:rsid w:val="00EA165F"/>
    <w:rsid w:val="00EA247B"/>
    <w:rsid w:val="00EA307C"/>
    <w:rsid w:val="00EA322B"/>
    <w:rsid w:val="00EA36D1"/>
    <w:rsid w:val="00EA3868"/>
    <w:rsid w:val="00EA3CD7"/>
    <w:rsid w:val="00EA3EED"/>
    <w:rsid w:val="00EA4479"/>
    <w:rsid w:val="00EA4BDD"/>
    <w:rsid w:val="00EA5173"/>
    <w:rsid w:val="00EA5A3E"/>
    <w:rsid w:val="00EA627F"/>
    <w:rsid w:val="00EA6D2B"/>
    <w:rsid w:val="00EB0479"/>
    <w:rsid w:val="00EB08AB"/>
    <w:rsid w:val="00EB09AB"/>
    <w:rsid w:val="00EB09DE"/>
    <w:rsid w:val="00EB0E44"/>
    <w:rsid w:val="00EB1CBA"/>
    <w:rsid w:val="00EB1DDF"/>
    <w:rsid w:val="00EB2185"/>
    <w:rsid w:val="00EB225F"/>
    <w:rsid w:val="00EB22D2"/>
    <w:rsid w:val="00EB27F2"/>
    <w:rsid w:val="00EB282E"/>
    <w:rsid w:val="00EB2E3A"/>
    <w:rsid w:val="00EB3237"/>
    <w:rsid w:val="00EB3433"/>
    <w:rsid w:val="00EB363F"/>
    <w:rsid w:val="00EB3766"/>
    <w:rsid w:val="00EB3C02"/>
    <w:rsid w:val="00EB421C"/>
    <w:rsid w:val="00EB49F1"/>
    <w:rsid w:val="00EB4D4B"/>
    <w:rsid w:val="00EB4E6D"/>
    <w:rsid w:val="00EB5E67"/>
    <w:rsid w:val="00EB66E7"/>
    <w:rsid w:val="00EB6E70"/>
    <w:rsid w:val="00EB7407"/>
    <w:rsid w:val="00EB793A"/>
    <w:rsid w:val="00EB7CF7"/>
    <w:rsid w:val="00EC0ED5"/>
    <w:rsid w:val="00EC1283"/>
    <w:rsid w:val="00EC1498"/>
    <w:rsid w:val="00EC1CAA"/>
    <w:rsid w:val="00EC1F7A"/>
    <w:rsid w:val="00EC2205"/>
    <w:rsid w:val="00EC2369"/>
    <w:rsid w:val="00EC2905"/>
    <w:rsid w:val="00EC2A46"/>
    <w:rsid w:val="00EC2CFB"/>
    <w:rsid w:val="00EC2F8A"/>
    <w:rsid w:val="00EC3393"/>
    <w:rsid w:val="00EC434D"/>
    <w:rsid w:val="00EC4C26"/>
    <w:rsid w:val="00EC53FF"/>
    <w:rsid w:val="00EC5AC0"/>
    <w:rsid w:val="00EC61B6"/>
    <w:rsid w:val="00EC6211"/>
    <w:rsid w:val="00EC6344"/>
    <w:rsid w:val="00EC6422"/>
    <w:rsid w:val="00EC7997"/>
    <w:rsid w:val="00EC7D14"/>
    <w:rsid w:val="00EC7D9C"/>
    <w:rsid w:val="00EC7F9B"/>
    <w:rsid w:val="00EC7FE9"/>
    <w:rsid w:val="00ED03D0"/>
    <w:rsid w:val="00ED09D2"/>
    <w:rsid w:val="00ED15B2"/>
    <w:rsid w:val="00ED1D9D"/>
    <w:rsid w:val="00ED2103"/>
    <w:rsid w:val="00ED26CF"/>
    <w:rsid w:val="00ED27FC"/>
    <w:rsid w:val="00ED28B3"/>
    <w:rsid w:val="00ED29C8"/>
    <w:rsid w:val="00ED2BBB"/>
    <w:rsid w:val="00ED3094"/>
    <w:rsid w:val="00ED43A5"/>
    <w:rsid w:val="00ED43E2"/>
    <w:rsid w:val="00ED4E84"/>
    <w:rsid w:val="00ED5898"/>
    <w:rsid w:val="00ED5B3A"/>
    <w:rsid w:val="00ED5BF3"/>
    <w:rsid w:val="00ED5E20"/>
    <w:rsid w:val="00ED66B2"/>
    <w:rsid w:val="00ED6880"/>
    <w:rsid w:val="00ED6CB1"/>
    <w:rsid w:val="00ED6DEB"/>
    <w:rsid w:val="00ED6E59"/>
    <w:rsid w:val="00ED7722"/>
    <w:rsid w:val="00ED7E81"/>
    <w:rsid w:val="00EE025D"/>
    <w:rsid w:val="00EE02AD"/>
    <w:rsid w:val="00EE0640"/>
    <w:rsid w:val="00EE0D62"/>
    <w:rsid w:val="00EE0F4F"/>
    <w:rsid w:val="00EE15B1"/>
    <w:rsid w:val="00EE1C78"/>
    <w:rsid w:val="00EE2606"/>
    <w:rsid w:val="00EE2E45"/>
    <w:rsid w:val="00EE34DD"/>
    <w:rsid w:val="00EE35F8"/>
    <w:rsid w:val="00EE3B05"/>
    <w:rsid w:val="00EE3FC1"/>
    <w:rsid w:val="00EE4567"/>
    <w:rsid w:val="00EE4695"/>
    <w:rsid w:val="00EE46C1"/>
    <w:rsid w:val="00EE4759"/>
    <w:rsid w:val="00EE4B2D"/>
    <w:rsid w:val="00EE4B4F"/>
    <w:rsid w:val="00EE579E"/>
    <w:rsid w:val="00EE5F7E"/>
    <w:rsid w:val="00EE63D9"/>
    <w:rsid w:val="00EE6570"/>
    <w:rsid w:val="00EE6AD0"/>
    <w:rsid w:val="00EE6F9D"/>
    <w:rsid w:val="00EF06B2"/>
    <w:rsid w:val="00EF0FDE"/>
    <w:rsid w:val="00EF1AD5"/>
    <w:rsid w:val="00EF205B"/>
    <w:rsid w:val="00EF25E8"/>
    <w:rsid w:val="00EF2B43"/>
    <w:rsid w:val="00EF5B9E"/>
    <w:rsid w:val="00EF6866"/>
    <w:rsid w:val="00EF68A5"/>
    <w:rsid w:val="00EF7084"/>
    <w:rsid w:val="00EF7311"/>
    <w:rsid w:val="00EF7D54"/>
    <w:rsid w:val="00EF7FEC"/>
    <w:rsid w:val="00F00342"/>
    <w:rsid w:val="00F00D64"/>
    <w:rsid w:val="00F00E4F"/>
    <w:rsid w:val="00F0191C"/>
    <w:rsid w:val="00F019F4"/>
    <w:rsid w:val="00F022FD"/>
    <w:rsid w:val="00F02371"/>
    <w:rsid w:val="00F02872"/>
    <w:rsid w:val="00F034A0"/>
    <w:rsid w:val="00F03561"/>
    <w:rsid w:val="00F03CA9"/>
    <w:rsid w:val="00F055CA"/>
    <w:rsid w:val="00F068D7"/>
    <w:rsid w:val="00F06A03"/>
    <w:rsid w:val="00F074E1"/>
    <w:rsid w:val="00F07CBB"/>
    <w:rsid w:val="00F07DBA"/>
    <w:rsid w:val="00F07FB4"/>
    <w:rsid w:val="00F101EA"/>
    <w:rsid w:val="00F1096A"/>
    <w:rsid w:val="00F111CA"/>
    <w:rsid w:val="00F114D2"/>
    <w:rsid w:val="00F12E39"/>
    <w:rsid w:val="00F132F5"/>
    <w:rsid w:val="00F136BA"/>
    <w:rsid w:val="00F13CF1"/>
    <w:rsid w:val="00F13F4F"/>
    <w:rsid w:val="00F1421F"/>
    <w:rsid w:val="00F14912"/>
    <w:rsid w:val="00F14A0A"/>
    <w:rsid w:val="00F14CF3"/>
    <w:rsid w:val="00F14D8F"/>
    <w:rsid w:val="00F151ED"/>
    <w:rsid w:val="00F1613A"/>
    <w:rsid w:val="00F1649A"/>
    <w:rsid w:val="00F16630"/>
    <w:rsid w:val="00F16A8F"/>
    <w:rsid w:val="00F16B8B"/>
    <w:rsid w:val="00F16BE6"/>
    <w:rsid w:val="00F16CEE"/>
    <w:rsid w:val="00F175D1"/>
    <w:rsid w:val="00F17944"/>
    <w:rsid w:val="00F1794A"/>
    <w:rsid w:val="00F17FAD"/>
    <w:rsid w:val="00F20223"/>
    <w:rsid w:val="00F20EC0"/>
    <w:rsid w:val="00F23559"/>
    <w:rsid w:val="00F238AE"/>
    <w:rsid w:val="00F2584B"/>
    <w:rsid w:val="00F25A64"/>
    <w:rsid w:val="00F25E1F"/>
    <w:rsid w:val="00F26F8E"/>
    <w:rsid w:val="00F27437"/>
    <w:rsid w:val="00F278B0"/>
    <w:rsid w:val="00F2795F"/>
    <w:rsid w:val="00F27BC0"/>
    <w:rsid w:val="00F30A8C"/>
    <w:rsid w:val="00F30ACD"/>
    <w:rsid w:val="00F30C54"/>
    <w:rsid w:val="00F31013"/>
    <w:rsid w:val="00F3122F"/>
    <w:rsid w:val="00F32AD9"/>
    <w:rsid w:val="00F33622"/>
    <w:rsid w:val="00F33693"/>
    <w:rsid w:val="00F33777"/>
    <w:rsid w:val="00F342FD"/>
    <w:rsid w:val="00F3435A"/>
    <w:rsid w:val="00F34867"/>
    <w:rsid w:val="00F348CC"/>
    <w:rsid w:val="00F34C94"/>
    <w:rsid w:val="00F34EAD"/>
    <w:rsid w:val="00F35B4D"/>
    <w:rsid w:val="00F35DC1"/>
    <w:rsid w:val="00F35F07"/>
    <w:rsid w:val="00F364B7"/>
    <w:rsid w:val="00F368EA"/>
    <w:rsid w:val="00F36EB7"/>
    <w:rsid w:val="00F370EC"/>
    <w:rsid w:val="00F37132"/>
    <w:rsid w:val="00F371EA"/>
    <w:rsid w:val="00F371F3"/>
    <w:rsid w:val="00F37967"/>
    <w:rsid w:val="00F37D51"/>
    <w:rsid w:val="00F4055D"/>
    <w:rsid w:val="00F4058F"/>
    <w:rsid w:val="00F40B2B"/>
    <w:rsid w:val="00F40DBE"/>
    <w:rsid w:val="00F41507"/>
    <w:rsid w:val="00F41A6C"/>
    <w:rsid w:val="00F41BC2"/>
    <w:rsid w:val="00F42006"/>
    <w:rsid w:val="00F4226A"/>
    <w:rsid w:val="00F42420"/>
    <w:rsid w:val="00F42616"/>
    <w:rsid w:val="00F430F8"/>
    <w:rsid w:val="00F4437E"/>
    <w:rsid w:val="00F44952"/>
    <w:rsid w:val="00F44C75"/>
    <w:rsid w:val="00F45B08"/>
    <w:rsid w:val="00F46733"/>
    <w:rsid w:val="00F46E6F"/>
    <w:rsid w:val="00F46F8D"/>
    <w:rsid w:val="00F46F8F"/>
    <w:rsid w:val="00F47092"/>
    <w:rsid w:val="00F47802"/>
    <w:rsid w:val="00F478D7"/>
    <w:rsid w:val="00F47F14"/>
    <w:rsid w:val="00F50792"/>
    <w:rsid w:val="00F50B79"/>
    <w:rsid w:val="00F50C48"/>
    <w:rsid w:val="00F5135D"/>
    <w:rsid w:val="00F5140F"/>
    <w:rsid w:val="00F51550"/>
    <w:rsid w:val="00F51C07"/>
    <w:rsid w:val="00F5208D"/>
    <w:rsid w:val="00F52264"/>
    <w:rsid w:val="00F523CA"/>
    <w:rsid w:val="00F52429"/>
    <w:rsid w:val="00F52549"/>
    <w:rsid w:val="00F52995"/>
    <w:rsid w:val="00F529B3"/>
    <w:rsid w:val="00F529FE"/>
    <w:rsid w:val="00F52AC5"/>
    <w:rsid w:val="00F52B44"/>
    <w:rsid w:val="00F52BE0"/>
    <w:rsid w:val="00F52D89"/>
    <w:rsid w:val="00F530A4"/>
    <w:rsid w:val="00F5339B"/>
    <w:rsid w:val="00F5339D"/>
    <w:rsid w:val="00F53410"/>
    <w:rsid w:val="00F53770"/>
    <w:rsid w:val="00F53952"/>
    <w:rsid w:val="00F53B24"/>
    <w:rsid w:val="00F53BE4"/>
    <w:rsid w:val="00F54003"/>
    <w:rsid w:val="00F54548"/>
    <w:rsid w:val="00F554CF"/>
    <w:rsid w:val="00F55622"/>
    <w:rsid w:val="00F56960"/>
    <w:rsid w:val="00F56E91"/>
    <w:rsid w:val="00F575F1"/>
    <w:rsid w:val="00F576DE"/>
    <w:rsid w:val="00F57C4A"/>
    <w:rsid w:val="00F57D1E"/>
    <w:rsid w:val="00F60071"/>
    <w:rsid w:val="00F60552"/>
    <w:rsid w:val="00F605CB"/>
    <w:rsid w:val="00F60863"/>
    <w:rsid w:val="00F61151"/>
    <w:rsid w:val="00F61569"/>
    <w:rsid w:val="00F61646"/>
    <w:rsid w:val="00F61831"/>
    <w:rsid w:val="00F61B37"/>
    <w:rsid w:val="00F61F4A"/>
    <w:rsid w:val="00F6275D"/>
    <w:rsid w:val="00F62A97"/>
    <w:rsid w:val="00F63582"/>
    <w:rsid w:val="00F635D4"/>
    <w:rsid w:val="00F64000"/>
    <w:rsid w:val="00F64179"/>
    <w:rsid w:val="00F64212"/>
    <w:rsid w:val="00F656BC"/>
    <w:rsid w:val="00F65D06"/>
    <w:rsid w:val="00F66405"/>
    <w:rsid w:val="00F6656C"/>
    <w:rsid w:val="00F6673F"/>
    <w:rsid w:val="00F66E4D"/>
    <w:rsid w:val="00F70039"/>
    <w:rsid w:val="00F71CF5"/>
    <w:rsid w:val="00F72071"/>
    <w:rsid w:val="00F721ED"/>
    <w:rsid w:val="00F7278E"/>
    <w:rsid w:val="00F7290F"/>
    <w:rsid w:val="00F72E6A"/>
    <w:rsid w:val="00F73BE8"/>
    <w:rsid w:val="00F74244"/>
    <w:rsid w:val="00F74667"/>
    <w:rsid w:val="00F74932"/>
    <w:rsid w:val="00F74DFD"/>
    <w:rsid w:val="00F74FFA"/>
    <w:rsid w:val="00F752E7"/>
    <w:rsid w:val="00F752F7"/>
    <w:rsid w:val="00F75338"/>
    <w:rsid w:val="00F769EA"/>
    <w:rsid w:val="00F76BEF"/>
    <w:rsid w:val="00F77175"/>
    <w:rsid w:val="00F77A54"/>
    <w:rsid w:val="00F80139"/>
    <w:rsid w:val="00F806A9"/>
    <w:rsid w:val="00F80F02"/>
    <w:rsid w:val="00F819F1"/>
    <w:rsid w:val="00F81C01"/>
    <w:rsid w:val="00F8208B"/>
    <w:rsid w:val="00F8226A"/>
    <w:rsid w:val="00F82342"/>
    <w:rsid w:val="00F8240F"/>
    <w:rsid w:val="00F82865"/>
    <w:rsid w:val="00F82B80"/>
    <w:rsid w:val="00F82F26"/>
    <w:rsid w:val="00F82FDD"/>
    <w:rsid w:val="00F83291"/>
    <w:rsid w:val="00F839B6"/>
    <w:rsid w:val="00F85AC9"/>
    <w:rsid w:val="00F85AD8"/>
    <w:rsid w:val="00F85BF1"/>
    <w:rsid w:val="00F85C57"/>
    <w:rsid w:val="00F85F29"/>
    <w:rsid w:val="00F85F4D"/>
    <w:rsid w:val="00F861F6"/>
    <w:rsid w:val="00F862CA"/>
    <w:rsid w:val="00F86A51"/>
    <w:rsid w:val="00F86A6B"/>
    <w:rsid w:val="00F86F38"/>
    <w:rsid w:val="00F870B6"/>
    <w:rsid w:val="00F873B1"/>
    <w:rsid w:val="00F90212"/>
    <w:rsid w:val="00F9038F"/>
    <w:rsid w:val="00F904D4"/>
    <w:rsid w:val="00F90C7E"/>
    <w:rsid w:val="00F90D83"/>
    <w:rsid w:val="00F90EE5"/>
    <w:rsid w:val="00F91648"/>
    <w:rsid w:val="00F916AD"/>
    <w:rsid w:val="00F91C5D"/>
    <w:rsid w:val="00F920A3"/>
    <w:rsid w:val="00F9233A"/>
    <w:rsid w:val="00F9248F"/>
    <w:rsid w:val="00F92AD0"/>
    <w:rsid w:val="00F92F99"/>
    <w:rsid w:val="00F93258"/>
    <w:rsid w:val="00F9326A"/>
    <w:rsid w:val="00F93426"/>
    <w:rsid w:val="00F93742"/>
    <w:rsid w:val="00F947A4"/>
    <w:rsid w:val="00F94AC1"/>
    <w:rsid w:val="00F94DB2"/>
    <w:rsid w:val="00F94F98"/>
    <w:rsid w:val="00F95397"/>
    <w:rsid w:val="00F954D0"/>
    <w:rsid w:val="00F9561F"/>
    <w:rsid w:val="00F96028"/>
    <w:rsid w:val="00F9628F"/>
    <w:rsid w:val="00F97274"/>
    <w:rsid w:val="00F97450"/>
    <w:rsid w:val="00F9754A"/>
    <w:rsid w:val="00F97A0E"/>
    <w:rsid w:val="00FA0C17"/>
    <w:rsid w:val="00FA10A1"/>
    <w:rsid w:val="00FA1606"/>
    <w:rsid w:val="00FA17DC"/>
    <w:rsid w:val="00FA18D2"/>
    <w:rsid w:val="00FA2AF4"/>
    <w:rsid w:val="00FA337A"/>
    <w:rsid w:val="00FA3975"/>
    <w:rsid w:val="00FA3A03"/>
    <w:rsid w:val="00FA4959"/>
    <w:rsid w:val="00FA4ADD"/>
    <w:rsid w:val="00FA4B59"/>
    <w:rsid w:val="00FA4C12"/>
    <w:rsid w:val="00FA5725"/>
    <w:rsid w:val="00FA689F"/>
    <w:rsid w:val="00FA739A"/>
    <w:rsid w:val="00FA7522"/>
    <w:rsid w:val="00FA78F9"/>
    <w:rsid w:val="00FA79E2"/>
    <w:rsid w:val="00FA7ED3"/>
    <w:rsid w:val="00FB03DC"/>
    <w:rsid w:val="00FB04F8"/>
    <w:rsid w:val="00FB052E"/>
    <w:rsid w:val="00FB0670"/>
    <w:rsid w:val="00FB09C0"/>
    <w:rsid w:val="00FB0C1C"/>
    <w:rsid w:val="00FB0F3D"/>
    <w:rsid w:val="00FB11E7"/>
    <w:rsid w:val="00FB180D"/>
    <w:rsid w:val="00FB1879"/>
    <w:rsid w:val="00FB1E6B"/>
    <w:rsid w:val="00FB213D"/>
    <w:rsid w:val="00FB2431"/>
    <w:rsid w:val="00FB2B2A"/>
    <w:rsid w:val="00FB3301"/>
    <w:rsid w:val="00FB38C1"/>
    <w:rsid w:val="00FB39CC"/>
    <w:rsid w:val="00FB3FB5"/>
    <w:rsid w:val="00FB4D60"/>
    <w:rsid w:val="00FB54A7"/>
    <w:rsid w:val="00FB5527"/>
    <w:rsid w:val="00FB5A3F"/>
    <w:rsid w:val="00FB5B63"/>
    <w:rsid w:val="00FB5B8D"/>
    <w:rsid w:val="00FB5EBF"/>
    <w:rsid w:val="00FB629F"/>
    <w:rsid w:val="00FB62E0"/>
    <w:rsid w:val="00FB6875"/>
    <w:rsid w:val="00FB6DA4"/>
    <w:rsid w:val="00FC0098"/>
    <w:rsid w:val="00FC087A"/>
    <w:rsid w:val="00FC092E"/>
    <w:rsid w:val="00FC10AF"/>
    <w:rsid w:val="00FC170E"/>
    <w:rsid w:val="00FC20CD"/>
    <w:rsid w:val="00FC2152"/>
    <w:rsid w:val="00FC3515"/>
    <w:rsid w:val="00FC39AB"/>
    <w:rsid w:val="00FC42C6"/>
    <w:rsid w:val="00FC4BD0"/>
    <w:rsid w:val="00FC5349"/>
    <w:rsid w:val="00FC67BC"/>
    <w:rsid w:val="00FC6BC6"/>
    <w:rsid w:val="00FC710C"/>
    <w:rsid w:val="00FC79BD"/>
    <w:rsid w:val="00FC7CC9"/>
    <w:rsid w:val="00FC7DB1"/>
    <w:rsid w:val="00FC7EA4"/>
    <w:rsid w:val="00FD0E2C"/>
    <w:rsid w:val="00FD0F2A"/>
    <w:rsid w:val="00FD1238"/>
    <w:rsid w:val="00FD13AA"/>
    <w:rsid w:val="00FD15CB"/>
    <w:rsid w:val="00FD186E"/>
    <w:rsid w:val="00FD194A"/>
    <w:rsid w:val="00FD1BA2"/>
    <w:rsid w:val="00FD1C54"/>
    <w:rsid w:val="00FD1CBF"/>
    <w:rsid w:val="00FD1E7E"/>
    <w:rsid w:val="00FD2448"/>
    <w:rsid w:val="00FD2F33"/>
    <w:rsid w:val="00FD33CC"/>
    <w:rsid w:val="00FD3569"/>
    <w:rsid w:val="00FD4FDE"/>
    <w:rsid w:val="00FD64D4"/>
    <w:rsid w:val="00FD6EF6"/>
    <w:rsid w:val="00FD7200"/>
    <w:rsid w:val="00FD7261"/>
    <w:rsid w:val="00FD745C"/>
    <w:rsid w:val="00FE04D9"/>
    <w:rsid w:val="00FE0579"/>
    <w:rsid w:val="00FE1136"/>
    <w:rsid w:val="00FE2C1C"/>
    <w:rsid w:val="00FE2FFB"/>
    <w:rsid w:val="00FE314A"/>
    <w:rsid w:val="00FE3180"/>
    <w:rsid w:val="00FE35A2"/>
    <w:rsid w:val="00FE45C2"/>
    <w:rsid w:val="00FE5A1B"/>
    <w:rsid w:val="00FE5A38"/>
    <w:rsid w:val="00FE5C7A"/>
    <w:rsid w:val="00FE65B7"/>
    <w:rsid w:val="00FE6ABB"/>
    <w:rsid w:val="00FE6CF8"/>
    <w:rsid w:val="00FE719E"/>
    <w:rsid w:val="00FE72CD"/>
    <w:rsid w:val="00FE7554"/>
    <w:rsid w:val="00FF01DD"/>
    <w:rsid w:val="00FF085A"/>
    <w:rsid w:val="00FF08F0"/>
    <w:rsid w:val="00FF094D"/>
    <w:rsid w:val="00FF0BE8"/>
    <w:rsid w:val="00FF0D0A"/>
    <w:rsid w:val="00FF2443"/>
    <w:rsid w:val="00FF2ED9"/>
    <w:rsid w:val="00FF3487"/>
    <w:rsid w:val="00FF3AE7"/>
    <w:rsid w:val="00FF3EA5"/>
    <w:rsid w:val="00FF42CF"/>
    <w:rsid w:val="00FF4E9A"/>
    <w:rsid w:val="00FF5071"/>
    <w:rsid w:val="00FF5C61"/>
    <w:rsid w:val="00FF5D5B"/>
    <w:rsid w:val="00FF5F0F"/>
    <w:rsid w:val="00FF5FA2"/>
    <w:rsid w:val="00FF6E6B"/>
    <w:rsid w:val="00FF752C"/>
    <w:rsid w:val="00FF75AF"/>
    <w:rsid w:val="00FF77FC"/>
    <w:rsid w:val="00FF7C42"/>
    <w:rsid w:val="00FF7EC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587BE8"/>
  <w15:chartTrackingRefBased/>
  <w15:docId w15:val="{5652B2D9-0099-4474-B64D-DBC85FD97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E54"/>
  </w:style>
  <w:style w:type="paragraph" w:styleId="Heading1">
    <w:name w:val="heading 1"/>
    <w:basedOn w:val="Normal"/>
    <w:next w:val="Normal"/>
    <w:link w:val="Heading1Char"/>
    <w:uiPriority w:val="1"/>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1"/>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1"/>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ext">
    <w:name w:val="cover text"/>
    <w:basedOn w:val="Normal"/>
    <w:rsid w:val="00E153D1"/>
    <w:pPr>
      <w:spacing w:before="120" w:after="120" w:line="240" w:lineRule="auto"/>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766E54"/>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9"/>
    <w:rsid w:val="00766E54"/>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9"/>
    <w:rsid w:val="00766E54"/>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766E54"/>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766E54"/>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766E54"/>
    <w:pPr>
      <w:spacing w:line="240" w:lineRule="auto"/>
    </w:pPr>
    <w:rPr>
      <w:b/>
      <w:bCs/>
      <w:smallCaps/>
      <w:color w:val="5B9BD5" w:themeColor="accent1"/>
      <w:spacing w:val="6"/>
    </w:rPr>
  </w:style>
  <w:style w:type="paragraph" w:styleId="Title">
    <w:name w:val="Title"/>
    <w:basedOn w:val="Normal"/>
    <w:next w:val="Normal"/>
    <w:link w:val="TitleChar"/>
    <w:uiPriority w:val="1"/>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0"/>
    <w:rsid w:val="00766E54"/>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766E54"/>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766E54"/>
    <w:rPr>
      <w:rFonts w:asciiTheme="majorHAnsi" w:eastAsiaTheme="majorEastAsia" w:hAnsiTheme="majorHAnsi" w:cstheme="majorBidi"/>
    </w:rPr>
  </w:style>
  <w:style w:type="character" w:styleId="Strong">
    <w:name w:val="Strong"/>
    <w:basedOn w:val="DefaultParagraphFont"/>
    <w:uiPriority w:val="22"/>
    <w:qFormat/>
    <w:rsid w:val="00766E54"/>
    <w:rPr>
      <w:b/>
      <w:bCs/>
    </w:rPr>
  </w:style>
  <w:style w:type="character" w:styleId="Emphasis">
    <w:name w:val="Emphasis"/>
    <w:basedOn w:val="DefaultParagraphFont"/>
    <w:uiPriority w:val="20"/>
    <w:qFormat/>
    <w:rsid w:val="00766E54"/>
    <w:rPr>
      <w:i/>
      <w:iCs/>
    </w:rPr>
  </w:style>
  <w:style w:type="paragraph" w:styleId="NoSpacing">
    <w:name w:val="No Spacing"/>
    <w:uiPriority w:val="1"/>
    <w:qFormat/>
    <w:rsid w:val="00766E54"/>
    <w:pPr>
      <w:spacing w:after="0" w:line="240" w:lineRule="auto"/>
    </w:pPr>
  </w:style>
  <w:style w:type="paragraph" w:styleId="Quote">
    <w:name w:val="Quote"/>
    <w:basedOn w:val="Normal"/>
    <w:next w:val="Normal"/>
    <w:link w:val="QuoteChar"/>
    <w:uiPriority w:val="29"/>
    <w:qFormat/>
    <w:rsid w:val="00766E54"/>
    <w:pPr>
      <w:spacing w:before="120"/>
      <w:ind w:left="720" w:right="720"/>
      <w:jc w:val="center"/>
    </w:pPr>
    <w:rPr>
      <w:i/>
      <w:iCs/>
    </w:rPr>
  </w:style>
  <w:style w:type="character" w:customStyle="1" w:styleId="QuoteChar">
    <w:name w:val="Quote Char"/>
    <w:basedOn w:val="DefaultParagraphFont"/>
    <w:link w:val="Quote"/>
    <w:uiPriority w:val="29"/>
    <w:rsid w:val="00766E54"/>
    <w:rPr>
      <w:i/>
      <w:iCs/>
    </w:rPr>
  </w:style>
  <w:style w:type="paragraph" w:styleId="IntenseQuote">
    <w:name w:val="Intense Quote"/>
    <w:basedOn w:val="Normal"/>
    <w:next w:val="Normal"/>
    <w:link w:val="IntenseQuoteChar"/>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766E54"/>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766E54"/>
    <w:rPr>
      <w:i/>
      <w:iCs/>
      <w:color w:val="404040" w:themeColor="text1" w:themeTint="BF"/>
    </w:rPr>
  </w:style>
  <w:style w:type="character" w:styleId="IntenseEmphasis">
    <w:name w:val="Intense Emphasis"/>
    <w:basedOn w:val="DefaultParagraphFont"/>
    <w:uiPriority w:val="21"/>
    <w:qFormat/>
    <w:rsid w:val="00766E54"/>
    <w:rPr>
      <w:b w:val="0"/>
      <w:bCs w:val="0"/>
      <w:i/>
      <w:iCs/>
      <w:color w:val="5B9BD5" w:themeColor="accent1"/>
    </w:rPr>
  </w:style>
  <w:style w:type="character" w:styleId="SubtleReference">
    <w:name w:val="Subtle Reference"/>
    <w:basedOn w:val="DefaultParagraphFont"/>
    <w:uiPriority w:val="31"/>
    <w:qFormat/>
    <w:rsid w:val="00766E5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66E54"/>
    <w:rPr>
      <w:b/>
      <w:bCs/>
      <w:smallCaps/>
      <w:color w:val="5B9BD5" w:themeColor="accent1"/>
      <w:spacing w:val="5"/>
      <w:u w:val="single"/>
    </w:rPr>
  </w:style>
  <w:style w:type="character" w:styleId="BookTitle">
    <w:name w:val="Book Title"/>
    <w:basedOn w:val="DefaultParagraphFont"/>
    <w:uiPriority w:val="33"/>
    <w:qFormat/>
    <w:rsid w:val="00766E54"/>
    <w:rPr>
      <w:b/>
      <w:bCs/>
      <w:smallCaps/>
    </w:rPr>
  </w:style>
  <w:style w:type="paragraph" w:styleId="TOCHeading">
    <w:name w:val="TOC Heading"/>
    <w:basedOn w:val="Heading1"/>
    <w:next w:val="Normal"/>
    <w:uiPriority w:val="39"/>
    <w:semiHidden/>
    <w:unhideWhenUsed/>
    <w:qFormat/>
    <w:rsid w:val="00766E54"/>
    <w:pPr>
      <w:outlineLvl w:val="9"/>
    </w:pPr>
  </w:style>
  <w:style w:type="paragraph" w:styleId="Header">
    <w:name w:val="header"/>
    <w:basedOn w:val="Normal"/>
    <w:link w:val="HeaderChar"/>
    <w:uiPriority w:val="99"/>
    <w:unhideWhenUsed/>
    <w:rsid w:val="00766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54"/>
  </w:style>
  <w:style w:type="paragraph" w:styleId="Footer">
    <w:name w:val="footer"/>
    <w:basedOn w:val="Normal"/>
    <w:link w:val="FooterChar"/>
    <w:uiPriority w:val="99"/>
    <w:unhideWhenUsed/>
    <w:rsid w:val="00766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54"/>
  </w:style>
  <w:style w:type="paragraph" w:styleId="BalloonText">
    <w:name w:val="Balloon Text"/>
    <w:basedOn w:val="Normal"/>
    <w:link w:val="BalloonTextChar"/>
    <w:uiPriority w:val="99"/>
    <w:semiHidden/>
    <w:unhideWhenUsed/>
    <w:rsid w:val="00844F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FC7"/>
    <w:rPr>
      <w:rFonts w:ascii="Segoe UI" w:hAnsi="Segoe UI" w:cs="Segoe UI"/>
      <w:sz w:val="18"/>
      <w:szCs w:val="18"/>
    </w:rPr>
  </w:style>
  <w:style w:type="character" w:styleId="Hyperlink">
    <w:name w:val="Hyperlink"/>
    <w:basedOn w:val="DefaultParagraphFont"/>
    <w:uiPriority w:val="99"/>
    <w:unhideWhenUsed/>
    <w:rsid w:val="004C0D55"/>
    <w:rPr>
      <w:color w:val="0563C1" w:themeColor="hyperlink"/>
      <w:u w:val="single"/>
    </w:rPr>
  </w:style>
  <w:style w:type="table" w:styleId="TableGrid">
    <w:name w:val="Table Grid"/>
    <w:basedOn w:val="TableNormal"/>
    <w:uiPriority w:val="39"/>
    <w:rsid w:val="005A7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A30D08"/>
    <w:pPr>
      <w:ind w:left="720"/>
      <w:contextualSpacing/>
    </w:pPr>
    <w:rPr>
      <w:rFonts w:eastAsiaTheme="minorHAnsi"/>
    </w:rPr>
  </w:style>
  <w:style w:type="paragraph" w:customStyle="1" w:styleId="T2">
    <w:name w:val="T2"/>
    <w:basedOn w:val="Normal"/>
    <w:rsid w:val="005731EF"/>
    <w:pPr>
      <w:spacing w:after="240" w:line="240" w:lineRule="auto"/>
      <w:ind w:left="720" w:right="720"/>
      <w:jc w:val="center"/>
    </w:pPr>
    <w:rPr>
      <w:rFonts w:ascii="Times New Roman" w:eastAsia="Malgun Gothic" w:hAnsi="Times New Roman" w:cs="Times New Roman"/>
      <w:b/>
      <w:sz w:val="28"/>
      <w:szCs w:val="20"/>
      <w:lang w:val="en-GB"/>
    </w:rPr>
  </w:style>
  <w:style w:type="character" w:styleId="PlaceholderText">
    <w:name w:val="Placeholder Text"/>
    <w:basedOn w:val="DefaultParagraphFont"/>
    <w:uiPriority w:val="99"/>
    <w:semiHidden/>
    <w:rsid w:val="00C74E13"/>
    <w:rPr>
      <w:color w:val="808080"/>
    </w:rPr>
  </w:style>
  <w:style w:type="paragraph" w:customStyle="1" w:styleId="SP12241851">
    <w:name w:val="SP.12.24185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93">
    <w:name w:val="SP.12.241893"/>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71">
    <w:name w:val="SP.12.24187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character" w:customStyle="1" w:styleId="SC12204806">
    <w:name w:val="SC.12.204806"/>
    <w:uiPriority w:val="99"/>
    <w:rsid w:val="00080AED"/>
    <w:rPr>
      <w:color w:val="000000"/>
      <w:sz w:val="20"/>
      <w:szCs w:val="20"/>
    </w:rPr>
  </w:style>
  <w:style w:type="character" w:customStyle="1" w:styleId="SC12204891">
    <w:name w:val="SC.12.204891"/>
    <w:uiPriority w:val="99"/>
    <w:rsid w:val="00080AED"/>
    <w:rPr>
      <w:color w:val="000000"/>
      <w:sz w:val="16"/>
      <w:szCs w:val="16"/>
    </w:rPr>
  </w:style>
  <w:style w:type="paragraph" w:customStyle="1" w:styleId="Bulleted">
    <w:name w:val="Bulleted"/>
    <w:rsid w:val="00F9326A"/>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paragraph" w:customStyle="1" w:styleId="L2">
    <w:name w:val="L2"/>
    <w:aliases w:val="NumberedList"/>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rsid w:val="002D2D3C"/>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H5">
    <w:name w:val="H5"/>
    <w:aliases w:val="1.1.1.1.11"/>
    <w:next w:val="T"/>
    <w:uiPriority w:val="99"/>
    <w:rsid w:val="002D2D3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2D2D3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AI">
    <w:name w:val="AI"/>
    <w:aliases w:val="Annex"/>
    <w:next w:val="I"/>
    <w:uiPriority w:val="99"/>
    <w:rsid w:val="00530936"/>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T">
    <w:name w:val="AT"/>
    <w:aliases w:val="AnnexTitle"/>
    <w:next w:val="T"/>
    <w:uiPriority w:val="99"/>
    <w:rsid w:val="00530936"/>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Body">
    <w:name w:val="Body"/>
    <w:uiPriority w:val="99"/>
    <w:rsid w:val="00530936"/>
    <w:pPr>
      <w:widowControl w:val="0"/>
      <w:autoSpaceDE w:val="0"/>
      <w:autoSpaceDN w:val="0"/>
      <w:adjustRightInd w:val="0"/>
      <w:spacing w:before="480" w:after="0" w:line="240" w:lineRule="atLeast"/>
      <w:jc w:val="both"/>
    </w:pPr>
    <w:rPr>
      <w:rFonts w:ascii="Arial" w:hAnsi="Arial" w:cs="Arial"/>
      <w:color w:val="000000"/>
      <w:w w:val="0"/>
      <w:sz w:val="20"/>
      <w:szCs w:val="20"/>
    </w:rPr>
  </w:style>
  <w:style w:type="paragraph" w:customStyle="1" w:styleId="CellHeading">
    <w:name w:val="CellHeading"/>
    <w:uiPriority w:val="99"/>
    <w:rsid w:val="00530936"/>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I">
    <w:name w:val="I"/>
    <w:aliases w:val="Informative"/>
    <w:next w:val="AT"/>
    <w:uiPriority w:val="99"/>
    <w:rsid w:val="00530936"/>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TableTitle">
    <w:name w:val="TableTitle"/>
    <w:next w:val="Normal"/>
    <w:uiPriority w:val="99"/>
    <w:rsid w:val="00530936"/>
    <w:pPr>
      <w:widowControl w:val="0"/>
      <w:autoSpaceDE w:val="0"/>
      <w:autoSpaceDN w:val="0"/>
      <w:adjustRightInd w:val="0"/>
      <w:spacing w:after="0" w:line="240" w:lineRule="atLeast"/>
      <w:jc w:val="center"/>
    </w:pPr>
    <w:rPr>
      <w:rFonts w:ascii="Arial" w:hAnsi="Arial" w:cs="Arial"/>
      <w:b/>
      <w:bCs/>
      <w:color w:val="000000"/>
      <w:w w:val="0"/>
      <w:sz w:val="20"/>
      <w:szCs w:val="20"/>
    </w:rPr>
  </w:style>
  <w:style w:type="character" w:customStyle="1" w:styleId="Superscript">
    <w:name w:val="Superscript"/>
    <w:uiPriority w:val="99"/>
    <w:rsid w:val="00530936"/>
    <w:rPr>
      <w:vertAlign w:val="superscript"/>
    </w:rPr>
  </w:style>
  <w:style w:type="paragraph" w:customStyle="1" w:styleId="EditorNote">
    <w:name w:val="Editor_Note"/>
    <w:uiPriority w:val="99"/>
    <w:rsid w:val="001069D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rPr>
  </w:style>
  <w:style w:type="paragraph" w:customStyle="1" w:styleId="CellBody">
    <w:name w:val="CellBody"/>
    <w:uiPriority w:val="99"/>
    <w:rsid w:val="001069DA"/>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DL">
    <w:name w:val="DL"/>
    <w:aliases w:val="DashedList3"/>
    <w:uiPriority w:val="99"/>
    <w:rsid w:val="00760DD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H4">
    <w:name w:val="H4"/>
    <w:aliases w:val="1.1.1.1"/>
    <w:next w:val="T"/>
    <w:uiPriority w:val="99"/>
    <w:rsid w:val="00760DD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Revision">
    <w:name w:val="Revision"/>
    <w:hidden/>
    <w:uiPriority w:val="99"/>
    <w:semiHidden/>
    <w:rsid w:val="0068562C"/>
    <w:pPr>
      <w:spacing w:after="0" w:line="240" w:lineRule="auto"/>
    </w:pPr>
  </w:style>
  <w:style w:type="paragraph" w:customStyle="1" w:styleId="D">
    <w:name w:val="D"/>
    <w:aliases w:val="DashedList"/>
    <w:uiPriority w:val="99"/>
    <w:rsid w:val="004D101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L2">
    <w:name w:val="DL2"/>
    <w:aliases w:val="DashedList1"/>
    <w:uiPriority w:val="99"/>
    <w:rsid w:val="004D101E"/>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rPr>
  </w:style>
  <w:style w:type="paragraph" w:customStyle="1" w:styleId="FigTitle">
    <w:name w:val="FigTitle"/>
    <w:uiPriority w:val="99"/>
    <w:rsid w:val="004D101E"/>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uretext">
    <w:name w:val="figure text"/>
    <w:uiPriority w:val="99"/>
    <w:rsid w:val="004D101E"/>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Note">
    <w:name w:val="Note"/>
    <w:uiPriority w:val="99"/>
    <w:rsid w:val="004D101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character" w:styleId="CommentReference">
    <w:name w:val="annotation reference"/>
    <w:basedOn w:val="DefaultParagraphFont"/>
    <w:uiPriority w:val="99"/>
    <w:semiHidden/>
    <w:unhideWhenUsed/>
    <w:rsid w:val="009778DD"/>
    <w:rPr>
      <w:sz w:val="16"/>
      <w:szCs w:val="16"/>
    </w:rPr>
  </w:style>
  <w:style w:type="paragraph" w:styleId="CommentText">
    <w:name w:val="annotation text"/>
    <w:basedOn w:val="Normal"/>
    <w:link w:val="CommentTextChar"/>
    <w:uiPriority w:val="99"/>
    <w:unhideWhenUsed/>
    <w:rsid w:val="009778DD"/>
    <w:pPr>
      <w:spacing w:line="240" w:lineRule="auto"/>
    </w:pPr>
    <w:rPr>
      <w:sz w:val="20"/>
      <w:szCs w:val="20"/>
    </w:rPr>
  </w:style>
  <w:style w:type="character" w:customStyle="1" w:styleId="CommentTextChar">
    <w:name w:val="Comment Text Char"/>
    <w:basedOn w:val="DefaultParagraphFont"/>
    <w:link w:val="CommentText"/>
    <w:uiPriority w:val="99"/>
    <w:rsid w:val="009778DD"/>
    <w:rPr>
      <w:sz w:val="20"/>
      <w:szCs w:val="20"/>
    </w:rPr>
  </w:style>
  <w:style w:type="paragraph" w:styleId="CommentSubject">
    <w:name w:val="annotation subject"/>
    <w:basedOn w:val="CommentText"/>
    <w:next w:val="CommentText"/>
    <w:link w:val="CommentSubjectChar"/>
    <w:uiPriority w:val="99"/>
    <w:semiHidden/>
    <w:unhideWhenUsed/>
    <w:rsid w:val="009778DD"/>
    <w:rPr>
      <w:b/>
      <w:bCs/>
    </w:rPr>
  </w:style>
  <w:style w:type="character" w:customStyle="1" w:styleId="CommentSubjectChar">
    <w:name w:val="Comment Subject Char"/>
    <w:basedOn w:val="CommentTextChar"/>
    <w:link w:val="CommentSubject"/>
    <w:uiPriority w:val="99"/>
    <w:semiHidden/>
    <w:rsid w:val="009778DD"/>
    <w:rPr>
      <w:b/>
      <w:bCs/>
      <w:sz w:val="20"/>
      <w:szCs w:val="20"/>
    </w:rPr>
  </w:style>
  <w:style w:type="paragraph" w:customStyle="1" w:styleId="xl81">
    <w:name w:val="xl81"/>
    <w:basedOn w:val="Normal"/>
    <w:rsid w:val="00D65DE4"/>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zh-CN"/>
    </w:rPr>
  </w:style>
  <w:style w:type="paragraph" w:customStyle="1" w:styleId="TableText">
    <w:name w:val="TableText"/>
    <w:uiPriority w:val="99"/>
    <w:rsid w:val="00D77881"/>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table" w:styleId="GridTable5Dark-Accent1">
    <w:name w:val="Grid Table 5 Dark Accent 1"/>
    <w:basedOn w:val="TableNormal"/>
    <w:uiPriority w:val="50"/>
    <w:rsid w:val="0080338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fontstyle01">
    <w:name w:val="fontstyle01"/>
    <w:basedOn w:val="DefaultParagraphFont"/>
    <w:rsid w:val="00467B53"/>
    <w:rPr>
      <w:rFonts w:ascii="TimesNewRomanPSMT" w:hAnsi="TimesNewRomanPSMT" w:hint="default"/>
      <w:b w:val="0"/>
      <w:bCs w:val="0"/>
      <w:i w:val="0"/>
      <w:iCs w:val="0"/>
      <w:color w:val="000000"/>
      <w:sz w:val="20"/>
      <w:szCs w:val="20"/>
    </w:rPr>
  </w:style>
  <w:style w:type="paragraph" w:customStyle="1" w:styleId="Prim2">
    <w:name w:val="Prim2"/>
    <w:aliases w:val="PrimTag"/>
    <w:rsid w:val="008C27F7"/>
    <w:pPr>
      <w:autoSpaceDE w:val="0"/>
      <w:autoSpaceDN w:val="0"/>
      <w:adjustRightInd w:val="0"/>
      <w:spacing w:after="0" w:line="240" w:lineRule="atLeast"/>
      <w:ind w:left="3280"/>
      <w:jc w:val="both"/>
    </w:pPr>
    <w:rPr>
      <w:rFonts w:ascii="Times New Roman" w:hAnsi="Times New Roman" w:cs="Times New Roman"/>
      <w:color w:val="000000"/>
      <w:w w:val="0"/>
      <w:sz w:val="20"/>
      <w:szCs w:val="20"/>
      <w:lang w:eastAsia="zh-CN"/>
    </w:rPr>
  </w:style>
  <w:style w:type="character" w:customStyle="1" w:styleId="fontstyle21">
    <w:name w:val="fontstyle21"/>
    <w:basedOn w:val="DefaultParagraphFont"/>
    <w:rsid w:val="008E5F82"/>
    <w:rPr>
      <w:rFonts w:ascii="TimesNewRomanPSMT" w:hAnsi="TimesNewRomanPSMT" w:hint="default"/>
      <w:b w:val="0"/>
      <w:bCs w:val="0"/>
      <w:i w:val="0"/>
      <w:iCs w:val="0"/>
      <w:color w:val="000000"/>
      <w:sz w:val="18"/>
      <w:szCs w:val="18"/>
    </w:rPr>
  </w:style>
  <w:style w:type="paragraph" w:styleId="NormalWeb">
    <w:name w:val="Normal (Web)"/>
    <w:basedOn w:val="Normal"/>
    <w:uiPriority w:val="99"/>
    <w:semiHidden/>
    <w:unhideWhenUsed/>
    <w:rsid w:val="008F363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BodyText">
    <w:name w:val="Body Text"/>
    <w:basedOn w:val="Normal"/>
    <w:link w:val="BodyTextChar"/>
    <w:uiPriority w:val="1"/>
    <w:qFormat/>
    <w:rsid w:val="009254FE"/>
    <w:pPr>
      <w:widowControl w:val="0"/>
      <w:autoSpaceDE w:val="0"/>
      <w:autoSpaceDN w:val="0"/>
      <w:adjustRightInd w:val="0"/>
      <w:spacing w:after="0" w:line="240" w:lineRule="auto"/>
    </w:pPr>
    <w:rPr>
      <w:rFonts w:ascii="Times New Roman" w:hAnsi="Times New Roman" w:cs="Times New Roman"/>
      <w:sz w:val="20"/>
      <w:szCs w:val="20"/>
      <w:lang w:eastAsia="zh-CN"/>
    </w:rPr>
  </w:style>
  <w:style w:type="character" w:customStyle="1" w:styleId="BodyTextChar">
    <w:name w:val="Body Text Char"/>
    <w:basedOn w:val="DefaultParagraphFont"/>
    <w:link w:val="BodyText"/>
    <w:uiPriority w:val="1"/>
    <w:rsid w:val="009254FE"/>
    <w:rPr>
      <w:rFonts w:ascii="Times New Roman" w:hAnsi="Times New Roman" w:cs="Times New Roman"/>
      <w:sz w:val="20"/>
      <w:szCs w:val="20"/>
      <w:lang w:eastAsia="zh-CN"/>
    </w:rPr>
  </w:style>
  <w:style w:type="paragraph" w:customStyle="1" w:styleId="TableParagraph">
    <w:name w:val="Table Paragraph"/>
    <w:basedOn w:val="Normal"/>
    <w:uiPriority w:val="1"/>
    <w:qFormat/>
    <w:rsid w:val="009254FE"/>
    <w:pPr>
      <w:widowControl w:val="0"/>
      <w:autoSpaceDE w:val="0"/>
      <w:autoSpaceDN w:val="0"/>
      <w:adjustRightInd w:val="0"/>
      <w:spacing w:after="0" w:line="240" w:lineRule="auto"/>
    </w:pPr>
    <w:rPr>
      <w:rFonts w:ascii="Times New Roman" w:hAnsi="Times New Roman" w:cs="Times New Roman"/>
      <w:sz w:val="24"/>
      <w:szCs w:val="24"/>
      <w:lang w:eastAsia="zh-CN"/>
    </w:rPr>
  </w:style>
  <w:style w:type="paragraph" w:customStyle="1" w:styleId="T1">
    <w:name w:val="T1"/>
    <w:basedOn w:val="Normal"/>
    <w:rsid w:val="00B57F51"/>
    <w:pPr>
      <w:spacing w:after="0" w:line="240" w:lineRule="auto"/>
      <w:jc w:val="center"/>
    </w:pPr>
    <w:rPr>
      <w:rFonts w:ascii="Times New Roman" w:eastAsia="MS Mincho" w:hAnsi="Times New Roman" w:cs="Times New Roman"/>
      <w:b/>
      <w:sz w:val="28"/>
      <w:szCs w:val="20"/>
    </w:rPr>
  </w:style>
  <w:style w:type="character" w:styleId="UnresolvedMention">
    <w:name w:val="Unresolved Mention"/>
    <w:basedOn w:val="DefaultParagraphFont"/>
    <w:uiPriority w:val="99"/>
    <w:semiHidden/>
    <w:unhideWhenUsed/>
    <w:rsid w:val="00E73C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4093">
      <w:bodyDiv w:val="1"/>
      <w:marLeft w:val="0"/>
      <w:marRight w:val="0"/>
      <w:marTop w:val="0"/>
      <w:marBottom w:val="0"/>
      <w:divBdr>
        <w:top w:val="none" w:sz="0" w:space="0" w:color="auto"/>
        <w:left w:val="none" w:sz="0" w:space="0" w:color="auto"/>
        <w:bottom w:val="none" w:sz="0" w:space="0" w:color="auto"/>
        <w:right w:val="none" w:sz="0" w:space="0" w:color="auto"/>
      </w:divBdr>
    </w:div>
    <w:div w:id="32537558">
      <w:bodyDiv w:val="1"/>
      <w:marLeft w:val="0"/>
      <w:marRight w:val="0"/>
      <w:marTop w:val="0"/>
      <w:marBottom w:val="0"/>
      <w:divBdr>
        <w:top w:val="none" w:sz="0" w:space="0" w:color="auto"/>
        <w:left w:val="none" w:sz="0" w:space="0" w:color="auto"/>
        <w:bottom w:val="none" w:sz="0" w:space="0" w:color="auto"/>
        <w:right w:val="none" w:sz="0" w:space="0" w:color="auto"/>
      </w:divBdr>
    </w:div>
    <w:div w:id="138034557">
      <w:bodyDiv w:val="1"/>
      <w:marLeft w:val="0"/>
      <w:marRight w:val="0"/>
      <w:marTop w:val="0"/>
      <w:marBottom w:val="0"/>
      <w:divBdr>
        <w:top w:val="none" w:sz="0" w:space="0" w:color="auto"/>
        <w:left w:val="none" w:sz="0" w:space="0" w:color="auto"/>
        <w:bottom w:val="none" w:sz="0" w:space="0" w:color="auto"/>
        <w:right w:val="none" w:sz="0" w:space="0" w:color="auto"/>
      </w:divBdr>
    </w:div>
    <w:div w:id="168758974">
      <w:bodyDiv w:val="1"/>
      <w:marLeft w:val="0"/>
      <w:marRight w:val="0"/>
      <w:marTop w:val="0"/>
      <w:marBottom w:val="0"/>
      <w:divBdr>
        <w:top w:val="none" w:sz="0" w:space="0" w:color="auto"/>
        <w:left w:val="none" w:sz="0" w:space="0" w:color="auto"/>
        <w:bottom w:val="none" w:sz="0" w:space="0" w:color="auto"/>
        <w:right w:val="none" w:sz="0" w:space="0" w:color="auto"/>
      </w:divBdr>
    </w:div>
    <w:div w:id="208415482">
      <w:bodyDiv w:val="1"/>
      <w:marLeft w:val="0"/>
      <w:marRight w:val="0"/>
      <w:marTop w:val="0"/>
      <w:marBottom w:val="0"/>
      <w:divBdr>
        <w:top w:val="none" w:sz="0" w:space="0" w:color="auto"/>
        <w:left w:val="none" w:sz="0" w:space="0" w:color="auto"/>
        <w:bottom w:val="none" w:sz="0" w:space="0" w:color="auto"/>
        <w:right w:val="none" w:sz="0" w:space="0" w:color="auto"/>
      </w:divBdr>
    </w:div>
    <w:div w:id="398091824">
      <w:bodyDiv w:val="1"/>
      <w:marLeft w:val="0"/>
      <w:marRight w:val="0"/>
      <w:marTop w:val="0"/>
      <w:marBottom w:val="0"/>
      <w:divBdr>
        <w:top w:val="none" w:sz="0" w:space="0" w:color="auto"/>
        <w:left w:val="none" w:sz="0" w:space="0" w:color="auto"/>
        <w:bottom w:val="none" w:sz="0" w:space="0" w:color="auto"/>
        <w:right w:val="none" w:sz="0" w:space="0" w:color="auto"/>
      </w:divBdr>
    </w:div>
    <w:div w:id="406847969">
      <w:bodyDiv w:val="1"/>
      <w:marLeft w:val="0"/>
      <w:marRight w:val="0"/>
      <w:marTop w:val="0"/>
      <w:marBottom w:val="0"/>
      <w:divBdr>
        <w:top w:val="none" w:sz="0" w:space="0" w:color="auto"/>
        <w:left w:val="none" w:sz="0" w:space="0" w:color="auto"/>
        <w:bottom w:val="none" w:sz="0" w:space="0" w:color="auto"/>
        <w:right w:val="none" w:sz="0" w:space="0" w:color="auto"/>
      </w:divBdr>
    </w:div>
    <w:div w:id="504587664">
      <w:bodyDiv w:val="1"/>
      <w:marLeft w:val="0"/>
      <w:marRight w:val="0"/>
      <w:marTop w:val="0"/>
      <w:marBottom w:val="0"/>
      <w:divBdr>
        <w:top w:val="none" w:sz="0" w:space="0" w:color="auto"/>
        <w:left w:val="none" w:sz="0" w:space="0" w:color="auto"/>
        <w:bottom w:val="none" w:sz="0" w:space="0" w:color="auto"/>
        <w:right w:val="none" w:sz="0" w:space="0" w:color="auto"/>
      </w:divBdr>
    </w:div>
    <w:div w:id="577404254">
      <w:bodyDiv w:val="1"/>
      <w:marLeft w:val="0"/>
      <w:marRight w:val="0"/>
      <w:marTop w:val="0"/>
      <w:marBottom w:val="0"/>
      <w:divBdr>
        <w:top w:val="none" w:sz="0" w:space="0" w:color="auto"/>
        <w:left w:val="none" w:sz="0" w:space="0" w:color="auto"/>
        <w:bottom w:val="none" w:sz="0" w:space="0" w:color="auto"/>
        <w:right w:val="none" w:sz="0" w:space="0" w:color="auto"/>
      </w:divBdr>
    </w:div>
    <w:div w:id="584843969">
      <w:bodyDiv w:val="1"/>
      <w:marLeft w:val="0"/>
      <w:marRight w:val="0"/>
      <w:marTop w:val="0"/>
      <w:marBottom w:val="0"/>
      <w:divBdr>
        <w:top w:val="none" w:sz="0" w:space="0" w:color="auto"/>
        <w:left w:val="none" w:sz="0" w:space="0" w:color="auto"/>
        <w:bottom w:val="none" w:sz="0" w:space="0" w:color="auto"/>
        <w:right w:val="none" w:sz="0" w:space="0" w:color="auto"/>
      </w:divBdr>
    </w:div>
    <w:div w:id="637996357">
      <w:bodyDiv w:val="1"/>
      <w:marLeft w:val="0"/>
      <w:marRight w:val="0"/>
      <w:marTop w:val="0"/>
      <w:marBottom w:val="0"/>
      <w:divBdr>
        <w:top w:val="none" w:sz="0" w:space="0" w:color="auto"/>
        <w:left w:val="none" w:sz="0" w:space="0" w:color="auto"/>
        <w:bottom w:val="none" w:sz="0" w:space="0" w:color="auto"/>
        <w:right w:val="none" w:sz="0" w:space="0" w:color="auto"/>
      </w:divBdr>
      <w:divsChild>
        <w:div w:id="1188060498">
          <w:marLeft w:val="576"/>
          <w:marRight w:val="0"/>
          <w:marTop w:val="128"/>
          <w:marBottom w:val="0"/>
          <w:divBdr>
            <w:top w:val="none" w:sz="0" w:space="0" w:color="auto"/>
            <w:left w:val="none" w:sz="0" w:space="0" w:color="auto"/>
            <w:bottom w:val="none" w:sz="0" w:space="0" w:color="auto"/>
            <w:right w:val="none" w:sz="0" w:space="0" w:color="auto"/>
          </w:divBdr>
        </w:div>
      </w:divsChild>
    </w:div>
    <w:div w:id="640426252">
      <w:bodyDiv w:val="1"/>
      <w:marLeft w:val="0"/>
      <w:marRight w:val="0"/>
      <w:marTop w:val="0"/>
      <w:marBottom w:val="0"/>
      <w:divBdr>
        <w:top w:val="none" w:sz="0" w:space="0" w:color="auto"/>
        <w:left w:val="none" w:sz="0" w:space="0" w:color="auto"/>
        <w:bottom w:val="none" w:sz="0" w:space="0" w:color="auto"/>
        <w:right w:val="none" w:sz="0" w:space="0" w:color="auto"/>
      </w:divBdr>
    </w:div>
    <w:div w:id="641887363">
      <w:bodyDiv w:val="1"/>
      <w:marLeft w:val="0"/>
      <w:marRight w:val="0"/>
      <w:marTop w:val="0"/>
      <w:marBottom w:val="0"/>
      <w:divBdr>
        <w:top w:val="none" w:sz="0" w:space="0" w:color="auto"/>
        <w:left w:val="none" w:sz="0" w:space="0" w:color="auto"/>
        <w:bottom w:val="none" w:sz="0" w:space="0" w:color="auto"/>
        <w:right w:val="none" w:sz="0" w:space="0" w:color="auto"/>
      </w:divBdr>
      <w:divsChild>
        <w:div w:id="1257641696">
          <w:marLeft w:val="576"/>
          <w:marRight w:val="0"/>
          <w:marTop w:val="128"/>
          <w:marBottom w:val="0"/>
          <w:divBdr>
            <w:top w:val="none" w:sz="0" w:space="0" w:color="auto"/>
            <w:left w:val="none" w:sz="0" w:space="0" w:color="auto"/>
            <w:bottom w:val="none" w:sz="0" w:space="0" w:color="auto"/>
            <w:right w:val="none" w:sz="0" w:space="0" w:color="auto"/>
          </w:divBdr>
        </w:div>
      </w:divsChild>
    </w:div>
    <w:div w:id="644551296">
      <w:bodyDiv w:val="1"/>
      <w:marLeft w:val="0"/>
      <w:marRight w:val="0"/>
      <w:marTop w:val="0"/>
      <w:marBottom w:val="0"/>
      <w:divBdr>
        <w:top w:val="none" w:sz="0" w:space="0" w:color="auto"/>
        <w:left w:val="none" w:sz="0" w:space="0" w:color="auto"/>
        <w:bottom w:val="none" w:sz="0" w:space="0" w:color="auto"/>
        <w:right w:val="none" w:sz="0" w:space="0" w:color="auto"/>
      </w:divBdr>
    </w:div>
    <w:div w:id="716198451">
      <w:bodyDiv w:val="1"/>
      <w:marLeft w:val="0"/>
      <w:marRight w:val="0"/>
      <w:marTop w:val="0"/>
      <w:marBottom w:val="0"/>
      <w:divBdr>
        <w:top w:val="none" w:sz="0" w:space="0" w:color="auto"/>
        <w:left w:val="none" w:sz="0" w:space="0" w:color="auto"/>
        <w:bottom w:val="none" w:sz="0" w:space="0" w:color="auto"/>
        <w:right w:val="none" w:sz="0" w:space="0" w:color="auto"/>
      </w:divBdr>
    </w:div>
    <w:div w:id="786119349">
      <w:bodyDiv w:val="1"/>
      <w:marLeft w:val="0"/>
      <w:marRight w:val="0"/>
      <w:marTop w:val="0"/>
      <w:marBottom w:val="0"/>
      <w:divBdr>
        <w:top w:val="none" w:sz="0" w:space="0" w:color="auto"/>
        <w:left w:val="none" w:sz="0" w:space="0" w:color="auto"/>
        <w:bottom w:val="none" w:sz="0" w:space="0" w:color="auto"/>
        <w:right w:val="none" w:sz="0" w:space="0" w:color="auto"/>
      </w:divBdr>
    </w:div>
    <w:div w:id="872228672">
      <w:bodyDiv w:val="1"/>
      <w:marLeft w:val="0"/>
      <w:marRight w:val="0"/>
      <w:marTop w:val="0"/>
      <w:marBottom w:val="0"/>
      <w:divBdr>
        <w:top w:val="none" w:sz="0" w:space="0" w:color="auto"/>
        <w:left w:val="none" w:sz="0" w:space="0" w:color="auto"/>
        <w:bottom w:val="none" w:sz="0" w:space="0" w:color="auto"/>
        <w:right w:val="none" w:sz="0" w:space="0" w:color="auto"/>
      </w:divBdr>
    </w:div>
    <w:div w:id="925575246">
      <w:bodyDiv w:val="1"/>
      <w:marLeft w:val="0"/>
      <w:marRight w:val="0"/>
      <w:marTop w:val="0"/>
      <w:marBottom w:val="0"/>
      <w:divBdr>
        <w:top w:val="none" w:sz="0" w:space="0" w:color="auto"/>
        <w:left w:val="none" w:sz="0" w:space="0" w:color="auto"/>
        <w:bottom w:val="none" w:sz="0" w:space="0" w:color="auto"/>
        <w:right w:val="none" w:sz="0" w:space="0" w:color="auto"/>
      </w:divBdr>
    </w:div>
    <w:div w:id="1161584918">
      <w:bodyDiv w:val="1"/>
      <w:marLeft w:val="0"/>
      <w:marRight w:val="0"/>
      <w:marTop w:val="0"/>
      <w:marBottom w:val="0"/>
      <w:divBdr>
        <w:top w:val="none" w:sz="0" w:space="0" w:color="auto"/>
        <w:left w:val="none" w:sz="0" w:space="0" w:color="auto"/>
        <w:bottom w:val="none" w:sz="0" w:space="0" w:color="auto"/>
        <w:right w:val="none" w:sz="0" w:space="0" w:color="auto"/>
      </w:divBdr>
    </w:div>
    <w:div w:id="1208685160">
      <w:bodyDiv w:val="1"/>
      <w:marLeft w:val="0"/>
      <w:marRight w:val="0"/>
      <w:marTop w:val="0"/>
      <w:marBottom w:val="0"/>
      <w:divBdr>
        <w:top w:val="none" w:sz="0" w:space="0" w:color="auto"/>
        <w:left w:val="none" w:sz="0" w:space="0" w:color="auto"/>
        <w:bottom w:val="none" w:sz="0" w:space="0" w:color="auto"/>
        <w:right w:val="none" w:sz="0" w:space="0" w:color="auto"/>
      </w:divBdr>
    </w:div>
    <w:div w:id="1222865475">
      <w:bodyDiv w:val="1"/>
      <w:marLeft w:val="0"/>
      <w:marRight w:val="0"/>
      <w:marTop w:val="0"/>
      <w:marBottom w:val="0"/>
      <w:divBdr>
        <w:top w:val="none" w:sz="0" w:space="0" w:color="auto"/>
        <w:left w:val="none" w:sz="0" w:space="0" w:color="auto"/>
        <w:bottom w:val="none" w:sz="0" w:space="0" w:color="auto"/>
        <w:right w:val="none" w:sz="0" w:space="0" w:color="auto"/>
      </w:divBdr>
    </w:div>
    <w:div w:id="1391735427">
      <w:bodyDiv w:val="1"/>
      <w:marLeft w:val="0"/>
      <w:marRight w:val="0"/>
      <w:marTop w:val="0"/>
      <w:marBottom w:val="0"/>
      <w:divBdr>
        <w:top w:val="none" w:sz="0" w:space="0" w:color="auto"/>
        <w:left w:val="none" w:sz="0" w:space="0" w:color="auto"/>
        <w:bottom w:val="none" w:sz="0" w:space="0" w:color="auto"/>
        <w:right w:val="none" w:sz="0" w:space="0" w:color="auto"/>
      </w:divBdr>
    </w:div>
    <w:div w:id="1493528404">
      <w:bodyDiv w:val="1"/>
      <w:marLeft w:val="0"/>
      <w:marRight w:val="0"/>
      <w:marTop w:val="0"/>
      <w:marBottom w:val="0"/>
      <w:divBdr>
        <w:top w:val="none" w:sz="0" w:space="0" w:color="auto"/>
        <w:left w:val="none" w:sz="0" w:space="0" w:color="auto"/>
        <w:bottom w:val="none" w:sz="0" w:space="0" w:color="auto"/>
        <w:right w:val="none" w:sz="0" w:space="0" w:color="auto"/>
      </w:divBdr>
    </w:div>
    <w:div w:id="1558200324">
      <w:bodyDiv w:val="1"/>
      <w:marLeft w:val="0"/>
      <w:marRight w:val="0"/>
      <w:marTop w:val="0"/>
      <w:marBottom w:val="0"/>
      <w:divBdr>
        <w:top w:val="none" w:sz="0" w:space="0" w:color="auto"/>
        <w:left w:val="none" w:sz="0" w:space="0" w:color="auto"/>
        <w:bottom w:val="none" w:sz="0" w:space="0" w:color="auto"/>
        <w:right w:val="none" w:sz="0" w:space="0" w:color="auto"/>
      </w:divBdr>
      <w:divsChild>
        <w:div w:id="1694458326">
          <w:marLeft w:val="576"/>
          <w:marRight w:val="0"/>
          <w:marTop w:val="128"/>
          <w:marBottom w:val="0"/>
          <w:divBdr>
            <w:top w:val="none" w:sz="0" w:space="0" w:color="auto"/>
            <w:left w:val="none" w:sz="0" w:space="0" w:color="auto"/>
            <w:bottom w:val="none" w:sz="0" w:space="0" w:color="auto"/>
            <w:right w:val="none" w:sz="0" w:space="0" w:color="auto"/>
          </w:divBdr>
        </w:div>
        <w:div w:id="994652629">
          <w:marLeft w:val="1339"/>
          <w:marRight w:val="0"/>
          <w:marTop w:val="107"/>
          <w:marBottom w:val="0"/>
          <w:divBdr>
            <w:top w:val="none" w:sz="0" w:space="0" w:color="auto"/>
            <w:left w:val="none" w:sz="0" w:space="0" w:color="auto"/>
            <w:bottom w:val="none" w:sz="0" w:space="0" w:color="auto"/>
            <w:right w:val="none" w:sz="0" w:space="0" w:color="auto"/>
          </w:divBdr>
        </w:div>
      </w:divsChild>
    </w:div>
    <w:div w:id="1590114092">
      <w:bodyDiv w:val="1"/>
      <w:marLeft w:val="0"/>
      <w:marRight w:val="0"/>
      <w:marTop w:val="0"/>
      <w:marBottom w:val="0"/>
      <w:divBdr>
        <w:top w:val="none" w:sz="0" w:space="0" w:color="auto"/>
        <w:left w:val="none" w:sz="0" w:space="0" w:color="auto"/>
        <w:bottom w:val="none" w:sz="0" w:space="0" w:color="auto"/>
        <w:right w:val="none" w:sz="0" w:space="0" w:color="auto"/>
      </w:divBdr>
    </w:div>
    <w:div w:id="1677073127">
      <w:bodyDiv w:val="1"/>
      <w:marLeft w:val="0"/>
      <w:marRight w:val="0"/>
      <w:marTop w:val="0"/>
      <w:marBottom w:val="0"/>
      <w:divBdr>
        <w:top w:val="none" w:sz="0" w:space="0" w:color="auto"/>
        <w:left w:val="none" w:sz="0" w:space="0" w:color="auto"/>
        <w:bottom w:val="none" w:sz="0" w:space="0" w:color="auto"/>
        <w:right w:val="none" w:sz="0" w:space="0" w:color="auto"/>
      </w:divBdr>
    </w:div>
    <w:div w:id="1801991350">
      <w:bodyDiv w:val="1"/>
      <w:marLeft w:val="0"/>
      <w:marRight w:val="0"/>
      <w:marTop w:val="0"/>
      <w:marBottom w:val="0"/>
      <w:divBdr>
        <w:top w:val="none" w:sz="0" w:space="0" w:color="auto"/>
        <w:left w:val="none" w:sz="0" w:space="0" w:color="auto"/>
        <w:bottom w:val="none" w:sz="0" w:space="0" w:color="auto"/>
        <w:right w:val="none" w:sz="0" w:space="0" w:color="auto"/>
      </w:divBdr>
    </w:div>
    <w:div w:id="1811557766">
      <w:bodyDiv w:val="1"/>
      <w:marLeft w:val="0"/>
      <w:marRight w:val="0"/>
      <w:marTop w:val="0"/>
      <w:marBottom w:val="0"/>
      <w:divBdr>
        <w:top w:val="none" w:sz="0" w:space="0" w:color="auto"/>
        <w:left w:val="none" w:sz="0" w:space="0" w:color="auto"/>
        <w:bottom w:val="none" w:sz="0" w:space="0" w:color="auto"/>
        <w:right w:val="none" w:sz="0" w:space="0" w:color="auto"/>
      </w:divBdr>
    </w:div>
    <w:div w:id="1836141247">
      <w:bodyDiv w:val="1"/>
      <w:marLeft w:val="0"/>
      <w:marRight w:val="0"/>
      <w:marTop w:val="0"/>
      <w:marBottom w:val="0"/>
      <w:divBdr>
        <w:top w:val="none" w:sz="0" w:space="0" w:color="auto"/>
        <w:left w:val="none" w:sz="0" w:space="0" w:color="auto"/>
        <w:bottom w:val="none" w:sz="0" w:space="0" w:color="auto"/>
        <w:right w:val="none" w:sz="0" w:space="0" w:color="auto"/>
      </w:divBdr>
    </w:div>
    <w:div w:id="1887402667">
      <w:bodyDiv w:val="1"/>
      <w:marLeft w:val="0"/>
      <w:marRight w:val="0"/>
      <w:marTop w:val="0"/>
      <w:marBottom w:val="0"/>
      <w:divBdr>
        <w:top w:val="none" w:sz="0" w:space="0" w:color="auto"/>
        <w:left w:val="none" w:sz="0" w:space="0" w:color="auto"/>
        <w:bottom w:val="none" w:sz="0" w:space="0" w:color="auto"/>
        <w:right w:val="none" w:sz="0" w:space="0" w:color="auto"/>
      </w:divBdr>
    </w:div>
    <w:div w:id="1984850502">
      <w:bodyDiv w:val="1"/>
      <w:marLeft w:val="0"/>
      <w:marRight w:val="0"/>
      <w:marTop w:val="0"/>
      <w:marBottom w:val="0"/>
      <w:divBdr>
        <w:top w:val="none" w:sz="0" w:space="0" w:color="auto"/>
        <w:left w:val="none" w:sz="0" w:space="0" w:color="auto"/>
        <w:bottom w:val="none" w:sz="0" w:space="0" w:color="auto"/>
        <w:right w:val="none" w:sz="0" w:space="0" w:color="auto"/>
      </w:divBdr>
    </w:div>
    <w:div w:id="2087261049">
      <w:bodyDiv w:val="1"/>
      <w:marLeft w:val="0"/>
      <w:marRight w:val="0"/>
      <w:marTop w:val="0"/>
      <w:marBottom w:val="0"/>
      <w:divBdr>
        <w:top w:val="none" w:sz="0" w:space="0" w:color="auto"/>
        <w:left w:val="none" w:sz="0" w:space="0" w:color="auto"/>
        <w:bottom w:val="none" w:sz="0" w:space="0" w:color="auto"/>
        <w:right w:val="none" w:sz="0" w:space="0" w:color="auto"/>
      </w:divBdr>
    </w:div>
    <w:div w:id="214265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mentor.ieee.org/802.11/dcn/21/11-21-1208-13-00be-cc36-resolution-for-cids-for-35-3-4-2.docx" TargetMode="External"/></Relationship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entor.ieee.org/802.11/dcn/21/11-21-1208-13-00be-cc36-resolution-for-cids-for-35-3-4-2.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20_1331r0</b:Tag>
    <b:SourceType>JournalArticle</b:SourceType>
    <b:Guid>{D388116A-46F5-4FD4-93CB-70C2BB4B939A}</b:Guid>
    <b:Author>
      <b:Author>
        <b:Corporate>Rui Cao (NXP)</b:Corporate>
      </b:Author>
    </b:Author>
    <b:Title>EHT pre-FEC padding and packet extension</b:Title>
    <b:JournalName>20/1331r0</b:JournalName>
    <b:Year>September 2020</b:Year>
    <b:RefOrder>142</b:RefOrder>
  </b:Source>
  <b:Source>
    <b:Tag>20_1656r0</b:Tag>
    <b:SourceType>JournalArticle</b:SourceType>
    <b:Guid>{BE9A98E3-019A-4F07-A1D5-44B0B50E4E88}</b:Guid>
    <b:Author>
      <b:Author>
        <b:Corporate>Bin Tian (Qualcomm)</b:Corporate>
      </b:Author>
    </b:Author>
    <b:Title>TBDs of 11be PHY capabilities</b:Title>
    <b:JournalName>20/1656r0</b:JournalName>
    <b:Year>October 2020</b:Year>
    <b:RefOrder>44</b:RefOrder>
  </b:Source>
</b:Sources>
</file>

<file path=customXml/itemProps1.xml><?xml version="1.0" encoding="utf-8"?>
<ds:datastoreItem xmlns:ds="http://schemas.openxmlformats.org/officeDocument/2006/customXml" ds:itemID="{CDF7DA74-2FE7-48DD-B88B-DD114D78E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7</Pages>
  <Words>2559</Words>
  <Characters>14592</Characters>
  <Application>Microsoft Office Word</Application>
  <DocSecurity>0</DocSecurity>
  <Lines>121</Lines>
  <Paragraphs>34</Paragraphs>
  <ScaleCrop>false</ScaleCrop>
  <Company/>
  <LinksUpToDate>false</LinksUpToDate>
  <CharactersWithSpaces>17117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Yanjun Sun</dc:creator>
  <cp:keywords/>
  <dc:description/>
  <cp:lastModifiedBy>r1</cp:lastModifiedBy>
  <cp:revision>26</cp:revision>
  <dcterms:created xsi:type="dcterms:W3CDTF">2022-11-01T17:37:00Z</dcterms:created>
  <dcterms:modified xsi:type="dcterms:W3CDTF">2022-11-07T22:12:00Z</dcterms:modified>
</cp:coreProperties>
</file>