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59544196" w:rsidR="004C4BC9" w:rsidRPr="0095147A" w:rsidRDefault="00B97DFB" w:rsidP="00C75F57">
      <w:pPr>
        <w:pStyle w:val="T1"/>
        <w:pBdr>
          <w:bottom w:val="single" w:sz="6" w:space="0" w:color="auto"/>
        </w:pBdr>
        <w:suppressAutoHyphens/>
        <w:spacing w:after="240"/>
        <w:rPr>
          <w:color w:val="000000" w:themeColor="text1"/>
        </w:rPr>
      </w:pPr>
      <w:r>
        <w:rPr>
          <w:color w:val="000000" w:themeColor="text1"/>
        </w:rPr>
        <w:t xml:space="preserve"> </w:t>
      </w:r>
      <w:r w:rsidR="004C4BC9" w:rsidRPr="0095147A">
        <w:rPr>
          <w:color w:val="000000" w:themeColor="text1"/>
        </w:rPr>
        <w:t>IEEE P802.11</w:t>
      </w:r>
      <w:r w:rsidR="004C4BC9" w:rsidRPr="0095147A">
        <w:rPr>
          <w:color w:val="000000" w:themeColor="text1"/>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95147A" w:rsidRPr="0095147A" w14:paraId="11FD21C3" w14:textId="77777777" w:rsidTr="00024E44">
        <w:trPr>
          <w:trHeight w:val="350"/>
          <w:jc w:val="center"/>
        </w:trPr>
        <w:tc>
          <w:tcPr>
            <w:tcW w:w="9576" w:type="dxa"/>
            <w:gridSpan w:val="5"/>
            <w:vAlign w:val="center"/>
          </w:tcPr>
          <w:p w14:paraId="4624EF4C" w14:textId="05499002" w:rsidR="00A353D7" w:rsidRPr="0095147A" w:rsidRDefault="009E5AFC" w:rsidP="00C75F57">
            <w:pPr>
              <w:pStyle w:val="T2"/>
              <w:suppressAutoHyphens/>
              <w:spacing w:before="120" w:after="120"/>
              <w:ind w:left="0"/>
              <w:rPr>
                <w:b w:val="0"/>
                <w:color w:val="000000" w:themeColor="text1"/>
              </w:rPr>
            </w:pPr>
            <w:r>
              <w:rPr>
                <w:b w:val="0"/>
                <w:color w:val="000000" w:themeColor="text1"/>
              </w:rPr>
              <w:t>LB266</w:t>
            </w:r>
            <w:r w:rsidR="00F773A8">
              <w:rPr>
                <w:b w:val="0"/>
                <w:color w:val="000000" w:themeColor="text1"/>
              </w:rPr>
              <w:t>:</w:t>
            </w:r>
            <w:r w:rsidR="00F97D86" w:rsidRPr="0095147A">
              <w:rPr>
                <w:b w:val="0"/>
                <w:color w:val="000000" w:themeColor="text1"/>
              </w:rPr>
              <w:t xml:space="preserve"> </w:t>
            </w:r>
            <w:r w:rsidR="00F773A8">
              <w:rPr>
                <w:b w:val="0"/>
                <w:color w:val="000000" w:themeColor="text1"/>
              </w:rPr>
              <w:t>CR for</w:t>
            </w:r>
            <w:r w:rsidR="00707C55" w:rsidRPr="0095147A">
              <w:rPr>
                <w:b w:val="0"/>
                <w:color w:val="000000" w:themeColor="text1"/>
              </w:rPr>
              <w:t xml:space="preserve"> </w:t>
            </w:r>
            <w:r w:rsidR="00F422B2">
              <w:rPr>
                <w:b w:val="0"/>
                <w:color w:val="000000" w:themeColor="text1"/>
              </w:rPr>
              <w:t>Clause 9</w:t>
            </w:r>
          </w:p>
        </w:tc>
      </w:tr>
      <w:tr w:rsidR="0095147A" w:rsidRPr="0095147A" w14:paraId="5101EAE9" w14:textId="77777777" w:rsidTr="007836FF">
        <w:trPr>
          <w:trHeight w:val="269"/>
          <w:jc w:val="center"/>
        </w:trPr>
        <w:tc>
          <w:tcPr>
            <w:tcW w:w="9576" w:type="dxa"/>
            <w:gridSpan w:val="5"/>
            <w:vAlign w:val="center"/>
          </w:tcPr>
          <w:p w14:paraId="3704DF93" w14:textId="15569402" w:rsidR="00A353D7" w:rsidRPr="0095147A" w:rsidRDefault="00CA0CDA" w:rsidP="00C75F57">
            <w:pPr>
              <w:pStyle w:val="T2"/>
              <w:suppressAutoHyphens/>
              <w:spacing w:before="120" w:after="120"/>
              <w:ind w:left="0"/>
              <w:rPr>
                <w:b w:val="0"/>
                <w:color w:val="000000" w:themeColor="text1"/>
                <w:sz w:val="20"/>
              </w:rPr>
            </w:pPr>
            <w:r w:rsidRPr="0095147A">
              <w:rPr>
                <w:bCs/>
                <w:color w:val="000000" w:themeColor="text1"/>
                <w:sz w:val="20"/>
              </w:rPr>
              <w:t>Date</w:t>
            </w:r>
            <w:r w:rsidRPr="0095147A">
              <w:rPr>
                <w:b w:val="0"/>
                <w:color w:val="000000" w:themeColor="text1"/>
                <w:sz w:val="20"/>
              </w:rPr>
              <w:t xml:space="preserve">: </w:t>
            </w:r>
            <w:r w:rsidR="00B65C1E">
              <w:rPr>
                <w:b w:val="0"/>
                <w:color w:val="000000" w:themeColor="text1"/>
                <w:sz w:val="20"/>
              </w:rPr>
              <w:t>December</w:t>
            </w:r>
            <w:r w:rsidRPr="0095147A">
              <w:rPr>
                <w:b w:val="0"/>
                <w:color w:val="000000" w:themeColor="text1"/>
                <w:sz w:val="20"/>
              </w:rPr>
              <w:t xml:space="preserve"> </w:t>
            </w:r>
            <w:r w:rsidR="000213E2">
              <w:rPr>
                <w:b w:val="0"/>
                <w:color w:val="000000" w:themeColor="text1"/>
                <w:sz w:val="20"/>
              </w:rPr>
              <w:t>1</w:t>
            </w:r>
            <w:r w:rsidR="00B65C1E">
              <w:rPr>
                <w:b w:val="0"/>
                <w:color w:val="000000" w:themeColor="text1"/>
                <w:sz w:val="20"/>
              </w:rPr>
              <w:t>6</w:t>
            </w:r>
            <w:r w:rsidR="00B23AAA" w:rsidRPr="0095147A">
              <w:rPr>
                <w:b w:val="0"/>
                <w:color w:val="000000" w:themeColor="text1"/>
                <w:sz w:val="20"/>
              </w:rPr>
              <w:t>, 20</w:t>
            </w:r>
            <w:r w:rsidR="00D11553" w:rsidRPr="0095147A">
              <w:rPr>
                <w:b w:val="0"/>
                <w:color w:val="000000" w:themeColor="text1"/>
                <w:sz w:val="20"/>
              </w:rPr>
              <w:t>2</w:t>
            </w:r>
            <w:r w:rsidR="00B738D4">
              <w:rPr>
                <w:b w:val="0"/>
                <w:color w:val="000000" w:themeColor="text1"/>
                <w:sz w:val="20"/>
              </w:rPr>
              <w:t>2</w:t>
            </w:r>
          </w:p>
        </w:tc>
      </w:tr>
      <w:tr w:rsidR="0095147A" w:rsidRPr="0095147A" w14:paraId="2C8F57D3" w14:textId="77777777" w:rsidTr="00C6255B">
        <w:trPr>
          <w:cantSplit/>
          <w:jc w:val="center"/>
        </w:trPr>
        <w:tc>
          <w:tcPr>
            <w:tcW w:w="9576" w:type="dxa"/>
            <w:gridSpan w:val="5"/>
            <w:vAlign w:val="center"/>
          </w:tcPr>
          <w:p w14:paraId="519DC4AF"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Author(s):</w:t>
            </w:r>
          </w:p>
        </w:tc>
      </w:tr>
      <w:tr w:rsidR="0095147A" w:rsidRPr="0095147A" w14:paraId="4CA9836C" w14:textId="77777777" w:rsidTr="00E547CE">
        <w:trPr>
          <w:jc w:val="center"/>
        </w:trPr>
        <w:tc>
          <w:tcPr>
            <w:tcW w:w="1705" w:type="dxa"/>
            <w:vAlign w:val="center"/>
          </w:tcPr>
          <w:p w14:paraId="122902D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Name</w:t>
            </w:r>
          </w:p>
        </w:tc>
        <w:tc>
          <w:tcPr>
            <w:tcW w:w="1695" w:type="dxa"/>
            <w:vAlign w:val="center"/>
          </w:tcPr>
          <w:p w14:paraId="4A5F7728"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Affiliation</w:t>
            </w:r>
          </w:p>
        </w:tc>
        <w:tc>
          <w:tcPr>
            <w:tcW w:w="2175" w:type="dxa"/>
            <w:vAlign w:val="center"/>
          </w:tcPr>
          <w:p w14:paraId="4B6B0D13"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Address</w:t>
            </w:r>
          </w:p>
        </w:tc>
        <w:tc>
          <w:tcPr>
            <w:tcW w:w="1710" w:type="dxa"/>
            <w:vAlign w:val="center"/>
          </w:tcPr>
          <w:p w14:paraId="64E1800C"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Phone</w:t>
            </w:r>
          </w:p>
        </w:tc>
        <w:tc>
          <w:tcPr>
            <w:tcW w:w="2291" w:type="dxa"/>
            <w:vAlign w:val="center"/>
          </w:tcPr>
          <w:p w14:paraId="39FA26A6" w14:textId="77777777" w:rsidR="00A353D7" w:rsidRPr="0095147A" w:rsidRDefault="00A353D7" w:rsidP="00C75F57">
            <w:pPr>
              <w:pStyle w:val="T2"/>
              <w:suppressAutoHyphens/>
              <w:spacing w:after="0"/>
              <w:ind w:left="0" w:right="0"/>
              <w:jc w:val="left"/>
              <w:rPr>
                <w:color w:val="000000" w:themeColor="text1"/>
                <w:sz w:val="20"/>
              </w:rPr>
            </w:pPr>
            <w:r w:rsidRPr="0095147A">
              <w:rPr>
                <w:color w:val="000000" w:themeColor="text1"/>
                <w:sz w:val="20"/>
              </w:rPr>
              <w:t>email</w:t>
            </w:r>
          </w:p>
        </w:tc>
      </w:tr>
      <w:tr w:rsidR="0095147A" w:rsidRPr="0095147A" w14:paraId="14952E9D" w14:textId="77777777" w:rsidTr="00E547CE">
        <w:trPr>
          <w:jc w:val="center"/>
        </w:trPr>
        <w:tc>
          <w:tcPr>
            <w:tcW w:w="1705" w:type="dxa"/>
            <w:vAlign w:val="center"/>
          </w:tcPr>
          <w:p w14:paraId="148DA94C" w14:textId="039A9430"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Gaurang Naik</w:t>
            </w:r>
          </w:p>
        </w:tc>
        <w:tc>
          <w:tcPr>
            <w:tcW w:w="1695" w:type="dxa"/>
            <w:vAlign w:val="center"/>
          </w:tcPr>
          <w:p w14:paraId="19A490FE" w14:textId="29BA2EF7" w:rsidR="00160B6B" w:rsidRPr="0095147A" w:rsidRDefault="00160B6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95B259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18BD9FA5" w14:textId="77777777" w:rsidR="00160B6B" w:rsidRPr="0095147A" w:rsidRDefault="00160B6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DA2409A" w14:textId="4172337D" w:rsidR="00160B6B" w:rsidRPr="0095147A" w:rsidRDefault="00160B6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gnaik@qti.qualcomm.com</w:t>
            </w:r>
          </w:p>
        </w:tc>
      </w:tr>
      <w:tr w:rsidR="0095147A" w:rsidRPr="0095147A" w14:paraId="7B80356F" w14:textId="77777777" w:rsidTr="00E547CE">
        <w:trPr>
          <w:jc w:val="center"/>
        </w:trPr>
        <w:tc>
          <w:tcPr>
            <w:tcW w:w="1705" w:type="dxa"/>
            <w:vAlign w:val="center"/>
          </w:tcPr>
          <w:p w14:paraId="1E23AD43"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Abhishek Patil</w:t>
            </w:r>
          </w:p>
        </w:tc>
        <w:tc>
          <w:tcPr>
            <w:tcW w:w="1695" w:type="dxa"/>
            <w:vAlign w:val="center"/>
          </w:tcPr>
          <w:p w14:paraId="59BAB3D0" w14:textId="77777777" w:rsidR="00A353D7" w:rsidRPr="0095147A" w:rsidRDefault="00A353D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vAlign w:val="center"/>
          </w:tcPr>
          <w:p w14:paraId="5A0E57A8" w14:textId="26CE0BA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7345B426" w14:textId="2362F7ED" w:rsidR="00A353D7" w:rsidRPr="0095147A" w:rsidRDefault="00A353D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541D1A21" w14:textId="77777777" w:rsidR="00A353D7" w:rsidRPr="0095147A" w:rsidRDefault="00A353D7"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appatil@qti.qualcomm.com</w:t>
            </w:r>
          </w:p>
        </w:tc>
      </w:tr>
      <w:tr w:rsidR="0095147A" w:rsidRPr="0095147A" w14:paraId="596ED9DB" w14:textId="77777777" w:rsidTr="00E547CE">
        <w:trPr>
          <w:jc w:val="center"/>
        </w:trPr>
        <w:tc>
          <w:tcPr>
            <w:tcW w:w="1705" w:type="dxa"/>
            <w:vAlign w:val="center"/>
          </w:tcPr>
          <w:p w14:paraId="008ECE2D"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Alfred Asterjadhi</w:t>
            </w:r>
          </w:p>
        </w:tc>
        <w:tc>
          <w:tcPr>
            <w:tcW w:w="1695" w:type="dxa"/>
            <w:vAlign w:val="center"/>
          </w:tcPr>
          <w:p w14:paraId="018848BA" w14:textId="77777777" w:rsidR="00E806DA" w:rsidRPr="0095147A" w:rsidRDefault="00E806DA" w:rsidP="00C75F57">
            <w:pPr>
              <w:pStyle w:val="T2"/>
              <w:suppressAutoHyphens/>
              <w:spacing w:after="0"/>
              <w:ind w:left="0" w:right="0"/>
              <w:jc w:val="left"/>
              <w:rPr>
                <w:b w:val="0"/>
                <w:color w:val="000000" w:themeColor="text1"/>
                <w:sz w:val="20"/>
              </w:rPr>
            </w:pPr>
            <w:r w:rsidRPr="0095147A">
              <w:rPr>
                <w:b w:val="0"/>
                <w:color w:val="000000" w:themeColor="text1"/>
                <w:sz w:val="18"/>
                <w:szCs w:val="18"/>
                <w:lang w:eastAsia="ko-KR"/>
              </w:rPr>
              <w:t>Qualcomm Inc.</w:t>
            </w:r>
          </w:p>
        </w:tc>
        <w:tc>
          <w:tcPr>
            <w:tcW w:w="2175" w:type="dxa"/>
          </w:tcPr>
          <w:p w14:paraId="0795BABC" w14:textId="02701AAB" w:rsidR="00E806DA" w:rsidRPr="0095147A" w:rsidRDefault="00E806DA" w:rsidP="00C75F57">
            <w:pPr>
              <w:pStyle w:val="T2"/>
              <w:suppressAutoHyphens/>
              <w:spacing w:after="0"/>
              <w:ind w:left="0" w:right="0"/>
              <w:jc w:val="left"/>
              <w:rPr>
                <w:b w:val="0"/>
                <w:color w:val="000000" w:themeColor="text1"/>
                <w:sz w:val="20"/>
              </w:rPr>
            </w:pPr>
          </w:p>
        </w:tc>
        <w:tc>
          <w:tcPr>
            <w:tcW w:w="1710" w:type="dxa"/>
            <w:vAlign w:val="center"/>
          </w:tcPr>
          <w:p w14:paraId="16296257" w14:textId="49A2B7C0" w:rsidR="00E806DA" w:rsidRPr="0095147A" w:rsidRDefault="00E806DA" w:rsidP="00C75F57">
            <w:pPr>
              <w:pStyle w:val="T2"/>
              <w:suppressAutoHyphens/>
              <w:spacing w:after="0"/>
              <w:ind w:left="0" w:right="0"/>
              <w:jc w:val="left"/>
              <w:rPr>
                <w:b w:val="0"/>
                <w:color w:val="000000" w:themeColor="text1"/>
                <w:sz w:val="20"/>
              </w:rPr>
            </w:pPr>
          </w:p>
        </w:tc>
        <w:tc>
          <w:tcPr>
            <w:tcW w:w="2291" w:type="dxa"/>
            <w:vAlign w:val="center"/>
          </w:tcPr>
          <w:p w14:paraId="4CAE653E" w14:textId="77777777" w:rsidR="00E806DA" w:rsidRPr="0095147A" w:rsidRDefault="00E806DA" w:rsidP="00C75F57">
            <w:pPr>
              <w:pStyle w:val="T2"/>
              <w:suppressAutoHyphens/>
              <w:spacing w:after="0"/>
              <w:ind w:left="0" w:right="0"/>
              <w:jc w:val="left"/>
              <w:rPr>
                <w:b w:val="0"/>
                <w:color w:val="000000" w:themeColor="text1"/>
                <w:sz w:val="16"/>
              </w:rPr>
            </w:pPr>
            <w:r w:rsidRPr="0095147A">
              <w:rPr>
                <w:b w:val="0"/>
                <w:color w:val="000000" w:themeColor="text1"/>
                <w:sz w:val="16"/>
                <w:szCs w:val="18"/>
                <w:lang w:eastAsia="ko-KR"/>
              </w:rPr>
              <w:t>aasterja@qti.qualcomm.com</w:t>
            </w:r>
          </w:p>
        </w:tc>
      </w:tr>
      <w:tr w:rsidR="0095147A" w:rsidRPr="0095147A" w14:paraId="7B454511" w14:textId="77777777" w:rsidTr="00E547CE">
        <w:trPr>
          <w:jc w:val="center"/>
        </w:trPr>
        <w:tc>
          <w:tcPr>
            <w:tcW w:w="1705" w:type="dxa"/>
            <w:vAlign w:val="center"/>
          </w:tcPr>
          <w:p w14:paraId="72E4C5DE"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George Cherian</w:t>
            </w:r>
          </w:p>
        </w:tc>
        <w:tc>
          <w:tcPr>
            <w:tcW w:w="1695" w:type="dxa"/>
            <w:vAlign w:val="center"/>
          </w:tcPr>
          <w:p w14:paraId="4D87BD59" w14:textId="77777777" w:rsidR="009D259B" w:rsidRPr="0095147A" w:rsidRDefault="009D259B"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721224CA" w14:textId="3B6A5253"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3D1A46B4" w14:textId="21BBC466" w:rsidR="009D259B" w:rsidRPr="0095147A" w:rsidRDefault="009D259B"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41741D5" w14:textId="77777777" w:rsidR="009D259B" w:rsidRPr="0095147A" w:rsidRDefault="009D259B"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gcherian@qti.qualcomm.com</w:t>
            </w:r>
          </w:p>
        </w:tc>
      </w:tr>
      <w:tr w:rsidR="0095147A" w:rsidRPr="0095147A" w14:paraId="7B28DFFE" w14:textId="77777777" w:rsidTr="00E547CE">
        <w:trPr>
          <w:jc w:val="center"/>
        </w:trPr>
        <w:tc>
          <w:tcPr>
            <w:tcW w:w="1705" w:type="dxa"/>
            <w:vAlign w:val="center"/>
          </w:tcPr>
          <w:p w14:paraId="6F485E00" w14:textId="364009EF"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Duncan Ho</w:t>
            </w:r>
          </w:p>
        </w:tc>
        <w:tc>
          <w:tcPr>
            <w:tcW w:w="1695" w:type="dxa"/>
            <w:vAlign w:val="center"/>
          </w:tcPr>
          <w:p w14:paraId="464B278D" w14:textId="2D6A45F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C39284F"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CC419B"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01FDA829" w14:textId="3F9C1512" w:rsidR="009A1B64" w:rsidRPr="0095147A" w:rsidRDefault="009A1B64"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dho@qti.qualcomm.com</w:t>
            </w:r>
          </w:p>
        </w:tc>
      </w:tr>
      <w:tr w:rsidR="0095147A" w:rsidRPr="0095147A" w14:paraId="25F6F9E0" w14:textId="77777777" w:rsidTr="00E547CE">
        <w:trPr>
          <w:jc w:val="center"/>
        </w:trPr>
        <w:tc>
          <w:tcPr>
            <w:tcW w:w="1705" w:type="dxa"/>
            <w:vAlign w:val="center"/>
          </w:tcPr>
          <w:p w14:paraId="39F3BE09" w14:textId="7F170A2D"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Yanjun Sun</w:t>
            </w:r>
          </w:p>
        </w:tc>
        <w:tc>
          <w:tcPr>
            <w:tcW w:w="1695" w:type="dxa"/>
            <w:vAlign w:val="center"/>
          </w:tcPr>
          <w:p w14:paraId="56CE3A28" w14:textId="149DC8C4" w:rsidR="009A1B64" w:rsidRPr="0095147A" w:rsidRDefault="009A1B64"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4099F709"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6DA6DA53" w14:textId="77777777" w:rsidR="009A1B64" w:rsidRPr="0095147A" w:rsidRDefault="009A1B64"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35129BFD" w14:textId="6DDE4DB7" w:rsidR="009A1B64" w:rsidRPr="0095147A" w:rsidRDefault="00F421A5"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yanjuns@qti.qualcomm.com</w:t>
            </w:r>
          </w:p>
        </w:tc>
      </w:tr>
      <w:tr w:rsidR="0095147A" w:rsidRPr="0095147A" w14:paraId="5F2A71D8" w14:textId="77777777" w:rsidTr="00E547CE">
        <w:trPr>
          <w:jc w:val="center"/>
        </w:trPr>
        <w:tc>
          <w:tcPr>
            <w:tcW w:w="1705" w:type="dxa"/>
            <w:vAlign w:val="center"/>
          </w:tcPr>
          <w:p w14:paraId="3FDB37B4" w14:textId="3453E7F6"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Abdel Karim Ajami</w:t>
            </w:r>
          </w:p>
        </w:tc>
        <w:tc>
          <w:tcPr>
            <w:tcW w:w="1695" w:type="dxa"/>
            <w:vAlign w:val="center"/>
          </w:tcPr>
          <w:p w14:paraId="57F4CB62" w14:textId="26545104" w:rsidR="00566807" w:rsidRPr="0095147A" w:rsidRDefault="00566807" w:rsidP="00C75F57">
            <w:pPr>
              <w:pStyle w:val="T2"/>
              <w:suppressAutoHyphens/>
              <w:spacing w:after="0"/>
              <w:ind w:left="0" w:right="0"/>
              <w:jc w:val="left"/>
              <w:rPr>
                <w:b w:val="0"/>
                <w:color w:val="000000" w:themeColor="text1"/>
                <w:sz w:val="18"/>
                <w:szCs w:val="18"/>
                <w:lang w:eastAsia="ko-KR"/>
              </w:rPr>
            </w:pPr>
            <w:r w:rsidRPr="0095147A">
              <w:rPr>
                <w:b w:val="0"/>
                <w:color w:val="000000" w:themeColor="text1"/>
                <w:sz w:val="18"/>
                <w:szCs w:val="18"/>
                <w:lang w:eastAsia="ko-KR"/>
              </w:rPr>
              <w:t>Qualcomm Inc.</w:t>
            </w:r>
          </w:p>
        </w:tc>
        <w:tc>
          <w:tcPr>
            <w:tcW w:w="2175" w:type="dxa"/>
          </w:tcPr>
          <w:p w14:paraId="652B4405"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1710" w:type="dxa"/>
            <w:vAlign w:val="center"/>
          </w:tcPr>
          <w:p w14:paraId="47DD505A" w14:textId="77777777" w:rsidR="00566807" w:rsidRPr="0095147A" w:rsidRDefault="00566807" w:rsidP="00C75F57">
            <w:pPr>
              <w:pStyle w:val="T2"/>
              <w:suppressAutoHyphens/>
              <w:spacing w:after="0"/>
              <w:ind w:left="0" w:right="0"/>
              <w:jc w:val="left"/>
              <w:rPr>
                <w:b w:val="0"/>
                <w:color w:val="000000" w:themeColor="text1"/>
                <w:sz w:val="18"/>
                <w:szCs w:val="18"/>
                <w:lang w:eastAsia="ko-KR"/>
              </w:rPr>
            </w:pPr>
          </w:p>
        </w:tc>
        <w:tc>
          <w:tcPr>
            <w:tcW w:w="2291" w:type="dxa"/>
            <w:vAlign w:val="center"/>
          </w:tcPr>
          <w:p w14:paraId="1060730D" w14:textId="48EE3746" w:rsidR="00566807" w:rsidRPr="0095147A" w:rsidRDefault="001F142A" w:rsidP="00C75F57">
            <w:pPr>
              <w:pStyle w:val="T2"/>
              <w:suppressAutoHyphens/>
              <w:spacing w:after="0"/>
              <w:ind w:left="0" w:right="0"/>
              <w:jc w:val="left"/>
              <w:rPr>
                <w:b w:val="0"/>
                <w:color w:val="000000" w:themeColor="text1"/>
                <w:sz w:val="16"/>
                <w:szCs w:val="18"/>
                <w:lang w:eastAsia="ko-KR"/>
              </w:rPr>
            </w:pPr>
            <w:r w:rsidRPr="0095147A">
              <w:rPr>
                <w:b w:val="0"/>
                <w:color w:val="000000" w:themeColor="text1"/>
                <w:sz w:val="16"/>
                <w:szCs w:val="18"/>
                <w:lang w:eastAsia="ko-KR"/>
              </w:rPr>
              <w:t>aajami@qti.qualcomm.com</w:t>
            </w:r>
          </w:p>
        </w:tc>
      </w:tr>
    </w:tbl>
    <w:p w14:paraId="2D8503D2" w14:textId="77777777" w:rsidR="00A353D7" w:rsidRPr="0095147A" w:rsidRDefault="00A353D7" w:rsidP="00C75F57">
      <w:pPr>
        <w:pStyle w:val="T1"/>
        <w:suppressAutoHyphens/>
        <w:spacing w:after="120"/>
        <w:rPr>
          <w:b w:val="0"/>
          <w:bCs/>
          <w:iCs/>
          <w:color w:val="000000" w:themeColor="text1"/>
          <w:sz w:val="20"/>
        </w:rPr>
      </w:pPr>
      <w:r w:rsidRPr="0095147A">
        <w:rPr>
          <w:b w:val="0"/>
          <w:bCs/>
          <w:iCs/>
          <w:color w:val="000000" w:themeColor="text1"/>
          <w:sz w:val="20"/>
        </w:rPr>
        <w:br/>
      </w:r>
    </w:p>
    <w:p w14:paraId="62F05A71" w14:textId="22A5B4B8" w:rsidR="00A353D7" w:rsidRPr="0095147A" w:rsidRDefault="0024297C" w:rsidP="0024297C">
      <w:pPr>
        <w:pStyle w:val="T1"/>
        <w:tabs>
          <w:tab w:val="center" w:pos="4320"/>
          <w:tab w:val="left" w:pos="6490"/>
        </w:tabs>
        <w:suppressAutoHyphens/>
        <w:spacing w:after="120"/>
        <w:jc w:val="left"/>
        <w:rPr>
          <w:color w:val="000000" w:themeColor="text1"/>
        </w:rPr>
      </w:pPr>
      <w:r w:rsidRPr="0095147A">
        <w:rPr>
          <w:color w:val="000000" w:themeColor="text1"/>
        </w:rPr>
        <w:tab/>
      </w:r>
      <w:r w:rsidR="00A353D7" w:rsidRPr="0095147A">
        <w:rPr>
          <w:color w:val="000000" w:themeColor="text1"/>
        </w:rPr>
        <w:t>Abstract</w:t>
      </w:r>
      <w:r w:rsidRPr="0095147A">
        <w:rPr>
          <w:color w:val="000000" w:themeColor="text1"/>
        </w:rPr>
        <w:tab/>
      </w:r>
    </w:p>
    <w:p w14:paraId="66607763" w14:textId="4B70C076" w:rsidR="00467E8A" w:rsidRPr="0095147A" w:rsidRDefault="00467E8A" w:rsidP="00467E8A">
      <w:pPr>
        <w:suppressAutoHyphens/>
        <w:jc w:val="both"/>
        <w:rPr>
          <w:rFonts w:cs="Times New Roman"/>
          <w:color w:val="000000" w:themeColor="text1"/>
          <w:sz w:val="18"/>
          <w:szCs w:val="18"/>
          <w:lang w:eastAsia="ko-KR"/>
        </w:rPr>
      </w:pPr>
      <w:bookmarkStart w:id="0" w:name="_Hlk13974497"/>
      <w:r w:rsidRPr="0095147A">
        <w:rPr>
          <w:rFonts w:cs="Times New Roman"/>
          <w:color w:val="000000" w:themeColor="text1"/>
          <w:sz w:val="18"/>
          <w:szCs w:val="18"/>
          <w:lang w:eastAsia="ko-KR"/>
        </w:rPr>
        <w:t>This submission proposes resolutions for following</w:t>
      </w:r>
      <w:r w:rsidR="00607318" w:rsidRPr="0095147A">
        <w:rPr>
          <w:rFonts w:cs="Times New Roman"/>
          <w:color w:val="000000" w:themeColor="text1"/>
          <w:sz w:val="18"/>
          <w:szCs w:val="18"/>
          <w:lang w:eastAsia="ko-KR"/>
        </w:rPr>
        <w:t xml:space="preserve"> </w:t>
      </w:r>
      <w:r w:rsidR="00B65C1E">
        <w:rPr>
          <w:rFonts w:cs="Times New Roman"/>
          <w:color w:val="FF0000"/>
          <w:sz w:val="18"/>
          <w:szCs w:val="18"/>
          <w:lang w:eastAsia="ko-KR"/>
        </w:rPr>
        <w:t>1</w:t>
      </w:r>
      <w:r w:rsidR="005930FA">
        <w:rPr>
          <w:rFonts w:cs="Times New Roman"/>
          <w:color w:val="FF0000"/>
          <w:sz w:val="18"/>
          <w:szCs w:val="18"/>
          <w:lang w:eastAsia="ko-KR"/>
        </w:rPr>
        <w:t>7</w:t>
      </w:r>
      <w:r w:rsidR="00CD2B05" w:rsidRPr="0095147A">
        <w:rPr>
          <w:rFonts w:cs="Times New Roman"/>
          <w:color w:val="000000" w:themeColor="text1"/>
          <w:sz w:val="18"/>
          <w:szCs w:val="18"/>
          <w:lang w:eastAsia="ko-KR"/>
        </w:rPr>
        <w:t xml:space="preserve"> </w:t>
      </w:r>
      <w:r w:rsidRPr="0095147A">
        <w:rPr>
          <w:rFonts w:cs="Times New Roman"/>
          <w:color w:val="000000" w:themeColor="text1"/>
          <w:sz w:val="18"/>
          <w:szCs w:val="18"/>
          <w:lang w:eastAsia="ko-KR"/>
        </w:rPr>
        <w:t xml:space="preserve">CIDs received for </w:t>
      </w:r>
      <w:proofErr w:type="spellStart"/>
      <w:r w:rsidRPr="0095147A">
        <w:rPr>
          <w:rFonts w:cs="Times New Roman"/>
          <w:color w:val="000000" w:themeColor="text1"/>
          <w:sz w:val="18"/>
          <w:szCs w:val="18"/>
          <w:lang w:eastAsia="ko-KR"/>
        </w:rPr>
        <w:t>TG</w:t>
      </w:r>
      <w:r w:rsidR="00EB5BC1" w:rsidRPr="0095147A">
        <w:rPr>
          <w:rFonts w:cs="Times New Roman"/>
          <w:color w:val="000000" w:themeColor="text1"/>
          <w:sz w:val="18"/>
          <w:szCs w:val="18"/>
          <w:lang w:eastAsia="ko-KR"/>
        </w:rPr>
        <w:t>be</w:t>
      </w:r>
      <w:proofErr w:type="spellEnd"/>
      <w:r w:rsidR="00EB5BC1" w:rsidRPr="0095147A">
        <w:rPr>
          <w:rFonts w:cs="Times New Roman"/>
          <w:color w:val="000000" w:themeColor="text1"/>
          <w:sz w:val="18"/>
          <w:szCs w:val="18"/>
          <w:lang w:eastAsia="ko-KR"/>
        </w:rPr>
        <w:t xml:space="preserve"> </w:t>
      </w:r>
      <w:r w:rsidR="009957C5">
        <w:rPr>
          <w:rFonts w:cs="Times New Roman"/>
          <w:color w:val="000000" w:themeColor="text1"/>
          <w:sz w:val="18"/>
          <w:szCs w:val="18"/>
          <w:lang w:eastAsia="ko-KR"/>
        </w:rPr>
        <w:t>LB266</w:t>
      </w:r>
      <w:r w:rsidRPr="0095147A">
        <w:rPr>
          <w:rFonts w:cs="Times New Roman"/>
          <w:color w:val="000000" w:themeColor="text1"/>
          <w:sz w:val="18"/>
          <w:szCs w:val="18"/>
          <w:lang w:eastAsia="ko-KR"/>
        </w:rPr>
        <w:t>:</w:t>
      </w:r>
    </w:p>
    <w:p w14:paraId="63982A85" w14:textId="38F32D5F" w:rsidR="002D637B" w:rsidRDefault="003D4714" w:rsidP="00C75F57">
      <w:pPr>
        <w:suppressAutoHyphens/>
        <w:jc w:val="both"/>
        <w:rPr>
          <w:rFonts w:ascii="Times New Roman" w:hAnsi="Times New Roman" w:cs="Times New Roman"/>
          <w:color w:val="000000" w:themeColor="text1"/>
          <w:sz w:val="18"/>
          <w:szCs w:val="18"/>
          <w:lang w:eastAsia="ko-KR"/>
        </w:rPr>
      </w:pPr>
      <w:r w:rsidRPr="002505BC">
        <w:rPr>
          <w:rFonts w:ascii="Times New Roman" w:hAnsi="Times New Roman" w:cs="Times New Roman"/>
          <w:color w:val="000000" w:themeColor="text1"/>
          <w:sz w:val="18"/>
          <w:szCs w:val="18"/>
          <w:highlight w:val="cyan"/>
          <w:lang w:eastAsia="ko-KR"/>
        </w:rPr>
        <w:t>13100, 12936</w:t>
      </w:r>
      <w:r w:rsidRPr="003A5CE7">
        <w:rPr>
          <w:rFonts w:ascii="Times New Roman" w:hAnsi="Times New Roman" w:cs="Times New Roman"/>
          <w:color w:val="000000" w:themeColor="text1"/>
          <w:sz w:val="18"/>
          <w:szCs w:val="18"/>
          <w:highlight w:val="yellow"/>
          <w:lang w:eastAsia="ko-KR"/>
        </w:rPr>
        <w:t xml:space="preserve">, </w:t>
      </w:r>
      <w:r w:rsidRPr="002D7B25">
        <w:rPr>
          <w:rFonts w:ascii="Times New Roman" w:hAnsi="Times New Roman" w:cs="Times New Roman"/>
          <w:color w:val="000000" w:themeColor="text1"/>
          <w:sz w:val="18"/>
          <w:szCs w:val="18"/>
          <w:highlight w:val="yellow"/>
          <w:lang w:eastAsia="ko-KR"/>
        </w:rPr>
        <w:t>12162</w:t>
      </w:r>
      <w:r w:rsidRPr="003A5CE7">
        <w:rPr>
          <w:rFonts w:ascii="Times New Roman" w:hAnsi="Times New Roman" w:cs="Times New Roman"/>
          <w:color w:val="000000" w:themeColor="text1"/>
          <w:sz w:val="18"/>
          <w:szCs w:val="18"/>
          <w:highlight w:val="yellow"/>
          <w:lang w:eastAsia="ko-KR"/>
        </w:rPr>
        <w:t xml:space="preserve">, </w:t>
      </w:r>
      <w:r w:rsidRPr="003A5CE7">
        <w:rPr>
          <w:rFonts w:ascii="Times New Roman" w:hAnsi="Times New Roman" w:cs="Times New Roman"/>
          <w:color w:val="000000" w:themeColor="text1"/>
          <w:sz w:val="18"/>
          <w:szCs w:val="18"/>
          <w:highlight w:val="cyan"/>
          <w:lang w:eastAsia="ko-KR"/>
        </w:rPr>
        <w:t xml:space="preserve">10560, </w:t>
      </w:r>
      <w:r w:rsidR="00B65C1E" w:rsidRPr="003A5CE7">
        <w:rPr>
          <w:rFonts w:ascii="Times New Roman" w:hAnsi="Times New Roman" w:cs="Times New Roman"/>
          <w:color w:val="000000" w:themeColor="text1"/>
          <w:sz w:val="18"/>
          <w:szCs w:val="18"/>
          <w:highlight w:val="cyan"/>
          <w:lang w:eastAsia="ko-KR"/>
        </w:rPr>
        <w:t>11392, 13475</w:t>
      </w:r>
      <w:r w:rsidR="00B65C1E">
        <w:rPr>
          <w:rFonts w:ascii="Times New Roman" w:hAnsi="Times New Roman" w:cs="Times New Roman"/>
          <w:color w:val="000000" w:themeColor="text1"/>
          <w:sz w:val="18"/>
          <w:szCs w:val="18"/>
          <w:lang w:eastAsia="ko-KR"/>
        </w:rPr>
        <w:t xml:space="preserve">, 13753, 13476, 14113, </w:t>
      </w:r>
      <w:r w:rsidR="002B3D11">
        <w:rPr>
          <w:rFonts w:ascii="Times New Roman" w:hAnsi="Times New Roman" w:cs="Times New Roman"/>
          <w:color w:val="000000" w:themeColor="text1"/>
          <w:sz w:val="18"/>
          <w:szCs w:val="18"/>
          <w:lang w:eastAsia="ko-KR"/>
        </w:rPr>
        <w:t xml:space="preserve">11518, </w:t>
      </w:r>
      <w:r w:rsidR="00B65C1E">
        <w:rPr>
          <w:rFonts w:ascii="Times New Roman" w:hAnsi="Times New Roman" w:cs="Times New Roman"/>
          <w:color w:val="000000" w:themeColor="text1"/>
          <w:sz w:val="18"/>
          <w:szCs w:val="18"/>
          <w:lang w:eastAsia="ko-KR"/>
        </w:rPr>
        <w:t xml:space="preserve">11515, 10558, </w:t>
      </w:r>
      <w:r w:rsidR="00B65C1E" w:rsidRPr="003A5CE7">
        <w:rPr>
          <w:rFonts w:ascii="Times New Roman" w:hAnsi="Times New Roman" w:cs="Times New Roman"/>
          <w:color w:val="000000" w:themeColor="text1"/>
          <w:sz w:val="18"/>
          <w:szCs w:val="18"/>
          <w:highlight w:val="cyan"/>
          <w:lang w:eastAsia="ko-KR"/>
        </w:rPr>
        <w:t>11516</w:t>
      </w:r>
      <w:r w:rsidR="00B65C1E">
        <w:rPr>
          <w:rFonts w:ascii="Times New Roman" w:hAnsi="Times New Roman" w:cs="Times New Roman"/>
          <w:color w:val="000000" w:themeColor="text1"/>
          <w:sz w:val="18"/>
          <w:szCs w:val="18"/>
          <w:lang w:eastAsia="ko-KR"/>
        </w:rPr>
        <w:t xml:space="preserve">, </w:t>
      </w:r>
      <w:r w:rsidR="002B3D11">
        <w:rPr>
          <w:rFonts w:ascii="Times New Roman" w:hAnsi="Times New Roman" w:cs="Times New Roman"/>
          <w:color w:val="000000" w:themeColor="text1"/>
          <w:sz w:val="18"/>
          <w:szCs w:val="18"/>
          <w:lang w:eastAsia="ko-KR"/>
        </w:rPr>
        <w:t xml:space="preserve">12739, </w:t>
      </w:r>
      <w:r w:rsidR="002D6986">
        <w:rPr>
          <w:rFonts w:ascii="Times New Roman" w:hAnsi="Times New Roman" w:cs="Times New Roman"/>
          <w:color w:val="000000" w:themeColor="text1"/>
          <w:sz w:val="18"/>
          <w:szCs w:val="18"/>
          <w:lang w:eastAsia="ko-KR"/>
        </w:rPr>
        <w:t xml:space="preserve">12740, </w:t>
      </w:r>
      <w:r w:rsidR="00B65C1E">
        <w:rPr>
          <w:rFonts w:ascii="Times New Roman" w:hAnsi="Times New Roman" w:cs="Times New Roman"/>
          <w:color w:val="000000" w:themeColor="text1"/>
          <w:sz w:val="18"/>
          <w:szCs w:val="18"/>
          <w:lang w:eastAsia="ko-KR"/>
        </w:rPr>
        <w:t>12058, 12933</w:t>
      </w:r>
    </w:p>
    <w:bookmarkEnd w:id="0"/>
    <w:p w14:paraId="1511ECB6" w14:textId="38B9E83A" w:rsidR="00532160" w:rsidRPr="0095147A" w:rsidRDefault="00532160" w:rsidP="00C75F57">
      <w:pPr>
        <w:suppressAutoHyphens/>
        <w:spacing w:after="0" w:line="240" w:lineRule="auto"/>
        <w:rPr>
          <w:rFonts w:ascii="Times New Roman" w:eastAsia="Malgun Gothic" w:hAnsi="Times New Roman" w:cs="Times New Roman"/>
          <w:color w:val="000000" w:themeColor="text1"/>
          <w:sz w:val="18"/>
          <w:szCs w:val="20"/>
          <w:lang w:val="en-GB"/>
        </w:rPr>
      </w:pPr>
    </w:p>
    <w:p w14:paraId="147227D9" w14:textId="77777777" w:rsidR="0067472C" w:rsidRPr="0095147A" w:rsidRDefault="0067472C" w:rsidP="00C75F57">
      <w:pPr>
        <w:suppressAutoHyphens/>
        <w:spacing w:after="0" w:line="240" w:lineRule="auto"/>
        <w:rPr>
          <w:rFonts w:ascii="Times New Roman" w:eastAsia="Malgun Gothic" w:hAnsi="Times New Roman" w:cs="Times New Roman"/>
          <w:b/>
          <w:bCs/>
          <w:color w:val="000000" w:themeColor="text1"/>
          <w:sz w:val="18"/>
          <w:szCs w:val="20"/>
          <w:lang w:val="en-GB"/>
        </w:rPr>
      </w:pPr>
      <w:r w:rsidRPr="0095147A">
        <w:rPr>
          <w:rFonts w:ascii="Times New Roman" w:eastAsia="Malgun Gothic" w:hAnsi="Times New Roman" w:cs="Times New Roman"/>
          <w:b/>
          <w:bCs/>
          <w:color w:val="000000" w:themeColor="text1"/>
          <w:sz w:val="18"/>
          <w:szCs w:val="20"/>
          <w:lang w:val="en-GB"/>
        </w:rPr>
        <w:t>Revisions:</w:t>
      </w:r>
    </w:p>
    <w:p w14:paraId="4948463E" w14:textId="77777777" w:rsidR="00403CE4" w:rsidRDefault="0067472C"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t>Rev 0: Initial version of the document.</w:t>
      </w:r>
    </w:p>
    <w:p w14:paraId="4DC131FE" w14:textId="77777777" w:rsidR="00614CFB" w:rsidRDefault="00403CE4"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1: Live changes during the call on 12/19. CIDs highlighted in </w:t>
      </w:r>
      <w:r w:rsidRPr="00403CE4">
        <w:rPr>
          <w:rFonts w:ascii="Times New Roman" w:eastAsia="Malgun Gothic" w:hAnsi="Times New Roman" w:cs="Times New Roman"/>
          <w:color w:val="000000" w:themeColor="text1"/>
          <w:sz w:val="18"/>
          <w:szCs w:val="20"/>
          <w:highlight w:val="yellow"/>
          <w:lang w:val="en-GB"/>
        </w:rPr>
        <w:t>yellow</w:t>
      </w:r>
      <w:r>
        <w:rPr>
          <w:rFonts w:ascii="Times New Roman" w:eastAsia="Malgun Gothic" w:hAnsi="Times New Roman" w:cs="Times New Roman"/>
          <w:color w:val="000000" w:themeColor="text1"/>
          <w:sz w:val="18"/>
          <w:szCs w:val="20"/>
          <w:lang w:val="en-GB"/>
        </w:rPr>
        <w:t xml:space="preserve"> are deferred.</w:t>
      </w:r>
    </w:p>
    <w:p w14:paraId="58F9FE32" w14:textId="4352631B" w:rsidR="00A353D7" w:rsidRPr="00ED7058" w:rsidRDefault="00614CFB" w:rsidP="007B38C1">
      <w:pPr>
        <w:pStyle w:val="ListParagraph"/>
        <w:numPr>
          <w:ilvl w:val="0"/>
          <w:numId w:val="2"/>
        </w:numPr>
        <w:suppressAutoHyphens/>
        <w:spacing w:after="0" w:line="240" w:lineRule="auto"/>
        <w:rPr>
          <w:rFonts w:ascii="Times New Roman" w:eastAsia="Malgun Gothic" w:hAnsi="Times New Roman" w:cs="Times New Roman"/>
          <w:color w:val="000000" w:themeColor="text1"/>
          <w:sz w:val="18"/>
          <w:szCs w:val="20"/>
          <w:lang w:val="en-GB"/>
        </w:rPr>
      </w:pPr>
      <w:r>
        <w:rPr>
          <w:rFonts w:ascii="Times New Roman" w:eastAsia="Malgun Gothic" w:hAnsi="Times New Roman" w:cs="Times New Roman"/>
          <w:color w:val="000000" w:themeColor="text1"/>
          <w:sz w:val="18"/>
          <w:szCs w:val="20"/>
          <w:lang w:val="en-GB"/>
        </w:rPr>
        <w:t xml:space="preserve">Rev 2: Revised resolutions for CID </w:t>
      </w:r>
      <w:r w:rsidR="002505BC">
        <w:rPr>
          <w:rFonts w:ascii="Times New Roman" w:eastAsia="Malgun Gothic" w:hAnsi="Times New Roman" w:cs="Times New Roman"/>
          <w:color w:val="000000" w:themeColor="text1"/>
          <w:sz w:val="18"/>
          <w:szCs w:val="20"/>
          <w:lang w:val="en-GB"/>
        </w:rPr>
        <w:t xml:space="preserve">13100, 12936, </w:t>
      </w:r>
      <w:r w:rsidR="009E23AA">
        <w:rPr>
          <w:rFonts w:ascii="Times New Roman" w:eastAsia="Malgun Gothic" w:hAnsi="Times New Roman" w:cs="Times New Roman"/>
          <w:color w:val="000000" w:themeColor="text1"/>
          <w:sz w:val="18"/>
          <w:szCs w:val="20"/>
          <w:lang w:val="en-GB"/>
        </w:rPr>
        <w:t xml:space="preserve">10560, 11392, 13475, and 11516. Resolutions highlighted in </w:t>
      </w:r>
      <w:r w:rsidR="009E23AA" w:rsidRPr="009E23AA">
        <w:rPr>
          <w:rFonts w:ascii="Times New Roman" w:eastAsia="Malgun Gothic" w:hAnsi="Times New Roman" w:cs="Times New Roman"/>
          <w:color w:val="000000" w:themeColor="text1"/>
          <w:sz w:val="18"/>
          <w:szCs w:val="20"/>
          <w:highlight w:val="cyan"/>
          <w:lang w:val="en-GB"/>
        </w:rPr>
        <w:t>cyan</w:t>
      </w:r>
      <w:r w:rsidR="009E23AA">
        <w:rPr>
          <w:rFonts w:ascii="Times New Roman" w:eastAsia="Malgun Gothic" w:hAnsi="Times New Roman" w:cs="Times New Roman"/>
          <w:color w:val="000000" w:themeColor="text1"/>
          <w:sz w:val="18"/>
          <w:szCs w:val="20"/>
          <w:lang w:val="en-GB"/>
        </w:rPr>
        <w:t>.</w:t>
      </w:r>
      <w:r w:rsidR="00A353D7" w:rsidRPr="00ED7058">
        <w:rPr>
          <w:rFonts w:ascii="Times New Roman" w:eastAsia="Malgun Gothic" w:hAnsi="Times New Roman" w:cs="Times New Roman"/>
          <w:color w:val="000000" w:themeColor="text1"/>
          <w:sz w:val="18"/>
          <w:szCs w:val="20"/>
          <w:lang w:val="en-GB"/>
        </w:rPr>
        <w:br w:type="page"/>
      </w:r>
    </w:p>
    <w:p w14:paraId="0999973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rPr>
      </w:pPr>
      <w:r w:rsidRPr="0095147A">
        <w:rPr>
          <w:rFonts w:ascii="Times New Roman" w:eastAsia="Malgun Gothic" w:hAnsi="Times New Roman" w:cs="Times New Roman"/>
          <w:color w:val="000000" w:themeColor="text1"/>
          <w:sz w:val="18"/>
          <w:szCs w:val="20"/>
          <w:lang w:val="en-GB"/>
        </w:rPr>
        <w:lastRenderedPageBreak/>
        <w:t>Interpretation of a Motion to Adopt</w:t>
      </w:r>
    </w:p>
    <w:p w14:paraId="6449C9CD"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DCFB49B" w14:textId="1D54C35A"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r w:rsidRPr="0095147A">
        <w:rPr>
          <w:rFonts w:ascii="Times New Roman" w:eastAsia="Malgun Gothic" w:hAnsi="Times New Roman" w:cs="Times New Roman"/>
          <w:color w:val="000000" w:themeColor="text1"/>
          <w:sz w:val="18"/>
          <w:szCs w:val="20"/>
          <w:lang w:val="en-GB" w:eastAsia="ko-KR"/>
        </w:rPr>
        <w:t xml:space="preserve">A motion to approve this submission means that the editing instructions and any changed or added material are actioned in the </w:t>
      </w:r>
      <w:proofErr w:type="spellStart"/>
      <w:r w:rsidRPr="0095147A">
        <w:rPr>
          <w:rFonts w:ascii="Times New Roman" w:eastAsia="Malgun Gothic" w:hAnsi="Times New Roman" w:cs="Times New Roman"/>
          <w:color w:val="000000" w:themeColor="text1"/>
          <w:sz w:val="18"/>
          <w:szCs w:val="20"/>
          <w:lang w:val="en-GB" w:eastAsia="ko-KR"/>
        </w:rPr>
        <w:t>TG</w:t>
      </w:r>
      <w:r w:rsidR="00B039D1" w:rsidRPr="0095147A">
        <w:rPr>
          <w:rFonts w:ascii="Times New Roman" w:eastAsia="Malgun Gothic" w:hAnsi="Times New Roman" w:cs="Times New Roman"/>
          <w:color w:val="000000" w:themeColor="text1"/>
          <w:sz w:val="18"/>
          <w:szCs w:val="20"/>
          <w:lang w:val="en-GB" w:eastAsia="ko-KR"/>
        </w:rPr>
        <w:t>be</w:t>
      </w:r>
      <w:proofErr w:type="spellEnd"/>
      <w:r w:rsidRPr="0095147A">
        <w:rPr>
          <w:rFonts w:ascii="Times New Roman" w:eastAsia="Malgun Gothic" w:hAnsi="Times New Roman" w:cs="Times New Roman"/>
          <w:color w:val="000000" w:themeColor="text1"/>
          <w:sz w:val="18"/>
          <w:szCs w:val="20"/>
          <w:lang w:val="en-GB" w:eastAsia="ko-KR"/>
        </w:rPr>
        <w:t xml:space="preserve"> Draft. This introduction is not part of the adopted material.</w:t>
      </w:r>
    </w:p>
    <w:p w14:paraId="2450972C"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42C42603" w14:textId="7D14AE60"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r w:rsidRPr="0095147A">
        <w:rPr>
          <w:rFonts w:ascii="Times New Roman" w:eastAsia="Malgun Gothic" w:hAnsi="Times New Roman" w:cs="Times New Roman"/>
          <w:b/>
          <w:bCs/>
          <w:i/>
          <w:iCs/>
          <w:color w:val="000000" w:themeColor="text1"/>
          <w:sz w:val="18"/>
          <w:szCs w:val="20"/>
          <w:lang w:val="en-GB" w:eastAsia="ko-KR"/>
        </w:rPr>
        <w:t xml:space="preserve">Editing instructions formatted like this are intended to be copied into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w:t>
      </w:r>
      <w:proofErr w:type="gramStart"/>
      <w:r w:rsidRPr="0095147A">
        <w:rPr>
          <w:rFonts w:ascii="Times New Roman" w:eastAsia="Malgun Gothic" w:hAnsi="Times New Roman" w:cs="Times New Roman"/>
          <w:b/>
          <w:bCs/>
          <w:i/>
          <w:iCs/>
          <w:color w:val="000000" w:themeColor="text1"/>
          <w:sz w:val="18"/>
          <w:szCs w:val="20"/>
          <w:lang w:val="en-GB" w:eastAsia="ko-KR"/>
        </w:rPr>
        <w:t>i.e.</w:t>
      </w:r>
      <w:proofErr w:type="gramEnd"/>
      <w:r w:rsidRPr="0095147A">
        <w:rPr>
          <w:rFonts w:ascii="Times New Roman" w:eastAsia="Malgun Gothic" w:hAnsi="Times New Roman" w:cs="Times New Roman"/>
          <w:b/>
          <w:bCs/>
          <w:i/>
          <w:iCs/>
          <w:color w:val="000000" w:themeColor="text1"/>
          <w:sz w:val="18"/>
          <w:szCs w:val="20"/>
          <w:lang w:val="en-GB" w:eastAsia="ko-KR"/>
        </w:rPr>
        <w:t xml:space="preserve"> they are instructions to the 802.11 editor on how to merge the text with the baseline documents).</w:t>
      </w:r>
    </w:p>
    <w:p w14:paraId="79F30F50" w14:textId="77777777" w:rsidR="00A353D7" w:rsidRPr="0095147A" w:rsidRDefault="00A353D7" w:rsidP="00C75F57">
      <w:pPr>
        <w:suppressAutoHyphens/>
        <w:spacing w:after="0" w:line="240" w:lineRule="auto"/>
        <w:rPr>
          <w:rFonts w:ascii="Times New Roman" w:eastAsia="Malgun Gothic" w:hAnsi="Times New Roman" w:cs="Times New Roman"/>
          <w:color w:val="000000" w:themeColor="text1"/>
          <w:sz w:val="18"/>
          <w:szCs w:val="20"/>
          <w:lang w:val="en-GB" w:eastAsia="ko-KR"/>
        </w:rPr>
      </w:pPr>
    </w:p>
    <w:p w14:paraId="7C9F622D" w14:textId="3C6287EB" w:rsidR="00A353D7" w:rsidRPr="0095147A" w:rsidRDefault="00A353D7" w:rsidP="00C75F57">
      <w:pPr>
        <w:suppressAutoHyphens/>
        <w:spacing w:after="0" w:line="240" w:lineRule="auto"/>
        <w:rPr>
          <w:rFonts w:ascii="Times New Roman" w:eastAsia="Malgun Gothic" w:hAnsi="Times New Roman" w:cs="Times New Roman"/>
          <w:b/>
          <w:bCs/>
          <w:i/>
          <w:iCs/>
          <w:color w:val="000000" w:themeColor="text1"/>
          <w:sz w:val="18"/>
          <w:szCs w:val="20"/>
          <w:lang w:val="en-GB" w:eastAsia="ko-KR"/>
        </w:rPr>
      </w:pP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Editing instructions preceded by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are instructions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to modify existing material in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 As a result of adopting the changes,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editor will execute the instructions rather than copy them to the </w:t>
      </w:r>
      <w:proofErr w:type="spellStart"/>
      <w:r w:rsidRPr="0095147A">
        <w:rPr>
          <w:rFonts w:ascii="Times New Roman" w:eastAsia="Malgun Gothic" w:hAnsi="Times New Roman" w:cs="Times New Roman"/>
          <w:b/>
          <w:bCs/>
          <w:i/>
          <w:iCs/>
          <w:color w:val="000000" w:themeColor="text1"/>
          <w:sz w:val="18"/>
          <w:szCs w:val="20"/>
          <w:lang w:val="en-GB" w:eastAsia="ko-KR"/>
        </w:rPr>
        <w:t>TG</w:t>
      </w:r>
      <w:r w:rsidR="00A353B9" w:rsidRPr="0095147A">
        <w:rPr>
          <w:rFonts w:ascii="Times New Roman" w:eastAsia="Malgun Gothic" w:hAnsi="Times New Roman" w:cs="Times New Roman"/>
          <w:b/>
          <w:bCs/>
          <w:i/>
          <w:iCs/>
          <w:color w:val="000000" w:themeColor="text1"/>
          <w:sz w:val="18"/>
          <w:szCs w:val="20"/>
          <w:lang w:val="en-GB" w:eastAsia="ko-KR"/>
        </w:rPr>
        <w:t>be</w:t>
      </w:r>
      <w:proofErr w:type="spellEnd"/>
      <w:r w:rsidRPr="0095147A">
        <w:rPr>
          <w:rFonts w:ascii="Times New Roman" w:eastAsia="Malgun Gothic" w:hAnsi="Times New Roman" w:cs="Times New Roman"/>
          <w:b/>
          <w:bCs/>
          <w:i/>
          <w:iCs/>
          <w:color w:val="000000" w:themeColor="text1"/>
          <w:sz w:val="18"/>
          <w:szCs w:val="20"/>
          <w:lang w:val="en-GB" w:eastAsia="ko-KR"/>
        </w:rPr>
        <w:t xml:space="preserve"> Draft.</w:t>
      </w:r>
    </w:p>
    <w:p w14:paraId="7FEF02C3" w14:textId="77777777" w:rsidR="00A353D7" w:rsidRPr="0095147A" w:rsidRDefault="00A353D7" w:rsidP="00C75F57">
      <w:pPr>
        <w:pStyle w:val="T1"/>
        <w:suppressAutoHyphens/>
        <w:spacing w:after="120"/>
        <w:jc w:val="left"/>
        <w:rPr>
          <w:b w:val="0"/>
          <w:bCs/>
          <w:iCs/>
          <w:color w:val="000000" w:themeColor="text1"/>
          <w:sz w:val="20"/>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80"/>
        <w:gridCol w:w="1080"/>
        <w:gridCol w:w="720"/>
        <w:gridCol w:w="2520"/>
        <w:gridCol w:w="1980"/>
        <w:gridCol w:w="2970"/>
      </w:tblGrid>
      <w:tr w:rsidR="0095147A" w:rsidRPr="0095147A" w14:paraId="7B5B751B" w14:textId="77777777" w:rsidTr="00A97A49">
        <w:trPr>
          <w:trHeight w:val="220"/>
          <w:jc w:val="center"/>
        </w:trPr>
        <w:tc>
          <w:tcPr>
            <w:tcW w:w="625" w:type="dxa"/>
            <w:shd w:val="clear" w:color="auto" w:fill="BFBFBF" w:themeFill="background1" w:themeFillShade="BF"/>
            <w:noWrap/>
            <w:vAlign w:val="center"/>
            <w:hideMark/>
          </w:tcPr>
          <w:p w14:paraId="0F49F093"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CID</w:t>
            </w:r>
          </w:p>
        </w:tc>
        <w:tc>
          <w:tcPr>
            <w:tcW w:w="1080" w:type="dxa"/>
            <w:shd w:val="clear" w:color="auto" w:fill="BFBFBF" w:themeFill="background1" w:themeFillShade="BF"/>
          </w:tcPr>
          <w:p w14:paraId="0105C67F" w14:textId="07723042"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Commenter</w:t>
            </w:r>
          </w:p>
        </w:tc>
        <w:tc>
          <w:tcPr>
            <w:tcW w:w="1080" w:type="dxa"/>
            <w:shd w:val="clear" w:color="auto" w:fill="BFBFBF" w:themeFill="background1" w:themeFillShade="BF"/>
            <w:noWrap/>
            <w:vAlign w:val="center"/>
          </w:tcPr>
          <w:p w14:paraId="229EE316" w14:textId="2293758D"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Section</w:t>
            </w:r>
          </w:p>
        </w:tc>
        <w:tc>
          <w:tcPr>
            <w:tcW w:w="720" w:type="dxa"/>
            <w:shd w:val="clear" w:color="auto" w:fill="BFBFBF" w:themeFill="background1" w:themeFillShade="BF"/>
            <w:vAlign w:val="center"/>
          </w:tcPr>
          <w:p w14:paraId="55A77E7B" w14:textId="71F288FF" w:rsidR="00D41AA9" w:rsidRPr="0095147A" w:rsidRDefault="00A97A49" w:rsidP="00C75F57">
            <w:pPr>
              <w:suppressAutoHyphens/>
              <w:spacing w:after="0"/>
              <w:rPr>
                <w:rFonts w:ascii="Times New Roman" w:eastAsia="Times New Roman" w:hAnsi="Times New Roman" w:cs="Times New Roman"/>
                <w:b/>
                <w:bCs/>
                <w:color w:val="000000" w:themeColor="text1"/>
                <w:sz w:val="16"/>
                <w:szCs w:val="16"/>
              </w:rPr>
            </w:pPr>
            <w:proofErr w:type="spellStart"/>
            <w:r w:rsidRPr="0095147A">
              <w:rPr>
                <w:rFonts w:ascii="Times New Roman" w:eastAsia="Times New Roman" w:hAnsi="Times New Roman" w:cs="Times New Roman"/>
                <w:b/>
                <w:bCs/>
                <w:color w:val="000000" w:themeColor="text1"/>
                <w:sz w:val="16"/>
                <w:szCs w:val="16"/>
              </w:rPr>
              <w:t>Pg</w:t>
            </w:r>
            <w:r w:rsidR="005B169E" w:rsidRPr="0095147A">
              <w:rPr>
                <w:rFonts w:ascii="Times New Roman" w:eastAsia="Times New Roman" w:hAnsi="Times New Roman" w:cs="Times New Roman"/>
                <w:b/>
                <w:bCs/>
                <w:color w:val="000000" w:themeColor="text1"/>
                <w:sz w:val="16"/>
                <w:szCs w:val="16"/>
              </w:rPr>
              <w:t>.</w:t>
            </w:r>
            <w:r w:rsidRPr="0095147A">
              <w:rPr>
                <w:rFonts w:ascii="Times New Roman" w:eastAsia="Times New Roman" w:hAnsi="Times New Roman" w:cs="Times New Roman"/>
                <w:b/>
                <w:bCs/>
                <w:color w:val="000000" w:themeColor="text1"/>
                <w:sz w:val="16"/>
                <w:szCs w:val="16"/>
              </w:rPr>
              <w:t>Ln</w:t>
            </w:r>
            <w:proofErr w:type="spellEnd"/>
          </w:p>
        </w:tc>
        <w:tc>
          <w:tcPr>
            <w:tcW w:w="2520" w:type="dxa"/>
            <w:shd w:val="clear" w:color="auto" w:fill="BFBFBF" w:themeFill="background1" w:themeFillShade="BF"/>
            <w:noWrap/>
            <w:vAlign w:val="bottom"/>
            <w:hideMark/>
          </w:tcPr>
          <w:p w14:paraId="2E470FE8"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Comment</w:t>
            </w:r>
          </w:p>
        </w:tc>
        <w:tc>
          <w:tcPr>
            <w:tcW w:w="1980" w:type="dxa"/>
            <w:shd w:val="clear" w:color="auto" w:fill="BFBFBF" w:themeFill="background1" w:themeFillShade="BF"/>
            <w:noWrap/>
            <w:vAlign w:val="bottom"/>
            <w:hideMark/>
          </w:tcPr>
          <w:p w14:paraId="773A04E7"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Proposed Change</w:t>
            </w:r>
          </w:p>
        </w:tc>
        <w:tc>
          <w:tcPr>
            <w:tcW w:w="2970" w:type="dxa"/>
            <w:shd w:val="clear" w:color="auto" w:fill="BFBFBF" w:themeFill="background1" w:themeFillShade="BF"/>
            <w:vAlign w:val="center"/>
            <w:hideMark/>
          </w:tcPr>
          <w:p w14:paraId="07DB1904" w14:textId="77777777" w:rsidR="00D41AA9" w:rsidRPr="0095147A" w:rsidRDefault="00D41AA9" w:rsidP="00C75F57">
            <w:pPr>
              <w:suppressAutoHyphens/>
              <w:spacing w:after="0"/>
              <w:rPr>
                <w:rFonts w:ascii="Times New Roman" w:eastAsia="Times New Roman" w:hAnsi="Times New Roman" w:cs="Times New Roman"/>
                <w:b/>
                <w:bCs/>
                <w:color w:val="000000" w:themeColor="text1"/>
                <w:sz w:val="16"/>
                <w:szCs w:val="16"/>
              </w:rPr>
            </w:pPr>
            <w:r w:rsidRPr="0095147A">
              <w:rPr>
                <w:rFonts w:ascii="Times New Roman" w:eastAsia="Times New Roman" w:hAnsi="Times New Roman" w:cs="Times New Roman"/>
                <w:b/>
                <w:bCs/>
                <w:color w:val="000000" w:themeColor="text1"/>
                <w:sz w:val="16"/>
                <w:szCs w:val="16"/>
              </w:rPr>
              <w:t>Resolution</w:t>
            </w:r>
          </w:p>
        </w:tc>
      </w:tr>
      <w:tr w:rsidR="00784DEA" w:rsidRPr="0095147A" w14:paraId="49B7857F" w14:textId="77777777" w:rsidTr="00A97A49">
        <w:trPr>
          <w:trHeight w:val="220"/>
          <w:jc w:val="center"/>
        </w:trPr>
        <w:tc>
          <w:tcPr>
            <w:tcW w:w="625" w:type="dxa"/>
            <w:shd w:val="clear" w:color="auto" w:fill="auto"/>
            <w:noWrap/>
          </w:tcPr>
          <w:p w14:paraId="5B88D063" w14:textId="6CA492D3" w:rsidR="00784DEA" w:rsidRPr="002505BC" w:rsidRDefault="00784DEA" w:rsidP="00784DEA">
            <w:pPr>
              <w:suppressAutoHyphens/>
              <w:spacing w:after="0"/>
              <w:rPr>
                <w:rFonts w:ascii="Times New Roman" w:hAnsi="Times New Roman" w:cs="Times New Roman"/>
                <w:sz w:val="16"/>
                <w:szCs w:val="16"/>
              </w:rPr>
            </w:pPr>
            <w:r w:rsidRPr="002505BC">
              <w:rPr>
                <w:rFonts w:ascii="Times New Roman" w:hAnsi="Times New Roman" w:cs="Times New Roman"/>
                <w:sz w:val="16"/>
                <w:szCs w:val="16"/>
                <w:highlight w:val="cyan"/>
              </w:rPr>
              <w:t>13100</w:t>
            </w:r>
          </w:p>
        </w:tc>
        <w:tc>
          <w:tcPr>
            <w:tcW w:w="1080" w:type="dxa"/>
          </w:tcPr>
          <w:p w14:paraId="2AAF505D" w14:textId="00A18F02" w:rsidR="00784DEA" w:rsidRPr="002505BC" w:rsidRDefault="00784DEA" w:rsidP="00784DEA">
            <w:pPr>
              <w:suppressAutoHyphens/>
              <w:spacing w:after="0"/>
              <w:rPr>
                <w:rFonts w:ascii="Times New Roman" w:hAnsi="Times New Roman" w:cs="Times New Roman"/>
                <w:sz w:val="16"/>
                <w:szCs w:val="16"/>
              </w:rPr>
            </w:pPr>
            <w:proofErr w:type="spellStart"/>
            <w:r w:rsidRPr="002505BC">
              <w:rPr>
                <w:rFonts w:ascii="Times New Roman" w:hAnsi="Times New Roman" w:cs="Times New Roman"/>
                <w:sz w:val="16"/>
                <w:szCs w:val="16"/>
              </w:rPr>
              <w:t>Chittabrata</w:t>
            </w:r>
            <w:proofErr w:type="spellEnd"/>
            <w:r w:rsidRPr="002505BC">
              <w:rPr>
                <w:rFonts w:ascii="Times New Roman" w:hAnsi="Times New Roman" w:cs="Times New Roman"/>
                <w:sz w:val="16"/>
                <w:szCs w:val="16"/>
              </w:rPr>
              <w:t xml:space="preserve"> Ghosh</w:t>
            </w:r>
          </w:p>
        </w:tc>
        <w:tc>
          <w:tcPr>
            <w:tcW w:w="1080" w:type="dxa"/>
            <w:shd w:val="clear" w:color="auto" w:fill="auto"/>
            <w:noWrap/>
          </w:tcPr>
          <w:p w14:paraId="22AAD6EE" w14:textId="50F7F7FF" w:rsidR="00784DEA" w:rsidRPr="002505BC" w:rsidRDefault="00784DEA" w:rsidP="00784DEA">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9.4.2.312.2</w:t>
            </w:r>
          </w:p>
        </w:tc>
        <w:tc>
          <w:tcPr>
            <w:tcW w:w="720" w:type="dxa"/>
          </w:tcPr>
          <w:p w14:paraId="0F042575" w14:textId="53F1DB49" w:rsidR="00784DEA" w:rsidRPr="002505BC" w:rsidRDefault="00784DEA" w:rsidP="00784DEA">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281.17</w:t>
            </w:r>
          </w:p>
        </w:tc>
        <w:tc>
          <w:tcPr>
            <w:tcW w:w="2520" w:type="dxa"/>
            <w:shd w:val="clear" w:color="auto" w:fill="auto"/>
            <w:noWrap/>
          </w:tcPr>
          <w:p w14:paraId="2D1DA770" w14:textId="0076692C" w:rsidR="00784DEA" w:rsidRPr="002505BC" w:rsidRDefault="00784DEA" w:rsidP="00784DEA">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 xml:space="preserve">The </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/MLSR definitions in </w:t>
            </w:r>
            <w:proofErr w:type="gramStart"/>
            <w:r w:rsidRPr="002505BC">
              <w:rPr>
                <w:rFonts w:ascii="Times New Roman" w:hAnsi="Times New Roman" w:cs="Times New Roman"/>
                <w:sz w:val="16"/>
                <w:szCs w:val="16"/>
              </w:rPr>
              <w:t>Multi-Link</w:t>
            </w:r>
            <w:proofErr w:type="gramEnd"/>
            <w:r w:rsidRPr="002505BC">
              <w:rPr>
                <w:rFonts w:ascii="Times New Roman" w:hAnsi="Times New Roman" w:cs="Times New Roman"/>
                <w:sz w:val="16"/>
                <w:szCs w:val="16"/>
              </w:rPr>
              <w:t xml:space="preserve"> element cannot model (do not allow) a valid realization of an MLD in the form of a shared baseband/radio for different sets of links and dedicated baseband/radios for others. For example, a 3-STA MLD with one radio used for 2.4/5 and another for 6GHz (or one for 2.4/5 and another for 6). This is unfortunate and fixable because problem seems to be purely with modeling (element fields and </w:t>
            </w:r>
            <w:proofErr w:type="spellStart"/>
            <w:r w:rsidRPr="002505BC">
              <w:rPr>
                <w:rFonts w:ascii="Times New Roman" w:hAnsi="Times New Roman" w:cs="Times New Roman"/>
                <w:sz w:val="16"/>
                <w:szCs w:val="16"/>
              </w:rPr>
              <w:t>definnitions</w:t>
            </w:r>
            <w:proofErr w:type="spellEnd"/>
            <w:r w:rsidRPr="002505BC">
              <w:rPr>
                <w:rFonts w:ascii="Times New Roman" w:hAnsi="Times New Roman" w:cs="Times New Roman"/>
                <w:sz w:val="16"/>
                <w:szCs w:val="16"/>
              </w:rPr>
              <w:t xml:space="preserve">); operation for such devices is adequately covered by current text. </w:t>
            </w:r>
            <w:proofErr w:type="gramStart"/>
            <w:r w:rsidRPr="002505BC">
              <w:rPr>
                <w:rFonts w:ascii="Times New Roman" w:hAnsi="Times New Roman" w:cs="Times New Roman"/>
                <w:sz w:val="16"/>
                <w:szCs w:val="16"/>
              </w:rPr>
              <w:t>Generally</w:t>
            </w:r>
            <w:proofErr w:type="gramEnd"/>
            <w:r w:rsidRPr="002505BC">
              <w:rPr>
                <w:rFonts w:ascii="Times New Roman" w:hAnsi="Times New Roman" w:cs="Times New Roman"/>
                <w:sz w:val="16"/>
                <w:szCs w:val="16"/>
              </w:rPr>
              <w:t xml:space="preserve"> text and concepts around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 xml:space="preserve"> and </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 operation in current draft stay valid or slightly modified, but the relationship and operation should be viewed as link-level instead of device level.</w:t>
            </w:r>
          </w:p>
        </w:tc>
        <w:tc>
          <w:tcPr>
            <w:tcW w:w="1980" w:type="dxa"/>
            <w:shd w:val="clear" w:color="auto" w:fill="auto"/>
            <w:noWrap/>
          </w:tcPr>
          <w:p w14:paraId="65AD346C" w14:textId="59AD74CE" w:rsidR="00784DEA" w:rsidRPr="002505BC" w:rsidRDefault="00784DEA" w:rsidP="00784DEA">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Develop text along the following lines,</w:t>
            </w:r>
            <w:r w:rsidRPr="002505BC">
              <w:rPr>
                <w:rFonts w:ascii="Times New Roman" w:hAnsi="Times New Roman" w:cs="Times New Roman"/>
                <w:sz w:val="16"/>
                <w:szCs w:val="16"/>
              </w:rPr>
              <w:br/>
              <w:t xml:space="preserve">- Consider renaming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 xml:space="preserve"> to enhanced multi-link shared radio (many single-radio instances </w:t>
            </w:r>
            <w:proofErr w:type="spellStart"/>
            <w:r w:rsidRPr="002505BC">
              <w:rPr>
                <w:rFonts w:ascii="Times New Roman" w:hAnsi="Times New Roman" w:cs="Times New Roman"/>
                <w:sz w:val="16"/>
                <w:szCs w:val="16"/>
              </w:rPr>
              <w:t>chnaged</w:t>
            </w:r>
            <w:proofErr w:type="spellEnd"/>
            <w:r w:rsidRPr="002505BC">
              <w:rPr>
                <w:rFonts w:ascii="Times New Roman" w:hAnsi="Times New Roman" w:cs="Times New Roman"/>
                <w:sz w:val="16"/>
                <w:szCs w:val="16"/>
              </w:rPr>
              <w:t xml:space="preserve"> to shared radio)</w:t>
            </w:r>
            <w:r w:rsidRPr="002505BC">
              <w:rPr>
                <w:rFonts w:ascii="Times New Roman" w:hAnsi="Times New Roman" w:cs="Times New Roman"/>
                <w:sz w:val="16"/>
                <w:szCs w:val="16"/>
              </w:rPr>
              <w:br/>
              <w:t xml:space="preserve">- Shared radio is a </w:t>
            </w:r>
            <w:proofErr w:type="spellStart"/>
            <w:r w:rsidRPr="002505BC">
              <w:rPr>
                <w:rFonts w:ascii="Times New Roman" w:hAnsi="Times New Roman" w:cs="Times New Roman"/>
                <w:sz w:val="16"/>
                <w:szCs w:val="16"/>
              </w:rPr>
              <w:t>realtionship</w:t>
            </w:r>
            <w:proofErr w:type="spellEnd"/>
            <w:r w:rsidRPr="002505BC">
              <w:rPr>
                <w:rFonts w:ascii="Times New Roman" w:hAnsi="Times New Roman" w:cs="Times New Roman"/>
                <w:sz w:val="16"/>
                <w:szCs w:val="16"/>
              </w:rPr>
              <w:t xml:space="preserve"> between two links (it is roughly NSTT + NSRR if borrowing from STR/NSTR acronyms)</w:t>
            </w:r>
            <w:r w:rsidRPr="002505BC">
              <w:rPr>
                <w:rFonts w:ascii="Times New Roman" w:hAnsi="Times New Roman" w:cs="Times New Roman"/>
                <w:sz w:val="16"/>
                <w:szCs w:val="16"/>
              </w:rPr>
              <w:br/>
              <w:t xml:space="preserve">-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 </w:t>
            </w:r>
            <w:proofErr w:type="spellStart"/>
            <w:r w:rsidRPr="002505BC">
              <w:rPr>
                <w:rFonts w:ascii="Times New Roman" w:hAnsi="Times New Roman" w:cs="Times New Roman"/>
                <w:sz w:val="16"/>
                <w:szCs w:val="16"/>
              </w:rPr>
              <w:t>operatiuon</w:t>
            </w:r>
            <w:proofErr w:type="spellEnd"/>
            <w:r w:rsidRPr="002505BC">
              <w:rPr>
                <w:rFonts w:ascii="Times New Roman" w:hAnsi="Times New Roman" w:cs="Times New Roman"/>
                <w:sz w:val="16"/>
                <w:szCs w:val="16"/>
              </w:rPr>
              <w:t xml:space="preserve"> definitions unchanged</w:t>
            </w:r>
            <w:r w:rsidRPr="002505BC">
              <w:rPr>
                <w:rFonts w:ascii="Times New Roman" w:hAnsi="Times New Roman" w:cs="Times New Roman"/>
                <w:sz w:val="16"/>
                <w:szCs w:val="16"/>
              </w:rPr>
              <w:br/>
              <w:t>- changes to capabilities (MLD, EML) and similar definitions</w:t>
            </w:r>
          </w:p>
        </w:tc>
        <w:tc>
          <w:tcPr>
            <w:tcW w:w="2970" w:type="dxa"/>
            <w:shd w:val="clear" w:color="auto" w:fill="auto"/>
          </w:tcPr>
          <w:p w14:paraId="56E41673" w14:textId="77777777" w:rsidR="00784DEA" w:rsidRPr="002505BC" w:rsidRDefault="00B45E61" w:rsidP="00784DEA">
            <w:pPr>
              <w:suppressAutoHyphens/>
              <w:spacing w:after="0"/>
              <w:rPr>
                <w:rFonts w:ascii="Times New Roman" w:hAnsi="Times New Roman" w:cs="Times New Roman"/>
                <w:b/>
                <w:color w:val="000000" w:themeColor="text1"/>
                <w:sz w:val="16"/>
                <w:szCs w:val="16"/>
              </w:rPr>
            </w:pPr>
            <w:r w:rsidRPr="002505BC">
              <w:rPr>
                <w:rFonts w:ascii="Times New Roman" w:hAnsi="Times New Roman" w:cs="Times New Roman"/>
                <w:b/>
                <w:color w:val="000000" w:themeColor="text1"/>
                <w:sz w:val="16"/>
                <w:szCs w:val="16"/>
              </w:rPr>
              <w:t>Rejected</w:t>
            </w:r>
          </w:p>
          <w:p w14:paraId="7335C98F" w14:textId="77777777" w:rsidR="00B45E61" w:rsidRPr="002505BC" w:rsidRDefault="00B45E61" w:rsidP="00784DEA">
            <w:pPr>
              <w:suppressAutoHyphens/>
              <w:spacing w:after="0"/>
              <w:rPr>
                <w:rFonts w:ascii="Times New Roman" w:hAnsi="Times New Roman" w:cs="Times New Roman"/>
                <w:b/>
                <w:color w:val="000000" w:themeColor="text1"/>
                <w:sz w:val="16"/>
                <w:szCs w:val="16"/>
              </w:rPr>
            </w:pPr>
          </w:p>
          <w:p w14:paraId="2044D319" w14:textId="01267CCC" w:rsidR="00B25FD7" w:rsidRPr="002505BC" w:rsidRDefault="00B25FD7" w:rsidP="00784DEA">
            <w:pPr>
              <w:suppressAutoHyphens/>
              <w:spacing w:after="0"/>
              <w:rPr>
                <w:rFonts w:ascii="Times New Roman" w:hAnsi="Times New Roman" w:cs="Times New Roman"/>
                <w:bCs/>
                <w:color w:val="000000" w:themeColor="text1"/>
                <w:sz w:val="16"/>
                <w:szCs w:val="16"/>
              </w:rPr>
            </w:pPr>
            <w:r w:rsidRPr="002505BC">
              <w:rPr>
                <w:rFonts w:ascii="Times New Roman" w:hAnsi="Times New Roman" w:cs="Times New Roman"/>
                <w:bCs/>
                <w:color w:val="000000" w:themeColor="text1"/>
                <w:sz w:val="16"/>
                <w:szCs w:val="16"/>
              </w:rPr>
              <w:t>The comment fail</w:t>
            </w:r>
            <w:r w:rsidR="00F76321" w:rsidRPr="002505BC">
              <w:rPr>
                <w:rFonts w:ascii="Times New Roman" w:hAnsi="Times New Roman" w:cs="Times New Roman"/>
                <w:bCs/>
                <w:color w:val="000000" w:themeColor="text1"/>
                <w:sz w:val="16"/>
                <w:szCs w:val="16"/>
              </w:rPr>
              <w:t xml:space="preserve">s to identify a technical issue that needs to be resolved. </w:t>
            </w:r>
          </w:p>
          <w:p w14:paraId="7DC02A9A" w14:textId="6AEE3A0A" w:rsidR="00955A01" w:rsidRPr="002505BC" w:rsidRDefault="00955A01" w:rsidP="00784DEA">
            <w:pPr>
              <w:suppressAutoHyphens/>
              <w:spacing w:after="0"/>
              <w:rPr>
                <w:rFonts w:ascii="Times New Roman" w:hAnsi="Times New Roman" w:cs="Times New Roman"/>
                <w:bCs/>
                <w:color w:val="000000" w:themeColor="text1"/>
                <w:sz w:val="16"/>
                <w:szCs w:val="16"/>
              </w:rPr>
            </w:pPr>
          </w:p>
          <w:p w14:paraId="4162347D" w14:textId="77777777" w:rsidR="00955A01" w:rsidRPr="002505BC" w:rsidRDefault="00955A01" w:rsidP="00784DEA">
            <w:pPr>
              <w:suppressAutoHyphens/>
              <w:spacing w:after="0"/>
              <w:rPr>
                <w:rFonts w:ascii="Times New Roman" w:hAnsi="Times New Roman" w:cs="Times New Roman"/>
                <w:bCs/>
                <w:color w:val="000000" w:themeColor="text1"/>
                <w:sz w:val="16"/>
                <w:szCs w:val="16"/>
              </w:rPr>
            </w:pPr>
          </w:p>
          <w:p w14:paraId="40C1110A" w14:textId="502F4B22" w:rsidR="00B45E61" w:rsidRPr="002505BC" w:rsidRDefault="00955A01" w:rsidP="00784DEA">
            <w:pPr>
              <w:suppressAutoHyphens/>
              <w:spacing w:after="0"/>
              <w:rPr>
                <w:rFonts w:ascii="Times New Roman" w:hAnsi="Times New Roman" w:cs="Times New Roman"/>
                <w:bCs/>
                <w:color w:val="000000" w:themeColor="text1"/>
                <w:sz w:val="16"/>
                <w:szCs w:val="16"/>
              </w:rPr>
            </w:pPr>
            <w:r w:rsidRPr="002505BC">
              <w:rPr>
                <w:rFonts w:ascii="Times New Roman" w:hAnsi="Times New Roman" w:cs="Times New Roman"/>
                <w:bCs/>
                <w:color w:val="000000" w:themeColor="text1"/>
                <w:sz w:val="16"/>
                <w:szCs w:val="16"/>
              </w:rPr>
              <w:t xml:space="preserve"> </w:t>
            </w:r>
          </w:p>
        </w:tc>
      </w:tr>
      <w:tr w:rsidR="00955A01" w:rsidRPr="0095147A" w14:paraId="61B1BE04" w14:textId="77777777" w:rsidTr="00A97A49">
        <w:trPr>
          <w:trHeight w:val="220"/>
          <w:jc w:val="center"/>
        </w:trPr>
        <w:tc>
          <w:tcPr>
            <w:tcW w:w="625" w:type="dxa"/>
            <w:shd w:val="clear" w:color="auto" w:fill="auto"/>
            <w:noWrap/>
          </w:tcPr>
          <w:p w14:paraId="54DE638E" w14:textId="6E66E909" w:rsidR="00955A01" w:rsidRPr="002505BC" w:rsidRDefault="00955A01" w:rsidP="00955A01">
            <w:pPr>
              <w:suppressAutoHyphens/>
              <w:spacing w:after="0"/>
              <w:rPr>
                <w:rFonts w:ascii="Times New Roman" w:hAnsi="Times New Roman" w:cs="Times New Roman"/>
                <w:sz w:val="16"/>
                <w:szCs w:val="16"/>
              </w:rPr>
            </w:pPr>
            <w:r w:rsidRPr="00BD09F4">
              <w:rPr>
                <w:rFonts w:ascii="Times New Roman" w:hAnsi="Times New Roman" w:cs="Times New Roman"/>
                <w:sz w:val="16"/>
                <w:szCs w:val="16"/>
                <w:highlight w:val="cyan"/>
              </w:rPr>
              <w:t>12936</w:t>
            </w:r>
          </w:p>
        </w:tc>
        <w:tc>
          <w:tcPr>
            <w:tcW w:w="1080" w:type="dxa"/>
          </w:tcPr>
          <w:p w14:paraId="729E2250" w14:textId="7D0700A4" w:rsidR="00955A01" w:rsidRPr="002505BC" w:rsidRDefault="00955A01" w:rsidP="00955A01">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 xml:space="preserve">Payam Torab </w:t>
            </w:r>
            <w:proofErr w:type="spellStart"/>
            <w:r w:rsidRPr="002505BC">
              <w:rPr>
                <w:rFonts w:ascii="Times New Roman" w:hAnsi="Times New Roman" w:cs="Times New Roman"/>
                <w:sz w:val="16"/>
                <w:szCs w:val="16"/>
              </w:rPr>
              <w:t>Jahromi</w:t>
            </w:r>
            <w:proofErr w:type="spellEnd"/>
          </w:p>
        </w:tc>
        <w:tc>
          <w:tcPr>
            <w:tcW w:w="1080" w:type="dxa"/>
            <w:shd w:val="clear" w:color="auto" w:fill="auto"/>
            <w:noWrap/>
          </w:tcPr>
          <w:p w14:paraId="37974E33" w14:textId="10B095E2" w:rsidR="00955A01" w:rsidRPr="002505BC" w:rsidRDefault="00955A01" w:rsidP="00955A01">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9.4.2.312.2</w:t>
            </w:r>
          </w:p>
        </w:tc>
        <w:tc>
          <w:tcPr>
            <w:tcW w:w="720" w:type="dxa"/>
          </w:tcPr>
          <w:p w14:paraId="429FCD2C" w14:textId="6172ADC8" w:rsidR="00955A01" w:rsidRPr="002505BC" w:rsidRDefault="00955A01" w:rsidP="00955A01">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281.17</w:t>
            </w:r>
          </w:p>
        </w:tc>
        <w:tc>
          <w:tcPr>
            <w:tcW w:w="2520" w:type="dxa"/>
            <w:shd w:val="clear" w:color="auto" w:fill="auto"/>
            <w:noWrap/>
          </w:tcPr>
          <w:p w14:paraId="078EF83D" w14:textId="0781B1B8" w:rsidR="00955A01" w:rsidRPr="002505BC" w:rsidRDefault="00955A01" w:rsidP="00955A01">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 xml:space="preserve">The </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/MLSR definitions in </w:t>
            </w:r>
            <w:proofErr w:type="gramStart"/>
            <w:r w:rsidRPr="002505BC">
              <w:rPr>
                <w:rFonts w:ascii="Times New Roman" w:hAnsi="Times New Roman" w:cs="Times New Roman"/>
                <w:sz w:val="16"/>
                <w:szCs w:val="16"/>
              </w:rPr>
              <w:t>Multi-Link</w:t>
            </w:r>
            <w:proofErr w:type="gramEnd"/>
            <w:r w:rsidRPr="002505BC">
              <w:rPr>
                <w:rFonts w:ascii="Times New Roman" w:hAnsi="Times New Roman" w:cs="Times New Roman"/>
                <w:sz w:val="16"/>
                <w:szCs w:val="16"/>
              </w:rPr>
              <w:t xml:space="preserve"> element cannot model (do not allow) a valid realization of an MLD in the form of a shared baseband/radio for different sets of links and dedicated baseband/radios for others. For example, a 3-STA MLD with one radio used for 2.4/5 and another for 6GHz (or one for 2.4/5 and another for 6). This is unfortunate and fixable because problem seems to be purely with modeling (element fields and </w:t>
            </w:r>
            <w:proofErr w:type="spellStart"/>
            <w:r w:rsidRPr="002505BC">
              <w:rPr>
                <w:rFonts w:ascii="Times New Roman" w:hAnsi="Times New Roman" w:cs="Times New Roman"/>
                <w:sz w:val="16"/>
                <w:szCs w:val="16"/>
              </w:rPr>
              <w:t>definnitions</w:t>
            </w:r>
            <w:proofErr w:type="spellEnd"/>
            <w:r w:rsidRPr="002505BC">
              <w:rPr>
                <w:rFonts w:ascii="Times New Roman" w:hAnsi="Times New Roman" w:cs="Times New Roman"/>
                <w:sz w:val="16"/>
                <w:szCs w:val="16"/>
              </w:rPr>
              <w:t xml:space="preserve">); operation for such devices is adequately covered by current text. </w:t>
            </w:r>
            <w:proofErr w:type="gramStart"/>
            <w:r w:rsidRPr="002505BC">
              <w:rPr>
                <w:rFonts w:ascii="Times New Roman" w:hAnsi="Times New Roman" w:cs="Times New Roman"/>
                <w:sz w:val="16"/>
                <w:szCs w:val="16"/>
              </w:rPr>
              <w:t>Generally</w:t>
            </w:r>
            <w:proofErr w:type="gramEnd"/>
            <w:r w:rsidRPr="002505BC">
              <w:rPr>
                <w:rFonts w:ascii="Times New Roman" w:hAnsi="Times New Roman" w:cs="Times New Roman"/>
                <w:sz w:val="16"/>
                <w:szCs w:val="16"/>
              </w:rPr>
              <w:t xml:space="preserve"> text and concepts around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 xml:space="preserve"> and </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 operation in current draft stay valid or slightly modified, but the relationship and operation should be viewed as link-level instead of device level.</w:t>
            </w:r>
          </w:p>
        </w:tc>
        <w:tc>
          <w:tcPr>
            <w:tcW w:w="1980" w:type="dxa"/>
            <w:shd w:val="clear" w:color="auto" w:fill="auto"/>
            <w:noWrap/>
          </w:tcPr>
          <w:p w14:paraId="12D5FB2E" w14:textId="158B8E14" w:rsidR="00955A01" w:rsidRPr="002505BC" w:rsidRDefault="00955A01" w:rsidP="00955A01">
            <w:pPr>
              <w:suppressAutoHyphens/>
              <w:spacing w:after="0"/>
              <w:rPr>
                <w:rFonts w:ascii="Times New Roman" w:hAnsi="Times New Roman" w:cs="Times New Roman"/>
                <w:sz w:val="16"/>
                <w:szCs w:val="16"/>
              </w:rPr>
            </w:pPr>
            <w:r w:rsidRPr="002505BC">
              <w:rPr>
                <w:rFonts w:ascii="Times New Roman" w:hAnsi="Times New Roman" w:cs="Times New Roman"/>
                <w:sz w:val="16"/>
                <w:szCs w:val="16"/>
              </w:rPr>
              <w:t>Develop text along the following lines,</w:t>
            </w:r>
            <w:r w:rsidRPr="002505BC">
              <w:rPr>
                <w:rFonts w:ascii="Times New Roman" w:hAnsi="Times New Roman" w:cs="Times New Roman"/>
                <w:sz w:val="16"/>
                <w:szCs w:val="16"/>
              </w:rPr>
              <w:br/>
              <w:t xml:space="preserve">- Consider renaming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 xml:space="preserve"> to enhanced multi-link shared radio (many single-radio instances </w:t>
            </w:r>
            <w:proofErr w:type="spellStart"/>
            <w:r w:rsidRPr="002505BC">
              <w:rPr>
                <w:rFonts w:ascii="Times New Roman" w:hAnsi="Times New Roman" w:cs="Times New Roman"/>
                <w:sz w:val="16"/>
                <w:szCs w:val="16"/>
              </w:rPr>
              <w:t>chnaged</w:t>
            </w:r>
            <w:proofErr w:type="spellEnd"/>
            <w:r w:rsidRPr="002505BC">
              <w:rPr>
                <w:rFonts w:ascii="Times New Roman" w:hAnsi="Times New Roman" w:cs="Times New Roman"/>
                <w:sz w:val="16"/>
                <w:szCs w:val="16"/>
              </w:rPr>
              <w:t xml:space="preserve"> to shared radio)</w:t>
            </w:r>
            <w:r w:rsidRPr="002505BC">
              <w:rPr>
                <w:rFonts w:ascii="Times New Roman" w:hAnsi="Times New Roman" w:cs="Times New Roman"/>
                <w:sz w:val="16"/>
                <w:szCs w:val="16"/>
              </w:rPr>
              <w:br/>
              <w:t xml:space="preserve">- Shared radio is a </w:t>
            </w:r>
            <w:proofErr w:type="spellStart"/>
            <w:r w:rsidRPr="002505BC">
              <w:rPr>
                <w:rFonts w:ascii="Times New Roman" w:hAnsi="Times New Roman" w:cs="Times New Roman"/>
                <w:sz w:val="16"/>
                <w:szCs w:val="16"/>
              </w:rPr>
              <w:t>realtionship</w:t>
            </w:r>
            <w:proofErr w:type="spellEnd"/>
            <w:r w:rsidRPr="002505BC">
              <w:rPr>
                <w:rFonts w:ascii="Times New Roman" w:hAnsi="Times New Roman" w:cs="Times New Roman"/>
                <w:sz w:val="16"/>
                <w:szCs w:val="16"/>
              </w:rPr>
              <w:t xml:space="preserve"> between two links (it is roughly NSTT + NSRR if borrowing from STR/NSTR acronyms)</w:t>
            </w:r>
            <w:r w:rsidRPr="002505BC">
              <w:rPr>
                <w:rFonts w:ascii="Times New Roman" w:hAnsi="Times New Roman" w:cs="Times New Roman"/>
                <w:sz w:val="16"/>
                <w:szCs w:val="16"/>
              </w:rPr>
              <w:br/>
              <w:t xml:space="preserve">- </w:t>
            </w:r>
            <w:proofErr w:type="spellStart"/>
            <w:r w:rsidRPr="002505BC">
              <w:rPr>
                <w:rFonts w:ascii="Times New Roman" w:hAnsi="Times New Roman" w:cs="Times New Roman"/>
                <w:sz w:val="16"/>
                <w:szCs w:val="16"/>
              </w:rPr>
              <w:t>eMLSR</w:t>
            </w:r>
            <w:proofErr w:type="spellEnd"/>
            <w:r w:rsidRPr="002505BC">
              <w:rPr>
                <w:rFonts w:ascii="Times New Roman" w:hAnsi="Times New Roman" w:cs="Times New Roman"/>
                <w:sz w:val="16"/>
                <w:szCs w:val="16"/>
              </w:rPr>
              <w:t>/</w:t>
            </w:r>
            <w:proofErr w:type="spellStart"/>
            <w:r w:rsidRPr="002505BC">
              <w:rPr>
                <w:rFonts w:ascii="Times New Roman" w:hAnsi="Times New Roman" w:cs="Times New Roman"/>
                <w:sz w:val="16"/>
                <w:szCs w:val="16"/>
              </w:rPr>
              <w:t>eMLMR</w:t>
            </w:r>
            <w:proofErr w:type="spellEnd"/>
            <w:r w:rsidRPr="002505BC">
              <w:rPr>
                <w:rFonts w:ascii="Times New Roman" w:hAnsi="Times New Roman" w:cs="Times New Roman"/>
                <w:sz w:val="16"/>
                <w:szCs w:val="16"/>
              </w:rPr>
              <w:t xml:space="preserve"> </w:t>
            </w:r>
            <w:proofErr w:type="spellStart"/>
            <w:r w:rsidRPr="002505BC">
              <w:rPr>
                <w:rFonts w:ascii="Times New Roman" w:hAnsi="Times New Roman" w:cs="Times New Roman"/>
                <w:sz w:val="16"/>
                <w:szCs w:val="16"/>
              </w:rPr>
              <w:t>operatiuon</w:t>
            </w:r>
            <w:proofErr w:type="spellEnd"/>
            <w:r w:rsidRPr="002505BC">
              <w:rPr>
                <w:rFonts w:ascii="Times New Roman" w:hAnsi="Times New Roman" w:cs="Times New Roman"/>
                <w:sz w:val="16"/>
                <w:szCs w:val="16"/>
              </w:rPr>
              <w:t xml:space="preserve"> definitions unchanged</w:t>
            </w:r>
            <w:r w:rsidRPr="002505BC">
              <w:rPr>
                <w:rFonts w:ascii="Times New Roman" w:hAnsi="Times New Roman" w:cs="Times New Roman"/>
                <w:sz w:val="16"/>
                <w:szCs w:val="16"/>
              </w:rPr>
              <w:br/>
              <w:t>- changes to capabilities (MLD, EML) and similar definitions</w:t>
            </w:r>
          </w:p>
        </w:tc>
        <w:tc>
          <w:tcPr>
            <w:tcW w:w="2970" w:type="dxa"/>
            <w:shd w:val="clear" w:color="auto" w:fill="auto"/>
          </w:tcPr>
          <w:p w14:paraId="20F88693" w14:textId="77777777" w:rsidR="00955A01" w:rsidRPr="002505BC" w:rsidRDefault="00955A01" w:rsidP="00955A01">
            <w:pPr>
              <w:suppressAutoHyphens/>
              <w:spacing w:after="0"/>
              <w:rPr>
                <w:rFonts w:ascii="Times New Roman" w:hAnsi="Times New Roman" w:cs="Times New Roman"/>
                <w:b/>
                <w:color w:val="000000" w:themeColor="text1"/>
                <w:sz w:val="16"/>
                <w:szCs w:val="16"/>
              </w:rPr>
            </w:pPr>
            <w:r w:rsidRPr="002505BC">
              <w:rPr>
                <w:rFonts w:ascii="Times New Roman" w:hAnsi="Times New Roman" w:cs="Times New Roman"/>
                <w:b/>
                <w:color w:val="000000" w:themeColor="text1"/>
                <w:sz w:val="16"/>
                <w:szCs w:val="16"/>
              </w:rPr>
              <w:t>Rejected</w:t>
            </w:r>
          </w:p>
          <w:p w14:paraId="794F72C4" w14:textId="77777777" w:rsidR="00955A01" w:rsidRPr="002505BC" w:rsidRDefault="00955A01" w:rsidP="00955A01">
            <w:pPr>
              <w:suppressAutoHyphens/>
              <w:spacing w:after="0"/>
              <w:rPr>
                <w:rFonts w:ascii="Times New Roman" w:hAnsi="Times New Roman" w:cs="Times New Roman"/>
                <w:b/>
                <w:color w:val="000000" w:themeColor="text1"/>
                <w:sz w:val="16"/>
                <w:szCs w:val="16"/>
              </w:rPr>
            </w:pPr>
          </w:p>
          <w:p w14:paraId="41F389F3" w14:textId="39054E60" w:rsidR="00697C69" w:rsidRPr="002505BC" w:rsidRDefault="00697C69" w:rsidP="00697C69">
            <w:pPr>
              <w:suppressAutoHyphens/>
              <w:spacing w:after="0"/>
              <w:rPr>
                <w:rFonts w:ascii="Times New Roman" w:hAnsi="Times New Roman" w:cs="Times New Roman"/>
                <w:bCs/>
                <w:color w:val="000000" w:themeColor="text1"/>
                <w:sz w:val="16"/>
                <w:szCs w:val="16"/>
              </w:rPr>
            </w:pPr>
            <w:r w:rsidRPr="002505BC">
              <w:rPr>
                <w:rFonts w:ascii="Times New Roman" w:hAnsi="Times New Roman" w:cs="Times New Roman"/>
                <w:bCs/>
                <w:color w:val="000000" w:themeColor="text1"/>
                <w:sz w:val="16"/>
                <w:szCs w:val="16"/>
              </w:rPr>
              <w:t xml:space="preserve">The comment fails to identify a technical issue that needs to be resolved. </w:t>
            </w:r>
          </w:p>
          <w:p w14:paraId="36C99C41" w14:textId="77777777" w:rsidR="00955A01" w:rsidRPr="002505BC" w:rsidRDefault="00955A01" w:rsidP="00955A01">
            <w:pPr>
              <w:suppressAutoHyphens/>
              <w:spacing w:after="0"/>
              <w:rPr>
                <w:rFonts w:ascii="Times New Roman" w:hAnsi="Times New Roman" w:cs="Times New Roman"/>
                <w:bCs/>
                <w:color w:val="000000" w:themeColor="text1"/>
                <w:sz w:val="16"/>
                <w:szCs w:val="16"/>
              </w:rPr>
            </w:pPr>
          </w:p>
          <w:p w14:paraId="3611BDF9" w14:textId="6F7C2A93" w:rsidR="00955A01" w:rsidRPr="002505BC" w:rsidRDefault="00955A01" w:rsidP="00955A01">
            <w:pPr>
              <w:suppressAutoHyphens/>
              <w:spacing w:after="0"/>
              <w:rPr>
                <w:rFonts w:ascii="Times New Roman" w:hAnsi="Times New Roman" w:cs="Times New Roman"/>
                <w:b/>
                <w:color w:val="000000" w:themeColor="text1"/>
                <w:sz w:val="16"/>
                <w:szCs w:val="16"/>
              </w:rPr>
            </w:pPr>
            <w:r w:rsidRPr="002505BC">
              <w:rPr>
                <w:rFonts w:ascii="Times New Roman" w:hAnsi="Times New Roman" w:cs="Times New Roman"/>
                <w:bCs/>
                <w:color w:val="000000" w:themeColor="text1"/>
                <w:sz w:val="16"/>
                <w:szCs w:val="16"/>
              </w:rPr>
              <w:t xml:space="preserve"> </w:t>
            </w:r>
          </w:p>
        </w:tc>
      </w:tr>
      <w:tr w:rsidR="00955A01" w:rsidRPr="0095147A" w14:paraId="109A4BE9" w14:textId="77777777" w:rsidTr="00A97A49">
        <w:trPr>
          <w:trHeight w:val="220"/>
          <w:jc w:val="center"/>
        </w:trPr>
        <w:tc>
          <w:tcPr>
            <w:tcW w:w="625" w:type="dxa"/>
            <w:shd w:val="clear" w:color="auto" w:fill="auto"/>
            <w:noWrap/>
          </w:tcPr>
          <w:p w14:paraId="260FF5CF" w14:textId="2DEF8B86"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lastRenderedPageBreak/>
              <w:t>12162</w:t>
            </w:r>
          </w:p>
        </w:tc>
        <w:tc>
          <w:tcPr>
            <w:tcW w:w="1080" w:type="dxa"/>
          </w:tcPr>
          <w:p w14:paraId="4D55D972" w14:textId="59C85504"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t>SAI SHANKAR NANDAGOPALAN</w:t>
            </w:r>
          </w:p>
        </w:tc>
        <w:tc>
          <w:tcPr>
            <w:tcW w:w="1080" w:type="dxa"/>
            <w:shd w:val="clear" w:color="auto" w:fill="auto"/>
            <w:noWrap/>
          </w:tcPr>
          <w:p w14:paraId="7183BCAF" w14:textId="75726346"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t>9.4.2.312.2.1</w:t>
            </w:r>
          </w:p>
        </w:tc>
        <w:tc>
          <w:tcPr>
            <w:tcW w:w="720" w:type="dxa"/>
          </w:tcPr>
          <w:p w14:paraId="65EA7058" w14:textId="4057790E"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t>0.00</w:t>
            </w:r>
          </w:p>
        </w:tc>
        <w:tc>
          <w:tcPr>
            <w:tcW w:w="2520" w:type="dxa"/>
            <w:shd w:val="clear" w:color="auto" w:fill="auto"/>
            <w:noWrap/>
          </w:tcPr>
          <w:p w14:paraId="6DE4DA06" w14:textId="76CBD50A"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t>EMLSR need to distinguish between main radio and scan radio. This would help to not use padding delay and transition delay when AP is communicating with main radio in DL. Only when the AP knows that it is communicating with scan radio then it can use those as they reduce MAC efficiency. It has its purpose but need to optimize it</w:t>
            </w:r>
          </w:p>
        </w:tc>
        <w:tc>
          <w:tcPr>
            <w:tcW w:w="1980" w:type="dxa"/>
            <w:shd w:val="clear" w:color="auto" w:fill="auto"/>
            <w:noWrap/>
          </w:tcPr>
          <w:p w14:paraId="7F8D1442" w14:textId="04B8E15D" w:rsidR="00955A01" w:rsidRPr="00067B57" w:rsidRDefault="00955A01" w:rsidP="00955A01">
            <w:pPr>
              <w:suppressAutoHyphens/>
              <w:spacing w:after="0"/>
              <w:rPr>
                <w:rFonts w:ascii="Times New Roman" w:hAnsi="Times New Roman" w:cs="Times New Roman"/>
                <w:sz w:val="16"/>
                <w:szCs w:val="16"/>
                <w:highlight w:val="yellow"/>
              </w:rPr>
            </w:pPr>
            <w:r w:rsidRPr="00067B57">
              <w:rPr>
                <w:rFonts w:ascii="Times New Roman" w:hAnsi="Times New Roman" w:cs="Times New Roman"/>
                <w:sz w:val="16"/>
                <w:szCs w:val="16"/>
                <w:highlight w:val="yellow"/>
              </w:rPr>
              <w:t>Need to use reserved bits in multi-link element to do this change.</w:t>
            </w:r>
          </w:p>
        </w:tc>
        <w:tc>
          <w:tcPr>
            <w:tcW w:w="2970" w:type="dxa"/>
            <w:shd w:val="clear" w:color="auto" w:fill="auto"/>
          </w:tcPr>
          <w:p w14:paraId="03931909" w14:textId="77777777" w:rsidR="00955A01" w:rsidRPr="00067B57" w:rsidRDefault="00955A01" w:rsidP="00955A01">
            <w:pPr>
              <w:suppressAutoHyphens/>
              <w:spacing w:after="0"/>
              <w:rPr>
                <w:rFonts w:ascii="Times New Roman" w:hAnsi="Times New Roman" w:cs="Times New Roman"/>
                <w:b/>
                <w:color w:val="000000" w:themeColor="text1"/>
                <w:sz w:val="16"/>
                <w:szCs w:val="16"/>
                <w:highlight w:val="yellow"/>
              </w:rPr>
            </w:pPr>
            <w:r w:rsidRPr="00067B57">
              <w:rPr>
                <w:rFonts w:ascii="Times New Roman" w:hAnsi="Times New Roman" w:cs="Times New Roman"/>
                <w:b/>
                <w:color w:val="000000" w:themeColor="text1"/>
                <w:sz w:val="16"/>
                <w:szCs w:val="16"/>
                <w:highlight w:val="yellow"/>
              </w:rPr>
              <w:t>Rejected</w:t>
            </w:r>
          </w:p>
          <w:p w14:paraId="1601F6EA" w14:textId="77777777" w:rsidR="00955A01" w:rsidRPr="00067B57" w:rsidRDefault="00955A01" w:rsidP="00955A01">
            <w:pPr>
              <w:suppressAutoHyphens/>
              <w:spacing w:after="0"/>
              <w:rPr>
                <w:rFonts w:ascii="Times New Roman" w:hAnsi="Times New Roman" w:cs="Times New Roman"/>
                <w:b/>
                <w:color w:val="000000" w:themeColor="text1"/>
                <w:sz w:val="16"/>
                <w:szCs w:val="16"/>
                <w:highlight w:val="yellow"/>
              </w:rPr>
            </w:pPr>
          </w:p>
          <w:p w14:paraId="624F2062" w14:textId="1275FFC2" w:rsidR="00955A01" w:rsidRPr="00067B57" w:rsidRDefault="00746E60" w:rsidP="00955A01">
            <w:pPr>
              <w:suppressAutoHyphens/>
              <w:spacing w:after="0"/>
              <w:rPr>
                <w:rFonts w:ascii="Times New Roman" w:hAnsi="Times New Roman" w:cs="Times New Roman"/>
                <w:bCs/>
                <w:color w:val="000000" w:themeColor="text1"/>
                <w:sz w:val="16"/>
                <w:szCs w:val="16"/>
                <w:highlight w:val="yellow"/>
              </w:rPr>
            </w:pPr>
            <w:r w:rsidRPr="00067B57">
              <w:rPr>
                <w:rFonts w:ascii="Times New Roman" w:hAnsi="Times New Roman" w:cs="Times New Roman"/>
                <w:bCs/>
                <w:color w:val="000000" w:themeColor="text1"/>
                <w:sz w:val="16"/>
                <w:szCs w:val="16"/>
                <w:highlight w:val="yellow"/>
              </w:rPr>
              <w:t xml:space="preserve">The comment fails to </w:t>
            </w:r>
            <w:r w:rsidR="00697C69" w:rsidRPr="00067B57">
              <w:rPr>
                <w:rFonts w:ascii="Times New Roman" w:hAnsi="Times New Roman" w:cs="Times New Roman"/>
                <w:bCs/>
                <w:color w:val="000000" w:themeColor="text1"/>
                <w:sz w:val="16"/>
                <w:szCs w:val="16"/>
                <w:highlight w:val="yellow"/>
              </w:rPr>
              <w:t xml:space="preserve">identify a technical issue that needs to be resolved. </w:t>
            </w:r>
            <w:r w:rsidR="00730B01" w:rsidRPr="00067B57">
              <w:rPr>
                <w:rFonts w:ascii="Times New Roman" w:hAnsi="Times New Roman" w:cs="Times New Roman"/>
                <w:bCs/>
                <w:color w:val="000000" w:themeColor="text1"/>
                <w:sz w:val="16"/>
                <w:szCs w:val="16"/>
                <w:highlight w:val="yellow"/>
              </w:rPr>
              <w:t>Specification of EMLSR does not rely on  or need any of such terms as identified by the commenter. Hence, no changes are needed.</w:t>
            </w:r>
            <w:r w:rsidR="00955A01" w:rsidRPr="00067B57">
              <w:rPr>
                <w:rFonts w:ascii="Times New Roman" w:hAnsi="Times New Roman" w:cs="Times New Roman"/>
                <w:bCs/>
                <w:color w:val="000000" w:themeColor="text1"/>
                <w:sz w:val="16"/>
                <w:szCs w:val="16"/>
                <w:highlight w:val="yellow"/>
              </w:rPr>
              <w:t xml:space="preserve"> </w:t>
            </w:r>
          </w:p>
        </w:tc>
      </w:tr>
      <w:tr w:rsidR="00955A01" w:rsidRPr="0095147A" w14:paraId="4E7AF477" w14:textId="77777777" w:rsidTr="00A97A49">
        <w:trPr>
          <w:trHeight w:val="220"/>
          <w:jc w:val="center"/>
        </w:trPr>
        <w:tc>
          <w:tcPr>
            <w:tcW w:w="625" w:type="dxa"/>
            <w:shd w:val="clear" w:color="auto" w:fill="auto"/>
            <w:noWrap/>
          </w:tcPr>
          <w:p w14:paraId="2C389D96" w14:textId="736D8B0A" w:rsidR="00955A01" w:rsidRPr="009E23AA" w:rsidRDefault="00955A01" w:rsidP="00955A01">
            <w:pPr>
              <w:suppressAutoHyphens/>
              <w:spacing w:after="0"/>
              <w:rPr>
                <w:rFonts w:ascii="Times New Roman" w:hAnsi="Times New Roman" w:cs="Times New Roman"/>
                <w:sz w:val="16"/>
                <w:szCs w:val="16"/>
                <w:highlight w:val="cyan"/>
              </w:rPr>
            </w:pPr>
            <w:r w:rsidRPr="009E23AA">
              <w:rPr>
                <w:rFonts w:ascii="Times New Roman" w:hAnsi="Times New Roman" w:cs="Times New Roman"/>
                <w:sz w:val="16"/>
                <w:szCs w:val="16"/>
                <w:highlight w:val="cyan"/>
              </w:rPr>
              <w:t>10560</w:t>
            </w:r>
          </w:p>
        </w:tc>
        <w:tc>
          <w:tcPr>
            <w:tcW w:w="1080" w:type="dxa"/>
          </w:tcPr>
          <w:p w14:paraId="13025CCF" w14:textId="4C7BEA28" w:rsidR="00955A01" w:rsidRPr="009E23AA" w:rsidRDefault="00955A01" w:rsidP="00955A01">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Abhishek Patil</w:t>
            </w:r>
          </w:p>
        </w:tc>
        <w:tc>
          <w:tcPr>
            <w:tcW w:w="1080" w:type="dxa"/>
            <w:shd w:val="clear" w:color="auto" w:fill="auto"/>
            <w:noWrap/>
          </w:tcPr>
          <w:p w14:paraId="5CAF3874" w14:textId="48D2CD2F" w:rsidR="00955A01" w:rsidRPr="009E23AA" w:rsidRDefault="00955A01" w:rsidP="00955A01">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9.4.2.312.2.2</w:t>
            </w:r>
          </w:p>
        </w:tc>
        <w:tc>
          <w:tcPr>
            <w:tcW w:w="720" w:type="dxa"/>
          </w:tcPr>
          <w:p w14:paraId="4915B061" w14:textId="5A1656F2" w:rsidR="00955A01" w:rsidRPr="009E23AA" w:rsidRDefault="00955A01" w:rsidP="00955A01">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219.44</w:t>
            </w:r>
          </w:p>
        </w:tc>
        <w:tc>
          <w:tcPr>
            <w:tcW w:w="2520" w:type="dxa"/>
            <w:shd w:val="clear" w:color="auto" w:fill="auto"/>
            <w:noWrap/>
          </w:tcPr>
          <w:p w14:paraId="601C44D7" w14:textId="261257B5" w:rsidR="00955A01" w:rsidRPr="009E23AA" w:rsidRDefault="00955A01" w:rsidP="00955A01">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 xml:space="preserve">The meaning of SRS Support field is different for an AP MLD and a non-AP MLD. On the AP side it is the ability to generate the frame. Hence the term reception is incorrect. Also </w:t>
            </w:r>
            <w:proofErr w:type="gramStart"/>
            <w:r w:rsidRPr="009E23AA">
              <w:rPr>
                <w:rFonts w:ascii="Times New Roman" w:hAnsi="Times New Roman" w:cs="Times New Roman"/>
                <w:sz w:val="16"/>
                <w:szCs w:val="16"/>
              </w:rPr>
              <w:t>take into account</w:t>
            </w:r>
            <w:proofErr w:type="gramEnd"/>
            <w:r w:rsidRPr="009E23AA">
              <w:rPr>
                <w:rFonts w:ascii="Times New Roman" w:hAnsi="Times New Roman" w:cs="Times New Roman"/>
                <w:sz w:val="16"/>
                <w:szCs w:val="16"/>
              </w:rPr>
              <w:t xml:space="preserve"> the usage of this field for </w:t>
            </w:r>
            <w:proofErr w:type="spellStart"/>
            <w:r w:rsidRPr="009E23AA">
              <w:rPr>
                <w:rFonts w:ascii="Times New Roman" w:hAnsi="Times New Roman" w:cs="Times New Roman"/>
                <w:sz w:val="16"/>
                <w:szCs w:val="16"/>
              </w:rPr>
              <w:t>nSTR</w:t>
            </w:r>
            <w:proofErr w:type="spellEnd"/>
            <w:r w:rsidRPr="009E23AA">
              <w:rPr>
                <w:rFonts w:ascii="Times New Roman" w:hAnsi="Times New Roman" w:cs="Times New Roman"/>
                <w:sz w:val="16"/>
                <w:szCs w:val="16"/>
              </w:rPr>
              <w:t xml:space="preserve"> Mobile AP MLD.</w:t>
            </w:r>
          </w:p>
        </w:tc>
        <w:tc>
          <w:tcPr>
            <w:tcW w:w="1980" w:type="dxa"/>
            <w:shd w:val="clear" w:color="auto" w:fill="auto"/>
            <w:noWrap/>
          </w:tcPr>
          <w:p w14:paraId="3789D083" w14:textId="28BB93C5" w:rsidR="00955A01" w:rsidRPr="009E23AA" w:rsidRDefault="00955A01" w:rsidP="00955A01">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As in comment</w:t>
            </w:r>
          </w:p>
        </w:tc>
        <w:tc>
          <w:tcPr>
            <w:tcW w:w="2970" w:type="dxa"/>
            <w:shd w:val="clear" w:color="auto" w:fill="auto"/>
          </w:tcPr>
          <w:p w14:paraId="1D38947C" w14:textId="77777777" w:rsidR="00955A01" w:rsidRPr="009E23AA" w:rsidRDefault="00721024" w:rsidP="00955A01">
            <w:pPr>
              <w:suppressAutoHyphens/>
              <w:spacing w:after="0"/>
              <w:rPr>
                <w:rFonts w:ascii="Times New Roman" w:hAnsi="Times New Roman" w:cs="Times New Roman"/>
                <w:b/>
                <w:color w:val="000000" w:themeColor="text1"/>
                <w:sz w:val="16"/>
                <w:szCs w:val="16"/>
              </w:rPr>
            </w:pPr>
            <w:r w:rsidRPr="009E23AA">
              <w:rPr>
                <w:rFonts w:ascii="Times New Roman" w:hAnsi="Times New Roman" w:cs="Times New Roman"/>
                <w:b/>
                <w:color w:val="000000" w:themeColor="text1"/>
                <w:sz w:val="16"/>
                <w:szCs w:val="16"/>
              </w:rPr>
              <w:t>Revised</w:t>
            </w:r>
          </w:p>
          <w:p w14:paraId="40F77326" w14:textId="77777777" w:rsidR="00721024" w:rsidRPr="009E23AA" w:rsidRDefault="00721024" w:rsidP="00955A01">
            <w:pPr>
              <w:suppressAutoHyphens/>
              <w:spacing w:after="0"/>
              <w:rPr>
                <w:rFonts w:ascii="Times New Roman" w:hAnsi="Times New Roman" w:cs="Times New Roman"/>
                <w:b/>
                <w:color w:val="000000" w:themeColor="text1"/>
                <w:sz w:val="16"/>
                <w:szCs w:val="16"/>
              </w:rPr>
            </w:pPr>
          </w:p>
          <w:p w14:paraId="59D3E76C" w14:textId="4735FDD1" w:rsidR="00636949" w:rsidRPr="009E23AA" w:rsidRDefault="00721024" w:rsidP="00955A01">
            <w:pPr>
              <w:suppressAutoHyphens/>
              <w:spacing w:after="0"/>
              <w:rPr>
                <w:rFonts w:ascii="Times New Roman" w:hAnsi="Times New Roman" w:cs="Times New Roman"/>
                <w:bCs/>
                <w:color w:val="000000" w:themeColor="text1"/>
                <w:sz w:val="16"/>
                <w:szCs w:val="16"/>
              </w:rPr>
            </w:pPr>
            <w:r w:rsidRPr="009E23AA">
              <w:rPr>
                <w:rFonts w:ascii="Times New Roman" w:hAnsi="Times New Roman" w:cs="Times New Roman"/>
                <w:bCs/>
                <w:color w:val="000000" w:themeColor="text1"/>
                <w:sz w:val="16"/>
                <w:szCs w:val="16"/>
              </w:rPr>
              <w:t>Agree with the commenter</w:t>
            </w:r>
            <w:r w:rsidR="00382572" w:rsidRPr="009E23AA">
              <w:rPr>
                <w:rFonts w:ascii="Times New Roman" w:hAnsi="Times New Roman" w:cs="Times New Roman"/>
                <w:bCs/>
                <w:color w:val="000000" w:themeColor="text1"/>
                <w:sz w:val="16"/>
                <w:szCs w:val="16"/>
              </w:rPr>
              <w:t xml:space="preserve"> in</w:t>
            </w:r>
            <w:r w:rsidRPr="009E23AA">
              <w:rPr>
                <w:rFonts w:ascii="Times New Roman" w:hAnsi="Times New Roman" w:cs="Times New Roman"/>
                <w:bCs/>
                <w:color w:val="000000" w:themeColor="text1"/>
                <w:sz w:val="16"/>
                <w:szCs w:val="16"/>
              </w:rPr>
              <w:t xml:space="preserve"> principle. The description text is </w:t>
            </w:r>
            <w:r w:rsidR="00636949" w:rsidRPr="009E23AA">
              <w:rPr>
                <w:rFonts w:ascii="Times New Roman" w:hAnsi="Times New Roman" w:cs="Times New Roman"/>
                <w:bCs/>
                <w:color w:val="000000" w:themeColor="text1"/>
                <w:sz w:val="16"/>
                <w:szCs w:val="16"/>
              </w:rPr>
              <w:t xml:space="preserve">revised. </w:t>
            </w:r>
          </w:p>
          <w:p w14:paraId="18868FED" w14:textId="77777777" w:rsidR="00636949" w:rsidRPr="009E23AA" w:rsidRDefault="00636949" w:rsidP="00955A01">
            <w:pPr>
              <w:suppressAutoHyphens/>
              <w:spacing w:after="0"/>
              <w:rPr>
                <w:rFonts w:ascii="Times New Roman" w:hAnsi="Times New Roman" w:cs="Times New Roman"/>
                <w:b/>
                <w:color w:val="000000" w:themeColor="text1"/>
                <w:sz w:val="16"/>
                <w:szCs w:val="16"/>
              </w:rPr>
            </w:pPr>
          </w:p>
          <w:p w14:paraId="3D10F45A" w14:textId="22299BB1" w:rsidR="00721024" w:rsidRPr="009E23AA" w:rsidRDefault="00636949" w:rsidP="00955A01">
            <w:pPr>
              <w:suppressAutoHyphens/>
              <w:spacing w:after="0"/>
              <w:rPr>
                <w:rFonts w:ascii="Times New Roman" w:hAnsi="Times New Roman" w:cs="Times New Roman"/>
                <w:b/>
                <w:color w:val="000000" w:themeColor="text1"/>
                <w:sz w:val="16"/>
                <w:szCs w:val="16"/>
              </w:rPr>
            </w:pPr>
            <w:proofErr w:type="spellStart"/>
            <w:r w:rsidRPr="009E23AA">
              <w:rPr>
                <w:rFonts w:ascii="Times New Roman" w:hAnsi="Times New Roman" w:cs="Times New Roman"/>
                <w:b/>
                <w:bCs/>
                <w:color w:val="000000" w:themeColor="text1"/>
                <w:sz w:val="16"/>
                <w:szCs w:val="16"/>
              </w:rPr>
              <w:t>TGbe</w:t>
            </w:r>
            <w:proofErr w:type="spellEnd"/>
            <w:r w:rsidRPr="009E23AA">
              <w:rPr>
                <w:rFonts w:ascii="Times New Roman" w:hAnsi="Times New Roman" w:cs="Times New Roman"/>
                <w:b/>
                <w:bCs/>
                <w:color w:val="000000" w:themeColor="text1"/>
                <w:sz w:val="16"/>
                <w:szCs w:val="16"/>
              </w:rPr>
              <w:t xml:space="preserve"> editor: Please implement the changes shown in document [</w:t>
            </w:r>
            <w:hyperlink r:id="rId13" w:history="1">
              <w:r w:rsidR="009E23AA" w:rsidRPr="00291492">
                <w:rPr>
                  <w:rStyle w:val="Hyperlink"/>
                  <w:rFonts w:ascii="Times New Roman" w:hAnsi="Times New Roman" w:cs="Times New Roman"/>
                  <w:bCs/>
                  <w:sz w:val="16"/>
                  <w:szCs w:val="16"/>
                </w:rPr>
                <w:t>https://mentor.ieee.org/802.11/dcn/22/11-22-1480-02-00be-lb266-cr-for-clause-9.docx</w:t>
              </w:r>
            </w:hyperlink>
            <w:r w:rsidRPr="009E23AA">
              <w:rPr>
                <w:rFonts w:ascii="Times New Roman" w:hAnsi="Times New Roman" w:cs="Times New Roman"/>
                <w:bCs/>
                <w:color w:val="000000" w:themeColor="text1"/>
                <w:sz w:val="16"/>
                <w:szCs w:val="16"/>
              </w:rPr>
              <w:t xml:space="preserve">] </w:t>
            </w:r>
            <w:r w:rsidRPr="009E23AA">
              <w:rPr>
                <w:rFonts w:ascii="Times New Roman" w:hAnsi="Times New Roman" w:cs="Times New Roman"/>
                <w:b/>
                <w:bCs/>
                <w:color w:val="000000" w:themeColor="text1"/>
                <w:sz w:val="16"/>
                <w:szCs w:val="16"/>
              </w:rPr>
              <w:t>tagged as 10560</w:t>
            </w:r>
            <w:r w:rsidR="00721024" w:rsidRPr="009E23AA">
              <w:rPr>
                <w:rFonts w:ascii="Times New Roman" w:hAnsi="Times New Roman" w:cs="Times New Roman"/>
                <w:b/>
                <w:color w:val="000000" w:themeColor="text1"/>
                <w:sz w:val="16"/>
                <w:szCs w:val="16"/>
              </w:rPr>
              <w:t xml:space="preserve"> </w:t>
            </w:r>
          </w:p>
        </w:tc>
      </w:tr>
      <w:tr w:rsidR="00636949" w:rsidRPr="0095147A" w14:paraId="770748F0" w14:textId="77777777" w:rsidTr="00A97A49">
        <w:trPr>
          <w:trHeight w:val="220"/>
          <w:jc w:val="center"/>
        </w:trPr>
        <w:tc>
          <w:tcPr>
            <w:tcW w:w="625" w:type="dxa"/>
            <w:shd w:val="clear" w:color="auto" w:fill="auto"/>
            <w:noWrap/>
          </w:tcPr>
          <w:p w14:paraId="2CDAADA4" w14:textId="2A23ABBD" w:rsidR="00636949" w:rsidRPr="009E23AA" w:rsidRDefault="00636949" w:rsidP="00636949">
            <w:pPr>
              <w:suppressAutoHyphens/>
              <w:spacing w:after="0"/>
              <w:rPr>
                <w:rFonts w:ascii="Times New Roman" w:hAnsi="Times New Roman" w:cs="Times New Roman"/>
                <w:sz w:val="16"/>
                <w:szCs w:val="16"/>
                <w:highlight w:val="cyan"/>
              </w:rPr>
            </w:pPr>
            <w:r w:rsidRPr="009E23AA">
              <w:rPr>
                <w:rFonts w:ascii="Times New Roman" w:hAnsi="Times New Roman" w:cs="Times New Roman"/>
                <w:sz w:val="16"/>
                <w:szCs w:val="16"/>
                <w:highlight w:val="cyan"/>
              </w:rPr>
              <w:t>11392</w:t>
            </w:r>
          </w:p>
        </w:tc>
        <w:tc>
          <w:tcPr>
            <w:tcW w:w="1080" w:type="dxa"/>
          </w:tcPr>
          <w:p w14:paraId="5C443EC6" w14:textId="35803C84"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Gaurang Naik</w:t>
            </w:r>
          </w:p>
        </w:tc>
        <w:tc>
          <w:tcPr>
            <w:tcW w:w="1080" w:type="dxa"/>
            <w:shd w:val="clear" w:color="auto" w:fill="auto"/>
            <w:noWrap/>
          </w:tcPr>
          <w:p w14:paraId="412915BC" w14:textId="139E590A"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9.4.2.312.2.2</w:t>
            </w:r>
          </w:p>
        </w:tc>
        <w:tc>
          <w:tcPr>
            <w:tcW w:w="720" w:type="dxa"/>
          </w:tcPr>
          <w:p w14:paraId="6033A509" w14:textId="3CCA9A3E"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219.44</w:t>
            </w:r>
          </w:p>
        </w:tc>
        <w:tc>
          <w:tcPr>
            <w:tcW w:w="2520" w:type="dxa"/>
            <w:shd w:val="clear" w:color="auto" w:fill="auto"/>
            <w:noWrap/>
          </w:tcPr>
          <w:p w14:paraId="384F3F02" w14:textId="438C0C8C"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The definition of SRS Support is incomplete/incorrect. Currently, it only describes what SRS Support means for an AP MLD. Need to revise the definition such that it captures AP's support as well as non-AP's support.</w:t>
            </w:r>
          </w:p>
        </w:tc>
        <w:tc>
          <w:tcPr>
            <w:tcW w:w="1980" w:type="dxa"/>
            <w:shd w:val="clear" w:color="auto" w:fill="auto"/>
            <w:noWrap/>
          </w:tcPr>
          <w:p w14:paraId="5331096A" w14:textId="6ECA3065"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As in comment</w:t>
            </w:r>
          </w:p>
        </w:tc>
        <w:tc>
          <w:tcPr>
            <w:tcW w:w="2970" w:type="dxa"/>
            <w:shd w:val="clear" w:color="auto" w:fill="auto"/>
          </w:tcPr>
          <w:p w14:paraId="70073A8A"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r w:rsidRPr="009E23AA">
              <w:rPr>
                <w:rFonts w:ascii="Times New Roman" w:hAnsi="Times New Roman" w:cs="Times New Roman"/>
                <w:b/>
                <w:color w:val="000000" w:themeColor="text1"/>
                <w:sz w:val="16"/>
                <w:szCs w:val="16"/>
              </w:rPr>
              <w:t>Revised</w:t>
            </w:r>
          </w:p>
          <w:p w14:paraId="605DC56E"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p>
          <w:p w14:paraId="086BEC33" w14:textId="5F541CAD" w:rsidR="00636949" w:rsidRPr="009E23AA" w:rsidRDefault="00636949" w:rsidP="00636949">
            <w:pPr>
              <w:suppressAutoHyphens/>
              <w:spacing w:after="0"/>
              <w:rPr>
                <w:rFonts w:ascii="Times New Roman" w:hAnsi="Times New Roman" w:cs="Times New Roman"/>
                <w:bCs/>
                <w:color w:val="000000" w:themeColor="text1"/>
                <w:sz w:val="16"/>
                <w:szCs w:val="16"/>
              </w:rPr>
            </w:pPr>
            <w:r w:rsidRPr="009E23AA">
              <w:rPr>
                <w:rFonts w:ascii="Times New Roman" w:hAnsi="Times New Roman" w:cs="Times New Roman"/>
                <w:bCs/>
                <w:color w:val="000000" w:themeColor="text1"/>
                <w:sz w:val="16"/>
                <w:szCs w:val="16"/>
              </w:rPr>
              <w:t xml:space="preserve">Agree with the commenter </w:t>
            </w:r>
            <w:r w:rsidR="00382572" w:rsidRPr="009E23AA">
              <w:rPr>
                <w:rFonts w:ascii="Times New Roman" w:hAnsi="Times New Roman" w:cs="Times New Roman"/>
                <w:bCs/>
                <w:color w:val="000000" w:themeColor="text1"/>
                <w:sz w:val="16"/>
                <w:szCs w:val="16"/>
              </w:rPr>
              <w:t xml:space="preserve">in </w:t>
            </w:r>
            <w:r w:rsidRPr="009E23AA">
              <w:rPr>
                <w:rFonts w:ascii="Times New Roman" w:hAnsi="Times New Roman" w:cs="Times New Roman"/>
                <w:bCs/>
                <w:color w:val="000000" w:themeColor="text1"/>
                <w:sz w:val="16"/>
                <w:szCs w:val="16"/>
              </w:rPr>
              <w:t xml:space="preserve">principle. The description text is revised. </w:t>
            </w:r>
          </w:p>
          <w:p w14:paraId="2F510ED6"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p>
          <w:p w14:paraId="1B43119C" w14:textId="29606D2A" w:rsidR="00636949" w:rsidRPr="009E23AA" w:rsidRDefault="00636949" w:rsidP="00636949">
            <w:pPr>
              <w:suppressAutoHyphens/>
              <w:spacing w:after="0"/>
              <w:rPr>
                <w:rFonts w:ascii="Times New Roman" w:hAnsi="Times New Roman" w:cs="Times New Roman"/>
                <w:b/>
                <w:color w:val="000000" w:themeColor="text1"/>
                <w:sz w:val="16"/>
                <w:szCs w:val="16"/>
              </w:rPr>
            </w:pPr>
            <w:proofErr w:type="spellStart"/>
            <w:r w:rsidRPr="009E23AA">
              <w:rPr>
                <w:rFonts w:ascii="Times New Roman" w:hAnsi="Times New Roman" w:cs="Times New Roman"/>
                <w:b/>
                <w:bCs/>
                <w:color w:val="000000" w:themeColor="text1"/>
                <w:sz w:val="16"/>
                <w:szCs w:val="16"/>
              </w:rPr>
              <w:t>TGbe</w:t>
            </w:r>
            <w:proofErr w:type="spellEnd"/>
            <w:r w:rsidRPr="009E23AA">
              <w:rPr>
                <w:rFonts w:ascii="Times New Roman" w:hAnsi="Times New Roman" w:cs="Times New Roman"/>
                <w:b/>
                <w:bCs/>
                <w:color w:val="000000" w:themeColor="text1"/>
                <w:sz w:val="16"/>
                <w:szCs w:val="16"/>
              </w:rPr>
              <w:t xml:space="preserve"> editor: Please implement the changes shown in document [</w:t>
            </w:r>
            <w:hyperlink r:id="rId14" w:history="1">
              <w:r w:rsidR="009E23AA" w:rsidRPr="00291492">
                <w:rPr>
                  <w:rStyle w:val="Hyperlink"/>
                  <w:rFonts w:ascii="Times New Roman" w:hAnsi="Times New Roman" w:cs="Times New Roman"/>
                  <w:bCs/>
                  <w:sz w:val="16"/>
                  <w:szCs w:val="16"/>
                </w:rPr>
                <w:t>https://mentor.ieee.org/802.11/dcn/22/11-22-1480-02-00be-lb266-cr-for-clause-9.docx</w:t>
              </w:r>
            </w:hyperlink>
            <w:r w:rsidRPr="009E23AA">
              <w:rPr>
                <w:rFonts w:ascii="Times New Roman" w:hAnsi="Times New Roman" w:cs="Times New Roman"/>
                <w:bCs/>
                <w:color w:val="000000" w:themeColor="text1"/>
                <w:sz w:val="16"/>
                <w:szCs w:val="16"/>
              </w:rPr>
              <w:t xml:space="preserve">] </w:t>
            </w:r>
            <w:r w:rsidRPr="009E23AA">
              <w:rPr>
                <w:rFonts w:ascii="Times New Roman" w:hAnsi="Times New Roman" w:cs="Times New Roman"/>
                <w:b/>
                <w:bCs/>
                <w:color w:val="000000" w:themeColor="text1"/>
                <w:sz w:val="16"/>
                <w:szCs w:val="16"/>
              </w:rPr>
              <w:t>tagged as 10560</w:t>
            </w:r>
            <w:r w:rsidRPr="009E23AA">
              <w:rPr>
                <w:rFonts w:ascii="Times New Roman" w:hAnsi="Times New Roman" w:cs="Times New Roman"/>
                <w:b/>
                <w:color w:val="000000" w:themeColor="text1"/>
                <w:sz w:val="16"/>
                <w:szCs w:val="16"/>
              </w:rPr>
              <w:t xml:space="preserve"> </w:t>
            </w:r>
          </w:p>
        </w:tc>
      </w:tr>
      <w:tr w:rsidR="00636949" w:rsidRPr="0095147A" w14:paraId="10BEC2A5" w14:textId="77777777" w:rsidTr="00A97A49">
        <w:trPr>
          <w:trHeight w:val="220"/>
          <w:jc w:val="center"/>
        </w:trPr>
        <w:tc>
          <w:tcPr>
            <w:tcW w:w="625" w:type="dxa"/>
            <w:shd w:val="clear" w:color="auto" w:fill="auto"/>
            <w:noWrap/>
          </w:tcPr>
          <w:p w14:paraId="6311E6A8" w14:textId="1508C13C" w:rsidR="00636949" w:rsidRPr="009E23AA" w:rsidRDefault="00636949" w:rsidP="00636949">
            <w:pPr>
              <w:suppressAutoHyphens/>
              <w:spacing w:after="0"/>
              <w:rPr>
                <w:rFonts w:ascii="Times New Roman" w:hAnsi="Times New Roman" w:cs="Times New Roman"/>
                <w:sz w:val="16"/>
                <w:szCs w:val="16"/>
                <w:highlight w:val="cyan"/>
              </w:rPr>
            </w:pPr>
            <w:r w:rsidRPr="009E23AA">
              <w:rPr>
                <w:rFonts w:ascii="Times New Roman" w:hAnsi="Times New Roman" w:cs="Times New Roman"/>
                <w:sz w:val="16"/>
                <w:szCs w:val="16"/>
                <w:highlight w:val="cyan"/>
              </w:rPr>
              <w:t>13475</w:t>
            </w:r>
          </w:p>
        </w:tc>
        <w:tc>
          <w:tcPr>
            <w:tcW w:w="1080" w:type="dxa"/>
          </w:tcPr>
          <w:p w14:paraId="40CA952C" w14:textId="0BE9D086"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Liwen Chu</w:t>
            </w:r>
          </w:p>
        </w:tc>
        <w:tc>
          <w:tcPr>
            <w:tcW w:w="1080" w:type="dxa"/>
            <w:shd w:val="clear" w:color="auto" w:fill="auto"/>
            <w:noWrap/>
          </w:tcPr>
          <w:p w14:paraId="36C9802B" w14:textId="23F16139"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9.4.2.312.2.2</w:t>
            </w:r>
          </w:p>
        </w:tc>
        <w:tc>
          <w:tcPr>
            <w:tcW w:w="720" w:type="dxa"/>
          </w:tcPr>
          <w:p w14:paraId="6B46BA86" w14:textId="7E2B988D"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219.44</w:t>
            </w:r>
          </w:p>
        </w:tc>
        <w:tc>
          <w:tcPr>
            <w:tcW w:w="2520" w:type="dxa"/>
            <w:shd w:val="clear" w:color="auto" w:fill="auto"/>
            <w:noWrap/>
          </w:tcPr>
          <w:p w14:paraId="136E9CC5" w14:textId="6988590C"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It seems that a non-AP MLD as the transmitter side doesn't need to announce whether it supports SRS support or not.</w:t>
            </w:r>
          </w:p>
        </w:tc>
        <w:tc>
          <w:tcPr>
            <w:tcW w:w="1980" w:type="dxa"/>
            <w:shd w:val="clear" w:color="auto" w:fill="auto"/>
            <w:noWrap/>
          </w:tcPr>
          <w:p w14:paraId="1580EF3C" w14:textId="2ECD1D11" w:rsidR="00636949" w:rsidRPr="009E23AA" w:rsidRDefault="00636949" w:rsidP="00636949">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As in comment</w:t>
            </w:r>
          </w:p>
        </w:tc>
        <w:tc>
          <w:tcPr>
            <w:tcW w:w="2970" w:type="dxa"/>
            <w:shd w:val="clear" w:color="auto" w:fill="auto"/>
          </w:tcPr>
          <w:p w14:paraId="0BBE14A7"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r w:rsidRPr="009E23AA">
              <w:rPr>
                <w:rFonts w:ascii="Times New Roman" w:hAnsi="Times New Roman" w:cs="Times New Roman"/>
                <w:b/>
                <w:color w:val="000000" w:themeColor="text1"/>
                <w:sz w:val="16"/>
                <w:szCs w:val="16"/>
              </w:rPr>
              <w:t>Revised</w:t>
            </w:r>
          </w:p>
          <w:p w14:paraId="162AFDD9"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p>
          <w:p w14:paraId="0A5923A2" w14:textId="77777777" w:rsidR="00636949" w:rsidRPr="009E23AA" w:rsidRDefault="00636949" w:rsidP="00636949">
            <w:pPr>
              <w:suppressAutoHyphens/>
              <w:spacing w:after="0"/>
              <w:rPr>
                <w:rFonts w:ascii="Times New Roman" w:hAnsi="Times New Roman" w:cs="Times New Roman"/>
                <w:bCs/>
                <w:color w:val="000000" w:themeColor="text1"/>
                <w:sz w:val="16"/>
                <w:szCs w:val="16"/>
              </w:rPr>
            </w:pPr>
            <w:r w:rsidRPr="009E23AA">
              <w:rPr>
                <w:rFonts w:ascii="Times New Roman" w:hAnsi="Times New Roman" w:cs="Times New Roman"/>
                <w:bCs/>
                <w:color w:val="000000" w:themeColor="text1"/>
                <w:sz w:val="16"/>
                <w:szCs w:val="16"/>
              </w:rPr>
              <w:t xml:space="preserve">Agree with the commenter principle. The description text is revised. </w:t>
            </w:r>
          </w:p>
          <w:p w14:paraId="18B8C15D" w14:textId="77777777" w:rsidR="00636949" w:rsidRPr="009E23AA" w:rsidRDefault="00636949" w:rsidP="00636949">
            <w:pPr>
              <w:suppressAutoHyphens/>
              <w:spacing w:after="0"/>
              <w:rPr>
                <w:rFonts w:ascii="Times New Roman" w:hAnsi="Times New Roman" w:cs="Times New Roman"/>
                <w:b/>
                <w:color w:val="000000" w:themeColor="text1"/>
                <w:sz w:val="16"/>
                <w:szCs w:val="16"/>
              </w:rPr>
            </w:pPr>
          </w:p>
          <w:p w14:paraId="0E669715" w14:textId="59960512" w:rsidR="00636949" w:rsidRPr="009E23AA" w:rsidRDefault="00636949" w:rsidP="00636949">
            <w:pPr>
              <w:suppressAutoHyphens/>
              <w:spacing w:after="0"/>
              <w:rPr>
                <w:rFonts w:ascii="Times New Roman" w:hAnsi="Times New Roman" w:cs="Times New Roman"/>
                <w:b/>
                <w:color w:val="000000" w:themeColor="text1"/>
                <w:sz w:val="16"/>
                <w:szCs w:val="16"/>
              </w:rPr>
            </w:pPr>
            <w:proofErr w:type="spellStart"/>
            <w:r w:rsidRPr="009E23AA">
              <w:rPr>
                <w:rFonts w:ascii="Times New Roman" w:hAnsi="Times New Roman" w:cs="Times New Roman"/>
                <w:b/>
                <w:bCs/>
                <w:color w:val="000000" w:themeColor="text1"/>
                <w:sz w:val="16"/>
                <w:szCs w:val="16"/>
              </w:rPr>
              <w:t>TGbe</w:t>
            </w:r>
            <w:proofErr w:type="spellEnd"/>
            <w:r w:rsidRPr="009E23AA">
              <w:rPr>
                <w:rFonts w:ascii="Times New Roman" w:hAnsi="Times New Roman" w:cs="Times New Roman"/>
                <w:b/>
                <w:bCs/>
                <w:color w:val="000000" w:themeColor="text1"/>
                <w:sz w:val="16"/>
                <w:szCs w:val="16"/>
              </w:rPr>
              <w:t xml:space="preserve"> editor: Please implement the changes shown in document [</w:t>
            </w:r>
            <w:hyperlink r:id="rId15" w:history="1">
              <w:r w:rsidR="009E23AA" w:rsidRPr="00291492">
                <w:rPr>
                  <w:rStyle w:val="Hyperlink"/>
                  <w:rFonts w:ascii="Times New Roman" w:hAnsi="Times New Roman" w:cs="Times New Roman"/>
                  <w:bCs/>
                  <w:sz w:val="16"/>
                  <w:szCs w:val="16"/>
                </w:rPr>
                <w:t>https://mentor.ieee.org/802.11/dcn/22/11-22-1480-02-00be-lb266-cr-for-clause-9.docx</w:t>
              </w:r>
            </w:hyperlink>
            <w:r w:rsidRPr="009E23AA">
              <w:rPr>
                <w:rFonts w:ascii="Times New Roman" w:hAnsi="Times New Roman" w:cs="Times New Roman"/>
                <w:bCs/>
                <w:color w:val="000000" w:themeColor="text1"/>
                <w:sz w:val="16"/>
                <w:szCs w:val="16"/>
              </w:rPr>
              <w:t xml:space="preserve">] </w:t>
            </w:r>
            <w:r w:rsidRPr="009E23AA">
              <w:rPr>
                <w:rFonts w:ascii="Times New Roman" w:hAnsi="Times New Roman" w:cs="Times New Roman"/>
                <w:b/>
                <w:bCs/>
                <w:color w:val="000000" w:themeColor="text1"/>
                <w:sz w:val="16"/>
                <w:szCs w:val="16"/>
              </w:rPr>
              <w:t>tagged as 10560</w:t>
            </w:r>
            <w:r w:rsidRPr="009E23AA">
              <w:rPr>
                <w:rFonts w:ascii="Times New Roman" w:hAnsi="Times New Roman" w:cs="Times New Roman"/>
                <w:b/>
                <w:color w:val="000000" w:themeColor="text1"/>
                <w:sz w:val="16"/>
                <w:szCs w:val="16"/>
              </w:rPr>
              <w:t xml:space="preserve"> </w:t>
            </w:r>
          </w:p>
        </w:tc>
      </w:tr>
      <w:tr w:rsidR="00636949" w:rsidRPr="0095147A" w14:paraId="4680CD81" w14:textId="77777777" w:rsidTr="00A97A49">
        <w:trPr>
          <w:trHeight w:val="220"/>
          <w:jc w:val="center"/>
        </w:trPr>
        <w:tc>
          <w:tcPr>
            <w:tcW w:w="625" w:type="dxa"/>
            <w:shd w:val="clear" w:color="auto" w:fill="auto"/>
            <w:noWrap/>
          </w:tcPr>
          <w:p w14:paraId="4870F0EB" w14:textId="4B2318C6"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13753</w:t>
            </w:r>
          </w:p>
        </w:tc>
        <w:tc>
          <w:tcPr>
            <w:tcW w:w="1080" w:type="dxa"/>
          </w:tcPr>
          <w:p w14:paraId="2FD73CDE" w14:textId="1C7A40FE"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Yuchen Guo</w:t>
            </w:r>
          </w:p>
        </w:tc>
        <w:tc>
          <w:tcPr>
            <w:tcW w:w="1080" w:type="dxa"/>
            <w:shd w:val="clear" w:color="auto" w:fill="auto"/>
            <w:noWrap/>
          </w:tcPr>
          <w:p w14:paraId="6F46CDCA" w14:textId="191C1AAE"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9.4.2.312.2.2</w:t>
            </w:r>
          </w:p>
        </w:tc>
        <w:tc>
          <w:tcPr>
            <w:tcW w:w="720" w:type="dxa"/>
          </w:tcPr>
          <w:p w14:paraId="0A51A09E" w14:textId="663846D9"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216.36</w:t>
            </w:r>
          </w:p>
        </w:tc>
        <w:tc>
          <w:tcPr>
            <w:tcW w:w="2520" w:type="dxa"/>
            <w:shd w:val="clear" w:color="auto" w:fill="auto"/>
            <w:noWrap/>
          </w:tcPr>
          <w:p w14:paraId="788B85F7" w14:textId="1802D12B"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 xml:space="preserve">It seems that the dot11MSDOFDMEDthreshold will never be less than -72dBm, what's the reason for that? suggest </w:t>
            </w:r>
            <w:proofErr w:type="gramStart"/>
            <w:r w:rsidRPr="00B733DA">
              <w:rPr>
                <w:rFonts w:ascii="Times New Roman" w:hAnsi="Times New Roman" w:cs="Times New Roman"/>
                <w:sz w:val="16"/>
                <w:szCs w:val="16"/>
              </w:rPr>
              <w:t>to change</w:t>
            </w:r>
            <w:proofErr w:type="gramEnd"/>
            <w:r w:rsidRPr="00B733DA">
              <w:rPr>
                <w:rFonts w:ascii="Times New Roman" w:hAnsi="Times New Roman" w:cs="Times New Roman"/>
                <w:sz w:val="16"/>
                <w:szCs w:val="16"/>
              </w:rPr>
              <w:t xml:space="preserve"> the calculation method such that dot11MSDOFDMEDthreshold can be set to a wider range of value</w:t>
            </w:r>
          </w:p>
        </w:tc>
        <w:tc>
          <w:tcPr>
            <w:tcW w:w="1980" w:type="dxa"/>
            <w:shd w:val="clear" w:color="auto" w:fill="auto"/>
            <w:noWrap/>
          </w:tcPr>
          <w:p w14:paraId="1B9F5A41" w14:textId="3F1F2C66"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As in the comment</w:t>
            </w:r>
          </w:p>
        </w:tc>
        <w:tc>
          <w:tcPr>
            <w:tcW w:w="2970" w:type="dxa"/>
            <w:shd w:val="clear" w:color="auto" w:fill="auto"/>
          </w:tcPr>
          <w:p w14:paraId="5E33B5FC"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Rejected</w:t>
            </w:r>
          </w:p>
          <w:p w14:paraId="00D972C5"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p>
          <w:p w14:paraId="378A4C31" w14:textId="445F0B31" w:rsidR="00E0071E" w:rsidRDefault="00E0071E" w:rsidP="00636949">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The comment fails to identify a technical issue that needs to be resolved and is asking a question.</w:t>
            </w:r>
          </w:p>
          <w:p w14:paraId="0D3D3344" w14:textId="77777777" w:rsidR="00E0071E" w:rsidRDefault="00E0071E" w:rsidP="00636949">
            <w:pPr>
              <w:suppressAutoHyphens/>
              <w:spacing w:after="0"/>
              <w:rPr>
                <w:rFonts w:ascii="Times New Roman" w:hAnsi="Times New Roman" w:cs="Times New Roman"/>
                <w:bCs/>
                <w:color w:val="000000" w:themeColor="text1"/>
                <w:sz w:val="16"/>
                <w:szCs w:val="16"/>
              </w:rPr>
            </w:pPr>
          </w:p>
          <w:p w14:paraId="3114AA76" w14:textId="72F18BBA" w:rsidR="00636949" w:rsidRPr="00B733DA" w:rsidRDefault="00636949" w:rsidP="00636949">
            <w:pPr>
              <w:suppressAutoHyphens/>
              <w:spacing w:after="0"/>
              <w:rPr>
                <w:rFonts w:ascii="Times New Roman" w:hAnsi="Times New Roman" w:cs="Times New Roman"/>
                <w:bCs/>
                <w:color w:val="000000" w:themeColor="text1"/>
                <w:sz w:val="16"/>
                <w:szCs w:val="16"/>
              </w:rPr>
            </w:pPr>
            <w:r w:rsidRPr="00B733DA">
              <w:rPr>
                <w:rFonts w:ascii="Times New Roman" w:hAnsi="Times New Roman" w:cs="Times New Roman"/>
                <w:bCs/>
                <w:color w:val="000000" w:themeColor="text1"/>
                <w:sz w:val="16"/>
                <w:szCs w:val="16"/>
              </w:rPr>
              <w:t>During discussions on a suitable range for dot11MSDOFDMEDthreshold, concerns were raised that selecting a threshold less than -72 dBm can create unfairness for 11be STAs since this threshold is also used to detect non-802.11 transmissions. The value of -72 dBm was selected to maintain a good balance between being conservative towards potentially ongoing 802.11 transmissions and unfairness towards 11be STAs in the presence of non-802.11 transmissions.</w:t>
            </w:r>
          </w:p>
          <w:p w14:paraId="00DC41DF" w14:textId="77777777" w:rsidR="00636949" w:rsidRPr="00B733DA" w:rsidRDefault="00636949" w:rsidP="00636949">
            <w:pPr>
              <w:suppressAutoHyphens/>
              <w:spacing w:after="0"/>
              <w:rPr>
                <w:rFonts w:ascii="Times New Roman" w:hAnsi="Times New Roman" w:cs="Times New Roman"/>
                <w:bCs/>
                <w:color w:val="000000" w:themeColor="text1"/>
                <w:sz w:val="16"/>
                <w:szCs w:val="16"/>
              </w:rPr>
            </w:pPr>
          </w:p>
          <w:p w14:paraId="4B563D77" w14:textId="2338145F" w:rsidR="00636949" w:rsidRPr="00B733DA" w:rsidRDefault="00636949" w:rsidP="0063694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Cs/>
                <w:color w:val="000000" w:themeColor="text1"/>
                <w:sz w:val="16"/>
                <w:szCs w:val="16"/>
              </w:rPr>
              <w:t>Also see related discussions in [https://mentor.ieee.org/802.11/dcn/21/11-21-1825-03-00be-remaining-cr-for-35-3-15-8-1.docx]</w:t>
            </w:r>
          </w:p>
        </w:tc>
      </w:tr>
      <w:tr w:rsidR="00636949" w:rsidRPr="0095147A" w14:paraId="2BBA2933" w14:textId="77777777" w:rsidTr="00A97A49">
        <w:trPr>
          <w:trHeight w:val="220"/>
          <w:jc w:val="center"/>
        </w:trPr>
        <w:tc>
          <w:tcPr>
            <w:tcW w:w="625" w:type="dxa"/>
            <w:shd w:val="clear" w:color="auto" w:fill="auto"/>
            <w:noWrap/>
          </w:tcPr>
          <w:p w14:paraId="7CB86C11" w14:textId="428A6BFE"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13476</w:t>
            </w:r>
          </w:p>
        </w:tc>
        <w:tc>
          <w:tcPr>
            <w:tcW w:w="1080" w:type="dxa"/>
          </w:tcPr>
          <w:p w14:paraId="4A16C54E" w14:textId="535DC990"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Liwen Chu</w:t>
            </w:r>
          </w:p>
        </w:tc>
        <w:tc>
          <w:tcPr>
            <w:tcW w:w="1080" w:type="dxa"/>
            <w:shd w:val="clear" w:color="auto" w:fill="auto"/>
            <w:noWrap/>
          </w:tcPr>
          <w:p w14:paraId="669C285C" w14:textId="500A6E6E"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9.4.2.312.2.3</w:t>
            </w:r>
          </w:p>
        </w:tc>
        <w:tc>
          <w:tcPr>
            <w:tcW w:w="720" w:type="dxa"/>
          </w:tcPr>
          <w:p w14:paraId="0FC54843" w14:textId="3B3B58FD"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221.50</w:t>
            </w:r>
          </w:p>
        </w:tc>
        <w:tc>
          <w:tcPr>
            <w:tcW w:w="2520" w:type="dxa"/>
            <w:shd w:val="clear" w:color="auto" w:fill="auto"/>
            <w:noWrap/>
          </w:tcPr>
          <w:p w14:paraId="1E71E8F7" w14:textId="6ED1B261"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add the following text at the end of the paragraph:</w:t>
            </w:r>
            <w:r w:rsidRPr="00B733DA">
              <w:rPr>
                <w:rFonts w:ascii="Times New Roman" w:hAnsi="Times New Roman" w:cs="Times New Roman"/>
                <w:sz w:val="16"/>
                <w:szCs w:val="16"/>
              </w:rPr>
              <w:br/>
              <w:t xml:space="preserve">        An AP affiliated with an NSTR mobile AP MLD and that is operating on the nonprimary link set this subfield to 0.</w:t>
            </w:r>
          </w:p>
        </w:tc>
        <w:tc>
          <w:tcPr>
            <w:tcW w:w="1980" w:type="dxa"/>
            <w:shd w:val="clear" w:color="auto" w:fill="auto"/>
            <w:noWrap/>
          </w:tcPr>
          <w:p w14:paraId="13030F2B" w14:textId="7DB53696"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As in comment</w:t>
            </w:r>
          </w:p>
        </w:tc>
        <w:tc>
          <w:tcPr>
            <w:tcW w:w="2970" w:type="dxa"/>
            <w:shd w:val="clear" w:color="auto" w:fill="auto"/>
          </w:tcPr>
          <w:p w14:paraId="2BFC025E"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Revised</w:t>
            </w:r>
          </w:p>
          <w:p w14:paraId="7DF39CF2"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p>
          <w:p w14:paraId="05D8F717" w14:textId="146DECF4" w:rsidR="00636949" w:rsidRPr="00B733DA" w:rsidRDefault="00636949" w:rsidP="00636949">
            <w:pPr>
              <w:suppressAutoHyphens/>
              <w:spacing w:after="0"/>
              <w:rPr>
                <w:rFonts w:ascii="Times New Roman" w:hAnsi="Times New Roman" w:cs="Times New Roman"/>
                <w:bCs/>
                <w:color w:val="000000" w:themeColor="text1"/>
                <w:sz w:val="16"/>
                <w:szCs w:val="16"/>
              </w:rPr>
            </w:pPr>
            <w:r w:rsidRPr="00B733DA">
              <w:rPr>
                <w:rFonts w:ascii="Times New Roman" w:hAnsi="Times New Roman" w:cs="Times New Roman"/>
                <w:bCs/>
                <w:color w:val="000000" w:themeColor="text1"/>
                <w:sz w:val="16"/>
                <w:szCs w:val="16"/>
              </w:rPr>
              <w:t xml:space="preserve">Agree with the commenter in principle. However, the AP operating on nonprimary link does not send Beacon/Probe Response frames. Hence, a statement is added to say that the AP operating on the primary link sets the subfield to 0 in the Per-STA Profile corresponding to the AP operating on the nonprimary link. Similar text is added for other </w:t>
            </w:r>
            <w:r w:rsidR="00ED631B" w:rsidRPr="00B733DA">
              <w:rPr>
                <w:rFonts w:ascii="Times New Roman" w:hAnsi="Times New Roman" w:cs="Times New Roman"/>
                <w:bCs/>
                <w:color w:val="000000" w:themeColor="text1"/>
                <w:sz w:val="16"/>
                <w:szCs w:val="16"/>
              </w:rPr>
              <w:t>sub</w:t>
            </w:r>
            <w:r w:rsidRPr="00B733DA">
              <w:rPr>
                <w:rFonts w:ascii="Times New Roman" w:hAnsi="Times New Roman" w:cs="Times New Roman"/>
                <w:bCs/>
                <w:color w:val="000000" w:themeColor="text1"/>
                <w:sz w:val="16"/>
                <w:szCs w:val="16"/>
              </w:rPr>
              <w:t>fields in the Basic Multi-Link element that do not apply to NSTR mobile AP MLDs.</w:t>
            </w:r>
          </w:p>
          <w:p w14:paraId="6F8BD48A" w14:textId="77777777" w:rsidR="00636949" w:rsidRPr="00B733DA" w:rsidRDefault="00636949" w:rsidP="00636949">
            <w:pPr>
              <w:suppressAutoHyphens/>
              <w:spacing w:after="0"/>
              <w:rPr>
                <w:rFonts w:ascii="Times New Roman" w:hAnsi="Times New Roman" w:cs="Times New Roman"/>
                <w:bCs/>
                <w:color w:val="000000" w:themeColor="text1"/>
                <w:sz w:val="16"/>
                <w:szCs w:val="16"/>
              </w:rPr>
            </w:pPr>
          </w:p>
          <w:p w14:paraId="7769AA60" w14:textId="1A20AC74" w:rsidR="00636949" w:rsidRPr="00B733DA" w:rsidRDefault="00636949" w:rsidP="00636949">
            <w:pPr>
              <w:suppressAutoHyphens/>
              <w:spacing w:after="0"/>
              <w:rPr>
                <w:rFonts w:ascii="Times New Roman" w:hAnsi="Times New Roman" w:cs="Times New Roman"/>
                <w:b/>
                <w:color w:val="000000" w:themeColor="text1"/>
                <w:sz w:val="16"/>
                <w:szCs w:val="16"/>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16" w:history="1">
              <w:r w:rsidR="005E5C20">
                <w:rPr>
                  <w:rStyle w:val="Hyperlink"/>
                  <w:rFonts w:ascii="Times New Roman" w:hAnsi="Times New Roman" w:cs="Times New Roman"/>
                  <w:bCs/>
                  <w:sz w:val="16"/>
                  <w:szCs w:val="16"/>
                </w:rPr>
                <w:t>https://mentor.ieee.org/802.11/dcn/22/11-22-1480-01-00be-lb266-cr-for-clause-9.docx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tagged as 13476</w:t>
            </w:r>
          </w:p>
        </w:tc>
      </w:tr>
      <w:tr w:rsidR="00636949" w:rsidRPr="0095147A" w14:paraId="4F2DB9D4" w14:textId="77777777" w:rsidTr="00A97A49">
        <w:trPr>
          <w:trHeight w:val="220"/>
          <w:jc w:val="center"/>
        </w:trPr>
        <w:tc>
          <w:tcPr>
            <w:tcW w:w="625" w:type="dxa"/>
            <w:shd w:val="clear" w:color="auto" w:fill="auto"/>
            <w:noWrap/>
          </w:tcPr>
          <w:p w14:paraId="06A344C1" w14:textId="00D6047B"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14113</w:t>
            </w:r>
          </w:p>
        </w:tc>
        <w:tc>
          <w:tcPr>
            <w:tcW w:w="1080" w:type="dxa"/>
          </w:tcPr>
          <w:p w14:paraId="40914FB1" w14:textId="2D769EB4"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Li-Hsiang Sun</w:t>
            </w:r>
          </w:p>
        </w:tc>
        <w:tc>
          <w:tcPr>
            <w:tcW w:w="1080" w:type="dxa"/>
            <w:shd w:val="clear" w:color="auto" w:fill="auto"/>
            <w:noWrap/>
          </w:tcPr>
          <w:p w14:paraId="21AB2041" w14:textId="3AB325D3"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9.4.2.312.2.3</w:t>
            </w:r>
          </w:p>
        </w:tc>
        <w:tc>
          <w:tcPr>
            <w:tcW w:w="720" w:type="dxa"/>
          </w:tcPr>
          <w:p w14:paraId="3D01271E" w14:textId="05BEEB1B"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221.52</w:t>
            </w:r>
          </w:p>
        </w:tc>
        <w:tc>
          <w:tcPr>
            <w:tcW w:w="2520" w:type="dxa"/>
            <w:shd w:val="clear" w:color="auto" w:fill="auto"/>
            <w:noWrap/>
          </w:tcPr>
          <w:p w14:paraId="70468B01" w14:textId="084E25B5"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TSF Offset Present should always be set to 0 for a NSTR mobile AP MLD</w:t>
            </w:r>
          </w:p>
        </w:tc>
        <w:tc>
          <w:tcPr>
            <w:tcW w:w="1980" w:type="dxa"/>
            <w:shd w:val="clear" w:color="auto" w:fill="auto"/>
            <w:noWrap/>
          </w:tcPr>
          <w:p w14:paraId="5D4F8EC9" w14:textId="39093B64"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As in comment</w:t>
            </w:r>
          </w:p>
        </w:tc>
        <w:tc>
          <w:tcPr>
            <w:tcW w:w="2970" w:type="dxa"/>
            <w:shd w:val="clear" w:color="auto" w:fill="auto"/>
          </w:tcPr>
          <w:p w14:paraId="66A2E77D"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Revised</w:t>
            </w:r>
          </w:p>
          <w:p w14:paraId="1297996E"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p>
          <w:p w14:paraId="5CE5BD78" w14:textId="2FE0C150" w:rsidR="00636949" w:rsidRPr="00B733DA" w:rsidRDefault="00636949" w:rsidP="00636949">
            <w:pPr>
              <w:suppressAutoHyphens/>
              <w:spacing w:after="0"/>
              <w:rPr>
                <w:rFonts w:ascii="Times New Roman" w:hAnsi="Times New Roman" w:cs="Times New Roman"/>
                <w:bCs/>
                <w:color w:val="000000" w:themeColor="text1"/>
                <w:sz w:val="16"/>
                <w:szCs w:val="16"/>
              </w:rPr>
            </w:pPr>
            <w:r w:rsidRPr="00B733DA">
              <w:rPr>
                <w:rFonts w:ascii="Times New Roman" w:hAnsi="Times New Roman" w:cs="Times New Roman"/>
                <w:bCs/>
                <w:color w:val="000000" w:themeColor="text1"/>
                <w:sz w:val="16"/>
                <w:szCs w:val="16"/>
              </w:rPr>
              <w:t xml:space="preserve">Agree with the commenter in principle. A statement is added to say that the AP operating on the primary link sets the subfield to 0 in the Per-STA Profile corresponding to the AP operating on the nonprimary link. Similar text is added for other </w:t>
            </w:r>
            <w:r w:rsidR="00ED631B" w:rsidRPr="00B733DA">
              <w:rPr>
                <w:rFonts w:ascii="Times New Roman" w:hAnsi="Times New Roman" w:cs="Times New Roman"/>
                <w:bCs/>
                <w:color w:val="000000" w:themeColor="text1"/>
                <w:sz w:val="16"/>
                <w:szCs w:val="16"/>
              </w:rPr>
              <w:t>sub</w:t>
            </w:r>
            <w:r w:rsidRPr="00B733DA">
              <w:rPr>
                <w:rFonts w:ascii="Times New Roman" w:hAnsi="Times New Roman" w:cs="Times New Roman"/>
                <w:bCs/>
                <w:color w:val="000000" w:themeColor="text1"/>
                <w:sz w:val="16"/>
                <w:szCs w:val="16"/>
              </w:rPr>
              <w:t>fields in the Basic Multi-Link element that do not apply to NSTR mobile AP MLDs.</w:t>
            </w:r>
          </w:p>
          <w:p w14:paraId="74A27A62" w14:textId="77777777" w:rsidR="00636949" w:rsidRPr="00B733DA" w:rsidRDefault="00636949" w:rsidP="00636949">
            <w:pPr>
              <w:suppressAutoHyphens/>
              <w:spacing w:after="0"/>
              <w:rPr>
                <w:rFonts w:ascii="Times New Roman" w:hAnsi="Times New Roman" w:cs="Times New Roman"/>
                <w:bCs/>
                <w:color w:val="000000" w:themeColor="text1"/>
                <w:sz w:val="16"/>
                <w:szCs w:val="16"/>
              </w:rPr>
            </w:pPr>
          </w:p>
          <w:p w14:paraId="5025A4BD" w14:textId="678A75C0" w:rsidR="00636949" w:rsidRPr="00B733DA" w:rsidRDefault="00636949" w:rsidP="00636949">
            <w:pPr>
              <w:suppressAutoHyphens/>
              <w:spacing w:after="0"/>
              <w:rPr>
                <w:rFonts w:ascii="Times New Roman" w:hAnsi="Times New Roman" w:cs="Times New Roman"/>
                <w:bCs/>
                <w:color w:val="000000" w:themeColor="text1"/>
                <w:sz w:val="16"/>
                <w:szCs w:val="16"/>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17" w:history="1">
              <w:r w:rsidR="005E5C20">
                <w:rPr>
                  <w:rStyle w:val="Hyperlink"/>
                  <w:rFonts w:ascii="Times New Roman" w:hAnsi="Times New Roman" w:cs="Times New Roman"/>
                  <w:bCs/>
                  <w:sz w:val="16"/>
                  <w:szCs w:val="16"/>
                </w:rPr>
                <w:t>https://mentor.ieee.org/802.11/dcn/22/11-22-1480-01-00be-lb266-cr-for-clause-9.docx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tagged as 13476</w:t>
            </w:r>
          </w:p>
        </w:tc>
      </w:tr>
      <w:tr w:rsidR="001562D4" w:rsidRPr="0095147A" w14:paraId="35C0341E" w14:textId="77777777" w:rsidTr="00A97A49">
        <w:trPr>
          <w:trHeight w:val="220"/>
          <w:jc w:val="center"/>
        </w:trPr>
        <w:tc>
          <w:tcPr>
            <w:tcW w:w="625" w:type="dxa"/>
            <w:shd w:val="clear" w:color="auto" w:fill="auto"/>
            <w:noWrap/>
          </w:tcPr>
          <w:p w14:paraId="4355D423" w14:textId="52084C38"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11518</w:t>
            </w:r>
          </w:p>
        </w:tc>
        <w:tc>
          <w:tcPr>
            <w:tcW w:w="1080" w:type="dxa"/>
          </w:tcPr>
          <w:p w14:paraId="4EB81D74" w14:textId="2360CF9F"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Xiaofei Wang</w:t>
            </w:r>
          </w:p>
        </w:tc>
        <w:tc>
          <w:tcPr>
            <w:tcW w:w="1080" w:type="dxa"/>
            <w:shd w:val="clear" w:color="auto" w:fill="auto"/>
            <w:noWrap/>
          </w:tcPr>
          <w:p w14:paraId="084EC3B6" w14:textId="5409C0FB"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9.4.2.312.2.2</w:t>
            </w:r>
          </w:p>
        </w:tc>
        <w:tc>
          <w:tcPr>
            <w:tcW w:w="720" w:type="dxa"/>
          </w:tcPr>
          <w:p w14:paraId="50B6C50E" w14:textId="153D3C32"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222.05</w:t>
            </w:r>
          </w:p>
        </w:tc>
        <w:tc>
          <w:tcPr>
            <w:tcW w:w="2520" w:type="dxa"/>
            <w:shd w:val="clear" w:color="auto" w:fill="auto"/>
            <w:noWrap/>
          </w:tcPr>
          <w:p w14:paraId="0EB27CCF" w14:textId="693B09ED"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Is "complete profile subfield = 0 and NSTR Link pair present subfield = 1" a valid combination? If not, that needs to be specified. Otherwise, please remove the condition "Complete profile subfield is equal to 1"</w:t>
            </w:r>
          </w:p>
        </w:tc>
        <w:tc>
          <w:tcPr>
            <w:tcW w:w="1980" w:type="dxa"/>
            <w:shd w:val="clear" w:color="auto" w:fill="auto"/>
            <w:noWrap/>
          </w:tcPr>
          <w:p w14:paraId="706AD90E" w14:textId="18F8B90B" w:rsidR="001562D4" w:rsidRPr="002B3D11" w:rsidRDefault="001562D4" w:rsidP="001562D4">
            <w:pPr>
              <w:suppressAutoHyphens/>
              <w:spacing w:after="0"/>
              <w:rPr>
                <w:rFonts w:ascii="Times New Roman" w:hAnsi="Times New Roman" w:cs="Times New Roman"/>
                <w:sz w:val="16"/>
                <w:szCs w:val="16"/>
              </w:rPr>
            </w:pPr>
            <w:r w:rsidRPr="002B3D11">
              <w:rPr>
                <w:rFonts w:ascii="Times New Roman" w:hAnsi="Times New Roman" w:cs="Times New Roman"/>
                <w:sz w:val="16"/>
                <w:szCs w:val="16"/>
              </w:rPr>
              <w:t>as in comment</w:t>
            </w:r>
          </w:p>
        </w:tc>
        <w:tc>
          <w:tcPr>
            <w:tcW w:w="2970" w:type="dxa"/>
            <w:shd w:val="clear" w:color="auto" w:fill="auto"/>
          </w:tcPr>
          <w:p w14:paraId="03CE5F9D" w14:textId="77777777" w:rsidR="001562D4" w:rsidRDefault="002B3D11" w:rsidP="001562D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Revised</w:t>
            </w:r>
          </w:p>
          <w:p w14:paraId="0F1FFE26" w14:textId="77777777" w:rsidR="002B3D11" w:rsidRDefault="002B3D11" w:rsidP="001562D4">
            <w:pPr>
              <w:suppressAutoHyphens/>
              <w:spacing w:after="0"/>
              <w:rPr>
                <w:rFonts w:ascii="Times New Roman" w:hAnsi="Times New Roman" w:cs="Times New Roman"/>
                <w:b/>
                <w:color w:val="000000" w:themeColor="text1"/>
                <w:sz w:val="16"/>
                <w:szCs w:val="16"/>
              </w:rPr>
            </w:pPr>
          </w:p>
          <w:p w14:paraId="7168AF26" w14:textId="77777777" w:rsidR="002B3D11" w:rsidRDefault="002B3D11" w:rsidP="001562D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issue pointed by the commenter. A statement is added to say that the cited condition is invalid. </w:t>
            </w:r>
          </w:p>
          <w:p w14:paraId="1A63899A" w14:textId="77777777" w:rsidR="002B3D11" w:rsidRDefault="002B3D11" w:rsidP="001562D4">
            <w:pPr>
              <w:suppressAutoHyphens/>
              <w:spacing w:after="0"/>
              <w:rPr>
                <w:rFonts w:ascii="Times New Roman" w:hAnsi="Times New Roman" w:cs="Times New Roman"/>
                <w:bCs/>
                <w:color w:val="000000" w:themeColor="text1"/>
                <w:sz w:val="16"/>
                <w:szCs w:val="16"/>
              </w:rPr>
            </w:pPr>
          </w:p>
          <w:p w14:paraId="4E15CF58" w14:textId="7AFAD896" w:rsidR="002B3D11" w:rsidRPr="002B3D11" w:rsidRDefault="002B3D11" w:rsidP="001562D4">
            <w:pPr>
              <w:suppressAutoHyphens/>
              <w:spacing w:after="0"/>
              <w:rPr>
                <w:rFonts w:ascii="Times New Roman" w:hAnsi="Times New Roman" w:cs="Times New Roman"/>
                <w:bCs/>
                <w:color w:val="000000" w:themeColor="text1"/>
                <w:sz w:val="16"/>
                <w:szCs w:val="16"/>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18" w:history="1">
              <w:r w:rsidR="005E5C20">
                <w:rPr>
                  <w:rStyle w:val="Hyperlink"/>
                  <w:rFonts w:ascii="Times New Roman" w:hAnsi="Times New Roman" w:cs="Times New Roman"/>
                  <w:bCs/>
                  <w:sz w:val="16"/>
                  <w:szCs w:val="16"/>
                </w:rPr>
                <w:t>https://mentor.ieee.org/802.11/dcn/22/11-22-1480-01-00be-lb266-cr-for-clause-9.docx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tagged as 1</w:t>
            </w:r>
            <w:r>
              <w:rPr>
                <w:rFonts w:ascii="Times New Roman" w:hAnsi="Times New Roman" w:cs="Times New Roman"/>
                <w:b/>
                <w:bCs/>
                <w:color w:val="000000" w:themeColor="text1"/>
                <w:sz w:val="16"/>
                <w:szCs w:val="16"/>
              </w:rPr>
              <w:t>1518</w:t>
            </w:r>
          </w:p>
        </w:tc>
      </w:tr>
      <w:tr w:rsidR="00636949" w:rsidRPr="0095147A" w14:paraId="3C6C47CD" w14:textId="77777777" w:rsidTr="00A97A49">
        <w:trPr>
          <w:trHeight w:val="220"/>
          <w:jc w:val="center"/>
        </w:trPr>
        <w:tc>
          <w:tcPr>
            <w:tcW w:w="625" w:type="dxa"/>
            <w:shd w:val="clear" w:color="auto" w:fill="auto"/>
            <w:noWrap/>
          </w:tcPr>
          <w:p w14:paraId="4D15EB83" w14:textId="42ABBBE4"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11515</w:t>
            </w:r>
          </w:p>
        </w:tc>
        <w:tc>
          <w:tcPr>
            <w:tcW w:w="1080" w:type="dxa"/>
          </w:tcPr>
          <w:p w14:paraId="5CF8DFAC" w14:textId="5153FCCF"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Xiaofei Wang</w:t>
            </w:r>
          </w:p>
        </w:tc>
        <w:tc>
          <w:tcPr>
            <w:tcW w:w="1080" w:type="dxa"/>
            <w:shd w:val="clear" w:color="auto" w:fill="auto"/>
            <w:noWrap/>
          </w:tcPr>
          <w:p w14:paraId="52A9B694" w14:textId="1E166904"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9.4.2.312.2.2</w:t>
            </w:r>
          </w:p>
        </w:tc>
        <w:tc>
          <w:tcPr>
            <w:tcW w:w="720" w:type="dxa"/>
          </w:tcPr>
          <w:p w14:paraId="53CE3796" w14:textId="5CC793CC"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220.28</w:t>
            </w:r>
          </w:p>
        </w:tc>
        <w:tc>
          <w:tcPr>
            <w:tcW w:w="2520" w:type="dxa"/>
            <w:shd w:val="clear" w:color="auto" w:fill="auto"/>
            <w:noWrap/>
          </w:tcPr>
          <w:p w14:paraId="29375DF2" w14:textId="6F7DCEAD"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does "not an NSTR mobile AP MLD" mean "a regular non-mobile AP MLD" or "a STR mobile AP MLD" or "an AP MLD that is a regular STR AP MLD"? Please clarify</w:t>
            </w:r>
          </w:p>
        </w:tc>
        <w:tc>
          <w:tcPr>
            <w:tcW w:w="1980" w:type="dxa"/>
            <w:shd w:val="clear" w:color="auto" w:fill="auto"/>
            <w:noWrap/>
          </w:tcPr>
          <w:p w14:paraId="4C1BC855" w14:textId="486EAD52" w:rsidR="00636949" w:rsidRPr="00B733DA" w:rsidRDefault="00636949" w:rsidP="0063694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maybe change to "set to 1 to indicate AP MLD is an NSTR mobile AP MLD; otherwise, set to 0"</w:t>
            </w:r>
          </w:p>
        </w:tc>
        <w:tc>
          <w:tcPr>
            <w:tcW w:w="2970" w:type="dxa"/>
            <w:shd w:val="clear" w:color="auto" w:fill="auto"/>
          </w:tcPr>
          <w:p w14:paraId="4D954860"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Revised</w:t>
            </w:r>
          </w:p>
          <w:p w14:paraId="73065B7F" w14:textId="77777777" w:rsidR="00636949" w:rsidRPr="00B733DA" w:rsidRDefault="00636949" w:rsidP="00636949">
            <w:pPr>
              <w:suppressAutoHyphens/>
              <w:spacing w:after="0"/>
              <w:rPr>
                <w:rFonts w:ascii="Times New Roman" w:hAnsi="Times New Roman" w:cs="Times New Roman"/>
                <w:b/>
                <w:color w:val="000000" w:themeColor="text1"/>
                <w:sz w:val="16"/>
                <w:szCs w:val="16"/>
              </w:rPr>
            </w:pPr>
          </w:p>
          <w:p w14:paraId="55F1020F" w14:textId="77777777" w:rsidR="00636949" w:rsidRPr="00B733DA" w:rsidRDefault="00636949" w:rsidP="00636949">
            <w:pPr>
              <w:suppressAutoHyphens/>
              <w:spacing w:after="0"/>
              <w:rPr>
                <w:rFonts w:ascii="Times New Roman" w:hAnsi="Times New Roman" w:cs="Times New Roman"/>
                <w:bCs/>
                <w:color w:val="000000" w:themeColor="text1"/>
                <w:sz w:val="16"/>
                <w:szCs w:val="16"/>
              </w:rPr>
            </w:pPr>
            <w:r w:rsidRPr="00B733DA">
              <w:rPr>
                <w:rFonts w:ascii="Times New Roman" w:hAnsi="Times New Roman" w:cs="Times New Roman"/>
                <w:bCs/>
                <w:color w:val="000000" w:themeColor="text1"/>
                <w:sz w:val="16"/>
                <w:szCs w:val="16"/>
              </w:rPr>
              <w:t>The text is revised. The subfield is set to 1 if the AP MLD is an NSTR mobile AP MLD. Otherwise, the subfield is set to 0.</w:t>
            </w:r>
          </w:p>
          <w:p w14:paraId="19E8DB15" w14:textId="77777777" w:rsidR="00636949" w:rsidRPr="00B733DA" w:rsidRDefault="00636949" w:rsidP="00636949">
            <w:pPr>
              <w:suppressAutoHyphens/>
              <w:spacing w:after="0"/>
              <w:rPr>
                <w:rFonts w:ascii="Times New Roman" w:hAnsi="Times New Roman" w:cs="Times New Roman"/>
                <w:bCs/>
                <w:color w:val="000000" w:themeColor="text1"/>
                <w:sz w:val="16"/>
                <w:szCs w:val="16"/>
              </w:rPr>
            </w:pPr>
          </w:p>
          <w:p w14:paraId="60E1404A" w14:textId="22C93177" w:rsidR="00636949" w:rsidRPr="00B733DA" w:rsidRDefault="00636949" w:rsidP="00636949">
            <w:pPr>
              <w:suppressAutoHyphens/>
              <w:spacing w:after="0"/>
              <w:rPr>
                <w:rFonts w:ascii="Times New Roman" w:hAnsi="Times New Roman" w:cs="Times New Roman"/>
                <w:b/>
                <w:color w:val="000000" w:themeColor="text1"/>
                <w:sz w:val="16"/>
                <w:szCs w:val="16"/>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19" w:history="1">
              <w:r w:rsidR="005E5C20">
                <w:rPr>
                  <w:rStyle w:val="Hyperlink"/>
                  <w:rFonts w:ascii="Times New Roman" w:hAnsi="Times New Roman" w:cs="Times New Roman"/>
                  <w:bCs/>
                  <w:sz w:val="16"/>
                  <w:szCs w:val="16"/>
                </w:rPr>
                <w:t>https://mentor.ieee.org/802.11/dcn/22/11-22-1480-01-00be-lb266-cr-for-clause-9.docx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tagged as 11515</w:t>
            </w:r>
          </w:p>
        </w:tc>
      </w:tr>
      <w:tr w:rsidR="000A7565" w:rsidRPr="0095147A" w14:paraId="672DAE13" w14:textId="77777777" w:rsidTr="00A97A49">
        <w:trPr>
          <w:trHeight w:val="220"/>
          <w:jc w:val="center"/>
        </w:trPr>
        <w:tc>
          <w:tcPr>
            <w:tcW w:w="625" w:type="dxa"/>
            <w:shd w:val="clear" w:color="auto" w:fill="auto"/>
            <w:noWrap/>
          </w:tcPr>
          <w:p w14:paraId="52397524" w14:textId="3A5428D1"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10558</w:t>
            </w:r>
          </w:p>
        </w:tc>
        <w:tc>
          <w:tcPr>
            <w:tcW w:w="1080" w:type="dxa"/>
          </w:tcPr>
          <w:p w14:paraId="014FB4C2" w14:textId="49AEB437"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Abhishek Patil</w:t>
            </w:r>
          </w:p>
        </w:tc>
        <w:tc>
          <w:tcPr>
            <w:tcW w:w="1080" w:type="dxa"/>
            <w:shd w:val="clear" w:color="auto" w:fill="auto"/>
            <w:noWrap/>
          </w:tcPr>
          <w:p w14:paraId="69D61F4F" w14:textId="4E447719"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9.4.2.312.1</w:t>
            </w:r>
          </w:p>
        </w:tc>
        <w:tc>
          <w:tcPr>
            <w:tcW w:w="720" w:type="dxa"/>
          </w:tcPr>
          <w:p w14:paraId="567C19AD" w14:textId="3399E11C"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213.34</w:t>
            </w:r>
          </w:p>
        </w:tc>
        <w:tc>
          <w:tcPr>
            <w:tcW w:w="2520" w:type="dxa"/>
            <w:shd w:val="clear" w:color="auto" w:fill="auto"/>
            <w:noWrap/>
          </w:tcPr>
          <w:p w14:paraId="71F1F070" w14:textId="315DBFA5"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Move the Link ID Info and BPCC subfields out of the Common Info field and add them to a separate field between Multi-Link Control and Common Info field. Name the new field 'Transmitting Link Info'.</w:t>
            </w:r>
          </w:p>
        </w:tc>
        <w:tc>
          <w:tcPr>
            <w:tcW w:w="1980" w:type="dxa"/>
            <w:shd w:val="clear" w:color="auto" w:fill="auto"/>
            <w:noWrap/>
          </w:tcPr>
          <w:p w14:paraId="69A1FCC9" w14:textId="748DF9ED" w:rsidR="000A7565" w:rsidRPr="00B733DA" w:rsidRDefault="000A7565" w:rsidP="000A7565">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As in comment</w:t>
            </w:r>
          </w:p>
        </w:tc>
        <w:tc>
          <w:tcPr>
            <w:tcW w:w="2970" w:type="dxa"/>
            <w:shd w:val="clear" w:color="auto" w:fill="auto"/>
          </w:tcPr>
          <w:p w14:paraId="13F07578" w14:textId="77777777" w:rsidR="000A7565" w:rsidRPr="00B733DA" w:rsidRDefault="005A2533" w:rsidP="000A7565">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Rejected</w:t>
            </w:r>
          </w:p>
          <w:p w14:paraId="7D86E6C2" w14:textId="77777777" w:rsidR="005A2533" w:rsidRPr="00B733DA" w:rsidRDefault="005A2533" w:rsidP="000A7565">
            <w:pPr>
              <w:suppressAutoHyphens/>
              <w:spacing w:after="0"/>
              <w:rPr>
                <w:rFonts w:ascii="Times New Roman" w:hAnsi="Times New Roman" w:cs="Times New Roman"/>
                <w:b/>
                <w:color w:val="000000" w:themeColor="text1"/>
                <w:sz w:val="16"/>
                <w:szCs w:val="16"/>
              </w:rPr>
            </w:pPr>
          </w:p>
          <w:p w14:paraId="066B8DDB" w14:textId="19CB9BD4" w:rsidR="005A2533" w:rsidRPr="00B733DA" w:rsidRDefault="005136BE" w:rsidP="000A7565">
            <w:pPr>
              <w:suppressAutoHyphens/>
              <w:spacing w:after="0"/>
              <w:rPr>
                <w:rFonts w:ascii="Times New Roman" w:hAnsi="Times New Roman" w:cs="Times New Roman"/>
                <w:bCs/>
                <w:color w:val="000000" w:themeColor="text1"/>
                <w:sz w:val="16"/>
                <w:szCs w:val="16"/>
              </w:rPr>
            </w:pPr>
            <w:r w:rsidRPr="00B733DA">
              <w:rPr>
                <w:rFonts w:ascii="Times New Roman" w:hAnsi="Times New Roman" w:cs="Times New Roman"/>
                <w:bCs/>
                <w:color w:val="000000" w:themeColor="text1"/>
                <w:sz w:val="16"/>
                <w:szCs w:val="16"/>
              </w:rPr>
              <w:t xml:space="preserve">The group could not reach consensus on a proposed change that would resolve this comment. Members had different opinions on </w:t>
            </w:r>
            <w:r w:rsidR="0029543A" w:rsidRPr="00B733DA">
              <w:rPr>
                <w:rFonts w:ascii="Times New Roman" w:hAnsi="Times New Roman" w:cs="Times New Roman"/>
                <w:bCs/>
                <w:color w:val="000000" w:themeColor="text1"/>
                <w:sz w:val="16"/>
                <w:szCs w:val="16"/>
              </w:rPr>
              <w:t>an appropriate name for the new subfield</w:t>
            </w:r>
            <w:r w:rsidR="009B7EDA" w:rsidRPr="00B733DA">
              <w:rPr>
                <w:rFonts w:ascii="Times New Roman" w:hAnsi="Times New Roman" w:cs="Times New Roman"/>
                <w:bCs/>
                <w:color w:val="000000" w:themeColor="text1"/>
                <w:sz w:val="16"/>
                <w:szCs w:val="16"/>
              </w:rPr>
              <w:t xml:space="preserve"> and how to restructure the ML element</w:t>
            </w:r>
            <w:r w:rsidR="0029543A" w:rsidRPr="00B733DA">
              <w:rPr>
                <w:rFonts w:ascii="Times New Roman" w:hAnsi="Times New Roman" w:cs="Times New Roman"/>
                <w:bCs/>
                <w:color w:val="000000" w:themeColor="text1"/>
                <w:sz w:val="16"/>
                <w:szCs w:val="16"/>
              </w:rPr>
              <w:t>.</w:t>
            </w:r>
          </w:p>
        </w:tc>
      </w:tr>
      <w:tr w:rsidR="001B2A2E" w:rsidRPr="0095147A" w14:paraId="3E39045E" w14:textId="77777777" w:rsidTr="00A97A49">
        <w:trPr>
          <w:trHeight w:val="220"/>
          <w:jc w:val="center"/>
        </w:trPr>
        <w:tc>
          <w:tcPr>
            <w:tcW w:w="625" w:type="dxa"/>
            <w:shd w:val="clear" w:color="auto" w:fill="auto"/>
            <w:noWrap/>
          </w:tcPr>
          <w:p w14:paraId="0C20B46A" w14:textId="719EEBEE" w:rsidR="001B2A2E" w:rsidRPr="009E23AA" w:rsidRDefault="001B2A2E" w:rsidP="001B2A2E">
            <w:pPr>
              <w:suppressAutoHyphens/>
              <w:spacing w:after="0"/>
              <w:rPr>
                <w:rFonts w:ascii="Times New Roman" w:hAnsi="Times New Roman" w:cs="Times New Roman"/>
                <w:sz w:val="16"/>
                <w:szCs w:val="16"/>
                <w:highlight w:val="cyan"/>
              </w:rPr>
            </w:pPr>
            <w:r w:rsidRPr="009E23AA">
              <w:rPr>
                <w:rFonts w:ascii="Times New Roman" w:hAnsi="Times New Roman" w:cs="Times New Roman"/>
                <w:sz w:val="16"/>
                <w:szCs w:val="16"/>
                <w:highlight w:val="cyan"/>
              </w:rPr>
              <w:t>11516</w:t>
            </w:r>
          </w:p>
        </w:tc>
        <w:tc>
          <w:tcPr>
            <w:tcW w:w="1080" w:type="dxa"/>
          </w:tcPr>
          <w:p w14:paraId="5DB60DB0" w14:textId="78CDF31B" w:rsidR="001B2A2E" w:rsidRPr="009E23AA" w:rsidRDefault="001B2A2E" w:rsidP="001B2A2E">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Xiaofei Wang</w:t>
            </w:r>
          </w:p>
        </w:tc>
        <w:tc>
          <w:tcPr>
            <w:tcW w:w="1080" w:type="dxa"/>
            <w:shd w:val="clear" w:color="auto" w:fill="auto"/>
            <w:noWrap/>
          </w:tcPr>
          <w:p w14:paraId="2C380835" w14:textId="0FF45783" w:rsidR="001B2A2E" w:rsidRPr="009E23AA" w:rsidRDefault="001B2A2E" w:rsidP="001B2A2E">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9.4.2.312.2.2</w:t>
            </w:r>
          </w:p>
        </w:tc>
        <w:tc>
          <w:tcPr>
            <w:tcW w:w="720" w:type="dxa"/>
          </w:tcPr>
          <w:p w14:paraId="7C9FA8F9" w14:textId="2BCDE414" w:rsidR="001B2A2E" w:rsidRPr="009E23AA" w:rsidRDefault="001B2A2E" w:rsidP="001B2A2E">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221.28</w:t>
            </w:r>
          </w:p>
        </w:tc>
        <w:tc>
          <w:tcPr>
            <w:tcW w:w="2520" w:type="dxa"/>
            <w:shd w:val="clear" w:color="auto" w:fill="auto"/>
            <w:noWrap/>
          </w:tcPr>
          <w:p w14:paraId="142262DA" w14:textId="14B3A28B" w:rsidR="001B2A2E" w:rsidRPr="009E23AA" w:rsidRDefault="001B2A2E" w:rsidP="001B2A2E">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 xml:space="preserve">is the Link ID subfield the same as defined in </w:t>
            </w:r>
            <w:proofErr w:type="spellStart"/>
            <w:r w:rsidRPr="009E23AA">
              <w:rPr>
                <w:rFonts w:ascii="Times New Roman" w:hAnsi="Times New Roman" w:cs="Times New Roman"/>
                <w:sz w:val="16"/>
                <w:szCs w:val="16"/>
              </w:rPr>
              <w:t>figuire</w:t>
            </w:r>
            <w:proofErr w:type="spellEnd"/>
            <w:r w:rsidRPr="009E23AA">
              <w:rPr>
                <w:rFonts w:ascii="Times New Roman" w:hAnsi="Times New Roman" w:cs="Times New Roman"/>
                <w:sz w:val="16"/>
                <w:szCs w:val="16"/>
              </w:rPr>
              <w:t xml:space="preserve"> 9-1002i? If so, it doesn't need to be specified again and a reference should be made to the previous definition.</w:t>
            </w:r>
          </w:p>
        </w:tc>
        <w:tc>
          <w:tcPr>
            <w:tcW w:w="1980" w:type="dxa"/>
            <w:shd w:val="clear" w:color="auto" w:fill="auto"/>
            <w:noWrap/>
          </w:tcPr>
          <w:p w14:paraId="06370B8F" w14:textId="4A6F68B7" w:rsidR="001B2A2E" w:rsidRPr="009E23AA" w:rsidRDefault="001B2A2E" w:rsidP="001B2A2E">
            <w:pPr>
              <w:suppressAutoHyphens/>
              <w:spacing w:after="0"/>
              <w:rPr>
                <w:rFonts w:ascii="Times New Roman" w:hAnsi="Times New Roman" w:cs="Times New Roman"/>
                <w:sz w:val="16"/>
                <w:szCs w:val="16"/>
              </w:rPr>
            </w:pPr>
            <w:r w:rsidRPr="009E23AA">
              <w:rPr>
                <w:rFonts w:ascii="Times New Roman" w:hAnsi="Times New Roman" w:cs="Times New Roman"/>
                <w:sz w:val="16"/>
                <w:szCs w:val="16"/>
              </w:rPr>
              <w:t>as in comment</w:t>
            </w:r>
          </w:p>
        </w:tc>
        <w:tc>
          <w:tcPr>
            <w:tcW w:w="2970" w:type="dxa"/>
            <w:shd w:val="clear" w:color="auto" w:fill="auto"/>
          </w:tcPr>
          <w:p w14:paraId="635689FE" w14:textId="77777777" w:rsidR="0029543A" w:rsidRDefault="009E23AA" w:rsidP="001B2A2E">
            <w:pPr>
              <w:suppressAutoHyphens/>
              <w:spacing w:after="0"/>
              <w:rPr>
                <w:rFonts w:ascii="Times New Roman" w:hAnsi="Times New Roman" w:cs="Times New Roman"/>
                <w:b/>
                <w:color w:val="000000" w:themeColor="text1"/>
                <w:sz w:val="16"/>
                <w:szCs w:val="16"/>
              </w:rPr>
            </w:pPr>
            <w:r w:rsidRPr="009E23AA">
              <w:rPr>
                <w:rFonts w:ascii="Times New Roman" w:hAnsi="Times New Roman" w:cs="Times New Roman"/>
                <w:b/>
                <w:color w:val="000000" w:themeColor="text1"/>
                <w:sz w:val="16"/>
                <w:szCs w:val="16"/>
              </w:rPr>
              <w:t>Revised</w:t>
            </w:r>
          </w:p>
          <w:p w14:paraId="24B33996" w14:textId="77777777" w:rsidR="009E23AA" w:rsidRDefault="009E23AA" w:rsidP="001B2A2E">
            <w:pPr>
              <w:suppressAutoHyphens/>
              <w:spacing w:after="0"/>
              <w:rPr>
                <w:rFonts w:ascii="Times New Roman" w:hAnsi="Times New Roman" w:cs="Times New Roman"/>
                <w:b/>
                <w:color w:val="000000" w:themeColor="text1"/>
                <w:sz w:val="16"/>
                <w:szCs w:val="16"/>
              </w:rPr>
            </w:pPr>
          </w:p>
          <w:p w14:paraId="7186C6F0" w14:textId="77777777" w:rsidR="009E23AA" w:rsidRDefault="009E23AA" w:rsidP="001B2A2E">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Agree with the commenter in principle. The field Link ID has been defined at several places in the spec. Propose to define a new ‘Link ID Info’ field in Clause 9.4.1 and refer to </w:t>
            </w:r>
            <w:r w:rsidR="002720AF">
              <w:rPr>
                <w:rFonts w:ascii="Times New Roman" w:hAnsi="Times New Roman" w:cs="Times New Roman"/>
                <w:bCs/>
                <w:color w:val="000000" w:themeColor="text1"/>
                <w:sz w:val="16"/>
                <w:szCs w:val="16"/>
              </w:rPr>
              <w:t>it throughout the draft.</w:t>
            </w:r>
          </w:p>
          <w:p w14:paraId="1B6CD7A6" w14:textId="77777777" w:rsidR="002720AF" w:rsidRDefault="002720AF" w:rsidP="001B2A2E">
            <w:pPr>
              <w:suppressAutoHyphens/>
              <w:spacing w:after="0"/>
              <w:rPr>
                <w:rFonts w:ascii="Times New Roman" w:hAnsi="Times New Roman" w:cs="Times New Roman"/>
                <w:bCs/>
                <w:color w:val="000000" w:themeColor="text1"/>
                <w:sz w:val="16"/>
                <w:szCs w:val="16"/>
              </w:rPr>
            </w:pPr>
          </w:p>
          <w:p w14:paraId="08C30F92" w14:textId="497099EB" w:rsidR="002720AF" w:rsidRPr="009E23AA" w:rsidRDefault="002720AF" w:rsidP="001B2A2E">
            <w:pPr>
              <w:suppressAutoHyphens/>
              <w:spacing w:after="0"/>
              <w:rPr>
                <w:rFonts w:ascii="Times New Roman" w:hAnsi="Times New Roman" w:cs="Times New Roman"/>
                <w:bCs/>
                <w:color w:val="000000" w:themeColor="text1"/>
                <w:sz w:val="16"/>
                <w:szCs w:val="16"/>
                <w:highlight w:val="yellow"/>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20" w:history="1">
              <w:r w:rsidRPr="00291492">
                <w:rPr>
                  <w:rStyle w:val="Hyperlink"/>
                  <w:rFonts w:ascii="Times New Roman" w:hAnsi="Times New Roman" w:cs="Times New Roman"/>
                  <w:bCs/>
                  <w:sz w:val="16"/>
                  <w:szCs w:val="16"/>
                </w:rPr>
                <w:t>https://mentor.ieee.org/802.11/dcn/22/11-22-1480-02-00be-lb266-cr-for-clause-9.docx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tagged as 1151</w:t>
            </w:r>
            <w:r>
              <w:rPr>
                <w:rFonts w:ascii="Times New Roman" w:hAnsi="Times New Roman" w:cs="Times New Roman"/>
                <w:b/>
                <w:bCs/>
                <w:color w:val="000000" w:themeColor="text1"/>
                <w:sz w:val="16"/>
                <w:szCs w:val="16"/>
              </w:rPr>
              <w:t>6</w:t>
            </w:r>
          </w:p>
        </w:tc>
      </w:tr>
      <w:tr w:rsidR="00047484" w:rsidRPr="0095147A" w14:paraId="34F193D9" w14:textId="77777777" w:rsidTr="00A97A49">
        <w:trPr>
          <w:trHeight w:val="220"/>
          <w:jc w:val="center"/>
        </w:trPr>
        <w:tc>
          <w:tcPr>
            <w:tcW w:w="625" w:type="dxa"/>
            <w:shd w:val="clear" w:color="auto" w:fill="auto"/>
            <w:noWrap/>
          </w:tcPr>
          <w:p w14:paraId="7A82F230" w14:textId="20963AF8"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12739</w:t>
            </w:r>
          </w:p>
        </w:tc>
        <w:tc>
          <w:tcPr>
            <w:tcW w:w="1080" w:type="dxa"/>
          </w:tcPr>
          <w:p w14:paraId="0C92071D" w14:textId="3E610287"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Liuming Lu</w:t>
            </w:r>
          </w:p>
        </w:tc>
        <w:tc>
          <w:tcPr>
            <w:tcW w:w="1080" w:type="dxa"/>
            <w:shd w:val="clear" w:color="auto" w:fill="auto"/>
            <w:noWrap/>
          </w:tcPr>
          <w:p w14:paraId="592797C2" w14:textId="2AAAC4FE"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9.4.2.312.2.2 Common Info field of the Basic Multi-Link element</w:t>
            </w:r>
          </w:p>
        </w:tc>
        <w:tc>
          <w:tcPr>
            <w:tcW w:w="720" w:type="dxa"/>
          </w:tcPr>
          <w:p w14:paraId="5EF5DE78" w14:textId="745416D7"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220.18</w:t>
            </w:r>
          </w:p>
        </w:tc>
        <w:tc>
          <w:tcPr>
            <w:tcW w:w="2520" w:type="dxa"/>
            <w:shd w:val="clear" w:color="auto" w:fill="auto"/>
            <w:noWrap/>
          </w:tcPr>
          <w:p w14:paraId="19647823" w14:textId="58FD3CC0"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 xml:space="preserve">The name of "AP MLD Type Indication" seems to be inappropriate as it is a </w:t>
            </w:r>
            <w:proofErr w:type="spellStart"/>
            <w:r w:rsidRPr="00047484">
              <w:rPr>
                <w:rFonts w:ascii="Times New Roman" w:hAnsi="Times New Roman" w:cs="Times New Roman"/>
                <w:sz w:val="16"/>
                <w:szCs w:val="16"/>
              </w:rPr>
              <w:t>subfileld</w:t>
            </w:r>
            <w:proofErr w:type="spellEnd"/>
            <w:r w:rsidRPr="00047484">
              <w:rPr>
                <w:rFonts w:ascii="Times New Roman" w:hAnsi="Times New Roman" w:cs="Times New Roman"/>
                <w:sz w:val="16"/>
                <w:szCs w:val="16"/>
              </w:rPr>
              <w:t xml:space="preserve"> of the MLD Capabilities and Operations field, which refers to the Capabilities and Operations and doesn't mean the device type.</w:t>
            </w:r>
          </w:p>
        </w:tc>
        <w:tc>
          <w:tcPr>
            <w:tcW w:w="1980" w:type="dxa"/>
            <w:shd w:val="clear" w:color="auto" w:fill="auto"/>
            <w:noWrap/>
          </w:tcPr>
          <w:p w14:paraId="3E61A8B0" w14:textId="06107B54"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 xml:space="preserve">Suggest </w:t>
            </w:r>
            <w:proofErr w:type="gramStart"/>
            <w:r w:rsidRPr="00047484">
              <w:rPr>
                <w:rFonts w:ascii="Times New Roman" w:hAnsi="Times New Roman" w:cs="Times New Roman"/>
                <w:sz w:val="16"/>
                <w:szCs w:val="16"/>
              </w:rPr>
              <w:t>to modify</w:t>
            </w:r>
            <w:proofErr w:type="gramEnd"/>
            <w:r w:rsidRPr="00047484">
              <w:rPr>
                <w:rFonts w:ascii="Times New Roman" w:hAnsi="Times New Roman" w:cs="Times New Roman"/>
                <w:sz w:val="16"/>
                <w:szCs w:val="16"/>
              </w:rPr>
              <w:t xml:space="preserve"> "AP MLD Type Indication </w:t>
            </w:r>
            <w:proofErr w:type="spellStart"/>
            <w:r w:rsidRPr="00047484">
              <w:rPr>
                <w:rFonts w:ascii="Times New Roman" w:hAnsi="Times New Roman" w:cs="Times New Roman"/>
                <w:sz w:val="16"/>
                <w:szCs w:val="16"/>
              </w:rPr>
              <w:t>subfied</w:t>
            </w:r>
            <w:proofErr w:type="spellEnd"/>
            <w:r w:rsidRPr="00047484">
              <w:rPr>
                <w:rFonts w:ascii="Times New Roman" w:hAnsi="Times New Roman" w:cs="Times New Roman"/>
                <w:sz w:val="16"/>
                <w:szCs w:val="16"/>
              </w:rPr>
              <w:t>" as "NSTR Mobile AP MLD Operation Support subfield"</w:t>
            </w:r>
          </w:p>
        </w:tc>
        <w:tc>
          <w:tcPr>
            <w:tcW w:w="2970" w:type="dxa"/>
            <w:shd w:val="clear" w:color="auto" w:fill="auto"/>
          </w:tcPr>
          <w:p w14:paraId="2BB1CBB9" w14:textId="77777777" w:rsidR="00047484" w:rsidRDefault="00047484" w:rsidP="0004748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021BAA4F" w14:textId="77777777" w:rsidR="00047484" w:rsidRDefault="00047484" w:rsidP="00047484">
            <w:pPr>
              <w:suppressAutoHyphens/>
              <w:spacing w:after="0"/>
              <w:rPr>
                <w:rFonts w:ascii="Times New Roman" w:hAnsi="Times New Roman" w:cs="Times New Roman"/>
                <w:b/>
                <w:color w:val="000000" w:themeColor="text1"/>
                <w:sz w:val="16"/>
                <w:szCs w:val="16"/>
              </w:rPr>
            </w:pPr>
          </w:p>
          <w:p w14:paraId="439136D6" w14:textId="6FA9EBC3" w:rsidR="00047484" w:rsidRPr="00047484" w:rsidRDefault="007C6C48" w:rsidP="0004748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NSTR Mobile AP MLD is a specific category of an AP MLD. It would not be appropriate for an AP MLD that is not an NSTR mobile AP MLD to </w:t>
            </w:r>
            <w:r w:rsidR="00C31F53">
              <w:rPr>
                <w:rFonts w:ascii="Times New Roman" w:hAnsi="Times New Roman" w:cs="Times New Roman"/>
                <w:bCs/>
                <w:color w:val="000000" w:themeColor="text1"/>
                <w:sz w:val="16"/>
                <w:szCs w:val="16"/>
              </w:rPr>
              <w:t xml:space="preserve">provide an indication whether ‘it supports NSTR Mobile AP MLD Operation’. The name of the subfield as </w:t>
            </w:r>
            <w:r w:rsidR="002474CF">
              <w:rPr>
                <w:rFonts w:ascii="Times New Roman" w:hAnsi="Times New Roman" w:cs="Times New Roman"/>
                <w:bCs/>
                <w:color w:val="000000" w:themeColor="text1"/>
                <w:sz w:val="16"/>
                <w:szCs w:val="16"/>
              </w:rPr>
              <w:t>defined in D2.0/D2.3 seems more appropriate for the intention.</w:t>
            </w:r>
          </w:p>
        </w:tc>
      </w:tr>
      <w:tr w:rsidR="00047484" w:rsidRPr="0095147A" w14:paraId="52CE2305" w14:textId="77777777" w:rsidTr="00A97A49">
        <w:trPr>
          <w:trHeight w:val="220"/>
          <w:jc w:val="center"/>
        </w:trPr>
        <w:tc>
          <w:tcPr>
            <w:tcW w:w="625" w:type="dxa"/>
            <w:shd w:val="clear" w:color="auto" w:fill="auto"/>
            <w:noWrap/>
          </w:tcPr>
          <w:p w14:paraId="164F4D25" w14:textId="4157F65E"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12740</w:t>
            </w:r>
          </w:p>
        </w:tc>
        <w:tc>
          <w:tcPr>
            <w:tcW w:w="1080" w:type="dxa"/>
          </w:tcPr>
          <w:p w14:paraId="7B4F518A" w14:textId="66935E78"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Liuming Lu</w:t>
            </w:r>
          </w:p>
        </w:tc>
        <w:tc>
          <w:tcPr>
            <w:tcW w:w="1080" w:type="dxa"/>
            <w:shd w:val="clear" w:color="auto" w:fill="auto"/>
            <w:noWrap/>
          </w:tcPr>
          <w:p w14:paraId="2CF817D1" w14:textId="3E9C1821"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9.4.2.312.2.2 Common Info field of the Basic Multi-Link element</w:t>
            </w:r>
          </w:p>
        </w:tc>
        <w:tc>
          <w:tcPr>
            <w:tcW w:w="720" w:type="dxa"/>
          </w:tcPr>
          <w:p w14:paraId="44B669FE" w14:textId="05569178"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220.18</w:t>
            </w:r>
          </w:p>
        </w:tc>
        <w:tc>
          <w:tcPr>
            <w:tcW w:w="2520" w:type="dxa"/>
            <w:shd w:val="clear" w:color="auto" w:fill="auto"/>
            <w:noWrap/>
          </w:tcPr>
          <w:p w14:paraId="250D108A" w14:textId="65175626"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There is no indication on whether the non-AP MLD supports to operate with an NSTR mobile AP MLD.</w:t>
            </w:r>
          </w:p>
        </w:tc>
        <w:tc>
          <w:tcPr>
            <w:tcW w:w="1980" w:type="dxa"/>
            <w:shd w:val="clear" w:color="auto" w:fill="auto"/>
            <w:noWrap/>
          </w:tcPr>
          <w:p w14:paraId="01403AC1" w14:textId="4B50DA6D" w:rsidR="00047484" w:rsidRPr="00047484" w:rsidRDefault="00047484" w:rsidP="00047484">
            <w:pPr>
              <w:suppressAutoHyphens/>
              <w:spacing w:after="0"/>
              <w:rPr>
                <w:rFonts w:ascii="Times New Roman" w:hAnsi="Times New Roman" w:cs="Times New Roman"/>
                <w:sz w:val="16"/>
                <w:szCs w:val="16"/>
              </w:rPr>
            </w:pPr>
            <w:r w:rsidRPr="00047484">
              <w:rPr>
                <w:rFonts w:ascii="Times New Roman" w:hAnsi="Times New Roman" w:cs="Times New Roman"/>
                <w:sz w:val="16"/>
                <w:szCs w:val="16"/>
              </w:rPr>
              <w:t xml:space="preserve">Suggest </w:t>
            </w:r>
            <w:proofErr w:type="gramStart"/>
            <w:r w:rsidRPr="00047484">
              <w:rPr>
                <w:rFonts w:ascii="Times New Roman" w:hAnsi="Times New Roman" w:cs="Times New Roman"/>
                <w:sz w:val="16"/>
                <w:szCs w:val="16"/>
              </w:rPr>
              <w:t>to add</w:t>
            </w:r>
            <w:proofErr w:type="gramEnd"/>
            <w:r w:rsidRPr="00047484">
              <w:rPr>
                <w:rFonts w:ascii="Times New Roman" w:hAnsi="Times New Roman" w:cs="Times New Roman"/>
                <w:sz w:val="16"/>
                <w:szCs w:val="16"/>
              </w:rPr>
              <w:t xml:space="preserve"> an  indication on whether the non-AP MLD supports to operate with NSTR mobile AP MLD.</w:t>
            </w:r>
          </w:p>
        </w:tc>
        <w:tc>
          <w:tcPr>
            <w:tcW w:w="2970" w:type="dxa"/>
            <w:shd w:val="clear" w:color="auto" w:fill="auto"/>
          </w:tcPr>
          <w:p w14:paraId="70B28773" w14:textId="77777777" w:rsidR="00047484" w:rsidRDefault="006148F1" w:rsidP="00047484">
            <w:pPr>
              <w:suppressAutoHyphens/>
              <w:spacing w:after="0"/>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Rejected</w:t>
            </w:r>
          </w:p>
          <w:p w14:paraId="705A4FE2" w14:textId="77777777" w:rsidR="006148F1" w:rsidRDefault="006148F1" w:rsidP="00047484">
            <w:pPr>
              <w:suppressAutoHyphens/>
              <w:spacing w:after="0"/>
              <w:rPr>
                <w:rFonts w:ascii="Times New Roman" w:hAnsi="Times New Roman" w:cs="Times New Roman"/>
                <w:b/>
                <w:color w:val="000000" w:themeColor="text1"/>
                <w:sz w:val="16"/>
                <w:szCs w:val="16"/>
              </w:rPr>
            </w:pPr>
          </w:p>
          <w:p w14:paraId="181AAF92" w14:textId="2BFD143F" w:rsidR="006148F1" w:rsidRPr="006148F1" w:rsidRDefault="006148F1" w:rsidP="00047484">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It is the non-AP MLD’s choice to select how many links to request during association when associating with an NSTR mobile AP MLD. </w:t>
            </w:r>
          </w:p>
        </w:tc>
      </w:tr>
      <w:tr w:rsidR="009B7EDA" w:rsidRPr="0095147A" w14:paraId="5EE270B5" w14:textId="77777777" w:rsidTr="00A97A49">
        <w:trPr>
          <w:trHeight w:val="220"/>
          <w:jc w:val="center"/>
        </w:trPr>
        <w:tc>
          <w:tcPr>
            <w:tcW w:w="625" w:type="dxa"/>
            <w:shd w:val="clear" w:color="auto" w:fill="auto"/>
            <w:noWrap/>
          </w:tcPr>
          <w:p w14:paraId="54B26E77" w14:textId="7332D409" w:rsidR="009B7EDA" w:rsidRPr="00B733DA" w:rsidRDefault="009B7EDA" w:rsidP="009B7EDA">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12058</w:t>
            </w:r>
          </w:p>
        </w:tc>
        <w:tc>
          <w:tcPr>
            <w:tcW w:w="1080" w:type="dxa"/>
          </w:tcPr>
          <w:p w14:paraId="5C44B94C" w14:textId="7FFD4531" w:rsidR="009B7EDA" w:rsidRPr="00B733DA" w:rsidRDefault="009B7EDA" w:rsidP="009B7EDA">
            <w:pPr>
              <w:suppressAutoHyphens/>
              <w:spacing w:after="0"/>
              <w:rPr>
                <w:rFonts w:ascii="Times New Roman" w:hAnsi="Times New Roman" w:cs="Times New Roman"/>
                <w:sz w:val="16"/>
                <w:szCs w:val="16"/>
              </w:rPr>
            </w:pPr>
            <w:proofErr w:type="spellStart"/>
            <w:r w:rsidRPr="00B733DA">
              <w:rPr>
                <w:rFonts w:ascii="Times New Roman" w:hAnsi="Times New Roman" w:cs="Times New Roman"/>
                <w:sz w:val="16"/>
                <w:szCs w:val="16"/>
              </w:rPr>
              <w:t>Massinissa</w:t>
            </w:r>
            <w:proofErr w:type="spellEnd"/>
            <w:r w:rsidRPr="00B733DA">
              <w:rPr>
                <w:rFonts w:ascii="Times New Roman" w:hAnsi="Times New Roman" w:cs="Times New Roman"/>
                <w:sz w:val="16"/>
                <w:szCs w:val="16"/>
              </w:rPr>
              <w:t xml:space="preserve"> </w:t>
            </w:r>
            <w:proofErr w:type="spellStart"/>
            <w:r w:rsidRPr="00B733DA">
              <w:rPr>
                <w:rFonts w:ascii="Times New Roman" w:hAnsi="Times New Roman" w:cs="Times New Roman"/>
                <w:sz w:val="16"/>
                <w:szCs w:val="16"/>
              </w:rPr>
              <w:t>Lalam</w:t>
            </w:r>
            <w:proofErr w:type="spellEnd"/>
          </w:p>
        </w:tc>
        <w:tc>
          <w:tcPr>
            <w:tcW w:w="1080" w:type="dxa"/>
            <w:shd w:val="clear" w:color="auto" w:fill="auto"/>
            <w:noWrap/>
          </w:tcPr>
          <w:p w14:paraId="5385924B" w14:textId="3254669B" w:rsidR="009B7EDA" w:rsidRPr="00B733DA" w:rsidRDefault="009B7EDA" w:rsidP="009B7EDA">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9.4.2.312.1</w:t>
            </w:r>
          </w:p>
        </w:tc>
        <w:tc>
          <w:tcPr>
            <w:tcW w:w="720" w:type="dxa"/>
          </w:tcPr>
          <w:p w14:paraId="464A207C" w14:textId="6AF1213F" w:rsidR="009B7EDA" w:rsidRPr="00B733DA" w:rsidRDefault="009B7EDA" w:rsidP="009B7EDA">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213.33</w:t>
            </w:r>
          </w:p>
        </w:tc>
        <w:tc>
          <w:tcPr>
            <w:tcW w:w="2520" w:type="dxa"/>
            <w:shd w:val="clear" w:color="auto" w:fill="auto"/>
            <w:noWrap/>
          </w:tcPr>
          <w:p w14:paraId="24CD1BB3" w14:textId="3F955F07" w:rsidR="009B7EDA" w:rsidRPr="00B733DA" w:rsidRDefault="009B7EDA" w:rsidP="009B7EDA">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 xml:space="preserve">It is a bit </w:t>
            </w:r>
            <w:proofErr w:type="spellStart"/>
            <w:r w:rsidRPr="00B733DA">
              <w:rPr>
                <w:rFonts w:ascii="Times New Roman" w:hAnsi="Times New Roman" w:cs="Times New Roman"/>
                <w:sz w:val="16"/>
                <w:szCs w:val="16"/>
              </w:rPr>
              <w:t>confiusing</w:t>
            </w:r>
            <w:proofErr w:type="spellEnd"/>
            <w:r w:rsidRPr="00B733DA">
              <w:rPr>
                <w:rFonts w:ascii="Times New Roman" w:hAnsi="Times New Roman" w:cs="Times New Roman"/>
                <w:sz w:val="16"/>
                <w:szCs w:val="16"/>
              </w:rPr>
              <w:t xml:space="preserve"> to have link specific information (Link ID Info and BSS Parameters Change subfield) in the Common Info subfield. Since those Link ID Info and BSS Parameters Change are one byte each and only present in the Basic ML </w:t>
            </w:r>
            <w:proofErr w:type="spellStart"/>
            <w:r w:rsidRPr="00B733DA">
              <w:rPr>
                <w:rFonts w:ascii="Times New Roman" w:hAnsi="Times New Roman" w:cs="Times New Roman"/>
                <w:sz w:val="16"/>
                <w:szCs w:val="16"/>
              </w:rPr>
              <w:t>ELement</w:t>
            </w:r>
            <w:proofErr w:type="spellEnd"/>
            <w:r w:rsidRPr="00B733DA">
              <w:rPr>
                <w:rFonts w:ascii="Times New Roman" w:hAnsi="Times New Roman" w:cs="Times New Roman"/>
                <w:sz w:val="16"/>
                <w:szCs w:val="16"/>
              </w:rPr>
              <w:t xml:space="preserve">, maybe they should be in the Link Info subfield before (or after) the Per-STA Profile </w:t>
            </w:r>
            <w:proofErr w:type="spellStart"/>
            <w:r w:rsidRPr="00B733DA">
              <w:rPr>
                <w:rFonts w:ascii="Times New Roman" w:hAnsi="Times New Roman" w:cs="Times New Roman"/>
                <w:sz w:val="16"/>
                <w:szCs w:val="16"/>
              </w:rPr>
              <w:t>subelements</w:t>
            </w:r>
            <w:proofErr w:type="spellEnd"/>
            <w:r w:rsidRPr="00B733DA">
              <w:rPr>
                <w:rFonts w:ascii="Times New Roman" w:hAnsi="Times New Roman" w:cs="Times New Roman"/>
                <w:sz w:val="16"/>
                <w:szCs w:val="16"/>
              </w:rPr>
              <w:t>. Otherwise, what is the rationale to have specific element in a common info subfield?</w:t>
            </w:r>
          </w:p>
        </w:tc>
        <w:tc>
          <w:tcPr>
            <w:tcW w:w="1980" w:type="dxa"/>
            <w:shd w:val="clear" w:color="auto" w:fill="auto"/>
            <w:noWrap/>
          </w:tcPr>
          <w:p w14:paraId="6BAC7605" w14:textId="606B742C" w:rsidR="009B7EDA" w:rsidRPr="00B733DA" w:rsidRDefault="009B7EDA" w:rsidP="009B7EDA">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As in comment</w:t>
            </w:r>
          </w:p>
        </w:tc>
        <w:tc>
          <w:tcPr>
            <w:tcW w:w="2970" w:type="dxa"/>
            <w:shd w:val="clear" w:color="auto" w:fill="auto"/>
          </w:tcPr>
          <w:p w14:paraId="71EC5F6F" w14:textId="77777777" w:rsidR="009B7EDA" w:rsidRPr="00B733DA" w:rsidRDefault="009B7EDA" w:rsidP="009B7EDA">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Rejected</w:t>
            </w:r>
          </w:p>
          <w:p w14:paraId="14161725" w14:textId="77777777" w:rsidR="009B7EDA" w:rsidRPr="00B733DA" w:rsidRDefault="009B7EDA" w:rsidP="009B7EDA">
            <w:pPr>
              <w:suppressAutoHyphens/>
              <w:spacing w:after="0"/>
              <w:rPr>
                <w:rFonts w:ascii="Times New Roman" w:hAnsi="Times New Roman" w:cs="Times New Roman"/>
                <w:b/>
                <w:color w:val="000000" w:themeColor="text1"/>
                <w:sz w:val="16"/>
                <w:szCs w:val="16"/>
              </w:rPr>
            </w:pPr>
          </w:p>
          <w:p w14:paraId="52388F68" w14:textId="2E82969F" w:rsidR="009B7EDA" w:rsidRPr="00B733DA" w:rsidRDefault="009B7EDA" w:rsidP="009B7EDA">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Cs/>
                <w:color w:val="000000" w:themeColor="text1"/>
                <w:sz w:val="16"/>
                <w:szCs w:val="16"/>
              </w:rPr>
              <w:t>The group could not reach consensus on a proposed change that would resolve this comment. Members had different opinions on an appropriate name for the new subfield and how to restructure the ML element.</w:t>
            </w:r>
          </w:p>
        </w:tc>
      </w:tr>
      <w:tr w:rsidR="00F27109" w:rsidRPr="0095147A" w14:paraId="2B2321B5" w14:textId="77777777" w:rsidTr="00A97A49">
        <w:trPr>
          <w:trHeight w:val="220"/>
          <w:jc w:val="center"/>
        </w:trPr>
        <w:tc>
          <w:tcPr>
            <w:tcW w:w="625" w:type="dxa"/>
            <w:shd w:val="clear" w:color="auto" w:fill="auto"/>
            <w:noWrap/>
          </w:tcPr>
          <w:p w14:paraId="545C8E79" w14:textId="71F58598"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12933</w:t>
            </w:r>
          </w:p>
        </w:tc>
        <w:tc>
          <w:tcPr>
            <w:tcW w:w="1080" w:type="dxa"/>
          </w:tcPr>
          <w:p w14:paraId="7DD28EB8" w14:textId="7313034A"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 xml:space="preserve">Payam Torab </w:t>
            </w:r>
            <w:proofErr w:type="spellStart"/>
            <w:r w:rsidRPr="00B733DA">
              <w:rPr>
                <w:rFonts w:ascii="Times New Roman" w:hAnsi="Times New Roman" w:cs="Times New Roman"/>
                <w:sz w:val="16"/>
                <w:szCs w:val="16"/>
              </w:rPr>
              <w:t>Jahromi</w:t>
            </w:r>
            <w:proofErr w:type="spellEnd"/>
          </w:p>
        </w:tc>
        <w:tc>
          <w:tcPr>
            <w:tcW w:w="1080" w:type="dxa"/>
            <w:shd w:val="clear" w:color="auto" w:fill="auto"/>
            <w:noWrap/>
          </w:tcPr>
          <w:p w14:paraId="11BA3616" w14:textId="3B721D74"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9.4.2.312.1</w:t>
            </w:r>
          </w:p>
        </w:tc>
        <w:tc>
          <w:tcPr>
            <w:tcW w:w="720" w:type="dxa"/>
          </w:tcPr>
          <w:p w14:paraId="2FB9AC9B" w14:textId="23E0B074"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213.33</w:t>
            </w:r>
          </w:p>
        </w:tc>
        <w:tc>
          <w:tcPr>
            <w:tcW w:w="2520" w:type="dxa"/>
            <w:shd w:val="clear" w:color="auto" w:fill="auto"/>
            <w:noWrap/>
          </w:tcPr>
          <w:p w14:paraId="011F7C25" w14:textId="7DDE064A"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 xml:space="preserve">"The Common Info field carries information that is common to all the links except for Link ID Info subfield and BSS Parameters Change Count subfield that are for the link on which the </w:t>
            </w:r>
            <w:proofErr w:type="gramStart"/>
            <w:r w:rsidRPr="00B733DA">
              <w:rPr>
                <w:rFonts w:ascii="Times New Roman" w:hAnsi="Times New Roman" w:cs="Times New Roman"/>
                <w:sz w:val="16"/>
                <w:szCs w:val="16"/>
              </w:rPr>
              <w:t>Multi-Link</w:t>
            </w:r>
            <w:proofErr w:type="gramEnd"/>
            <w:r w:rsidRPr="00B733DA">
              <w:rPr>
                <w:rFonts w:ascii="Times New Roman" w:hAnsi="Times New Roman" w:cs="Times New Roman"/>
                <w:sz w:val="16"/>
                <w:szCs w:val="16"/>
              </w:rPr>
              <w:t xml:space="preserve"> element is sent."</w:t>
            </w:r>
            <w:r w:rsidRPr="00B733DA">
              <w:rPr>
                <w:rFonts w:ascii="Times New Roman" w:hAnsi="Times New Roman" w:cs="Times New Roman"/>
                <w:sz w:val="16"/>
                <w:szCs w:val="16"/>
              </w:rPr>
              <w:br/>
            </w:r>
            <w:r w:rsidRPr="00B733DA">
              <w:rPr>
                <w:rFonts w:ascii="Times New Roman" w:hAnsi="Times New Roman" w:cs="Times New Roman"/>
                <w:sz w:val="16"/>
                <w:szCs w:val="16"/>
              </w:rPr>
              <w:br/>
              <w:t xml:space="preserve">Information in Common Info is common to the links included in the Multi-Link element, and not necessarily all the links; also editorial improvements as </w:t>
            </w:r>
            <w:proofErr w:type="spellStart"/>
            <w:r w:rsidRPr="00B733DA">
              <w:rPr>
                <w:rFonts w:ascii="Times New Roman" w:hAnsi="Times New Roman" w:cs="Times New Roman"/>
                <w:sz w:val="16"/>
                <w:szCs w:val="16"/>
              </w:rPr>
              <w:t>sugggested</w:t>
            </w:r>
            <w:proofErr w:type="spellEnd"/>
            <w:r w:rsidRPr="00B733DA">
              <w:rPr>
                <w:rFonts w:ascii="Times New Roman" w:hAnsi="Times New Roman" w:cs="Times New Roman"/>
                <w:sz w:val="16"/>
                <w:szCs w:val="16"/>
              </w:rPr>
              <w:t>.</w:t>
            </w:r>
          </w:p>
        </w:tc>
        <w:tc>
          <w:tcPr>
            <w:tcW w:w="1980" w:type="dxa"/>
            <w:shd w:val="clear" w:color="auto" w:fill="auto"/>
            <w:noWrap/>
          </w:tcPr>
          <w:p w14:paraId="2FEA5602" w14:textId="49A42EE8" w:rsidR="00F27109" w:rsidRPr="00B733DA" w:rsidRDefault="00F27109" w:rsidP="00F27109">
            <w:pPr>
              <w:suppressAutoHyphens/>
              <w:spacing w:after="0"/>
              <w:rPr>
                <w:rFonts w:ascii="Times New Roman" w:hAnsi="Times New Roman" w:cs="Times New Roman"/>
                <w:sz w:val="16"/>
                <w:szCs w:val="16"/>
              </w:rPr>
            </w:pPr>
            <w:r w:rsidRPr="00B733DA">
              <w:rPr>
                <w:rFonts w:ascii="Times New Roman" w:hAnsi="Times New Roman" w:cs="Times New Roman"/>
                <w:sz w:val="16"/>
                <w:szCs w:val="16"/>
              </w:rPr>
              <w:t xml:space="preserve">Change to "The Common Info field carries information that are common to all the links carried in the Link Info field, except for Link ID Info and BSS Parameters Change Count subfields, which apply to the link on which the </w:t>
            </w:r>
            <w:proofErr w:type="gramStart"/>
            <w:r w:rsidRPr="00B733DA">
              <w:rPr>
                <w:rFonts w:ascii="Times New Roman" w:hAnsi="Times New Roman" w:cs="Times New Roman"/>
                <w:sz w:val="16"/>
                <w:szCs w:val="16"/>
              </w:rPr>
              <w:t>Multi-Link</w:t>
            </w:r>
            <w:proofErr w:type="gramEnd"/>
            <w:r w:rsidRPr="00B733DA">
              <w:rPr>
                <w:rFonts w:ascii="Times New Roman" w:hAnsi="Times New Roman" w:cs="Times New Roman"/>
                <w:sz w:val="16"/>
                <w:szCs w:val="16"/>
              </w:rPr>
              <w:t xml:space="preserve"> element is sent."</w:t>
            </w:r>
          </w:p>
        </w:tc>
        <w:tc>
          <w:tcPr>
            <w:tcW w:w="2970" w:type="dxa"/>
            <w:shd w:val="clear" w:color="auto" w:fill="auto"/>
          </w:tcPr>
          <w:p w14:paraId="1B9535E8" w14:textId="77777777" w:rsidR="00F27109" w:rsidRPr="00B733DA" w:rsidRDefault="00F27109" w:rsidP="00F27109">
            <w:pPr>
              <w:suppressAutoHyphens/>
              <w:spacing w:after="0"/>
              <w:rPr>
                <w:rFonts w:ascii="Times New Roman" w:hAnsi="Times New Roman" w:cs="Times New Roman"/>
                <w:b/>
                <w:color w:val="000000" w:themeColor="text1"/>
                <w:sz w:val="16"/>
                <w:szCs w:val="16"/>
              </w:rPr>
            </w:pPr>
            <w:r w:rsidRPr="00B733DA">
              <w:rPr>
                <w:rFonts w:ascii="Times New Roman" w:hAnsi="Times New Roman" w:cs="Times New Roman"/>
                <w:b/>
                <w:color w:val="000000" w:themeColor="text1"/>
                <w:sz w:val="16"/>
                <w:szCs w:val="16"/>
              </w:rPr>
              <w:t>Revised</w:t>
            </w:r>
          </w:p>
          <w:p w14:paraId="4641B9E1" w14:textId="77777777" w:rsidR="00F27109" w:rsidRPr="00B733DA" w:rsidRDefault="00F27109" w:rsidP="00F27109">
            <w:pPr>
              <w:suppressAutoHyphens/>
              <w:spacing w:after="0"/>
              <w:rPr>
                <w:rFonts w:ascii="Times New Roman" w:hAnsi="Times New Roman" w:cs="Times New Roman"/>
                <w:b/>
                <w:color w:val="000000" w:themeColor="text1"/>
                <w:sz w:val="16"/>
                <w:szCs w:val="16"/>
              </w:rPr>
            </w:pPr>
          </w:p>
          <w:p w14:paraId="6284DA35" w14:textId="6BB5DA13" w:rsidR="00F27109" w:rsidRPr="00B733DA" w:rsidRDefault="005252DA" w:rsidP="00F27109">
            <w:pPr>
              <w:suppressAutoHyphens/>
              <w:spacing w:after="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Agree in principle with the commenter. The cited statement is revised.</w:t>
            </w:r>
          </w:p>
          <w:p w14:paraId="1DB40B8E" w14:textId="77777777" w:rsidR="00F27109" w:rsidRPr="00B733DA" w:rsidRDefault="00F27109" w:rsidP="00F27109">
            <w:pPr>
              <w:suppressAutoHyphens/>
              <w:spacing w:after="0"/>
              <w:rPr>
                <w:rFonts w:ascii="Times New Roman" w:hAnsi="Times New Roman" w:cs="Times New Roman"/>
                <w:bCs/>
                <w:color w:val="000000" w:themeColor="text1"/>
                <w:sz w:val="16"/>
                <w:szCs w:val="16"/>
              </w:rPr>
            </w:pPr>
          </w:p>
          <w:p w14:paraId="4BF257E7" w14:textId="698A84C6" w:rsidR="00F27109" w:rsidRPr="00B733DA" w:rsidRDefault="00F27109" w:rsidP="00F27109">
            <w:pPr>
              <w:suppressAutoHyphens/>
              <w:spacing w:after="0"/>
              <w:rPr>
                <w:rFonts w:ascii="Times New Roman" w:hAnsi="Times New Roman" w:cs="Times New Roman"/>
                <w:b/>
                <w:color w:val="000000" w:themeColor="text1"/>
                <w:sz w:val="16"/>
                <w:szCs w:val="16"/>
              </w:rPr>
            </w:pPr>
            <w:proofErr w:type="spellStart"/>
            <w:r w:rsidRPr="00B733DA">
              <w:rPr>
                <w:rFonts w:ascii="Times New Roman" w:hAnsi="Times New Roman" w:cs="Times New Roman"/>
                <w:b/>
                <w:bCs/>
                <w:color w:val="000000" w:themeColor="text1"/>
                <w:sz w:val="16"/>
                <w:szCs w:val="16"/>
              </w:rPr>
              <w:t>TGbe</w:t>
            </w:r>
            <w:proofErr w:type="spellEnd"/>
            <w:r w:rsidRPr="00B733DA">
              <w:rPr>
                <w:rFonts w:ascii="Times New Roman" w:hAnsi="Times New Roman" w:cs="Times New Roman"/>
                <w:b/>
                <w:bCs/>
                <w:color w:val="000000" w:themeColor="text1"/>
                <w:sz w:val="16"/>
                <w:szCs w:val="16"/>
              </w:rPr>
              <w:t xml:space="preserve"> editor: Please implement the changes shown in document [</w:t>
            </w:r>
            <w:hyperlink r:id="rId21" w:history="1">
              <w:r w:rsidR="005E5C20">
                <w:rPr>
                  <w:rStyle w:val="Hyperlink"/>
                  <w:rFonts w:ascii="Times New Roman" w:hAnsi="Times New Roman" w:cs="Times New Roman"/>
                  <w:bCs/>
                  <w:sz w:val="16"/>
                  <w:szCs w:val="16"/>
                </w:rPr>
                <w:t>https://mentor.ieee.org/802.11/dcn/22/11-22-1480-01-00be-lb266-cr-for-clause-9.docx</w:t>
              </w:r>
            </w:hyperlink>
            <w:r w:rsidRPr="00B733DA">
              <w:rPr>
                <w:rFonts w:ascii="Times New Roman" w:hAnsi="Times New Roman" w:cs="Times New Roman"/>
                <w:bCs/>
                <w:color w:val="000000" w:themeColor="text1"/>
                <w:sz w:val="16"/>
                <w:szCs w:val="16"/>
              </w:rPr>
              <w:t xml:space="preserve">] </w:t>
            </w:r>
            <w:r w:rsidRPr="00B733DA">
              <w:rPr>
                <w:rFonts w:ascii="Times New Roman" w:hAnsi="Times New Roman" w:cs="Times New Roman"/>
                <w:b/>
                <w:bCs/>
                <w:color w:val="000000" w:themeColor="text1"/>
                <w:sz w:val="16"/>
                <w:szCs w:val="16"/>
              </w:rPr>
              <w:t xml:space="preserve">tagged as </w:t>
            </w:r>
            <w:r w:rsidR="005252DA">
              <w:rPr>
                <w:rFonts w:ascii="Times New Roman" w:hAnsi="Times New Roman" w:cs="Times New Roman"/>
                <w:b/>
                <w:bCs/>
                <w:color w:val="000000" w:themeColor="text1"/>
                <w:sz w:val="16"/>
                <w:szCs w:val="16"/>
              </w:rPr>
              <w:t>12933</w:t>
            </w:r>
          </w:p>
        </w:tc>
      </w:tr>
    </w:tbl>
    <w:p w14:paraId="139C1F77" w14:textId="2D384224" w:rsidR="00CA0A31" w:rsidRDefault="00900D39" w:rsidP="00900D39">
      <w:pPr>
        <w:pStyle w:val="T"/>
        <w:spacing w:after="0" w:line="240" w:lineRule="auto"/>
        <w:rPr>
          <w:b/>
          <w:i/>
          <w:iCs/>
          <w:color w:val="000000" w:themeColor="text1"/>
          <w:highlight w:val="yellow"/>
        </w:rPr>
      </w:pPr>
      <w:proofErr w:type="spellStart"/>
      <w:r w:rsidRPr="0095147A">
        <w:rPr>
          <w:b/>
          <w:i/>
          <w:iCs/>
          <w:color w:val="000000" w:themeColor="text1"/>
          <w:highlight w:val="yellow"/>
        </w:rPr>
        <w:t>TGbe</w:t>
      </w:r>
      <w:proofErr w:type="spellEnd"/>
      <w:r w:rsidRPr="0095147A">
        <w:rPr>
          <w:b/>
          <w:i/>
          <w:iCs/>
          <w:color w:val="000000" w:themeColor="text1"/>
          <w:highlight w:val="yellow"/>
        </w:rPr>
        <w:t xml:space="preserve"> editor: Please note </w:t>
      </w:r>
      <w:r w:rsidR="00D45206">
        <w:rPr>
          <w:b/>
          <w:i/>
          <w:iCs/>
          <w:color w:val="000000" w:themeColor="text1"/>
          <w:highlight w:val="yellow"/>
        </w:rPr>
        <w:t>that the b</w:t>
      </w:r>
      <w:r w:rsidRPr="0095147A">
        <w:rPr>
          <w:b/>
          <w:i/>
          <w:iCs/>
          <w:color w:val="000000" w:themeColor="text1"/>
          <w:highlight w:val="yellow"/>
        </w:rPr>
        <w:t xml:space="preserve">aseline </w:t>
      </w:r>
      <w:r w:rsidR="00D45206">
        <w:rPr>
          <w:b/>
          <w:i/>
          <w:iCs/>
          <w:color w:val="000000" w:themeColor="text1"/>
          <w:highlight w:val="yellow"/>
        </w:rPr>
        <w:t xml:space="preserve">for this document </w:t>
      </w:r>
      <w:r w:rsidRPr="0095147A">
        <w:rPr>
          <w:b/>
          <w:i/>
          <w:iCs/>
          <w:color w:val="000000" w:themeColor="text1"/>
          <w:highlight w:val="yellow"/>
        </w:rPr>
        <w:t>is 11be D</w:t>
      </w:r>
      <w:r w:rsidR="003A40EF">
        <w:rPr>
          <w:b/>
          <w:i/>
          <w:iCs/>
          <w:color w:val="000000" w:themeColor="text1"/>
          <w:highlight w:val="yellow"/>
        </w:rPr>
        <w:t>2.</w:t>
      </w:r>
      <w:r w:rsidR="00B65C1E">
        <w:rPr>
          <w:b/>
          <w:i/>
          <w:iCs/>
          <w:color w:val="000000" w:themeColor="text1"/>
          <w:highlight w:val="yellow"/>
        </w:rPr>
        <w:t>3</w:t>
      </w:r>
    </w:p>
    <w:p w14:paraId="2879FF9F" w14:textId="6457F42A" w:rsidR="00237399" w:rsidRDefault="00237399" w:rsidP="00A84DC5">
      <w:pPr>
        <w:pStyle w:val="T"/>
        <w:spacing w:after="0" w:line="240" w:lineRule="auto"/>
        <w:rPr>
          <w:rFonts w:ascii="Arial" w:hAnsi="Arial" w:cs="Arial"/>
          <w:b/>
          <w:bCs/>
          <w:color w:val="000000" w:themeColor="text1"/>
        </w:rPr>
      </w:pPr>
      <w:r>
        <w:rPr>
          <w:rFonts w:ascii="Arial" w:hAnsi="Arial" w:cs="Arial"/>
          <w:b/>
          <w:bCs/>
          <w:color w:val="000000" w:themeColor="text1"/>
        </w:rPr>
        <w:t>9.4.2.312.1 General</w:t>
      </w:r>
    </w:p>
    <w:p w14:paraId="1D3ED2D7" w14:textId="1C120704" w:rsidR="00237399" w:rsidRDefault="00237399" w:rsidP="00A84DC5">
      <w:pPr>
        <w:pStyle w:val="T"/>
        <w:spacing w:after="0" w:line="240" w:lineRule="auto"/>
        <w:rPr>
          <w:rFonts w:ascii="Arial" w:hAnsi="Arial" w:cs="Arial"/>
          <w:b/>
          <w:bCs/>
          <w:i/>
          <w:iCs/>
          <w:color w:val="000000" w:themeColor="text1"/>
        </w:rPr>
      </w:pPr>
      <w:proofErr w:type="spellStart"/>
      <w:r w:rsidRPr="00A84DC5">
        <w:rPr>
          <w:rFonts w:ascii="Arial" w:hAnsi="Arial" w:cs="Arial"/>
          <w:b/>
          <w:bCs/>
          <w:i/>
          <w:iCs/>
          <w:color w:val="000000" w:themeColor="text1"/>
          <w:highlight w:val="yellow"/>
        </w:rPr>
        <w:t>TGbe</w:t>
      </w:r>
      <w:proofErr w:type="spellEnd"/>
      <w:r w:rsidRPr="00A84DC5">
        <w:rPr>
          <w:rFonts w:ascii="Arial" w:hAnsi="Arial" w:cs="Arial"/>
          <w:b/>
          <w:bCs/>
          <w:i/>
          <w:iCs/>
          <w:color w:val="000000" w:themeColor="text1"/>
          <w:highlight w:val="yellow"/>
        </w:rPr>
        <w:t xml:space="preserve"> editor: Please update the following paragraph as shown below: [CID 1</w:t>
      </w:r>
      <w:r>
        <w:rPr>
          <w:rFonts w:ascii="Arial" w:hAnsi="Arial" w:cs="Arial"/>
          <w:b/>
          <w:bCs/>
          <w:i/>
          <w:iCs/>
          <w:color w:val="000000" w:themeColor="text1"/>
          <w:highlight w:val="yellow"/>
        </w:rPr>
        <w:t>2933</w:t>
      </w:r>
      <w:r w:rsidRPr="00A84DC5">
        <w:rPr>
          <w:rFonts w:ascii="Arial" w:hAnsi="Arial" w:cs="Arial"/>
          <w:b/>
          <w:bCs/>
          <w:i/>
          <w:iCs/>
          <w:color w:val="000000" w:themeColor="text1"/>
          <w:highlight w:val="yellow"/>
        </w:rPr>
        <w:t>]</w:t>
      </w:r>
    </w:p>
    <w:p w14:paraId="7AA3F36D" w14:textId="2E1604B1" w:rsidR="00237399" w:rsidRPr="00237399" w:rsidRDefault="00237399" w:rsidP="00A84DC5">
      <w:pPr>
        <w:pStyle w:val="T"/>
        <w:spacing w:after="0" w:line="240" w:lineRule="auto"/>
        <w:rPr>
          <w:color w:val="000000" w:themeColor="text1"/>
        </w:rPr>
      </w:pPr>
      <w:r>
        <w:rPr>
          <w:color w:val="000000" w:themeColor="text1"/>
        </w:rPr>
        <w:t>The Common Info field carries information that is common to all the links</w:t>
      </w:r>
      <w:ins w:id="1" w:author="Gaurang Naik" w:date="2022-12-15T19:06:00Z">
        <w:r w:rsidR="005B0A9D">
          <w:rPr>
            <w:color w:val="000000" w:themeColor="text1"/>
          </w:rPr>
          <w:t>,</w:t>
        </w:r>
      </w:ins>
      <w:r>
        <w:rPr>
          <w:color w:val="000000" w:themeColor="text1"/>
        </w:rPr>
        <w:t xml:space="preserve"> except for Link ID Info </w:t>
      </w:r>
      <w:del w:id="2" w:author="Gaurang Naik" w:date="2022-12-15T19:06:00Z">
        <w:r w:rsidDel="005252DA">
          <w:rPr>
            <w:color w:val="000000" w:themeColor="text1"/>
          </w:rPr>
          <w:delText xml:space="preserve">subfield </w:delText>
        </w:r>
      </w:del>
      <w:r>
        <w:rPr>
          <w:color w:val="000000" w:themeColor="text1"/>
        </w:rPr>
        <w:t>and BSS Parameters Change Count subfield</w:t>
      </w:r>
      <w:ins w:id="3" w:author="Gaurang Naik" w:date="2022-12-15T19:06:00Z">
        <w:r w:rsidR="005252DA">
          <w:rPr>
            <w:color w:val="000000" w:themeColor="text1"/>
          </w:rPr>
          <w:t>s,</w:t>
        </w:r>
      </w:ins>
      <w:r>
        <w:rPr>
          <w:color w:val="000000" w:themeColor="text1"/>
        </w:rPr>
        <w:t xml:space="preserve"> </w:t>
      </w:r>
      <w:del w:id="4" w:author="Gaurang Naik" w:date="2022-12-15T19:06:00Z">
        <w:r w:rsidDel="005252DA">
          <w:rPr>
            <w:color w:val="000000" w:themeColor="text1"/>
          </w:rPr>
          <w:delText xml:space="preserve">that </w:delText>
        </w:r>
      </w:del>
      <w:ins w:id="5" w:author="Gaurang Naik" w:date="2022-12-15T19:06:00Z">
        <w:r w:rsidR="005252DA">
          <w:rPr>
            <w:color w:val="000000" w:themeColor="text1"/>
          </w:rPr>
          <w:t xml:space="preserve">which </w:t>
        </w:r>
      </w:ins>
      <w:del w:id="6" w:author="Gaurang Naik" w:date="2022-12-15T19:06:00Z">
        <w:r w:rsidDel="005252DA">
          <w:rPr>
            <w:color w:val="000000" w:themeColor="text1"/>
          </w:rPr>
          <w:delText xml:space="preserve">are </w:delText>
        </w:r>
      </w:del>
      <w:ins w:id="7" w:author="Gaurang Naik" w:date="2022-12-15T19:06:00Z">
        <w:r w:rsidR="005252DA">
          <w:rPr>
            <w:color w:val="000000" w:themeColor="text1"/>
          </w:rPr>
          <w:t>apply</w:t>
        </w:r>
      </w:ins>
      <w:ins w:id="8" w:author="Gaurang Naik" w:date="2022-12-15T19:07:00Z">
        <w:r w:rsidR="005252DA">
          <w:rPr>
            <w:color w:val="000000" w:themeColor="text1"/>
          </w:rPr>
          <w:t xml:space="preserve"> to</w:t>
        </w:r>
      </w:ins>
      <w:ins w:id="9" w:author="Gaurang Naik" w:date="2022-12-15T19:06:00Z">
        <w:r w:rsidR="005252DA">
          <w:rPr>
            <w:color w:val="000000" w:themeColor="text1"/>
          </w:rPr>
          <w:t xml:space="preserve"> </w:t>
        </w:r>
      </w:ins>
      <w:del w:id="10" w:author="Gaurang Naik" w:date="2022-12-15T19:07:00Z">
        <w:r w:rsidDel="005252DA">
          <w:rPr>
            <w:color w:val="000000" w:themeColor="text1"/>
          </w:rPr>
          <w:delText xml:space="preserve">for </w:delText>
        </w:r>
      </w:del>
      <w:r>
        <w:rPr>
          <w:color w:val="000000" w:themeColor="text1"/>
        </w:rPr>
        <w:t xml:space="preserve">the link on which the </w:t>
      </w:r>
      <w:proofErr w:type="gramStart"/>
      <w:r>
        <w:rPr>
          <w:color w:val="000000" w:themeColor="text1"/>
        </w:rPr>
        <w:t>Multi-Link</w:t>
      </w:r>
      <w:proofErr w:type="gramEnd"/>
      <w:r>
        <w:rPr>
          <w:color w:val="000000" w:themeColor="text1"/>
        </w:rPr>
        <w:t xml:space="preserve"> element is sent.</w:t>
      </w:r>
      <w:ins w:id="11" w:author="Gaurang Naik" w:date="2022-12-15T19:07:00Z">
        <w:r w:rsidR="005252DA">
          <w:rPr>
            <w:color w:val="000000" w:themeColor="text1"/>
          </w:rPr>
          <w:t xml:space="preserve"> (#12933)</w:t>
        </w:r>
      </w:ins>
    </w:p>
    <w:p w14:paraId="1BEB140D" w14:textId="79E38533" w:rsidR="00A84DC5" w:rsidRPr="00A84DC5" w:rsidRDefault="00A84DC5" w:rsidP="00A84DC5">
      <w:pPr>
        <w:pStyle w:val="T"/>
        <w:spacing w:after="0" w:line="240" w:lineRule="auto"/>
        <w:rPr>
          <w:rFonts w:ascii="Arial" w:hAnsi="Arial" w:cs="Arial"/>
          <w:b/>
          <w:bCs/>
          <w:color w:val="000000" w:themeColor="text1"/>
        </w:rPr>
      </w:pPr>
      <w:r w:rsidRPr="00A84DC5">
        <w:rPr>
          <w:rFonts w:ascii="Arial" w:hAnsi="Arial" w:cs="Arial"/>
          <w:b/>
          <w:bCs/>
          <w:color w:val="000000" w:themeColor="text1"/>
        </w:rPr>
        <w:t>9.4.2.312.2.3 Link Info field of the Basic Multi-Link element</w:t>
      </w:r>
    </w:p>
    <w:p w14:paraId="246CFCEF" w14:textId="77777777" w:rsidR="00A84DC5" w:rsidRPr="00A84DC5" w:rsidRDefault="00A84DC5" w:rsidP="00A84DC5">
      <w:pPr>
        <w:pStyle w:val="T"/>
        <w:spacing w:after="0" w:line="240" w:lineRule="auto"/>
        <w:rPr>
          <w:rFonts w:ascii="Arial" w:hAnsi="Arial" w:cs="Arial"/>
          <w:b/>
          <w:bCs/>
          <w:i/>
          <w:iCs/>
          <w:color w:val="000000" w:themeColor="text1"/>
        </w:rPr>
      </w:pPr>
      <w:proofErr w:type="spellStart"/>
      <w:r w:rsidRPr="00A84DC5">
        <w:rPr>
          <w:rFonts w:ascii="Arial" w:hAnsi="Arial" w:cs="Arial"/>
          <w:b/>
          <w:bCs/>
          <w:i/>
          <w:iCs/>
          <w:color w:val="000000" w:themeColor="text1"/>
          <w:highlight w:val="yellow"/>
        </w:rPr>
        <w:t>TGbe</w:t>
      </w:r>
      <w:proofErr w:type="spellEnd"/>
      <w:r w:rsidRPr="00A84DC5">
        <w:rPr>
          <w:rFonts w:ascii="Arial" w:hAnsi="Arial" w:cs="Arial"/>
          <w:b/>
          <w:bCs/>
          <w:i/>
          <w:iCs/>
          <w:color w:val="000000" w:themeColor="text1"/>
          <w:highlight w:val="yellow"/>
        </w:rPr>
        <w:t xml:space="preserve"> editor: Please update the following paragraph as shown below: [CID 13476]</w:t>
      </w:r>
    </w:p>
    <w:p w14:paraId="043017DF" w14:textId="5CBEA41A" w:rsidR="00A84DC5" w:rsidRDefault="00A84DC5" w:rsidP="00A84DC5">
      <w:pPr>
        <w:pStyle w:val="T"/>
        <w:spacing w:after="0" w:line="240" w:lineRule="auto"/>
        <w:rPr>
          <w:color w:val="000000" w:themeColor="text1"/>
        </w:rPr>
      </w:pPr>
      <w:r w:rsidRPr="00A84DC5">
        <w:rPr>
          <w:color w:val="000000" w:themeColor="text1"/>
        </w:rPr>
        <w:t xml:space="preserve">The TSF Offset Present subfield indicates the presence of the TSF Offset subfield in the STA Info field and is set to 1 if the TSF Offset subfield is present in the STA Info field; otherwise set to 0. A non-AP STA sets the TSF Offset Present subfield to 0 in the transmitted Basic Multi-Link element. An AP </w:t>
      </w:r>
      <w:ins w:id="12" w:author="Gaurang Naik" w:date="2022-07-08T16:57:00Z">
        <w:r w:rsidRPr="00A84DC5">
          <w:rPr>
            <w:color w:val="000000" w:themeColor="text1"/>
          </w:rPr>
          <w:t xml:space="preserve">affiliated with an AP MLD that is not an NSTR mobile AP MLD </w:t>
        </w:r>
      </w:ins>
      <w:r w:rsidRPr="00A84DC5">
        <w:rPr>
          <w:color w:val="000000" w:themeColor="text1"/>
        </w:rPr>
        <w:t>sets this subfield to 1 when the element carries complete profile.</w:t>
      </w:r>
      <w:ins w:id="13" w:author="Gaurang Naik" w:date="2022-07-08T16:58:00Z">
        <w:r w:rsidRPr="00A84DC5">
          <w:rPr>
            <w:color w:val="000000" w:themeColor="text1"/>
          </w:rPr>
          <w:t xml:space="preserve"> The AP affiliated with an NSTR mobile AP MLD operating on the pri</w:t>
        </w:r>
      </w:ins>
      <w:ins w:id="14" w:author="Gaurang Naik" w:date="2022-07-08T16:59:00Z">
        <w:r w:rsidRPr="00A84DC5">
          <w:rPr>
            <w:color w:val="000000" w:themeColor="text1"/>
          </w:rPr>
          <w:t xml:space="preserve">mary link sets this subfield to </w:t>
        </w:r>
      </w:ins>
      <w:ins w:id="15" w:author="Gaurang Naik" w:date="2022-07-08T17:02:00Z">
        <w:r w:rsidRPr="00A84DC5">
          <w:rPr>
            <w:color w:val="000000" w:themeColor="text1"/>
          </w:rPr>
          <w:t>0</w:t>
        </w:r>
      </w:ins>
      <w:ins w:id="16" w:author="Gaurang Naik" w:date="2022-07-08T16:59:00Z">
        <w:r w:rsidRPr="00A84DC5">
          <w:rPr>
            <w:color w:val="000000" w:themeColor="text1"/>
          </w:rPr>
          <w:t xml:space="preserve"> in the Per-STA Profile </w:t>
        </w:r>
        <w:proofErr w:type="spellStart"/>
        <w:r w:rsidRPr="00A84DC5">
          <w:rPr>
            <w:color w:val="000000" w:themeColor="text1"/>
          </w:rPr>
          <w:t>subelement</w:t>
        </w:r>
        <w:proofErr w:type="spellEnd"/>
        <w:r w:rsidRPr="00A84DC5">
          <w:rPr>
            <w:color w:val="000000" w:themeColor="text1"/>
          </w:rPr>
          <w:t xml:space="preserve"> corresponding to the AP affiliated with the same NSTR mobile AP MLD that is operating on the nonprimary link</w:t>
        </w:r>
      </w:ins>
      <w:ins w:id="17" w:author="Gaurang Naik" w:date="2022-07-08T17:00:00Z">
        <w:r w:rsidRPr="00A84DC5">
          <w:rPr>
            <w:color w:val="000000" w:themeColor="text1"/>
          </w:rPr>
          <w:t xml:space="preserve"> (#13476)</w:t>
        </w:r>
      </w:ins>
      <w:ins w:id="18" w:author="Gaurang Naik" w:date="2022-07-08T16:59:00Z">
        <w:r w:rsidRPr="00A84DC5">
          <w:rPr>
            <w:color w:val="000000" w:themeColor="text1"/>
          </w:rPr>
          <w:t>.</w:t>
        </w:r>
      </w:ins>
    </w:p>
    <w:p w14:paraId="6EB311BC" w14:textId="4BB60442" w:rsidR="001562D4" w:rsidRPr="00A84DC5" w:rsidRDefault="001562D4" w:rsidP="001562D4">
      <w:pPr>
        <w:pStyle w:val="T"/>
        <w:spacing w:after="0" w:line="240" w:lineRule="auto"/>
        <w:rPr>
          <w:rFonts w:ascii="Arial" w:hAnsi="Arial" w:cs="Arial"/>
          <w:b/>
          <w:bCs/>
          <w:i/>
          <w:iCs/>
          <w:color w:val="000000" w:themeColor="text1"/>
        </w:rPr>
      </w:pPr>
      <w:proofErr w:type="spellStart"/>
      <w:r w:rsidRPr="00A84DC5">
        <w:rPr>
          <w:rFonts w:ascii="Arial" w:hAnsi="Arial" w:cs="Arial"/>
          <w:b/>
          <w:bCs/>
          <w:i/>
          <w:iCs/>
          <w:color w:val="000000" w:themeColor="text1"/>
          <w:highlight w:val="yellow"/>
        </w:rPr>
        <w:t>TGbe</w:t>
      </w:r>
      <w:proofErr w:type="spellEnd"/>
      <w:r w:rsidRPr="00A84DC5">
        <w:rPr>
          <w:rFonts w:ascii="Arial" w:hAnsi="Arial" w:cs="Arial"/>
          <w:b/>
          <w:bCs/>
          <w:i/>
          <w:iCs/>
          <w:color w:val="000000" w:themeColor="text1"/>
          <w:highlight w:val="yellow"/>
        </w:rPr>
        <w:t xml:space="preserve"> editor: Please update the following paragraph as shown below: [CID 1</w:t>
      </w:r>
      <w:r>
        <w:rPr>
          <w:rFonts w:ascii="Arial" w:hAnsi="Arial" w:cs="Arial"/>
          <w:b/>
          <w:bCs/>
          <w:i/>
          <w:iCs/>
          <w:color w:val="000000" w:themeColor="text1"/>
          <w:highlight w:val="yellow"/>
        </w:rPr>
        <w:t>1518</w:t>
      </w:r>
      <w:r w:rsidRPr="00A84DC5">
        <w:rPr>
          <w:rFonts w:ascii="Arial" w:hAnsi="Arial" w:cs="Arial"/>
          <w:b/>
          <w:bCs/>
          <w:i/>
          <w:iCs/>
          <w:color w:val="000000" w:themeColor="text1"/>
          <w:highlight w:val="yellow"/>
        </w:rPr>
        <w:t>]</w:t>
      </w:r>
    </w:p>
    <w:p w14:paraId="48197C75" w14:textId="171429EB" w:rsidR="002408AF" w:rsidRPr="00A84DC5" w:rsidRDefault="002408AF" w:rsidP="00A84DC5">
      <w:pPr>
        <w:pStyle w:val="T"/>
        <w:spacing w:after="0" w:line="240" w:lineRule="auto"/>
        <w:rPr>
          <w:color w:val="000000" w:themeColor="text1"/>
        </w:rPr>
      </w:pPr>
      <w:r w:rsidRPr="002408AF">
        <w:rPr>
          <w:color w:val="000000" w:themeColor="text1"/>
        </w:rPr>
        <w:t>If the Complete Profile subfield is equal to 1 and the NSTR Link Pair Present subfield is equal to 1 in the STA Control field, then the STA Info field contains an NSTR Indication Bitmap subfield whose size is indicated in the NSTR Bitmap Size subfield; otherwise, the NSTR Indication Bitmap subfield is not present in the STA Info field. The NSTR Bitmap Size subfield in a STA Control field is set to 1 if the length of the corresponding NSTR Indication Bitmap subfield is equal to 2 octets and is set to 0 if the length of the corresponding NSTR Indication Bitmap subfield is equal to 1 octet. The NSTR Bitmap Size subfield in the STA Control field is reserved if the NSTR Link Pair Present subfield in that field is 0.</w:t>
      </w:r>
      <w:r>
        <w:rPr>
          <w:color w:val="000000" w:themeColor="text1"/>
        </w:rPr>
        <w:t xml:space="preserve"> </w:t>
      </w:r>
      <w:ins w:id="19" w:author="Gaurang Naik" w:date="2022-12-15T19:14:00Z">
        <w:r>
          <w:rPr>
            <w:color w:val="000000" w:themeColor="text1"/>
          </w:rPr>
          <w:t xml:space="preserve">The NSTR Link Pair Present subfield is </w:t>
        </w:r>
      </w:ins>
      <w:ins w:id="20" w:author="Gaurang Naik" w:date="2022-12-19T17:04:00Z">
        <w:r w:rsidR="00793CE8">
          <w:rPr>
            <w:color w:val="000000" w:themeColor="text1"/>
          </w:rPr>
          <w:t>set</w:t>
        </w:r>
      </w:ins>
      <w:ins w:id="21" w:author="Gaurang Naik" w:date="2022-12-15T19:14:00Z">
        <w:r>
          <w:rPr>
            <w:color w:val="000000" w:themeColor="text1"/>
          </w:rPr>
          <w:t xml:space="preserve"> to </w:t>
        </w:r>
      </w:ins>
      <w:ins w:id="22" w:author="Gaurang Naik" w:date="2022-12-15T20:39:00Z">
        <w:r w:rsidR="000D1902">
          <w:rPr>
            <w:color w:val="000000" w:themeColor="text1"/>
          </w:rPr>
          <w:t>0</w:t>
        </w:r>
      </w:ins>
      <w:ins w:id="23" w:author="Gaurang Naik" w:date="2022-12-15T19:14:00Z">
        <w:r>
          <w:rPr>
            <w:color w:val="000000" w:themeColor="text1"/>
          </w:rPr>
          <w:t xml:space="preserve"> if </w:t>
        </w:r>
        <w:r w:rsidR="00C51F97">
          <w:rPr>
            <w:color w:val="000000" w:themeColor="text1"/>
          </w:rPr>
          <w:t>the Comp</w:t>
        </w:r>
      </w:ins>
      <w:ins w:id="24" w:author="Gaurang Naik" w:date="2022-12-15T19:15:00Z">
        <w:r w:rsidR="00C51F97">
          <w:rPr>
            <w:color w:val="000000" w:themeColor="text1"/>
          </w:rPr>
          <w:t xml:space="preserve">lete Profile subfield is </w:t>
        </w:r>
      </w:ins>
      <w:ins w:id="25" w:author="Gaurang Naik" w:date="2022-12-19T17:07:00Z">
        <w:r w:rsidR="00747C5F">
          <w:rPr>
            <w:color w:val="000000" w:themeColor="text1"/>
          </w:rPr>
          <w:t>equal</w:t>
        </w:r>
      </w:ins>
      <w:ins w:id="26" w:author="Gaurang Naik" w:date="2022-12-15T19:15:00Z">
        <w:r w:rsidR="00C51F97">
          <w:rPr>
            <w:color w:val="000000" w:themeColor="text1"/>
          </w:rPr>
          <w:t xml:space="preserve"> to 0. (#11518)</w:t>
        </w:r>
      </w:ins>
      <w:r>
        <w:rPr>
          <w:color w:val="000000" w:themeColor="text1"/>
        </w:rPr>
        <w:t xml:space="preserve"> </w:t>
      </w:r>
    </w:p>
    <w:p w14:paraId="0644199A" w14:textId="77777777" w:rsidR="000142CD" w:rsidRPr="00A84DC5" w:rsidRDefault="000142CD" w:rsidP="000142CD">
      <w:pPr>
        <w:pStyle w:val="T"/>
        <w:spacing w:after="0" w:line="240" w:lineRule="auto"/>
        <w:rPr>
          <w:rFonts w:ascii="Arial" w:hAnsi="Arial" w:cs="Arial"/>
          <w:b/>
          <w:bCs/>
          <w:i/>
          <w:iCs/>
          <w:color w:val="000000" w:themeColor="text1"/>
        </w:rPr>
      </w:pPr>
      <w:proofErr w:type="spellStart"/>
      <w:r w:rsidRPr="00A84DC5">
        <w:rPr>
          <w:rFonts w:ascii="Arial" w:hAnsi="Arial" w:cs="Arial"/>
          <w:b/>
          <w:bCs/>
          <w:i/>
          <w:iCs/>
          <w:color w:val="000000" w:themeColor="text1"/>
          <w:highlight w:val="yellow"/>
        </w:rPr>
        <w:t>TGbe</w:t>
      </w:r>
      <w:proofErr w:type="spellEnd"/>
      <w:r w:rsidRPr="00A84DC5">
        <w:rPr>
          <w:rFonts w:ascii="Arial" w:hAnsi="Arial" w:cs="Arial"/>
          <w:b/>
          <w:bCs/>
          <w:i/>
          <w:iCs/>
          <w:color w:val="000000" w:themeColor="text1"/>
          <w:highlight w:val="yellow"/>
        </w:rPr>
        <w:t xml:space="preserve"> editor: Please update the following paragraph as shown below: [CID 13476]</w:t>
      </w:r>
    </w:p>
    <w:p w14:paraId="08C139CD" w14:textId="25833DA3" w:rsidR="000142CD" w:rsidRDefault="000142CD" w:rsidP="007D0FE7">
      <w:pPr>
        <w:pStyle w:val="T"/>
        <w:spacing w:before="0" w:after="0"/>
        <w:rPr>
          <w:bCs/>
          <w:color w:val="000000" w:themeColor="text1"/>
        </w:rPr>
      </w:pPr>
      <w:r w:rsidRPr="00A84DC5">
        <w:rPr>
          <w:bCs/>
          <w:color w:val="000000" w:themeColor="text1"/>
        </w:rPr>
        <w:t xml:space="preserve">The condition for the presence of the EML Capabilities subfield in the Common Info field is defined in 35.3.17 (Enhanced multi-link single radio operation) and 35.3.18 (Enhanced multi-link multi-radio operation). </w:t>
      </w:r>
      <w:ins w:id="27" w:author="Gaurang Naik" w:date="2022-07-15T09:36:00Z">
        <w:r w:rsidRPr="00A84DC5">
          <w:rPr>
            <w:bCs/>
            <w:color w:val="000000" w:themeColor="text1"/>
          </w:rPr>
          <w:t xml:space="preserve">The subfield is not included in frames transmitted by </w:t>
        </w:r>
      </w:ins>
      <w:ins w:id="28" w:author="Gaurang Naik" w:date="2022-07-27T17:50:00Z">
        <w:r w:rsidRPr="00A84DC5">
          <w:rPr>
            <w:bCs/>
            <w:color w:val="000000" w:themeColor="text1"/>
          </w:rPr>
          <w:t xml:space="preserve">an </w:t>
        </w:r>
      </w:ins>
      <w:ins w:id="29" w:author="Gaurang Naik" w:date="2022-07-15T09:36:00Z">
        <w:r w:rsidRPr="00A84DC5">
          <w:rPr>
            <w:bCs/>
            <w:color w:val="000000" w:themeColor="text1"/>
          </w:rPr>
          <w:t>AP affiliated with an NSTR mobile AP MLD</w:t>
        </w:r>
      </w:ins>
      <w:ins w:id="30" w:author="Gaurang Naik" w:date="2022-07-15T09:39:00Z">
        <w:r w:rsidRPr="00A84DC5">
          <w:rPr>
            <w:bCs/>
            <w:color w:val="000000" w:themeColor="text1"/>
          </w:rPr>
          <w:t xml:space="preserve"> (#13476)</w:t>
        </w:r>
      </w:ins>
      <w:ins w:id="31" w:author="Gaurang Naik" w:date="2022-07-15T09:37:00Z">
        <w:r w:rsidRPr="00A84DC5">
          <w:rPr>
            <w:bCs/>
            <w:color w:val="000000" w:themeColor="text1"/>
          </w:rPr>
          <w:t>.</w:t>
        </w:r>
      </w:ins>
    </w:p>
    <w:p w14:paraId="36E05442" w14:textId="77777777" w:rsidR="007D0FE7" w:rsidRDefault="007D0FE7" w:rsidP="007D0FE7">
      <w:pPr>
        <w:pStyle w:val="T"/>
        <w:spacing w:before="0" w:after="0"/>
        <w:rPr>
          <w:bCs/>
          <w:color w:val="000000" w:themeColor="text1"/>
        </w:rPr>
      </w:pPr>
    </w:p>
    <w:p w14:paraId="60D72E82" w14:textId="588FA069" w:rsidR="00464E86" w:rsidRDefault="00A84DC5" w:rsidP="007D0FE7">
      <w:pPr>
        <w:pStyle w:val="T"/>
        <w:spacing w:before="0" w:after="0"/>
        <w:rPr>
          <w:rFonts w:ascii="Arial" w:hAnsi="Arial" w:cs="Arial"/>
          <w:b/>
          <w:bCs/>
          <w:i/>
          <w:iCs/>
          <w:color w:val="000000" w:themeColor="text1"/>
        </w:rPr>
      </w:pPr>
      <w:proofErr w:type="spellStart"/>
      <w:r w:rsidRPr="00A84DC5">
        <w:rPr>
          <w:rFonts w:ascii="Arial" w:hAnsi="Arial" w:cs="Arial"/>
          <w:b/>
          <w:bCs/>
          <w:i/>
          <w:iCs/>
          <w:color w:val="000000" w:themeColor="text1"/>
          <w:highlight w:val="yellow"/>
        </w:rPr>
        <w:t>TGbe</w:t>
      </w:r>
      <w:proofErr w:type="spellEnd"/>
      <w:r w:rsidRPr="00A84DC5">
        <w:rPr>
          <w:rFonts w:ascii="Arial" w:hAnsi="Arial" w:cs="Arial"/>
          <w:b/>
          <w:bCs/>
          <w:i/>
          <w:iCs/>
          <w:color w:val="000000" w:themeColor="text1"/>
          <w:highlight w:val="yellow"/>
        </w:rPr>
        <w:t xml:space="preserve"> editor: Please update the Table 9-401i as shown below: [CID </w:t>
      </w:r>
      <w:r w:rsidRPr="003A5CE7">
        <w:rPr>
          <w:rFonts w:ascii="Arial" w:hAnsi="Arial" w:cs="Arial"/>
          <w:b/>
          <w:bCs/>
          <w:i/>
          <w:iCs/>
          <w:color w:val="000000" w:themeColor="text1"/>
          <w:highlight w:val="cyan"/>
        </w:rPr>
        <w:t>12368</w:t>
      </w:r>
      <w:r w:rsidRPr="00A84DC5">
        <w:rPr>
          <w:rFonts w:ascii="Arial" w:hAnsi="Arial" w:cs="Arial"/>
          <w:b/>
          <w:bCs/>
          <w:i/>
          <w:iCs/>
          <w:color w:val="000000" w:themeColor="text1"/>
          <w:highlight w:val="yellow"/>
        </w:rPr>
        <w:t>, 11515]</w:t>
      </w:r>
    </w:p>
    <w:p w14:paraId="2F2D686E" w14:textId="77777777" w:rsidR="007D0FE7" w:rsidRDefault="007D0FE7" w:rsidP="007D0FE7">
      <w:pPr>
        <w:pStyle w:val="T"/>
        <w:spacing w:before="0" w:after="0"/>
        <w:rPr>
          <w:rFonts w:ascii="Arial" w:hAnsi="Arial" w:cs="Arial"/>
          <w:b/>
          <w:bCs/>
          <w:i/>
          <w:iCs/>
          <w:color w:val="000000" w:themeColor="text1"/>
        </w:rPr>
      </w:pPr>
    </w:p>
    <w:p w14:paraId="784D4E3A" w14:textId="1F470433" w:rsidR="007D0FE7" w:rsidRDefault="00A84DC5" w:rsidP="007D0FE7">
      <w:pPr>
        <w:pStyle w:val="T"/>
        <w:spacing w:before="0" w:after="0"/>
        <w:jc w:val="center"/>
        <w:rPr>
          <w:rFonts w:ascii="Arial" w:hAnsi="Arial" w:cs="Arial"/>
          <w:b/>
          <w:color w:val="000000" w:themeColor="text1"/>
        </w:rPr>
      </w:pPr>
      <w:r w:rsidRPr="00A84DC5">
        <w:rPr>
          <w:rFonts w:ascii="Arial" w:hAnsi="Arial" w:cs="Arial"/>
          <w:b/>
          <w:color w:val="000000" w:themeColor="text1"/>
        </w:rPr>
        <w:t>Table 9-401i – Subfields of the MLD Capabilities and Operations field</w:t>
      </w:r>
    </w:p>
    <w:p w14:paraId="0278CFFA" w14:textId="59AC0E23" w:rsidR="00802754" w:rsidRPr="00A84DC5" w:rsidRDefault="005B0296" w:rsidP="007D0FE7">
      <w:pPr>
        <w:pStyle w:val="T"/>
        <w:spacing w:before="0" w:after="0"/>
        <w:jc w:val="center"/>
        <w:rPr>
          <w:rFonts w:ascii="Arial" w:hAnsi="Arial" w:cs="Arial"/>
          <w:b/>
          <w:color w:val="000000" w:themeColor="text1"/>
        </w:rPr>
      </w:pPr>
      <w:r w:rsidRPr="00A84DC5">
        <w:rPr>
          <w:rFonts w:ascii="Arial" w:hAnsi="Arial" w:cs="Arial"/>
          <w:b/>
          <w:noProof/>
          <w:color w:val="000000" w:themeColor="text1"/>
        </w:rPr>
        <mc:AlternateContent>
          <mc:Choice Requires="wps">
            <w:drawing>
              <wp:anchor distT="0" distB="0" distL="114300" distR="114300" simplePos="0" relativeHeight="251658240" behindDoc="0" locked="0" layoutInCell="0" allowOverlap="1" wp14:anchorId="01844109" wp14:editId="6053E5D6">
                <wp:simplePos x="0" y="0"/>
                <wp:positionH relativeFrom="page">
                  <wp:posOffset>1270000</wp:posOffset>
                </wp:positionH>
                <wp:positionV relativeFrom="paragraph">
                  <wp:posOffset>120650</wp:posOffset>
                </wp:positionV>
                <wp:extent cx="5464175" cy="5067300"/>
                <wp:effectExtent l="0" t="0" r="317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4175" cy="506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501" w:type="dxa"/>
                              <w:tblInd w:w="15" w:type="dxa"/>
                              <w:tblLayout w:type="fixed"/>
                              <w:tblCellMar>
                                <w:left w:w="0" w:type="dxa"/>
                                <w:right w:w="0" w:type="dxa"/>
                              </w:tblCellMar>
                              <w:tblLook w:val="04A0" w:firstRow="1" w:lastRow="0" w:firstColumn="1" w:lastColumn="0" w:noHBand="0" w:noVBand="1"/>
                            </w:tblPr>
                            <w:tblGrid>
                              <w:gridCol w:w="1900"/>
                              <w:gridCol w:w="3000"/>
                              <w:gridCol w:w="3601"/>
                            </w:tblGrid>
                            <w:tr w:rsidR="00A84DC5" w14:paraId="340800F7" w14:textId="77777777" w:rsidTr="0037582E">
                              <w:trPr>
                                <w:trHeight w:val="380"/>
                              </w:trPr>
                              <w:tc>
                                <w:tcPr>
                                  <w:tcW w:w="1900" w:type="dxa"/>
                                  <w:tcBorders>
                                    <w:top w:val="single" w:sz="12" w:space="0" w:color="000000"/>
                                    <w:left w:val="single" w:sz="12" w:space="0" w:color="000000"/>
                                    <w:bottom w:val="single" w:sz="12" w:space="0" w:color="000000"/>
                                    <w:right w:val="single" w:sz="2" w:space="0" w:color="000000"/>
                                  </w:tcBorders>
                                  <w:hideMark/>
                                </w:tcPr>
                                <w:p w14:paraId="743BE251" w14:textId="77777777" w:rsidR="00A84DC5" w:rsidRPr="001152B5" w:rsidRDefault="00A84DC5">
                                  <w:pPr>
                                    <w:pStyle w:val="TableParagraph"/>
                                    <w:kinsoku w:val="0"/>
                                    <w:overflowPunct w:val="0"/>
                                    <w:spacing w:before="76" w:line="256" w:lineRule="auto"/>
                                    <w:ind w:left="627"/>
                                    <w:rPr>
                                      <w:b/>
                                      <w:bCs/>
                                      <w:spacing w:val="-2"/>
                                      <w:sz w:val="18"/>
                                      <w:szCs w:val="18"/>
                                      <w:u w:val="none"/>
                                    </w:rPr>
                                  </w:pPr>
                                  <w:r w:rsidRPr="001152B5">
                                    <w:rPr>
                                      <w:b/>
                                      <w:bCs/>
                                      <w:spacing w:val="-2"/>
                                      <w:sz w:val="18"/>
                                      <w:szCs w:val="18"/>
                                      <w:u w:val="none"/>
                                    </w:rPr>
                                    <w:t>Subfield</w:t>
                                  </w:r>
                                </w:p>
                              </w:tc>
                              <w:tc>
                                <w:tcPr>
                                  <w:tcW w:w="3000" w:type="dxa"/>
                                  <w:tcBorders>
                                    <w:top w:val="single" w:sz="12" w:space="0" w:color="000000"/>
                                    <w:left w:val="single" w:sz="2" w:space="0" w:color="000000"/>
                                    <w:bottom w:val="single" w:sz="12" w:space="0" w:color="000000"/>
                                    <w:right w:val="single" w:sz="2" w:space="0" w:color="000000"/>
                                  </w:tcBorders>
                                  <w:hideMark/>
                                </w:tcPr>
                                <w:p w14:paraId="38663589" w14:textId="77777777" w:rsidR="00A84DC5" w:rsidRPr="001152B5" w:rsidRDefault="00A84DC5">
                                  <w:pPr>
                                    <w:pStyle w:val="TableParagraph"/>
                                    <w:kinsoku w:val="0"/>
                                    <w:overflowPunct w:val="0"/>
                                    <w:spacing w:before="76" w:line="256" w:lineRule="auto"/>
                                    <w:ind w:left="1113" w:right="1089"/>
                                    <w:jc w:val="center"/>
                                    <w:rPr>
                                      <w:b/>
                                      <w:bCs/>
                                      <w:spacing w:val="-2"/>
                                      <w:sz w:val="18"/>
                                      <w:szCs w:val="18"/>
                                      <w:u w:val="none"/>
                                    </w:rPr>
                                  </w:pPr>
                                  <w:r w:rsidRPr="001152B5">
                                    <w:rPr>
                                      <w:b/>
                                      <w:bCs/>
                                      <w:spacing w:val="-2"/>
                                      <w:sz w:val="18"/>
                                      <w:szCs w:val="18"/>
                                      <w:u w:val="none"/>
                                    </w:rPr>
                                    <w:t>Definition</w:t>
                                  </w:r>
                                </w:p>
                              </w:tc>
                              <w:tc>
                                <w:tcPr>
                                  <w:tcW w:w="3601" w:type="dxa"/>
                                  <w:tcBorders>
                                    <w:top w:val="single" w:sz="12" w:space="0" w:color="000000"/>
                                    <w:left w:val="single" w:sz="2" w:space="0" w:color="000000"/>
                                    <w:bottom w:val="single" w:sz="12" w:space="0" w:color="000000"/>
                                    <w:right w:val="single" w:sz="12" w:space="0" w:color="000000"/>
                                  </w:tcBorders>
                                  <w:hideMark/>
                                </w:tcPr>
                                <w:p w14:paraId="4420A934" w14:textId="77777777" w:rsidR="00A84DC5" w:rsidRPr="001152B5" w:rsidRDefault="00A84DC5">
                                  <w:pPr>
                                    <w:pStyle w:val="TableParagraph"/>
                                    <w:kinsoku w:val="0"/>
                                    <w:overflowPunct w:val="0"/>
                                    <w:spacing w:before="76" w:line="256" w:lineRule="auto"/>
                                    <w:ind w:left="1426" w:right="1402"/>
                                    <w:jc w:val="center"/>
                                    <w:rPr>
                                      <w:b/>
                                      <w:bCs/>
                                      <w:spacing w:val="-2"/>
                                      <w:sz w:val="18"/>
                                      <w:szCs w:val="18"/>
                                      <w:u w:val="none"/>
                                    </w:rPr>
                                  </w:pPr>
                                  <w:r w:rsidRPr="001152B5">
                                    <w:rPr>
                                      <w:b/>
                                      <w:bCs/>
                                      <w:spacing w:val="-2"/>
                                      <w:sz w:val="18"/>
                                      <w:szCs w:val="18"/>
                                      <w:u w:val="none"/>
                                    </w:rPr>
                                    <w:t>Encoding</w:t>
                                  </w:r>
                                </w:p>
                              </w:tc>
                            </w:tr>
                            <w:tr w:rsidR="00A749BC" w14:paraId="11A8100F" w14:textId="77777777" w:rsidTr="0037582E">
                              <w:trPr>
                                <w:trHeight w:val="2519"/>
                              </w:trPr>
                              <w:tc>
                                <w:tcPr>
                                  <w:tcW w:w="1900" w:type="dxa"/>
                                  <w:tcBorders>
                                    <w:top w:val="single" w:sz="4" w:space="0" w:color="000000"/>
                                    <w:left w:val="single" w:sz="12" w:space="0" w:color="000000"/>
                                    <w:bottom w:val="single" w:sz="4" w:space="0" w:color="000000"/>
                                    <w:right w:val="single" w:sz="2" w:space="0" w:color="000000"/>
                                  </w:tcBorders>
                                </w:tcPr>
                                <w:p w14:paraId="08D724E9" w14:textId="6FD177E6" w:rsidR="00A749BC" w:rsidRPr="008E1FAA" w:rsidRDefault="00A749BC" w:rsidP="0037582E">
                                  <w:pPr>
                                    <w:pStyle w:val="TableParagraph"/>
                                    <w:kinsoku w:val="0"/>
                                    <w:overflowPunct w:val="0"/>
                                    <w:spacing w:before="51" w:line="230" w:lineRule="auto"/>
                                    <w:ind w:left="116"/>
                                    <w:rPr>
                                      <w:sz w:val="20"/>
                                      <w:szCs w:val="20"/>
                                      <w:u w:val="none"/>
                                    </w:rPr>
                                  </w:pPr>
                                  <w:r>
                                    <w:rPr>
                                      <w:sz w:val="20"/>
                                      <w:szCs w:val="20"/>
                                      <w:u w:val="none"/>
                                    </w:rPr>
                                    <w:t>SRS Support</w:t>
                                  </w:r>
                                </w:p>
                              </w:tc>
                              <w:tc>
                                <w:tcPr>
                                  <w:tcW w:w="3000" w:type="dxa"/>
                                  <w:tcBorders>
                                    <w:top w:val="single" w:sz="4" w:space="0" w:color="000000"/>
                                    <w:left w:val="single" w:sz="2" w:space="0" w:color="000000"/>
                                    <w:bottom w:val="single" w:sz="4" w:space="0" w:color="000000"/>
                                    <w:right w:val="single" w:sz="2" w:space="0" w:color="000000"/>
                                  </w:tcBorders>
                                </w:tcPr>
                                <w:p w14:paraId="40AFAB61" w14:textId="61E97B2C" w:rsidR="00A749BC" w:rsidRPr="008E1FAA" w:rsidRDefault="00A749BC" w:rsidP="0037582E">
                                  <w:pPr>
                                    <w:pStyle w:val="TableParagraph"/>
                                    <w:kinsoku w:val="0"/>
                                    <w:overflowPunct w:val="0"/>
                                    <w:spacing w:before="51" w:line="230" w:lineRule="auto"/>
                                    <w:ind w:left="411" w:right="102" w:hanging="281"/>
                                    <w:rPr>
                                      <w:sz w:val="20"/>
                                      <w:szCs w:val="20"/>
                                      <w:u w:val="none"/>
                                    </w:rPr>
                                  </w:pPr>
                                  <w:r>
                                    <w:rPr>
                                      <w:sz w:val="20"/>
                                      <w:szCs w:val="20"/>
                                      <w:u w:val="none"/>
                                    </w:rPr>
                                    <w:t>Indicates support for the reception of a frame that carries an SRS Control subfield</w:t>
                                  </w:r>
                                </w:p>
                              </w:tc>
                              <w:tc>
                                <w:tcPr>
                                  <w:tcW w:w="3601" w:type="dxa"/>
                                  <w:tcBorders>
                                    <w:top w:val="single" w:sz="4" w:space="0" w:color="000000"/>
                                    <w:left w:val="single" w:sz="2" w:space="0" w:color="000000"/>
                                    <w:bottom w:val="single" w:sz="4" w:space="0" w:color="000000"/>
                                    <w:right w:val="single" w:sz="12" w:space="0" w:color="000000"/>
                                  </w:tcBorders>
                                </w:tcPr>
                                <w:p w14:paraId="3564A8F6" w14:textId="243415A6" w:rsidR="00A749BC" w:rsidRPr="008E1FAA" w:rsidRDefault="00A749BC" w:rsidP="00A749BC">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Pr>
                                      <w:sz w:val="20"/>
                                      <w:szCs w:val="20"/>
                                      <w:u w:val="none"/>
                                    </w:rPr>
                                    <w:t>n</w:t>
                                  </w:r>
                                  <w:r w:rsidRPr="008E1FAA">
                                    <w:rPr>
                                      <w:spacing w:val="-3"/>
                                      <w:sz w:val="20"/>
                                      <w:szCs w:val="20"/>
                                      <w:u w:val="none"/>
                                    </w:rPr>
                                    <w:t xml:space="preserve"> </w:t>
                                  </w:r>
                                  <w:r w:rsidRPr="008E1FAA">
                                    <w:rPr>
                                      <w:sz w:val="20"/>
                                      <w:szCs w:val="20"/>
                                      <w:u w:val="none"/>
                                    </w:rPr>
                                    <w:t>AP</w:t>
                                  </w:r>
                                  <w:r w:rsidRPr="008E1FAA">
                                    <w:rPr>
                                      <w:spacing w:val="-2"/>
                                      <w:sz w:val="20"/>
                                      <w:szCs w:val="20"/>
                                      <w:u w:val="none"/>
                                    </w:rPr>
                                    <w:t xml:space="preserve"> </w:t>
                                  </w:r>
                                  <w:r w:rsidRPr="008E1FAA">
                                    <w:rPr>
                                      <w:spacing w:val="-4"/>
                                      <w:sz w:val="20"/>
                                      <w:szCs w:val="20"/>
                                      <w:u w:val="none"/>
                                    </w:rPr>
                                    <w:t>MLD</w:t>
                                  </w:r>
                                  <w:ins w:id="32" w:author="Gaurang Naik" w:date="2022-12-30T14:06:00Z">
                                    <w:r w:rsidR="008632E9">
                                      <w:rPr>
                                        <w:spacing w:val="-4"/>
                                        <w:sz w:val="20"/>
                                        <w:szCs w:val="20"/>
                                        <w:u w:val="none"/>
                                      </w:rPr>
                                      <w:t xml:space="preserve"> or an NSTR mobile AP MLD</w:t>
                                    </w:r>
                                  </w:ins>
                                  <w:r w:rsidRPr="008E1FAA">
                                    <w:rPr>
                                      <w:spacing w:val="-4"/>
                                      <w:sz w:val="20"/>
                                      <w:szCs w:val="20"/>
                                      <w:u w:val="none"/>
                                    </w:rPr>
                                    <w:t>:</w:t>
                                  </w:r>
                                </w:p>
                                <w:p w14:paraId="6DE8CDC1" w14:textId="4D41438C" w:rsidR="00A749BC" w:rsidRDefault="00A749BC" w:rsidP="00E64C92">
                                  <w:pPr>
                                    <w:pStyle w:val="TableParagraph"/>
                                    <w:kinsoku w:val="0"/>
                                    <w:overflowPunct w:val="0"/>
                                    <w:spacing w:before="1" w:line="230" w:lineRule="auto"/>
                                    <w:ind w:left="342"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r w:rsidR="00E64C92">
                                    <w:rPr>
                                      <w:sz w:val="20"/>
                                      <w:szCs w:val="20"/>
                                      <w:u w:val="none"/>
                                    </w:rPr>
                                    <w:t>1</w:t>
                                  </w:r>
                                  <w:r w:rsidRPr="008E1FAA">
                                    <w:rPr>
                                      <w:spacing w:val="-3"/>
                                      <w:sz w:val="20"/>
                                      <w:szCs w:val="20"/>
                                      <w:u w:val="none"/>
                                    </w:rPr>
                                    <w:t xml:space="preserve"> </w:t>
                                  </w:r>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del w:id="33" w:author="Gaurang Naik" w:date="2022-12-30T14:04:00Z">
                                    <w:r w:rsidR="00E64C92" w:rsidDel="00CA442F">
                                      <w:rPr>
                                        <w:sz w:val="20"/>
                                        <w:szCs w:val="20"/>
                                        <w:u w:val="none"/>
                                      </w:rPr>
                                      <w:delText xml:space="preserve">an </w:delText>
                                    </w:r>
                                  </w:del>
                                  <w:ins w:id="34" w:author="Gaurang Naik" w:date="2022-11-09T21:45:00Z">
                                    <w:r w:rsidR="004C6E2F">
                                      <w:rPr>
                                        <w:sz w:val="20"/>
                                        <w:szCs w:val="20"/>
                                        <w:u w:val="none"/>
                                      </w:rPr>
                                      <w:t xml:space="preserve">the </w:t>
                                    </w:r>
                                  </w:ins>
                                  <w:r w:rsidR="00E64C92">
                                    <w:rPr>
                                      <w:sz w:val="20"/>
                                      <w:szCs w:val="20"/>
                                      <w:u w:val="none"/>
                                    </w:rPr>
                                    <w:t>AP MLD</w:t>
                                  </w:r>
                                  <w:ins w:id="35" w:author="Gaurang Naik" w:date="2022-11-09T21:45:00Z">
                                    <w:r w:rsidR="004C6E2F">
                                      <w:rPr>
                                        <w:sz w:val="20"/>
                                        <w:szCs w:val="20"/>
                                        <w:u w:val="none"/>
                                      </w:rPr>
                                      <w:t>,</w:t>
                                    </w:r>
                                  </w:ins>
                                  <w:r w:rsidR="00E64C92">
                                    <w:rPr>
                                      <w:sz w:val="20"/>
                                      <w:szCs w:val="20"/>
                                      <w:u w:val="none"/>
                                    </w:rPr>
                                    <w:t xml:space="preserve"> with which the AP </w:t>
                                  </w:r>
                                  <w:r w:rsidR="00E41736">
                                    <w:rPr>
                                      <w:sz w:val="20"/>
                                      <w:szCs w:val="20"/>
                                      <w:u w:val="none"/>
                                    </w:rPr>
                                    <w:t>is affiliated</w:t>
                                  </w:r>
                                  <w:ins w:id="36" w:author="Gaurang Naik" w:date="2022-11-09T21:45:00Z">
                                    <w:r w:rsidR="004C6E2F">
                                      <w:rPr>
                                        <w:sz w:val="20"/>
                                        <w:szCs w:val="20"/>
                                        <w:u w:val="none"/>
                                      </w:rPr>
                                      <w:t>,</w:t>
                                    </w:r>
                                  </w:ins>
                                  <w:r w:rsidR="00E41736">
                                    <w:rPr>
                                      <w:sz w:val="20"/>
                                      <w:szCs w:val="20"/>
                                      <w:u w:val="none"/>
                                    </w:rPr>
                                    <w:t xml:space="preserve"> </w:t>
                                  </w:r>
                                  <w:proofErr w:type="gramStart"/>
                                  <w:r w:rsidR="00E41736">
                                    <w:rPr>
                                      <w:sz w:val="20"/>
                                      <w:szCs w:val="20"/>
                                      <w:u w:val="none"/>
                                    </w:rPr>
                                    <w:t>is capable of receiving</w:t>
                                  </w:r>
                                  <w:proofErr w:type="gramEnd"/>
                                  <w:r w:rsidR="00E41736">
                                    <w:rPr>
                                      <w:sz w:val="20"/>
                                      <w:szCs w:val="20"/>
                                      <w:u w:val="none"/>
                                    </w:rPr>
                                    <w:t xml:space="preserve"> a frame with an SRS Control subfield. Set to 0 otherwise.</w:t>
                                  </w:r>
                                </w:p>
                                <w:p w14:paraId="4C7E9AAF" w14:textId="4AE1C92F" w:rsidR="00E41736" w:rsidRPr="008E1FAA" w:rsidRDefault="00E41736" w:rsidP="00E41736">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sidRPr="008E1FAA">
                                    <w:rPr>
                                      <w:spacing w:val="-3"/>
                                      <w:sz w:val="20"/>
                                      <w:szCs w:val="20"/>
                                      <w:u w:val="none"/>
                                    </w:rPr>
                                    <w:t xml:space="preserve"> </w:t>
                                  </w:r>
                                  <w:r>
                                    <w:rPr>
                                      <w:spacing w:val="-3"/>
                                      <w:sz w:val="20"/>
                                      <w:szCs w:val="20"/>
                                      <w:u w:val="none"/>
                                    </w:rPr>
                                    <w:t>non-</w:t>
                                  </w:r>
                                  <w:r w:rsidRPr="008E1FAA">
                                    <w:rPr>
                                      <w:sz w:val="20"/>
                                      <w:szCs w:val="20"/>
                                      <w:u w:val="none"/>
                                    </w:rPr>
                                    <w:t>AP</w:t>
                                  </w:r>
                                  <w:r w:rsidRPr="008E1FAA">
                                    <w:rPr>
                                      <w:spacing w:val="-2"/>
                                      <w:sz w:val="20"/>
                                      <w:szCs w:val="20"/>
                                      <w:u w:val="none"/>
                                    </w:rPr>
                                    <w:t xml:space="preserve"> </w:t>
                                  </w:r>
                                  <w:r w:rsidRPr="008E1FAA">
                                    <w:rPr>
                                      <w:spacing w:val="-4"/>
                                      <w:sz w:val="20"/>
                                      <w:szCs w:val="20"/>
                                      <w:u w:val="none"/>
                                    </w:rPr>
                                    <w:t>MLD:</w:t>
                                  </w:r>
                                </w:p>
                                <w:p w14:paraId="30010BDC" w14:textId="71249581" w:rsidR="00E41736" w:rsidRDefault="008632E9" w:rsidP="00E41736">
                                  <w:pPr>
                                    <w:pStyle w:val="TableParagraph"/>
                                    <w:kinsoku w:val="0"/>
                                    <w:overflowPunct w:val="0"/>
                                    <w:spacing w:before="1" w:line="230" w:lineRule="auto"/>
                                    <w:ind w:left="342" w:firstLine="7"/>
                                    <w:rPr>
                                      <w:sz w:val="20"/>
                                      <w:szCs w:val="20"/>
                                      <w:u w:val="none"/>
                                    </w:rPr>
                                  </w:pPr>
                                  <w:ins w:id="37" w:author="Gaurang Naik" w:date="2022-12-30T14:06:00Z">
                                    <w:r>
                                      <w:rPr>
                                        <w:sz w:val="20"/>
                                        <w:szCs w:val="20"/>
                                        <w:u w:val="none"/>
                                      </w:rPr>
                                      <w:t xml:space="preserve">If the non-AP MLD is associated with an NSTR mobile AP MLD, </w:t>
                                    </w:r>
                                  </w:ins>
                                  <w:del w:id="38" w:author="Gaurang Naik" w:date="2022-12-30T14:06:00Z">
                                    <w:r w:rsidR="00E41736" w:rsidRPr="008E1FAA" w:rsidDel="008632E9">
                                      <w:rPr>
                                        <w:sz w:val="20"/>
                                        <w:szCs w:val="20"/>
                                        <w:u w:val="none"/>
                                      </w:rPr>
                                      <w:delText>Set</w:delText>
                                    </w:r>
                                    <w:r w:rsidR="00E41736" w:rsidRPr="008E1FAA" w:rsidDel="008632E9">
                                      <w:rPr>
                                        <w:spacing w:val="-4"/>
                                        <w:sz w:val="20"/>
                                        <w:szCs w:val="20"/>
                                        <w:u w:val="none"/>
                                      </w:rPr>
                                      <w:delText xml:space="preserve"> </w:delText>
                                    </w:r>
                                  </w:del>
                                  <w:ins w:id="39" w:author="Gaurang Naik" w:date="2022-12-30T14:06:00Z">
                                    <w:r>
                                      <w:rPr>
                                        <w:sz w:val="20"/>
                                        <w:szCs w:val="20"/>
                                        <w:u w:val="none"/>
                                      </w:rPr>
                                      <w:t>s</w:t>
                                    </w:r>
                                    <w:r w:rsidRPr="008E1FAA">
                                      <w:rPr>
                                        <w:sz w:val="20"/>
                                        <w:szCs w:val="20"/>
                                        <w:u w:val="none"/>
                                      </w:rPr>
                                      <w:t>et</w:t>
                                    </w:r>
                                    <w:r w:rsidRPr="008E1FAA">
                                      <w:rPr>
                                        <w:spacing w:val="-4"/>
                                        <w:sz w:val="20"/>
                                        <w:szCs w:val="20"/>
                                        <w:u w:val="none"/>
                                      </w:rPr>
                                      <w:t xml:space="preserve"> </w:t>
                                    </w:r>
                                  </w:ins>
                                  <w:r w:rsidR="00E41736" w:rsidRPr="008E1FAA">
                                    <w:rPr>
                                      <w:sz w:val="20"/>
                                      <w:szCs w:val="20"/>
                                      <w:u w:val="none"/>
                                    </w:rPr>
                                    <w:t>to</w:t>
                                  </w:r>
                                  <w:r w:rsidR="00E41736" w:rsidRPr="008E1FAA">
                                    <w:rPr>
                                      <w:spacing w:val="-4"/>
                                      <w:sz w:val="20"/>
                                      <w:szCs w:val="20"/>
                                      <w:u w:val="none"/>
                                    </w:rPr>
                                    <w:t xml:space="preserve"> </w:t>
                                  </w:r>
                                  <w:r w:rsidR="00E41736">
                                    <w:rPr>
                                      <w:sz w:val="20"/>
                                      <w:szCs w:val="20"/>
                                      <w:u w:val="none"/>
                                    </w:rPr>
                                    <w:t>1</w:t>
                                  </w:r>
                                  <w:r w:rsidR="00E41736" w:rsidRPr="008E1FAA">
                                    <w:rPr>
                                      <w:spacing w:val="-3"/>
                                      <w:sz w:val="20"/>
                                      <w:szCs w:val="20"/>
                                      <w:u w:val="none"/>
                                    </w:rPr>
                                    <w:t xml:space="preserve"> </w:t>
                                  </w:r>
                                  <w:r w:rsidR="00E41736" w:rsidRPr="008E1FAA">
                                    <w:rPr>
                                      <w:sz w:val="20"/>
                                      <w:szCs w:val="20"/>
                                      <w:u w:val="none"/>
                                    </w:rPr>
                                    <w:t>to</w:t>
                                  </w:r>
                                  <w:r w:rsidR="00E41736" w:rsidRPr="008E1FAA">
                                    <w:rPr>
                                      <w:spacing w:val="-3"/>
                                      <w:sz w:val="20"/>
                                      <w:szCs w:val="20"/>
                                      <w:u w:val="none"/>
                                    </w:rPr>
                                    <w:t xml:space="preserve"> </w:t>
                                  </w:r>
                                  <w:r w:rsidR="00E41736" w:rsidRPr="008E1FAA">
                                    <w:rPr>
                                      <w:sz w:val="20"/>
                                      <w:szCs w:val="20"/>
                                      <w:u w:val="none"/>
                                    </w:rPr>
                                    <w:t>indicate</w:t>
                                  </w:r>
                                  <w:r w:rsidR="00E41736" w:rsidRPr="008E1FAA">
                                    <w:rPr>
                                      <w:spacing w:val="-4"/>
                                      <w:sz w:val="20"/>
                                      <w:szCs w:val="20"/>
                                      <w:u w:val="none"/>
                                    </w:rPr>
                                    <w:t xml:space="preserve"> </w:t>
                                  </w:r>
                                  <w:r w:rsidR="00E41736" w:rsidRPr="008E1FAA">
                                    <w:rPr>
                                      <w:sz w:val="20"/>
                                      <w:szCs w:val="20"/>
                                      <w:u w:val="none"/>
                                    </w:rPr>
                                    <w:t>that</w:t>
                                  </w:r>
                                  <w:r w:rsidR="00E41736" w:rsidRPr="008E1FAA">
                                    <w:rPr>
                                      <w:spacing w:val="-4"/>
                                      <w:sz w:val="20"/>
                                      <w:szCs w:val="20"/>
                                      <w:u w:val="none"/>
                                    </w:rPr>
                                    <w:t xml:space="preserve"> </w:t>
                                  </w:r>
                                  <w:del w:id="40" w:author="Gaurang Naik" w:date="2022-12-30T14:06:00Z">
                                    <w:r w:rsidR="00E41736" w:rsidDel="008632E9">
                                      <w:rPr>
                                        <w:sz w:val="20"/>
                                        <w:szCs w:val="20"/>
                                        <w:u w:val="none"/>
                                      </w:rPr>
                                      <w:delText xml:space="preserve">a </w:delText>
                                    </w:r>
                                  </w:del>
                                  <w:ins w:id="41" w:author="Gaurang Naik" w:date="2022-12-30T14:06:00Z">
                                    <w:r>
                                      <w:rPr>
                                        <w:sz w:val="20"/>
                                        <w:szCs w:val="20"/>
                                        <w:u w:val="none"/>
                                      </w:rPr>
                                      <w:t xml:space="preserve">the </w:t>
                                    </w:r>
                                  </w:ins>
                                  <w:r w:rsidR="00F72E8A">
                                    <w:rPr>
                                      <w:sz w:val="20"/>
                                      <w:szCs w:val="20"/>
                                      <w:u w:val="none"/>
                                    </w:rPr>
                                    <w:t>non-</w:t>
                                  </w:r>
                                  <w:r w:rsidR="00E41736">
                                    <w:rPr>
                                      <w:sz w:val="20"/>
                                      <w:szCs w:val="20"/>
                                      <w:u w:val="none"/>
                                    </w:rPr>
                                    <w:t>AP MLD</w:t>
                                  </w:r>
                                  <w:r w:rsidR="000A3F59">
                                    <w:rPr>
                                      <w:sz w:val="20"/>
                                      <w:szCs w:val="20"/>
                                      <w:u w:val="none"/>
                                    </w:rPr>
                                    <w:t>,</w:t>
                                  </w:r>
                                  <w:r w:rsidR="00E41736">
                                    <w:rPr>
                                      <w:sz w:val="20"/>
                                      <w:szCs w:val="20"/>
                                      <w:u w:val="none"/>
                                    </w:rPr>
                                    <w:t xml:space="preserve"> with which the </w:t>
                                  </w:r>
                                  <w:r w:rsidR="00F72E8A">
                                    <w:rPr>
                                      <w:sz w:val="20"/>
                                      <w:szCs w:val="20"/>
                                      <w:u w:val="none"/>
                                    </w:rPr>
                                    <w:t>non-</w:t>
                                  </w:r>
                                  <w:r w:rsidR="00E41736">
                                    <w:rPr>
                                      <w:sz w:val="20"/>
                                      <w:szCs w:val="20"/>
                                      <w:u w:val="none"/>
                                    </w:rPr>
                                    <w:t xml:space="preserve">AP </w:t>
                                  </w:r>
                                  <w:del w:id="42" w:author="Gaurang Naik" w:date="2022-12-30T14:06:00Z">
                                    <w:r w:rsidR="00F72E8A" w:rsidDel="008632E9">
                                      <w:rPr>
                                        <w:sz w:val="20"/>
                                        <w:szCs w:val="20"/>
                                        <w:u w:val="none"/>
                                      </w:rPr>
                                      <w:delText xml:space="preserve">EHT </w:delText>
                                    </w:r>
                                  </w:del>
                                  <w:r w:rsidR="00F72E8A">
                                    <w:rPr>
                                      <w:sz w:val="20"/>
                                      <w:szCs w:val="20"/>
                                      <w:u w:val="none"/>
                                    </w:rPr>
                                    <w:t xml:space="preserve">STA </w:t>
                                  </w:r>
                                  <w:r w:rsidR="00E41736">
                                    <w:rPr>
                                      <w:sz w:val="20"/>
                                      <w:szCs w:val="20"/>
                                      <w:u w:val="none"/>
                                    </w:rPr>
                                    <w:t>is affiliated</w:t>
                                  </w:r>
                                  <w:r w:rsidR="000A3F59">
                                    <w:rPr>
                                      <w:sz w:val="20"/>
                                      <w:szCs w:val="20"/>
                                      <w:u w:val="none"/>
                                    </w:rPr>
                                    <w:t>,</w:t>
                                  </w:r>
                                  <w:r w:rsidR="00E41736">
                                    <w:rPr>
                                      <w:sz w:val="20"/>
                                      <w:szCs w:val="20"/>
                                      <w:u w:val="none"/>
                                    </w:rPr>
                                    <w:t xml:space="preserve"> is capable of </w:t>
                                  </w:r>
                                  <w:del w:id="43" w:author="Gaurang Naik" w:date="2022-12-30T14:06:00Z">
                                    <w:r w:rsidR="000A41D4" w:rsidDel="008632E9">
                                      <w:rPr>
                                        <w:sz w:val="20"/>
                                        <w:szCs w:val="20"/>
                                        <w:u w:val="none"/>
                                      </w:rPr>
                                      <w:delText>generating</w:delText>
                                    </w:r>
                                    <w:r w:rsidR="00E41736" w:rsidDel="008632E9">
                                      <w:rPr>
                                        <w:sz w:val="20"/>
                                        <w:szCs w:val="20"/>
                                        <w:u w:val="none"/>
                                      </w:rPr>
                                      <w:delText xml:space="preserve"> </w:delText>
                                    </w:r>
                                  </w:del>
                                  <w:ins w:id="44" w:author="Gaurang Naik" w:date="2022-12-30T14:06:00Z">
                                    <w:r>
                                      <w:rPr>
                                        <w:sz w:val="20"/>
                                        <w:szCs w:val="20"/>
                                        <w:u w:val="none"/>
                                      </w:rPr>
                                      <w:t xml:space="preserve">receiving </w:t>
                                    </w:r>
                                  </w:ins>
                                  <w:ins w:id="45" w:author="Gaurang Naik" w:date="2022-12-30T14:07:00Z">
                                    <w:r>
                                      <w:rPr>
                                        <w:sz w:val="20"/>
                                        <w:szCs w:val="20"/>
                                        <w:u w:val="none"/>
                                      </w:rPr>
                                      <w:t xml:space="preserve">a </w:t>
                                    </w:r>
                                  </w:ins>
                                  <w:r w:rsidR="00E41736">
                                    <w:rPr>
                                      <w:sz w:val="20"/>
                                      <w:szCs w:val="20"/>
                                      <w:u w:val="none"/>
                                    </w:rPr>
                                    <w:t>frame</w:t>
                                  </w:r>
                                  <w:del w:id="46" w:author="Gaurang Naik" w:date="2022-12-30T14:07:00Z">
                                    <w:r w:rsidR="000A41D4" w:rsidDel="008632E9">
                                      <w:rPr>
                                        <w:sz w:val="20"/>
                                        <w:szCs w:val="20"/>
                                        <w:u w:val="none"/>
                                      </w:rPr>
                                      <w:delText>s</w:delText>
                                    </w:r>
                                  </w:del>
                                  <w:r w:rsidR="00E41736">
                                    <w:rPr>
                                      <w:sz w:val="20"/>
                                      <w:szCs w:val="20"/>
                                      <w:u w:val="none"/>
                                    </w:rPr>
                                    <w:t xml:space="preserve"> with an SRS Control subfield. Set to 0 otherwise.</w:t>
                                  </w:r>
                                  <w:ins w:id="47" w:author="Gaurang Naik" w:date="2022-12-30T14:07:00Z">
                                    <w:r w:rsidR="00581D64">
                                      <w:rPr>
                                        <w:sz w:val="20"/>
                                        <w:szCs w:val="20"/>
                                        <w:u w:val="none"/>
                                      </w:rPr>
                                      <w:t xml:space="preserve"> </w:t>
                                    </w:r>
                                    <w:r w:rsidR="00581D64" w:rsidRPr="003A5CE7">
                                      <w:rPr>
                                        <w:sz w:val="20"/>
                                        <w:szCs w:val="20"/>
                                        <w:highlight w:val="cyan"/>
                                        <w:u w:val="none"/>
                                      </w:rPr>
                                      <w:t>(#12368)</w:t>
                                    </w:r>
                                  </w:ins>
                                </w:p>
                                <w:p w14:paraId="2E4E6C93" w14:textId="06BCB134" w:rsidR="00A749BC" w:rsidRPr="008E1FAA" w:rsidRDefault="00086C6B" w:rsidP="0037582E">
                                  <w:pPr>
                                    <w:pStyle w:val="TableParagraph"/>
                                    <w:kinsoku w:val="0"/>
                                    <w:overflowPunct w:val="0"/>
                                    <w:spacing w:before="46" w:line="204" w:lineRule="exact"/>
                                    <w:ind w:left="117"/>
                                    <w:rPr>
                                      <w:sz w:val="20"/>
                                      <w:szCs w:val="20"/>
                                      <w:u w:val="none"/>
                                    </w:rPr>
                                  </w:pPr>
                                  <w:r>
                                    <w:rPr>
                                      <w:sz w:val="20"/>
                                      <w:szCs w:val="20"/>
                                      <w:u w:val="none"/>
                                    </w:rPr>
                                    <w:t>See 35.3.16.5 (PPDU end time alignment)</w:t>
                                  </w:r>
                                  <w:r w:rsidR="000A3F59">
                                    <w:rPr>
                                      <w:sz w:val="20"/>
                                      <w:szCs w:val="20"/>
                                      <w:u w:val="none"/>
                                    </w:rPr>
                                    <w:t>.</w:t>
                                  </w:r>
                                </w:p>
                              </w:tc>
                            </w:tr>
                            <w:tr w:rsidR="00A84DC5" w14:paraId="0D75BF29" w14:textId="77777777" w:rsidTr="0037582E">
                              <w:trPr>
                                <w:trHeight w:val="2519"/>
                              </w:trPr>
                              <w:tc>
                                <w:tcPr>
                                  <w:tcW w:w="1900" w:type="dxa"/>
                                  <w:tcBorders>
                                    <w:top w:val="single" w:sz="4" w:space="0" w:color="000000"/>
                                    <w:left w:val="single" w:sz="12" w:space="0" w:color="000000"/>
                                    <w:bottom w:val="single" w:sz="4" w:space="0" w:color="000000"/>
                                    <w:right w:val="single" w:sz="2" w:space="0" w:color="000000"/>
                                  </w:tcBorders>
                                </w:tcPr>
                                <w:p w14:paraId="3219CBBD" w14:textId="77777777" w:rsidR="00A84DC5" w:rsidRPr="008E1FAA" w:rsidRDefault="00A84DC5" w:rsidP="0037582E">
                                  <w:pPr>
                                    <w:pStyle w:val="TableParagraph"/>
                                    <w:kinsoku w:val="0"/>
                                    <w:overflowPunct w:val="0"/>
                                    <w:spacing w:before="51" w:line="230" w:lineRule="auto"/>
                                    <w:ind w:left="116"/>
                                    <w:rPr>
                                      <w:sz w:val="20"/>
                                      <w:szCs w:val="20"/>
                                      <w:u w:val="none"/>
                                    </w:rPr>
                                  </w:pPr>
                                  <w:r w:rsidRPr="008E1FAA">
                                    <w:rPr>
                                      <w:sz w:val="20"/>
                                      <w:szCs w:val="20"/>
                                      <w:u w:val="none"/>
                                    </w:rPr>
                                    <w:t>Frequency</w:t>
                                  </w:r>
                                  <w:r w:rsidRPr="008E1FAA">
                                    <w:rPr>
                                      <w:spacing w:val="-12"/>
                                      <w:sz w:val="20"/>
                                      <w:szCs w:val="20"/>
                                      <w:u w:val="none"/>
                                    </w:rPr>
                                    <w:t xml:space="preserve"> </w:t>
                                  </w:r>
                                  <w:r w:rsidRPr="008E1FAA">
                                    <w:rPr>
                                      <w:sz w:val="20"/>
                                      <w:szCs w:val="20"/>
                                      <w:u w:val="none"/>
                                    </w:rPr>
                                    <w:t>Separation For STR/AP MLD</w:t>
                                  </w:r>
                                </w:p>
                                <w:p w14:paraId="22A9DA7E" w14:textId="77777777" w:rsidR="00A84DC5" w:rsidRPr="008E1FAA" w:rsidRDefault="00A84DC5" w:rsidP="0037582E">
                                  <w:pPr>
                                    <w:pStyle w:val="TableParagraph"/>
                                    <w:kinsoku w:val="0"/>
                                    <w:overflowPunct w:val="0"/>
                                    <w:spacing w:before="46" w:line="256" w:lineRule="auto"/>
                                    <w:ind w:left="117"/>
                                    <w:rPr>
                                      <w:sz w:val="20"/>
                                      <w:szCs w:val="20"/>
                                    </w:rPr>
                                  </w:pPr>
                                  <w:r w:rsidRPr="008E1FAA">
                                    <w:rPr>
                                      <w:spacing w:val="-2"/>
                                      <w:sz w:val="20"/>
                                      <w:szCs w:val="20"/>
                                      <w:u w:val="none"/>
                                    </w:rPr>
                                    <w:t>Type</w:t>
                                  </w:r>
                                  <w:r w:rsidRPr="008E1FAA">
                                    <w:rPr>
                                      <w:spacing w:val="-5"/>
                                      <w:sz w:val="20"/>
                                      <w:szCs w:val="20"/>
                                      <w:u w:val="none"/>
                                    </w:rPr>
                                    <w:t xml:space="preserve"> </w:t>
                                  </w:r>
                                  <w:r w:rsidRPr="008E1FAA">
                                    <w:rPr>
                                      <w:spacing w:val="-2"/>
                                      <w:sz w:val="20"/>
                                      <w:szCs w:val="20"/>
                                      <w:u w:val="none"/>
                                    </w:rPr>
                                    <w:t>Indication</w:t>
                                  </w:r>
                                </w:p>
                              </w:tc>
                              <w:tc>
                                <w:tcPr>
                                  <w:tcW w:w="3000" w:type="dxa"/>
                                  <w:tcBorders>
                                    <w:top w:val="single" w:sz="4" w:space="0" w:color="000000"/>
                                    <w:left w:val="single" w:sz="2" w:space="0" w:color="000000"/>
                                    <w:bottom w:val="single" w:sz="4" w:space="0" w:color="000000"/>
                                    <w:right w:val="single" w:sz="2" w:space="0" w:color="000000"/>
                                  </w:tcBorders>
                                </w:tcPr>
                                <w:p w14:paraId="692FDC87" w14:textId="2E704465" w:rsidR="00A84DC5" w:rsidRPr="008E1FAA" w:rsidRDefault="00A84DC5" w:rsidP="0037582E">
                                  <w:pPr>
                                    <w:pStyle w:val="TableParagraph"/>
                                    <w:kinsoku w:val="0"/>
                                    <w:overflowPunct w:val="0"/>
                                    <w:spacing w:before="51" w:line="230" w:lineRule="auto"/>
                                    <w:ind w:left="411" w:right="102" w:hanging="281"/>
                                    <w:rPr>
                                      <w:sz w:val="20"/>
                                      <w:szCs w:val="20"/>
                                      <w:u w:val="none"/>
                                    </w:rPr>
                                  </w:pPr>
                                  <w:r w:rsidRPr="008E1FAA">
                                    <w:rPr>
                                      <w:sz w:val="20"/>
                                      <w:szCs w:val="20"/>
                                      <w:u w:val="none"/>
                                    </w:rPr>
                                    <w:t>Frequency Separation For STR: Indicates</w:t>
                                  </w:r>
                                  <w:r w:rsidRPr="008E1FAA">
                                    <w:rPr>
                                      <w:spacing w:val="-6"/>
                                      <w:sz w:val="20"/>
                                      <w:szCs w:val="20"/>
                                      <w:u w:val="none"/>
                                    </w:rPr>
                                    <w:t xml:space="preserve"> </w:t>
                                  </w:r>
                                  <w:r w:rsidRPr="008E1FAA">
                                    <w:rPr>
                                      <w:sz w:val="20"/>
                                      <w:szCs w:val="20"/>
                                      <w:u w:val="none"/>
                                    </w:rPr>
                                    <w:t>the</w:t>
                                  </w:r>
                                  <w:r w:rsidRPr="008E1FAA">
                                    <w:rPr>
                                      <w:spacing w:val="-5"/>
                                      <w:sz w:val="20"/>
                                      <w:szCs w:val="20"/>
                                      <w:u w:val="none"/>
                                    </w:rPr>
                                    <w:t xml:space="preserve"> </w:t>
                                  </w:r>
                                  <w:r w:rsidRPr="008E1FAA">
                                    <w:rPr>
                                      <w:sz w:val="20"/>
                                      <w:szCs w:val="20"/>
                                      <w:u w:val="none"/>
                                    </w:rPr>
                                    <w:t>minimum</w:t>
                                  </w:r>
                                  <w:r w:rsidRPr="008E1FAA">
                                    <w:rPr>
                                      <w:spacing w:val="-5"/>
                                      <w:sz w:val="20"/>
                                      <w:szCs w:val="20"/>
                                      <w:u w:val="none"/>
                                    </w:rPr>
                                    <w:t xml:space="preserve"> </w:t>
                                  </w:r>
                                  <w:proofErr w:type="spellStart"/>
                                  <w:r w:rsidRPr="008E1FAA">
                                    <w:rPr>
                                      <w:sz w:val="20"/>
                                      <w:szCs w:val="20"/>
                                      <w:u w:val="none"/>
                                    </w:rPr>
                                    <w:t>freq</w:t>
                                  </w:r>
                                  <w:proofErr w:type="spellEnd"/>
                                  <w:ins w:id="48" w:author="Gaurang Naik" w:date="2022-12-15T20:49:00Z">
                                    <w:r w:rsidR="003B7744">
                                      <w:rPr>
                                        <w:sz w:val="20"/>
                                        <w:szCs w:val="20"/>
                                        <w:u w:val="none"/>
                                      </w:rPr>
                                      <w:t xml:space="preserve"> </w:t>
                                    </w:r>
                                  </w:ins>
                                  <w:proofErr w:type="spellStart"/>
                                  <w:r w:rsidRPr="008E1FAA">
                                    <w:rPr>
                                      <w:sz w:val="20"/>
                                      <w:szCs w:val="20"/>
                                      <w:u w:val="none"/>
                                    </w:rPr>
                                    <w:t>uency</w:t>
                                  </w:r>
                                  <w:proofErr w:type="spellEnd"/>
                                  <w:r w:rsidRPr="008E1FAA">
                                    <w:rPr>
                                      <w:sz w:val="20"/>
                                      <w:szCs w:val="20"/>
                                      <w:u w:val="none"/>
                                    </w:rPr>
                                    <w:t xml:space="preserve"> gap between any two links that is recommended by the non-AP MLD</w:t>
                                  </w:r>
                                  <w:r w:rsidRPr="008E1FAA">
                                    <w:rPr>
                                      <w:spacing w:val="-5"/>
                                      <w:sz w:val="20"/>
                                      <w:szCs w:val="20"/>
                                      <w:u w:val="none"/>
                                    </w:rPr>
                                    <w:t xml:space="preserve"> </w:t>
                                  </w:r>
                                  <w:r w:rsidRPr="008E1FAA">
                                    <w:rPr>
                                      <w:sz w:val="20"/>
                                      <w:szCs w:val="20"/>
                                      <w:u w:val="none"/>
                                    </w:rPr>
                                    <w:t>for</w:t>
                                  </w:r>
                                  <w:r w:rsidRPr="008E1FAA">
                                    <w:rPr>
                                      <w:spacing w:val="-5"/>
                                      <w:sz w:val="20"/>
                                      <w:szCs w:val="20"/>
                                      <w:u w:val="none"/>
                                    </w:rPr>
                                    <w:t xml:space="preserve"> </w:t>
                                  </w:r>
                                  <w:r w:rsidRPr="008E1FAA">
                                    <w:rPr>
                                      <w:sz w:val="20"/>
                                      <w:szCs w:val="20"/>
                                      <w:u w:val="none"/>
                                    </w:rPr>
                                    <w:t>STR</w:t>
                                  </w:r>
                                  <w:r w:rsidRPr="008E1FAA">
                                    <w:rPr>
                                      <w:spacing w:val="-4"/>
                                      <w:sz w:val="20"/>
                                      <w:szCs w:val="20"/>
                                      <w:u w:val="none"/>
                                    </w:rPr>
                                    <w:t xml:space="preserve"> </w:t>
                                  </w:r>
                                  <w:r w:rsidRPr="008E1FAA">
                                    <w:rPr>
                                      <w:sz w:val="20"/>
                                      <w:szCs w:val="20"/>
                                      <w:u w:val="none"/>
                                    </w:rPr>
                                    <w:t>operation.</w:t>
                                  </w:r>
                                  <w:r w:rsidRPr="008E1FAA">
                                    <w:rPr>
                                      <w:spacing w:val="-5"/>
                                      <w:sz w:val="20"/>
                                      <w:szCs w:val="20"/>
                                      <w:u w:val="none"/>
                                    </w:rPr>
                                    <w:t xml:space="preserve"> </w:t>
                                  </w:r>
                                  <w:r w:rsidRPr="008E1FAA">
                                    <w:rPr>
                                      <w:sz w:val="20"/>
                                      <w:szCs w:val="20"/>
                                      <w:u w:val="none"/>
                                    </w:rPr>
                                    <w:t>The</w:t>
                                  </w:r>
                                  <w:r w:rsidRPr="008E1FAA">
                                    <w:rPr>
                                      <w:spacing w:val="-4"/>
                                      <w:sz w:val="20"/>
                                      <w:szCs w:val="20"/>
                                      <w:u w:val="none"/>
                                    </w:rPr>
                                    <w:t xml:space="preserve"> </w:t>
                                  </w:r>
                                  <w:r w:rsidRPr="008E1FAA">
                                    <w:rPr>
                                      <w:sz w:val="20"/>
                                      <w:szCs w:val="20"/>
                                      <w:u w:val="none"/>
                                    </w:rPr>
                                    <w:t>frequency</w:t>
                                  </w:r>
                                  <w:r w:rsidRPr="008E1FAA">
                                    <w:rPr>
                                      <w:spacing w:val="-8"/>
                                      <w:sz w:val="20"/>
                                      <w:szCs w:val="20"/>
                                      <w:u w:val="none"/>
                                    </w:rPr>
                                    <w:t xml:space="preserve"> </w:t>
                                  </w:r>
                                  <w:r w:rsidRPr="008E1FAA">
                                    <w:rPr>
                                      <w:sz w:val="20"/>
                                      <w:szCs w:val="20"/>
                                      <w:u w:val="none"/>
                                    </w:rPr>
                                    <w:t>gap</w:t>
                                  </w:r>
                                  <w:r w:rsidRPr="008E1FAA">
                                    <w:rPr>
                                      <w:spacing w:val="-7"/>
                                      <w:sz w:val="20"/>
                                      <w:szCs w:val="20"/>
                                      <w:u w:val="none"/>
                                    </w:rPr>
                                    <w:t xml:space="preserve"> </w:t>
                                  </w:r>
                                  <w:r w:rsidRPr="008E1FAA">
                                    <w:rPr>
                                      <w:sz w:val="20"/>
                                      <w:szCs w:val="20"/>
                                      <w:u w:val="none"/>
                                    </w:rPr>
                                    <w:t>is</w:t>
                                  </w:r>
                                  <w:r w:rsidRPr="008E1FAA">
                                    <w:rPr>
                                      <w:spacing w:val="-8"/>
                                      <w:sz w:val="20"/>
                                      <w:szCs w:val="20"/>
                                      <w:u w:val="none"/>
                                    </w:rPr>
                                    <w:t xml:space="preserve"> </w:t>
                                  </w:r>
                                  <w:r w:rsidRPr="008E1FAA">
                                    <w:rPr>
                                      <w:sz w:val="20"/>
                                      <w:szCs w:val="20"/>
                                      <w:u w:val="none"/>
                                    </w:rPr>
                                    <w:t>specified</w:t>
                                  </w:r>
                                  <w:r w:rsidRPr="008E1FAA">
                                    <w:rPr>
                                      <w:spacing w:val="-8"/>
                                      <w:sz w:val="20"/>
                                      <w:szCs w:val="20"/>
                                      <w:u w:val="none"/>
                                    </w:rPr>
                                    <w:t xml:space="preserve"> </w:t>
                                  </w:r>
                                  <w:r w:rsidRPr="008E1FAA">
                                    <w:rPr>
                                      <w:sz w:val="20"/>
                                      <w:szCs w:val="20"/>
                                      <w:u w:val="none"/>
                                    </w:rPr>
                                    <w:t>as</w:t>
                                  </w:r>
                                  <w:r w:rsidRPr="008E1FAA">
                                    <w:rPr>
                                      <w:spacing w:val="-7"/>
                                      <w:sz w:val="20"/>
                                      <w:szCs w:val="20"/>
                                      <w:u w:val="none"/>
                                    </w:rPr>
                                    <w:t xml:space="preserve"> </w:t>
                                  </w:r>
                                  <w:r w:rsidRPr="008E1FAA">
                                    <w:rPr>
                                      <w:sz w:val="20"/>
                                      <w:szCs w:val="20"/>
                                      <w:u w:val="none"/>
                                    </w:rPr>
                                    <w:t>the</w:t>
                                  </w:r>
                                  <w:r w:rsidRPr="008E1FAA">
                                    <w:rPr>
                                      <w:spacing w:val="-8"/>
                                      <w:sz w:val="20"/>
                                      <w:szCs w:val="20"/>
                                      <w:u w:val="none"/>
                                    </w:rPr>
                                    <w:t xml:space="preserve"> </w:t>
                                  </w:r>
                                  <w:r w:rsidRPr="008E1FAA">
                                    <w:rPr>
                                      <w:sz w:val="20"/>
                                      <w:szCs w:val="20"/>
                                      <w:u w:val="none"/>
                                    </w:rPr>
                                    <w:t>difference between the nearest frequency edges of the two links.</w:t>
                                  </w:r>
                                </w:p>
                                <w:p w14:paraId="6C2C0F31" w14:textId="77777777" w:rsidR="00A84DC5" w:rsidRPr="008E1FAA" w:rsidRDefault="00A84DC5" w:rsidP="0037582E">
                                  <w:pPr>
                                    <w:pStyle w:val="TableParagraph"/>
                                    <w:kinsoku w:val="0"/>
                                    <w:overflowPunct w:val="0"/>
                                    <w:spacing w:line="192" w:lineRule="exact"/>
                                    <w:ind w:left="130"/>
                                    <w:rPr>
                                      <w:spacing w:val="-2"/>
                                      <w:sz w:val="20"/>
                                      <w:szCs w:val="20"/>
                                      <w:u w:val="none"/>
                                    </w:rPr>
                                  </w:pPr>
                                  <w:r w:rsidRPr="008E1FAA">
                                    <w:rPr>
                                      <w:sz w:val="20"/>
                                      <w:szCs w:val="20"/>
                                      <w:u w:val="none"/>
                                    </w:rPr>
                                    <w:t>AP</w:t>
                                  </w:r>
                                  <w:r w:rsidRPr="008E1FAA">
                                    <w:rPr>
                                      <w:spacing w:val="-7"/>
                                      <w:sz w:val="20"/>
                                      <w:szCs w:val="20"/>
                                      <w:u w:val="none"/>
                                    </w:rPr>
                                    <w:t xml:space="preserve"> </w:t>
                                  </w:r>
                                  <w:r w:rsidRPr="008E1FAA">
                                    <w:rPr>
                                      <w:sz w:val="20"/>
                                      <w:szCs w:val="20"/>
                                      <w:u w:val="none"/>
                                    </w:rPr>
                                    <w:t>MLD</w:t>
                                  </w:r>
                                  <w:r w:rsidRPr="008E1FAA">
                                    <w:rPr>
                                      <w:spacing w:val="-6"/>
                                      <w:sz w:val="20"/>
                                      <w:szCs w:val="20"/>
                                      <w:u w:val="none"/>
                                    </w:rPr>
                                    <w:t xml:space="preserve"> </w:t>
                                  </w:r>
                                  <w:r w:rsidRPr="008E1FAA">
                                    <w:rPr>
                                      <w:sz w:val="20"/>
                                      <w:szCs w:val="20"/>
                                      <w:u w:val="none"/>
                                    </w:rPr>
                                    <w:t>Type</w:t>
                                  </w:r>
                                  <w:r w:rsidRPr="008E1FAA">
                                    <w:rPr>
                                      <w:spacing w:val="-6"/>
                                      <w:sz w:val="20"/>
                                      <w:szCs w:val="20"/>
                                      <w:u w:val="none"/>
                                    </w:rPr>
                                    <w:t xml:space="preserve"> </w:t>
                                  </w:r>
                                  <w:r w:rsidRPr="008E1FAA">
                                    <w:rPr>
                                      <w:spacing w:val="-2"/>
                                      <w:sz w:val="20"/>
                                      <w:szCs w:val="20"/>
                                      <w:u w:val="none"/>
                                    </w:rPr>
                                    <w:t>Indication:</w:t>
                                  </w:r>
                                </w:p>
                                <w:p w14:paraId="714FB712" w14:textId="77777777" w:rsidR="00A84DC5" w:rsidRPr="008E1FAA" w:rsidRDefault="00A84DC5" w:rsidP="0037582E">
                                  <w:pPr>
                                    <w:pStyle w:val="TableParagraph"/>
                                    <w:kinsoku w:val="0"/>
                                    <w:overflowPunct w:val="0"/>
                                    <w:spacing w:before="51" w:line="230" w:lineRule="auto"/>
                                    <w:ind w:left="130" w:right="102"/>
                                    <w:jc w:val="both"/>
                                    <w:rPr>
                                      <w:sz w:val="20"/>
                                      <w:szCs w:val="20"/>
                                    </w:rPr>
                                  </w:pPr>
                                  <w:r w:rsidRPr="008E1FAA">
                                    <w:rPr>
                                      <w:sz w:val="20"/>
                                      <w:szCs w:val="20"/>
                                      <w:u w:val="none"/>
                                    </w:rPr>
                                    <w:t>Indicates</w:t>
                                  </w:r>
                                  <w:r w:rsidRPr="008E1FAA">
                                    <w:rPr>
                                      <w:spacing w:val="-4"/>
                                      <w:sz w:val="20"/>
                                      <w:szCs w:val="20"/>
                                      <w:u w:val="none"/>
                                    </w:rPr>
                                    <w:t xml:space="preserve"> </w:t>
                                  </w:r>
                                  <w:r w:rsidRPr="008E1FAA">
                                    <w:rPr>
                                      <w:sz w:val="20"/>
                                      <w:szCs w:val="20"/>
                                      <w:u w:val="none"/>
                                    </w:rPr>
                                    <w:t>the</w:t>
                                  </w:r>
                                  <w:r w:rsidRPr="008E1FAA">
                                    <w:rPr>
                                      <w:spacing w:val="-3"/>
                                      <w:sz w:val="20"/>
                                      <w:szCs w:val="20"/>
                                      <w:u w:val="none"/>
                                    </w:rPr>
                                    <w:t xml:space="preserve"> </w:t>
                                  </w:r>
                                  <w:r w:rsidRPr="008E1FAA">
                                    <w:rPr>
                                      <w:sz w:val="20"/>
                                      <w:szCs w:val="20"/>
                                      <w:u w:val="none"/>
                                    </w:rPr>
                                    <w:t>type</w:t>
                                  </w:r>
                                  <w:r w:rsidRPr="008E1FAA">
                                    <w:rPr>
                                      <w:spacing w:val="-1"/>
                                      <w:sz w:val="20"/>
                                      <w:szCs w:val="20"/>
                                      <w:u w:val="none"/>
                                    </w:rPr>
                                    <w:t xml:space="preserve"> </w:t>
                                  </w:r>
                                  <w:r w:rsidRPr="008E1FAA">
                                    <w:rPr>
                                      <w:sz w:val="20"/>
                                      <w:szCs w:val="20"/>
                                      <w:u w:val="none"/>
                                    </w:rPr>
                                    <w:t>of</w:t>
                                  </w:r>
                                  <w:r w:rsidRPr="008E1FAA">
                                    <w:rPr>
                                      <w:spacing w:val="-2"/>
                                      <w:sz w:val="20"/>
                                      <w:szCs w:val="20"/>
                                      <w:u w:val="none"/>
                                    </w:rPr>
                                    <w:t xml:space="preserve"> </w:t>
                                  </w:r>
                                  <w:r w:rsidRPr="008E1FAA">
                                    <w:rPr>
                                      <w:sz w:val="20"/>
                                      <w:szCs w:val="20"/>
                                      <w:u w:val="none"/>
                                    </w:rPr>
                                    <w:t>an</w:t>
                                  </w:r>
                                  <w:r w:rsidRPr="008E1FAA">
                                    <w:rPr>
                                      <w:spacing w:val="-2"/>
                                      <w:sz w:val="20"/>
                                      <w:szCs w:val="20"/>
                                      <w:u w:val="none"/>
                                    </w:rPr>
                                    <w:t xml:space="preserve"> </w:t>
                                  </w:r>
                                  <w:r w:rsidRPr="008E1FAA">
                                    <w:rPr>
                                      <w:sz w:val="20"/>
                                      <w:szCs w:val="20"/>
                                      <w:u w:val="none"/>
                                    </w:rPr>
                                    <w:t xml:space="preserve">AP </w:t>
                                  </w:r>
                                  <w:r w:rsidRPr="008E1FAA">
                                    <w:rPr>
                                      <w:spacing w:val="-4"/>
                                      <w:sz w:val="20"/>
                                      <w:szCs w:val="20"/>
                                      <w:u w:val="none"/>
                                    </w:rPr>
                                    <w:t>MLD.</w:t>
                                  </w:r>
                                </w:p>
                              </w:tc>
                              <w:tc>
                                <w:tcPr>
                                  <w:tcW w:w="3601" w:type="dxa"/>
                                  <w:tcBorders>
                                    <w:top w:val="single" w:sz="4" w:space="0" w:color="000000"/>
                                    <w:left w:val="single" w:sz="2" w:space="0" w:color="000000"/>
                                    <w:bottom w:val="single" w:sz="4" w:space="0" w:color="000000"/>
                                    <w:right w:val="single" w:sz="12" w:space="0" w:color="000000"/>
                                  </w:tcBorders>
                                </w:tcPr>
                                <w:p w14:paraId="1A2F1983" w14:textId="77777777" w:rsidR="00A84DC5" w:rsidRPr="008E1FAA" w:rsidRDefault="00A84DC5" w:rsidP="0037582E">
                                  <w:pPr>
                                    <w:pStyle w:val="TableParagraph"/>
                                    <w:kinsoku w:val="0"/>
                                    <w:overflowPunct w:val="0"/>
                                    <w:spacing w:before="46" w:line="204" w:lineRule="exact"/>
                                    <w:ind w:left="117"/>
                                    <w:rPr>
                                      <w:spacing w:val="-4"/>
                                      <w:sz w:val="20"/>
                                      <w:szCs w:val="20"/>
                                      <w:u w:val="none"/>
                                    </w:rPr>
                                  </w:pPr>
                                  <w:r w:rsidRPr="008E1FAA">
                                    <w:rPr>
                                      <w:sz w:val="20"/>
                                      <w:szCs w:val="20"/>
                                      <w:u w:val="none"/>
                                    </w:rPr>
                                    <w:t>Frequency</w:t>
                                  </w:r>
                                  <w:r w:rsidRPr="008E1FAA">
                                    <w:rPr>
                                      <w:spacing w:val="-8"/>
                                      <w:sz w:val="20"/>
                                      <w:szCs w:val="20"/>
                                      <w:u w:val="none"/>
                                    </w:rPr>
                                    <w:t xml:space="preserve"> </w:t>
                                  </w:r>
                                  <w:r w:rsidRPr="008E1FAA">
                                    <w:rPr>
                                      <w:sz w:val="20"/>
                                      <w:szCs w:val="20"/>
                                      <w:u w:val="none"/>
                                    </w:rPr>
                                    <w:t>Separation</w:t>
                                  </w:r>
                                  <w:r w:rsidRPr="008E1FAA">
                                    <w:rPr>
                                      <w:spacing w:val="-6"/>
                                      <w:sz w:val="20"/>
                                      <w:szCs w:val="20"/>
                                      <w:u w:val="none"/>
                                    </w:rPr>
                                    <w:t xml:space="preserve"> </w:t>
                                  </w:r>
                                  <w:r w:rsidRPr="008E1FAA">
                                    <w:rPr>
                                      <w:sz w:val="20"/>
                                      <w:szCs w:val="20"/>
                                      <w:u w:val="none"/>
                                    </w:rPr>
                                    <w:t>For</w:t>
                                  </w:r>
                                  <w:r w:rsidRPr="008E1FAA">
                                    <w:rPr>
                                      <w:spacing w:val="-7"/>
                                      <w:sz w:val="20"/>
                                      <w:szCs w:val="20"/>
                                      <w:u w:val="none"/>
                                    </w:rPr>
                                    <w:t xml:space="preserve"> </w:t>
                                  </w:r>
                                  <w:r w:rsidRPr="008E1FAA">
                                    <w:rPr>
                                      <w:spacing w:val="-4"/>
                                      <w:sz w:val="20"/>
                                      <w:szCs w:val="20"/>
                                      <w:u w:val="none"/>
                                    </w:rPr>
                                    <w:t>STR:</w:t>
                                  </w:r>
                                </w:p>
                                <w:p w14:paraId="1BF286B1" w14:textId="77777777" w:rsidR="00A84DC5" w:rsidRPr="008E1FAA" w:rsidRDefault="00A84DC5" w:rsidP="0037582E">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sidRPr="008E1FAA">
                                    <w:rPr>
                                      <w:spacing w:val="-3"/>
                                      <w:sz w:val="20"/>
                                      <w:szCs w:val="20"/>
                                      <w:u w:val="none"/>
                                    </w:rPr>
                                    <w:t xml:space="preserve"> </w:t>
                                  </w:r>
                                  <w:r w:rsidRPr="008E1FAA">
                                    <w:rPr>
                                      <w:sz w:val="20"/>
                                      <w:szCs w:val="20"/>
                                      <w:u w:val="none"/>
                                    </w:rPr>
                                    <w:t>non-AP</w:t>
                                  </w:r>
                                  <w:r w:rsidRPr="008E1FAA">
                                    <w:rPr>
                                      <w:spacing w:val="-2"/>
                                      <w:sz w:val="20"/>
                                      <w:szCs w:val="20"/>
                                      <w:u w:val="none"/>
                                    </w:rPr>
                                    <w:t xml:space="preserve"> </w:t>
                                  </w:r>
                                  <w:r w:rsidRPr="008E1FAA">
                                    <w:rPr>
                                      <w:spacing w:val="-4"/>
                                      <w:sz w:val="20"/>
                                      <w:szCs w:val="20"/>
                                      <w:u w:val="none"/>
                                    </w:rPr>
                                    <w:t>MLD:</w:t>
                                  </w:r>
                                </w:p>
                                <w:p w14:paraId="4225EE72" w14:textId="77777777" w:rsidR="00A84DC5" w:rsidRPr="008E1FAA" w:rsidRDefault="00A84DC5" w:rsidP="0037582E">
                                  <w:pPr>
                                    <w:pStyle w:val="TableParagraph"/>
                                    <w:kinsoku w:val="0"/>
                                    <w:overflowPunct w:val="0"/>
                                    <w:spacing w:before="1" w:line="230" w:lineRule="auto"/>
                                    <w:ind w:left="342"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r w:rsidRPr="008E1FAA">
                                    <w:rPr>
                                      <w:sz w:val="20"/>
                                      <w:szCs w:val="20"/>
                                      <w:u w:val="none"/>
                                    </w:rPr>
                                    <w:t>0</w:t>
                                  </w:r>
                                  <w:r w:rsidRPr="008E1FAA">
                                    <w:rPr>
                                      <w:spacing w:val="-3"/>
                                      <w:sz w:val="20"/>
                                      <w:szCs w:val="20"/>
                                      <w:u w:val="none"/>
                                    </w:rPr>
                                    <w:t xml:space="preserve"> </w:t>
                                  </w:r>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r w:rsidRPr="008E1FAA">
                                    <w:rPr>
                                      <w:sz w:val="20"/>
                                      <w:szCs w:val="20"/>
                                      <w:u w:val="none"/>
                                    </w:rPr>
                                    <w:t>no</w:t>
                                  </w:r>
                                  <w:r w:rsidRPr="008E1FAA">
                                    <w:rPr>
                                      <w:spacing w:val="-3"/>
                                      <w:sz w:val="20"/>
                                      <w:szCs w:val="20"/>
                                      <w:u w:val="none"/>
                                    </w:rPr>
                                    <w:t xml:space="preserve"> </w:t>
                                  </w:r>
                                  <w:r w:rsidRPr="008E1FAA">
                                    <w:rPr>
                                      <w:sz w:val="20"/>
                                      <w:szCs w:val="20"/>
                                      <w:u w:val="none"/>
                                    </w:rPr>
                                    <w:t>frequency</w:t>
                                  </w:r>
                                  <w:r w:rsidRPr="008E1FAA">
                                    <w:rPr>
                                      <w:spacing w:val="-4"/>
                                      <w:sz w:val="20"/>
                                      <w:szCs w:val="20"/>
                                      <w:u w:val="none"/>
                                    </w:rPr>
                                    <w:t xml:space="preserve"> </w:t>
                                  </w:r>
                                  <w:r w:rsidRPr="008E1FAA">
                                    <w:rPr>
                                      <w:sz w:val="20"/>
                                      <w:szCs w:val="20"/>
                                      <w:u w:val="none"/>
                                    </w:rPr>
                                    <w:t>separation information is provided.</w:t>
                                  </w:r>
                                </w:p>
                                <w:p w14:paraId="44396374" w14:textId="77777777" w:rsidR="00A84DC5" w:rsidRPr="008E1FAA" w:rsidRDefault="00A84DC5" w:rsidP="0037582E">
                                  <w:pPr>
                                    <w:pStyle w:val="TableParagraph"/>
                                    <w:kinsoku w:val="0"/>
                                    <w:overflowPunct w:val="0"/>
                                    <w:spacing w:before="10" w:line="216" w:lineRule="auto"/>
                                    <w:ind w:left="342" w:firstLine="7"/>
                                    <w:rPr>
                                      <w:sz w:val="20"/>
                                      <w:szCs w:val="20"/>
                                      <w:u w:val="none"/>
                                    </w:rPr>
                                  </w:pPr>
                                  <w:r w:rsidRPr="008E1FAA">
                                    <w:rPr>
                                      <w:sz w:val="20"/>
                                      <w:szCs w:val="20"/>
                                      <w:u w:val="none"/>
                                    </w:rPr>
                                    <w:t>Set</w:t>
                                  </w:r>
                                  <w:r w:rsidRPr="008E1FAA">
                                    <w:rPr>
                                      <w:spacing w:val="-7"/>
                                      <w:sz w:val="20"/>
                                      <w:szCs w:val="20"/>
                                      <w:u w:val="none"/>
                                    </w:rPr>
                                    <w:t xml:space="preserve"> </w:t>
                                  </w:r>
                                  <w:r w:rsidRPr="008E1FAA">
                                    <w:rPr>
                                      <w:sz w:val="20"/>
                                      <w:szCs w:val="20"/>
                                      <w:u w:val="none"/>
                                    </w:rPr>
                                    <w:t>to</w:t>
                                  </w:r>
                                  <w:r w:rsidRPr="008E1FAA">
                                    <w:rPr>
                                      <w:spacing w:val="-7"/>
                                      <w:sz w:val="20"/>
                                      <w:szCs w:val="20"/>
                                      <w:u w:val="none"/>
                                    </w:rPr>
                                    <w:t xml:space="preserve"> </w:t>
                                  </w:r>
                                  <w:r w:rsidRPr="008E1FAA">
                                    <w:rPr>
                                      <w:sz w:val="20"/>
                                      <w:szCs w:val="20"/>
                                      <w:u w:val="none"/>
                                    </w:rPr>
                                    <w:t>a</w:t>
                                  </w:r>
                                  <w:r w:rsidRPr="008E1FAA">
                                    <w:rPr>
                                      <w:spacing w:val="-7"/>
                                      <w:sz w:val="20"/>
                                      <w:szCs w:val="20"/>
                                      <w:u w:val="none"/>
                                    </w:rPr>
                                    <w:t xml:space="preserve"> </w:t>
                                  </w:r>
                                  <w:r w:rsidRPr="008E1FAA">
                                    <w:rPr>
                                      <w:sz w:val="20"/>
                                      <w:szCs w:val="20"/>
                                      <w:u w:val="none"/>
                                    </w:rPr>
                                    <w:t>nonzero</w:t>
                                  </w:r>
                                  <w:r w:rsidRPr="008E1FAA">
                                    <w:rPr>
                                      <w:spacing w:val="-7"/>
                                      <w:sz w:val="20"/>
                                      <w:szCs w:val="20"/>
                                      <w:u w:val="none"/>
                                    </w:rPr>
                                    <w:t xml:space="preserve"> </w:t>
                                  </w:r>
                                  <w:r w:rsidRPr="008E1FAA">
                                    <w:rPr>
                                      <w:sz w:val="20"/>
                                      <w:szCs w:val="20"/>
                                      <w:u w:val="none"/>
                                    </w:rPr>
                                    <w:t>value</w:t>
                                  </w:r>
                                  <w:r w:rsidRPr="008E1FAA">
                                    <w:rPr>
                                      <w:spacing w:val="-5"/>
                                      <w:sz w:val="20"/>
                                      <w:szCs w:val="20"/>
                                      <w:u w:val="none"/>
                                    </w:rPr>
                                    <w:t xml:space="preserve"> </w:t>
                                  </w:r>
                                  <w:r w:rsidRPr="008E1FAA">
                                    <w:rPr>
                                      <w:i/>
                                      <w:iCs/>
                                      <w:sz w:val="20"/>
                                      <w:szCs w:val="20"/>
                                      <w:u w:val="none"/>
                                    </w:rPr>
                                    <w:t>n</w:t>
                                  </w:r>
                                  <w:r w:rsidRPr="008E1FAA">
                                    <w:rPr>
                                      <w:i/>
                                      <w:iCs/>
                                      <w:spacing w:val="-5"/>
                                      <w:sz w:val="20"/>
                                      <w:szCs w:val="20"/>
                                      <w:u w:val="none"/>
                                    </w:rPr>
                                    <w:t xml:space="preserve"> </w:t>
                                  </w:r>
                                  <w:r w:rsidRPr="008E1FAA">
                                    <w:rPr>
                                      <w:sz w:val="20"/>
                                      <w:szCs w:val="20"/>
                                      <w:u w:val="none"/>
                                    </w:rPr>
                                    <w:t>to</w:t>
                                  </w:r>
                                  <w:r w:rsidRPr="008E1FAA">
                                    <w:rPr>
                                      <w:spacing w:val="-7"/>
                                      <w:sz w:val="20"/>
                                      <w:szCs w:val="20"/>
                                      <w:u w:val="none"/>
                                    </w:rPr>
                                    <w:t xml:space="preserve"> </w:t>
                                  </w:r>
                                  <w:r w:rsidRPr="008E1FAA">
                                    <w:rPr>
                                      <w:sz w:val="20"/>
                                      <w:szCs w:val="20"/>
                                      <w:u w:val="none"/>
                                    </w:rPr>
                                    <w:t>indicate</w:t>
                                  </w:r>
                                  <w:r w:rsidRPr="008E1FAA">
                                    <w:rPr>
                                      <w:spacing w:val="-6"/>
                                      <w:sz w:val="20"/>
                                      <w:szCs w:val="20"/>
                                      <w:u w:val="none"/>
                                    </w:rPr>
                                    <w:t xml:space="preserve"> </w:t>
                                  </w:r>
                                  <w:r w:rsidRPr="008E1FAA">
                                    <w:rPr>
                                      <w:sz w:val="20"/>
                                      <w:szCs w:val="20"/>
                                      <w:u w:val="none"/>
                                    </w:rPr>
                                    <w:t>that</w:t>
                                  </w:r>
                                  <w:r w:rsidRPr="008E1FAA">
                                    <w:rPr>
                                      <w:spacing w:val="-6"/>
                                      <w:sz w:val="20"/>
                                      <w:szCs w:val="20"/>
                                      <w:u w:val="none"/>
                                    </w:rPr>
                                    <w:t xml:space="preserve"> </w:t>
                                  </w:r>
                                  <w:r w:rsidRPr="008E1FAA">
                                    <w:rPr>
                                      <w:sz w:val="20"/>
                                      <w:szCs w:val="20"/>
                                      <w:u w:val="none"/>
                                    </w:rPr>
                                    <w:t>the STR frequency gap is</w:t>
                                  </w:r>
                                  <w:r w:rsidRPr="008E1FAA">
                                    <w:rPr>
                                      <w:spacing w:val="40"/>
                                      <w:sz w:val="20"/>
                                      <w:szCs w:val="20"/>
                                      <w:u w:val="none"/>
                                    </w:rPr>
                                    <w:t xml:space="preserve"> </w:t>
                                  </w:r>
                                  <w:r w:rsidRPr="008E1FAA">
                                    <w:rPr>
                                      <w:rFonts w:ascii="Symbol" w:hAnsi="Symbol" w:cs="Symbol"/>
                                      <w:sz w:val="20"/>
                                      <w:szCs w:val="20"/>
                                      <w:u w:val="none"/>
                                    </w:rPr>
                                    <w:t>(</w:t>
                                  </w:r>
                                  <w:r w:rsidRPr="008E1FAA">
                                    <w:rPr>
                                      <w:i/>
                                      <w:iCs/>
                                      <w:sz w:val="20"/>
                                      <w:szCs w:val="20"/>
                                      <w:u w:val="none"/>
                                    </w:rPr>
                                    <w:t xml:space="preserve">n </w:t>
                                  </w:r>
                                  <w:r w:rsidRPr="008E1FAA">
                                    <w:rPr>
                                      <w:sz w:val="20"/>
                                      <w:szCs w:val="20"/>
                                      <w:u w:val="none"/>
                                    </w:rPr>
                                    <w:t>– 1</w:t>
                                  </w:r>
                                  <w:r w:rsidRPr="008E1FAA">
                                    <w:rPr>
                                      <w:rFonts w:ascii="Symbol" w:hAnsi="Symbol" w:cs="Symbol"/>
                                      <w:sz w:val="20"/>
                                      <w:szCs w:val="20"/>
                                      <w:u w:val="none"/>
                                    </w:rPr>
                                    <w:t>)</w:t>
                                  </w:r>
                                  <w:r w:rsidRPr="008E1FAA">
                                    <w:rPr>
                                      <w:sz w:val="20"/>
                                      <w:szCs w:val="20"/>
                                      <w:u w:val="none"/>
                                    </w:rPr>
                                    <w:t xml:space="preserve"> </w:t>
                                  </w:r>
                                  <w:r w:rsidRPr="008E1FAA">
                                    <w:rPr>
                                      <w:rFonts w:ascii="Symbol" w:hAnsi="Symbol" w:cs="Symbol"/>
                                      <w:sz w:val="20"/>
                                      <w:szCs w:val="20"/>
                                      <w:u w:val="none"/>
                                    </w:rPr>
                                    <w:t>´</w:t>
                                  </w:r>
                                  <w:r w:rsidRPr="008E1FAA">
                                    <w:rPr>
                                      <w:sz w:val="20"/>
                                      <w:szCs w:val="20"/>
                                      <w:u w:val="none"/>
                                    </w:rPr>
                                    <w:t xml:space="preserve"> 80 </w:t>
                                  </w:r>
                                  <w:proofErr w:type="spellStart"/>
                                  <w:r w:rsidRPr="008E1FAA">
                                    <w:rPr>
                                      <w:sz w:val="20"/>
                                      <w:szCs w:val="20"/>
                                      <w:u w:val="none"/>
                                    </w:rPr>
                                    <w:t>MHz.</w:t>
                                  </w:r>
                                  <w:proofErr w:type="spellEnd"/>
                                </w:p>
                                <w:p w14:paraId="68A94363" w14:textId="77777777" w:rsidR="00A84DC5" w:rsidRPr="008E1FAA" w:rsidRDefault="00A84DC5" w:rsidP="0037582E">
                                  <w:pPr>
                                    <w:pStyle w:val="TableParagraph"/>
                                    <w:kinsoku w:val="0"/>
                                    <w:overflowPunct w:val="0"/>
                                    <w:spacing w:before="196" w:line="203" w:lineRule="exact"/>
                                    <w:ind w:left="117"/>
                                    <w:rPr>
                                      <w:spacing w:val="-2"/>
                                      <w:sz w:val="20"/>
                                      <w:szCs w:val="20"/>
                                      <w:u w:val="none"/>
                                    </w:rPr>
                                  </w:pPr>
                                  <w:r w:rsidRPr="008E1FAA">
                                    <w:rPr>
                                      <w:sz w:val="20"/>
                                      <w:szCs w:val="20"/>
                                      <w:u w:val="none"/>
                                    </w:rPr>
                                    <w:t>AP</w:t>
                                  </w:r>
                                  <w:r w:rsidRPr="008E1FAA">
                                    <w:rPr>
                                      <w:spacing w:val="-6"/>
                                      <w:sz w:val="20"/>
                                      <w:szCs w:val="20"/>
                                      <w:u w:val="none"/>
                                    </w:rPr>
                                    <w:t xml:space="preserve"> </w:t>
                                  </w:r>
                                  <w:r w:rsidRPr="008E1FAA">
                                    <w:rPr>
                                      <w:sz w:val="20"/>
                                      <w:szCs w:val="20"/>
                                      <w:u w:val="none"/>
                                    </w:rPr>
                                    <w:t>MLD</w:t>
                                  </w:r>
                                  <w:r w:rsidRPr="008E1FAA">
                                    <w:rPr>
                                      <w:spacing w:val="-6"/>
                                      <w:sz w:val="20"/>
                                      <w:szCs w:val="20"/>
                                      <w:u w:val="none"/>
                                    </w:rPr>
                                    <w:t xml:space="preserve"> </w:t>
                                  </w:r>
                                  <w:r w:rsidRPr="008E1FAA">
                                    <w:rPr>
                                      <w:sz w:val="20"/>
                                      <w:szCs w:val="20"/>
                                      <w:u w:val="none"/>
                                    </w:rPr>
                                    <w:t>Type</w:t>
                                  </w:r>
                                  <w:r w:rsidRPr="008E1FAA">
                                    <w:rPr>
                                      <w:spacing w:val="-6"/>
                                      <w:sz w:val="20"/>
                                      <w:szCs w:val="20"/>
                                      <w:u w:val="none"/>
                                    </w:rPr>
                                    <w:t xml:space="preserve"> </w:t>
                                  </w:r>
                                  <w:r w:rsidRPr="008E1FAA">
                                    <w:rPr>
                                      <w:spacing w:val="-2"/>
                                      <w:sz w:val="20"/>
                                      <w:szCs w:val="20"/>
                                      <w:u w:val="none"/>
                                    </w:rPr>
                                    <w:t>Indication:</w:t>
                                  </w:r>
                                </w:p>
                                <w:p w14:paraId="408B1C89" w14:textId="77777777" w:rsidR="00A84DC5" w:rsidRPr="008E1FAA" w:rsidRDefault="00A84DC5" w:rsidP="0037582E">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3"/>
                                      <w:sz w:val="20"/>
                                      <w:szCs w:val="20"/>
                                      <w:u w:val="none"/>
                                    </w:rPr>
                                    <w:t xml:space="preserve"> </w:t>
                                  </w:r>
                                  <w:r w:rsidRPr="008E1FAA">
                                    <w:rPr>
                                      <w:sz w:val="20"/>
                                      <w:szCs w:val="20"/>
                                      <w:u w:val="none"/>
                                    </w:rPr>
                                    <w:t>an</w:t>
                                  </w:r>
                                  <w:r w:rsidRPr="008E1FAA">
                                    <w:rPr>
                                      <w:spacing w:val="-2"/>
                                      <w:sz w:val="20"/>
                                      <w:szCs w:val="20"/>
                                      <w:u w:val="none"/>
                                    </w:rPr>
                                    <w:t xml:space="preserve"> </w:t>
                                  </w:r>
                                  <w:r w:rsidRPr="008E1FAA">
                                    <w:rPr>
                                      <w:sz w:val="20"/>
                                      <w:szCs w:val="20"/>
                                      <w:u w:val="none"/>
                                    </w:rPr>
                                    <w:t>AP</w:t>
                                  </w:r>
                                  <w:r w:rsidRPr="008E1FAA">
                                    <w:rPr>
                                      <w:spacing w:val="-1"/>
                                      <w:sz w:val="20"/>
                                      <w:szCs w:val="20"/>
                                      <w:u w:val="none"/>
                                    </w:rPr>
                                    <w:t xml:space="preserve"> </w:t>
                                  </w:r>
                                  <w:r w:rsidRPr="008E1FAA">
                                    <w:rPr>
                                      <w:spacing w:val="-4"/>
                                      <w:sz w:val="20"/>
                                      <w:szCs w:val="20"/>
                                      <w:u w:val="none"/>
                                    </w:rPr>
                                    <w:t>MLD:</w:t>
                                  </w:r>
                                </w:p>
                                <w:p w14:paraId="33D27901" w14:textId="0AF7B017" w:rsidR="00A84DC5" w:rsidRPr="008E1FAA" w:rsidRDefault="00A84DC5" w:rsidP="0037582E">
                                  <w:pPr>
                                    <w:pStyle w:val="TableParagraph"/>
                                    <w:kinsoku w:val="0"/>
                                    <w:overflowPunct w:val="0"/>
                                    <w:spacing w:before="1" w:line="230" w:lineRule="auto"/>
                                    <w:ind w:left="335"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B7</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del w:id="49" w:author="Gaurang Naik" w:date="2022-07-27T17:58:00Z">
                                    <w:r w:rsidRPr="008E1FAA" w:rsidDel="004B2012">
                                      <w:rPr>
                                        <w:sz w:val="20"/>
                                        <w:szCs w:val="20"/>
                                        <w:u w:val="none"/>
                                      </w:rPr>
                                      <w:delText>0</w:delText>
                                    </w:r>
                                    <w:r w:rsidRPr="008E1FAA" w:rsidDel="004B2012">
                                      <w:rPr>
                                        <w:spacing w:val="-3"/>
                                        <w:sz w:val="20"/>
                                        <w:szCs w:val="20"/>
                                        <w:u w:val="none"/>
                                      </w:rPr>
                                      <w:delText xml:space="preserve"> </w:delText>
                                    </w:r>
                                  </w:del>
                                  <w:ins w:id="50" w:author="Gaurang Naik" w:date="2022-07-27T17:58:00Z">
                                    <w:r>
                                      <w:rPr>
                                        <w:sz w:val="20"/>
                                        <w:szCs w:val="20"/>
                                        <w:u w:val="none"/>
                                      </w:rPr>
                                      <w:t>1</w:t>
                                    </w:r>
                                    <w:r w:rsidRPr="008E1FAA">
                                      <w:rPr>
                                        <w:spacing w:val="-3"/>
                                        <w:sz w:val="20"/>
                                        <w:szCs w:val="20"/>
                                        <w:u w:val="none"/>
                                      </w:rPr>
                                      <w:t xml:space="preserve"> </w:t>
                                    </w:r>
                                  </w:ins>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r w:rsidRPr="008E1FAA">
                                    <w:rPr>
                                      <w:sz w:val="20"/>
                                      <w:szCs w:val="20"/>
                                      <w:u w:val="none"/>
                                    </w:rPr>
                                    <w:t>the</w:t>
                                  </w:r>
                                  <w:r w:rsidRPr="008E1FAA">
                                    <w:rPr>
                                      <w:spacing w:val="-4"/>
                                      <w:sz w:val="20"/>
                                      <w:szCs w:val="20"/>
                                      <w:u w:val="none"/>
                                    </w:rPr>
                                    <w:t xml:space="preserve"> </w:t>
                                  </w:r>
                                  <w:r w:rsidRPr="008E1FAA">
                                    <w:rPr>
                                      <w:sz w:val="20"/>
                                      <w:szCs w:val="20"/>
                                      <w:u w:val="none"/>
                                    </w:rPr>
                                    <w:t>AP</w:t>
                                  </w:r>
                                  <w:r w:rsidRPr="008E1FAA">
                                    <w:rPr>
                                      <w:spacing w:val="-3"/>
                                      <w:sz w:val="20"/>
                                      <w:szCs w:val="20"/>
                                      <w:u w:val="none"/>
                                    </w:rPr>
                                    <w:t xml:space="preserve"> </w:t>
                                  </w:r>
                                  <w:r w:rsidRPr="008E1FAA">
                                    <w:rPr>
                                      <w:sz w:val="20"/>
                                      <w:szCs w:val="20"/>
                                      <w:u w:val="none"/>
                                    </w:rPr>
                                    <w:t>MLD</w:t>
                                  </w:r>
                                  <w:r w:rsidRPr="008E1FAA">
                                    <w:rPr>
                                      <w:spacing w:val="-4"/>
                                      <w:sz w:val="20"/>
                                      <w:szCs w:val="20"/>
                                      <w:u w:val="none"/>
                                    </w:rPr>
                                    <w:t xml:space="preserve"> </w:t>
                                  </w:r>
                                  <w:r w:rsidRPr="008E1FAA">
                                    <w:rPr>
                                      <w:sz w:val="20"/>
                                      <w:szCs w:val="20"/>
                                      <w:u w:val="none"/>
                                    </w:rPr>
                                    <w:t xml:space="preserve">is </w:t>
                                  </w:r>
                                  <w:del w:id="51" w:author="Gaurang Naik" w:date="2022-07-27T17:58:00Z">
                                    <w:r w:rsidRPr="008E1FAA" w:rsidDel="004B2012">
                                      <w:rPr>
                                        <w:sz w:val="20"/>
                                        <w:szCs w:val="20"/>
                                        <w:u w:val="none"/>
                                      </w:rPr>
                                      <w:delText xml:space="preserve">not </w:delText>
                                    </w:r>
                                  </w:del>
                                  <w:r w:rsidRPr="008E1FAA">
                                    <w:rPr>
                                      <w:sz w:val="20"/>
                                      <w:szCs w:val="20"/>
                                      <w:u w:val="none"/>
                                    </w:rPr>
                                    <w:t>an NSTR mobile AP MLD;</w:t>
                                  </w:r>
                                  <w:ins w:id="52" w:author="Gaurang Naik" w:date="2022-07-27T17:58:00Z">
                                    <w:r>
                                      <w:rPr>
                                        <w:sz w:val="20"/>
                                        <w:szCs w:val="20"/>
                                        <w:u w:val="none"/>
                                      </w:rPr>
                                      <w:t xml:space="preserve"> set to 0 otherwise. (#</w:t>
                                    </w:r>
                                  </w:ins>
                                  <w:ins w:id="53" w:author="Gaurang Naik" w:date="2022-07-27T18:16:00Z">
                                    <w:r>
                                      <w:rPr>
                                        <w:sz w:val="20"/>
                                        <w:szCs w:val="20"/>
                                        <w:u w:val="none"/>
                                      </w:rPr>
                                      <w:t>11515</w:t>
                                    </w:r>
                                  </w:ins>
                                  <w:ins w:id="54" w:author="Gaurang Naik" w:date="2022-07-27T17:58:00Z">
                                    <w:r>
                                      <w:rPr>
                                        <w:sz w:val="20"/>
                                        <w:szCs w:val="20"/>
                                        <w:u w:val="none"/>
                                      </w:rPr>
                                      <w:t>)</w:t>
                                    </w:r>
                                  </w:ins>
                                </w:p>
                                <w:p w14:paraId="2C78EEE9" w14:textId="02B23E3F" w:rsidR="00A84DC5" w:rsidRPr="008E1FAA" w:rsidDel="00663DC6" w:rsidRDefault="00A84DC5" w:rsidP="0037582E">
                                  <w:pPr>
                                    <w:pStyle w:val="TableParagraph"/>
                                    <w:kinsoku w:val="0"/>
                                    <w:overflowPunct w:val="0"/>
                                    <w:spacing w:line="230" w:lineRule="auto"/>
                                    <w:ind w:left="335" w:right="131" w:firstLine="7"/>
                                    <w:rPr>
                                      <w:del w:id="55" w:author="Gaurang Naik" w:date="2022-12-19T17:13:00Z"/>
                                      <w:sz w:val="20"/>
                                      <w:szCs w:val="20"/>
                                      <w:u w:val="none"/>
                                    </w:rPr>
                                  </w:pPr>
                                  <w:del w:id="56" w:author="Gaurang Naik" w:date="2022-12-19T17:13:00Z">
                                    <w:r w:rsidRPr="008E1FAA" w:rsidDel="00663DC6">
                                      <w:rPr>
                                        <w:sz w:val="20"/>
                                        <w:szCs w:val="20"/>
                                        <w:u w:val="none"/>
                                      </w:rPr>
                                      <w:delText>Set</w:delText>
                                    </w:r>
                                    <w:r w:rsidRPr="008E1FAA" w:rsidDel="00663DC6">
                                      <w:rPr>
                                        <w:spacing w:val="-4"/>
                                        <w:sz w:val="20"/>
                                        <w:szCs w:val="20"/>
                                        <w:u w:val="none"/>
                                      </w:rPr>
                                      <w:delText xml:space="preserve"> </w:delText>
                                    </w:r>
                                    <w:r w:rsidRPr="008E1FAA" w:rsidDel="00663DC6">
                                      <w:rPr>
                                        <w:sz w:val="20"/>
                                        <w:szCs w:val="20"/>
                                        <w:u w:val="none"/>
                                      </w:rPr>
                                      <w:delText>B7</w:delText>
                                    </w:r>
                                    <w:r w:rsidRPr="008E1FAA" w:rsidDel="00663DC6">
                                      <w:rPr>
                                        <w:spacing w:val="-4"/>
                                        <w:sz w:val="20"/>
                                        <w:szCs w:val="20"/>
                                        <w:u w:val="none"/>
                                      </w:rPr>
                                      <w:delText xml:space="preserve"> </w:delText>
                                    </w:r>
                                    <w:r w:rsidRPr="008E1FAA" w:rsidDel="00663DC6">
                                      <w:rPr>
                                        <w:sz w:val="20"/>
                                        <w:szCs w:val="20"/>
                                        <w:u w:val="none"/>
                                      </w:rPr>
                                      <w:delText>to</w:delText>
                                    </w:r>
                                    <w:r w:rsidRPr="008E1FAA" w:rsidDel="00663DC6">
                                      <w:rPr>
                                        <w:spacing w:val="-4"/>
                                        <w:sz w:val="20"/>
                                        <w:szCs w:val="20"/>
                                        <w:u w:val="none"/>
                                      </w:rPr>
                                      <w:delText xml:space="preserve"> </w:delText>
                                    </w:r>
                                    <w:r w:rsidRPr="008E1FAA" w:rsidDel="00663DC6">
                                      <w:rPr>
                                        <w:sz w:val="20"/>
                                        <w:szCs w:val="20"/>
                                        <w:u w:val="none"/>
                                      </w:rPr>
                                      <w:delText>1</w:delText>
                                    </w:r>
                                    <w:r w:rsidRPr="008E1FAA" w:rsidDel="00663DC6">
                                      <w:rPr>
                                        <w:spacing w:val="-3"/>
                                        <w:sz w:val="20"/>
                                        <w:szCs w:val="20"/>
                                        <w:u w:val="none"/>
                                      </w:rPr>
                                      <w:delText xml:space="preserve"> </w:delText>
                                    </w:r>
                                    <w:r w:rsidRPr="008E1FAA" w:rsidDel="00663DC6">
                                      <w:rPr>
                                        <w:sz w:val="20"/>
                                        <w:szCs w:val="20"/>
                                        <w:u w:val="none"/>
                                      </w:rPr>
                                      <w:delText>to</w:delText>
                                    </w:r>
                                    <w:r w:rsidRPr="008E1FAA" w:rsidDel="00663DC6">
                                      <w:rPr>
                                        <w:spacing w:val="-3"/>
                                        <w:sz w:val="20"/>
                                        <w:szCs w:val="20"/>
                                        <w:u w:val="none"/>
                                      </w:rPr>
                                      <w:delText xml:space="preserve"> </w:delText>
                                    </w:r>
                                    <w:r w:rsidRPr="008E1FAA" w:rsidDel="00663DC6">
                                      <w:rPr>
                                        <w:sz w:val="20"/>
                                        <w:szCs w:val="20"/>
                                        <w:u w:val="none"/>
                                      </w:rPr>
                                      <w:delText>indicate</w:delText>
                                    </w:r>
                                    <w:r w:rsidRPr="008E1FAA" w:rsidDel="00663DC6">
                                      <w:rPr>
                                        <w:spacing w:val="-4"/>
                                        <w:sz w:val="20"/>
                                        <w:szCs w:val="20"/>
                                        <w:u w:val="none"/>
                                      </w:rPr>
                                      <w:delText xml:space="preserve"> </w:delText>
                                    </w:r>
                                    <w:r w:rsidRPr="008E1FAA" w:rsidDel="00663DC6">
                                      <w:rPr>
                                        <w:sz w:val="20"/>
                                        <w:szCs w:val="20"/>
                                        <w:u w:val="none"/>
                                      </w:rPr>
                                      <w:delText>that</w:delText>
                                    </w:r>
                                    <w:r w:rsidRPr="008E1FAA" w:rsidDel="00663DC6">
                                      <w:rPr>
                                        <w:spacing w:val="-4"/>
                                        <w:sz w:val="20"/>
                                        <w:szCs w:val="20"/>
                                        <w:u w:val="none"/>
                                      </w:rPr>
                                      <w:delText xml:space="preserve"> </w:delText>
                                    </w:r>
                                    <w:r w:rsidRPr="008E1FAA" w:rsidDel="00663DC6">
                                      <w:rPr>
                                        <w:sz w:val="20"/>
                                        <w:szCs w:val="20"/>
                                        <w:u w:val="none"/>
                                      </w:rPr>
                                      <w:delText>the</w:delText>
                                    </w:r>
                                    <w:r w:rsidRPr="008E1FAA" w:rsidDel="00663DC6">
                                      <w:rPr>
                                        <w:spacing w:val="-4"/>
                                        <w:sz w:val="20"/>
                                        <w:szCs w:val="20"/>
                                        <w:u w:val="none"/>
                                      </w:rPr>
                                      <w:delText xml:space="preserve"> </w:delText>
                                    </w:r>
                                    <w:r w:rsidRPr="008E1FAA" w:rsidDel="00663DC6">
                                      <w:rPr>
                                        <w:sz w:val="20"/>
                                        <w:szCs w:val="20"/>
                                        <w:u w:val="none"/>
                                      </w:rPr>
                                      <w:delText>AP</w:delText>
                                    </w:r>
                                    <w:r w:rsidRPr="008E1FAA" w:rsidDel="00663DC6">
                                      <w:rPr>
                                        <w:spacing w:val="-3"/>
                                        <w:sz w:val="20"/>
                                        <w:szCs w:val="20"/>
                                        <w:u w:val="none"/>
                                      </w:rPr>
                                      <w:delText xml:space="preserve"> </w:delText>
                                    </w:r>
                                    <w:r w:rsidRPr="008E1FAA" w:rsidDel="00663DC6">
                                      <w:rPr>
                                        <w:sz w:val="20"/>
                                        <w:szCs w:val="20"/>
                                        <w:u w:val="none"/>
                                      </w:rPr>
                                      <w:delText>MLD</w:delText>
                                    </w:r>
                                    <w:r w:rsidRPr="008E1FAA" w:rsidDel="00663DC6">
                                      <w:rPr>
                                        <w:spacing w:val="-4"/>
                                        <w:sz w:val="20"/>
                                        <w:szCs w:val="20"/>
                                        <w:u w:val="none"/>
                                      </w:rPr>
                                      <w:delText xml:space="preserve"> </w:delText>
                                    </w:r>
                                    <w:r w:rsidRPr="008E1FAA" w:rsidDel="00663DC6">
                                      <w:rPr>
                                        <w:sz w:val="20"/>
                                        <w:szCs w:val="20"/>
                                        <w:u w:val="none"/>
                                      </w:rPr>
                                      <w:delText>is an NSTR mobile AP MLD;</w:delText>
                                    </w:r>
                                  </w:del>
                                </w:p>
                                <w:p w14:paraId="3672286D" w14:textId="77777777" w:rsidR="00A84DC5" w:rsidRPr="008E1FAA" w:rsidRDefault="00A84DC5" w:rsidP="0037582E">
                                  <w:pPr>
                                    <w:pStyle w:val="TableParagraph"/>
                                    <w:kinsoku w:val="0"/>
                                    <w:overflowPunct w:val="0"/>
                                    <w:spacing w:line="201" w:lineRule="exact"/>
                                    <w:ind w:left="342"/>
                                    <w:rPr>
                                      <w:spacing w:val="-2"/>
                                      <w:sz w:val="20"/>
                                      <w:szCs w:val="20"/>
                                      <w:u w:val="none"/>
                                    </w:rPr>
                                  </w:pPr>
                                  <w:r w:rsidRPr="008E1FAA">
                                    <w:rPr>
                                      <w:sz w:val="20"/>
                                      <w:szCs w:val="20"/>
                                      <w:u w:val="none"/>
                                    </w:rPr>
                                    <w:t>B8–B11</w:t>
                                  </w:r>
                                  <w:r w:rsidRPr="008E1FAA">
                                    <w:rPr>
                                      <w:spacing w:val="-8"/>
                                      <w:sz w:val="20"/>
                                      <w:szCs w:val="20"/>
                                      <w:u w:val="none"/>
                                    </w:rPr>
                                    <w:t xml:space="preserve"> </w:t>
                                  </w:r>
                                  <w:r w:rsidRPr="008E1FAA">
                                    <w:rPr>
                                      <w:sz w:val="20"/>
                                      <w:szCs w:val="20"/>
                                      <w:u w:val="none"/>
                                    </w:rPr>
                                    <w:t>are</w:t>
                                  </w:r>
                                  <w:r w:rsidRPr="008E1FAA">
                                    <w:rPr>
                                      <w:spacing w:val="-7"/>
                                      <w:sz w:val="20"/>
                                      <w:szCs w:val="20"/>
                                      <w:u w:val="none"/>
                                    </w:rPr>
                                    <w:t xml:space="preserve"> </w:t>
                                  </w:r>
                                  <w:r w:rsidRPr="008E1FAA">
                                    <w:rPr>
                                      <w:spacing w:val="-2"/>
                                      <w:sz w:val="20"/>
                                      <w:szCs w:val="20"/>
                                      <w:u w:val="none"/>
                                    </w:rPr>
                                    <w:t>reserved.</w:t>
                                  </w:r>
                                </w:p>
                                <w:p w14:paraId="5485B7E3" w14:textId="77777777" w:rsidR="00A84DC5" w:rsidRPr="008E1FAA" w:rsidRDefault="00A84DC5" w:rsidP="0037582E">
                                  <w:pPr>
                                    <w:pStyle w:val="TableParagraph"/>
                                    <w:kinsoku w:val="0"/>
                                    <w:overflowPunct w:val="0"/>
                                    <w:spacing w:line="256" w:lineRule="auto"/>
                                    <w:rPr>
                                      <w:sz w:val="20"/>
                                      <w:szCs w:val="20"/>
                                      <w:u w:val="none"/>
                                    </w:rPr>
                                  </w:pPr>
                                </w:p>
                                <w:p w14:paraId="28EC5496" w14:textId="77777777" w:rsidR="00A84DC5" w:rsidRPr="008E1FAA" w:rsidRDefault="00A84DC5" w:rsidP="0037582E">
                                  <w:pPr>
                                    <w:pStyle w:val="TableParagraph"/>
                                    <w:kinsoku w:val="0"/>
                                    <w:overflowPunct w:val="0"/>
                                    <w:spacing w:before="46" w:line="204" w:lineRule="exact"/>
                                    <w:ind w:left="117"/>
                                    <w:rPr>
                                      <w:sz w:val="20"/>
                                      <w:szCs w:val="20"/>
                                    </w:rPr>
                                  </w:pPr>
                                  <w:r w:rsidRPr="008E1FAA">
                                    <w:rPr>
                                      <w:sz w:val="20"/>
                                      <w:szCs w:val="20"/>
                                      <w:u w:val="none"/>
                                    </w:rPr>
                                    <w:t>See</w:t>
                                  </w:r>
                                  <w:r w:rsidRPr="008E1FAA">
                                    <w:rPr>
                                      <w:spacing w:val="-7"/>
                                      <w:sz w:val="20"/>
                                      <w:szCs w:val="20"/>
                                      <w:u w:val="none"/>
                                    </w:rPr>
                                    <w:t xml:space="preserve"> </w:t>
                                  </w:r>
                                  <w:r w:rsidRPr="008E1FAA">
                                    <w:rPr>
                                      <w:sz w:val="20"/>
                                      <w:szCs w:val="20"/>
                                      <w:u w:val="none"/>
                                    </w:rPr>
                                    <w:t>35.3.16.2</w:t>
                                  </w:r>
                                  <w:r w:rsidRPr="008E1FAA">
                                    <w:rPr>
                                      <w:spacing w:val="-7"/>
                                      <w:sz w:val="20"/>
                                      <w:szCs w:val="20"/>
                                      <w:u w:val="none"/>
                                    </w:rPr>
                                    <w:t xml:space="preserve"> </w:t>
                                  </w:r>
                                  <w:r w:rsidRPr="008E1FAA">
                                    <w:rPr>
                                      <w:sz w:val="20"/>
                                      <w:szCs w:val="20"/>
                                      <w:u w:val="none"/>
                                    </w:rPr>
                                    <w:t>(</w:t>
                                  </w:r>
                                  <w:proofErr w:type="gramStart"/>
                                  <w:r w:rsidRPr="008E1FAA">
                                    <w:rPr>
                                      <w:sz w:val="20"/>
                                      <w:szCs w:val="20"/>
                                      <w:u w:val="none"/>
                                    </w:rPr>
                                    <w:t>Multi-link</w:t>
                                  </w:r>
                                  <w:proofErr w:type="gramEnd"/>
                                  <w:r w:rsidRPr="008E1FAA">
                                    <w:rPr>
                                      <w:spacing w:val="-7"/>
                                      <w:sz w:val="20"/>
                                      <w:szCs w:val="20"/>
                                      <w:u w:val="none"/>
                                    </w:rPr>
                                    <w:t xml:space="preserve"> </w:t>
                                  </w:r>
                                  <w:r w:rsidRPr="008E1FAA">
                                    <w:rPr>
                                      <w:sz w:val="20"/>
                                      <w:szCs w:val="20"/>
                                      <w:u w:val="none"/>
                                    </w:rPr>
                                    <w:t>device</w:t>
                                  </w:r>
                                  <w:r w:rsidRPr="008E1FAA">
                                    <w:rPr>
                                      <w:spacing w:val="-7"/>
                                      <w:sz w:val="20"/>
                                      <w:szCs w:val="20"/>
                                      <w:u w:val="none"/>
                                    </w:rPr>
                                    <w:t xml:space="preserve"> </w:t>
                                  </w:r>
                                  <w:r w:rsidRPr="008E1FAA">
                                    <w:rPr>
                                      <w:sz w:val="20"/>
                                      <w:szCs w:val="20"/>
                                      <w:u w:val="none"/>
                                    </w:rPr>
                                    <w:t>capability and operation signaling).</w:t>
                                  </w:r>
                                </w:p>
                              </w:tc>
                            </w:tr>
                          </w:tbl>
                          <w:p w14:paraId="79333200" w14:textId="77777777" w:rsidR="00A84DC5" w:rsidRDefault="00A84DC5" w:rsidP="00A84DC5">
                            <w:pPr>
                              <w:pStyle w:val="BodyText0"/>
                              <w:kinsoku w:val="0"/>
                              <w:overflowPunct w:val="0"/>
                              <w:rPr>
                                <w:rFonts w:eastAsia="Times New Roman"/>
                                <w:sz w:val="24"/>
                                <w:szCs w:val="24"/>
                              </w:rPr>
                            </w:pP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44109" id="_x0000_t202" coordsize="21600,21600" o:spt="202" path="m,l,21600r21600,l21600,xe">
                <v:stroke joinstyle="miter"/>
                <v:path gradientshapeok="t" o:connecttype="rect"/>
              </v:shapetype>
              <v:shape id="Text Box 2" o:spid="_x0000_s1026" type="#_x0000_t202" style="position:absolute;left:0;text-align:left;margin-left:100pt;margin-top:9.5pt;width:430.25pt;height:3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" o:allowincell="f" filled="f" stroked="f">
                <v:textbox inset="0,0,0,0">
                  <w:txbxContent>
                    <w:tbl>
                      <w:tblPr>
                        <w:tblW w:w="8501" w:type="dxa"/>
                        <w:tblInd w:w="15" w:type="dxa"/>
                        <w:tblLayout w:type="fixed"/>
                        <w:tblCellMar>
                          <w:left w:w="0" w:type="dxa"/>
                          <w:right w:w="0" w:type="dxa"/>
                        </w:tblCellMar>
                        <w:tblLook w:val="04A0" w:firstRow="1" w:lastRow="0" w:firstColumn="1" w:lastColumn="0" w:noHBand="0" w:noVBand="1"/>
                      </w:tblPr>
                      <w:tblGrid>
                        <w:gridCol w:w="1900"/>
                        <w:gridCol w:w="3000"/>
                        <w:gridCol w:w="3601"/>
                      </w:tblGrid>
                      <w:tr w:rsidR="00A84DC5" w14:paraId="340800F7" w14:textId="77777777" w:rsidTr="0037582E">
                        <w:trPr>
                          <w:trHeight w:val="380"/>
                        </w:trPr>
                        <w:tc>
                          <w:tcPr>
                            <w:tcW w:w="1900" w:type="dxa"/>
                            <w:tcBorders>
                              <w:top w:val="single" w:sz="12" w:space="0" w:color="000000"/>
                              <w:left w:val="single" w:sz="12" w:space="0" w:color="000000"/>
                              <w:bottom w:val="single" w:sz="12" w:space="0" w:color="000000"/>
                              <w:right w:val="single" w:sz="2" w:space="0" w:color="000000"/>
                            </w:tcBorders>
                            <w:hideMark/>
                          </w:tcPr>
                          <w:p w14:paraId="743BE251" w14:textId="77777777" w:rsidR="00A84DC5" w:rsidRPr="001152B5" w:rsidRDefault="00A84DC5">
                            <w:pPr>
                              <w:pStyle w:val="TableParagraph"/>
                              <w:kinsoku w:val="0"/>
                              <w:overflowPunct w:val="0"/>
                              <w:spacing w:before="76" w:line="256" w:lineRule="auto"/>
                              <w:ind w:left="627"/>
                              <w:rPr>
                                <w:b/>
                                <w:bCs/>
                                <w:spacing w:val="-2"/>
                                <w:sz w:val="18"/>
                                <w:szCs w:val="18"/>
                                <w:u w:val="none"/>
                              </w:rPr>
                            </w:pPr>
                            <w:r w:rsidRPr="001152B5">
                              <w:rPr>
                                <w:b/>
                                <w:bCs/>
                                <w:spacing w:val="-2"/>
                                <w:sz w:val="18"/>
                                <w:szCs w:val="18"/>
                                <w:u w:val="none"/>
                              </w:rPr>
                              <w:t>Subfield</w:t>
                            </w:r>
                          </w:p>
                        </w:tc>
                        <w:tc>
                          <w:tcPr>
                            <w:tcW w:w="3000" w:type="dxa"/>
                            <w:tcBorders>
                              <w:top w:val="single" w:sz="12" w:space="0" w:color="000000"/>
                              <w:left w:val="single" w:sz="2" w:space="0" w:color="000000"/>
                              <w:bottom w:val="single" w:sz="12" w:space="0" w:color="000000"/>
                              <w:right w:val="single" w:sz="2" w:space="0" w:color="000000"/>
                            </w:tcBorders>
                            <w:hideMark/>
                          </w:tcPr>
                          <w:p w14:paraId="38663589" w14:textId="77777777" w:rsidR="00A84DC5" w:rsidRPr="001152B5" w:rsidRDefault="00A84DC5">
                            <w:pPr>
                              <w:pStyle w:val="TableParagraph"/>
                              <w:kinsoku w:val="0"/>
                              <w:overflowPunct w:val="0"/>
                              <w:spacing w:before="76" w:line="256" w:lineRule="auto"/>
                              <w:ind w:left="1113" w:right="1089"/>
                              <w:jc w:val="center"/>
                              <w:rPr>
                                <w:b/>
                                <w:bCs/>
                                <w:spacing w:val="-2"/>
                                <w:sz w:val="18"/>
                                <w:szCs w:val="18"/>
                                <w:u w:val="none"/>
                              </w:rPr>
                            </w:pPr>
                            <w:r w:rsidRPr="001152B5">
                              <w:rPr>
                                <w:b/>
                                <w:bCs/>
                                <w:spacing w:val="-2"/>
                                <w:sz w:val="18"/>
                                <w:szCs w:val="18"/>
                                <w:u w:val="none"/>
                              </w:rPr>
                              <w:t>Definition</w:t>
                            </w:r>
                          </w:p>
                        </w:tc>
                        <w:tc>
                          <w:tcPr>
                            <w:tcW w:w="3601" w:type="dxa"/>
                            <w:tcBorders>
                              <w:top w:val="single" w:sz="12" w:space="0" w:color="000000"/>
                              <w:left w:val="single" w:sz="2" w:space="0" w:color="000000"/>
                              <w:bottom w:val="single" w:sz="12" w:space="0" w:color="000000"/>
                              <w:right w:val="single" w:sz="12" w:space="0" w:color="000000"/>
                            </w:tcBorders>
                            <w:hideMark/>
                          </w:tcPr>
                          <w:p w14:paraId="4420A934" w14:textId="77777777" w:rsidR="00A84DC5" w:rsidRPr="001152B5" w:rsidRDefault="00A84DC5">
                            <w:pPr>
                              <w:pStyle w:val="TableParagraph"/>
                              <w:kinsoku w:val="0"/>
                              <w:overflowPunct w:val="0"/>
                              <w:spacing w:before="76" w:line="256" w:lineRule="auto"/>
                              <w:ind w:left="1426" w:right="1402"/>
                              <w:jc w:val="center"/>
                              <w:rPr>
                                <w:b/>
                                <w:bCs/>
                                <w:spacing w:val="-2"/>
                                <w:sz w:val="18"/>
                                <w:szCs w:val="18"/>
                                <w:u w:val="none"/>
                              </w:rPr>
                            </w:pPr>
                            <w:r w:rsidRPr="001152B5">
                              <w:rPr>
                                <w:b/>
                                <w:bCs/>
                                <w:spacing w:val="-2"/>
                                <w:sz w:val="18"/>
                                <w:szCs w:val="18"/>
                                <w:u w:val="none"/>
                              </w:rPr>
                              <w:t>Encoding</w:t>
                            </w:r>
                          </w:p>
                        </w:tc>
                      </w:tr>
                      <w:tr w:rsidR="00A749BC" w14:paraId="11A8100F" w14:textId="77777777" w:rsidTr="0037582E">
                        <w:trPr>
                          <w:trHeight w:val="2519"/>
                        </w:trPr>
                        <w:tc>
                          <w:tcPr>
                            <w:tcW w:w="1900" w:type="dxa"/>
                            <w:tcBorders>
                              <w:top w:val="single" w:sz="4" w:space="0" w:color="000000"/>
                              <w:left w:val="single" w:sz="12" w:space="0" w:color="000000"/>
                              <w:bottom w:val="single" w:sz="4" w:space="0" w:color="000000"/>
                              <w:right w:val="single" w:sz="2" w:space="0" w:color="000000"/>
                            </w:tcBorders>
                          </w:tcPr>
                          <w:p w14:paraId="08D724E9" w14:textId="6FD177E6" w:rsidR="00A749BC" w:rsidRPr="008E1FAA" w:rsidRDefault="00A749BC" w:rsidP="0037582E">
                            <w:pPr>
                              <w:pStyle w:val="TableParagraph"/>
                              <w:kinsoku w:val="0"/>
                              <w:overflowPunct w:val="0"/>
                              <w:spacing w:before="51" w:line="230" w:lineRule="auto"/>
                              <w:ind w:left="116"/>
                              <w:rPr>
                                <w:sz w:val="20"/>
                                <w:szCs w:val="20"/>
                                <w:u w:val="none"/>
                              </w:rPr>
                            </w:pPr>
                            <w:r>
                              <w:rPr>
                                <w:sz w:val="20"/>
                                <w:szCs w:val="20"/>
                                <w:u w:val="none"/>
                              </w:rPr>
                              <w:t>SRS Support</w:t>
                            </w:r>
                          </w:p>
                        </w:tc>
                        <w:tc>
                          <w:tcPr>
                            <w:tcW w:w="3000" w:type="dxa"/>
                            <w:tcBorders>
                              <w:top w:val="single" w:sz="4" w:space="0" w:color="000000"/>
                              <w:left w:val="single" w:sz="2" w:space="0" w:color="000000"/>
                              <w:bottom w:val="single" w:sz="4" w:space="0" w:color="000000"/>
                              <w:right w:val="single" w:sz="2" w:space="0" w:color="000000"/>
                            </w:tcBorders>
                          </w:tcPr>
                          <w:p w14:paraId="40AFAB61" w14:textId="61E97B2C" w:rsidR="00A749BC" w:rsidRPr="008E1FAA" w:rsidRDefault="00A749BC" w:rsidP="0037582E">
                            <w:pPr>
                              <w:pStyle w:val="TableParagraph"/>
                              <w:kinsoku w:val="0"/>
                              <w:overflowPunct w:val="0"/>
                              <w:spacing w:before="51" w:line="230" w:lineRule="auto"/>
                              <w:ind w:left="411" w:right="102" w:hanging="281"/>
                              <w:rPr>
                                <w:sz w:val="20"/>
                                <w:szCs w:val="20"/>
                                <w:u w:val="none"/>
                              </w:rPr>
                            </w:pPr>
                            <w:r>
                              <w:rPr>
                                <w:sz w:val="20"/>
                                <w:szCs w:val="20"/>
                                <w:u w:val="none"/>
                              </w:rPr>
                              <w:t>Indicates support for the reception of a frame that carries an SRS Control subfield</w:t>
                            </w:r>
                          </w:p>
                        </w:tc>
                        <w:tc>
                          <w:tcPr>
                            <w:tcW w:w="3601" w:type="dxa"/>
                            <w:tcBorders>
                              <w:top w:val="single" w:sz="4" w:space="0" w:color="000000"/>
                              <w:left w:val="single" w:sz="2" w:space="0" w:color="000000"/>
                              <w:bottom w:val="single" w:sz="4" w:space="0" w:color="000000"/>
                              <w:right w:val="single" w:sz="12" w:space="0" w:color="000000"/>
                            </w:tcBorders>
                          </w:tcPr>
                          <w:p w14:paraId="3564A8F6" w14:textId="243415A6" w:rsidR="00A749BC" w:rsidRPr="008E1FAA" w:rsidRDefault="00A749BC" w:rsidP="00A749BC">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Pr>
                                <w:sz w:val="20"/>
                                <w:szCs w:val="20"/>
                                <w:u w:val="none"/>
                              </w:rPr>
                              <w:t>n</w:t>
                            </w:r>
                            <w:r w:rsidRPr="008E1FAA">
                              <w:rPr>
                                <w:spacing w:val="-3"/>
                                <w:sz w:val="20"/>
                                <w:szCs w:val="20"/>
                                <w:u w:val="none"/>
                              </w:rPr>
                              <w:t xml:space="preserve"> </w:t>
                            </w:r>
                            <w:r w:rsidRPr="008E1FAA">
                              <w:rPr>
                                <w:sz w:val="20"/>
                                <w:szCs w:val="20"/>
                                <w:u w:val="none"/>
                              </w:rPr>
                              <w:t>AP</w:t>
                            </w:r>
                            <w:r w:rsidRPr="008E1FAA">
                              <w:rPr>
                                <w:spacing w:val="-2"/>
                                <w:sz w:val="20"/>
                                <w:szCs w:val="20"/>
                                <w:u w:val="none"/>
                              </w:rPr>
                              <w:t xml:space="preserve"> </w:t>
                            </w:r>
                            <w:r w:rsidRPr="008E1FAA">
                              <w:rPr>
                                <w:spacing w:val="-4"/>
                                <w:sz w:val="20"/>
                                <w:szCs w:val="20"/>
                                <w:u w:val="none"/>
                              </w:rPr>
                              <w:t>MLD</w:t>
                            </w:r>
                            <w:ins w:id="57" w:author="Gaurang Naik" w:date="2022-12-30T14:06:00Z">
                              <w:r w:rsidR="008632E9">
                                <w:rPr>
                                  <w:spacing w:val="-4"/>
                                  <w:sz w:val="20"/>
                                  <w:szCs w:val="20"/>
                                  <w:u w:val="none"/>
                                </w:rPr>
                                <w:t xml:space="preserve"> or an NSTR mobile AP MLD</w:t>
                              </w:r>
                            </w:ins>
                            <w:r w:rsidRPr="008E1FAA">
                              <w:rPr>
                                <w:spacing w:val="-4"/>
                                <w:sz w:val="20"/>
                                <w:szCs w:val="20"/>
                                <w:u w:val="none"/>
                              </w:rPr>
                              <w:t>:</w:t>
                            </w:r>
                          </w:p>
                          <w:p w14:paraId="6DE8CDC1" w14:textId="4D41438C" w:rsidR="00A749BC" w:rsidRDefault="00A749BC" w:rsidP="00E64C92">
                            <w:pPr>
                              <w:pStyle w:val="TableParagraph"/>
                              <w:kinsoku w:val="0"/>
                              <w:overflowPunct w:val="0"/>
                              <w:spacing w:before="1" w:line="230" w:lineRule="auto"/>
                              <w:ind w:left="342"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r w:rsidR="00E64C92">
                              <w:rPr>
                                <w:sz w:val="20"/>
                                <w:szCs w:val="20"/>
                                <w:u w:val="none"/>
                              </w:rPr>
                              <w:t>1</w:t>
                            </w:r>
                            <w:r w:rsidRPr="008E1FAA">
                              <w:rPr>
                                <w:spacing w:val="-3"/>
                                <w:sz w:val="20"/>
                                <w:szCs w:val="20"/>
                                <w:u w:val="none"/>
                              </w:rPr>
                              <w:t xml:space="preserve"> </w:t>
                            </w:r>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del w:id="58" w:author="Gaurang Naik" w:date="2022-12-30T14:04:00Z">
                              <w:r w:rsidR="00E64C92" w:rsidDel="00CA442F">
                                <w:rPr>
                                  <w:sz w:val="20"/>
                                  <w:szCs w:val="20"/>
                                  <w:u w:val="none"/>
                                </w:rPr>
                                <w:delText xml:space="preserve">an </w:delText>
                              </w:r>
                            </w:del>
                            <w:ins w:id="59" w:author="Gaurang Naik" w:date="2022-11-09T21:45:00Z">
                              <w:r w:rsidR="004C6E2F">
                                <w:rPr>
                                  <w:sz w:val="20"/>
                                  <w:szCs w:val="20"/>
                                  <w:u w:val="none"/>
                                </w:rPr>
                                <w:t xml:space="preserve">the </w:t>
                              </w:r>
                            </w:ins>
                            <w:r w:rsidR="00E64C92">
                              <w:rPr>
                                <w:sz w:val="20"/>
                                <w:szCs w:val="20"/>
                                <w:u w:val="none"/>
                              </w:rPr>
                              <w:t>AP MLD</w:t>
                            </w:r>
                            <w:ins w:id="60" w:author="Gaurang Naik" w:date="2022-11-09T21:45:00Z">
                              <w:r w:rsidR="004C6E2F">
                                <w:rPr>
                                  <w:sz w:val="20"/>
                                  <w:szCs w:val="20"/>
                                  <w:u w:val="none"/>
                                </w:rPr>
                                <w:t>,</w:t>
                              </w:r>
                            </w:ins>
                            <w:r w:rsidR="00E64C92">
                              <w:rPr>
                                <w:sz w:val="20"/>
                                <w:szCs w:val="20"/>
                                <w:u w:val="none"/>
                              </w:rPr>
                              <w:t xml:space="preserve"> with which the AP </w:t>
                            </w:r>
                            <w:r w:rsidR="00E41736">
                              <w:rPr>
                                <w:sz w:val="20"/>
                                <w:szCs w:val="20"/>
                                <w:u w:val="none"/>
                              </w:rPr>
                              <w:t>is affiliated</w:t>
                            </w:r>
                            <w:ins w:id="61" w:author="Gaurang Naik" w:date="2022-11-09T21:45:00Z">
                              <w:r w:rsidR="004C6E2F">
                                <w:rPr>
                                  <w:sz w:val="20"/>
                                  <w:szCs w:val="20"/>
                                  <w:u w:val="none"/>
                                </w:rPr>
                                <w:t>,</w:t>
                              </w:r>
                            </w:ins>
                            <w:r w:rsidR="00E41736">
                              <w:rPr>
                                <w:sz w:val="20"/>
                                <w:szCs w:val="20"/>
                                <w:u w:val="none"/>
                              </w:rPr>
                              <w:t xml:space="preserve"> </w:t>
                            </w:r>
                            <w:proofErr w:type="gramStart"/>
                            <w:r w:rsidR="00E41736">
                              <w:rPr>
                                <w:sz w:val="20"/>
                                <w:szCs w:val="20"/>
                                <w:u w:val="none"/>
                              </w:rPr>
                              <w:t>is capable of receiving</w:t>
                            </w:r>
                            <w:proofErr w:type="gramEnd"/>
                            <w:r w:rsidR="00E41736">
                              <w:rPr>
                                <w:sz w:val="20"/>
                                <w:szCs w:val="20"/>
                                <w:u w:val="none"/>
                              </w:rPr>
                              <w:t xml:space="preserve"> a frame with an SRS Control subfield. Set to 0 otherwise.</w:t>
                            </w:r>
                          </w:p>
                          <w:p w14:paraId="4C7E9AAF" w14:textId="4AE1C92F" w:rsidR="00E41736" w:rsidRPr="008E1FAA" w:rsidRDefault="00E41736" w:rsidP="00E41736">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sidRPr="008E1FAA">
                              <w:rPr>
                                <w:spacing w:val="-3"/>
                                <w:sz w:val="20"/>
                                <w:szCs w:val="20"/>
                                <w:u w:val="none"/>
                              </w:rPr>
                              <w:t xml:space="preserve"> </w:t>
                            </w:r>
                            <w:r>
                              <w:rPr>
                                <w:spacing w:val="-3"/>
                                <w:sz w:val="20"/>
                                <w:szCs w:val="20"/>
                                <w:u w:val="none"/>
                              </w:rPr>
                              <w:t>non-</w:t>
                            </w:r>
                            <w:r w:rsidRPr="008E1FAA">
                              <w:rPr>
                                <w:sz w:val="20"/>
                                <w:szCs w:val="20"/>
                                <w:u w:val="none"/>
                              </w:rPr>
                              <w:t>AP</w:t>
                            </w:r>
                            <w:r w:rsidRPr="008E1FAA">
                              <w:rPr>
                                <w:spacing w:val="-2"/>
                                <w:sz w:val="20"/>
                                <w:szCs w:val="20"/>
                                <w:u w:val="none"/>
                              </w:rPr>
                              <w:t xml:space="preserve"> </w:t>
                            </w:r>
                            <w:r w:rsidRPr="008E1FAA">
                              <w:rPr>
                                <w:spacing w:val="-4"/>
                                <w:sz w:val="20"/>
                                <w:szCs w:val="20"/>
                                <w:u w:val="none"/>
                              </w:rPr>
                              <w:t>MLD:</w:t>
                            </w:r>
                          </w:p>
                          <w:p w14:paraId="30010BDC" w14:textId="71249581" w:rsidR="00E41736" w:rsidRDefault="008632E9" w:rsidP="00E41736">
                            <w:pPr>
                              <w:pStyle w:val="TableParagraph"/>
                              <w:kinsoku w:val="0"/>
                              <w:overflowPunct w:val="0"/>
                              <w:spacing w:before="1" w:line="230" w:lineRule="auto"/>
                              <w:ind w:left="342" w:firstLine="7"/>
                              <w:rPr>
                                <w:sz w:val="20"/>
                                <w:szCs w:val="20"/>
                                <w:u w:val="none"/>
                              </w:rPr>
                            </w:pPr>
                            <w:ins w:id="62" w:author="Gaurang Naik" w:date="2022-12-30T14:06:00Z">
                              <w:r>
                                <w:rPr>
                                  <w:sz w:val="20"/>
                                  <w:szCs w:val="20"/>
                                  <w:u w:val="none"/>
                                </w:rPr>
                                <w:t xml:space="preserve">If the non-AP MLD is associated with an NSTR mobile AP MLD, </w:t>
                              </w:r>
                            </w:ins>
                            <w:del w:id="63" w:author="Gaurang Naik" w:date="2022-12-30T14:06:00Z">
                              <w:r w:rsidR="00E41736" w:rsidRPr="008E1FAA" w:rsidDel="008632E9">
                                <w:rPr>
                                  <w:sz w:val="20"/>
                                  <w:szCs w:val="20"/>
                                  <w:u w:val="none"/>
                                </w:rPr>
                                <w:delText>Set</w:delText>
                              </w:r>
                              <w:r w:rsidR="00E41736" w:rsidRPr="008E1FAA" w:rsidDel="008632E9">
                                <w:rPr>
                                  <w:spacing w:val="-4"/>
                                  <w:sz w:val="20"/>
                                  <w:szCs w:val="20"/>
                                  <w:u w:val="none"/>
                                </w:rPr>
                                <w:delText xml:space="preserve"> </w:delText>
                              </w:r>
                            </w:del>
                            <w:ins w:id="64" w:author="Gaurang Naik" w:date="2022-12-30T14:06:00Z">
                              <w:r>
                                <w:rPr>
                                  <w:sz w:val="20"/>
                                  <w:szCs w:val="20"/>
                                  <w:u w:val="none"/>
                                </w:rPr>
                                <w:t>s</w:t>
                              </w:r>
                              <w:r w:rsidRPr="008E1FAA">
                                <w:rPr>
                                  <w:sz w:val="20"/>
                                  <w:szCs w:val="20"/>
                                  <w:u w:val="none"/>
                                </w:rPr>
                                <w:t>et</w:t>
                              </w:r>
                              <w:r w:rsidRPr="008E1FAA">
                                <w:rPr>
                                  <w:spacing w:val="-4"/>
                                  <w:sz w:val="20"/>
                                  <w:szCs w:val="20"/>
                                  <w:u w:val="none"/>
                                </w:rPr>
                                <w:t xml:space="preserve"> </w:t>
                              </w:r>
                            </w:ins>
                            <w:r w:rsidR="00E41736" w:rsidRPr="008E1FAA">
                              <w:rPr>
                                <w:sz w:val="20"/>
                                <w:szCs w:val="20"/>
                                <w:u w:val="none"/>
                              </w:rPr>
                              <w:t>to</w:t>
                            </w:r>
                            <w:r w:rsidR="00E41736" w:rsidRPr="008E1FAA">
                              <w:rPr>
                                <w:spacing w:val="-4"/>
                                <w:sz w:val="20"/>
                                <w:szCs w:val="20"/>
                                <w:u w:val="none"/>
                              </w:rPr>
                              <w:t xml:space="preserve"> </w:t>
                            </w:r>
                            <w:r w:rsidR="00E41736">
                              <w:rPr>
                                <w:sz w:val="20"/>
                                <w:szCs w:val="20"/>
                                <w:u w:val="none"/>
                              </w:rPr>
                              <w:t>1</w:t>
                            </w:r>
                            <w:r w:rsidR="00E41736" w:rsidRPr="008E1FAA">
                              <w:rPr>
                                <w:spacing w:val="-3"/>
                                <w:sz w:val="20"/>
                                <w:szCs w:val="20"/>
                                <w:u w:val="none"/>
                              </w:rPr>
                              <w:t xml:space="preserve"> </w:t>
                            </w:r>
                            <w:r w:rsidR="00E41736" w:rsidRPr="008E1FAA">
                              <w:rPr>
                                <w:sz w:val="20"/>
                                <w:szCs w:val="20"/>
                                <w:u w:val="none"/>
                              </w:rPr>
                              <w:t>to</w:t>
                            </w:r>
                            <w:r w:rsidR="00E41736" w:rsidRPr="008E1FAA">
                              <w:rPr>
                                <w:spacing w:val="-3"/>
                                <w:sz w:val="20"/>
                                <w:szCs w:val="20"/>
                                <w:u w:val="none"/>
                              </w:rPr>
                              <w:t xml:space="preserve"> </w:t>
                            </w:r>
                            <w:r w:rsidR="00E41736" w:rsidRPr="008E1FAA">
                              <w:rPr>
                                <w:sz w:val="20"/>
                                <w:szCs w:val="20"/>
                                <w:u w:val="none"/>
                              </w:rPr>
                              <w:t>indicate</w:t>
                            </w:r>
                            <w:r w:rsidR="00E41736" w:rsidRPr="008E1FAA">
                              <w:rPr>
                                <w:spacing w:val="-4"/>
                                <w:sz w:val="20"/>
                                <w:szCs w:val="20"/>
                                <w:u w:val="none"/>
                              </w:rPr>
                              <w:t xml:space="preserve"> </w:t>
                            </w:r>
                            <w:r w:rsidR="00E41736" w:rsidRPr="008E1FAA">
                              <w:rPr>
                                <w:sz w:val="20"/>
                                <w:szCs w:val="20"/>
                                <w:u w:val="none"/>
                              </w:rPr>
                              <w:t>that</w:t>
                            </w:r>
                            <w:r w:rsidR="00E41736" w:rsidRPr="008E1FAA">
                              <w:rPr>
                                <w:spacing w:val="-4"/>
                                <w:sz w:val="20"/>
                                <w:szCs w:val="20"/>
                                <w:u w:val="none"/>
                              </w:rPr>
                              <w:t xml:space="preserve"> </w:t>
                            </w:r>
                            <w:del w:id="65" w:author="Gaurang Naik" w:date="2022-12-30T14:06:00Z">
                              <w:r w:rsidR="00E41736" w:rsidDel="008632E9">
                                <w:rPr>
                                  <w:sz w:val="20"/>
                                  <w:szCs w:val="20"/>
                                  <w:u w:val="none"/>
                                </w:rPr>
                                <w:delText xml:space="preserve">a </w:delText>
                              </w:r>
                            </w:del>
                            <w:ins w:id="66" w:author="Gaurang Naik" w:date="2022-12-30T14:06:00Z">
                              <w:r>
                                <w:rPr>
                                  <w:sz w:val="20"/>
                                  <w:szCs w:val="20"/>
                                  <w:u w:val="none"/>
                                </w:rPr>
                                <w:t xml:space="preserve">the </w:t>
                              </w:r>
                            </w:ins>
                            <w:r w:rsidR="00F72E8A">
                              <w:rPr>
                                <w:sz w:val="20"/>
                                <w:szCs w:val="20"/>
                                <w:u w:val="none"/>
                              </w:rPr>
                              <w:t>non-</w:t>
                            </w:r>
                            <w:r w:rsidR="00E41736">
                              <w:rPr>
                                <w:sz w:val="20"/>
                                <w:szCs w:val="20"/>
                                <w:u w:val="none"/>
                              </w:rPr>
                              <w:t>AP MLD</w:t>
                            </w:r>
                            <w:r w:rsidR="000A3F59">
                              <w:rPr>
                                <w:sz w:val="20"/>
                                <w:szCs w:val="20"/>
                                <w:u w:val="none"/>
                              </w:rPr>
                              <w:t>,</w:t>
                            </w:r>
                            <w:r w:rsidR="00E41736">
                              <w:rPr>
                                <w:sz w:val="20"/>
                                <w:szCs w:val="20"/>
                                <w:u w:val="none"/>
                              </w:rPr>
                              <w:t xml:space="preserve"> with which the </w:t>
                            </w:r>
                            <w:r w:rsidR="00F72E8A">
                              <w:rPr>
                                <w:sz w:val="20"/>
                                <w:szCs w:val="20"/>
                                <w:u w:val="none"/>
                              </w:rPr>
                              <w:t>non-</w:t>
                            </w:r>
                            <w:r w:rsidR="00E41736">
                              <w:rPr>
                                <w:sz w:val="20"/>
                                <w:szCs w:val="20"/>
                                <w:u w:val="none"/>
                              </w:rPr>
                              <w:t xml:space="preserve">AP </w:t>
                            </w:r>
                            <w:del w:id="67" w:author="Gaurang Naik" w:date="2022-12-30T14:06:00Z">
                              <w:r w:rsidR="00F72E8A" w:rsidDel="008632E9">
                                <w:rPr>
                                  <w:sz w:val="20"/>
                                  <w:szCs w:val="20"/>
                                  <w:u w:val="none"/>
                                </w:rPr>
                                <w:delText xml:space="preserve">EHT </w:delText>
                              </w:r>
                            </w:del>
                            <w:r w:rsidR="00F72E8A">
                              <w:rPr>
                                <w:sz w:val="20"/>
                                <w:szCs w:val="20"/>
                                <w:u w:val="none"/>
                              </w:rPr>
                              <w:t xml:space="preserve">STA </w:t>
                            </w:r>
                            <w:r w:rsidR="00E41736">
                              <w:rPr>
                                <w:sz w:val="20"/>
                                <w:szCs w:val="20"/>
                                <w:u w:val="none"/>
                              </w:rPr>
                              <w:t>is affiliated</w:t>
                            </w:r>
                            <w:r w:rsidR="000A3F59">
                              <w:rPr>
                                <w:sz w:val="20"/>
                                <w:szCs w:val="20"/>
                                <w:u w:val="none"/>
                              </w:rPr>
                              <w:t>,</w:t>
                            </w:r>
                            <w:r w:rsidR="00E41736">
                              <w:rPr>
                                <w:sz w:val="20"/>
                                <w:szCs w:val="20"/>
                                <w:u w:val="none"/>
                              </w:rPr>
                              <w:t xml:space="preserve"> is capable of </w:t>
                            </w:r>
                            <w:del w:id="68" w:author="Gaurang Naik" w:date="2022-12-30T14:06:00Z">
                              <w:r w:rsidR="000A41D4" w:rsidDel="008632E9">
                                <w:rPr>
                                  <w:sz w:val="20"/>
                                  <w:szCs w:val="20"/>
                                  <w:u w:val="none"/>
                                </w:rPr>
                                <w:delText>generating</w:delText>
                              </w:r>
                              <w:r w:rsidR="00E41736" w:rsidDel="008632E9">
                                <w:rPr>
                                  <w:sz w:val="20"/>
                                  <w:szCs w:val="20"/>
                                  <w:u w:val="none"/>
                                </w:rPr>
                                <w:delText xml:space="preserve"> </w:delText>
                              </w:r>
                            </w:del>
                            <w:ins w:id="69" w:author="Gaurang Naik" w:date="2022-12-30T14:06:00Z">
                              <w:r>
                                <w:rPr>
                                  <w:sz w:val="20"/>
                                  <w:szCs w:val="20"/>
                                  <w:u w:val="none"/>
                                </w:rPr>
                                <w:t xml:space="preserve">receiving </w:t>
                              </w:r>
                            </w:ins>
                            <w:ins w:id="70" w:author="Gaurang Naik" w:date="2022-12-30T14:07:00Z">
                              <w:r>
                                <w:rPr>
                                  <w:sz w:val="20"/>
                                  <w:szCs w:val="20"/>
                                  <w:u w:val="none"/>
                                </w:rPr>
                                <w:t xml:space="preserve">a </w:t>
                              </w:r>
                            </w:ins>
                            <w:r w:rsidR="00E41736">
                              <w:rPr>
                                <w:sz w:val="20"/>
                                <w:szCs w:val="20"/>
                                <w:u w:val="none"/>
                              </w:rPr>
                              <w:t>frame</w:t>
                            </w:r>
                            <w:del w:id="71" w:author="Gaurang Naik" w:date="2022-12-30T14:07:00Z">
                              <w:r w:rsidR="000A41D4" w:rsidDel="008632E9">
                                <w:rPr>
                                  <w:sz w:val="20"/>
                                  <w:szCs w:val="20"/>
                                  <w:u w:val="none"/>
                                </w:rPr>
                                <w:delText>s</w:delText>
                              </w:r>
                            </w:del>
                            <w:r w:rsidR="00E41736">
                              <w:rPr>
                                <w:sz w:val="20"/>
                                <w:szCs w:val="20"/>
                                <w:u w:val="none"/>
                              </w:rPr>
                              <w:t xml:space="preserve"> with an SRS Control subfield. Set to 0 otherwise.</w:t>
                            </w:r>
                            <w:ins w:id="72" w:author="Gaurang Naik" w:date="2022-12-30T14:07:00Z">
                              <w:r w:rsidR="00581D64">
                                <w:rPr>
                                  <w:sz w:val="20"/>
                                  <w:szCs w:val="20"/>
                                  <w:u w:val="none"/>
                                </w:rPr>
                                <w:t xml:space="preserve"> </w:t>
                              </w:r>
                              <w:r w:rsidR="00581D64" w:rsidRPr="003A5CE7">
                                <w:rPr>
                                  <w:sz w:val="20"/>
                                  <w:szCs w:val="20"/>
                                  <w:highlight w:val="cyan"/>
                                  <w:u w:val="none"/>
                                </w:rPr>
                                <w:t>(#12368)</w:t>
                              </w:r>
                            </w:ins>
                          </w:p>
                          <w:p w14:paraId="2E4E6C93" w14:textId="06BCB134" w:rsidR="00A749BC" w:rsidRPr="008E1FAA" w:rsidRDefault="00086C6B" w:rsidP="0037582E">
                            <w:pPr>
                              <w:pStyle w:val="TableParagraph"/>
                              <w:kinsoku w:val="0"/>
                              <w:overflowPunct w:val="0"/>
                              <w:spacing w:before="46" w:line="204" w:lineRule="exact"/>
                              <w:ind w:left="117"/>
                              <w:rPr>
                                <w:sz w:val="20"/>
                                <w:szCs w:val="20"/>
                                <w:u w:val="none"/>
                              </w:rPr>
                            </w:pPr>
                            <w:r>
                              <w:rPr>
                                <w:sz w:val="20"/>
                                <w:szCs w:val="20"/>
                                <w:u w:val="none"/>
                              </w:rPr>
                              <w:t>See 35.3.16.5 (PPDU end time alignment)</w:t>
                            </w:r>
                            <w:r w:rsidR="000A3F59">
                              <w:rPr>
                                <w:sz w:val="20"/>
                                <w:szCs w:val="20"/>
                                <w:u w:val="none"/>
                              </w:rPr>
                              <w:t>.</w:t>
                            </w:r>
                          </w:p>
                        </w:tc>
                      </w:tr>
                      <w:tr w:rsidR="00A84DC5" w14:paraId="0D75BF29" w14:textId="77777777" w:rsidTr="0037582E">
                        <w:trPr>
                          <w:trHeight w:val="2519"/>
                        </w:trPr>
                        <w:tc>
                          <w:tcPr>
                            <w:tcW w:w="1900" w:type="dxa"/>
                            <w:tcBorders>
                              <w:top w:val="single" w:sz="4" w:space="0" w:color="000000"/>
                              <w:left w:val="single" w:sz="12" w:space="0" w:color="000000"/>
                              <w:bottom w:val="single" w:sz="4" w:space="0" w:color="000000"/>
                              <w:right w:val="single" w:sz="2" w:space="0" w:color="000000"/>
                            </w:tcBorders>
                          </w:tcPr>
                          <w:p w14:paraId="3219CBBD" w14:textId="77777777" w:rsidR="00A84DC5" w:rsidRPr="008E1FAA" w:rsidRDefault="00A84DC5" w:rsidP="0037582E">
                            <w:pPr>
                              <w:pStyle w:val="TableParagraph"/>
                              <w:kinsoku w:val="0"/>
                              <w:overflowPunct w:val="0"/>
                              <w:spacing w:before="51" w:line="230" w:lineRule="auto"/>
                              <w:ind w:left="116"/>
                              <w:rPr>
                                <w:sz w:val="20"/>
                                <w:szCs w:val="20"/>
                                <w:u w:val="none"/>
                              </w:rPr>
                            </w:pPr>
                            <w:r w:rsidRPr="008E1FAA">
                              <w:rPr>
                                <w:sz w:val="20"/>
                                <w:szCs w:val="20"/>
                                <w:u w:val="none"/>
                              </w:rPr>
                              <w:t>Frequency</w:t>
                            </w:r>
                            <w:r w:rsidRPr="008E1FAA">
                              <w:rPr>
                                <w:spacing w:val="-12"/>
                                <w:sz w:val="20"/>
                                <w:szCs w:val="20"/>
                                <w:u w:val="none"/>
                              </w:rPr>
                              <w:t xml:space="preserve"> </w:t>
                            </w:r>
                            <w:r w:rsidRPr="008E1FAA">
                              <w:rPr>
                                <w:sz w:val="20"/>
                                <w:szCs w:val="20"/>
                                <w:u w:val="none"/>
                              </w:rPr>
                              <w:t>Separation For STR/AP MLD</w:t>
                            </w:r>
                          </w:p>
                          <w:p w14:paraId="22A9DA7E" w14:textId="77777777" w:rsidR="00A84DC5" w:rsidRPr="008E1FAA" w:rsidRDefault="00A84DC5" w:rsidP="0037582E">
                            <w:pPr>
                              <w:pStyle w:val="TableParagraph"/>
                              <w:kinsoku w:val="0"/>
                              <w:overflowPunct w:val="0"/>
                              <w:spacing w:before="46" w:line="256" w:lineRule="auto"/>
                              <w:ind w:left="117"/>
                              <w:rPr>
                                <w:sz w:val="20"/>
                                <w:szCs w:val="20"/>
                              </w:rPr>
                            </w:pPr>
                            <w:r w:rsidRPr="008E1FAA">
                              <w:rPr>
                                <w:spacing w:val="-2"/>
                                <w:sz w:val="20"/>
                                <w:szCs w:val="20"/>
                                <w:u w:val="none"/>
                              </w:rPr>
                              <w:t>Type</w:t>
                            </w:r>
                            <w:r w:rsidRPr="008E1FAA">
                              <w:rPr>
                                <w:spacing w:val="-5"/>
                                <w:sz w:val="20"/>
                                <w:szCs w:val="20"/>
                                <w:u w:val="none"/>
                              </w:rPr>
                              <w:t xml:space="preserve"> </w:t>
                            </w:r>
                            <w:r w:rsidRPr="008E1FAA">
                              <w:rPr>
                                <w:spacing w:val="-2"/>
                                <w:sz w:val="20"/>
                                <w:szCs w:val="20"/>
                                <w:u w:val="none"/>
                              </w:rPr>
                              <w:t>Indication</w:t>
                            </w:r>
                          </w:p>
                        </w:tc>
                        <w:tc>
                          <w:tcPr>
                            <w:tcW w:w="3000" w:type="dxa"/>
                            <w:tcBorders>
                              <w:top w:val="single" w:sz="4" w:space="0" w:color="000000"/>
                              <w:left w:val="single" w:sz="2" w:space="0" w:color="000000"/>
                              <w:bottom w:val="single" w:sz="4" w:space="0" w:color="000000"/>
                              <w:right w:val="single" w:sz="2" w:space="0" w:color="000000"/>
                            </w:tcBorders>
                          </w:tcPr>
                          <w:p w14:paraId="692FDC87" w14:textId="2E704465" w:rsidR="00A84DC5" w:rsidRPr="008E1FAA" w:rsidRDefault="00A84DC5" w:rsidP="0037582E">
                            <w:pPr>
                              <w:pStyle w:val="TableParagraph"/>
                              <w:kinsoku w:val="0"/>
                              <w:overflowPunct w:val="0"/>
                              <w:spacing w:before="51" w:line="230" w:lineRule="auto"/>
                              <w:ind w:left="411" w:right="102" w:hanging="281"/>
                              <w:rPr>
                                <w:sz w:val="20"/>
                                <w:szCs w:val="20"/>
                                <w:u w:val="none"/>
                              </w:rPr>
                            </w:pPr>
                            <w:r w:rsidRPr="008E1FAA">
                              <w:rPr>
                                <w:sz w:val="20"/>
                                <w:szCs w:val="20"/>
                                <w:u w:val="none"/>
                              </w:rPr>
                              <w:t>Frequency Separation For STR: Indicates</w:t>
                            </w:r>
                            <w:r w:rsidRPr="008E1FAA">
                              <w:rPr>
                                <w:spacing w:val="-6"/>
                                <w:sz w:val="20"/>
                                <w:szCs w:val="20"/>
                                <w:u w:val="none"/>
                              </w:rPr>
                              <w:t xml:space="preserve"> </w:t>
                            </w:r>
                            <w:r w:rsidRPr="008E1FAA">
                              <w:rPr>
                                <w:sz w:val="20"/>
                                <w:szCs w:val="20"/>
                                <w:u w:val="none"/>
                              </w:rPr>
                              <w:t>the</w:t>
                            </w:r>
                            <w:r w:rsidRPr="008E1FAA">
                              <w:rPr>
                                <w:spacing w:val="-5"/>
                                <w:sz w:val="20"/>
                                <w:szCs w:val="20"/>
                                <w:u w:val="none"/>
                              </w:rPr>
                              <w:t xml:space="preserve"> </w:t>
                            </w:r>
                            <w:r w:rsidRPr="008E1FAA">
                              <w:rPr>
                                <w:sz w:val="20"/>
                                <w:szCs w:val="20"/>
                                <w:u w:val="none"/>
                              </w:rPr>
                              <w:t>minimum</w:t>
                            </w:r>
                            <w:r w:rsidRPr="008E1FAA">
                              <w:rPr>
                                <w:spacing w:val="-5"/>
                                <w:sz w:val="20"/>
                                <w:szCs w:val="20"/>
                                <w:u w:val="none"/>
                              </w:rPr>
                              <w:t xml:space="preserve"> </w:t>
                            </w:r>
                            <w:proofErr w:type="spellStart"/>
                            <w:r w:rsidRPr="008E1FAA">
                              <w:rPr>
                                <w:sz w:val="20"/>
                                <w:szCs w:val="20"/>
                                <w:u w:val="none"/>
                              </w:rPr>
                              <w:t>freq</w:t>
                            </w:r>
                            <w:proofErr w:type="spellEnd"/>
                            <w:ins w:id="73" w:author="Gaurang Naik" w:date="2022-12-15T20:49:00Z">
                              <w:r w:rsidR="003B7744">
                                <w:rPr>
                                  <w:sz w:val="20"/>
                                  <w:szCs w:val="20"/>
                                  <w:u w:val="none"/>
                                </w:rPr>
                                <w:t xml:space="preserve"> </w:t>
                              </w:r>
                            </w:ins>
                            <w:proofErr w:type="spellStart"/>
                            <w:r w:rsidRPr="008E1FAA">
                              <w:rPr>
                                <w:sz w:val="20"/>
                                <w:szCs w:val="20"/>
                                <w:u w:val="none"/>
                              </w:rPr>
                              <w:t>uency</w:t>
                            </w:r>
                            <w:proofErr w:type="spellEnd"/>
                            <w:r w:rsidRPr="008E1FAA">
                              <w:rPr>
                                <w:sz w:val="20"/>
                                <w:szCs w:val="20"/>
                                <w:u w:val="none"/>
                              </w:rPr>
                              <w:t xml:space="preserve"> gap between any two links that is recommended by the non-AP MLD</w:t>
                            </w:r>
                            <w:r w:rsidRPr="008E1FAA">
                              <w:rPr>
                                <w:spacing w:val="-5"/>
                                <w:sz w:val="20"/>
                                <w:szCs w:val="20"/>
                                <w:u w:val="none"/>
                              </w:rPr>
                              <w:t xml:space="preserve"> </w:t>
                            </w:r>
                            <w:r w:rsidRPr="008E1FAA">
                              <w:rPr>
                                <w:sz w:val="20"/>
                                <w:szCs w:val="20"/>
                                <w:u w:val="none"/>
                              </w:rPr>
                              <w:t>for</w:t>
                            </w:r>
                            <w:r w:rsidRPr="008E1FAA">
                              <w:rPr>
                                <w:spacing w:val="-5"/>
                                <w:sz w:val="20"/>
                                <w:szCs w:val="20"/>
                                <w:u w:val="none"/>
                              </w:rPr>
                              <w:t xml:space="preserve"> </w:t>
                            </w:r>
                            <w:r w:rsidRPr="008E1FAA">
                              <w:rPr>
                                <w:sz w:val="20"/>
                                <w:szCs w:val="20"/>
                                <w:u w:val="none"/>
                              </w:rPr>
                              <w:t>STR</w:t>
                            </w:r>
                            <w:r w:rsidRPr="008E1FAA">
                              <w:rPr>
                                <w:spacing w:val="-4"/>
                                <w:sz w:val="20"/>
                                <w:szCs w:val="20"/>
                                <w:u w:val="none"/>
                              </w:rPr>
                              <w:t xml:space="preserve"> </w:t>
                            </w:r>
                            <w:r w:rsidRPr="008E1FAA">
                              <w:rPr>
                                <w:sz w:val="20"/>
                                <w:szCs w:val="20"/>
                                <w:u w:val="none"/>
                              </w:rPr>
                              <w:t>operation.</w:t>
                            </w:r>
                            <w:r w:rsidRPr="008E1FAA">
                              <w:rPr>
                                <w:spacing w:val="-5"/>
                                <w:sz w:val="20"/>
                                <w:szCs w:val="20"/>
                                <w:u w:val="none"/>
                              </w:rPr>
                              <w:t xml:space="preserve"> </w:t>
                            </w:r>
                            <w:r w:rsidRPr="008E1FAA">
                              <w:rPr>
                                <w:sz w:val="20"/>
                                <w:szCs w:val="20"/>
                                <w:u w:val="none"/>
                              </w:rPr>
                              <w:t>The</w:t>
                            </w:r>
                            <w:r w:rsidRPr="008E1FAA">
                              <w:rPr>
                                <w:spacing w:val="-4"/>
                                <w:sz w:val="20"/>
                                <w:szCs w:val="20"/>
                                <w:u w:val="none"/>
                              </w:rPr>
                              <w:t xml:space="preserve"> </w:t>
                            </w:r>
                            <w:r w:rsidRPr="008E1FAA">
                              <w:rPr>
                                <w:sz w:val="20"/>
                                <w:szCs w:val="20"/>
                                <w:u w:val="none"/>
                              </w:rPr>
                              <w:t>frequency</w:t>
                            </w:r>
                            <w:r w:rsidRPr="008E1FAA">
                              <w:rPr>
                                <w:spacing w:val="-8"/>
                                <w:sz w:val="20"/>
                                <w:szCs w:val="20"/>
                                <w:u w:val="none"/>
                              </w:rPr>
                              <w:t xml:space="preserve"> </w:t>
                            </w:r>
                            <w:r w:rsidRPr="008E1FAA">
                              <w:rPr>
                                <w:sz w:val="20"/>
                                <w:szCs w:val="20"/>
                                <w:u w:val="none"/>
                              </w:rPr>
                              <w:t>gap</w:t>
                            </w:r>
                            <w:r w:rsidRPr="008E1FAA">
                              <w:rPr>
                                <w:spacing w:val="-7"/>
                                <w:sz w:val="20"/>
                                <w:szCs w:val="20"/>
                                <w:u w:val="none"/>
                              </w:rPr>
                              <w:t xml:space="preserve"> </w:t>
                            </w:r>
                            <w:r w:rsidRPr="008E1FAA">
                              <w:rPr>
                                <w:sz w:val="20"/>
                                <w:szCs w:val="20"/>
                                <w:u w:val="none"/>
                              </w:rPr>
                              <w:t>is</w:t>
                            </w:r>
                            <w:r w:rsidRPr="008E1FAA">
                              <w:rPr>
                                <w:spacing w:val="-8"/>
                                <w:sz w:val="20"/>
                                <w:szCs w:val="20"/>
                                <w:u w:val="none"/>
                              </w:rPr>
                              <w:t xml:space="preserve"> </w:t>
                            </w:r>
                            <w:r w:rsidRPr="008E1FAA">
                              <w:rPr>
                                <w:sz w:val="20"/>
                                <w:szCs w:val="20"/>
                                <w:u w:val="none"/>
                              </w:rPr>
                              <w:t>specified</w:t>
                            </w:r>
                            <w:r w:rsidRPr="008E1FAA">
                              <w:rPr>
                                <w:spacing w:val="-8"/>
                                <w:sz w:val="20"/>
                                <w:szCs w:val="20"/>
                                <w:u w:val="none"/>
                              </w:rPr>
                              <w:t xml:space="preserve"> </w:t>
                            </w:r>
                            <w:r w:rsidRPr="008E1FAA">
                              <w:rPr>
                                <w:sz w:val="20"/>
                                <w:szCs w:val="20"/>
                                <w:u w:val="none"/>
                              </w:rPr>
                              <w:t>as</w:t>
                            </w:r>
                            <w:r w:rsidRPr="008E1FAA">
                              <w:rPr>
                                <w:spacing w:val="-7"/>
                                <w:sz w:val="20"/>
                                <w:szCs w:val="20"/>
                                <w:u w:val="none"/>
                              </w:rPr>
                              <w:t xml:space="preserve"> </w:t>
                            </w:r>
                            <w:r w:rsidRPr="008E1FAA">
                              <w:rPr>
                                <w:sz w:val="20"/>
                                <w:szCs w:val="20"/>
                                <w:u w:val="none"/>
                              </w:rPr>
                              <w:t>the</w:t>
                            </w:r>
                            <w:r w:rsidRPr="008E1FAA">
                              <w:rPr>
                                <w:spacing w:val="-8"/>
                                <w:sz w:val="20"/>
                                <w:szCs w:val="20"/>
                                <w:u w:val="none"/>
                              </w:rPr>
                              <w:t xml:space="preserve"> </w:t>
                            </w:r>
                            <w:r w:rsidRPr="008E1FAA">
                              <w:rPr>
                                <w:sz w:val="20"/>
                                <w:szCs w:val="20"/>
                                <w:u w:val="none"/>
                              </w:rPr>
                              <w:t>difference between the nearest frequency edges of the two links.</w:t>
                            </w:r>
                          </w:p>
                          <w:p w14:paraId="6C2C0F31" w14:textId="77777777" w:rsidR="00A84DC5" w:rsidRPr="008E1FAA" w:rsidRDefault="00A84DC5" w:rsidP="0037582E">
                            <w:pPr>
                              <w:pStyle w:val="TableParagraph"/>
                              <w:kinsoku w:val="0"/>
                              <w:overflowPunct w:val="0"/>
                              <w:spacing w:line="192" w:lineRule="exact"/>
                              <w:ind w:left="130"/>
                              <w:rPr>
                                <w:spacing w:val="-2"/>
                                <w:sz w:val="20"/>
                                <w:szCs w:val="20"/>
                                <w:u w:val="none"/>
                              </w:rPr>
                            </w:pPr>
                            <w:r w:rsidRPr="008E1FAA">
                              <w:rPr>
                                <w:sz w:val="20"/>
                                <w:szCs w:val="20"/>
                                <w:u w:val="none"/>
                              </w:rPr>
                              <w:t>AP</w:t>
                            </w:r>
                            <w:r w:rsidRPr="008E1FAA">
                              <w:rPr>
                                <w:spacing w:val="-7"/>
                                <w:sz w:val="20"/>
                                <w:szCs w:val="20"/>
                                <w:u w:val="none"/>
                              </w:rPr>
                              <w:t xml:space="preserve"> </w:t>
                            </w:r>
                            <w:r w:rsidRPr="008E1FAA">
                              <w:rPr>
                                <w:sz w:val="20"/>
                                <w:szCs w:val="20"/>
                                <w:u w:val="none"/>
                              </w:rPr>
                              <w:t>MLD</w:t>
                            </w:r>
                            <w:r w:rsidRPr="008E1FAA">
                              <w:rPr>
                                <w:spacing w:val="-6"/>
                                <w:sz w:val="20"/>
                                <w:szCs w:val="20"/>
                                <w:u w:val="none"/>
                              </w:rPr>
                              <w:t xml:space="preserve"> </w:t>
                            </w:r>
                            <w:r w:rsidRPr="008E1FAA">
                              <w:rPr>
                                <w:sz w:val="20"/>
                                <w:szCs w:val="20"/>
                                <w:u w:val="none"/>
                              </w:rPr>
                              <w:t>Type</w:t>
                            </w:r>
                            <w:r w:rsidRPr="008E1FAA">
                              <w:rPr>
                                <w:spacing w:val="-6"/>
                                <w:sz w:val="20"/>
                                <w:szCs w:val="20"/>
                                <w:u w:val="none"/>
                              </w:rPr>
                              <w:t xml:space="preserve"> </w:t>
                            </w:r>
                            <w:r w:rsidRPr="008E1FAA">
                              <w:rPr>
                                <w:spacing w:val="-2"/>
                                <w:sz w:val="20"/>
                                <w:szCs w:val="20"/>
                                <w:u w:val="none"/>
                              </w:rPr>
                              <w:t>Indication:</w:t>
                            </w:r>
                          </w:p>
                          <w:p w14:paraId="714FB712" w14:textId="77777777" w:rsidR="00A84DC5" w:rsidRPr="008E1FAA" w:rsidRDefault="00A84DC5" w:rsidP="0037582E">
                            <w:pPr>
                              <w:pStyle w:val="TableParagraph"/>
                              <w:kinsoku w:val="0"/>
                              <w:overflowPunct w:val="0"/>
                              <w:spacing w:before="51" w:line="230" w:lineRule="auto"/>
                              <w:ind w:left="130" w:right="102"/>
                              <w:jc w:val="both"/>
                              <w:rPr>
                                <w:sz w:val="20"/>
                                <w:szCs w:val="20"/>
                              </w:rPr>
                            </w:pPr>
                            <w:r w:rsidRPr="008E1FAA">
                              <w:rPr>
                                <w:sz w:val="20"/>
                                <w:szCs w:val="20"/>
                                <w:u w:val="none"/>
                              </w:rPr>
                              <w:t>Indicates</w:t>
                            </w:r>
                            <w:r w:rsidRPr="008E1FAA">
                              <w:rPr>
                                <w:spacing w:val="-4"/>
                                <w:sz w:val="20"/>
                                <w:szCs w:val="20"/>
                                <w:u w:val="none"/>
                              </w:rPr>
                              <w:t xml:space="preserve"> </w:t>
                            </w:r>
                            <w:r w:rsidRPr="008E1FAA">
                              <w:rPr>
                                <w:sz w:val="20"/>
                                <w:szCs w:val="20"/>
                                <w:u w:val="none"/>
                              </w:rPr>
                              <w:t>the</w:t>
                            </w:r>
                            <w:r w:rsidRPr="008E1FAA">
                              <w:rPr>
                                <w:spacing w:val="-3"/>
                                <w:sz w:val="20"/>
                                <w:szCs w:val="20"/>
                                <w:u w:val="none"/>
                              </w:rPr>
                              <w:t xml:space="preserve"> </w:t>
                            </w:r>
                            <w:r w:rsidRPr="008E1FAA">
                              <w:rPr>
                                <w:sz w:val="20"/>
                                <w:szCs w:val="20"/>
                                <w:u w:val="none"/>
                              </w:rPr>
                              <w:t>type</w:t>
                            </w:r>
                            <w:r w:rsidRPr="008E1FAA">
                              <w:rPr>
                                <w:spacing w:val="-1"/>
                                <w:sz w:val="20"/>
                                <w:szCs w:val="20"/>
                                <w:u w:val="none"/>
                              </w:rPr>
                              <w:t xml:space="preserve"> </w:t>
                            </w:r>
                            <w:r w:rsidRPr="008E1FAA">
                              <w:rPr>
                                <w:sz w:val="20"/>
                                <w:szCs w:val="20"/>
                                <w:u w:val="none"/>
                              </w:rPr>
                              <w:t>of</w:t>
                            </w:r>
                            <w:r w:rsidRPr="008E1FAA">
                              <w:rPr>
                                <w:spacing w:val="-2"/>
                                <w:sz w:val="20"/>
                                <w:szCs w:val="20"/>
                                <w:u w:val="none"/>
                              </w:rPr>
                              <w:t xml:space="preserve"> </w:t>
                            </w:r>
                            <w:r w:rsidRPr="008E1FAA">
                              <w:rPr>
                                <w:sz w:val="20"/>
                                <w:szCs w:val="20"/>
                                <w:u w:val="none"/>
                              </w:rPr>
                              <w:t>an</w:t>
                            </w:r>
                            <w:r w:rsidRPr="008E1FAA">
                              <w:rPr>
                                <w:spacing w:val="-2"/>
                                <w:sz w:val="20"/>
                                <w:szCs w:val="20"/>
                                <w:u w:val="none"/>
                              </w:rPr>
                              <w:t xml:space="preserve"> </w:t>
                            </w:r>
                            <w:r w:rsidRPr="008E1FAA">
                              <w:rPr>
                                <w:sz w:val="20"/>
                                <w:szCs w:val="20"/>
                                <w:u w:val="none"/>
                              </w:rPr>
                              <w:t xml:space="preserve">AP </w:t>
                            </w:r>
                            <w:r w:rsidRPr="008E1FAA">
                              <w:rPr>
                                <w:spacing w:val="-4"/>
                                <w:sz w:val="20"/>
                                <w:szCs w:val="20"/>
                                <w:u w:val="none"/>
                              </w:rPr>
                              <w:t>MLD.</w:t>
                            </w:r>
                          </w:p>
                        </w:tc>
                        <w:tc>
                          <w:tcPr>
                            <w:tcW w:w="3601" w:type="dxa"/>
                            <w:tcBorders>
                              <w:top w:val="single" w:sz="4" w:space="0" w:color="000000"/>
                              <w:left w:val="single" w:sz="2" w:space="0" w:color="000000"/>
                              <w:bottom w:val="single" w:sz="4" w:space="0" w:color="000000"/>
                              <w:right w:val="single" w:sz="12" w:space="0" w:color="000000"/>
                            </w:tcBorders>
                          </w:tcPr>
                          <w:p w14:paraId="1A2F1983" w14:textId="77777777" w:rsidR="00A84DC5" w:rsidRPr="008E1FAA" w:rsidRDefault="00A84DC5" w:rsidP="0037582E">
                            <w:pPr>
                              <w:pStyle w:val="TableParagraph"/>
                              <w:kinsoku w:val="0"/>
                              <w:overflowPunct w:val="0"/>
                              <w:spacing w:before="46" w:line="204" w:lineRule="exact"/>
                              <w:ind w:left="117"/>
                              <w:rPr>
                                <w:spacing w:val="-4"/>
                                <w:sz w:val="20"/>
                                <w:szCs w:val="20"/>
                                <w:u w:val="none"/>
                              </w:rPr>
                            </w:pPr>
                            <w:r w:rsidRPr="008E1FAA">
                              <w:rPr>
                                <w:sz w:val="20"/>
                                <w:szCs w:val="20"/>
                                <w:u w:val="none"/>
                              </w:rPr>
                              <w:t>Frequency</w:t>
                            </w:r>
                            <w:r w:rsidRPr="008E1FAA">
                              <w:rPr>
                                <w:spacing w:val="-8"/>
                                <w:sz w:val="20"/>
                                <w:szCs w:val="20"/>
                                <w:u w:val="none"/>
                              </w:rPr>
                              <w:t xml:space="preserve"> </w:t>
                            </w:r>
                            <w:r w:rsidRPr="008E1FAA">
                              <w:rPr>
                                <w:sz w:val="20"/>
                                <w:szCs w:val="20"/>
                                <w:u w:val="none"/>
                              </w:rPr>
                              <w:t>Separation</w:t>
                            </w:r>
                            <w:r w:rsidRPr="008E1FAA">
                              <w:rPr>
                                <w:spacing w:val="-6"/>
                                <w:sz w:val="20"/>
                                <w:szCs w:val="20"/>
                                <w:u w:val="none"/>
                              </w:rPr>
                              <w:t xml:space="preserve"> </w:t>
                            </w:r>
                            <w:r w:rsidRPr="008E1FAA">
                              <w:rPr>
                                <w:sz w:val="20"/>
                                <w:szCs w:val="20"/>
                                <w:u w:val="none"/>
                              </w:rPr>
                              <w:t>For</w:t>
                            </w:r>
                            <w:r w:rsidRPr="008E1FAA">
                              <w:rPr>
                                <w:spacing w:val="-7"/>
                                <w:sz w:val="20"/>
                                <w:szCs w:val="20"/>
                                <w:u w:val="none"/>
                              </w:rPr>
                              <w:t xml:space="preserve"> </w:t>
                            </w:r>
                            <w:r w:rsidRPr="008E1FAA">
                              <w:rPr>
                                <w:spacing w:val="-4"/>
                                <w:sz w:val="20"/>
                                <w:szCs w:val="20"/>
                                <w:u w:val="none"/>
                              </w:rPr>
                              <w:t>STR:</w:t>
                            </w:r>
                          </w:p>
                          <w:p w14:paraId="1BF286B1" w14:textId="77777777" w:rsidR="00A84DC5" w:rsidRPr="008E1FAA" w:rsidRDefault="00A84DC5" w:rsidP="0037582E">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4"/>
                                <w:sz w:val="20"/>
                                <w:szCs w:val="20"/>
                                <w:u w:val="none"/>
                              </w:rPr>
                              <w:t xml:space="preserve"> </w:t>
                            </w:r>
                            <w:r w:rsidRPr="008E1FAA">
                              <w:rPr>
                                <w:sz w:val="20"/>
                                <w:szCs w:val="20"/>
                                <w:u w:val="none"/>
                              </w:rPr>
                              <w:t>a</w:t>
                            </w:r>
                            <w:r w:rsidRPr="008E1FAA">
                              <w:rPr>
                                <w:spacing w:val="-3"/>
                                <w:sz w:val="20"/>
                                <w:szCs w:val="20"/>
                                <w:u w:val="none"/>
                              </w:rPr>
                              <w:t xml:space="preserve"> </w:t>
                            </w:r>
                            <w:r w:rsidRPr="008E1FAA">
                              <w:rPr>
                                <w:sz w:val="20"/>
                                <w:szCs w:val="20"/>
                                <w:u w:val="none"/>
                              </w:rPr>
                              <w:t>non-AP</w:t>
                            </w:r>
                            <w:r w:rsidRPr="008E1FAA">
                              <w:rPr>
                                <w:spacing w:val="-2"/>
                                <w:sz w:val="20"/>
                                <w:szCs w:val="20"/>
                                <w:u w:val="none"/>
                              </w:rPr>
                              <w:t xml:space="preserve"> </w:t>
                            </w:r>
                            <w:r w:rsidRPr="008E1FAA">
                              <w:rPr>
                                <w:spacing w:val="-4"/>
                                <w:sz w:val="20"/>
                                <w:szCs w:val="20"/>
                                <w:u w:val="none"/>
                              </w:rPr>
                              <w:t>MLD:</w:t>
                            </w:r>
                          </w:p>
                          <w:p w14:paraId="4225EE72" w14:textId="77777777" w:rsidR="00A84DC5" w:rsidRPr="008E1FAA" w:rsidRDefault="00A84DC5" w:rsidP="0037582E">
                            <w:pPr>
                              <w:pStyle w:val="TableParagraph"/>
                              <w:kinsoku w:val="0"/>
                              <w:overflowPunct w:val="0"/>
                              <w:spacing w:before="1" w:line="230" w:lineRule="auto"/>
                              <w:ind w:left="342"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r w:rsidRPr="008E1FAA">
                              <w:rPr>
                                <w:sz w:val="20"/>
                                <w:szCs w:val="20"/>
                                <w:u w:val="none"/>
                              </w:rPr>
                              <w:t>0</w:t>
                            </w:r>
                            <w:r w:rsidRPr="008E1FAA">
                              <w:rPr>
                                <w:spacing w:val="-3"/>
                                <w:sz w:val="20"/>
                                <w:szCs w:val="20"/>
                                <w:u w:val="none"/>
                              </w:rPr>
                              <w:t xml:space="preserve"> </w:t>
                            </w:r>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r w:rsidRPr="008E1FAA">
                              <w:rPr>
                                <w:sz w:val="20"/>
                                <w:szCs w:val="20"/>
                                <w:u w:val="none"/>
                              </w:rPr>
                              <w:t>no</w:t>
                            </w:r>
                            <w:r w:rsidRPr="008E1FAA">
                              <w:rPr>
                                <w:spacing w:val="-3"/>
                                <w:sz w:val="20"/>
                                <w:szCs w:val="20"/>
                                <w:u w:val="none"/>
                              </w:rPr>
                              <w:t xml:space="preserve"> </w:t>
                            </w:r>
                            <w:r w:rsidRPr="008E1FAA">
                              <w:rPr>
                                <w:sz w:val="20"/>
                                <w:szCs w:val="20"/>
                                <w:u w:val="none"/>
                              </w:rPr>
                              <w:t>frequency</w:t>
                            </w:r>
                            <w:r w:rsidRPr="008E1FAA">
                              <w:rPr>
                                <w:spacing w:val="-4"/>
                                <w:sz w:val="20"/>
                                <w:szCs w:val="20"/>
                                <w:u w:val="none"/>
                              </w:rPr>
                              <w:t xml:space="preserve"> </w:t>
                            </w:r>
                            <w:r w:rsidRPr="008E1FAA">
                              <w:rPr>
                                <w:sz w:val="20"/>
                                <w:szCs w:val="20"/>
                                <w:u w:val="none"/>
                              </w:rPr>
                              <w:t>separation information is provided.</w:t>
                            </w:r>
                          </w:p>
                          <w:p w14:paraId="44396374" w14:textId="77777777" w:rsidR="00A84DC5" w:rsidRPr="008E1FAA" w:rsidRDefault="00A84DC5" w:rsidP="0037582E">
                            <w:pPr>
                              <w:pStyle w:val="TableParagraph"/>
                              <w:kinsoku w:val="0"/>
                              <w:overflowPunct w:val="0"/>
                              <w:spacing w:before="10" w:line="216" w:lineRule="auto"/>
                              <w:ind w:left="342" w:firstLine="7"/>
                              <w:rPr>
                                <w:sz w:val="20"/>
                                <w:szCs w:val="20"/>
                                <w:u w:val="none"/>
                              </w:rPr>
                            </w:pPr>
                            <w:r w:rsidRPr="008E1FAA">
                              <w:rPr>
                                <w:sz w:val="20"/>
                                <w:szCs w:val="20"/>
                                <w:u w:val="none"/>
                              </w:rPr>
                              <w:t>Set</w:t>
                            </w:r>
                            <w:r w:rsidRPr="008E1FAA">
                              <w:rPr>
                                <w:spacing w:val="-7"/>
                                <w:sz w:val="20"/>
                                <w:szCs w:val="20"/>
                                <w:u w:val="none"/>
                              </w:rPr>
                              <w:t xml:space="preserve"> </w:t>
                            </w:r>
                            <w:r w:rsidRPr="008E1FAA">
                              <w:rPr>
                                <w:sz w:val="20"/>
                                <w:szCs w:val="20"/>
                                <w:u w:val="none"/>
                              </w:rPr>
                              <w:t>to</w:t>
                            </w:r>
                            <w:r w:rsidRPr="008E1FAA">
                              <w:rPr>
                                <w:spacing w:val="-7"/>
                                <w:sz w:val="20"/>
                                <w:szCs w:val="20"/>
                                <w:u w:val="none"/>
                              </w:rPr>
                              <w:t xml:space="preserve"> </w:t>
                            </w:r>
                            <w:r w:rsidRPr="008E1FAA">
                              <w:rPr>
                                <w:sz w:val="20"/>
                                <w:szCs w:val="20"/>
                                <w:u w:val="none"/>
                              </w:rPr>
                              <w:t>a</w:t>
                            </w:r>
                            <w:r w:rsidRPr="008E1FAA">
                              <w:rPr>
                                <w:spacing w:val="-7"/>
                                <w:sz w:val="20"/>
                                <w:szCs w:val="20"/>
                                <w:u w:val="none"/>
                              </w:rPr>
                              <w:t xml:space="preserve"> </w:t>
                            </w:r>
                            <w:r w:rsidRPr="008E1FAA">
                              <w:rPr>
                                <w:sz w:val="20"/>
                                <w:szCs w:val="20"/>
                                <w:u w:val="none"/>
                              </w:rPr>
                              <w:t>nonzero</w:t>
                            </w:r>
                            <w:r w:rsidRPr="008E1FAA">
                              <w:rPr>
                                <w:spacing w:val="-7"/>
                                <w:sz w:val="20"/>
                                <w:szCs w:val="20"/>
                                <w:u w:val="none"/>
                              </w:rPr>
                              <w:t xml:space="preserve"> </w:t>
                            </w:r>
                            <w:r w:rsidRPr="008E1FAA">
                              <w:rPr>
                                <w:sz w:val="20"/>
                                <w:szCs w:val="20"/>
                                <w:u w:val="none"/>
                              </w:rPr>
                              <w:t>value</w:t>
                            </w:r>
                            <w:r w:rsidRPr="008E1FAA">
                              <w:rPr>
                                <w:spacing w:val="-5"/>
                                <w:sz w:val="20"/>
                                <w:szCs w:val="20"/>
                                <w:u w:val="none"/>
                              </w:rPr>
                              <w:t xml:space="preserve"> </w:t>
                            </w:r>
                            <w:r w:rsidRPr="008E1FAA">
                              <w:rPr>
                                <w:i/>
                                <w:iCs/>
                                <w:sz w:val="20"/>
                                <w:szCs w:val="20"/>
                                <w:u w:val="none"/>
                              </w:rPr>
                              <w:t>n</w:t>
                            </w:r>
                            <w:r w:rsidRPr="008E1FAA">
                              <w:rPr>
                                <w:i/>
                                <w:iCs/>
                                <w:spacing w:val="-5"/>
                                <w:sz w:val="20"/>
                                <w:szCs w:val="20"/>
                                <w:u w:val="none"/>
                              </w:rPr>
                              <w:t xml:space="preserve"> </w:t>
                            </w:r>
                            <w:r w:rsidRPr="008E1FAA">
                              <w:rPr>
                                <w:sz w:val="20"/>
                                <w:szCs w:val="20"/>
                                <w:u w:val="none"/>
                              </w:rPr>
                              <w:t>to</w:t>
                            </w:r>
                            <w:r w:rsidRPr="008E1FAA">
                              <w:rPr>
                                <w:spacing w:val="-7"/>
                                <w:sz w:val="20"/>
                                <w:szCs w:val="20"/>
                                <w:u w:val="none"/>
                              </w:rPr>
                              <w:t xml:space="preserve"> </w:t>
                            </w:r>
                            <w:r w:rsidRPr="008E1FAA">
                              <w:rPr>
                                <w:sz w:val="20"/>
                                <w:szCs w:val="20"/>
                                <w:u w:val="none"/>
                              </w:rPr>
                              <w:t>indicate</w:t>
                            </w:r>
                            <w:r w:rsidRPr="008E1FAA">
                              <w:rPr>
                                <w:spacing w:val="-6"/>
                                <w:sz w:val="20"/>
                                <w:szCs w:val="20"/>
                                <w:u w:val="none"/>
                              </w:rPr>
                              <w:t xml:space="preserve"> </w:t>
                            </w:r>
                            <w:r w:rsidRPr="008E1FAA">
                              <w:rPr>
                                <w:sz w:val="20"/>
                                <w:szCs w:val="20"/>
                                <w:u w:val="none"/>
                              </w:rPr>
                              <w:t>that</w:t>
                            </w:r>
                            <w:r w:rsidRPr="008E1FAA">
                              <w:rPr>
                                <w:spacing w:val="-6"/>
                                <w:sz w:val="20"/>
                                <w:szCs w:val="20"/>
                                <w:u w:val="none"/>
                              </w:rPr>
                              <w:t xml:space="preserve"> </w:t>
                            </w:r>
                            <w:r w:rsidRPr="008E1FAA">
                              <w:rPr>
                                <w:sz w:val="20"/>
                                <w:szCs w:val="20"/>
                                <w:u w:val="none"/>
                              </w:rPr>
                              <w:t>the STR frequency gap is</w:t>
                            </w:r>
                            <w:r w:rsidRPr="008E1FAA">
                              <w:rPr>
                                <w:spacing w:val="40"/>
                                <w:sz w:val="20"/>
                                <w:szCs w:val="20"/>
                                <w:u w:val="none"/>
                              </w:rPr>
                              <w:t xml:space="preserve"> </w:t>
                            </w:r>
                            <w:r w:rsidRPr="008E1FAA">
                              <w:rPr>
                                <w:rFonts w:ascii="Symbol" w:hAnsi="Symbol" w:cs="Symbol"/>
                                <w:sz w:val="20"/>
                                <w:szCs w:val="20"/>
                                <w:u w:val="none"/>
                              </w:rPr>
                              <w:t>(</w:t>
                            </w:r>
                            <w:r w:rsidRPr="008E1FAA">
                              <w:rPr>
                                <w:i/>
                                <w:iCs/>
                                <w:sz w:val="20"/>
                                <w:szCs w:val="20"/>
                                <w:u w:val="none"/>
                              </w:rPr>
                              <w:t xml:space="preserve">n </w:t>
                            </w:r>
                            <w:r w:rsidRPr="008E1FAA">
                              <w:rPr>
                                <w:sz w:val="20"/>
                                <w:szCs w:val="20"/>
                                <w:u w:val="none"/>
                              </w:rPr>
                              <w:t>– 1</w:t>
                            </w:r>
                            <w:r w:rsidRPr="008E1FAA">
                              <w:rPr>
                                <w:rFonts w:ascii="Symbol" w:hAnsi="Symbol" w:cs="Symbol"/>
                                <w:sz w:val="20"/>
                                <w:szCs w:val="20"/>
                                <w:u w:val="none"/>
                              </w:rPr>
                              <w:t>)</w:t>
                            </w:r>
                            <w:r w:rsidRPr="008E1FAA">
                              <w:rPr>
                                <w:sz w:val="20"/>
                                <w:szCs w:val="20"/>
                                <w:u w:val="none"/>
                              </w:rPr>
                              <w:t xml:space="preserve"> </w:t>
                            </w:r>
                            <w:r w:rsidRPr="008E1FAA">
                              <w:rPr>
                                <w:rFonts w:ascii="Symbol" w:hAnsi="Symbol" w:cs="Symbol"/>
                                <w:sz w:val="20"/>
                                <w:szCs w:val="20"/>
                                <w:u w:val="none"/>
                              </w:rPr>
                              <w:t>´</w:t>
                            </w:r>
                            <w:r w:rsidRPr="008E1FAA">
                              <w:rPr>
                                <w:sz w:val="20"/>
                                <w:szCs w:val="20"/>
                                <w:u w:val="none"/>
                              </w:rPr>
                              <w:t xml:space="preserve"> 80 </w:t>
                            </w:r>
                            <w:proofErr w:type="spellStart"/>
                            <w:r w:rsidRPr="008E1FAA">
                              <w:rPr>
                                <w:sz w:val="20"/>
                                <w:szCs w:val="20"/>
                                <w:u w:val="none"/>
                              </w:rPr>
                              <w:t>MHz.</w:t>
                            </w:r>
                            <w:proofErr w:type="spellEnd"/>
                          </w:p>
                          <w:p w14:paraId="68A94363" w14:textId="77777777" w:rsidR="00A84DC5" w:rsidRPr="008E1FAA" w:rsidRDefault="00A84DC5" w:rsidP="0037582E">
                            <w:pPr>
                              <w:pStyle w:val="TableParagraph"/>
                              <w:kinsoku w:val="0"/>
                              <w:overflowPunct w:val="0"/>
                              <w:spacing w:before="196" w:line="203" w:lineRule="exact"/>
                              <w:ind w:left="117"/>
                              <w:rPr>
                                <w:spacing w:val="-2"/>
                                <w:sz w:val="20"/>
                                <w:szCs w:val="20"/>
                                <w:u w:val="none"/>
                              </w:rPr>
                            </w:pPr>
                            <w:r w:rsidRPr="008E1FAA">
                              <w:rPr>
                                <w:sz w:val="20"/>
                                <w:szCs w:val="20"/>
                                <w:u w:val="none"/>
                              </w:rPr>
                              <w:t>AP</w:t>
                            </w:r>
                            <w:r w:rsidRPr="008E1FAA">
                              <w:rPr>
                                <w:spacing w:val="-6"/>
                                <w:sz w:val="20"/>
                                <w:szCs w:val="20"/>
                                <w:u w:val="none"/>
                              </w:rPr>
                              <w:t xml:space="preserve"> </w:t>
                            </w:r>
                            <w:r w:rsidRPr="008E1FAA">
                              <w:rPr>
                                <w:sz w:val="20"/>
                                <w:szCs w:val="20"/>
                                <w:u w:val="none"/>
                              </w:rPr>
                              <w:t>MLD</w:t>
                            </w:r>
                            <w:r w:rsidRPr="008E1FAA">
                              <w:rPr>
                                <w:spacing w:val="-6"/>
                                <w:sz w:val="20"/>
                                <w:szCs w:val="20"/>
                                <w:u w:val="none"/>
                              </w:rPr>
                              <w:t xml:space="preserve"> </w:t>
                            </w:r>
                            <w:r w:rsidRPr="008E1FAA">
                              <w:rPr>
                                <w:sz w:val="20"/>
                                <w:szCs w:val="20"/>
                                <w:u w:val="none"/>
                              </w:rPr>
                              <w:t>Type</w:t>
                            </w:r>
                            <w:r w:rsidRPr="008E1FAA">
                              <w:rPr>
                                <w:spacing w:val="-6"/>
                                <w:sz w:val="20"/>
                                <w:szCs w:val="20"/>
                                <w:u w:val="none"/>
                              </w:rPr>
                              <w:t xml:space="preserve"> </w:t>
                            </w:r>
                            <w:r w:rsidRPr="008E1FAA">
                              <w:rPr>
                                <w:spacing w:val="-2"/>
                                <w:sz w:val="20"/>
                                <w:szCs w:val="20"/>
                                <w:u w:val="none"/>
                              </w:rPr>
                              <w:t>Indication:</w:t>
                            </w:r>
                          </w:p>
                          <w:p w14:paraId="408B1C89" w14:textId="77777777" w:rsidR="00A84DC5" w:rsidRPr="008E1FAA" w:rsidRDefault="00A84DC5" w:rsidP="0037582E">
                            <w:pPr>
                              <w:pStyle w:val="TableParagraph"/>
                              <w:kinsoku w:val="0"/>
                              <w:overflowPunct w:val="0"/>
                              <w:spacing w:line="200" w:lineRule="exact"/>
                              <w:ind w:left="117"/>
                              <w:rPr>
                                <w:spacing w:val="-4"/>
                                <w:sz w:val="20"/>
                                <w:szCs w:val="20"/>
                                <w:u w:val="none"/>
                              </w:rPr>
                            </w:pPr>
                            <w:r w:rsidRPr="008E1FAA">
                              <w:rPr>
                                <w:sz w:val="20"/>
                                <w:szCs w:val="20"/>
                                <w:u w:val="none"/>
                              </w:rPr>
                              <w:t>For</w:t>
                            </w:r>
                            <w:r w:rsidRPr="008E1FAA">
                              <w:rPr>
                                <w:spacing w:val="-3"/>
                                <w:sz w:val="20"/>
                                <w:szCs w:val="20"/>
                                <w:u w:val="none"/>
                              </w:rPr>
                              <w:t xml:space="preserve"> </w:t>
                            </w:r>
                            <w:r w:rsidRPr="008E1FAA">
                              <w:rPr>
                                <w:sz w:val="20"/>
                                <w:szCs w:val="20"/>
                                <w:u w:val="none"/>
                              </w:rPr>
                              <w:t>an</w:t>
                            </w:r>
                            <w:r w:rsidRPr="008E1FAA">
                              <w:rPr>
                                <w:spacing w:val="-2"/>
                                <w:sz w:val="20"/>
                                <w:szCs w:val="20"/>
                                <w:u w:val="none"/>
                              </w:rPr>
                              <w:t xml:space="preserve"> </w:t>
                            </w:r>
                            <w:r w:rsidRPr="008E1FAA">
                              <w:rPr>
                                <w:sz w:val="20"/>
                                <w:szCs w:val="20"/>
                                <w:u w:val="none"/>
                              </w:rPr>
                              <w:t>AP</w:t>
                            </w:r>
                            <w:r w:rsidRPr="008E1FAA">
                              <w:rPr>
                                <w:spacing w:val="-1"/>
                                <w:sz w:val="20"/>
                                <w:szCs w:val="20"/>
                                <w:u w:val="none"/>
                              </w:rPr>
                              <w:t xml:space="preserve"> </w:t>
                            </w:r>
                            <w:r w:rsidRPr="008E1FAA">
                              <w:rPr>
                                <w:spacing w:val="-4"/>
                                <w:sz w:val="20"/>
                                <w:szCs w:val="20"/>
                                <w:u w:val="none"/>
                              </w:rPr>
                              <w:t>MLD:</w:t>
                            </w:r>
                          </w:p>
                          <w:p w14:paraId="33D27901" w14:textId="0AF7B017" w:rsidR="00A84DC5" w:rsidRPr="008E1FAA" w:rsidRDefault="00A84DC5" w:rsidP="0037582E">
                            <w:pPr>
                              <w:pStyle w:val="TableParagraph"/>
                              <w:kinsoku w:val="0"/>
                              <w:overflowPunct w:val="0"/>
                              <w:spacing w:before="1" w:line="230" w:lineRule="auto"/>
                              <w:ind w:left="335" w:firstLine="7"/>
                              <w:rPr>
                                <w:sz w:val="20"/>
                                <w:szCs w:val="20"/>
                                <w:u w:val="none"/>
                              </w:rPr>
                            </w:pPr>
                            <w:r w:rsidRPr="008E1FAA">
                              <w:rPr>
                                <w:sz w:val="20"/>
                                <w:szCs w:val="20"/>
                                <w:u w:val="none"/>
                              </w:rPr>
                              <w:t>Set</w:t>
                            </w:r>
                            <w:r w:rsidRPr="008E1FAA">
                              <w:rPr>
                                <w:spacing w:val="-4"/>
                                <w:sz w:val="20"/>
                                <w:szCs w:val="20"/>
                                <w:u w:val="none"/>
                              </w:rPr>
                              <w:t xml:space="preserve"> </w:t>
                            </w:r>
                            <w:r w:rsidRPr="008E1FAA">
                              <w:rPr>
                                <w:sz w:val="20"/>
                                <w:szCs w:val="20"/>
                                <w:u w:val="none"/>
                              </w:rPr>
                              <w:t>B7</w:t>
                            </w:r>
                            <w:r w:rsidRPr="008E1FAA">
                              <w:rPr>
                                <w:spacing w:val="-4"/>
                                <w:sz w:val="20"/>
                                <w:szCs w:val="20"/>
                                <w:u w:val="none"/>
                              </w:rPr>
                              <w:t xml:space="preserve"> </w:t>
                            </w:r>
                            <w:r w:rsidRPr="008E1FAA">
                              <w:rPr>
                                <w:sz w:val="20"/>
                                <w:szCs w:val="20"/>
                                <w:u w:val="none"/>
                              </w:rPr>
                              <w:t>to</w:t>
                            </w:r>
                            <w:r w:rsidRPr="008E1FAA">
                              <w:rPr>
                                <w:spacing w:val="-4"/>
                                <w:sz w:val="20"/>
                                <w:szCs w:val="20"/>
                                <w:u w:val="none"/>
                              </w:rPr>
                              <w:t xml:space="preserve"> </w:t>
                            </w:r>
                            <w:del w:id="74" w:author="Gaurang Naik" w:date="2022-07-27T17:58:00Z">
                              <w:r w:rsidRPr="008E1FAA" w:rsidDel="004B2012">
                                <w:rPr>
                                  <w:sz w:val="20"/>
                                  <w:szCs w:val="20"/>
                                  <w:u w:val="none"/>
                                </w:rPr>
                                <w:delText>0</w:delText>
                              </w:r>
                              <w:r w:rsidRPr="008E1FAA" w:rsidDel="004B2012">
                                <w:rPr>
                                  <w:spacing w:val="-3"/>
                                  <w:sz w:val="20"/>
                                  <w:szCs w:val="20"/>
                                  <w:u w:val="none"/>
                                </w:rPr>
                                <w:delText xml:space="preserve"> </w:delText>
                              </w:r>
                            </w:del>
                            <w:ins w:id="75" w:author="Gaurang Naik" w:date="2022-07-27T17:58:00Z">
                              <w:r>
                                <w:rPr>
                                  <w:sz w:val="20"/>
                                  <w:szCs w:val="20"/>
                                  <w:u w:val="none"/>
                                </w:rPr>
                                <w:t>1</w:t>
                              </w:r>
                              <w:r w:rsidRPr="008E1FAA">
                                <w:rPr>
                                  <w:spacing w:val="-3"/>
                                  <w:sz w:val="20"/>
                                  <w:szCs w:val="20"/>
                                  <w:u w:val="none"/>
                                </w:rPr>
                                <w:t xml:space="preserve"> </w:t>
                              </w:r>
                            </w:ins>
                            <w:r w:rsidRPr="008E1FAA">
                              <w:rPr>
                                <w:sz w:val="20"/>
                                <w:szCs w:val="20"/>
                                <w:u w:val="none"/>
                              </w:rPr>
                              <w:t>to</w:t>
                            </w:r>
                            <w:r w:rsidRPr="008E1FAA">
                              <w:rPr>
                                <w:spacing w:val="-3"/>
                                <w:sz w:val="20"/>
                                <w:szCs w:val="20"/>
                                <w:u w:val="none"/>
                              </w:rPr>
                              <w:t xml:space="preserve"> </w:t>
                            </w:r>
                            <w:r w:rsidRPr="008E1FAA">
                              <w:rPr>
                                <w:sz w:val="20"/>
                                <w:szCs w:val="20"/>
                                <w:u w:val="none"/>
                              </w:rPr>
                              <w:t>indicate</w:t>
                            </w:r>
                            <w:r w:rsidRPr="008E1FAA">
                              <w:rPr>
                                <w:spacing w:val="-4"/>
                                <w:sz w:val="20"/>
                                <w:szCs w:val="20"/>
                                <w:u w:val="none"/>
                              </w:rPr>
                              <w:t xml:space="preserve"> </w:t>
                            </w:r>
                            <w:r w:rsidRPr="008E1FAA">
                              <w:rPr>
                                <w:sz w:val="20"/>
                                <w:szCs w:val="20"/>
                                <w:u w:val="none"/>
                              </w:rPr>
                              <w:t>that</w:t>
                            </w:r>
                            <w:r w:rsidRPr="008E1FAA">
                              <w:rPr>
                                <w:spacing w:val="-4"/>
                                <w:sz w:val="20"/>
                                <w:szCs w:val="20"/>
                                <w:u w:val="none"/>
                              </w:rPr>
                              <w:t xml:space="preserve"> </w:t>
                            </w:r>
                            <w:r w:rsidRPr="008E1FAA">
                              <w:rPr>
                                <w:sz w:val="20"/>
                                <w:szCs w:val="20"/>
                                <w:u w:val="none"/>
                              </w:rPr>
                              <w:t>the</w:t>
                            </w:r>
                            <w:r w:rsidRPr="008E1FAA">
                              <w:rPr>
                                <w:spacing w:val="-4"/>
                                <w:sz w:val="20"/>
                                <w:szCs w:val="20"/>
                                <w:u w:val="none"/>
                              </w:rPr>
                              <w:t xml:space="preserve"> </w:t>
                            </w:r>
                            <w:r w:rsidRPr="008E1FAA">
                              <w:rPr>
                                <w:sz w:val="20"/>
                                <w:szCs w:val="20"/>
                                <w:u w:val="none"/>
                              </w:rPr>
                              <w:t>AP</w:t>
                            </w:r>
                            <w:r w:rsidRPr="008E1FAA">
                              <w:rPr>
                                <w:spacing w:val="-3"/>
                                <w:sz w:val="20"/>
                                <w:szCs w:val="20"/>
                                <w:u w:val="none"/>
                              </w:rPr>
                              <w:t xml:space="preserve"> </w:t>
                            </w:r>
                            <w:r w:rsidRPr="008E1FAA">
                              <w:rPr>
                                <w:sz w:val="20"/>
                                <w:szCs w:val="20"/>
                                <w:u w:val="none"/>
                              </w:rPr>
                              <w:t>MLD</w:t>
                            </w:r>
                            <w:r w:rsidRPr="008E1FAA">
                              <w:rPr>
                                <w:spacing w:val="-4"/>
                                <w:sz w:val="20"/>
                                <w:szCs w:val="20"/>
                                <w:u w:val="none"/>
                              </w:rPr>
                              <w:t xml:space="preserve"> </w:t>
                            </w:r>
                            <w:r w:rsidRPr="008E1FAA">
                              <w:rPr>
                                <w:sz w:val="20"/>
                                <w:szCs w:val="20"/>
                                <w:u w:val="none"/>
                              </w:rPr>
                              <w:t xml:space="preserve">is </w:t>
                            </w:r>
                            <w:del w:id="76" w:author="Gaurang Naik" w:date="2022-07-27T17:58:00Z">
                              <w:r w:rsidRPr="008E1FAA" w:rsidDel="004B2012">
                                <w:rPr>
                                  <w:sz w:val="20"/>
                                  <w:szCs w:val="20"/>
                                  <w:u w:val="none"/>
                                </w:rPr>
                                <w:delText xml:space="preserve">not </w:delText>
                              </w:r>
                            </w:del>
                            <w:r w:rsidRPr="008E1FAA">
                              <w:rPr>
                                <w:sz w:val="20"/>
                                <w:szCs w:val="20"/>
                                <w:u w:val="none"/>
                              </w:rPr>
                              <w:t>an NSTR mobile AP MLD;</w:t>
                            </w:r>
                            <w:ins w:id="77" w:author="Gaurang Naik" w:date="2022-07-27T17:58:00Z">
                              <w:r>
                                <w:rPr>
                                  <w:sz w:val="20"/>
                                  <w:szCs w:val="20"/>
                                  <w:u w:val="none"/>
                                </w:rPr>
                                <w:t xml:space="preserve"> set to 0 otherwise. (#</w:t>
                              </w:r>
                            </w:ins>
                            <w:ins w:id="78" w:author="Gaurang Naik" w:date="2022-07-27T18:16:00Z">
                              <w:r>
                                <w:rPr>
                                  <w:sz w:val="20"/>
                                  <w:szCs w:val="20"/>
                                  <w:u w:val="none"/>
                                </w:rPr>
                                <w:t>11515</w:t>
                              </w:r>
                            </w:ins>
                            <w:ins w:id="79" w:author="Gaurang Naik" w:date="2022-07-27T17:58:00Z">
                              <w:r>
                                <w:rPr>
                                  <w:sz w:val="20"/>
                                  <w:szCs w:val="20"/>
                                  <w:u w:val="none"/>
                                </w:rPr>
                                <w:t>)</w:t>
                              </w:r>
                            </w:ins>
                          </w:p>
                          <w:p w14:paraId="2C78EEE9" w14:textId="02B23E3F" w:rsidR="00A84DC5" w:rsidRPr="008E1FAA" w:rsidDel="00663DC6" w:rsidRDefault="00A84DC5" w:rsidP="0037582E">
                            <w:pPr>
                              <w:pStyle w:val="TableParagraph"/>
                              <w:kinsoku w:val="0"/>
                              <w:overflowPunct w:val="0"/>
                              <w:spacing w:line="230" w:lineRule="auto"/>
                              <w:ind w:left="335" w:right="131" w:firstLine="7"/>
                              <w:rPr>
                                <w:del w:id="80" w:author="Gaurang Naik" w:date="2022-12-19T17:13:00Z"/>
                                <w:sz w:val="20"/>
                                <w:szCs w:val="20"/>
                                <w:u w:val="none"/>
                              </w:rPr>
                            </w:pPr>
                            <w:del w:id="81" w:author="Gaurang Naik" w:date="2022-12-19T17:13:00Z">
                              <w:r w:rsidRPr="008E1FAA" w:rsidDel="00663DC6">
                                <w:rPr>
                                  <w:sz w:val="20"/>
                                  <w:szCs w:val="20"/>
                                  <w:u w:val="none"/>
                                </w:rPr>
                                <w:delText>Set</w:delText>
                              </w:r>
                              <w:r w:rsidRPr="008E1FAA" w:rsidDel="00663DC6">
                                <w:rPr>
                                  <w:spacing w:val="-4"/>
                                  <w:sz w:val="20"/>
                                  <w:szCs w:val="20"/>
                                  <w:u w:val="none"/>
                                </w:rPr>
                                <w:delText xml:space="preserve"> </w:delText>
                              </w:r>
                              <w:r w:rsidRPr="008E1FAA" w:rsidDel="00663DC6">
                                <w:rPr>
                                  <w:sz w:val="20"/>
                                  <w:szCs w:val="20"/>
                                  <w:u w:val="none"/>
                                </w:rPr>
                                <w:delText>B7</w:delText>
                              </w:r>
                              <w:r w:rsidRPr="008E1FAA" w:rsidDel="00663DC6">
                                <w:rPr>
                                  <w:spacing w:val="-4"/>
                                  <w:sz w:val="20"/>
                                  <w:szCs w:val="20"/>
                                  <w:u w:val="none"/>
                                </w:rPr>
                                <w:delText xml:space="preserve"> </w:delText>
                              </w:r>
                              <w:r w:rsidRPr="008E1FAA" w:rsidDel="00663DC6">
                                <w:rPr>
                                  <w:sz w:val="20"/>
                                  <w:szCs w:val="20"/>
                                  <w:u w:val="none"/>
                                </w:rPr>
                                <w:delText>to</w:delText>
                              </w:r>
                              <w:r w:rsidRPr="008E1FAA" w:rsidDel="00663DC6">
                                <w:rPr>
                                  <w:spacing w:val="-4"/>
                                  <w:sz w:val="20"/>
                                  <w:szCs w:val="20"/>
                                  <w:u w:val="none"/>
                                </w:rPr>
                                <w:delText xml:space="preserve"> </w:delText>
                              </w:r>
                              <w:r w:rsidRPr="008E1FAA" w:rsidDel="00663DC6">
                                <w:rPr>
                                  <w:sz w:val="20"/>
                                  <w:szCs w:val="20"/>
                                  <w:u w:val="none"/>
                                </w:rPr>
                                <w:delText>1</w:delText>
                              </w:r>
                              <w:r w:rsidRPr="008E1FAA" w:rsidDel="00663DC6">
                                <w:rPr>
                                  <w:spacing w:val="-3"/>
                                  <w:sz w:val="20"/>
                                  <w:szCs w:val="20"/>
                                  <w:u w:val="none"/>
                                </w:rPr>
                                <w:delText xml:space="preserve"> </w:delText>
                              </w:r>
                              <w:r w:rsidRPr="008E1FAA" w:rsidDel="00663DC6">
                                <w:rPr>
                                  <w:sz w:val="20"/>
                                  <w:szCs w:val="20"/>
                                  <w:u w:val="none"/>
                                </w:rPr>
                                <w:delText>to</w:delText>
                              </w:r>
                              <w:r w:rsidRPr="008E1FAA" w:rsidDel="00663DC6">
                                <w:rPr>
                                  <w:spacing w:val="-3"/>
                                  <w:sz w:val="20"/>
                                  <w:szCs w:val="20"/>
                                  <w:u w:val="none"/>
                                </w:rPr>
                                <w:delText xml:space="preserve"> </w:delText>
                              </w:r>
                              <w:r w:rsidRPr="008E1FAA" w:rsidDel="00663DC6">
                                <w:rPr>
                                  <w:sz w:val="20"/>
                                  <w:szCs w:val="20"/>
                                  <w:u w:val="none"/>
                                </w:rPr>
                                <w:delText>indicate</w:delText>
                              </w:r>
                              <w:r w:rsidRPr="008E1FAA" w:rsidDel="00663DC6">
                                <w:rPr>
                                  <w:spacing w:val="-4"/>
                                  <w:sz w:val="20"/>
                                  <w:szCs w:val="20"/>
                                  <w:u w:val="none"/>
                                </w:rPr>
                                <w:delText xml:space="preserve"> </w:delText>
                              </w:r>
                              <w:r w:rsidRPr="008E1FAA" w:rsidDel="00663DC6">
                                <w:rPr>
                                  <w:sz w:val="20"/>
                                  <w:szCs w:val="20"/>
                                  <w:u w:val="none"/>
                                </w:rPr>
                                <w:delText>that</w:delText>
                              </w:r>
                              <w:r w:rsidRPr="008E1FAA" w:rsidDel="00663DC6">
                                <w:rPr>
                                  <w:spacing w:val="-4"/>
                                  <w:sz w:val="20"/>
                                  <w:szCs w:val="20"/>
                                  <w:u w:val="none"/>
                                </w:rPr>
                                <w:delText xml:space="preserve"> </w:delText>
                              </w:r>
                              <w:r w:rsidRPr="008E1FAA" w:rsidDel="00663DC6">
                                <w:rPr>
                                  <w:sz w:val="20"/>
                                  <w:szCs w:val="20"/>
                                  <w:u w:val="none"/>
                                </w:rPr>
                                <w:delText>the</w:delText>
                              </w:r>
                              <w:r w:rsidRPr="008E1FAA" w:rsidDel="00663DC6">
                                <w:rPr>
                                  <w:spacing w:val="-4"/>
                                  <w:sz w:val="20"/>
                                  <w:szCs w:val="20"/>
                                  <w:u w:val="none"/>
                                </w:rPr>
                                <w:delText xml:space="preserve"> </w:delText>
                              </w:r>
                              <w:r w:rsidRPr="008E1FAA" w:rsidDel="00663DC6">
                                <w:rPr>
                                  <w:sz w:val="20"/>
                                  <w:szCs w:val="20"/>
                                  <w:u w:val="none"/>
                                </w:rPr>
                                <w:delText>AP</w:delText>
                              </w:r>
                              <w:r w:rsidRPr="008E1FAA" w:rsidDel="00663DC6">
                                <w:rPr>
                                  <w:spacing w:val="-3"/>
                                  <w:sz w:val="20"/>
                                  <w:szCs w:val="20"/>
                                  <w:u w:val="none"/>
                                </w:rPr>
                                <w:delText xml:space="preserve"> </w:delText>
                              </w:r>
                              <w:r w:rsidRPr="008E1FAA" w:rsidDel="00663DC6">
                                <w:rPr>
                                  <w:sz w:val="20"/>
                                  <w:szCs w:val="20"/>
                                  <w:u w:val="none"/>
                                </w:rPr>
                                <w:delText>MLD</w:delText>
                              </w:r>
                              <w:r w:rsidRPr="008E1FAA" w:rsidDel="00663DC6">
                                <w:rPr>
                                  <w:spacing w:val="-4"/>
                                  <w:sz w:val="20"/>
                                  <w:szCs w:val="20"/>
                                  <w:u w:val="none"/>
                                </w:rPr>
                                <w:delText xml:space="preserve"> </w:delText>
                              </w:r>
                              <w:r w:rsidRPr="008E1FAA" w:rsidDel="00663DC6">
                                <w:rPr>
                                  <w:sz w:val="20"/>
                                  <w:szCs w:val="20"/>
                                  <w:u w:val="none"/>
                                </w:rPr>
                                <w:delText>is an NSTR mobile AP MLD;</w:delText>
                              </w:r>
                            </w:del>
                          </w:p>
                          <w:p w14:paraId="3672286D" w14:textId="77777777" w:rsidR="00A84DC5" w:rsidRPr="008E1FAA" w:rsidRDefault="00A84DC5" w:rsidP="0037582E">
                            <w:pPr>
                              <w:pStyle w:val="TableParagraph"/>
                              <w:kinsoku w:val="0"/>
                              <w:overflowPunct w:val="0"/>
                              <w:spacing w:line="201" w:lineRule="exact"/>
                              <w:ind w:left="342"/>
                              <w:rPr>
                                <w:spacing w:val="-2"/>
                                <w:sz w:val="20"/>
                                <w:szCs w:val="20"/>
                                <w:u w:val="none"/>
                              </w:rPr>
                            </w:pPr>
                            <w:r w:rsidRPr="008E1FAA">
                              <w:rPr>
                                <w:sz w:val="20"/>
                                <w:szCs w:val="20"/>
                                <w:u w:val="none"/>
                              </w:rPr>
                              <w:t>B8–B11</w:t>
                            </w:r>
                            <w:r w:rsidRPr="008E1FAA">
                              <w:rPr>
                                <w:spacing w:val="-8"/>
                                <w:sz w:val="20"/>
                                <w:szCs w:val="20"/>
                                <w:u w:val="none"/>
                              </w:rPr>
                              <w:t xml:space="preserve"> </w:t>
                            </w:r>
                            <w:r w:rsidRPr="008E1FAA">
                              <w:rPr>
                                <w:sz w:val="20"/>
                                <w:szCs w:val="20"/>
                                <w:u w:val="none"/>
                              </w:rPr>
                              <w:t>are</w:t>
                            </w:r>
                            <w:r w:rsidRPr="008E1FAA">
                              <w:rPr>
                                <w:spacing w:val="-7"/>
                                <w:sz w:val="20"/>
                                <w:szCs w:val="20"/>
                                <w:u w:val="none"/>
                              </w:rPr>
                              <w:t xml:space="preserve"> </w:t>
                            </w:r>
                            <w:r w:rsidRPr="008E1FAA">
                              <w:rPr>
                                <w:spacing w:val="-2"/>
                                <w:sz w:val="20"/>
                                <w:szCs w:val="20"/>
                                <w:u w:val="none"/>
                              </w:rPr>
                              <w:t>reserved.</w:t>
                            </w:r>
                          </w:p>
                          <w:p w14:paraId="5485B7E3" w14:textId="77777777" w:rsidR="00A84DC5" w:rsidRPr="008E1FAA" w:rsidRDefault="00A84DC5" w:rsidP="0037582E">
                            <w:pPr>
                              <w:pStyle w:val="TableParagraph"/>
                              <w:kinsoku w:val="0"/>
                              <w:overflowPunct w:val="0"/>
                              <w:spacing w:line="256" w:lineRule="auto"/>
                              <w:rPr>
                                <w:sz w:val="20"/>
                                <w:szCs w:val="20"/>
                                <w:u w:val="none"/>
                              </w:rPr>
                            </w:pPr>
                          </w:p>
                          <w:p w14:paraId="28EC5496" w14:textId="77777777" w:rsidR="00A84DC5" w:rsidRPr="008E1FAA" w:rsidRDefault="00A84DC5" w:rsidP="0037582E">
                            <w:pPr>
                              <w:pStyle w:val="TableParagraph"/>
                              <w:kinsoku w:val="0"/>
                              <w:overflowPunct w:val="0"/>
                              <w:spacing w:before="46" w:line="204" w:lineRule="exact"/>
                              <w:ind w:left="117"/>
                              <w:rPr>
                                <w:sz w:val="20"/>
                                <w:szCs w:val="20"/>
                              </w:rPr>
                            </w:pPr>
                            <w:r w:rsidRPr="008E1FAA">
                              <w:rPr>
                                <w:sz w:val="20"/>
                                <w:szCs w:val="20"/>
                                <w:u w:val="none"/>
                              </w:rPr>
                              <w:t>See</w:t>
                            </w:r>
                            <w:r w:rsidRPr="008E1FAA">
                              <w:rPr>
                                <w:spacing w:val="-7"/>
                                <w:sz w:val="20"/>
                                <w:szCs w:val="20"/>
                                <w:u w:val="none"/>
                              </w:rPr>
                              <w:t xml:space="preserve"> </w:t>
                            </w:r>
                            <w:r w:rsidRPr="008E1FAA">
                              <w:rPr>
                                <w:sz w:val="20"/>
                                <w:szCs w:val="20"/>
                                <w:u w:val="none"/>
                              </w:rPr>
                              <w:t>35.3.16.2</w:t>
                            </w:r>
                            <w:r w:rsidRPr="008E1FAA">
                              <w:rPr>
                                <w:spacing w:val="-7"/>
                                <w:sz w:val="20"/>
                                <w:szCs w:val="20"/>
                                <w:u w:val="none"/>
                              </w:rPr>
                              <w:t xml:space="preserve"> </w:t>
                            </w:r>
                            <w:r w:rsidRPr="008E1FAA">
                              <w:rPr>
                                <w:sz w:val="20"/>
                                <w:szCs w:val="20"/>
                                <w:u w:val="none"/>
                              </w:rPr>
                              <w:t>(</w:t>
                            </w:r>
                            <w:proofErr w:type="gramStart"/>
                            <w:r w:rsidRPr="008E1FAA">
                              <w:rPr>
                                <w:sz w:val="20"/>
                                <w:szCs w:val="20"/>
                                <w:u w:val="none"/>
                              </w:rPr>
                              <w:t>Multi-link</w:t>
                            </w:r>
                            <w:proofErr w:type="gramEnd"/>
                            <w:r w:rsidRPr="008E1FAA">
                              <w:rPr>
                                <w:spacing w:val="-7"/>
                                <w:sz w:val="20"/>
                                <w:szCs w:val="20"/>
                                <w:u w:val="none"/>
                              </w:rPr>
                              <w:t xml:space="preserve"> </w:t>
                            </w:r>
                            <w:r w:rsidRPr="008E1FAA">
                              <w:rPr>
                                <w:sz w:val="20"/>
                                <w:szCs w:val="20"/>
                                <w:u w:val="none"/>
                              </w:rPr>
                              <w:t>device</w:t>
                            </w:r>
                            <w:r w:rsidRPr="008E1FAA">
                              <w:rPr>
                                <w:spacing w:val="-7"/>
                                <w:sz w:val="20"/>
                                <w:szCs w:val="20"/>
                                <w:u w:val="none"/>
                              </w:rPr>
                              <w:t xml:space="preserve"> </w:t>
                            </w:r>
                            <w:r w:rsidRPr="008E1FAA">
                              <w:rPr>
                                <w:sz w:val="20"/>
                                <w:szCs w:val="20"/>
                                <w:u w:val="none"/>
                              </w:rPr>
                              <w:t>capability and operation signaling).</w:t>
                            </w:r>
                          </w:p>
                        </w:tc>
                      </w:tr>
                    </w:tbl>
                    <w:p w14:paraId="79333200" w14:textId="77777777" w:rsidR="00A84DC5" w:rsidRDefault="00A84DC5" w:rsidP="00A84DC5">
                      <w:pPr>
                        <w:pStyle w:val="BodyText0"/>
                        <w:kinsoku w:val="0"/>
                        <w:overflowPunct w:val="0"/>
                        <w:rPr>
                          <w:rFonts w:eastAsia="Times New Roman"/>
                          <w:sz w:val="24"/>
                          <w:szCs w:val="24"/>
                        </w:rPr>
                      </w:pPr>
                    </w:p>
                  </w:txbxContent>
                </v:textbox>
                <w10:wrap anchorx="page"/>
              </v:shape>
            </w:pict>
          </mc:Fallback>
        </mc:AlternateContent>
      </w:r>
    </w:p>
    <w:p w14:paraId="67B590D4" w14:textId="4EBA3C67" w:rsidR="00A84DC5" w:rsidRPr="00A84DC5" w:rsidRDefault="00A84DC5" w:rsidP="00A84DC5">
      <w:pPr>
        <w:pStyle w:val="T"/>
        <w:rPr>
          <w:rFonts w:ascii="Arial" w:hAnsi="Arial" w:cs="Arial"/>
          <w:b/>
          <w:color w:val="000000" w:themeColor="text1"/>
        </w:rPr>
      </w:pPr>
    </w:p>
    <w:p w14:paraId="3B81FDD7" w14:textId="77777777" w:rsidR="00A84DC5" w:rsidRPr="00A84DC5" w:rsidRDefault="00A84DC5" w:rsidP="00A84DC5">
      <w:pPr>
        <w:pStyle w:val="T"/>
        <w:spacing w:after="0" w:line="240" w:lineRule="auto"/>
        <w:rPr>
          <w:rFonts w:ascii="Arial" w:hAnsi="Arial" w:cs="Arial"/>
          <w:b/>
          <w:color w:val="000000" w:themeColor="text1"/>
        </w:rPr>
      </w:pPr>
    </w:p>
    <w:p w14:paraId="04F3FF5F" w14:textId="77777777" w:rsidR="00A84DC5" w:rsidRPr="00A84DC5" w:rsidRDefault="00A84DC5" w:rsidP="00A84DC5">
      <w:pPr>
        <w:pStyle w:val="T"/>
        <w:spacing w:after="0" w:line="240" w:lineRule="auto"/>
        <w:rPr>
          <w:rFonts w:ascii="Arial" w:hAnsi="Arial" w:cs="Arial"/>
          <w:b/>
          <w:color w:val="000000" w:themeColor="text1"/>
        </w:rPr>
      </w:pPr>
    </w:p>
    <w:p w14:paraId="1F987FF5" w14:textId="77777777" w:rsidR="00A84DC5" w:rsidRPr="00A84DC5" w:rsidRDefault="00A84DC5" w:rsidP="00A84DC5">
      <w:pPr>
        <w:pStyle w:val="T"/>
        <w:spacing w:after="0" w:line="240" w:lineRule="auto"/>
        <w:rPr>
          <w:rFonts w:ascii="Arial" w:hAnsi="Arial" w:cs="Arial"/>
          <w:b/>
          <w:color w:val="000000" w:themeColor="text1"/>
        </w:rPr>
      </w:pPr>
    </w:p>
    <w:p w14:paraId="3871A66E" w14:textId="77777777" w:rsidR="00A84DC5" w:rsidRPr="00A84DC5" w:rsidRDefault="00A84DC5" w:rsidP="00A84DC5">
      <w:pPr>
        <w:pStyle w:val="T"/>
        <w:spacing w:after="0" w:line="240" w:lineRule="auto"/>
        <w:rPr>
          <w:rFonts w:ascii="Arial" w:hAnsi="Arial" w:cs="Arial"/>
          <w:b/>
          <w:color w:val="000000" w:themeColor="text1"/>
        </w:rPr>
      </w:pPr>
    </w:p>
    <w:p w14:paraId="7B0AAE49" w14:textId="77777777" w:rsidR="00A84DC5" w:rsidRPr="00A84DC5" w:rsidRDefault="00A84DC5" w:rsidP="00A84DC5">
      <w:pPr>
        <w:pStyle w:val="T"/>
        <w:spacing w:after="0" w:line="240" w:lineRule="auto"/>
        <w:rPr>
          <w:rFonts w:ascii="Arial" w:hAnsi="Arial" w:cs="Arial"/>
          <w:b/>
          <w:color w:val="000000" w:themeColor="text1"/>
        </w:rPr>
      </w:pPr>
    </w:p>
    <w:p w14:paraId="63CD2F09" w14:textId="77777777" w:rsidR="00A84DC5" w:rsidRPr="00A84DC5" w:rsidRDefault="00A84DC5" w:rsidP="00A84DC5">
      <w:pPr>
        <w:pStyle w:val="T"/>
        <w:spacing w:after="0" w:line="240" w:lineRule="auto"/>
        <w:rPr>
          <w:rFonts w:ascii="Arial" w:hAnsi="Arial" w:cs="Arial"/>
          <w:b/>
          <w:color w:val="000000" w:themeColor="text1"/>
        </w:rPr>
      </w:pPr>
    </w:p>
    <w:p w14:paraId="51926AAC" w14:textId="77777777" w:rsidR="00A84DC5" w:rsidRPr="00A84DC5" w:rsidRDefault="00A84DC5" w:rsidP="00A84DC5">
      <w:pPr>
        <w:pStyle w:val="T"/>
        <w:spacing w:after="0" w:line="240" w:lineRule="auto"/>
        <w:rPr>
          <w:rFonts w:ascii="Arial" w:hAnsi="Arial" w:cs="Arial"/>
          <w:b/>
          <w:color w:val="000000" w:themeColor="text1"/>
        </w:rPr>
      </w:pPr>
    </w:p>
    <w:p w14:paraId="62AB15FB" w14:textId="77777777" w:rsidR="00031EB3" w:rsidRDefault="00031EB3" w:rsidP="00900D39">
      <w:pPr>
        <w:pStyle w:val="T"/>
        <w:spacing w:after="0" w:line="240" w:lineRule="auto"/>
        <w:rPr>
          <w:rFonts w:ascii="Arial" w:hAnsi="Arial" w:cs="Arial"/>
          <w:b/>
          <w:bCs/>
          <w:i/>
          <w:iCs/>
          <w:color w:val="000000" w:themeColor="text1"/>
          <w:highlight w:val="cyan"/>
        </w:rPr>
      </w:pPr>
    </w:p>
    <w:p w14:paraId="31AEEFB3" w14:textId="6F5673F3" w:rsidR="005B0296" w:rsidRDefault="005B0296" w:rsidP="00900D39">
      <w:pPr>
        <w:pStyle w:val="T"/>
        <w:spacing w:after="0" w:line="240" w:lineRule="auto"/>
        <w:rPr>
          <w:rFonts w:ascii="Arial" w:hAnsi="Arial" w:cs="Arial"/>
          <w:b/>
          <w:bCs/>
          <w:i/>
          <w:iCs/>
          <w:color w:val="000000" w:themeColor="text1"/>
        </w:rPr>
      </w:pPr>
      <w:proofErr w:type="spellStart"/>
      <w:r w:rsidRPr="005B0296">
        <w:rPr>
          <w:rFonts w:ascii="Arial" w:hAnsi="Arial" w:cs="Arial"/>
          <w:b/>
          <w:bCs/>
          <w:i/>
          <w:iCs/>
          <w:color w:val="000000" w:themeColor="text1"/>
          <w:highlight w:val="cyan"/>
        </w:rPr>
        <w:t>TGbe</w:t>
      </w:r>
      <w:proofErr w:type="spellEnd"/>
      <w:r w:rsidRPr="005B0296">
        <w:rPr>
          <w:rFonts w:ascii="Arial" w:hAnsi="Arial" w:cs="Arial"/>
          <w:b/>
          <w:bCs/>
          <w:i/>
          <w:iCs/>
          <w:color w:val="000000" w:themeColor="text1"/>
          <w:highlight w:val="cyan"/>
        </w:rPr>
        <w:t xml:space="preserve"> editor: Please </w:t>
      </w:r>
      <w:r w:rsidR="00F01772">
        <w:rPr>
          <w:rFonts w:ascii="Arial" w:hAnsi="Arial" w:cs="Arial"/>
          <w:b/>
          <w:bCs/>
          <w:i/>
          <w:iCs/>
          <w:color w:val="000000" w:themeColor="text1"/>
          <w:highlight w:val="cyan"/>
        </w:rPr>
        <w:t>add the</w:t>
      </w:r>
      <w:r w:rsidRPr="005B0296">
        <w:rPr>
          <w:rFonts w:ascii="Arial" w:hAnsi="Arial" w:cs="Arial"/>
          <w:b/>
          <w:bCs/>
          <w:i/>
          <w:iCs/>
          <w:color w:val="000000" w:themeColor="text1"/>
          <w:highlight w:val="cyan"/>
        </w:rPr>
        <w:t xml:space="preserve"> following </w:t>
      </w:r>
      <w:r w:rsidR="00F01772">
        <w:rPr>
          <w:rFonts w:ascii="Arial" w:hAnsi="Arial" w:cs="Arial"/>
          <w:b/>
          <w:bCs/>
          <w:i/>
          <w:iCs/>
          <w:color w:val="000000" w:themeColor="text1"/>
          <w:highlight w:val="cyan"/>
        </w:rPr>
        <w:t>subclause</w:t>
      </w:r>
      <w:r w:rsidRPr="005B0296">
        <w:rPr>
          <w:rFonts w:ascii="Arial" w:hAnsi="Arial" w:cs="Arial"/>
          <w:b/>
          <w:bCs/>
          <w:i/>
          <w:iCs/>
          <w:color w:val="000000" w:themeColor="text1"/>
          <w:highlight w:val="cyan"/>
        </w:rPr>
        <w:t xml:space="preserve"> </w:t>
      </w:r>
      <w:r w:rsidR="00696506">
        <w:rPr>
          <w:rFonts w:ascii="Arial" w:hAnsi="Arial" w:cs="Arial"/>
          <w:b/>
          <w:bCs/>
          <w:i/>
          <w:iCs/>
          <w:color w:val="000000" w:themeColor="text1"/>
          <w:highlight w:val="cyan"/>
        </w:rPr>
        <w:t>(</w:t>
      </w:r>
      <w:r w:rsidR="00A55437">
        <w:rPr>
          <w:rFonts w:ascii="Arial" w:hAnsi="Arial" w:cs="Arial"/>
          <w:b/>
          <w:bCs/>
          <w:i/>
          <w:iCs/>
          <w:color w:val="000000" w:themeColor="text1"/>
          <w:highlight w:val="cyan"/>
        </w:rPr>
        <w:t xml:space="preserve">after </w:t>
      </w:r>
      <w:r w:rsidR="00696506">
        <w:rPr>
          <w:rFonts w:ascii="Arial" w:hAnsi="Arial" w:cs="Arial"/>
          <w:b/>
          <w:bCs/>
          <w:i/>
          <w:iCs/>
          <w:color w:val="000000" w:themeColor="text1"/>
          <w:highlight w:val="cyan"/>
        </w:rPr>
        <w:t>9.4.1.7</w:t>
      </w:r>
      <w:r w:rsidR="00A55437">
        <w:rPr>
          <w:rFonts w:ascii="Arial" w:hAnsi="Arial" w:cs="Arial"/>
          <w:b/>
          <w:bCs/>
          <w:i/>
          <w:iCs/>
          <w:color w:val="000000" w:themeColor="text1"/>
          <w:highlight w:val="cyan"/>
        </w:rPr>
        <w:t>4</w:t>
      </w:r>
      <w:r w:rsidR="00696506">
        <w:rPr>
          <w:rFonts w:ascii="Arial" w:hAnsi="Arial" w:cs="Arial"/>
          <w:b/>
          <w:bCs/>
          <w:i/>
          <w:iCs/>
          <w:color w:val="000000" w:themeColor="text1"/>
          <w:highlight w:val="cyan"/>
        </w:rPr>
        <w:t xml:space="preserve">) </w:t>
      </w:r>
      <w:r w:rsidR="00F01772">
        <w:rPr>
          <w:rFonts w:ascii="Arial" w:hAnsi="Arial" w:cs="Arial"/>
          <w:b/>
          <w:bCs/>
          <w:i/>
          <w:iCs/>
          <w:color w:val="000000" w:themeColor="text1"/>
          <w:highlight w:val="cyan"/>
        </w:rPr>
        <w:t xml:space="preserve">and update the </w:t>
      </w:r>
      <w:r w:rsidR="00361D56">
        <w:rPr>
          <w:rFonts w:ascii="Arial" w:hAnsi="Arial" w:cs="Arial"/>
          <w:b/>
          <w:bCs/>
          <w:i/>
          <w:iCs/>
          <w:color w:val="000000" w:themeColor="text1"/>
          <w:highlight w:val="cyan"/>
        </w:rPr>
        <w:t xml:space="preserve">subclauses and </w:t>
      </w:r>
      <w:r w:rsidR="00F01772">
        <w:rPr>
          <w:rFonts w:ascii="Arial" w:hAnsi="Arial" w:cs="Arial"/>
          <w:b/>
          <w:bCs/>
          <w:i/>
          <w:iCs/>
          <w:color w:val="000000" w:themeColor="text1"/>
          <w:highlight w:val="cyan"/>
        </w:rPr>
        <w:t xml:space="preserve">paragraphs </w:t>
      </w:r>
      <w:r w:rsidRPr="005B0296">
        <w:rPr>
          <w:rFonts w:ascii="Arial" w:hAnsi="Arial" w:cs="Arial"/>
          <w:b/>
          <w:bCs/>
          <w:i/>
          <w:iCs/>
          <w:color w:val="000000" w:themeColor="text1"/>
          <w:highlight w:val="cyan"/>
        </w:rPr>
        <w:t>as shown below: [CID 11516]</w:t>
      </w:r>
    </w:p>
    <w:p w14:paraId="0C93A40B" w14:textId="298CD34B" w:rsidR="005B0296" w:rsidRDefault="003B3B6F" w:rsidP="00900D39">
      <w:pPr>
        <w:pStyle w:val="T"/>
        <w:spacing w:after="0" w:line="240" w:lineRule="auto"/>
        <w:rPr>
          <w:rFonts w:ascii="Arial" w:hAnsi="Arial" w:cs="Arial"/>
          <w:b/>
          <w:bCs/>
          <w:color w:val="000000" w:themeColor="text1"/>
        </w:rPr>
      </w:pPr>
      <w:r>
        <w:rPr>
          <w:rFonts w:ascii="Arial" w:hAnsi="Arial" w:cs="Arial"/>
          <w:b/>
          <w:bCs/>
          <w:color w:val="000000" w:themeColor="text1"/>
        </w:rPr>
        <w:t>9.4.1.</w:t>
      </w:r>
      <w:r w:rsidRPr="00A55437">
        <w:rPr>
          <w:rFonts w:ascii="Arial" w:hAnsi="Arial" w:cs="Arial"/>
          <w:b/>
          <w:bCs/>
          <w:color w:val="000000" w:themeColor="text1"/>
          <w:highlight w:val="yellow"/>
        </w:rPr>
        <w:t>7</w:t>
      </w:r>
      <w:r w:rsidR="00A55437" w:rsidRPr="00A55437">
        <w:rPr>
          <w:rFonts w:ascii="Arial" w:hAnsi="Arial" w:cs="Arial"/>
          <w:b/>
          <w:bCs/>
          <w:color w:val="000000" w:themeColor="text1"/>
          <w:highlight w:val="yellow"/>
        </w:rPr>
        <w:t>4a</w:t>
      </w:r>
      <w:r w:rsidRPr="00355CFF">
        <w:rPr>
          <w:rFonts w:ascii="Arial" w:hAnsi="Arial" w:cs="Arial"/>
          <w:b/>
          <w:color w:val="FF0000"/>
        </w:rPr>
        <w:t xml:space="preserve"> </w:t>
      </w:r>
      <w:r>
        <w:rPr>
          <w:rFonts w:ascii="Arial" w:hAnsi="Arial" w:cs="Arial"/>
          <w:b/>
          <w:bCs/>
          <w:color w:val="000000" w:themeColor="text1"/>
        </w:rPr>
        <w:t>Link ID Info field</w:t>
      </w:r>
    </w:p>
    <w:p w14:paraId="3C8167DD" w14:textId="53F24D39" w:rsidR="003B3B6F" w:rsidRDefault="0058388B" w:rsidP="00900D39">
      <w:pPr>
        <w:pStyle w:val="T"/>
        <w:spacing w:after="0" w:line="240" w:lineRule="auto"/>
        <w:rPr>
          <w:color w:val="000000" w:themeColor="text1"/>
        </w:rPr>
      </w:pPr>
      <w:r w:rsidRPr="0058388B">
        <w:rPr>
          <w:color w:val="000000" w:themeColor="text1"/>
        </w:rPr>
        <w:t>The Lin</w:t>
      </w:r>
      <w:r>
        <w:rPr>
          <w:color w:val="000000" w:themeColor="text1"/>
        </w:rPr>
        <w:t>k ID Info field is defined in Figure 9-144</w:t>
      </w:r>
      <w:r w:rsidRPr="00FB00DA">
        <w:rPr>
          <w:color w:val="000000" w:themeColor="text1"/>
          <w:highlight w:val="yellow"/>
        </w:rPr>
        <w:t>xyz</w:t>
      </w:r>
      <w:r>
        <w:rPr>
          <w:color w:val="000000" w:themeColor="text1"/>
        </w:rPr>
        <w:t xml:space="preserve"> (Link ID </w:t>
      </w:r>
      <w:r w:rsidR="0043153D">
        <w:rPr>
          <w:color w:val="000000" w:themeColor="text1"/>
        </w:rPr>
        <w:t>Info field</w:t>
      </w:r>
      <w:r>
        <w:rPr>
          <w:color w:val="000000" w:themeColor="text1"/>
        </w:rPr>
        <w:t>)</w:t>
      </w:r>
      <w:r w:rsidR="0043153D">
        <w:rPr>
          <w:color w:val="000000" w:themeColor="text1"/>
        </w:rPr>
        <w:t>.</w:t>
      </w:r>
    </w:p>
    <w:p w14:paraId="6EEF31A3" w14:textId="77777777" w:rsidR="00E41F16" w:rsidRDefault="00E41F16" w:rsidP="00E41F16">
      <w:pPr>
        <w:pStyle w:val="BodyText0"/>
        <w:tabs>
          <w:tab w:val="left" w:pos="1820"/>
          <w:tab w:val="left" w:pos="2336"/>
          <w:tab w:val="left" w:pos="3080"/>
        </w:tabs>
        <w:kinsoku w:val="0"/>
        <w:overflowPunct w:val="0"/>
        <w:spacing w:before="94"/>
        <w:ind w:left="1076"/>
        <w:jc w:val="center"/>
        <w:rPr>
          <w:rFonts w:ascii="Arial" w:hAnsi="Arial" w:cs="Arial"/>
          <w:spacing w:val="-5"/>
          <w:sz w:val="16"/>
          <w:szCs w:val="16"/>
        </w:rPr>
      </w:pPr>
      <w:r>
        <w:rPr>
          <w:rFonts w:ascii="Arial" w:hAnsi="Arial" w:cs="Arial"/>
          <w:spacing w:val="-5"/>
          <w:sz w:val="16"/>
          <w:szCs w:val="16"/>
        </w:rPr>
        <w:t>B0</w:t>
      </w:r>
      <w:r>
        <w:rPr>
          <w:rFonts w:ascii="Arial" w:hAnsi="Arial" w:cs="Arial"/>
          <w:sz w:val="16"/>
          <w:szCs w:val="16"/>
        </w:rPr>
        <w:tab/>
      </w:r>
      <w:r>
        <w:rPr>
          <w:rFonts w:ascii="Arial" w:hAnsi="Arial" w:cs="Arial"/>
          <w:spacing w:val="-5"/>
          <w:sz w:val="16"/>
          <w:szCs w:val="16"/>
        </w:rPr>
        <w:t>B3</w:t>
      </w:r>
      <w:r>
        <w:rPr>
          <w:rFonts w:ascii="Arial" w:hAnsi="Arial" w:cs="Arial"/>
          <w:sz w:val="16"/>
          <w:szCs w:val="16"/>
        </w:rPr>
        <w:tab/>
      </w:r>
      <w:r>
        <w:rPr>
          <w:rFonts w:ascii="Arial" w:hAnsi="Arial" w:cs="Arial"/>
          <w:spacing w:val="-5"/>
          <w:sz w:val="16"/>
          <w:szCs w:val="16"/>
        </w:rPr>
        <w:t>B4</w:t>
      </w:r>
      <w:r>
        <w:rPr>
          <w:rFonts w:ascii="Arial" w:hAnsi="Arial" w:cs="Arial"/>
          <w:sz w:val="16"/>
          <w:szCs w:val="16"/>
        </w:rPr>
        <w:tab/>
      </w:r>
      <w:r>
        <w:rPr>
          <w:rFonts w:ascii="Arial" w:hAnsi="Arial" w:cs="Arial"/>
          <w:spacing w:val="-5"/>
          <w:sz w:val="16"/>
          <w:szCs w:val="16"/>
        </w:rPr>
        <w:t>B7</w:t>
      </w:r>
    </w:p>
    <w:p w14:paraId="695019D2" w14:textId="79FFA3A2" w:rsidR="00E41F16" w:rsidRDefault="00E41F16" w:rsidP="00E41F16">
      <w:pPr>
        <w:pStyle w:val="BodyText0"/>
        <w:kinsoku w:val="0"/>
        <w:overflowPunct w:val="0"/>
        <w:spacing w:before="3"/>
        <w:rPr>
          <w:rFonts w:ascii="Arial" w:hAnsi="Arial" w:cs="Arial"/>
          <w:sz w:val="7"/>
          <w:szCs w:val="7"/>
        </w:rPr>
      </w:pPr>
      <w:r>
        <w:rPr>
          <w:noProof/>
        </w:rPr>
        <mc:AlternateContent>
          <mc:Choice Requires="wpg">
            <w:drawing>
              <wp:anchor distT="0" distB="0" distL="0" distR="0" simplePos="0" relativeHeight="251658241" behindDoc="0" locked="0" layoutInCell="0" allowOverlap="1" wp14:anchorId="61526A62" wp14:editId="0383FFF9">
                <wp:simplePos x="0" y="0"/>
                <wp:positionH relativeFrom="page">
                  <wp:posOffset>3445510</wp:posOffset>
                </wp:positionH>
                <wp:positionV relativeFrom="paragraph">
                  <wp:posOffset>68580</wp:posOffset>
                </wp:positionV>
                <wp:extent cx="1616710" cy="283210"/>
                <wp:effectExtent l="0" t="0" r="0" b="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6710" cy="283210"/>
                          <a:chOff x="5426" y="108"/>
                          <a:chExt cx="2546" cy="446"/>
                        </a:xfrm>
                      </wpg:grpSpPr>
                      <wps:wsp>
                        <wps:cNvPr id="2" name="Text Box 3"/>
                        <wps:cNvSpPr txBox="1">
                          <a:spLocks noChangeArrowheads="1"/>
                        </wps:cNvSpPr>
                        <wps:spPr bwMode="auto">
                          <a:xfrm>
                            <a:off x="6699" y="121"/>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C8127C" w14:textId="77777777" w:rsidR="00E41F16" w:rsidRDefault="00E41F16" w:rsidP="00E41F16">
                              <w:pPr>
                                <w:pStyle w:val="BodyText0"/>
                                <w:kinsoku w:val="0"/>
                                <w:overflowPunct w:val="0"/>
                                <w:spacing w:before="103"/>
                                <w:ind w:left="274"/>
                                <w:rPr>
                                  <w:rFonts w:ascii="Arial" w:hAnsi="Arial" w:cs="Arial"/>
                                  <w:spacing w:val="-2"/>
                                  <w:sz w:val="16"/>
                                  <w:szCs w:val="16"/>
                                </w:rPr>
                              </w:pPr>
                              <w:r>
                                <w:rPr>
                                  <w:rFonts w:ascii="Arial" w:hAnsi="Arial" w:cs="Arial"/>
                                  <w:spacing w:val="-2"/>
                                  <w:sz w:val="16"/>
                                  <w:szCs w:val="16"/>
                                </w:rPr>
                                <w:t>Reserved</w:t>
                              </w:r>
                            </w:p>
                          </w:txbxContent>
                        </wps:txbx>
                        <wps:bodyPr rot="0" vert="horz" wrap="square" lIns="0" tIns="0" rIns="0" bIns="0" anchor="t" anchorCtr="0" upright="1">
                          <a:noAutofit/>
                        </wps:bodyPr>
                      </wps:wsp>
                      <wps:wsp>
                        <wps:cNvPr id="3" name="Text Box 4"/>
                        <wps:cNvSpPr txBox="1">
                          <a:spLocks noChangeArrowheads="1"/>
                        </wps:cNvSpPr>
                        <wps:spPr bwMode="auto">
                          <a:xfrm>
                            <a:off x="5439" y="121"/>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81D751" w14:textId="77777777" w:rsidR="00E41F16" w:rsidRDefault="00E41F16" w:rsidP="00E41F16">
                              <w:pPr>
                                <w:pStyle w:val="BodyText0"/>
                                <w:kinsoku w:val="0"/>
                                <w:overflowPunct w:val="0"/>
                                <w:spacing w:before="103"/>
                                <w:ind w:left="368"/>
                                <w:rPr>
                                  <w:rFonts w:ascii="Arial" w:hAnsi="Arial" w:cs="Arial"/>
                                  <w:spacing w:val="-5"/>
                                  <w:sz w:val="16"/>
                                  <w:szCs w:val="16"/>
                                </w:rPr>
                              </w:pPr>
                              <w:r>
                                <w:rPr>
                                  <w:rFonts w:ascii="Arial" w:hAnsi="Arial" w:cs="Arial"/>
                                  <w:sz w:val="16"/>
                                  <w:szCs w:val="16"/>
                                </w:rPr>
                                <w:t>Link</w:t>
                              </w:r>
                              <w:r>
                                <w:rPr>
                                  <w:rFonts w:ascii="Arial" w:hAnsi="Arial" w:cs="Arial"/>
                                  <w:spacing w:val="-3"/>
                                  <w:sz w:val="16"/>
                                  <w:szCs w:val="16"/>
                                </w:rPr>
                                <w:t xml:space="preserve"> </w:t>
                              </w:r>
                              <w:r>
                                <w:rPr>
                                  <w:rFonts w:ascii="Arial" w:hAnsi="Arial" w:cs="Arial"/>
                                  <w:spacing w:val="-5"/>
                                  <w:sz w:val="16"/>
                                  <w:szCs w:val="16"/>
                                </w:rPr>
                                <w:t>ID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26A62" id="Group 1" o:spid="_x0000_s1027" style="position:absolute;margin-left:271.3pt;margin-top:5.4pt;width:127.3pt;height:22.3pt;z-index:251658241;mso-wrap-distance-left:0;mso-wrap-distance-right:0;mso-position-horizontal-relative:page" coordorigin="5426,108" coordsize="254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" o:allowincell="f">
                <v:shape id="Text Box 3" o:spid="_x0000_s1028" type="#_x0000_t202" style="position:absolute;left:6699;top:121;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" filled="f" strokeweight=".44447mm">
                  <v:textbox inset="0,0,0,0">
                    <w:txbxContent>
                      <w:p w14:paraId="31C8127C" w14:textId="77777777" w:rsidR="00E41F16" w:rsidRDefault="00E41F16" w:rsidP="00E41F16">
                        <w:pPr>
                          <w:pStyle w:val="BodyText0"/>
                          <w:kinsoku w:val="0"/>
                          <w:overflowPunct w:val="0"/>
                          <w:spacing w:before="103"/>
                          <w:ind w:left="274"/>
                          <w:rPr>
                            <w:rFonts w:ascii="Arial" w:hAnsi="Arial" w:cs="Arial"/>
                            <w:spacing w:val="-2"/>
                            <w:sz w:val="16"/>
                            <w:szCs w:val="16"/>
                          </w:rPr>
                        </w:pPr>
                        <w:r>
                          <w:rPr>
                            <w:rFonts w:ascii="Arial" w:hAnsi="Arial" w:cs="Arial"/>
                            <w:spacing w:val="-2"/>
                            <w:sz w:val="16"/>
                            <w:szCs w:val="16"/>
                          </w:rPr>
                          <w:t>Reserved</w:t>
                        </w:r>
                      </w:p>
                    </w:txbxContent>
                  </v:textbox>
                </v:shape>
                <v:shape id="Text Box 4" o:spid="_x0000_s1029" type="#_x0000_t202" style="position:absolute;left:5439;top:121;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" filled="f" strokeweight=".44447mm">
                  <v:textbox inset="0,0,0,0">
                    <w:txbxContent>
                      <w:p w14:paraId="5881D751" w14:textId="77777777" w:rsidR="00E41F16" w:rsidRDefault="00E41F16" w:rsidP="00E41F16">
                        <w:pPr>
                          <w:pStyle w:val="BodyText0"/>
                          <w:kinsoku w:val="0"/>
                          <w:overflowPunct w:val="0"/>
                          <w:spacing w:before="103"/>
                          <w:ind w:left="368"/>
                          <w:rPr>
                            <w:rFonts w:ascii="Arial" w:hAnsi="Arial" w:cs="Arial"/>
                            <w:spacing w:val="-5"/>
                            <w:sz w:val="16"/>
                            <w:szCs w:val="16"/>
                          </w:rPr>
                        </w:pPr>
                        <w:r>
                          <w:rPr>
                            <w:rFonts w:ascii="Arial" w:hAnsi="Arial" w:cs="Arial"/>
                            <w:sz w:val="16"/>
                            <w:szCs w:val="16"/>
                          </w:rPr>
                          <w:t>Link</w:t>
                        </w:r>
                        <w:r>
                          <w:rPr>
                            <w:rFonts w:ascii="Arial" w:hAnsi="Arial" w:cs="Arial"/>
                            <w:spacing w:val="-3"/>
                            <w:sz w:val="16"/>
                            <w:szCs w:val="16"/>
                          </w:rPr>
                          <w:t xml:space="preserve"> </w:t>
                        </w:r>
                        <w:r>
                          <w:rPr>
                            <w:rFonts w:ascii="Arial" w:hAnsi="Arial" w:cs="Arial"/>
                            <w:spacing w:val="-5"/>
                            <w:sz w:val="16"/>
                            <w:szCs w:val="16"/>
                          </w:rPr>
                          <w:t>ID</w:t>
                        </w:r>
                      </w:p>
                    </w:txbxContent>
                  </v:textbox>
                </v:shape>
                <w10:wrap type="topAndBottom" anchorx="page"/>
              </v:group>
            </w:pict>
          </mc:Fallback>
        </mc:AlternateContent>
      </w:r>
    </w:p>
    <w:p w14:paraId="40FB84CD" w14:textId="77777777" w:rsidR="00E41F16" w:rsidRDefault="00E41F16" w:rsidP="00E41F16">
      <w:pPr>
        <w:pStyle w:val="BodyText0"/>
        <w:tabs>
          <w:tab w:val="left" w:pos="5223"/>
          <w:tab w:val="right" w:pos="6572"/>
        </w:tabs>
        <w:kinsoku w:val="0"/>
        <w:overflowPunct w:val="0"/>
        <w:spacing w:before="103"/>
        <w:ind w:left="390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r>
        <w:rPr>
          <w:rFonts w:ascii="Arial" w:hAnsi="Arial" w:cs="Arial"/>
          <w:spacing w:val="-10"/>
          <w:sz w:val="16"/>
          <w:szCs w:val="16"/>
        </w:rPr>
        <w:t>4</w:t>
      </w:r>
      <w:r>
        <w:rPr>
          <w:rFonts w:ascii="Arial" w:hAnsi="Arial" w:cs="Arial"/>
          <w:sz w:val="16"/>
          <w:szCs w:val="16"/>
        </w:rPr>
        <w:tab/>
      </w:r>
      <w:r>
        <w:rPr>
          <w:rFonts w:ascii="Arial" w:hAnsi="Arial" w:cs="Arial"/>
          <w:spacing w:val="-10"/>
          <w:sz w:val="16"/>
          <w:szCs w:val="16"/>
        </w:rPr>
        <w:t>4</w:t>
      </w:r>
    </w:p>
    <w:p w14:paraId="0C227B73" w14:textId="0562C88D" w:rsidR="00E41F16" w:rsidRDefault="00E41F16" w:rsidP="00E41F16">
      <w:pPr>
        <w:pStyle w:val="BodyText0"/>
        <w:kinsoku w:val="0"/>
        <w:overflowPunct w:val="0"/>
        <w:spacing w:before="185"/>
        <w:ind w:left="482" w:right="482"/>
        <w:jc w:val="center"/>
        <w:rPr>
          <w:rFonts w:ascii="Arial" w:hAnsi="Arial" w:cs="Arial"/>
          <w:b/>
          <w:bCs/>
          <w:spacing w:val="-2"/>
        </w:rPr>
      </w:pPr>
      <w:bookmarkStart w:id="82" w:name="_bookmark156"/>
      <w:bookmarkEnd w:id="82"/>
      <w:r>
        <w:rPr>
          <w:rFonts w:ascii="Arial" w:hAnsi="Arial" w:cs="Arial"/>
          <w:b/>
          <w:bCs/>
        </w:rPr>
        <w:t>Figure</w:t>
      </w:r>
      <w:r>
        <w:rPr>
          <w:rFonts w:ascii="Arial" w:hAnsi="Arial" w:cs="Arial"/>
          <w:b/>
          <w:bCs/>
          <w:spacing w:val="-8"/>
        </w:rPr>
        <w:t xml:space="preserve"> </w:t>
      </w:r>
      <w:r>
        <w:rPr>
          <w:rFonts w:ascii="Arial" w:hAnsi="Arial" w:cs="Arial"/>
          <w:b/>
          <w:bCs/>
        </w:rPr>
        <w:t>9-144</w:t>
      </w:r>
      <w:r w:rsidRPr="00355CFF">
        <w:rPr>
          <w:rFonts w:ascii="Arial" w:hAnsi="Arial" w:cs="Arial"/>
          <w:b/>
          <w:highlight w:val="yellow"/>
        </w:rPr>
        <w:t>xyz</w:t>
      </w:r>
      <w:r>
        <w:rPr>
          <w:rFonts w:ascii="Arial" w:hAnsi="Arial" w:cs="Arial"/>
          <w:b/>
          <w:bCs/>
        </w:rPr>
        <w:t>—Link</w:t>
      </w:r>
      <w:r>
        <w:rPr>
          <w:rFonts w:ascii="Arial" w:hAnsi="Arial" w:cs="Arial"/>
          <w:b/>
          <w:bCs/>
          <w:spacing w:val="-7"/>
        </w:rPr>
        <w:t xml:space="preserve"> </w:t>
      </w:r>
      <w:r>
        <w:rPr>
          <w:rFonts w:ascii="Arial" w:hAnsi="Arial" w:cs="Arial"/>
          <w:b/>
          <w:bCs/>
        </w:rPr>
        <w:t>ID</w:t>
      </w:r>
      <w:r>
        <w:rPr>
          <w:rFonts w:ascii="Arial" w:hAnsi="Arial" w:cs="Arial"/>
          <w:b/>
          <w:bCs/>
          <w:spacing w:val="-7"/>
        </w:rPr>
        <w:t xml:space="preserve"> </w:t>
      </w:r>
      <w:r>
        <w:rPr>
          <w:rFonts w:ascii="Arial" w:hAnsi="Arial" w:cs="Arial"/>
          <w:b/>
          <w:bCs/>
        </w:rPr>
        <w:t>Info</w:t>
      </w:r>
      <w:r>
        <w:rPr>
          <w:rFonts w:ascii="Arial" w:hAnsi="Arial" w:cs="Arial"/>
          <w:b/>
          <w:bCs/>
          <w:spacing w:val="-7"/>
        </w:rPr>
        <w:t xml:space="preserve"> </w:t>
      </w:r>
      <w:r>
        <w:rPr>
          <w:rFonts w:ascii="Arial" w:hAnsi="Arial" w:cs="Arial"/>
          <w:b/>
          <w:bCs/>
        </w:rPr>
        <w:t>field</w:t>
      </w:r>
      <w:r>
        <w:rPr>
          <w:rFonts w:ascii="Arial" w:hAnsi="Arial" w:cs="Arial"/>
          <w:b/>
          <w:bCs/>
          <w:spacing w:val="-8"/>
        </w:rPr>
        <w:t xml:space="preserve"> </w:t>
      </w:r>
      <w:r>
        <w:rPr>
          <w:rFonts w:ascii="Arial" w:hAnsi="Arial" w:cs="Arial"/>
          <w:b/>
          <w:bCs/>
          <w:spacing w:val="-2"/>
        </w:rPr>
        <w:t>format</w:t>
      </w:r>
    </w:p>
    <w:p w14:paraId="30631799" w14:textId="3462526B" w:rsidR="0043153D" w:rsidRDefault="0054652C" w:rsidP="00900D39">
      <w:pPr>
        <w:pStyle w:val="T"/>
        <w:spacing w:after="0" w:line="240" w:lineRule="auto"/>
        <w:rPr>
          <w:color w:val="000000" w:themeColor="text1"/>
        </w:rPr>
      </w:pPr>
      <w:r>
        <w:rPr>
          <w:color w:val="000000" w:themeColor="text1"/>
        </w:rPr>
        <w:t xml:space="preserve">The Link ID </w:t>
      </w:r>
      <w:r w:rsidR="00213BD0">
        <w:rPr>
          <w:color w:val="000000" w:themeColor="text1"/>
        </w:rPr>
        <w:t>sub</w:t>
      </w:r>
      <w:r>
        <w:rPr>
          <w:color w:val="000000" w:themeColor="text1"/>
        </w:rPr>
        <w:t>field</w:t>
      </w:r>
      <w:r w:rsidR="00E96B61">
        <w:rPr>
          <w:color w:val="000000" w:themeColor="text1"/>
        </w:rPr>
        <w:t xml:space="preserve"> of the Link ID Info field indicates the identifier of the link, which is described in the element carrying the Link ID Info field</w:t>
      </w:r>
      <w:r w:rsidR="00EC0BD5">
        <w:rPr>
          <w:color w:val="000000" w:themeColor="text1"/>
        </w:rPr>
        <w:t xml:space="preserve"> (see 35.3.3</w:t>
      </w:r>
      <w:r w:rsidR="004442FB">
        <w:rPr>
          <w:color w:val="000000" w:themeColor="text1"/>
        </w:rPr>
        <w:t>.2 (Link ID)</w:t>
      </w:r>
      <w:r w:rsidR="00EC0BD5">
        <w:rPr>
          <w:color w:val="000000" w:themeColor="text1"/>
        </w:rPr>
        <w:t>)</w:t>
      </w:r>
      <w:r w:rsidR="00E96B61">
        <w:rPr>
          <w:color w:val="000000" w:themeColor="text1"/>
        </w:rPr>
        <w:t>.</w:t>
      </w:r>
    </w:p>
    <w:p w14:paraId="627BABFF" w14:textId="7108DCA3" w:rsidR="00371F36" w:rsidRDefault="00F86D3D" w:rsidP="00900D39">
      <w:pPr>
        <w:pStyle w:val="T"/>
        <w:spacing w:after="0" w:line="240" w:lineRule="auto"/>
        <w:rPr>
          <w:rFonts w:ascii="Arial" w:hAnsi="Arial" w:cs="Arial"/>
          <w:b/>
          <w:bCs/>
          <w:color w:val="000000" w:themeColor="text1"/>
        </w:rPr>
      </w:pPr>
      <w:r>
        <w:rPr>
          <w:rFonts w:ascii="Arial" w:hAnsi="Arial" w:cs="Arial"/>
          <w:b/>
          <w:bCs/>
          <w:color w:val="000000" w:themeColor="text1"/>
        </w:rPr>
        <w:t>9.4.2.312.2.3 Common Info field of the Basic Multi-Link element</w:t>
      </w:r>
    </w:p>
    <w:p w14:paraId="2BD53F1E" w14:textId="71BE114D" w:rsidR="00B647A0" w:rsidRDefault="00B647A0" w:rsidP="000A24D2">
      <w:pPr>
        <w:pStyle w:val="T"/>
        <w:spacing w:after="0" w:line="240" w:lineRule="auto"/>
      </w:pPr>
      <w:r>
        <w:t>…</w:t>
      </w:r>
    </w:p>
    <w:p w14:paraId="7D3594E5" w14:textId="1B67C69D" w:rsidR="000A24D2" w:rsidRDefault="000A24D2" w:rsidP="000A24D2">
      <w:pPr>
        <w:pStyle w:val="T"/>
        <w:spacing w:after="0" w:line="240" w:lineRule="auto"/>
      </w:pPr>
      <w:r>
        <w:t>The format of the Link ID Info subfield is defined in</w:t>
      </w:r>
      <w:del w:id="83" w:author="Gaurang Naik" w:date="2023-01-04T16:26:00Z">
        <w:r w:rsidDel="00FC5631">
          <w:delText xml:space="preserve"> Figure </w:delText>
        </w:r>
      </w:del>
      <w:del w:id="84" w:author="Gaurang Naik" w:date="2022-12-30T14:16:00Z">
        <w:r w:rsidDel="00A33111">
          <w:delText>9-1002i</w:delText>
        </w:r>
      </w:del>
      <w:del w:id="85" w:author="Gaurang Naik" w:date="2023-01-04T16:26:00Z">
        <w:r w:rsidDel="00FC5631">
          <w:delText xml:space="preserve"> (Link ID Info subfield format)</w:delText>
        </w:r>
      </w:del>
      <w:ins w:id="86" w:author="Gaurang Naik" w:date="2023-01-04T16:26:00Z">
        <w:r w:rsidR="00FC5631">
          <w:t xml:space="preserve"> 9.4.1.74a (Link ID Info field)</w:t>
        </w:r>
      </w:ins>
      <w:r>
        <w:t>. The Link ID subfield of the Link ID Info field indicates the link identifier of the AP that is affiliated with the AP MLD which is described in the Basic Multi-Link element and satisfies one of the following:</w:t>
      </w:r>
    </w:p>
    <w:p w14:paraId="7C054688" w14:textId="660B341F" w:rsidR="000A24D2" w:rsidRPr="00200534" w:rsidRDefault="00200534" w:rsidP="000A24D2">
      <w:pPr>
        <w:pStyle w:val="T"/>
        <w:numPr>
          <w:ilvl w:val="0"/>
          <w:numId w:val="5"/>
        </w:numPr>
        <w:spacing w:after="0" w:line="240" w:lineRule="auto"/>
        <w:rPr>
          <w:rFonts w:ascii="Arial" w:hAnsi="Arial" w:cs="Arial"/>
          <w:color w:val="000000" w:themeColor="text1"/>
        </w:rPr>
      </w:pPr>
      <w:r>
        <w:t>It is the AP that transmitted the Basic Multi-Link element.</w:t>
      </w:r>
    </w:p>
    <w:p w14:paraId="56DB74C8" w14:textId="47F6D5EF" w:rsidR="00200534" w:rsidRPr="000A24D2" w:rsidRDefault="00200534" w:rsidP="000A24D2">
      <w:pPr>
        <w:pStyle w:val="T"/>
        <w:numPr>
          <w:ilvl w:val="0"/>
          <w:numId w:val="5"/>
        </w:numPr>
        <w:spacing w:after="0" w:line="240" w:lineRule="auto"/>
        <w:rPr>
          <w:rFonts w:ascii="Arial" w:hAnsi="Arial" w:cs="Arial"/>
          <w:color w:val="000000" w:themeColor="text1"/>
        </w:rPr>
      </w:pPr>
      <w:r>
        <w:t xml:space="preserve">It is the AP that corresponds to a </w:t>
      </w:r>
      <w:proofErr w:type="spellStart"/>
      <w:r>
        <w:t>nontransmitted</w:t>
      </w:r>
      <w:proofErr w:type="spellEnd"/>
      <w:r>
        <w:t xml:space="preserve"> BSSID that is a member of the same multiple BSSID set as the AP that transmitted the Multiple BSSID element containing the profile for the </w:t>
      </w:r>
      <w:proofErr w:type="spellStart"/>
      <w:r>
        <w:t>nontransmitted</w:t>
      </w:r>
      <w:proofErr w:type="spellEnd"/>
      <w:r>
        <w:t xml:space="preserve"> BSSID which includes the Basic Multi-Link element.</w:t>
      </w:r>
    </w:p>
    <w:p w14:paraId="6AB9F24F" w14:textId="5FC91396" w:rsidR="00FD0BA4" w:rsidDel="00FD0BA4" w:rsidRDefault="00FD0BA4" w:rsidP="00FD0BA4">
      <w:pPr>
        <w:pStyle w:val="BodyText0"/>
        <w:tabs>
          <w:tab w:val="left" w:pos="1820"/>
          <w:tab w:val="left" w:pos="2336"/>
          <w:tab w:val="left" w:pos="3080"/>
        </w:tabs>
        <w:kinsoku w:val="0"/>
        <w:overflowPunct w:val="0"/>
        <w:spacing w:before="94"/>
        <w:ind w:left="1076"/>
        <w:jc w:val="center"/>
        <w:rPr>
          <w:del w:id="87" w:author="Gaurang Naik" w:date="2022-12-30T14:17:00Z"/>
          <w:rFonts w:ascii="Arial" w:hAnsi="Arial" w:cs="Arial"/>
          <w:spacing w:val="-5"/>
          <w:sz w:val="16"/>
          <w:szCs w:val="16"/>
        </w:rPr>
      </w:pPr>
      <w:del w:id="88" w:author="Gaurang Naik" w:date="2022-12-30T14:17:00Z">
        <w:r w:rsidDel="00FD0BA4">
          <w:rPr>
            <w:rFonts w:ascii="Arial" w:hAnsi="Arial" w:cs="Arial"/>
            <w:spacing w:val="-5"/>
            <w:sz w:val="16"/>
            <w:szCs w:val="16"/>
          </w:rPr>
          <w:delText>B0</w:delText>
        </w:r>
        <w:r w:rsidDel="00FD0BA4">
          <w:rPr>
            <w:rFonts w:ascii="Arial" w:hAnsi="Arial" w:cs="Arial"/>
            <w:sz w:val="16"/>
            <w:szCs w:val="16"/>
          </w:rPr>
          <w:tab/>
        </w:r>
        <w:r w:rsidDel="00FD0BA4">
          <w:rPr>
            <w:rFonts w:ascii="Arial" w:hAnsi="Arial" w:cs="Arial"/>
            <w:spacing w:val="-5"/>
            <w:sz w:val="16"/>
            <w:szCs w:val="16"/>
          </w:rPr>
          <w:delText>B3</w:delText>
        </w:r>
        <w:r w:rsidDel="00FD0BA4">
          <w:rPr>
            <w:rFonts w:ascii="Arial" w:hAnsi="Arial" w:cs="Arial"/>
            <w:sz w:val="16"/>
            <w:szCs w:val="16"/>
          </w:rPr>
          <w:tab/>
        </w:r>
        <w:r w:rsidDel="00FD0BA4">
          <w:rPr>
            <w:rFonts w:ascii="Arial" w:hAnsi="Arial" w:cs="Arial"/>
            <w:spacing w:val="-5"/>
            <w:sz w:val="16"/>
            <w:szCs w:val="16"/>
          </w:rPr>
          <w:delText>B4</w:delText>
        </w:r>
        <w:r w:rsidDel="00FD0BA4">
          <w:rPr>
            <w:rFonts w:ascii="Arial" w:hAnsi="Arial" w:cs="Arial"/>
            <w:sz w:val="16"/>
            <w:szCs w:val="16"/>
          </w:rPr>
          <w:tab/>
        </w:r>
        <w:r w:rsidDel="00FD0BA4">
          <w:rPr>
            <w:rFonts w:ascii="Arial" w:hAnsi="Arial" w:cs="Arial"/>
            <w:spacing w:val="-5"/>
            <w:sz w:val="16"/>
            <w:szCs w:val="16"/>
          </w:rPr>
          <w:delText>B7</w:delText>
        </w:r>
      </w:del>
    </w:p>
    <w:p w14:paraId="7A919DD5" w14:textId="0A9B372A" w:rsidR="00FD0BA4" w:rsidDel="00FD0BA4" w:rsidRDefault="00FD0BA4" w:rsidP="00FD0BA4">
      <w:pPr>
        <w:pStyle w:val="BodyText0"/>
        <w:kinsoku w:val="0"/>
        <w:overflowPunct w:val="0"/>
        <w:spacing w:before="3"/>
        <w:rPr>
          <w:del w:id="89" w:author="Gaurang Naik" w:date="2022-12-30T14:17:00Z"/>
          <w:rFonts w:ascii="Arial" w:hAnsi="Arial" w:cs="Arial"/>
          <w:sz w:val="7"/>
          <w:szCs w:val="7"/>
        </w:rPr>
      </w:pPr>
      <w:del w:id="90" w:author="Gaurang Naik" w:date="2022-12-30T14:17:00Z">
        <w:r w:rsidDel="00FD0BA4">
          <w:rPr>
            <w:noProof/>
          </w:rPr>
          <mc:AlternateContent>
            <mc:Choice Requires="wpg">
              <w:drawing>
                <wp:anchor distT="0" distB="0" distL="0" distR="0" simplePos="0" relativeHeight="251658242" behindDoc="0" locked="0" layoutInCell="0" allowOverlap="1" wp14:anchorId="64A298F5" wp14:editId="4CD2D761">
                  <wp:simplePos x="0" y="0"/>
                  <wp:positionH relativeFrom="page">
                    <wp:posOffset>3445510</wp:posOffset>
                  </wp:positionH>
                  <wp:positionV relativeFrom="paragraph">
                    <wp:posOffset>68580</wp:posOffset>
                  </wp:positionV>
                  <wp:extent cx="1616710" cy="28321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6710" cy="283210"/>
                            <a:chOff x="5426" y="108"/>
                            <a:chExt cx="2546" cy="446"/>
                          </a:xfrm>
                        </wpg:grpSpPr>
                        <wps:wsp>
                          <wps:cNvPr id="6" name="Text Box 3"/>
                          <wps:cNvSpPr txBox="1">
                            <a:spLocks noChangeArrowheads="1"/>
                          </wps:cNvSpPr>
                          <wps:spPr bwMode="auto">
                            <a:xfrm>
                              <a:off x="6699" y="121"/>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563614" w14:textId="77E18C29" w:rsidR="00FD0BA4" w:rsidRDefault="00FD0BA4" w:rsidP="00FD0BA4">
                                <w:pPr>
                                  <w:pStyle w:val="BodyText0"/>
                                  <w:kinsoku w:val="0"/>
                                  <w:overflowPunct w:val="0"/>
                                  <w:spacing w:before="103"/>
                                  <w:ind w:left="274"/>
                                  <w:rPr>
                                    <w:rFonts w:ascii="Arial" w:hAnsi="Arial" w:cs="Arial"/>
                                    <w:spacing w:val="-2"/>
                                    <w:sz w:val="16"/>
                                    <w:szCs w:val="16"/>
                                  </w:rPr>
                                </w:pPr>
                                <w:del w:id="91" w:author="Gaurang Naik" w:date="2022-12-30T14:17:00Z">
                                  <w:r w:rsidDel="00FD0BA4">
                                    <w:rPr>
                                      <w:rFonts w:ascii="Arial" w:hAnsi="Arial" w:cs="Arial"/>
                                      <w:spacing w:val="-2"/>
                                      <w:sz w:val="16"/>
                                      <w:szCs w:val="16"/>
                                    </w:rPr>
                                    <w:delText>Reserved</w:delText>
                                  </w:r>
                                </w:del>
                              </w:p>
                            </w:txbxContent>
                          </wps:txbx>
                          <wps:bodyPr rot="0" vert="horz" wrap="square" lIns="0" tIns="0" rIns="0" bIns="0" anchor="t" anchorCtr="0" upright="1">
                            <a:noAutofit/>
                          </wps:bodyPr>
                        </wps:wsp>
                        <wps:wsp>
                          <wps:cNvPr id="7" name="Text Box 4"/>
                          <wps:cNvSpPr txBox="1">
                            <a:spLocks noChangeArrowheads="1"/>
                          </wps:cNvSpPr>
                          <wps:spPr bwMode="auto">
                            <a:xfrm>
                              <a:off x="5439" y="121"/>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34AEE9" w14:textId="1CDE82F7" w:rsidR="00FD0BA4" w:rsidRDefault="00FD0BA4" w:rsidP="00FD0BA4">
                                <w:pPr>
                                  <w:pStyle w:val="BodyText0"/>
                                  <w:kinsoku w:val="0"/>
                                  <w:overflowPunct w:val="0"/>
                                  <w:spacing w:before="103"/>
                                  <w:ind w:left="368"/>
                                  <w:rPr>
                                    <w:rFonts w:ascii="Arial" w:hAnsi="Arial" w:cs="Arial"/>
                                    <w:spacing w:val="-5"/>
                                    <w:sz w:val="16"/>
                                    <w:szCs w:val="16"/>
                                  </w:rPr>
                                </w:pPr>
                                <w:del w:id="92" w:author="Gaurang Naik" w:date="2022-12-30T14:17:00Z">
                                  <w:r w:rsidDel="00FD0BA4">
                                    <w:rPr>
                                      <w:rFonts w:ascii="Arial" w:hAnsi="Arial" w:cs="Arial"/>
                                      <w:sz w:val="16"/>
                                      <w:szCs w:val="16"/>
                                    </w:rPr>
                                    <w:delText>Link</w:delText>
                                  </w:r>
                                  <w:r w:rsidDel="00FD0BA4">
                                    <w:rPr>
                                      <w:rFonts w:ascii="Arial" w:hAnsi="Arial" w:cs="Arial"/>
                                      <w:spacing w:val="-3"/>
                                      <w:sz w:val="16"/>
                                      <w:szCs w:val="16"/>
                                    </w:rPr>
                                    <w:delText xml:space="preserve"> </w:delText>
                                  </w:r>
                                  <w:r w:rsidDel="00FD0BA4">
                                    <w:rPr>
                                      <w:rFonts w:ascii="Arial" w:hAnsi="Arial" w:cs="Arial"/>
                                      <w:spacing w:val="-5"/>
                                      <w:sz w:val="16"/>
                                      <w:szCs w:val="16"/>
                                    </w:rPr>
                                    <w:delText>ID</w:delText>
                                  </w:r>
                                </w:del>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A298F5" id="Group 5" o:spid="_x0000_s1030" style="position:absolute;margin-left:271.3pt;margin-top:5.4pt;width:127.3pt;height:22.3pt;z-index:251658242;mso-wrap-distance-left:0;mso-wrap-distance-right:0;mso-position-horizontal-relative:page" coordorigin="5426,108" coordsize="254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" o:allowincell="f">
                  <v:shape id="Text Box 3" o:spid="_x0000_s1031" type="#_x0000_t202" style="position:absolute;left:6699;top:121;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" filled="f" strokeweight=".44447mm">
                    <v:textbox inset="0,0,0,0">
                      <w:txbxContent>
                        <w:p w14:paraId="6C563614" w14:textId="77E18C29" w:rsidR="00FD0BA4" w:rsidRDefault="00FD0BA4" w:rsidP="00FD0BA4">
                          <w:pPr>
                            <w:pStyle w:val="BodyText0"/>
                            <w:kinsoku w:val="0"/>
                            <w:overflowPunct w:val="0"/>
                            <w:spacing w:before="103"/>
                            <w:ind w:left="274"/>
                            <w:rPr>
                              <w:rFonts w:ascii="Arial" w:hAnsi="Arial" w:cs="Arial"/>
                              <w:spacing w:val="-2"/>
                              <w:sz w:val="16"/>
                              <w:szCs w:val="16"/>
                            </w:rPr>
                          </w:pPr>
                          <w:del w:id="93" w:author="Gaurang Naik" w:date="2022-12-30T14:17:00Z">
                            <w:r w:rsidDel="00FD0BA4">
                              <w:rPr>
                                <w:rFonts w:ascii="Arial" w:hAnsi="Arial" w:cs="Arial"/>
                                <w:spacing w:val="-2"/>
                                <w:sz w:val="16"/>
                                <w:szCs w:val="16"/>
                              </w:rPr>
                              <w:delText>Reserved</w:delText>
                            </w:r>
                          </w:del>
                        </w:p>
                      </w:txbxContent>
                    </v:textbox>
                  </v:shape>
                  <v:shape id="Text Box 4" o:spid="_x0000_s1032" type="#_x0000_t202" style="position:absolute;left:5439;top:121;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" filled="f" strokeweight=".44447mm">
                    <v:textbox inset="0,0,0,0">
                      <w:txbxContent>
                        <w:p w14:paraId="4D34AEE9" w14:textId="1CDE82F7" w:rsidR="00FD0BA4" w:rsidRDefault="00FD0BA4" w:rsidP="00FD0BA4">
                          <w:pPr>
                            <w:pStyle w:val="BodyText0"/>
                            <w:kinsoku w:val="0"/>
                            <w:overflowPunct w:val="0"/>
                            <w:spacing w:before="103"/>
                            <w:ind w:left="368"/>
                            <w:rPr>
                              <w:rFonts w:ascii="Arial" w:hAnsi="Arial" w:cs="Arial"/>
                              <w:spacing w:val="-5"/>
                              <w:sz w:val="16"/>
                              <w:szCs w:val="16"/>
                            </w:rPr>
                          </w:pPr>
                          <w:del w:id="94" w:author="Gaurang Naik" w:date="2022-12-30T14:17:00Z">
                            <w:r w:rsidDel="00FD0BA4">
                              <w:rPr>
                                <w:rFonts w:ascii="Arial" w:hAnsi="Arial" w:cs="Arial"/>
                                <w:sz w:val="16"/>
                                <w:szCs w:val="16"/>
                              </w:rPr>
                              <w:delText>Link</w:delText>
                            </w:r>
                            <w:r w:rsidDel="00FD0BA4">
                              <w:rPr>
                                <w:rFonts w:ascii="Arial" w:hAnsi="Arial" w:cs="Arial"/>
                                <w:spacing w:val="-3"/>
                                <w:sz w:val="16"/>
                                <w:szCs w:val="16"/>
                              </w:rPr>
                              <w:delText xml:space="preserve"> </w:delText>
                            </w:r>
                            <w:r w:rsidDel="00FD0BA4">
                              <w:rPr>
                                <w:rFonts w:ascii="Arial" w:hAnsi="Arial" w:cs="Arial"/>
                                <w:spacing w:val="-5"/>
                                <w:sz w:val="16"/>
                                <w:szCs w:val="16"/>
                              </w:rPr>
                              <w:delText>ID</w:delText>
                            </w:r>
                          </w:del>
                        </w:p>
                      </w:txbxContent>
                    </v:textbox>
                  </v:shape>
                  <w10:wrap type="topAndBottom" anchorx="page"/>
                </v:group>
              </w:pict>
            </mc:Fallback>
          </mc:AlternateContent>
        </w:r>
      </w:del>
    </w:p>
    <w:p w14:paraId="3F60EC1D" w14:textId="253B12A9" w:rsidR="00FD0BA4" w:rsidDel="00FD0BA4" w:rsidRDefault="00FD0BA4" w:rsidP="00FD0BA4">
      <w:pPr>
        <w:pStyle w:val="BodyText0"/>
        <w:tabs>
          <w:tab w:val="left" w:pos="5223"/>
          <w:tab w:val="right" w:pos="6572"/>
        </w:tabs>
        <w:kinsoku w:val="0"/>
        <w:overflowPunct w:val="0"/>
        <w:spacing w:before="103"/>
        <w:ind w:left="3905"/>
        <w:rPr>
          <w:del w:id="95" w:author="Gaurang Naik" w:date="2022-12-30T14:17:00Z"/>
          <w:rFonts w:ascii="Arial" w:hAnsi="Arial" w:cs="Arial"/>
          <w:spacing w:val="-10"/>
          <w:sz w:val="16"/>
          <w:szCs w:val="16"/>
        </w:rPr>
      </w:pPr>
      <w:del w:id="96" w:author="Gaurang Naik" w:date="2022-12-30T14:17:00Z">
        <w:r w:rsidDel="00FD0BA4">
          <w:rPr>
            <w:rFonts w:ascii="Arial" w:hAnsi="Arial" w:cs="Arial"/>
            <w:spacing w:val="-2"/>
            <w:sz w:val="16"/>
            <w:szCs w:val="16"/>
          </w:rPr>
          <w:delText>Bits:</w:delText>
        </w:r>
        <w:r w:rsidDel="00FD0BA4">
          <w:rPr>
            <w:rFonts w:ascii="Arial" w:hAnsi="Arial" w:cs="Arial"/>
            <w:sz w:val="16"/>
            <w:szCs w:val="16"/>
          </w:rPr>
          <w:tab/>
        </w:r>
        <w:r w:rsidDel="00FD0BA4">
          <w:rPr>
            <w:rFonts w:ascii="Arial" w:hAnsi="Arial" w:cs="Arial"/>
            <w:spacing w:val="-10"/>
            <w:sz w:val="16"/>
            <w:szCs w:val="16"/>
          </w:rPr>
          <w:delText>4</w:delText>
        </w:r>
        <w:r w:rsidDel="00FD0BA4">
          <w:rPr>
            <w:rFonts w:ascii="Arial" w:hAnsi="Arial" w:cs="Arial"/>
            <w:sz w:val="16"/>
            <w:szCs w:val="16"/>
          </w:rPr>
          <w:tab/>
        </w:r>
        <w:r w:rsidDel="00FD0BA4">
          <w:rPr>
            <w:rFonts w:ascii="Arial" w:hAnsi="Arial" w:cs="Arial"/>
            <w:spacing w:val="-10"/>
            <w:sz w:val="16"/>
            <w:szCs w:val="16"/>
          </w:rPr>
          <w:delText>4</w:delText>
        </w:r>
      </w:del>
    </w:p>
    <w:p w14:paraId="5A46CA1C" w14:textId="46F01636" w:rsidR="000F4B01" w:rsidRPr="00200534" w:rsidRDefault="00FD0BA4" w:rsidP="00200534">
      <w:pPr>
        <w:pStyle w:val="BodyText0"/>
        <w:kinsoku w:val="0"/>
        <w:overflowPunct w:val="0"/>
        <w:spacing w:before="185"/>
        <w:ind w:left="482" w:right="482"/>
        <w:jc w:val="center"/>
        <w:rPr>
          <w:rFonts w:ascii="Arial" w:hAnsi="Arial" w:cs="Arial"/>
          <w:b/>
          <w:bCs/>
          <w:spacing w:val="-2"/>
        </w:rPr>
      </w:pPr>
      <w:del w:id="97" w:author="Gaurang Naik" w:date="2022-12-30T14:17:00Z">
        <w:r w:rsidDel="00FD0BA4">
          <w:rPr>
            <w:rFonts w:ascii="Arial" w:hAnsi="Arial" w:cs="Arial"/>
            <w:b/>
            <w:bCs/>
          </w:rPr>
          <w:delText>Figure</w:delText>
        </w:r>
        <w:r w:rsidDel="00FD0BA4">
          <w:rPr>
            <w:rFonts w:ascii="Arial" w:hAnsi="Arial" w:cs="Arial"/>
            <w:b/>
            <w:bCs/>
            <w:spacing w:val="-8"/>
          </w:rPr>
          <w:delText xml:space="preserve"> </w:delText>
        </w:r>
        <w:r w:rsidDel="00FD0BA4">
          <w:rPr>
            <w:rFonts w:ascii="Arial" w:hAnsi="Arial" w:cs="Arial"/>
            <w:b/>
            <w:bCs/>
          </w:rPr>
          <w:delText>9-1002i—Link</w:delText>
        </w:r>
        <w:r w:rsidDel="00FD0BA4">
          <w:rPr>
            <w:rFonts w:ascii="Arial" w:hAnsi="Arial" w:cs="Arial"/>
            <w:b/>
            <w:bCs/>
            <w:spacing w:val="-7"/>
          </w:rPr>
          <w:delText xml:space="preserve"> </w:delText>
        </w:r>
        <w:r w:rsidDel="00FD0BA4">
          <w:rPr>
            <w:rFonts w:ascii="Arial" w:hAnsi="Arial" w:cs="Arial"/>
            <w:b/>
            <w:bCs/>
          </w:rPr>
          <w:delText>ID</w:delText>
        </w:r>
        <w:r w:rsidDel="00FD0BA4">
          <w:rPr>
            <w:rFonts w:ascii="Arial" w:hAnsi="Arial" w:cs="Arial"/>
            <w:b/>
            <w:bCs/>
            <w:spacing w:val="-7"/>
          </w:rPr>
          <w:delText xml:space="preserve"> </w:delText>
        </w:r>
        <w:r w:rsidDel="00FD0BA4">
          <w:rPr>
            <w:rFonts w:ascii="Arial" w:hAnsi="Arial" w:cs="Arial"/>
            <w:b/>
            <w:bCs/>
          </w:rPr>
          <w:delText>Info</w:delText>
        </w:r>
        <w:r w:rsidDel="00FD0BA4">
          <w:rPr>
            <w:rFonts w:ascii="Arial" w:hAnsi="Arial" w:cs="Arial"/>
            <w:b/>
            <w:bCs/>
            <w:spacing w:val="-7"/>
          </w:rPr>
          <w:delText xml:space="preserve"> </w:delText>
        </w:r>
        <w:r w:rsidDel="00FD0BA4">
          <w:rPr>
            <w:rFonts w:ascii="Arial" w:hAnsi="Arial" w:cs="Arial"/>
            <w:b/>
            <w:bCs/>
          </w:rPr>
          <w:delText>subfield</w:delText>
        </w:r>
        <w:r w:rsidDel="00FD0BA4">
          <w:rPr>
            <w:rFonts w:ascii="Arial" w:hAnsi="Arial" w:cs="Arial"/>
            <w:b/>
            <w:bCs/>
            <w:spacing w:val="-8"/>
          </w:rPr>
          <w:delText xml:space="preserve"> </w:delText>
        </w:r>
        <w:r w:rsidDel="00FD0BA4">
          <w:rPr>
            <w:rFonts w:ascii="Arial" w:hAnsi="Arial" w:cs="Arial"/>
            <w:b/>
            <w:bCs/>
            <w:spacing w:val="-2"/>
          </w:rPr>
          <w:delText>format</w:delText>
        </w:r>
      </w:del>
    </w:p>
    <w:p w14:paraId="5251EC99" w14:textId="2CB8C471" w:rsidR="000F4B01" w:rsidRDefault="000C4851" w:rsidP="00900D39">
      <w:pPr>
        <w:pStyle w:val="T"/>
        <w:spacing w:after="0" w:line="240" w:lineRule="auto"/>
        <w:rPr>
          <w:rFonts w:ascii="Arial" w:hAnsi="Arial" w:cs="Arial"/>
          <w:b/>
          <w:bCs/>
          <w:color w:val="000000" w:themeColor="text1"/>
        </w:rPr>
      </w:pPr>
      <w:r>
        <w:rPr>
          <w:rFonts w:ascii="Arial" w:hAnsi="Arial" w:cs="Arial"/>
          <w:b/>
          <w:bCs/>
          <w:color w:val="000000" w:themeColor="text1"/>
        </w:rPr>
        <w:t>9.4.2.312.2.4 Link Info field of the Basic Multi-Link element</w:t>
      </w:r>
    </w:p>
    <w:p w14:paraId="7E702FFD" w14:textId="403DA9CC" w:rsidR="00B647A0" w:rsidRDefault="00B647A0" w:rsidP="00900D39">
      <w:pPr>
        <w:pStyle w:val="T"/>
        <w:spacing w:after="0" w:line="240" w:lineRule="auto"/>
        <w:rPr>
          <w:color w:val="000000" w:themeColor="text1"/>
        </w:rPr>
      </w:pPr>
      <w:r>
        <w:rPr>
          <w:color w:val="000000" w:themeColor="text1"/>
        </w:rPr>
        <w:t>…</w:t>
      </w:r>
    </w:p>
    <w:p w14:paraId="18A7D90B" w14:textId="470398A3" w:rsidR="00B647A0" w:rsidRDefault="00B647A0" w:rsidP="00900D39">
      <w:pPr>
        <w:pStyle w:val="T"/>
        <w:spacing w:after="0" w:line="240" w:lineRule="auto"/>
        <w:rPr>
          <w:color w:val="000000" w:themeColor="text1"/>
        </w:rPr>
      </w:pPr>
      <w:r>
        <w:rPr>
          <w:color w:val="000000" w:themeColor="text1"/>
        </w:rPr>
        <w:t xml:space="preserve">The </w:t>
      </w:r>
      <w:r w:rsidR="008D4E6B" w:rsidRPr="008D4E6B">
        <w:rPr>
          <w:color w:val="000000" w:themeColor="text1"/>
        </w:rPr>
        <w:t xml:space="preserve">Link ID subfield </w:t>
      </w:r>
      <w:ins w:id="98" w:author="Gaurang Naik" w:date="2022-12-30T14:21:00Z">
        <w:r w:rsidR="008D4E6B">
          <w:rPr>
            <w:color w:val="000000" w:themeColor="text1"/>
          </w:rPr>
          <w:t xml:space="preserve">is </w:t>
        </w:r>
      </w:ins>
      <w:ins w:id="99" w:author="Gaurang Naik" w:date="2023-01-04T16:28:00Z">
        <w:r w:rsidR="00ED6748">
          <w:rPr>
            <w:color w:val="000000" w:themeColor="text1"/>
          </w:rPr>
          <w:t xml:space="preserve">as </w:t>
        </w:r>
      </w:ins>
      <w:ins w:id="100" w:author="Gaurang Naik" w:date="2022-12-30T14:21:00Z">
        <w:r w:rsidR="008D4E6B">
          <w:rPr>
            <w:color w:val="000000" w:themeColor="text1"/>
          </w:rPr>
          <w:t xml:space="preserve">defined in </w:t>
        </w:r>
      </w:ins>
      <w:ins w:id="101" w:author="Gaurang Naik" w:date="2023-01-04T16:29:00Z">
        <w:r w:rsidR="00ED6748">
          <w:t>9.4.1.74a (Link ID Info field)</w:t>
        </w:r>
      </w:ins>
      <w:ins w:id="102" w:author="Gaurang Naik" w:date="2022-12-30T14:21:00Z">
        <w:r w:rsidR="008D4E6B">
          <w:rPr>
            <w:color w:val="000000" w:themeColor="text1"/>
          </w:rPr>
          <w:t xml:space="preserve"> and </w:t>
        </w:r>
      </w:ins>
      <w:r w:rsidR="008D4E6B" w:rsidRPr="008D4E6B">
        <w:rPr>
          <w:color w:val="000000" w:themeColor="text1"/>
        </w:rPr>
        <w:t>specifies a value that uniquely identifies the link where the reported STA is operating on (see 35.3.3.2 (Link ID)).</w:t>
      </w:r>
    </w:p>
    <w:p w14:paraId="5068BFA2" w14:textId="1EC76294" w:rsidR="000C4851" w:rsidRDefault="000C4851" w:rsidP="00900D39">
      <w:pPr>
        <w:pStyle w:val="T"/>
        <w:spacing w:after="0" w:line="240" w:lineRule="auto"/>
        <w:rPr>
          <w:rFonts w:ascii="Arial" w:hAnsi="Arial" w:cs="Arial"/>
          <w:b/>
          <w:bCs/>
          <w:color w:val="000000" w:themeColor="text1"/>
        </w:rPr>
      </w:pPr>
      <w:r>
        <w:rPr>
          <w:rFonts w:ascii="Arial" w:hAnsi="Arial" w:cs="Arial"/>
          <w:b/>
          <w:bCs/>
          <w:color w:val="000000" w:themeColor="text1"/>
        </w:rPr>
        <w:t>9.4.2.312.3 Probe Request Multi-Link element</w:t>
      </w:r>
    </w:p>
    <w:p w14:paraId="621D86A1" w14:textId="385E88C7" w:rsidR="000C4851" w:rsidRDefault="000C4851" w:rsidP="00900D39">
      <w:pPr>
        <w:pStyle w:val="T"/>
        <w:spacing w:after="0" w:line="240" w:lineRule="auto"/>
        <w:rPr>
          <w:color w:val="000000" w:themeColor="text1"/>
        </w:rPr>
      </w:pPr>
      <w:r>
        <w:rPr>
          <w:color w:val="000000" w:themeColor="text1"/>
        </w:rPr>
        <w:t>…</w:t>
      </w:r>
    </w:p>
    <w:p w14:paraId="1DB217CE" w14:textId="2FDF454D" w:rsidR="000C4851" w:rsidRDefault="00BE6697" w:rsidP="00900D39">
      <w:pPr>
        <w:pStyle w:val="T"/>
        <w:spacing w:after="0" w:line="240" w:lineRule="auto"/>
        <w:rPr>
          <w:color w:val="000000" w:themeColor="text1"/>
        </w:rPr>
      </w:pPr>
      <w:r>
        <w:rPr>
          <w:color w:val="000000" w:themeColor="text1"/>
        </w:rPr>
        <w:t xml:space="preserve">The Link ID subfield </w:t>
      </w:r>
      <w:ins w:id="103" w:author="Gaurang Naik" w:date="2022-12-30T14:23:00Z">
        <w:r>
          <w:rPr>
            <w:color w:val="000000" w:themeColor="text1"/>
          </w:rPr>
          <w:t xml:space="preserve">is </w:t>
        </w:r>
      </w:ins>
      <w:ins w:id="104" w:author="Gaurang Naik" w:date="2023-01-04T16:28:00Z">
        <w:r w:rsidR="00ED6748">
          <w:rPr>
            <w:color w:val="000000" w:themeColor="text1"/>
          </w:rPr>
          <w:t xml:space="preserve">as </w:t>
        </w:r>
      </w:ins>
      <w:ins w:id="105" w:author="Gaurang Naik" w:date="2022-12-30T14:23:00Z">
        <w:r>
          <w:rPr>
            <w:color w:val="000000" w:themeColor="text1"/>
          </w:rPr>
          <w:t xml:space="preserve">defined in </w:t>
        </w:r>
      </w:ins>
      <w:ins w:id="106" w:author="Gaurang Naik" w:date="2023-01-04T16:29:00Z">
        <w:r w:rsidR="00ED6748">
          <w:t>9.4.1.74a (Link ID Info field)</w:t>
        </w:r>
      </w:ins>
      <w:ins w:id="107" w:author="Gaurang Naik" w:date="2022-12-30T14:23:00Z">
        <w:r>
          <w:rPr>
            <w:color w:val="000000" w:themeColor="text1"/>
          </w:rPr>
          <w:t xml:space="preserve"> and</w:t>
        </w:r>
        <w:r w:rsidRPr="00BE6697">
          <w:rPr>
            <w:color w:val="000000" w:themeColor="text1"/>
          </w:rPr>
          <w:t xml:space="preserve"> </w:t>
        </w:r>
      </w:ins>
      <w:r w:rsidRPr="00BE6697">
        <w:rPr>
          <w:color w:val="000000" w:themeColor="text1"/>
        </w:rPr>
        <w:t>specifies a value that uniquely identifies the AP whose information is requested</w:t>
      </w:r>
      <w:r>
        <w:rPr>
          <w:color w:val="000000" w:themeColor="text1"/>
        </w:rPr>
        <w:t>.</w:t>
      </w:r>
    </w:p>
    <w:p w14:paraId="5FFBEFA8" w14:textId="794A79C6" w:rsidR="00BE6697" w:rsidRDefault="003447AC" w:rsidP="00900D39">
      <w:pPr>
        <w:pStyle w:val="T"/>
        <w:spacing w:after="0" w:line="240" w:lineRule="auto"/>
        <w:rPr>
          <w:rFonts w:ascii="Arial" w:hAnsi="Arial" w:cs="Arial"/>
          <w:b/>
          <w:bCs/>
          <w:color w:val="000000" w:themeColor="text1"/>
        </w:rPr>
      </w:pPr>
      <w:r>
        <w:rPr>
          <w:rFonts w:ascii="Arial" w:hAnsi="Arial" w:cs="Arial"/>
          <w:b/>
          <w:bCs/>
          <w:color w:val="000000" w:themeColor="text1"/>
        </w:rPr>
        <w:t>9.4.2.312.4 Reconfiguration Multi-Link element</w:t>
      </w:r>
    </w:p>
    <w:p w14:paraId="392EACBF" w14:textId="09534253" w:rsidR="003447AC" w:rsidRDefault="003447AC" w:rsidP="00900D39">
      <w:pPr>
        <w:pStyle w:val="T"/>
        <w:spacing w:after="0" w:line="240" w:lineRule="auto"/>
        <w:rPr>
          <w:color w:val="000000" w:themeColor="text1"/>
        </w:rPr>
      </w:pPr>
      <w:r>
        <w:rPr>
          <w:color w:val="000000" w:themeColor="text1"/>
        </w:rPr>
        <w:t>…</w:t>
      </w:r>
    </w:p>
    <w:p w14:paraId="5A242216" w14:textId="6F53D84F" w:rsidR="003447AC" w:rsidRDefault="00F34BF9" w:rsidP="00900D39">
      <w:pPr>
        <w:pStyle w:val="T"/>
        <w:spacing w:after="0" w:line="240" w:lineRule="auto"/>
      </w:pPr>
      <w:r>
        <w:t xml:space="preserve">The Link ID subfield </w:t>
      </w:r>
      <w:ins w:id="108" w:author="Gaurang Naik" w:date="2022-12-30T14:24:00Z">
        <w:r>
          <w:rPr>
            <w:color w:val="000000" w:themeColor="text1"/>
          </w:rPr>
          <w:t xml:space="preserve">is </w:t>
        </w:r>
      </w:ins>
      <w:ins w:id="109" w:author="Gaurang Naik" w:date="2023-01-04T16:28:00Z">
        <w:r w:rsidR="00ED6748">
          <w:rPr>
            <w:color w:val="000000" w:themeColor="text1"/>
          </w:rPr>
          <w:t xml:space="preserve">as </w:t>
        </w:r>
      </w:ins>
      <w:ins w:id="110" w:author="Gaurang Naik" w:date="2022-12-30T14:24:00Z">
        <w:r>
          <w:rPr>
            <w:color w:val="000000" w:themeColor="text1"/>
          </w:rPr>
          <w:t xml:space="preserve">defined in </w:t>
        </w:r>
      </w:ins>
      <w:ins w:id="111" w:author="Gaurang Naik" w:date="2023-01-04T16:29:00Z">
        <w:r w:rsidR="00ED6748">
          <w:t>9.4.1.74a (Link ID Info field)</w:t>
        </w:r>
      </w:ins>
      <w:ins w:id="112" w:author="Gaurang Naik" w:date="2022-12-30T14:24:00Z">
        <w:r>
          <w:rPr>
            <w:color w:val="000000" w:themeColor="text1"/>
          </w:rPr>
          <w:t xml:space="preserve"> and</w:t>
        </w:r>
        <w:r>
          <w:t xml:space="preserve"> </w:t>
        </w:r>
      </w:ins>
      <w:r>
        <w:t>specifies a value that uniquely identifies the link that the reported AP is operating on.</w:t>
      </w:r>
    </w:p>
    <w:p w14:paraId="5EBF4C9D" w14:textId="35ABE975" w:rsidR="00F34BF9" w:rsidRDefault="00F34BF9" w:rsidP="00900D39">
      <w:pPr>
        <w:pStyle w:val="T"/>
        <w:spacing w:after="0" w:line="240" w:lineRule="auto"/>
        <w:rPr>
          <w:rFonts w:ascii="Arial" w:hAnsi="Arial" w:cs="Arial"/>
          <w:b/>
          <w:bCs/>
          <w:color w:val="000000" w:themeColor="text1"/>
        </w:rPr>
      </w:pPr>
      <w:r>
        <w:rPr>
          <w:rFonts w:ascii="Arial" w:hAnsi="Arial" w:cs="Arial"/>
          <w:b/>
          <w:bCs/>
          <w:color w:val="000000" w:themeColor="text1"/>
        </w:rPr>
        <w:t>9.4.2.312.4 Priority Access Multi-Link element</w:t>
      </w:r>
    </w:p>
    <w:p w14:paraId="1F2807B8" w14:textId="14D3009D" w:rsidR="00F34BF9" w:rsidRDefault="00F34BF9" w:rsidP="00900D39">
      <w:pPr>
        <w:pStyle w:val="T"/>
        <w:spacing w:after="0" w:line="240" w:lineRule="auto"/>
        <w:rPr>
          <w:color w:val="000000" w:themeColor="text1"/>
        </w:rPr>
      </w:pPr>
      <w:r>
        <w:rPr>
          <w:color w:val="000000" w:themeColor="text1"/>
        </w:rPr>
        <w:t>…</w:t>
      </w:r>
    </w:p>
    <w:p w14:paraId="7DCB503D" w14:textId="77CEA6DF" w:rsidR="00F34BF9" w:rsidRDefault="00712793" w:rsidP="00900D39">
      <w:pPr>
        <w:pStyle w:val="T"/>
        <w:spacing w:after="0" w:line="240" w:lineRule="auto"/>
        <w:rPr>
          <w:color w:val="000000" w:themeColor="text1"/>
        </w:rPr>
      </w:pPr>
      <w:r w:rsidRPr="00712793">
        <w:rPr>
          <w:color w:val="000000" w:themeColor="text1"/>
        </w:rPr>
        <w:t xml:space="preserve">The Link ID subfield </w:t>
      </w:r>
      <w:ins w:id="113" w:author="Gaurang Naik" w:date="2022-12-30T14:25:00Z">
        <w:r>
          <w:rPr>
            <w:color w:val="000000" w:themeColor="text1"/>
          </w:rPr>
          <w:t xml:space="preserve">is </w:t>
        </w:r>
      </w:ins>
      <w:ins w:id="114" w:author="Gaurang Naik" w:date="2023-01-04T16:28:00Z">
        <w:r w:rsidR="00ED6748">
          <w:rPr>
            <w:color w:val="000000" w:themeColor="text1"/>
          </w:rPr>
          <w:t xml:space="preserve">as </w:t>
        </w:r>
      </w:ins>
      <w:ins w:id="115" w:author="Gaurang Naik" w:date="2022-12-30T14:25:00Z">
        <w:r>
          <w:rPr>
            <w:color w:val="000000" w:themeColor="text1"/>
          </w:rPr>
          <w:t xml:space="preserve">defined in </w:t>
        </w:r>
      </w:ins>
      <w:ins w:id="116" w:author="Gaurang Naik" w:date="2023-01-04T16:29:00Z">
        <w:r w:rsidR="00ED6748">
          <w:t>9.4.1.74a (Link ID Info field)</w:t>
        </w:r>
      </w:ins>
      <w:ins w:id="117" w:author="Gaurang Naik" w:date="2022-12-30T14:25:00Z">
        <w:r>
          <w:rPr>
            <w:color w:val="000000" w:themeColor="text1"/>
          </w:rPr>
          <w:t xml:space="preserve"> and</w:t>
        </w:r>
        <w:r>
          <w:t xml:space="preserve"> </w:t>
        </w:r>
      </w:ins>
      <w:r w:rsidRPr="00712793">
        <w:rPr>
          <w:color w:val="000000" w:themeColor="text1"/>
        </w:rPr>
        <w:t>specifies a value that uniquely identifies the link that the AP affiliated with the AP MLD is operating on.</w:t>
      </w:r>
    </w:p>
    <w:p w14:paraId="2B4BEDD7" w14:textId="0D6278BB" w:rsidR="0039003D" w:rsidRDefault="00AB73DB" w:rsidP="00900D39">
      <w:pPr>
        <w:pStyle w:val="T"/>
        <w:spacing w:after="0" w:line="240" w:lineRule="auto"/>
        <w:rPr>
          <w:rFonts w:ascii="Arial" w:hAnsi="Arial" w:cs="Arial"/>
          <w:b/>
          <w:bCs/>
          <w:color w:val="000000" w:themeColor="text1"/>
        </w:rPr>
      </w:pPr>
      <w:r>
        <w:rPr>
          <w:rFonts w:ascii="Arial" w:hAnsi="Arial" w:cs="Arial"/>
          <w:b/>
          <w:bCs/>
          <w:color w:val="000000" w:themeColor="text1"/>
        </w:rPr>
        <w:t>9.4.2.47 Fast BSS Transition element (FTE)</w:t>
      </w:r>
    </w:p>
    <w:p w14:paraId="2B591E9B" w14:textId="77777777" w:rsidR="00587AC6" w:rsidRDefault="00587AC6" w:rsidP="003013AB">
      <w:pPr>
        <w:widowControl w:val="0"/>
        <w:kinsoku w:val="0"/>
        <w:overflowPunct w:val="0"/>
        <w:autoSpaceDE w:val="0"/>
        <w:autoSpaceDN w:val="0"/>
        <w:adjustRightInd w:val="0"/>
        <w:spacing w:after="0" w:line="249" w:lineRule="auto"/>
        <w:ind w:right="996"/>
        <w:jc w:val="both"/>
        <w:rPr>
          <w:rFonts w:ascii="Times New Roman" w:eastAsia="Times New Roman" w:hAnsi="Times New Roman" w:cs="Times New Roman"/>
          <w:sz w:val="20"/>
          <w:szCs w:val="20"/>
        </w:rPr>
      </w:pPr>
    </w:p>
    <w:p w14:paraId="574035D2" w14:textId="44206F42" w:rsidR="003013AB" w:rsidRDefault="003013AB" w:rsidP="003013AB">
      <w:pPr>
        <w:widowControl w:val="0"/>
        <w:kinsoku w:val="0"/>
        <w:overflowPunct w:val="0"/>
        <w:autoSpaceDE w:val="0"/>
        <w:autoSpaceDN w:val="0"/>
        <w:adjustRightInd w:val="0"/>
        <w:spacing w:after="0" w:line="249" w:lineRule="auto"/>
        <w:ind w:right="996"/>
        <w:jc w:val="both"/>
        <w:rPr>
          <w:rFonts w:ascii="Times New Roman" w:eastAsia="Times New Roman" w:hAnsi="Times New Roman" w:cs="Times New Roman"/>
          <w:sz w:val="20"/>
          <w:szCs w:val="20"/>
        </w:rPr>
      </w:pPr>
      <w:r w:rsidRPr="003013AB">
        <w:rPr>
          <w:rFonts w:ascii="Times New Roman" w:eastAsia="Times New Roman" w:hAnsi="Times New Roman" w:cs="Times New Roman"/>
          <w:sz w:val="20"/>
          <w:szCs w:val="20"/>
        </w:rPr>
        <w:t xml:space="preserve">The MLO GTK </w:t>
      </w:r>
      <w:proofErr w:type="spellStart"/>
      <w:r w:rsidRPr="003013AB">
        <w:rPr>
          <w:rFonts w:ascii="Times New Roman" w:eastAsia="Times New Roman" w:hAnsi="Times New Roman" w:cs="Times New Roman"/>
          <w:sz w:val="20"/>
          <w:szCs w:val="20"/>
        </w:rPr>
        <w:t>subelement</w:t>
      </w:r>
      <w:proofErr w:type="spellEnd"/>
      <w:r w:rsidRPr="003013AB">
        <w:rPr>
          <w:rFonts w:ascii="Times New Roman" w:eastAsia="Times New Roman" w:hAnsi="Times New Roman" w:cs="Times New Roman"/>
          <w:sz w:val="20"/>
          <w:szCs w:val="20"/>
        </w:rPr>
        <w:t xml:space="preserve"> contains the GTK for a link, which is encrypted (see procedures in 13.8.5</w:t>
      </w:r>
      <w:r w:rsidRPr="003013AB">
        <w:rPr>
          <w:rFonts w:ascii="Times New Roman" w:eastAsia="Times New Roman" w:hAnsi="Times New Roman" w:cs="Times New Roman"/>
          <w:spacing w:val="-2"/>
          <w:sz w:val="20"/>
          <w:szCs w:val="20"/>
        </w:rPr>
        <w:t xml:space="preserve"> </w:t>
      </w:r>
      <w:r w:rsidRPr="003013AB">
        <w:rPr>
          <w:rFonts w:ascii="Times New Roman" w:eastAsia="Times New Roman" w:hAnsi="Times New Roman" w:cs="Times New Roman"/>
          <w:sz w:val="20"/>
          <w:szCs w:val="20"/>
        </w:rPr>
        <w:t>(FT authentication sequence: contents of fourth message)) and is defined in Figure</w:t>
      </w:r>
      <w:r w:rsidRPr="003013AB">
        <w:rPr>
          <w:rFonts w:ascii="Times New Roman" w:eastAsia="Times New Roman" w:hAnsi="Times New Roman" w:cs="Times New Roman"/>
          <w:spacing w:val="-8"/>
          <w:sz w:val="20"/>
          <w:szCs w:val="20"/>
        </w:rPr>
        <w:t xml:space="preserve"> </w:t>
      </w:r>
      <w:r w:rsidRPr="003013AB">
        <w:rPr>
          <w:rFonts w:ascii="Times New Roman" w:eastAsia="Times New Roman" w:hAnsi="Times New Roman" w:cs="Times New Roman"/>
          <w:sz w:val="20"/>
          <w:szCs w:val="20"/>
        </w:rPr>
        <w:t xml:space="preserve">9-425a (MLO GTK </w:t>
      </w:r>
      <w:proofErr w:type="spellStart"/>
      <w:r w:rsidRPr="003013AB">
        <w:rPr>
          <w:rFonts w:ascii="Times New Roman" w:eastAsia="Times New Roman" w:hAnsi="Times New Roman" w:cs="Times New Roman"/>
          <w:sz w:val="20"/>
          <w:szCs w:val="20"/>
        </w:rPr>
        <w:t>subele</w:t>
      </w:r>
      <w:hyperlink w:anchor="bookmark114" w:history="1">
        <w:r w:rsidRPr="003013AB">
          <w:rPr>
            <w:rFonts w:ascii="Times New Roman" w:eastAsia="Times New Roman" w:hAnsi="Times New Roman" w:cs="Times New Roman"/>
            <w:sz w:val="20"/>
            <w:szCs w:val="20"/>
          </w:rPr>
          <w:t>ment</w:t>
        </w:r>
        <w:proofErr w:type="spellEnd"/>
        <w:r w:rsidRPr="003013AB">
          <w:rPr>
            <w:rFonts w:ascii="Times New Roman" w:eastAsia="Times New Roman" w:hAnsi="Times New Roman" w:cs="Times New Roman"/>
            <w:spacing w:val="-1"/>
            <w:sz w:val="20"/>
            <w:szCs w:val="20"/>
          </w:rPr>
          <w:t xml:space="preserve"> </w:t>
        </w:r>
        <w:r w:rsidRPr="003013AB">
          <w:rPr>
            <w:rFonts w:ascii="Times New Roman" w:eastAsia="Times New Roman" w:hAnsi="Times New Roman" w:cs="Times New Roman"/>
            <w:sz w:val="20"/>
            <w:szCs w:val="20"/>
          </w:rPr>
          <w:t>format)</w:t>
        </w:r>
      </w:hyperlink>
      <w:r w:rsidRPr="003013AB">
        <w:rPr>
          <w:rFonts w:ascii="Times New Roman" w:eastAsia="Times New Roman" w:hAnsi="Times New Roman" w:cs="Times New Roman"/>
          <w:sz w:val="20"/>
          <w:szCs w:val="20"/>
        </w:rPr>
        <w:t>.</w:t>
      </w:r>
    </w:p>
    <w:p w14:paraId="555D8B42" w14:textId="6C112E62" w:rsidR="003013AB" w:rsidRPr="003013AB" w:rsidRDefault="003013AB" w:rsidP="003013AB">
      <w:pPr>
        <w:widowControl w:val="0"/>
        <w:tabs>
          <w:tab w:val="left" w:pos="2431"/>
          <w:tab w:val="left" w:pos="3531"/>
          <w:tab w:val="left" w:pos="4632"/>
          <w:tab w:val="left" w:pos="5731"/>
          <w:tab w:val="left" w:pos="6831"/>
          <w:tab w:val="left" w:pos="7932"/>
          <w:tab w:val="right" w:pos="9298"/>
        </w:tabs>
        <w:kinsoku w:val="0"/>
        <w:overflowPunct w:val="0"/>
        <w:autoSpaceDE w:val="0"/>
        <w:autoSpaceDN w:val="0"/>
        <w:adjustRightInd w:val="0"/>
        <w:spacing w:before="913" w:after="0" w:line="240" w:lineRule="auto"/>
        <w:ind w:left="1215"/>
        <w:rPr>
          <w:rFonts w:ascii="Arial" w:eastAsia="Times New Roman" w:hAnsi="Arial" w:cs="Arial"/>
          <w:spacing w:val="-2"/>
          <w:sz w:val="16"/>
          <w:szCs w:val="16"/>
        </w:rPr>
      </w:pPr>
      <w:r w:rsidRPr="003013AB">
        <w:rPr>
          <w:rFonts w:ascii="Times New Roman" w:eastAsia="Times New Roman" w:hAnsi="Times New Roman" w:cs="Times New Roman"/>
          <w:noProof/>
          <w:sz w:val="20"/>
          <w:szCs w:val="20"/>
        </w:rPr>
        <mc:AlternateContent>
          <mc:Choice Requires="wps">
            <w:drawing>
              <wp:anchor distT="0" distB="0" distL="114300" distR="114300" simplePos="0" relativeHeight="251658244" behindDoc="0" locked="0" layoutInCell="0" allowOverlap="1" wp14:anchorId="54AA34CF" wp14:editId="5E633DD9">
                <wp:simplePos x="0" y="0"/>
                <wp:positionH relativeFrom="page">
                  <wp:posOffset>2155190</wp:posOffset>
                </wp:positionH>
                <wp:positionV relativeFrom="paragraph">
                  <wp:posOffset>113030</wp:posOffset>
                </wp:positionV>
                <wp:extent cx="4906010" cy="386715"/>
                <wp:effectExtent l="0" t="635" r="0" b="31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5" w:type="dxa"/>
                              <w:tblLayout w:type="fixed"/>
                              <w:tblCellMar>
                                <w:left w:w="0" w:type="dxa"/>
                                <w:right w:w="0" w:type="dxa"/>
                              </w:tblCellMar>
                              <w:tblLook w:val="0000" w:firstRow="0" w:lastRow="0" w:firstColumn="0" w:lastColumn="0" w:noHBand="0" w:noVBand="0"/>
                            </w:tblPr>
                            <w:tblGrid>
                              <w:gridCol w:w="1100"/>
                              <w:gridCol w:w="1099"/>
                              <w:gridCol w:w="1100"/>
                              <w:gridCol w:w="1100"/>
                              <w:gridCol w:w="1099"/>
                              <w:gridCol w:w="1100"/>
                              <w:gridCol w:w="1100"/>
                            </w:tblGrid>
                            <w:tr w:rsidR="003013AB" w14:paraId="75A79379" w14:textId="77777777">
                              <w:trPr>
                                <w:trHeight w:val="549"/>
                              </w:trPr>
                              <w:tc>
                                <w:tcPr>
                                  <w:tcW w:w="1100" w:type="dxa"/>
                                  <w:tcBorders>
                                    <w:top w:val="single" w:sz="12" w:space="0" w:color="000000"/>
                                    <w:left w:val="single" w:sz="12" w:space="0" w:color="000000"/>
                                    <w:bottom w:val="single" w:sz="12" w:space="0" w:color="000000"/>
                                    <w:right w:val="single" w:sz="12" w:space="0" w:color="000000"/>
                                  </w:tcBorders>
                                </w:tcPr>
                                <w:p w14:paraId="20B8D9D2" w14:textId="77777777" w:rsidR="003013AB" w:rsidRPr="003013AB" w:rsidRDefault="003013AB">
                                  <w:pPr>
                                    <w:pStyle w:val="TableParagraph"/>
                                    <w:kinsoku w:val="0"/>
                                    <w:overflowPunct w:val="0"/>
                                    <w:spacing w:before="120" w:line="208" w:lineRule="auto"/>
                                    <w:ind w:left="467" w:right="84" w:hanging="347"/>
                                    <w:rPr>
                                      <w:rFonts w:ascii="Arial" w:hAnsi="Arial" w:cs="Arial"/>
                                      <w:spacing w:val="-6"/>
                                      <w:sz w:val="16"/>
                                      <w:szCs w:val="16"/>
                                      <w:u w:val="none"/>
                                    </w:rPr>
                                  </w:pPr>
                                  <w:proofErr w:type="spellStart"/>
                                  <w:r w:rsidRPr="003013AB">
                                    <w:rPr>
                                      <w:rFonts w:ascii="Arial" w:hAnsi="Arial" w:cs="Arial"/>
                                      <w:spacing w:val="-2"/>
                                      <w:sz w:val="16"/>
                                      <w:szCs w:val="16"/>
                                      <w:u w:val="none"/>
                                    </w:rPr>
                                    <w:t>Subelement</w:t>
                                  </w:r>
                                  <w:proofErr w:type="spellEnd"/>
                                  <w:r w:rsidRPr="003013AB">
                                    <w:rPr>
                                      <w:rFonts w:ascii="Arial" w:hAnsi="Arial" w:cs="Arial"/>
                                      <w:spacing w:val="-2"/>
                                      <w:sz w:val="16"/>
                                      <w:szCs w:val="16"/>
                                      <w:u w:val="none"/>
                                    </w:rPr>
                                    <w:t xml:space="preserve"> </w:t>
                                  </w:r>
                                  <w:r w:rsidRPr="003013AB">
                                    <w:rPr>
                                      <w:rFonts w:ascii="Arial" w:hAnsi="Arial" w:cs="Arial"/>
                                      <w:spacing w:val="-6"/>
                                      <w:sz w:val="16"/>
                                      <w:szCs w:val="16"/>
                                      <w:u w:val="none"/>
                                    </w:rPr>
                                    <w:t>ID</w:t>
                                  </w:r>
                                </w:p>
                              </w:tc>
                              <w:tc>
                                <w:tcPr>
                                  <w:tcW w:w="1099" w:type="dxa"/>
                                  <w:tcBorders>
                                    <w:top w:val="single" w:sz="12" w:space="0" w:color="000000"/>
                                    <w:left w:val="single" w:sz="12" w:space="0" w:color="000000"/>
                                    <w:bottom w:val="single" w:sz="12" w:space="0" w:color="000000"/>
                                    <w:right w:val="single" w:sz="12" w:space="0" w:color="000000"/>
                                  </w:tcBorders>
                                </w:tcPr>
                                <w:p w14:paraId="6E8900FD" w14:textId="77777777" w:rsidR="003013AB" w:rsidRPr="003013AB" w:rsidRDefault="003013AB">
                                  <w:pPr>
                                    <w:pStyle w:val="TableParagraph"/>
                                    <w:kinsoku w:val="0"/>
                                    <w:overflowPunct w:val="0"/>
                                    <w:spacing w:before="8"/>
                                    <w:rPr>
                                      <w:sz w:val="15"/>
                                      <w:szCs w:val="15"/>
                                      <w:u w:val="none"/>
                                    </w:rPr>
                                  </w:pPr>
                                </w:p>
                                <w:p w14:paraId="18F7D07D" w14:textId="77777777" w:rsidR="003013AB" w:rsidRPr="003013AB" w:rsidRDefault="003013AB">
                                  <w:pPr>
                                    <w:pStyle w:val="TableParagraph"/>
                                    <w:kinsoku w:val="0"/>
                                    <w:overflowPunct w:val="0"/>
                                    <w:ind w:left="302"/>
                                    <w:rPr>
                                      <w:rFonts w:ascii="Arial" w:hAnsi="Arial" w:cs="Arial"/>
                                      <w:spacing w:val="-2"/>
                                      <w:sz w:val="16"/>
                                      <w:szCs w:val="16"/>
                                      <w:u w:val="none"/>
                                    </w:rPr>
                                  </w:pPr>
                                  <w:r w:rsidRPr="003013AB">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76061882" w14:textId="77777777" w:rsidR="003013AB" w:rsidRPr="003013AB" w:rsidRDefault="003013AB">
                                  <w:pPr>
                                    <w:pStyle w:val="TableParagraph"/>
                                    <w:kinsoku w:val="0"/>
                                    <w:overflowPunct w:val="0"/>
                                    <w:spacing w:before="8"/>
                                    <w:rPr>
                                      <w:sz w:val="15"/>
                                      <w:szCs w:val="15"/>
                                      <w:u w:val="none"/>
                                    </w:rPr>
                                  </w:pPr>
                                </w:p>
                                <w:p w14:paraId="62E72FE8" w14:textId="77777777" w:rsidR="003013AB" w:rsidRPr="003013AB" w:rsidRDefault="003013AB">
                                  <w:pPr>
                                    <w:pStyle w:val="TableParagraph"/>
                                    <w:kinsoku w:val="0"/>
                                    <w:overflowPunct w:val="0"/>
                                    <w:ind w:left="254"/>
                                    <w:rPr>
                                      <w:rFonts w:ascii="Arial" w:hAnsi="Arial" w:cs="Arial"/>
                                      <w:spacing w:val="-4"/>
                                      <w:sz w:val="16"/>
                                      <w:szCs w:val="16"/>
                                      <w:u w:val="none"/>
                                    </w:rPr>
                                  </w:pPr>
                                  <w:r w:rsidRPr="003013AB">
                                    <w:rPr>
                                      <w:rFonts w:ascii="Arial" w:hAnsi="Arial" w:cs="Arial"/>
                                      <w:sz w:val="16"/>
                                      <w:szCs w:val="16"/>
                                      <w:u w:val="none"/>
                                    </w:rPr>
                                    <w:t>Key</w:t>
                                  </w:r>
                                  <w:r w:rsidRPr="003013AB">
                                    <w:rPr>
                                      <w:rFonts w:ascii="Arial" w:hAnsi="Arial" w:cs="Arial"/>
                                      <w:spacing w:val="-3"/>
                                      <w:sz w:val="16"/>
                                      <w:szCs w:val="16"/>
                                      <w:u w:val="none"/>
                                    </w:rPr>
                                    <w:t xml:space="preserve"> </w:t>
                                  </w:r>
                                  <w:r w:rsidRPr="003013AB">
                                    <w:rPr>
                                      <w:rFonts w:ascii="Arial" w:hAnsi="Arial" w:cs="Arial"/>
                                      <w:spacing w:val="-4"/>
                                      <w:sz w:val="16"/>
                                      <w:szCs w:val="16"/>
                                      <w:u w:val="none"/>
                                    </w:rPr>
                                    <w:t>Info</w:t>
                                  </w:r>
                                </w:p>
                              </w:tc>
                              <w:tc>
                                <w:tcPr>
                                  <w:tcW w:w="1100" w:type="dxa"/>
                                  <w:tcBorders>
                                    <w:top w:val="single" w:sz="12" w:space="0" w:color="000000"/>
                                    <w:left w:val="single" w:sz="12" w:space="0" w:color="000000"/>
                                    <w:bottom w:val="single" w:sz="12" w:space="0" w:color="000000"/>
                                    <w:right w:val="single" w:sz="12" w:space="0" w:color="000000"/>
                                  </w:tcBorders>
                                </w:tcPr>
                                <w:p w14:paraId="5A25BAB6" w14:textId="77777777" w:rsidR="003013AB" w:rsidRPr="003013AB" w:rsidRDefault="003013AB">
                                  <w:pPr>
                                    <w:pStyle w:val="TableParagraph"/>
                                    <w:kinsoku w:val="0"/>
                                    <w:overflowPunct w:val="0"/>
                                    <w:spacing w:before="8"/>
                                    <w:rPr>
                                      <w:sz w:val="15"/>
                                      <w:szCs w:val="15"/>
                                      <w:u w:val="none"/>
                                    </w:rPr>
                                  </w:pPr>
                                </w:p>
                                <w:p w14:paraId="7478B361" w14:textId="4F3AD17D" w:rsidR="003013AB" w:rsidRPr="003013AB" w:rsidRDefault="003013AB">
                                  <w:pPr>
                                    <w:pStyle w:val="TableParagraph"/>
                                    <w:kinsoku w:val="0"/>
                                    <w:overflowPunct w:val="0"/>
                                    <w:ind w:left="246"/>
                                    <w:rPr>
                                      <w:rFonts w:ascii="Arial" w:hAnsi="Arial" w:cs="Arial"/>
                                      <w:spacing w:val="-4"/>
                                      <w:sz w:val="16"/>
                                      <w:szCs w:val="16"/>
                                      <w:u w:val="none"/>
                                    </w:rPr>
                                  </w:pPr>
                                  <w:r w:rsidRPr="003013AB">
                                    <w:rPr>
                                      <w:rFonts w:ascii="Arial" w:hAnsi="Arial" w:cs="Arial"/>
                                      <w:sz w:val="16"/>
                                      <w:szCs w:val="16"/>
                                      <w:u w:val="none"/>
                                    </w:rPr>
                                    <w:t>Link</w:t>
                                  </w:r>
                                  <w:r w:rsidRPr="003013AB">
                                    <w:rPr>
                                      <w:rFonts w:ascii="Arial" w:hAnsi="Arial" w:cs="Arial"/>
                                      <w:spacing w:val="-3"/>
                                      <w:sz w:val="16"/>
                                      <w:szCs w:val="16"/>
                                      <w:u w:val="none"/>
                                    </w:rPr>
                                    <w:t xml:space="preserve"> </w:t>
                                  </w:r>
                                  <w:ins w:id="118" w:author="Gaurang Naik" w:date="2022-12-30T14:31:00Z">
                                    <w:r>
                                      <w:rPr>
                                        <w:rFonts w:ascii="Arial" w:hAnsi="Arial" w:cs="Arial"/>
                                        <w:spacing w:val="-3"/>
                                        <w:sz w:val="16"/>
                                        <w:szCs w:val="16"/>
                                        <w:u w:val="none"/>
                                      </w:rPr>
                                      <w:t xml:space="preserve">ID </w:t>
                                    </w:r>
                                  </w:ins>
                                  <w:r w:rsidRPr="003013AB">
                                    <w:rPr>
                                      <w:rFonts w:ascii="Arial" w:hAnsi="Arial" w:cs="Arial"/>
                                      <w:spacing w:val="-4"/>
                                      <w:sz w:val="16"/>
                                      <w:szCs w:val="16"/>
                                      <w:u w:val="none"/>
                                    </w:rPr>
                                    <w:t>Info</w:t>
                                  </w:r>
                                </w:p>
                              </w:tc>
                              <w:tc>
                                <w:tcPr>
                                  <w:tcW w:w="1099" w:type="dxa"/>
                                  <w:tcBorders>
                                    <w:top w:val="single" w:sz="12" w:space="0" w:color="000000"/>
                                    <w:left w:val="single" w:sz="12" w:space="0" w:color="000000"/>
                                    <w:bottom w:val="single" w:sz="12" w:space="0" w:color="000000"/>
                                    <w:right w:val="single" w:sz="12" w:space="0" w:color="000000"/>
                                  </w:tcBorders>
                                </w:tcPr>
                                <w:p w14:paraId="55867338" w14:textId="77777777" w:rsidR="003013AB" w:rsidRPr="003013AB" w:rsidRDefault="003013AB">
                                  <w:pPr>
                                    <w:pStyle w:val="TableParagraph"/>
                                    <w:kinsoku w:val="0"/>
                                    <w:overflowPunct w:val="0"/>
                                    <w:spacing w:before="8"/>
                                    <w:rPr>
                                      <w:sz w:val="15"/>
                                      <w:szCs w:val="15"/>
                                      <w:u w:val="none"/>
                                    </w:rPr>
                                  </w:pPr>
                                </w:p>
                                <w:p w14:paraId="21FF033D" w14:textId="77777777" w:rsidR="003013AB" w:rsidRPr="003013AB" w:rsidRDefault="003013AB">
                                  <w:pPr>
                                    <w:pStyle w:val="TableParagraph"/>
                                    <w:kinsoku w:val="0"/>
                                    <w:overflowPunct w:val="0"/>
                                    <w:ind w:left="144"/>
                                    <w:rPr>
                                      <w:rFonts w:ascii="Arial" w:hAnsi="Arial" w:cs="Arial"/>
                                      <w:spacing w:val="-2"/>
                                      <w:sz w:val="16"/>
                                      <w:szCs w:val="16"/>
                                      <w:u w:val="none"/>
                                    </w:rPr>
                                  </w:pPr>
                                  <w:r w:rsidRPr="003013AB">
                                    <w:rPr>
                                      <w:rFonts w:ascii="Arial" w:hAnsi="Arial" w:cs="Arial"/>
                                      <w:sz w:val="16"/>
                                      <w:szCs w:val="16"/>
                                      <w:u w:val="none"/>
                                    </w:rPr>
                                    <w:t>Key</w:t>
                                  </w:r>
                                  <w:r w:rsidRPr="003013AB">
                                    <w:rPr>
                                      <w:rFonts w:ascii="Arial" w:hAnsi="Arial" w:cs="Arial"/>
                                      <w:spacing w:val="-3"/>
                                      <w:sz w:val="16"/>
                                      <w:szCs w:val="16"/>
                                      <w:u w:val="none"/>
                                    </w:rPr>
                                    <w:t xml:space="preserve"> </w:t>
                                  </w:r>
                                  <w:r w:rsidRPr="003013AB">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4F2BF11C" w14:textId="77777777" w:rsidR="003013AB" w:rsidRPr="003013AB" w:rsidRDefault="003013AB">
                                  <w:pPr>
                                    <w:pStyle w:val="TableParagraph"/>
                                    <w:kinsoku w:val="0"/>
                                    <w:overflowPunct w:val="0"/>
                                    <w:spacing w:before="8"/>
                                    <w:rPr>
                                      <w:sz w:val="15"/>
                                      <w:szCs w:val="15"/>
                                      <w:u w:val="none"/>
                                    </w:rPr>
                                  </w:pPr>
                                </w:p>
                                <w:p w14:paraId="63CD909E" w14:textId="77777777" w:rsidR="003013AB" w:rsidRPr="003013AB" w:rsidRDefault="003013AB">
                                  <w:pPr>
                                    <w:pStyle w:val="TableParagraph"/>
                                    <w:kinsoku w:val="0"/>
                                    <w:overflowPunct w:val="0"/>
                                    <w:ind w:left="380"/>
                                    <w:rPr>
                                      <w:rFonts w:ascii="Arial" w:hAnsi="Arial" w:cs="Arial"/>
                                      <w:spacing w:val="-5"/>
                                      <w:sz w:val="16"/>
                                      <w:szCs w:val="16"/>
                                      <w:u w:val="none"/>
                                    </w:rPr>
                                  </w:pPr>
                                  <w:r w:rsidRPr="003013AB">
                                    <w:rPr>
                                      <w:rFonts w:ascii="Arial" w:hAnsi="Arial" w:cs="Arial"/>
                                      <w:spacing w:val="-5"/>
                                      <w:sz w:val="16"/>
                                      <w:szCs w:val="16"/>
                                      <w:u w:val="none"/>
                                    </w:rPr>
                                    <w:t>RSC</w:t>
                                  </w:r>
                                </w:p>
                              </w:tc>
                              <w:tc>
                                <w:tcPr>
                                  <w:tcW w:w="1100" w:type="dxa"/>
                                  <w:tcBorders>
                                    <w:top w:val="single" w:sz="12" w:space="0" w:color="000000"/>
                                    <w:left w:val="single" w:sz="12" w:space="0" w:color="000000"/>
                                    <w:bottom w:val="single" w:sz="12" w:space="0" w:color="000000"/>
                                    <w:right w:val="single" w:sz="12" w:space="0" w:color="000000"/>
                                  </w:tcBorders>
                                </w:tcPr>
                                <w:p w14:paraId="6031E83F" w14:textId="77777777" w:rsidR="003013AB" w:rsidRPr="003013AB" w:rsidRDefault="003013AB">
                                  <w:pPr>
                                    <w:pStyle w:val="TableParagraph"/>
                                    <w:kinsoku w:val="0"/>
                                    <w:overflowPunct w:val="0"/>
                                    <w:spacing w:before="120" w:line="208" w:lineRule="auto"/>
                                    <w:ind w:left="411" w:right="189" w:hanging="186"/>
                                    <w:rPr>
                                      <w:rFonts w:ascii="Arial" w:hAnsi="Arial" w:cs="Arial"/>
                                      <w:spacing w:val="-4"/>
                                      <w:sz w:val="16"/>
                                      <w:szCs w:val="16"/>
                                      <w:u w:val="none"/>
                                    </w:rPr>
                                  </w:pPr>
                                  <w:r w:rsidRPr="003013AB">
                                    <w:rPr>
                                      <w:rFonts w:ascii="Arial" w:hAnsi="Arial" w:cs="Arial"/>
                                      <w:spacing w:val="-2"/>
                                      <w:sz w:val="16"/>
                                      <w:szCs w:val="16"/>
                                      <w:u w:val="none"/>
                                    </w:rPr>
                                    <w:t xml:space="preserve">Wrapped </w:t>
                                  </w:r>
                                  <w:r w:rsidRPr="003013AB">
                                    <w:rPr>
                                      <w:rFonts w:ascii="Arial" w:hAnsi="Arial" w:cs="Arial"/>
                                      <w:spacing w:val="-4"/>
                                      <w:sz w:val="16"/>
                                      <w:szCs w:val="16"/>
                                      <w:u w:val="none"/>
                                    </w:rPr>
                                    <w:t>Key</w:t>
                                  </w:r>
                                </w:p>
                              </w:tc>
                            </w:tr>
                          </w:tbl>
                          <w:p w14:paraId="38D179F3" w14:textId="77777777" w:rsidR="003013AB" w:rsidRDefault="003013AB" w:rsidP="003013AB">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A34CF" id="Text Box 18" o:spid="_x0000_s1033" type="#_x0000_t202" style="position:absolute;left:0;text-align:left;margin-left:169.7pt;margin-top:8.9pt;width:386.3pt;height:30.4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" o:allowincell="f" filled="f" stroked="f">
                <v:textbox inset="0,0,0,0">
                  <w:txbxContent>
                    <w:tbl>
                      <w:tblPr>
                        <w:tblW w:w="0" w:type="auto"/>
                        <w:tblInd w:w="15" w:type="dxa"/>
                        <w:tblLayout w:type="fixed"/>
                        <w:tblCellMar>
                          <w:left w:w="0" w:type="dxa"/>
                          <w:right w:w="0" w:type="dxa"/>
                        </w:tblCellMar>
                        <w:tblLook w:val="0000" w:firstRow="0" w:lastRow="0" w:firstColumn="0" w:lastColumn="0" w:noHBand="0" w:noVBand="0"/>
                      </w:tblPr>
                      <w:tblGrid>
                        <w:gridCol w:w="1100"/>
                        <w:gridCol w:w="1099"/>
                        <w:gridCol w:w="1100"/>
                        <w:gridCol w:w="1100"/>
                        <w:gridCol w:w="1099"/>
                        <w:gridCol w:w="1100"/>
                        <w:gridCol w:w="1100"/>
                      </w:tblGrid>
                      <w:tr w:rsidR="003013AB" w14:paraId="75A79379" w14:textId="77777777">
                        <w:trPr>
                          <w:trHeight w:val="549"/>
                        </w:trPr>
                        <w:tc>
                          <w:tcPr>
                            <w:tcW w:w="1100" w:type="dxa"/>
                            <w:tcBorders>
                              <w:top w:val="single" w:sz="12" w:space="0" w:color="000000"/>
                              <w:left w:val="single" w:sz="12" w:space="0" w:color="000000"/>
                              <w:bottom w:val="single" w:sz="12" w:space="0" w:color="000000"/>
                              <w:right w:val="single" w:sz="12" w:space="0" w:color="000000"/>
                            </w:tcBorders>
                          </w:tcPr>
                          <w:p w14:paraId="20B8D9D2" w14:textId="77777777" w:rsidR="003013AB" w:rsidRPr="003013AB" w:rsidRDefault="003013AB">
                            <w:pPr>
                              <w:pStyle w:val="TableParagraph"/>
                              <w:kinsoku w:val="0"/>
                              <w:overflowPunct w:val="0"/>
                              <w:spacing w:before="120" w:line="208" w:lineRule="auto"/>
                              <w:ind w:left="467" w:right="84" w:hanging="347"/>
                              <w:rPr>
                                <w:rFonts w:ascii="Arial" w:hAnsi="Arial" w:cs="Arial"/>
                                <w:spacing w:val="-6"/>
                                <w:sz w:val="16"/>
                                <w:szCs w:val="16"/>
                                <w:u w:val="none"/>
                              </w:rPr>
                            </w:pPr>
                            <w:proofErr w:type="spellStart"/>
                            <w:r w:rsidRPr="003013AB">
                              <w:rPr>
                                <w:rFonts w:ascii="Arial" w:hAnsi="Arial" w:cs="Arial"/>
                                <w:spacing w:val="-2"/>
                                <w:sz w:val="16"/>
                                <w:szCs w:val="16"/>
                                <w:u w:val="none"/>
                              </w:rPr>
                              <w:t>Subelement</w:t>
                            </w:r>
                            <w:proofErr w:type="spellEnd"/>
                            <w:r w:rsidRPr="003013AB">
                              <w:rPr>
                                <w:rFonts w:ascii="Arial" w:hAnsi="Arial" w:cs="Arial"/>
                                <w:spacing w:val="-2"/>
                                <w:sz w:val="16"/>
                                <w:szCs w:val="16"/>
                                <w:u w:val="none"/>
                              </w:rPr>
                              <w:t xml:space="preserve"> </w:t>
                            </w:r>
                            <w:r w:rsidRPr="003013AB">
                              <w:rPr>
                                <w:rFonts w:ascii="Arial" w:hAnsi="Arial" w:cs="Arial"/>
                                <w:spacing w:val="-6"/>
                                <w:sz w:val="16"/>
                                <w:szCs w:val="16"/>
                                <w:u w:val="none"/>
                              </w:rPr>
                              <w:t>ID</w:t>
                            </w:r>
                          </w:p>
                        </w:tc>
                        <w:tc>
                          <w:tcPr>
                            <w:tcW w:w="1099" w:type="dxa"/>
                            <w:tcBorders>
                              <w:top w:val="single" w:sz="12" w:space="0" w:color="000000"/>
                              <w:left w:val="single" w:sz="12" w:space="0" w:color="000000"/>
                              <w:bottom w:val="single" w:sz="12" w:space="0" w:color="000000"/>
                              <w:right w:val="single" w:sz="12" w:space="0" w:color="000000"/>
                            </w:tcBorders>
                          </w:tcPr>
                          <w:p w14:paraId="6E8900FD" w14:textId="77777777" w:rsidR="003013AB" w:rsidRPr="003013AB" w:rsidRDefault="003013AB">
                            <w:pPr>
                              <w:pStyle w:val="TableParagraph"/>
                              <w:kinsoku w:val="0"/>
                              <w:overflowPunct w:val="0"/>
                              <w:spacing w:before="8"/>
                              <w:rPr>
                                <w:sz w:val="15"/>
                                <w:szCs w:val="15"/>
                                <w:u w:val="none"/>
                              </w:rPr>
                            </w:pPr>
                          </w:p>
                          <w:p w14:paraId="18F7D07D" w14:textId="77777777" w:rsidR="003013AB" w:rsidRPr="003013AB" w:rsidRDefault="003013AB">
                            <w:pPr>
                              <w:pStyle w:val="TableParagraph"/>
                              <w:kinsoku w:val="0"/>
                              <w:overflowPunct w:val="0"/>
                              <w:ind w:left="302"/>
                              <w:rPr>
                                <w:rFonts w:ascii="Arial" w:hAnsi="Arial" w:cs="Arial"/>
                                <w:spacing w:val="-2"/>
                                <w:sz w:val="16"/>
                                <w:szCs w:val="16"/>
                                <w:u w:val="none"/>
                              </w:rPr>
                            </w:pPr>
                            <w:r w:rsidRPr="003013AB">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76061882" w14:textId="77777777" w:rsidR="003013AB" w:rsidRPr="003013AB" w:rsidRDefault="003013AB">
                            <w:pPr>
                              <w:pStyle w:val="TableParagraph"/>
                              <w:kinsoku w:val="0"/>
                              <w:overflowPunct w:val="0"/>
                              <w:spacing w:before="8"/>
                              <w:rPr>
                                <w:sz w:val="15"/>
                                <w:szCs w:val="15"/>
                                <w:u w:val="none"/>
                              </w:rPr>
                            </w:pPr>
                          </w:p>
                          <w:p w14:paraId="62E72FE8" w14:textId="77777777" w:rsidR="003013AB" w:rsidRPr="003013AB" w:rsidRDefault="003013AB">
                            <w:pPr>
                              <w:pStyle w:val="TableParagraph"/>
                              <w:kinsoku w:val="0"/>
                              <w:overflowPunct w:val="0"/>
                              <w:ind w:left="254"/>
                              <w:rPr>
                                <w:rFonts w:ascii="Arial" w:hAnsi="Arial" w:cs="Arial"/>
                                <w:spacing w:val="-4"/>
                                <w:sz w:val="16"/>
                                <w:szCs w:val="16"/>
                                <w:u w:val="none"/>
                              </w:rPr>
                            </w:pPr>
                            <w:r w:rsidRPr="003013AB">
                              <w:rPr>
                                <w:rFonts w:ascii="Arial" w:hAnsi="Arial" w:cs="Arial"/>
                                <w:sz w:val="16"/>
                                <w:szCs w:val="16"/>
                                <w:u w:val="none"/>
                              </w:rPr>
                              <w:t>Key</w:t>
                            </w:r>
                            <w:r w:rsidRPr="003013AB">
                              <w:rPr>
                                <w:rFonts w:ascii="Arial" w:hAnsi="Arial" w:cs="Arial"/>
                                <w:spacing w:val="-3"/>
                                <w:sz w:val="16"/>
                                <w:szCs w:val="16"/>
                                <w:u w:val="none"/>
                              </w:rPr>
                              <w:t xml:space="preserve"> </w:t>
                            </w:r>
                            <w:r w:rsidRPr="003013AB">
                              <w:rPr>
                                <w:rFonts w:ascii="Arial" w:hAnsi="Arial" w:cs="Arial"/>
                                <w:spacing w:val="-4"/>
                                <w:sz w:val="16"/>
                                <w:szCs w:val="16"/>
                                <w:u w:val="none"/>
                              </w:rPr>
                              <w:t>Info</w:t>
                            </w:r>
                          </w:p>
                        </w:tc>
                        <w:tc>
                          <w:tcPr>
                            <w:tcW w:w="1100" w:type="dxa"/>
                            <w:tcBorders>
                              <w:top w:val="single" w:sz="12" w:space="0" w:color="000000"/>
                              <w:left w:val="single" w:sz="12" w:space="0" w:color="000000"/>
                              <w:bottom w:val="single" w:sz="12" w:space="0" w:color="000000"/>
                              <w:right w:val="single" w:sz="12" w:space="0" w:color="000000"/>
                            </w:tcBorders>
                          </w:tcPr>
                          <w:p w14:paraId="5A25BAB6" w14:textId="77777777" w:rsidR="003013AB" w:rsidRPr="003013AB" w:rsidRDefault="003013AB">
                            <w:pPr>
                              <w:pStyle w:val="TableParagraph"/>
                              <w:kinsoku w:val="0"/>
                              <w:overflowPunct w:val="0"/>
                              <w:spacing w:before="8"/>
                              <w:rPr>
                                <w:sz w:val="15"/>
                                <w:szCs w:val="15"/>
                                <w:u w:val="none"/>
                              </w:rPr>
                            </w:pPr>
                          </w:p>
                          <w:p w14:paraId="7478B361" w14:textId="4F3AD17D" w:rsidR="003013AB" w:rsidRPr="003013AB" w:rsidRDefault="003013AB">
                            <w:pPr>
                              <w:pStyle w:val="TableParagraph"/>
                              <w:kinsoku w:val="0"/>
                              <w:overflowPunct w:val="0"/>
                              <w:ind w:left="246"/>
                              <w:rPr>
                                <w:rFonts w:ascii="Arial" w:hAnsi="Arial" w:cs="Arial"/>
                                <w:spacing w:val="-4"/>
                                <w:sz w:val="16"/>
                                <w:szCs w:val="16"/>
                                <w:u w:val="none"/>
                              </w:rPr>
                            </w:pPr>
                            <w:r w:rsidRPr="003013AB">
                              <w:rPr>
                                <w:rFonts w:ascii="Arial" w:hAnsi="Arial" w:cs="Arial"/>
                                <w:sz w:val="16"/>
                                <w:szCs w:val="16"/>
                                <w:u w:val="none"/>
                              </w:rPr>
                              <w:t>Link</w:t>
                            </w:r>
                            <w:r w:rsidRPr="003013AB">
                              <w:rPr>
                                <w:rFonts w:ascii="Arial" w:hAnsi="Arial" w:cs="Arial"/>
                                <w:spacing w:val="-3"/>
                                <w:sz w:val="16"/>
                                <w:szCs w:val="16"/>
                                <w:u w:val="none"/>
                              </w:rPr>
                              <w:t xml:space="preserve"> </w:t>
                            </w:r>
                            <w:ins w:id="119" w:author="Gaurang Naik" w:date="2022-12-30T14:31:00Z">
                              <w:r>
                                <w:rPr>
                                  <w:rFonts w:ascii="Arial" w:hAnsi="Arial" w:cs="Arial"/>
                                  <w:spacing w:val="-3"/>
                                  <w:sz w:val="16"/>
                                  <w:szCs w:val="16"/>
                                  <w:u w:val="none"/>
                                </w:rPr>
                                <w:t xml:space="preserve">ID </w:t>
                              </w:r>
                            </w:ins>
                            <w:r w:rsidRPr="003013AB">
                              <w:rPr>
                                <w:rFonts w:ascii="Arial" w:hAnsi="Arial" w:cs="Arial"/>
                                <w:spacing w:val="-4"/>
                                <w:sz w:val="16"/>
                                <w:szCs w:val="16"/>
                                <w:u w:val="none"/>
                              </w:rPr>
                              <w:t>Info</w:t>
                            </w:r>
                          </w:p>
                        </w:tc>
                        <w:tc>
                          <w:tcPr>
                            <w:tcW w:w="1099" w:type="dxa"/>
                            <w:tcBorders>
                              <w:top w:val="single" w:sz="12" w:space="0" w:color="000000"/>
                              <w:left w:val="single" w:sz="12" w:space="0" w:color="000000"/>
                              <w:bottom w:val="single" w:sz="12" w:space="0" w:color="000000"/>
                              <w:right w:val="single" w:sz="12" w:space="0" w:color="000000"/>
                            </w:tcBorders>
                          </w:tcPr>
                          <w:p w14:paraId="55867338" w14:textId="77777777" w:rsidR="003013AB" w:rsidRPr="003013AB" w:rsidRDefault="003013AB">
                            <w:pPr>
                              <w:pStyle w:val="TableParagraph"/>
                              <w:kinsoku w:val="0"/>
                              <w:overflowPunct w:val="0"/>
                              <w:spacing w:before="8"/>
                              <w:rPr>
                                <w:sz w:val="15"/>
                                <w:szCs w:val="15"/>
                                <w:u w:val="none"/>
                              </w:rPr>
                            </w:pPr>
                          </w:p>
                          <w:p w14:paraId="21FF033D" w14:textId="77777777" w:rsidR="003013AB" w:rsidRPr="003013AB" w:rsidRDefault="003013AB">
                            <w:pPr>
                              <w:pStyle w:val="TableParagraph"/>
                              <w:kinsoku w:val="0"/>
                              <w:overflowPunct w:val="0"/>
                              <w:ind w:left="144"/>
                              <w:rPr>
                                <w:rFonts w:ascii="Arial" w:hAnsi="Arial" w:cs="Arial"/>
                                <w:spacing w:val="-2"/>
                                <w:sz w:val="16"/>
                                <w:szCs w:val="16"/>
                                <w:u w:val="none"/>
                              </w:rPr>
                            </w:pPr>
                            <w:r w:rsidRPr="003013AB">
                              <w:rPr>
                                <w:rFonts w:ascii="Arial" w:hAnsi="Arial" w:cs="Arial"/>
                                <w:sz w:val="16"/>
                                <w:szCs w:val="16"/>
                                <w:u w:val="none"/>
                              </w:rPr>
                              <w:t>Key</w:t>
                            </w:r>
                            <w:r w:rsidRPr="003013AB">
                              <w:rPr>
                                <w:rFonts w:ascii="Arial" w:hAnsi="Arial" w:cs="Arial"/>
                                <w:spacing w:val="-3"/>
                                <w:sz w:val="16"/>
                                <w:szCs w:val="16"/>
                                <w:u w:val="none"/>
                              </w:rPr>
                              <w:t xml:space="preserve"> </w:t>
                            </w:r>
                            <w:r w:rsidRPr="003013AB">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4F2BF11C" w14:textId="77777777" w:rsidR="003013AB" w:rsidRPr="003013AB" w:rsidRDefault="003013AB">
                            <w:pPr>
                              <w:pStyle w:val="TableParagraph"/>
                              <w:kinsoku w:val="0"/>
                              <w:overflowPunct w:val="0"/>
                              <w:spacing w:before="8"/>
                              <w:rPr>
                                <w:sz w:val="15"/>
                                <w:szCs w:val="15"/>
                                <w:u w:val="none"/>
                              </w:rPr>
                            </w:pPr>
                          </w:p>
                          <w:p w14:paraId="63CD909E" w14:textId="77777777" w:rsidR="003013AB" w:rsidRPr="003013AB" w:rsidRDefault="003013AB">
                            <w:pPr>
                              <w:pStyle w:val="TableParagraph"/>
                              <w:kinsoku w:val="0"/>
                              <w:overflowPunct w:val="0"/>
                              <w:ind w:left="380"/>
                              <w:rPr>
                                <w:rFonts w:ascii="Arial" w:hAnsi="Arial" w:cs="Arial"/>
                                <w:spacing w:val="-5"/>
                                <w:sz w:val="16"/>
                                <w:szCs w:val="16"/>
                                <w:u w:val="none"/>
                              </w:rPr>
                            </w:pPr>
                            <w:r w:rsidRPr="003013AB">
                              <w:rPr>
                                <w:rFonts w:ascii="Arial" w:hAnsi="Arial" w:cs="Arial"/>
                                <w:spacing w:val="-5"/>
                                <w:sz w:val="16"/>
                                <w:szCs w:val="16"/>
                                <w:u w:val="none"/>
                              </w:rPr>
                              <w:t>RSC</w:t>
                            </w:r>
                          </w:p>
                        </w:tc>
                        <w:tc>
                          <w:tcPr>
                            <w:tcW w:w="1100" w:type="dxa"/>
                            <w:tcBorders>
                              <w:top w:val="single" w:sz="12" w:space="0" w:color="000000"/>
                              <w:left w:val="single" w:sz="12" w:space="0" w:color="000000"/>
                              <w:bottom w:val="single" w:sz="12" w:space="0" w:color="000000"/>
                              <w:right w:val="single" w:sz="12" w:space="0" w:color="000000"/>
                            </w:tcBorders>
                          </w:tcPr>
                          <w:p w14:paraId="6031E83F" w14:textId="77777777" w:rsidR="003013AB" w:rsidRPr="003013AB" w:rsidRDefault="003013AB">
                            <w:pPr>
                              <w:pStyle w:val="TableParagraph"/>
                              <w:kinsoku w:val="0"/>
                              <w:overflowPunct w:val="0"/>
                              <w:spacing w:before="120" w:line="208" w:lineRule="auto"/>
                              <w:ind w:left="411" w:right="189" w:hanging="186"/>
                              <w:rPr>
                                <w:rFonts w:ascii="Arial" w:hAnsi="Arial" w:cs="Arial"/>
                                <w:spacing w:val="-4"/>
                                <w:sz w:val="16"/>
                                <w:szCs w:val="16"/>
                                <w:u w:val="none"/>
                              </w:rPr>
                            </w:pPr>
                            <w:r w:rsidRPr="003013AB">
                              <w:rPr>
                                <w:rFonts w:ascii="Arial" w:hAnsi="Arial" w:cs="Arial"/>
                                <w:spacing w:val="-2"/>
                                <w:sz w:val="16"/>
                                <w:szCs w:val="16"/>
                                <w:u w:val="none"/>
                              </w:rPr>
                              <w:t xml:space="preserve">Wrapped </w:t>
                            </w:r>
                            <w:r w:rsidRPr="003013AB">
                              <w:rPr>
                                <w:rFonts w:ascii="Arial" w:hAnsi="Arial" w:cs="Arial"/>
                                <w:spacing w:val="-4"/>
                                <w:sz w:val="16"/>
                                <w:szCs w:val="16"/>
                                <w:u w:val="none"/>
                              </w:rPr>
                              <w:t>Key</w:t>
                            </w:r>
                          </w:p>
                        </w:tc>
                      </w:tr>
                    </w:tbl>
                    <w:p w14:paraId="38D179F3" w14:textId="77777777" w:rsidR="003013AB" w:rsidRDefault="003013AB" w:rsidP="003013AB">
                      <w:pPr>
                        <w:pStyle w:val="BodyText0"/>
                        <w:kinsoku w:val="0"/>
                        <w:overflowPunct w:val="0"/>
                        <w:rPr>
                          <w:sz w:val="24"/>
                          <w:szCs w:val="24"/>
                        </w:rPr>
                      </w:pPr>
                    </w:p>
                  </w:txbxContent>
                </v:textbox>
                <w10:wrap anchorx="page"/>
              </v:shape>
            </w:pict>
          </mc:Fallback>
        </mc:AlternateContent>
      </w:r>
      <w:r w:rsidRPr="003013AB">
        <w:rPr>
          <w:rFonts w:ascii="Arial" w:eastAsia="Times New Roman" w:hAnsi="Arial" w:cs="Arial"/>
          <w:spacing w:val="-2"/>
          <w:sz w:val="16"/>
          <w:szCs w:val="16"/>
        </w:rPr>
        <w:t>Octets:</w:t>
      </w:r>
      <w:r w:rsidRPr="003013AB">
        <w:rPr>
          <w:rFonts w:ascii="Arial" w:eastAsia="Times New Roman" w:hAnsi="Arial" w:cs="Arial"/>
          <w:sz w:val="16"/>
          <w:szCs w:val="16"/>
        </w:rPr>
        <w:tab/>
      </w:r>
      <w:r w:rsidRPr="003013AB">
        <w:rPr>
          <w:rFonts w:ascii="Arial" w:eastAsia="Times New Roman" w:hAnsi="Arial" w:cs="Arial"/>
          <w:spacing w:val="-10"/>
          <w:sz w:val="16"/>
          <w:szCs w:val="16"/>
        </w:rPr>
        <w:t>1</w:t>
      </w:r>
      <w:r w:rsidRPr="003013AB">
        <w:rPr>
          <w:rFonts w:ascii="Arial" w:eastAsia="Times New Roman" w:hAnsi="Arial" w:cs="Arial"/>
          <w:sz w:val="16"/>
          <w:szCs w:val="16"/>
        </w:rPr>
        <w:tab/>
      </w:r>
      <w:r w:rsidRPr="003013AB">
        <w:rPr>
          <w:rFonts w:ascii="Arial" w:eastAsia="Times New Roman" w:hAnsi="Arial" w:cs="Arial"/>
          <w:spacing w:val="-10"/>
          <w:sz w:val="16"/>
          <w:szCs w:val="16"/>
        </w:rPr>
        <w:t>1</w:t>
      </w:r>
      <w:r w:rsidRPr="003013AB">
        <w:rPr>
          <w:rFonts w:ascii="Arial" w:eastAsia="Times New Roman" w:hAnsi="Arial" w:cs="Arial"/>
          <w:sz w:val="16"/>
          <w:szCs w:val="16"/>
        </w:rPr>
        <w:tab/>
      </w:r>
      <w:r w:rsidRPr="003013AB">
        <w:rPr>
          <w:rFonts w:ascii="Arial" w:eastAsia="Times New Roman" w:hAnsi="Arial" w:cs="Arial"/>
          <w:spacing w:val="-10"/>
          <w:sz w:val="16"/>
          <w:szCs w:val="16"/>
        </w:rPr>
        <w:t>2</w:t>
      </w:r>
      <w:r w:rsidRPr="003013AB">
        <w:rPr>
          <w:rFonts w:ascii="Arial" w:eastAsia="Times New Roman" w:hAnsi="Arial" w:cs="Arial"/>
          <w:sz w:val="16"/>
          <w:szCs w:val="16"/>
        </w:rPr>
        <w:tab/>
      </w:r>
      <w:r w:rsidRPr="003013AB">
        <w:rPr>
          <w:rFonts w:ascii="Arial" w:eastAsia="Times New Roman" w:hAnsi="Arial" w:cs="Arial"/>
          <w:spacing w:val="-10"/>
          <w:sz w:val="16"/>
          <w:szCs w:val="16"/>
        </w:rPr>
        <w:t>1</w:t>
      </w:r>
      <w:r w:rsidRPr="003013AB">
        <w:rPr>
          <w:rFonts w:ascii="Arial" w:eastAsia="Times New Roman" w:hAnsi="Arial" w:cs="Arial"/>
          <w:sz w:val="16"/>
          <w:szCs w:val="16"/>
        </w:rPr>
        <w:tab/>
      </w:r>
      <w:r w:rsidRPr="003013AB">
        <w:rPr>
          <w:rFonts w:ascii="Arial" w:eastAsia="Times New Roman" w:hAnsi="Arial" w:cs="Arial"/>
          <w:spacing w:val="-10"/>
          <w:sz w:val="16"/>
          <w:szCs w:val="16"/>
        </w:rPr>
        <w:t>1</w:t>
      </w:r>
      <w:r w:rsidRPr="003013AB">
        <w:rPr>
          <w:rFonts w:ascii="Arial" w:eastAsia="Times New Roman" w:hAnsi="Arial" w:cs="Arial"/>
          <w:sz w:val="16"/>
          <w:szCs w:val="16"/>
        </w:rPr>
        <w:tab/>
      </w:r>
      <w:r w:rsidRPr="003013AB">
        <w:rPr>
          <w:rFonts w:ascii="Arial" w:eastAsia="Times New Roman" w:hAnsi="Arial" w:cs="Arial"/>
          <w:spacing w:val="-10"/>
          <w:sz w:val="16"/>
          <w:szCs w:val="16"/>
        </w:rPr>
        <w:t>8</w:t>
      </w:r>
      <w:r w:rsidRPr="003013AB">
        <w:rPr>
          <w:rFonts w:ascii="Arial" w:eastAsia="Times New Roman" w:hAnsi="Arial" w:cs="Arial"/>
          <w:sz w:val="16"/>
          <w:szCs w:val="16"/>
        </w:rPr>
        <w:tab/>
      </w:r>
      <w:r w:rsidRPr="003013AB">
        <w:rPr>
          <w:rFonts w:ascii="Arial" w:eastAsia="Times New Roman" w:hAnsi="Arial" w:cs="Arial"/>
          <w:spacing w:val="-2"/>
          <w:sz w:val="16"/>
          <w:szCs w:val="16"/>
        </w:rPr>
        <w:t>24–40</w:t>
      </w:r>
    </w:p>
    <w:p w14:paraId="00B4583E" w14:textId="017E79BE" w:rsidR="003013AB" w:rsidRPr="003013AB" w:rsidRDefault="003013AB" w:rsidP="003013AB">
      <w:pPr>
        <w:widowControl w:val="0"/>
        <w:kinsoku w:val="0"/>
        <w:overflowPunct w:val="0"/>
        <w:autoSpaceDE w:val="0"/>
        <w:autoSpaceDN w:val="0"/>
        <w:adjustRightInd w:val="0"/>
        <w:spacing w:before="145" w:after="0" w:line="240" w:lineRule="auto"/>
        <w:ind w:left="481" w:right="482"/>
        <w:jc w:val="center"/>
        <w:rPr>
          <w:rFonts w:ascii="Arial" w:eastAsia="Times New Roman" w:hAnsi="Arial" w:cs="Arial"/>
          <w:b/>
          <w:bCs/>
          <w:spacing w:val="-2"/>
          <w:sz w:val="20"/>
          <w:szCs w:val="20"/>
        </w:rPr>
      </w:pPr>
      <w:bookmarkStart w:id="120" w:name="_bookmark114"/>
      <w:bookmarkEnd w:id="120"/>
      <w:r w:rsidRPr="003013AB">
        <w:rPr>
          <w:rFonts w:ascii="Arial" w:eastAsia="Times New Roman" w:hAnsi="Arial" w:cs="Arial"/>
          <w:b/>
          <w:bCs/>
          <w:sz w:val="20"/>
          <w:szCs w:val="20"/>
        </w:rPr>
        <w:t>Figure</w:t>
      </w:r>
      <w:r w:rsidRPr="003013AB">
        <w:rPr>
          <w:rFonts w:ascii="Arial" w:eastAsia="Times New Roman" w:hAnsi="Arial" w:cs="Arial"/>
          <w:b/>
          <w:bCs/>
          <w:spacing w:val="-10"/>
          <w:sz w:val="20"/>
          <w:szCs w:val="20"/>
        </w:rPr>
        <w:t xml:space="preserve"> </w:t>
      </w:r>
      <w:r w:rsidRPr="003013AB">
        <w:rPr>
          <w:rFonts w:ascii="Arial" w:eastAsia="Times New Roman" w:hAnsi="Arial" w:cs="Arial"/>
          <w:b/>
          <w:bCs/>
          <w:sz w:val="20"/>
          <w:szCs w:val="20"/>
        </w:rPr>
        <w:t>9-425a—MLO</w:t>
      </w:r>
      <w:r w:rsidRPr="003013AB">
        <w:rPr>
          <w:rFonts w:ascii="Arial" w:eastAsia="Times New Roman" w:hAnsi="Arial" w:cs="Arial"/>
          <w:b/>
          <w:bCs/>
          <w:spacing w:val="-10"/>
          <w:sz w:val="20"/>
          <w:szCs w:val="20"/>
        </w:rPr>
        <w:t xml:space="preserve"> </w:t>
      </w:r>
      <w:r w:rsidRPr="003013AB">
        <w:rPr>
          <w:rFonts w:ascii="Arial" w:eastAsia="Times New Roman" w:hAnsi="Arial" w:cs="Arial"/>
          <w:b/>
          <w:bCs/>
          <w:sz w:val="20"/>
          <w:szCs w:val="20"/>
        </w:rPr>
        <w:t>GTK</w:t>
      </w:r>
      <w:r w:rsidRPr="003013AB">
        <w:rPr>
          <w:rFonts w:ascii="Arial" w:eastAsia="Times New Roman" w:hAnsi="Arial" w:cs="Arial"/>
          <w:b/>
          <w:bCs/>
          <w:spacing w:val="-10"/>
          <w:sz w:val="20"/>
          <w:szCs w:val="20"/>
        </w:rPr>
        <w:t xml:space="preserve"> </w:t>
      </w:r>
      <w:proofErr w:type="spellStart"/>
      <w:r w:rsidRPr="003013AB">
        <w:rPr>
          <w:rFonts w:ascii="Arial" w:eastAsia="Times New Roman" w:hAnsi="Arial" w:cs="Arial"/>
          <w:b/>
          <w:bCs/>
          <w:sz w:val="20"/>
          <w:szCs w:val="20"/>
        </w:rPr>
        <w:t>subelement</w:t>
      </w:r>
      <w:proofErr w:type="spellEnd"/>
      <w:r w:rsidRPr="003013AB">
        <w:rPr>
          <w:rFonts w:ascii="Arial" w:eastAsia="Times New Roman" w:hAnsi="Arial" w:cs="Arial"/>
          <w:b/>
          <w:bCs/>
          <w:spacing w:val="-11"/>
          <w:sz w:val="20"/>
          <w:szCs w:val="20"/>
        </w:rPr>
        <w:t xml:space="preserve"> </w:t>
      </w:r>
      <w:r w:rsidRPr="003013AB">
        <w:rPr>
          <w:rFonts w:ascii="Arial" w:eastAsia="Times New Roman" w:hAnsi="Arial" w:cs="Arial"/>
          <w:b/>
          <w:bCs/>
          <w:spacing w:val="-2"/>
          <w:sz w:val="20"/>
          <w:szCs w:val="20"/>
        </w:rPr>
        <w:t>format</w:t>
      </w:r>
    </w:p>
    <w:p w14:paraId="15BE590E" w14:textId="59247452" w:rsidR="00AB73DB" w:rsidRDefault="00AD3B4A" w:rsidP="00900D39">
      <w:pPr>
        <w:pStyle w:val="T"/>
        <w:spacing w:after="0" w:line="240" w:lineRule="auto"/>
        <w:rPr>
          <w:color w:val="000000" w:themeColor="text1"/>
        </w:rPr>
      </w:pPr>
      <w:r w:rsidRPr="00AD3B4A">
        <w:rPr>
          <w:color w:val="000000" w:themeColor="text1"/>
        </w:rPr>
        <w:t>The Link</w:t>
      </w:r>
      <w:ins w:id="121" w:author="Gaurang Naik" w:date="2022-12-30T14:30:00Z">
        <w:r w:rsidR="002368BC">
          <w:rPr>
            <w:color w:val="000000" w:themeColor="text1"/>
          </w:rPr>
          <w:t xml:space="preserve"> ID</w:t>
        </w:r>
      </w:ins>
      <w:r w:rsidRPr="00AD3B4A">
        <w:rPr>
          <w:color w:val="000000" w:themeColor="text1"/>
        </w:rPr>
        <w:t xml:space="preserve"> Info field of the MLO GTK </w:t>
      </w:r>
      <w:proofErr w:type="spellStart"/>
      <w:r w:rsidRPr="00AD3B4A">
        <w:rPr>
          <w:color w:val="000000" w:themeColor="text1"/>
        </w:rPr>
        <w:t>subelement</w:t>
      </w:r>
      <w:proofErr w:type="spellEnd"/>
      <w:r w:rsidRPr="00AD3B4A">
        <w:rPr>
          <w:color w:val="000000" w:themeColor="text1"/>
        </w:rPr>
        <w:t xml:space="preserve"> is </w:t>
      </w:r>
      <w:ins w:id="122" w:author="Gaurang Naik" w:date="2023-01-04T16:34:00Z">
        <w:r w:rsidR="00816353">
          <w:rPr>
            <w:color w:val="000000" w:themeColor="text1"/>
          </w:rPr>
          <w:t xml:space="preserve">as </w:t>
        </w:r>
      </w:ins>
      <w:r w:rsidRPr="00AD3B4A">
        <w:rPr>
          <w:color w:val="000000" w:themeColor="text1"/>
        </w:rPr>
        <w:t xml:space="preserve">defined in </w:t>
      </w:r>
      <w:del w:id="123" w:author="Gaurang Naik" w:date="2023-01-04T16:29:00Z">
        <w:r w:rsidRPr="00AD3B4A" w:rsidDel="0058378D">
          <w:rPr>
            <w:color w:val="000000" w:themeColor="text1"/>
          </w:rPr>
          <w:delText>Figure</w:delText>
        </w:r>
      </w:del>
      <w:del w:id="124" w:author="Gaurang Naik" w:date="2022-12-30T14:28:00Z">
        <w:r w:rsidRPr="00AD3B4A" w:rsidDel="00654880">
          <w:rPr>
            <w:color w:val="000000" w:themeColor="text1"/>
          </w:rPr>
          <w:delText xml:space="preserve"> 9-425b (Link Info field format of the MLO GTK subelement)</w:delText>
        </w:r>
      </w:del>
      <w:ins w:id="125" w:author="Gaurang Naik" w:date="2023-01-04T16:29:00Z">
        <w:r w:rsidR="0058378D" w:rsidRPr="0058378D">
          <w:t xml:space="preserve"> </w:t>
        </w:r>
        <w:r w:rsidR="0058378D">
          <w:t>9.4.1.74a (Link ID Info field)</w:t>
        </w:r>
      </w:ins>
      <w:r w:rsidRPr="00AD3B4A">
        <w:rPr>
          <w:color w:val="000000" w:themeColor="text1"/>
        </w:rPr>
        <w:t>.</w:t>
      </w:r>
      <w:ins w:id="126" w:author="Gaurang Naik" w:date="2022-12-30T14:29:00Z">
        <w:r w:rsidR="003B243E">
          <w:rPr>
            <w:color w:val="000000" w:themeColor="text1"/>
          </w:rPr>
          <w:t xml:space="preserve"> </w:t>
        </w:r>
      </w:ins>
      <w:moveToRangeStart w:id="127" w:author="Gaurang Naik" w:date="2022-12-30T14:29:00Z" w:name="move123302988"/>
      <w:moveTo w:id="128" w:author="Gaurang Naik" w:date="2022-12-30T14:29:00Z">
        <w:r w:rsidR="003B243E" w:rsidRPr="00CC23B4">
          <w:rPr>
            <w:rFonts w:eastAsia="Times New Roman"/>
          </w:rPr>
          <w:t>The</w:t>
        </w:r>
        <w:r w:rsidR="003B243E" w:rsidRPr="00CC23B4">
          <w:rPr>
            <w:rFonts w:eastAsia="Times New Roman"/>
            <w:spacing w:val="-6"/>
          </w:rPr>
          <w:t xml:space="preserve"> </w:t>
        </w:r>
        <w:r w:rsidR="003B243E" w:rsidRPr="00CC23B4">
          <w:rPr>
            <w:rFonts w:eastAsia="Times New Roman"/>
          </w:rPr>
          <w:t>Link</w:t>
        </w:r>
        <w:r w:rsidR="003B243E" w:rsidRPr="00CC23B4">
          <w:rPr>
            <w:rFonts w:eastAsia="Times New Roman"/>
            <w:spacing w:val="-5"/>
          </w:rPr>
          <w:t xml:space="preserve"> </w:t>
        </w:r>
        <w:r w:rsidR="003B243E" w:rsidRPr="00CC23B4">
          <w:rPr>
            <w:rFonts w:eastAsia="Times New Roman"/>
          </w:rPr>
          <w:t>ID</w:t>
        </w:r>
        <w:r w:rsidR="003B243E" w:rsidRPr="00CC23B4">
          <w:rPr>
            <w:rFonts w:eastAsia="Times New Roman"/>
            <w:spacing w:val="-4"/>
          </w:rPr>
          <w:t xml:space="preserve"> </w:t>
        </w:r>
        <w:r w:rsidR="003B243E" w:rsidRPr="00CC23B4">
          <w:rPr>
            <w:rFonts w:eastAsia="Times New Roman"/>
          </w:rPr>
          <w:t>subfield</w:t>
        </w:r>
        <w:r w:rsidR="003B243E" w:rsidRPr="00CC23B4">
          <w:rPr>
            <w:rFonts w:eastAsia="Times New Roman"/>
            <w:spacing w:val="-5"/>
          </w:rPr>
          <w:t xml:space="preserve"> </w:t>
        </w:r>
        <w:r w:rsidR="003B243E" w:rsidRPr="00CC23B4">
          <w:rPr>
            <w:rFonts w:eastAsia="Times New Roman"/>
          </w:rPr>
          <w:t>contains</w:t>
        </w:r>
        <w:r w:rsidR="003B243E" w:rsidRPr="00CC23B4">
          <w:rPr>
            <w:rFonts w:eastAsia="Times New Roman"/>
            <w:spacing w:val="-5"/>
          </w:rPr>
          <w:t xml:space="preserve"> </w:t>
        </w:r>
        <w:r w:rsidR="003B243E" w:rsidRPr="00CC23B4">
          <w:rPr>
            <w:rFonts w:eastAsia="Times New Roman"/>
          </w:rPr>
          <w:t>the</w:t>
        </w:r>
        <w:r w:rsidR="003B243E" w:rsidRPr="00CC23B4">
          <w:rPr>
            <w:rFonts w:eastAsia="Times New Roman"/>
            <w:spacing w:val="-5"/>
          </w:rPr>
          <w:t xml:space="preserve"> </w:t>
        </w:r>
        <w:r w:rsidR="003B243E" w:rsidRPr="00CC23B4">
          <w:rPr>
            <w:rFonts w:eastAsia="Times New Roman"/>
          </w:rPr>
          <w:t>link</w:t>
        </w:r>
        <w:r w:rsidR="003B243E" w:rsidRPr="00CC23B4">
          <w:rPr>
            <w:rFonts w:eastAsia="Times New Roman"/>
            <w:spacing w:val="-5"/>
          </w:rPr>
          <w:t xml:space="preserve"> </w:t>
        </w:r>
        <w:r w:rsidR="003B243E" w:rsidRPr="00CC23B4">
          <w:rPr>
            <w:rFonts w:eastAsia="Times New Roman"/>
          </w:rPr>
          <w:t>identifier</w:t>
        </w:r>
        <w:r w:rsidR="003B243E" w:rsidRPr="00CC23B4">
          <w:rPr>
            <w:rFonts w:eastAsia="Times New Roman"/>
            <w:spacing w:val="-5"/>
          </w:rPr>
          <w:t xml:space="preserve"> </w:t>
        </w:r>
        <w:r w:rsidR="003B243E" w:rsidRPr="00CC23B4">
          <w:rPr>
            <w:rFonts w:eastAsia="Times New Roman"/>
          </w:rPr>
          <w:t>for</w:t>
        </w:r>
        <w:r w:rsidR="003B243E" w:rsidRPr="00CC23B4">
          <w:rPr>
            <w:rFonts w:eastAsia="Times New Roman"/>
            <w:spacing w:val="-4"/>
          </w:rPr>
          <w:t xml:space="preserve"> </w:t>
        </w:r>
        <w:r w:rsidR="003B243E" w:rsidRPr="00CC23B4">
          <w:rPr>
            <w:rFonts w:eastAsia="Times New Roman"/>
          </w:rPr>
          <w:t>the</w:t>
        </w:r>
        <w:r w:rsidR="003B243E" w:rsidRPr="00CC23B4">
          <w:rPr>
            <w:rFonts w:eastAsia="Times New Roman"/>
            <w:spacing w:val="-5"/>
          </w:rPr>
          <w:t xml:space="preserve"> </w:t>
        </w:r>
        <w:r w:rsidR="003B243E" w:rsidRPr="00CC23B4">
          <w:rPr>
            <w:rFonts w:eastAsia="Times New Roman"/>
          </w:rPr>
          <w:t>link</w:t>
        </w:r>
        <w:r w:rsidR="003B243E" w:rsidRPr="00CC23B4">
          <w:rPr>
            <w:rFonts w:eastAsia="Times New Roman"/>
            <w:spacing w:val="-4"/>
          </w:rPr>
          <w:t xml:space="preserve"> </w:t>
        </w:r>
        <w:r w:rsidR="003B243E" w:rsidRPr="00CC23B4">
          <w:rPr>
            <w:rFonts w:eastAsia="Times New Roman"/>
          </w:rPr>
          <w:t>(see</w:t>
        </w:r>
        <w:r w:rsidR="003B243E" w:rsidRPr="00CC23B4">
          <w:rPr>
            <w:rFonts w:eastAsia="Times New Roman"/>
            <w:spacing w:val="-6"/>
          </w:rPr>
          <w:t xml:space="preserve"> </w:t>
        </w:r>
        <w:r w:rsidR="003B243E" w:rsidRPr="00CC23B4">
          <w:rPr>
            <w:rFonts w:eastAsia="Times New Roman"/>
          </w:rPr>
          <w:t>35.3.3.2</w:t>
        </w:r>
        <w:r w:rsidR="003B243E" w:rsidRPr="00CC23B4">
          <w:rPr>
            <w:rFonts w:eastAsia="Times New Roman"/>
            <w:spacing w:val="-4"/>
          </w:rPr>
          <w:t xml:space="preserve"> </w:t>
        </w:r>
        <w:r w:rsidR="003B243E" w:rsidRPr="00CC23B4">
          <w:rPr>
            <w:rFonts w:eastAsia="Times New Roman"/>
          </w:rPr>
          <w:t>(Link</w:t>
        </w:r>
        <w:r w:rsidR="003B243E" w:rsidRPr="00CC23B4">
          <w:rPr>
            <w:rFonts w:eastAsia="Times New Roman"/>
            <w:spacing w:val="-5"/>
          </w:rPr>
          <w:t xml:space="preserve"> </w:t>
        </w:r>
        <w:r w:rsidR="003B243E" w:rsidRPr="00CC23B4">
          <w:rPr>
            <w:rFonts w:eastAsia="Times New Roman"/>
            <w:spacing w:val="-2"/>
          </w:rPr>
          <w:t>ID)).</w:t>
        </w:r>
      </w:moveTo>
      <w:moveToRangeEnd w:id="127"/>
    </w:p>
    <w:p w14:paraId="3D5248E0" w14:textId="28A58AB2" w:rsidR="00654880" w:rsidDel="00654880" w:rsidRDefault="003B243E" w:rsidP="00654880">
      <w:pPr>
        <w:pStyle w:val="BodyText0"/>
        <w:tabs>
          <w:tab w:val="left" w:pos="5486"/>
          <w:tab w:val="left" w:pos="5940"/>
          <w:tab w:val="left" w:pos="6944"/>
        </w:tabs>
        <w:kinsoku w:val="0"/>
        <w:overflowPunct w:val="0"/>
        <w:spacing w:before="372"/>
        <w:ind w:left="4500"/>
        <w:rPr>
          <w:del w:id="129" w:author="Gaurang Naik" w:date="2022-12-30T14:28:00Z"/>
          <w:rFonts w:ascii="Arial" w:hAnsi="Arial" w:cs="Arial"/>
          <w:spacing w:val="-5"/>
          <w:sz w:val="16"/>
          <w:szCs w:val="16"/>
        </w:rPr>
      </w:pPr>
      <w:del w:id="130" w:author="Gaurang Naik" w:date="2022-12-30T14:28:00Z">
        <w:r w:rsidDel="00654880">
          <w:rPr>
            <w:noProof/>
          </w:rPr>
          <mc:AlternateContent>
            <mc:Choice Requires="wpg">
              <w:drawing>
                <wp:anchor distT="0" distB="0" distL="114300" distR="114300" simplePos="0" relativeHeight="251658243" behindDoc="0" locked="0" layoutInCell="0" allowOverlap="1" wp14:anchorId="45B8B0EF" wp14:editId="3D6439A5">
                  <wp:simplePos x="0" y="0"/>
                  <wp:positionH relativeFrom="page">
                    <wp:posOffset>3726180</wp:posOffset>
                  </wp:positionH>
                  <wp:positionV relativeFrom="paragraph">
                    <wp:posOffset>420370</wp:posOffset>
                  </wp:positionV>
                  <wp:extent cx="1845310" cy="28384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5310" cy="283845"/>
                            <a:chOff x="5181" y="675"/>
                            <a:chExt cx="2880" cy="422"/>
                          </a:xfrm>
                        </wpg:grpSpPr>
                        <wps:wsp>
                          <wps:cNvPr id="15" name="Text Box 12"/>
                          <wps:cNvSpPr txBox="1">
                            <a:spLocks noChangeArrowheads="1"/>
                          </wps:cNvSpPr>
                          <wps:spPr bwMode="auto">
                            <a:xfrm>
                              <a:off x="6621" y="675"/>
                              <a:ext cx="1440" cy="422"/>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688B3A" w14:textId="1CC415E7" w:rsidR="00654880" w:rsidRDefault="00654880" w:rsidP="00654880">
                                <w:pPr>
                                  <w:pStyle w:val="BodyText0"/>
                                  <w:kinsoku w:val="0"/>
                                  <w:overflowPunct w:val="0"/>
                                  <w:spacing w:before="104"/>
                                  <w:ind w:left="363"/>
                                  <w:rPr>
                                    <w:rFonts w:ascii="Arial" w:hAnsi="Arial" w:cs="Arial"/>
                                    <w:spacing w:val="-2"/>
                                    <w:sz w:val="16"/>
                                    <w:szCs w:val="16"/>
                                  </w:rPr>
                                </w:pPr>
                                <w:del w:id="131" w:author="Gaurang Naik" w:date="2022-12-30T14:28:00Z">
                                  <w:r w:rsidDel="00654880">
                                    <w:rPr>
                                      <w:rFonts w:ascii="Arial" w:hAnsi="Arial" w:cs="Arial"/>
                                      <w:spacing w:val="-2"/>
                                      <w:sz w:val="16"/>
                                      <w:szCs w:val="16"/>
                                    </w:rPr>
                                    <w:delText>Reserved</w:delText>
                                  </w:r>
                                </w:del>
                              </w:p>
                            </w:txbxContent>
                          </wps:txbx>
                          <wps:bodyPr rot="0" vert="horz" wrap="square" lIns="0" tIns="0" rIns="0" bIns="0" anchor="t" anchorCtr="0" upright="1">
                            <a:noAutofit/>
                          </wps:bodyPr>
                        </wps:wsp>
                        <wps:wsp>
                          <wps:cNvPr id="16" name="Text Box 13"/>
                          <wps:cNvSpPr txBox="1">
                            <a:spLocks noChangeArrowheads="1"/>
                          </wps:cNvSpPr>
                          <wps:spPr bwMode="auto">
                            <a:xfrm>
                              <a:off x="5181" y="675"/>
                              <a:ext cx="1440" cy="422"/>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B21813" w14:textId="5B256A1E" w:rsidR="00654880" w:rsidRDefault="00654880" w:rsidP="00654880">
                                <w:pPr>
                                  <w:pStyle w:val="BodyText0"/>
                                  <w:kinsoku w:val="0"/>
                                  <w:overflowPunct w:val="0"/>
                                  <w:spacing w:before="104"/>
                                  <w:ind w:left="457"/>
                                  <w:rPr>
                                    <w:rFonts w:ascii="Arial" w:hAnsi="Arial" w:cs="Arial"/>
                                    <w:spacing w:val="-5"/>
                                    <w:sz w:val="16"/>
                                    <w:szCs w:val="16"/>
                                  </w:rPr>
                                </w:pPr>
                                <w:del w:id="132" w:author="Gaurang Naik" w:date="2022-12-30T14:28:00Z">
                                  <w:r w:rsidDel="00654880">
                                    <w:rPr>
                                      <w:rFonts w:ascii="Arial" w:hAnsi="Arial" w:cs="Arial"/>
                                      <w:sz w:val="16"/>
                                      <w:szCs w:val="16"/>
                                    </w:rPr>
                                    <w:delText>Link</w:delText>
                                  </w:r>
                                  <w:r w:rsidDel="00654880">
                                    <w:rPr>
                                      <w:rFonts w:ascii="Arial" w:hAnsi="Arial" w:cs="Arial"/>
                                      <w:spacing w:val="-7"/>
                                      <w:sz w:val="16"/>
                                      <w:szCs w:val="16"/>
                                    </w:rPr>
                                    <w:delText xml:space="preserve"> </w:delText>
                                  </w:r>
                                  <w:r w:rsidDel="00654880">
                                    <w:rPr>
                                      <w:rFonts w:ascii="Arial" w:hAnsi="Arial" w:cs="Arial"/>
                                      <w:spacing w:val="-5"/>
                                      <w:sz w:val="16"/>
                                      <w:szCs w:val="16"/>
                                    </w:rPr>
                                    <w:delText>ID</w:delText>
                                  </w:r>
                                </w:del>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B8B0EF" id="Group 14" o:spid="_x0000_s1034" style="position:absolute;left:0;text-align:left;margin-left:293.4pt;margin-top:33.1pt;width:145.3pt;height:22.35pt;z-index:251658243;mso-position-horizontal-relative:page" coordorigin="5181,675" coordsize="2880,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" o:allowincell="f">
                  <v:shape id="Text Box 12" o:spid="_x0000_s1035" type="#_x0000_t202" style="position:absolute;left:6621;top:675;width:1440;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" filled="f" strokeweight=".44447mm">
                    <v:textbox inset="0,0,0,0">
                      <w:txbxContent>
                        <w:p w14:paraId="59688B3A" w14:textId="1CC415E7" w:rsidR="00654880" w:rsidRDefault="00654880" w:rsidP="00654880">
                          <w:pPr>
                            <w:pStyle w:val="BodyText0"/>
                            <w:kinsoku w:val="0"/>
                            <w:overflowPunct w:val="0"/>
                            <w:spacing w:before="104"/>
                            <w:ind w:left="363"/>
                            <w:rPr>
                              <w:rFonts w:ascii="Arial" w:hAnsi="Arial" w:cs="Arial"/>
                              <w:spacing w:val="-2"/>
                              <w:sz w:val="16"/>
                              <w:szCs w:val="16"/>
                            </w:rPr>
                          </w:pPr>
                          <w:del w:id="133" w:author="Gaurang Naik" w:date="2022-12-30T14:28:00Z">
                            <w:r w:rsidDel="00654880">
                              <w:rPr>
                                <w:rFonts w:ascii="Arial" w:hAnsi="Arial" w:cs="Arial"/>
                                <w:spacing w:val="-2"/>
                                <w:sz w:val="16"/>
                                <w:szCs w:val="16"/>
                              </w:rPr>
                              <w:delText>Reserved</w:delText>
                            </w:r>
                          </w:del>
                        </w:p>
                      </w:txbxContent>
                    </v:textbox>
                  </v:shape>
                  <v:shape id="Text Box 13" o:spid="_x0000_s1036" type="#_x0000_t202" style="position:absolute;left:5181;top:675;width:1440;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" filled="f" strokeweight=".44447mm">
                    <v:textbox inset="0,0,0,0">
                      <w:txbxContent>
                        <w:p w14:paraId="1AB21813" w14:textId="5B256A1E" w:rsidR="00654880" w:rsidRDefault="00654880" w:rsidP="00654880">
                          <w:pPr>
                            <w:pStyle w:val="BodyText0"/>
                            <w:kinsoku w:val="0"/>
                            <w:overflowPunct w:val="0"/>
                            <w:spacing w:before="104"/>
                            <w:ind w:left="457"/>
                            <w:rPr>
                              <w:rFonts w:ascii="Arial" w:hAnsi="Arial" w:cs="Arial"/>
                              <w:spacing w:val="-5"/>
                              <w:sz w:val="16"/>
                              <w:szCs w:val="16"/>
                            </w:rPr>
                          </w:pPr>
                          <w:del w:id="134" w:author="Gaurang Naik" w:date="2022-12-30T14:28:00Z">
                            <w:r w:rsidDel="00654880">
                              <w:rPr>
                                <w:rFonts w:ascii="Arial" w:hAnsi="Arial" w:cs="Arial"/>
                                <w:sz w:val="16"/>
                                <w:szCs w:val="16"/>
                              </w:rPr>
                              <w:delText>Link</w:delText>
                            </w:r>
                            <w:r w:rsidDel="00654880">
                              <w:rPr>
                                <w:rFonts w:ascii="Arial" w:hAnsi="Arial" w:cs="Arial"/>
                                <w:spacing w:val="-7"/>
                                <w:sz w:val="16"/>
                                <w:szCs w:val="16"/>
                              </w:rPr>
                              <w:delText xml:space="preserve"> </w:delText>
                            </w:r>
                            <w:r w:rsidDel="00654880">
                              <w:rPr>
                                <w:rFonts w:ascii="Arial" w:hAnsi="Arial" w:cs="Arial"/>
                                <w:spacing w:val="-5"/>
                                <w:sz w:val="16"/>
                                <w:szCs w:val="16"/>
                              </w:rPr>
                              <w:delText>ID</w:delText>
                            </w:r>
                          </w:del>
                        </w:p>
                      </w:txbxContent>
                    </v:textbox>
                  </v:shape>
                  <w10:wrap anchorx="page"/>
                </v:group>
              </w:pict>
            </mc:Fallback>
          </mc:AlternateContent>
        </w:r>
        <w:r w:rsidR="00654880" w:rsidDel="00654880">
          <w:rPr>
            <w:rFonts w:ascii="Arial" w:hAnsi="Arial" w:cs="Arial"/>
            <w:spacing w:val="-5"/>
            <w:sz w:val="16"/>
            <w:szCs w:val="16"/>
          </w:rPr>
          <w:delText>B0</w:delText>
        </w:r>
        <w:r w:rsidR="00654880" w:rsidDel="00654880">
          <w:rPr>
            <w:rFonts w:ascii="Arial" w:hAnsi="Arial" w:cs="Arial"/>
            <w:sz w:val="16"/>
            <w:szCs w:val="16"/>
          </w:rPr>
          <w:tab/>
        </w:r>
        <w:r w:rsidR="00654880" w:rsidDel="00654880">
          <w:rPr>
            <w:rFonts w:ascii="Arial" w:hAnsi="Arial" w:cs="Arial"/>
            <w:spacing w:val="-5"/>
            <w:sz w:val="16"/>
            <w:szCs w:val="16"/>
          </w:rPr>
          <w:delText>B3</w:delText>
        </w:r>
        <w:r w:rsidR="00654880" w:rsidDel="00654880">
          <w:rPr>
            <w:rFonts w:ascii="Arial" w:hAnsi="Arial" w:cs="Arial"/>
            <w:sz w:val="16"/>
            <w:szCs w:val="16"/>
          </w:rPr>
          <w:tab/>
        </w:r>
        <w:r w:rsidR="00654880" w:rsidDel="00654880">
          <w:rPr>
            <w:rFonts w:ascii="Arial" w:hAnsi="Arial" w:cs="Arial"/>
            <w:spacing w:val="-5"/>
            <w:sz w:val="16"/>
            <w:szCs w:val="16"/>
          </w:rPr>
          <w:delText>B4</w:delText>
        </w:r>
        <w:r w:rsidR="00654880" w:rsidDel="00654880">
          <w:rPr>
            <w:rFonts w:ascii="Arial" w:hAnsi="Arial" w:cs="Arial"/>
            <w:sz w:val="16"/>
            <w:szCs w:val="16"/>
          </w:rPr>
          <w:tab/>
        </w:r>
        <w:r w:rsidR="00654880" w:rsidDel="00654880">
          <w:rPr>
            <w:rFonts w:ascii="Arial" w:hAnsi="Arial" w:cs="Arial"/>
            <w:spacing w:val="-5"/>
            <w:sz w:val="16"/>
            <w:szCs w:val="16"/>
          </w:rPr>
          <w:delText>B7</w:delText>
        </w:r>
      </w:del>
    </w:p>
    <w:p w14:paraId="18C28727" w14:textId="031DC89B" w:rsidR="00654880" w:rsidRDefault="00654880" w:rsidP="00654880">
      <w:pPr>
        <w:pStyle w:val="BodyText0"/>
        <w:tabs>
          <w:tab w:val="left" w:pos="5055"/>
          <w:tab w:val="right" w:pos="6584"/>
        </w:tabs>
        <w:kinsoku w:val="0"/>
        <w:overflowPunct w:val="0"/>
        <w:spacing w:before="656"/>
        <w:ind w:left="3725"/>
        <w:rPr>
          <w:rFonts w:ascii="Arial" w:hAnsi="Arial" w:cs="Arial"/>
          <w:spacing w:val="-10"/>
          <w:sz w:val="16"/>
          <w:szCs w:val="16"/>
        </w:rPr>
      </w:pPr>
      <w:r>
        <w:rPr>
          <w:rFonts w:ascii="Arial" w:hAnsi="Arial" w:cs="Arial"/>
          <w:spacing w:val="-2"/>
          <w:sz w:val="16"/>
          <w:szCs w:val="16"/>
        </w:rPr>
        <w:t>Bits:</w:t>
      </w:r>
      <w:r>
        <w:rPr>
          <w:rFonts w:ascii="Arial" w:hAnsi="Arial" w:cs="Arial"/>
          <w:sz w:val="16"/>
          <w:szCs w:val="16"/>
        </w:rPr>
        <w:tab/>
      </w:r>
      <w:del w:id="135" w:author="Gaurang Naik" w:date="2022-12-30T14:28:00Z">
        <w:r w:rsidDel="00654880">
          <w:rPr>
            <w:rFonts w:ascii="Arial" w:hAnsi="Arial" w:cs="Arial"/>
            <w:spacing w:val="-10"/>
            <w:sz w:val="16"/>
            <w:szCs w:val="16"/>
          </w:rPr>
          <w:delText>4</w:delText>
        </w:r>
        <w:r w:rsidDel="00654880">
          <w:rPr>
            <w:rFonts w:ascii="Arial" w:hAnsi="Arial" w:cs="Arial"/>
            <w:sz w:val="16"/>
            <w:szCs w:val="16"/>
          </w:rPr>
          <w:tab/>
        </w:r>
        <w:r w:rsidDel="00654880">
          <w:rPr>
            <w:rFonts w:ascii="Arial" w:hAnsi="Arial" w:cs="Arial"/>
            <w:spacing w:val="-10"/>
            <w:sz w:val="16"/>
            <w:szCs w:val="16"/>
          </w:rPr>
          <w:delText>4</w:delText>
        </w:r>
      </w:del>
    </w:p>
    <w:p w14:paraId="79C7AB78" w14:textId="03BE6249" w:rsidR="00654880" w:rsidDel="00654880" w:rsidRDefault="00654880" w:rsidP="00654880">
      <w:pPr>
        <w:pStyle w:val="BodyText0"/>
        <w:kinsoku w:val="0"/>
        <w:overflowPunct w:val="0"/>
        <w:spacing w:before="186"/>
        <w:ind w:left="482" w:right="482"/>
        <w:jc w:val="center"/>
        <w:rPr>
          <w:del w:id="136" w:author="Gaurang Naik" w:date="2022-12-30T14:28:00Z"/>
          <w:rFonts w:ascii="Arial" w:hAnsi="Arial" w:cs="Arial"/>
          <w:b/>
          <w:bCs/>
          <w:spacing w:val="-2"/>
        </w:rPr>
      </w:pPr>
      <w:bookmarkStart w:id="137" w:name="_bookmark115"/>
      <w:bookmarkEnd w:id="137"/>
      <w:del w:id="138" w:author="Gaurang Naik" w:date="2022-12-30T14:28:00Z">
        <w:r w:rsidDel="00654880">
          <w:rPr>
            <w:rFonts w:ascii="Arial" w:hAnsi="Arial" w:cs="Arial"/>
            <w:b/>
            <w:bCs/>
          </w:rPr>
          <w:delText>Figure</w:delText>
        </w:r>
        <w:r w:rsidDel="00654880">
          <w:rPr>
            <w:rFonts w:ascii="Arial" w:hAnsi="Arial" w:cs="Arial"/>
            <w:b/>
            <w:bCs/>
            <w:spacing w:val="-6"/>
          </w:rPr>
          <w:delText xml:space="preserve"> </w:delText>
        </w:r>
        <w:r w:rsidDel="00654880">
          <w:rPr>
            <w:rFonts w:ascii="Arial" w:hAnsi="Arial" w:cs="Arial"/>
            <w:b/>
            <w:bCs/>
          </w:rPr>
          <w:delText>9-425b—Link</w:delText>
        </w:r>
        <w:r w:rsidDel="00654880">
          <w:rPr>
            <w:rFonts w:ascii="Arial" w:hAnsi="Arial" w:cs="Arial"/>
            <w:b/>
            <w:bCs/>
            <w:spacing w:val="-6"/>
          </w:rPr>
          <w:delText xml:space="preserve"> </w:delText>
        </w:r>
        <w:r w:rsidDel="00654880">
          <w:rPr>
            <w:rFonts w:ascii="Arial" w:hAnsi="Arial" w:cs="Arial"/>
            <w:b/>
            <w:bCs/>
          </w:rPr>
          <w:delText>Info</w:delText>
        </w:r>
        <w:r w:rsidDel="00654880">
          <w:rPr>
            <w:rFonts w:ascii="Arial" w:hAnsi="Arial" w:cs="Arial"/>
            <w:b/>
            <w:bCs/>
            <w:spacing w:val="-6"/>
          </w:rPr>
          <w:delText xml:space="preserve"> </w:delText>
        </w:r>
        <w:r w:rsidDel="00654880">
          <w:rPr>
            <w:rFonts w:ascii="Arial" w:hAnsi="Arial" w:cs="Arial"/>
            <w:b/>
            <w:bCs/>
          </w:rPr>
          <w:delText>field</w:delText>
        </w:r>
        <w:r w:rsidDel="00654880">
          <w:rPr>
            <w:rFonts w:ascii="Arial" w:hAnsi="Arial" w:cs="Arial"/>
            <w:b/>
            <w:bCs/>
            <w:spacing w:val="-6"/>
          </w:rPr>
          <w:delText xml:space="preserve"> </w:delText>
        </w:r>
        <w:r w:rsidDel="00654880">
          <w:rPr>
            <w:rFonts w:ascii="Arial" w:hAnsi="Arial" w:cs="Arial"/>
            <w:b/>
            <w:bCs/>
          </w:rPr>
          <w:delText>format</w:delText>
        </w:r>
        <w:r w:rsidDel="00654880">
          <w:rPr>
            <w:rFonts w:ascii="Arial" w:hAnsi="Arial" w:cs="Arial"/>
            <w:b/>
            <w:bCs/>
            <w:spacing w:val="-6"/>
          </w:rPr>
          <w:delText xml:space="preserve"> </w:delText>
        </w:r>
        <w:r w:rsidDel="00654880">
          <w:rPr>
            <w:rFonts w:ascii="Arial" w:hAnsi="Arial" w:cs="Arial"/>
            <w:b/>
            <w:bCs/>
          </w:rPr>
          <w:delText>of</w:delText>
        </w:r>
        <w:r w:rsidDel="00654880">
          <w:rPr>
            <w:rFonts w:ascii="Arial" w:hAnsi="Arial" w:cs="Arial"/>
            <w:b/>
            <w:bCs/>
            <w:spacing w:val="-7"/>
          </w:rPr>
          <w:delText xml:space="preserve"> </w:delText>
        </w:r>
        <w:r w:rsidDel="00654880">
          <w:rPr>
            <w:rFonts w:ascii="Arial" w:hAnsi="Arial" w:cs="Arial"/>
            <w:b/>
            <w:bCs/>
          </w:rPr>
          <w:delText>the</w:delText>
        </w:r>
        <w:r w:rsidDel="00654880">
          <w:rPr>
            <w:rFonts w:ascii="Arial" w:hAnsi="Arial" w:cs="Arial"/>
            <w:b/>
            <w:bCs/>
            <w:spacing w:val="-6"/>
          </w:rPr>
          <w:delText xml:space="preserve"> </w:delText>
        </w:r>
        <w:r w:rsidDel="00654880">
          <w:rPr>
            <w:rFonts w:ascii="Arial" w:hAnsi="Arial" w:cs="Arial"/>
            <w:b/>
            <w:bCs/>
          </w:rPr>
          <w:delText>MLO</w:delText>
        </w:r>
        <w:r w:rsidDel="00654880">
          <w:rPr>
            <w:rFonts w:ascii="Arial" w:hAnsi="Arial" w:cs="Arial"/>
            <w:b/>
            <w:bCs/>
            <w:spacing w:val="-6"/>
          </w:rPr>
          <w:delText xml:space="preserve"> </w:delText>
        </w:r>
        <w:r w:rsidDel="00654880">
          <w:rPr>
            <w:rFonts w:ascii="Arial" w:hAnsi="Arial" w:cs="Arial"/>
            <w:b/>
            <w:bCs/>
          </w:rPr>
          <w:delText>GTK</w:delText>
        </w:r>
        <w:r w:rsidDel="00654880">
          <w:rPr>
            <w:rFonts w:ascii="Arial" w:hAnsi="Arial" w:cs="Arial"/>
            <w:b/>
            <w:bCs/>
            <w:spacing w:val="-6"/>
          </w:rPr>
          <w:delText xml:space="preserve"> </w:delText>
        </w:r>
        <w:r w:rsidDel="00654880">
          <w:rPr>
            <w:rFonts w:ascii="Arial" w:hAnsi="Arial" w:cs="Arial"/>
            <w:b/>
            <w:bCs/>
            <w:spacing w:val="-2"/>
          </w:rPr>
          <w:delText>subelement</w:delText>
        </w:r>
      </w:del>
    </w:p>
    <w:p w14:paraId="363D1CCF" w14:textId="14F7DBCE" w:rsidR="00CC23B4" w:rsidRDefault="00CC23B4" w:rsidP="00CC23B4">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moveFromRangeStart w:id="139" w:author="Gaurang Naik" w:date="2022-12-30T14:29:00Z" w:name="move123302988"/>
      <w:moveFrom w:id="140" w:author="Gaurang Naik" w:date="2022-12-30T14:29:00Z">
        <w:r w:rsidRPr="00CC23B4" w:rsidDel="003B243E">
          <w:rPr>
            <w:rFonts w:ascii="Times New Roman" w:eastAsia="Times New Roman" w:hAnsi="Times New Roman" w:cs="Times New Roman"/>
            <w:sz w:val="20"/>
            <w:szCs w:val="20"/>
          </w:rPr>
          <w:t>The</w:t>
        </w:r>
        <w:r w:rsidRPr="00CC23B4" w:rsidDel="003B243E">
          <w:rPr>
            <w:rFonts w:ascii="Times New Roman" w:eastAsia="Times New Roman" w:hAnsi="Times New Roman" w:cs="Times New Roman"/>
            <w:spacing w:val="-6"/>
            <w:sz w:val="20"/>
            <w:szCs w:val="20"/>
          </w:rPr>
          <w:t xml:space="preserve"> </w:t>
        </w:r>
        <w:r w:rsidRPr="00CC23B4" w:rsidDel="003B243E">
          <w:rPr>
            <w:rFonts w:ascii="Times New Roman" w:eastAsia="Times New Roman" w:hAnsi="Times New Roman" w:cs="Times New Roman"/>
            <w:sz w:val="20"/>
            <w:szCs w:val="20"/>
          </w:rPr>
          <w:t>Link</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ID</w:t>
        </w:r>
        <w:r w:rsidRPr="00CC23B4" w:rsidDel="003B243E">
          <w:rPr>
            <w:rFonts w:ascii="Times New Roman" w:eastAsia="Times New Roman" w:hAnsi="Times New Roman" w:cs="Times New Roman"/>
            <w:spacing w:val="-4"/>
            <w:sz w:val="20"/>
            <w:szCs w:val="20"/>
          </w:rPr>
          <w:t xml:space="preserve"> </w:t>
        </w:r>
        <w:r w:rsidRPr="00CC23B4" w:rsidDel="003B243E">
          <w:rPr>
            <w:rFonts w:ascii="Times New Roman" w:eastAsia="Times New Roman" w:hAnsi="Times New Roman" w:cs="Times New Roman"/>
            <w:sz w:val="20"/>
            <w:szCs w:val="20"/>
          </w:rPr>
          <w:t>subfield</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contains</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the</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link</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identifier</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for</w:t>
        </w:r>
        <w:r w:rsidRPr="00CC23B4" w:rsidDel="003B243E">
          <w:rPr>
            <w:rFonts w:ascii="Times New Roman" w:eastAsia="Times New Roman" w:hAnsi="Times New Roman" w:cs="Times New Roman"/>
            <w:spacing w:val="-4"/>
            <w:sz w:val="20"/>
            <w:szCs w:val="20"/>
          </w:rPr>
          <w:t xml:space="preserve"> </w:t>
        </w:r>
        <w:r w:rsidRPr="00CC23B4" w:rsidDel="003B243E">
          <w:rPr>
            <w:rFonts w:ascii="Times New Roman" w:eastAsia="Times New Roman" w:hAnsi="Times New Roman" w:cs="Times New Roman"/>
            <w:sz w:val="20"/>
            <w:szCs w:val="20"/>
          </w:rPr>
          <w:t>the</w:t>
        </w:r>
        <w:r w:rsidRPr="00CC23B4" w:rsidDel="003B243E">
          <w:rPr>
            <w:rFonts w:ascii="Times New Roman" w:eastAsia="Times New Roman" w:hAnsi="Times New Roman" w:cs="Times New Roman"/>
            <w:spacing w:val="-5"/>
            <w:sz w:val="20"/>
            <w:szCs w:val="20"/>
          </w:rPr>
          <w:t xml:space="preserve"> </w:t>
        </w:r>
        <w:r w:rsidRPr="00CC23B4" w:rsidDel="003B243E">
          <w:rPr>
            <w:rFonts w:ascii="Times New Roman" w:eastAsia="Times New Roman" w:hAnsi="Times New Roman" w:cs="Times New Roman"/>
            <w:sz w:val="20"/>
            <w:szCs w:val="20"/>
          </w:rPr>
          <w:t>link</w:t>
        </w:r>
        <w:r w:rsidRPr="00CC23B4" w:rsidDel="003B243E">
          <w:rPr>
            <w:rFonts w:ascii="Times New Roman" w:eastAsia="Times New Roman" w:hAnsi="Times New Roman" w:cs="Times New Roman"/>
            <w:spacing w:val="-4"/>
            <w:sz w:val="20"/>
            <w:szCs w:val="20"/>
          </w:rPr>
          <w:t xml:space="preserve"> </w:t>
        </w:r>
        <w:r w:rsidRPr="00CC23B4" w:rsidDel="003B243E">
          <w:rPr>
            <w:rFonts w:ascii="Times New Roman" w:eastAsia="Times New Roman" w:hAnsi="Times New Roman" w:cs="Times New Roman"/>
            <w:color w:val="000000"/>
            <w:sz w:val="20"/>
            <w:szCs w:val="20"/>
          </w:rPr>
          <w:t>(see</w:t>
        </w:r>
        <w:r w:rsidRPr="00CC23B4" w:rsidDel="003B243E">
          <w:rPr>
            <w:rFonts w:ascii="Times New Roman" w:eastAsia="Times New Roman" w:hAnsi="Times New Roman" w:cs="Times New Roman"/>
            <w:color w:val="000000"/>
            <w:spacing w:val="-6"/>
            <w:sz w:val="20"/>
            <w:szCs w:val="20"/>
          </w:rPr>
          <w:t xml:space="preserve"> </w:t>
        </w:r>
        <w:r w:rsidRPr="00CC23B4" w:rsidDel="003B243E">
          <w:rPr>
            <w:rFonts w:ascii="Times New Roman" w:eastAsia="Times New Roman" w:hAnsi="Times New Roman" w:cs="Times New Roman"/>
            <w:color w:val="000000"/>
            <w:sz w:val="20"/>
            <w:szCs w:val="20"/>
          </w:rPr>
          <w:t>35.3.3.2</w:t>
        </w:r>
        <w:r w:rsidRPr="00CC23B4" w:rsidDel="003B243E">
          <w:rPr>
            <w:rFonts w:ascii="Times New Roman" w:eastAsia="Times New Roman" w:hAnsi="Times New Roman" w:cs="Times New Roman"/>
            <w:color w:val="000000"/>
            <w:spacing w:val="-4"/>
            <w:sz w:val="20"/>
            <w:szCs w:val="20"/>
          </w:rPr>
          <w:t xml:space="preserve"> </w:t>
        </w:r>
        <w:r w:rsidRPr="00CC23B4" w:rsidDel="003B243E">
          <w:rPr>
            <w:rFonts w:ascii="Times New Roman" w:eastAsia="Times New Roman" w:hAnsi="Times New Roman" w:cs="Times New Roman"/>
            <w:color w:val="000000"/>
            <w:sz w:val="20"/>
            <w:szCs w:val="20"/>
          </w:rPr>
          <w:t>(Link</w:t>
        </w:r>
        <w:r w:rsidRPr="00CC23B4" w:rsidDel="003B243E">
          <w:rPr>
            <w:rFonts w:ascii="Times New Roman" w:eastAsia="Times New Roman" w:hAnsi="Times New Roman" w:cs="Times New Roman"/>
            <w:color w:val="000000"/>
            <w:spacing w:val="-5"/>
            <w:sz w:val="20"/>
            <w:szCs w:val="20"/>
          </w:rPr>
          <w:t xml:space="preserve"> </w:t>
        </w:r>
        <w:r w:rsidRPr="00CC23B4" w:rsidDel="003B243E">
          <w:rPr>
            <w:rFonts w:ascii="Times New Roman" w:eastAsia="Times New Roman" w:hAnsi="Times New Roman" w:cs="Times New Roman"/>
            <w:color w:val="000000"/>
            <w:spacing w:val="-2"/>
            <w:sz w:val="20"/>
            <w:szCs w:val="20"/>
          </w:rPr>
          <w:t>ID)).</w:t>
        </w:r>
      </w:moveFrom>
      <w:moveFromRangeEnd w:id="139"/>
    </w:p>
    <w:p w14:paraId="03B829DC" w14:textId="16C2122C" w:rsidR="00587AC6" w:rsidRDefault="00D95CAD" w:rsidP="00CC23B4">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 xml:space="preserve">The definitions of Key Info, Key Length, RSC, and Wrapped Key fields are the same as in the GTK </w:t>
      </w:r>
      <w:proofErr w:type="spellStart"/>
      <w:r>
        <w:rPr>
          <w:rFonts w:ascii="Times New Roman" w:eastAsia="Times New Roman" w:hAnsi="Times New Roman" w:cs="Times New Roman"/>
          <w:color w:val="000000"/>
          <w:spacing w:val="-2"/>
          <w:sz w:val="20"/>
          <w:szCs w:val="20"/>
        </w:rPr>
        <w:t>subelement</w:t>
      </w:r>
      <w:proofErr w:type="spellEnd"/>
      <w:r>
        <w:rPr>
          <w:rFonts w:ascii="Times New Roman" w:eastAsia="Times New Roman" w:hAnsi="Times New Roman" w:cs="Times New Roman"/>
          <w:color w:val="000000"/>
          <w:spacing w:val="-2"/>
          <w:sz w:val="20"/>
          <w:szCs w:val="20"/>
        </w:rPr>
        <w:t>.</w:t>
      </w:r>
    </w:p>
    <w:p w14:paraId="2E3FD204" w14:textId="33144D2C" w:rsidR="00D95CAD" w:rsidRDefault="00D95CAD" w:rsidP="00CC23B4">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Pr>
          <w:rFonts w:ascii="Times New Roman" w:eastAsia="Times New Roman" w:hAnsi="Times New Roman" w:cs="Times New Roman"/>
          <w:color w:val="000000"/>
          <w:spacing w:val="-2"/>
          <w:sz w:val="20"/>
          <w:szCs w:val="20"/>
        </w:rPr>
        <w:t xml:space="preserve">The MLO IGTK </w:t>
      </w:r>
      <w:proofErr w:type="spellStart"/>
      <w:r>
        <w:rPr>
          <w:rFonts w:ascii="Times New Roman" w:eastAsia="Times New Roman" w:hAnsi="Times New Roman" w:cs="Times New Roman"/>
          <w:color w:val="000000"/>
          <w:spacing w:val="-2"/>
          <w:sz w:val="20"/>
          <w:szCs w:val="20"/>
        </w:rPr>
        <w:t>subelement</w:t>
      </w:r>
      <w:proofErr w:type="spellEnd"/>
      <w:r>
        <w:rPr>
          <w:rFonts w:ascii="Times New Roman" w:eastAsia="Times New Roman" w:hAnsi="Times New Roman" w:cs="Times New Roman"/>
          <w:color w:val="000000"/>
          <w:spacing w:val="-2"/>
          <w:sz w:val="20"/>
          <w:szCs w:val="20"/>
        </w:rPr>
        <w:t xml:space="preserve"> contains the IGTK for a link, used for protecting robust Management frames. The MLO IGTK </w:t>
      </w:r>
      <w:proofErr w:type="spellStart"/>
      <w:r>
        <w:rPr>
          <w:rFonts w:ascii="Times New Roman" w:eastAsia="Times New Roman" w:hAnsi="Times New Roman" w:cs="Times New Roman"/>
          <w:color w:val="000000"/>
          <w:spacing w:val="-2"/>
          <w:sz w:val="20"/>
          <w:szCs w:val="20"/>
        </w:rPr>
        <w:t>subelement</w:t>
      </w:r>
      <w:proofErr w:type="spellEnd"/>
      <w:r>
        <w:rPr>
          <w:rFonts w:ascii="Times New Roman" w:eastAsia="Times New Roman" w:hAnsi="Times New Roman" w:cs="Times New Roman"/>
          <w:color w:val="000000"/>
          <w:spacing w:val="-2"/>
          <w:sz w:val="20"/>
          <w:szCs w:val="20"/>
        </w:rPr>
        <w:t xml:space="preserve"> format is shown in Figure 9.425c (MLO IGTK </w:t>
      </w:r>
      <w:proofErr w:type="spellStart"/>
      <w:r>
        <w:rPr>
          <w:rFonts w:ascii="Times New Roman" w:eastAsia="Times New Roman" w:hAnsi="Times New Roman" w:cs="Times New Roman"/>
          <w:color w:val="000000"/>
          <w:spacing w:val="-2"/>
          <w:sz w:val="20"/>
          <w:szCs w:val="20"/>
        </w:rPr>
        <w:t>subelement</w:t>
      </w:r>
      <w:proofErr w:type="spellEnd"/>
      <w:r>
        <w:rPr>
          <w:rFonts w:ascii="Times New Roman" w:eastAsia="Times New Roman" w:hAnsi="Times New Roman" w:cs="Times New Roman"/>
          <w:color w:val="000000"/>
          <w:spacing w:val="-2"/>
          <w:sz w:val="20"/>
          <w:szCs w:val="20"/>
        </w:rPr>
        <w:t xml:space="preserve"> format).</w:t>
      </w:r>
    </w:p>
    <w:tbl>
      <w:tblPr>
        <w:tblpPr w:leftFromText="180" w:rightFromText="180" w:vertAnchor="text" w:horzAnchor="margin" w:tblpXSpec="center" w:tblpY="201"/>
        <w:tblW w:w="0" w:type="auto"/>
        <w:tblLayout w:type="fixed"/>
        <w:tblCellMar>
          <w:left w:w="0" w:type="dxa"/>
          <w:right w:w="0" w:type="dxa"/>
        </w:tblCellMar>
        <w:tblLook w:val="0000" w:firstRow="0" w:lastRow="0" w:firstColumn="0" w:lastColumn="0" w:noHBand="0" w:noVBand="0"/>
      </w:tblPr>
      <w:tblGrid>
        <w:gridCol w:w="1100"/>
        <w:gridCol w:w="1099"/>
        <w:gridCol w:w="1100"/>
        <w:gridCol w:w="1100"/>
        <w:gridCol w:w="1099"/>
        <w:gridCol w:w="1100"/>
        <w:gridCol w:w="1100"/>
      </w:tblGrid>
      <w:tr w:rsidR="00725EA2" w14:paraId="46570C09" w14:textId="77777777" w:rsidTr="00725EA2">
        <w:trPr>
          <w:trHeight w:val="549"/>
        </w:trPr>
        <w:tc>
          <w:tcPr>
            <w:tcW w:w="1100" w:type="dxa"/>
            <w:tcBorders>
              <w:top w:val="single" w:sz="12" w:space="0" w:color="000000"/>
              <w:left w:val="single" w:sz="12" w:space="0" w:color="000000"/>
              <w:bottom w:val="single" w:sz="12" w:space="0" w:color="000000"/>
              <w:right w:val="single" w:sz="12" w:space="0" w:color="000000"/>
            </w:tcBorders>
          </w:tcPr>
          <w:p w14:paraId="61CF96DD" w14:textId="77777777" w:rsidR="00725EA2" w:rsidRPr="00725EA2" w:rsidRDefault="00725EA2" w:rsidP="00725EA2">
            <w:pPr>
              <w:pStyle w:val="TableParagraph"/>
              <w:kinsoku w:val="0"/>
              <w:overflowPunct w:val="0"/>
              <w:spacing w:before="120" w:line="208" w:lineRule="auto"/>
              <w:ind w:left="467" w:right="84" w:hanging="347"/>
              <w:rPr>
                <w:rFonts w:ascii="Arial" w:hAnsi="Arial" w:cs="Arial"/>
                <w:spacing w:val="-6"/>
                <w:sz w:val="16"/>
                <w:szCs w:val="16"/>
                <w:u w:val="none"/>
              </w:rPr>
            </w:pPr>
            <w:proofErr w:type="spellStart"/>
            <w:r w:rsidRPr="00725EA2">
              <w:rPr>
                <w:rFonts w:ascii="Arial" w:hAnsi="Arial" w:cs="Arial"/>
                <w:spacing w:val="-2"/>
                <w:sz w:val="16"/>
                <w:szCs w:val="16"/>
                <w:u w:val="none"/>
              </w:rPr>
              <w:t>Subelement</w:t>
            </w:r>
            <w:proofErr w:type="spellEnd"/>
            <w:r w:rsidRPr="00725EA2">
              <w:rPr>
                <w:rFonts w:ascii="Arial" w:hAnsi="Arial" w:cs="Arial"/>
                <w:spacing w:val="-2"/>
                <w:sz w:val="16"/>
                <w:szCs w:val="16"/>
                <w:u w:val="none"/>
              </w:rPr>
              <w:t xml:space="preserve"> </w:t>
            </w:r>
            <w:r w:rsidRPr="00725EA2">
              <w:rPr>
                <w:rFonts w:ascii="Arial" w:hAnsi="Arial" w:cs="Arial"/>
                <w:spacing w:val="-6"/>
                <w:sz w:val="16"/>
                <w:szCs w:val="16"/>
                <w:u w:val="none"/>
              </w:rPr>
              <w:t>ID</w:t>
            </w:r>
          </w:p>
        </w:tc>
        <w:tc>
          <w:tcPr>
            <w:tcW w:w="1099" w:type="dxa"/>
            <w:tcBorders>
              <w:top w:val="single" w:sz="12" w:space="0" w:color="000000"/>
              <w:left w:val="single" w:sz="12" w:space="0" w:color="000000"/>
              <w:bottom w:val="single" w:sz="12" w:space="0" w:color="000000"/>
              <w:right w:val="single" w:sz="12" w:space="0" w:color="000000"/>
            </w:tcBorders>
          </w:tcPr>
          <w:p w14:paraId="73DB839C" w14:textId="77777777" w:rsidR="00725EA2" w:rsidRPr="00725EA2" w:rsidRDefault="00725EA2" w:rsidP="00725EA2">
            <w:pPr>
              <w:pStyle w:val="TableParagraph"/>
              <w:kinsoku w:val="0"/>
              <w:overflowPunct w:val="0"/>
              <w:spacing w:before="8"/>
              <w:rPr>
                <w:sz w:val="15"/>
                <w:szCs w:val="15"/>
                <w:u w:val="none"/>
              </w:rPr>
            </w:pPr>
          </w:p>
          <w:p w14:paraId="4754E405" w14:textId="77777777" w:rsidR="00725EA2" w:rsidRPr="00725EA2" w:rsidRDefault="00725EA2" w:rsidP="00725EA2">
            <w:pPr>
              <w:pStyle w:val="TableParagraph"/>
              <w:kinsoku w:val="0"/>
              <w:overflowPunct w:val="0"/>
              <w:ind w:left="302"/>
              <w:rPr>
                <w:rFonts w:ascii="Arial" w:hAnsi="Arial" w:cs="Arial"/>
                <w:spacing w:val="-2"/>
                <w:sz w:val="16"/>
                <w:szCs w:val="16"/>
                <w:u w:val="none"/>
              </w:rPr>
            </w:pPr>
            <w:r w:rsidRPr="00725EA2">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1EBC6078" w14:textId="77777777" w:rsidR="00725EA2" w:rsidRPr="00725EA2" w:rsidRDefault="00725EA2" w:rsidP="00725EA2">
            <w:pPr>
              <w:pStyle w:val="TableParagraph"/>
              <w:kinsoku w:val="0"/>
              <w:overflowPunct w:val="0"/>
              <w:spacing w:before="8"/>
              <w:rPr>
                <w:sz w:val="15"/>
                <w:szCs w:val="15"/>
                <w:u w:val="none"/>
              </w:rPr>
            </w:pPr>
          </w:p>
          <w:p w14:paraId="3BCDAE77" w14:textId="77777777" w:rsidR="00725EA2" w:rsidRPr="00725EA2" w:rsidRDefault="00725EA2" w:rsidP="00725EA2">
            <w:pPr>
              <w:pStyle w:val="TableParagraph"/>
              <w:kinsoku w:val="0"/>
              <w:overflowPunct w:val="0"/>
              <w:ind w:left="308"/>
              <w:rPr>
                <w:rFonts w:ascii="Arial" w:hAnsi="Arial" w:cs="Arial"/>
                <w:spacing w:val="-5"/>
                <w:sz w:val="16"/>
                <w:szCs w:val="16"/>
                <w:u w:val="none"/>
              </w:rPr>
            </w:pPr>
            <w:r w:rsidRPr="00725EA2">
              <w:rPr>
                <w:rFonts w:ascii="Arial" w:hAnsi="Arial" w:cs="Arial"/>
                <w:sz w:val="16"/>
                <w:szCs w:val="16"/>
                <w:u w:val="none"/>
              </w:rPr>
              <w:t>Key</w:t>
            </w:r>
            <w:r w:rsidRPr="00725EA2">
              <w:rPr>
                <w:rFonts w:ascii="Arial" w:hAnsi="Arial" w:cs="Arial"/>
                <w:spacing w:val="-3"/>
                <w:sz w:val="16"/>
                <w:szCs w:val="16"/>
                <w:u w:val="none"/>
              </w:rPr>
              <w:t xml:space="preserve"> </w:t>
            </w:r>
            <w:r w:rsidRPr="00725EA2">
              <w:rPr>
                <w:rFonts w:ascii="Arial" w:hAnsi="Arial" w:cs="Arial"/>
                <w:spacing w:val="-5"/>
                <w:sz w:val="16"/>
                <w:szCs w:val="16"/>
                <w:u w:val="none"/>
              </w:rPr>
              <w:t>ID</w:t>
            </w:r>
          </w:p>
        </w:tc>
        <w:tc>
          <w:tcPr>
            <w:tcW w:w="1100" w:type="dxa"/>
            <w:tcBorders>
              <w:top w:val="single" w:sz="12" w:space="0" w:color="000000"/>
              <w:left w:val="single" w:sz="12" w:space="0" w:color="000000"/>
              <w:bottom w:val="single" w:sz="12" w:space="0" w:color="000000"/>
              <w:right w:val="single" w:sz="12" w:space="0" w:color="000000"/>
            </w:tcBorders>
          </w:tcPr>
          <w:p w14:paraId="5CAAE106" w14:textId="77777777" w:rsidR="00725EA2" w:rsidRPr="00725EA2" w:rsidRDefault="00725EA2" w:rsidP="00725EA2">
            <w:pPr>
              <w:pStyle w:val="TableParagraph"/>
              <w:kinsoku w:val="0"/>
              <w:overflowPunct w:val="0"/>
              <w:spacing w:before="8"/>
              <w:rPr>
                <w:sz w:val="15"/>
                <w:szCs w:val="15"/>
                <w:u w:val="none"/>
              </w:rPr>
            </w:pPr>
          </w:p>
          <w:p w14:paraId="22877C32" w14:textId="77777777" w:rsidR="00725EA2" w:rsidRPr="00725EA2" w:rsidRDefault="00725EA2" w:rsidP="00725EA2">
            <w:pPr>
              <w:pStyle w:val="TableParagraph"/>
              <w:kinsoku w:val="0"/>
              <w:overflowPunct w:val="0"/>
              <w:ind w:left="125" w:right="99"/>
              <w:jc w:val="center"/>
              <w:rPr>
                <w:rFonts w:ascii="Arial" w:hAnsi="Arial" w:cs="Arial"/>
                <w:spacing w:val="-5"/>
                <w:sz w:val="16"/>
                <w:szCs w:val="16"/>
                <w:u w:val="none"/>
              </w:rPr>
            </w:pPr>
            <w:r w:rsidRPr="00725EA2">
              <w:rPr>
                <w:rFonts w:ascii="Arial" w:hAnsi="Arial" w:cs="Arial"/>
                <w:spacing w:val="-5"/>
                <w:sz w:val="16"/>
                <w:szCs w:val="16"/>
                <w:u w:val="none"/>
              </w:rPr>
              <w:t>IPN</w:t>
            </w:r>
          </w:p>
        </w:tc>
        <w:tc>
          <w:tcPr>
            <w:tcW w:w="1099" w:type="dxa"/>
            <w:tcBorders>
              <w:top w:val="single" w:sz="12" w:space="0" w:color="000000"/>
              <w:left w:val="single" w:sz="12" w:space="0" w:color="000000"/>
              <w:bottom w:val="single" w:sz="12" w:space="0" w:color="000000"/>
              <w:right w:val="single" w:sz="12" w:space="0" w:color="000000"/>
            </w:tcBorders>
          </w:tcPr>
          <w:p w14:paraId="42B45BE9" w14:textId="77777777" w:rsidR="00725EA2" w:rsidRPr="00725EA2" w:rsidRDefault="00725EA2" w:rsidP="00725EA2">
            <w:pPr>
              <w:pStyle w:val="TableParagraph"/>
              <w:kinsoku w:val="0"/>
              <w:overflowPunct w:val="0"/>
              <w:spacing w:before="8"/>
              <w:rPr>
                <w:sz w:val="15"/>
                <w:szCs w:val="15"/>
                <w:u w:val="none"/>
              </w:rPr>
            </w:pPr>
          </w:p>
          <w:p w14:paraId="1C36DA01" w14:textId="28C037F1" w:rsidR="00725EA2" w:rsidRPr="00725EA2" w:rsidRDefault="00725EA2" w:rsidP="00725EA2">
            <w:pPr>
              <w:pStyle w:val="TableParagraph"/>
              <w:kinsoku w:val="0"/>
              <w:overflowPunct w:val="0"/>
              <w:ind w:left="246"/>
              <w:rPr>
                <w:rFonts w:ascii="Arial" w:hAnsi="Arial" w:cs="Arial"/>
                <w:spacing w:val="-4"/>
                <w:sz w:val="16"/>
                <w:szCs w:val="16"/>
                <w:u w:val="none"/>
              </w:rPr>
            </w:pPr>
            <w:r w:rsidRPr="00725EA2">
              <w:rPr>
                <w:rFonts w:ascii="Arial" w:hAnsi="Arial" w:cs="Arial"/>
                <w:sz w:val="16"/>
                <w:szCs w:val="16"/>
                <w:u w:val="none"/>
              </w:rPr>
              <w:t>Link</w:t>
            </w:r>
            <w:r w:rsidRPr="00725EA2">
              <w:rPr>
                <w:rFonts w:ascii="Arial" w:hAnsi="Arial" w:cs="Arial"/>
                <w:spacing w:val="-3"/>
                <w:sz w:val="16"/>
                <w:szCs w:val="16"/>
                <w:u w:val="none"/>
              </w:rPr>
              <w:t xml:space="preserve"> </w:t>
            </w:r>
            <w:ins w:id="141" w:author="Gaurang Naik" w:date="2022-12-30T14:52:00Z">
              <w:r>
                <w:rPr>
                  <w:rFonts w:ascii="Arial" w:hAnsi="Arial" w:cs="Arial"/>
                  <w:spacing w:val="-3"/>
                  <w:sz w:val="16"/>
                  <w:szCs w:val="16"/>
                  <w:u w:val="none"/>
                </w:rPr>
                <w:t xml:space="preserve">ID </w:t>
              </w:r>
            </w:ins>
            <w:r w:rsidRPr="00725EA2">
              <w:rPr>
                <w:rFonts w:ascii="Arial" w:hAnsi="Arial" w:cs="Arial"/>
                <w:spacing w:val="-4"/>
                <w:sz w:val="16"/>
                <w:szCs w:val="16"/>
                <w:u w:val="none"/>
              </w:rPr>
              <w:t>Info</w:t>
            </w:r>
          </w:p>
        </w:tc>
        <w:tc>
          <w:tcPr>
            <w:tcW w:w="1100" w:type="dxa"/>
            <w:tcBorders>
              <w:top w:val="single" w:sz="12" w:space="0" w:color="000000"/>
              <w:left w:val="single" w:sz="12" w:space="0" w:color="000000"/>
              <w:bottom w:val="single" w:sz="12" w:space="0" w:color="000000"/>
              <w:right w:val="single" w:sz="12" w:space="0" w:color="000000"/>
            </w:tcBorders>
          </w:tcPr>
          <w:p w14:paraId="7F562277" w14:textId="77777777" w:rsidR="00725EA2" w:rsidRPr="00725EA2" w:rsidRDefault="00725EA2" w:rsidP="00725EA2">
            <w:pPr>
              <w:pStyle w:val="TableParagraph"/>
              <w:kinsoku w:val="0"/>
              <w:overflowPunct w:val="0"/>
              <w:spacing w:before="8"/>
              <w:rPr>
                <w:sz w:val="15"/>
                <w:szCs w:val="15"/>
                <w:u w:val="none"/>
              </w:rPr>
            </w:pPr>
          </w:p>
          <w:p w14:paraId="267521B9" w14:textId="77777777" w:rsidR="00725EA2" w:rsidRPr="00725EA2" w:rsidRDefault="00725EA2" w:rsidP="00725EA2">
            <w:pPr>
              <w:pStyle w:val="TableParagraph"/>
              <w:kinsoku w:val="0"/>
              <w:overflowPunct w:val="0"/>
              <w:ind w:left="144"/>
              <w:rPr>
                <w:rFonts w:ascii="Arial" w:hAnsi="Arial" w:cs="Arial"/>
                <w:spacing w:val="-2"/>
                <w:sz w:val="16"/>
                <w:szCs w:val="16"/>
                <w:u w:val="none"/>
              </w:rPr>
            </w:pPr>
            <w:r w:rsidRPr="00725EA2">
              <w:rPr>
                <w:rFonts w:ascii="Arial" w:hAnsi="Arial" w:cs="Arial"/>
                <w:sz w:val="16"/>
                <w:szCs w:val="16"/>
                <w:u w:val="none"/>
              </w:rPr>
              <w:t>Key</w:t>
            </w:r>
            <w:r w:rsidRPr="00725EA2">
              <w:rPr>
                <w:rFonts w:ascii="Arial" w:hAnsi="Arial" w:cs="Arial"/>
                <w:spacing w:val="-3"/>
                <w:sz w:val="16"/>
                <w:szCs w:val="16"/>
                <w:u w:val="none"/>
              </w:rPr>
              <w:t xml:space="preserve"> </w:t>
            </w:r>
            <w:r w:rsidRPr="00725EA2">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769B7EA9" w14:textId="77777777" w:rsidR="00725EA2" w:rsidRPr="00725EA2" w:rsidRDefault="00725EA2" w:rsidP="00725EA2">
            <w:pPr>
              <w:pStyle w:val="TableParagraph"/>
              <w:kinsoku w:val="0"/>
              <w:overflowPunct w:val="0"/>
              <w:spacing w:before="120" w:line="208" w:lineRule="auto"/>
              <w:ind w:left="411" w:right="189" w:hanging="186"/>
              <w:rPr>
                <w:rFonts w:ascii="Arial" w:hAnsi="Arial" w:cs="Arial"/>
                <w:spacing w:val="-4"/>
                <w:sz w:val="16"/>
                <w:szCs w:val="16"/>
                <w:u w:val="none"/>
              </w:rPr>
            </w:pPr>
            <w:r w:rsidRPr="00725EA2">
              <w:rPr>
                <w:rFonts w:ascii="Arial" w:hAnsi="Arial" w:cs="Arial"/>
                <w:spacing w:val="-2"/>
                <w:sz w:val="16"/>
                <w:szCs w:val="16"/>
                <w:u w:val="none"/>
              </w:rPr>
              <w:t xml:space="preserve">Wrapped </w:t>
            </w:r>
            <w:r w:rsidRPr="00725EA2">
              <w:rPr>
                <w:rFonts w:ascii="Arial" w:hAnsi="Arial" w:cs="Arial"/>
                <w:spacing w:val="-4"/>
                <w:sz w:val="16"/>
                <w:szCs w:val="16"/>
                <w:u w:val="none"/>
              </w:rPr>
              <w:t>Key</w:t>
            </w:r>
          </w:p>
        </w:tc>
      </w:tr>
    </w:tbl>
    <w:p w14:paraId="11EC08E7" w14:textId="68FACBA6" w:rsidR="00725EA2" w:rsidRDefault="0080418F" w:rsidP="00725EA2">
      <w:pPr>
        <w:pStyle w:val="BodyText0"/>
        <w:kinsoku w:val="0"/>
        <w:overflowPunct w:val="0"/>
        <w:spacing w:line="249" w:lineRule="auto"/>
        <w:ind w:left="1000" w:right="999"/>
        <w:rPr>
          <w:rFonts w:ascii="Arial" w:hAnsi="Arial" w:cs="Arial"/>
          <w:spacing w:val="-2"/>
          <w:sz w:val="16"/>
          <w:szCs w:val="16"/>
        </w:rPr>
      </w:pPr>
      <w:del w:id="142" w:author="Gaurang Naik" w:date="2022-12-30T14:51:00Z">
        <w:r w:rsidDel="00725EA2">
          <w:rPr>
            <w:noProof/>
          </w:rPr>
          <mc:AlternateContent>
            <mc:Choice Requires="wps">
              <w:drawing>
                <wp:anchor distT="0" distB="0" distL="114300" distR="114300" simplePos="0" relativeHeight="251658247" behindDoc="0" locked="0" layoutInCell="0" allowOverlap="1" wp14:anchorId="1F0BE65D" wp14:editId="4FAA6DB4">
                  <wp:simplePos x="0" y="0"/>
                  <wp:positionH relativeFrom="page">
                    <wp:posOffset>8172450</wp:posOffset>
                  </wp:positionH>
                  <wp:positionV relativeFrom="paragraph">
                    <wp:posOffset>-457200</wp:posOffset>
                  </wp:positionV>
                  <wp:extent cx="2886710" cy="386715"/>
                  <wp:effectExtent l="0" t="0" r="8890" b="1333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71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97C7A" w14:textId="77777777" w:rsidR="00725EA2" w:rsidRDefault="00725EA2" w:rsidP="00725EA2">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BE65D" id="Text Box 32" o:spid="_x0000_s1037" type="#_x0000_t202" style="position:absolute;left:0;text-align:left;margin-left:643.5pt;margin-top:-36pt;width:227.3pt;height:30.4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" o:allowincell="f" filled="f" stroked="f">
                  <v:textbox inset="0,0,0,0">
                    <w:txbxContent>
                      <w:p w14:paraId="3E097C7A" w14:textId="77777777" w:rsidR="00725EA2" w:rsidRDefault="00725EA2" w:rsidP="00725EA2">
                        <w:pPr>
                          <w:pStyle w:val="BodyText0"/>
                          <w:kinsoku w:val="0"/>
                          <w:overflowPunct w:val="0"/>
                          <w:rPr>
                            <w:sz w:val="24"/>
                            <w:szCs w:val="24"/>
                          </w:rPr>
                        </w:pPr>
                      </w:p>
                    </w:txbxContent>
                  </v:textbox>
                  <w10:wrap anchorx="page"/>
                </v:shape>
              </w:pict>
            </mc:Fallback>
          </mc:AlternateContent>
        </w:r>
      </w:del>
    </w:p>
    <w:p w14:paraId="4E615FCB" w14:textId="56E16512" w:rsidR="00725EA2" w:rsidRDefault="00725EA2" w:rsidP="00725EA2">
      <w:pPr>
        <w:pStyle w:val="BodyText0"/>
        <w:kinsoku w:val="0"/>
        <w:overflowPunct w:val="0"/>
        <w:spacing w:line="249" w:lineRule="auto"/>
        <w:ind w:left="1000" w:right="999"/>
        <w:rPr>
          <w:rFonts w:ascii="Arial" w:hAnsi="Arial" w:cs="Arial"/>
          <w:spacing w:val="-2"/>
          <w:sz w:val="16"/>
          <w:szCs w:val="16"/>
        </w:rPr>
      </w:pPr>
    </w:p>
    <w:p w14:paraId="7BB413A1" w14:textId="641DEF14" w:rsidR="00725EA2" w:rsidRDefault="00725EA2" w:rsidP="00725EA2">
      <w:pPr>
        <w:pStyle w:val="BodyText0"/>
        <w:kinsoku w:val="0"/>
        <w:overflowPunct w:val="0"/>
        <w:spacing w:line="249" w:lineRule="auto"/>
        <w:ind w:left="1000" w:right="999"/>
        <w:rPr>
          <w:rFonts w:ascii="Arial" w:hAnsi="Arial" w:cs="Arial"/>
          <w:spacing w:val="-2"/>
          <w:sz w:val="16"/>
          <w:szCs w:val="16"/>
        </w:rPr>
      </w:pPr>
      <w:r>
        <w:rPr>
          <w:rFonts w:ascii="Arial" w:hAnsi="Arial" w:cs="Arial"/>
          <w:spacing w:val="-2"/>
          <w:sz w:val="16"/>
          <w:szCs w:val="16"/>
        </w:rPr>
        <w:t>Octets:</w:t>
      </w:r>
      <w:r>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2</w:t>
      </w:r>
      <w:r>
        <w:rPr>
          <w:rFonts w:ascii="Arial" w:hAnsi="Arial" w:cs="Arial"/>
          <w:sz w:val="16"/>
          <w:szCs w:val="16"/>
        </w:rPr>
        <w:tab/>
        <w:t xml:space="preserve">     </w:t>
      </w:r>
      <w:r>
        <w:rPr>
          <w:rFonts w:ascii="Arial" w:hAnsi="Arial" w:cs="Arial"/>
          <w:spacing w:val="-10"/>
          <w:sz w:val="16"/>
          <w:szCs w:val="16"/>
        </w:rPr>
        <w:t>6</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2"/>
          <w:sz w:val="16"/>
          <w:szCs w:val="16"/>
        </w:rPr>
        <w:t>24–40</w:t>
      </w:r>
    </w:p>
    <w:p w14:paraId="4661FC27" w14:textId="1DB2A1ED" w:rsidR="00725EA2" w:rsidRDefault="00725EA2" w:rsidP="00725EA2">
      <w:pPr>
        <w:pStyle w:val="BodyText0"/>
        <w:kinsoku w:val="0"/>
        <w:overflowPunct w:val="0"/>
        <w:spacing w:before="146"/>
        <w:ind w:left="482" w:right="482"/>
        <w:jc w:val="center"/>
        <w:rPr>
          <w:rFonts w:ascii="Arial" w:hAnsi="Arial" w:cs="Arial"/>
          <w:b/>
          <w:bCs/>
          <w:spacing w:val="-2"/>
        </w:rPr>
      </w:pPr>
      <w:bookmarkStart w:id="143" w:name="_bookmark116"/>
      <w:bookmarkEnd w:id="143"/>
      <w:r>
        <w:rPr>
          <w:rFonts w:ascii="Arial" w:hAnsi="Arial" w:cs="Arial"/>
          <w:b/>
          <w:bCs/>
        </w:rPr>
        <w:t>Figure</w:t>
      </w:r>
      <w:r>
        <w:rPr>
          <w:rFonts w:ascii="Arial" w:hAnsi="Arial" w:cs="Arial"/>
          <w:b/>
          <w:bCs/>
          <w:spacing w:val="-11"/>
        </w:rPr>
        <w:t xml:space="preserve"> </w:t>
      </w:r>
      <w:r>
        <w:rPr>
          <w:rFonts w:ascii="Arial" w:hAnsi="Arial" w:cs="Arial"/>
          <w:b/>
          <w:bCs/>
        </w:rPr>
        <w:t>9-425c—MLO</w:t>
      </w:r>
      <w:r>
        <w:rPr>
          <w:rFonts w:ascii="Arial" w:hAnsi="Arial" w:cs="Arial"/>
          <w:b/>
          <w:bCs/>
          <w:spacing w:val="-10"/>
        </w:rPr>
        <w:t xml:space="preserve"> </w:t>
      </w:r>
      <w:r>
        <w:rPr>
          <w:rFonts w:ascii="Arial" w:hAnsi="Arial" w:cs="Arial"/>
          <w:b/>
          <w:bCs/>
        </w:rPr>
        <w:t>IGTK</w:t>
      </w:r>
      <w:r>
        <w:rPr>
          <w:rFonts w:ascii="Arial" w:hAnsi="Arial" w:cs="Arial"/>
          <w:b/>
          <w:bCs/>
          <w:spacing w:val="-10"/>
        </w:rPr>
        <w:t xml:space="preserve"> </w:t>
      </w:r>
      <w:proofErr w:type="spellStart"/>
      <w:r>
        <w:rPr>
          <w:rFonts w:ascii="Arial" w:hAnsi="Arial" w:cs="Arial"/>
          <w:b/>
          <w:bCs/>
        </w:rPr>
        <w:t>subelement</w:t>
      </w:r>
      <w:proofErr w:type="spellEnd"/>
      <w:r>
        <w:rPr>
          <w:rFonts w:ascii="Arial" w:hAnsi="Arial" w:cs="Arial"/>
          <w:b/>
          <w:bCs/>
          <w:spacing w:val="-11"/>
        </w:rPr>
        <w:t xml:space="preserve"> </w:t>
      </w:r>
      <w:r>
        <w:rPr>
          <w:rFonts w:ascii="Arial" w:hAnsi="Arial" w:cs="Arial"/>
          <w:b/>
          <w:bCs/>
          <w:spacing w:val="-2"/>
        </w:rPr>
        <w:t>format</w:t>
      </w:r>
    </w:p>
    <w:p w14:paraId="2CE16667" w14:textId="33F42FFE" w:rsidR="00D95CAD" w:rsidRDefault="0099369A" w:rsidP="00CC23B4">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sidRPr="0099369A">
        <w:rPr>
          <w:rFonts w:ascii="Times New Roman" w:eastAsia="Times New Roman" w:hAnsi="Times New Roman" w:cs="Times New Roman"/>
          <w:color w:val="000000"/>
          <w:spacing w:val="-2"/>
          <w:sz w:val="20"/>
          <w:szCs w:val="20"/>
        </w:rPr>
        <w:t xml:space="preserve">The definitions of Key ID, IPN, Key Length, and Wrapped Key fields are the same as in the IGTK </w:t>
      </w:r>
      <w:proofErr w:type="spellStart"/>
      <w:r w:rsidRPr="0099369A">
        <w:rPr>
          <w:rFonts w:ascii="Times New Roman" w:eastAsia="Times New Roman" w:hAnsi="Times New Roman" w:cs="Times New Roman"/>
          <w:color w:val="000000"/>
          <w:spacing w:val="-2"/>
          <w:sz w:val="20"/>
          <w:szCs w:val="20"/>
        </w:rPr>
        <w:t>subelement</w:t>
      </w:r>
      <w:proofErr w:type="spellEnd"/>
      <w:r w:rsidRPr="0099369A">
        <w:rPr>
          <w:rFonts w:ascii="Times New Roman" w:eastAsia="Times New Roman" w:hAnsi="Times New Roman" w:cs="Times New Roman"/>
          <w:color w:val="000000"/>
          <w:spacing w:val="-2"/>
          <w:sz w:val="20"/>
          <w:szCs w:val="20"/>
        </w:rPr>
        <w:t>.</w:t>
      </w:r>
    </w:p>
    <w:p w14:paraId="0C5F0192" w14:textId="67ABF4A0" w:rsidR="0099369A" w:rsidRDefault="00905C39" w:rsidP="00CC23B4">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sidRPr="00905C39">
        <w:rPr>
          <w:rFonts w:ascii="Times New Roman" w:eastAsia="Times New Roman" w:hAnsi="Times New Roman" w:cs="Times New Roman"/>
          <w:color w:val="000000"/>
          <w:spacing w:val="-2"/>
          <w:sz w:val="20"/>
          <w:szCs w:val="20"/>
        </w:rPr>
        <w:t xml:space="preserve">The definition of Link </w:t>
      </w:r>
      <w:ins w:id="144" w:author="Gaurang Naik" w:date="2022-12-30T14:53:00Z">
        <w:r>
          <w:rPr>
            <w:rFonts w:ascii="Times New Roman" w:eastAsia="Times New Roman" w:hAnsi="Times New Roman" w:cs="Times New Roman"/>
            <w:color w:val="000000"/>
            <w:spacing w:val="-2"/>
            <w:sz w:val="20"/>
            <w:szCs w:val="20"/>
          </w:rPr>
          <w:t xml:space="preserve">ID </w:t>
        </w:r>
      </w:ins>
      <w:r w:rsidRPr="00905C39">
        <w:rPr>
          <w:rFonts w:ascii="Times New Roman" w:eastAsia="Times New Roman" w:hAnsi="Times New Roman" w:cs="Times New Roman"/>
          <w:color w:val="000000"/>
          <w:spacing w:val="-2"/>
          <w:sz w:val="20"/>
          <w:szCs w:val="20"/>
        </w:rPr>
        <w:t xml:space="preserve">Info field is the same as the MLO GTK </w:t>
      </w:r>
      <w:proofErr w:type="spellStart"/>
      <w:r w:rsidRPr="00905C39">
        <w:rPr>
          <w:rFonts w:ascii="Times New Roman" w:eastAsia="Times New Roman" w:hAnsi="Times New Roman" w:cs="Times New Roman"/>
          <w:color w:val="000000"/>
          <w:spacing w:val="-2"/>
          <w:sz w:val="20"/>
          <w:szCs w:val="20"/>
        </w:rPr>
        <w:t>subelement</w:t>
      </w:r>
      <w:proofErr w:type="spellEnd"/>
      <w:r w:rsidRPr="00905C39">
        <w:rPr>
          <w:rFonts w:ascii="Times New Roman" w:eastAsia="Times New Roman" w:hAnsi="Times New Roman" w:cs="Times New Roman"/>
          <w:color w:val="000000"/>
          <w:spacing w:val="-2"/>
          <w:sz w:val="20"/>
          <w:szCs w:val="20"/>
        </w:rPr>
        <w:t xml:space="preserve"> described above.</w:t>
      </w:r>
    </w:p>
    <w:p w14:paraId="2772AFCE" w14:textId="689B4EE3" w:rsidR="00EF68FE" w:rsidRDefault="00A92470" w:rsidP="00EF68FE">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sidRPr="00A92470">
        <w:rPr>
          <w:rFonts w:ascii="Times New Roman" w:eastAsia="Times New Roman" w:hAnsi="Times New Roman" w:cs="Times New Roman"/>
          <w:color w:val="000000"/>
          <w:spacing w:val="-2"/>
          <w:sz w:val="20"/>
          <w:szCs w:val="20"/>
        </w:rPr>
        <w:t xml:space="preserve">The MLO BIGTK </w:t>
      </w:r>
      <w:proofErr w:type="spellStart"/>
      <w:r w:rsidRPr="00A92470">
        <w:rPr>
          <w:rFonts w:ascii="Times New Roman" w:eastAsia="Times New Roman" w:hAnsi="Times New Roman" w:cs="Times New Roman"/>
          <w:color w:val="000000"/>
          <w:spacing w:val="-2"/>
          <w:sz w:val="20"/>
          <w:szCs w:val="20"/>
        </w:rPr>
        <w:t>subelement</w:t>
      </w:r>
      <w:proofErr w:type="spellEnd"/>
      <w:r w:rsidRPr="00A92470">
        <w:rPr>
          <w:rFonts w:ascii="Times New Roman" w:eastAsia="Times New Roman" w:hAnsi="Times New Roman" w:cs="Times New Roman"/>
          <w:color w:val="000000"/>
          <w:spacing w:val="-2"/>
          <w:sz w:val="20"/>
          <w:szCs w:val="20"/>
        </w:rPr>
        <w:t xml:space="preserve"> contains the BIGTK for a link, used for protecting Beacon frames. The MLO BIGTK </w:t>
      </w:r>
      <w:proofErr w:type="spellStart"/>
      <w:r w:rsidRPr="00A92470">
        <w:rPr>
          <w:rFonts w:ascii="Times New Roman" w:eastAsia="Times New Roman" w:hAnsi="Times New Roman" w:cs="Times New Roman"/>
          <w:color w:val="000000"/>
          <w:spacing w:val="-2"/>
          <w:sz w:val="20"/>
          <w:szCs w:val="20"/>
        </w:rPr>
        <w:t>subelement</w:t>
      </w:r>
      <w:proofErr w:type="spellEnd"/>
      <w:r w:rsidRPr="00A92470">
        <w:rPr>
          <w:rFonts w:ascii="Times New Roman" w:eastAsia="Times New Roman" w:hAnsi="Times New Roman" w:cs="Times New Roman"/>
          <w:color w:val="000000"/>
          <w:spacing w:val="-2"/>
          <w:sz w:val="20"/>
          <w:szCs w:val="20"/>
        </w:rPr>
        <w:t xml:space="preserve"> format is shown in Figure 9-425d (MLO BIGTK </w:t>
      </w:r>
      <w:proofErr w:type="spellStart"/>
      <w:r w:rsidRPr="00A92470">
        <w:rPr>
          <w:rFonts w:ascii="Times New Roman" w:eastAsia="Times New Roman" w:hAnsi="Times New Roman" w:cs="Times New Roman"/>
          <w:color w:val="000000"/>
          <w:spacing w:val="-2"/>
          <w:sz w:val="20"/>
          <w:szCs w:val="20"/>
        </w:rPr>
        <w:t>subelement</w:t>
      </w:r>
      <w:proofErr w:type="spellEnd"/>
      <w:r w:rsidRPr="00A92470">
        <w:rPr>
          <w:rFonts w:ascii="Times New Roman" w:eastAsia="Times New Roman" w:hAnsi="Times New Roman" w:cs="Times New Roman"/>
          <w:color w:val="000000"/>
          <w:spacing w:val="-2"/>
          <w:sz w:val="20"/>
          <w:szCs w:val="20"/>
        </w:rPr>
        <w:t xml:space="preserve"> format).</w:t>
      </w:r>
    </w:p>
    <w:tbl>
      <w:tblPr>
        <w:tblpPr w:leftFromText="180" w:rightFromText="180" w:vertAnchor="text" w:horzAnchor="margin" w:tblpXSpec="center" w:tblpY="201"/>
        <w:tblW w:w="0" w:type="auto"/>
        <w:tblLayout w:type="fixed"/>
        <w:tblCellMar>
          <w:left w:w="0" w:type="dxa"/>
          <w:right w:w="0" w:type="dxa"/>
        </w:tblCellMar>
        <w:tblLook w:val="0000" w:firstRow="0" w:lastRow="0" w:firstColumn="0" w:lastColumn="0" w:noHBand="0" w:noVBand="0"/>
      </w:tblPr>
      <w:tblGrid>
        <w:gridCol w:w="1100"/>
        <w:gridCol w:w="1099"/>
        <w:gridCol w:w="1100"/>
        <w:gridCol w:w="1100"/>
        <w:gridCol w:w="1099"/>
        <w:gridCol w:w="1100"/>
        <w:gridCol w:w="1100"/>
      </w:tblGrid>
      <w:tr w:rsidR="00EF68FE" w14:paraId="4424D82E" w14:textId="77777777" w:rsidTr="00E5174D">
        <w:trPr>
          <w:trHeight w:val="549"/>
        </w:trPr>
        <w:tc>
          <w:tcPr>
            <w:tcW w:w="1100" w:type="dxa"/>
            <w:tcBorders>
              <w:top w:val="single" w:sz="12" w:space="0" w:color="000000"/>
              <w:left w:val="single" w:sz="12" w:space="0" w:color="000000"/>
              <w:bottom w:val="single" w:sz="12" w:space="0" w:color="000000"/>
              <w:right w:val="single" w:sz="12" w:space="0" w:color="000000"/>
            </w:tcBorders>
          </w:tcPr>
          <w:p w14:paraId="75CF3498" w14:textId="77777777" w:rsidR="00EF68FE" w:rsidRPr="00725EA2" w:rsidRDefault="00EF68FE" w:rsidP="00E5174D">
            <w:pPr>
              <w:pStyle w:val="TableParagraph"/>
              <w:kinsoku w:val="0"/>
              <w:overflowPunct w:val="0"/>
              <w:spacing w:before="120" w:line="208" w:lineRule="auto"/>
              <w:ind w:left="467" w:right="84" w:hanging="347"/>
              <w:rPr>
                <w:rFonts w:ascii="Arial" w:hAnsi="Arial" w:cs="Arial"/>
                <w:spacing w:val="-6"/>
                <w:sz w:val="16"/>
                <w:szCs w:val="16"/>
                <w:u w:val="none"/>
              </w:rPr>
            </w:pPr>
            <w:proofErr w:type="spellStart"/>
            <w:r w:rsidRPr="00725EA2">
              <w:rPr>
                <w:rFonts w:ascii="Arial" w:hAnsi="Arial" w:cs="Arial"/>
                <w:spacing w:val="-2"/>
                <w:sz w:val="16"/>
                <w:szCs w:val="16"/>
                <w:u w:val="none"/>
              </w:rPr>
              <w:t>Subelement</w:t>
            </w:r>
            <w:proofErr w:type="spellEnd"/>
            <w:r w:rsidRPr="00725EA2">
              <w:rPr>
                <w:rFonts w:ascii="Arial" w:hAnsi="Arial" w:cs="Arial"/>
                <w:spacing w:val="-2"/>
                <w:sz w:val="16"/>
                <w:szCs w:val="16"/>
                <w:u w:val="none"/>
              </w:rPr>
              <w:t xml:space="preserve"> </w:t>
            </w:r>
            <w:r w:rsidRPr="00725EA2">
              <w:rPr>
                <w:rFonts w:ascii="Arial" w:hAnsi="Arial" w:cs="Arial"/>
                <w:spacing w:val="-6"/>
                <w:sz w:val="16"/>
                <w:szCs w:val="16"/>
                <w:u w:val="none"/>
              </w:rPr>
              <w:t>ID</w:t>
            </w:r>
          </w:p>
        </w:tc>
        <w:tc>
          <w:tcPr>
            <w:tcW w:w="1099" w:type="dxa"/>
            <w:tcBorders>
              <w:top w:val="single" w:sz="12" w:space="0" w:color="000000"/>
              <w:left w:val="single" w:sz="12" w:space="0" w:color="000000"/>
              <w:bottom w:val="single" w:sz="12" w:space="0" w:color="000000"/>
              <w:right w:val="single" w:sz="12" w:space="0" w:color="000000"/>
            </w:tcBorders>
          </w:tcPr>
          <w:p w14:paraId="2921A55B" w14:textId="77777777" w:rsidR="00EF68FE" w:rsidRPr="00725EA2" w:rsidRDefault="00EF68FE" w:rsidP="00E5174D">
            <w:pPr>
              <w:pStyle w:val="TableParagraph"/>
              <w:kinsoku w:val="0"/>
              <w:overflowPunct w:val="0"/>
              <w:spacing w:before="8"/>
              <w:rPr>
                <w:sz w:val="15"/>
                <w:szCs w:val="15"/>
                <w:u w:val="none"/>
              </w:rPr>
            </w:pPr>
          </w:p>
          <w:p w14:paraId="0AD14A89" w14:textId="77777777" w:rsidR="00EF68FE" w:rsidRPr="00725EA2" w:rsidRDefault="00EF68FE" w:rsidP="00E5174D">
            <w:pPr>
              <w:pStyle w:val="TableParagraph"/>
              <w:kinsoku w:val="0"/>
              <w:overflowPunct w:val="0"/>
              <w:ind w:left="302"/>
              <w:rPr>
                <w:rFonts w:ascii="Arial" w:hAnsi="Arial" w:cs="Arial"/>
                <w:spacing w:val="-2"/>
                <w:sz w:val="16"/>
                <w:szCs w:val="16"/>
                <w:u w:val="none"/>
              </w:rPr>
            </w:pPr>
            <w:r w:rsidRPr="00725EA2">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1A251F45" w14:textId="77777777" w:rsidR="00EF68FE" w:rsidRPr="00725EA2" w:rsidRDefault="00EF68FE" w:rsidP="00E5174D">
            <w:pPr>
              <w:pStyle w:val="TableParagraph"/>
              <w:kinsoku w:val="0"/>
              <w:overflowPunct w:val="0"/>
              <w:spacing w:before="8"/>
              <w:rPr>
                <w:sz w:val="15"/>
                <w:szCs w:val="15"/>
                <w:u w:val="none"/>
              </w:rPr>
            </w:pPr>
          </w:p>
          <w:p w14:paraId="1D2D6812" w14:textId="77777777" w:rsidR="00EF68FE" w:rsidRPr="00725EA2" w:rsidRDefault="00EF68FE" w:rsidP="00E5174D">
            <w:pPr>
              <w:pStyle w:val="TableParagraph"/>
              <w:kinsoku w:val="0"/>
              <w:overflowPunct w:val="0"/>
              <w:ind w:left="308"/>
              <w:rPr>
                <w:rFonts w:ascii="Arial" w:hAnsi="Arial" w:cs="Arial"/>
                <w:spacing w:val="-5"/>
                <w:sz w:val="16"/>
                <w:szCs w:val="16"/>
                <w:u w:val="none"/>
              </w:rPr>
            </w:pPr>
            <w:r w:rsidRPr="00725EA2">
              <w:rPr>
                <w:rFonts w:ascii="Arial" w:hAnsi="Arial" w:cs="Arial"/>
                <w:sz w:val="16"/>
                <w:szCs w:val="16"/>
                <w:u w:val="none"/>
              </w:rPr>
              <w:t>Key</w:t>
            </w:r>
            <w:r w:rsidRPr="00725EA2">
              <w:rPr>
                <w:rFonts w:ascii="Arial" w:hAnsi="Arial" w:cs="Arial"/>
                <w:spacing w:val="-3"/>
                <w:sz w:val="16"/>
                <w:szCs w:val="16"/>
                <w:u w:val="none"/>
              </w:rPr>
              <w:t xml:space="preserve"> </w:t>
            </w:r>
            <w:r w:rsidRPr="00725EA2">
              <w:rPr>
                <w:rFonts w:ascii="Arial" w:hAnsi="Arial" w:cs="Arial"/>
                <w:spacing w:val="-5"/>
                <w:sz w:val="16"/>
                <w:szCs w:val="16"/>
                <w:u w:val="none"/>
              </w:rPr>
              <w:t>ID</w:t>
            </w:r>
          </w:p>
        </w:tc>
        <w:tc>
          <w:tcPr>
            <w:tcW w:w="1100" w:type="dxa"/>
            <w:tcBorders>
              <w:top w:val="single" w:sz="12" w:space="0" w:color="000000"/>
              <w:left w:val="single" w:sz="12" w:space="0" w:color="000000"/>
              <w:bottom w:val="single" w:sz="12" w:space="0" w:color="000000"/>
              <w:right w:val="single" w:sz="12" w:space="0" w:color="000000"/>
            </w:tcBorders>
          </w:tcPr>
          <w:p w14:paraId="71FE3162" w14:textId="77777777" w:rsidR="00EF68FE" w:rsidRPr="00725EA2" w:rsidRDefault="00EF68FE" w:rsidP="00E5174D">
            <w:pPr>
              <w:pStyle w:val="TableParagraph"/>
              <w:kinsoku w:val="0"/>
              <w:overflowPunct w:val="0"/>
              <w:spacing w:before="8"/>
              <w:rPr>
                <w:sz w:val="15"/>
                <w:szCs w:val="15"/>
                <w:u w:val="none"/>
              </w:rPr>
            </w:pPr>
          </w:p>
          <w:p w14:paraId="3FB97B4E" w14:textId="6DB61B14" w:rsidR="00EF68FE" w:rsidRPr="00725EA2" w:rsidRDefault="004218E8" w:rsidP="00E5174D">
            <w:pPr>
              <w:pStyle w:val="TableParagraph"/>
              <w:kinsoku w:val="0"/>
              <w:overflowPunct w:val="0"/>
              <w:ind w:left="125" w:right="99"/>
              <w:jc w:val="center"/>
              <w:rPr>
                <w:rFonts w:ascii="Arial" w:hAnsi="Arial" w:cs="Arial"/>
                <w:spacing w:val="-5"/>
                <w:sz w:val="16"/>
                <w:szCs w:val="16"/>
                <w:u w:val="none"/>
              </w:rPr>
            </w:pPr>
            <w:r>
              <w:rPr>
                <w:rFonts w:ascii="Arial" w:hAnsi="Arial" w:cs="Arial"/>
                <w:spacing w:val="-5"/>
                <w:sz w:val="16"/>
                <w:szCs w:val="16"/>
                <w:u w:val="none"/>
              </w:rPr>
              <w:t>B</w:t>
            </w:r>
            <w:r w:rsidR="00EF68FE" w:rsidRPr="00725EA2">
              <w:rPr>
                <w:rFonts w:ascii="Arial" w:hAnsi="Arial" w:cs="Arial"/>
                <w:spacing w:val="-5"/>
                <w:sz w:val="16"/>
                <w:szCs w:val="16"/>
                <w:u w:val="none"/>
              </w:rPr>
              <w:t>IPN</w:t>
            </w:r>
          </w:p>
        </w:tc>
        <w:tc>
          <w:tcPr>
            <w:tcW w:w="1099" w:type="dxa"/>
            <w:tcBorders>
              <w:top w:val="single" w:sz="12" w:space="0" w:color="000000"/>
              <w:left w:val="single" w:sz="12" w:space="0" w:color="000000"/>
              <w:bottom w:val="single" w:sz="12" w:space="0" w:color="000000"/>
              <w:right w:val="single" w:sz="12" w:space="0" w:color="000000"/>
            </w:tcBorders>
          </w:tcPr>
          <w:p w14:paraId="49BC3F2B" w14:textId="77777777" w:rsidR="00EF68FE" w:rsidRPr="00725EA2" w:rsidRDefault="00EF68FE" w:rsidP="00E5174D">
            <w:pPr>
              <w:pStyle w:val="TableParagraph"/>
              <w:kinsoku w:val="0"/>
              <w:overflowPunct w:val="0"/>
              <w:spacing w:before="8"/>
              <w:rPr>
                <w:sz w:val="15"/>
                <w:szCs w:val="15"/>
                <w:u w:val="none"/>
              </w:rPr>
            </w:pPr>
          </w:p>
          <w:p w14:paraId="55D03AAC" w14:textId="77777777" w:rsidR="00EF68FE" w:rsidRPr="00725EA2" w:rsidRDefault="00EF68FE" w:rsidP="00E5174D">
            <w:pPr>
              <w:pStyle w:val="TableParagraph"/>
              <w:kinsoku w:val="0"/>
              <w:overflowPunct w:val="0"/>
              <w:ind w:left="246"/>
              <w:rPr>
                <w:rFonts w:ascii="Arial" w:hAnsi="Arial" w:cs="Arial"/>
                <w:spacing w:val="-4"/>
                <w:sz w:val="16"/>
                <w:szCs w:val="16"/>
                <w:u w:val="none"/>
              </w:rPr>
            </w:pPr>
            <w:r w:rsidRPr="00725EA2">
              <w:rPr>
                <w:rFonts w:ascii="Arial" w:hAnsi="Arial" w:cs="Arial"/>
                <w:sz w:val="16"/>
                <w:szCs w:val="16"/>
                <w:u w:val="none"/>
              </w:rPr>
              <w:t>Link</w:t>
            </w:r>
            <w:r w:rsidRPr="00725EA2">
              <w:rPr>
                <w:rFonts w:ascii="Arial" w:hAnsi="Arial" w:cs="Arial"/>
                <w:spacing w:val="-3"/>
                <w:sz w:val="16"/>
                <w:szCs w:val="16"/>
                <w:u w:val="none"/>
              </w:rPr>
              <w:t xml:space="preserve"> </w:t>
            </w:r>
            <w:ins w:id="145" w:author="Gaurang Naik" w:date="2022-12-30T14:52:00Z">
              <w:r>
                <w:rPr>
                  <w:rFonts w:ascii="Arial" w:hAnsi="Arial" w:cs="Arial"/>
                  <w:spacing w:val="-3"/>
                  <w:sz w:val="16"/>
                  <w:szCs w:val="16"/>
                  <w:u w:val="none"/>
                </w:rPr>
                <w:t xml:space="preserve">ID </w:t>
              </w:r>
            </w:ins>
            <w:r w:rsidRPr="00725EA2">
              <w:rPr>
                <w:rFonts w:ascii="Arial" w:hAnsi="Arial" w:cs="Arial"/>
                <w:spacing w:val="-4"/>
                <w:sz w:val="16"/>
                <w:szCs w:val="16"/>
                <w:u w:val="none"/>
              </w:rPr>
              <w:t>Info</w:t>
            </w:r>
          </w:p>
        </w:tc>
        <w:tc>
          <w:tcPr>
            <w:tcW w:w="1100" w:type="dxa"/>
            <w:tcBorders>
              <w:top w:val="single" w:sz="12" w:space="0" w:color="000000"/>
              <w:left w:val="single" w:sz="12" w:space="0" w:color="000000"/>
              <w:bottom w:val="single" w:sz="12" w:space="0" w:color="000000"/>
              <w:right w:val="single" w:sz="12" w:space="0" w:color="000000"/>
            </w:tcBorders>
          </w:tcPr>
          <w:p w14:paraId="3067C176" w14:textId="77777777" w:rsidR="00EF68FE" w:rsidRPr="00725EA2" w:rsidRDefault="00EF68FE" w:rsidP="00E5174D">
            <w:pPr>
              <w:pStyle w:val="TableParagraph"/>
              <w:kinsoku w:val="0"/>
              <w:overflowPunct w:val="0"/>
              <w:spacing w:before="8"/>
              <w:rPr>
                <w:sz w:val="15"/>
                <w:szCs w:val="15"/>
                <w:u w:val="none"/>
              </w:rPr>
            </w:pPr>
          </w:p>
          <w:p w14:paraId="177591B4" w14:textId="77777777" w:rsidR="00EF68FE" w:rsidRPr="00725EA2" w:rsidRDefault="00EF68FE" w:rsidP="00E5174D">
            <w:pPr>
              <w:pStyle w:val="TableParagraph"/>
              <w:kinsoku w:val="0"/>
              <w:overflowPunct w:val="0"/>
              <w:ind w:left="144"/>
              <w:rPr>
                <w:rFonts w:ascii="Arial" w:hAnsi="Arial" w:cs="Arial"/>
                <w:spacing w:val="-2"/>
                <w:sz w:val="16"/>
                <w:szCs w:val="16"/>
                <w:u w:val="none"/>
              </w:rPr>
            </w:pPr>
            <w:r w:rsidRPr="00725EA2">
              <w:rPr>
                <w:rFonts w:ascii="Arial" w:hAnsi="Arial" w:cs="Arial"/>
                <w:sz w:val="16"/>
                <w:szCs w:val="16"/>
                <w:u w:val="none"/>
              </w:rPr>
              <w:t>Key</w:t>
            </w:r>
            <w:r w:rsidRPr="00725EA2">
              <w:rPr>
                <w:rFonts w:ascii="Arial" w:hAnsi="Arial" w:cs="Arial"/>
                <w:spacing w:val="-3"/>
                <w:sz w:val="16"/>
                <w:szCs w:val="16"/>
                <w:u w:val="none"/>
              </w:rPr>
              <w:t xml:space="preserve"> </w:t>
            </w:r>
            <w:r w:rsidRPr="00725EA2">
              <w:rPr>
                <w:rFonts w:ascii="Arial" w:hAnsi="Arial" w:cs="Arial"/>
                <w:spacing w:val="-2"/>
                <w:sz w:val="16"/>
                <w:szCs w:val="16"/>
                <w:u w:val="none"/>
              </w:rPr>
              <w:t>Length</w:t>
            </w:r>
          </w:p>
        </w:tc>
        <w:tc>
          <w:tcPr>
            <w:tcW w:w="1100" w:type="dxa"/>
            <w:tcBorders>
              <w:top w:val="single" w:sz="12" w:space="0" w:color="000000"/>
              <w:left w:val="single" w:sz="12" w:space="0" w:color="000000"/>
              <w:bottom w:val="single" w:sz="12" w:space="0" w:color="000000"/>
              <w:right w:val="single" w:sz="12" w:space="0" w:color="000000"/>
            </w:tcBorders>
          </w:tcPr>
          <w:p w14:paraId="146364F5" w14:textId="77777777" w:rsidR="00EF68FE" w:rsidRPr="00725EA2" w:rsidRDefault="00EF68FE" w:rsidP="00E5174D">
            <w:pPr>
              <w:pStyle w:val="TableParagraph"/>
              <w:kinsoku w:val="0"/>
              <w:overflowPunct w:val="0"/>
              <w:spacing w:before="120" w:line="208" w:lineRule="auto"/>
              <w:ind w:left="411" w:right="189" w:hanging="186"/>
              <w:rPr>
                <w:rFonts w:ascii="Arial" w:hAnsi="Arial" w:cs="Arial"/>
                <w:spacing w:val="-4"/>
                <w:sz w:val="16"/>
                <w:szCs w:val="16"/>
                <w:u w:val="none"/>
              </w:rPr>
            </w:pPr>
            <w:r w:rsidRPr="00725EA2">
              <w:rPr>
                <w:rFonts w:ascii="Arial" w:hAnsi="Arial" w:cs="Arial"/>
                <w:spacing w:val="-2"/>
                <w:sz w:val="16"/>
                <w:szCs w:val="16"/>
                <w:u w:val="none"/>
              </w:rPr>
              <w:t xml:space="preserve">Wrapped </w:t>
            </w:r>
            <w:r w:rsidRPr="00725EA2">
              <w:rPr>
                <w:rFonts w:ascii="Arial" w:hAnsi="Arial" w:cs="Arial"/>
                <w:spacing w:val="-4"/>
                <w:sz w:val="16"/>
                <w:szCs w:val="16"/>
                <w:u w:val="none"/>
              </w:rPr>
              <w:t>Key</w:t>
            </w:r>
          </w:p>
        </w:tc>
      </w:tr>
    </w:tbl>
    <w:p w14:paraId="548639FF" w14:textId="77777777" w:rsidR="00EF68FE" w:rsidRDefault="00EF68FE" w:rsidP="00EF68FE">
      <w:pPr>
        <w:pStyle w:val="BodyText0"/>
        <w:kinsoku w:val="0"/>
        <w:overflowPunct w:val="0"/>
        <w:spacing w:line="249" w:lineRule="auto"/>
        <w:ind w:left="1000" w:right="999"/>
        <w:rPr>
          <w:rFonts w:ascii="Arial" w:hAnsi="Arial" w:cs="Arial"/>
          <w:spacing w:val="-2"/>
          <w:sz w:val="16"/>
          <w:szCs w:val="16"/>
        </w:rPr>
      </w:pPr>
      <w:del w:id="146" w:author="Gaurang Naik" w:date="2022-12-30T14:51:00Z">
        <w:r w:rsidDel="00725EA2">
          <w:rPr>
            <w:noProof/>
          </w:rPr>
          <mc:AlternateContent>
            <mc:Choice Requires="wps">
              <w:drawing>
                <wp:anchor distT="0" distB="0" distL="114300" distR="114300" simplePos="0" relativeHeight="251658248" behindDoc="0" locked="0" layoutInCell="0" allowOverlap="1" wp14:anchorId="22E045C9" wp14:editId="10E2073E">
                  <wp:simplePos x="0" y="0"/>
                  <wp:positionH relativeFrom="page">
                    <wp:posOffset>8172450</wp:posOffset>
                  </wp:positionH>
                  <wp:positionV relativeFrom="paragraph">
                    <wp:posOffset>-457200</wp:posOffset>
                  </wp:positionV>
                  <wp:extent cx="2886710" cy="386715"/>
                  <wp:effectExtent l="0" t="0" r="8890" b="1333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710"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6EF7F" w14:textId="77777777" w:rsidR="00EF68FE" w:rsidRDefault="00EF68FE" w:rsidP="00EF68FE">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045C9" id="Text Box 33" o:spid="_x0000_s1038" type="#_x0000_t202" style="position:absolute;left:0;text-align:left;margin-left:643.5pt;margin-top:-36pt;width:227.3pt;height:30.45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" o:allowincell="f" filled="f" stroked="f">
                  <v:textbox inset="0,0,0,0">
                    <w:txbxContent>
                      <w:p w14:paraId="77E6EF7F" w14:textId="77777777" w:rsidR="00EF68FE" w:rsidRDefault="00EF68FE" w:rsidP="00EF68FE">
                        <w:pPr>
                          <w:pStyle w:val="BodyText0"/>
                          <w:kinsoku w:val="0"/>
                          <w:overflowPunct w:val="0"/>
                          <w:rPr>
                            <w:sz w:val="24"/>
                            <w:szCs w:val="24"/>
                          </w:rPr>
                        </w:pPr>
                      </w:p>
                    </w:txbxContent>
                  </v:textbox>
                  <w10:wrap anchorx="page"/>
                </v:shape>
              </w:pict>
            </mc:Fallback>
          </mc:AlternateContent>
        </w:r>
      </w:del>
    </w:p>
    <w:p w14:paraId="3C6BCAF2" w14:textId="77777777" w:rsidR="00EF68FE" w:rsidRDefault="00EF68FE" w:rsidP="00EF68FE">
      <w:pPr>
        <w:pStyle w:val="BodyText0"/>
        <w:kinsoku w:val="0"/>
        <w:overflowPunct w:val="0"/>
        <w:spacing w:line="249" w:lineRule="auto"/>
        <w:ind w:left="1000" w:right="999"/>
        <w:rPr>
          <w:rFonts w:ascii="Arial" w:hAnsi="Arial" w:cs="Arial"/>
          <w:spacing w:val="-2"/>
          <w:sz w:val="16"/>
          <w:szCs w:val="16"/>
        </w:rPr>
      </w:pPr>
    </w:p>
    <w:p w14:paraId="0E55818E" w14:textId="77777777" w:rsidR="00EF68FE" w:rsidRDefault="00EF68FE" w:rsidP="00EF68FE">
      <w:pPr>
        <w:pStyle w:val="BodyText0"/>
        <w:kinsoku w:val="0"/>
        <w:overflowPunct w:val="0"/>
        <w:spacing w:line="249" w:lineRule="auto"/>
        <w:ind w:left="1000" w:right="999"/>
        <w:rPr>
          <w:rFonts w:ascii="Arial" w:hAnsi="Arial" w:cs="Arial"/>
          <w:spacing w:val="-2"/>
          <w:sz w:val="16"/>
          <w:szCs w:val="16"/>
        </w:rPr>
      </w:pPr>
      <w:r>
        <w:rPr>
          <w:rFonts w:ascii="Arial" w:hAnsi="Arial" w:cs="Arial"/>
          <w:spacing w:val="-2"/>
          <w:sz w:val="16"/>
          <w:szCs w:val="16"/>
        </w:rPr>
        <w:t>Octets:</w:t>
      </w:r>
      <w:r>
        <w:rPr>
          <w:rFonts w:ascii="Arial" w:hAnsi="Arial" w:cs="Arial"/>
          <w:sz w:val="16"/>
          <w:szCs w:val="16"/>
        </w:rPr>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2</w:t>
      </w:r>
      <w:r>
        <w:rPr>
          <w:rFonts w:ascii="Arial" w:hAnsi="Arial" w:cs="Arial"/>
          <w:sz w:val="16"/>
          <w:szCs w:val="16"/>
        </w:rPr>
        <w:tab/>
        <w:t xml:space="preserve">     </w:t>
      </w:r>
      <w:r>
        <w:rPr>
          <w:rFonts w:ascii="Arial" w:hAnsi="Arial" w:cs="Arial"/>
          <w:spacing w:val="-10"/>
          <w:sz w:val="16"/>
          <w:szCs w:val="16"/>
        </w:rPr>
        <w:t>6</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10"/>
          <w:sz w:val="16"/>
          <w:szCs w:val="16"/>
        </w:rPr>
        <w:t>1</w:t>
      </w:r>
      <w:r>
        <w:rPr>
          <w:rFonts w:ascii="Arial" w:hAnsi="Arial" w:cs="Arial"/>
          <w:sz w:val="16"/>
          <w:szCs w:val="16"/>
        </w:rPr>
        <w:tab/>
        <w:t xml:space="preserve">      </w:t>
      </w:r>
      <w:r>
        <w:rPr>
          <w:rFonts w:ascii="Arial" w:hAnsi="Arial" w:cs="Arial"/>
          <w:spacing w:val="-2"/>
          <w:sz w:val="16"/>
          <w:szCs w:val="16"/>
        </w:rPr>
        <w:t>24–40</w:t>
      </w:r>
    </w:p>
    <w:p w14:paraId="0157DDAF" w14:textId="6FC24901" w:rsidR="00EF68FE" w:rsidRDefault="00EF68FE" w:rsidP="00EF68FE">
      <w:pPr>
        <w:pStyle w:val="BodyText0"/>
        <w:kinsoku w:val="0"/>
        <w:overflowPunct w:val="0"/>
        <w:spacing w:before="146"/>
        <w:ind w:left="482" w:right="482"/>
        <w:jc w:val="center"/>
        <w:rPr>
          <w:rFonts w:ascii="Arial" w:hAnsi="Arial" w:cs="Arial"/>
          <w:b/>
          <w:bCs/>
          <w:spacing w:val="-2"/>
        </w:rPr>
      </w:pPr>
      <w:r>
        <w:rPr>
          <w:rFonts w:ascii="Arial" w:hAnsi="Arial" w:cs="Arial"/>
          <w:b/>
          <w:bCs/>
        </w:rPr>
        <w:t>Figure</w:t>
      </w:r>
      <w:r>
        <w:rPr>
          <w:rFonts w:ascii="Arial" w:hAnsi="Arial" w:cs="Arial"/>
          <w:b/>
          <w:bCs/>
          <w:spacing w:val="-11"/>
        </w:rPr>
        <w:t xml:space="preserve"> </w:t>
      </w:r>
      <w:r>
        <w:rPr>
          <w:rFonts w:ascii="Arial" w:hAnsi="Arial" w:cs="Arial"/>
          <w:b/>
          <w:bCs/>
        </w:rPr>
        <w:t>9-425d—MLO</w:t>
      </w:r>
      <w:r>
        <w:rPr>
          <w:rFonts w:ascii="Arial" w:hAnsi="Arial" w:cs="Arial"/>
          <w:b/>
          <w:bCs/>
          <w:spacing w:val="-10"/>
        </w:rPr>
        <w:t xml:space="preserve"> BI</w:t>
      </w:r>
      <w:r>
        <w:rPr>
          <w:rFonts w:ascii="Arial" w:hAnsi="Arial" w:cs="Arial"/>
          <w:b/>
          <w:bCs/>
        </w:rPr>
        <w:t>GTK</w:t>
      </w:r>
      <w:r>
        <w:rPr>
          <w:rFonts w:ascii="Arial" w:hAnsi="Arial" w:cs="Arial"/>
          <w:b/>
          <w:bCs/>
          <w:spacing w:val="-10"/>
        </w:rPr>
        <w:t xml:space="preserve"> </w:t>
      </w:r>
      <w:proofErr w:type="spellStart"/>
      <w:r>
        <w:rPr>
          <w:rFonts w:ascii="Arial" w:hAnsi="Arial" w:cs="Arial"/>
          <w:b/>
          <w:bCs/>
        </w:rPr>
        <w:t>subelement</w:t>
      </w:r>
      <w:proofErr w:type="spellEnd"/>
      <w:r>
        <w:rPr>
          <w:rFonts w:ascii="Arial" w:hAnsi="Arial" w:cs="Arial"/>
          <w:b/>
          <w:bCs/>
          <w:spacing w:val="-11"/>
        </w:rPr>
        <w:t xml:space="preserve"> </w:t>
      </w:r>
      <w:r>
        <w:rPr>
          <w:rFonts w:ascii="Arial" w:hAnsi="Arial" w:cs="Arial"/>
          <w:b/>
          <w:bCs/>
          <w:spacing w:val="-2"/>
        </w:rPr>
        <w:t>format</w:t>
      </w:r>
    </w:p>
    <w:p w14:paraId="7ABCA3F0" w14:textId="77777777" w:rsidR="004218E8" w:rsidRPr="004218E8" w:rsidRDefault="004218E8" w:rsidP="004218E8">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sidRPr="004218E8">
        <w:rPr>
          <w:rFonts w:ascii="Times New Roman" w:eastAsia="Times New Roman" w:hAnsi="Times New Roman" w:cs="Times New Roman"/>
          <w:color w:val="000000"/>
          <w:spacing w:val="-2"/>
          <w:sz w:val="20"/>
          <w:szCs w:val="20"/>
        </w:rPr>
        <w:t>The definitions of Key ID, BIPN, Key Length, and Wrapped Key fields are the same as in the BIGTK sub- element.</w:t>
      </w:r>
    </w:p>
    <w:p w14:paraId="3B1FF653" w14:textId="3B93FB08" w:rsidR="00A92470" w:rsidRPr="00CC23B4" w:rsidRDefault="004218E8" w:rsidP="004218E8">
      <w:pPr>
        <w:widowControl w:val="0"/>
        <w:kinsoku w:val="0"/>
        <w:overflowPunct w:val="0"/>
        <w:autoSpaceDE w:val="0"/>
        <w:autoSpaceDN w:val="0"/>
        <w:adjustRightInd w:val="0"/>
        <w:spacing w:before="407" w:after="0" w:line="240" w:lineRule="auto"/>
        <w:rPr>
          <w:rFonts w:ascii="Times New Roman" w:eastAsia="Times New Roman" w:hAnsi="Times New Roman" w:cs="Times New Roman"/>
          <w:color w:val="000000"/>
          <w:spacing w:val="-2"/>
          <w:sz w:val="20"/>
          <w:szCs w:val="20"/>
        </w:rPr>
      </w:pPr>
      <w:r w:rsidRPr="004218E8">
        <w:rPr>
          <w:rFonts w:ascii="Times New Roman" w:eastAsia="Times New Roman" w:hAnsi="Times New Roman" w:cs="Times New Roman"/>
          <w:color w:val="000000"/>
          <w:spacing w:val="-2"/>
          <w:sz w:val="20"/>
          <w:szCs w:val="20"/>
        </w:rPr>
        <w:t xml:space="preserve">The definition of Link </w:t>
      </w:r>
      <w:ins w:id="147" w:author="Gaurang Naik" w:date="2022-12-30T14:54:00Z">
        <w:r>
          <w:rPr>
            <w:rFonts w:ascii="Times New Roman" w:eastAsia="Times New Roman" w:hAnsi="Times New Roman" w:cs="Times New Roman"/>
            <w:color w:val="000000"/>
            <w:spacing w:val="-2"/>
            <w:sz w:val="20"/>
            <w:szCs w:val="20"/>
          </w:rPr>
          <w:t xml:space="preserve">ID </w:t>
        </w:r>
      </w:ins>
      <w:r w:rsidRPr="004218E8">
        <w:rPr>
          <w:rFonts w:ascii="Times New Roman" w:eastAsia="Times New Roman" w:hAnsi="Times New Roman" w:cs="Times New Roman"/>
          <w:color w:val="000000"/>
          <w:spacing w:val="-2"/>
          <w:sz w:val="20"/>
          <w:szCs w:val="20"/>
        </w:rPr>
        <w:t xml:space="preserve">Info field is the same as the MLO GTK </w:t>
      </w:r>
      <w:proofErr w:type="spellStart"/>
      <w:r w:rsidRPr="004218E8">
        <w:rPr>
          <w:rFonts w:ascii="Times New Roman" w:eastAsia="Times New Roman" w:hAnsi="Times New Roman" w:cs="Times New Roman"/>
          <w:color w:val="000000"/>
          <w:spacing w:val="-2"/>
          <w:sz w:val="20"/>
          <w:szCs w:val="20"/>
        </w:rPr>
        <w:t>subelement</w:t>
      </w:r>
      <w:proofErr w:type="spellEnd"/>
      <w:r w:rsidRPr="004218E8">
        <w:rPr>
          <w:rFonts w:ascii="Times New Roman" w:eastAsia="Times New Roman" w:hAnsi="Times New Roman" w:cs="Times New Roman"/>
          <w:color w:val="000000"/>
          <w:spacing w:val="-2"/>
          <w:sz w:val="20"/>
          <w:szCs w:val="20"/>
        </w:rPr>
        <w:t xml:space="preserve"> described above.</w:t>
      </w:r>
    </w:p>
    <w:p w14:paraId="1E552F1D" w14:textId="1683D79C" w:rsidR="00AD3B4A" w:rsidRDefault="006C0BC1" w:rsidP="00900D39">
      <w:pPr>
        <w:pStyle w:val="T"/>
        <w:spacing w:after="0" w:line="240" w:lineRule="auto"/>
        <w:rPr>
          <w:rFonts w:ascii="Arial" w:hAnsi="Arial" w:cs="Arial"/>
          <w:b/>
          <w:bCs/>
          <w:color w:val="000000" w:themeColor="text1"/>
        </w:rPr>
      </w:pPr>
      <w:r>
        <w:rPr>
          <w:rFonts w:ascii="Arial" w:hAnsi="Arial" w:cs="Arial"/>
          <w:b/>
          <w:bCs/>
          <w:color w:val="000000" w:themeColor="text1"/>
        </w:rPr>
        <w:t>9.6.13.20 WNM Sleep Mode Response frame format</w:t>
      </w:r>
    </w:p>
    <w:p w14:paraId="5AF3307F" w14:textId="245733D7" w:rsidR="006C0BC1" w:rsidRDefault="006C0BC1" w:rsidP="00900D39">
      <w:pPr>
        <w:pStyle w:val="T"/>
        <w:spacing w:after="0" w:line="240" w:lineRule="auto"/>
        <w:rPr>
          <w:color w:val="000000" w:themeColor="text1"/>
        </w:rPr>
      </w:pPr>
      <w:r>
        <w:rPr>
          <w:color w:val="000000" w:themeColor="text1"/>
        </w:rPr>
        <w:t>…</w:t>
      </w:r>
    </w:p>
    <w:p w14:paraId="406C9220" w14:textId="6494A590" w:rsidR="0000236D" w:rsidRPr="009D0DDA" w:rsidRDefault="0073246B" w:rsidP="00900D39">
      <w:pPr>
        <w:pStyle w:val="T"/>
        <w:spacing w:after="0" w:line="240" w:lineRule="auto"/>
        <w:rPr>
          <w:rFonts w:eastAsia="Times New Roman"/>
          <w:color w:val="auto"/>
          <w:w w:val="100"/>
        </w:rPr>
      </w:pPr>
      <w:r w:rsidRPr="009D0DDA">
        <w:rPr>
          <w:rFonts w:eastAsia="Times New Roman"/>
          <w:color w:val="auto"/>
          <w:w w:val="100"/>
        </w:rPr>
        <w:t>The</w:t>
      </w:r>
      <w:r w:rsidRPr="009D0DDA">
        <w:rPr>
          <w:rFonts w:eastAsia="Times New Roman"/>
          <w:color w:val="auto"/>
          <w:spacing w:val="-8"/>
          <w:w w:val="100"/>
        </w:rPr>
        <w:t xml:space="preserve"> </w:t>
      </w:r>
      <w:r w:rsidRPr="009D0DDA">
        <w:rPr>
          <w:rFonts w:eastAsia="Times New Roman"/>
          <w:color w:val="auto"/>
          <w:w w:val="100"/>
        </w:rPr>
        <w:t>MLO</w:t>
      </w:r>
      <w:r w:rsidRPr="009D0DDA">
        <w:rPr>
          <w:rFonts w:eastAsia="Times New Roman"/>
          <w:color w:val="auto"/>
          <w:spacing w:val="-8"/>
          <w:w w:val="100"/>
        </w:rPr>
        <w:t xml:space="preserve"> </w:t>
      </w:r>
      <w:r w:rsidRPr="009D0DDA">
        <w:rPr>
          <w:rFonts w:eastAsia="Times New Roman"/>
          <w:color w:val="auto"/>
          <w:w w:val="100"/>
        </w:rPr>
        <w:t>GTK</w:t>
      </w:r>
      <w:r w:rsidRPr="009D0DDA">
        <w:rPr>
          <w:rFonts w:eastAsia="Times New Roman"/>
          <w:color w:val="auto"/>
          <w:spacing w:val="-7"/>
          <w:w w:val="100"/>
        </w:rPr>
        <w:t xml:space="preserve"> </w:t>
      </w:r>
      <w:proofErr w:type="spellStart"/>
      <w:r w:rsidRPr="009D0DDA">
        <w:rPr>
          <w:rFonts w:eastAsia="Times New Roman"/>
          <w:color w:val="auto"/>
          <w:w w:val="100"/>
        </w:rPr>
        <w:t>subelement</w:t>
      </w:r>
      <w:proofErr w:type="spellEnd"/>
      <w:r w:rsidRPr="009D0DDA">
        <w:rPr>
          <w:rFonts w:eastAsia="Times New Roman"/>
          <w:color w:val="auto"/>
          <w:spacing w:val="-8"/>
          <w:w w:val="100"/>
        </w:rPr>
        <w:t xml:space="preserve"> </w:t>
      </w:r>
      <w:r w:rsidRPr="009D0DDA">
        <w:rPr>
          <w:rFonts w:eastAsia="Times New Roman"/>
          <w:color w:val="auto"/>
          <w:w w:val="100"/>
        </w:rPr>
        <w:t>contains</w:t>
      </w:r>
      <w:r w:rsidRPr="009D0DDA">
        <w:rPr>
          <w:rFonts w:eastAsia="Times New Roman"/>
          <w:color w:val="auto"/>
          <w:spacing w:val="-8"/>
          <w:w w:val="100"/>
        </w:rPr>
        <w:t xml:space="preserve"> </w:t>
      </w:r>
      <w:r w:rsidRPr="009D0DDA">
        <w:rPr>
          <w:rFonts w:eastAsia="Times New Roman"/>
          <w:color w:val="auto"/>
          <w:w w:val="100"/>
        </w:rPr>
        <w:t>the</w:t>
      </w:r>
      <w:r w:rsidRPr="009D0DDA">
        <w:rPr>
          <w:rFonts w:eastAsia="Times New Roman"/>
          <w:color w:val="auto"/>
          <w:spacing w:val="-8"/>
          <w:w w:val="100"/>
        </w:rPr>
        <w:t xml:space="preserve"> </w:t>
      </w:r>
      <w:r w:rsidRPr="009D0DDA">
        <w:rPr>
          <w:rFonts w:eastAsia="Times New Roman"/>
          <w:color w:val="auto"/>
          <w:w w:val="100"/>
        </w:rPr>
        <w:t>GTK</w:t>
      </w:r>
      <w:r w:rsidRPr="009D0DDA">
        <w:rPr>
          <w:rFonts w:eastAsia="Times New Roman"/>
          <w:color w:val="auto"/>
          <w:spacing w:val="-8"/>
          <w:w w:val="100"/>
        </w:rPr>
        <w:t xml:space="preserve"> </w:t>
      </w:r>
      <w:r w:rsidRPr="009D0DDA">
        <w:rPr>
          <w:rFonts w:eastAsia="Times New Roman"/>
          <w:color w:val="auto"/>
          <w:w w:val="100"/>
        </w:rPr>
        <w:t>for</w:t>
      </w:r>
      <w:r w:rsidRPr="009D0DDA">
        <w:rPr>
          <w:rFonts w:eastAsia="Times New Roman"/>
          <w:color w:val="auto"/>
          <w:spacing w:val="-6"/>
          <w:w w:val="100"/>
        </w:rPr>
        <w:t xml:space="preserve"> </w:t>
      </w:r>
      <w:r w:rsidRPr="009D0DDA">
        <w:rPr>
          <w:rFonts w:eastAsia="Times New Roman"/>
          <w:color w:val="auto"/>
          <w:w w:val="100"/>
        </w:rPr>
        <w:t>the</w:t>
      </w:r>
      <w:r w:rsidRPr="009D0DDA">
        <w:rPr>
          <w:rFonts w:eastAsia="Times New Roman"/>
          <w:color w:val="auto"/>
          <w:spacing w:val="-8"/>
          <w:w w:val="100"/>
        </w:rPr>
        <w:t xml:space="preserve"> </w:t>
      </w:r>
      <w:r w:rsidRPr="009D0DDA">
        <w:rPr>
          <w:rFonts w:eastAsia="Times New Roman"/>
          <w:color w:val="auto"/>
          <w:w w:val="100"/>
        </w:rPr>
        <w:t>AP</w:t>
      </w:r>
      <w:r w:rsidRPr="009D0DDA">
        <w:rPr>
          <w:rFonts w:eastAsia="Times New Roman"/>
          <w:color w:val="auto"/>
          <w:spacing w:val="-6"/>
          <w:w w:val="100"/>
        </w:rPr>
        <w:t xml:space="preserve"> </w:t>
      </w:r>
      <w:r w:rsidRPr="009D0DDA">
        <w:rPr>
          <w:rFonts w:eastAsia="Times New Roman"/>
          <w:color w:val="auto"/>
          <w:w w:val="100"/>
        </w:rPr>
        <w:t>operating</w:t>
      </w:r>
      <w:r w:rsidRPr="009D0DDA">
        <w:rPr>
          <w:rFonts w:eastAsia="Times New Roman"/>
          <w:color w:val="auto"/>
          <w:spacing w:val="-7"/>
          <w:w w:val="100"/>
        </w:rPr>
        <w:t xml:space="preserve"> </w:t>
      </w:r>
      <w:r w:rsidRPr="009D0DDA">
        <w:rPr>
          <w:rFonts w:eastAsia="Times New Roman"/>
          <w:color w:val="auto"/>
          <w:w w:val="100"/>
        </w:rPr>
        <w:t>on</w:t>
      </w:r>
      <w:r w:rsidRPr="009D0DDA">
        <w:rPr>
          <w:rFonts w:eastAsia="Times New Roman"/>
          <w:color w:val="auto"/>
          <w:spacing w:val="-8"/>
          <w:w w:val="100"/>
        </w:rPr>
        <w:t xml:space="preserve"> </w:t>
      </w:r>
      <w:r w:rsidRPr="009D0DDA">
        <w:rPr>
          <w:rFonts w:eastAsia="Times New Roman"/>
          <w:color w:val="auto"/>
          <w:w w:val="100"/>
        </w:rPr>
        <w:t>the</w:t>
      </w:r>
      <w:r w:rsidRPr="009D0DDA">
        <w:rPr>
          <w:rFonts w:eastAsia="Times New Roman"/>
          <w:color w:val="auto"/>
          <w:spacing w:val="-6"/>
          <w:w w:val="100"/>
        </w:rPr>
        <w:t xml:space="preserve"> </w:t>
      </w:r>
      <w:r w:rsidRPr="009D0DDA">
        <w:rPr>
          <w:rFonts w:eastAsia="Times New Roman"/>
          <w:color w:val="auto"/>
          <w:w w:val="100"/>
        </w:rPr>
        <w:t>link</w:t>
      </w:r>
      <w:r w:rsidRPr="009D0DDA">
        <w:rPr>
          <w:rFonts w:eastAsia="Times New Roman"/>
          <w:color w:val="auto"/>
          <w:spacing w:val="-7"/>
          <w:w w:val="100"/>
        </w:rPr>
        <w:t xml:space="preserve"> </w:t>
      </w:r>
      <w:r w:rsidRPr="009D0DDA">
        <w:rPr>
          <w:rFonts w:eastAsia="Times New Roman"/>
          <w:color w:val="auto"/>
          <w:w w:val="100"/>
        </w:rPr>
        <w:t>identified</w:t>
      </w:r>
      <w:r w:rsidRPr="009D0DDA">
        <w:rPr>
          <w:rFonts w:eastAsia="Times New Roman"/>
          <w:color w:val="auto"/>
          <w:spacing w:val="-8"/>
          <w:w w:val="100"/>
        </w:rPr>
        <w:t xml:space="preserve"> </w:t>
      </w:r>
      <w:r w:rsidRPr="009D0DDA">
        <w:rPr>
          <w:rFonts w:eastAsia="Times New Roman"/>
          <w:color w:val="auto"/>
          <w:w w:val="100"/>
        </w:rPr>
        <w:t>by</w:t>
      </w:r>
      <w:r w:rsidRPr="009D0DDA">
        <w:rPr>
          <w:rFonts w:eastAsia="Times New Roman"/>
          <w:color w:val="auto"/>
          <w:spacing w:val="-7"/>
          <w:w w:val="100"/>
        </w:rPr>
        <w:t xml:space="preserve"> </w:t>
      </w:r>
      <w:r w:rsidRPr="009D0DDA">
        <w:rPr>
          <w:rFonts w:eastAsia="Times New Roman"/>
          <w:color w:val="auto"/>
          <w:w w:val="100"/>
        </w:rPr>
        <w:t>the</w:t>
      </w:r>
      <w:r w:rsidRPr="009D0DDA">
        <w:rPr>
          <w:rFonts w:eastAsia="Times New Roman"/>
          <w:color w:val="auto"/>
          <w:spacing w:val="-6"/>
          <w:w w:val="100"/>
        </w:rPr>
        <w:t xml:space="preserve"> </w:t>
      </w:r>
      <w:r w:rsidRPr="009D0DDA">
        <w:rPr>
          <w:rFonts w:eastAsia="Times New Roman"/>
          <w:color w:val="auto"/>
          <w:w w:val="100"/>
        </w:rPr>
        <w:t>Link</w:t>
      </w:r>
      <w:r w:rsidRPr="009D0DDA">
        <w:rPr>
          <w:rFonts w:eastAsia="Times New Roman"/>
          <w:color w:val="auto"/>
          <w:spacing w:val="-7"/>
          <w:w w:val="100"/>
        </w:rPr>
        <w:t xml:space="preserve"> </w:t>
      </w:r>
      <w:r w:rsidRPr="009D0DDA">
        <w:rPr>
          <w:rFonts w:eastAsia="Times New Roman"/>
          <w:color w:val="auto"/>
          <w:w w:val="100"/>
        </w:rPr>
        <w:t>ID</w:t>
      </w:r>
      <w:r w:rsidRPr="009D0DDA">
        <w:rPr>
          <w:rFonts w:eastAsia="Times New Roman"/>
          <w:color w:val="auto"/>
          <w:spacing w:val="-7"/>
          <w:w w:val="100"/>
        </w:rPr>
        <w:t xml:space="preserve"> </w:t>
      </w:r>
      <w:r w:rsidRPr="009D0DDA">
        <w:rPr>
          <w:rFonts w:eastAsia="Times New Roman"/>
          <w:color w:val="auto"/>
          <w:w w:val="100"/>
        </w:rPr>
        <w:t>subfield</w:t>
      </w:r>
      <w:r w:rsidRPr="009D0DDA">
        <w:rPr>
          <w:rFonts w:eastAsia="Times New Roman"/>
          <w:color w:val="auto"/>
          <w:spacing w:val="-7"/>
          <w:w w:val="100"/>
        </w:rPr>
        <w:t xml:space="preserve"> </w:t>
      </w:r>
      <w:r w:rsidRPr="009D0DDA">
        <w:rPr>
          <w:rFonts w:eastAsia="Times New Roman"/>
          <w:color w:val="auto"/>
          <w:w w:val="100"/>
        </w:rPr>
        <w:t>carried</w:t>
      </w:r>
      <w:r w:rsidRPr="009D0DDA">
        <w:rPr>
          <w:rFonts w:eastAsia="Times New Roman"/>
          <w:color w:val="auto"/>
          <w:spacing w:val="-8"/>
          <w:w w:val="100"/>
        </w:rPr>
        <w:t xml:space="preserve"> </w:t>
      </w:r>
      <w:r w:rsidRPr="009D0DDA">
        <w:rPr>
          <w:rFonts w:eastAsia="Times New Roman"/>
          <w:color w:val="auto"/>
          <w:w w:val="100"/>
        </w:rPr>
        <w:t>in</w:t>
      </w:r>
      <w:r w:rsidRPr="009D0DDA">
        <w:rPr>
          <w:rFonts w:eastAsia="Times New Roman"/>
          <w:color w:val="auto"/>
          <w:spacing w:val="-7"/>
          <w:w w:val="100"/>
        </w:rPr>
        <w:t xml:space="preserve"> </w:t>
      </w:r>
      <w:r w:rsidRPr="009D0DDA">
        <w:rPr>
          <w:rFonts w:eastAsia="Times New Roman"/>
          <w:color w:val="auto"/>
          <w:w w:val="100"/>
        </w:rPr>
        <w:t>the</w:t>
      </w:r>
      <w:r w:rsidRPr="009D0DDA">
        <w:rPr>
          <w:rFonts w:eastAsia="Times New Roman"/>
          <w:color w:val="auto"/>
          <w:spacing w:val="-8"/>
          <w:w w:val="100"/>
        </w:rPr>
        <w:t xml:space="preserve"> </w:t>
      </w:r>
      <w:proofErr w:type="spellStart"/>
      <w:r w:rsidRPr="009D0DDA">
        <w:rPr>
          <w:rFonts w:eastAsia="Times New Roman"/>
          <w:color w:val="auto"/>
          <w:w w:val="100"/>
        </w:rPr>
        <w:t>subelement</w:t>
      </w:r>
      <w:proofErr w:type="spellEnd"/>
      <w:r w:rsidRPr="009D0DDA">
        <w:rPr>
          <w:rFonts w:eastAsia="Times New Roman"/>
          <w:color w:val="auto"/>
          <w:w w:val="100"/>
        </w:rPr>
        <w:t>.</w:t>
      </w:r>
      <w:r w:rsidRPr="009D0DDA">
        <w:rPr>
          <w:rFonts w:eastAsia="Times New Roman"/>
          <w:color w:val="auto"/>
          <w:spacing w:val="-7"/>
          <w:w w:val="100"/>
        </w:rPr>
        <w:t xml:space="preserve"> </w:t>
      </w:r>
      <w:r w:rsidRPr="009D0DDA">
        <w:rPr>
          <w:rFonts w:eastAsia="Times New Roman"/>
          <w:color w:val="auto"/>
          <w:w w:val="100"/>
        </w:rPr>
        <w:t>The</w:t>
      </w:r>
      <w:r w:rsidRPr="009D0DDA">
        <w:rPr>
          <w:rFonts w:eastAsia="Times New Roman"/>
          <w:color w:val="auto"/>
          <w:spacing w:val="-8"/>
          <w:w w:val="100"/>
        </w:rPr>
        <w:t xml:space="preserve"> </w:t>
      </w:r>
      <w:r w:rsidRPr="009D0DDA">
        <w:rPr>
          <w:rFonts w:eastAsia="Times New Roman"/>
          <w:color w:val="auto"/>
          <w:w w:val="100"/>
        </w:rPr>
        <w:t>format</w:t>
      </w:r>
      <w:r w:rsidRPr="009D0DDA">
        <w:rPr>
          <w:rFonts w:eastAsia="Times New Roman"/>
          <w:color w:val="auto"/>
          <w:spacing w:val="-7"/>
          <w:w w:val="100"/>
        </w:rPr>
        <w:t xml:space="preserve"> </w:t>
      </w:r>
      <w:r w:rsidRPr="009D0DDA">
        <w:rPr>
          <w:rFonts w:eastAsia="Times New Roman"/>
          <w:color w:val="auto"/>
          <w:w w:val="100"/>
        </w:rPr>
        <w:t>of</w:t>
      </w:r>
      <w:r w:rsidRPr="009D0DDA">
        <w:rPr>
          <w:rFonts w:eastAsia="Times New Roman"/>
          <w:color w:val="auto"/>
          <w:spacing w:val="-8"/>
          <w:w w:val="100"/>
        </w:rPr>
        <w:t xml:space="preserve"> </w:t>
      </w:r>
      <w:r w:rsidRPr="009D0DDA">
        <w:rPr>
          <w:rFonts w:eastAsia="Times New Roman"/>
          <w:color w:val="auto"/>
          <w:w w:val="100"/>
        </w:rPr>
        <w:t>the</w:t>
      </w:r>
      <w:r w:rsidRPr="009D0DDA">
        <w:rPr>
          <w:rFonts w:eastAsia="Times New Roman"/>
          <w:color w:val="auto"/>
          <w:spacing w:val="-7"/>
          <w:w w:val="100"/>
        </w:rPr>
        <w:t xml:space="preserve"> </w:t>
      </w:r>
      <w:r w:rsidRPr="009D0DDA">
        <w:rPr>
          <w:rFonts w:eastAsia="Times New Roman"/>
          <w:color w:val="auto"/>
          <w:w w:val="100"/>
        </w:rPr>
        <w:t>MLO</w:t>
      </w:r>
      <w:r w:rsidRPr="009D0DDA">
        <w:rPr>
          <w:rFonts w:eastAsia="Times New Roman"/>
          <w:color w:val="auto"/>
          <w:spacing w:val="-8"/>
          <w:w w:val="100"/>
        </w:rPr>
        <w:t xml:space="preserve"> </w:t>
      </w:r>
      <w:r w:rsidRPr="009D0DDA">
        <w:rPr>
          <w:rFonts w:eastAsia="Times New Roman"/>
          <w:color w:val="auto"/>
          <w:w w:val="100"/>
        </w:rPr>
        <w:t>GTK</w:t>
      </w:r>
      <w:r w:rsidRPr="009D0DDA">
        <w:rPr>
          <w:rFonts w:eastAsia="Times New Roman"/>
          <w:color w:val="auto"/>
          <w:spacing w:val="-7"/>
          <w:w w:val="100"/>
        </w:rPr>
        <w:t xml:space="preserve"> </w:t>
      </w:r>
      <w:proofErr w:type="spellStart"/>
      <w:r w:rsidRPr="009D0DDA">
        <w:rPr>
          <w:rFonts w:eastAsia="Times New Roman"/>
          <w:color w:val="auto"/>
          <w:w w:val="100"/>
        </w:rPr>
        <w:t>subelement</w:t>
      </w:r>
      <w:proofErr w:type="spellEnd"/>
      <w:r w:rsidRPr="009D0DDA">
        <w:rPr>
          <w:rFonts w:eastAsia="Times New Roman"/>
          <w:color w:val="auto"/>
          <w:spacing w:val="-8"/>
          <w:w w:val="100"/>
        </w:rPr>
        <w:t xml:space="preserve"> </w:t>
      </w:r>
      <w:r w:rsidRPr="009D0DDA">
        <w:rPr>
          <w:rFonts w:eastAsia="Times New Roman"/>
          <w:color w:val="auto"/>
          <w:w w:val="100"/>
        </w:rPr>
        <w:t>is</w:t>
      </w:r>
      <w:r w:rsidRPr="009D0DDA">
        <w:rPr>
          <w:rFonts w:eastAsia="Times New Roman"/>
          <w:color w:val="auto"/>
          <w:spacing w:val="-7"/>
          <w:w w:val="100"/>
        </w:rPr>
        <w:t xml:space="preserve"> </w:t>
      </w:r>
      <w:r w:rsidRPr="009D0DDA">
        <w:rPr>
          <w:rFonts w:eastAsia="Times New Roman"/>
          <w:color w:val="auto"/>
          <w:w w:val="100"/>
        </w:rPr>
        <w:t>shown</w:t>
      </w:r>
      <w:r w:rsidRPr="009D0DDA">
        <w:rPr>
          <w:rFonts w:eastAsia="Times New Roman"/>
          <w:color w:val="auto"/>
          <w:spacing w:val="-8"/>
          <w:w w:val="100"/>
        </w:rPr>
        <w:t xml:space="preserve"> </w:t>
      </w:r>
      <w:r w:rsidRPr="009D0DDA">
        <w:rPr>
          <w:rFonts w:eastAsia="Times New Roman"/>
          <w:color w:val="auto"/>
          <w:w w:val="100"/>
        </w:rPr>
        <w:t>in</w:t>
      </w:r>
      <w:r w:rsidRPr="009D0DDA">
        <w:rPr>
          <w:rFonts w:eastAsia="Times New Roman"/>
          <w:color w:val="auto"/>
          <w:spacing w:val="-7"/>
          <w:w w:val="100"/>
        </w:rPr>
        <w:t xml:space="preserve"> </w:t>
      </w:r>
      <w:hyperlink w:anchor="bookmark235" w:history="1">
        <w:r w:rsidRPr="009D0DDA">
          <w:rPr>
            <w:rFonts w:eastAsia="Times New Roman"/>
            <w:color w:val="auto"/>
            <w:w w:val="100"/>
          </w:rPr>
          <w:t>Figure</w:t>
        </w:r>
        <w:r w:rsidRPr="009D0DDA">
          <w:rPr>
            <w:rFonts w:eastAsia="Times New Roman"/>
            <w:color w:val="auto"/>
            <w:spacing w:val="-4"/>
            <w:w w:val="100"/>
          </w:rPr>
          <w:t xml:space="preserve"> </w:t>
        </w:r>
        <w:r w:rsidRPr="009D0DDA">
          <w:rPr>
            <w:rFonts w:eastAsia="Times New Roman"/>
            <w:color w:val="auto"/>
            <w:w w:val="100"/>
          </w:rPr>
          <w:t>9-1162a</w:t>
        </w:r>
        <w:r w:rsidRPr="009D0DDA">
          <w:rPr>
            <w:rFonts w:eastAsia="Times New Roman"/>
            <w:color w:val="auto"/>
            <w:spacing w:val="-7"/>
            <w:w w:val="100"/>
          </w:rPr>
          <w:t xml:space="preserve"> </w:t>
        </w:r>
        <w:r w:rsidRPr="009D0DDA">
          <w:rPr>
            <w:rFonts w:eastAsia="Times New Roman"/>
            <w:color w:val="auto"/>
            <w:w w:val="100"/>
          </w:rPr>
          <w:t>(WNM</w:t>
        </w:r>
      </w:hyperlink>
      <w:r w:rsidRPr="009D0DDA">
        <w:rPr>
          <w:rFonts w:eastAsia="Times New Roman"/>
          <w:color w:val="auto"/>
          <w:w w:val="100"/>
        </w:rPr>
        <w:t xml:space="preserve"> </w:t>
      </w:r>
      <w:hyperlink w:anchor="bookmark235" w:history="1">
        <w:r w:rsidRPr="009D0DDA">
          <w:rPr>
            <w:rFonts w:eastAsia="Times New Roman"/>
            <w:color w:val="auto"/>
            <w:w w:val="100"/>
          </w:rPr>
          <w:t xml:space="preserve">Sleep Mode MLO GTK </w:t>
        </w:r>
        <w:proofErr w:type="spellStart"/>
        <w:r w:rsidRPr="009D0DDA">
          <w:rPr>
            <w:rFonts w:eastAsia="Times New Roman"/>
            <w:color w:val="auto"/>
            <w:w w:val="100"/>
          </w:rPr>
          <w:t>subelement</w:t>
        </w:r>
        <w:proofErr w:type="spellEnd"/>
        <w:r w:rsidRPr="009D0DDA">
          <w:rPr>
            <w:rFonts w:eastAsia="Times New Roman"/>
            <w:color w:val="auto"/>
            <w:w w:val="100"/>
          </w:rPr>
          <w:t xml:space="preserve"> format)</w:t>
        </w:r>
      </w:hyperlink>
      <w:r w:rsidRPr="009D0DDA">
        <w:rPr>
          <w:rFonts w:eastAsia="Times New Roman"/>
          <w:color w:val="auto"/>
          <w:w w:val="100"/>
        </w:rPr>
        <w:t>.</w:t>
      </w:r>
    </w:p>
    <w:p w14:paraId="2E87E9CB" w14:textId="77777777" w:rsidR="00A27762" w:rsidRDefault="00A27762" w:rsidP="00A27762">
      <w:pPr>
        <w:pStyle w:val="BodyText0"/>
        <w:kinsoku w:val="0"/>
        <w:overflowPunct w:val="0"/>
        <w:spacing w:before="3"/>
        <w:rPr>
          <w:sz w:val="21"/>
          <w:szCs w:val="21"/>
        </w:rPr>
      </w:pPr>
    </w:p>
    <w:tbl>
      <w:tblPr>
        <w:tblW w:w="0" w:type="auto"/>
        <w:tblInd w:w="2028" w:type="dxa"/>
        <w:tblLayout w:type="fixed"/>
        <w:tblCellMar>
          <w:left w:w="0" w:type="dxa"/>
          <w:right w:w="0" w:type="dxa"/>
        </w:tblCellMar>
        <w:tblLook w:val="0000" w:firstRow="0" w:lastRow="0" w:firstColumn="0" w:lastColumn="0" w:noHBand="0" w:noVBand="0"/>
      </w:tblPr>
      <w:tblGrid>
        <w:gridCol w:w="1400"/>
        <w:gridCol w:w="999"/>
        <w:gridCol w:w="1000"/>
        <w:gridCol w:w="999"/>
        <w:gridCol w:w="1217"/>
        <w:gridCol w:w="1000"/>
        <w:gridCol w:w="999"/>
      </w:tblGrid>
      <w:tr w:rsidR="00A27762" w14:paraId="4A04E635" w14:textId="77777777" w:rsidTr="00E5174D">
        <w:trPr>
          <w:trHeight w:val="390"/>
        </w:trPr>
        <w:tc>
          <w:tcPr>
            <w:tcW w:w="1400" w:type="dxa"/>
            <w:tcBorders>
              <w:top w:val="single" w:sz="12" w:space="0" w:color="000000"/>
              <w:left w:val="single" w:sz="12" w:space="0" w:color="000000"/>
              <w:bottom w:val="single" w:sz="12" w:space="0" w:color="000000"/>
              <w:right w:val="single" w:sz="12" w:space="0" w:color="000000"/>
            </w:tcBorders>
          </w:tcPr>
          <w:p w14:paraId="2F20DFDF" w14:textId="77777777" w:rsidR="00A27762" w:rsidRDefault="00A27762" w:rsidP="00E5174D">
            <w:pPr>
              <w:pStyle w:val="TableParagraph"/>
              <w:kinsoku w:val="0"/>
              <w:overflowPunct w:val="0"/>
              <w:spacing w:before="100"/>
              <w:ind w:left="168"/>
              <w:rPr>
                <w:rFonts w:ascii="Arial" w:hAnsi="Arial" w:cs="Arial"/>
                <w:spacing w:val="-5"/>
                <w:sz w:val="16"/>
                <w:szCs w:val="16"/>
              </w:rPr>
            </w:pPr>
            <w:proofErr w:type="spellStart"/>
            <w:r>
              <w:rPr>
                <w:rFonts w:ascii="Arial" w:hAnsi="Arial" w:cs="Arial"/>
                <w:sz w:val="16"/>
                <w:szCs w:val="16"/>
              </w:rPr>
              <w:t>Subelement</w:t>
            </w:r>
            <w:proofErr w:type="spellEnd"/>
            <w:r>
              <w:rPr>
                <w:rFonts w:ascii="Arial" w:hAnsi="Arial" w:cs="Arial"/>
                <w:spacing w:val="-9"/>
                <w:sz w:val="16"/>
                <w:szCs w:val="16"/>
              </w:rPr>
              <w:t xml:space="preserve"> </w:t>
            </w:r>
            <w:r>
              <w:rPr>
                <w:rFonts w:ascii="Arial" w:hAnsi="Arial" w:cs="Arial"/>
                <w:spacing w:val="-5"/>
                <w:sz w:val="16"/>
                <w:szCs w:val="16"/>
              </w:rPr>
              <w:t>ID</w:t>
            </w:r>
          </w:p>
        </w:tc>
        <w:tc>
          <w:tcPr>
            <w:tcW w:w="999" w:type="dxa"/>
            <w:tcBorders>
              <w:top w:val="single" w:sz="12" w:space="0" w:color="000000"/>
              <w:left w:val="single" w:sz="12" w:space="0" w:color="000000"/>
              <w:bottom w:val="single" w:sz="12" w:space="0" w:color="000000"/>
              <w:right w:val="single" w:sz="12" w:space="0" w:color="000000"/>
            </w:tcBorders>
          </w:tcPr>
          <w:p w14:paraId="1B3940A9" w14:textId="77777777" w:rsidR="00A27762" w:rsidRDefault="00A27762" w:rsidP="00E5174D">
            <w:pPr>
              <w:pStyle w:val="TableParagraph"/>
              <w:kinsoku w:val="0"/>
              <w:overflowPunct w:val="0"/>
              <w:spacing w:before="100"/>
              <w:ind w:left="253"/>
              <w:rPr>
                <w:rFonts w:ascii="Arial" w:hAnsi="Arial" w:cs="Arial"/>
                <w:spacing w:val="-2"/>
                <w:sz w:val="16"/>
                <w:szCs w:val="16"/>
              </w:rPr>
            </w:pPr>
            <w:r>
              <w:rPr>
                <w:rFonts w:ascii="Arial" w:hAnsi="Arial" w:cs="Arial"/>
                <w:spacing w:val="-2"/>
                <w:sz w:val="16"/>
                <w:szCs w:val="16"/>
              </w:rPr>
              <w:t>Length</w:t>
            </w:r>
          </w:p>
        </w:tc>
        <w:tc>
          <w:tcPr>
            <w:tcW w:w="1000" w:type="dxa"/>
            <w:tcBorders>
              <w:top w:val="single" w:sz="12" w:space="0" w:color="000000"/>
              <w:left w:val="single" w:sz="12" w:space="0" w:color="000000"/>
              <w:bottom w:val="single" w:sz="12" w:space="0" w:color="000000"/>
              <w:right w:val="single" w:sz="12" w:space="0" w:color="000000"/>
            </w:tcBorders>
          </w:tcPr>
          <w:p w14:paraId="7E725447" w14:textId="0CD8891A" w:rsidR="00A27762" w:rsidRDefault="00A27762" w:rsidP="00E5174D">
            <w:pPr>
              <w:pStyle w:val="TableParagraph"/>
              <w:kinsoku w:val="0"/>
              <w:overflowPunct w:val="0"/>
              <w:spacing w:before="100"/>
              <w:ind w:left="196"/>
              <w:rPr>
                <w:rFonts w:ascii="Arial" w:hAnsi="Arial" w:cs="Arial"/>
                <w:spacing w:val="-4"/>
                <w:sz w:val="16"/>
                <w:szCs w:val="16"/>
              </w:rPr>
            </w:pPr>
            <w:r>
              <w:rPr>
                <w:rFonts w:ascii="Arial" w:hAnsi="Arial" w:cs="Arial"/>
                <w:sz w:val="16"/>
                <w:szCs w:val="16"/>
              </w:rPr>
              <w:t>Link</w:t>
            </w:r>
            <w:ins w:id="148" w:author="Gaurang Naik" w:date="2022-12-30T14:41:00Z">
              <w:r w:rsidR="00A4415E">
                <w:rPr>
                  <w:rFonts w:ascii="Arial" w:hAnsi="Arial" w:cs="Arial"/>
                  <w:sz w:val="16"/>
                  <w:szCs w:val="16"/>
                </w:rPr>
                <w:t xml:space="preserve"> ID</w:t>
              </w:r>
            </w:ins>
            <w:r>
              <w:rPr>
                <w:rFonts w:ascii="Arial" w:hAnsi="Arial" w:cs="Arial"/>
                <w:spacing w:val="-3"/>
                <w:sz w:val="16"/>
                <w:szCs w:val="16"/>
              </w:rPr>
              <w:t xml:space="preserve"> </w:t>
            </w:r>
            <w:r>
              <w:rPr>
                <w:rFonts w:ascii="Arial" w:hAnsi="Arial" w:cs="Arial"/>
                <w:spacing w:val="-4"/>
                <w:sz w:val="16"/>
                <w:szCs w:val="16"/>
              </w:rPr>
              <w:t>Info</w:t>
            </w:r>
          </w:p>
        </w:tc>
        <w:tc>
          <w:tcPr>
            <w:tcW w:w="999" w:type="dxa"/>
            <w:tcBorders>
              <w:top w:val="single" w:sz="12" w:space="0" w:color="000000"/>
              <w:left w:val="single" w:sz="12" w:space="0" w:color="000000"/>
              <w:bottom w:val="single" w:sz="12" w:space="0" w:color="000000"/>
              <w:right w:val="single" w:sz="12" w:space="0" w:color="000000"/>
            </w:tcBorders>
          </w:tcPr>
          <w:p w14:paraId="0318338A" w14:textId="77777777" w:rsidR="00A27762" w:rsidRDefault="00A27762" w:rsidP="00E5174D">
            <w:pPr>
              <w:pStyle w:val="TableParagraph"/>
              <w:kinsoku w:val="0"/>
              <w:overflowPunct w:val="0"/>
              <w:spacing w:before="100"/>
              <w:ind w:left="204"/>
              <w:rPr>
                <w:rFonts w:ascii="Arial" w:hAnsi="Arial" w:cs="Arial"/>
                <w:spacing w:val="-4"/>
                <w:sz w:val="16"/>
                <w:szCs w:val="16"/>
              </w:rPr>
            </w:pPr>
            <w:r>
              <w:rPr>
                <w:rFonts w:ascii="Arial" w:hAnsi="Arial" w:cs="Arial"/>
                <w:sz w:val="16"/>
                <w:szCs w:val="16"/>
              </w:rPr>
              <w:t>Key</w:t>
            </w:r>
            <w:r>
              <w:rPr>
                <w:rFonts w:ascii="Arial" w:hAnsi="Arial" w:cs="Arial"/>
                <w:spacing w:val="-3"/>
                <w:sz w:val="16"/>
                <w:szCs w:val="16"/>
              </w:rPr>
              <w:t xml:space="preserve"> </w:t>
            </w:r>
            <w:r>
              <w:rPr>
                <w:rFonts w:ascii="Arial" w:hAnsi="Arial" w:cs="Arial"/>
                <w:spacing w:val="-4"/>
                <w:sz w:val="16"/>
                <w:szCs w:val="16"/>
              </w:rPr>
              <w:t>Info</w:t>
            </w:r>
          </w:p>
        </w:tc>
        <w:tc>
          <w:tcPr>
            <w:tcW w:w="1217" w:type="dxa"/>
            <w:tcBorders>
              <w:top w:val="single" w:sz="12" w:space="0" w:color="000000"/>
              <w:left w:val="single" w:sz="12" w:space="0" w:color="000000"/>
              <w:bottom w:val="single" w:sz="12" w:space="0" w:color="000000"/>
              <w:right w:val="single" w:sz="12" w:space="0" w:color="000000"/>
            </w:tcBorders>
          </w:tcPr>
          <w:p w14:paraId="527DDF77" w14:textId="77777777" w:rsidR="00A27762" w:rsidRDefault="00A27762" w:rsidP="00E5174D">
            <w:pPr>
              <w:pStyle w:val="TableParagraph"/>
              <w:kinsoku w:val="0"/>
              <w:overflowPunct w:val="0"/>
              <w:spacing w:before="100"/>
              <w:ind w:left="204"/>
              <w:rPr>
                <w:rFonts w:ascii="Arial" w:hAnsi="Arial" w:cs="Arial"/>
                <w:spacing w:val="-2"/>
                <w:sz w:val="16"/>
                <w:szCs w:val="16"/>
              </w:rPr>
            </w:pPr>
            <w:r>
              <w:rPr>
                <w:rFonts w:ascii="Arial" w:hAnsi="Arial" w:cs="Arial"/>
                <w:sz w:val="16"/>
                <w:szCs w:val="16"/>
              </w:rPr>
              <w:t>Key</w:t>
            </w:r>
            <w:r>
              <w:rPr>
                <w:rFonts w:ascii="Arial" w:hAnsi="Arial" w:cs="Arial"/>
                <w:spacing w:val="-3"/>
                <w:sz w:val="16"/>
                <w:szCs w:val="16"/>
              </w:rPr>
              <w:t xml:space="preserve"> </w:t>
            </w:r>
            <w:r>
              <w:rPr>
                <w:rFonts w:ascii="Arial" w:hAnsi="Arial" w:cs="Arial"/>
                <w:spacing w:val="-2"/>
                <w:sz w:val="16"/>
                <w:szCs w:val="16"/>
              </w:rPr>
              <w:t>Length</w:t>
            </w:r>
          </w:p>
        </w:tc>
        <w:tc>
          <w:tcPr>
            <w:tcW w:w="1000" w:type="dxa"/>
            <w:tcBorders>
              <w:top w:val="single" w:sz="12" w:space="0" w:color="000000"/>
              <w:left w:val="single" w:sz="12" w:space="0" w:color="000000"/>
              <w:bottom w:val="single" w:sz="12" w:space="0" w:color="000000"/>
              <w:right w:val="single" w:sz="12" w:space="0" w:color="000000"/>
            </w:tcBorders>
          </w:tcPr>
          <w:p w14:paraId="41F2CA20" w14:textId="77777777" w:rsidR="00A27762" w:rsidRDefault="00A27762" w:rsidP="00E5174D">
            <w:pPr>
              <w:pStyle w:val="TableParagraph"/>
              <w:kinsoku w:val="0"/>
              <w:overflowPunct w:val="0"/>
              <w:spacing w:before="100"/>
              <w:ind w:left="332"/>
              <w:rPr>
                <w:rFonts w:ascii="Arial" w:hAnsi="Arial" w:cs="Arial"/>
                <w:spacing w:val="-5"/>
                <w:sz w:val="16"/>
                <w:szCs w:val="16"/>
              </w:rPr>
            </w:pPr>
            <w:r>
              <w:rPr>
                <w:rFonts w:ascii="Arial" w:hAnsi="Arial" w:cs="Arial"/>
                <w:spacing w:val="-5"/>
                <w:sz w:val="16"/>
                <w:szCs w:val="16"/>
              </w:rPr>
              <w:t>RSC</w:t>
            </w:r>
          </w:p>
        </w:tc>
        <w:tc>
          <w:tcPr>
            <w:tcW w:w="999" w:type="dxa"/>
            <w:tcBorders>
              <w:top w:val="single" w:sz="12" w:space="0" w:color="000000"/>
              <w:left w:val="single" w:sz="12" w:space="0" w:color="000000"/>
              <w:bottom w:val="single" w:sz="12" w:space="0" w:color="000000"/>
              <w:right w:val="single" w:sz="12" w:space="0" w:color="000000"/>
            </w:tcBorders>
          </w:tcPr>
          <w:p w14:paraId="1A40FBB4" w14:textId="77777777" w:rsidR="00A27762" w:rsidRDefault="00A27762" w:rsidP="00E5174D">
            <w:pPr>
              <w:pStyle w:val="TableParagraph"/>
              <w:kinsoku w:val="0"/>
              <w:overflowPunct w:val="0"/>
              <w:spacing w:before="100"/>
              <w:ind w:left="349" w:right="318"/>
              <w:jc w:val="center"/>
              <w:rPr>
                <w:rFonts w:ascii="Arial" w:hAnsi="Arial" w:cs="Arial"/>
                <w:spacing w:val="-5"/>
                <w:sz w:val="16"/>
                <w:szCs w:val="16"/>
              </w:rPr>
            </w:pPr>
            <w:r>
              <w:rPr>
                <w:rFonts w:ascii="Arial" w:hAnsi="Arial" w:cs="Arial"/>
                <w:spacing w:val="-5"/>
                <w:sz w:val="16"/>
                <w:szCs w:val="16"/>
              </w:rPr>
              <w:t>Key</w:t>
            </w:r>
          </w:p>
        </w:tc>
      </w:tr>
    </w:tbl>
    <w:p w14:paraId="39005379" w14:textId="77777777" w:rsidR="00A27762" w:rsidRDefault="00A27762" w:rsidP="00A27762">
      <w:pPr>
        <w:pStyle w:val="BodyText0"/>
        <w:tabs>
          <w:tab w:val="left" w:pos="1407"/>
          <w:tab w:val="left" w:pos="2607"/>
          <w:tab w:val="left" w:pos="3607"/>
          <w:tab w:val="left" w:pos="4606"/>
          <w:tab w:val="left" w:pos="5716"/>
          <w:tab w:val="left" w:pos="6825"/>
          <w:tab w:val="left" w:pos="7625"/>
        </w:tabs>
        <w:kinsoku w:val="0"/>
        <w:overflowPunct w:val="0"/>
        <w:spacing w:before="98"/>
        <w:ind w:right="3"/>
        <w:jc w:val="center"/>
        <w:rPr>
          <w:rFonts w:ascii="Arial" w:hAnsi="Arial" w:cs="Arial"/>
          <w:spacing w:val="-5"/>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8</w:t>
      </w:r>
      <w:r>
        <w:rPr>
          <w:rFonts w:ascii="Arial" w:hAnsi="Arial" w:cs="Arial"/>
          <w:sz w:val="16"/>
          <w:szCs w:val="16"/>
        </w:rPr>
        <w:tab/>
        <w:t>5</w:t>
      </w:r>
      <w:r>
        <w:rPr>
          <w:rFonts w:ascii="Arial" w:hAnsi="Arial" w:cs="Arial"/>
          <w:spacing w:val="-1"/>
          <w:sz w:val="16"/>
          <w:szCs w:val="16"/>
        </w:rPr>
        <w:t xml:space="preserve"> </w:t>
      </w:r>
      <w:r>
        <w:rPr>
          <w:rFonts w:ascii="Arial" w:hAnsi="Arial" w:cs="Arial"/>
          <w:sz w:val="16"/>
          <w:szCs w:val="16"/>
        </w:rPr>
        <w:t>to</w:t>
      </w:r>
      <w:r>
        <w:rPr>
          <w:rFonts w:ascii="Arial" w:hAnsi="Arial" w:cs="Arial"/>
          <w:spacing w:val="-1"/>
          <w:sz w:val="16"/>
          <w:szCs w:val="16"/>
        </w:rPr>
        <w:t xml:space="preserve"> </w:t>
      </w:r>
      <w:r>
        <w:rPr>
          <w:rFonts w:ascii="Arial" w:hAnsi="Arial" w:cs="Arial"/>
          <w:spacing w:val="-5"/>
          <w:sz w:val="16"/>
          <w:szCs w:val="16"/>
        </w:rPr>
        <w:t>32</w:t>
      </w:r>
    </w:p>
    <w:p w14:paraId="3ABDDB77" w14:textId="0A0B791A" w:rsidR="0073246B" w:rsidRDefault="00A27762" w:rsidP="00A27762">
      <w:pPr>
        <w:pStyle w:val="T"/>
        <w:spacing w:after="0" w:line="240" w:lineRule="auto"/>
        <w:jc w:val="center"/>
        <w:rPr>
          <w:rFonts w:ascii="Arial" w:hAnsi="Arial" w:cs="Arial"/>
          <w:b/>
          <w:bCs/>
          <w:spacing w:val="-2"/>
        </w:rPr>
      </w:pPr>
      <w:bookmarkStart w:id="149" w:name="_bookmark235"/>
      <w:bookmarkEnd w:id="149"/>
      <w:r>
        <w:rPr>
          <w:rFonts w:ascii="Arial" w:hAnsi="Arial" w:cs="Arial"/>
          <w:b/>
          <w:bCs/>
        </w:rPr>
        <w:t>Figure</w:t>
      </w:r>
      <w:r>
        <w:rPr>
          <w:rFonts w:ascii="Arial" w:hAnsi="Arial" w:cs="Arial"/>
          <w:b/>
          <w:bCs/>
          <w:spacing w:val="-9"/>
        </w:rPr>
        <w:t xml:space="preserve"> </w:t>
      </w:r>
      <w:r>
        <w:rPr>
          <w:rFonts w:ascii="Arial" w:hAnsi="Arial" w:cs="Arial"/>
          <w:b/>
          <w:bCs/>
        </w:rPr>
        <w:t>9-1162a—WNM</w:t>
      </w:r>
      <w:r>
        <w:rPr>
          <w:rFonts w:ascii="Arial" w:hAnsi="Arial" w:cs="Arial"/>
          <w:b/>
          <w:bCs/>
          <w:spacing w:val="-8"/>
        </w:rPr>
        <w:t xml:space="preserve"> </w:t>
      </w:r>
      <w:r>
        <w:rPr>
          <w:rFonts w:ascii="Arial" w:hAnsi="Arial" w:cs="Arial"/>
          <w:b/>
          <w:bCs/>
        </w:rPr>
        <w:t>Sleep</w:t>
      </w:r>
      <w:r>
        <w:rPr>
          <w:rFonts w:ascii="Arial" w:hAnsi="Arial" w:cs="Arial"/>
          <w:b/>
          <w:bCs/>
          <w:spacing w:val="-8"/>
        </w:rPr>
        <w:t xml:space="preserve"> </w:t>
      </w:r>
      <w:r>
        <w:rPr>
          <w:rFonts w:ascii="Arial" w:hAnsi="Arial" w:cs="Arial"/>
          <w:b/>
          <w:bCs/>
        </w:rPr>
        <w:t>Mode</w:t>
      </w:r>
      <w:r>
        <w:rPr>
          <w:rFonts w:ascii="Arial" w:hAnsi="Arial" w:cs="Arial"/>
          <w:b/>
          <w:bCs/>
          <w:spacing w:val="-9"/>
        </w:rPr>
        <w:t xml:space="preserve"> </w:t>
      </w:r>
      <w:r>
        <w:rPr>
          <w:rFonts w:ascii="Arial" w:hAnsi="Arial" w:cs="Arial"/>
          <w:b/>
          <w:bCs/>
        </w:rPr>
        <w:t>MLO</w:t>
      </w:r>
      <w:r>
        <w:rPr>
          <w:rFonts w:ascii="Arial" w:hAnsi="Arial" w:cs="Arial"/>
          <w:b/>
          <w:bCs/>
          <w:spacing w:val="-8"/>
        </w:rPr>
        <w:t xml:space="preserve"> </w:t>
      </w:r>
      <w:r>
        <w:rPr>
          <w:rFonts w:ascii="Arial" w:hAnsi="Arial" w:cs="Arial"/>
          <w:b/>
          <w:bCs/>
        </w:rPr>
        <w:t>GTK</w:t>
      </w:r>
      <w:r>
        <w:rPr>
          <w:rFonts w:ascii="Arial" w:hAnsi="Arial" w:cs="Arial"/>
          <w:b/>
          <w:bCs/>
          <w:spacing w:val="-9"/>
        </w:rPr>
        <w:t xml:space="preserve"> </w:t>
      </w:r>
      <w:proofErr w:type="spellStart"/>
      <w:r>
        <w:rPr>
          <w:rFonts w:ascii="Arial" w:hAnsi="Arial" w:cs="Arial"/>
          <w:b/>
          <w:bCs/>
        </w:rPr>
        <w:t>subelement</w:t>
      </w:r>
      <w:proofErr w:type="spellEnd"/>
      <w:r>
        <w:rPr>
          <w:rFonts w:ascii="Arial" w:hAnsi="Arial" w:cs="Arial"/>
          <w:b/>
          <w:bCs/>
          <w:spacing w:val="-8"/>
        </w:rPr>
        <w:t xml:space="preserve"> </w:t>
      </w:r>
      <w:r>
        <w:rPr>
          <w:rFonts w:ascii="Arial" w:hAnsi="Arial" w:cs="Arial"/>
          <w:b/>
          <w:bCs/>
          <w:spacing w:val="-2"/>
        </w:rPr>
        <w:t>format</w:t>
      </w:r>
    </w:p>
    <w:p w14:paraId="150FA752" w14:textId="77777777" w:rsidR="006D0E27" w:rsidRPr="009D0DDA" w:rsidRDefault="006D0E27" w:rsidP="006D0E27">
      <w:pPr>
        <w:pStyle w:val="BodyText0"/>
        <w:kinsoku w:val="0"/>
        <w:overflowPunct w:val="0"/>
        <w:spacing w:before="91"/>
        <w:rPr>
          <w:spacing w:val="-2"/>
          <w:sz w:val="20"/>
        </w:rPr>
      </w:pPr>
      <w:r w:rsidRPr="009D0DDA">
        <w:rPr>
          <w:sz w:val="20"/>
        </w:rPr>
        <w:t>The</w:t>
      </w:r>
      <w:r w:rsidRPr="009D0DDA">
        <w:rPr>
          <w:spacing w:val="-5"/>
          <w:sz w:val="20"/>
        </w:rPr>
        <w:t xml:space="preserve"> </w:t>
      </w:r>
      <w:r w:rsidRPr="009D0DDA">
        <w:rPr>
          <w:sz w:val="20"/>
        </w:rPr>
        <w:t>Length</w:t>
      </w:r>
      <w:r w:rsidRPr="009D0DDA">
        <w:rPr>
          <w:spacing w:val="-3"/>
          <w:sz w:val="20"/>
        </w:rPr>
        <w:t xml:space="preserve"> </w:t>
      </w:r>
      <w:r w:rsidRPr="009D0DDA">
        <w:rPr>
          <w:sz w:val="20"/>
        </w:rPr>
        <w:t>field</w:t>
      </w:r>
      <w:r w:rsidRPr="009D0DDA">
        <w:rPr>
          <w:spacing w:val="-4"/>
          <w:sz w:val="20"/>
        </w:rPr>
        <w:t xml:space="preserve"> </w:t>
      </w:r>
      <w:r w:rsidRPr="009D0DDA">
        <w:rPr>
          <w:sz w:val="20"/>
        </w:rPr>
        <w:t>is</w:t>
      </w:r>
      <w:r w:rsidRPr="009D0DDA">
        <w:rPr>
          <w:spacing w:val="-3"/>
          <w:sz w:val="20"/>
        </w:rPr>
        <w:t xml:space="preserve"> </w:t>
      </w:r>
      <w:r w:rsidRPr="009D0DDA">
        <w:rPr>
          <w:sz w:val="20"/>
        </w:rPr>
        <w:t>defined</w:t>
      </w:r>
      <w:r w:rsidRPr="009D0DDA">
        <w:rPr>
          <w:spacing w:val="-4"/>
          <w:sz w:val="20"/>
        </w:rPr>
        <w:t xml:space="preserve"> </w:t>
      </w:r>
      <w:r w:rsidRPr="009D0DDA">
        <w:rPr>
          <w:sz w:val="20"/>
        </w:rPr>
        <w:t>in</w:t>
      </w:r>
      <w:r w:rsidRPr="009D0DDA">
        <w:rPr>
          <w:spacing w:val="-3"/>
          <w:sz w:val="20"/>
        </w:rPr>
        <w:t xml:space="preserve"> </w:t>
      </w:r>
      <w:r w:rsidRPr="009D0DDA">
        <w:rPr>
          <w:sz w:val="20"/>
        </w:rPr>
        <w:t>9.4.3</w:t>
      </w:r>
      <w:r w:rsidRPr="009D0DDA">
        <w:rPr>
          <w:spacing w:val="-4"/>
          <w:sz w:val="20"/>
        </w:rPr>
        <w:t xml:space="preserve"> </w:t>
      </w:r>
      <w:r w:rsidRPr="009D0DDA">
        <w:rPr>
          <w:spacing w:val="-2"/>
          <w:sz w:val="20"/>
        </w:rPr>
        <w:t>(</w:t>
      </w:r>
      <w:proofErr w:type="spellStart"/>
      <w:r w:rsidRPr="009D0DDA">
        <w:rPr>
          <w:spacing w:val="-2"/>
          <w:sz w:val="20"/>
        </w:rPr>
        <w:t>Subelements</w:t>
      </w:r>
      <w:proofErr w:type="spellEnd"/>
      <w:r w:rsidRPr="009D0DDA">
        <w:rPr>
          <w:spacing w:val="-2"/>
          <w:sz w:val="20"/>
        </w:rPr>
        <w:t>).</w:t>
      </w:r>
    </w:p>
    <w:p w14:paraId="75318E11" w14:textId="30497E00" w:rsidR="00A27762" w:rsidRPr="009D0DDA" w:rsidRDefault="006D0E27" w:rsidP="006D0E27">
      <w:pPr>
        <w:pStyle w:val="T"/>
        <w:spacing w:after="0" w:line="240" w:lineRule="auto"/>
        <w:jc w:val="left"/>
        <w:rPr>
          <w:spacing w:val="-2"/>
        </w:rPr>
      </w:pPr>
      <w:r w:rsidRPr="009D0DDA">
        <w:t>The</w:t>
      </w:r>
      <w:r w:rsidRPr="009D0DDA">
        <w:rPr>
          <w:spacing w:val="-5"/>
        </w:rPr>
        <w:t xml:space="preserve"> </w:t>
      </w:r>
      <w:r w:rsidRPr="009D0DDA">
        <w:t>format</w:t>
      </w:r>
      <w:r w:rsidRPr="009D0DDA">
        <w:rPr>
          <w:spacing w:val="-4"/>
        </w:rPr>
        <w:t xml:space="preserve"> </w:t>
      </w:r>
      <w:r w:rsidRPr="009D0DDA">
        <w:t>of</w:t>
      </w:r>
      <w:r w:rsidRPr="009D0DDA">
        <w:rPr>
          <w:spacing w:val="-4"/>
        </w:rPr>
        <w:t xml:space="preserve"> </w:t>
      </w:r>
      <w:r w:rsidRPr="009D0DDA">
        <w:t>the</w:t>
      </w:r>
      <w:r w:rsidRPr="009D0DDA">
        <w:rPr>
          <w:spacing w:val="-3"/>
        </w:rPr>
        <w:t xml:space="preserve"> </w:t>
      </w:r>
      <w:r w:rsidRPr="009D0DDA">
        <w:t>Link</w:t>
      </w:r>
      <w:r w:rsidRPr="009D0DDA">
        <w:rPr>
          <w:spacing w:val="-4"/>
        </w:rPr>
        <w:t xml:space="preserve"> </w:t>
      </w:r>
      <w:ins w:id="150" w:author="Gaurang Naik" w:date="2022-12-30T14:43:00Z">
        <w:r w:rsidR="007D0016">
          <w:rPr>
            <w:spacing w:val="-4"/>
          </w:rPr>
          <w:t xml:space="preserve">ID </w:t>
        </w:r>
      </w:ins>
      <w:r w:rsidRPr="009D0DDA">
        <w:t>Info</w:t>
      </w:r>
      <w:r w:rsidRPr="009D0DDA">
        <w:rPr>
          <w:spacing w:val="-3"/>
        </w:rPr>
        <w:t xml:space="preserve"> </w:t>
      </w:r>
      <w:r w:rsidRPr="009D0DDA">
        <w:t>field</w:t>
      </w:r>
      <w:r w:rsidRPr="009D0DDA">
        <w:rPr>
          <w:spacing w:val="-4"/>
        </w:rPr>
        <w:t xml:space="preserve"> </w:t>
      </w:r>
      <w:r w:rsidRPr="009D0DDA">
        <w:t>is</w:t>
      </w:r>
      <w:r w:rsidRPr="009D0DDA">
        <w:rPr>
          <w:spacing w:val="-4"/>
        </w:rPr>
        <w:t xml:space="preserve"> </w:t>
      </w:r>
      <w:del w:id="151" w:author="Gaurang Naik" w:date="2023-01-04T16:31:00Z">
        <w:r w:rsidRPr="009D0DDA" w:rsidDel="00716709">
          <w:delText>shown</w:delText>
        </w:r>
        <w:r w:rsidRPr="009D0DDA" w:rsidDel="00716709">
          <w:rPr>
            <w:spacing w:val="-3"/>
          </w:rPr>
          <w:delText xml:space="preserve"> </w:delText>
        </w:r>
      </w:del>
      <w:ins w:id="152" w:author="Gaurang Naik" w:date="2023-01-04T16:34:00Z">
        <w:r w:rsidR="00816353">
          <w:rPr>
            <w:spacing w:val="-3"/>
          </w:rPr>
          <w:t xml:space="preserve">as </w:t>
        </w:r>
      </w:ins>
      <w:ins w:id="153" w:author="Gaurang Naik" w:date="2023-01-04T16:31:00Z">
        <w:r w:rsidR="00716709">
          <w:t>defined</w:t>
        </w:r>
        <w:r w:rsidR="00716709" w:rsidRPr="009D0DDA">
          <w:rPr>
            <w:spacing w:val="-3"/>
          </w:rPr>
          <w:t xml:space="preserve"> </w:t>
        </w:r>
      </w:ins>
      <w:r w:rsidRPr="009D0DDA">
        <w:t>in</w:t>
      </w:r>
      <w:r w:rsidRPr="009D0DDA">
        <w:rPr>
          <w:spacing w:val="-3"/>
        </w:rPr>
        <w:t xml:space="preserve"> </w:t>
      </w:r>
      <w:r w:rsidRPr="009D0DDA">
        <w:rPr>
          <w:spacing w:val="-3"/>
        </w:rPr>
        <w:fldChar w:fldCharType="begin"/>
      </w:r>
      <w:r w:rsidRPr="009D0DDA">
        <w:rPr>
          <w:spacing w:val="-3"/>
        </w:rPr>
        <w:instrText xml:space="preserve"> HYPERLINK \l "bookmark236" </w:instrText>
      </w:r>
      <w:r w:rsidRPr="009D0DDA">
        <w:rPr>
          <w:spacing w:val="-3"/>
        </w:rPr>
      </w:r>
      <w:r w:rsidRPr="009D0DDA">
        <w:rPr>
          <w:spacing w:val="-3"/>
        </w:rPr>
        <w:fldChar w:fldCharType="separate"/>
      </w:r>
      <w:del w:id="154" w:author="Gaurang Naik" w:date="2023-01-04T16:30:00Z">
        <w:r w:rsidRPr="009D0DDA" w:rsidDel="001A3B7E">
          <w:delText>Figure</w:delText>
        </w:r>
        <w:r w:rsidRPr="009D0DDA" w:rsidDel="001A3B7E">
          <w:rPr>
            <w:spacing w:val="-3"/>
          </w:rPr>
          <w:delText xml:space="preserve"> </w:delText>
        </w:r>
      </w:del>
      <w:del w:id="155" w:author="Gaurang Naik" w:date="2022-12-30T14:42:00Z">
        <w:r w:rsidRPr="009D0DDA" w:rsidDel="00A4415E">
          <w:delText>9-1162b</w:delText>
        </w:r>
        <w:r w:rsidRPr="009D0DDA" w:rsidDel="00A4415E">
          <w:rPr>
            <w:spacing w:val="-4"/>
          </w:rPr>
          <w:delText xml:space="preserve"> </w:delText>
        </w:r>
        <w:r w:rsidRPr="009D0DDA" w:rsidDel="00A4415E">
          <w:delText>(Link</w:delText>
        </w:r>
        <w:r w:rsidRPr="009D0DDA" w:rsidDel="00A4415E">
          <w:rPr>
            <w:spacing w:val="-3"/>
          </w:rPr>
          <w:delText xml:space="preserve"> </w:delText>
        </w:r>
        <w:r w:rsidRPr="009D0DDA" w:rsidDel="00A4415E">
          <w:delText>Info</w:delText>
        </w:r>
        <w:r w:rsidRPr="009D0DDA" w:rsidDel="00A4415E">
          <w:rPr>
            <w:spacing w:val="-4"/>
          </w:rPr>
          <w:delText xml:space="preserve"> </w:delText>
        </w:r>
        <w:r w:rsidRPr="009D0DDA" w:rsidDel="00A4415E">
          <w:delText>field</w:delText>
        </w:r>
        <w:r w:rsidRPr="009D0DDA" w:rsidDel="00A4415E">
          <w:rPr>
            <w:spacing w:val="-3"/>
          </w:rPr>
          <w:delText xml:space="preserve"> </w:delText>
        </w:r>
        <w:r w:rsidRPr="009D0DDA" w:rsidDel="00A4415E">
          <w:rPr>
            <w:spacing w:val="-2"/>
          </w:rPr>
          <w:delText>format)</w:delText>
        </w:r>
      </w:del>
      <w:r w:rsidRPr="009D0DDA">
        <w:rPr>
          <w:spacing w:val="-3"/>
        </w:rPr>
        <w:fldChar w:fldCharType="end"/>
      </w:r>
      <w:ins w:id="156" w:author="Gaurang Naik" w:date="2023-01-04T16:30:00Z">
        <w:r w:rsidR="000305A1">
          <w:rPr>
            <w:spacing w:val="-3"/>
          </w:rPr>
          <w:t xml:space="preserve"> </w:t>
        </w:r>
        <w:r w:rsidR="000305A1">
          <w:t>9.4.1.74a (Link ID Info field)</w:t>
        </w:r>
      </w:ins>
      <w:r w:rsidRPr="009D0DDA">
        <w:rPr>
          <w:spacing w:val="-2"/>
        </w:rPr>
        <w:t>.</w:t>
      </w:r>
      <w:ins w:id="157" w:author="Gaurang Naik" w:date="2022-12-30T14:42:00Z">
        <w:r w:rsidR="00A4415E">
          <w:rPr>
            <w:spacing w:val="-2"/>
          </w:rPr>
          <w:t xml:space="preserve"> </w:t>
        </w:r>
      </w:ins>
      <w:moveToRangeStart w:id="158" w:author="Gaurang Naik" w:date="2022-12-30T14:42:00Z" w:name="move123303771"/>
      <w:moveTo w:id="159" w:author="Gaurang Naik" w:date="2022-12-30T14:42:00Z">
        <w:r w:rsidR="00A4415E" w:rsidRPr="00683CF8">
          <w:rPr>
            <w:rFonts w:eastAsia="Times New Roman"/>
          </w:rPr>
          <w:t>The</w:t>
        </w:r>
        <w:r w:rsidR="00A4415E" w:rsidRPr="00683CF8">
          <w:rPr>
            <w:rFonts w:eastAsia="Times New Roman"/>
            <w:spacing w:val="-4"/>
          </w:rPr>
          <w:t xml:space="preserve"> </w:t>
        </w:r>
        <w:r w:rsidR="00A4415E" w:rsidRPr="00683CF8">
          <w:rPr>
            <w:rFonts w:eastAsia="Times New Roman"/>
          </w:rPr>
          <w:t>Link</w:t>
        </w:r>
        <w:r w:rsidR="00A4415E" w:rsidRPr="00683CF8">
          <w:rPr>
            <w:rFonts w:eastAsia="Times New Roman"/>
            <w:spacing w:val="-4"/>
          </w:rPr>
          <w:t xml:space="preserve"> </w:t>
        </w:r>
        <w:r w:rsidR="00A4415E" w:rsidRPr="00683CF8">
          <w:rPr>
            <w:rFonts w:eastAsia="Times New Roman"/>
          </w:rPr>
          <w:t>ID</w:t>
        </w:r>
        <w:r w:rsidR="00A4415E" w:rsidRPr="00683CF8">
          <w:rPr>
            <w:rFonts w:eastAsia="Times New Roman"/>
            <w:spacing w:val="-4"/>
          </w:rPr>
          <w:t xml:space="preserve"> </w:t>
        </w:r>
        <w:r w:rsidR="00A4415E" w:rsidRPr="00683CF8">
          <w:rPr>
            <w:rFonts w:eastAsia="Times New Roman"/>
          </w:rPr>
          <w:t>subfield</w:t>
        </w:r>
        <w:r w:rsidR="00A4415E" w:rsidRPr="00683CF8">
          <w:rPr>
            <w:rFonts w:eastAsia="Times New Roman"/>
            <w:spacing w:val="-4"/>
          </w:rPr>
          <w:t xml:space="preserve"> </w:t>
        </w:r>
        <w:r w:rsidR="00A4415E" w:rsidRPr="00683CF8">
          <w:rPr>
            <w:rFonts w:eastAsia="Times New Roman"/>
          </w:rPr>
          <w:t>identifies</w:t>
        </w:r>
        <w:r w:rsidR="00A4415E" w:rsidRPr="00683CF8">
          <w:rPr>
            <w:rFonts w:eastAsia="Times New Roman"/>
            <w:spacing w:val="-5"/>
          </w:rPr>
          <w:t xml:space="preserve"> </w:t>
        </w:r>
        <w:r w:rsidR="00A4415E" w:rsidRPr="00683CF8">
          <w:rPr>
            <w:rFonts w:eastAsia="Times New Roman"/>
          </w:rPr>
          <w:t>the</w:t>
        </w:r>
        <w:r w:rsidR="00A4415E" w:rsidRPr="00683CF8">
          <w:rPr>
            <w:rFonts w:eastAsia="Times New Roman"/>
            <w:spacing w:val="-4"/>
          </w:rPr>
          <w:t xml:space="preserve"> </w:t>
        </w:r>
        <w:r w:rsidR="00A4415E" w:rsidRPr="00683CF8">
          <w:rPr>
            <w:rFonts w:eastAsia="Times New Roman"/>
          </w:rPr>
          <w:t>link</w:t>
        </w:r>
        <w:r w:rsidR="00A4415E" w:rsidRPr="00683CF8">
          <w:rPr>
            <w:rFonts w:eastAsia="Times New Roman"/>
            <w:spacing w:val="-5"/>
          </w:rPr>
          <w:t xml:space="preserve"> </w:t>
        </w:r>
        <w:r w:rsidR="00A4415E" w:rsidRPr="00683CF8">
          <w:rPr>
            <w:rFonts w:eastAsia="Times New Roman"/>
            <w:color w:val="208A20"/>
            <w:u w:val="single"/>
          </w:rPr>
          <w:t>(#10304)</w:t>
        </w:r>
        <w:r w:rsidR="00A4415E" w:rsidRPr="00683CF8">
          <w:rPr>
            <w:rFonts w:eastAsia="Times New Roman"/>
          </w:rPr>
          <w:t>on</w:t>
        </w:r>
        <w:r w:rsidR="00A4415E" w:rsidRPr="00683CF8">
          <w:rPr>
            <w:rFonts w:eastAsia="Times New Roman"/>
            <w:spacing w:val="-5"/>
          </w:rPr>
          <w:t xml:space="preserve"> </w:t>
        </w:r>
        <w:r w:rsidR="00A4415E" w:rsidRPr="00683CF8">
          <w:rPr>
            <w:rFonts w:eastAsia="Times New Roman"/>
          </w:rPr>
          <w:t>which</w:t>
        </w:r>
        <w:r w:rsidR="00A4415E" w:rsidRPr="00683CF8">
          <w:rPr>
            <w:rFonts w:eastAsia="Times New Roman"/>
            <w:spacing w:val="-5"/>
          </w:rPr>
          <w:t xml:space="preserve"> </w:t>
        </w:r>
        <w:r w:rsidR="00A4415E" w:rsidRPr="00683CF8">
          <w:rPr>
            <w:rFonts w:eastAsia="Times New Roman"/>
          </w:rPr>
          <w:t>an</w:t>
        </w:r>
        <w:r w:rsidR="00A4415E" w:rsidRPr="00683CF8">
          <w:rPr>
            <w:rFonts w:eastAsia="Times New Roman"/>
            <w:spacing w:val="-4"/>
          </w:rPr>
          <w:t xml:space="preserve"> </w:t>
        </w:r>
        <w:r w:rsidR="00A4415E" w:rsidRPr="00683CF8">
          <w:rPr>
            <w:rFonts w:eastAsia="Times New Roman"/>
          </w:rPr>
          <w:t>AP</w:t>
        </w:r>
        <w:r w:rsidR="00A4415E" w:rsidRPr="00683CF8">
          <w:rPr>
            <w:rFonts w:eastAsia="Times New Roman"/>
            <w:spacing w:val="-4"/>
          </w:rPr>
          <w:t xml:space="preserve"> </w:t>
        </w:r>
        <w:r w:rsidR="00A4415E" w:rsidRPr="00683CF8">
          <w:rPr>
            <w:rFonts w:eastAsia="Times New Roman"/>
          </w:rPr>
          <w:t>affiliated</w:t>
        </w:r>
        <w:r w:rsidR="00A4415E" w:rsidRPr="00683CF8">
          <w:rPr>
            <w:rFonts w:eastAsia="Times New Roman"/>
            <w:spacing w:val="-4"/>
          </w:rPr>
          <w:t xml:space="preserve"> </w:t>
        </w:r>
        <w:r w:rsidR="00A4415E" w:rsidRPr="00683CF8">
          <w:rPr>
            <w:rFonts w:eastAsia="Times New Roman"/>
          </w:rPr>
          <w:t>with</w:t>
        </w:r>
        <w:r w:rsidR="00A4415E" w:rsidRPr="00683CF8">
          <w:rPr>
            <w:rFonts w:eastAsia="Times New Roman"/>
            <w:spacing w:val="-4"/>
          </w:rPr>
          <w:t xml:space="preserve"> </w:t>
        </w:r>
        <w:r w:rsidR="00A4415E" w:rsidRPr="00683CF8">
          <w:rPr>
            <w:rFonts w:eastAsia="Times New Roman"/>
          </w:rPr>
          <w:t>an</w:t>
        </w:r>
        <w:r w:rsidR="00A4415E" w:rsidRPr="00683CF8">
          <w:rPr>
            <w:rFonts w:eastAsia="Times New Roman"/>
            <w:spacing w:val="-4"/>
          </w:rPr>
          <w:t xml:space="preserve"> </w:t>
        </w:r>
        <w:r w:rsidR="00A4415E" w:rsidRPr="00683CF8">
          <w:rPr>
            <w:rFonts w:eastAsia="Times New Roman"/>
          </w:rPr>
          <w:t>AP</w:t>
        </w:r>
        <w:r w:rsidR="00A4415E" w:rsidRPr="00683CF8">
          <w:rPr>
            <w:rFonts w:eastAsia="Times New Roman"/>
            <w:spacing w:val="-4"/>
          </w:rPr>
          <w:t xml:space="preserve"> </w:t>
        </w:r>
        <w:r w:rsidR="00A4415E" w:rsidRPr="00683CF8">
          <w:rPr>
            <w:rFonts w:eastAsia="Times New Roman"/>
          </w:rPr>
          <w:t>MLD</w:t>
        </w:r>
        <w:r w:rsidR="00A4415E" w:rsidRPr="00683CF8">
          <w:rPr>
            <w:rFonts w:eastAsia="Times New Roman"/>
            <w:spacing w:val="-4"/>
          </w:rPr>
          <w:t xml:space="preserve"> </w:t>
        </w:r>
        <w:r w:rsidR="00A4415E" w:rsidRPr="00683CF8">
          <w:rPr>
            <w:rFonts w:eastAsia="Times New Roman"/>
          </w:rPr>
          <w:t>is</w:t>
        </w:r>
        <w:r w:rsidR="00A4415E" w:rsidRPr="00683CF8">
          <w:rPr>
            <w:rFonts w:eastAsia="Times New Roman"/>
            <w:spacing w:val="-4"/>
          </w:rPr>
          <w:t xml:space="preserve"> </w:t>
        </w:r>
        <w:r w:rsidR="00A4415E" w:rsidRPr="00683CF8">
          <w:rPr>
            <w:rFonts w:eastAsia="Times New Roman"/>
          </w:rPr>
          <w:t>operating</w:t>
        </w:r>
        <w:r w:rsidR="00A4415E" w:rsidRPr="00683CF8">
          <w:rPr>
            <w:rFonts w:eastAsia="Times New Roman"/>
            <w:spacing w:val="-4"/>
          </w:rPr>
          <w:t xml:space="preserve"> </w:t>
        </w:r>
        <w:r w:rsidR="00A4415E" w:rsidRPr="00683CF8">
          <w:rPr>
            <w:rFonts w:eastAsia="Times New Roman"/>
          </w:rPr>
          <w:t>on (see 35.3.3.2 (Link ID(#10304))).</w:t>
        </w:r>
      </w:moveTo>
      <w:moveToRangeEnd w:id="158"/>
    </w:p>
    <w:p w14:paraId="75AE541B" w14:textId="77777777" w:rsidR="002E7516" w:rsidRDefault="002E7516" w:rsidP="002E7516">
      <w:pPr>
        <w:pStyle w:val="BodyText0"/>
        <w:kinsoku w:val="0"/>
        <w:overflowPunct w:val="0"/>
        <w:spacing w:before="10"/>
        <w:rPr>
          <w:sz w:val="24"/>
          <w:szCs w:val="24"/>
        </w:rPr>
      </w:pPr>
    </w:p>
    <w:p w14:paraId="3BDD854C" w14:textId="3E5F0EA0" w:rsidR="002E7516" w:rsidDel="00A4415E" w:rsidRDefault="002E7516" w:rsidP="002E7516">
      <w:pPr>
        <w:pStyle w:val="BodyText0"/>
        <w:tabs>
          <w:tab w:val="left" w:pos="1820"/>
          <w:tab w:val="left" w:pos="2336"/>
          <w:tab w:val="left" w:pos="3080"/>
        </w:tabs>
        <w:kinsoku w:val="0"/>
        <w:overflowPunct w:val="0"/>
        <w:spacing w:before="95"/>
        <w:ind w:left="1076"/>
        <w:jc w:val="center"/>
        <w:rPr>
          <w:del w:id="160" w:author="Gaurang Naik" w:date="2022-12-30T14:42:00Z"/>
          <w:rFonts w:ascii="Arial" w:hAnsi="Arial" w:cs="Arial"/>
          <w:spacing w:val="-5"/>
          <w:sz w:val="16"/>
          <w:szCs w:val="16"/>
        </w:rPr>
      </w:pPr>
      <w:del w:id="161" w:author="Gaurang Naik" w:date="2022-12-30T14:42:00Z">
        <w:r w:rsidDel="00A4415E">
          <w:rPr>
            <w:rFonts w:ascii="Arial" w:hAnsi="Arial" w:cs="Arial"/>
            <w:spacing w:val="-5"/>
            <w:sz w:val="16"/>
            <w:szCs w:val="16"/>
          </w:rPr>
          <w:delText>B0</w:delText>
        </w:r>
        <w:r w:rsidDel="00A4415E">
          <w:rPr>
            <w:rFonts w:ascii="Arial" w:hAnsi="Arial" w:cs="Arial"/>
            <w:sz w:val="16"/>
            <w:szCs w:val="16"/>
          </w:rPr>
          <w:tab/>
        </w:r>
        <w:r w:rsidDel="00A4415E">
          <w:rPr>
            <w:rFonts w:ascii="Arial" w:hAnsi="Arial" w:cs="Arial"/>
            <w:spacing w:val="-5"/>
            <w:sz w:val="16"/>
            <w:szCs w:val="16"/>
          </w:rPr>
          <w:delText>B3</w:delText>
        </w:r>
        <w:r w:rsidDel="00A4415E">
          <w:rPr>
            <w:rFonts w:ascii="Arial" w:hAnsi="Arial" w:cs="Arial"/>
            <w:sz w:val="16"/>
            <w:szCs w:val="16"/>
          </w:rPr>
          <w:tab/>
        </w:r>
        <w:r w:rsidDel="00A4415E">
          <w:rPr>
            <w:rFonts w:ascii="Arial" w:hAnsi="Arial" w:cs="Arial"/>
            <w:spacing w:val="-5"/>
            <w:sz w:val="16"/>
            <w:szCs w:val="16"/>
          </w:rPr>
          <w:delText>B4</w:delText>
        </w:r>
        <w:r w:rsidDel="00A4415E">
          <w:rPr>
            <w:rFonts w:ascii="Arial" w:hAnsi="Arial" w:cs="Arial"/>
            <w:sz w:val="16"/>
            <w:szCs w:val="16"/>
          </w:rPr>
          <w:tab/>
        </w:r>
        <w:r w:rsidDel="00A4415E">
          <w:rPr>
            <w:rFonts w:ascii="Arial" w:hAnsi="Arial" w:cs="Arial"/>
            <w:spacing w:val="-5"/>
            <w:sz w:val="16"/>
            <w:szCs w:val="16"/>
          </w:rPr>
          <w:delText>B7</w:delText>
        </w:r>
      </w:del>
    </w:p>
    <w:p w14:paraId="3C4F8741" w14:textId="62423BEA" w:rsidR="002E7516" w:rsidRDefault="002E7516" w:rsidP="002E7516">
      <w:pPr>
        <w:pStyle w:val="BodyText0"/>
        <w:kinsoku w:val="0"/>
        <w:overflowPunct w:val="0"/>
        <w:spacing w:before="2"/>
        <w:rPr>
          <w:rFonts w:ascii="Arial" w:hAnsi="Arial" w:cs="Arial"/>
          <w:sz w:val="7"/>
          <w:szCs w:val="7"/>
        </w:rPr>
      </w:pPr>
      <w:r>
        <w:rPr>
          <w:noProof/>
        </w:rPr>
        <mc:AlternateContent>
          <mc:Choice Requires="wpg">
            <w:drawing>
              <wp:anchor distT="0" distB="0" distL="0" distR="0" simplePos="0" relativeHeight="251658245" behindDoc="0" locked="0" layoutInCell="0" allowOverlap="1" wp14:anchorId="2501EFE6" wp14:editId="46D13099">
                <wp:simplePos x="0" y="0"/>
                <wp:positionH relativeFrom="page">
                  <wp:posOffset>3445510</wp:posOffset>
                </wp:positionH>
                <wp:positionV relativeFrom="paragraph">
                  <wp:posOffset>67945</wp:posOffset>
                </wp:positionV>
                <wp:extent cx="1616710" cy="28321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6710" cy="283210"/>
                          <a:chOff x="5426" y="107"/>
                          <a:chExt cx="2546" cy="446"/>
                        </a:xfrm>
                      </wpg:grpSpPr>
                      <wps:wsp>
                        <wps:cNvPr id="28" name="Text Box 25"/>
                        <wps:cNvSpPr txBox="1">
                          <a:spLocks noChangeArrowheads="1"/>
                        </wps:cNvSpPr>
                        <wps:spPr bwMode="auto">
                          <a:xfrm>
                            <a:off x="6699" y="120"/>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5D1CE6" w14:textId="4158FE41" w:rsidR="002E7516" w:rsidRDefault="002E7516" w:rsidP="002E7516">
                              <w:pPr>
                                <w:pStyle w:val="BodyText0"/>
                                <w:kinsoku w:val="0"/>
                                <w:overflowPunct w:val="0"/>
                                <w:spacing w:before="103"/>
                                <w:ind w:left="274"/>
                                <w:rPr>
                                  <w:rFonts w:ascii="Arial" w:hAnsi="Arial" w:cs="Arial"/>
                                  <w:spacing w:val="-2"/>
                                  <w:sz w:val="16"/>
                                  <w:szCs w:val="16"/>
                                </w:rPr>
                              </w:pPr>
                              <w:del w:id="162" w:author="Gaurang Naik" w:date="2022-12-30T14:42:00Z">
                                <w:r w:rsidDel="00A4415E">
                                  <w:rPr>
                                    <w:rFonts w:ascii="Arial" w:hAnsi="Arial" w:cs="Arial"/>
                                    <w:spacing w:val="-2"/>
                                    <w:sz w:val="16"/>
                                    <w:szCs w:val="16"/>
                                  </w:rPr>
                                  <w:delText>Reserved</w:delText>
                                </w:r>
                              </w:del>
                            </w:p>
                          </w:txbxContent>
                        </wps:txbx>
                        <wps:bodyPr rot="0" vert="horz" wrap="square" lIns="0" tIns="0" rIns="0" bIns="0" anchor="t" anchorCtr="0" upright="1">
                          <a:noAutofit/>
                        </wps:bodyPr>
                      </wps:wsp>
                      <wps:wsp>
                        <wps:cNvPr id="29" name="Text Box 26"/>
                        <wps:cNvSpPr txBox="1">
                          <a:spLocks noChangeArrowheads="1"/>
                        </wps:cNvSpPr>
                        <wps:spPr bwMode="auto">
                          <a:xfrm>
                            <a:off x="5439" y="120"/>
                            <a:ext cx="1260" cy="420"/>
                          </a:xfrm>
                          <a:prstGeom prst="rect">
                            <a:avLst/>
                          </a:prstGeom>
                          <a:noFill/>
                          <a:ln w="16001"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2A954C" w14:textId="6BE42AD5" w:rsidR="002E7516" w:rsidRDefault="002E7516" w:rsidP="002E7516">
                              <w:pPr>
                                <w:pStyle w:val="BodyText0"/>
                                <w:kinsoku w:val="0"/>
                                <w:overflowPunct w:val="0"/>
                                <w:spacing w:before="103"/>
                                <w:ind w:left="368"/>
                                <w:rPr>
                                  <w:rFonts w:ascii="Arial" w:hAnsi="Arial" w:cs="Arial"/>
                                  <w:spacing w:val="-5"/>
                                  <w:sz w:val="16"/>
                                  <w:szCs w:val="16"/>
                                </w:rPr>
                              </w:pPr>
                              <w:del w:id="163" w:author="Gaurang Naik" w:date="2022-12-30T14:42:00Z">
                                <w:r w:rsidDel="00A4415E">
                                  <w:rPr>
                                    <w:rFonts w:ascii="Arial" w:hAnsi="Arial" w:cs="Arial"/>
                                    <w:sz w:val="16"/>
                                    <w:szCs w:val="16"/>
                                  </w:rPr>
                                  <w:delText>Link</w:delText>
                                </w:r>
                                <w:r w:rsidDel="00A4415E">
                                  <w:rPr>
                                    <w:rFonts w:ascii="Arial" w:hAnsi="Arial" w:cs="Arial"/>
                                    <w:spacing w:val="-3"/>
                                    <w:sz w:val="16"/>
                                    <w:szCs w:val="16"/>
                                  </w:rPr>
                                  <w:delText xml:space="preserve"> </w:delText>
                                </w:r>
                                <w:r w:rsidDel="00A4415E">
                                  <w:rPr>
                                    <w:rFonts w:ascii="Arial" w:hAnsi="Arial" w:cs="Arial"/>
                                    <w:spacing w:val="-5"/>
                                    <w:sz w:val="16"/>
                                    <w:szCs w:val="16"/>
                                  </w:rPr>
                                  <w:delText>ID</w:delText>
                                </w:r>
                              </w:del>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01EFE6" id="Group 27" o:spid="_x0000_s1039" style="position:absolute;margin-left:271.3pt;margin-top:5.35pt;width:127.3pt;height:22.3pt;z-index:251658245;mso-wrap-distance-left:0;mso-wrap-distance-right:0;mso-position-horizontal-relative:page" coordorigin="5426,107" coordsize="2546,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" o:allowincell="f">
                <v:shape id="Text Box 25" o:spid="_x0000_s1040" type="#_x0000_t202" style="position:absolute;left:6699;top:120;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" filled="f" strokeweight=".44447mm">
                  <v:textbox inset="0,0,0,0">
                    <w:txbxContent>
                      <w:p w14:paraId="565D1CE6" w14:textId="4158FE41" w:rsidR="002E7516" w:rsidRDefault="002E7516" w:rsidP="002E7516">
                        <w:pPr>
                          <w:pStyle w:val="BodyText0"/>
                          <w:kinsoku w:val="0"/>
                          <w:overflowPunct w:val="0"/>
                          <w:spacing w:before="103"/>
                          <w:ind w:left="274"/>
                          <w:rPr>
                            <w:rFonts w:ascii="Arial" w:hAnsi="Arial" w:cs="Arial"/>
                            <w:spacing w:val="-2"/>
                            <w:sz w:val="16"/>
                            <w:szCs w:val="16"/>
                          </w:rPr>
                        </w:pPr>
                        <w:del w:id="164" w:author="Gaurang Naik" w:date="2022-12-30T14:42:00Z">
                          <w:r w:rsidDel="00A4415E">
                            <w:rPr>
                              <w:rFonts w:ascii="Arial" w:hAnsi="Arial" w:cs="Arial"/>
                              <w:spacing w:val="-2"/>
                              <w:sz w:val="16"/>
                              <w:szCs w:val="16"/>
                            </w:rPr>
                            <w:delText>Reserved</w:delText>
                          </w:r>
                        </w:del>
                      </w:p>
                    </w:txbxContent>
                  </v:textbox>
                </v:shape>
                <v:shape id="Text Box 26" o:spid="_x0000_s1041" type="#_x0000_t202" style="position:absolute;left:5439;top:120;width:12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" filled="f" strokeweight=".44447mm">
                  <v:textbox inset="0,0,0,0">
                    <w:txbxContent>
                      <w:p w14:paraId="4D2A954C" w14:textId="6BE42AD5" w:rsidR="002E7516" w:rsidRDefault="002E7516" w:rsidP="002E7516">
                        <w:pPr>
                          <w:pStyle w:val="BodyText0"/>
                          <w:kinsoku w:val="0"/>
                          <w:overflowPunct w:val="0"/>
                          <w:spacing w:before="103"/>
                          <w:ind w:left="368"/>
                          <w:rPr>
                            <w:rFonts w:ascii="Arial" w:hAnsi="Arial" w:cs="Arial"/>
                            <w:spacing w:val="-5"/>
                            <w:sz w:val="16"/>
                            <w:szCs w:val="16"/>
                          </w:rPr>
                        </w:pPr>
                        <w:del w:id="165" w:author="Gaurang Naik" w:date="2022-12-30T14:42:00Z">
                          <w:r w:rsidDel="00A4415E">
                            <w:rPr>
                              <w:rFonts w:ascii="Arial" w:hAnsi="Arial" w:cs="Arial"/>
                              <w:sz w:val="16"/>
                              <w:szCs w:val="16"/>
                            </w:rPr>
                            <w:delText>Link</w:delText>
                          </w:r>
                          <w:r w:rsidDel="00A4415E">
                            <w:rPr>
                              <w:rFonts w:ascii="Arial" w:hAnsi="Arial" w:cs="Arial"/>
                              <w:spacing w:val="-3"/>
                              <w:sz w:val="16"/>
                              <w:szCs w:val="16"/>
                            </w:rPr>
                            <w:delText xml:space="preserve"> </w:delText>
                          </w:r>
                          <w:r w:rsidDel="00A4415E">
                            <w:rPr>
                              <w:rFonts w:ascii="Arial" w:hAnsi="Arial" w:cs="Arial"/>
                              <w:spacing w:val="-5"/>
                              <w:sz w:val="16"/>
                              <w:szCs w:val="16"/>
                            </w:rPr>
                            <w:delText>ID</w:delText>
                          </w:r>
                        </w:del>
                      </w:p>
                    </w:txbxContent>
                  </v:textbox>
                </v:shape>
                <w10:wrap type="topAndBottom" anchorx="page"/>
              </v:group>
            </w:pict>
          </mc:Fallback>
        </mc:AlternateContent>
      </w:r>
    </w:p>
    <w:p w14:paraId="5204AFDD" w14:textId="211A2F3C" w:rsidR="002E7516" w:rsidDel="00A4415E" w:rsidRDefault="002E7516" w:rsidP="002E7516">
      <w:pPr>
        <w:pStyle w:val="BodyText0"/>
        <w:tabs>
          <w:tab w:val="left" w:pos="5223"/>
          <w:tab w:val="right" w:pos="6572"/>
        </w:tabs>
        <w:kinsoku w:val="0"/>
        <w:overflowPunct w:val="0"/>
        <w:spacing w:before="103"/>
        <w:ind w:left="3905"/>
        <w:rPr>
          <w:del w:id="166" w:author="Gaurang Naik" w:date="2022-12-30T14:41:00Z"/>
          <w:rFonts w:ascii="Arial" w:hAnsi="Arial" w:cs="Arial"/>
          <w:spacing w:val="-10"/>
          <w:sz w:val="16"/>
          <w:szCs w:val="16"/>
        </w:rPr>
      </w:pPr>
      <w:del w:id="167" w:author="Gaurang Naik" w:date="2022-12-30T14:41:00Z">
        <w:r w:rsidDel="00A4415E">
          <w:rPr>
            <w:rFonts w:ascii="Arial" w:hAnsi="Arial" w:cs="Arial"/>
            <w:spacing w:val="-2"/>
            <w:sz w:val="16"/>
            <w:szCs w:val="16"/>
          </w:rPr>
          <w:delText>Bits:</w:delText>
        </w:r>
        <w:r w:rsidDel="00A4415E">
          <w:rPr>
            <w:rFonts w:ascii="Arial" w:hAnsi="Arial" w:cs="Arial"/>
            <w:sz w:val="16"/>
            <w:szCs w:val="16"/>
          </w:rPr>
          <w:tab/>
        </w:r>
        <w:r w:rsidDel="00A4415E">
          <w:rPr>
            <w:rFonts w:ascii="Arial" w:hAnsi="Arial" w:cs="Arial"/>
            <w:spacing w:val="-10"/>
            <w:sz w:val="16"/>
            <w:szCs w:val="16"/>
          </w:rPr>
          <w:delText>4</w:delText>
        </w:r>
        <w:r w:rsidDel="00A4415E">
          <w:rPr>
            <w:rFonts w:ascii="Arial" w:hAnsi="Arial" w:cs="Arial"/>
            <w:sz w:val="16"/>
            <w:szCs w:val="16"/>
          </w:rPr>
          <w:tab/>
        </w:r>
        <w:r w:rsidDel="00A4415E">
          <w:rPr>
            <w:rFonts w:ascii="Arial" w:hAnsi="Arial" w:cs="Arial"/>
            <w:spacing w:val="-10"/>
            <w:sz w:val="16"/>
            <w:szCs w:val="16"/>
          </w:rPr>
          <w:delText>4</w:delText>
        </w:r>
      </w:del>
    </w:p>
    <w:p w14:paraId="18DB96AA" w14:textId="6A37FEB8" w:rsidR="002E7516" w:rsidDel="00A4415E" w:rsidRDefault="002E7516" w:rsidP="002E7516">
      <w:pPr>
        <w:pStyle w:val="BodyText0"/>
        <w:kinsoku w:val="0"/>
        <w:overflowPunct w:val="0"/>
        <w:spacing w:before="185"/>
        <w:ind w:left="481" w:right="482"/>
        <w:jc w:val="center"/>
        <w:rPr>
          <w:del w:id="168" w:author="Gaurang Naik" w:date="2022-12-30T14:41:00Z"/>
          <w:rFonts w:ascii="Arial" w:hAnsi="Arial" w:cs="Arial"/>
          <w:b/>
          <w:bCs/>
          <w:spacing w:val="-2"/>
        </w:rPr>
      </w:pPr>
      <w:bookmarkStart w:id="169" w:name="_bookmark236"/>
      <w:bookmarkEnd w:id="169"/>
      <w:del w:id="170" w:author="Gaurang Naik" w:date="2022-12-30T14:41:00Z">
        <w:r w:rsidDel="00A4415E">
          <w:rPr>
            <w:rFonts w:ascii="Arial" w:hAnsi="Arial" w:cs="Arial"/>
            <w:b/>
            <w:bCs/>
          </w:rPr>
          <w:delText>Figure</w:delText>
        </w:r>
        <w:r w:rsidDel="00A4415E">
          <w:rPr>
            <w:rFonts w:ascii="Arial" w:hAnsi="Arial" w:cs="Arial"/>
            <w:b/>
            <w:bCs/>
            <w:spacing w:val="-9"/>
          </w:rPr>
          <w:delText xml:space="preserve"> </w:delText>
        </w:r>
        <w:r w:rsidDel="00A4415E">
          <w:rPr>
            <w:rFonts w:ascii="Arial" w:hAnsi="Arial" w:cs="Arial"/>
            <w:b/>
            <w:bCs/>
          </w:rPr>
          <w:delText>9-1162b—Link</w:delText>
        </w:r>
        <w:r w:rsidDel="00A4415E">
          <w:rPr>
            <w:rFonts w:ascii="Arial" w:hAnsi="Arial" w:cs="Arial"/>
            <w:b/>
            <w:bCs/>
            <w:spacing w:val="-7"/>
          </w:rPr>
          <w:delText xml:space="preserve"> </w:delText>
        </w:r>
        <w:r w:rsidDel="00A4415E">
          <w:rPr>
            <w:rFonts w:ascii="Arial" w:hAnsi="Arial" w:cs="Arial"/>
            <w:b/>
            <w:bCs/>
          </w:rPr>
          <w:delText>Info</w:delText>
        </w:r>
        <w:r w:rsidDel="00A4415E">
          <w:rPr>
            <w:rFonts w:ascii="Arial" w:hAnsi="Arial" w:cs="Arial"/>
            <w:b/>
            <w:bCs/>
            <w:spacing w:val="-8"/>
          </w:rPr>
          <w:delText xml:space="preserve"> </w:delText>
        </w:r>
        <w:r w:rsidDel="00A4415E">
          <w:rPr>
            <w:rFonts w:ascii="Arial" w:hAnsi="Arial" w:cs="Arial"/>
            <w:b/>
            <w:bCs/>
          </w:rPr>
          <w:delText>field</w:delText>
        </w:r>
        <w:r w:rsidDel="00A4415E">
          <w:rPr>
            <w:rFonts w:ascii="Arial" w:hAnsi="Arial" w:cs="Arial"/>
            <w:b/>
            <w:bCs/>
            <w:spacing w:val="-7"/>
          </w:rPr>
          <w:delText xml:space="preserve"> </w:delText>
        </w:r>
        <w:r w:rsidDel="00A4415E">
          <w:rPr>
            <w:rFonts w:ascii="Arial" w:hAnsi="Arial" w:cs="Arial"/>
            <w:b/>
            <w:bCs/>
            <w:spacing w:val="-2"/>
          </w:rPr>
          <w:delText>format</w:delText>
        </w:r>
      </w:del>
    </w:p>
    <w:p w14:paraId="66D2DF76" w14:textId="2878D21D" w:rsidR="00683CF8" w:rsidRPr="00683CF8" w:rsidRDefault="00683CF8" w:rsidP="00683CF8">
      <w:pPr>
        <w:widowControl w:val="0"/>
        <w:kinsoku w:val="0"/>
        <w:overflowPunct w:val="0"/>
        <w:autoSpaceDE w:val="0"/>
        <w:autoSpaceDN w:val="0"/>
        <w:adjustRightInd w:val="0"/>
        <w:spacing w:before="103" w:after="0" w:line="249" w:lineRule="auto"/>
        <w:ind w:right="1000"/>
        <w:jc w:val="both"/>
        <w:rPr>
          <w:rFonts w:ascii="Times New Roman" w:eastAsia="Times New Roman" w:hAnsi="Times New Roman" w:cs="Times New Roman"/>
          <w:color w:val="000000"/>
          <w:sz w:val="20"/>
          <w:szCs w:val="20"/>
        </w:rPr>
      </w:pPr>
      <w:moveFromRangeStart w:id="171" w:author="Gaurang Naik" w:date="2022-12-30T14:42:00Z" w:name="move123303771"/>
      <w:moveFrom w:id="172" w:author="Gaurang Naik" w:date="2022-12-30T14:42:00Z">
        <w:r w:rsidRPr="00683CF8" w:rsidDel="00A4415E">
          <w:rPr>
            <w:rFonts w:ascii="Times New Roman" w:eastAsia="Times New Roman" w:hAnsi="Times New Roman" w:cs="Times New Roman"/>
            <w:sz w:val="20"/>
            <w:szCs w:val="20"/>
          </w:rPr>
          <w:t>The</w:t>
        </w:r>
        <w:r w:rsidRPr="00683CF8" w:rsidDel="00A4415E">
          <w:rPr>
            <w:rFonts w:ascii="Times New Roman" w:eastAsia="Times New Roman" w:hAnsi="Times New Roman" w:cs="Times New Roman"/>
            <w:spacing w:val="-4"/>
            <w:sz w:val="20"/>
            <w:szCs w:val="20"/>
          </w:rPr>
          <w:t xml:space="preserve"> </w:t>
        </w:r>
        <w:r w:rsidRPr="00683CF8" w:rsidDel="00A4415E">
          <w:rPr>
            <w:rFonts w:ascii="Times New Roman" w:eastAsia="Times New Roman" w:hAnsi="Times New Roman" w:cs="Times New Roman"/>
            <w:sz w:val="20"/>
            <w:szCs w:val="20"/>
          </w:rPr>
          <w:t>Link</w:t>
        </w:r>
        <w:r w:rsidRPr="00683CF8" w:rsidDel="00A4415E">
          <w:rPr>
            <w:rFonts w:ascii="Times New Roman" w:eastAsia="Times New Roman" w:hAnsi="Times New Roman" w:cs="Times New Roman"/>
            <w:spacing w:val="-4"/>
            <w:sz w:val="20"/>
            <w:szCs w:val="20"/>
          </w:rPr>
          <w:t xml:space="preserve"> </w:t>
        </w:r>
        <w:r w:rsidRPr="00683CF8" w:rsidDel="00A4415E">
          <w:rPr>
            <w:rFonts w:ascii="Times New Roman" w:eastAsia="Times New Roman" w:hAnsi="Times New Roman" w:cs="Times New Roman"/>
            <w:sz w:val="20"/>
            <w:szCs w:val="20"/>
          </w:rPr>
          <w:t>ID</w:t>
        </w:r>
        <w:r w:rsidRPr="00683CF8" w:rsidDel="00A4415E">
          <w:rPr>
            <w:rFonts w:ascii="Times New Roman" w:eastAsia="Times New Roman" w:hAnsi="Times New Roman" w:cs="Times New Roman"/>
            <w:spacing w:val="-4"/>
            <w:sz w:val="20"/>
            <w:szCs w:val="20"/>
          </w:rPr>
          <w:t xml:space="preserve"> </w:t>
        </w:r>
        <w:r w:rsidRPr="00683CF8" w:rsidDel="00A4415E">
          <w:rPr>
            <w:rFonts w:ascii="Times New Roman" w:eastAsia="Times New Roman" w:hAnsi="Times New Roman" w:cs="Times New Roman"/>
            <w:sz w:val="20"/>
            <w:szCs w:val="20"/>
          </w:rPr>
          <w:t>subfield</w:t>
        </w:r>
        <w:r w:rsidRPr="00683CF8" w:rsidDel="00A4415E">
          <w:rPr>
            <w:rFonts w:ascii="Times New Roman" w:eastAsia="Times New Roman" w:hAnsi="Times New Roman" w:cs="Times New Roman"/>
            <w:spacing w:val="-4"/>
            <w:sz w:val="20"/>
            <w:szCs w:val="20"/>
          </w:rPr>
          <w:t xml:space="preserve"> </w:t>
        </w:r>
        <w:r w:rsidRPr="00683CF8" w:rsidDel="00A4415E">
          <w:rPr>
            <w:rFonts w:ascii="Times New Roman" w:eastAsia="Times New Roman" w:hAnsi="Times New Roman" w:cs="Times New Roman"/>
            <w:sz w:val="20"/>
            <w:szCs w:val="20"/>
          </w:rPr>
          <w:t>identifies</w:t>
        </w:r>
        <w:r w:rsidRPr="00683CF8" w:rsidDel="00A4415E">
          <w:rPr>
            <w:rFonts w:ascii="Times New Roman" w:eastAsia="Times New Roman" w:hAnsi="Times New Roman" w:cs="Times New Roman"/>
            <w:spacing w:val="-5"/>
            <w:sz w:val="20"/>
            <w:szCs w:val="20"/>
          </w:rPr>
          <w:t xml:space="preserve"> </w:t>
        </w:r>
        <w:r w:rsidRPr="00683CF8" w:rsidDel="00A4415E">
          <w:rPr>
            <w:rFonts w:ascii="Times New Roman" w:eastAsia="Times New Roman" w:hAnsi="Times New Roman" w:cs="Times New Roman"/>
            <w:sz w:val="20"/>
            <w:szCs w:val="20"/>
          </w:rPr>
          <w:t>the</w:t>
        </w:r>
        <w:r w:rsidRPr="00683CF8" w:rsidDel="00A4415E">
          <w:rPr>
            <w:rFonts w:ascii="Times New Roman" w:eastAsia="Times New Roman" w:hAnsi="Times New Roman" w:cs="Times New Roman"/>
            <w:spacing w:val="-4"/>
            <w:sz w:val="20"/>
            <w:szCs w:val="20"/>
          </w:rPr>
          <w:t xml:space="preserve"> </w:t>
        </w:r>
        <w:r w:rsidRPr="00683CF8" w:rsidDel="00A4415E">
          <w:rPr>
            <w:rFonts w:ascii="Times New Roman" w:eastAsia="Times New Roman" w:hAnsi="Times New Roman" w:cs="Times New Roman"/>
            <w:sz w:val="20"/>
            <w:szCs w:val="20"/>
          </w:rPr>
          <w:t>link</w:t>
        </w:r>
        <w:r w:rsidRPr="00683CF8" w:rsidDel="00A4415E">
          <w:rPr>
            <w:rFonts w:ascii="Times New Roman" w:eastAsia="Times New Roman" w:hAnsi="Times New Roman" w:cs="Times New Roman"/>
            <w:spacing w:val="-5"/>
            <w:sz w:val="20"/>
            <w:szCs w:val="20"/>
          </w:rPr>
          <w:t xml:space="preserve"> </w:t>
        </w:r>
        <w:r w:rsidRPr="00683CF8" w:rsidDel="00A4415E">
          <w:rPr>
            <w:rFonts w:ascii="Times New Roman" w:eastAsia="Times New Roman" w:hAnsi="Times New Roman" w:cs="Times New Roman"/>
            <w:color w:val="208A20"/>
            <w:sz w:val="20"/>
            <w:szCs w:val="20"/>
            <w:u w:val="single"/>
          </w:rPr>
          <w:t>(#10304)</w:t>
        </w:r>
        <w:r w:rsidRPr="00683CF8" w:rsidDel="00A4415E">
          <w:rPr>
            <w:rFonts w:ascii="Times New Roman" w:eastAsia="Times New Roman" w:hAnsi="Times New Roman" w:cs="Times New Roman"/>
            <w:color w:val="000000"/>
            <w:sz w:val="20"/>
            <w:szCs w:val="20"/>
          </w:rPr>
          <w:t>on</w:t>
        </w:r>
        <w:r w:rsidRPr="00683CF8" w:rsidDel="00A4415E">
          <w:rPr>
            <w:rFonts w:ascii="Times New Roman" w:eastAsia="Times New Roman" w:hAnsi="Times New Roman" w:cs="Times New Roman"/>
            <w:color w:val="000000"/>
            <w:spacing w:val="-5"/>
            <w:sz w:val="20"/>
            <w:szCs w:val="20"/>
          </w:rPr>
          <w:t xml:space="preserve"> </w:t>
        </w:r>
        <w:r w:rsidRPr="00683CF8" w:rsidDel="00A4415E">
          <w:rPr>
            <w:rFonts w:ascii="Times New Roman" w:eastAsia="Times New Roman" w:hAnsi="Times New Roman" w:cs="Times New Roman"/>
            <w:color w:val="000000"/>
            <w:sz w:val="20"/>
            <w:szCs w:val="20"/>
          </w:rPr>
          <w:t>which</w:t>
        </w:r>
        <w:r w:rsidRPr="00683CF8" w:rsidDel="00A4415E">
          <w:rPr>
            <w:rFonts w:ascii="Times New Roman" w:eastAsia="Times New Roman" w:hAnsi="Times New Roman" w:cs="Times New Roman"/>
            <w:color w:val="000000"/>
            <w:spacing w:val="-5"/>
            <w:sz w:val="20"/>
            <w:szCs w:val="20"/>
          </w:rPr>
          <w:t xml:space="preserve"> </w:t>
        </w:r>
        <w:r w:rsidRPr="00683CF8" w:rsidDel="00A4415E">
          <w:rPr>
            <w:rFonts w:ascii="Times New Roman" w:eastAsia="Times New Roman" w:hAnsi="Times New Roman" w:cs="Times New Roman"/>
            <w:color w:val="000000"/>
            <w:sz w:val="20"/>
            <w:szCs w:val="20"/>
          </w:rPr>
          <w:t>an</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AP</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affiliated</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with</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an</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AP</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MLD</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is</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operating</w:t>
        </w:r>
        <w:r w:rsidRPr="00683CF8" w:rsidDel="00A4415E">
          <w:rPr>
            <w:rFonts w:ascii="Times New Roman" w:eastAsia="Times New Roman" w:hAnsi="Times New Roman" w:cs="Times New Roman"/>
            <w:color w:val="000000"/>
            <w:spacing w:val="-4"/>
            <w:sz w:val="20"/>
            <w:szCs w:val="20"/>
          </w:rPr>
          <w:t xml:space="preserve"> </w:t>
        </w:r>
        <w:r w:rsidRPr="00683CF8" w:rsidDel="00A4415E">
          <w:rPr>
            <w:rFonts w:ascii="Times New Roman" w:eastAsia="Times New Roman" w:hAnsi="Times New Roman" w:cs="Times New Roman"/>
            <w:color w:val="000000"/>
            <w:sz w:val="20"/>
            <w:szCs w:val="20"/>
          </w:rPr>
          <w:t>on (see 35.3.3.2 (Link ID(#10304))).</w:t>
        </w:r>
      </w:moveFrom>
      <w:moveFromRangeEnd w:id="171"/>
    </w:p>
    <w:p w14:paraId="42D3A6C1" w14:textId="77777777" w:rsidR="00683CF8" w:rsidRPr="00683CF8" w:rsidRDefault="00683CF8" w:rsidP="00683CF8">
      <w:pPr>
        <w:widowControl w:val="0"/>
        <w:kinsoku w:val="0"/>
        <w:overflowPunct w:val="0"/>
        <w:autoSpaceDE w:val="0"/>
        <w:autoSpaceDN w:val="0"/>
        <w:adjustRightInd w:val="0"/>
        <w:spacing w:before="310" w:after="0" w:line="240" w:lineRule="auto"/>
        <w:jc w:val="both"/>
        <w:rPr>
          <w:rFonts w:ascii="Times New Roman" w:eastAsia="Times New Roman" w:hAnsi="Times New Roman" w:cs="Times New Roman"/>
          <w:spacing w:val="-2"/>
          <w:sz w:val="20"/>
          <w:szCs w:val="20"/>
        </w:rPr>
      </w:pPr>
      <w:r w:rsidRPr="00683CF8">
        <w:rPr>
          <w:rFonts w:ascii="Times New Roman" w:eastAsia="Times New Roman" w:hAnsi="Times New Roman" w:cs="Times New Roman"/>
          <w:sz w:val="20"/>
          <w:szCs w:val="20"/>
        </w:rPr>
        <w:t>The</w:t>
      </w:r>
      <w:r w:rsidRPr="00683CF8">
        <w:rPr>
          <w:rFonts w:ascii="Times New Roman" w:eastAsia="Times New Roman" w:hAnsi="Times New Roman" w:cs="Times New Roman"/>
          <w:spacing w:val="-5"/>
          <w:sz w:val="20"/>
          <w:szCs w:val="20"/>
        </w:rPr>
        <w:t xml:space="preserve"> </w:t>
      </w:r>
      <w:r w:rsidRPr="00683CF8">
        <w:rPr>
          <w:rFonts w:ascii="Times New Roman" w:eastAsia="Times New Roman" w:hAnsi="Times New Roman" w:cs="Times New Roman"/>
          <w:sz w:val="20"/>
          <w:szCs w:val="20"/>
        </w:rPr>
        <w:t>Key</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Info,</w:t>
      </w:r>
      <w:r w:rsidRPr="00683CF8">
        <w:rPr>
          <w:rFonts w:ascii="Times New Roman" w:eastAsia="Times New Roman" w:hAnsi="Times New Roman" w:cs="Times New Roman"/>
          <w:spacing w:val="-4"/>
          <w:sz w:val="20"/>
          <w:szCs w:val="20"/>
        </w:rPr>
        <w:t xml:space="preserve"> </w:t>
      </w:r>
      <w:r w:rsidRPr="00683CF8">
        <w:rPr>
          <w:rFonts w:ascii="Times New Roman" w:eastAsia="Times New Roman" w:hAnsi="Times New Roman" w:cs="Times New Roman"/>
          <w:sz w:val="20"/>
          <w:szCs w:val="20"/>
        </w:rPr>
        <w:t>Key</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Length,</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and</w:t>
      </w:r>
      <w:r w:rsidRPr="00683CF8">
        <w:rPr>
          <w:rFonts w:ascii="Times New Roman" w:eastAsia="Times New Roman" w:hAnsi="Times New Roman" w:cs="Times New Roman"/>
          <w:spacing w:val="-4"/>
          <w:sz w:val="20"/>
          <w:szCs w:val="20"/>
        </w:rPr>
        <w:t xml:space="preserve"> </w:t>
      </w:r>
      <w:r w:rsidRPr="00683CF8">
        <w:rPr>
          <w:rFonts w:ascii="Times New Roman" w:eastAsia="Times New Roman" w:hAnsi="Times New Roman" w:cs="Times New Roman"/>
          <w:sz w:val="20"/>
          <w:szCs w:val="20"/>
        </w:rPr>
        <w:t>RSC</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fields</w:t>
      </w:r>
      <w:r w:rsidRPr="00683CF8">
        <w:rPr>
          <w:rFonts w:ascii="Times New Roman" w:eastAsia="Times New Roman" w:hAnsi="Times New Roman" w:cs="Times New Roman"/>
          <w:spacing w:val="-4"/>
          <w:sz w:val="20"/>
          <w:szCs w:val="20"/>
        </w:rPr>
        <w:t xml:space="preserve"> </w:t>
      </w:r>
      <w:r w:rsidRPr="00683CF8">
        <w:rPr>
          <w:rFonts w:ascii="Times New Roman" w:eastAsia="Times New Roman" w:hAnsi="Times New Roman" w:cs="Times New Roman"/>
          <w:sz w:val="20"/>
          <w:szCs w:val="20"/>
        </w:rPr>
        <w:t>are</w:t>
      </w:r>
      <w:r w:rsidRPr="00683CF8">
        <w:rPr>
          <w:rFonts w:ascii="Times New Roman" w:eastAsia="Times New Roman" w:hAnsi="Times New Roman" w:cs="Times New Roman"/>
          <w:spacing w:val="-4"/>
          <w:sz w:val="20"/>
          <w:szCs w:val="20"/>
        </w:rPr>
        <w:t xml:space="preserve"> </w:t>
      </w:r>
      <w:r w:rsidRPr="00683CF8">
        <w:rPr>
          <w:rFonts w:ascii="Times New Roman" w:eastAsia="Times New Roman" w:hAnsi="Times New Roman" w:cs="Times New Roman"/>
          <w:sz w:val="20"/>
          <w:szCs w:val="20"/>
        </w:rPr>
        <w:t>as</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defined</w:t>
      </w:r>
      <w:r w:rsidRPr="00683CF8">
        <w:rPr>
          <w:rFonts w:ascii="Times New Roman" w:eastAsia="Times New Roman" w:hAnsi="Times New Roman" w:cs="Times New Roman"/>
          <w:spacing w:val="-4"/>
          <w:sz w:val="20"/>
          <w:szCs w:val="20"/>
        </w:rPr>
        <w:t xml:space="preserve"> </w:t>
      </w:r>
      <w:r w:rsidRPr="00683CF8">
        <w:rPr>
          <w:rFonts w:ascii="Times New Roman" w:eastAsia="Times New Roman" w:hAnsi="Times New Roman" w:cs="Times New Roman"/>
          <w:sz w:val="20"/>
          <w:szCs w:val="20"/>
        </w:rPr>
        <w:t>for</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GTK</w:t>
      </w:r>
      <w:r w:rsidRPr="00683CF8">
        <w:rPr>
          <w:rFonts w:ascii="Times New Roman" w:eastAsia="Times New Roman" w:hAnsi="Times New Roman" w:cs="Times New Roman"/>
          <w:spacing w:val="-3"/>
          <w:sz w:val="20"/>
          <w:szCs w:val="20"/>
        </w:rPr>
        <w:t xml:space="preserve"> </w:t>
      </w:r>
      <w:proofErr w:type="spellStart"/>
      <w:r w:rsidRPr="00683CF8">
        <w:rPr>
          <w:rFonts w:ascii="Times New Roman" w:eastAsia="Times New Roman" w:hAnsi="Times New Roman" w:cs="Times New Roman"/>
          <w:spacing w:val="-2"/>
          <w:sz w:val="20"/>
          <w:szCs w:val="20"/>
        </w:rPr>
        <w:t>subelement</w:t>
      </w:r>
      <w:proofErr w:type="spellEnd"/>
      <w:r w:rsidRPr="00683CF8">
        <w:rPr>
          <w:rFonts w:ascii="Times New Roman" w:eastAsia="Times New Roman" w:hAnsi="Times New Roman" w:cs="Times New Roman"/>
          <w:spacing w:val="-2"/>
          <w:sz w:val="20"/>
          <w:szCs w:val="20"/>
        </w:rPr>
        <w:t>.</w:t>
      </w:r>
    </w:p>
    <w:p w14:paraId="4CB121BD" w14:textId="77777777" w:rsidR="00683CF8" w:rsidRPr="00683CF8" w:rsidRDefault="00683CF8" w:rsidP="00683CF8">
      <w:pPr>
        <w:widowControl w:val="0"/>
        <w:kinsoku w:val="0"/>
        <w:overflowPunct w:val="0"/>
        <w:autoSpaceDE w:val="0"/>
        <w:autoSpaceDN w:val="0"/>
        <w:adjustRightInd w:val="0"/>
        <w:spacing w:before="319" w:after="0" w:line="249" w:lineRule="auto"/>
        <w:ind w:right="997"/>
        <w:jc w:val="both"/>
        <w:rPr>
          <w:rFonts w:ascii="Times New Roman" w:eastAsia="Times New Roman" w:hAnsi="Times New Roman" w:cs="Times New Roman"/>
          <w:spacing w:val="-2"/>
          <w:sz w:val="20"/>
          <w:szCs w:val="20"/>
        </w:rPr>
      </w:pPr>
      <w:r w:rsidRPr="00683CF8">
        <w:rPr>
          <w:rFonts w:ascii="Times New Roman" w:eastAsia="Times New Roman" w:hAnsi="Times New Roman" w:cs="Times New Roman"/>
          <w:sz w:val="20"/>
          <w:szCs w:val="20"/>
        </w:rPr>
        <w:t xml:space="preserve">The Key field is the GTK being distributed for the AP operating on the link identified by the Link ID sub- </w:t>
      </w:r>
      <w:r w:rsidRPr="00683CF8">
        <w:rPr>
          <w:rFonts w:ascii="Times New Roman" w:eastAsia="Times New Roman" w:hAnsi="Times New Roman" w:cs="Times New Roman"/>
          <w:spacing w:val="-2"/>
          <w:sz w:val="20"/>
          <w:szCs w:val="20"/>
        </w:rPr>
        <w:t>field.</w:t>
      </w:r>
    </w:p>
    <w:p w14:paraId="42683184" w14:textId="756A5281" w:rsidR="00683CF8" w:rsidRPr="00683CF8" w:rsidRDefault="00683CF8" w:rsidP="00683CF8">
      <w:pPr>
        <w:widowControl w:val="0"/>
        <w:kinsoku w:val="0"/>
        <w:overflowPunct w:val="0"/>
        <w:autoSpaceDE w:val="0"/>
        <w:autoSpaceDN w:val="0"/>
        <w:adjustRightInd w:val="0"/>
        <w:spacing w:before="310" w:after="0" w:line="249" w:lineRule="auto"/>
        <w:ind w:right="996"/>
        <w:jc w:val="both"/>
        <w:rPr>
          <w:rFonts w:ascii="Times New Roman" w:eastAsia="Times New Roman" w:hAnsi="Times New Roman" w:cs="Times New Roman"/>
          <w:sz w:val="20"/>
          <w:szCs w:val="20"/>
        </w:rPr>
      </w:pPr>
      <w:r w:rsidRPr="00683CF8">
        <w:rPr>
          <w:rFonts w:ascii="Times New Roman" w:eastAsia="Times New Roman" w:hAnsi="Times New Roman" w:cs="Times New Roman"/>
          <w:sz w:val="20"/>
          <w:szCs w:val="20"/>
        </w:rPr>
        <w:t xml:space="preserve">The MLO IGTK </w:t>
      </w:r>
      <w:proofErr w:type="spellStart"/>
      <w:r w:rsidRPr="00683CF8">
        <w:rPr>
          <w:rFonts w:ascii="Times New Roman" w:eastAsia="Times New Roman" w:hAnsi="Times New Roman" w:cs="Times New Roman"/>
          <w:sz w:val="20"/>
          <w:szCs w:val="20"/>
        </w:rPr>
        <w:t>subelement</w:t>
      </w:r>
      <w:proofErr w:type="spellEnd"/>
      <w:r w:rsidRPr="00683CF8">
        <w:rPr>
          <w:rFonts w:ascii="Times New Roman" w:eastAsia="Times New Roman" w:hAnsi="Times New Roman" w:cs="Times New Roman"/>
          <w:sz w:val="20"/>
          <w:szCs w:val="20"/>
        </w:rPr>
        <w:t xml:space="preserve"> contains the IGTK for the AP operating on the link identified by the Link ID subfield carried in the </w:t>
      </w:r>
      <w:proofErr w:type="spellStart"/>
      <w:r w:rsidRPr="00683CF8">
        <w:rPr>
          <w:rFonts w:ascii="Times New Roman" w:eastAsia="Times New Roman" w:hAnsi="Times New Roman" w:cs="Times New Roman"/>
          <w:sz w:val="20"/>
          <w:szCs w:val="20"/>
        </w:rPr>
        <w:t>subelement</w:t>
      </w:r>
      <w:proofErr w:type="spellEnd"/>
      <w:r w:rsidRPr="00683CF8">
        <w:rPr>
          <w:rFonts w:ascii="Times New Roman" w:eastAsia="Times New Roman" w:hAnsi="Times New Roman" w:cs="Times New Roman"/>
          <w:sz w:val="20"/>
          <w:szCs w:val="20"/>
        </w:rPr>
        <w:t xml:space="preserve">. The format of the MLO IGTK </w:t>
      </w:r>
      <w:proofErr w:type="spellStart"/>
      <w:r w:rsidRPr="00683CF8">
        <w:rPr>
          <w:rFonts w:ascii="Times New Roman" w:eastAsia="Times New Roman" w:hAnsi="Times New Roman" w:cs="Times New Roman"/>
          <w:sz w:val="20"/>
          <w:szCs w:val="20"/>
        </w:rPr>
        <w:t>subelement</w:t>
      </w:r>
      <w:proofErr w:type="spellEnd"/>
      <w:r w:rsidRPr="00683CF8">
        <w:rPr>
          <w:rFonts w:ascii="Times New Roman" w:eastAsia="Times New Roman" w:hAnsi="Times New Roman" w:cs="Times New Roman"/>
          <w:sz w:val="20"/>
          <w:szCs w:val="20"/>
        </w:rPr>
        <w:t xml:space="preserve"> is shown in </w:t>
      </w:r>
      <w:hyperlink w:anchor="bookmark237" w:history="1">
        <w:r w:rsidRPr="00683CF8">
          <w:rPr>
            <w:rFonts w:ascii="Times New Roman" w:eastAsia="Times New Roman" w:hAnsi="Times New Roman" w:cs="Times New Roman"/>
            <w:sz w:val="20"/>
            <w:szCs w:val="20"/>
          </w:rPr>
          <w:t>Figure</w:t>
        </w:r>
        <w:r w:rsidRPr="00683CF8">
          <w:rPr>
            <w:rFonts w:ascii="Times New Roman" w:eastAsia="Times New Roman" w:hAnsi="Times New Roman" w:cs="Times New Roman"/>
            <w:spacing w:val="-3"/>
            <w:sz w:val="20"/>
            <w:szCs w:val="20"/>
          </w:rPr>
          <w:t xml:space="preserve"> </w:t>
        </w:r>
        <w:r w:rsidRPr="00683CF8">
          <w:rPr>
            <w:rFonts w:ascii="Times New Roman" w:eastAsia="Times New Roman" w:hAnsi="Times New Roman" w:cs="Times New Roman"/>
            <w:sz w:val="20"/>
            <w:szCs w:val="20"/>
          </w:rPr>
          <w:t>9-1162c</w:t>
        </w:r>
      </w:hyperlink>
      <w:r w:rsidRPr="00683CF8">
        <w:rPr>
          <w:rFonts w:ascii="Times New Roman" w:eastAsia="Times New Roman" w:hAnsi="Times New Roman" w:cs="Times New Roman"/>
          <w:sz w:val="20"/>
          <w:szCs w:val="20"/>
        </w:rPr>
        <w:t xml:space="preserve"> </w:t>
      </w:r>
      <w:hyperlink w:anchor="bookmark237" w:history="1">
        <w:r w:rsidRPr="00683CF8">
          <w:rPr>
            <w:rFonts w:ascii="Times New Roman" w:eastAsia="Times New Roman" w:hAnsi="Times New Roman" w:cs="Times New Roman"/>
            <w:sz w:val="20"/>
            <w:szCs w:val="20"/>
          </w:rPr>
          <w:t xml:space="preserve">(WNM Sleep Mode MLO IGTK </w:t>
        </w:r>
        <w:proofErr w:type="spellStart"/>
        <w:r w:rsidRPr="00683CF8">
          <w:rPr>
            <w:rFonts w:ascii="Times New Roman" w:eastAsia="Times New Roman" w:hAnsi="Times New Roman" w:cs="Times New Roman"/>
            <w:sz w:val="20"/>
            <w:szCs w:val="20"/>
          </w:rPr>
          <w:t>subelement</w:t>
        </w:r>
        <w:proofErr w:type="spellEnd"/>
        <w:r w:rsidRPr="00683CF8">
          <w:rPr>
            <w:rFonts w:ascii="Times New Roman" w:eastAsia="Times New Roman" w:hAnsi="Times New Roman" w:cs="Times New Roman"/>
            <w:sz w:val="20"/>
            <w:szCs w:val="20"/>
          </w:rPr>
          <w:t xml:space="preserve"> format)</w:t>
        </w:r>
      </w:hyperlink>
      <w:r w:rsidRPr="00683CF8">
        <w:rPr>
          <w:rFonts w:ascii="Times New Roman" w:eastAsia="Times New Roman" w:hAnsi="Times New Roman" w:cs="Times New Roman"/>
          <w:sz w:val="20"/>
          <w:szCs w:val="20"/>
        </w:rPr>
        <w:t>.</w:t>
      </w:r>
    </w:p>
    <w:p w14:paraId="32407756" w14:textId="0AEC1301" w:rsidR="00683CF8" w:rsidRPr="00683CF8" w:rsidRDefault="00D9041B" w:rsidP="00683CF8">
      <w:pPr>
        <w:widowControl w:val="0"/>
        <w:tabs>
          <w:tab w:val="left" w:pos="3075"/>
          <w:tab w:val="left" w:pos="4315"/>
          <w:tab w:val="left" w:pos="5395"/>
          <w:tab w:val="left" w:pos="6475"/>
          <w:tab w:val="left" w:pos="7555"/>
          <w:tab w:val="left" w:pos="8590"/>
        </w:tabs>
        <w:kinsoku w:val="0"/>
        <w:overflowPunct w:val="0"/>
        <w:autoSpaceDE w:val="0"/>
        <w:autoSpaceDN w:val="0"/>
        <w:adjustRightInd w:val="0"/>
        <w:spacing w:before="793" w:after="0" w:line="240" w:lineRule="auto"/>
        <w:ind w:left="1667"/>
        <w:rPr>
          <w:rFonts w:ascii="Arial" w:eastAsia="Times New Roman" w:hAnsi="Arial" w:cs="Arial"/>
          <w:spacing w:val="-5"/>
          <w:sz w:val="16"/>
          <w:szCs w:val="16"/>
        </w:rPr>
      </w:pPr>
      <w:r w:rsidRPr="00683CF8">
        <w:rPr>
          <w:rFonts w:ascii="Times New Roman" w:eastAsia="Times New Roman" w:hAnsi="Times New Roman" w:cs="Times New Roman"/>
          <w:noProof/>
          <w:sz w:val="20"/>
          <w:szCs w:val="20"/>
        </w:rPr>
        <mc:AlternateContent>
          <mc:Choice Requires="wps">
            <w:drawing>
              <wp:anchor distT="0" distB="0" distL="114300" distR="114300" simplePos="0" relativeHeight="251658246" behindDoc="0" locked="0" layoutInCell="0" allowOverlap="1" wp14:anchorId="5EE87977" wp14:editId="112EF35E">
                <wp:simplePos x="0" y="0"/>
                <wp:positionH relativeFrom="page">
                  <wp:posOffset>2038350</wp:posOffset>
                </wp:positionH>
                <wp:positionV relativeFrom="paragraph">
                  <wp:posOffset>158115</wp:posOffset>
                </wp:positionV>
                <wp:extent cx="4699000" cy="285750"/>
                <wp:effectExtent l="0" t="0" r="635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800" w:type="dxa"/>
                              <w:tblInd w:w="487" w:type="dxa"/>
                              <w:tblLayout w:type="fixed"/>
                              <w:tblCellMar>
                                <w:left w:w="0" w:type="dxa"/>
                                <w:right w:w="0" w:type="dxa"/>
                              </w:tblCellMar>
                              <w:tblLook w:val="0000" w:firstRow="0" w:lastRow="0" w:firstColumn="0" w:lastColumn="0" w:noHBand="0" w:noVBand="0"/>
                            </w:tblPr>
                            <w:tblGrid>
                              <w:gridCol w:w="1400"/>
                              <w:gridCol w:w="1080"/>
                              <w:gridCol w:w="1080"/>
                              <w:gridCol w:w="1080"/>
                              <w:gridCol w:w="1080"/>
                              <w:gridCol w:w="1080"/>
                            </w:tblGrid>
                            <w:tr w:rsidR="00683CF8" w14:paraId="223C7338" w14:textId="77777777" w:rsidTr="00D9041B">
                              <w:trPr>
                                <w:trHeight w:val="390"/>
                              </w:trPr>
                              <w:tc>
                                <w:tcPr>
                                  <w:tcW w:w="1400" w:type="dxa"/>
                                  <w:tcBorders>
                                    <w:top w:val="single" w:sz="12" w:space="0" w:color="000000"/>
                                    <w:left w:val="single" w:sz="12" w:space="0" w:color="000000"/>
                                    <w:bottom w:val="single" w:sz="12" w:space="0" w:color="000000"/>
                                    <w:right w:val="single" w:sz="12" w:space="0" w:color="000000"/>
                                  </w:tcBorders>
                                </w:tcPr>
                                <w:p w14:paraId="1788A978" w14:textId="77777777" w:rsidR="00683CF8" w:rsidRPr="00D9041B" w:rsidRDefault="00683CF8">
                                  <w:pPr>
                                    <w:pStyle w:val="TableParagraph"/>
                                    <w:kinsoku w:val="0"/>
                                    <w:overflowPunct w:val="0"/>
                                    <w:spacing w:before="100"/>
                                    <w:ind w:left="168"/>
                                    <w:rPr>
                                      <w:rFonts w:ascii="Arial" w:hAnsi="Arial" w:cs="Arial"/>
                                      <w:spacing w:val="-5"/>
                                      <w:sz w:val="16"/>
                                      <w:szCs w:val="16"/>
                                      <w:u w:val="none"/>
                                    </w:rPr>
                                  </w:pPr>
                                  <w:proofErr w:type="spellStart"/>
                                  <w:r w:rsidRPr="00D9041B">
                                    <w:rPr>
                                      <w:rFonts w:ascii="Arial" w:hAnsi="Arial" w:cs="Arial"/>
                                      <w:sz w:val="16"/>
                                      <w:szCs w:val="16"/>
                                      <w:u w:val="none"/>
                                    </w:rPr>
                                    <w:t>Subelement</w:t>
                                  </w:r>
                                  <w:proofErr w:type="spellEnd"/>
                                  <w:r w:rsidRPr="00D9041B">
                                    <w:rPr>
                                      <w:rFonts w:ascii="Arial" w:hAnsi="Arial" w:cs="Arial"/>
                                      <w:spacing w:val="-9"/>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70DA0EE6" w14:textId="77777777" w:rsidR="00683CF8" w:rsidRPr="00D9041B" w:rsidRDefault="00683CF8">
                                  <w:pPr>
                                    <w:pStyle w:val="TableParagraph"/>
                                    <w:kinsoku w:val="0"/>
                                    <w:overflowPunct w:val="0"/>
                                    <w:spacing w:before="100"/>
                                    <w:ind w:left="292"/>
                                    <w:rPr>
                                      <w:rFonts w:ascii="Arial" w:hAnsi="Arial" w:cs="Arial"/>
                                      <w:spacing w:val="-2"/>
                                      <w:sz w:val="16"/>
                                      <w:szCs w:val="16"/>
                                      <w:u w:val="none"/>
                                    </w:rPr>
                                  </w:pPr>
                                  <w:r w:rsidRPr="00D9041B">
                                    <w:rPr>
                                      <w:rFonts w:ascii="Arial" w:hAnsi="Arial" w:cs="Arial"/>
                                      <w:spacing w:val="-2"/>
                                      <w:sz w:val="16"/>
                                      <w:szCs w:val="16"/>
                                      <w:u w:val="none"/>
                                    </w:rPr>
                                    <w:t>Length</w:t>
                                  </w:r>
                                </w:p>
                              </w:tc>
                              <w:tc>
                                <w:tcPr>
                                  <w:tcW w:w="1080" w:type="dxa"/>
                                  <w:tcBorders>
                                    <w:top w:val="single" w:sz="12" w:space="0" w:color="000000"/>
                                    <w:left w:val="single" w:sz="12" w:space="0" w:color="000000"/>
                                    <w:bottom w:val="single" w:sz="12" w:space="0" w:color="000000"/>
                                    <w:right w:val="single" w:sz="12" w:space="0" w:color="000000"/>
                                  </w:tcBorders>
                                </w:tcPr>
                                <w:p w14:paraId="787A7122" w14:textId="2FB9D997" w:rsidR="00683CF8" w:rsidRPr="00D9041B" w:rsidRDefault="00683CF8">
                                  <w:pPr>
                                    <w:pStyle w:val="TableParagraph"/>
                                    <w:kinsoku w:val="0"/>
                                    <w:overflowPunct w:val="0"/>
                                    <w:spacing w:before="100"/>
                                    <w:ind w:left="235"/>
                                    <w:rPr>
                                      <w:rFonts w:ascii="Arial" w:hAnsi="Arial" w:cs="Arial"/>
                                      <w:spacing w:val="-4"/>
                                      <w:sz w:val="16"/>
                                      <w:szCs w:val="16"/>
                                      <w:u w:val="none"/>
                                    </w:rPr>
                                  </w:pPr>
                                  <w:r w:rsidRPr="00D9041B">
                                    <w:rPr>
                                      <w:rFonts w:ascii="Arial" w:hAnsi="Arial" w:cs="Arial"/>
                                      <w:sz w:val="16"/>
                                      <w:szCs w:val="16"/>
                                      <w:u w:val="none"/>
                                    </w:rPr>
                                    <w:t>Link</w:t>
                                  </w:r>
                                  <w:r w:rsidRPr="00D9041B">
                                    <w:rPr>
                                      <w:rFonts w:ascii="Arial" w:hAnsi="Arial" w:cs="Arial"/>
                                      <w:spacing w:val="-2"/>
                                      <w:sz w:val="16"/>
                                      <w:szCs w:val="16"/>
                                      <w:u w:val="none"/>
                                    </w:rPr>
                                    <w:t xml:space="preserve"> </w:t>
                                  </w:r>
                                  <w:ins w:id="173" w:author="Gaurang Naik" w:date="2022-12-30T14:42:00Z">
                                    <w:r w:rsidR="006D1C81">
                                      <w:rPr>
                                        <w:rFonts w:ascii="Arial" w:hAnsi="Arial" w:cs="Arial"/>
                                        <w:spacing w:val="-2"/>
                                        <w:sz w:val="16"/>
                                        <w:szCs w:val="16"/>
                                        <w:u w:val="none"/>
                                      </w:rPr>
                                      <w:t xml:space="preserve">ID </w:t>
                                    </w:r>
                                  </w:ins>
                                  <w:r w:rsidRPr="00D9041B">
                                    <w:rPr>
                                      <w:rFonts w:ascii="Arial" w:hAnsi="Arial" w:cs="Arial"/>
                                      <w:spacing w:val="-4"/>
                                      <w:sz w:val="16"/>
                                      <w:szCs w:val="16"/>
                                      <w:u w:val="none"/>
                                    </w:rPr>
                                    <w:t>Info</w:t>
                                  </w:r>
                                </w:p>
                              </w:tc>
                              <w:tc>
                                <w:tcPr>
                                  <w:tcW w:w="1080" w:type="dxa"/>
                                  <w:tcBorders>
                                    <w:top w:val="single" w:sz="12" w:space="0" w:color="000000"/>
                                    <w:left w:val="single" w:sz="12" w:space="0" w:color="000000"/>
                                    <w:bottom w:val="single" w:sz="12" w:space="0" w:color="000000"/>
                                    <w:right w:val="single" w:sz="12" w:space="0" w:color="000000"/>
                                  </w:tcBorders>
                                </w:tcPr>
                                <w:p w14:paraId="0C530EA1" w14:textId="77777777" w:rsidR="00683CF8" w:rsidRPr="00D9041B" w:rsidRDefault="00683CF8">
                                  <w:pPr>
                                    <w:pStyle w:val="TableParagraph"/>
                                    <w:kinsoku w:val="0"/>
                                    <w:overflowPunct w:val="0"/>
                                    <w:spacing w:before="100"/>
                                    <w:ind w:left="298"/>
                                    <w:rPr>
                                      <w:rFonts w:ascii="Arial" w:hAnsi="Arial" w:cs="Arial"/>
                                      <w:spacing w:val="-5"/>
                                      <w:sz w:val="16"/>
                                      <w:szCs w:val="16"/>
                                      <w:u w:val="none"/>
                                    </w:rPr>
                                  </w:pPr>
                                  <w:r w:rsidRPr="00D9041B">
                                    <w:rPr>
                                      <w:rFonts w:ascii="Arial" w:hAnsi="Arial" w:cs="Arial"/>
                                      <w:sz w:val="16"/>
                                      <w:szCs w:val="16"/>
                                      <w:u w:val="none"/>
                                    </w:rPr>
                                    <w:t>Key</w:t>
                                  </w:r>
                                  <w:r w:rsidRPr="00D9041B">
                                    <w:rPr>
                                      <w:rFonts w:ascii="Arial" w:hAnsi="Arial" w:cs="Arial"/>
                                      <w:spacing w:val="-3"/>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6964F1E7" w14:textId="77777777" w:rsidR="00683CF8" w:rsidRPr="00D9041B" w:rsidRDefault="00683CF8">
                                  <w:pPr>
                                    <w:pStyle w:val="TableParagraph"/>
                                    <w:kinsoku w:val="0"/>
                                    <w:overflowPunct w:val="0"/>
                                    <w:spacing w:before="100"/>
                                    <w:ind w:left="123" w:right="96"/>
                                    <w:jc w:val="center"/>
                                    <w:rPr>
                                      <w:rFonts w:ascii="Arial" w:hAnsi="Arial" w:cs="Arial"/>
                                      <w:spacing w:val="-5"/>
                                      <w:sz w:val="16"/>
                                      <w:szCs w:val="16"/>
                                      <w:u w:val="none"/>
                                    </w:rPr>
                                  </w:pPr>
                                  <w:r w:rsidRPr="00D9041B">
                                    <w:rPr>
                                      <w:rFonts w:ascii="Arial" w:hAnsi="Arial" w:cs="Arial"/>
                                      <w:spacing w:val="-5"/>
                                      <w:sz w:val="16"/>
                                      <w:szCs w:val="16"/>
                                      <w:u w:val="none"/>
                                    </w:rPr>
                                    <w:t>PN</w:t>
                                  </w:r>
                                </w:p>
                              </w:tc>
                              <w:tc>
                                <w:tcPr>
                                  <w:tcW w:w="1080" w:type="dxa"/>
                                  <w:tcBorders>
                                    <w:top w:val="single" w:sz="12" w:space="0" w:color="000000"/>
                                    <w:left w:val="single" w:sz="12" w:space="0" w:color="000000"/>
                                    <w:bottom w:val="single" w:sz="12" w:space="0" w:color="000000"/>
                                    <w:right w:val="single" w:sz="12" w:space="0" w:color="000000"/>
                                  </w:tcBorders>
                                </w:tcPr>
                                <w:p w14:paraId="60A12CB1" w14:textId="77777777" w:rsidR="00683CF8" w:rsidRPr="00D9041B" w:rsidRDefault="00683CF8">
                                  <w:pPr>
                                    <w:pStyle w:val="TableParagraph"/>
                                    <w:kinsoku w:val="0"/>
                                    <w:overflowPunct w:val="0"/>
                                    <w:spacing w:before="100"/>
                                    <w:ind w:left="119" w:right="96"/>
                                    <w:jc w:val="center"/>
                                    <w:rPr>
                                      <w:rFonts w:ascii="Arial" w:hAnsi="Arial" w:cs="Arial"/>
                                      <w:spacing w:val="-5"/>
                                      <w:sz w:val="16"/>
                                      <w:szCs w:val="16"/>
                                      <w:u w:val="none"/>
                                    </w:rPr>
                                  </w:pPr>
                                  <w:r w:rsidRPr="00D9041B">
                                    <w:rPr>
                                      <w:rFonts w:ascii="Arial" w:hAnsi="Arial" w:cs="Arial"/>
                                      <w:spacing w:val="-5"/>
                                      <w:sz w:val="16"/>
                                      <w:szCs w:val="16"/>
                                      <w:u w:val="none"/>
                                    </w:rPr>
                                    <w:t>Key</w:t>
                                  </w:r>
                                </w:p>
                              </w:tc>
                            </w:tr>
                          </w:tbl>
                          <w:p w14:paraId="041CFAEC" w14:textId="77777777" w:rsidR="00683CF8" w:rsidRDefault="00683CF8" w:rsidP="00683CF8">
                            <w:pPr>
                              <w:pStyle w:val="BodyText0"/>
                              <w:kinsoku w:val="0"/>
                              <w:overflowPunct w:val="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87977" id="Text Box 31" o:spid="_x0000_s1042" type="#_x0000_t202" style="position:absolute;left:0;text-align:left;margin-left:160.5pt;margin-top:12.45pt;width:370pt;height:2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" o:allowincell="f" filled="f" stroked="f">
                <v:textbox inset="0,0,0,0">
                  <w:txbxContent>
                    <w:tbl>
                      <w:tblPr>
                        <w:tblW w:w="6800" w:type="dxa"/>
                        <w:tblInd w:w="487" w:type="dxa"/>
                        <w:tblLayout w:type="fixed"/>
                        <w:tblCellMar>
                          <w:left w:w="0" w:type="dxa"/>
                          <w:right w:w="0" w:type="dxa"/>
                        </w:tblCellMar>
                        <w:tblLook w:val="0000" w:firstRow="0" w:lastRow="0" w:firstColumn="0" w:lastColumn="0" w:noHBand="0" w:noVBand="0"/>
                      </w:tblPr>
                      <w:tblGrid>
                        <w:gridCol w:w="1400"/>
                        <w:gridCol w:w="1080"/>
                        <w:gridCol w:w="1080"/>
                        <w:gridCol w:w="1080"/>
                        <w:gridCol w:w="1080"/>
                        <w:gridCol w:w="1080"/>
                      </w:tblGrid>
                      <w:tr w:rsidR="00683CF8" w14:paraId="223C7338" w14:textId="77777777" w:rsidTr="00D9041B">
                        <w:trPr>
                          <w:trHeight w:val="390"/>
                        </w:trPr>
                        <w:tc>
                          <w:tcPr>
                            <w:tcW w:w="1400" w:type="dxa"/>
                            <w:tcBorders>
                              <w:top w:val="single" w:sz="12" w:space="0" w:color="000000"/>
                              <w:left w:val="single" w:sz="12" w:space="0" w:color="000000"/>
                              <w:bottom w:val="single" w:sz="12" w:space="0" w:color="000000"/>
                              <w:right w:val="single" w:sz="12" w:space="0" w:color="000000"/>
                            </w:tcBorders>
                          </w:tcPr>
                          <w:p w14:paraId="1788A978" w14:textId="77777777" w:rsidR="00683CF8" w:rsidRPr="00D9041B" w:rsidRDefault="00683CF8">
                            <w:pPr>
                              <w:pStyle w:val="TableParagraph"/>
                              <w:kinsoku w:val="0"/>
                              <w:overflowPunct w:val="0"/>
                              <w:spacing w:before="100"/>
                              <w:ind w:left="168"/>
                              <w:rPr>
                                <w:rFonts w:ascii="Arial" w:hAnsi="Arial" w:cs="Arial"/>
                                <w:spacing w:val="-5"/>
                                <w:sz w:val="16"/>
                                <w:szCs w:val="16"/>
                                <w:u w:val="none"/>
                              </w:rPr>
                            </w:pPr>
                            <w:proofErr w:type="spellStart"/>
                            <w:r w:rsidRPr="00D9041B">
                              <w:rPr>
                                <w:rFonts w:ascii="Arial" w:hAnsi="Arial" w:cs="Arial"/>
                                <w:sz w:val="16"/>
                                <w:szCs w:val="16"/>
                                <w:u w:val="none"/>
                              </w:rPr>
                              <w:t>Subelement</w:t>
                            </w:r>
                            <w:proofErr w:type="spellEnd"/>
                            <w:r w:rsidRPr="00D9041B">
                              <w:rPr>
                                <w:rFonts w:ascii="Arial" w:hAnsi="Arial" w:cs="Arial"/>
                                <w:spacing w:val="-9"/>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70DA0EE6" w14:textId="77777777" w:rsidR="00683CF8" w:rsidRPr="00D9041B" w:rsidRDefault="00683CF8">
                            <w:pPr>
                              <w:pStyle w:val="TableParagraph"/>
                              <w:kinsoku w:val="0"/>
                              <w:overflowPunct w:val="0"/>
                              <w:spacing w:before="100"/>
                              <w:ind w:left="292"/>
                              <w:rPr>
                                <w:rFonts w:ascii="Arial" w:hAnsi="Arial" w:cs="Arial"/>
                                <w:spacing w:val="-2"/>
                                <w:sz w:val="16"/>
                                <w:szCs w:val="16"/>
                                <w:u w:val="none"/>
                              </w:rPr>
                            </w:pPr>
                            <w:r w:rsidRPr="00D9041B">
                              <w:rPr>
                                <w:rFonts w:ascii="Arial" w:hAnsi="Arial" w:cs="Arial"/>
                                <w:spacing w:val="-2"/>
                                <w:sz w:val="16"/>
                                <w:szCs w:val="16"/>
                                <w:u w:val="none"/>
                              </w:rPr>
                              <w:t>Length</w:t>
                            </w:r>
                          </w:p>
                        </w:tc>
                        <w:tc>
                          <w:tcPr>
                            <w:tcW w:w="1080" w:type="dxa"/>
                            <w:tcBorders>
                              <w:top w:val="single" w:sz="12" w:space="0" w:color="000000"/>
                              <w:left w:val="single" w:sz="12" w:space="0" w:color="000000"/>
                              <w:bottom w:val="single" w:sz="12" w:space="0" w:color="000000"/>
                              <w:right w:val="single" w:sz="12" w:space="0" w:color="000000"/>
                            </w:tcBorders>
                          </w:tcPr>
                          <w:p w14:paraId="787A7122" w14:textId="2FB9D997" w:rsidR="00683CF8" w:rsidRPr="00D9041B" w:rsidRDefault="00683CF8">
                            <w:pPr>
                              <w:pStyle w:val="TableParagraph"/>
                              <w:kinsoku w:val="0"/>
                              <w:overflowPunct w:val="0"/>
                              <w:spacing w:before="100"/>
                              <w:ind w:left="235"/>
                              <w:rPr>
                                <w:rFonts w:ascii="Arial" w:hAnsi="Arial" w:cs="Arial"/>
                                <w:spacing w:val="-4"/>
                                <w:sz w:val="16"/>
                                <w:szCs w:val="16"/>
                                <w:u w:val="none"/>
                              </w:rPr>
                            </w:pPr>
                            <w:r w:rsidRPr="00D9041B">
                              <w:rPr>
                                <w:rFonts w:ascii="Arial" w:hAnsi="Arial" w:cs="Arial"/>
                                <w:sz w:val="16"/>
                                <w:szCs w:val="16"/>
                                <w:u w:val="none"/>
                              </w:rPr>
                              <w:t>Link</w:t>
                            </w:r>
                            <w:r w:rsidRPr="00D9041B">
                              <w:rPr>
                                <w:rFonts w:ascii="Arial" w:hAnsi="Arial" w:cs="Arial"/>
                                <w:spacing w:val="-2"/>
                                <w:sz w:val="16"/>
                                <w:szCs w:val="16"/>
                                <w:u w:val="none"/>
                              </w:rPr>
                              <w:t xml:space="preserve"> </w:t>
                            </w:r>
                            <w:ins w:id="174" w:author="Gaurang Naik" w:date="2022-12-30T14:42:00Z">
                              <w:r w:rsidR="006D1C81">
                                <w:rPr>
                                  <w:rFonts w:ascii="Arial" w:hAnsi="Arial" w:cs="Arial"/>
                                  <w:spacing w:val="-2"/>
                                  <w:sz w:val="16"/>
                                  <w:szCs w:val="16"/>
                                  <w:u w:val="none"/>
                                </w:rPr>
                                <w:t xml:space="preserve">ID </w:t>
                              </w:r>
                            </w:ins>
                            <w:r w:rsidRPr="00D9041B">
                              <w:rPr>
                                <w:rFonts w:ascii="Arial" w:hAnsi="Arial" w:cs="Arial"/>
                                <w:spacing w:val="-4"/>
                                <w:sz w:val="16"/>
                                <w:szCs w:val="16"/>
                                <w:u w:val="none"/>
                              </w:rPr>
                              <w:t>Info</w:t>
                            </w:r>
                          </w:p>
                        </w:tc>
                        <w:tc>
                          <w:tcPr>
                            <w:tcW w:w="1080" w:type="dxa"/>
                            <w:tcBorders>
                              <w:top w:val="single" w:sz="12" w:space="0" w:color="000000"/>
                              <w:left w:val="single" w:sz="12" w:space="0" w:color="000000"/>
                              <w:bottom w:val="single" w:sz="12" w:space="0" w:color="000000"/>
                              <w:right w:val="single" w:sz="12" w:space="0" w:color="000000"/>
                            </w:tcBorders>
                          </w:tcPr>
                          <w:p w14:paraId="0C530EA1" w14:textId="77777777" w:rsidR="00683CF8" w:rsidRPr="00D9041B" w:rsidRDefault="00683CF8">
                            <w:pPr>
                              <w:pStyle w:val="TableParagraph"/>
                              <w:kinsoku w:val="0"/>
                              <w:overflowPunct w:val="0"/>
                              <w:spacing w:before="100"/>
                              <w:ind w:left="298"/>
                              <w:rPr>
                                <w:rFonts w:ascii="Arial" w:hAnsi="Arial" w:cs="Arial"/>
                                <w:spacing w:val="-5"/>
                                <w:sz w:val="16"/>
                                <w:szCs w:val="16"/>
                                <w:u w:val="none"/>
                              </w:rPr>
                            </w:pPr>
                            <w:r w:rsidRPr="00D9041B">
                              <w:rPr>
                                <w:rFonts w:ascii="Arial" w:hAnsi="Arial" w:cs="Arial"/>
                                <w:sz w:val="16"/>
                                <w:szCs w:val="16"/>
                                <w:u w:val="none"/>
                              </w:rPr>
                              <w:t>Key</w:t>
                            </w:r>
                            <w:r w:rsidRPr="00D9041B">
                              <w:rPr>
                                <w:rFonts w:ascii="Arial" w:hAnsi="Arial" w:cs="Arial"/>
                                <w:spacing w:val="-3"/>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6964F1E7" w14:textId="77777777" w:rsidR="00683CF8" w:rsidRPr="00D9041B" w:rsidRDefault="00683CF8">
                            <w:pPr>
                              <w:pStyle w:val="TableParagraph"/>
                              <w:kinsoku w:val="0"/>
                              <w:overflowPunct w:val="0"/>
                              <w:spacing w:before="100"/>
                              <w:ind w:left="123" w:right="96"/>
                              <w:jc w:val="center"/>
                              <w:rPr>
                                <w:rFonts w:ascii="Arial" w:hAnsi="Arial" w:cs="Arial"/>
                                <w:spacing w:val="-5"/>
                                <w:sz w:val="16"/>
                                <w:szCs w:val="16"/>
                                <w:u w:val="none"/>
                              </w:rPr>
                            </w:pPr>
                            <w:r w:rsidRPr="00D9041B">
                              <w:rPr>
                                <w:rFonts w:ascii="Arial" w:hAnsi="Arial" w:cs="Arial"/>
                                <w:spacing w:val="-5"/>
                                <w:sz w:val="16"/>
                                <w:szCs w:val="16"/>
                                <w:u w:val="none"/>
                              </w:rPr>
                              <w:t>PN</w:t>
                            </w:r>
                          </w:p>
                        </w:tc>
                        <w:tc>
                          <w:tcPr>
                            <w:tcW w:w="1080" w:type="dxa"/>
                            <w:tcBorders>
                              <w:top w:val="single" w:sz="12" w:space="0" w:color="000000"/>
                              <w:left w:val="single" w:sz="12" w:space="0" w:color="000000"/>
                              <w:bottom w:val="single" w:sz="12" w:space="0" w:color="000000"/>
                              <w:right w:val="single" w:sz="12" w:space="0" w:color="000000"/>
                            </w:tcBorders>
                          </w:tcPr>
                          <w:p w14:paraId="60A12CB1" w14:textId="77777777" w:rsidR="00683CF8" w:rsidRPr="00D9041B" w:rsidRDefault="00683CF8">
                            <w:pPr>
                              <w:pStyle w:val="TableParagraph"/>
                              <w:kinsoku w:val="0"/>
                              <w:overflowPunct w:val="0"/>
                              <w:spacing w:before="100"/>
                              <w:ind w:left="119" w:right="96"/>
                              <w:jc w:val="center"/>
                              <w:rPr>
                                <w:rFonts w:ascii="Arial" w:hAnsi="Arial" w:cs="Arial"/>
                                <w:spacing w:val="-5"/>
                                <w:sz w:val="16"/>
                                <w:szCs w:val="16"/>
                                <w:u w:val="none"/>
                              </w:rPr>
                            </w:pPr>
                            <w:r w:rsidRPr="00D9041B">
                              <w:rPr>
                                <w:rFonts w:ascii="Arial" w:hAnsi="Arial" w:cs="Arial"/>
                                <w:spacing w:val="-5"/>
                                <w:sz w:val="16"/>
                                <w:szCs w:val="16"/>
                                <w:u w:val="none"/>
                              </w:rPr>
                              <w:t>Key</w:t>
                            </w:r>
                          </w:p>
                        </w:tc>
                      </w:tr>
                    </w:tbl>
                    <w:p w14:paraId="041CFAEC" w14:textId="77777777" w:rsidR="00683CF8" w:rsidRDefault="00683CF8" w:rsidP="00683CF8">
                      <w:pPr>
                        <w:pStyle w:val="BodyText0"/>
                        <w:kinsoku w:val="0"/>
                        <w:overflowPunct w:val="0"/>
                        <w:rPr>
                          <w:sz w:val="24"/>
                          <w:szCs w:val="24"/>
                        </w:rPr>
                      </w:pPr>
                    </w:p>
                  </w:txbxContent>
                </v:textbox>
                <w10:wrap anchorx="page"/>
              </v:shape>
            </w:pict>
          </mc:Fallback>
        </mc:AlternateContent>
      </w:r>
      <w:r w:rsidR="00683CF8" w:rsidRPr="00683CF8">
        <w:rPr>
          <w:rFonts w:ascii="Arial" w:eastAsia="Times New Roman" w:hAnsi="Arial" w:cs="Arial"/>
          <w:spacing w:val="-2"/>
          <w:sz w:val="16"/>
          <w:szCs w:val="16"/>
        </w:rPr>
        <w:t>Octets:</w:t>
      </w:r>
      <w:r w:rsidR="00683CF8" w:rsidRPr="00683CF8">
        <w:rPr>
          <w:rFonts w:ascii="Arial" w:eastAsia="Times New Roman" w:hAnsi="Arial" w:cs="Arial"/>
          <w:sz w:val="16"/>
          <w:szCs w:val="16"/>
        </w:rPr>
        <w:tab/>
      </w:r>
      <w:r w:rsidR="00683CF8" w:rsidRPr="00683CF8">
        <w:rPr>
          <w:rFonts w:ascii="Arial" w:eastAsia="Times New Roman" w:hAnsi="Arial" w:cs="Arial"/>
          <w:spacing w:val="-10"/>
          <w:sz w:val="16"/>
          <w:szCs w:val="16"/>
        </w:rPr>
        <w:t>1</w:t>
      </w:r>
      <w:r w:rsidR="00683CF8" w:rsidRPr="00683CF8">
        <w:rPr>
          <w:rFonts w:ascii="Arial" w:eastAsia="Times New Roman" w:hAnsi="Arial" w:cs="Arial"/>
          <w:sz w:val="16"/>
          <w:szCs w:val="16"/>
        </w:rPr>
        <w:tab/>
      </w:r>
      <w:r w:rsidR="00683CF8" w:rsidRPr="00683CF8">
        <w:rPr>
          <w:rFonts w:ascii="Arial" w:eastAsia="Times New Roman" w:hAnsi="Arial" w:cs="Arial"/>
          <w:spacing w:val="-10"/>
          <w:sz w:val="16"/>
          <w:szCs w:val="16"/>
        </w:rPr>
        <w:t>1</w:t>
      </w:r>
      <w:r w:rsidR="00683CF8" w:rsidRPr="00683CF8">
        <w:rPr>
          <w:rFonts w:ascii="Arial" w:eastAsia="Times New Roman" w:hAnsi="Arial" w:cs="Arial"/>
          <w:sz w:val="16"/>
          <w:szCs w:val="16"/>
        </w:rPr>
        <w:tab/>
      </w:r>
      <w:r w:rsidR="00683CF8" w:rsidRPr="00683CF8">
        <w:rPr>
          <w:rFonts w:ascii="Arial" w:eastAsia="Times New Roman" w:hAnsi="Arial" w:cs="Arial"/>
          <w:spacing w:val="-10"/>
          <w:sz w:val="16"/>
          <w:szCs w:val="16"/>
        </w:rPr>
        <w:t>1</w:t>
      </w:r>
      <w:r w:rsidR="00683CF8" w:rsidRPr="00683CF8">
        <w:rPr>
          <w:rFonts w:ascii="Arial" w:eastAsia="Times New Roman" w:hAnsi="Arial" w:cs="Arial"/>
          <w:sz w:val="16"/>
          <w:szCs w:val="16"/>
        </w:rPr>
        <w:tab/>
      </w:r>
      <w:r w:rsidR="00683CF8" w:rsidRPr="00683CF8">
        <w:rPr>
          <w:rFonts w:ascii="Arial" w:eastAsia="Times New Roman" w:hAnsi="Arial" w:cs="Arial"/>
          <w:spacing w:val="-10"/>
          <w:sz w:val="16"/>
          <w:szCs w:val="16"/>
        </w:rPr>
        <w:t>2</w:t>
      </w:r>
      <w:r w:rsidR="00683CF8" w:rsidRPr="00683CF8">
        <w:rPr>
          <w:rFonts w:ascii="Arial" w:eastAsia="Times New Roman" w:hAnsi="Arial" w:cs="Arial"/>
          <w:sz w:val="16"/>
          <w:szCs w:val="16"/>
        </w:rPr>
        <w:tab/>
      </w:r>
      <w:r w:rsidR="00683CF8" w:rsidRPr="00683CF8">
        <w:rPr>
          <w:rFonts w:ascii="Arial" w:eastAsia="Times New Roman" w:hAnsi="Arial" w:cs="Arial"/>
          <w:spacing w:val="-10"/>
          <w:sz w:val="16"/>
          <w:szCs w:val="16"/>
        </w:rPr>
        <w:t>6</w:t>
      </w:r>
      <w:r w:rsidR="00683CF8" w:rsidRPr="00683CF8">
        <w:rPr>
          <w:rFonts w:ascii="Arial" w:eastAsia="Times New Roman" w:hAnsi="Arial" w:cs="Arial"/>
          <w:sz w:val="16"/>
          <w:szCs w:val="16"/>
        </w:rPr>
        <w:tab/>
      </w:r>
      <w:r w:rsidR="00683CF8" w:rsidRPr="00683CF8">
        <w:rPr>
          <w:rFonts w:ascii="Arial" w:eastAsia="Times New Roman" w:hAnsi="Arial" w:cs="Arial"/>
          <w:spacing w:val="-5"/>
          <w:sz w:val="16"/>
          <w:szCs w:val="16"/>
        </w:rPr>
        <w:t>16</w:t>
      </w:r>
    </w:p>
    <w:p w14:paraId="6E2EE4AC" w14:textId="77777777" w:rsidR="00683CF8" w:rsidRPr="00683CF8" w:rsidRDefault="00683CF8" w:rsidP="00683CF8">
      <w:pPr>
        <w:widowControl w:val="0"/>
        <w:kinsoku w:val="0"/>
        <w:overflowPunct w:val="0"/>
        <w:autoSpaceDE w:val="0"/>
        <w:autoSpaceDN w:val="0"/>
        <w:adjustRightInd w:val="0"/>
        <w:spacing w:before="185" w:after="0" w:line="240" w:lineRule="auto"/>
        <w:ind w:left="482" w:right="482"/>
        <w:jc w:val="center"/>
        <w:rPr>
          <w:rFonts w:ascii="Arial" w:eastAsia="Times New Roman" w:hAnsi="Arial" w:cs="Arial"/>
          <w:b/>
          <w:bCs/>
          <w:spacing w:val="-2"/>
          <w:sz w:val="20"/>
          <w:szCs w:val="20"/>
        </w:rPr>
      </w:pPr>
      <w:bookmarkStart w:id="175" w:name="_bookmark237"/>
      <w:bookmarkEnd w:id="175"/>
      <w:r w:rsidRPr="00683CF8">
        <w:rPr>
          <w:rFonts w:ascii="Arial" w:eastAsia="Times New Roman" w:hAnsi="Arial" w:cs="Arial"/>
          <w:b/>
          <w:bCs/>
          <w:sz w:val="20"/>
          <w:szCs w:val="20"/>
        </w:rPr>
        <w:t>Figure</w:t>
      </w:r>
      <w:r w:rsidRPr="00683CF8">
        <w:rPr>
          <w:rFonts w:ascii="Arial" w:eastAsia="Times New Roman" w:hAnsi="Arial" w:cs="Arial"/>
          <w:b/>
          <w:bCs/>
          <w:spacing w:val="-8"/>
          <w:sz w:val="20"/>
          <w:szCs w:val="20"/>
        </w:rPr>
        <w:t xml:space="preserve"> </w:t>
      </w:r>
      <w:r w:rsidRPr="00683CF8">
        <w:rPr>
          <w:rFonts w:ascii="Arial" w:eastAsia="Times New Roman" w:hAnsi="Arial" w:cs="Arial"/>
          <w:b/>
          <w:bCs/>
          <w:sz w:val="20"/>
          <w:szCs w:val="20"/>
        </w:rPr>
        <w:t>9-1162c—WNM</w:t>
      </w:r>
      <w:r w:rsidRPr="00683CF8">
        <w:rPr>
          <w:rFonts w:ascii="Arial" w:eastAsia="Times New Roman" w:hAnsi="Arial" w:cs="Arial"/>
          <w:b/>
          <w:bCs/>
          <w:spacing w:val="-9"/>
          <w:sz w:val="20"/>
          <w:szCs w:val="20"/>
        </w:rPr>
        <w:t xml:space="preserve"> </w:t>
      </w:r>
      <w:r w:rsidRPr="00683CF8">
        <w:rPr>
          <w:rFonts w:ascii="Arial" w:eastAsia="Times New Roman" w:hAnsi="Arial" w:cs="Arial"/>
          <w:b/>
          <w:bCs/>
          <w:sz w:val="20"/>
          <w:szCs w:val="20"/>
        </w:rPr>
        <w:t>Sleep</w:t>
      </w:r>
      <w:r w:rsidRPr="00683CF8">
        <w:rPr>
          <w:rFonts w:ascii="Arial" w:eastAsia="Times New Roman" w:hAnsi="Arial" w:cs="Arial"/>
          <w:b/>
          <w:bCs/>
          <w:spacing w:val="-8"/>
          <w:sz w:val="20"/>
          <w:szCs w:val="20"/>
        </w:rPr>
        <w:t xml:space="preserve"> </w:t>
      </w:r>
      <w:r w:rsidRPr="00683CF8">
        <w:rPr>
          <w:rFonts w:ascii="Arial" w:eastAsia="Times New Roman" w:hAnsi="Arial" w:cs="Arial"/>
          <w:b/>
          <w:bCs/>
          <w:sz w:val="20"/>
          <w:szCs w:val="20"/>
        </w:rPr>
        <w:t>Mode</w:t>
      </w:r>
      <w:r w:rsidRPr="00683CF8">
        <w:rPr>
          <w:rFonts w:ascii="Arial" w:eastAsia="Times New Roman" w:hAnsi="Arial" w:cs="Arial"/>
          <w:b/>
          <w:bCs/>
          <w:spacing w:val="-7"/>
          <w:sz w:val="20"/>
          <w:szCs w:val="20"/>
        </w:rPr>
        <w:t xml:space="preserve"> </w:t>
      </w:r>
      <w:r w:rsidRPr="00683CF8">
        <w:rPr>
          <w:rFonts w:ascii="Arial" w:eastAsia="Times New Roman" w:hAnsi="Arial" w:cs="Arial"/>
          <w:b/>
          <w:bCs/>
          <w:sz w:val="20"/>
          <w:szCs w:val="20"/>
        </w:rPr>
        <w:t>MLO</w:t>
      </w:r>
      <w:r w:rsidRPr="00683CF8">
        <w:rPr>
          <w:rFonts w:ascii="Arial" w:eastAsia="Times New Roman" w:hAnsi="Arial" w:cs="Arial"/>
          <w:b/>
          <w:bCs/>
          <w:spacing w:val="-7"/>
          <w:sz w:val="20"/>
          <w:szCs w:val="20"/>
        </w:rPr>
        <w:t xml:space="preserve"> </w:t>
      </w:r>
      <w:r w:rsidRPr="00683CF8">
        <w:rPr>
          <w:rFonts w:ascii="Arial" w:eastAsia="Times New Roman" w:hAnsi="Arial" w:cs="Arial"/>
          <w:b/>
          <w:bCs/>
          <w:sz w:val="20"/>
          <w:szCs w:val="20"/>
        </w:rPr>
        <w:t>IGTK</w:t>
      </w:r>
      <w:r w:rsidRPr="00683CF8">
        <w:rPr>
          <w:rFonts w:ascii="Arial" w:eastAsia="Times New Roman" w:hAnsi="Arial" w:cs="Arial"/>
          <w:b/>
          <w:bCs/>
          <w:spacing w:val="-7"/>
          <w:sz w:val="20"/>
          <w:szCs w:val="20"/>
        </w:rPr>
        <w:t xml:space="preserve"> </w:t>
      </w:r>
      <w:proofErr w:type="spellStart"/>
      <w:r w:rsidRPr="00683CF8">
        <w:rPr>
          <w:rFonts w:ascii="Arial" w:eastAsia="Times New Roman" w:hAnsi="Arial" w:cs="Arial"/>
          <w:b/>
          <w:bCs/>
          <w:sz w:val="20"/>
          <w:szCs w:val="20"/>
        </w:rPr>
        <w:t>subelement</w:t>
      </w:r>
      <w:proofErr w:type="spellEnd"/>
      <w:r w:rsidRPr="00683CF8">
        <w:rPr>
          <w:rFonts w:ascii="Arial" w:eastAsia="Times New Roman" w:hAnsi="Arial" w:cs="Arial"/>
          <w:b/>
          <w:bCs/>
          <w:spacing w:val="-9"/>
          <w:sz w:val="20"/>
          <w:szCs w:val="20"/>
        </w:rPr>
        <w:t xml:space="preserve"> </w:t>
      </w:r>
      <w:r w:rsidRPr="00683CF8">
        <w:rPr>
          <w:rFonts w:ascii="Arial" w:eastAsia="Times New Roman" w:hAnsi="Arial" w:cs="Arial"/>
          <w:b/>
          <w:bCs/>
          <w:spacing w:val="-2"/>
          <w:sz w:val="20"/>
          <w:szCs w:val="20"/>
        </w:rPr>
        <w:t>format</w:t>
      </w:r>
    </w:p>
    <w:p w14:paraId="54A4896B" w14:textId="77777777" w:rsidR="00CD15DD" w:rsidRPr="00CD15DD" w:rsidRDefault="00CD15DD" w:rsidP="00CD15DD">
      <w:pPr>
        <w:pStyle w:val="T"/>
        <w:spacing w:after="0" w:line="240" w:lineRule="auto"/>
        <w:rPr>
          <w:color w:val="000000" w:themeColor="text1"/>
        </w:rPr>
      </w:pPr>
      <w:r w:rsidRPr="00CD15DD">
        <w:rPr>
          <w:color w:val="000000" w:themeColor="text1"/>
        </w:rPr>
        <w:t>The Length field is defined in 9.4.3 (</w:t>
      </w:r>
      <w:proofErr w:type="spellStart"/>
      <w:r w:rsidRPr="00CD15DD">
        <w:rPr>
          <w:color w:val="000000" w:themeColor="text1"/>
        </w:rPr>
        <w:t>Subelements</w:t>
      </w:r>
      <w:proofErr w:type="spellEnd"/>
      <w:r w:rsidRPr="00CD15DD">
        <w:rPr>
          <w:color w:val="000000" w:themeColor="text1"/>
        </w:rPr>
        <w:t>).</w:t>
      </w:r>
    </w:p>
    <w:p w14:paraId="42AA0744" w14:textId="476471C0" w:rsidR="00487354" w:rsidRDefault="00CD15DD" w:rsidP="00CD15DD">
      <w:pPr>
        <w:pStyle w:val="T"/>
        <w:spacing w:after="0" w:line="240" w:lineRule="auto"/>
        <w:rPr>
          <w:color w:val="000000" w:themeColor="text1"/>
        </w:rPr>
      </w:pPr>
      <w:r w:rsidRPr="00CD15DD">
        <w:rPr>
          <w:color w:val="000000" w:themeColor="text1"/>
        </w:rPr>
        <w:t xml:space="preserve">The format of the Link </w:t>
      </w:r>
      <w:ins w:id="176" w:author="Gaurang Naik" w:date="2022-12-30T14:43:00Z">
        <w:r w:rsidR="007D0016">
          <w:rPr>
            <w:color w:val="000000" w:themeColor="text1"/>
          </w:rPr>
          <w:t xml:space="preserve">ID </w:t>
        </w:r>
      </w:ins>
      <w:r w:rsidRPr="00CD15DD">
        <w:rPr>
          <w:color w:val="000000" w:themeColor="text1"/>
        </w:rPr>
        <w:t xml:space="preserve">Info field is </w:t>
      </w:r>
      <w:del w:id="177" w:author="Gaurang Naik" w:date="2023-01-04T16:31:00Z">
        <w:r w:rsidRPr="00CD15DD" w:rsidDel="00716709">
          <w:rPr>
            <w:color w:val="000000" w:themeColor="text1"/>
          </w:rPr>
          <w:delText xml:space="preserve">shown </w:delText>
        </w:r>
      </w:del>
      <w:ins w:id="178" w:author="Gaurang Naik" w:date="2023-01-04T16:34:00Z">
        <w:r w:rsidR="00816353">
          <w:rPr>
            <w:color w:val="000000" w:themeColor="text1"/>
          </w:rPr>
          <w:t xml:space="preserve">as </w:t>
        </w:r>
      </w:ins>
      <w:ins w:id="179" w:author="Gaurang Naik" w:date="2023-01-04T16:31:00Z">
        <w:r w:rsidR="00716709">
          <w:rPr>
            <w:color w:val="000000" w:themeColor="text1"/>
          </w:rPr>
          <w:t>de</w:t>
        </w:r>
      </w:ins>
      <w:ins w:id="180" w:author="Gaurang Naik" w:date="2023-01-04T16:32:00Z">
        <w:r w:rsidR="00716709">
          <w:rPr>
            <w:color w:val="000000" w:themeColor="text1"/>
          </w:rPr>
          <w:t>fined</w:t>
        </w:r>
      </w:ins>
      <w:ins w:id="181" w:author="Gaurang Naik" w:date="2023-01-04T16:31:00Z">
        <w:r w:rsidR="00716709" w:rsidRPr="00CD15DD">
          <w:rPr>
            <w:color w:val="000000" w:themeColor="text1"/>
          </w:rPr>
          <w:t xml:space="preserve"> </w:t>
        </w:r>
      </w:ins>
      <w:r w:rsidRPr="00CD15DD">
        <w:rPr>
          <w:color w:val="000000" w:themeColor="text1"/>
        </w:rPr>
        <w:t xml:space="preserve">in </w:t>
      </w:r>
      <w:del w:id="182" w:author="Gaurang Naik" w:date="2022-12-30T14:43:00Z">
        <w:r w:rsidRPr="00CD15DD" w:rsidDel="006D1C81">
          <w:rPr>
            <w:color w:val="000000" w:themeColor="text1"/>
          </w:rPr>
          <w:delText>Figure 9-1162b (Link Info field format)</w:delText>
        </w:r>
      </w:del>
      <w:ins w:id="183" w:author="Gaurang Naik" w:date="2023-01-04T16:30:00Z">
        <w:r w:rsidR="00547FA0">
          <w:rPr>
            <w:color w:val="000000" w:themeColor="text1"/>
          </w:rPr>
          <w:t xml:space="preserve"> </w:t>
        </w:r>
        <w:r w:rsidR="00547FA0">
          <w:t>9.4.1.74a (Link ID Info field)</w:t>
        </w:r>
      </w:ins>
      <w:r w:rsidRPr="00CD15DD">
        <w:rPr>
          <w:color w:val="000000" w:themeColor="text1"/>
        </w:rPr>
        <w:t xml:space="preserve">. </w:t>
      </w:r>
    </w:p>
    <w:p w14:paraId="675AF6B0" w14:textId="2280CFA1" w:rsidR="00CD15DD" w:rsidRPr="00CD15DD" w:rsidRDefault="00CD15DD" w:rsidP="00CD15DD">
      <w:pPr>
        <w:pStyle w:val="T"/>
        <w:spacing w:after="0" w:line="240" w:lineRule="auto"/>
        <w:rPr>
          <w:color w:val="000000" w:themeColor="text1"/>
        </w:rPr>
      </w:pPr>
      <w:r w:rsidRPr="00CD15DD">
        <w:rPr>
          <w:color w:val="000000" w:themeColor="text1"/>
        </w:rPr>
        <w:t xml:space="preserve">The Key ID and PN fields as defined for IGTK </w:t>
      </w:r>
      <w:proofErr w:type="spellStart"/>
      <w:r w:rsidRPr="00CD15DD">
        <w:rPr>
          <w:color w:val="000000" w:themeColor="text1"/>
        </w:rPr>
        <w:t>subelement</w:t>
      </w:r>
      <w:proofErr w:type="spellEnd"/>
      <w:r w:rsidRPr="00CD15DD">
        <w:rPr>
          <w:color w:val="000000" w:themeColor="text1"/>
        </w:rPr>
        <w:t>.</w:t>
      </w:r>
    </w:p>
    <w:p w14:paraId="05E17110" w14:textId="0BE3FF99" w:rsidR="006D0E27" w:rsidRDefault="00CD15DD" w:rsidP="00CD15DD">
      <w:pPr>
        <w:pStyle w:val="T"/>
        <w:spacing w:after="0" w:line="240" w:lineRule="auto"/>
        <w:jc w:val="left"/>
        <w:rPr>
          <w:color w:val="000000" w:themeColor="text1"/>
        </w:rPr>
      </w:pPr>
      <w:r w:rsidRPr="00CD15DD">
        <w:rPr>
          <w:color w:val="000000" w:themeColor="text1"/>
        </w:rPr>
        <w:t>The Key field is the IGTK being distributed for the AP operating on the link identified by the Link ID subfield.</w:t>
      </w:r>
    </w:p>
    <w:p w14:paraId="44D13DB0" w14:textId="7A46BBDD" w:rsidR="00CD15DD" w:rsidRDefault="000D10BB" w:rsidP="00CD15DD">
      <w:pPr>
        <w:pStyle w:val="T"/>
        <w:spacing w:after="0" w:line="240" w:lineRule="auto"/>
        <w:jc w:val="left"/>
        <w:rPr>
          <w:color w:val="000000" w:themeColor="text1"/>
        </w:rPr>
      </w:pPr>
      <w:r w:rsidRPr="000D10BB">
        <w:rPr>
          <w:color w:val="000000" w:themeColor="text1"/>
        </w:rPr>
        <w:t xml:space="preserve">The MLO BIGTK </w:t>
      </w:r>
      <w:proofErr w:type="spellStart"/>
      <w:r w:rsidRPr="000D10BB">
        <w:rPr>
          <w:color w:val="000000" w:themeColor="text1"/>
        </w:rPr>
        <w:t>subelement</w:t>
      </w:r>
      <w:proofErr w:type="spellEnd"/>
      <w:r w:rsidRPr="000D10BB">
        <w:rPr>
          <w:color w:val="000000" w:themeColor="text1"/>
        </w:rPr>
        <w:t xml:space="preserve"> contains the BIGTK for the AP operating on the link identified by the Link ID subfield carried in the </w:t>
      </w:r>
      <w:proofErr w:type="spellStart"/>
      <w:r w:rsidRPr="000D10BB">
        <w:rPr>
          <w:color w:val="000000" w:themeColor="text1"/>
        </w:rPr>
        <w:t>subelement</w:t>
      </w:r>
      <w:proofErr w:type="spellEnd"/>
      <w:r w:rsidRPr="000D10BB">
        <w:rPr>
          <w:color w:val="000000" w:themeColor="text1"/>
        </w:rPr>
        <w:t xml:space="preserve">. The format of the MLO BIGTK </w:t>
      </w:r>
      <w:proofErr w:type="spellStart"/>
      <w:r w:rsidRPr="000D10BB">
        <w:rPr>
          <w:color w:val="000000" w:themeColor="text1"/>
        </w:rPr>
        <w:t>subelement</w:t>
      </w:r>
      <w:proofErr w:type="spellEnd"/>
      <w:r w:rsidRPr="000D10BB">
        <w:rPr>
          <w:color w:val="000000" w:themeColor="text1"/>
        </w:rPr>
        <w:t xml:space="preserve"> is shown in Figure 9- 1162d (WNM Sleep Mode MLO BIGTK </w:t>
      </w:r>
      <w:proofErr w:type="spellStart"/>
      <w:r w:rsidRPr="000D10BB">
        <w:rPr>
          <w:color w:val="000000" w:themeColor="text1"/>
        </w:rPr>
        <w:t>subelement</w:t>
      </w:r>
      <w:proofErr w:type="spellEnd"/>
      <w:r w:rsidRPr="000D10BB">
        <w:rPr>
          <w:color w:val="000000" w:themeColor="text1"/>
        </w:rPr>
        <w:t xml:space="preserve"> format).</w:t>
      </w:r>
    </w:p>
    <w:p w14:paraId="5CBE2A30" w14:textId="77777777" w:rsidR="006E1A13" w:rsidRDefault="006E1A13" w:rsidP="006E1A13">
      <w:pPr>
        <w:pStyle w:val="BodyText0"/>
        <w:kinsoku w:val="0"/>
        <w:overflowPunct w:val="0"/>
        <w:spacing w:before="2" w:after="1"/>
        <w:rPr>
          <w:sz w:val="21"/>
          <w:szCs w:val="21"/>
        </w:rPr>
      </w:pPr>
    </w:p>
    <w:tbl>
      <w:tblPr>
        <w:tblW w:w="0" w:type="auto"/>
        <w:tblInd w:w="1895" w:type="dxa"/>
        <w:tblLayout w:type="fixed"/>
        <w:tblCellMar>
          <w:left w:w="0" w:type="dxa"/>
          <w:right w:w="0" w:type="dxa"/>
        </w:tblCellMar>
        <w:tblLook w:val="0000" w:firstRow="0" w:lastRow="0" w:firstColumn="0" w:lastColumn="0" w:noHBand="0" w:noVBand="0"/>
      </w:tblPr>
      <w:tblGrid>
        <w:gridCol w:w="1400"/>
        <w:gridCol w:w="1080"/>
        <w:gridCol w:w="1080"/>
        <w:gridCol w:w="1080"/>
        <w:gridCol w:w="1080"/>
        <w:gridCol w:w="1080"/>
      </w:tblGrid>
      <w:tr w:rsidR="006E1A13" w14:paraId="6CFC837B" w14:textId="77777777" w:rsidTr="00D9041B">
        <w:trPr>
          <w:trHeight w:val="390"/>
        </w:trPr>
        <w:tc>
          <w:tcPr>
            <w:tcW w:w="1400" w:type="dxa"/>
            <w:tcBorders>
              <w:top w:val="single" w:sz="12" w:space="0" w:color="000000"/>
              <w:left w:val="single" w:sz="12" w:space="0" w:color="000000"/>
              <w:bottom w:val="single" w:sz="12" w:space="0" w:color="000000"/>
              <w:right w:val="single" w:sz="12" w:space="0" w:color="000000"/>
            </w:tcBorders>
          </w:tcPr>
          <w:p w14:paraId="06654CE8" w14:textId="77777777" w:rsidR="006E1A13" w:rsidRPr="00D9041B" w:rsidRDefault="006E1A13" w:rsidP="00E5174D">
            <w:pPr>
              <w:pStyle w:val="TableParagraph"/>
              <w:kinsoku w:val="0"/>
              <w:overflowPunct w:val="0"/>
              <w:spacing w:before="100"/>
              <w:ind w:left="168"/>
              <w:rPr>
                <w:rFonts w:ascii="Arial" w:hAnsi="Arial" w:cs="Arial"/>
                <w:spacing w:val="-5"/>
                <w:sz w:val="16"/>
                <w:szCs w:val="16"/>
                <w:u w:val="none"/>
              </w:rPr>
            </w:pPr>
            <w:proofErr w:type="spellStart"/>
            <w:r w:rsidRPr="00D9041B">
              <w:rPr>
                <w:rFonts w:ascii="Arial" w:hAnsi="Arial" w:cs="Arial"/>
                <w:sz w:val="16"/>
                <w:szCs w:val="16"/>
                <w:u w:val="none"/>
              </w:rPr>
              <w:t>Subelement</w:t>
            </w:r>
            <w:proofErr w:type="spellEnd"/>
            <w:r w:rsidRPr="00D9041B">
              <w:rPr>
                <w:rFonts w:ascii="Arial" w:hAnsi="Arial" w:cs="Arial"/>
                <w:spacing w:val="-9"/>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77440F1C" w14:textId="77777777" w:rsidR="006E1A13" w:rsidRPr="00D9041B" w:rsidRDefault="006E1A13" w:rsidP="00E5174D">
            <w:pPr>
              <w:pStyle w:val="TableParagraph"/>
              <w:kinsoku w:val="0"/>
              <w:overflowPunct w:val="0"/>
              <w:spacing w:before="100"/>
              <w:ind w:left="292"/>
              <w:rPr>
                <w:rFonts w:ascii="Arial" w:hAnsi="Arial" w:cs="Arial"/>
                <w:spacing w:val="-2"/>
                <w:sz w:val="16"/>
                <w:szCs w:val="16"/>
                <w:u w:val="none"/>
              </w:rPr>
            </w:pPr>
            <w:r w:rsidRPr="00D9041B">
              <w:rPr>
                <w:rFonts w:ascii="Arial" w:hAnsi="Arial" w:cs="Arial"/>
                <w:spacing w:val="-2"/>
                <w:sz w:val="16"/>
                <w:szCs w:val="16"/>
                <w:u w:val="none"/>
              </w:rPr>
              <w:t>Length</w:t>
            </w:r>
          </w:p>
        </w:tc>
        <w:tc>
          <w:tcPr>
            <w:tcW w:w="1080" w:type="dxa"/>
            <w:tcBorders>
              <w:top w:val="single" w:sz="12" w:space="0" w:color="000000"/>
              <w:left w:val="single" w:sz="12" w:space="0" w:color="000000"/>
              <w:bottom w:val="single" w:sz="12" w:space="0" w:color="000000"/>
              <w:right w:val="single" w:sz="12" w:space="0" w:color="000000"/>
            </w:tcBorders>
          </w:tcPr>
          <w:p w14:paraId="0904932C" w14:textId="5078FF84" w:rsidR="006E1A13" w:rsidRPr="00D9041B" w:rsidRDefault="006E1A13" w:rsidP="00E5174D">
            <w:pPr>
              <w:pStyle w:val="TableParagraph"/>
              <w:kinsoku w:val="0"/>
              <w:overflowPunct w:val="0"/>
              <w:spacing w:before="100"/>
              <w:ind w:left="235"/>
              <w:rPr>
                <w:rFonts w:ascii="Arial" w:hAnsi="Arial" w:cs="Arial"/>
                <w:spacing w:val="-4"/>
                <w:sz w:val="16"/>
                <w:szCs w:val="16"/>
                <w:u w:val="none"/>
              </w:rPr>
            </w:pPr>
            <w:r w:rsidRPr="00D9041B">
              <w:rPr>
                <w:rFonts w:ascii="Arial" w:hAnsi="Arial" w:cs="Arial"/>
                <w:sz w:val="16"/>
                <w:szCs w:val="16"/>
                <w:u w:val="none"/>
              </w:rPr>
              <w:t>Link</w:t>
            </w:r>
            <w:r w:rsidRPr="00D9041B">
              <w:rPr>
                <w:rFonts w:ascii="Arial" w:hAnsi="Arial" w:cs="Arial"/>
                <w:spacing w:val="-2"/>
                <w:sz w:val="16"/>
                <w:szCs w:val="16"/>
                <w:u w:val="none"/>
              </w:rPr>
              <w:t xml:space="preserve"> </w:t>
            </w:r>
            <w:ins w:id="184" w:author="Gaurang Naik" w:date="2022-12-30T14:43:00Z">
              <w:r w:rsidR="006D1C81">
                <w:rPr>
                  <w:rFonts w:ascii="Arial" w:hAnsi="Arial" w:cs="Arial"/>
                  <w:spacing w:val="-2"/>
                  <w:sz w:val="16"/>
                  <w:szCs w:val="16"/>
                  <w:u w:val="none"/>
                </w:rPr>
                <w:t xml:space="preserve">ID </w:t>
              </w:r>
            </w:ins>
            <w:r w:rsidRPr="00D9041B">
              <w:rPr>
                <w:rFonts w:ascii="Arial" w:hAnsi="Arial" w:cs="Arial"/>
                <w:spacing w:val="-4"/>
                <w:sz w:val="16"/>
                <w:szCs w:val="16"/>
                <w:u w:val="none"/>
              </w:rPr>
              <w:t>Info</w:t>
            </w:r>
          </w:p>
        </w:tc>
        <w:tc>
          <w:tcPr>
            <w:tcW w:w="1080" w:type="dxa"/>
            <w:tcBorders>
              <w:top w:val="single" w:sz="12" w:space="0" w:color="000000"/>
              <w:left w:val="single" w:sz="12" w:space="0" w:color="000000"/>
              <w:bottom w:val="single" w:sz="12" w:space="0" w:color="000000"/>
              <w:right w:val="single" w:sz="12" w:space="0" w:color="000000"/>
            </w:tcBorders>
          </w:tcPr>
          <w:p w14:paraId="0F8EA4FA" w14:textId="77777777" w:rsidR="006E1A13" w:rsidRPr="00D9041B" w:rsidRDefault="006E1A13" w:rsidP="00E5174D">
            <w:pPr>
              <w:pStyle w:val="TableParagraph"/>
              <w:kinsoku w:val="0"/>
              <w:overflowPunct w:val="0"/>
              <w:spacing w:before="100"/>
              <w:ind w:left="298"/>
              <w:rPr>
                <w:rFonts w:ascii="Arial" w:hAnsi="Arial" w:cs="Arial"/>
                <w:spacing w:val="-5"/>
                <w:sz w:val="16"/>
                <w:szCs w:val="16"/>
                <w:u w:val="none"/>
              </w:rPr>
            </w:pPr>
            <w:r w:rsidRPr="00D9041B">
              <w:rPr>
                <w:rFonts w:ascii="Arial" w:hAnsi="Arial" w:cs="Arial"/>
                <w:sz w:val="16"/>
                <w:szCs w:val="16"/>
                <w:u w:val="none"/>
              </w:rPr>
              <w:t>Key</w:t>
            </w:r>
            <w:r w:rsidRPr="00D9041B">
              <w:rPr>
                <w:rFonts w:ascii="Arial" w:hAnsi="Arial" w:cs="Arial"/>
                <w:spacing w:val="-3"/>
                <w:sz w:val="16"/>
                <w:szCs w:val="16"/>
                <w:u w:val="none"/>
              </w:rPr>
              <w:t xml:space="preserve"> </w:t>
            </w:r>
            <w:r w:rsidRPr="00D9041B">
              <w:rPr>
                <w:rFonts w:ascii="Arial" w:hAnsi="Arial" w:cs="Arial"/>
                <w:spacing w:val="-5"/>
                <w:sz w:val="16"/>
                <w:szCs w:val="16"/>
                <w:u w:val="none"/>
              </w:rPr>
              <w:t>ID</w:t>
            </w:r>
          </w:p>
        </w:tc>
        <w:tc>
          <w:tcPr>
            <w:tcW w:w="1080" w:type="dxa"/>
            <w:tcBorders>
              <w:top w:val="single" w:sz="12" w:space="0" w:color="000000"/>
              <w:left w:val="single" w:sz="12" w:space="0" w:color="000000"/>
              <w:bottom w:val="single" w:sz="12" w:space="0" w:color="000000"/>
              <w:right w:val="single" w:sz="12" w:space="0" w:color="000000"/>
            </w:tcBorders>
          </w:tcPr>
          <w:p w14:paraId="6E5BC1D1" w14:textId="77777777" w:rsidR="006E1A13" w:rsidRPr="00D9041B" w:rsidRDefault="006E1A13" w:rsidP="00E5174D">
            <w:pPr>
              <w:pStyle w:val="TableParagraph"/>
              <w:kinsoku w:val="0"/>
              <w:overflowPunct w:val="0"/>
              <w:spacing w:before="100"/>
              <w:ind w:left="351"/>
              <w:rPr>
                <w:rFonts w:ascii="Arial" w:hAnsi="Arial" w:cs="Arial"/>
                <w:spacing w:val="-4"/>
                <w:sz w:val="16"/>
                <w:szCs w:val="16"/>
                <w:u w:val="none"/>
              </w:rPr>
            </w:pPr>
            <w:r w:rsidRPr="00D9041B">
              <w:rPr>
                <w:rFonts w:ascii="Arial" w:hAnsi="Arial" w:cs="Arial"/>
                <w:spacing w:val="-4"/>
                <w:sz w:val="16"/>
                <w:szCs w:val="16"/>
                <w:u w:val="none"/>
              </w:rPr>
              <w:t>BIPN</w:t>
            </w:r>
          </w:p>
        </w:tc>
        <w:tc>
          <w:tcPr>
            <w:tcW w:w="1080" w:type="dxa"/>
            <w:tcBorders>
              <w:top w:val="single" w:sz="12" w:space="0" w:color="000000"/>
              <w:left w:val="single" w:sz="12" w:space="0" w:color="000000"/>
              <w:bottom w:val="single" w:sz="12" w:space="0" w:color="000000"/>
              <w:right w:val="single" w:sz="12" w:space="0" w:color="000000"/>
            </w:tcBorders>
          </w:tcPr>
          <w:p w14:paraId="51275534" w14:textId="77777777" w:rsidR="006E1A13" w:rsidRPr="00D9041B" w:rsidRDefault="006E1A13" w:rsidP="00E5174D">
            <w:pPr>
              <w:pStyle w:val="TableParagraph"/>
              <w:kinsoku w:val="0"/>
              <w:overflowPunct w:val="0"/>
              <w:spacing w:before="100"/>
              <w:ind w:left="121" w:right="96"/>
              <w:jc w:val="center"/>
              <w:rPr>
                <w:rFonts w:ascii="Arial" w:hAnsi="Arial" w:cs="Arial"/>
                <w:spacing w:val="-5"/>
                <w:sz w:val="16"/>
                <w:szCs w:val="16"/>
                <w:u w:val="none"/>
              </w:rPr>
            </w:pPr>
            <w:r w:rsidRPr="00D9041B">
              <w:rPr>
                <w:rFonts w:ascii="Arial" w:hAnsi="Arial" w:cs="Arial"/>
                <w:spacing w:val="-5"/>
                <w:sz w:val="16"/>
                <w:szCs w:val="16"/>
                <w:u w:val="none"/>
              </w:rPr>
              <w:t>Key</w:t>
            </w:r>
          </w:p>
        </w:tc>
      </w:tr>
    </w:tbl>
    <w:p w14:paraId="2E4CEC7D" w14:textId="77777777" w:rsidR="006E1A13" w:rsidRDefault="006E1A13" w:rsidP="006E1A13">
      <w:pPr>
        <w:pStyle w:val="BodyText0"/>
        <w:tabs>
          <w:tab w:val="left" w:pos="1408"/>
          <w:tab w:val="left" w:pos="2648"/>
          <w:tab w:val="left" w:pos="3728"/>
          <w:tab w:val="left" w:pos="4808"/>
          <w:tab w:val="left" w:pos="5888"/>
          <w:tab w:val="left" w:pos="6719"/>
        </w:tabs>
        <w:kinsoku w:val="0"/>
        <w:overflowPunct w:val="0"/>
        <w:spacing w:before="98"/>
        <w:jc w:val="center"/>
        <w:rPr>
          <w:rFonts w:ascii="Arial" w:hAnsi="Arial" w:cs="Arial"/>
          <w:spacing w:val="-5"/>
          <w:sz w:val="16"/>
          <w:szCs w:val="16"/>
        </w:rPr>
      </w:pPr>
      <w:r>
        <w:rPr>
          <w:rFonts w:ascii="Arial" w:hAnsi="Arial" w:cs="Arial"/>
          <w:spacing w:val="-2"/>
          <w:sz w:val="16"/>
          <w:szCs w:val="16"/>
        </w:rPr>
        <w:t>Octets:</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1</w:t>
      </w:r>
      <w:r>
        <w:rPr>
          <w:rFonts w:ascii="Arial" w:hAnsi="Arial" w:cs="Arial"/>
          <w:sz w:val="16"/>
          <w:szCs w:val="16"/>
        </w:rPr>
        <w:tab/>
      </w:r>
      <w:r>
        <w:rPr>
          <w:rFonts w:ascii="Arial" w:hAnsi="Arial" w:cs="Arial"/>
          <w:spacing w:val="-10"/>
          <w:sz w:val="16"/>
          <w:szCs w:val="16"/>
        </w:rPr>
        <w:t>2</w:t>
      </w:r>
      <w:r>
        <w:rPr>
          <w:rFonts w:ascii="Arial" w:hAnsi="Arial" w:cs="Arial"/>
          <w:sz w:val="16"/>
          <w:szCs w:val="16"/>
        </w:rPr>
        <w:tab/>
      </w:r>
      <w:r>
        <w:rPr>
          <w:rFonts w:ascii="Arial" w:hAnsi="Arial" w:cs="Arial"/>
          <w:spacing w:val="-10"/>
          <w:sz w:val="16"/>
          <w:szCs w:val="16"/>
        </w:rPr>
        <w:t>6</w:t>
      </w:r>
      <w:r>
        <w:rPr>
          <w:rFonts w:ascii="Arial" w:hAnsi="Arial" w:cs="Arial"/>
          <w:sz w:val="16"/>
          <w:szCs w:val="16"/>
        </w:rPr>
        <w:tab/>
        <w:t>16</w:t>
      </w:r>
      <w:r>
        <w:rPr>
          <w:rFonts w:ascii="Arial" w:hAnsi="Arial" w:cs="Arial"/>
          <w:spacing w:val="-3"/>
          <w:sz w:val="16"/>
          <w:szCs w:val="16"/>
        </w:rPr>
        <w:t xml:space="preserve"> </w:t>
      </w:r>
      <w:r>
        <w:rPr>
          <w:rFonts w:ascii="Arial" w:hAnsi="Arial" w:cs="Arial"/>
          <w:sz w:val="16"/>
          <w:szCs w:val="16"/>
        </w:rPr>
        <w:t>or</w:t>
      </w:r>
      <w:r>
        <w:rPr>
          <w:rFonts w:ascii="Arial" w:hAnsi="Arial" w:cs="Arial"/>
          <w:spacing w:val="-3"/>
          <w:sz w:val="16"/>
          <w:szCs w:val="16"/>
        </w:rPr>
        <w:t xml:space="preserve"> </w:t>
      </w:r>
      <w:r>
        <w:rPr>
          <w:rFonts w:ascii="Arial" w:hAnsi="Arial" w:cs="Arial"/>
          <w:spacing w:val="-5"/>
          <w:sz w:val="16"/>
          <w:szCs w:val="16"/>
        </w:rPr>
        <w:t>32</w:t>
      </w:r>
    </w:p>
    <w:p w14:paraId="06A214FC" w14:textId="2A7492AC" w:rsidR="000D10BB" w:rsidRDefault="006E1A13" w:rsidP="006E1A13">
      <w:pPr>
        <w:pStyle w:val="T"/>
        <w:spacing w:after="0" w:line="240" w:lineRule="auto"/>
        <w:jc w:val="center"/>
        <w:rPr>
          <w:rFonts w:ascii="Arial" w:hAnsi="Arial" w:cs="Arial"/>
          <w:b/>
          <w:bCs/>
          <w:spacing w:val="-2"/>
        </w:rPr>
      </w:pPr>
      <w:bookmarkStart w:id="185" w:name="_bookmark238"/>
      <w:bookmarkEnd w:id="185"/>
      <w:r>
        <w:rPr>
          <w:rFonts w:ascii="Arial" w:hAnsi="Arial" w:cs="Arial"/>
          <w:b/>
          <w:bCs/>
        </w:rPr>
        <w:t>Figure</w:t>
      </w:r>
      <w:r>
        <w:rPr>
          <w:rFonts w:ascii="Arial" w:hAnsi="Arial" w:cs="Arial"/>
          <w:b/>
          <w:bCs/>
          <w:spacing w:val="-9"/>
        </w:rPr>
        <w:t xml:space="preserve"> </w:t>
      </w:r>
      <w:r>
        <w:rPr>
          <w:rFonts w:ascii="Arial" w:hAnsi="Arial" w:cs="Arial"/>
          <w:b/>
          <w:bCs/>
        </w:rPr>
        <w:t>9-1162d—WNM</w:t>
      </w:r>
      <w:r>
        <w:rPr>
          <w:rFonts w:ascii="Arial" w:hAnsi="Arial" w:cs="Arial"/>
          <w:b/>
          <w:bCs/>
          <w:spacing w:val="-9"/>
        </w:rPr>
        <w:t xml:space="preserve"> </w:t>
      </w:r>
      <w:r>
        <w:rPr>
          <w:rFonts w:ascii="Arial" w:hAnsi="Arial" w:cs="Arial"/>
          <w:b/>
          <w:bCs/>
        </w:rPr>
        <w:t>Sleep</w:t>
      </w:r>
      <w:r>
        <w:rPr>
          <w:rFonts w:ascii="Arial" w:hAnsi="Arial" w:cs="Arial"/>
          <w:b/>
          <w:bCs/>
          <w:spacing w:val="-8"/>
        </w:rPr>
        <w:t xml:space="preserve"> </w:t>
      </w:r>
      <w:r>
        <w:rPr>
          <w:rFonts w:ascii="Arial" w:hAnsi="Arial" w:cs="Arial"/>
          <w:b/>
          <w:bCs/>
        </w:rPr>
        <w:t>Mode</w:t>
      </w:r>
      <w:r>
        <w:rPr>
          <w:rFonts w:ascii="Arial" w:hAnsi="Arial" w:cs="Arial"/>
          <w:b/>
          <w:bCs/>
          <w:spacing w:val="-8"/>
        </w:rPr>
        <w:t xml:space="preserve"> </w:t>
      </w:r>
      <w:r>
        <w:rPr>
          <w:rFonts w:ascii="Arial" w:hAnsi="Arial" w:cs="Arial"/>
          <w:b/>
          <w:bCs/>
        </w:rPr>
        <w:t>MLO</w:t>
      </w:r>
      <w:r>
        <w:rPr>
          <w:rFonts w:ascii="Arial" w:hAnsi="Arial" w:cs="Arial"/>
          <w:b/>
          <w:bCs/>
          <w:spacing w:val="-9"/>
        </w:rPr>
        <w:t xml:space="preserve"> </w:t>
      </w:r>
      <w:r>
        <w:rPr>
          <w:rFonts w:ascii="Arial" w:hAnsi="Arial" w:cs="Arial"/>
          <w:b/>
          <w:bCs/>
        </w:rPr>
        <w:t>BIGTK</w:t>
      </w:r>
      <w:r>
        <w:rPr>
          <w:rFonts w:ascii="Arial" w:hAnsi="Arial" w:cs="Arial"/>
          <w:b/>
          <w:bCs/>
          <w:spacing w:val="-8"/>
        </w:rPr>
        <w:t xml:space="preserve"> </w:t>
      </w:r>
      <w:proofErr w:type="spellStart"/>
      <w:r>
        <w:rPr>
          <w:rFonts w:ascii="Arial" w:hAnsi="Arial" w:cs="Arial"/>
          <w:b/>
          <w:bCs/>
        </w:rPr>
        <w:t>subelement</w:t>
      </w:r>
      <w:proofErr w:type="spellEnd"/>
      <w:r>
        <w:rPr>
          <w:rFonts w:ascii="Arial" w:hAnsi="Arial" w:cs="Arial"/>
          <w:b/>
          <w:bCs/>
          <w:spacing w:val="-8"/>
        </w:rPr>
        <w:t xml:space="preserve"> </w:t>
      </w:r>
      <w:r>
        <w:rPr>
          <w:rFonts w:ascii="Arial" w:hAnsi="Arial" w:cs="Arial"/>
          <w:b/>
          <w:bCs/>
          <w:spacing w:val="-2"/>
        </w:rPr>
        <w:t>format</w:t>
      </w:r>
    </w:p>
    <w:p w14:paraId="0DB0768A" w14:textId="77777777" w:rsidR="009D0DDA" w:rsidRPr="009D0DDA" w:rsidRDefault="009D0DDA" w:rsidP="009D0DDA">
      <w:pPr>
        <w:pStyle w:val="T"/>
        <w:spacing w:after="0" w:line="240" w:lineRule="auto"/>
        <w:rPr>
          <w:color w:val="000000" w:themeColor="text1"/>
        </w:rPr>
      </w:pPr>
      <w:r w:rsidRPr="009D0DDA">
        <w:rPr>
          <w:color w:val="000000" w:themeColor="text1"/>
        </w:rPr>
        <w:t>The Length field is defined in 9.4.3 (</w:t>
      </w:r>
      <w:proofErr w:type="spellStart"/>
      <w:r w:rsidRPr="009D0DDA">
        <w:rPr>
          <w:color w:val="000000" w:themeColor="text1"/>
        </w:rPr>
        <w:t>Subelements</w:t>
      </w:r>
      <w:proofErr w:type="spellEnd"/>
      <w:r w:rsidRPr="009D0DDA">
        <w:rPr>
          <w:color w:val="000000" w:themeColor="text1"/>
        </w:rPr>
        <w:t>).</w:t>
      </w:r>
    </w:p>
    <w:p w14:paraId="58DA04C3" w14:textId="028D50CF" w:rsidR="009D0DDA" w:rsidRDefault="009D0DDA" w:rsidP="009D0DDA">
      <w:pPr>
        <w:pStyle w:val="T"/>
        <w:spacing w:after="0" w:line="240" w:lineRule="auto"/>
        <w:rPr>
          <w:color w:val="000000" w:themeColor="text1"/>
        </w:rPr>
      </w:pPr>
      <w:r w:rsidRPr="009D0DDA">
        <w:rPr>
          <w:color w:val="000000" w:themeColor="text1"/>
        </w:rPr>
        <w:t>The format of the Link</w:t>
      </w:r>
      <w:ins w:id="186" w:author="Gaurang Naik" w:date="2022-12-30T14:44:00Z">
        <w:r w:rsidR="00866CE4">
          <w:rPr>
            <w:color w:val="000000" w:themeColor="text1"/>
          </w:rPr>
          <w:t xml:space="preserve"> ID</w:t>
        </w:r>
      </w:ins>
      <w:r w:rsidRPr="009D0DDA">
        <w:rPr>
          <w:color w:val="000000" w:themeColor="text1"/>
        </w:rPr>
        <w:t xml:space="preserve"> Info field is </w:t>
      </w:r>
      <w:del w:id="187" w:author="Gaurang Naik" w:date="2023-01-04T16:32:00Z">
        <w:r w:rsidRPr="009D0DDA" w:rsidDel="00716709">
          <w:rPr>
            <w:color w:val="000000" w:themeColor="text1"/>
          </w:rPr>
          <w:delText xml:space="preserve">shown </w:delText>
        </w:r>
      </w:del>
      <w:ins w:id="188" w:author="Gaurang Naik" w:date="2023-01-04T16:45:00Z">
        <w:r w:rsidR="00050AD1">
          <w:rPr>
            <w:color w:val="000000" w:themeColor="text1"/>
          </w:rPr>
          <w:t xml:space="preserve">as </w:t>
        </w:r>
      </w:ins>
      <w:ins w:id="189" w:author="Gaurang Naik" w:date="2023-01-04T16:32:00Z">
        <w:r w:rsidR="00716709">
          <w:rPr>
            <w:color w:val="000000" w:themeColor="text1"/>
          </w:rPr>
          <w:t>defined</w:t>
        </w:r>
        <w:r w:rsidR="00716709" w:rsidRPr="009D0DDA">
          <w:rPr>
            <w:color w:val="000000" w:themeColor="text1"/>
          </w:rPr>
          <w:t xml:space="preserve"> </w:t>
        </w:r>
      </w:ins>
      <w:r w:rsidRPr="009D0DDA">
        <w:rPr>
          <w:color w:val="000000" w:themeColor="text1"/>
        </w:rPr>
        <w:t xml:space="preserve">in </w:t>
      </w:r>
      <w:del w:id="190" w:author="Gaurang Naik" w:date="2022-12-30T14:44:00Z">
        <w:r w:rsidRPr="009D0DDA" w:rsidDel="00866CE4">
          <w:rPr>
            <w:color w:val="000000" w:themeColor="text1"/>
          </w:rPr>
          <w:delText>Figure 9-1162b (Link Info field format)</w:delText>
        </w:r>
      </w:del>
      <w:ins w:id="191" w:author="Gaurang Naik" w:date="2023-01-04T16:31:00Z">
        <w:r w:rsidR="00AF3D40">
          <w:rPr>
            <w:color w:val="000000" w:themeColor="text1"/>
          </w:rPr>
          <w:t xml:space="preserve"> </w:t>
        </w:r>
        <w:r w:rsidR="00AF3D40">
          <w:t>9.4.1.74a (Link ID Info field)</w:t>
        </w:r>
      </w:ins>
      <w:r w:rsidRPr="009D0DDA">
        <w:rPr>
          <w:color w:val="000000" w:themeColor="text1"/>
        </w:rPr>
        <w:t xml:space="preserve">. </w:t>
      </w:r>
    </w:p>
    <w:p w14:paraId="45C04993" w14:textId="54B5ADD1" w:rsidR="009D0DDA" w:rsidRPr="009D0DDA" w:rsidRDefault="009D0DDA" w:rsidP="009D0DDA">
      <w:pPr>
        <w:pStyle w:val="T"/>
        <w:spacing w:after="0" w:line="240" w:lineRule="auto"/>
        <w:rPr>
          <w:color w:val="000000" w:themeColor="text1"/>
        </w:rPr>
      </w:pPr>
      <w:r w:rsidRPr="009D0DDA">
        <w:rPr>
          <w:color w:val="000000" w:themeColor="text1"/>
        </w:rPr>
        <w:t xml:space="preserve">The Key ID and BIPN fields are as defined for the BIGTK </w:t>
      </w:r>
      <w:proofErr w:type="spellStart"/>
      <w:r w:rsidRPr="009D0DDA">
        <w:rPr>
          <w:color w:val="000000" w:themeColor="text1"/>
        </w:rPr>
        <w:t>subelement</w:t>
      </w:r>
      <w:proofErr w:type="spellEnd"/>
      <w:r w:rsidRPr="009D0DDA">
        <w:rPr>
          <w:color w:val="000000" w:themeColor="text1"/>
        </w:rPr>
        <w:t>.</w:t>
      </w:r>
    </w:p>
    <w:p w14:paraId="552B8708" w14:textId="5E9EF5E1" w:rsidR="006E1A13" w:rsidRPr="006E1A13" w:rsidRDefault="009D0DDA" w:rsidP="009D0DDA">
      <w:pPr>
        <w:pStyle w:val="T"/>
        <w:spacing w:after="0" w:line="240" w:lineRule="auto"/>
        <w:jc w:val="left"/>
        <w:rPr>
          <w:color w:val="000000" w:themeColor="text1"/>
        </w:rPr>
      </w:pPr>
      <w:r w:rsidRPr="009D0DDA">
        <w:rPr>
          <w:color w:val="000000" w:themeColor="text1"/>
        </w:rPr>
        <w:t>The Key field is the BIGTK being distributed for the AP operating on the link identified by the Link ID subfield.</w:t>
      </w:r>
    </w:p>
    <w:sectPr w:rsidR="006E1A13" w:rsidRPr="006E1A13" w:rsidSect="0031683B">
      <w:headerReference w:type="even" r:id="rId22"/>
      <w:headerReference w:type="default" r:id="rId23"/>
      <w:footerReference w:type="even" r:id="rId24"/>
      <w:footerReference w:type="default" r:id="rId25"/>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5C9DA" w14:textId="77777777" w:rsidR="00652EDD" w:rsidRDefault="00652EDD">
      <w:pPr>
        <w:spacing w:after="0" w:line="240" w:lineRule="auto"/>
      </w:pPr>
      <w:r>
        <w:separator/>
      </w:r>
    </w:p>
  </w:endnote>
  <w:endnote w:type="continuationSeparator" w:id="0">
    <w:p w14:paraId="7F96C667" w14:textId="77777777" w:rsidR="00652EDD" w:rsidRDefault="00652EDD">
      <w:pPr>
        <w:spacing w:after="0" w:line="240" w:lineRule="auto"/>
      </w:pPr>
      <w:r>
        <w:continuationSeparator/>
      </w:r>
    </w:p>
  </w:endnote>
  <w:endnote w:type="continuationNotice" w:id="1">
    <w:p w14:paraId="61BC6E60" w14:textId="77777777" w:rsidR="00652EDD" w:rsidRDefault="00652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FB5C" w14:textId="0B2EBD75" w:rsidR="00F27A4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4</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693" w14:textId="7B79AA58" w:rsidR="00886F33" w:rsidRPr="00594C25" w:rsidRDefault="00886F33"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0"/>
        <w:szCs w:val="16"/>
        <w:lang w:val="en-GB"/>
      </w:rPr>
    </w:pP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sz w:val="20"/>
        <w:szCs w:val="16"/>
        <w:lang w:val="en-GB"/>
      </w:rPr>
      <w:t>Submission</w: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 SUBJECT  \* MERGEFORMAT </w:instrText>
    </w:r>
    <w:r w:rsidRPr="00594C25">
      <w:rPr>
        <w:rFonts w:ascii="Times New Roman" w:eastAsia="Malgun Gothic" w:hAnsi="Times New Roman" w:cs="Times New Roman"/>
        <w:sz w:val="20"/>
        <w:szCs w:val="16"/>
        <w:lang w:val="en-GB"/>
      </w:rPr>
      <w:fldChar w:fldCharType="end"/>
    </w:r>
    <w:r w:rsidRPr="00594C25">
      <w:rPr>
        <w:rFonts w:ascii="Times New Roman" w:eastAsia="Malgun Gothic" w:hAnsi="Times New Roman" w:cs="Times New Roman"/>
        <w:sz w:val="20"/>
        <w:szCs w:val="16"/>
        <w:lang w:val="en-GB"/>
      </w:rPr>
      <w:tab/>
      <w:t xml:space="preserve">page </w:t>
    </w:r>
    <w:r w:rsidRPr="00594C25">
      <w:rPr>
        <w:rFonts w:ascii="Times New Roman" w:eastAsia="Malgun Gothic" w:hAnsi="Times New Roman" w:cs="Times New Roman"/>
        <w:sz w:val="20"/>
        <w:szCs w:val="16"/>
        <w:lang w:val="en-GB"/>
      </w:rPr>
      <w:fldChar w:fldCharType="begin"/>
    </w:r>
    <w:r w:rsidRPr="00594C25">
      <w:rPr>
        <w:rFonts w:ascii="Times New Roman" w:eastAsia="Malgun Gothic" w:hAnsi="Times New Roman" w:cs="Times New Roman"/>
        <w:sz w:val="20"/>
        <w:szCs w:val="16"/>
        <w:lang w:val="en-GB"/>
      </w:rPr>
      <w:instrText xml:space="preserve">page </w:instrText>
    </w:r>
    <w:r w:rsidRPr="00594C25">
      <w:rPr>
        <w:rFonts w:ascii="Times New Roman" w:eastAsia="Malgun Gothic" w:hAnsi="Times New Roman" w:cs="Times New Roman"/>
        <w:sz w:val="20"/>
        <w:szCs w:val="16"/>
        <w:lang w:val="en-GB"/>
      </w:rPr>
      <w:fldChar w:fldCharType="separate"/>
    </w:r>
    <w:r w:rsidRPr="00594C25">
      <w:rPr>
        <w:rFonts w:ascii="Times New Roman" w:eastAsia="Malgun Gothic" w:hAnsi="Times New Roman" w:cs="Times New Roman"/>
        <w:noProof/>
        <w:sz w:val="20"/>
        <w:szCs w:val="16"/>
        <w:lang w:val="en-GB"/>
      </w:rPr>
      <w:t>1</w:t>
    </w:r>
    <w:r w:rsidRPr="00594C25">
      <w:rPr>
        <w:rFonts w:ascii="Times New Roman" w:eastAsia="Malgun Gothic" w:hAnsi="Times New Roman" w:cs="Times New Roman"/>
        <w:noProof/>
        <w:sz w:val="20"/>
        <w:szCs w:val="16"/>
        <w:lang w:val="en-GB"/>
      </w:rPr>
      <w:fldChar w:fldCharType="end"/>
    </w:r>
    <w:r w:rsidRPr="00594C25">
      <w:rPr>
        <w:rFonts w:ascii="Times New Roman" w:eastAsia="Malgun Gothic" w:hAnsi="Times New Roman" w:cs="Times New Roman"/>
        <w:sz w:val="20"/>
        <w:szCs w:val="16"/>
        <w:lang w:val="en-GB"/>
      </w:rPr>
      <w:tab/>
    </w:r>
    <w:r w:rsidRPr="00594C25">
      <w:rPr>
        <w:rFonts w:ascii="Times New Roman" w:eastAsia="Malgun Gothic" w:hAnsi="Times New Roman" w:cs="Times New Roman"/>
        <w:sz w:val="20"/>
        <w:szCs w:val="16"/>
        <w:lang w:val="en-GB" w:eastAsia="ko-KR"/>
      </w:rPr>
      <w:t>Gaurang Naik</w:t>
    </w:r>
    <w:r w:rsidRPr="00594C25">
      <w:rPr>
        <w:rFonts w:ascii="Times New Roman" w:eastAsia="Malgun Gothic" w:hAnsi="Times New Roman" w:cs="Times New Roman"/>
        <w:sz w:val="20"/>
        <w:szCs w:val="16"/>
        <w:lang w:val="en-GB"/>
      </w:rPr>
      <w:t>, Qualcomm Inc.</w:t>
    </w:r>
  </w:p>
  <w:p w14:paraId="08FEB83F" w14:textId="2D767860" w:rsidR="00F27A43" w:rsidRDefault="00F27A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270BA" w14:textId="77777777" w:rsidR="00652EDD" w:rsidRDefault="00652EDD">
      <w:pPr>
        <w:spacing w:after="0" w:line="240" w:lineRule="auto"/>
      </w:pPr>
      <w:r>
        <w:separator/>
      </w:r>
    </w:p>
  </w:footnote>
  <w:footnote w:type="continuationSeparator" w:id="0">
    <w:p w14:paraId="080725E3" w14:textId="77777777" w:rsidR="00652EDD" w:rsidRDefault="00652EDD">
      <w:pPr>
        <w:spacing w:after="0" w:line="240" w:lineRule="auto"/>
      </w:pPr>
      <w:r>
        <w:continuationSeparator/>
      </w:r>
    </w:p>
  </w:footnote>
  <w:footnote w:type="continuationNotice" w:id="1">
    <w:p w14:paraId="1AAAA6EE" w14:textId="77777777" w:rsidR="00652EDD" w:rsidRDefault="00652E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3C73DA3C" w:rsidR="00886F33" w:rsidRPr="002D636E" w:rsidRDefault="00B65C1E"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 xml:space="preserve">December </w:t>
    </w:r>
    <w:r w:rsidR="00B738D4">
      <w:rPr>
        <w:rFonts w:ascii="Times New Roman" w:eastAsia="Malgun Gothic" w:hAnsi="Times New Roman" w:cs="Times New Roman"/>
        <w:b/>
        <w:sz w:val="28"/>
        <w:szCs w:val="20"/>
      </w:rPr>
      <w:t>2022</w:t>
    </w:r>
    <w:r w:rsidR="00886F33">
      <w:rPr>
        <w:rFonts w:ascii="Times New Roman" w:eastAsia="Malgun Gothic" w:hAnsi="Times New Roman" w:cs="Times New Roman"/>
        <w:b/>
        <w:sz w:val="28"/>
        <w:szCs w:val="20"/>
        <w:lang w:val="en-GB"/>
      </w:rPr>
      <w:tab/>
    </w:r>
    <w:r w:rsidR="009E5AFC">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B738D4">
      <w:rPr>
        <w:rFonts w:ascii="Times New Roman" w:eastAsia="Malgun Gothic" w:hAnsi="Times New Roman" w:cs="Times New Roman"/>
        <w:b/>
        <w:sz w:val="28"/>
        <w:szCs w:val="20"/>
        <w:lang w:val="en-GB"/>
      </w:rPr>
      <w:t>802.11-22/</w:t>
    </w:r>
    <w:r w:rsidR="00AE42F7">
      <w:rPr>
        <w:rFonts w:ascii="Times New Roman" w:eastAsia="Malgun Gothic" w:hAnsi="Times New Roman" w:cs="Times New Roman"/>
        <w:b/>
        <w:sz w:val="28"/>
        <w:szCs w:val="20"/>
      </w:rPr>
      <w:t>14</w:t>
    </w:r>
    <w:r w:rsidR="005F7CD5">
      <w:rPr>
        <w:rFonts w:ascii="Times New Roman" w:eastAsia="Malgun Gothic" w:hAnsi="Times New Roman" w:cs="Times New Roman"/>
        <w:b/>
        <w:sz w:val="28"/>
        <w:szCs w:val="20"/>
      </w:rPr>
      <w:t>80</w:t>
    </w:r>
    <w:r w:rsidR="000213E2">
      <w:rPr>
        <w:rFonts w:ascii="Times New Roman" w:eastAsia="Malgun Gothic" w:hAnsi="Times New Roman" w:cs="Times New Roman"/>
        <w:b/>
        <w:sz w:val="28"/>
        <w:szCs w:val="20"/>
      </w:rPr>
      <w:t>r</w:t>
    </w:r>
    <w:r w:rsidR="009E23AA">
      <w:rPr>
        <w:rFonts w:ascii="Times New Roman" w:eastAsia="Malgun Gothic" w:hAnsi="Times New Roman" w:cs="Times New Roman"/>
        <w:b/>
        <w:sz w:val="28"/>
        <w:szCs w:val="20"/>
      </w:rPr>
      <w:t>2</w:t>
    </w:r>
    <w:r w:rsidR="00886F33" w:rsidRPr="00CB5571">
      <w:rPr>
        <w:rFonts w:ascii="Times New Roman" w:eastAsia="Malgun Gothic" w:hAnsi="Times New Roman" w:cs="Times New Roman"/>
        <w:b/>
        <w:sz w:val="28"/>
        <w:szCs w:val="20"/>
        <w:lang w:val="en-GB"/>
      </w:rPr>
      <w:fldChar w:fldCharType="begin"/>
    </w:r>
    <w:r w:rsidR="00886F33" w:rsidRPr="00CB5571">
      <w:rPr>
        <w:rFonts w:ascii="Times New Roman" w:eastAsia="Malgun Gothic" w:hAnsi="Times New Roman" w:cs="Times New Roman"/>
        <w:b/>
        <w:sz w:val="28"/>
        <w:szCs w:val="20"/>
        <w:lang w:val="en-GB"/>
      </w:rPr>
      <w:instrText xml:space="preserve"> TITLE  \* MERGEFORMAT </w:instrText>
    </w:r>
    <w:r w:rsidR="00886F33"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10468636" w:rsidR="00886F33" w:rsidRPr="00DE6B44" w:rsidRDefault="00B65C1E"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December</w:t>
    </w:r>
    <w:r w:rsidR="00B738D4">
      <w:rPr>
        <w:rFonts w:ascii="Times New Roman" w:eastAsia="Malgun Gothic" w:hAnsi="Times New Roman" w:cs="Times New Roman"/>
        <w:b/>
        <w:sz w:val="28"/>
        <w:szCs w:val="20"/>
      </w:rPr>
      <w:t xml:space="preserve"> 2022</w:t>
    </w:r>
    <w:r w:rsidR="0031683B">
      <w:rPr>
        <w:rFonts w:ascii="Times New Roman" w:eastAsia="Malgun Gothic" w:hAnsi="Times New Roman" w:cs="Times New Roman"/>
        <w:b/>
        <w:sz w:val="28"/>
        <w:szCs w:val="20"/>
        <w:lang w:val="en-GB"/>
      </w:rPr>
      <w:t xml:space="preserve"> </w:t>
    </w:r>
    <w:r w:rsidR="0031683B">
      <w:rPr>
        <w:rFonts w:ascii="Times New Roman" w:eastAsia="Malgun Gothic" w:hAnsi="Times New Roman" w:cs="Times New Roman"/>
        <w:b/>
        <w:sz w:val="28"/>
        <w:szCs w:val="20"/>
        <w:lang w:val="en-GB"/>
      </w:rPr>
      <w:tab/>
    </w:r>
    <w:r w:rsidR="009957C5">
      <w:rPr>
        <w:rFonts w:ascii="Times New Roman" w:eastAsia="Malgun Gothic" w:hAnsi="Times New Roman" w:cs="Times New Roman"/>
        <w:b/>
        <w:sz w:val="28"/>
        <w:szCs w:val="20"/>
        <w:lang w:val="en-GB"/>
      </w:rPr>
      <w:tab/>
    </w:r>
    <w:r w:rsidR="00886F33" w:rsidRPr="00B31A3B">
      <w:rPr>
        <w:rFonts w:ascii="Times New Roman" w:eastAsia="Malgun Gothic" w:hAnsi="Times New Roman" w:cs="Times New Roman"/>
        <w:b/>
        <w:sz w:val="28"/>
        <w:szCs w:val="20"/>
        <w:lang w:val="en-GB"/>
      </w:rPr>
      <w:t xml:space="preserve">doc.: IEEE </w:t>
    </w:r>
    <w:r w:rsidR="00B738D4">
      <w:rPr>
        <w:rFonts w:ascii="Times New Roman" w:eastAsia="Malgun Gothic" w:hAnsi="Times New Roman" w:cs="Times New Roman"/>
        <w:b/>
        <w:sz w:val="28"/>
        <w:szCs w:val="20"/>
        <w:lang w:val="en-GB"/>
      </w:rPr>
      <w:t>802.11-22/</w:t>
    </w:r>
    <w:r w:rsidR="00AE42F7">
      <w:rPr>
        <w:rFonts w:ascii="Times New Roman" w:eastAsia="Malgun Gothic" w:hAnsi="Times New Roman" w:cs="Times New Roman"/>
        <w:b/>
        <w:sz w:val="28"/>
        <w:szCs w:val="20"/>
        <w:lang w:val="en-GB"/>
      </w:rPr>
      <w:t>14</w:t>
    </w:r>
    <w:r w:rsidR="005F7CD5">
      <w:rPr>
        <w:rFonts w:ascii="Times New Roman" w:eastAsia="Malgun Gothic" w:hAnsi="Times New Roman" w:cs="Times New Roman"/>
        <w:b/>
        <w:sz w:val="28"/>
        <w:szCs w:val="20"/>
        <w:lang w:val="en-GB"/>
      </w:rPr>
      <w:t>80</w:t>
    </w:r>
    <w:r w:rsidR="000213E2">
      <w:rPr>
        <w:rFonts w:ascii="Times New Roman" w:eastAsia="Malgun Gothic" w:hAnsi="Times New Roman" w:cs="Times New Roman"/>
        <w:b/>
        <w:sz w:val="28"/>
        <w:szCs w:val="20"/>
        <w:lang w:val="en-GB"/>
      </w:rPr>
      <w:t>r</w:t>
    </w:r>
    <w:r w:rsidR="009E23AA">
      <w:rPr>
        <w:rFonts w:ascii="Times New Roman" w:eastAsia="Malgun Gothic" w:hAnsi="Times New Roman" w:cs="Times New Roman"/>
        <w:b/>
        <w:sz w:val="28"/>
        <w:szCs w:val="20"/>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BE21FD"/>
    <w:multiLevelType w:val="hybridMultilevel"/>
    <w:tmpl w:val="59628DD8"/>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EB23D5"/>
    <w:multiLevelType w:val="hybridMultilevel"/>
    <w:tmpl w:val="B0BC908C"/>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105AE0"/>
    <w:multiLevelType w:val="hybridMultilevel"/>
    <w:tmpl w:val="4FE0C2DC"/>
    <w:lvl w:ilvl="0" w:tplc="F682A3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2633331">
    <w:abstractNumId w:val="0"/>
  </w:num>
  <w:num w:numId="2" w16cid:durableId="1400595009">
    <w:abstractNumId w:val="1"/>
  </w:num>
  <w:num w:numId="3" w16cid:durableId="1863081719">
    <w:abstractNumId w:val="2"/>
  </w:num>
  <w:num w:numId="4" w16cid:durableId="1018972920">
    <w:abstractNumId w:val="3"/>
  </w:num>
  <w:num w:numId="5" w16cid:durableId="1875191843">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27F"/>
    <w:rsid w:val="00000E9C"/>
    <w:rsid w:val="0000109D"/>
    <w:rsid w:val="0000137F"/>
    <w:rsid w:val="00001B0E"/>
    <w:rsid w:val="00001C13"/>
    <w:rsid w:val="00001DA9"/>
    <w:rsid w:val="000021B7"/>
    <w:rsid w:val="0000236D"/>
    <w:rsid w:val="0000243A"/>
    <w:rsid w:val="00002CEE"/>
    <w:rsid w:val="0000346E"/>
    <w:rsid w:val="0000349F"/>
    <w:rsid w:val="000034E7"/>
    <w:rsid w:val="0000376B"/>
    <w:rsid w:val="00003A8D"/>
    <w:rsid w:val="00003CFF"/>
    <w:rsid w:val="00003EB0"/>
    <w:rsid w:val="00004054"/>
    <w:rsid w:val="0000407F"/>
    <w:rsid w:val="0000418A"/>
    <w:rsid w:val="0000425F"/>
    <w:rsid w:val="00004366"/>
    <w:rsid w:val="0000454C"/>
    <w:rsid w:val="000050C9"/>
    <w:rsid w:val="000051DA"/>
    <w:rsid w:val="000057B8"/>
    <w:rsid w:val="00005CF1"/>
    <w:rsid w:val="00005E26"/>
    <w:rsid w:val="00006085"/>
    <w:rsid w:val="000061CE"/>
    <w:rsid w:val="0000670B"/>
    <w:rsid w:val="00006C87"/>
    <w:rsid w:val="00006D87"/>
    <w:rsid w:val="00006E3E"/>
    <w:rsid w:val="00006F43"/>
    <w:rsid w:val="0000712B"/>
    <w:rsid w:val="0000735E"/>
    <w:rsid w:val="000075F2"/>
    <w:rsid w:val="000101F7"/>
    <w:rsid w:val="00010861"/>
    <w:rsid w:val="00010DA9"/>
    <w:rsid w:val="0001100D"/>
    <w:rsid w:val="00011A2D"/>
    <w:rsid w:val="00012B73"/>
    <w:rsid w:val="00012CFF"/>
    <w:rsid w:val="00012DC2"/>
    <w:rsid w:val="00012F68"/>
    <w:rsid w:val="0001327E"/>
    <w:rsid w:val="000133AB"/>
    <w:rsid w:val="00013593"/>
    <w:rsid w:val="00013C63"/>
    <w:rsid w:val="000142CD"/>
    <w:rsid w:val="000145B0"/>
    <w:rsid w:val="00014754"/>
    <w:rsid w:val="00014A66"/>
    <w:rsid w:val="00014BBF"/>
    <w:rsid w:val="00014BFB"/>
    <w:rsid w:val="00014E1A"/>
    <w:rsid w:val="000150F3"/>
    <w:rsid w:val="00015B87"/>
    <w:rsid w:val="00015D87"/>
    <w:rsid w:val="00016775"/>
    <w:rsid w:val="000169EF"/>
    <w:rsid w:val="0002066B"/>
    <w:rsid w:val="00020853"/>
    <w:rsid w:val="00020C64"/>
    <w:rsid w:val="00020DC3"/>
    <w:rsid w:val="00020EFB"/>
    <w:rsid w:val="0002104D"/>
    <w:rsid w:val="000213E2"/>
    <w:rsid w:val="00021DBE"/>
    <w:rsid w:val="000222F5"/>
    <w:rsid w:val="000222FF"/>
    <w:rsid w:val="00022523"/>
    <w:rsid w:val="00022B10"/>
    <w:rsid w:val="00022C66"/>
    <w:rsid w:val="00022EB4"/>
    <w:rsid w:val="00023039"/>
    <w:rsid w:val="00023245"/>
    <w:rsid w:val="00023289"/>
    <w:rsid w:val="00023D4D"/>
    <w:rsid w:val="000240E0"/>
    <w:rsid w:val="000241D9"/>
    <w:rsid w:val="00024ABC"/>
    <w:rsid w:val="00024C30"/>
    <w:rsid w:val="00024E44"/>
    <w:rsid w:val="00024FB4"/>
    <w:rsid w:val="000253CF"/>
    <w:rsid w:val="00025963"/>
    <w:rsid w:val="0002596F"/>
    <w:rsid w:val="00025A9F"/>
    <w:rsid w:val="00025C37"/>
    <w:rsid w:val="00025C43"/>
    <w:rsid w:val="00025C6E"/>
    <w:rsid w:val="00025FCF"/>
    <w:rsid w:val="00026291"/>
    <w:rsid w:val="0002695B"/>
    <w:rsid w:val="00026A93"/>
    <w:rsid w:val="00026BA8"/>
    <w:rsid w:val="00027040"/>
    <w:rsid w:val="00030020"/>
    <w:rsid w:val="0003003F"/>
    <w:rsid w:val="000300DC"/>
    <w:rsid w:val="000303D1"/>
    <w:rsid w:val="000305A1"/>
    <w:rsid w:val="00030788"/>
    <w:rsid w:val="000308D4"/>
    <w:rsid w:val="00030A60"/>
    <w:rsid w:val="00030B2B"/>
    <w:rsid w:val="00030E14"/>
    <w:rsid w:val="00030FEC"/>
    <w:rsid w:val="00031137"/>
    <w:rsid w:val="000313FA"/>
    <w:rsid w:val="00031460"/>
    <w:rsid w:val="0003196E"/>
    <w:rsid w:val="00031EB3"/>
    <w:rsid w:val="000320C5"/>
    <w:rsid w:val="000321D0"/>
    <w:rsid w:val="0003312C"/>
    <w:rsid w:val="000335F5"/>
    <w:rsid w:val="000338EC"/>
    <w:rsid w:val="0003417D"/>
    <w:rsid w:val="0003420E"/>
    <w:rsid w:val="0003469D"/>
    <w:rsid w:val="00034764"/>
    <w:rsid w:val="000347D1"/>
    <w:rsid w:val="000348D1"/>
    <w:rsid w:val="00034CE8"/>
    <w:rsid w:val="00035235"/>
    <w:rsid w:val="000353CF"/>
    <w:rsid w:val="00035573"/>
    <w:rsid w:val="000355E5"/>
    <w:rsid w:val="000356B0"/>
    <w:rsid w:val="00035CD0"/>
    <w:rsid w:val="00036478"/>
    <w:rsid w:val="00036DB4"/>
    <w:rsid w:val="000374AE"/>
    <w:rsid w:val="000379F8"/>
    <w:rsid w:val="00040100"/>
    <w:rsid w:val="0004029D"/>
    <w:rsid w:val="000402A4"/>
    <w:rsid w:val="00040304"/>
    <w:rsid w:val="000407F8"/>
    <w:rsid w:val="00040FD6"/>
    <w:rsid w:val="00041354"/>
    <w:rsid w:val="00041881"/>
    <w:rsid w:val="00041A26"/>
    <w:rsid w:val="00041AAB"/>
    <w:rsid w:val="00041B4C"/>
    <w:rsid w:val="00041B74"/>
    <w:rsid w:val="00041DC8"/>
    <w:rsid w:val="00042AA6"/>
    <w:rsid w:val="00042B02"/>
    <w:rsid w:val="00042F67"/>
    <w:rsid w:val="00043360"/>
    <w:rsid w:val="0004378A"/>
    <w:rsid w:val="00043867"/>
    <w:rsid w:val="00044579"/>
    <w:rsid w:val="00044802"/>
    <w:rsid w:val="000449A6"/>
    <w:rsid w:val="00044A80"/>
    <w:rsid w:val="000450C2"/>
    <w:rsid w:val="00045796"/>
    <w:rsid w:val="00045CE6"/>
    <w:rsid w:val="00046D39"/>
    <w:rsid w:val="00047484"/>
    <w:rsid w:val="00047550"/>
    <w:rsid w:val="0004789D"/>
    <w:rsid w:val="00047B4A"/>
    <w:rsid w:val="000501BC"/>
    <w:rsid w:val="000506D6"/>
    <w:rsid w:val="00050AD1"/>
    <w:rsid w:val="00050C6B"/>
    <w:rsid w:val="000512E7"/>
    <w:rsid w:val="00051343"/>
    <w:rsid w:val="00051416"/>
    <w:rsid w:val="000518EE"/>
    <w:rsid w:val="000519A0"/>
    <w:rsid w:val="00051CA1"/>
    <w:rsid w:val="00051E3A"/>
    <w:rsid w:val="00051FC8"/>
    <w:rsid w:val="00052084"/>
    <w:rsid w:val="000520BF"/>
    <w:rsid w:val="00052A2F"/>
    <w:rsid w:val="00052F1D"/>
    <w:rsid w:val="00052FE3"/>
    <w:rsid w:val="00053124"/>
    <w:rsid w:val="00054452"/>
    <w:rsid w:val="00054850"/>
    <w:rsid w:val="000548F9"/>
    <w:rsid w:val="00054C12"/>
    <w:rsid w:val="00055005"/>
    <w:rsid w:val="000552F0"/>
    <w:rsid w:val="000552F9"/>
    <w:rsid w:val="000555DF"/>
    <w:rsid w:val="000559E7"/>
    <w:rsid w:val="000560D3"/>
    <w:rsid w:val="000560FB"/>
    <w:rsid w:val="0005622E"/>
    <w:rsid w:val="00056265"/>
    <w:rsid w:val="00056CD5"/>
    <w:rsid w:val="00056E73"/>
    <w:rsid w:val="00056FC9"/>
    <w:rsid w:val="000572FD"/>
    <w:rsid w:val="00057C0F"/>
    <w:rsid w:val="00057D68"/>
    <w:rsid w:val="00057E27"/>
    <w:rsid w:val="000606B9"/>
    <w:rsid w:val="000607C7"/>
    <w:rsid w:val="00060A62"/>
    <w:rsid w:val="00060B99"/>
    <w:rsid w:val="000611CD"/>
    <w:rsid w:val="00061786"/>
    <w:rsid w:val="0006181A"/>
    <w:rsid w:val="0006193E"/>
    <w:rsid w:val="0006217A"/>
    <w:rsid w:val="00062240"/>
    <w:rsid w:val="0006295A"/>
    <w:rsid w:val="00062A16"/>
    <w:rsid w:val="00062EA1"/>
    <w:rsid w:val="00063139"/>
    <w:rsid w:val="0006337F"/>
    <w:rsid w:val="0006361F"/>
    <w:rsid w:val="0006369A"/>
    <w:rsid w:val="00063F61"/>
    <w:rsid w:val="00063F77"/>
    <w:rsid w:val="000642BF"/>
    <w:rsid w:val="00064B47"/>
    <w:rsid w:val="00064B9E"/>
    <w:rsid w:val="00064CA4"/>
    <w:rsid w:val="00064EB1"/>
    <w:rsid w:val="0006523F"/>
    <w:rsid w:val="00065954"/>
    <w:rsid w:val="00065C5F"/>
    <w:rsid w:val="00065EE9"/>
    <w:rsid w:val="000664AD"/>
    <w:rsid w:val="0006653E"/>
    <w:rsid w:val="000666D6"/>
    <w:rsid w:val="000668B3"/>
    <w:rsid w:val="00066A5D"/>
    <w:rsid w:val="00066F7A"/>
    <w:rsid w:val="000670E7"/>
    <w:rsid w:val="000670EC"/>
    <w:rsid w:val="000672C0"/>
    <w:rsid w:val="00067B57"/>
    <w:rsid w:val="00067BAC"/>
    <w:rsid w:val="00070776"/>
    <w:rsid w:val="00071047"/>
    <w:rsid w:val="00071714"/>
    <w:rsid w:val="000719D0"/>
    <w:rsid w:val="00071AD5"/>
    <w:rsid w:val="00071F13"/>
    <w:rsid w:val="00072C1E"/>
    <w:rsid w:val="00072C8D"/>
    <w:rsid w:val="00072D2E"/>
    <w:rsid w:val="00073074"/>
    <w:rsid w:val="0007328E"/>
    <w:rsid w:val="00073658"/>
    <w:rsid w:val="00074968"/>
    <w:rsid w:val="0007496C"/>
    <w:rsid w:val="00075023"/>
    <w:rsid w:val="000750A6"/>
    <w:rsid w:val="000753E8"/>
    <w:rsid w:val="000754CA"/>
    <w:rsid w:val="0007648D"/>
    <w:rsid w:val="00076D15"/>
    <w:rsid w:val="00076E60"/>
    <w:rsid w:val="00076F21"/>
    <w:rsid w:val="00077B51"/>
    <w:rsid w:val="00077BDD"/>
    <w:rsid w:val="00080C79"/>
    <w:rsid w:val="000810B1"/>
    <w:rsid w:val="00081183"/>
    <w:rsid w:val="00081211"/>
    <w:rsid w:val="00081606"/>
    <w:rsid w:val="00081D53"/>
    <w:rsid w:val="00081E0F"/>
    <w:rsid w:val="000820B1"/>
    <w:rsid w:val="000820EE"/>
    <w:rsid w:val="0008215B"/>
    <w:rsid w:val="000823F7"/>
    <w:rsid w:val="0008351A"/>
    <w:rsid w:val="000837FA"/>
    <w:rsid w:val="0008394E"/>
    <w:rsid w:val="00083B0A"/>
    <w:rsid w:val="00083B74"/>
    <w:rsid w:val="00083C5E"/>
    <w:rsid w:val="00084409"/>
    <w:rsid w:val="0008442C"/>
    <w:rsid w:val="00084493"/>
    <w:rsid w:val="00084C5C"/>
    <w:rsid w:val="00086127"/>
    <w:rsid w:val="00086235"/>
    <w:rsid w:val="00086A2F"/>
    <w:rsid w:val="00086C6B"/>
    <w:rsid w:val="00086F24"/>
    <w:rsid w:val="00086F31"/>
    <w:rsid w:val="00087059"/>
    <w:rsid w:val="000870A1"/>
    <w:rsid w:val="000871D7"/>
    <w:rsid w:val="00087766"/>
    <w:rsid w:val="00087874"/>
    <w:rsid w:val="00090083"/>
    <w:rsid w:val="000905CA"/>
    <w:rsid w:val="00090A94"/>
    <w:rsid w:val="00090F21"/>
    <w:rsid w:val="00090F51"/>
    <w:rsid w:val="0009101D"/>
    <w:rsid w:val="00091573"/>
    <w:rsid w:val="00091772"/>
    <w:rsid w:val="00091C8D"/>
    <w:rsid w:val="00091FBB"/>
    <w:rsid w:val="000920CA"/>
    <w:rsid w:val="000922C2"/>
    <w:rsid w:val="0009251D"/>
    <w:rsid w:val="00092DB7"/>
    <w:rsid w:val="00092E90"/>
    <w:rsid w:val="00092EAD"/>
    <w:rsid w:val="00093047"/>
    <w:rsid w:val="0009317B"/>
    <w:rsid w:val="0009325D"/>
    <w:rsid w:val="000935BC"/>
    <w:rsid w:val="00093812"/>
    <w:rsid w:val="00094010"/>
    <w:rsid w:val="0009471E"/>
    <w:rsid w:val="00094733"/>
    <w:rsid w:val="00094735"/>
    <w:rsid w:val="000948F5"/>
    <w:rsid w:val="00094914"/>
    <w:rsid w:val="000949F2"/>
    <w:rsid w:val="00094B7C"/>
    <w:rsid w:val="00094B87"/>
    <w:rsid w:val="00094DC0"/>
    <w:rsid w:val="00095363"/>
    <w:rsid w:val="00095CB6"/>
    <w:rsid w:val="000960C9"/>
    <w:rsid w:val="000967F9"/>
    <w:rsid w:val="00096AF7"/>
    <w:rsid w:val="00096FAC"/>
    <w:rsid w:val="00096FD6"/>
    <w:rsid w:val="000978F7"/>
    <w:rsid w:val="00097ECF"/>
    <w:rsid w:val="000A00AD"/>
    <w:rsid w:val="000A0610"/>
    <w:rsid w:val="000A099E"/>
    <w:rsid w:val="000A09AB"/>
    <w:rsid w:val="000A09D1"/>
    <w:rsid w:val="000A0B76"/>
    <w:rsid w:val="000A12BA"/>
    <w:rsid w:val="000A16D9"/>
    <w:rsid w:val="000A174B"/>
    <w:rsid w:val="000A197F"/>
    <w:rsid w:val="000A21CE"/>
    <w:rsid w:val="000A24A6"/>
    <w:rsid w:val="000A24D2"/>
    <w:rsid w:val="000A2757"/>
    <w:rsid w:val="000A2969"/>
    <w:rsid w:val="000A2A46"/>
    <w:rsid w:val="000A2A81"/>
    <w:rsid w:val="000A2D00"/>
    <w:rsid w:val="000A2EC3"/>
    <w:rsid w:val="000A2F5A"/>
    <w:rsid w:val="000A3506"/>
    <w:rsid w:val="000A3561"/>
    <w:rsid w:val="000A3951"/>
    <w:rsid w:val="000A3D42"/>
    <w:rsid w:val="000A3F59"/>
    <w:rsid w:val="000A412F"/>
    <w:rsid w:val="000A41C6"/>
    <w:rsid w:val="000A41D4"/>
    <w:rsid w:val="000A4286"/>
    <w:rsid w:val="000A4A75"/>
    <w:rsid w:val="000A58BE"/>
    <w:rsid w:val="000A5F1A"/>
    <w:rsid w:val="000A5F98"/>
    <w:rsid w:val="000A66F8"/>
    <w:rsid w:val="000A6854"/>
    <w:rsid w:val="000A6C9F"/>
    <w:rsid w:val="000A6F26"/>
    <w:rsid w:val="000A7151"/>
    <w:rsid w:val="000A74DB"/>
    <w:rsid w:val="000A7565"/>
    <w:rsid w:val="000A76C8"/>
    <w:rsid w:val="000A7819"/>
    <w:rsid w:val="000A7C44"/>
    <w:rsid w:val="000B09E3"/>
    <w:rsid w:val="000B16B1"/>
    <w:rsid w:val="000B1AAB"/>
    <w:rsid w:val="000B1C77"/>
    <w:rsid w:val="000B2118"/>
    <w:rsid w:val="000B3024"/>
    <w:rsid w:val="000B327F"/>
    <w:rsid w:val="000B3334"/>
    <w:rsid w:val="000B35BA"/>
    <w:rsid w:val="000B3897"/>
    <w:rsid w:val="000B4007"/>
    <w:rsid w:val="000B47A1"/>
    <w:rsid w:val="000B58E6"/>
    <w:rsid w:val="000B5E03"/>
    <w:rsid w:val="000B5FCA"/>
    <w:rsid w:val="000B612D"/>
    <w:rsid w:val="000B6348"/>
    <w:rsid w:val="000B63E4"/>
    <w:rsid w:val="000B643C"/>
    <w:rsid w:val="000B654F"/>
    <w:rsid w:val="000B6ABE"/>
    <w:rsid w:val="000B7352"/>
    <w:rsid w:val="000B73E1"/>
    <w:rsid w:val="000C00ED"/>
    <w:rsid w:val="000C0C77"/>
    <w:rsid w:val="000C0D90"/>
    <w:rsid w:val="000C126F"/>
    <w:rsid w:val="000C1B3F"/>
    <w:rsid w:val="000C20F5"/>
    <w:rsid w:val="000C21DD"/>
    <w:rsid w:val="000C26C5"/>
    <w:rsid w:val="000C2E2D"/>
    <w:rsid w:val="000C2FB8"/>
    <w:rsid w:val="000C37C5"/>
    <w:rsid w:val="000C3CFB"/>
    <w:rsid w:val="000C3D42"/>
    <w:rsid w:val="000C40FF"/>
    <w:rsid w:val="000C454F"/>
    <w:rsid w:val="000C46B2"/>
    <w:rsid w:val="000C474E"/>
    <w:rsid w:val="000C4851"/>
    <w:rsid w:val="000C4A5D"/>
    <w:rsid w:val="000C4BFA"/>
    <w:rsid w:val="000C4C73"/>
    <w:rsid w:val="000C5728"/>
    <w:rsid w:val="000C58BD"/>
    <w:rsid w:val="000C5C36"/>
    <w:rsid w:val="000C5C41"/>
    <w:rsid w:val="000C68CF"/>
    <w:rsid w:val="000C69FA"/>
    <w:rsid w:val="000C725F"/>
    <w:rsid w:val="000C7367"/>
    <w:rsid w:val="000C7773"/>
    <w:rsid w:val="000C778B"/>
    <w:rsid w:val="000C78EF"/>
    <w:rsid w:val="000C7B78"/>
    <w:rsid w:val="000C7ED5"/>
    <w:rsid w:val="000D0675"/>
    <w:rsid w:val="000D0D4C"/>
    <w:rsid w:val="000D0EC7"/>
    <w:rsid w:val="000D10BB"/>
    <w:rsid w:val="000D120A"/>
    <w:rsid w:val="000D1281"/>
    <w:rsid w:val="000D16E5"/>
    <w:rsid w:val="000D1791"/>
    <w:rsid w:val="000D1902"/>
    <w:rsid w:val="000D1AB1"/>
    <w:rsid w:val="000D1CA0"/>
    <w:rsid w:val="000D29D7"/>
    <w:rsid w:val="000D31FD"/>
    <w:rsid w:val="000D3568"/>
    <w:rsid w:val="000D374D"/>
    <w:rsid w:val="000D389E"/>
    <w:rsid w:val="000D41D4"/>
    <w:rsid w:val="000D45A9"/>
    <w:rsid w:val="000D487F"/>
    <w:rsid w:val="000D4CA3"/>
    <w:rsid w:val="000D4F07"/>
    <w:rsid w:val="000D533F"/>
    <w:rsid w:val="000D5342"/>
    <w:rsid w:val="000D5BDE"/>
    <w:rsid w:val="000D6E41"/>
    <w:rsid w:val="000D70DA"/>
    <w:rsid w:val="000D756C"/>
    <w:rsid w:val="000D758A"/>
    <w:rsid w:val="000D7F13"/>
    <w:rsid w:val="000E0323"/>
    <w:rsid w:val="000E0370"/>
    <w:rsid w:val="000E0383"/>
    <w:rsid w:val="000E0495"/>
    <w:rsid w:val="000E0AE8"/>
    <w:rsid w:val="000E0DA3"/>
    <w:rsid w:val="000E10B0"/>
    <w:rsid w:val="000E168F"/>
    <w:rsid w:val="000E1AEB"/>
    <w:rsid w:val="000E1BBA"/>
    <w:rsid w:val="000E1DA5"/>
    <w:rsid w:val="000E203E"/>
    <w:rsid w:val="000E227D"/>
    <w:rsid w:val="000E232E"/>
    <w:rsid w:val="000E2BC6"/>
    <w:rsid w:val="000E2D86"/>
    <w:rsid w:val="000E2E4A"/>
    <w:rsid w:val="000E301C"/>
    <w:rsid w:val="000E3834"/>
    <w:rsid w:val="000E3D4E"/>
    <w:rsid w:val="000E4102"/>
    <w:rsid w:val="000E4154"/>
    <w:rsid w:val="000E45BA"/>
    <w:rsid w:val="000E4625"/>
    <w:rsid w:val="000E50B8"/>
    <w:rsid w:val="000E53AF"/>
    <w:rsid w:val="000E5501"/>
    <w:rsid w:val="000E5E88"/>
    <w:rsid w:val="000E5F88"/>
    <w:rsid w:val="000E6377"/>
    <w:rsid w:val="000E63C8"/>
    <w:rsid w:val="000E671C"/>
    <w:rsid w:val="000E6939"/>
    <w:rsid w:val="000E6CD6"/>
    <w:rsid w:val="000E6F2A"/>
    <w:rsid w:val="000E70D2"/>
    <w:rsid w:val="000F0154"/>
    <w:rsid w:val="000F0260"/>
    <w:rsid w:val="000F0D3F"/>
    <w:rsid w:val="000F1520"/>
    <w:rsid w:val="000F1A1F"/>
    <w:rsid w:val="000F1B4D"/>
    <w:rsid w:val="000F2028"/>
    <w:rsid w:val="000F247A"/>
    <w:rsid w:val="000F256B"/>
    <w:rsid w:val="000F28A5"/>
    <w:rsid w:val="000F2928"/>
    <w:rsid w:val="000F2BC6"/>
    <w:rsid w:val="000F2C22"/>
    <w:rsid w:val="000F2EE3"/>
    <w:rsid w:val="000F30DC"/>
    <w:rsid w:val="000F30EE"/>
    <w:rsid w:val="000F35C8"/>
    <w:rsid w:val="000F421F"/>
    <w:rsid w:val="000F456D"/>
    <w:rsid w:val="000F4B01"/>
    <w:rsid w:val="000F4D1D"/>
    <w:rsid w:val="000F542A"/>
    <w:rsid w:val="000F559A"/>
    <w:rsid w:val="000F589B"/>
    <w:rsid w:val="000F5E7C"/>
    <w:rsid w:val="000F5E96"/>
    <w:rsid w:val="000F60E9"/>
    <w:rsid w:val="000F6922"/>
    <w:rsid w:val="000F69F4"/>
    <w:rsid w:val="000F6FBF"/>
    <w:rsid w:val="000F7D1E"/>
    <w:rsid w:val="001012D5"/>
    <w:rsid w:val="001015AD"/>
    <w:rsid w:val="00101AC8"/>
    <w:rsid w:val="00101C91"/>
    <w:rsid w:val="00101EE5"/>
    <w:rsid w:val="001028D0"/>
    <w:rsid w:val="00102E85"/>
    <w:rsid w:val="00102E9A"/>
    <w:rsid w:val="00102FE0"/>
    <w:rsid w:val="0010338B"/>
    <w:rsid w:val="00103410"/>
    <w:rsid w:val="001035A9"/>
    <w:rsid w:val="00103977"/>
    <w:rsid w:val="00103C03"/>
    <w:rsid w:val="00104047"/>
    <w:rsid w:val="0010414C"/>
    <w:rsid w:val="00104208"/>
    <w:rsid w:val="001046A6"/>
    <w:rsid w:val="00104B1D"/>
    <w:rsid w:val="00104C89"/>
    <w:rsid w:val="00104CFA"/>
    <w:rsid w:val="001051FB"/>
    <w:rsid w:val="00105729"/>
    <w:rsid w:val="00105C21"/>
    <w:rsid w:val="00106648"/>
    <w:rsid w:val="0010674F"/>
    <w:rsid w:val="00106918"/>
    <w:rsid w:val="00106930"/>
    <w:rsid w:val="00106C1D"/>
    <w:rsid w:val="00106CB2"/>
    <w:rsid w:val="00107099"/>
    <w:rsid w:val="0010716B"/>
    <w:rsid w:val="001105AD"/>
    <w:rsid w:val="001105D0"/>
    <w:rsid w:val="00111191"/>
    <w:rsid w:val="001112CC"/>
    <w:rsid w:val="001113EF"/>
    <w:rsid w:val="001119AA"/>
    <w:rsid w:val="00111B43"/>
    <w:rsid w:val="00112E24"/>
    <w:rsid w:val="0011381A"/>
    <w:rsid w:val="00113E8B"/>
    <w:rsid w:val="00114D06"/>
    <w:rsid w:val="00114F38"/>
    <w:rsid w:val="00115056"/>
    <w:rsid w:val="00115A92"/>
    <w:rsid w:val="00115CBD"/>
    <w:rsid w:val="00116A31"/>
    <w:rsid w:val="00117D70"/>
    <w:rsid w:val="00117F02"/>
    <w:rsid w:val="001200EE"/>
    <w:rsid w:val="0012039D"/>
    <w:rsid w:val="001203D1"/>
    <w:rsid w:val="001205C8"/>
    <w:rsid w:val="00120674"/>
    <w:rsid w:val="00120CCA"/>
    <w:rsid w:val="0012180F"/>
    <w:rsid w:val="0012193A"/>
    <w:rsid w:val="001219DB"/>
    <w:rsid w:val="00121B9E"/>
    <w:rsid w:val="00121F86"/>
    <w:rsid w:val="0012338A"/>
    <w:rsid w:val="0012351C"/>
    <w:rsid w:val="0012376C"/>
    <w:rsid w:val="001237DC"/>
    <w:rsid w:val="001237FA"/>
    <w:rsid w:val="00123820"/>
    <w:rsid w:val="00123DD0"/>
    <w:rsid w:val="001241BA"/>
    <w:rsid w:val="00124C8D"/>
    <w:rsid w:val="00124D20"/>
    <w:rsid w:val="00125462"/>
    <w:rsid w:val="0012582D"/>
    <w:rsid w:val="00125840"/>
    <w:rsid w:val="00125897"/>
    <w:rsid w:val="001258F9"/>
    <w:rsid w:val="00126604"/>
    <w:rsid w:val="0012678B"/>
    <w:rsid w:val="001269BF"/>
    <w:rsid w:val="00126B99"/>
    <w:rsid w:val="001270EB"/>
    <w:rsid w:val="001275B4"/>
    <w:rsid w:val="001279BA"/>
    <w:rsid w:val="00127E85"/>
    <w:rsid w:val="00127FB3"/>
    <w:rsid w:val="0013001F"/>
    <w:rsid w:val="00130B9A"/>
    <w:rsid w:val="00130E77"/>
    <w:rsid w:val="00131393"/>
    <w:rsid w:val="00131A80"/>
    <w:rsid w:val="00131EBC"/>
    <w:rsid w:val="00131FFF"/>
    <w:rsid w:val="0013202E"/>
    <w:rsid w:val="00132239"/>
    <w:rsid w:val="0013231A"/>
    <w:rsid w:val="00132B23"/>
    <w:rsid w:val="0013372F"/>
    <w:rsid w:val="001337F5"/>
    <w:rsid w:val="00133EE3"/>
    <w:rsid w:val="00133F60"/>
    <w:rsid w:val="00133FB0"/>
    <w:rsid w:val="00133FC9"/>
    <w:rsid w:val="0013420E"/>
    <w:rsid w:val="00134512"/>
    <w:rsid w:val="00135286"/>
    <w:rsid w:val="0013555C"/>
    <w:rsid w:val="001358D9"/>
    <w:rsid w:val="00135B45"/>
    <w:rsid w:val="00135D70"/>
    <w:rsid w:val="00135EA7"/>
    <w:rsid w:val="0013641C"/>
    <w:rsid w:val="00136B1F"/>
    <w:rsid w:val="00136F3D"/>
    <w:rsid w:val="001372D6"/>
    <w:rsid w:val="00137A2B"/>
    <w:rsid w:val="00137D96"/>
    <w:rsid w:val="00137DB8"/>
    <w:rsid w:val="0014012D"/>
    <w:rsid w:val="0014014E"/>
    <w:rsid w:val="001401AF"/>
    <w:rsid w:val="00140417"/>
    <w:rsid w:val="00140874"/>
    <w:rsid w:val="00140977"/>
    <w:rsid w:val="001419A4"/>
    <w:rsid w:val="00141AE6"/>
    <w:rsid w:val="001429CC"/>
    <w:rsid w:val="00143233"/>
    <w:rsid w:val="00143240"/>
    <w:rsid w:val="001433FA"/>
    <w:rsid w:val="00143659"/>
    <w:rsid w:val="00143EE7"/>
    <w:rsid w:val="00144269"/>
    <w:rsid w:val="001443B5"/>
    <w:rsid w:val="001443D7"/>
    <w:rsid w:val="00144442"/>
    <w:rsid w:val="00144511"/>
    <w:rsid w:val="0014466E"/>
    <w:rsid w:val="00144707"/>
    <w:rsid w:val="0014471D"/>
    <w:rsid w:val="0014473A"/>
    <w:rsid w:val="0014481E"/>
    <w:rsid w:val="0014495B"/>
    <w:rsid w:val="00144D5B"/>
    <w:rsid w:val="001453B4"/>
    <w:rsid w:val="00145B95"/>
    <w:rsid w:val="0014609F"/>
    <w:rsid w:val="00146519"/>
    <w:rsid w:val="0014797A"/>
    <w:rsid w:val="001479D6"/>
    <w:rsid w:val="00147B4B"/>
    <w:rsid w:val="00147FC3"/>
    <w:rsid w:val="001505D5"/>
    <w:rsid w:val="00150687"/>
    <w:rsid w:val="001507E8"/>
    <w:rsid w:val="00150810"/>
    <w:rsid w:val="0015094C"/>
    <w:rsid w:val="00150B2A"/>
    <w:rsid w:val="001510FB"/>
    <w:rsid w:val="001514B9"/>
    <w:rsid w:val="00151764"/>
    <w:rsid w:val="00151AC4"/>
    <w:rsid w:val="00151BEA"/>
    <w:rsid w:val="00152807"/>
    <w:rsid w:val="00152961"/>
    <w:rsid w:val="00153381"/>
    <w:rsid w:val="00153658"/>
    <w:rsid w:val="00153E3E"/>
    <w:rsid w:val="00153F7B"/>
    <w:rsid w:val="001541B2"/>
    <w:rsid w:val="0015443E"/>
    <w:rsid w:val="0015459C"/>
    <w:rsid w:val="0015498F"/>
    <w:rsid w:val="00154A6D"/>
    <w:rsid w:val="00155B05"/>
    <w:rsid w:val="001560A7"/>
    <w:rsid w:val="001562D4"/>
    <w:rsid w:val="001567AD"/>
    <w:rsid w:val="001567FE"/>
    <w:rsid w:val="0015752F"/>
    <w:rsid w:val="001577C3"/>
    <w:rsid w:val="00157DBC"/>
    <w:rsid w:val="00157E3B"/>
    <w:rsid w:val="00157EF7"/>
    <w:rsid w:val="0016007D"/>
    <w:rsid w:val="001603D5"/>
    <w:rsid w:val="00160549"/>
    <w:rsid w:val="00160B6B"/>
    <w:rsid w:val="00160BC6"/>
    <w:rsid w:val="00161259"/>
    <w:rsid w:val="0016156F"/>
    <w:rsid w:val="00161900"/>
    <w:rsid w:val="00161DDD"/>
    <w:rsid w:val="00161F17"/>
    <w:rsid w:val="00162076"/>
    <w:rsid w:val="001624E2"/>
    <w:rsid w:val="00162500"/>
    <w:rsid w:val="00162C5F"/>
    <w:rsid w:val="00162E05"/>
    <w:rsid w:val="00162EAB"/>
    <w:rsid w:val="001631BB"/>
    <w:rsid w:val="00163554"/>
    <w:rsid w:val="001635C6"/>
    <w:rsid w:val="00163843"/>
    <w:rsid w:val="00163BF7"/>
    <w:rsid w:val="0016486C"/>
    <w:rsid w:val="001648EB"/>
    <w:rsid w:val="001649D4"/>
    <w:rsid w:val="001660FD"/>
    <w:rsid w:val="001663DC"/>
    <w:rsid w:val="00166786"/>
    <w:rsid w:val="0016690E"/>
    <w:rsid w:val="001674C3"/>
    <w:rsid w:val="00167DD4"/>
    <w:rsid w:val="00167E43"/>
    <w:rsid w:val="00170473"/>
    <w:rsid w:val="001705A5"/>
    <w:rsid w:val="001705CC"/>
    <w:rsid w:val="00170658"/>
    <w:rsid w:val="001708A7"/>
    <w:rsid w:val="00171229"/>
    <w:rsid w:val="001713AD"/>
    <w:rsid w:val="00171499"/>
    <w:rsid w:val="00171E30"/>
    <w:rsid w:val="0017215D"/>
    <w:rsid w:val="00172276"/>
    <w:rsid w:val="00173A2C"/>
    <w:rsid w:val="00173AA4"/>
    <w:rsid w:val="00173CF0"/>
    <w:rsid w:val="00174426"/>
    <w:rsid w:val="001751B1"/>
    <w:rsid w:val="00175372"/>
    <w:rsid w:val="001753C9"/>
    <w:rsid w:val="001753D2"/>
    <w:rsid w:val="00176D5E"/>
    <w:rsid w:val="00176E00"/>
    <w:rsid w:val="001779F4"/>
    <w:rsid w:val="00180038"/>
    <w:rsid w:val="0018083C"/>
    <w:rsid w:val="001809BE"/>
    <w:rsid w:val="00180C11"/>
    <w:rsid w:val="001812BC"/>
    <w:rsid w:val="00181746"/>
    <w:rsid w:val="00181BA4"/>
    <w:rsid w:val="00182051"/>
    <w:rsid w:val="001823E4"/>
    <w:rsid w:val="00182F9F"/>
    <w:rsid w:val="00183119"/>
    <w:rsid w:val="001836C6"/>
    <w:rsid w:val="0018438C"/>
    <w:rsid w:val="00186074"/>
    <w:rsid w:val="0018612C"/>
    <w:rsid w:val="001863C6"/>
    <w:rsid w:val="00186496"/>
    <w:rsid w:val="00186765"/>
    <w:rsid w:val="0018762F"/>
    <w:rsid w:val="00187D57"/>
    <w:rsid w:val="00187E74"/>
    <w:rsid w:val="001901F0"/>
    <w:rsid w:val="001902FA"/>
    <w:rsid w:val="00191019"/>
    <w:rsid w:val="0019104C"/>
    <w:rsid w:val="0019169A"/>
    <w:rsid w:val="00191A15"/>
    <w:rsid w:val="00191DC4"/>
    <w:rsid w:val="00192341"/>
    <w:rsid w:val="0019239A"/>
    <w:rsid w:val="0019256F"/>
    <w:rsid w:val="00192AE6"/>
    <w:rsid w:val="00192C78"/>
    <w:rsid w:val="00192D38"/>
    <w:rsid w:val="00192DD9"/>
    <w:rsid w:val="001932DA"/>
    <w:rsid w:val="001933CA"/>
    <w:rsid w:val="001936FE"/>
    <w:rsid w:val="0019379E"/>
    <w:rsid w:val="00193C8C"/>
    <w:rsid w:val="00193EF7"/>
    <w:rsid w:val="00194197"/>
    <w:rsid w:val="001945AA"/>
    <w:rsid w:val="001947FB"/>
    <w:rsid w:val="001955DA"/>
    <w:rsid w:val="0019587D"/>
    <w:rsid w:val="00195A60"/>
    <w:rsid w:val="00195CD7"/>
    <w:rsid w:val="00195D29"/>
    <w:rsid w:val="00195FCA"/>
    <w:rsid w:val="001962BC"/>
    <w:rsid w:val="001965D3"/>
    <w:rsid w:val="001967AB"/>
    <w:rsid w:val="001970F0"/>
    <w:rsid w:val="001971C7"/>
    <w:rsid w:val="00197E28"/>
    <w:rsid w:val="00197E61"/>
    <w:rsid w:val="00197EE4"/>
    <w:rsid w:val="001A0330"/>
    <w:rsid w:val="001A0AE5"/>
    <w:rsid w:val="001A0E22"/>
    <w:rsid w:val="001A0FA1"/>
    <w:rsid w:val="001A16AB"/>
    <w:rsid w:val="001A214C"/>
    <w:rsid w:val="001A2C2C"/>
    <w:rsid w:val="001A3B7E"/>
    <w:rsid w:val="001A3C13"/>
    <w:rsid w:val="001A4005"/>
    <w:rsid w:val="001A434A"/>
    <w:rsid w:val="001A462C"/>
    <w:rsid w:val="001A4797"/>
    <w:rsid w:val="001A5DA1"/>
    <w:rsid w:val="001A5ECD"/>
    <w:rsid w:val="001A62E6"/>
    <w:rsid w:val="001A7163"/>
    <w:rsid w:val="001A7CBB"/>
    <w:rsid w:val="001B0B3F"/>
    <w:rsid w:val="001B0F53"/>
    <w:rsid w:val="001B1ADF"/>
    <w:rsid w:val="001B1E43"/>
    <w:rsid w:val="001B1EF2"/>
    <w:rsid w:val="001B206D"/>
    <w:rsid w:val="001B280A"/>
    <w:rsid w:val="001B2851"/>
    <w:rsid w:val="001B2A2E"/>
    <w:rsid w:val="001B2D78"/>
    <w:rsid w:val="001B376F"/>
    <w:rsid w:val="001B37C7"/>
    <w:rsid w:val="001B3C30"/>
    <w:rsid w:val="001B446D"/>
    <w:rsid w:val="001B47C3"/>
    <w:rsid w:val="001B481C"/>
    <w:rsid w:val="001B48B6"/>
    <w:rsid w:val="001B4A97"/>
    <w:rsid w:val="001B4B16"/>
    <w:rsid w:val="001B4F84"/>
    <w:rsid w:val="001B526A"/>
    <w:rsid w:val="001B5E3B"/>
    <w:rsid w:val="001B63A3"/>
    <w:rsid w:val="001B641F"/>
    <w:rsid w:val="001B650B"/>
    <w:rsid w:val="001B6A7A"/>
    <w:rsid w:val="001B6A8A"/>
    <w:rsid w:val="001B7034"/>
    <w:rsid w:val="001B720C"/>
    <w:rsid w:val="001B76C4"/>
    <w:rsid w:val="001B7936"/>
    <w:rsid w:val="001B7E14"/>
    <w:rsid w:val="001C002F"/>
    <w:rsid w:val="001C0708"/>
    <w:rsid w:val="001C0986"/>
    <w:rsid w:val="001C09FC"/>
    <w:rsid w:val="001C0EBF"/>
    <w:rsid w:val="001C15A5"/>
    <w:rsid w:val="001C1A34"/>
    <w:rsid w:val="001C20CE"/>
    <w:rsid w:val="001C2229"/>
    <w:rsid w:val="001C23A4"/>
    <w:rsid w:val="001C266C"/>
    <w:rsid w:val="001C2CE8"/>
    <w:rsid w:val="001C2D43"/>
    <w:rsid w:val="001C2EE9"/>
    <w:rsid w:val="001C2F11"/>
    <w:rsid w:val="001C3084"/>
    <w:rsid w:val="001C33B3"/>
    <w:rsid w:val="001C3B5F"/>
    <w:rsid w:val="001C3F41"/>
    <w:rsid w:val="001C466C"/>
    <w:rsid w:val="001C4743"/>
    <w:rsid w:val="001C4FF5"/>
    <w:rsid w:val="001C51FA"/>
    <w:rsid w:val="001C55F0"/>
    <w:rsid w:val="001C5E51"/>
    <w:rsid w:val="001C6714"/>
    <w:rsid w:val="001C6AAE"/>
    <w:rsid w:val="001C6E56"/>
    <w:rsid w:val="001C720C"/>
    <w:rsid w:val="001C7498"/>
    <w:rsid w:val="001C7513"/>
    <w:rsid w:val="001C7B59"/>
    <w:rsid w:val="001D052B"/>
    <w:rsid w:val="001D05BE"/>
    <w:rsid w:val="001D077C"/>
    <w:rsid w:val="001D128D"/>
    <w:rsid w:val="001D1F63"/>
    <w:rsid w:val="001D2158"/>
    <w:rsid w:val="001D2A89"/>
    <w:rsid w:val="001D2F36"/>
    <w:rsid w:val="001D363B"/>
    <w:rsid w:val="001D36EE"/>
    <w:rsid w:val="001D39E5"/>
    <w:rsid w:val="001D3AFD"/>
    <w:rsid w:val="001D3C37"/>
    <w:rsid w:val="001D3D6B"/>
    <w:rsid w:val="001D4147"/>
    <w:rsid w:val="001D420A"/>
    <w:rsid w:val="001D4317"/>
    <w:rsid w:val="001D4345"/>
    <w:rsid w:val="001D4BF9"/>
    <w:rsid w:val="001D4F42"/>
    <w:rsid w:val="001D50B7"/>
    <w:rsid w:val="001D5717"/>
    <w:rsid w:val="001D59C6"/>
    <w:rsid w:val="001D5BEE"/>
    <w:rsid w:val="001D5E81"/>
    <w:rsid w:val="001D607E"/>
    <w:rsid w:val="001D671D"/>
    <w:rsid w:val="001D70EC"/>
    <w:rsid w:val="001D7A5D"/>
    <w:rsid w:val="001D7D4C"/>
    <w:rsid w:val="001D7D4E"/>
    <w:rsid w:val="001E0321"/>
    <w:rsid w:val="001E0914"/>
    <w:rsid w:val="001E0C16"/>
    <w:rsid w:val="001E0EAC"/>
    <w:rsid w:val="001E0F00"/>
    <w:rsid w:val="001E0FB3"/>
    <w:rsid w:val="001E12CD"/>
    <w:rsid w:val="001E14E8"/>
    <w:rsid w:val="001E14FE"/>
    <w:rsid w:val="001E157E"/>
    <w:rsid w:val="001E1AE0"/>
    <w:rsid w:val="001E2596"/>
    <w:rsid w:val="001E2C10"/>
    <w:rsid w:val="001E320E"/>
    <w:rsid w:val="001E353F"/>
    <w:rsid w:val="001E362A"/>
    <w:rsid w:val="001E36A7"/>
    <w:rsid w:val="001E3810"/>
    <w:rsid w:val="001E3895"/>
    <w:rsid w:val="001E3BC1"/>
    <w:rsid w:val="001E3DAB"/>
    <w:rsid w:val="001E3F29"/>
    <w:rsid w:val="001E42B6"/>
    <w:rsid w:val="001E444B"/>
    <w:rsid w:val="001E5551"/>
    <w:rsid w:val="001E57EC"/>
    <w:rsid w:val="001E5E12"/>
    <w:rsid w:val="001E6098"/>
    <w:rsid w:val="001E695A"/>
    <w:rsid w:val="001E79EE"/>
    <w:rsid w:val="001E7BE3"/>
    <w:rsid w:val="001F0073"/>
    <w:rsid w:val="001F021A"/>
    <w:rsid w:val="001F044E"/>
    <w:rsid w:val="001F057F"/>
    <w:rsid w:val="001F0821"/>
    <w:rsid w:val="001F084B"/>
    <w:rsid w:val="001F0A04"/>
    <w:rsid w:val="001F0A0E"/>
    <w:rsid w:val="001F0A1B"/>
    <w:rsid w:val="001F0C3A"/>
    <w:rsid w:val="001F0DFE"/>
    <w:rsid w:val="001F1305"/>
    <w:rsid w:val="001F142A"/>
    <w:rsid w:val="001F1AB9"/>
    <w:rsid w:val="001F1AF6"/>
    <w:rsid w:val="001F1F82"/>
    <w:rsid w:val="001F2061"/>
    <w:rsid w:val="001F211B"/>
    <w:rsid w:val="001F239C"/>
    <w:rsid w:val="001F25C7"/>
    <w:rsid w:val="001F2FAC"/>
    <w:rsid w:val="001F3507"/>
    <w:rsid w:val="001F3715"/>
    <w:rsid w:val="001F3765"/>
    <w:rsid w:val="001F3BEA"/>
    <w:rsid w:val="001F3CF1"/>
    <w:rsid w:val="001F3EA3"/>
    <w:rsid w:val="001F443E"/>
    <w:rsid w:val="001F4610"/>
    <w:rsid w:val="001F486E"/>
    <w:rsid w:val="001F4982"/>
    <w:rsid w:val="001F4E0B"/>
    <w:rsid w:val="001F4E7D"/>
    <w:rsid w:val="001F5370"/>
    <w:rsid w:val="001F572B"/>
    <w:rsid w:val="001F5787"/>
    <w:rsid w:val="001F5E4F"/>
    <w:rsid w:val="001F6D13"/>
    <w:rsid w:val="001F6D2B"/>
    <w:rsid w:val="001F6FA0"/>
    <w:rsid w:val="001F74DA"/>
    <w:rsid w:val="001F77DB"/>
    <w:rsid w:val="0020010A"/>
    <w:rsid w:val="00200136"/>
    <w:rsid w:val="00200534"/>
    <w:rsid w:val="00200563"/>
    <w:rsid w:val="002005D5"/>
    <w:rsid w:val="0020091E"/>
    <w:rsid w:val="00201757"/>
    <w:rsid w:val="00201EC4"/>
    <w:rsid w:val="0020337A"/>
    <w:rsid w:val="00203E2A"/>
    <w:rsid w:val="002048D9"/>
    <w:rsid w:val="00204C60"/>
    <w:rsid w:val="00204DB0"/>
    <w:rsid w:val="00205097"/>
    <w:rsid w:val="002050A2"/>
    <w:rsid w:val="0020528D"/>
    <w:rsid w:val="00205823"/>
    <w:rsid w:val="00205CD0"/>
    <w:rsid w:val="00205EF2"/>
    <w:rsid w:val="002061BE"/>
    <w:rsid w:val="00206490"/>
    <w:rsid w:val="00206E4B"/>
    <w:rsid w:val="00206E8F"/>
    <w:rsid w:val="002078BF"/>
    <w:rsid w:val="002078FF"/>
    <w:rsid w:val="002079A0"/>
    <w:rsid w:val="00207C9D"/>
    <w:rsid w:val="002103BB"/>
    <w:rsid w:val="002104BB"/>
    <w:rsid w:val="00210AE1"/>
    <w:rsid w:val="00210D36"/>
    <w:rsid w:val="002113A8"/>
    <w:rsid w:val="00211CEA"/>
    <w:rsid w:val="0021263B"/>
    <w:rsid w:val="00212676"/>
    <w:rsid w:val="00212678"/>
    <w:rsid w:val="00213220"/>
    <w:rsid w:val="00213420"/>
    <w:rsid w:val="002138F8"/>
    <w:rsid w:val="00213BD0"/>
    <w:rsid w:val="00214F53"/>
    <w:rsid w:val="00215256"/>
    <w:rsid w:val="002153D6"/>
    <w:rsid w:val="002162FE"/>
    <w:rsid w:val="00216B95"/>
    <w:rsid w:val="00216B98"/>
    <w:rsid w:val="00217BE5"/>
    <w:rsid w:val="002204E1"/>
    <w:rsid w:val="00220574"/>
    <w:rsid w:val="0022063D"/>
    <w:rsid w:val="00220BFD"/>
    <w:rsid w:val="00221492"/>
    <w:rsid w:val="00221849"/>
    <w:rsid w:val="002225B6"/>
    <w:rsid w:val="00222B50"/>
    <w:rsid w:val="00222DA3"/>
    <w:rsid w:val="00222EB6"/>
    <w:rsid w:val="00223288"/>
    <w:rsid w:val="00223787"/>
    <w:rsid w:val="002238C7"/>
    <w:rsid w:val="00223E72"/>
    <w:rsid w:val="00224226"/>
    <w:rsid w:val="00224492"/>
    <w:rsid w:val="00224A74"/>
    <w:rsid w:val="00224FD5"/>
    <w:rsid w:val="0022514B"/>
    <w:rsid w:val="00225151"/>
    <w:rsid w:val="0022521C"/>
    <w:rsid w:val="0022554C"/>
    <w:rsid w:val="00225F13"/>
    <w:rsid w:val="00226154"/>
    <w:rsid w:val="00226ACD"/>
    <w:rsid w:val="00226B33"/>
    <w:rsid w:val="0022702C"/>
    <w:rsid w:val="002272A0"/>
    <w:rsid w:val="0022777F"/>
    <w:rsid w:val="00227CA8"/>
    <w:rsid w:val="00227D5E"/>
    <w:rsid w:val="00227E3D"/>
    <w:rsid w:val="00227EB4"/>
    <w:rsid w:val="00230052"/>
    <w:rsid w:val="002300A1"/>
    <w:rsid w:val="00230434"/>
    <w:rsid w:val="00230C95"/>
    <w:rsid w:val="00230F01"/>
    <w:rsid w:val="00231198"/>
    <w:rsid w:val="00231496"/>
    <w:rsid w:val="00231F20"/>
    <w:rsid w:val="0023222A"/>
    <w:rsid w:val="00232588"/>
    <w:rsid w:val="00232B39"/>
    <w:rsid w:val="0023305C"/>
    <w:rsid w:val="002334C3"/>
    <w:rsid w:val="00233623"/>
    <w:rsid w:val="00233678"/>
    <w:rsid w:val="00233974"/>
    <w:rsid w:val="00234A1D"/>
    <w:rsid w:val="00234DDA"/>
    <w:rsid w:val="002352AB"/>
    <w:rsid w:val="002353F1"/>
    <w:rsid w:val="00235BD5"/>
    <w:rsid w:val="00236212"/>
    <w:rsid w:val="00236650"/>
    <w:rsid w:val="002368BC"/>
    <w:rsid w:val="00236B8D"/>
    <w:rsid w:val="00237234"/>
    <w:rsid w:val="00237399"/>
    <w:rsid w:val="0023744E"/>
    <w:rsid w:val="002374F7"/>
    <w:rsid w:val="00237E6D"/>
    <w:rsid w:val="00240874"/>
    <w:rsid w:val="002408AF"/>
    <w:rsid w:val="00240A39"/>
    <w:rsid w:val="00240F91"/>
    <w:rsid w:val="00242233"/>
    <w:rsid w:val="002423FA"/>
    <w:rsid w:val="0024297C"/>
    <w:rsid w:val="00242F87"/>
    <w:rsid w:val="00243965"/>
    <w:rsid w:val="002439E0"/>
    <w:rsid w:val="00243B58"/>
    <w:rsid w:val="0024420D"/>
    <w:rsid w:val="002443A3"/>
    <w:rsid w:val="002444E3"/>
    <w:rsid w:val="00244875"/>
    <w:rsid w:val="002451E5"/>
    <w:rsid w:val="00245B81"/>
    <w:rsid w:val="00245D5C"/>
    <w:rsid w:val="00245EEE"/>
    <w:rsid w:val="0024602B"/>
    <w:rsid w:val="002461CC"/>
    <w:rsid w:val="00246325"/>
    <w:rsid w:val="002469AC"/>
    <w:rsid w:val="00246C42"/>
    <w:rsid w:val="00247394"/>
    <w:rsid w:val="002474CF"/>
    <w:rsid w:val="00247553"/>
    <w:rsid w:val="0024774D"/>
    <w:rsid w:val="0025045B"/>
    <w:rsid w:val="002505BC"/>
    <w:rsid w:val="00250BD0"/>
    <w:rsid w:val="002517B6"/>
    <w:rsid w:val="002518AE"/>
    <w:rsid w:val="0025198E"/>
    <w:rsid w:val="00251FFD"/>
    <w:rsid w:val="00252FAA"/>
    <w:rsid w:val="00253222"/>
    <w:rsid w:val="00253308"/>
    <w:rsid w:val="00253C98"/>
    <w:rsid w:val="00253D6C"/>
    <w:rsid w:val="0025499A"/>
    <w:rsid w:val="00254ADE"/>
    <w:rsid w:val="00254DE1"/>
    <w:rsid w:val="002550AA"/>
    <w:rsid w:val="0025590B"/>
    <w:rsid w:val="00255BDA"/>
    <w:rsid w:val="0025657A"/>
    <w:rsid w:val="00256C07"/>
    <w:rsid w:val="00260388"/>
    <w:rsid w:val="00260567"/>
    <w:rsid w:val="00260ADB"/>
    <w:rsid w:val="0026104E"/>
    <w:rsid w:val="0026125D"/>
    <w:rsid w:val="002616E3"/>
    <w:rsid w:val="0026281A"/>
    <w:rsid w:val="002638A1"/>
    <w:rsid w:val="00263A7C"/>
    <w:rsid w:val="0026403A"/>
    <w:rsid w:val="002642D6"/>
    <w:rsid w:val="002647D5"/>
    <w:rsid w:val="00264A62"/>
    <w:rsid w:val="00265BDA"/>
    <w:rsid w:val="00265CA0"/>
    <w:rsid w:val="00265F4C"/>
    <w:rsid w:val="00266116"/>
    <w:rsid w:val="00266E71"/>
    <w:rsid w:val="00267AE6"/>
    <w:rsid w:val="00271090"/>
    <w:rsid w:val="002710A0"/>
    <w:rsid w:val="00271548"/>
    <w:rsid w:val="002720AF"/>
    <w:rsid w:val="00272438"/>
    <w:rsid w:val="00272B0C"/>
    <w:rsid w:val="00272B3B"/>
    <w:rsid w:val="00272DCF"/>
    <w:rsid w:val="002731C1"/>
    <w:rsid w:val="00273925"/>
    <w:rsid w:val="0027396A"/>
    <w:rsid w:val="00273FA1"/>
    <w:rsid w:val="002746A4"/>
    <w:rsid w:val="00274851"/>
    <w:rsid w:val="002748E5"/>
    <w:rsid w:val="00274CA4"/>
    <w:rsid w:val="00274F93"/>
    <w:rsid w:val="00275393"/>
    <w:rsid w:val="002756C5"/>
    <w:rsid w:val="0027572F"/>
    <w:rsid w:val="00276560"/>
    <w:rsid w:val="002765DD"/>
    <w:rsid w:val="0027680E"/>
    <w:rsid w:val="00276C7B"/>
    <w:rsid w:val="00276F0C"/>
    <w:rsid w:val="002770F3"/>
    <w:rsid w:val="002771AB"/>
    <w:rsid w:val="002777C1"/>
    <w:rsid w:val="00277A80"/>
    <w:rsid w:val="00277CE3"/>
    <w:rsid w:val="00280809"/>
    <w:rsid w:val="00280B2E"/>
    <w:rsid w:val="00280B55"/>
    <w:rsid w:val="00281A45"/>
    <w:rsid w:val="0028286C"/>
    <w:rsid w:val="00282B60"/>
    <w:rsid w:val="00282B92"/>
    <w:rsid w:val="00282E46"/>
    <w:rsid w:val="00284A5F"/>
    <w:rsid w:val="002864ED"/>
    <w:rsid w:val="00286840"/>
    <w:rsid w:val="00286A80"/>
    <w:rsid w:val="00287641"/>
    <w:rsid w:val="00287A51"/>
    <w:rsid w:val="00287B89"/>
    <w:rsid w:val="00287DD4"/>
    <w:rsid w:val="00287F1E"/>
    <w:rsid w:val="0029006E"/>
    <w:rsid w:val="0029038C"/>
    <w:rsid w:val="00290439"/>
    <w:rsid w:val="00290668"/>
    <w:rsid w:val="00290805"/>
    <w:rsid w:val="00290840"/>
    <w:rsid w:val="00290F59"/>
    <w:rsid w:val="0029126F"/>
    <w:rsid w:val="002915FA"/>
    <w:rsid w:val="00291A58"/>
    <w:rsid w:val="00291D1F"/>
    <w:rsid w:val="0029274A"/>
    <w:rsid w:val="00292CBC"/>
    <w:rsid w:val="00293070"/>
    <w:rsid w:val="00293490"/>
    <w:rsid w:val="002937ED"/>
    <w:rsid w:val="00293A5A"/>
    <w:rsid w:val="002951FB"/>
    <w:rsid w:val="0029543A"/>
    <w:rsid w:val="00295589"/>
    <w:rsid w:val="00295965"/>
    <w:rsid w:val="00295B19"/>
    <w:rsid w:val="0029619E"/>
    <w:rsid w:val="002965FD"/>
    <w:rsid w:val="002967CA"/>
    <w:rsid w:val="00297187"/>
    <w:rsid w:val="00297350"/>
    <w:rsid w:val="002A01AE"/>
    <w:rsid w:val="002A0E94"/>
    <w:rsid w:val="002A1183"/>
    <w:rsid w:val="002A1195"/>
    <w:rsid w:val="002A1BC2"/>
    <w:rsid w:val="002A2A44"/>
    <w:rsid w:val="002A2C48"/>
    <w:rsid w:val="002A2CEB"/>
    <w:rsid w:val="002A2CFC"/>
    <w:rsid w:val="002A3A53"/>
    <w:rsid w:val="002A5306"/>
    <w:rsid w:val="002A5395"/>
    <w:rsid w:val="002A5E18"/>
    <w:rsid w:val="002A68EF"/>
    <w:rsid w:val="002A7603"/>
    <w:rsid w:val="002A7788"/>
    <w:rsid w:val="002A7A63"/>
    <w:rsid w:val="002A7B60"/>
    <w:rsid w:val="002B05D2"/>
    <w:rsid w:val="002B071E"/>
    <w:rsid w:val="002B082A"/>
    <w:rsid w:val="002B1614"/>
    <w:rsid w:val="002B2022"/>
    <w:rsid w:val="002B219B"/>
    <w:rsid w:val="002B3611"/>
    <w:rsid w:val="002B3D11"/>
    <w:rsid w:val="002B4E90"/>
    <w:rsid w:val="002B4F39"/>
    <w:rsid w:val="002B57BF"/>
    <w:rsid w:val="002B5B78"/>
    <w:rsid w:val="002B5C2F"/>
    <w:rsid w:val="002B737C"/>
    <w:rsid w:val="002B762C"/>
    <w:rsid w:val="002B78F1"/>
    <w:rsid w:val="002C0009"/>
    <w:rsid w:val="002C0B0B"/>
    <w:rsid w:val="002C0D6B"/>
    <w:rsid w:val="002C0EF6"/>
    <w:rsid w:val="002C105C"/>
    <w:rsid w:val="002C1195"/>
    <w:rsid w:val="002C15E8"/>
    <w:rsid w:val="002C1BAA"/>
    <w:rsid w:val="002C2708"/>
    <w:rsid w:val="002C3394"/>
    <w:rsid w:val="002C380A"/>
    <w:rsid w:val="002C401C"/>
    <w:rsid w:val="002C4387"/>
    <w:rsid w:val="002C455A"/>
    <w:rsid w:val="002C4A05"/>
    <w:rsid w:val="002C4B73"/>
    <w:rsid w:val="002C4DD6"/>
    <w:rsid w:val="002C5367"/>
    <w:rsid w:val="002C56AE"/>
    <w:rsid w:val="002C5FAE"/>
    <w:rsid w:val="002C6800"/>
    <w:rsid w:val="002C6805"/>
    <w:rsid w:val="002C6968"/>
    <w:rsid w:val="002C6D8C"/>
    <w:rsid w:val="002C6E1C"/>
    <w:rsid w:val="002C712B"/>
    <w:rsid w:val="002C7848"/>
    <w:rsid w:val="002C7CC5"/>
    <w:rsid w:val="002D050E"/>
    <w:rsid w:val="002D0783"/>
    <w:rsid w:val="002D09F4"/>
    <w:rsid w:val="002D1591"/>
    <w:rsid w:val="002D19E1"/>
    <w:rsid w:val="002D22E1"/>
    <w:rsid w:val="002D2ED1"/>
    <w:rsid w:val="002D3E6A"/>
    <w:rsid w:val="002D4722"/>
    <w:rsid w:val="002D49C2"/>
    <w:rsid w:val="002D4BA3"/>
    <w:rsid w:val="002D4EFC"/>
    <w:rsid w:val="002D542A"/>
    <w:rsid w:val="002D5578"/>
    <w:rsid w:val="002D5882"/>
    <w:rsid w:val="002D5896"/>
    <w:rsid w:val="002D5DA0"/>
    <w:rsid w:val="002D5FCC"/>
    <w:rsid w:val="002D6007"/>
    <w:rsid w:val="002D636E"/>
    <w:rsid w:val="002D637B"/>
    <w:rsid w:val="002D64F1"/>
    <w:rsid w:val="002D6986"/>
    <w:rsid w:val="002D6A2A"/>
    <w:rsid w:val="002D6F37"/>
    <w:rsid w:val="002D70CE"/>
    <w:rsid w:val="002D71A7"/>
    <w:rsid w:val="002D7589"/>
    <w:rsid w:val="002D7B25"/>
    <w:rsid w:val="002D7E4E"/>
    <w:rsid w:val="002E025A"/>
    <w:rsid w:val="002E0338"/>
    <w:rsid w:val="002E047D"/>
    <w:rsid w:val="002E05EF"/>
    <w:rsid w:val="002E0B37"/>
    <w:rsid w:val="002E0D41"/>
    <w:rsid w:val="002E0E39"/>
    <w:rsid w:val="002E18B1"/>
    <w:rsid w:val="002E2C4F"/>
    <w:rsid w:val="002E2F12"/>
    <w:rsid w:val="002E3731"/>
    <w:rsid w:val="002E382E"/>
    <w:rsid w:val="002E38D6"/>
    <w:rsid w:val="002E393F"/>
    <w:rsid w:val="002E3C1B"/>
    <w:rsid w:val="002E3F03"/>
    <w:rsid w:val="002E3FCA"/>
    <w:rsid w:val="002E4555"/>
    <w:rsid w:val="002E474E"/>
    <w:rsid w:val="002E4946"/>
    <w:rsid w:val="002E498D"/>
    <w:rsid w:val="002E4B95"/>
    <w:rsid w:val="002E5E68"/>
    <w:rsid w:val="002E6794"/>
    <w:rsid w:val="002E6A7B"/>
    <w:rsid w:val="002E6B6A"/>
    <w:rsid w:val="002E72F4"/>
    <w:rsid w:val="002E7516"/>
    <w:rsid w:val="002E7653"/>
    <w:rsid w:val="002E79CE"/>
    <w:rsid w:val="002E7F8C"/>
    <w:rsid w:val="002F0316"/>
    <w:rsid w:val="002F0746"/>
    <w:rsid w:val="002F07F3"/>
    <w:rsid w:val="002F15A2"/>
    <w:rsid w:val="002F1797"/>
    <w:rsid w:val="002F1863"/>
    <w:rsid w:val="002F1A62"/>
    <w:rsid w:val="002F2202"/>
    <w:rsid w:val="002F232D"/>
    <w:rsid w:val="002F23D1"/>
    <w:rsid w:val="002F2502"/>
    <w:rsid w:val="002F304F"/>
    <w:rsid w:val="002F3ABB"/>
    <w:rsid w:val="002F3D9A"/>
    <w:rsid w:val="002F4048"/>
    <w:rsid w:val="002F4A4D"/>
    <w:rsid w:val="002F5267"/>
    <w:rsid w:val="002F558B"/>
    <w:rsid w:val="002F56BB"/>
    <w:rsid w:val="002F5804"/>
    <w:rsid w:val="002F58A7"/>
    <w:rsid w:val="002F5CA5"/>
    <w:rsid w:val="002F5DBE"/>
    <w:rsid w:val="002F5F59"/>
    <w:rsid w:val="002F620D"/>
    <w:rsid w:val="002F6253"/>
    <w:rsid w:val="002F691E"/>
    <w:rsid w:val="002F6D53"/>
    <w:rsid w:val="002F6E35"/>
    <w:rsid w:val="002F6F58"/>
    <w:rsid w:val="002F6F6F"/>
    <w:rsid w:val="002F70F8"/>
    <w:rsid w:val="002F7918"/>
    <w:rsid w:val="002F7B40"/>
    <w:rsid w:val="002F7D72"/>
    <w:rsid w:val="002F7FD4"/>
    <w:rsid w:val="003000DF"/>
    <w:rsid w:val="0030099C"/>
    <w:rsid w:val="00300C57"/>
    <w:rsid w:val="00300D70"/>
    <w:rsid w:val="00300DDB"/>
    <w:rsid w:val="00300FB6"/>
    <w:rsid w:val="003013AB"/>
    <w:rsid w:val="00302338"/>
    <w:rsid w:val="00302A56"/>
    <w:rsid w:val="00302F58"/>
    <w:rsid w:val="00303140"/>
    <w:rsid w:val="003033E9"/>
    <w:rsid w:val="003034C6"/>
    <w:rsid w:val="00303CE6"/>
    <w:rsid w:val="00304054"/>
    <w:rsid w:val="003045EB"/>
    <w:rsid w:val="00304696"/>
    <w:rsid w:val="00304746"/>
    <w:rsid w:val="00304BED"/>
    <w:rsid w:val="00304F44"/>
    <w:rsid w:val="003052E2"/>
    <w:rsid w:val="003057B0"/>
    <w:rsid w:val="003057B7"/>
    <w:rsid w:val="003059AC"/>
    <w:rsid w:val="00306BE3"/>
    <w:rsid w:val="003072A0"/>
    <w:rsid w:val="00307E15"/>
    <w:rsid w:val="00310175"/>
    <w:rsid w:val="00310188"/>
    <w:rsid w:val="00310C56"/>
    <w:rsid w:val="00310F55"/>
    <w:rsid w:val="0031217C"/>
    <w:rsid w:val="00312285"/>
    <w:rsid w:val="003122AA"/>
    <w:rsid w:val="00312434"/>
    <w:rsid w:val="00312DCB"/>
    <w:rsid w:val="003132E3"/>
    <w:rsid w:val="00313501"/>
    <w:rsid w:val="00313B11"/>
    <w:rsid w:val="00313D6A"/>
    <w:rsid w:val="003146AF"/>
    <w:rsid w:val="00314830"/>
    <w:rsid w:val="00314A85"/>
    <w:rsid w:val="00314D6A"/>
    <w:rsid w:val="00314F9F"/>
    <w:rsid w:val="0031507A"/>
    <w:rsid w:val="0031525E"/>
    <w:rsid w:val="003152B5"/>
    <w:rsid w:val="00315BD5"/>
    <w:rsid w:val="00315BF9"/>
    <w:rsid w:val="003163E1"/>
    <w:rsid w:val="00316591"/>
    <w:rsid w:val="003166D6"/>
    <w:rsid w:val="003166F2"/>
    <w:rsid w:val="0031683B"/>
    <w:rsid w:val="00316874"/>
    <w:rsid w:val="00316B07"/>
    <w:rsid w:val="00317167"/>
    <w:rsid w:val="00317834"/>
    <w:rsid w:val="00317B95"/>
    <w:rsid w:val="00317CDA"/>
    <w:rsid w:val="00317F1C"/>
    <w:rsid w:val="00320166"/>
    <w:rsid w:val="00320A97"/>
    <w:rsid w:val="00320E28"/>
    <w:rsid w:val="00321136"/>
    <w:rsid w:val="00321191"/>
    <w:rsid w:val="0032145B"/>
    <w:rsid w:val="003227D3"/>
    <w:rsid w:val="0032280B"/>
    <w:rsid w:val="00322CA6"/>
    <w:rsid w:val="00322DDA"/>
    <w:rsid w:val="00323259"/>
    <w:rsid w:val="003233F2"/>
    <w:rsid w:val="00323678"/>
    <w:rsid w:val="003240DF"/>
    <w:rsid w:val="003242A8"/>
    <w:rsid w:val="00324705"/>
    <w:rsid w:val="003248FC"/>
    <w:rsid w:val="00324C3D"/>
    <w:rsid w:val="00324D17"/>
    <w:rsid w:val="00324F1E"/>
    <w:rsid w:val="003252A3"/>
    <w:rsid w:val="003255FC"/>
    <w:rsid w:val="00325E50"/>
    <w:rsid w:val="00325FB9"/>
    <w:rsid w:val="003268A1"/>
    <w:rsid w:val="00326B4F"/>
    <w:rsid w:val="00330142"/>
    <w:rsid w:val="0033052D"/>
    <w:rsid w:val="00330BF4"/>
    <w:rsid w:val="00330C03"/>
    <w:rsid w:val="00330EC7"/>
    <w:rsid w:val="003310A8"/>
    <w:rsid w:val="003313A1"/>
    <w:rsid w:val="00331DB5"/>
    <w:rsid w:val="00332FAD"/>
    <w:rsid w:val="00333B54"/>
    <w:rsid w:val="00333B8C"/>
    <w:rsid w:val="00334A9C"/>
    <w:rsid w:val="00334C5E"/>
    <w:rsid w:val="00335AD3"/>
    <w:rsid w:val="00335B6C"/>
    <w:rsid w:val="00335C87"/>
    <w:rsid w:val="00335F59"/>
    <w:rsid w:val="0033607A"/>
    <w:rsid w:val="00336CA9"/>
    <w:rsid w:val="00337863"/>
    <w:rsid w:val="00337932"/>
    <w:rsid w:val="003379EF"/>
    <w:rsid w:val="00337DA5"/>
    <w:rsid w:val="00337FD3"/>
    <w:rsid w:val="00340417"/>
    <w:rsid w:val="003405E4"/>
    <w:rsid w:val="00340940"/>
    <w:rsid w:val="0034099E"/>
    <w:rsid w:val="00340D6B"/>
    <w:rsid w:val="003410C8"/>
    <w:rsid w:val="0034127A"/>
    <w:rsid w:val="003419B1"/>
    <w:rsid w:val="00341B50"/>
    <w:rsid w:val="003424DC"/>
    <w:rsid w:val="00342773"/>
    <w:rsid w:val="003429CE"/>
    <w:rsid w:val="00342E35"/>
    <w:rsid w:val="00342E67"/>
    <w:rsid w:val="0034310E"/>
    <w:rsid w:val="0034318F"/>
    <w:rsid w:val="003439C8"/>
    <w:rsid w:val="00344171"/>
    <w:rsid w:val="003445AA"/>
    <w:rsid w:val="003447AC"/>
    <w:rsid w:val="00344935"/>
    <w:rsid w:val="003449CD"/>
    <w:rsid w:val="00344F70"/>
    <w:rsid w:val="00345128"/>
    <w:rsid w:val="00345201"/>
    <w:rsid w:val="00345353"/>
    <w:rsid w:val="0034543A"/>
    <w:rsid w:val="00345ABB"/>
    <w:rsid w:val="00345BCE"/>
    <w:rsid w:val="003461F1"/>
    <w:rsid w:val="00346576"/>
    <w:rsid w:val="00346614"/>
    <w:rsid w:val="003466B5"/>
    <w:rsid w:val="00346CAD"/>
    <w:rsid w:val="00347D42"/>
    <w:rsid w:val="0035031E"/>
    <w:rsid w:val="003503D6"/>
    <w:rsid w:val="00350867"/>
    <w:rsid w:val="00351052"/>
    <w:rsid w:val="0035116C"/>
    <w:rsid w:val="003512EF"/>
    <w:rsid w:val="00351A74"/>
    <w:rsid w:val="00351CBC"/>
    <w:rsid w:val="00351E0F"/>
    <w:rsid w:val="003523B0"/>
    <w:rsid w:val="0035265C"/>
    <w:rsid w:val="003529BF"/>
    <w:rsid w:val="00352DEC"/>
    <w:rsid w:val="00352FF0"/>
    <w:rsid w:val="00353114"/>
    <w:rsid w:val="00353A56"/>
    <w:rsid w:val="00353A6B"/>
    <w:rsid w:val="0035424B"/>
    <w:rsid w:val="00354A9A"/>
    <w:rsid w:val="00355179"/>
    <w:rsid w:val="00355202"/>
    <w:rsid w:val="0035584B"/>
    <w:rsid w:val="00355CFF"/>
    <w:rsid w:val="00355D4F"/>
    <w:rsid w:val="0035656F"/>
    <w:rsid w:val="0035676A"/>
    <w:rsid w:val="00356BEC"/>
    <w:rsid w:val="00357400"/>
    <w:rsid w:val="0035749B"/>
    <w:rsid w:val="00357A26"/>
    <w:rsid w:val="00357B86"/>
    <w:rsid w:val="00357D04"/>
    <w:rsid w:val="00357D59"/>
    <w:rsid w:val="00357F17"/>
    <w:rsid w:val="0036046E"/>
    <w:rsid w:val="00360554"/>
    <w:rsid w:val="003612AF"/>
    <w:rsid w:val="003618E9"/>
    <w:rsid w:val="00361D56"/>
    <w:rsid w:val="00361FB5"/>
    <w:rsid w:val="00362497"/>
    <w:rsid w:val="00362B4B"/>
    <w:rsid w:val="00362C70"/>
    <w:rsid w:val="00362F1B"/>
    <w:rsid w:val="003635F3"/>
    <w:rsid w:val="00363CC3"/>
    <w:rsid w:val="00363DA8"/>
    <w:rsid w:val="00363E49"/>
    <w:rsid w:val="003640BA"/>
    <w:rsid w:val="003644D9"/>
    <w:rsid w:val="00364753"/>
    <w:rsid w:val="00364960"/>
    <w:rsid w:val="00365E85"/>
    <w:rsid w:val="00366588"/>
    <w:rsid w:val="003667F8"/>
    <w:rsid w:val="00366A85"/>
    <w:rsid w:val="00366B33"/>
    <w:rsid w:val="00366BBD"/>
    <w:rsid w:val="0036719F"/>
    <w:rsid w:val="0036773C"/>
    <w:rsid w:val="00367D39"/>
    <w:rsid w:val="00370462"/>
    <w:rsid w:val="0037068D"/>
    <w:rsid w:val="00370A93"/>
    <w:rsid w:val="0037129B"/>
    <w:rsid w:val="00371ACB"/>
    <w:rsid w:val="00371BBB"/>
    <w:rsid w:val="00371F36"/>
    <w:rsid w:val="003720A5"/>
    <w:rsid w:val="003720FB"/>
    <w:rsid w:val="00372171"/>
    <w:rsid w:val="00372BBA"/>
    <w:rsid w:val="0037317C"/>
    <w:rsid w:val="0037455F"/>
    <w:rsid w:val="00374716"/>
    <w:rsid w:val="003747DD"/>
    <w:rsid w:val="00374969"/>
    <w:rsid w:val="003749D0"/>
    <w:rsid w:val="00374C9F"/>
    <w:rsid w:val="003752BC"/>
    <w:rsid w:val="00375A8F"/>
    <w:rsid w:val="00375AFC"/>
    <w:rsid w:val="0037608C"/>
    <w:rsid w:val="003760CF"/>
    <w:rsid w:val="00376672"/>
    <w:rsid w:val="00377ABF"/>
    <w:rsid w:val="00377CD9"/>
    <w:rsid w:val="003803FB"/>
    <w:rsid w:val="003807B6"/>
    <w:rsid w:val="003807D8"/>
    <w:rsid w:val="003809C7"/>
    <w:rsid w:val="0038151B"/>
    <w:rsid w:val="003824E2"/>
    <w:rsid w:val="00382572"/>
    <w:rsid w:val="0038286A"/>
    <w:rsid w:val="0038334D"/>
    <w:rsid w:val="003834BE"/>
    <w:rsid w:val="00383ABF"/>
    <w:rsid w:val="00383C3F"/>
    <w:rsid w:val="00383CA5"/>
    <w:rsid w:val="00383EA0"/>
    <w:rsid w:val="00383F12"/>
    <w:rsid w:val="0038462A"/>
    <w:rsid w:val="00384733"/>
    <w:rsid w:val="00384B8E"/>
    <w:rsid w:val="00384D8A"/>
    <w:rsid w:val="00386CBD"/>
    <w:rsid w:val="003872FD"/>
    <w:rsid w:val="0038735F"/>
    <w:rsid w:val="00387412"/>
    <w:rsid w:val="00387541"/>
    <w:rsid w:val="003877B8"/>
    <w:rsid w:val="00387E1D"/>
    <w:rsid w:val="00390038"/>
    <w:rsid w:val="0039003D"/>
    <w:rsid w:val="003907EF"/>
    <w:rsid w:val="00391BEA"/>
    <w:rsid w:val="003928F9"/>
    <w:rsid w:val="00392972"/>
    <w:rsid w:val="00392A1B"/>
    <w:rsid w:val="00392E18"/>
    <w:rsid w:val="003936BF"/>
    <w:rsid w:val="00393F55"/>
    <w:rsid w:val="00394875"/>
    <w:rsid w:val="00394B8D"/>
    <w:rsid w:val="00394DC9"/>
    <w:rsid w:val="00394FD1"/>
    <w:rsid w:val="00395218"/>
    <w:rsid w:val="00395CFA"/>
    <w:rsid w:val="00395D41"/>
    <w:rsid w:val="0039621A"/>
    <w:rsid w:val="00396552"/>
    <w:rsid w:val="0039680C"/>
    <w:rsid w:val="00396853"/>
    <w:rsid w:val="00396C99"/>
    <w:rsid w:val="003973D6"/>
    <w:rsid w:val="003977CD"/>
    <w:rsid w:val="00397976"/>
    <w:rsid w:val="00397D4E"/>
    <w:rsid w:val="00397E09"/>
    <w:rsid w:val="00397E14"/>
    <w:rsid w:val="003A0051"/>
    <w:rsid w:val="003A0495"/>
    <w:rsid w:val="003A0597"/>
    <w:rsid w:val="003A0F92"/>
    <w:rsid w:val="003A1010"/>
    <w:rsid w:val="003A1266"/>
    <w:rsid w:val="003A12A7"/>
    <w:rsid w:val="003A12DC"/>
    <w:rsid w:val="003A17D6"/>
    <w:rsid w:val="003A2BEC"/>
    <w:rsid w:val="003A2D4B"/>
    <w:rsid w:val="003A3443"/>
    <w:rsid w:val="003A40EF"/>
    <w:rsid w:val="003A46DA"/>
    <w:rsid w:val="003A4B96"/>
    <w:rsid w:val="003A5224"/>
    <w:rsid w:val="003A5CDB"/>
    <w:rsid w:val="003A5CE7"/>
    <w:rsid w:val="003A60AD"/>
    <w:rsid w:val="003A614B"/>
    <w:rsid w:val="003A665E"/>
    <w:rsid w:val="003A6E1C"/>
    <w:rsid w:val="003A72C1"/>
    <w:rsid w:val="003A7473"/>
    <w:rsid w:val="003A79CF"/>
    <w:rsid w:val="003A7DCB"/>
    <w:rsid w:val="003A7F11"/>
    <w:rsid w:val="003B00A1"/>
    <w:rsid w:val="003B07F6"/>
    <w:rsid w:val="003B092D"/>
    <w:rsid w:val="003B0A1B"/>
    <w:rsid w:val="003B150B"/>
    <w:rsid w:val="003B154C"/>
    <w:rsid w:val="003B1C84"/>
    <w:rsid w:val="003B22C7"/>
    <w:rsid w:val="003B243E"/>
    <w:rsid w:val="003B24F4"/>
    <w:rsid w:val="003B296F"/>
    <w:rsid w:val="003B2F12"/>
    <w:rsid w:val="003B3AA2"/>
    <w:rsid w:val="003B3B6F"/>
    <w:rsid w:val="003B40E6"/>
    <w:rsid w:val="003B45E6"/>
    <w:rsid w:val="003B47EB"/>
    <w:rsid w:val="003B4990"/>
    <w:rsid w:val="003B4A0A"/>
    <w:rsid w:val="003B4A69"/>
    <w:rsid w:val="003B4E47"/>
    <w:rsid w:val="003B5360"/>
    <w:rsid w:val="003B5406"/>
    <w:rsid w:val="003B5623"/>
    <w:rsid w:val="003B5980"/>
    <w:rsid w:val="003B5B6B"/>
    <w:rsid w:val="003B6775"/>
    <w:rsid w:val="003B67B1"/>
    <w:rsid w:val="003B6A23"/>
    <w:rsid w:val="003B6C0D"/>
    <w:rsid w:val="003B6DC6"/>
    <w:rsid w:val="003B7215"/>
    <w:rsid w:val="003B7744"/>
    <w:rsid w:val="003C07DD"/>
    <w:rsid w:val="003C1483"/>
    <w:rsid w:val="003C1549"/>
    <w:rsid w:val="003C17F0"/>
    <w:rsid w:val="003C18D8"/>
    <w:rsid w:val="003C1BF8"/>
    <w:rsid w:val="003C26D9"/>
    <w:rsid w:val="003C321E"/>
    <w:rsid w:val="003C349E"/>
    <w:rsid w:val="003C34DB"/>
    <w:rsid w:val="003C3565"/>
    <w:rsid w:val="003C356B"/>
    <w:rsid w:val="003C35A6"/>
    <w:rsid w:val="003C3CE0"/>
    <w:rsid w:val="003C4657"/>
    <w:rsid w:val="003C4A4F"/>
    <w:rsid w:val="003C4BF2"/>
    <w:rsid w:val="003C533A"/>
    <w:rsid w:val="003C5406"/>
    <w:rsid w:val="003C55BA"/>
    <w:rsid w:val="003C5BF2"/>
    <w:rsid w:val="003C5CBB"/>
    <w:rsid w:val="003C5D55"/>
    <w:rsid w:val="003C602D"/>
    <w:rsid w:val="003C64A3"/>
    <w:rsid w:val="003C6699"/>
    <w:rsid w:val="003C67AC"/>
    <w:rsid w:val="003C6813"/>
    <w:rsid w:val="003C6E6D"/>
    <w:rsid w:val="003C7695"/>
    <w:rsid w:val="003C7B7B"/>
    <w:rsid w:val="003C7F85"/>
    <w:rsid w:val="003D084B"/>
    <w:rsid w:val="003D0961"/>
    <w:rsid w:val="003D09DE"/>
    <w:rsid w:val="003D0AB8"/>
    <w:rsid w:val="003D0B20"/>
    <w:rsid w:val="003D0B26"/>
    <w:rsid w:val="003D0D89"/>
    <w:rsid w:val="003D0DE4"/>
    <w:rsid w:val="003D13F6"/>
    <w:rsid w:val="003D17DD"/>
    <w:rsid w:val="003D20D1"/>
    <w:rsid w:val="003D2912"/>
    <w:rsid w:val="003D2AA2"/>
    <w:rsid w:val="003D2FA3"/>
    <w:rsid w:val="003D303E"/>
    <w:rsid w:val="003D31CD"/>
    <w:rsid w:val="003D3921"/>
    <w:rsid w:val="003D3D99"/>
    <w:rsid w:val="003D3FC7"/>
    <w:rsid w:val="003D431B"/>
    <w:rsid w:val="003D44F1"/>
    <w:rsid w:val="003D454F"/>
    <w:rsid w:val="003D46B3"/>
    <w:rsid w:val="003D4714"/>
    <w:rsid w:val="003D4793"/>
    <w:rsid w:val="003D4BE3"/>
    <w:rsid w:val="003D4DBD"/>
    <w:rsid w:val="003D5302"/>
    <w:rsid w:val="003D619F"/>
    <w:rsid w:val="003D67F4"/>
    <w:rsid w:val="003D6B0E"/>
    <w:rsid w:val="003D70F5"/>
    <w:rsid w:val="003D71F7"/>
    <w:rsid w:val="003D787D"/>
    <w:rsid w:val="003D7B1F"/>
    <w:rsid w:val="003D7B9B"/>
    <w:rsid w:val="003D7B9F"/>
    <w:rsid w:val="003E034C"/>
    <w:rsid w:val="003E079D"/>
    <w:rsid w:val="003E0D31"/>
    <w:rsid w:val="003E0F71"/>
    <w:rsid w:val="003E1054"/>
    <w:rsid w:val="003E15F2"/>
    <w:rsid w:val="003E1749"/>
    <w:rsid w:val="003E1871"/>
    <w:rsid w:val="003E195C"/>
    <w:rsid w:val="003E1B46"/>
    <w:rsid w:val="003E1D7F"/>
    <w:rsid w:val="003E2812"/>
    <w:rsid w:val="003E33FC"/>
    <w:rsid w:val="003E38BF"/>
    <w:rsid w:val="003E400D"/>
    <w:rsid w:val="003E4017"/>
    <w:rsid w:val="003E555A"/>
    <w:rsid w:val="003E566C"/>
    <w:rsid w:val="003E5BCC"/>
    <w:rsid w:val="003E5D27"/>
    <w:rsid w:val="003E5FC2"/>
    <w:rsid w:val="003E618E"/>
    <w:rsid w:val="003E665F"/>
    <w:rsid w:val="003E6A67"/>
    <w:rsid w:val="003F0328"/>
    <w:rsid w:val="003F03AC"/>
    <w:rsid w:val="003F0772"/>
    <w:rsid w:val="003F0916"/>
    <w:rsid w:val="003F09FB"/>
    <w:rsid w:val="003F0A53"/>
    <w:rsid w:val="003F1464"/>
    <w:rsid w:val="003F1653"/>
    <w:rsid w:val="003F1713"/>
    <w:rsid w:val="003F18FC"/>
    <w:rsid w:val="003F19E0"/>
    <w:rsid w:val="003F1BCD"/>
    <w:rsid w:val="003F1D1B"/>
    <w:rsid w:val="003F1E39"/>
    <w:rsid w:val="003F21BC"/>
    <w:rsid w:val="003F2CB0"/>
    <w:rsid w:val="003F2E6D"/>
    <w:rsid w:val="003F2F93"/>
    <w:rsid w:val="003F35D8"/>
    <w:rsid w:val="003F365C"/>
    <w:rsid w:val="003F3D2F"/>
    <w:rsid w:val="003F5067"/>
    <w:rsid w:val="003F54FA"/>
    <w:rsid w:val="003F5C4F"/>
    <w:rsid w:val="003F5FC4"/>
    <w:rsid w:val="003F6027"/>
    <w:rsid w:val="003F6116"/>
    <w:rsid w:val="003F6214"/>
    <w:rsid w:val="003F648E"/>
    <w:rsid w:val="003F699F"/>
    <w:rsid w:val="003F6AB7"/>
    <w:rsid w:val="003F6BEC"/>
    <w:rsid w:val="003F7113"/>
    <w:rsid w:val="003F739B"/>
    <w:rsid w:val="003F78F8"/>
    <w:rsid w:val="003F7A9D"/>
    <w:rsid w:val="003F7B37"/>
    <w:rsid w:val="00400447"/>
    <w:rsid w:val="004006EC"/>
    <w:rsid w:val="00400924"/>
    <w:rsid w:val="004009F3"/>
    <w:rsid w:val="00400A20"/>
    <w:rsid w:val="00401063"/>
    <w:rsid w:val="00401160"/>
    <w:rsid w:val="004015AC"/>
    <w:rsid w:val="00401702"/>
    <w:rsid w:val="00401DA7"/>
    <w:rsid w:val="00401F46"/>
    <w:rsid w:val="0040208F"/>
    <w:rsid w:val="0040280C"/>
    <w:rsid w:val="00402834"/>
    <w:rsid w:val="004028AE"/>
    <w:rsid w:val="00402BC6"/>
    <w:rsid w:val="004032F0"/>
    <w:rsid w:val="004032FD"/>
    <w:rsid w:val="00403757"/>
    <w:rsid w:val="00403CE4"/>
    <w:rsid w:val="00403E78"/>
    <w:rsid w:val="0040453E"/>
    <w:rsid w:val="00404ACF"/>
    <w:rsid w:val="00404B62"/>
    <w:rsid w:val="00405C3C"/>
    <w:rsid w:val="00406202"/>
    <w:rsid w:val="00406761"/>
    <w:rsid w:val="00406A42"/>
    <w:rsid w:val="00406BA6"/>
    <w:rsid w:val="00407028"/>
    <w:rsid w:val="00407196"/>
    <w:rsid w:val="004071A5"/>
    <w:rsid w:val="0041026F"/>
    <w:rsid w:val="00410C03"/>
    <w:rsid w:val="0041143B"/>
    <w:rsid w:val="00411765"/>
    <w:rsid w:val="00411992"/>
    <w:rsid w:val="00412057"/>
    <w:rsid w:val="00412361"/>
    <w:rsid w:val="0041260F"/>
    <w:rsid w:val="00412AE3"/>
    <w:rsid w:val="00412B22"/>
    <w:rsid w:val="004133B2"/>
    <w:rsid w:val="0041351D"/>
    <w:rsid w:val="00414904"/>
    <w:rsid w:val="00414938"/>
    <w:rsid w:val="00414A78"/>
    <w:rsid w:val="00414DB7"/>
    <w:rsid w:val="00414E94"/>
    <w:rsid w:val="00414F13"/>
    <w:rsid w:val="004152B5"/>
    <w:rsid w:val="004152E9"/>
    <w:rsid w:val="00415D62"/>
    <w:rsid w:val="004165DD"/>
    <w:rsid w:val="00416893"/>
    <w:rsid w:val="00416DE2"/>
    <w:rsid w:val="004173C1"/>
    <w:rsid w:val="004173CD"/>
    <w:rsid w:val="00417728"/>
    <w:rsid w:val="00417DAA"/>
    <w:rsid w:val="00420602"/>
    <w:rsid w:val="0042086D"/>
    <w:rsid w:val="00420DA6"/>
    <w:rsid w:val="004218E8"/>
    <w:rsid w:val="004219C9"/>
    <w:rsid w:val="00421A64"/>
    <w:rsid w:val="004222B2"/>
    <w:rsid w:val="0042244C"/>
    <w:rsid w:val="00422481"/>
    <w:rsid w:val="00422818"/>
    <w:rsid w:val="00422DAA"/>
    <w:rsid w:val="00423092"/>
    <w:rsid w:val="00423965"/>
    <w:rsid w:val="004239FB"/>
    <w:rsid w:val="00423EAB"/>
    <w:rsid w:val="00424005"/>
    <w:rsid w:val="004242BF"/>
    <w:rsid w:val="004243B5"/>
    <w:rsid w:val="00425977"/>
    <w:rsid w:val="00425D04"/>
    <w:rsid w:val="00425D82"/>
    <w:rsid w:val="00425E7E"/>
    <w:rsid w:val="0042627F"/>
    <w:rsid w:val="00426880"/>
    <w:rsid w:val="004268EC"/>
    <w:rsid w:val="0042711A"/>
    <w:rsid w:val="00427387"/>
    <w:rsid w:val="00427408"/>
    <w:rsid w:val="00430A7C"/>
    <w:rsid w:val="00430B5D"/>
    <w:rsid w:val="00430D46"/>
    <w:rsid w:val="0043153D"/>
    <w:rsid w:val="004315FB"/>
    <w:rsid w:val="00431A25"/>
    <w:rsid w:val="00431DAA"/>
    <w:rsid w:val="004328CC"/>
    <w:rsid w:val="00432EEB"/>
    <w:rsid w:val="0043342E"/>
    <w:rsid w:val="00433897"/>
    <w:rsid w:val="004339D9"/>
    <w:rsid w:val="00433E80"/>
    <w:rsid w:val="004344CC"/>
    <w:rsid w:val="004344F8"/>
    <w:rsid w:val="00434602"/>
    <w:rsid w:val="004346B2"/>
    <w:rsid w:val="0043470B"/>
    <w:rsid w:val="004349BA"/>
    <w:rsid w:val="00434BE8"/>
    <w:rsid w:val="00434F17"/>
    <w:rsid w:val="00435867"/>
    <w:rsid w:val="0043593A"/>
    <w:rsid w:val="00435BE5"/>
    <w:rsid w:val="0043631B"/>
    <w:rsid w:val="0043639C"/>
    <w:rsid w:val="0043689D"/>
    <w:rsid w:val="00436C9A"/>
    <w:rsid w:val="00437118"/>
    <w:rsid w:val="004374BE"/>
    <w:rsid w:val="0043765C"/>
    <w:rsid w:val="00437A6D"/>
    <w:rsid w:val="00437C72"/>
    <w:rsid w:val="004404B8"/>
    <w:rsid w:val="00440C66"/>
    <w:rsid w:val="00440F19"/>
    <w:rsid w:val="004412DB"/>
    <w:rsid w:val="00441436"/>
    <w:rsid w:val="00441493"/>
    <w:rsid w:val="00441A8C"/>
    <w:rsid w:val="00441D98"/>
    <w:rsid w:val="00441EA6"/>
    <w:rsid w:val="00441EE7"/>
    <w:rsid w:val="00441F22"/>
    <w:rsid w:val="00442102"/>
    <w:rsid w:val="004428E9"/>
    <w:rsid w:val="00442F31"/>
    <w:rsid w:val="00443E8C"/>
    <w:rsid w:val="004441F3"/>
    <w:rsid w:val="004442FB"/>
    <w:rsid w:val="0044445E"/>
    <w:rsid w:val="0044446B"/>
    <w:rsid w:val="00444497"/>
    <w:rsid w:val="00444961"/>
    <w:rsid w:val="00444C06"/>
    <w:rsid w:val="00444EBA"/>
    <w:rsid w:val="0044501A"/>
    <w:rsid w:val="004453A4"/>
    <w:rsid w:val="0044541B"/>
    <w:rsid w:val="00445A61"/>
    <w:rsid w:val="00445B53"/>
    <w:rsid w:val="00445DA8"/>
    <w:rsid w:val="00446645"/>
    <w:rsid w:val="00446924"/>
    <w:rsid w:val="00446C74"/>
    <w:rsid w:val="004476F2"/>
    <w:rsid w:val="00447978"/>
    <w:rsid w:val="00447A08"/>
    <w:rsid w:val="004501DD"/>
    <w:rsid w:val="004502D2"/>
    <w:rsid w:val="004506FA"/>
    <w:rsid w:val="004519FA"/>
    <w:rsid w:val="00451CBD"/>
    <w:rsid w:val="00451EB7"/>
    <w:rsid w:val="0045223B"/>
    <w:rsid w:val="00452520"/>
    <w:rsid w:val="004527EC"/>
    <w:rsid w:val="004528C6"/>
    <w:rsid w:val="00452BEA"/>
    <w:rsid w:val="00452C66"/>
    <w:rsid w:val="0045302A"/>
    <w:rsid w:val="00453613"/>
    <w:rsid w:val="00453FCE"/>
    <w:rsid w:val="004543C2"/>
    <w:rsid w:val="0045475B"/>
    <w:rsid w:val="00454C15"/>
    <w:rsid w:val="004553B0"/>
    <w:rsid w:val="0045627D"/>
    <w:rsid w:val="004566A1"/>
    <w:rsid w:val="00456BAF"/>
    <w:rsid w:val="00457113"/>
    <w:rsid w:val="004573B9"/>
    <w:rsid w:val="00457499"/>
    <w:rsid w:val="004574E7"/>
    <w:rsid w:val="004577C8"/>
    <w:rsid w:val="00457FE9"/>
    <w:rsid w:val="00460471"/>
    <w:rsid w:val="004606D1"/>
    <w:rsid w:val="00460A96"/>
    <w:rsid w:val="0046132D"/>
    <w:rsid w:val="004615F9"/>
    <w:rsid w:val="00461820"/>
    <w:rsid w:val="00461A7C"/>
    <w:rsid w:val="00461CC8"/>
    <w:rsid w:val="004620D5"/>
    <w:rsid w:val="00462321"/>
    <w:rsid w:val="004624E0"/>
    <w:rsid w:val="00462978"/>
    <w:rsid w:val="00462E68"/>
    <w:rsid w:val="00463276"/>
    <w:rsid w:val="00463CBB"/>
    <w:rsid w:val="004644ED"/>
    <w:rsid w:val="00464790"/>
    <w:rsid w:val="004648FF"/>
    <w:rsid w:val="00464DF8"/>
    <w:rsid w:val="00464E86"/>
    <w:rsid w:val="0046528F"/>
    <w:rsid w:val="0046560E"/>
    <w:rsid w:val="00465ED3"/>
    <w:rsid w:val="00466061"/>
    <w:rsid w:val="004662CB"/>
    <w:rsid w:val="00466382"/>
    <w:rsid w:val="00466DB1"/>
    <w:rsid w:val="0046770F"/>
    <w:rsid w:val="00467ADC"/>
    <w:rsid w:val="00467B83"/>
    <w:rsid w:val="00467BEB"/>
    <w:rsid w:val="00467E8A"/>
    <w:rsid w:val="0047002A"/>
    <w:rsid w:val="004704E5"/>
    <w:rsid w:val="00470A02"/>
    <w:rsid w:val="00470A0A"/>
    <w:rsid w:val="0047144E"/>
    <w:rsid w:val="00471E64"/>
    <w:rsid w:val="00471F87"/>
    <w:rsid w:val="00472ACB"/>
    <w:rsid w:val="00472C9B"/>
    <w:rsid w:val="00472E15"/>
    <w:rsid w:val="004731F3"/>
    <w:rsid w:val="004733FE"/>
    <w:rsid w:val="004734A2"/>
    <w:rsid w:val="00473652"/>
    <w:rsid w:val="004739CC"/>
    <w:rsid w:val="00473A71"/>
    <w:rsid w:val="00473D86"/>
    <w:rsid w:val="00473E59"/>
    <w:rsid w:val="004742CE"/>
    <w:rsid w:val="004747ED"/>
    <w:rsid w:val="0047504F"/>
    <w:rsid w:val="00475110"/>
    <w:rsid w:val="0047556C"/>
    <w:rsid w:val="00475864"/>
    <w:rsid w:val="00475AD4"/>
    <w:rsid w:val="00475B38"/>
    <w:rsid w:val="00475B8E"/>
    <w:rsid w:val="00475BBB"/>
    <w:rsid w:val="00476310"/>
    <w:rsid w:val="00476A1A"/>
    <w:rsid w:val="00476B7F"/>
    <w:rsid w:val="00477055"/>
    <w:rsid w:val="00477B2C"/>
    <w:rsid w:val="00477DB7"/>
    <w:rsid w:val="00480279"/>
    <w:rsid w:val="00480EBB"/>
    <w:rsid w:val="004816DA"/>
    <w:rsid w:val="00481952"/>
    <w:rsid w:val="00481F4B"/>
    <w:rsid w:val="00482134"/>
    <w:rsid w:val="00482A50"/>
    <w:rsid w:val="00482DB4"/>
    <w:rsid w:val="00482DEC"/>
    <w:rsid w:val="0048305D"/>
    <w:rsid w:val="00483125"/>
    <w:rsid w:val="004834E5"/>
    <w:rsid w:val="0048368A"/>
    <w:rsid w:val="00483CB7"/>
    <w:rsid w:val="00483CE4"/>
    <w:rsid w:val="004840ED"/>
    <w:rsid w:val="00484F49"/>
    <w:rsid w:val="00485C11"/>
    <w:rsid w:val="00485C33"/>
    <w:rsid w:val="00485D1C"/>
    <w:rsid w:val="00485FA0"/>
    <w:rsid w:val="00485FBA"/>
    <w:rsid w:val="00486D3B"/>
    <w:rsid w:val="00487297"/>
    <w:rsid w:val="00487354"/>
    <w:rsid w:val="00487676"/>
    <w:rsid w:val="0048768B"/>
    <w:rsid w:val="00487B8D"/>
    <w:rsid w:val="00487C9E"/>
    <w:rsid w:val="00487F9C"/>
    <w:rsid w:val="00490094"/>
    <w:rsid w:val="0049047B"/>
    <w:rsid w:val="00490A47"/>
    <w:rsid w:val="00490B66"/>
    <w:rsid w:val="00490ED3"/>
    <w:rsid w:val="0049150E"/>
    <w:rsid w:val="00491A9F"/>
    <w:rsid w:val="00491EA0"/>
    <w:rsid w:val="00491F5E"/>
    <w:rsid w:val="004920E2"/>
    <w:rsid w:val="00492215"/>
    <w:rsid w:val="0049241A"/>
    <w:rsid w:val="004924A5"/>
    <w:rsid w:val="00492586"/>
    <w:rsid w:val="00492621"/>
    <w:rsid w:val="00492706"/>
    <w:rsid w:val="004928E6"/>
    <w:rsid w:val="00492A4D"/>
    <w:rsid w:val="00492E55"/>
    <w:rsid w:val="00493158"/>
    <w:rsid w:val="004931FF"/>
    <w:rsid w:val="004935C4"/>
    <w:rsid w:val="00493BD9"/>
    <w:rsid w:val="00494700"/>
    <w:rsid w:val="0049478A"/>
    <w:rsid w:val="004947D6"/>
    <w:rsid w:val="00494A63"/>
    <w:rsid w:val="004951DC"/>
    <w:rsid w:val="004956A7"/>
    <w:rsid w:val="004957C6"/>
    <w:rsid w:val="00495A7E"/>
    <w:rsid w:val="00495F05"/>
    <w:rsid w:val="00496709"/>
    <w:rsid w:val="004967B3"/>
    <w:rsid w:val="00496C97"/>
    <w:rsid w:val="00496EC2"/>
    <w:rsid w:val="004979E4"/>
    <w:rsid w:val="00497B23"/>
    <w:rsid w:val="00497B26"/>
    <w:rsid w:val="004A015D"/>
    <w:rsid w:val="004A12C0"/>
    <w:rsid w:val="004A1986"/>
    <w:rsid w:val="004A1BC3"/>
    <w:rsid w:val="004A1CB5"/>
    <w:rsid w:val="004A1EF9"/>
    <w:rsid w:val="004A2055"/>
    <w:rsid w:val="004A21A0"/>
    <w:rsid w:val="004A256A"/>
    <w:rsid w:val="004A2865"/>
    <w:rsid w:val="004A31A6"/>
    <w:rsid w:val="004A31C7"/>
    <w:rsid w:val="004A3BB2"/>
    <w:rsid w:val="004A3F33"/>
    <w:rsid w:val="004A3FA4"/>
    <w:rsid w:val="004A4343"/>
    <w:rsid w:val="004A4510"/>
    <w:rsid w:val="004A484D"/>
    <w:rsid w:val="004A4F09"/>
    <w:rsid w:val="004A519E"/>
    <w:rsid w:val="004A5E28"/>
    <w:rsid w:val="004A5E8D"/>
    <w:rsid w:val="004A604B"/>
    <w:rsid w:val="004A6558"/>
    <w:rsid w:val="004A6830"/>
    <w:rsid w:val="004A69AB"/>
    <w:rsid w:val="004A719C"/>
    <w:rsid w:val="004A72BC"/>
    <w:rsid w:val="004A7382"/>
    <w:rsid w:val="004A7401"/>
    <w:rsid w:val="004A771F"/>
    <w:rsid w:val="004A7CF2"/>
    <w:rsid w:val="004B0D62"/>
    <w:rsid w:val="004B0F4A"/>
    <w:rsid w:val="004B0FF4"/>
    <w:rsid w:val="004B1180"/>
    <w:rsid w:val="004B1304"/>
    <w:rsid w:val="004B1362"/>
    <w:rsid w:val="004B16FD"/>
    <w:rsid w:val="004B1B2F"/>
    <w:rsid w:val="004B224F"/>
    <w:rsid w:val="004B26EA"/>
    <w:rsid w:val="004B295F"/>
    <w:rsid w:val="004B2D19"/>
    <w:rsid w:val="004B32B9"/>
    <w:rsid w:val="004B33B6"/>
    <w:rsid w:val="004B3489"/>
    <w:rsid w:val="004B3659"/>
    <w:rsid w:val="004B397B"/>
    <w:rsid w:val="004B3CD9"/>
    <w:rsid w:val="004B3EAC"/>
    <w:rsid w:val="004B4238"/>
    <w:rsid w:val="004B43FF"/>
    <w:rsid w:val="004B481E"/>
    <w:rsid w:val="004B536D"/>
    <w:rsid w:val="004B537E"/>
    <w:rsid w:val="004B53EB"/>
    <w:rsid w:val="004B5D42"/>
    <w:rsid w:val="004B6DA3"/>
    <w:rsid w:val="004B6E6F"/>
    <w:rsid w:val="004B6EE6"/>
    <w:rsid w:val="004B6FF5"/>
    <w:rsid w:val="004B75C2"/>
    <w:rsid w:val="004C0044"/>
    <w:rsid w:val="004C0092"/>
    <w:rsid w:val="004C00F7"/>
    <w:rsid w:val="004C0630"/>
    <w:rsid w:val="004C0665"/>
    <w:rsid w:val="004C07B8"/>
    <w:rsid w:val="004C0C33"/>
    <w:rsid w:val="004C0F9F"/>
    <w:rsid w:val="004C104E"/>
    <w:rsid w:val="004C11F1"/>
    <w:rsid w:val="004C133B"/>
    <w:rsid w:val="004C14BB"/>
    <w:rsid w:val="004C2579"/>
    <w:rsid w:val="004C2886"/>
    <w:rsid w:val="004C2D52"/>
    <w:rsid w:val="004C2E5D"/>
    <w:rsid w:val="004C3BD3"/>
    <w:rsid w:val="004C4733"/>
    <w:rsid w:val="004C47A6"/>
    <w:rsid w:val="004C4BC9"/>
    <w:rsid w:val="004C4CDE"/>
    <w:rsid w:val="004C4DC7"/>
    <w:rsid w:val="004C56DA"/>
    <w:rsid w:val="004C571E"/>
    <w:rsid w:val="004C5A6B"/>
    <w:rsid w:val="004C5B15"/>
    <w:rsid w:val="004C64A3"/>
    <w:rsid w:val="004C6D90"/>
    <w:rsid w:val="004C6E2F"/>
    <w:rsid w:val="004C707D"/>
    <w:rsid w:val="004C73C1"/>
    <w:rsid w:val="004C750C"/>
    <w:rsid w:val="004C76F6"/>
    <w:rsid w:val="004C7E51"/>
    <w:rsid w:val="004C7E8E"/>
    <w:rsid w:val="004D031E"/>
    <w:rsid w:val="004D0618"/>
    <w:rsid w:val="004D0879"/>
    <w:rsid w:val="004D0B73"/>
    <w:rsid w:val="004D13E9"/>
    <w:rsid w:val="004D182D"/>
    <w:rsid w:val="004D18A0"/>
    <w:rsid w:val="004D1CC6"/>
    <w:rsid w:val="004D2260"/>
    <w:rsid w:val="004D232C"/>
    <w:rsid w:val="004D252B"/>
    <w:rsid w:val="004D2654"/>
    <w:rsid w:val="004D29AA"/>
    <w:rsid w:val="004D2A73"/>
    <w:rsid w:val="004D2AA1"/>
    <w:rsid w:val="004D32B8"/>
    <w:rsid w:val="004D4C2E"/>
    <w:rsid w:val="004D54A7"/>
    <w:rsid w:val="004D5659"/>
    <w:rsid w:val="004D5753"/>
    <w:rsid w:val="004D583B"/>
    <w:rsid w:val="004D5F26"/>
    <w:rsid w:val="004D5F95"/>
    <w:rsid w:val="004D5FCA"/>
    <w:rsid w:val="004D61AB"/>
    <w:rsid w:val="004D6368"/>
    <w:rsid w:val="004D6696"/>
    <w:rsid w:val="004D6785"/>
    <w:rsid w:val="004D6C26"/>
    <w:rsid w:val="004D6E0B"/>
    <w:rsid w:val="004D6F66"/>
    <w:rsid w:val="004D7154"/>
    <w:rsid w:val="004D7179"/>
    <w:rsid w:val="004D7496"/>
    <w:rsid w:val="004D7B59"/>
    <w:rsid w:val="004E004F"/>
    <w:rsid w:val="004E0CA3"/>
    <w:rsid w:val="004E0ECE"/>
    <w:rsid w:val="004E1279"/>
    <w:rsid w:val="004E14A9"/>
    <w:rsid w:val="004E1680"/>
    <w:rsid w:val="004E1C84"/>
    <w:rsid w:val="004E2581"/>
    <w:rsid w:val="004E2FAD"/>
    <w:rsid w:val="004E30BC"/>
    <w:rsid w:val="004E329F"/>
    <w:rsid w:val="004E39D2"/>
    <w:rsid w:val="004E3B4F"/>
    <w:rsid w:val="004E3E12"/>
    <w:rsid w:val="004E3FCD"/>
    <w:rsid w:val="004E412A"/>
    <w:rsid w:val="004E4208"/>
    <w:rsid w:val="004E4671"/>
    <w:rsid w:val="004E46CA"/>
    <w:rsid w:val="004E543B"/>
    <w:rsid w:val="004E565E"/>
    <w:rsid w:val="004E5664"/>
    <w:rsid w:val="004E5837"/>
    <w:rsid w:val="004E58BA"/>
    <w:rsid w:val="004E59F0"/>
    <w:rsid w:val="004E5A01"/>
    <w:rsid w:val="004E5DC4"/>
    <w:rsid w:val="004E68D2"/>
    <w:rsid w:val="004E6C3D"/>
    <w:rsid w:val="004E6E48"/>
    <w:rsid w:val="004E6F2A"/>
    <w:rsid w:val="004E70D5"/>
    <w:rsid w:val="004E7385"/>
    <w:rsid w:val="004E7819"/>
    <w:rsid w:val="004E7F16"/>
    <w:rsid w:val="004F0220"/>
    <w:rsid w:val="004F0345"/>
    <w:rsid w:val="004F042E"/>
    <w:rsid w:val="004F0526"/>
    <w:rsid w:val="004F06EA"/>
    <w:rsid w:val="004F0CC4"/>
    <w:rsid w:val="004F1463"/>
    <w:rsid w:val="004F193C"/>
    <w:rsid w:val="004F1948"/>
    <w:rsid w:val="004F2B1F"/>
    <w:rsid w:val="004F3889"/>
    <w:rsid w:val="004F3D24"/>
    <w:rsid w:val="004F3EF8"/>
    <w:rsid w:val="004F4182"/>
    <w:rsid w:val="004F46DE"/>
    <w:rsid w:val="004F52B6"/>
    <w:rsid w:val="004F567D"/>
    <w:rsid w:val="004F5B68"/>
    <w:rsid w:val="004F5B74"/>
    <w:rsid w:val="004F5BF1"/>
    <w:rsid w:val="004F5EDF"/>
    <w:rsid w:val="004F6147"/>
    <w:rsid w:val="004F63BA"/>
    <w:rsid w:val="004F6529"/>
    <w:rsid w:val="004F66A8"/>
    <w:rsid w:val="004F68A2"/>
    <w:rsid w:val="004F69FF"/>
    <w:rsid w:val="004F6BD4"/>
    <w:rsid w:val="0050010D"/>
    <w:rsid w:val="00500314"/>
    <w:rsid w:val="005003D0"/>
    <w:rsid w:val="005005B8"/>
    <w:rsid w:val="00500815"/>
    <w:rsid w:val="005009E7"/>
    <w:rsid w:val="00500A5F"/>
    <w:rsid w:val="00500B7F"/>
    <w:rsid w:val="00501C02"/>
    <w:rsid w:val="00502440"/>
    <w:rsid w:val="005029E1"/>
    <w:rsid w:val="00502FE4"/>
    <w:rsid w:val="00503220"/>
    <w:rsid w:val="00503381"/>
    <w:rsid w:val="005033D2"/>
    <w:rsid w:val="00503521"/>
    <w:rsid w:val="0050373B"/>
    <w:rsid w:val="00504417"/>
    <w:rsid w:val="0050443D"/>
    <w:rsid w:val="00504502"/>
    <w:rsid w:val="00504610"/>
    <w:rsid w:val="00504A47"/>
    <w:rsid w:val="00504B70"/>
    <w:rsid w:val="00505007"/>
    <w:rsid w:val="0050517C"/>
    <w:rsid w:val="00505BD8"/>
    <w:rsid w:val="00505BE6"/>
    <w:rsid w:val="005060D3"/>
    <w:rsid w:val="005062DA"/>
    <w:rsid w:val="005064F3"/>
    <w:rsid w:val="00506849"/>
    <w:rsid w:val="00506C4D"/>
    <w:rsid w:val="00507204"/>
    <w:rsid w:val="005076C6"/>
    <w:rsid w:val="005100AA"/>
    <w:rsid w:val="005100B0"/>
    <w:rsid w:val="0051093E"/>
    <w:rsid w:val="00510A20"/>
    <w:rsid w:val="00510BD8"/>
    <w:rsid w:val="0051111F"/>
    <w:rsid w:val="00511C7B"/>
    <w:rsid w:val="00512849"/>
    <w:rsid w:val="00512A80"/>
    <w:rsid w:val="00512AB9"/>
    <w:rsid w:val="00512E6B"/>
    <w:rsid w:val="00512F7C"/>
    <w:rsid w:val="0051360C"/>
    <w:rsid w:val="0051367C"/>
    <w:rsid w:val="005136BE"/>
    <w:rsid w:val="005139C5"/>
    <w:rsid w:val="00513FAB"/>
    <w:rsid w:val="005148C7"/>
    <w:rsid w:val="00514FE0"/>
    <w:rsid w:val="005152FC"/>
    <w:rsid w:val="00515650"/>
    <w:rsid w:val="005157F5"/>
    <w:rsid w:val="00515F5C"/>
    <w:rsid w:val="00517296"/>
    <w:rsid w:val="005179E3"/>
    <w:rsid w:val="00517D76"/>
    <w:rsid w:val="00517E09"/>
    <w:rsid w:val="00520187"/>
    <w:rsid w:val="005206A8"/>
    <w:rsid w:val="005213C9"/>
    <w:rsid w:val="00521EAC"/>
    <w:rsid w:val="005229E8"/>
    <w:rsid w:val="00522EFE"/>
    <w:rsid w:val="00523001"/>
    <w:rsid w:val="00523229"/>
    <w:rsid w:val="0052373F"/>
    <w:rsid w:val="00523965"/>
    <w:rsid w:val="005241A6"/>
    <w:rsid w:val="00524B07"/>
    <w:rsid w:val="00525250"/>
    <w:rsid w:val="005252DA"/>
    <w:rsid w:val="00525428"/>
    <w:rsid w:val="00525E72"/>
    <w:rsid w:val="00525EA5"/>
    <w:rsid w:val="0052605A"/>
    <w:rsid w:val="00527A2D"/>
    <w:rsid w:val="00527BA3"/>
    <w:rsid w:val="00527DD2"/>
    <w:rsid w:val="00530B9F"/>
    <w:rsid w:val="005313D9"/>
    <w:rsid w:val="0053194E"/>
    <w:rsid w:val="00532160"/>
    <w:rsid w:val="005329FB"/>
    <w:rsid w:val="00532D79"/>
    <w:rsid w:val="00532E34"/>
    <w:rsid w:val="0053329F"/>
    <w:rsid w:val="005335DA"/>
    <w:rsid w:val="00533659"/>
    <w:rsid w:val="005336FA"/>
    <w:rsid w:val="00533756"/>
    <w:rsid w:val="00533772"/>
    <w:rsid w:val="005341D7"/>
    <w:rsid w:val="005352B0"/>
    <w:rsid w:val="00535D2A"/>
    <w:rsid w:val="00535DC8"/>
    <w:rsid w:val="00535E9F"/>
    <w:rsid w:val="00535EDB"/>
    <w:rsid w:val="00536938"/>
    <w:rsid w:val="005377A1"/>
    <w:rsid w:val="00537FFC"/>
    <w:rsid w:val="00540011"/>
    <w:rsid w:val="00540096"/>
    <w:rsid w:val="005401A1"/>
    <w:rsid w:val="005403A9"/>
    <w:rsid w:val="005404F0"/>
    <w:rsid w:val="0054054A"/>
    <w:rsid w:val="00540821"/>
    <w:rsid w:val="00540B96"/>
    <w:rsid w:val="0054182D"/>
    <w:rsid w:val="00541859"/>
    <w:rsid w:val="0054196A"/>
    <w:rsid w:val="00541EBB"/>
    <w:rsid w:val="005421D7"/>
    <w:rsid w:val="0054295A"/>
    <w:rsid w:val="00542B99"/>
    <w:rsid w:val="00542C5D"/>
    <w:rsid w:val="00542EF6"/>
    <w:rsid w:val="005432DA"/>
    <w:rsid w:val="005433E7"/>
    <w:rsid w:val="00543E14"/>
    <w:rsid w:val="005444BB"/>
    <w:rsid w:val="005444F1"/>
    <w:rsid w:val="00544B8F"/>
    <w:rsid w:val="00544ECC"/>
    <w:rsid w:val="00545665"/>
    <w:rsid w:val="0054593B"/>
    <w:rsid w:val="00545AB8"/>
    <w:rsid w:val="00545B74"/>
    <w:rsid w:val="0054652C"/>
    <w:rsid w:val="005466B2"/>
    <w:rsid w:val="005468B9"/>
    <w:rsid w:val="005469AA"/>
    <w:rsid w:val="00547E0D"/>
    <w:rsid w:val="00547E13"/>
    <w:rsid w:val="00547ED6"/>
    <w:rsid w:val="00547FA0"/>
    <w:rsid w:val="005500B3"/>
    <w:rsid w:val="005505B5"/>
    <w:rsid w:val="005506DA"/>
    <w:rsid w:val="00550C66"/>
    <w:rsid w:val="00550D55"/>
    <w:rsid w:val="00551013"/>
    <w:rsid w:val="00551206"/>
    <w:rsid w:val="0055139A"/>
    <w:rsid w:val="0055157C"/>
    <w:rsid w:val="005515F9"/>
    <w:rsid w:val="00551973"/>
    <w:rsid w:val="00551A2A"/>
    <w:rsid w:val="00551C4A"/>
    <w:rsid w:val="00551E09"/>
    <w:rsid w:val="00552445"/>
    <w:rsid w:val="005524A9"/>
    <w:rsid w:val="0055275B"/>
    <w:rsid w:val="00552837"/>
    <w:rsid w:val="005530B5"/>
    <w:rsid w:val="005530F4"/>
    <w:rsid w:val="00553B58"/>
    <w:rsid w:val="00553CF6"/>
    <w:rsid w:val="00553E26"/>
    <w:rsid w:val="0055452E"/>
    <w:rsid w:val="0055482C"/>
    <w:rsid w:val="00555094"/>
    <w:rsid w:val="00555192"/>
    <w:rsid w:val="0055597C"/>
    <w:rsid w:val="00555B58"/>
    <w:rsid w:val="005562DE"/>
    <w:rsid w:val="00556744"/>
    <w:rsid w:val="005572EF"/>
    <w:rsid w:val="00557E4B"/>
    <w:rsid w:val="00560274"/>
    <w:rsid w:val="00560911"/>
    <w:rsid w:val="00560BCC"/>
    <w:rsid w:val="00561323"/>
    <w:rsid w:val="005613BF"/>
    <w:rsid w:val="00561623"/>
    <w:rsid w:val="0056162A"/>
    <w:rsid w:val="005618CD"/>
    <w:rsid w:val="005627D8"/>
    <w:rsid w:val="00562A17"/>
    <w:rsid w:val="00562E81"/>
    <w:rsid w:val="00563B0D"/>
    <w:rsid w:val="00563B88"/>
    <w:rsid w:val="00563C9F"/>
    <w:rsid w:val="00563F15"/>
    <w:rsid w:val="005645E0"/>
    <w:rsid w:val="00564E2F"/>
    <w:rsid w:val="00565276"/>
    <w:rsid w:val="005652CE"/>
    <w:rsid w:val="0056595B"/>
    <w:rsid w:val="00565A3E"/>
    <w:rsid w:val="00565C65"/>
    <w:rsid w:val="00565D0D"/>
    <w:rsid w:val="005663CB"/>
    <w:rsid w:val="005663F6"/>
    <w:rsid w:val="00566807"/>
    <w:rsid w:val="00566D90"/>
    <w:rsid w:val="00566E02"/>
    <w:rsid w:val="0056726C"/>
    <w:rsid w:val="0056727D"/>
    <w:rsid w:val="0056761C"/>
    <w:rsid w:val="00567740"/>
    <w:rsid w:val="00567A37"/>
    <w:rsid w:val="00570432"/>
    <w:rsid w:val="00570E40"/>
    <w:rsid w:val="0057102A"/>
    <w:rsid w:val="00571481"/>
    <w:rsid w:val="0057168E"/>
    <w:rsid w:val="0057170A"/>
    <w:rsid w:val="00571753"/>
    <w:rsid w:val="0057191B"/>
    <w:rsid w:val="00571C9A"/>
    <w:rsid w:val="00571DF0"/>
    <w:rsid w:val="0057250B"/>
    <w:rsid w:val="00572524"/>
    <w:rsid w:val="005731AA"/>
    <w:rsid w:val="0057330A"/>
    <w:rsid w:val="005739A1"/>
    <w:rsid w:val="00573A33"/>
    <w:rsid w:val="00573FEF"/>
    <w:rsid w:val="005744B6"/>
    <w:rsid w:val="005744D5"/>
    <w:rsid w:val="00574603"/>
    <w:rsid w:val="005748D3"/>
    <w:rsid w:val="00574F6D"/>
    <w:rsid w:val="00575744"/>
    <w:rsid w:val="00576926"/>
    <w:rsid w:val="00577490"/>
    <w:rsid w:val="005775E4"/>
    <w:rsid w:val="005776F7"/>
    <w:rsid w:val="00577DF0"/>
    <w:rsid w:val="00577FD9"/>
    <w:rsid w:val="00580224"/>
    <w:rsid w:val="0058049E"/>
    <w:rsid w:val="00580725"/>
    <w:rsid w:val="00580727"/>
    <w:rsid w:val="005808CC"/>
    <w:rsid w:val="005809BE"/>
    <w:rsid w:val="00580AAC"/>
    <w:rsid w:val="00580C5B"/>
    <w:rsid w:val="00580DC9"/>
    <w:rsid w:val="00581228"/>
    <w:rsid w:val="00581506"/>
    <w:rsid w:val="005815CF"/>
    <w:rsid w:val="005817E2"/>
    <w:rsid w:val="00581D64"/>
    <w:rsid w:val="005820E0"/>
    <w:rsid w:val="00582421"/>
    <w:rsid w:val="00582823"/>
    <w:rsid w:val="0058303A"/>
    <w:rsid w:val="0058375F"/>
    <w:rsid w:val="0058378D"/>
    <w:rsid w:val="0058388B"/>
    <w:rsid w:val="00583944"/>
    <w:rsid w:val="0058424B"/>
    <w:rsid w:val="00584853"/>
    <w:rsid w:val="00585087"/>
    <w:rsid w:val="0058523C"/>
    <w:rsid w:val="00585370"/>
    <w:rsid w:val="0058560C"/>
    <w:rsid w:val="00585642"/>
    <w:rsid w:val="00585772"/>
    <w:rsid w:val="0058581E"/>
    <w:rsid w:val="00585C44"/>
    <w:rsid w:val="00585EE3"/>
    <w:rsid w:val="00586579"/>
    <w:rsid w:val="005865CA"/>
    <w:rsid w:val="00586738"/>
    <w:rsid w:val="005867DA"/>
    <w:rsid w:val="005873F5"/>
    <w:rsid w:val="00587A13"/>
    <w:rsid w:val="00587A62"/>
    <w:rsid w:val="00587AC6"/>
    <w:rsid w:val="00587B6F"/>
    <w:rsid w:val="0059013E"/>
    <w:rsid w:val="00590226"/>
    <w:rsid w:val="005910EB"/>
    <w:rsid w:val="00591441"/>
    <w:rsid w:val="0059144E"/>
    <w:rsid w:val="00591465"/>
    <w:rsid w:val="00591558"/>
    <w:rsid w:val="00591580"/>
    <w:rsid w:val="00591772"/>
    <w:rsid w:val="00592446"/>
    <w:rsid w:val="00592FC6"/>
    <w:rsid w:val="005930FA"/>
    <w:rsid w:val="00593665"/>
    <w:rsid w:val="0059366F"/>
    <w:rsid w:val="00593A5F"/>
    <w:rsid w:val="00593EB4"/>
    <w:rsid w:val="00593F98"/>
    <w:rsid w:val="00594240"/>
    <w:rsid w:val="005942BF"/>
    <w:rsid w:val="005943C8"/>
    <w:rsid w:val="00594C25"/>
    <w:rsid w:val="00594C86"/>
    <w:rsid w:val="00594FE8"/>
    <w:rsid w:val="0059538D"/>
    <w:rsid w:val="00595516"/>
    <w:rsid w:val="005957BC"/>
    <w:rsid w:val="00595D88"/>
    <w:rsid w:val="005961AB"/>
    <w:rsid w:val="005962DE"/>
    <w:rsid w:val="00596677"/>
    <w:rsid w:val="005968A8"/>
    <w:rsid w:val="00596A4E"/>
    <w:rsid w:val="005971A7"/>
    <w:rsid w:val="0059728C"/>
    <w:rsid w:val="005974DF"/>
    <w:rsid w:val="0059780E"/>
    <w:rsid w:val="0059786C"/>
    <w:rsid w:val="00597D37"/>
    <w:rsid w:val="00597E83"/>
    <w:rsid w:val="00597F12"/>
    <w:rsid w:val="005A01BC"/>
    <w:rsid w:val="005A03BC"/>
    <w:rsid w:val="005A0B46"/>
    <w:rsid w:val="005A100C"/>
    <w:rsid w:val="005A11CB"/>
    <w:rsid w:val="005A1334"/>
    <w:rsid w:val="005A15D3"/>
    <w:rsid w:val="005A1603"/>
    <w:rsid w:val="005A1912"/>
    <w:rsid w:val="005A19EF"/>
    <w:rsid w:val="005A1B85"/>
    <w:rsid w:val="005A1C9B"/>
    <w:rsid w:val="005A1D4C"/>
    <w:rsid w:val="005A1F56"/>
    <w:rsid w:val="005A2467"/>
    <w:rsid w:val="005A2533"/>
    <w:rsid w:val="005A2868"/>
    <w:rsid w:val="005A2C8E"/>
    <w:rsid w:val="005A2E29"/>
    <w:rsid w:val="005A347B"/>
    <w:rsid w:val="005A34C3"/>
    <w:rsid w:val="005A36C3"/>
    <w:rsid w:val="005A3A84"/>
    <w:rsid w:val="005A407A"/>
    <w:rsid w:val="005A4503"/>
    <w:rsid w:val="005A45F3"/>
    <w:rsid w:val="005A4BA9"/>
    <w:rsid w:val="005A552F"/>
    <w:rsid w:val="005A55AC"/>
    <w:rsid w:val="005A5D13"/>
    <w:rsid w:val="005A5E31"/>
    <w:rsid w:val="005A5E55"/>
    <w:rsid w:val="005A5F59"/>
    <w:rsid w:val="005A6133"/>
    <w:rsid w:val="005A620C"/>
    <w:rsid w:val="005A68DA"/>
    <w:rsid w:val="005A6F2F"/>
    <w:rsid w:val="005A6F5B"/>
    <w:rsid w:val="005A71F4"/>
    <w:rsid w:val="005A7762"/>
    <w:rsid w:val="005A7ABF"/>
    <w:rsid w:val="005B0156"/>
    <w:rsid w:val="005B0296"/>
    <w:rsid w:val="005B02F3"/>
    <w:rsid w:val="005B0A9D"/>
    <w:rsid w:val="005B0DE2"/>
    <w:rsid w:val="005B1604"/>
    <w:rsid w:val="005B169E"/>
    <w:rsid w:val="005B1E64"/>
    <w:rsid w:val="005B2288"/>
    <w:rsid w:val="005B2498"/>
    <w:rsid w:val="005B35E3"/>
    <w:rsid w:val="005B38A1"/>
    <w:rsid w:val="005B3A88"/>
    <w:rsid w:val="005B3E73"/>
    <w:rsid w:val="005B4103"/>
    <w:rsid w:val="005B46EB"/>
    <w:rsid w:val="005B48E8"/>
    <w:rsid w:val="005B4900"/>
    <w:rsid w:val="005B5534"/>
    <w:rsid w:val="005B61DC"/>
    <w:rsid w:val="005B62D7"/>
    <w:rsid w:val="005B6921"/>
    <w:rsid w:val="005B6D62"/>
    <w:rsid w:val="005B6E7B"/>
    <w:rsid w:val="005B6F34"/>
    <w:rsid w:val="005B6F97"/>
    <w:rsid w:val="005B713B"/>
    <w:rsid w:val="005B72E5"/>
    <w:rsid w:val="005B7652"/>
    <w:rsid w:val="005B7BC6"/>
    <w:rsid w:val="005C0051"/>
    <w:rsid w:val="005C01D0"/>
    <w:rsid w:val="005C0300"/>
    <w:rsid w:val="005C06C1"/>
    <w:rsid w:val="005C1CBC"/>
    <w:rsid w:val="005C1CD5"/>
    <w:rsid w:val="005C1E31"/>
    <w:rsid w:val="005C1F93"/>
    <w:rsid w:val="005C2032"/>
    <w:rsid w:val="005C22CC"/>
    <w:rsid w:val="005C23CF"/>
    <w:rsid w:val="005C2917"/>
    <w:rsid w:val="005C2BC6"/>
    <w:rsid w:val="005C3029"/>
    <w:rsid w:val="005C3255"/>
    <w:rsid w:val="005C342C"/>
    <w:rsid w:val="005C34AB"/>
    <w:rsid w:val="005C3585"/>
    <w:rsid w:val="005C370B"/>
    <w:rsid w:val="005C40D6"/>
    <w:rsid w:val="005C44F3"/>
    <w:rsid w:val="005C49FC"/>
    <w:rsid w:val="005C4AA1"/>
    <w:rsid w:val="005C5AC4"/>
    <w:rsid w:val="005C5DBB"/>
    <w:rsid w:val="005C5F0B"/>
    <w:rsid w:val="005C5F21"/>
    <w:rsid w:val="005C60E1"/>
    <w:rsid w:val="005C6264"/>
    <w:rsid w:val="005C702B"/>
    <w:rsid w:val="005C75A6"/>
    <w:rsid w:val="005C767A"/>
    <w:rsid w:val="005C79FD"/>
    <w:rsid w:val="005D0010"/>
    <w:rsid w:val="005D0268"/>
    <w:rsid w:val="005D0418"/>
    <w:rsid w:val="005D0621"/>
    <w:rsid w:val="005D0CA9"/>
    <w:rsid w:val="005D1A02"/>
    <w:rsid w:val="005D1BF8"/>
    <w:rsid w:val="005D2363"/>
    <w:rsid w:val="005D28D6"/>
    <w:rsid w:val="005D2BDA"/>
    <w:rsid w:val="005D3DF4"/>
    <w:rsid w:val="005D44C6"/>
    <w:rsid w:val="005D46CB"/>
    <w:rsid w:val="005D4D66"/>
    <w:rsid w:val="005D4D74"/>
    <w:rsid w:val="005D53BC"/>
    <w:rsid w:val="005D55C5"/>
    <w:rsid w:val="005D561C"/>
    <w:rsid w:val="005D57D9"/>
    <w:rsid w:val="005D5C2C"/>
    <w:rsid w:val="005D5CBD"/>
    <w:rsid w:val="005D6BA3"/>
    <w:rsid w:val="005D6CB0"/>
    <w:rsid w:val="005D728C"/>
    <w:rsid w:val="005D737B"/>
    <w:rsid w:val="005D737E"/>
    <w:rsid w:val="005D756E"/>
    <w:rsid w:val="005D7FC2"/>
    <w:rsid w:val="005E047C"/>
    <w:rsid w:val="005E0726"/>
    <w:rsid w:val="005E0AF2"/>
    <w:rsid w:val="005E0E88"/>
    <w:rsid w:val="005E125C"/>
    <w:rsid w:val="005E167B"/>
    <w:rsid w:val="005E1D7E"/>
    <w:rsid w:val="005E2735"/>
    <w:rsid w:val="005E33DC"/>
    <w:rsid w:val="005E3544"/>
    <w:rsid w:val="005E369C"/>
    <w:rsid w:val="005E39B8"/>
    <w:rsid w:val="005E3C75"/>
    <w:rsid w:val="005E40DF"/>
    <w:rsid w:val="005E4CB7"/>
    <w:rsid w:val="005E5B43"/>
    <w:rsid w:val="005E5C20"/>
    <w:rsid w:val="005E62DF"/>
    <w:rsid w:val="005E64FA"/>
    <w:rsid w:val="005E6D61"/>
    <w:rsid w:val="005E6F10"/>
    <w:rsid w:val="005E72BB"/>
    <w:rsid w:val="005E7BC2"/>
    <w:rsid w:val="005E7D7A"/>
    <w:rsid w:val="005E7E78"/>
    <w:rsid w:val="005E7E88"/>
    <w:rsid w:val="005F0EF4"/>
    <w:rsid w:val="005F1023"/>
    <w:rsid w:val="005F1781"/>
    <w:rsid w:val="005F19E6"/>
    <w:rsid w:val="005F1F49"/>
    <w:rsid w:val="005F228E"/>
    <w:rsid w:val="005F296E"/>
    <w:rsid w:val="005F2ED3"/>
    <w:rsid w:val="005F2F60"/>
    <w:rsid w:val="005F369E"/>
    <w:rsid w:val="005F3937"/>
    <w:rsid w:val="005F3B63"/>
    <w:rsid w:val="005F3CA4"/>
    <w:rsid w:val="005F421E"/>
    <w:rsid w:val="005F4449"/>
    <w:rsid w:val="005F4893"/>
    <w:rsid w:val="005F54F6"/>
    <w:rsid w:val="005F5FA7"/>
    <w:rsid w:val="005F6011"/>
    <w:rsid w:val="005F624A"/>
    <w:rsid w:val="005F6576"/>
    <w:rsid w:val="005F6714"/>
    <w:rsid w:val="005F68E0"/>
    <w:rsid w:val="005F6973"/>
    <w:rsid w:val="005F6985"/>
    <w:rsid w:val="005F6C0C"/>
    <w:rsid w:val="005F6ED3"/>
    <w:rsid w:val="005F74F5"/>
    <w:rsid w:val="005F753D"/>
    <w:rsid w:val="005F7CD5"/>
    <w:rsid w:val="00600750"/>
    <w:rsid w:val="00600966"/>
    <w:rsid w:val="00600A46"/>
    <w:rsid w:val="00600C68"/>
    <w:rsid w:val="00600E56"/>
    <w:rsid w:val="006012AF"/>
    <w:rsid w:val="0060228C"/>
    <w:rsid w:val="00602616"/>
    <w:rsid w:val="00603476"/>
    <w:rsid w:val="00603AE6"/>
    <w:rsid w:val="00603BBD"/>
    <w:rsid w:val="00603E46"/>
    <w:rsid w:val="00604281"/>
    <w:rsid w:val="00604C0B"/>
    <w:rsid w:val="00604CB4"/>
    <w:rsid w:val="0060566B"/>
    <w:rsid w:val="00605975"/>
    <w:rsid w:val="00605BF8"/>
    <w:rsid w:val="00605C4D"/>
    <w:rsid w:val="00605F32"/>
    <w:rsid w:val="006061F2"/>
    <w:rsid w:val="00606416"/>
    <w:rsid w:val="00606558"/>
    <w:rsid w:val="00606FCD"/>
    <w:rsid w:val="00607318"/>
    <w:rsid w:val="00607A93"/>
    <w:rsid w:val="00607ABE"/>
    <w:rsid w:val="00607B18"/>
    <w:rsid w:val="006106EB"/>
    <w:rsid w:val="006110A9"/>
    <w:rsid w:val="006112CB"/>
    <w:rsid w:val="00611ACA"/>
    <w:rsid w:val="00611BD5"/>
    <w:rsid w:val="0061239F"/>
    <w:rsid w:val="00612879"/>
    <w:rsid w:val="00612B1F"/>
    <w:rsid w:val="00613B39"/>
    <w:rsid w:val="00613BA7"/>
    <w:rsid w:val="006140BC"/>
    <w:rsid w:val="006143B5"/>
    <w:rsid w:val="006148F1"/>
    <w:rsid w:val="00614B82"/>
    <w:rsid w:val="00614CFB"/>
    <w:rsid w:val="0061570C"/>
    <w:rsid w:val="00615820"/>
    <w:rsid w:val="00616227"/>
    <w:rsid w:val="006169DE"/>
    <w:rsid w:val="00616D57"/>
    <w:rsid w:val="0061730F"/>
    <w:rsid w:val="00617E32"/>
    <w:rsid w:val="00620605"/>
    <w:rsid w:val="00620785"/>
    <w:rsid w:val="006207D3"/>
    <w:rsid w:val="00620AC5"/>
    <w:rsid w:val="0062118E"/>
    <w:rsid w:val="00621736"/>
    <w:rsid w:val="00621BAE"/>
    <w:rsid w:val="00621D07"/>
    <w:rsid w:val="00621DCF"/>
    <w:rsid w:val="006228DC"/>
    <w:rsid w:val="006228E2"/>
    <w:rsid w:val="006228F4"/>
    <w:rsid w:val="00622CEB"/>
    <w:rsid w:val="00622D72"/>
    <w:rsid w:val="0062307E"/>
    <w:rsid w:val="00623DC9"/>
    <w:rsid w:val="00623F54"/>
    <w:rsid w:val="00624F8E"/>
    <w:rsid w:val="006251B6"/>
    <w:rsid w:val="006253AC"/>
    <w:rsid w:val="006254AB"/>
    <w:rsid w:val="00625BBB"/>
    <w:rsid w:val="00625F55"/>
    <w:rsid w:val="0062601D"/>
    <w:rsid w:val="00626737"/>
    <w:rsid w:val="00626C69"/>
    <w:rsid w:val="00627037"/>
    <w:rsid w:val="006271C3"/>
    <w:rsid w:val="00627B68"/>
    <w:rsid w:val="00627D27"/>
    <w:rsid w:val="00627EB3"/>
    <w:rsid w:val="0063015D"/>
    <w:rsid w:val="00630314"/>
    <w:rsid w:val="00630B71"/>
    <w:rsid w:val="00630C75"/>
    <w:rsid w:val="0063133D"/>
    <w:rsid w:val="0063139C"/>
    <w:rsid w:val="006314B8"/>
    <w:rsid w:val="00631514"/>
    <w:rsid w:val="00631541"/>
    <w:rsid w:val="006319A7"/>
    <w:rsid w:val="00631AD5"/>
    <w:rsid w:val="00631C53"/>
    <w:rsid w:val="00632188"/>
    <w:rsid w:val="006324F7"/>
    <w:rsid w:val="006329B5"/>
    <w:rsid w:val="00633188"/>
    <w:rsid w:val="00633522"/>
    <w:rsid w:val="00633642"/>
    <w:rsid w:val="0063374B"/>
    <w:rsid w:val="00633A00"/>
    <w:rsid w:val="00633E7A"/>
    <w:rsid w:val="00634020"/>
    <w:rsid w:val="006341EC"/>
    <w:rsid w:val="00634817"/>
    <w:rsid w:val="0063492E"/>
    <w:rsid w:val="00634F66"/>
    <w:rsid w:val="00635090"/>
    <w:rsid w:val="006354D7"/>
    <w:rsid w:val="00635B9B"/>
    <w:rsid w:val="00636949"/>
    <w:rsid w:val="00636B8A"/>
    <w:rsid w:val="00636D1D"/>
    <w:rsid w:val="006370BF"/>
    <w:rsid w:val="006377EC"/>
    <w:rsid w:val="00637810"/>
    <w:rsid w:val="006403F4"/>
    <w:rsid w:val="00640817"/>
    <w:rsid w:val="00641124"/>
    <w:rsid w:val="006418B6"/>
    <w:rsid w:val="006426ED"/>
    <w:rsid w:val="00642EC2"/>
    <w:rsid w:val="006438C6"/>
    <w:rsid w:val="006439F5"/>
    <w:rsid w:val="00643F9D"/>
    <w:rsid w:val="00644B31"/>
    <w:rsid w:val="00645235"/>
    <w:rsid w:val="00645DAB"/>
    <w:rsid w:val="00645E6B"/>
    <w:rsid w:val="0064662B"/>
    <w:rsid w:val="0064667B"/>
    <w:rsid w:val="0064682B"/>
    <w:rsid w:val="006474CB"/>
    <w:rsid w:val="00647671"/>
    <w:rsid w:val="00647CF5"/>
    <w:rsid w:val="00647FCC"/>
    <w:rsid w:val="006500C3"/>
    <w:rsid w:val="00650870"/>
    <w:rsid w:val="0065088E"/>
    <w:rsid w:val="00650919"/>
    <w:rsid w:val="00650984"/>
    <w:rsid w:val="00650A72"/>
    <w:rsid w:val="006519D0"/>
    <w:rsid w:val="006519FE"/>
    <w:rsid w:val="00651C01"/>
    <w:rsid w:val="00651DA9"/>
    <w:rsid w:val="0065227A"/>
    <w:rsid w:val="0065232F"/>
    <w:rsid w:val="00652D12"/>
    <w:rsid w:val="00652DED"/>
    <w:rsid w:val="00652EDD"/>
    <w:rsid w:val="00652FB0"/>
    <w:rsid w:val="00653513"/>
    <w:rsid w:val="00653755"/>
    <w:rsid w:val="00653B41"/>
    <w:rsid w:val="00653C9F"/>
    <w:rsid w:val="00654009"/>
    <w:rsid w:val="006543F4"/>
    <w:rsid w:val="00654780"/>
    <w:rsid w:val="00654849"/>
    <w:rsid w:val="00654880"/>
    <w:rsid w:val="00654AAC"/>
    <w:rsid w:val="00654BC1"/>
    <w:rsid w:val="006554C9"/>
    <w:rsid w:val="006554CA"/>
    <w:rsid w:val="0065601B"/>
    <w:rsid w:val="0065641A"/>
    <w:rsid w:val="006569FA"/>
    <w:rsid w:val="00656A5E"/>
    <w:rsid w:val="00656CC6"/>
    <w:rsid w:val="006572D2"/>
    <w:rsid w:val="006601B6"/>
    <w:rsid w:val="0066033B"/>
    <w:rsid w:val="006608B9"/>
    <w:rsid w:val="00660959"/>
    <w:rsid w:val="00660C7F"/>
    <w:rsid w:val="00660FB7"/>
    <w:rsid w:val="006612CF"/>
    <w:rsid w:val="00661326"/>
    <w:rsid w:val="00661645"/>
    <w:rsid w:val="00661B55"/>
    <w:rsid w:val="00662205"/>
    <w:rsid w:val="0066286B"/>
    <w:rsid w:val="006628E8"/>
    <w:rsid w:val="00662D8A"/>
    <w:rsid w:val="00663A1E"/>
    <w:rsid w:val="00663DC6"/>
    <w:rsid w:val="006640C1"/>
    <w:rsid w:val="0066428A"/>
    <w:rsid w:val="00664462"/>
    <w:rsid w:val="00664690"/>
    <w:rsid w:val="00664871"/>
    <w:rsid w:val="00664977"/>
    <w:rsid w:val="00664EA1"/>
    <w:rsid w:val="00664ED2"/>
    <w:rsid w:val="00665331"/>
    <w:rsid w:val="00665DA1"/>
    <w:rsid w:val="00665F57"/>
    <w:rsid w:val="0066687E"/>
    <w:rsid w:val="006670E8"/>
    <w:rsid w:val="00667ADA"/>
    <w:rsid w:val="00667BFC"/>
    <w:rsid w:val="0067041D"/>
    <w:rsid w:val="00670686"/>
    <w:rsid w:val="00670742"/>
    <w:rsid w:val="00670E46"/>
    <w:rsid w:val="00670FC3"/>
    <w:rsid w:val="006714CA"/>
    <w:rsid w:val="00671A7F"/>
    <w:rsid w:val="00671C0B"/>
    <w:rsid w:val="00671DE9"/>
    <w:rsid w:val="00672193"/>
    <w:rsid w:val="0067219C"/>
    <w:rsid w:val="00672595"/>
    <w:rsid w:val="0067279D"/>
    <w:rsid w:val="00672865"/>
    <w:rsid w:val="00673286"/>
    <w:rsid w:val="00674232"/>
    <w:rsid w:val="0067472C"/>
    <w:rsid w:val="00674C59"/>
    <w:rsid w:val="0067501C"/>
    <w:rsid w:val="00675173"/>
    <w:rsid w:val="0067534F"/>
    <w:rsid w:val="006757B1"/>
    <w:rsid w:val="00675EC9"/>
    <w:rsid w:val="00677549"/>
    <w:rsid w:val="006775B6"/>
    <w:rsid w:val="00677C6F"/>
    <w:rsid w:val="00677DDD"/>
    <w:rsid w:val="00680133"/>
    <w:rsid w:val="00680224"/>
    <w:rsid w:val="0068030C"/>
    <w:rsid w:val="00680A59"/>
    <w:rsid w:val="00681D96"/>
    <w:rsid w:val="00681FCA"/>
    <w:rsid w:val="006823F5"/>
    <w:rsid w:val="006825D4"/>
    <w:rsid w:val="00682A4A"/>
    <w:rsid w:val="0068313F"/>
    <w:rsid w:val="006832B2"/>
    <w:rsid w:val="006835DC"/>
    <w:rsid w:val="00683CF8"/>
    <w:rsid w:val="00684031"/>
    <w:rsid w:val="00684532"/>
    <w:rsid w:val="0068471D"/>
    <w:rsid w:val="00684D38"/>
    <w:rsid w:val="00684F79"/>
    <w:rsid w:val="006850A9"/>
    <w:rsid w:val="00685674"/>
    <w:rsid w:val="00685723"/>
    <w:rsid w:val="0068618D"/>
    <w:rsid w:val="0068628A"/>
    <w:rsid w:val="006867BE"/>
    <w:rsid w:val="006870D8"/>
    <w:rsid w:val="0068745B"/>
    <w:rsid w:val="00687AAE"/>
    <w:rsid w:val="00687C17"/>
    <w:rsid w:val="006908AC"/>
    <w:rsid w:val="0069114D"/>
    <w:rsid w:val="0069198C"/>
    <w:rsid w:val="00691B5E"/>
    <w:rsid w:val="00691F49"/>
    <w:rsid w:val="006920AC"/>
    <w:rsid w:val="00692743"/>
    <w:rsid w:val="006927F1"/>
    <w:rsid w:val="00692929"/>
    <w:rsid w:val="00692A35"/>
    <w:rsid w:val="00692E9D"/>
    <w:rsid w:val="00692FAB"/>
    <w:rsid w:val="00693062"/>
    <w:rsid w:val="006931E9"/>
    <w:rsid w:val="006932BD"/>
    <w:rsid w:val="00693EBB"/>
    <w:rsid w:val="00693FBF"/>
    <w:rsid w:val="006940BA"/>
    <w:rsid w:val="006949BB"/>
    <w:rsid w:val="0069505B"/>
    <w:rsid w:val="006953C3"/>
    <w:rsid w:val="006956B7"/>
    <w:rsid w:val="006957E4"/>
    <w:rsid w:val="00695BDD"/>
    <w:rsid w:val="00695C7D"/>
    <w:rsid w:val="00695FCC"/>
    <w:rsid w:val="00695FFE"/>
    <w:rsid w:val="00696506"/>
    <w:rsid w:val="00696B85"/>
    <w:rsid w:val="006970A5"/>
    <w:rsid w:val="00697304"/>
    <w:rsid w:val="006975FF"/>
    <w:rsid w:val="006977E2"/>
    <w:rsid w:val="00697C69"/>
    <w:rsid w:val="00697C8D"/>
    <w:rsid w:val="006A05A9"/>
    <w:rsid w:val="006A082B"/>
    <w:rsid w:val="006A087E"/>
    <w:rsid w:val="006A0C84"/>
    <w:rsid w:val="006A1BCE"/>
    <w:rsid w:val="006A1E52"/>
    <w:rsid w:val="006A1FF0"/>
    <w:rsid w:val="006A23CD"/>
    <w:rsid w:val="006A23FE"/>
    <w:rsid w:val="006A24C8"/>
    <w:rsid w:val="006A28F4"/>
    <w:rsid w:val="006A296E"/>
    <w:rsid w:val="006A2A71"/>
    <w:rsid w:val="006A2B4A"/>
    <w:rsid w:val="006A2E97"/>
    <w:rsid w:val="006A30A0"/>
    <w:rsid w:val="006A324A"/>
    <w:rsid w:val="006A39F1"/>
    <w:rsid w:val="006A40F3"/>
    <w:rsid w:val="006A435C"/>
    <w:rsid w:val="006A62CA"/>
    <w:rsid w:val="006A6574"/>
    <w:rsid w:val="006A6F57"/>
    <w:rsid w:val="006A7269"/>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1DE9"/>
    <w:rsid w:val="006B2C83"/>
    <w:rsid w:val="006B3739"/>
    <w:rsid w:val="006B377F"/>
    <w:rsid w:val="006B3C76"/>
    <w:rsid w:val="006B410E"/>
    <w:rsid w:val="006B4954"/>
    <w:rsid w:val="006B4B08"/>
    <w:rsid w:val="006B4E55"/>
    <w:rsid w:val="006B5043"/>
    <w:rsid w:val="006B5135"/>
    <w:rsid w:val="006B5229"/>
    <w:rsid w:val="006B56BD"/>
    <w:rsid w:val="006B5905"/>
    <w:rsid w:val="006B5C1E"/>
    <w:rsid w:val="006B602B"/>
    <w:rsid w:val="006B6429"/>
    <w:rsid w:val="006B65F1"/>
    <w:rsid w:val="006B68DA"/>
    <w:rsid w:val="006B6B70"/>
    <w:rsid w:val="006B746F"/>
    <w:rsid w:val="006B74CD"/>
    <w:rsid w:val="006B7760"/>
    <w:rsid w:val="006B77B1"/>
    <w:rsid w:val="006B7883"/>
    <w:rsid w:val="006B7BB5"/>
    <w:rsid w:val="006B7F29"/>
    <w:rsid w:val="006C0607"/>
    <w:rsid w:val="006C09D6"/>
    <w:rsid w:val="006C0A3E"/>
    <w:rsid w:val="006C0BC1"/>
    <w:rsid w:val="006C14AB"/>
    <w:rsid w:val="006C1989"/>
    <w:rsid w:val="006C1FC8"/>
    <w:rsid w:val="006C29FD"/>
    <w:rsid w:val="006C2B5E"/>
    <w:rsid w:val="006C2CCE"/>
    <w:rsid w:val="006C3122"/>
    <w:rsid w:val="006C3AE9"/>
    <w:rsid w:val="006C3B17"/>
    <w:rsid w:val="006C40A9"/>
    <w:rsid w:val="006C4330"/>
    <w:rsid w:val="006C48BA"/>
    <w:rsid w:val="006C4952"/>
    <w:rsid w:val="006C4C5B"/>
    <w:rsid w:val="006C5163"/>
    <w:rsid w:val="006C5356"/>
    <w:rsid w:val="006C5391"/>
    <w:rsid w:val="006C5A81"/>
    <w:rsid w:val="006C5D88"/>
    <w:rsid w:val="006C61C2"/>
    <w:rsid w:val="006C6B6F"/>
    <w:rsid w:val="006C6F1A"/>
    <w:rsid w:val="006C6FD8"/>
    <w:rsid w:val="006C7829"/>
    <w:rsid w:val="006C7915"/>
    <w:rsid w:val="006D021A"/>
    <w:rsid w:val="006D0428"/>
    <w:rsid w:val="006D0B09"/>
    <w:rsid w:val="006D0E27"/>
    <w:rsid w:val="006D1382"/>
    <w:rsid w:val="006D1AB3"/>
    <w:rsid w:val="006D1C81"/>
    <w:rsid w:val="006D206B"/>
    <w:rsid w:val="006D2238"/>
    <w:rsid w:val="006D2ECA"/>
    <w:rsid w:val="006D3600"/>
    <w:rsid w:val="006D36DE"/>
    <w:rsid w:val="006D37A9"/>
    <w:rsid w:val="006D3BCD"/>
    <w:rsid w:val="006D3D90"/>
    <w:rsid w:val="006D3D99"/>
    <w:rsid w:val="006D4311"/>
    <w:rsid w:val="006D4744"/>
    <w:rsid w:val="006D507E"/>
    <w:rsid w:val="006D520A"/>
    <w:rsid w:val="006D5983"/>
    <w:rsid w:val="006D6135"/>
    <w:rsid w:val="006D6595"/>
    <w:rsid w:val="006D661A"/>
    <w:rsid w:val="006D6871"/>
    <w:rsid w:val="006D6C73"/>
    <w:rsid w:val="006D6CD9"/>
    <w:rsid w:val="006D6D73"/>
    <w:rsid w:val="006D77EF"/>
    <w:rsid w:val="006D78C4"/>
    <w:rsid w:val="006D7AB5"/>
    <w:rsid w:val="006D7BB5"/>
    <w:rsid w:val="006D7D88"/>
    <w:rsid w:val="006D7E61"/>
    <w:rsid w:val="006E0678"/>
    <w:rsid w:val="006E0807"/>
    <w:rsid w:val="006E0881"/>
    <w:rsid w:val="006E09D4"/>
    <w:rsid w:val="006E0E79"/>
    <w:rsid w:val="006E0F66"/>
    <w:rsid w:val="006E178E"/>
    <w:rsid w:val="006E1A13"/>
    <w:rsid w:val="006E2126"/>
    <w:rsid w:val="006E2207"/>
    <w:rsid w:val="006E28B4"/>
    <w:rsid w:val="006E2E9B"/>
    <w:rsid w:val="006E3033"/>
    <w:rsid w:val="006E3313"/>
    <w:rsid w:val="006E3687"/>
    <w:rsid w:val="006E3E43"/>
    <w:rsid w:val="006E4AF6"/>
    <w:rsid w:val="006E4B66"/>
    <w:rsid w:val="006E4C96"/>
    <w:rsid w:val="006E4D30"/>
    <w:rsid w:val="006E4FB0"/>
    <w:rsid w:val="006E5245"/>
    <w:rsid w:val="006E53CD"/>
    <w:rsid w:val="006E5673"/>
    <w:rsid w:val="006E5D37"/>
    <w:rsid w:val="006E6306"/>
    <w:rsid w:val="006E68C3"/>
    <w:rsid w:val="006E706C"/>
    <w:rsid w:val="006E706D"/>
    <w:rsid w:val="006E72B1"/>
    <w:rsid w:val="006E76AA"/>
    <w:rsid w:val="006E7721"/>
    <w:rsid w:val="006E7D0C"/>
    <w:rsid w:val="006E7E33"/>
    <w:rsid w:val="006F0095"/>
    <w:rsid w:val="006F03C5"/>
    <w:rsid w:val="006F0978"/>
    <w:rsid w:val="006F0AAB"/>
    <w:rsid w:val="006F0C7E"/>
    <w:rsid w:val="006F0E9B"/>
    <w:rsid w:val="006F1246"/>
    <w:rsid w:val="006F2799"/>
    <w:rsid w:val="006F2CFA"/>
    <w:rsid w:val="006F331D"/>
    <w:rsid w:val="006F3918"/>
    <w:rsid w:val="006F393A"/>
    <w:rsid w:val="006F3B74"/>
    <w:rsid w:val="006F3E44"/>
    <w:rsid w:val="006F3E99"/>
    <w:rsid w:val="006F4347"/>
    <w:rsid w:val="006F4A2E"/>
    <w:rsid w:val="006F4C5E"/>
    <w:rsid w:val="006F4CF0"/>
    <w:rsid w:val="006F50BF"/>
    <w:rsid w:val="006F5142"/>
    <w:rsid w:val="006F5152"/>
    <w:rsid w:val="006F54EC"/>
    <w:rsid w:val="006F576A"/>
    <w:rsid w:val="006F6547"/>
    <w:rsid w:val="006F6997"/>
    <w:rsid w:val="006F6A0E"/>
    <w:rsid w:val="006F70F3"/>
    <w:rsid w:val="006F7135"/>
    <w:rsid w:val="006F7152"/>
    <w:rsid w:val="006F7CE8"/>
    <w:rsid w:val="006F7D1F"/>
    <w:rsid w:val="006F7F9D"/>
    <w:rsid w:val="0070042A"/>
    <w:rsid w:val="007004B1"/>
    <w:rsid w:val="007004EE"/>
    <w:rsid w:val="00700905"/>
    <w:rsid w:val="007009FD"/>
    <w:rsid w:val="0070200B"/>
    <w:rsid w:val="00702652"/>
    <w:rsid w:val="0070288F"/>
    <w:rsid w:val="00702BEC"/>
    <w:rsid w:val="00703052"/>
    <w:rsid w:val="007030A1"/>
    <w:rsid w:val="007037F6"/>
    <w:rsid w:val="0070396F"/>
    <w:rsid w:val="00703A66"/>
    <w:rsid w:val="00703C76"/>
    <w:rsid w:val="007045CF"/>
    <w:rsid w:val="0070495E"/>
    <w:rsid w:val="00704E45"/>
    <w:rsid w:val="0070520E"/>
    <w:rsid w:val="00705562"/>
    <w:rsid w:val="007055B9"/>
    <w:rsid w:val="00705652"/>
    <w:rsid w:val="0070583A"/>
    <w:rsid w:val="0070598A"/>
    <w:rsid w:val="00705B27"/>
    <w:rsid w:val="00705B70"/>
    <w:rsid w:val="00705C66"/>
    <w:rsid w:val="00706594"/>
    <w:rsid w:val="00706E83"/>
    <w:rsid w:val="0070759B"/>
    <w:rsid w:val="007075EC"/>
    <w:rsid w:val="00707A5B"/>
    <w:rsid w:val="00707C55"/>
    <w:rsid w:val="00707DEB"/>
    <w:rsid w:val="007100D5"/>
    <w:rsid w:val="0071030C"/>
    <w:rsid w:val="007108BB"/>
    <w:rsid w:val="00710E3C"/>
    <w:rsid w:val="0071104F"/>
    <w:rsid w:val="00711159"/>
    <w:rsid w:val="0071152D"/>
    <w:rsid w:val="00712165"/>
    <w:rsid w:val="00712274"/>
    <w:rsid w:val="007126E4"/>
    <w:rsid w:val="00712793"/>
    <w:rsid w:val="00712B10"/>
    <w:rsid w:val="00713444"/>
    <w:rsid w:val="00713972"/>
    <w:rsid w:val="00713C5A"/>
    <w:rsid w:val="00713F35"/>
    <w:rsid w:val="007146E3"/>
    <w:rsid w:val="0071508A"/>
    <w:rsid w:val="007152FA"/>
    <w:rsid w:val="00715305"/>
    <w:rsid w:val="00715424"/>
    <w:rsid w:val="007155F2"/>
    <w:rsid w:val="00715BCB"/>
    <w:rsid w:val="00715C8F"/>
    <w:rsid w:val="00715FAF"/>
    <w:rsid w:val="00716027"/>
    <w:rsid w:val="007162BE"/>
    <w:rsid w:val="00716656"/>
    <w:rsid w:val="00716709"/>
    <w:rsid w:val="007170FB"/>
    <w:rsid w:val="007177D6"/>
    <w:rsid w:val="00717856"/>
    <w:rsid w:val="007202B0"/>
    <w:rsid w:val="00720344"/>
    <w:rsid w:val="007204F7"/>
    <w:rsid w:val="0072090D"/>
    <w:rsid w:val="00720A17"/>
    <w:rsid w:val="00720B8E"/>
    <w:rsid w:val="00721024"/>
    <w:rsid w:val="00721703"/>
    <w:rsid w:val="007221FD"/>
    <w:rsid w:val="00722703"/>
    <w:rsid w:val="00722AB3"/>
    <w:rsid w:val="00722AEC"/>
    <w:rsid w:val="00722D75"/>
    <w:rsid w:val="00723A7A"/>
    <w:rsid w:val="00723AD7"/>
    <w:rsid w:val="00723F67"/>
    <w:rsid w:val="007244B5"/>
    <w:rsid w:val="0072491F"/>
    <w:rsid w:val="0072493B"/>
    <w:rsid w:val="00724D5D"/>
    <w:rsid w:val="0072549A"/>
    <w:rsid w:val="007256BA"/>
    <w:rsid w:val="007257B5"/>
    <w:rsid w:val="007258D8"/>
    <w:rsid w:val="0072598F"/>
    <w:rsid w:val="00725CC0"/>
    <w:rsid w:val="00725D0C"/>
    <w:rsid w:val="00725EA2"/>
    <w:rsid w:val="007265B4"/>
    <w:rsid w:val="007267DF"/>
    <w:rsid w:val="00726977"/>
    <w:rsid w:val="00726F7F"/>
    <w:rsid w:val="0072738F"/>
    <w:rsid w:val="00727964"/>
    <w:rsid w:val="00730020"/>
    <w:rsid w:val="00730401"/>
    <w:rsid w:val="00730B01"/>
    <w:rsid w:val="00730F57"/>
    <w:rsid w:val="007310D0"/>
    <w:rsid w:val="00731409"/>
    <w:rsid w:val="0073142D"/>
    <w:rsid w:val="00731B02"/>
    <w:rsid w:val="00731CB6"/>
    <w:rsid w:val="00731FC2"/>
    <w:rsid w:val="00731FDD"/>
    <w:rsid w:val="007320A8"/>
    <w:rsid w:val="0073246B"/>
    <w:rsid w:val="0073254E"/>
    <w:rsid w:val="007328D4"/>
    <w:rsid w:val="00732D5D"/>
    <w:rsid w:val="0073334D"/>
    <w:rsid w:val="0073381E"/>
    <w:rsid w:val="00733EED"/>
    <w:rsid w:val="007342D7"/>
    <w:rsid w:val="0073457F"/>
    <w:rsid w:val="007345BE"/>
    <w:rsid w:val="00734AEE"/>
    <w:rsid w:val="00735165"/>
    <w:rsid w:val="007351FD"/>
    <w:rsid w:val="007352BE"/>
    <w:rsid w:val="0073573D"/>
    <w:rsid w:val="00735778"/>
    <w:rsid w:val="00735A58"/>
    <w:rsid w:val="00735E3F"/>
    <w:rsid w:val="00735F03"/>
    <w:rsid w:val="00736A65"/>
    <w:rsid w:val="00736C36"/>
    <w:rsid w:val="00737B01"/>
    <w:rsid w:val="00737BD5"/>
    <w:rsid w:val="0074028E"/>
    <w:rsid w:val="007402AC"/>
    <w:rsid w:val="00740E4B"/>
    <w:rsid w:val="00741AEA"/>
    <w:rsid w:val="00741B17"/>
    <w:rsid w:val="00741B74"/>
    <w:rsid w:val="007424D4"/>
    <w:rsid w:val="0074261B"/>
    <w:rsid w:val="007427C8"/>
    <w:rsid w:val="007429B5"/>
    <w:rsid w:val="00742A18"/>
    <w:rsid w:val="00742CD2"/>
    <w:rsid w:val="007434C1"/>
    <w:rsid w:val="00743745"/>
    <w:rsid w:val="007439EA"/>
    <w:rsid w:val="007439F9"/>
    <w:rsid w:val="00743A6D"/>
    <w:rsid w:val="00743CFE"/>
    <w:rsid w:val="00744193"/>
    <w:rsid w:val="007441EC"/>
    <w:rsid w:val="0074420E"/>
    <w:rsid w:val="0074427D"/>
    <w:rsid w:val="007443E6"/>
    <w:rsid w:val="007445BB"/>
    <w:rsid w:val="007445E9"/>
    <w:rsid w:val="00744836"/>
    <w:rsid w:val="007448A4"/>
    <w:rsid w:val="0074517A"/>
    <w:rsid w:val="00745984"/>
    <w:rsid w:val="00745A5C"/>
    <w:rsid w:val="0074650B"/>
    <w:rsid w:val="00746E60"/>
    <w:rsid w:val="00747C1E"/>
    <w:rsid w:val="00747C5F"/>
    <w:rsid w:val="007502DB"/>
    <w:rsid w:val="007502FE"/>
    <w:rsid w:val="007505CE"/>
    <w:rsid w:val="007509C7"/>
    <w:rsid w:val="00750D07"/>
    <w:rsid w:val="00750D4A"/>
    <w:rsid w:val="007511C6"/>
    <w:rsid w:val="007517B3"/>
    <w:rsid w:val="007525BD"/>
    <w:rsid w:val="00752C3E"/>
    <w:rsid w:val="00752E69"/>
    <w:rsid w:val="00752F02"/>
    <w:rsid w:val="00753635"/>
    <w:rsid w:val="00753C0F"/>
    <w:rsid w:val="007541F7"/>
    <w:rsid w:val="00754237"/>
    <w:rsid w:val="00755160"/>
    <w:rsid w:val="00755176"/>
    <w:rsid w:val="007552E2"/>
    <w:rsid w:val="00755BEB"/>
    <w:rsid w:val="00755E38"/>
    <w:rsid w:val="00756043"/>
    <w:rsid w:val="007563E4"/>
    <w:rsid w:val="00756576"/>
    <w:rsid w:val="007565E2"/>
    <w:rsid w:val="00756AE3"/>
    <w:rsid w:val="00756CB7"/>
    <w:rsid w:val="00756D5B"/>
    <w:rsid w:val="00756F5D"/>
    <w:rsid w:val="00757619"/>
    <w:rsid w:val="00757D23"/>
    <w:rsid w:val="00757F8A"/>
    <w:rsid w:val="007609EA"/>
    <w:rsid w:val="00760CC1"/>
    <w:rsid w:val="00760DAC"/>
    <w:rsid w:val="0076122C"/>
    <w:rsid w:val="00761A7A"/>
    <w:rsid w:val="00761EE7"/>
    <w:rsid w:val="00762382"/>
    <w:rsid w:val="0076240D"/>
    <w:rsid w:val="00762A1C"/>
    <w:rsid w:val="00762F58"/>
    <w:rsid w:val="007637DB"/>
    <w:rsid w:val="00763B08"/>
    <w:rsid w:val="00763BBA"/>
    <w:rsid w:val="00763BDD"/>
    <w:rsid w:val="00763FB6"/>
    <w:rsid w:val="00764A8D"/>
    <w:rsid w:val="007662B7"/>
    <w:rsid w:val="00766437"/>
    <w:rsid w:val="0076663A"/>
    <w:rsid w:val="00766EB0"/>
    <w:rsid w:val="0076730E"/>
    <w:rsid w:val="007673D1"/>
    <w:rsid w:val="007678F1"/>
    <w:rsid w:val="00770130"/>
    <w:rsid w:val="00770561"/>
    <w:rsid w:val="0077069E"/>
    <w:rsid w:val="00771AFE"/>
    <w:rsid w:val="00771BC1"/>
    <w:rsid w:val="00771E0A"/>
    <w:rsid w:val="00771E5C"/>
    <w:rsid w:val="0077229B"/>
    <w:rsid w:val="0077238E"/>
    <w:rsid w:val="00772B85"/>
    <w:rsid w:val="00773062"/>
    <w:rsid w:val="00773574"/>
    <w:rsid w:val="007739D1"/>
    <w:rsid w:val="00773A6F"/>
    <w:rsid w:val="00773F94"/>
    <w:rsid w:val="00774359"/>
    <w:rsid w:val="007747F4"/>
    <w:rsid w:val="0077497A"/>
    <w:rsid w:val="00774D5E"/>
    <w:rsid w:val="00775299"/>
    <w:rsid w:val="00775A39"/>
    <w:rsid w:val="00775D1B"/>
    <w:rsid w:val="0077673B"/>
    <w:rsid w:val="007769EF"/>
    <w:rsid w:val="00776E79"/>
    <w:rsid w:val="00776E91"/>
    <w:rsid w:val="007772D1"/>
    <w:rsid w:val="007775A4"/>
    <w:rsid w:val="0077775E"/>
    <w:rsid w:val="00777A17"/>
    <w:rsid w:val="00777CE8"/>
    <w:rsid w:val="007803C8"/>
    <w:rsid w:val="00780B4F"/>
    <w:rsid w:val="00780BBC"/>
    <w:rsid w:val="00780C72"/>
    <w:rsid w:val="00780D35"/>
    <w:rsid w:val="00781499"/>
    <w:rsid w:val="007815BD"/>
    <w:rsid w:val="00781A6C"/>
    <w:rsid w:val="007822D7"/>
    <w:rsid w:val="00782303"/>
    <w:rsid w:val="0078240C"/>
    <w:rsid w:val="007832AC"/>
    <w:rsid w:val="00783533"/>
    <w:rsid w:val="007836FF"/>
    <w:rsid w:val="00783C57"/>
    <w:rsid w:val="00784040"/>
    <w:rsid w:val="0078422A"/>
    <w:rsid w:val="00784468"/>
    <w:rsid w:val="00784A07"/>
    <w:rsid w:val="00784DEA"/>
    <w:rsid w:val="00785885"/>
    <w:rsid w:val="00785B51"/>
    <w:rsid w:val="00785B69"/>
    <w:rsid w:val="007866D9"/>
    <w:rsid w:val="007868B1"/>
    <w:rsid w:val="00786B38"/>
    <w:rsid w:val="00786C25"/>
    <w:rsid w:val="00786D60"/>
    <w:rsid w:val="00790CAD"/>
    <w:rsid w:val="00791125"/>
    <w:rsid w:val="007913EC"/>
    <w:rsid w:val="00791502"/>
    <w:rsid w:val="00791635"/>
    <w:rsid w:val="00791756"/>
    <w:rsid w:val="00791F99"/>
    <w:rsid w:val="00792872"/>
    <w:rsid w:val="00792AB5"/>
    <w:rsid w:val="00793725"/>
    <w:rsid w:val="0079392A"/>
    <w:rsid w:val="00793CE8"/>
    <w:rsid w:val="00793FAF"/>
    <w:rsid w:val="00794861"/>
    <w:rsid w:val="00794958"/>
    <w:rsid w:val="00794A5C"/>
    <w:rsid w:val="00794A81"/>
    <w:rsid w:val="007951A2"/>
    <w:rsid w:val="0079617F"/>
    <w:rsid w:val="00796C9D"/>
    <w:rsid w:val="00797037"/>
    <w:rsid w:val="007974FB"/>
    <w:rsid w:val="007A01BB"/>
    <w:rsid w:val="007A03D7"/>
    <w:rsid w:val="007A0CAB"/>
    <w:rsid w:val="007A12E1"/>
    <w:rsid w:val="007A12ED"/>
    <w:rsid w:val="007A15F5"/>
    <w:rsid w:val="007A188D"/>
    <w:rsid w:val="007A1AEF"/>
    <w:rsid w:val="007A2058"/>
    <w:rsid w:val="007A21E6"/>
    <w:rsid w:val="007A23BD"/>
    <w:rsid w:val="007A2D90"/>
    <w:rsid w:val="007A3012"/>
    <w:rsid w:val="007A3312"/>
    <w:rsid w:val="007A3391"/>
    <w:rsid w:val="007A3417"/>
    <w:rsid w:val="007A3C2D"/>
    <w:rsid w:val="007A3F78"/>
    <w:rsid w:val="007A46D3"/>
    <w:rsid w:val="007A4B38"/>
    <w:rsid w:val="007A4F3E"/>
    <w:rsid w:val="007A59B4"/>
    <w:rsid w:val="007A5BAE"/>
    <w:rsid w:val="007A5F2B"/>
    <w:rsid w:val="007A60F2"/>
    <w:rsid w:val="007A613B"/>
    <w:rsid w:val="007A669A"/>
    <w:rsid w:val="007A67E9"/>
    <w:rsid w:val="007A6BBD"/>
    <w:rsid w:val="007A7106"/>
    <w:rsid w:val="007A7E4F"/>
    <w:rsid w:val="007B0400"/>
    <w:rsid w:val="007B08B0"/>
    <w:rsid w:val="007B0BEB"/>
    <w:rsid w:val="007B0FEF"/>
    <w:rsid w:val="007B1857"/>
    <w:rsid w:val="007B18A1"/>
    <w:rsid w:val="007B202B"/>
    <w:rsid w:val="007B2411"/>
    <w:rsid w:val="007B2462"/>
    <w:rsid w:val="007B2725"/>
    <w:rsid w:val="007B280C"/>
    <w:rsid w:val="007B28D1"/>
    <w:rsid w:val="007B38C1"/>
    <w:rsid w:val="007B3BF8"/>
    <w:rsid w:val="007B3D4E"/>
    <w:rsid w:val="007B3E85"/>
    <w:rsid w:val="007B40E9"/>
    <w:rsid w:val="007B4679"/>
    <w:rsid w:val="007B46D6"/>
    <w:rsid w:val="007B46EE"/>
    <w:rsid w:val="007B4ACB"/>
    <w:rsid w:val="007B4F94"/>
    <w:rsid w:val="007B5258"/>
    <w:rsid w:val="007B544F"/>
    <w:rsid w:val="007B547D"/>
    <w:rsid w:val="007B5872"/>
    <w:rsid w:val="007B59B2"/>
    <w:rsid w:val="007B66C9"/>
    <w:rsid w:val="007B67A8"/>
    <w:rsid w:val="007B70A7"/>
    <w:rsid w:val="007B7170"/>
    <w:rsid w:val="007B78F6"/>
    <w:rsid w:val="007B7A6C"/>
    <w:rsid w:val="007B7E09"/>
    <w:rsid w:val="007B7FEC"/>
    <w:rsid w:val="007C0015"/>
    <w:rsid w:val="007C0304"/>
    <w:rsid w:val="007C08CF"/>
    <w:rsid w:val="007C0E23"/>
    <w:rsid w:val="007C0E5E"/>
    <w:rsid w:val="007C0ECC"/>
    <w:rsid w:val="007C119E"/>
    <w:rsid w:val="007C1277"/>
    <w:rsid w:val="007C14D3"/>
    <w:rsid w:val="007C15EB"/>
    <w:rsid w:val="007C1C39"/>
    <w:rsid w:val="007C1CE6"/>
    <w:rsid w:val="007C1EEF"/>
    <w:rsid w:val="007C1EFF"/>
    <w:rsid w:val="007C1FB1"/>
    <w:rsid w:val="007C22C3"/>
    <w:rsid w:val="007C27AE"/>
    <w:rsid w:val="007C28FE"/>
    <w:rsid w:val="007C2DF9"/>
    <w:rsid w:val="007C2E59"/>
    <w:rsid w:val="007C315C"/>
    <w:rsid w:val="007C3316"/>
    <w:rsid w:val="007C388D"/>
    <w:rsid w:val="007C42EA"/>
    <w:rsid w:val="007C4537"/>
    <w:rsid w:val="007C47F9"/>
    <w:rsid w:val="007C4F5D"/>
    <w:rsid w:val="007C5673"/>
    <w:rsid w:val="007C5DB6"/>
    <w:rsid w:val="007C633B"/>
    <w:rsid w:val="007C6793"/>
    <w:rsid w:val="007C69E5"/>
    <w:rsid w:val="007C6C48"/>
    <w:rsid w:val="007C6C98"/>
    <w:rsid w:val="007C70DD"/>
    <w:rsid w:val="007C71C0"/>
    <w:rsid w:val="007C7439"/>
    <w:rsid w:val="007C78AF"/>
    <w:rsid w:val="007C7D7A"/>
    <w:rsid w:val="007C7F9B"/>
    <w:rsid w:val="007D0016"/>
    <w:rsid w:val="007D0273"/>
    <w:rsid w:val="007D046C"/>
    <w:rsid w:val="007D07A4"/>
    <w:rsid w:val="007D0AFE"/>
    <w:rsid w:val="007D0FE7"/>
    <w:rsid w:val="007D1002"/>
    <w:rsid w:val="007D103F"/>
    <w:rsid w:val="007D16E8"/>
    <w:rsid w:val="007D1914"/>
    <w:rsid w:val="007D19DF"/>
    <w:rsid w:val="007D1AF7"/>
    <w:rsid w:val="007D1B09"/>
    <w:rsid w:val="007D1BBB"/>
    <w:rsid w:val="007D1C84"/>
    <w:rsid w:val="007D2A69"/>
    <w:rsid w:val="007D39E2"/>
    <w:rsid w:val="007D422E"/>
    <w:rsid w:val="007D433A"/>
    <w:rsid w:val="007D487A"/>
    <w:rsid w:val="007D4C13"/>
    <w:rsid w:val="007D510D"/>
    <w:rsid w:val="007D5366"/>
    <w:rsid w:val="007D56AD"/>
    <w:rsid w:val="007D5F5F"/>
    <w:rsid w:val="007D6CEC"/>
    <w:rsid w:val="007D6EBB"/>
    <w:rsid w:val="007E028E"/>
    <w:rsid w:val="007E04C6"/>
    <w:rsid w:val="007E13D6"/>
    <w:rsid w:val="007E14C3"/>
    <w:rsid w:val="007E168D"/>
    <w:rsid w:val="007E1821"/>
    <w:rsid w:val="007E1CF6"/>
    <w:rsid w:val="007E2430"/>
    <w:rsid w:val="007E26EE"/>
    <w:rsid w:val="007E2BDC"/>
    <w:rsid w:val="007E3032"/>
    <w:rsid w:val="007E33F6"/>
    <w:rsid w:val="007E3FB2"/>
    <w:rsid w:val="007E4054"/>
    <w:rsid w:val="007E4204"/>
    <w:rsid w:val="007E4458"/>
    <w:rsid w:val="007E57C2"/>
    <w:rsid w:val="007E5862"/>
    <w:rsid w:val="007E587A"/>
    <w:rsid w:val="007E6E49"/>
    <w:rsid w:val="007E74DA"/>
    <w:rsid w:val="007E7BF2"/>
    <w:rsid w:val="007F0482"/>
    <w:rsid w:val="007F0E3D"/>
    <w:rsid w:val="007F0F24"/>
    <w:rsid w:val="007F182B"/>
    <w:rsid w:val="007F1833"/>
    <w:rsid w:val="007F1DBB"/>
    <w:rsid w:val="007F230B"/>
    <w:rsid w:val="007F23D7"/>
    <w:rsid w:val="007F2835"/>
    <w:rsid w:val="007F2C51"/>
    <w:rsid w:val="007F32B8"/>
    <w:rsid w:val="007F3437"/>
    <w:rsid w:val="007F3788"/>
    <w:rsid w:val="007F3AAC"/>
    <w:rsid w:val="007F3C4F"/>
    <w:rsid w:val="007F47E2"/>
    <w:rsid w:val="007F4BBF"/>
    <w:rsid w:val="007F4EA6"/>
    <w:rsid w:val="007F4F61"/>
    <w:rsid w:val="007F61D6"/>
    <w:rsid w:val="007F61F7"/>
    <w:rsid w:val="007F6528"/>
    <w:rsid w:val="007F6A09"/>
    <w:rsid w:val="007F742B"/>
    <w:rsid w:val="007F7992"/>
    <w:rsid w:val="007F7B5B"/>
    <w:rsid w:val="00800436"/>
    <w:rsid w:val="008004B1"/>
    <w:rsid w:val="008006B3"/>
    <w:rsid w:val="008006ED"/>
    <w:rsid w:val="008007E0"/>
    <w:rsid w:val="0080119F"/>
    <w:rsid w:val="0080180C"/>
    <w:rsid w:val="00802104"/>
    <w:rsid w:val="0080223E"/>
    <w:rsid w:val="008023F5"/>
    <w:rsid w:val="00802754"/>
    <w:rsid w:val="00802CB5"/>
    <w:rsid w:val="00803123"/>
    <w:rsid w:val="00803742"/>
    <w:rsid w:val="008040CD"/>
    <w:rsid w:val="0080418F"/>
    <w:rsid w:val="0080464A"/>
    <w:rsid w:val="00804A72"/>
    <w:rsid w:val="00804DB0"/>
    <w:rsid w:val="00804DE5"/>
    <w:rsid w:val="00804E1E"/>
    <w:rsid w:val="00805C50"/>
    <w:rsid w:val="00805CD5"/>
    <w:rsid w:val="00805EB4"/>
    <w:rsid w:val="00806458"/>
    <w:rsid w:val="00806B32"/>
    <w:rsid w:val="00806D68"/>
    <w:rsid w:val="00806D7C"/>
    <w:rsid w:val="008074DF"/>
    <w:rsid w:val="00807B25"/>
    <w:rsid w:val="00810273"/>
    <w:rsid w:val="0081052B"/>
    <w:rsid w:val="008106C0"/>
    <w:rsid w:val="00810728"/>
    <w:rsid w:val="008116A1"/>
    <w:rsid w:val="008116AD"/>
    <w:rsid w:val="00812375"/>
    <w:rsid w:val="0081267F"/>
    <w:rsid w:val="00812D6C"/>
    <w:rsid w:val="0081385C"/>
    <w:rsid w:val="0081392E"/>
    <w:rsid w:val="008139B2"/>
    <w:rsid w:val="00813B4D"/>
    <w:rsid w:val="00814039"/>
    <w:rsid w:val="00814540"/>
    <w:rsid w:val="0081472C"/>
    <w:rsid w:val="0081512A"/>
    <w:rsid w:val="00815A9B"/>
    <w:rsid w:val="00816353"/>
    <w:rsid w:val="00817053"/>
    <w:rsid w:val="008171BB"/>
    <w:rsid w:val="00820A39"/>
    <w:rsid w:val="00820E0C"/>
    <w:rsid w:val="008215D4"/>
    <w:rsid w:val="00821758"/>
    <w:rsid w:val="00821881"/>
    <w:rsid w:val="008219BD"/>
    <w:rsid w:val="00821B73"/>
    <w:rsid w:val="00821BDC"/>
    <w:rsid w:val="0082246F"/>
    <w:rsid w:val="008225B0"/>
    <w:rsid w:val="00822800"/>
    <w:rsid w:val="00822AC7"/>
    <w:rsid w:val="00822DC0"/>
    <w:rsid w:val="00822DCB"/>
    <w:rsid w:val="00822EA1"/>
    <w:rsid w:val="008232FD"/>
    <w:rsid w:val="008235C3"/>
    <w:rsid w:val="00823ADD"/>
    <w:rsid w:val="00823BF7"/>
    <w:rsid w:val="00823E34"/>
    <w:rsid w:val="00824092"/>
    <w:rsid w:val="00824116"/>
    <w:rsid w:val="008241B8"/>
    <w:rsid w:val="0082425F"/>
    <w:rsid w:val="00824642"/>
    <w:rsid w:val="00824890"/>
    <w:rsid w:val="00824E80"/>
    <w:rsid w:val="00824E83"/>
    <w:rsid w:val="00825479"/>
    <w:rsid w:val="00825533"/>
    <w:rsid w:val="0082604A"/>
    <w:rsid w:val="0082617E"/>
    <w:rsid w:val="008264BA"/>
    <w:rsid w:val="0082650F"/>
    <w:rsid w:val="00826755"/>
    <w:rsid w:val="00827141"/>
    <w:rsid w:val="00827E8F"/>
    <w:rsid w:val="0083288F"/>
    <w:rsid w:val="00832F06"/>
    <w:rsid w:val="008331D5"/>
    <w:rsid w:val="008333A2"/>
    <w:rsid w:val="008337E7"/>
    <w:rsid w:val="00833A0A"/>
    <w:rsid w:val="00833C38"/>
    <w:rsid w:val="00833CD0"/>
    <w:rsid w:val="00833EAC"/>
    <w:rsid w:val="00834166"/>
    <w:rsid w:val="00834794"/>
    <w:rsid w:val="00834849"/>
    <w:rsid w:val="0083498D"/>
    <w:rsid w:val="00834B04"/>
    <w:rsid w:val="00834B99"/>
    <w:rsid w:val="008351A1"/>
    <w:rsid w:val="008353DE"/>
    <w:rsid w:val="00835B5E"/>
    <w:rsid w:val="008361CF"/>
    <w:rsid w:val="0083623D"/>
    <w:rsid w:val="00836704"/>
    <w:rsid w:val="0083670E"/>
    <w:rsid w:val="00836904"/>
    <w:rsid w:val="00836A39"/>
    <w:rsid w:val="0083717F"/>
    <w:rsid w:val="0083725A"/>
    <w:rsid w:val="0083739A"/>
    <w:rsid w:val="00837CFD"/>
    <w:rsid w:val="00840068"/>
    <w:rsid w:val="00840667"/>
    <w:rsid w:val="00840807"/>
    <w:rsid w:val="008408D3"/>
    <w:rsid w:val="00840C9B"/>
    <w:rsid w:val="00841077"/>
    <w:rsid w:val="00841B34"/>
    <w:rsid w:val="00842D7D"/>
    <w:rsid w:val="00842E54"/>
    <w:rsid w:val="0084317C"/>
    <w:rsid w:val="008432B1"/>
    <w:rsid w:val="00843583"/>
    <w:rsid w:val="0084359C"/>
    <w:rsid w:val="00843A01"/>
    <w:rsid w:val="0084405A"/>
    <w:rsid w:val="00844391"/>
    <w:rsid w:val="00844AB5"/>
    <w:rsid w:val="00844D00"/>
    <w:rsid w:val="00845DB0"/>
    <w:rsid w:val="00845DC2"/>
    <w:rsid w:val="008463C0"/>
    <w:rsid w:val="00846581"/>
    <w:rsid w:val="00846601"/>
    <w:rsid w:val="0084671E"/>
    <w:rsid w:val="00846BFF"/>
    <w:rsid w:val="00847672"/>
    <w:rsid w:val="00847B25"/>
    <w:rsid w:val="00847FB4"/>
    <w:rsid w:val="00850011"/>
    <w:rsid w:val="0085019B"/>
    <w:rsid w:val="0085029F"/>
    <w:rsid w:val="0085042F"/>
    <w:rsid w:val="008507C4"/>
    <w:rsid w:val="00850E7D"/>
    <w:rsid w:val="0085145C"/>
    <w:rsid w:val="0085147F"/>
    <w:rsid w:val="008516BA"/>
    <w:rsid w:val="008516BC"/>
    <w:rsid w:val="00851C94"/>
    <w:rsid w:val="00851D41"/>
    <w:rsid w:val="0085208F"/>
    <w:rsid w:val="008524E1"/>
    <w:rsid w:val="00853158"/>
    <w:rsid w:val="00853890"/>
    <w:rsid w:val="008539D4"/>
    <w:rsid w:val="00853A22"/>
    <w:rsid w:val="00853B3B"/>
    <w:rsid w:val="00853BD4"/>
    <w:rsid w:val="00853E00"/>
    <w:rsid w:val="00854088"/>
    <w:rsid w:val="00854509"/>
    <w:rsid w:val="008546E5"/>
    <w:rsid w:val="008549DD"/>
    <w:rsid w:val="00854AE8"/>
    <w:rsid w:val="0085520D"/>
    <w:rsid w:val="008552CA"/>
    <w:rsid w:val="00855A99"/>
    <w:rsid w:val="00856035"/>
    <w:rsid w:val="008564A5"/>
    <w:rsid w:val="00856F9E"/>
    <w:rsid w:val="008571F0"/>
    <w:rsid w:val="008576C1"/>
    <w:rsid w:val="00857DC7"/>
    <w:rsid w:val="008602B9"/>
    <w:rsid w:val="00860A4C"/>
    <w:rsid w:val="00861A87"/>
    <w:rsid w:val="00861C19"/>
    <w:rsid w:val="00862B92"/>
    <w:rsid w:val="00862C05"/>
    <w:rsid w:val="00862FE3"/>
    <w:rsid w:val="00863095"/>
    <w:rsid w:val="008632E9"/>
    <w:rsid w:val="008635F7"/>
    <w:rsid w:val="00863A6D"/>
    <w:rsid w:val="0086403A"/>
    <w:rsid w:val="0086415B"/>
    <w:rsid w:val="00864421"/>
    <w:rsid w:val="00865446"/>
    <w:rsid w:val="0086550C"/>
    <w:rsid w:val="00865707"/>
    <w:rsid w:val="00865AC1"/>
    <w:rsid w:val="00865B92"/>
    <w:rsid w:val="00865CAD"/>
    <w:rsid w:val="00865EBC"/>
    <w:rsid w:val="00865F65"/>
    <w:rsid w:val="00865FBB"/>
    <w:rsid w:val="00865FC2"/>
    <w:rsid w:val="00866A92"/>
    <w:rsid w:val="00866CE4"/>
    <w:rsid w:val="00867000"/>
    <w:rsid w:val="008672DD"/>
    <w:rsid w:val="0086744F"/>
    <w:rsid w:val="008676F4"/>
    <w:rsid w:val="0086796E"/>
    <w:rsid w:val="008679BD"/>
    <w:rsid w:val="00867AF1"/>
    <w:rsid w:val="00867B61"/>
    <w:rsid w:val="00867BD6"/>
    <w:rsid w:val="0087025C"/>
    <w:rsid w:val="00870AF5"/>
    <w:rsid w:val="00870BAC"/>
    <w:rsid w:val="00870E15"/>
    <w:rsid w:val="00870F21"/>
    <w:rsid w:val="008714DC"/>
    <w:rsid w:val="00871579"/>
    <w:rsid w:val="0087163C"/>
    <w:rsid w:val="0087175F"/>
    <w:rsid w:val="00871961"/>
    <w:rsid w:val="0087220E"/>
    <w:rsid w:val="00872675"/>
    <w:rsid w:val="00872909"/>
    <w:rsid w:val="00872A17"/>
    <w:rsid w:val="00872FE1"/>
    <w:rsid w:val="008731F6"/>
    <w:rsid w:val="00873A45"/>
    <w:rsid w:val="00873A60"/>
    <w:rsid w:val="00873FB4"/>
    <w:rsid w:val="00874711"/>
    <w:rsid w:val="00874994"/>
    <w:rsid w:val="00874C6C"/>
    <w:rsid w:val="00874D22"/>
    <w:rsid w:val="00874D7C"/>
    <w:rsid w:val="00874E22"/>
    <w:rsid w:val="008752FB"/>
    <w:rsid w:val="00875AEC"/>
    <w:rsid w:val="00875EE7"/>
    <w:rsid w:val="00875FC1"/>
    <w:rsid w:val="00876356"/>
    <w:rsid w:val="0087691A"/>
    <w:rsid w:val="00876D75"/>
    <w:rsid w:val="00876F97"/>
    <w:rsid w:val="00877463"/>
    <w:rsid w:val="00877A44"/>
    <w:rsid w:val="008800D3"/>
    <w:rsid w:val="00880505"/>
    <w:rsid w:val="008806CE"/>
    <w:rsid w:val="008808EF"/>
    <w:rsid w:val="00880A21"/>
    <w:rsid w:val="00880AC5"/>
    <w:rsid w:val="00880EE3"/>
    <w:rsid w:val="008816C6"/>
    <w:rsid w:val="00881AA1"/>
    <w:rsid w:val="00882142"/>
    <w:rsid w:val="0088242D"/>
    <w:rsid w:val="008829E7"/>
    <w:rsid w:val="00882C39"/>
    <w:rsid w:val="00883BAD"/>
    <w:rsid w:val="00883DF4"/>
    <w:rsid w:val="0088416A"/>
    <w:rsid w:val="008845AF"/>
    <w:rsid w:val="0088495B"/>
    <w:rsid w:val="00884C2D"/>
    <w:rsid w:val="00884DC7"/>
    <w:rsid w:val="0088533B"/>
    <w:rsid w:val="00885342"/>
    <w:rsid w:val="00885C3A"/>
    <w:rsid w:val="0088605C"/>
    <w:rsid w:val="00886478"/>
    <w:rsid w:val="00886605"/>
    <w:rsid w:val="00886785"/>
    <w:rsid w:val="00886F33"/>
    <w:rsid w:val="00886F35"/>
    <w:rsid w:val="008870EF"/>
    <w:rsid w:val="00887430"/>
    <w:rsid w:val="0088753C"/>
    <w:rsid w:val="0088756C"/>
    <w:rsid w:val="008875D8"/>
    <w:rsid w:val="00887C01"/>
    <w:rsid w:val="00887D02"/>
    <w:rsid w:val="00890728"/>
    <w:rsid w:val="00890814"/>
    <w:rsid w:val="00890BD3"/>
    <w:rsid w:val="00890C7D"/>
    <w:rsid w:val="008912ED"/>
    <w:rsid w:val="008917C3"/>
    <w:rsid w:val="00893C4E"/>
    <w:rsid w:val="00893C5E"/>
    <w:rsid w:val="00893CBE"/>
    <w:rsid w:val="0089425C"/>
    <w:rsid w:val="0089482A"/>
    <w:rsid w:val="00894C27"/>
    <w:rsid w:val="00895624"/>
    <w:rsid w:val="00895D9A"/>
    <w:rsid w:val="00895E3C"/>
    <w:rsid w:val="00895EB8"/>
    <w:rsid w:val="00896574"/>
    <w:rsid w:val="0089663F"/>
    <w:rsid w:val="00896BF6"/>
    <w:rsid w:val="008975FD"/>
    <w:rsid w:val="00897811"/>
    <w:rsid w:val="0089790D"/>
    <w:rsid w:val="00897DC9"/>
    <w:rsid w:val="00897FE0"/>
    <w:rsid w:val="008A0791"/>
    <w:rsid w:val="008A07A6"/>
    <w:rsid w:val="008A0AD4"/>
    <w:rsid w:val="008A0AFE"/>
    <w:rsid w:val="008A1619"/>
    <w:rsid w:val="008A1DE2"/>
    <w:rsid w:val="008A22D7"/>
    <w:rsid w:val="008A2AB9"/>
    <w:rsid w:val="008A2C58"/>
    <w:rsid w:val="008A2F09"/>
    <w:rsid w:val="008A332C"/>
    <w:rsid w:val="008A43C4"/>
    <w:rsid w:val="008A43EE"/>
    <w:rsid w:val="008A4A17"/>
    <w:rsid w:val="008A547C"/>
    <w:rsid w:val="008A5B46"/>
    <w:rsid w:val="008A5D47"/>
    <w:rsid w:val="008A5DB6"/>
    <w:rsid w:val="008A5F35"/>
    <w:rsid w:val="008A5F48"/>
    <w:rsid w:val="008B00A6"/>
    <w:rsid w:val="008B0148"/>
    <w:rsid w:val="008B0293"/>
    <w:rsid w:val="008B037C"/>
    <w:rsid w:val="008B03B1"/>
    <w:rsid w:val="008B073A"/>
    <w:rsid w:val="008B0F9D"/>
    <w:rsid w:val="008B1A98"/>
    <w:rsid w:val="008B1AA6"/>
    <w:rsid w:val="008B1D70"/>
    <w:rsid w:val="008B250A"/>
    <w:rsid w:val="008B26E8"/>
    <w:rsid w:val="008B27CF"/>
    <w:rsid w:val="008B2CA8"/>
    <w:rsid w:val="008B30BA"/>
    <w:rsid w:val="008B3512"/>
    <w:rsid w:val="008B4018"/>
    <w:rsid w:val="008B437A"/>
    <w:rsid w:val="008B4F17"/>
    <w:rsid w:val="008B510F"/>
    <w:rsid w:val="008B5456"/>
    <w:rsid w:val="008B57B6"/>
    <w:rsid w:val="008B5C01"/>
    <w:rsid w:val="008B6309"/>
    <w:rsid w:val="008B69F4"/>
    <w:rsid w:val="008B6D88"/>
    <w:rsid w:val="008B6F27"/>
    <w:rsid w:val="008B7480"/>
    <w:rsid w:val="008B7882"/>
    <w:rsid w:val="008B7F50"/>
    <w:rsid w:val="008C0058"/>
    <w:rsid w:val="008C0155"/>
    <w:rsid w:val="008C0281"/>
    <w:rsid w:val="008C08E9"/>
    <w:rsid w:val="008C0DC0"/>
    <w:rsid w:val="008C0ECA"/>
    <w:rsid w:val="008C10AC"/>
    <w:rsid w:val="008C1E12"/>
    <w:rsid w:val="008C2241"/>
    <w:rsid w:val="008C38C0"/>
    <w:rsid w:val="008C42EC"/>
    <w:rsid w:val="008C490E"/>
    <w:rsid w:val="008C4ED6"/>
    <w:rsid w:val="008C4FC5"/>
    <w:rsid w:val="008C5D62"/>
    <w:rsid w:val="008C5DAB"/>
    <w:rsid w:val="008C6132"/>
    <w:rsid w:val="008C6BC8"/>
    <w:rsid w:val="008C74D1"/>
    <w:rsid w:val="008C7865"/>
    <w:rsid w:val="008C7EA1"/>
    <w:rsid w:val="008D023B"/>
    <w:rsid w:val="008D0DA4"/>
    <w:rsid w:val="008D0EEA"/>
    <w:rsid w:val="008D0FB3"/>
    <w:rsid w:val="008D1248"/>
    <w:rsid w:val="008D21C5"/>
    <w:rsid w:val="008D23D1"/>
    <w:rsid w:val="008D3174"/>
    <w:rsid w:val="008D3483"/>
    <w:rsid w:val="008D35B5"/>
    <w:rsid w:val="008D38E8"/>
    <w:rsid w:val="008D3A33"/>
    <w:rsid w:val="008D49C6"/>
    <w:rsid w:val="008D4E6B"/>
    <w:rsid w:val="008D4F0F"/>
    <w:rsid w:val="008D4FFE"/>
    <w:rsid w:val="008D5110"/>
    <w:rsid w:val="008D5365"/>
    <w:rsid w:val="008D54A6"/>
    <w:rsid w:val="008D559E"/>
    <w:rsid w:val="008D5794"/>
    <w:rsid w:val="008D5918"/>
    <w:rsid w:val="008D5A8A"/>
    <w:rsid w:val="008D5B35"/>
    <w:rsid w:val="008D63E0"/>
    <w:rsid w:val="008D7071"/>
    <w:rsid w:val="008D736E"/>
    <w:rsid w:val="008D794A"/>
    <w:rsid w:val="008D7E22"/>
    <w:rsid w:val="008E0A3E"/>
    <w:rsid w:val="008E0A41"/>
    <w:rsid w:val="008E1669"/>
    <w:rsid w:val="008E1CFE"/>
    <w:rsid w:val="008E1E01"/>
    <w:rsid w:val="008E2169"/>
    <w:rsid w:val="008E2BBF"/>
    <w:rsid w:val="008E4D2D"/>
    <w:rsid w:val="008E4ED4"/>
    <w:rsid w:val="008E50D3"/>
    <w:rsid w:val="008E51DB"/>
    <w:rsid w:val="008E5929"/>
    <w:rsid w:val="008E5EDD"/>
    <w:rsid w:val="008E6509"/>
    <w:rsid w:val="008E681B"/>
    <w:rsid w:val="008E68CC"/>
    <w:rsid w:val="008E6D5F"/>
    <w:rsid w:val="008E7288"/>
    <w:rsid w:val="008E72EB"/>
    <w:rsid w:val="008E73E7"/>
    <w:rsid w:val="008E75CE"/>
    <w:rsid w:val="008E77E9"/>
    <w:rsid w:val="008E7D13"/>
    <w:rsid w:val="008F0009"/>
    <w:rsid w:val="008F08D1"/>
    <w:rsid w:val="008F08D7"/>
    <w:rsid w:val="008F0BBF"/>
    <w:rsid w:val="008F0EC8"/>
    <w:rsid w:val="008F0F76"/>
    <w:rsid w:val="008F15F3"/>
    <w:rsid w:val="008F185A"/>
    <w:rsid w:val="008F2775"/>
    <w:rsid w:val="008F2BC4"/>
    <w:rsid w:val="008F2EBD"/>
    <w:rsid w:val="008F315E"/>
    <w:rsid w:val="008F4149"/>
    <w:rsid w:val="008F4379"/>
    <w:rsid w:val="008F45FA"/>
    <w:rsid w:val="008F4702"/>
    <w:rsid w:val="008F4C01"/>
    <w:rsid w:val="008F5CDB"/>
    <w:rsid w:val="008F5F22"/>
    <w:rsid w:val="008F679B"/>
    <w:rsid w:val="008F68C7"/>
    <w:rsid w:val="008F723B"/>
    <w:rsid w:val="008F74CC"/>
    <w:rsid w:val="008F74E3"/>
    <w:rsid w:val="008F7819"/>
    <w:rsid w:val="008F7881"/>
    <w:rsid w:val="008F7A28"/>
    <w:rsid w:val="008F7AEC"/>
    <w:rsid w:val="008F7D67"/>
    <w:rsid w:val="008F7E01"/>
    <w:rsid w:val="008F7E1D"/>
    <w:rsid w:val="008F7FA8"/>
    <w:rsid w:val="009000DF"/>
    <w:rsid w:val="00900408"/>
    <w:rsid w:val="00900C77"/>
    <w:rsid w:val="00900D39"/>
    <w:rsid w:val="0090199A"/>
    <w:rsid w:val="00901DB5"/>
    <w:rsid w:val="0090324C"/>
    <w:rsid w:val="0090327D"/>
    <w:rsid w:val="0090400D"/>
    <w:rsid w:val="0090425E"/>
    <w:rsid w:val="009043E1"/>
    <w:rsid w:val="00904CE5"/>
    <w:rsid w:val="0090555F"/>
    <w:rsid w:val="0090588F"/>
    <w:rsid w:val="00905C39"/>
    <w:rsid w:val="00905E5E"/>
    <w:rsid w:val="00906349"/>
    <w:rsid w:val="0090635B"/>
    <w:rsid w:val="00906AA5"/>
    <w:rsid w:val="00906CF0"/>
    <w:rsid w:val="009071E7"/>
    <w:rsid w:val="009072FF"/>
    <w:rsid w:val="00907879"/>
    <w:rsid w:val="00907CF5"/>
    <w:rsid w:val="00907F07"/>
    <w:rsid w:val="00910B51"/>
    <w:rsid w:val="00910C7A"/>
    <w:rsid w:val="009118F5"/>
    <w:rsid w:val="00911C18"/>
    <w:rsid w:val="0091294B"/>
    <w:rsid w:val="0091295C"/>
    <w:rsid w:val="00912C31"/>
    <w:rsid w:val="00912E3F"/>
    <w:rsid w:val="00913006"/>
    <w:rsid w:val="009133A5"/>
    <w:rsid w:val="00913463"/>
    <w:rsid w:val="00913535"/>
    <w:rsid w:val="0091376F"/>
    <w:rsid w:val="009137EB"/>
    <w:rsid w:val="00913BC7"/>
    <w:rsid w:val="00913C84"/>
    <w:rsid w:val="009145E4"/>
    <w:rsid w:val="00916054"/>
    <w:rsid w:val="00916301"/>
    <w:rsid w:val="009164A4"/>
    <w:rsid w:val="009166C5"/>
    <w:rsid w:val="00916C93"/>
    <w:rsid w:val="00916E52"/>
    <w:rsid w:val="00917867"/>
    <w:rsid w:val="00920911"/>
    <w:rsid w:val="00920AF4"/>
    <w:rsid w:val="00920F71"/>
    <w:rsid w:val="009213CA"/>
    <w:rsid w:val="009213F2"/>
    <w:rsid w:val="00921442"/>
    <w:rsid w:val="009219BC"/>
    <w:rsid w:val="00921E1A"/>
    <w:rsid w:val="00922236"/>
    <w:rsid w:val="0092236A"/>
    <w:rsid w:val="0092248E"/>
    <w:rsid w:val="009224AE"/>
    <w:rsid w:val="00922A06"/>
    <w:rsid w:val="00922B47"/>
    <w:rsid w:val="00922EF5"/>
    <w:rsid w:val="00923667"/>
    <w:rsid w:val="009239C9"/>
    <w:rsid w:val="00923A00"/>
    <w:rsid w:val="00923B80"/>
    <w:rsid w:val="00923C0A"/>
    <w:rsid w:val="00923FB4"/>
    <w:rsid w:val="00924B5C"/>
    <w:rsid w:val="00924BE7"/>
    <w:rsid w:val="0092516F"/>
    <w:rsid w:val="00925318"/>
    <w:rsid w:val="009268E8"/>
    <w:rsid w:val="00926A1E"/>
    <w:rsid w:val="00926A72"/>
    <w:rsid w:val="00926C13"/>
    <w:rsid w:val="00926DE8"/>
    <w:rsid w:val="009278CF"/>
    <w:rsid w:val="00930358"/>
    <w:rsid w:val="00930429"/>
    <w:rsid w:val="00930860"/>
    <w:rsid w:val="00930B1A"/>
    <w:rsid w:val="00930EA4"/>
    <w:rsid w:val="0093149A"/>
    <w:rsid w:val="009314D0"/>
    <w:rsid w:val="0093153C"/>
    <w:rsid w:val="009318B3"/>
    <w:rsid w:val="00931DD9"/>
    <w:rsid w:val="00931F27"/>
    <w:rsid w:val="00932376"/>
    <w:rsid w:val="00932ED6"/>
    <w:rsid w:val="00932F5F"/>
    <w:rsid w:val="00932F91"/>
    <w:rsid w:val="00932F92"/>
    <w:rsid w:val="0093330F"/>
    <w:rsid w:val="00933588"/>
    <w:rsid w:val="00933DC3"/>
    <w:rsid w:val="00934ED0"/>
    <w:rsid w:val="009353D7"/>
    <w:rsid w:val="00935749"/>
    <w:rsid w:val="009359C5"/>
    <w:rsid w:val="00935D7F"/>
    <w:rsid w:val="00935DD7"/>
    <w:rsid w:val="00936299"/>
    <w:rsid w:val="0093636B"/>
    <w:rsid w:val="00936CE1"/>
    <w:rsid w:val="00937190"/>
    <w:rsid w:val="00937803"/>
    <w:rsid w:val="00937D4B"/>
    <w:rsid w:val="0094095D"/>
    <w:rsid w:val="009409FF"/>
    <w:rsid w:val="00940A2A"/>
    <w:rsid w:val="00940F3E"/>
    <w:rsid w:val="00941182"/>
    <w:rsid w:val="009417B5"/>
    <w:rsid w:val="00942B81"/>
    <w:rsid w:val="00942D10"/>
    <w:rsid w:val="009431DD"/>
    <w:rsid w:val="009445E4"/>
    <w:rsid w:val="00945169"/>
    <w:rsid w:val="00945378"/>
    <w:rsid w:val="00945917"/>
    <w:rsid w:val="00945A0F"/>
    <w:rsid w:val="009460E4"/>
    <w:rsid w:val="0094619C"/>
    <w:rsid w:val="00947AE6"/>
    <w:rsid w:val="00950077"/>
    <w:rsid w:val="00950102"/>
    <w:rsid w:val="0095046F"/>
    <w:rsid w:val="00950587"/>
    <w:rsid w:val="00950A20"/>
    <w:rsid w:val="0095147A"/>
    <w:rsid w:val="009515F3"/>
    <w:rsid w:val="0095197A"/>
    <w:rsid w:val="00952069"/>
    <w:rsid w:val="009520B3"/>
    <w:rsid w:val="0095254C"/>
    <w:rsid w:val="00952559"/>
    <w:rsid w:val="0095323B"/>
    <w:rsid w:val="009538A9"/>
    <w:rsid w:val="00953B04"/>
    <w:rsid w:val="00953E01"/>
    <w:rsid w:val="00953FB9"/>
    <w:rsid w:val="0095405B"/>
    <w:rsid w:val="0095490B"/>
    <w:rsid w:val="00954A66"/>
    <w:rsid w:val="00954C34"/>
    <w:rsid w:val="00954FD1"/>
    <w:rsid w:val="0095526E"/>
    <w:rsid w:val="009556DC"/>
    <w:rsid w:val="00955A01"/>
    <w:rsid w:val="00955AE4"/>
    <w:rsid w:val="009564F0"/>
    <w:rsid w:val="00956714"/>
    <w:rsid w:val="00956EE3"/>
    <w:rsid w:val="00957702"/>
    <w:rsid w:val="0095796E"/>
    <w:rsid w:val="00957BE6"/>
    <w:rsid w:val="00957EF8"/>
    <w:rsid w:val="009600FD"/>
    <w:rsid w:val="00960D4F"/>
    <w:rsid w:val="00961CDC"/>
    <w:rsid w:val="009620D3"/>
    <w:rsid w:val="009627C1"/>
    <w:rsid w:val="009629D5"/>
    <w:rsid w:val="00963167"/>
    <w:rsid w:val="00963860"/>
    <w:rsid w:val="00963BB5"/>
    <w:rsid w:val="00963BDB"/>
    <w:rsid w:val="00964768"/>
    <w:rsid w:val="00964777"/>
    <w:rsid w:val="00964CA9"/>
    <w:rsid w:val="00964F18"/>
    <w:rsid w:val="0096505A"/>
    <w:rsid w:val="009653DA"/>
    <w:rsid w:val="009656A9"/>
    <w:rsid w:val="00965B07"/>
    <w:rsid w:val="00965B45"/>
    <w:rsid w:val="00965E17"/>
    <w:rsid w:val="009661AA"/>
    <w:rsid w:val="00966261"/>
    <w:rsid w:val="009664C5"/>
    <w:rsid w:val="00966631"/>
    <w:rsid w:val="009669D0"/>
    <w:rsid w:val="009670E3"/>
    <w:rsid w:val="009673AD"/>
    <w:rsid w:val="00967402"/>
    <w:rsid w:val="009676D1"/>
    <w:rsid w:val="00967943"/>
    <w:rsid w:val="0097017F"/>
    <w:rsid w:val="00971013"/>
    <w:rsid w:val="00971372"/>
    <w:rsid w:val="00971B22"/>
    <w:rsid w:val="00971D70"/>
    <w:rsid w:val="00971DF0"/>
    <w:rsid w:val="00971F18"/>
    <w:rsid w:val="0097203A"/>
    <w:rsid w:val="009727C3"/>
    <w:rsid w:val="00972BD5"/>
    <w:rsid w:val="00972DAB"/>
    <w:rsid w:val="0097343B"/>
    <w:rsid w:val="009734F2"/>
    <w:rsid w:val="00973706"/>
    <w:rsid w:val="00973881"/>
    <w:rsid w:val="00973C95"/>
    <w:rsid w:val="00974010"/>
    <w:rsid w:val="009744DC"/>
    <w:rsid w:val="00975459"/>
    <w:rsid w:val="009758C3"/>
    <w:rsid w:val="00975AD3"/>
    <w:rsid w:val="00975BE6"/>
    <w:rsid w:val="00975CA0"/>
    <w:rsid w:val="00976AAC"/>
    <w:rsid w:val="00977211"/>
    <w:rsid w:val="00977D44"/>
    <w:rsid w:val="00977E8D"/>
    <w:rsid w:val="00977EC9"/>
    <w:rsid w:val="0098019C"/>
    <w:rsid w:val="00980657"/>
    <w:rsid w:val="009808E4"/>
    <w:rsid w:val="009809AA"/>
    <w:rsid w:val="00980A01"/>
    <w:rsid w:val="0098110B"/>
    <w:rsid w:val="009813D0"/>
    <w:rsid w:val="009814CE"/>
    <w:rsid w:val="009816A1"/>
    <w:rsid w:val="00981741"/>
    <w:rsid w:val="009819BB"/>
    <w:rsid w:val="00981A47"/>
    <w:rsid w:val="0098260E"/>
    <w:rsid w:val="00982610"/>
    <w:rsid w:val="0098274A"/>
    <w:rsid w:val="00982E83"/>
    <w:rsid w:val="009832EA"/>
    <w:rsid w:val="009834D9"/>
    <w:rsid w:val="0098383F"/>
    <w:rsid w:val="00983B11"/>
    <w:rsid w:val="00984131"/>
    <w:rsid w:val="00985989"/>
    <w:rsid w:val="00987074"/>
    <w:rsid w:val="009871AF"/>
    <w:rsid w:val="00987507"/>
    <w:rsid w:val="009876FE"/>
    <w:rsid w:val="0098785C"/>
    <w:rsid w:val="009878B5"/>
    <w:rsid w:val="00987BA6"/>
    <w:rsid w:val="00987BF4"/>
    <w:rsid w:val="00987F98"/>
    <w:rsid w:val="00990698"/>
    <w:rsid w:val="009907D7"/>
    <w:rsid w:val="00990B76"/>
    <w:rsid w:val="00991068"/>
    <w:rsid w:val="009915B6"/>
    <w:rsid w:val="009917E9"/>
    <w:rsid w:val="00991FAF"/>
    <w:rsid w:val="00991FE1"/>
    <w:rsid w:val="009921E5"/>
    <w:rsid w:val="009921F7"/>
    <w:rsid w:val="00992241"/>
    <w:rsid w:val="009923A0"/>
    <w:rsid w:val="00992625"/>
    <w:rsid w:val="00992F45"/>
    <w:rsid w:val="0099369A"/>
    <w:rsid w:val="009936F4"/>
    <w:rsid w:val="00993806"/>
    <w:rsid w:val="009955CA"/>
    <w:rsid w:val="00995788"/>
    <w:rsid w:val="009957C5"/>
    <w:rsid w:val="00995BAF"/>
    <w:rsid w:val="00995D58"/>
    <w:rsid w:val="0099613A"/>
    <w:rsid w:val="009962C0"/>
    <w:rsid w:val="009964CD"/>
    <w:rsid w:val="00996A96"/>
    <w:rsid w:val="00996B43"/>
    <w:rsid w:val="00996F6F"/>
    <w:rsid w:val="0099739C"/>
    <w:rsid w:val="009974A0"/>
    <w:rsid w:val="0099761B"/>
    <w:rsid w:val="009A001B"/>
    <w:rsid w:val="009A00D3"/>
    <w:rsid w:val="009A00D6"/>
    <w:rsid w:val="009A014B"/>
    <w:rsid w:val="009A0495"/>
    <w:rsid w:val="009A08E8"/>
    <w:rsid w:val="009A0AB3"/>
    <w:rsid w:val="009A1AEE"/>
    <w:rsid w:val="009A1B64"/>
    <w:rsid w:val="009A201F"/>
    <w:rsid w:val="009A215F"/>
    <w:rsid w:val="009A21A9"/>
    <w:rsid w:val="009A299D"/>
    <w:rsid w:val="009A2A4F"/>
    <w:rsid w:val="009A2DC8"/>
    <w:rsid w:val="009A2F60"/>
    <w:rsid w:val="009A32B4"/>
    <w:rsid w:val="009A3FB4"/>
    <w:rsid w:val="009A4348"/>
    <w:rsid w:val="009A44DB"/>
    <w:rsid w:val="009A4B07"/>
    <w:rsid w:val="009A4BF1"/>
    <w:rsid w:val="009A4F4A"/>
    <w:rsid w:val="009A5489"/>
    <w:rsid w:val="009A54F9"/>
    <w:rsid w:val="009A57F4"/>
    <w:rsid w:val="009A5AD0"/>
    <w:rsid w:val="009A5C73"/>
    <w:rsid w:val="009A6091"/>
    <w:rsid w:val="009A657B"/>
    <w:rsid w:val="009A6BA3"/>
    <w:rsid w:val="009A707A"/>
    <w:rsid w:val="009A789F"/>
    <w:rsid w:val="009A7AC8"/>
    <w:rsid w:val="009B00EC"/>
    <w:rsid w:val="009B0B98"/>
    <w:rsid w:val="009B1514"/>
    <w:rsid w:val="009B1A89"/>
    <w:rsid w:val="009B1B6E"/>
    <w:rsid w:val="009B1DB8"/>
    <w:rsid w:val="009B3454"/>
    <w:rsid w:val="009B349B"/>
    <w:rsid w:val="009B34B3"/>
    <w:rsid w:val="009B34B4"/>
    <w:rsid w:val="009B3593"/>
    <w:rsid w:val="009B3ABC"/>
    <w:rsid w:val="009B3DCD"/>
    <w:rsid w:val="009B3E0E"/>
    <w:rsid w:val="009B3E19"/>
    <w:rsid w:val="009B415D"/>
    <w:rsid w:val="009B450A"/>
    <w:rsid w:val="009B4648"/>
    <w:rsid w:val="009B46A4"/>
    <w:rsid w:val="009B46D2"/>
    <w:rsid w:val="009B498C"/>
    <w:rsid w:val="009B53D6"/>
    <w:rsid w:val="009B57FC"/>
    <w:rsid w:val="009B5A6D"/>
    <w:rsid w:val="009B633D"/>
    <w:rsid w:val="009B6EE9"/>
    <w:rsid w:val="009B70A7"/>
    <w:rsid w:val="009B71F7"/>
    <w:rsid w:val="009B73A4"/>
    <w:rsid w:val="009B782A"/>
    <w:rsid w:val="009B784E"/>
    <w:rsid w:val="009B7E1F"/>
    <w:rsid w:val="009B7EDA"/>
    <w:rsid w:val="009C0675"/>
    <w:rsid w:val="009C0E1F"/>
    <w:rsid w:val="009C142A"/>
    <w:rsid w:val="009C1579"/>
    <w:rsid w:val="009C1B1F"/>
    <w:rsid w:val="009C1D99"/>
    <w:rsid w:val="009C1DC1"/>
    <w:rsid w:val="009C1F54"/>
    <w:rsid w:val="009C2A69"/>
    <w:rsid w:val="009C2DCE"/>
    <w:rsid w:val="009C3107"/>
    <w:rsid w:val="009C3901"/>
    <w:rsid w:val="009C3C3E"/>
    <w:rsid w:val="009C3CD3"/>
    <w:rsid w:val="009C3DDB"/>
    <w:rsid w:val="009C3F3E"/>
    <w:rsid w:val="009C50BE"/>
    <w:rsid w:val="009C5372"/>
    <w:rsid w:val="009C537E"/>
    <w:rsid w:val="009C56AD"/>
    <w:rsid w:val="009C59AF"/>
    <w:rsid w:val="009C6568"/>
    <w:rsid w:val="009C67DE"/>
    <w:rsid w:val="009C725E"/>
    <w:rsid w:val="009C72CE"/>
    <w:rsid w:val="009C78EC"/>
    <w:rsid w:val="009C7DD2"/>
    <w:rsid w:val="009C7E5E"/>
    <w:rsid w:val="009D0046"/>
    <w:rsid w:val="009D0180"/>
    <w:rsid w:val="009D05F8"/>
    <w:rsid w:val="009D0919"/>
    <w:rsid w:val="009D0CB6"/>
    <w:rsid w:val="009D0CD6"/>
    <w:rsid w:val="009D0DDA"/>
    <w:rsid w:val="009D104B"/>
    <w:rsid w:val="009D10D5"/>
    <w:rsid w:val="009D10EE"/>
    <w:rsid w:val="009D149D"/>
    <w:rsid w:val="009D190A"/>
    <w:rsid w:val="009D1BC1"/>
    <w:rsid w:val="009D2197"/>
    <w:rsid w:val="009D21C1"/>
    <w:rsid w:val="009D259B"/>
    <w:rsid w:val="009D2943"/>
    <w:rsid w:val="009D2D28"/>
    <w:rsid w:val="009D2E0B"/>
    <w:rsid w:val="009D3034"/>
    <w:rsid w:val="009D30F6"/>
    <w:rsid w:val="009D32B3"/>
    <w:rsid w:val="009D363D"/>
    <w:rsid w:val="009D3D8E"/>
    <w:rsid w:val="009D4FE7"/>
    <w:rsid w:val="009D54C2"/>
    <w:rsid w:val="009D54FE"/>
    <w:rsid w:val="009D5C5C"/>
    <w:rsid w:val="009D5C9A"/>
    <w:rsid w:val="009D5D07"/>
    <w:rsid w:val="009D5FBA"/>
    <w:rsid w:val="009D6C7A"/>
    <w:rsid w:val="009D6DB3"/>
    <w:rsid w:val="009D7102"/>
    <w:rsid w:val="009D76D8"/>
    <w:rsid w:val="009D787B"/>
    <w:rsid w:val="009D7D9C"/>
    <w:rsid w:val="009E033F"/>
    <w:rsid w:val="009E0494"/>
    <w:rsid w:val="009E081C"/>
    <w:rsid w:val="009E1216"/>
    <w:rsid w:val="009E1707"/>
    <w:rsid w:val="009E18E0"/>
    <w:rsid w:val="009E1EF1"/>
    <w:rsid w:val="009E23AA"/>
    <w:rsid w:val="009E2473"/>
    <w:rsid w:val="009E2CFB"/>
    <w:rsid w:val="009E31DD"/>
    <w:rsid w:val="009E340B"/>
    <w:rsid w:val="009E3879"/>
    <w:rsid w:val="009E4071"/>
    <w:rsid w:val="009E49AC"/>
    <w:rsid w:val="009E4B0D"/>
    <w:rsid w:val="009E4C35"/>
    <w:rsid w:val="009E53EA"/>
    <w:rsid w:val="009E5A06"/>
    <w:rsid w:val="009E5AFC"/>
    <w:rsid w:val="009E5E58"/>
    <w:rsid w:val="009E62E2"/>
    <w:rsid w:val="009E62EA"/>
    <w:rsid w:val="009E6B40"/>
    <w:rsid w:val="009E7FC8"/>
    <w:rsid w:val="009F0194"/>
    <w:rsid w:val="009F096A"/>
    <w:rsid w:val="009F0A37"/>
    <w:rsid w:val="009F0CF9"/>
    <w:rsid w:val="009F0E97"/>
    <w:rsid w:val="009F10DE"/>
    <w:rsid w:val="009F1F3A"/>
    <w:rsid w:val="009F22EE"/>
    <w:rsid w:val="009F2500"/>
    <w:rsid w:val="009F26C9"/>
    <w:rsid w:val="009F27DE"/>
    <w:rsid w:val="009F3478"/>
    <w:rsid w:val="009F38A9"/>
    <w:rsid w:val="009F4165"/>
    <w:rsid w:val="009F4326"/>
    <w:rsid w:val="009F46B2"/>
    <w:rsid w:val="009F46ED"/>
    <w:rsid w:val="009F47B5"/>
    <w:rsid w:val="009F4954"/>
    <w:rsid w:val="009F4B87"/>
    <w:rsid w:val="009F54B1"/>
    <w:rsid w:val="009F5CA5"/>
    <w:rsid w:val="009F625D"/>
    <w:rsid w:val="009F6497"/>
    <w:rsid w:val="009F6D8D"/>
    <w:rsid w:val="009F6E1D"/>
    <w:rsid w:val="009F708C"/>
    <w:rsid w:val="009F7173"/>
    <w:rsid w:val="009F74D2"/>
    <w:rsid w:val="009F79DD"/>
    <w:rsid w:val="00A001E0"/>
    <w:rsid w:val="00A0024C"/>
    <w:rsid w:val="00A00A6E"/>
    <w:rsid w:val="00A010D5"/>
    <w:rsid w:val="00A010F0"/>
    <w:rsid w:val="00A014BC"/>
    <w:rsid w:val="00A01701"/>
    <w:rsid w:val="00A0170A"/>
    <w:rsid w:val="00A01F3E"/>
    <w:rsid w:val="00A024E4"/>
    <w:rsid w:val="00A02A87"/>
    <w:rsid w:val="00A02B6B"/>
    <w:rsid w:val="00A02D23"/>
    <w:rsid w:val="00A02E27"/>
    <w:rsid w:val="00A03C1F"/>
    <w:rsid w:val="00A03F3B"/>
    <w:rsid w:val="00A040A4"/>
    <w:rsid w:val="00A04EAE"/>
    <w:rsid w:val="00A04EEF"/>
    <w:rsid w:val="00A0556B"/>
    <w:rsid w:val="00A0578F"/>
    <w:rsid w:val="00A0596A"/>
    <w:rsid w:val="00A065E8"/>
    <w:rsid w:val="00A06B4B"/>
    <w:rsid w:val="00A072AA"/>
    <w:rsid w:val="00A07313"/>
    <w:rsid w:val="00A07502"/>
    <w:rsid w:val="00A10302"/>
    <w:rsid w:val="00A10FB8"/>
    <w:rsid w:val="00A11254"/>
    <w:rsid w:val="00A11914"/>
    <w:rsid w:val="00A121C5"/>
    <w:rsid w:val="00A12886"/>
    <w:rsid w:val="00A132B6"/>
    <w:rsid w:val="00A132C2"/>
    <w:rsid w:val="00A139A0"/>
    <w:rsid w:val="00A13C1E"/>
    <w:rsid w:val="00A13FDE"/>
    <w:rsid w:val="00A140E6"/>
    <w:rsid w:val="00A143C4"/>
    <w:rsid w:val="00A14652"/>
    <w:rsid w:val="00A1469C"/>
    <w:rsid w:val="00A1483E"/>
    <w:rsid w:val="00A14872"/>
    <w:rsid w:val="00A14913"/>
    <w:rsid w:val="00A14BF9"/>
    <w:rsid w:val="00A14C90"/>
    <w:rsid w:val="00A14E43"/>
    <w:rsid w:val="00A15291"/>
    <w:rsid w:val="00A15BEB"/>
    <w:rsid w:val="00A15CA2"/>
    <w:rsid w:val="00A1619C"/>
    <w:rsid w:val="00A16A45"/>
    <w:rsid w:val="00A16BCB"/>
    <w:rsid w:val="00A175DB"/>
    <w:rsid w:val="00A1790F"/>
    <w:rsid w:val="00A2017C"/>
    <w:rsid w:val="00A20A56"/>
    <w:rsid w:val="00A22378"/>
    <w:rsid w:val="00A223FE"/>
    <w:rsid w:val="00A2289A"/>
    <w:rsid w:val="00A2363B"/>
    <w:rsid w:val="00A245F2"/>
    <w:rsid w:val="00A24C0D"/>
    <w:rsid w:val="00A24DA4"/>
    <w:rsid w:val="00A25776"/>
    <w:rsid w:val="00A263CA"/>
    <w:rsid w:val="00A2678F"/>
    <w:rsid w:val="00A2680A"/>
    <w:rsid w:val="00A27762"/>
    <w:rsid w:val="00A2786C"/>
    <w:rsid w:val="00A27903"/>
    <w:rsid w:val="00A27F21"/>
    <w:rsid w:val="00A27FA2"/>
    <w:rsid w:val="00A30251"/>
    <w:rsid w:val="00A30377"/>
    <w:rsid w:val="00A30859"/>
    <w:rsid w:val="00A30ACA"/>
    <w:rsid w:val="00A30B63"/>
    <w:rsid w:val="00A30C63"/>
    <w:rsid w:val="00A317D6"/>
    <w:rsid w:val="00A31941"/>
    <w:rsid w:val="00A31A8D"/>
    <w:rsid w:val="00A32011"/>
    <w:rsid w:val="00A3250E"/>
    <w:rsid w:val="00A3261B"/>
    <w:rsid w:val="00A3271C"/>
    <w:rsid w:val="00A32863"/>
    <w:rsid w:val="00A32FAF"/>
    <w:rsid w:val="00A33111"/>
    <w:rsid w:val="00A33572"/>
    <w:rsid w:val="00A33AB5"/>
    <w:rsid w:val="00A33FF2"/>
    <w:rsid w:val="00A34E9D"/>
    <w:rsid w:val="00A34F6F"/>
    <w:rsid w:val="00A353B9"/>
    <w:rsid w:val="00A353D7"/>
    <w:rsid w:val="00A35462"/>
    <w:rsid w:val="00A35A43"/>
    <w:rsid w:val="00A36264"/>
    <w:rsid w:val="00A3652E"/>
    <w:rsid w:val="00A36926"/>
    <w:rsid w:val="00A36A2C"/>
    <w:rsid w:val="00A36EE7"/>
    <w:rsid w:val="00A37A51"/>
    <w:rsid w:val="00A37B26"/>
    <w:rsid w:val="00A37EB4"/>
    <w:rsid w:val="00A4061F"/>
    <w:rsid w:val="00A407E0"/>
    <w:rsid w:val="00A40F32"/>
    <w:rsid w:val="00A41197"/>
    <w:rsid w:val="00A41326"/>
    <w:rsid w:val="00A41368"/>
    <w:rsid w:val="00A41513"/>
    <w:rsid w:val="00A415AA"/>
    <w:rsid w:val="00A41A68"/>
    <w:rsid w:val="00A41C73"/>
    <w:rsid w:val="00A4253D"/>
    <w:rsid w:val="00A42849"/>
    <w:rsid w:val="00A42E74"/>
    <w:rsid w:val="00A430C4"/>
    <w:rsid w:val="00A433F5"/>
    <w:rsid w:val="00A435F1"/>
    <w:rsid w:val="00A4366B"/>
    <w:rsid w:val="00A43716"/>
    <w:rsid w:val="00A43C55"/>
    <w:rsid w:val="00A43DA1"/>
    <w:rsid w:val="00A43F5B"/>
    <w:rsid w:val="00A4415E"/>
    <w:rsid w:val="00A44292"/>
    <w:rsid w:val="00A447CF"/>
    <w:rsid w:val="00A44D9B"/>
    <w:rsid w:val="00A450F0"/>
    <w:rsid w:val="00A4523B"/>
    <w:rsid w:val="00A457A2"/>
    <w:rsid w:val="00A458D2"/>
    <w:rsid w:val="00A459C1"/>
    <w:rsid w:val="00A459C6"/>
    <w:rsid w:val="00A46283"/>
    <w:rsid w:val="00A462EA"/>
    <w:rsid w:val="00A46879"/>
    <w:rsid w:val="00A46A14"/>
    <w:rsid w:val="00A46E1C"/>
    <w:rsid w:val="00A46EFA"/>
    <w:rsid w:val="00A474F4"/>
    <w:rsid w:val="00A47850"/>
    <w:rsid w:val="00A5072C"/>
    <w:rsid w:val="00A50B76"/>
    <w:rsid w:val="00A5108D"/>
    <w:rsid w:val="00A51452"/>
    <w:rsid w:val="00A51AB4"/>
    <w:rsid w:val="00A521AD"/>
    <w:rsid w:val="00A5348A"/>
    <w:rsid w:val="00A53B37"/>
    <w:rsid w:val="00A53E55"/>
    <w:rsid w:val="00A53F56"/>
    <w:rsid w:val="00A54006"/>
    <w:rsid w:val="00A5422B"/>
    <w:rsid w:val="00A543B9"/>
    <w:rsid w:val="00A544DE"/>
    <w:rsid w:val="00A5458C"/>
    <w:rsid w:val="00A54A2A"/>
    <w:rsid w:val="00A54C55"/>
    <w:rsid w:val="00A54E04"/>
    <w:rsid w:val="00A54FA7"/>
    <w:rsid w:val="00A55286"/>
    <w:rsid w:val="00A55437"/>
    <w:rsid w:val="00A554C7"/>
    <w:rsid w:val="00A5598D"/>
    <w:rsid w:val="00A55CBA"/>
    <w:rsid w:val="00A55F0B"/>
    <w:rsid w:val="00A564F1"/>
    <w:rsid w:val="00A5662B"/>
    <w:rsid w:val="00A56914"/>
    <w:rsid w:val="00A56E75"/>
    <w:rsid w:val="00A573FE"/>
    <w:rsid w:val="00A57428"/>
    <w:rsid w:val="00A602D1"/>
    <w:rsid w:val="00A602E3"/>
    <w:rsid w:val="00A6062B"/>
    <w:rsid w:val="00A60689"/>
    <w:rsid w:val="00A608F3"/>
    <w:rsid w:val="00A6108C"/>
    <w:rsid w:val="00A61286"/>
    <w:rsid w:val="00A617EF"/>
    <w:rsid w:val="00A61868"/>
    <w:rsid w:val="00A624C9"/>
    <w:rsid w:val="00A62607"/>
    <w:rsid w:val="00A6306B"/>
    <w:rsid w:val="00A63121"/>
    <w:rsid w:val="00A632BC"/>
    <w:rsid w:val="00A632F3"/>
    <w:rsid w:val="00A6398C"/>
    <w:rsid w:val="00A64004"/>
    <w:rsid w:val="00A6432C"/>
    <w:rsid w:val="00A647E8"/>
    <w:rsid w:val="00A648C0"/>
    <w:rsid w:val="00A64DD4"/>
    <w:rsid w:val="00A64EFE"/>
    <w:rsid w:val="00A654D5"/>
    <w:rsid w:val="00A6561F"/>
    <w:rsid w:val="00A65AA0"/>
    <w:rsid w:val="00A65C66"/>
    <w:rsid w:val="00A65D0D"/>
    <w:rsid w:val="00A661BD"/>
    <w:rsid w:val="00A6632A"/>
    <w:rsid w:val="00A66488"/>
    <w:rsid w:val="00A6672D"/>
    <w:rsid w:val="00A66858"/>
    <w:rsid w:val="00A66DCF"/>
    <w:rsid w:val="00A675AB"/>
    <w:rsid w:val="00A700AD"/>
    <w:rsid w:val="00A702A0"/>
    <w:rsid w:val="00A7055A"/>
    <w:rsid w:val="00A706E2"/>
    <w:rsid w:val="00A70B1C"/>
    <w:rsid w:val="00A70F77"/>
    <w:rsid w:val="00A7118F"/>
    <w:rsid w:val="00A7133C"/>
    <w:rsid w:val="00A71357"/>
    <w:rsid w:val="00A71913"/>
    <w:rsid w:val="00A719A8"/>
    <w:rsid w:val="00A71F64"/>
    <w:rsid w:val="00A723CD"/>
    <w:rsid w:val="00A72689"/>
    <w:rsid w:val="00A72DEE"/>
    <w:rsid w:val="00A72E78"/>
    <w:rsid w:val="00A72E8E"/>
    <w:rsid w:val="00A72FEF"/>
    <w:rsid w:val="00A737C0"/>
    <w:rsid w:val="00A73AE7"/>
    <w:rsid w:val="00A73B2A"/>
    <w:rsid w:val="00A73B5B"/>
    <w:rsid w:val="00A73BF4"/>
    <w:rsid w:val="00A73D3D"/>
    <w:rsid w:val="00A747FB"/>
    <w:rsid w:val="00A749BC"/>
    <w:rsid w:val="00A7502C"/>
    <w:rsid w:val="00A7520C"/>
    <w:rsid w:val="00A75889"/>
    <w:rsid w:val="00A75B3C"/>
    <w:rsid w:val="00A76915"/>
    <w:rsid w:val="00A76D26"/>
    <w:rsid w:val="00A774F8"/>
    <w:rsid w:val="00A779B1"/>
    <w:rsid w:val="00A77EAF"/>
    <w:rsid w:val="00A77FA2"/>
    <w:rsid w:val="00A80056"/>
    <w:rsid w:val="00A8016B"/>
    <w:rsid w:val="00A80515"/>
    <w:rsid w:val="00A807BA"/>
    <w:rsid w:val="00A80806"/>
    <w:rsid w:val="00A80964"/>
    <w:rsid w:val="00A80EC8"/>
    <w:rsid w:val="00A81776"/>
    <w:rsid w:val="00A817A0"/>
    <w:rsid w:val="00A8268D"/>
    <w:rsid w:val="00A8298B"/>
    <w:rsid w:val="00A829A5"/>
    <w:rsid w:val="00A82E30"/>
    <w:rsid w:val="00A832A4"/>
    <w:rsid w:val="00A838D6"/>
    <w:rsid w:val="00A83ADB"/>
    <w:rsid w:val="00A8423E"/>
    <w:rsid w:val="00A84327"/>
    <w:rsid w:val="00A84346"/>
    <w:rsid w:val="00A8470B"/>
    <w:rsid w:val="00A84756"/>
    <w:rsid w:val="00A84C46"/>
    <w:rsid w:val="00A84DC5"/>
    <w:rsid w:val="00A84EF6"/>
    <w:rsid w:val="00A851D1"/>
    <w:rsid w:val="00A8529B"/>
    <w:rsid w:val="00A8535C"/>
    <w:rsid w:val="00A85401"/>
    <w:rsid w:val="00A85A77"/>
    <w:rsid w:val="00A85B94"/>
    <w:rsid w:val="00A86287"/>
    <w:rsid w:val="00A86316"/>
    <w:rsid w:val="00A863AB"/>
    <w:rsid w:val="00A86480"/>
    <w:rsid w:val="00A86683"/>
    <w:rsid w:val="00A86A90"/>
    <w:rsid w:val="00A86AE4"/>
    <w:rsid w:val="00A87E38"/>
    <w:rsid w:val="00A90019"/>
    <w:rsid w:val="00A90673"/>
    <w:rsid w:val="00A907A8"/>
    <w:rsid w:val="00A90FBD"/>
    <w:rsid w:val="00A91021"/>
    <w:rsid w:val="00A91372"/>
    <w:rsid w:val="00A91484"/>
    <w:rsid w:val="00A914A6"/>
    <w:rsid w:val="00A91868"/>
    <w:rsid w:val="00A91CBB"/>
    <w:rsid w:val="00A92470"/>
    <w:rsid w:val="00A9256E"/>
    <w:rsid w:val="00A926E5"/>
    <w:rsid w:val="00A936C1"/>
    <w:rsid w:val="00A9398A"/>
    <w:rsid w:val="00A93B46"/>
    <w:rsid w:val="00A93D2E"/>
    <w:rsid w:val="00A942AD"/>
    <w:rsid w:val="00A9468A"/>
    <w:rsid w:val="00A94F99"/>
    <w:rsid w:val="00A9508E"/>
    <w:rsid w:val="00A95631"/>
    <w:rsid w:val="00A9606E"/>
    <w:rsid w:val="00A96855"/>
    <w:rsid w:val="00A969F3"/>
    <w:rsid w:val="00A96AFD"/>
    <w:rsid w:val="00A96EB0"/>
    <w:rsid w:val="00A96EF6"/>
    <w:rsid w:val="00A97528"/>
    <w:rsid w:val="00A97860"/>
    <w:rsid w:val="00A97A49"/>
    <w:rsid w:val="00A97C4F"/>
    <w:rsid w:val="00AA0074"/>
    <w:rsid w:val="00AA051D"/>
    <w:rsid w:val="00AA07C1"/>
    <w:rsid w:val="00AA0848"/>
    <w:rsid w:val="00AA08BA"/>
    <w:rsid w:val="00AA08ED"/>
    <w:rsid w:val="00AA1018"/>
    <w:rsid w:val="00AA1552"/>
    <w:rsid w:val="00AA16EF"/>
    <w:rsid w:val="00AA18BD"/>
    <w:rsid w:val="00AA23EE"/>
    <w:rsid w:val="00AA2DBB"/>
    <w:rsid w:val="00AA3290"/>
    <w:rsid w:val="00AA3C31"/>
    <w:rsid w:val="00AA43CE"/>
    <w:rsid w:val="00AA4557"/>
    <w:rsid w:val="00AA4887"/>
    <w:rsid w:val="00AA489F"/>
    <w:rsid w:val="00AA4B80"/>
    <w:rsid w:val="00AA4BB1"/>
    <w:rsid w:val="00AA4C92"/>
    <w:rsid w:val="00AA4EE4"/>
    <w:rsid w:val="00AA50E8"/>
    <w:rsid w:val="00AA5173"/>
    <w:rsid w:val="00AA5675"/>
    <w:rsid w:val="00AA582C"/>
    <w:rsid w:val="00AA5A70"/>
    <w:rsid w:val="00AA5C45"/>
    <w:rsid w:val="00AA6168"/>
    <w:rsid w:val="00AA62F9"/>
    <w:rsid w:val="00AA649F"/>
    <w:rsid w:val="00AA6FC4"/>
    <w:rsid w:val="00AA7175"/>
    <w:rsid w:val="00AA76AD"/>
    <w:rsid w:val="00AB014C"/>
    <w:rsid w:val="00AB024E"/>
    <w:rsid w:val="00AB0878"/>
    <w:rsid w:val="00AB0EBE"/>
    <w:rsid w:val="00AB0F82"/>
    <w:rsid w:val="00AB10F4"/>
    <w:rsid w:val="00AB140C"/>
    <w:rsid w:val="00AB1432"/>
    <w:rsid w:val="00AB17CA"/>
    <w:rsid w:val="00AB1E06"/>
    <w:rsid w:val="00AB31BD"/>
    <w:rsid w:val="00AB32E6"/>
    <w:rsid w:val="00AB34E9"/>
    <w:rsid w:val="00AB3A57"/>
    <w:rsid w:val="00AB3D5B"/>
    <w:rsid w:val="00AB41B9"/>
    <w:rsid w:val="00AB45B2"/>
    <w:rsid w:val="00AB4932"/>
    <w:rsid w:val="00AB4B40"/>
    <w:rsid w:val="00AB4D87"/>
    <w:rsid w:val="00AB4D90"/>
    <w:rsid w:val="00AB4E8D"/>
    <w:rsid w:val="00AB533A"/>
    <w:rsid w:val="00AB54A8"/>
    <w:rsid w:val="00AB5C97"/>
    <w:rsid w:val="00AB5E1E"/>
    <w:rsid w:val="00AB5FFE"/>
    <w:rsid w:val="00AB6718"/>
    <w:rsid w:val="00AB6BA9"/>
    <w:rsid w:val="00AB6CA1"/>
    <w:rsid w:val="00AB6CFA"/>
    <w:rsid w:val="00AB6D93"/>
    <w:rsid w:val="00AB73DB"/>
    <w:rsid w:val="00AB74F2"/>
    <w:rsid w:val="00AB75B5"/>
    <w:rsid w:val="00AB7B92"/>
    <w:rsid w:val="00AB7D0F"/>
    <w:rsid w:val="00AC1409"/>
    <w:rsid w:val="00AC17BC"/>
    <w:rsid w:val="00AC189F"/>
    <w:rsid w:val="00AC1DAD"/>
    <w:rsid w:val="00AC25EE"/>
    <w:rsid w:val="00AC288D"/>
    <w:rsid w:val="00AC2F7F"/>
    <w:rsid w:val="00AC324A"/>
    <w:rsid w:val="00AC492C"/>
    <w:rsid w:val="00AC4D72"/>
    <w:rsid w:val="00AC57C9"/>
    <w:rsid w:val="00AC57D2"/>
    <w:rsid w:val="00AC59C0"/>
    <w:rsid w:val="00AC5A4E"/>
    <w:rsid w:val="00AC5CA9"/>
    <w:rsid w:val="00AC6131"/>
    <w:rsid w:val="00AC61CF"/>
    <w:rsid w:val="00AC6A1C"/>
    <w:rsid w:val="00AC6E07"/>
    <w:rsid w:val="00AC7A83"/>
    <w:rsid w:val="00AC7E57"/>
    <w:rsid w:val="00AC7E89"/>
    <w:rsid w:val="00AC7EBB"/>
    <w:rsid w:val="00AD0193"/>
    <w:rsid w:val="00AD020D"/>
    <w:rsid w:val="00AD0513"/>
    <w:rsid w:val="00AD074A"/>
    <w:rsid w:val="00AD081B"/>
    <w:rsid w:val="00AD0DC5"/>
    <w:rsid w:val="00AD0EAA"/>
    <w:rsid w:val="00AD16E5"/>
    <w:rsid w:val="00AD1E6C"/>
    <w:rsid w:val="00AD20B4"/>
    <w:rsid w:val="00AD22B0"/>
    <w:rsid w:val="00AD2504"/>
    <w:rsid w:val="00AD2E12"/>
    <w:rsid w:val="00AD344D"/>
    <w:rsid w:val="00AD3B4A"/>
    <w:rsid w:val="00AD3C90"/>
    <w:rsid w:val="00AD3F18"/>
    <w:rsid w:val="00AD4079"/>
    <w:rsid w:val="00AD4754"/>
    <w:rsid w:val="00AD4BE5"/>
    <w:rsid w:val="00AD4CB3"/>
    <w:rsid w:val="00AD5366"/>
    <w:rsid w:val="00AD5371"/>
    <w:rsid w:val="00AD59A0"/>
    <w:rsid w:val="00AD5FD6"/>
    <w:rsid w:val="00AD61C9"/>
    <w:rsid w:val="00AD6B84"/>
    <w:rsid w:val="00AD6D82"/>
    <w:rsid w:val="00AD72E2"/>
    <w:rsid w:val="00AD73C3"/>
    <w:rsid w:val="00AD744F"/>
    <w:rsid w:val="00AD7B2A"/>
    <w:rsid w:val="00AE02DE"/>
    <w:rsid w:val="00AE039A"/>
    <w:rsid w:val="00AE0870"/>
    <w:rsid w:val="00AE1303"/>
    <w:rsid w:val="00AE18C1"/>
    <w:rsid w:val="00AE1912"/>
    <w:rsid w:val="00AE1E52"/>
    <w:rsid w:val="00AE1F2F"/>
    <w:rsid w:val="00AE2430"/>
    <w:rsid w:val="00AE26BE"/>
    <w:rsid w:val="00AE2D36"/>
    <w:rsid w:val="00AE382D"/>
    <w:rsid w:val="00AE395C"/>
    <w:rsid w:val="00AE3FC4"/>
    <w:rsid w:val="00AE42F7"/>
    <w:rsid w:val="00AE4388"/>
    <w:rsid w:val="00AE49A5"/>
    <w:rsid w:val="00AE49AB"/>
    <w:rsid w:val="00AE5080"/>
    <w:rsid w:val="00AE548F"/>
    <w:rsid w:val="00AE5FD2"/>
    <w:rsid w:val="00AE6318"/>
    <w:rsid w:val="00AE6788"/>
    <w:rsid w:val="00AE6AFC"/>
    <w:rsid w:val="00AE72D1"/>
    <w:rsid w:val="00AE741C"/>
    <w:rsid w:val="00AF0EEC"/>
    <w:rsid w:val="00AF0FD2"/>
    <w:rsid w:val="00AF17FC"/>
    <w:rsid w:val="00AF1B10"/>
    <w:rsid w:val="00AF1DCF"/>
    <w:rsid w:val="00AF20E1"/>
    <w:rsid w:val="00AF23DC"/>
    <w:rsid w:val="00AF2A7B"/>
    <w:rsid w:val="00AF35B0"/>
    <w:rsid w:val="00AF3C52"/>
    <w:rsid w:val="00AF3D40"/>
    <w:rsid w:val="00AF44E4"/>
    <w:rsid w:val="00AF44F4"/>
    <w:rsid w:val="00AF465A"/>
    <w:rsid w:val="00AF4A12"/>
    <w:rsid w:val="00AF4BB2"/>
    <w:rsid w:val="00AF4CE5"/>
    <w:rsid w:val="00AF5023"/>
    <w:rsid w:val="00AF533D"/>
    <w:rsid w:val="00AF582A"/>
    <w:rsid w:val="00AF609D"/>
    <w:rsid w:val="00AF7B81"/>
    <w:rsid w:val="00B003D7"/>
    <w:rsid w:val="00B00579"/>
    <w:rsid w:val="00B007A4"/>
    <w:rsid w:val="00B00B5B"/>
    <w:rsid w:val="00B01192"/>
    <w:rsid w:val="00B0138C"/>
    <w:rsid w:val="00B01517"/>
    <w:rsid w:val="00B01B77"/>
    <w:rsid w:val="00B02702"/>
    <w:rsid w:val="00B02C6B"/>
    <w:rsid w:val="00B0377F"/>
    <w:rsid w:val="00B038AE"/>
    <w:rsid w:val="00B039D1"/>
    <w:rsid w:val="00B03C03"/>
    <w:rsid w:val="00B03FC0"/>
    <w:rsid w:val="00B04487"/>
    <w:rsid w:val="00B048C3"/>
    <w:rsid w:val="00B04D14"/>
    <w:rsid w:val="00B052CD"/>
    <w:rsid w:val="00B0547A"/>
    <w:rsid w:val="00B05553"/>
    <w:rsid w:val="00B0587F"/>
    <w:rsid w:val="00B05EC9"/>
    <w:rsid w:val="00B064D3"/>
    <w:rsid w:val="00B067C2"/>
    <w:rsid w:val="00B06991"/>
    <w:rsid w:val="00B07973"/>
    <w:rsid w:val="00B07C8F"/>
    <w:rsid w:val="00B07D1A"/>
    <w:rsid w:val="00B1088E"/>
    <w:rsid w:val="00B10BA0"/>
    <w:rsid w:val="00B10E4F"/>
    <w:rsid w:val="00B10E90"/>
    <w:rsid w:val="00B11CC5"/>
    <w:rsid w:val="00B1218A"/>
    <w:rsid w:val="00B12514"/>
    <w:rsid w:val="00B1309A"/>
    <w:rsid w:val="00B1318D"/>
    <w:rsid w:val="00B1355D"/>
    <w:rsid w:val="00B147D5"/>
    <w:rsid w:val="00B14A3A"/>
    <w:rsid w:val="00B14DFA"/>
    <w:rsid w:val="00B1562D"/>
    <w:rsid w:val="00B15804"/>
    <w:rsid w:val="00B1591A"/>
    <w:rsid w:val="00B15976"/>
    <w:rsid w:val="00B159E6"/>
    <w:rsid w:val="00B15B71"/>
    <w:rsid w:val="00B15DE2"/>
    <w:rsid w:val="00B16FF3"/>
    <w:rsid w:val="00B1734F"/>
    <w:rsid w:val="00B1772A"/>
    <w:rsid w:val="00B17849"/>
    <w:rsid w:val="00B17A27"/>
    <w:rsid w:val="00B201C0"/>
    <w:rsid w:val="00B20D83"/>
    <w:rsid w:val="00B20FD7"/>
    <w:rsid w:val="00B213D7"/>
    <w:rsid w:val="00B214AD"/>
    <w:rsid w:val="00B21C41"/>
    <w:rsid w:val="00B2224F"/>
    <w:rsid w:val="00B222FA"/>
    <w:rsid w:val="00B22422"/>
    <w:rsid w:val="00B22A8B"/>
    <w:rsid w:val="00B23AAA"/>
    <w:rsid w:val="00B23F4E"/>
    <w:rsid w:val="00B24A2F"/>
    <w:rsid w:val="00B24C14"/>
    <w:rsid w:val="00B24D68"/>
    <w:rsid w:val="00B24FB2"/>
    <w:rsid w:val="00B25333"/>
    <w:rsid w:val="00B25632"/>
    <w:rsid w:val="00B257A1"/>
    <w:rsid w:val="00B25FD7"/>
    <w:rsid w:val="00B26A33"/>
    <w:rsid w:val="00B26FAA"/>
    <w:rsid w:val="00B273B9"/>
    <w:rsid w:val="00B278C7"/>
    <w:rsid w:val="00B3037C"/>
    <w:rsid w:val="00B30616"/>
    <w:rsid w:val="00B3089E"/>
    <w:rsid w:val="00B30AF9"/>
    <w:rsid w:val="00B30DD5"/>
    <w:rsid w:val="00B3111E"/>
    <w:rsid w:val="00B316C5"/>
    <w:rsid w:val="00B31A3B"/>
    <w:rsid w:val="00B32297"/>
    <w:rsid w:val="00B3233B"/>
    <w:rsid w:val="00B325DF"/>
    <w:rsid w:val="00B32EF0"/>
    <w:rsid w:val="00B33109"/>
    <w:rsid w:val="00B33B81"/>
    <w:rsid w:val="00B33FFC"/>
    <w:rsid w:val="00B340F4"/>
    <w:rsid w:val="00B34485"/>
    <w:rsid w:val="00B35859"/>
    <w:rsid w:val="00B35A5C"/>
    <w:rsid w:val="00B35EFA"/>
    <w:rsid w:val="00B36D54"/>
    <w:rsid w:val="00B36E8F"/>
    <w:rsid w:val="00B36EF0"/>
    <w:rsid w:val="00B370B6"/>
    <w:rsid w:val="00B3783A"/>
    <w:rsid w:val="00B379D0"/>
    <w:rsid w:val="00B37B34"/>
    <w:rsid w:val="00B402FA"/>
    <w:rsid w:val="00B4030F"/>
    <w:rsid w:val="00B403B5"/>
    <w:rsid w:val="00B404FA"/>
    <w:rsid w:val="00B40684"/>
    <w:rsid w:val="00B4090A"/>
    <w:rsid w:val="00B40911"/>
    <w:rsid w:val="00B40D22"/>
    <w:rsid w:val="00B41060"/>
    <w:rsid w:val="00B411D3"/>
    <w:rsid w:val="00B41470"/>
    <w:rsid w:val="00B4163B"/>
    <w:rsid w:val="00B41766"/>
    <w:rsid w:val="00B41980"/>
    <w:rsid w:val="00B4220F"/>
    <w:rsid w:val="00B4228C"/>
    <w:rsid w:val="00B43918"/>
    <w:rsid w:val="00B4427B"/>
    <w:rsid w:val="00B44FC1"/>
    <w:rsid w:val="00B45343"/>
    <w:rsid w:val="00B45E61"/>
    <w:rsid w:val="00B46A32"/>
    <w:rsid w:val="00B46F79"/>
    <w:rsid w:val="00B46FD6"/>
    <w:rsid w:val="00B471E7"/>
    <w:rsid w:val="00B47770"/>
    <w:rsid w:val="00B47FC2"/>
    <w:rsid w:val="00B5004F"/>
    <w:rsid w:val="00B5026E"/>
    <w:rsid w:val="00B515FB"/>
    <w:rsid w:val="00B51738"/>
    <w:rsid w:val="00B5189E"/>
    <w:rsid w:val="00B52078"/>
    <w:rsid w:val="00B522AC"/>
    <w:rsid w:val="00B52684"/>
    <w:rsid w:val="00B532E5"/>
    <w:rsid w:val="00B53888"/>
    <w:rsid w:val="00B53D53"/>
    <w:rsid w:val="00B53EA5"/>
    <w:rsid w:val="00B546A5"/>
    <w:rsid w:val="00B5542D"/>
    <w:rsid w:val="00B55792"/>
    <w:rsid w:val="00B55BC2"/>
    <w:rsid w:val="00B55F0E"/>
    <w:rsid w:val="00B5679D"/>
    <w:rsid w:val="00B5697A"/>
    <w:rsid w:val="00B56CB7"/>
    <w:rsid w:val="00B574E2"/>
    <w:rsid w:val="00B57973"/>
    <w:rsid w:val="00B5797E"/>
    <w:rsid w:val="00B57E10"/>
    <w:rsid w:val="00B60189"/>
    <w:rsid w:val="00B601E6"/>
    <w:rsid w:val="00B60228"/>
    <w:rsid w:val="00B608FF"/>
    <w:rsid w:val="00B6099C"/>
    <w:rsid w:val="00B60BAE"/>
    <w:rsid w:val="00B60CD9"/>
    <w:rsid w:val="00B60F6C"/>
    <w:rsid w:val="00B61397"/>
    <w:rsid w:val="00B6162E"/>
    <w:rsid w:val="00B620A7"/>
    <w:rsid w:val="00B62C0E"/>
    <w:rsid w:val="00B62C51"/>
    <w:rsid w:val="00B6352B"/>
    <w:rsid w:val="00B63A35"/>
    <w:rsid w:val="00B647A0"/>
    <w:rsid w:val="00B64CB6"/>
    <w:rsid w:val="00B65679"/>
    <w:rsid w:val="00B65A5C"/>
    <w:rsid w:val="00B65C1E"/>
    <w:rsid w:val="00B66074"/>
    <w:rsid w:val="00B66226"/>
    <w:rsid w:val="00B6638B"/>
    <w:rsid w:val="00B668AB"/>
    <w:rsid w:val="00B66A36"/>
    <w:rsid w:val="00B66A55"/>
    <w:rsid w:val="00B66CDB"/>
    <w:rsid w:val="00B66DED"/>
    <w:rsid w:val="00B66EF8"/>
    <w:rsid w:val="00B67184"/>
    <w:rsid w:val="00B671B1"/>
    <w:rsid w:val="00B672F0"/>
    <w:rsid w:val="00B67396"/>
    <w:rsid w:val="00B67AAF"/>
    <w:rsid w:val="00B67B25"/>
    <w:rsid w:val="00B70C6B"/>
    <w:rsid w:val="00B71008"/>
    <w:rsid w:val="00B71A1E"/>
    <w:rsid w:val="00B71C5A"/>
    <w:rsid w:val="00B71EB4"/>
    <w:rsid w:val="00B72283"/>
    <w:rsid w:val="00B72681"/>
    <w:rsid w:val="00B72B99"/>
    <w:rsid w:val="00B72BC3"/>
    <w:rsid w:val="00B72CBA"/>
    <w:rsid w:val="00B72ECC"/>
    <w:rsid w:val="00B72FEF"/>
    <w:rsid w:val="00B733DA"/>
    <w:rsid w:val="00B73666"/>
    <w:rsid w:val="00B73863"/>
    <w:rsid w:val="00B738D4"/>
    <w:rsid w:val="00B745EB"/>
    <w:rsid w:val="00B74BB6"/>
    <w:rsid w:val="00B74C44"/>
    <w:rsid w:val="00B74FB1"/>
    <w:rsid w:val="00B75209"/>
    <w:rsid w:val="00B75C63"/>
    <w:rsid w:val="00B76496"/>
    <w:rsid w:val="00B76AFF"/>
    <w:rsid w:val="00B76C9F"/>
    <w:rsid w:val="00B76E3E"/>
    <w:rsid w:val="00B77333"/>
    <w:rsid w:val="00B7751F"/>
    <w:rsid w:val="00B801E2"/>
    <w:rsid w:val="00B80B80"/>
    <w:rsid w:val="00B80B90"/>
    <w:rsid w:val="00B80CC6"/>
    <w:rsid w:val="00B8103E"/>
    <w:rsid w:val="00B819DB"/>
    <w:rsid w:val="00B81BC4"/>
    <w:rsid w:val="00B81C6D"/>
    <w:rsid w:val="00B81CF9"/>
    <w:rsid w:val="00B824A6"/>
    <w:rsid w:val="00B82939"/>
    <w:rsid w:val="00B82975"/>
    <w:rsid w:val="00B8297F"/>
    <w:rsid w:val="00B833B6"/>
    <w:rsid w:val="00B83479"/>
    <w:rsid w:val="00B83650"/>
    <w:rsid w:val="00B8386F"/>
    <w:rsid w:val="00B84284"/>
    <w:rsid w:val="00B844F3"/>
    <w:rsid w:val="00B84804"/>
    <w:rsid w:val="00B84E8D"/>
    <w:rsid w:val="00B84F73"/>
    <w:rsid w:val="00B85000"/>
    <w:rsid w:val="00B85765"/>
    <w:rsid w:val="00B85E24"/>
    <w:rsid w:val="00B86477"/>
    <w:rsid w:val="00B86530"/>
    <w:rsid w:val="00B8673F"/>
    <w:rsid w:val="00B86BEA"/>
    <w:rsid w:val="00B87009"/>
    <w:rsid w:val="00B87989"/>
    <w:rsid w:val="00B90390"/>
    <w:rsid w:val="00B90608"/>
    <w:rsid w:val="00B9081E"/>
    <w:rsid w:val="00B9100E"/>
    <w:rsid w:val="00B9197D"/>
    <w:rsid w:val="00B919B2"/>
    <w:rsid w:val="00B91A46"/>
    <w:rsid w:val="00B9231D"/>
    <w:rsid w:val="00B92572"/>
    <w:rsid w:val="00B927A5"/>
    <w:rsid w:val="00B92960"/>
    <w:rsid w:val="00B92EAA"/>
    <w:rsid w:val="00B92F99"/>
    <w:rsid w:val="00B92FBA"/>
    <w:rsid w:val="00B93F51"/>
    <w:rsid w:val="00B94933"/>
    <w:rsid w:val="00B94D59"/>
    <w:rsid w:val="00B94EA9"/>
    <w:rsid w:val="00B950C9"/>
    <w:rsid w:val="00B951D8"/>
    <w:rsid w:val="00B953FC"/>
    <w:rsid w:val="00B95648"/>
    <w:rsid w:val="00B956AF"/>
    <w:rsid w:val="00B9596E"/>
    <w:rsid w:val="00B969E3"/>
    <w:rsid w:val="00B97104"/>
    <w:rsid w:val="00B97327"/>
    <w:rsid w:val="00B97ACA"/>
    <w:rsid w:val="00B97D0D"/>
    <w:rsid w:val="00B97DFB"/>
    <w:rsid w:val="00BA00C4"/>
    <w:rsid w:val="00BA03AB"/>
    <w:rsid w:val="00BA08F8"/>
    <w:rsid w:val="00BA0FB9"/>
    <w:rsid w:val="00BA1333"/>
    <w:rsid w:val="00BA15B8"/>
    <w:rsid w:val="00BA1649"/>
    <w:rsid w:val="00BA2156"/>
    <w:rsid w:val="00BA2215"/>
    <w:rsid w:val="00BA2295"/>
    <w:rsid w:val="00BA2751"/>
    <w:rsid w:val="00BA2A13"/>
    <w:rsid w:val="00BA2FA9"/>
    <w:rsid w:val="00BA307A"/>
    <w:rsid w:val="00BA3550"/>
    <w:rsid w:val="00BA3851"/>
    <w:rsid w:val="00BA3BE0"/>
    <w:rsid w:val="00BA3C76"/>
    <w:rsid w:val="00BA4254"/>
    <w:rsid w:val="00BA46A0"/>
    <w:rsid w:val="00BA60BE"/>
    <w:rsid w:val="00BA61AF"/>
    <w:rsid w:val="00BA63AA"/>
    <w:rsid w:val="00BA647E"/>
    <w:rsid w:val="00BA7659"/>
    <w:rsid w:val="00BA77E9"/>
    <w:rsid w:val="00BA78F1"/>
    <w:rsid w:val="00BB012A"/>
    <w:rsid w:val="00BB019B"/>
    <w:rsid w:val="00BB0340"/>
    <w:rsid w:val="00BB066F"/>
    <w:rsid w:val="00BB077E"/>
    <w:rsid w:val="00BB0AFD"/>
    <w:rsid w:val="00BB12C2"/>
    <w:rsid w:val="00BB131F"/>
    <w:rsid w:val="00BB13C0"/>
    <w:rsid w:val="00BB16FD"/>
    <w:rsid w:val="00BB1874"/>
    <w:rsid w:val="00BB1E64"/>
    <w:rsid w:val="00BB1EF3"/>
    <w:rsid w:val="00BB2036"/>
    <w:rsid w:val="00BB20C7"/>
    <w:rsid w:val="00BB2143"/>
    <w:rsid w:val="00BB2172"/>
    <w:rsid w:val="00BB4074"/>
    <w:rsid w:val="00BB416B"/>
    <w:rsid w:val="00BB426E"/>
    <w:rsid w:val="00BB4344"/>
    <w:rsid w:val="00BB4438"/>
    <w:rsid w:val="00BB4544"/>
    <w:rsid w:val="00BB45D8"/>
    <w:rsid w:val="00BB45E3"/>
    <w:rsid w:val="00BB4CE2"/>
    <w:rsid w:val="00BB5353"/>
    <w:rsid w:val="00BB5736"/>
    <w:rsid w:val="00BB5EE8"/>
    <w:rsid w:val="00BB6148"/>
    <w:rsid w:val="00BB7308"/>
    <w:rsid w:val="00BB77A3"/>
    <w:rsid w:val="00BB78F9"/>
    <w:rsid w:val="00BB79CC"/>
    <w:rsid w:val="00BB7A60"/>
    <w:rsid w:val="00BB7C70"/>
    <w:rsid w:val="00BC049D"/>
    <w:rsid w:val="00BC127C"/>
    <w:rsid w:val="00BC1747"/>
    <w:rsid w:val="00BC26F8"/>
    <w:rsid w:val="00BC2AF2"/>
    <w:rsid w:val="00BC2DFD"/>
    <w:rsid w:val="00BC2FC7"/>
    <w:rsid w:val="00BC30A5"/>
    <w:rsid w:val="00BC3CC7"/>
    <w:rsid w:val="00BC43C6"/>
    <w:rsid w:val="00BC4D57"/>
    <w:rsid w:val="00BC4EDC"/>
    <w:rsid w:val="00BC4F19"/>
    <w:rsid w:val="00BC5148"/>
    <w:rsid w:val="00BC51E1"/>
    <w:rsid w:val="00BC55B4"/>
    <w:rsid w:val="00BC5AB5"/>
    <w:rsid w:val="00BC5FA6"/>
    <w:rsid w:val="00BC6258"/>
    <w:rsid w:val="00BC650F"/>
    <w:rsid w:val="00BC71AC"/>
    <w:rsid w:val="00BC7792"/>
    <w:rsid w:val="00BC7A91"/>
    <w:rsid w:val="00BC7BCF"/>
    <w:rsid w:val="00BC7CEC"/>
    <w:rsid w:val="00BD0036"/>
    <w:rsid w:val="00BD0431"/>
    <w:rsid w:val="00BD08B0"/>
    <w:rsid w:val="00BD09F4"/>
    <w:rsid w:val="00BD0CA2"/>
    <w:rsid w:val="00BD1022"/>
    <w:rsid w:val="00BD151D"/>
    <w:rsid w:val="00BD162E"/>
    <w:rsid w:val="00BD17E2"/>
    <w:rsid w:val="00BD1809"/>
    <w:rsid w:val="00BD1B9A"/>
    <w:rsid w:val="00BD20CB"/>
    <w:rsid w:val="00BD2999"/>
    <w:rsid w:val="00BD2AE2"/>
    <w:rsid w:val="00BD2B11"/>
    <w:rsid w:val="00BD2C1F"/>
    <w:rsid w:val="00BD2C6D"/>
    <w:rsid w:val="00BD2DFE"/>
    <w:rsid w:val="00BD33A3"/>
    <w:rsid w:val="00BD3727"/>
    <w:rsid w:val="00BD3938"/>
    <w:rsid w:val="00BD3942"/>
    <w:rsid w:val="00BD39A9"/>
    <w:rsid w:val="00BD3AD0"/>
    <w:rsid w:val="00BD44A7"/>
    <w:rsid w:val="00BD44C2"/>
    <w:rsid w:val="00BD4C59"/>
    <w:rsid w:val="00BD5015"/>
    <w:rsid w:val="00BD5023"/>
    <w:rsid w:val="00BD5345"/>
    <w:rsid w:val="00BD5A22"/>
    <w:rsid w:val="00BD5DCA"/>
    <w:rsid w:val="00BD5E84"/>
    <w:rsid w:val="00BD6AB1"/>
    <w:rsid w:val="00BD6AFD"/>
    <w:rsid w:val="00BD6FEE"/>
    <w:rsid w:val="00BD7176"/>
    <w:rsid w:val="00BD7ADA"/>
    <w:rsid w:val="00BD7CA0"/>
    <w:rsid w:val="00BD7E0F"/>
    <w:rsid w:val="00BD7F7B"/>
    <w:rsid w:val="00BE004F"/>
    <w:rsid w:val="00BE01E1"/>
    <w:rsid w:val="00BE0308"/>
    <w:rsid w:val="00BE058E"/>
    <w:rsid w:val="00BE0883"/>
    <w:rsid w:val="00BE0C5F"/>
    <w:rsid w:val="00BE0D76"/>
    <w:rsid w:val="00BE0E81"/>
    <w:rsid w:val="00BE17DB"/>
    <w:rsid w:val="00BE1930"/>
    <w:rsid w:val="00BE1A67"/>
    <w:rsid w:val="00BE1BD6"/>
    <w:rsid w:val="00BE1C00"/>
    <w:rsid w:val="00BE1E00"/>
    <w:rsid w:val="00BE1E34"/>
    <w:rsid w:val="00BE1E46"/>
    <w:rsid w:val="00BE20A5"/>
    <w:rsid w:val="00BE22AE"/>
    <w:rsid w:val="00BE2D6D"/>
    <w:rsid w:val="00BE2EBC"/>
    <w:rsid w:val="00BE3473"/>
    <w:rsid w:val="00BE3593"/>
    <w:rsid w:val="00BE419B"/>
    <w:rsid w:val="00BE4764"/>
    <w:rsid w:val="00BE47C7"/>
    <w:rsid w:val="00BE4D31"/>
    <w:rsid w:val="00BE4D3D"/>
    <w:rsid w:val="00BE524A"/>
    <w:rsid w:val="00BE537C"/>
    <w:rsid w:val="00BE563E"/>
    <w:rsid w:val="00BE5856"/>
    <w:rsid w:val="00BE58AB"/>
    <w:rsid w:val="00BE5930"/>
    <w:rsid w:val="00BE594C"/>
    <w:rsid w:val="00BE632C"/>
    <w:rsid w:val="00BE653B"/>
    <w:rsid w:val="00BE6697"/>
    <w:rsid w:val="00BE6784"/>
    <w:rsid w:val="00BE6E97"/>
    <w:rsid w:val="00BE6FA0"/>
    <w:rsid w:val="00BE6FCD"/>
    <w:rsid w:val="00BE7073"/>
    <w:rsid w:val="00BE70A2"/>
    <w:rsid w:val="00BE71D3"/>
    <w:rsid w:val="00BE71EB"/>
    <w:rsid w:val="00BE7200"/>
    <w:rsid w:val="00BE7BF0"/>
    <w:rsid w:val="00BF026D"/>
    <w:rsid w:val="00BF055D"/>
    <w:rsid w:val="00BF0A55"/>
    <w:rsid w:val="00BF0AAB"/>
    <w:rsid w:val="00BF111E"/>
    <w:rsid w:val="00BF169B"/>
    <w:rsid w:val="00BF1F8C"/>
    <w:rsid w:val="00BF2269"/>
    <w:rsid w:val="00BF2359"/>
    <w:rsid w:val="00BF2404"/>
    <w:rsid w:val="00BF2BCA"/>
    <w:rsid w:val="00BF2D33"/>
    <w:rsid w:val="00BF302E"/>
    <w:rsid w:val="00BF3D23"/>
    <w:rsid w:val="00BF3E83"/>
    <w:rsid w:val="00BF41A9"/>
    <w:rsid w:val="00BF46CF"/>
    <w:rsid w:val="00BF4F2D"/>
    <w:rsid w:val="00BF504C"/>
    <w:rsid w:val="00BF50F2"/>
    <w:rsid w:val="00BF534A"/>
    <w:rsid w:val="00BF5687"/>
    <w:rsid w:val="00BF5C34"/>
    <w:rsid w:val="00BF5D17"/>
    <w:rsid w:val="00BF5F56"/>
    <w:rsid w:val="00BF65C6"/>
    <w:rsid w:val="00BF6811"/>
    <w:rsid w:val="00BF6FDA"/>
    <w:rsid w:val="00BF71FF"/>
    <w:rsid w:val="00BF7234"/>
    <w:rsid w:val="00BF72E4"/>
    <w:rsid w:val="00BF731B"/>
    <w:rsid w:val="00BF770E"/>
    <w:rsid w:val="00C005C9"/>
    <w:rsid w:val="00C00A34"/>
    <w:rsid w:val="00C00BA8"/>
    <w:rsid w:val="00C00CB2"/>
    <w:rsid w:val="00C01111"/>
    <w:rsid w:val="00C01578"/>
    <w:rsid w:val="00C019C2"/>
    <w:rsid w:val="00C01A37"/>
    <w:rsid w:val="00C01CC3"/>
    <w:rsid w:val="00C01FCC"/>
    <w:rsid w:val="00C02470"/>
    <w:rsid w:val="00C02A0B"/>
    <w:rsid w:val="00C02C2A"/>
    <w:rsid w:val="00C0310A"/>
    <w:rsid w:val="00C03176"/>
    <w:rsid w:val="00C032B9"/>
    <w:rsid w:val="00C0398C"/>
    <w:rsid w:val="00C03E3F"/>
    <w:rsid w:val="00C0405B"/>
    <w:rsid w:val="00C04F14"/>
    <w:rsid w:val="00C0529F"/>
    <w:rsid w:val="00C054A9"/>
    <w:rsid w:val="00C05E35"/>
    <w:rsid w:val="00C0625D"/>
    <w:rsid w:val="00C0728D"/>
    <w:rsid w:val="00C073E8"/>
    <w:rsid w:val="00C07812"/>
    <w:rsid w:val="00C0795D"/>
    <w:rsid w:val="00C07AB0"/>
    <w:rsid w:val="00C1000A"/>
    <w:rsid w:val="00C10613"/>
    <w:rsid w:val="00C10DCA"/>
    <w:rsid w:val="00C11A59"/>
    <w:rsid w:val="00C11AD6"/>
    <w:rsid w:val="00C122CF"/>
    <w:rsid w:val="00C125CD"/>
    <w:rsid w:val="00C125F6"/>
    <w:rsid w:val="00C127AA"/>
    <w:rsid w:val="00C129EE"/>
    <w:rsid w:val="00C12C9C"/>
    <w:rsid w:val="00C12D35"/>
    <w:rsid w:val="00C13101"/>
    <w:rsid w:val="00C13769"/>
    <w:rsid w:val="00C1387A"/>
    <w:rsid w:val="00C13916"/>
    <w:rsid w:val="00C13963"/>
    <w:rsid w:val="00C13CEF"/>
    <w:rsid w:val="00C1411B"/>
    <w:rsid w:val="00C14165"/>
    <w:rsid w:val="00C14C1E"/>
    <w:rsid w:val="00C14E50"/>
    <w:rsid w:val="00C160F5"/>
    <w:rsid w:val="00C178DC"/>
    <w:rsid w:val="00C17EA5"/>
    <w:rsid w:val="00C17FDE"/>
    <w:rsid w:val="00C20291"/>
    <w:rsid w:val="00C20298"/>
    <w:rsid w:val="00C20360"/>
    <w:rsid w:val="00C20401"/>
    <w:rsid w:val="00C204D8"/>
    <w:rsid w:val="00C20F62"/>
    <w:rsid w:val="00C219CF"/>
    <w:rsid w:val="00C219E4"/>
    <w:rsid w:val="00C21EE4"/>
    <w:rsid w:val="00C22C9F"/>
    <w:rsid w:val="00C233DB"/>
    <w:rsid w:val="00C23616"/>
    <w:rsid w:val="00C23EFF"/>
    <w:rsid w:val="00C24966"/>
    <w:rsid w:val="00C24FDF"/>
    <w:rsid w:val="00C252FB"/>
    <w:rsid w:val="00C256E1"/>
    <w:rsid w:val="00C259CA"/>
    <w:rsid w:val="00C25C1A"/>
    <w:rsid w:val="00C26285"/>
    <w:rsid w:val="00C266A7"/>
    <w:rsid w:val="00C266D7"/>
    <w:rsid w:val="00C2695B"/>
    <w:rsid w:val="00C26F26"/>
    <w:rsid w:val="00C26F92"/>
    <w:rsid w:val="00C2740D"/>
    <w:rsid w:val="00C30B1C"/>
    <w:rsid w:val="00C30B32"/>
    <w:rsid w:val="00C31078"/>
    <w:rsid w:val="00C31309"/>
    <w:rsid w:val="00C314F5"/>
    <w:rsid w:val="00C31AFC"/>
    <w:rsid w:val="00C31F53"/>
    <w:rsid w:val="00C32477"/>
    <w:rsid w:val="00C327D6"/>
    <w:rsid w:val="00C32A22"/>
    <w:rsid w:val="00C32A93"/>
    <w:rsid w:val="00C32F25"/>
    <w:rsid w:val="00C33668"/>
    <w:rsid w:val="00C33675"/>
    <w:rsid w:val="00C336AB"/>
    <w:rsid w:val="00C33825"/>
    <w:rsid w:val="00C34539"/>
    <w:rsid w:val="00C347B8"/>
    <w:rsid w:val="00C34DF0"/>
    <w:rsid w:val="00C354EC"/>
    <w:rsid w:val="00C35A2C"/>
    <w:rsid w:val="00C35A75"/>
    <w:rsid w:val="00C35B88"/>
    <w:rsid w:val="00C35BB6"/>
    <w:rsid w:val="00C36C04"/>
    <w:rsid w:val="00C36C3D"/>
    <w:rsid w:val="00C36F38"/>
    <w:rsid w:val="00C3743C"/>
    <w:rsid w:val="00C3746A"/>
    <w:rsid w:val="00C374A2"/>
    <w:rsid w:val="00C37DE9"/>
    <w:rsid w:val="00C402CF"/>
    <w:rsid w:val="00C405B9"/>
    <w:rsid w:val="00C4074C"/>
    <w:rsid w:val="00C40789"/>
    <w:rsid w:val="00C409C4"/>
    <w:rsid w:val="00C40A33"/>
    <w:rsid w:val="00C4143D"/>
    <w:rsid w:val="00C41717"/>
    <w:rsid w:val="00C41740"/>
    <w:rsid w:val="00C418EB"/>
    <w:rsid w:val="00C41A6D"/>
    <w:rsid w:val="00C41E2F"/>
    <w:rsid w:val="00C4250F"/>
    <w:rsid w:val="00C425BC"/>
    <w:rsid w:val="00C427E8"/>
    <w:rsid w:val="00C4293A"/>
    <w:rsid w:val="00C42AB9"/>
    <w:rsid w:val="00C43608"/>
    <w:rsid w:val="00C43A0D"/>
    <w:rsid w:val="00C43A21"/>
    <w:rsid w:val="00C44169"/>
    <w:rsid w:val="00C447CE"/>
    <w:rsid w:val="00C44CF8"/>
    <w:rsid w:val="00C44D02"/>
    <w:rsid w:val="00C457F6"/>
    <w:rsid w:val="00C45CA9"/>
    <w:rsid w:val="00C46363"/>
    <w:rsid w:val="00C46759"/>
    <w:rsid w:val="00C46986"/>
    <w:rsid w:val="00C46B43"/>
    <w:rsid w:val="00C46D8A"/>
    <w:rsid w:val="00C46E25"/>
    <w:rsid w:val="00C47331"/>
    <w:rsid w:val="00C479CF"/>
    <w:rsid w:val="00C47A0F"/>
    <w:rsid w:val="00C47B11"/>
    <w:rsid w:val="00C50814"/>
    <w:rsid w:val="00C508B2"/>
    <w:rsid w:val="00C50E71"/>
    <w:rsid w:val="00C5100E"/>
    <w:rsid w:val="00C51125"/>
    <w:rsid w:val="00C51138"/>
    <w:rsid w:val="00C517BD"/>
    <w:rsid w:val="00C51891"/>
    <w:rsid w:val="00C51B4B"/>
    <w:rsid w:val="00C51B7F"/>
    <w:rsid w:val="00C51F97"/>
    <w:rsid w:val="00C5228F"/>
    <w:rsid w:val="00C52EA6"/>
    <w:rsid w:val="00C52F45"/>
    <w:rsid w:val="00C52FD9"/>
    <w:rsid w:val="00C5336B"/>
    <w:rsid w:val="00C535A2"/>
    <w:rsid w:val="00C53B82"/>
    <w:rsid w:val="00C53D12"/>
    <w:rsid w:val="00C540E8"/>
    <w:rsid w:val="00C54492"/>
    <w:rsid w:val="00C544FE"/>
    <w:rsid w:val="00C547F1"/>
    <w:rsid w:val="00C54813"/>
    <w:rsid w:val="00C54AB8"/>
    <w:rsid w:val="00C54B59"/>
    <w:rsid w:val="00C55919"/>
    <w:rsid w:val="00C55C62"/>
    <w:rsid w:val="00C55DDD"/>
    <w:rsid w:val="00C56B17"/>
    <w:rsid w:val="00C57F17"/>
    <w:rsid w:val="00C600EE"/>
    <w:rsid w:val="00C602DC"/>
    <w:rsid w:val="00C60DEE"/>
    <w:rsid w:val="00C61037"/>
    <w:rsid w:val="00C6106B"/>
    <w:rsid w:val="00C61129"/>
    <w:rsid w:val="00C6152A"/>
    <w:rsid w:val="00C61FD5"/>
    <w:rsid w:val="00C62127"/>
    <w:rsid w:val="00C62506"/>
    <w:rsid w:val="00C6255B"/>
    <w:rsid w:val="00C625DF"/>
    <w:rsid w:val="00C62602"/>
    <w:rsid w:val="00C62749"/>
    <w:rsid w:val="00C62AD6"/>
    <w:rsid w:val="00C633E6"/>
    <w:rsid w:val="00C6340A"/>
    <w:rsid w:val="00C6378E"/>
    <w:rsid w:val="00C637EF"/>
    <w:rsid w:val="00C63A3A"/>
    <w:rsid w:val="00C64AB1"/>
    <w:rsid w:val="00C64C2C"/>
    <w:rsid w:val="00C651FF"/>
    <w:rsid w:val="00C65805"/>
    <w:rsid w:val="00C65A47"/>
    <w:rsid w:val="00C65A9F"/>
    <w:rsid w:val="00C65B47"/>
    <w:rsid w:val="00C65ECA"/>
    <w:rsid w:val="00C66053"/>
    <w:rsid w:val="00C667D9"/>
    <w:rsid w:val="00C6694A"/>
    <w:rsid w:val="00C669F9"/>
    <w:rsid w:val="00C66CB0"/>
    <w:rsid w:val="00C66ED4"/>
    <w:rsid w:val="00C673FE"/>
    <w:rsid w:val="00C710CC"/>
    <w:rsid w:val="00C7119B"/>
    <w:rsid w:val="00C7193E"/>
    <w:rsid w:val="00C71955"/>
    <w:rsid w:val="00C71AC5"/>
    <w:rsid w:val="00C71B88"/>
    <w:rsid w:val="00C71F50"/>
    <w:rsid w:val="00C7212C"/>
    <w:rsid w:val="00C72139"/>
    <w:rsid w:val="00C722C9"/>
    <w:rsid w:val="00C724A6"/>
    <w:rsid w:val="00C729A8"/>
    <w:rsid w:val="00C72BA4"/>
    <w:rsid w:val="00C72EA1"/>
    <w:rsid w:val="00C73097"/>
    <w:rsid w:val="00C734C6"/>
    <w:rsid w:val="00C73B87"/>
    <w:rsid w:val="00C73BA0"/>
    <w:rsid w:val="00C73DC8"/>
    <w:rsid w:val="00C74385"/>
    <w:rsid w:val="00C74539"/>
    <w:rsid w:val="00C74953"/>
    <w:rsid w:val="00C74DB9"/>
    <w:rsid w:val="00C7517D"/>
    <w:rsid w:val="00C754A0"/>
    <w:rsid w:val="00C75629"/>
    <w:rsid w:val="00C75799"/>
    <w:rsid w:val="00C75EB0"/>
    <w:rsid w:val="00C75ECA"/>
    <w:rsid w:val="00C75F57"/>
    <w:rsid w:val="00C76535"/>
    <w:rsid w:val="00C765E2"/>
    <w:rsid w:val="00C76901"/>
    <w:rsid w:val="00C769C6"/>
    <w:rsid w:val="00C76FC4"/>
    <w:rsid w:val="00C776F9"/>
    <w:rsid w:val="00C7777F"/>
    <w:rsid w:val="00C80081"/>
    <w:rsid w:val="00C805C9"/>
    <w:rsid w:val="00C805E4"/>
    <w:rsid w:val="00C80CB3"/>
    <w:rsid w:val="00C81390"/>
    <w:rsid w:val="00C821E6"/>
    <w:rsid w:val="00C8233F"/>
    <w:rsid w:val="00C82486"/>
    <w:rsid w:val="00C82554"/>
    <w:rsid w:val="00C825B9"/>
    <w:rsid w:val="00C825FA"/>
    <w:rsid w:val="00C8263F"/>
    <w:rsid w:val="00C82786"/>
    <w:rsid w:val="00C828C8"/>
    <w:rsid w:val="00C82C40"/>
    <w:rsid w:val="00C82E19"/>
    <w:rsid w:val="00C83301"/>
    <w:rsid w:val="00C8356B"/>
    <w:rsid w:val="00C839A3"/>
    <w:rsid w:val="00C83E31"/>
    <w:rsid w:val="00C843AE"/>
    <w:rsid w:val="00C8479E"/>
    <w:rsid w:val="00C8491E"/>
    <w:rsid w:val="00C8497C"/>
    <w:rsid w:val="00C84A7C"/>
    <w:rsid w:val="00C84BC4"/>
    <w:rsid w:val="00C8530E"/>
    <w:rsid w:val="00C85821"/>
    <w:rsid w:val="00C85FB1"/>
    <w:rsid w:val="00C86784"/>
    <w:rsid w:val="00C867A4"/>
    <w:rsid w:val="00C86FBB"/>
    <w:rsid w:val="00C8712E"/>
    <w:rsid w:val="00C87147"/>
    <w:rsid w:val="00C871AB"/>
    <w:rsid w:val="00C904F1"/>
    <w:rsid w:val="00C90974"/>
    <w:rsid w:val="00C9108F"/>
    <w:rsid w:val="00C9143E"/>
    <w:rsid w:val="00C9144F"/>
    <w:rsid w:val="00C91650"/>
    <w:rsid w:val="00C92171"/>
    <w:rsid w:val="00C92312"/>
    <w:rsid w:val="00C92695"/>
    <w:rsid w:val="00C92801"/>
    <w:rsid w:val="00C92EBB"/>
    <w:rsid w:val="00C92FAD"/>
    <w:rsid w:val="00C93170"/>
    <w:rsid w:val="00C934C1"/>
    <w:rsid w:val="00C947BB"/>
    <w:rsid w:val="00C94C2A"/>
    <w:rsid w:val="00C94C6D"/>
    <w:rsid w:val="00C94F12"/>
    <w:rsid w:val="00C951E6"/>
    <w:rsid w:val="00C955F8"/>
    <w:rsid w:val="00C959E3"/>
    <w:rsid w:val="00C95EE4"/>
    <w:rsid w:val="00C96210"/>
    <w:rsid w:val="00C966AD"/>
    <w:rsid w:val="00C96730"/>
    <w:rsid w:val="00C96E80"/>
    <w:rsid w:val="00C96EA7"/>
    <w:rsid w:val="00C96EB0"/>
    <w:rsid w:val="00C96F73"/>
    <w:rsid w:val="00C96FCE"/>
    <w:rsid w:val="00C9703A"/>
    <w:rsid w:val="00C973BB"/>
    <w:rsid w:val="00C97F70"/>
    <w:rsid w:val="00CA03AF"/>
    <w:rsid w:val="00CA03B6"/>
    <w:rsid w:val="00CA0A31"/>
    <w:rsid w:val="00CA0BAE"/>
    <w:rsid w:val="00CA0CDA"/>
    <w:rsid w:val="00CA1A59"/>
    <w:rsid w:val="00CA1F48"/>
    <w:rsid w:val="00CA214A"/>
    <w:rsid w:val="00CA233E"/>
    <w:rsid w:val="00CA27E9"/>
    <w:rsid w:val="00CA3C2A"/>
    <w:rsid w:val="00CA43E7"/>
    <w:rsid w:val="00CA442F"/>
    <w:rsid w:val="00CA449E"/>
    <w:rsid w:val="00CA4661"/>
    <w:rsid w:val="00CA466F"/>
    <w:rsid w:val="00CA49AB"/>
    <w:rsid w:val="00CA4DEC"/>
    <w:rsid w:val="00CA50CB"/>
    <w:rsid w:val="00CA51C0"/>
    <w:rsid w:val="00CA545D"/>
    <w:rsid w:val="00CA635A"/>
    <w:rsid w:val="00CA63C8"/>
    <w:rsid w:val="00CA64EF"/>
    <w:rsid w:val="00CA67EF"/>
    <w:rsid w:val="00CA7533"/>
    <w:rsid w:val="00CB01FC"/>
    <w:rsid w:val="00CB064B"/>
    <w:rsid w:val="00CB08CB"/>
    <w:rsid w:val="00CB0FBA"/>
    <w:rsid w:val="00CB0FDA"/>
    <w:rsid w:val="00CB1009"/>
    <w:rsid w:val="00CB149E"/>
    <w:rsid w:val="00CB14CD"/>
    <w:rsid w:val="00CB192F"/>
    <w:rsid w:val="00CB1C6B"/>
    <w:rsid w:val="00CB22D5"/>
    <w:rsid w:val="00CB2998"/>
    <w:rsid w:val="00CB2A31"/>
    <w:rsid w:val="00CB2ABB"/>
    <w:rsid w:val="00CB3430"/>
    <w:rsid w:val="00CB372E"/>
    <w:rsid w:val="00CB45F7"/>
    <w:rsid w:val="00CB47CC"/>
    <w:rsid w:val="00CB480C"/>
    <w:rsid w:val="00CB4C56"/>
    <w:rsid w:val="00CB4FA5"/>
    <w:rsid w:val="00CB527C"/>
    <w:rsid w:val="00CB5571"/>
    <w:rsid w:val="00CB572A"/>
    <w:rsid w:val="00CB5818"/>
    <w:rsid w:val="00CB603B"/>
    <w:rsid w:val="00CB6068"/>
    <w:rsid w:val="00CB647F"/>
    <w:rsid w:val="00CB661B"/>
    <w:rsid w:val="00CB6631"/>
    <w:rsid w:val="00CB6BA1"/>
    <w:rsid w:val="00CB6D20"/>
    <w:rsid w:val="00CB71ED"/>
    <w:rsid w:val="00CB7F05"/>
    <w:rsid w:val="00CB7F87"/>
    <w:rsid w:val="00CC03F7"/>
    <w:rsid w:val="00CC0499"/>
    <w:rsid w:val="00CC089D"/>
    <w:rsid w:val="00CC08A3"/>
    <w:rsid w:val="00CC0ED6"/>
    <w:rsid w:val="00CC133D"/>
    <w:rsid w:val="00CC1FB9"/>
    <w:rsid w:val="00CC23B4"/>
    <w:rsid w:val="00CC26FE"/>
    <w:rsid w:val="00CC277E"/>
    <w:rsid w:val="00CC2D76"/>
    <w:rsid w:val="00CC2F82"/>
    <w:rsid w:val="00CC32C0"/>
    <w:rsid w:val="00CC4A8C"/>
    <w:rsid w:val="00CC4EEF"/>
    <w:rsid w:val="00CC5BCB"/>
    <w:rsid w:val="00CC5DCB"/>
    <w:rsid w:val="00CC60CA"/>
    <w:rsid w:val="00CC68AF"/>
    <w:rsid w:val="00CC6C56"/>
    <w:rsid w:val="00CC6FC0"/>
    <w:rsid w:val="00CC77CF"/>
    <w:rsid w:val="00CC798B"/>
    <w:rsid w:val="00CC7C8E"/>
    <w:rsid w:val="00CC7CE1"/>
    <w:rsid w:val="00CC7EE8"/>
    <w:rsid w:val="00CD04B4"/>
    <w:rsid w:val="00CD0616"/>
    <w:rsid w:val="00CD09EE"/>
    <w:rsid w:val="00CD15DD"/>
    <w:rsid w:val="00CD1691"/>
    <w:rsid w:val="00CD2344"/>
    <w:rsid w:val="00CD262E"/>
    <w:rsid w:val="00CD27F6"/>
    <w:rsid w:val="00CD2B05"/>
    <w:rsid w:val="00CD2B0B"/>
    <w:rsid w:val="00CD2D7C"/>
    <w:rsid w:val="00CD2EF0"/>
    <w:rsid w:val="00CD3451"/>
    <w:rsid w:val="00CD409B"/>
    <w:rsid w:val="00CD43B0"/>
    <w:rsid w:val="00CD44C2"/>
    <w:rsid w:val="00CD55FE"/>
    <w:rsid w:val="00CD56AC"/>
    <w:rsid w:val="00CD5766"/>
    <w:rsid w:val="00CD6120"/>
    <w:rsid w:val="00CD61CA"/>
    <w:rsid w:val="00CD70AE"/>
    <w:rsid w:val="00CD7175"/>
    <w:rsid w:val="00CD784F"/>
    <w:rsid w:val="00CD79F5"/>
    <w:rsid w:val="00CD7B15"/>
    <w:rsid w:val="00CE03C6"/>
    <w:rsid w:val="00CE05D8"/>
    <w:rsid w:val="00CE0824"/>
    <w:rsid w:val="00CE0959"/>
    <w:rsid w:val="00CE0D79"/>
    <w:rsid w:val="00CE0ED4"/>
    <w:rsid w:val="00CE0FA9"/>
    <w:rsid w:val="00CE102A"/>
    <w:rsid w:val="00CE1CBA"/>
    <w:rsid w:val="00CE1DEF"/>
    <w:rsid w:val="00CE25D5"/>
    <w:rsid w:val="00CE2FAB"/>
    <w:rsid w:val="00CE36D6"/>
    <w:rsid w:val="00CE3739"/>
    <w:rsid w:val="00CE3BC1"/>
    <w:rsid w:val="00CE4182"/>
    <w:rsid w:val="00CE42D5"/>
    <w:rsid w:val="00CE43ED"/>
    <w:rsid w:val="00CE4BD5"/>
    <w:rsid w:val="00CE4E48"/>
    <w:rsid w:val="00CE528D"/>
    <w:rsid w:val="00CE5E19"/>
    <w:rsid w:val="00CE60C0"/>
    <w:rsid w:val="00CE639E"/>
    <w:rsid w:val="00CE643B"/>
    <w:rsid w:val="00CE6491"/>
    <w:rsid w:val="00CE6C5F"/>
    <w:rsid w:val="00CE6CD4"/>
    <w:rsid w:val="00CE749A"/>
    <w:rsid w:val="00CE7A1B"/>
    <w:rsid w:val="00CE7CB1"/>
    <w:rsid w:val="00CE7DCA"/>
    <w:rsid w:val="00CE7FD1"/>
    <w:rsid w:val="00CF0578"/>
    <w:rsid w:val="00CF06C2"/>
    <w:rsid w:val="00CF0704"/>
    <w:rsid w:val="00CF0E7A"/>
    <w:rsid w:val="00CF1279"/>
    <w:rsid w:val="00CF18B4"/>
    <w:rsid w:val="00CF1EE1"/>
    <w:rsid w:val="00CF2093"/>
    <w:rsid w:val="00CF20A3"/>
    <w:rsid w:val="00CF22A3"/>
    <w:rsid w:val="00CF2A79"/>
    <w:rsid w:val="00CF3940"/>
    <w:rsid w:val="00CF3B58"/>
    <w:rsid w:val="00CF3F50"/>
    <w:rsid w:val="00CF4AC1"/>
    <w:rsid w:val="00CF4DAC"/>
    <w:rsid w:val="00CF5C5C"/>
    <w:rsid w:val="00CF63FC"/>
    <w:rsid w:val="00CF6653"/>
    <w:rsid w:val="00CF6985"/>
    <w:rsid w:val="00CF69AA"/>
    <w:rsid w:val="00CF6F56"/>
    <w:rsid w:val="00D00B18"/>
    <w:rsid w:val="00D00F9E"/>
    <w:rsid w:val="00D01B02"/>
    <w:rsid w:val="00D01F6F"/>
    <w:rsid w:val="00D021A7"/>
    <w:rsid w:val="00D02C9E"/>
    <w:rsid w:val="00D02D6F"/>
    <w:rsid w:val="00D02E78"/>
    <w:rsid w:val="00D0308C"/>
    <w:rsid w:val="00D03108"/>
    <w:rsid w:val="00D03407"/>
    <w:rsid w:val="00D03A80"/>
    <w:rsid w:val="00D03DBC"/>
    <w:rsid w:val="00D0477C"/>
    <w:rsid w:val="00D04B2E"/>
    <w:rsid w:val="00D04D1A"/>
    <w:rsid w:val="00D0574D"/>
    <w:rsid w:val="00D0576A"/>
    <w:rsid w:val="00D05882"/>
    <w:rsid w:val="00D0593B"/>
    <w:rsid w:val="00D060D1"/>
    <w:rsid w:val="00D0643F"/>
    <w:rsid w:val="00D0681D"/>
    <w:rsid w:val="00D07D66"/>
    <w:rsid w:val="00D10041"/>
    <w:rsid w:val="00D10327"/>
    <w:rsid w:val="00D10CC3"/>
    <w:rsid w:val="00D10CF7"/>
    <w:rsid w:val="00D10D92"/>
    <w:rsid w:val="00D10DFF"/>
    <w:rsid w:val="00D110F1"/>
    <w:rsid w:val="00D11553"/>
    <w:rsid w:val="00D11BF4"/>
    <w:rsid w:val="00D11F14"/>
    <w:rsid w:val="00D12651"/>
    <w:rsid w:val="00D127C4"/>
    <w:rsid w:val="00D12B0B"/>
    <w:rsid w:val="00D12B77"/>
    <w:rsid w:val="00D12D0E"/>
    <w:rsid w:val="00D1351B"/>
    <w:rsid w:val="00D139FB"/>
    <w:rsid w:val="00D13CC4"/>
    <w:rsid w:val="00D13E13"/>
    <w:rsid w:val="00D13F5F"/>
    <w:rsid w:val="00D140D7"/>
    <w:rsid w:val="00D143D3"/>
    <w:rsid w:val="00D14944"/>
    <w:rsid w:val="00D149A7"/>
    <w:rsid w:val="00D14D8A"/>
    <w:rsid w:val="00D153FB"/>
    <w:rsid w:val="00D1563E"/>
    <w:rsid w:val="00D1642F"/>
    <w:rsid w:val="00D16A08"/>
    <w:rsid w:val="00D171C2"/>
    <w:rsid w:val="00D1780A"/>
    <w:rsid w:val="00D17C37"/>
    <w:rsid w:val="00D17D66"/>
    <w:rsid w:val="00D203A9"/>
    <w:rsid w:val="00D20425"/>
    <w:rsid w:val="00D2072B"/>
    <w:rsid w:val="00D20BCC"/>
    <w:rsid w:val="00D20D78"/>
    <w:rsid w:val="00D20F35"/>
    <w:rsid w:val="00D2168F"/>
    <w:rsid w:val="00D21C75"/>
    <w:rsid w:val="00D22D6C"/>
    <w:rsid w:val="00D23315"/>
    <w:rsid w:val="00D235FE"/>
    <w:rsid w:val="00D23969"/>
    <w:rsid w:val="00D23E3D"/>
    <w:rsid w:val="00D23EFC"/>
    <w:rsid w:val="00D24065"/>
    <w:rsid w:val="00D24704"/>
    <w:rsid w:val="00D24835"/>
    <w:rsid w:val="00D24BA3"/>
    <w:rsid w:val="00D24E0F"/>
    <w:rsid w:val="00D24E27"/>
    <w:rsid w:val="00D251C7"/>
    <w:rsid w:val="00D253C8"/>
    <w:rsid w:val="00D2543B"/>
    <w:rsid w:val="00D258B0"/>
    <w:rsid w:val="00D25C24"/>
    <w:rsid w:val="00D26378"/>
    <w:rsid w:val="00D26E2D"/>
    <w:rsid w:val="00D26FBB"/>
    <w:rsid w:val="00D27375"/>
    <w:rsid w:val="00D2750E"/>
    <w:rsid w:val="00D27D0A"/>
    <w:rsid w:val="00D27D21"/>
    <w:rsid w:val="00D3084E"/>
    <w:rsid w:val="00D30F85"/>
    <w:rsid w:val="00D31746"/>
    <w:rsid w:val="00D318FE"/>
    <w:rsid w:val="00D3192B"/>
    <w:rsid w:val="00D31954"/>
    <w:rsid w:val="00D319EF"/>
    <w:rsid w:val="00D31D44"/>
    <w:rsid w:val="00D32A51"/>
    <w:rsid w:val="00D334C7"/>
    <w:rsid w:val="00D3362D"/>
    <w:rsid w:val="00D33702"/>
    <w:rsid w:val="00D33A85"/>
    <w:rsid w:val="00D33E08"/>
    <w:rsid w:val="00D34502"/>
    <w:rsid w:val="00D3455B"/>
    <w:rsid w:val="00D34640"/>
    <w:rsid w:val="00D35B98"/>
    <w:rsid w:val="00D360F6"/>
    <w:rsid w:val="00D36616"/>
    <w:rsid w:val="00D36F4B"/>
    <w:rsid w:val="00D36F92"/>
    <w:rsid w:val="00D372C5"/>
    <w:rsid w:val="00D375D9"/>
    <w:rsid w:val="00D37708"/>
    <w:rsid w:val="00D37E8B"/>
    <w:rsid w:val="00D37F91"/>
    <w:rsid w:val="00D4024C"/>
    <w:rsid w:val="00D4049B"/>
    <w:rsid w:val="00D414D1"/>
    <w:rsid w:val="00D41646"/>
    <w:rsid w:val="00D41696"/>
    <w:rsid w:val="00D41AA9"/>
    <w:rsid w:val="00D41AEE"/>
    <w:rsid w:val="00D42421"/>
    <w:rsid w:val="00D42686"/>
    <w:rsid w:val="00D427AF"/>
    <w:rsid w:val="00D4288A"/>
    <w:rsid w:val="00D42992"/>
    <w:rsid w:val="00D42B45"/>
    <w:rsid w:val="00D42E25"/>
    <w:rsid w:val="00D43B46"/>
    <w:rsid w:val="00D441DC"/>
    <w:rsid w:val="00D44238"/>
    <w:rsid w:val="00D447FB"/>
    <w:rsid w:val="00D44CED"/>
    <w:rsid w:val="00D4511C"/>
    <w:rsid w:val="00D45206"/>
    <w:rsid w:val="00D4558E"/>
    <w:rsid w:val="00D4559E"/>
    <w:rsid w:val="00D457AE"/>
    <w:rsid w:val="00D45CB2"/>
    <w:rsid w:val="00D46DC3"/>
    <w:rsid w:val="00D47522"/>
    <w:rsid w:val="00D476D9"/>
    <w:rsid w:val="00D477F7"/>
    <w:rsid w:val="00D479C9"/>
    <w:rsid w:val="00D47D27"/>
    <w:rsid w:val="00D47D59"/>
    <w:rsid w:val="00D47E4C"/>
    <w:rsid w:val="00D47F5A"/>
    <w:rsid w:val="00D50014"/>
    <w:rsid w:val="00D502A8"/>
    <w:rsid w:val="00D5036D"/>
    <w:rsid w:val="00D50828"/>
    <w:rsid w:val="00D50F45"/>
    <w:rsid w:val="00D512CC"/>
    <w:rsid w:val="00D513D9"/>
    <w:rsid w:val="00D519AD"/>
    <w:rsid w:val="00D51C3A"/>
    <w:rsid w:val="00D51CFE"/>
    <w:rsid w:val="00D51F85"/>
    <w:rsid w:val="00D5245B"/>
    <w:rsid w:val="00D52BA2"/>
    <w:rsid w:val="00D52D63"/>
    <w:rsid w:val="00D52F67"/>
    <w:rsid w:val="00D53213"/>
    <w:rsid w:val="00D533B3"/>
    <w:rsid w:val="00D53533"/>
    <w:rsid w:val="00D53C20"/>
    <w:rsid w:val="00D53FC5"/>
    <w:rsid w:val="00D541A6"/>
    <w:rsid w:val="00D54D2E"/>
    <w:rsid w:val="00D55531"/>
    <w:rsid w:val="00D55543"/>
    <w:rsid w:val="00D5556C"/>
    <w:rsid w:val="00D55D43"/>
    <w:rsid w:val="00D561AF"/>
    <w:rsid w:val="00D5644B"/>
    <w:rsid w:val="00D56484"/>
    <w:rsid w:val="00D56B1C"/>
    <w:rsid w:val="00D56F91"/>
    <w:rsid w:val="00D574A7"/>
    <w:rsid w:val="00D575C4"/>
    <w:rsid w:val="00D57942"/>
    <w:rsid w:val="00D57AD5"/>
    <w:rsid w:val="00D57D2C"/>
    <w:rsid w:val="00D57D61"/>
    <w:rsid w:val="00D610EA"/>
    <w:rsid w:val="00D61241"/>
    <w:rsid w:val="00D613BC"/>
    <w:rsid w:val="00D61596"/>
    <w:rsid w:val="00D6171C"/>
    <w:rsid w:val="00D6182E"/>
    <w:rsid w:val="00D6229C"/>
    <w:rsid w:val="00D62328"/>
    <w:rsid w:val="00D62662"/>
    <w:rsid w:val="00D6299A"/>
    <w:rsid w:val="00D62D14"/>
    <w:rsid w:val="00D62D46"/>
    <w:rsid w:val="00D6364F"/>
    <w:rsid w:val="00D63805"/>
    <w:rsid w:val="00D63D3F"/>
    <w:rsid w:val="00D64197"/>
    <w:rsid w:val="00D64428"/>
    <w:rsid w:val="00D644BA"/>
    <w:rsid w:val="00D645E8"/>
    <w:rsid w:val="00D64D42"/>
    <w:rsid w:val="00D65296"/>
    <w:rsid w:val="00D65ECC"/>
    <w:rsid w:val="00D65F5B"/>
    <w:rsid w:val="00D668C6"/>
    <w:rsid w:val="00D66B23"/>
    <w:rsid w:val="00D66CE3"/>
    <w:rsid w:val="00D67438"/>
    <w:rsid w:val="00D67523"/>
    <w:rsid w:val="00D677DB"/>
    <w:rsid w:val="00D67B54"/>
    <w:rsid w:val="00D67CE3"/>
    <w:rsid w:val="00D70221"/>
    <w:rsid w:val="00D70A65"/>
    <w:rsid w:val="00D70B58"/>
    <w:rsid w:val="00D70EB5"/>
    <w:rsid w:val="00D718D1"/>
    <w:rsid w:val="00D71B62"/>
    <w:rsid w:val="00D71D81"/>
    <w:rsid w:val="00D71E71"/>
    <w:rsid w:val="00D7228A"/>
    <w:rsid w:val="00D7350E"/>
    <w:rsid w:val="00D739F0"/>
    <w:rsid w:val="00D73CF8"/>
    <w:rsid w:val="00D73E8B"/>
    <w:rsid w:val="00D74646"/>
    <w:rsid w:val="00D74ADF"/>
    <w:rsid w:val="00D74C64"/>
    <w:rsid w:val="00D7556E"/>
    <w:rsid w:val="00D7563F"/>
    <w:rsid w:val="00D7579A"/>
    <w:rsid w:val="00D7589C"/>
    <w:rsid w:val="00D75FA0"/>
    <w:rsid w:val="00D76ADD"/>
    <w:rsid w:val="00D76ADF"/>
    <w:rsid w:val="00D76B34"/>
    <w:rsid w:val="00D77024"/>
    <w:rsid w:val="00D77208"/>
    <w:rsid w:val="00D7794B"/>
    <w:rsid w:val="00D77B57"/>
    <w:rsid w:val="00D77BD1"/>
    <w:rsid w:val="00D77EC2"/>
    <w:rsid w:val="00D77F0E"/>
    <w:rsid w:val="00D806F9"/>
    <w:rsid w:val="00D807B6"/>
    <w:rsid w:val="00D807EF"/>
    <w:rsid w:val="00D809E2"/>
    <w:rsid w:val="00D815E5"/>
    <w:rsid w:val="00D81E85"/>
    <w:rsid w:val="00D81EAC"/>
    <w:rsid w:val="00D82006"/>
    <w:rsid w:val="00D825BE"/>
    <w:rsid w:val="00D82F92"/>
    <w:rsid w:val="00D831BF"/>
    <w:rsid w:val="00D832D6"/>
    <w:rsid w:val="00D83666"/>
    <w:rsid w:val="00D8429C"/>
    <w:rsid w:val="00D845C4"/>
    <w:rsid w:val="00D848A6"/>
    <w:rsid w:val="00D849BA"/>
    <w:rsid w:val="00D84FC5"/>
    <w:rsid w:val="00D852C8"/>
    <w:rsid w:val="00D853FE"/>
    <w:rsid w:val="00D85F27"/>
    <w:rsid w:val="00D85FE6"/>
    <w:rsid w:val="00D8635B"/>
    <w:rsid w:val="00D86CAC"/>
    <w:rsid w:val="00D87608"/>
    <w:rsid w:val="00D878D1"/>
    <w:rsid w:val="00D87EBA"/>
    <w:rsid w:val="00D9041B"/>
    <w:rsid w:val="00D9050E"/>
    <w:rsid w:val="00D9069A"/>
    <w:rsid w:val="00D90B53"/>
    <w:rsid w:val="00D90FC7"/>
    <w:rsid w:val="00D91668"/>
    <w:rsid w:val="00D9181F"/>
    <w:rsid w:val="00D91A39"/>
    <w:rsid w:val="00D9204A"/>
    <w:rsid w:val="00D92D9E"/>
    <w:rsid w:val="00D9385E"/>
    <w:rsid w:val="00D94114"/>
    <w:rsid w:val="00D95136"/>
    <w:rsid w:val="00D952F4"/>
    <w:rsid w:val="00D95BFF"/>
    <w:rsid w:val="00D95CAD"/>
    <w:rsid w:val="00D95FB1"/>
    <w:rsid w:val="00D961F3"/>
    <w:rsid w:val="00D96452"/>
    <w:rsid w:val="00D973FB"/>
    <w:rsid w:val="00D97522"/>
    <w:rsid w:val="00DA04EA"/>
    <w:rsid w:val="00DA07FD"/>
    <w:rsid w:val="00DA0DD7"/>
    <w:rsid w:val="00DA0E02"/>
    <w:rsid w:val="00DA13E9"/>
    <w:rsid w:val="00DA2654"/>
    <w:rsid w:val="00DA3214"/>
    <w:rsid w:val="00DA32F1"/>
    <w:rsid w:val="00DA3752"/>
    <w:rsid w:val="00DA3B7D"/>
    <w:rsid w:val="00DA3C25"/>
    <w:rsid w:val="00DA46C0"/>
    <w:rsid w:val="00DA4CF3"/>
    <w:rsid w:val="00DA4E67"/>
    <w:rsid w:val="00DA54AB"/>
    <w:rsid w:val="00DA5C3B"/>
    <w:rsid w:val="00DA5C8D"/>
    <w:rsid w:val="00DA6578"/>
    <w:rsid w:val="00DA6B89"/>
    <w:rsid w:val="00DA76A1"/>
    <w:rsid w:val="00DA7BC1"/>
    <w:rsid w:val="00DB03AE"/>
    <w:rsid w:val="00DB0602"/>
    <w:rsid w:val="00DB0F44"/>
    <w:rsid w:val="00DB10A4"/>
    <w:rsid w:val="00DB17A9"/>
    <w:rsid w:val="00DB1C16"/>
    <w:rsid w:val="00DB255B"/>
    <w:rsid w:val="00DB28E4"/>
    <w:rsid w:val="00DB2B5F"/>
    <w:rsid w:val="00DB2D0C"/>
    <w:rsid w:val="00DB3100"/>
    <w:rsid w:val="00DB310B"/>
    <w:rsid w:val="00DB324A"/>
    <w:rsid w:val="00DB391B"/>
    <w:rsid w:val="00DB3963"/>
    <w:rsid w:val="00DB39B2"/>
    <w:rsid w:val="00DB3A17"/>
    <w:rsid w:val="00DB3A5E"/>
    <w:rsid w:val="00DB41FA"/>
    <w:rsid w:val="00DB4386"/>
    <w:rsid w:val="00DB4D46"/>
    <w:rsid w:val="00DB4E6C"/>
    <w:rsid w:val="00DB4EF8"/>
    <w:rsid w:val="00DB5004"/>
    <w:rsid w:val="00DB5243"/>
    <w:rsid w:val="00DB589F"/>
    <w:rsid w:val="00DB5CE8"/>
    <w:rsid w:val="00DB5F88"/>
    <w:rsid w:val="00DB637D"/>
    <w:rsid w:val="00DB6573"/>
    <w:rsid w:val="00DB6C80"/>
    <w:rsid w:val="00DB785E"/>
    <w:rsid w:val="00DB7CD6"/>
    <w:rsid w:val="00DB7DD6"/>
    <w:rsid w:val="00DB7FB9"/>
    <w:rsid w:val="00DC2BA9"/>
    <w:rsid w:val="00DC2EF3"/>
    <w:rsid w:val="00DC35D1"/>
    <w:rsid w:val="00DC4074"/>
    <w:rsid w:val="00DC40B1"/>
    <w:rsid w:val="00DC4371"/>
    <w:rsid w:val="00DC443D"/>
    <w:rsid w:val="00DC4463"/>
    <w:rsid w:val="00DC457E"/>
    <w:rsid w:val="00DC49D8"/>
    <w:rsid w:val="00DC4B06"/>
    <w:rsid w:val="00DC554A"/>
    <w:rsid w:val="00DC55D9"/>
    <w:rsid w:val="00DC5A9D"/>
    <w:rsid w:val="00DC5B77"/>
    <w:rsid w:val="00DC5F3A"/>
    <w:rsid w:val="00DC6048"/>
    <w:rsid w:val="00DC60F8"/>
    <w:rsid w:val="00DC61A5"/>
    <w:rsid w:val="00DC68F2"/>
    <w:rsid w:val="00DC69BF"/>
    <w:rsid w:val="00DD0193"/>
    <w:rsid w:val="00DD05EA"/>
    <w:rsid w:val="00DD0D06"/>
    <w:rsid w:val="00DD0E00"/>
    <w:rsid w:val="00DD1271"/>
    <w:rsid w:val="00DD1E3A"/>
    <w:rsid w:val="00DD2B16"/>
    <w:rsid w:val="00DD2C03"/>
    <w:rsid w:val="00DD2C6E"/>
    <w:rsid w:val="00DD2FCE"/>
    <w:rsid w:val="00DD3D89"/>
    <w:rsid w:val="00DD3FBC"/>
    <w:rsid w:val="00DD4221"/>
    <w:rsid w:val="00DD4510"/>
    <w:rsid w:val="00DD4FB0"/>
    <w:rsid w:val="00DD5423"/>
    <w:rsid w:val="00DD563B"/>
    <w:rsid w:val="00DD57D2"/>
    <w:rsid w:val="00DD5889"/>
    <w:rsid w:val="00DD59E0"/>
    <w:rsid w:val="00DD6620"/>
    <w:rsid w:val="00DD6B1E"/>
    <w:rsid w:val="00DD6BCB"/>
    <w:rsid w:val="00DD70C5"/>
    <w:rsid w:val="00DD71E8"/>
    <w:rsid w:val="00DD724B"/>
    <w:rsid w:val="00DD762B"/>
    <w:rsid w:val="00DD7653"/>
    <w:rsid w:val="00DD7992"/>
    <w:rsid w:val="00DD7B25"/>
    <w:rsid w:val="00DE07A1"/>
    <w:rsid w:val="00DE088D"/>
    <w:rsid w:val="00DE08C9"/>
    <w:rsid w:val="00DE0EDC"/>
    <w:rsid w:val="00DE1366"/>
    <w:rsid w:val="00DE1935"/>
    <w:rsid w:val="00DE1A43"/>
    <w:rsid w:val="00DE2185"/>
    <w:rsid w:val="00DE21D7"/>
    <w:rsid w:val="00DE27DA"/>
    <w:rsid w:val="00DE3188"/>
    <w:rsid w:val="00DE3251"/>
    <w:rsid w:val="00DE3B32"/>
    <w:rsid w:val="00DE40F4"/>
    <w:rsid w:val="00DE4C12"/>
    <w:rsid w:val="00DE4E7F"/>
    <w:rsid w:val="00DE52F6"/>
    <w:rsid w:val="00DE541F"/>
    <w:rsid w:val="00DE5674"/>
    <w:rsid w:val="00DE59DD"/>
    <w:rsid w:val="00DE64CE"/>
    <w:rsid w:val="00DE66F3"/>
    <w:rsid w:val="00DE6B44"/>
    <w:rsid w:val="00DE6FD5"/>
    <w:rsid w:val="00DE7A51"/>
    <w:rsid w:val="00DF078A"/>
    <w:rsid w:val="00DF0F30"/>
    <w:rsid w:val="00DF1074"/>
    <w:rsid w:val="00DF10DD"/>
    <w:rsid w:val="00DF13A9"/>
    <w:rsid w:val="00DF148D"/>
    <w:rsid w:val="00DF15E7"/>
    <w:rsid w:val="00DF2337"/>
    <w:rsid w:val="00DF2AE4"/>
    <w:rsid w:val="00DF3603"/>
    <w:rsid w:val="00DF36EC"/>
    <w:rsid w:val="00DF38D7"/>
    <w:rsid w:val="00DF3A77"/>
    <w:rsid w:val="00DF45BE"/>
    <w:rsid w:val="00DF4661"/>
    <w:rsid w:val="00DF495D"/>
    <w:rsid w:val="00DF4F02"/>
    <w:rsid w:val="00DF5047"/>
    <w:rsid w:val="00DF5147"/>
    <w:rsid w:val="00DF55BB"/>
    <w:rsid w:val="00DF55C7"/>
    <w:rsid w:val="00DF5F6A"/>
    <w:rsid w:val="00DF61C9"/>
    <w:rsid w:val="00DF62F8"/>
    <w:rsid w:val="00DF6463"/>
    <w:rsid w:val="00DF6591"/>
    <w:rsid w:val="00DF6656"/>
    <w:rsid w:val="00DF6C3D"/>
    <w:rsid w:val="00DF6E45"/>
    <w:rsid w:val="00DF6E92"/>
    <w:rsid w:val="00DF7023"/>
    <w:rsid w:val="00DF734A"/>
    <w:rsid w:val="00DF742E"/>
    <w:rsid w:val="00DF75D4"/>
    <w:rsid w:val="00DF7B86"/>
    <w:rsid w:val="00DF7E35"/>
    <w:rsid w:val="00DF7F09"/>
    <w:rsid w:val="00E00604"/>
    <w:rsid w:val="00E0060F"/>
    <w:rsid w:val="00E006F9"/>
    <w:rsid w:val="00E0071E"/>
    <w:rsid w:val="00E008A7"/>
    <w:rsid w:val="00E00935"/>
    <w:rsid w:val="00E009B4"/>
    <w:rsid w:val="00E00CC2"/>
    <w:rsid w:val="00E00FEA"/>
    <w:rsid w:val="00E01440"/>
    <w:rsid w:val="00E01F1C"/>
    <w:rsid w:val="00E0201D"/>
    <w:rsid w:val="00E021B5"/>
    <w:rsid w:val="00E022E8"/>
    <w:rsid w:val="00E034C4"/>
    <w:rsid w:val="00E0382F"/>
    <w:rsid w:val="00E041E6"/>
    <w:rsid w:val="00E04393"/>
    <w:rsid w:val="00E0458B"/>
    <w:rsid w:val="00E045D3"/>
    <w:rsid w:val="00E04CBC"/>
    <w:rsid w:val="00E050C9"/>
    <w:rsid w:val="00E05319"/>
    <w:rsid w:val="00E05395"/>
    <w:rsid w:val="00E0561A"/>
    <w:rsid w:val="00E05BF9"/>
    <w:rsid w:val="00E061BD"/>
    <w:rsid w:val="00E066FE"/>
    <w:rsid w:val="00E06723"/>
    <w:rsid w:val="00E06900"/>
    <w:rsid w:val="00E069CC"/>
    <w:rsid w:val="00E070BC"/>
    <w:rsid w:val="00E070F9"/>
    <w:rsid w:val="00E07E6A"/>
    <w:rsid w:val="00E10183"/>
    <w:rsid w:val="00E10202"/>
    <w:rsid w:val="00E102DE"/>
    <w:rsid w:val="00E10364"/>
    <w:rsid w:val="00E10CE1"/>
    <w:rsid w:val="00E11192"/>
    <w:rsid w:val="00E111A0"/>
    <w:rsid w:val="00E111A3"/>
    <w:rsid w:val="00E11283"/>
    <w:rsid w:val="00E116A7"/>
    <w:rsid w:val="00E11784"/>
    <w:rsid w:val="00E11D54"/>
    <w:rsid w:val="00E11F90"/>
    <w:rsid w:val="00E12056"/>
    <w:rsid w:val="00E12419"/>
    <w:rsid w:val="00E129CA"/>
    <w:rsid w:val="00E12AC4"/>
    <w:rsid w:val="00E136A7"/>
    <w:rsid w:val="00E13ED5"/>
    <w:rsid w:val="00E14262"/>
    <w:rsid w:val="00E14278"/>
    <w:rsid w:val="00E14487"/>
    <w:rsid w:val="00E14ACD"/>
    <w:rsid w:val="00E14BFC"/>
    <w:rsid w:val="00E1518A"/>
    <w:rsid w:val="00E152BB"/>
    <w:rsid w:val="00E153FB"/>
    <w:rsid w:val="00E162BD"/>
    <w:rsid w:val="00E168B1"/>
    <w:rsid w:val="00E173DB"/>
    <w:rsid w:val="00E1797A"/>
    <w:rsid w:val="00E200A4"/>
    <w:rsid w:val="00E202D0"/>
    <w:rsid w:val="00E20682"/>
    <w:rsid w:val="00E2089E"/>
    <w:rsid w:val="00E20A8B"/>
    <w:rsid w:val="00E20F4F"/>
    <w:rsid w:val="00E21673"/>
    <w:rsid w:val="00E228F7"/>
    <w:rsid w:val="00E22C97"/>
    <w:rsid w:val="00E22CA4"/>
    <w:rsid w:val="00E237F0"/>
    <w:rsid w:val="00E2417B"/>
    <w:rsid w:val="00E24A11"/>
    <w:rsid w:val="00E2515F"/>
    <w:rsid w:val="00E2530E"/>
    <w:rsid w:val="00E25420"/>
    <w:rsid w:val="00E2560D"/>
    <w:rsid w:val="00E25D72"/>
    <w:rsid w:val="00E25DDB"/>
    <w:rsid w:val="00E2649F"/>
    <w:rsid w:val="00E2753D"/>
    <w:rsid w:val="00E275EB"/>
    <w:rsid w:val="00E278EB"/>
    <w:rsid w:val="00E27CE7"/>
    <w:rsid w:val="00E27DC9"/>
    <w:rsid w:val="00E302BB"/>
    <w:rsid w:val="00E302F8"/>
    <w:rsid w:val="00E30344"/>
    <w:rsid w:val="00E310C1"/>
    <w:rsid w:val="00E3149F"/>
    <w:rsid w:val="00E315BE"/>
    <w:rsid w:val="00E316DD"/>
    <w:rsid w:val="00E319FD"/>
    <w:rsid w:val="00E31BBA"/>
    <w:rsid w:val="00E31DD9"/>
    <w:rsid w:val="00E31F6C"/>
    <w:rsid w:val="00E320E8"/>
    <w:rsid w:val="00E321E6"/>
    <w:rsid w:val="00E32602"/>
    <w:rsid w:val="00E3360A"/>
    <w:rsid w:val="00E339BE"/>
    <w:rsid w:val="00E33DA8"/>
    <w:rsid w:val="00E34474"/>
    <w:rsid w:val="00E3463A"/>
    <w:rsid w:val="00E348EB"/>
    <w:rsid w:val="00E34910"/>
    <w:rsid w:val="00E35BE2"/>
    <w:rsid w:val="00E360B8"/>
    <w:rsid w:val="00E36313"/>
    <w:rsid w:val="00E36A3C"/>
    <w:rsid w:val="00E36D2B"/>
    <w:rsid w:val="00E36F70"/>
    <w:rsid w:val="00E36FEA"/>
    <w:rsid w:val="00E370D1"/>
    <w:rsid w:val="00E373AB"/>
    <w:rsid w:val="00E374B1"/>
    <w:rsid w:val="00E375E9"/>
    <w:rsid w:val="00E37727"/>
    <w:rsid w:val="00E37772"/>
    <w:rsid w:val="00E37A50"/>
    <w:rsid w:val="00E37B5A"/>
    <w:rsid w:val="00E37DF3"/>
    <w:rsid w:val="00E40D5C"/>
    <w:rsid w:val="00E413C0"/>
    <w:rsid w:val="00E41736"/>
    <w:rsid w:val="00E419DF"/>
    <w:rsid w:val="00E41F16"/>
    <w:rsid w:val="00E42728"/>
    <w:rsid w:val="00E42799"/>
    <w:rsid w:val="00E430BA"/>
    <w:rsid w:val="00E43843"/>
    <w:rsid w:val="00E4394A"/>
    <w:rsid w:val="00E43AEB"/>
    <w:rsid w:val="00E43BC7"/>
    <w:rsid w:val="00E43D7D"/>
    <w:rsid w:val="00E44919"/>
    <w:rsid w:val="00E4504A"/>
    <w:rsid w:val="00E457A9"/>
    <w:rsid w:val="00E459B4"/>
    <w:rsid w:val="00E45C1B"/>
    <w:rsid w:val="00E45CC0"/>
    <w:rsid w:val="00E46660"/>
    <w:rsid w:val="00E467CA"/>
    <w:rsid w:val="00E46801"/>
    <w:rsid w:val="00E46823"/>
    <w:rsid w:val="00E469C3"/>
    <w:rsid w:val="00E46EB0"/>
    <w:rsid w:val="00E470AC"/>
    <w:rsid w:val="00E471CF"/>
    <w:rsid w:val="00E47530"/>
    <w:rsid w:val="00E47732"/>
    <w:rsid w:val="00E47852"/>
    <w:rsid w:val="00E478F7"/>
    <w:rsid w:val="00E47BEB"/>
    <w:rsid w:val="00E5010A"/>
    <w:rsid w:val="00E5028E"/>
    <w:rsid w:val="00E50467"/>
    <w:rsid w:val="00E504CC"/>
    <w:rsid w:val="00E511C1"/>
    <w:rsid w:val="00E512F9"/>
    <w:rsid w:val="00E519D7"/>
    <w:rsid w:val="00E519E1"/>
    <w:rsid w:val="00E51E6F"/>
    <w:rsid w:val="00E52E22"/>
    <w:rsid w:val="00E53036"/>
    <w:rsid w:val="00E53078"/>
    <w:rsid w:val="00E53244"/>
    <w:rsid w:val="00E533EB"/>
    <w:rsid w:val="00E5390F"/>
    <w:rsid w:val="00E53950"/>
    <w:rsid w:val="00E53C86"/>
    <w:rsid w:val="00E53D44"/>
    <w:rsid w:val="00E53ED6"/>
    <w:rsid w:val="00E53FCC"/>
    <w:rsid w:val="00E542F4"/>
    <w:rsid w:val="00E54625"/>
    <w:rsid w:val="00E546D9"/>
    <w:rsid w:val="00E547CE"/>
    <w:rsid w:val="00E55059"/>
    <w:rsid w:val="00E55712"/>
    <w:rsid w:val="00E55761"/>
    <w:rsid w:val="00E55D67"/>
    <w:rsid w:val="00E5600B"/>
    <w:rsid w:val="00E5610B"/>
    <w:rsid w:val="00E56381"/>
    <w:rsid w:val="00E56CBF"/>
    <w:rsid w:val="00E56D82"/>
    <w:rsid w:val="00E56F7B"/>
    <w:rsid w:val="00E57429"/>
    <w:rsid w:val="00E576CB"/>
    <w:rsid w:val="00E57726"/>
    <w:rsid w:val="00E57DFB"/>
    <w:rsid w:val="00E57E35"/>
    <w:rsid w:val="00E60C18"/>
    <w:rsid w:val="00E61690"/>
    <w:rsid w:val="00E61F7C"/>
    <w:rsid w:val="00E62064"/>
    <w:rsid w:val="00E62963"/>
    <w:rsid w:val="00E62B3F"/>
    <w:rsid w:val="00E63D6B"/>
    <w:rsid w:val="00E63E7A"/>
    <w:rsid w:val="00E63F51"/>
    <w:rsid w:val="00E642A4"/>
    <w:rsid w:val="00E643C0"/>
    <w:rsid w:val="00E6498E"/>
    <w:rsid w:val="00E64C92"/>
    <w:rsid w:val="00E65035"/>
    <w:rsid w:val="00E6529D"/>
    <w:rsid w:val="00E65B32"/>
    <w:rsid w:val="00E65F29"/>
    <w:rsid w:val="00E66DAD"/>
    <w:rsid w:val="00E67011"/>
    <w:rsid w:val="00E670A4"/>
    <w:rsid w:val="00E67886"/>
    <w:rsid w:val="00E67DF9"/>
    <w:rsid w:val="00E67EFF"/>
    <w:rsid w:val="00E7035A"/>
    <w:rsid w:val="00E704CA"/>
    <w:rsid w:val="00E707E1"/>
    <w:rsid w:val="00E70DF7"/>
    <w:rsid w:val="00E715DA"/>
    <w:rsid w:val="00E71FAC"/>
    <w:rsid w:val="00E7277F"/>
    <w:rsid w:val="00E72B5F"/>
    <w:rsid w:val="00E72D58"/>
    <w:rsid w:val="00E73688"/>
    <w:rsid w:val="00E73705"/>
    <w:rsid w:val="00E7379C"/>
    <w:rsid w:val="00E74428"/>
    <w:rsid w:val="00E74701"/>
    <w:rsid w:val="00E747FC"/>
    <w:rsid w:val="00E74F77"/>
    <w:rsid w:val="00E75DA1"/>
    <w:rsid w:val="00E75E72"/>
    <w:rsid w:val="00E76087"/>
    <w:rsid w:val="00E76272"/>
    <w:rsid w:val="00E7680E"/>
    <w:rsid w:val="00E76CB9"/>
    <w:rsid w:val="00E77053"/>
    <w:rsid w:val="00E77565"/>
    <w:rsid w:val="00E77D57"/>
    <w:rsid w:val="00E80341"/>
    <w:rsid w:val="00E806DA"/>
    <w:rsid w:val="00E80789"/>
    <w:rsid w:val="00E80817"/>
    <w:rsid w:val="00E808EE"/>
    <w:rsid w:val="00E809B0"/>
    <w:rsid w:val="00E80B37"/>
    <w:rsid w:val="00E80CDF"/>
    <w:rsid w:val="00E814DB"/>
    <w:rsid w:val="00E8151A"/>
    <w:rsid w:val="00E81BE5"/>
    <w:rsid w:val="00E81D2A"/>
    <w:rsid w:val="00E825DF"/>
    <w:rsid w:val="00E82893"/>
    <w:rsid w:val="00E8312E"/>
    <w:rsid w:val="00E831D8"/>
    <w:rsid w:val="00E83420"/>
    <w:rsid w:val="00E8361D"/>
    <w:rsid w:val="00E83833"/>
    <w:rsid w:val="00E8385B"/>
    <w:rsid w:val="00E83A98"/>
    <w:rsid w:val="00E83A99"/>
    <w:rsid w:val="00E83E20"/>
    <w:rsid w:val="00E83FCE"/>
    <w:rsid w:val="00E841F9"/>
    <w:rsid w:val="00E84277"/>
    <w:rsid w:val="00E8476F"/>
    <w:rsid w:val="00E84CD8"/>
    <w:rsid w:val="00E8501F"/>
    <w:rsid w:val="00E85CAC"/>
    <w:rsid w:val="00E8628B"/>
    <w:rsid w:val="00E86839"/>
    <w:rsid w:val="00E8717F"/>
    <w:rsid w:val="00E8734F"/>
    <w:rsid w:val="00E87427"/>
    <w:rsid w:val="00E87605"/>
    <w:rsid w:val="00E877BD"/>
    <w:rsid w:val="00E90003"/>
    <w:rsid w:val="00E903E3"/>
    <w:rsid w:val="00E90506"/>
    <w:rsid w:val="00E9099A"/>
    <w:rsid w:val="00E90D57"/>
    <w:rsid w:val="00E90DE2"/>
    <w:rsid w:val="00E912F0"/>
    <w:rsid w:val="00E91504"/>
    <w:rsid w:val="00E91C9D"/>
    <w:rsid w:val="00E92027"/>
    <w:rsid w:val="00E92397"/>
    <w:rsid w:val="00E92663"/>
    <w:rsid w:val="00E928F7"/>
    <w:rsid w:val="00E936CA"/>
    <w:rsid w:val="00E936D6"/>
    <w:rsid w:val="00E9384F"/>
    <w:rsid w:val="00E93C10"/>
    <w:rsid w:val="00E93D80"/>
    <w:rsid w:val="00E9462E"/>
    <w:rsid w:val="00E94ADF"/>
    <w:rsid w:val="00E94F1C"/>
    <w:rsid w:val="00E950F3"/>
    <w:rsid w:val="00E95226"/>
    <w:rsid w:val="00E953AD"/>
    <w:rsid w:val="00E95558"/>
    <w:rsid w:val="00E956E4"/>
    <w:rsid w:val="00E95A71"/>
    <w:rsid w:val="00E962E5"/>
    <w:rsid w:val="00E96B61"/>
    <w:rsid w:val="00E96CDD"/>
    <w:rsid w:val="00E96EAF"/>
    <w:rsid w:val="00E96F6B"/>
    <w:rsid w:val="00E978DF"/>
    <w:rsid w:val="00E97930"/>
    <w:rsid w:val="00E97C48"/>
    <w:rsid w:val="00E97CAF"/>
    <w:rsid w:val="00E97F1A"/>
    <w:rsid w:val="00EA06E6"/>
    <w:rsid w:val="00EA08F0"/>
    <w:rsid w:val="00EA0A71"/>
    <w:rsid w:val="00EA10E5"/>
    <w:rsid w:val="00EA14DF"/>
    <w:rsid w:val="00EA1B71"/>
    <w:rsid w:val="00EA1CBD"/>
    <w:rsid w:val="00EA1E7D"/>
    <w:rsid w:val="00EA2544"/>
    <w:rsid w:val="00EA263D"/>
    <w:rsid w:val="00EA2A79"/>
    <w:rsid w:val="00EA31BE"/>
    <w:rsid w:val="00EA32FF"/>
    <w:rsid w:val="00EA333B"/>
    <w:rsid w:val="00EA3C93"/>
    <w:rsid w:val="00EA3DB4"/>
    <w:rsid w:val="00EA4220"/>
    <w:rsid w:val="00EA43C6"/>
    <w:rsid w:val="00EA44F7"/>
    <w:rsid w:val="00EA4D4F"/>
    <w:rsid w:val="00EA4E5E"/>
    <w:rsid w:val="00EA5EA5"/>
    <w:rsid w:val="00EA6549"/>
    <w:rsid w:val="00EA660E"/>
    <w:rsid w:val="00EA6746"/>
    <w:rsid w:val="00EA6E8B"/>
    <w:rsid w:val="00EA6FAF"/>
    <w:rsid w:val="00EA78EB"/>
    <w:rsid w:val="00EA795D"/>
    <w:rsid w:val="00EB04E8"/>
    <w:rsid w:val="00EB0540"/>
    <w:rsid w:val="00EB074B"/>
    <w:rsid w:val="00EB0784"/>
    <w:rsid w:val="00EB0953"/>
    <w:rsid w:val="00EB09C1"/>
    <w:rsid w:val="00EB1EC3"/>
    <w:rsid w:val="00EB2904"/>
    <w:rsid w:val="00EB2DD2"/>
    <w:rsid w:val="00EB2F4D"/>
    <w:rsid w:val="00EB2F5B"/>
    <w:rsid w:val="00EB31E0"/>
    <w:rsid w:val="00EB32D1"/>
    <w:rsid w:val="00EB3C79"/>
    <w:rsid w:val="00EB42CC"/>
    <w:rsid w:val="00EB4345"/>
    <w:rsid w:val="00EB48EA"/>
    <w:rsid w:val="00EB5118"/>
    <w:rsid w:val="00EB5BC1"/>
    <w:rsid w:val="00EB5CC3"/>
    <w:rsid w:val="00EB5DC8"/>
    <w:rsid w:val="00EB627F"/>
    <w:rsid w:val="00EB676D"/>
    <w:rsid w:val="00EB686E"/>
    <w:rsid w:val="00EB6BDF"/>
    <w:rsid w:val="00EB70DE"/>
    <w:rsid w:val="00EB72BE"/>
    <w:rsid w:val="00EB72FD"/>
    <w:rsid w:val="00EC0BD5"/>
    <w:rsid w:val="00EC12D1"/>
    <w:rsid w:val="00EC1482"/>
    <w:rsid w:val="00EC1880"/>
    <w:rsid w:val="00EC193F"/>
    <w:rsid w:val="00EC1C8F"/>
    <w:rsid w:val="00EC27B3"/>
    <w:rsid w:val="00EC2949"/>
    <w:rsid w:val="00EC2A50"/>
    <w:rsid w:val="00EC2B18"/>
    <w:rsid w:val="00EC2C33"/>
    <w:rsid w:val="00EC3078"/>
    <w:rsid w:val="00EC31A6"/>
    <w:rsid w:val="00EC3449"/>
    <w:rsid w:val="00EC3D53"/>
    <w:rsid w:val="00EC406E"/>
    <w:rsid w:val="00EC40C5"/>
    <w:rsid w:val="00EC4289"/>
    <w:rsid w:val="00EC42D6"/>
    <w:rsid w:val="00EC5078"/>
    <w:rsid w:val="00EC5121"/>
    <w:rsid w:val="00EC5535"/>
    <w:rsid w:val="00EC58F7"/>
    <w:rsid w:val="00EC5D5A"/>
    <w:rsid w:val="00EC6577"/>
    <w:rsid w:val="00EC70E8"/>
    <w:rsid w:val="00EC73D2"/>
    <w:rsid w:val="00ED036A"/>
    <w:rsid w:val="00ED05D6"/>
    <w:rsid w:val="00ED0C3A"/>
    <w:rsid w:val="00ED1742"/>
    <w:rsid w:val="00ED1DB4"/>
    <w:rsid w:val="00ED202D"/>
    <w:rsid w:val="00ED2152"/>
    <w:rsid w:val="00ED259F"/>
    <w:rsid w:val="00ED2736"/>
    <w:rsid w:val="00ED2D54"/>
    <w:rsid w:val="00ED3638"/>
    <w:rsid w:val="00ED3D66"/>
    <w:rsid w:val="00ED3E56"/>
    <w:rsid w:val="00ED3F55"/>
    <w:rsid w:val="00ED4841"/>
    <w:rsid w:val="00ED4A9B"/>
    <w:rsid w:val="00ED4D25"/>
    <w:rsid w:val="00ED4D66"/>
    <w:rsid w:val="00ED539F"/>
    <w:rsid w:val="00ED56E8"/>
    <w:rsid w:val="00ED593F"/>
    <w:rsid w:val="00ED5CBF"/>
    <w:rsid w:val="00ED631B"/>
    <w:rsid w:val="00ED639A"/>
    <w:rsid w:val="00ED6748"/>
    <w:rsid w:val="00ED693D"/>
    <w:rsid w:val="00ED6E62"/>
    <w:rsid w:val="00ED6E88"/>
    <w:rsid w:val="00ED7058"/>
    <w:rsid w:val="00ED7097"/>
    <w:rsid w:val="00ED7470"/>
    <w:rsid w:val="00ED75C9"/>
    <w:rsid w:val="00ED793C"/>
    <w:rsid w:val="00ED7B2B"/>
    <w:rsid w:val="00ED7E41"/>
    <w:rsid w:val="00EE000D"/>
    <w:rsid w:val="00EE0423"/>
    <w:rsid w:val="00EE04D2"/>
    <w:rsid w:val="00EE0C58"/>
    <w:rsid w:val="00EE0E87"/>
    <w:rsid w:val="00EE1E8E"/>
    <w:rsid w:val="00EE208A"/>
    <w:rsid w:val="00EE2377"/>
    <w:rsid w:val="00EE2414"/>
    <w:rsid w:val="00EE2645"/>
    <w:rsid w:val="00EE2BD3"/>
    <w:rsid w:val="00EE2D53"/>
    <w:rsid w:val="00EE2DB3"/>
    <w:rsid w:val="00EE3019"/>
    <w:rsid w:val="00EE3656"/>
    <w:rsid w:val="00EE3676"/>
    <w:rsid w:val="00EE3695"/>
    <w:rsid w:val="00EE3934"/>
    <w:rsid w:val="00EE3AF7"/>
    <w:rsid w:val="00EE3B51"/>
    <w:rsid w:val="00EE3CD3"/>
    <w:rsid w:val="00EE404F"/>
    <w:rsid w:val="00EE4639"/>
    <w:rsid w:val="00EE4C63"/>
    <w:rsid w:val="00EE4D0E"/>
    <w:rsid w:val="00EE5054"/>
    <w:rsid w:val="00EE5AE9"/>
    <w:rsid w:val="00EE657F"/>
    <w:rsid w:val="00EE6874"/>
    <w:rsid w:val="00EE68A4"/>
    <w:rsid w:val="00EE6C2E"/>
    <w:rsid w:val="00EE6EC0"/>
    <w:rsid w:val="00EE6F35"/>
    <w:rsid w:val="00EE70EB"/>
    <w:rsid w:val="00EE7809"/>
    <w:rsid w:val="00EE792C"/>
    <w:rsid w:val="00EE7AC6"/>
    <w:rsid w:val="00EE7B27"/>
    <w:rsid w:val="00EF046C"/>
    <w:rsid w:val="00EF0815"/>
    <w:rsid w:val="00EF0959"/>
    <w:rsid w:val="00EF0A04"/>
    <w:rsid w:val="00EF1312"/>
    <w:rsid w:val="00EF1ACE"/>
    <w:rsid w:val="00EF1E58"/>
    <w:rsid w:val="00EF1EFC"/>
    <w:rsid w:val="00EF1F5D"/>
    <w:rsid w:val="00EF2241"/>
    <w:rsid w:val="00EF26B8"/>
    <w:rsid w:val="00EF2AA9"/>
    <w:rsid w:val="00EF2E13"/>
    <w:rsid w:val="00EF3505"/>
    <w:rsid w:val="00EF3845"/>
    <w:rsid w:val="00EF3D55"/>
    <w:rsid w:val="00EF450E"/>
    <w:rsid w:val="00EF469D"/>
    <w:rsid w:val="00EF4822"/>
    <w:rsid w:val="00EF4846"/>
    <w:rsid w:val="00EF4CE7"/>
    <w:rsid w:val="00EF4E69"/>
    <w:rsid w:val="00EF5B0B"/>
    <w:rsid w:val="00EF5C88"/>
    <w:rsid w:val="00EF5CE5"/>
    <w:rsid w:val="00EF658A"/>
    <w:rsid w:val="00EF68FE"/>
    <w:rsid w:val="00EF69EA"/>
    <w:rsid w:val="00EF6E44"/>
    <w:rsid w:val="00EF70B2"/>
    <w:rsid w:val="00EF73FF"/>
    <w:rsid w:val="00EF7631"/>
    <w:rsid w:val="00EF7A92"/>
    <w:rsid w:val="00EF7B9D"/>
    <w:rsid w:val="00EF7C40"/>
    <w:rsid w:val="00EF7FE1"/>
    <w:rsid w:val="00F0018B"/>
    <w:rsid w:val="00F00651"/>
    <w:rsid w:val="00F0092B"/>
    <w:rsid w:val="00F00A94"/>
    <w:rsid w:val="00F00B54"/>
    <w:rsid w:val="00F01181"/>
    <w:rsid w:val="00F0171D"/>
    <w:rsid w:val="00F01772"/>
    <w:rsid w:val="00F018B2"/>
    <w:rsid w:val="00F01C61"/>
    <w:rsid w:val="00F021E4"/>
    <w:rsid w:val="00F02391"/>
    <w:rsid w:val="00F029E6"/>
    <w:rsid w:val="00F03099"/>
    <w:rsid w:val="00F03167"/>
    <w:rsid w:val="00F0331B"/>
    <w:rsid w:val="00F039A8"/>
    <w:rsid w:val="00F039B0"/>
    <w:rsid w:val="00F03A4E"/>
    <w:rsid w:val="00F03EE8"/>
    <w:rsid w:val="00F0427A"/>
    <w:rsid w:val="00F042E6"/>
    <w:rsid w:val="00F04B12"/>
    <w:rsid w:val="00F04C3D"/>
    <w:rsid w:val="00F04CDD"/>
    <w:rsid w:val="00F04EB3"/>
    <w:rsid w:val="00F04EE8"/>
    <w:rsid w:val="00F0566C"/>
    <w:rsid w:val="00F05B40"/>
    <w:rsid w:val="00F06172"/>
    <w:rsid w:val="00F0653F"/>
    <w:rsid w:val="00F06853"/>
    <w:rsid w:val="00F0706E"/>
    <w:rsid w:val="00F07558"/>
    <w:rsid w:val="00F07BF3"/>
    <w:rsid w:val="00F07EF4"/>
    <w:rsid w:val="00F10334"/>
    <w:rsid w:val="00F10ED4"/>
    <w:rsid w:val="00F11434"/>
    <w:rsid w:val="00F115AC"/>
    <w:rsid w:val="00F11F0B"/>
    <w:rsid w:val="00F11F9C"/>
    <w:rsid w:val="00F120C3"/>
    <w:rsid w:val="00F12342"/>
    <w:rsid w:val="00F12575"/>
    <w:rsid w:val="00F12985"/>
    <w:rsid w:val="00F12B21"/>
    <w:rsid w:val="00F13249"/>
    <w:rsid w:val="00F135F8"/>
    <w:rsid w:val="00F13650"/>
    <w:rsid w:val="00F13765"/>
    <w:rsid w:val="00F13788"/>
    <w:rsid w:val="00F13A9A"/>
    <w:rsid w:val="00F148E6"/>
    <w:rsid w:val="00F14D5E"/>
    <w:rsid w:val="00F14D9D"/>
    <w:rsid w:val="00F15565"/>
    <w:rsid w:val="00F156DD"/>
    <w:rsid w:val="00F15CC7"/>
    <w:rsid w:val="00F162E6"/>
    <w:rsid w:val="00F16ABC"/>
    <w:rsid w:val="00F17840"/>
    <w:rsid w:val="00F1788B"/>
    <w:rsid w:val="00F179AE"/>
    <w:rsid w:val="00F17D71"/>
    <w:rsid w:val="00F20D5E"/>
    <w:rsid w:val="00F21012"/>
    <w:rsid w:val="00F210ED"/>
    <w:rsid w:val="00F218D5"/>
    <w:rsid w:val="00F219E3"/>
    <w:rsid w:val="00F22431"/>
    <w:rsid w:val="00F22FAA"/>
    <w:rsid w:val="00F232A1"/>
    <w:rsid w:val="00F238A7"/>
    <w:rsid w:val="00F238CE"/>
    <w:rsid w:val="00F2410E"/>
    <w:rsid w:val="00F2417A"/>
    <w:rsid w:val="00F24B8A"/>
    <w:rsid w:val="00F24D12"/>
    <w:rsid w:val="00F2509A"/>
    <w:rsid w:val="00F25591"/>
    <w:rsid w:val="00F25E5E"/>
    <w:rsid w:val="00F25F7C"/>
    <w:rsid w:val="00F267A5"/>
    <w:rsid w:val="00F2680B"/>
    <w:rsid w:val="00F268E3"/>
    <w:rsid w:val="00F26BBF"/>
    <w:rsid w:val="00F27109"/>
    <w:rsid w:val="00F272EF"/>
    <w:rsid w:val="00F27A43"/>
    <w:rsid w:val="00F27B10"/>
    <w:rsid w:val="00F27C46"/>
    <w:rsid w:val="00F30800"/>
    <w:rsid w:val="00F30BE0"/>
    <w:rsid w:val="00F31419"/>
    <w:rsid w:val="00F315C1"/>
    <w:rsid w:val="00F3163C"/>
    <w:rsid w:val="00F3168C"/>
    <w:rsid w:val="00F3203D"/>
    <w:rsid w:val="00F32232"/>
    <w:rsid w:val="00F3292E"/>
    <w:rsid w:val="00F32E49"/>
    <w:rsid w:val="00F330B7"/>
    <w:rsid w:val="00F332D0"/>
    <w:rsid w:val="00F336A6"/>
    <w:rsid w:val="00F3373C"/>
    <w:rsid w:val="00F33789"/>
    <w:rsid w:val="00F33B18"/>
    <w:rsid w:val="00F33C20"/>
    <w:rsid w:val="00F33FF1"/>
    <w:rsid w:val="00F344E1"/>
    <w:rsid w:val="00F34BF9"/>
    <w:rsid w:val="00F353C4"/>
    <w:rsid w:val="00F35FC5"/>
    <w:rsid w:val="00F36196"/>
    <w:rsid w:val="00F362E8"/>
    <w:rsid w:val="00F3651E"/>
    <w:rsid w:val="00F3654C"/>
    <w:rsid w:val="00F36559"/>
    <w:rsid w:val="00F36D52"/>
    <w:rsid w:val="00F3744E"/>
    <w:rsid w:val="00F374A9"/>
    <w:rsid w:val="00F37E6D"/>
    <w:rsid w:val="00F4000E"/>
    <w:rsid w:val="00F4049E"/>
    <w:rsid w:val="00F40786"/>
    <w:rsid w:val="00F40C62"/>
    <w:rsid w:val="00F40C7C"/>
    <w:rsid w:val="00F40DF3"/>
    <w:rsid w:val="00F40F43"/>
    <w:rsid w:val="00F41189"/>
    <w:rsid w:val="00F413C6"/>
    <w:rsid w:val="00F4214D"/>
    <w:rsid w:val="00F421A5"/>
    <w:rsid w:val="00F42219"/>
    <w:rsid w:val="00F422B2"/>
    <w:rsid w:val="00F425AB"/>
    <w:rsid w:val="00F42896"/>
    <w:rsid w:val="00F42A02"/>
    <w:rsid w:val="00F42E29"/>
    <w:rsid w:val="00F42FB7"/>
    <w:rsid w:val="00F4301A"/>
    <w:rsid w:val="00F43368"/>
    <w:rsid w:val="00F433E5"/>
    <w:rsid w:val="00F448B8"/>
    <w:rsid w:val="00F450A6"/>
    <w:rsid w:val="00F45282"/>
    <w:rsid w:val="00F45630"/>
    <w:rsid w:val="00F46483"/>
    <w:rsid w:val="00F46536"/>
    <w:rsid w:val="00F46A0C"/>
    <w:rsid w:val="00F46F12"/>
    <w:rsid w:val="00F46F3B"/>
    <w:rsid w:val="00F470C2"/>
    <w:rsid w:val="00F4755F"/>
    <w:rsid w:val="00F502B2"/>
    <w:rsid w:val="00F50521"/>
    <w:rsid w:val="00F50790"/>
    <w:rsid w:val="00F50ECC"/>
    <w:rsid w:val="00F50F85"/>
    <w:rsid w:val="00F51212"/>
    <w:rsid w:val="00F512D4"/>
    <w:rsid w:val="00F51ACE"/>
    <w:rsid w:val="00F51E01"/>
    <w:rsid w:val="00F52F2A"/>
    <w:rsid w:val="00F5312C"/>
    <w:rsid w:val="00F53318"/>
    <w:rsid w:val="00F546AE"/>
    <w:rsid w:val="00F5495E"/>
    <w:rsid w:val="00F55182"/>
    <w:rsid w:val="00F55242"/>
    <w:rsid w:val="00F5558E"/>
    <w:rsid w:val="00F55A33"/>
    <w:rsid w:val="00F56061"/>
    <w:rsid w:val="00F56A08"/>
    <w:rsid w:val="00F56A85"/>
    <w:rsid w:val="00F56D59"/>
    <w:rsid w:val="00F57618"/>
    <w:rsid w:val="00F57A0B"/>
    <w:rsid w:val="00F6005F"/>
    <w:rsid w:val="00F60162"/>
    <w:rsid w:val="00F6033C"/>
    <w:rsid w:val="00F609A2"/>
    <w:rsid w:val="00F611EC"/>
    <w:rsid w:val="00F615C2"/>
    <w:rsid w:val="00F61AC2"/>
    <w:rsid w:val="00F61C1C"/>
    <w:rsid w:val="00F61E75"/>
    <w:rsid w:val="00F6229F"/>
    <w:rsid w:val="00F632BE"/>
    <w:rsid w:val="00F63506"/>
    <w:rsid w:val="00F637EB"/>
    <w:rsid w:val="00F64833"/>
    <w:rsid w:val="00F65AB5"/>
    <w:rsid w:val="00F65EE6"/>
    <w:rsid w:val="00F6626C"/>
    <w:rsid w:val="00F66415"/>
    <w:rsid w:val="00F66460"/>
    <w:rsid w:val="00F66D32"/>
    <w:rsid w:val="00F66DD5"/>
    <w:rsid w:val="00F67624"/>
    <w:rsid w:val="00F67D77"/>
    <w:rsid w:val="00F67F9E"/>
    <w:rsid w:val="00F7031F"/>
    <w:rsid w:val="00F7042A"/>
    <w:rsid w:val="00F70C03"/>
    <w:rsid w:val="00F70FE0"/>
    <w:rsid w:val="00F7124B"/>
    <w:rsid w:val="00F713F5"/>
    <w:rsid w:val="00F71C6C"/>
    <w:rsid w:val="00F7218D"/>
    <w:rsid w:val="00F725D0"/>
    <w:rsid w:val="00F7276F"/>
    <w:rsid w:val="00F72AED"/>
    <w:rsid w:val="00F72E8A"/>
    <w:rsid w:val="00F733CB"/>
    <w:rsid w:val="00F73582"/>
    <w:rsid w:val="00F7433E"/>
    <w:rsid w:val="00F745EC"/>
    <w:rsid w:val="00F74987"/>
    <w:rsid w:val="00F74AEB"/>
    <w:rsid w:val="00F74D0C"/>
    <w:rsid w:val="00F75481"/>
    <w:rsid w:val="00F7560F"/>
    <w:rsid w:val="00F75627"/>
    <w:rsid w:val="00F759F2"/>
    <w:rsid w:val="00F761FF"/>
    <w:rsid w:val="00F76321"/>
    <w:rsid w:val="00F766CF"/>
    <w:rsid w:val="00F773A8"/>
    <w:rsid w:val="00F77832"/>
    <w:rsid w:val="00F77F96"/>
    <w:rsid w:val="00F80793"/>
    <w:rsid w:val="00F8088F"/>
    <w:rsid w:val="00F80F90"/>
    <w:rsid w:val="00F81111"/>
    <w:rsid w:val="00F814AE"/>
    <w:rsid w:val="00F814D5"/>
    <w:rsid w:val="00F81579"/>
    <w:rsid w:val="00F82017"/>
    <w:rsid w:val="00F82813"/>
    <w:rsid w:val="00F82993"/>
    <w:rsid w:val="00F82D34"/>
    <w:rsid w:val="00F83868"/>
    <w:rsid w:val="00F83D3D"/>
    <w:rsid w:val="00F83E76"/>
    <w:rsid w:val="00F847CC"/>
    <w:rsid w:val="00F85136"/>
    <w:rsid w:val="00F858A8"/>
    <w:rsid w:val="00F85A2A"/>
    <w:rsid w:val="00F85E43"/>
    <w:rsid w:val="00F8601E"/>
    <w:rsid w:val="00F86027"/>
    <w:rsid w:val="00F863D4"/>
    <w:rsid w:val="00F86764"/>
    <w:rsid w:val="00F869C8"/>
    <w:rsid w:val="00F86A42"/>
    <w:rsid w:val="00F86D3D"/>
    <w:rsid w:val="00F871BD"/>
    <w:rsid w:val="00F877CE"/>
    <w:rsid w:val="00F87F33"/>
    <w:rsid w:val="00F87F97"/>
    <w:rsid w:val="00F90ED7"/>
    <w:rsid w:val="00F91106"/>
    <w:rsid w:val="00F914B7"/>
    <w:rsid w:val="00F916B1"/>
    <w:rsid w:val="00F91781"/>
    <w:rsid w:val="00F91CCD"/>
    <w:rsid w:val="00F91E1A"/>
    <w:rsid w:val="00F930DD"/>
    <w:rsid w:val="00F935F6"/>
    <w:rsid w:val="00F938E2"/>
    <w:rsid w:val="00F93910"/>
    <w:rsid w:val="00F939BA"/>
    <w:rsid w:val="00F93B1F"/>
    <w:rsid w:val="00F93B2E"/>
    <w:rsid w:val="00F93D1F"/>
    <w:rsid w:val="00F941EE"/>
    <w:rsid w:val="00F94435"/>
    <w:rsid w:val="00F94BAD"/>
    <w:rsid w:val="00F94BF0"/>
    <w:rsid w:val="00F950F7"/>
    <w:rsid w:val="00F955B6"/>
    <w:rsid w:val="00F957B3"/>
    <w:rsid w:val="00F958D7"/>
    <w:rsid w:val="00F95CD5"/>
    <w:rsid w:val="00F95D95"/>
    <w:rsid w:val="00F95F4A"/>
    <w:rsid w:val="00F96F30"/>
    <w:rsid w:val="00F97188"/>
    <w:rsid w:val="00F9723C"/>
    <w:rsid w:val="00F979EC"/>
    <w:rsid w:val="00F97D86"/>
    <w:rsid w:val="00F97D96"/>
    <w:rsid w:val="00FA074C"/>
    <w:rsid w:val="00FA082B"/>
    <w:rsid w:val="00FA0831"/>
    <w:rsid w:val="00FA0F6D"/>
    <w:rsid w:val="00FA0F79"/>
    <w:rsid w:val="00FA1B9E"/>
    <w:rsid w:val="00FA2470"/>
    <w:rsid w:val="00FA270B"/>
    <w:rsid w:val="00FA2802"/>
    <w:rsid w:val="00FA2CC4"/>
    <w:rsid w:val="00FA2E76"/>
    <w:rsid w:val="00FA3081"/>
    <w:rsid w:val="00FA35E0"/>
    <w:rsid w:val="00FA37FF"/>
    <w:rsid w:val="00FA3872"/>
    <w:rsid w:val="00FA3BA4"/>
    <w:rsid w:val="00FA4131"/>
    <w:rsid w:val="00FA451C"/>
    <w:rsid w:val="00FA5187"/>
    <w:rsid w:val="00FA5A05"/>
    <w:rsid w:val="00FA60E5"/>
    <w:rsid w:val="00FA66BB"/>
    <w:rsid w:val="00FA6BF7"/>
    <w:rsid w:val="00FA6CB3"/>
    <w:rsid w:val="00FA6FC8"/>
    <w:rsid w:val="00FA73A6"/>
    <w:rsid w:val="00FA7421"/>
    <w:rsid w:val="00FA7433"/>
    <w:rsid w:val="00FA7891"/>
    <w:rsid w:val="00FA7D0B"/>
    <w:rsid w:val="00FB0061"/>
    <w:rsid w:val="00FB00DA"/>
    <w:rsid w:val="00FB00E8"/>
    <w:rsid w:val="00FB0228"/>
    <w:rsid w:val="00FB075C"/>
    <w:rsid w:val="00FB0BFF"/>
    <w:rsid w:val="00FB1371"/>
    <w:rsid w:val="00FB1828"/>
    <w:rsid w:val="00FB20F6"/>
    <w:rsid w:val="00FB226D"/>
    <w:rsid w:val="00FB2287"/>
    <w:rsid w:val="00FB231F"/>
    <w:rsid w:val="00FB244F"/>
    <w:rsid w:val="00FB2EAA"/>
    <w:rsid w:val="00FB2F2E"/>
    <w:rsid w:val="00FB35E6"/>
    <w:rsid w:val="00FB365A"/>
    <w:rsid w:val="00FB3927"/>
    <w:rsid w:val="00FB3AC4"/>
    <w:rsid w:val="00FB3B57"/>
    <w:rsid w:val="00FB3BCE"/>
    <w:rsid w:val="00FB408B"/>
    <w:rsid w:val="00FB4172"/>
    <w:rsid w:val="00FB45F4"/>
    <w:rsid w:val="00FB55D1"/>
    <w:rsid w:val="00FB5613"/>
    <w:rsid w:val="00FB569C"/>
    <w:rsid w:val="00FB5709"/>
    <w:rsid w:val="00FB5775"/>
    <w:rsid w:val="00FB58C5"/>
    <w:rsid w:val="00FB591D"/>
    <w:rsid w:val="00FB5E3C"/>
    <w:rsid w:val="00FB5E73"/>
    <w:rsid w:val="00FB6B35"/>
    <w:rsid w:val="00FB6C9E"/>
    <w:rsid w:val="00FC00E8"/>
    <w:rsid w:val="00FC0214"/>
    <w:rsid w:val="00FC0B4C"/>
    <w:rsid w:val="00FC10EB"/>
    <w:rsid w:val="00FC14CD"/>
    <w:rsid w:val="00FC14E1"/>
    <w:rsid w:val="00FC1876"/>
    <w:rsid w:val="00FC1FDC"/>
    <w:rsid w:val="00FC2179"/>
    <w:rsid w:val="00FC2B41"/>
    <w:rsid w:val="00FC2F2D"/>
    <w:rsid w:val="00FC3178"/>
    <w:rsid w:val="00FC3A62"/>
    <w:rsid w:val="00FC3C01"/>
    <w:rsid w:val="00FC4503"/>
    <w:rsid w:val="00FC4946"/>
    <w:rsid w:val="00FC4FF1"/>
    <w:rsid w:val="00FC52AB"/>
    <w:rsid w:val="00FC535E"/>
    <w:rsid w:val="00FC5631"/>
    <w:rsid w:val="00FC58CC"/>
    <w:rsid w:val="00FC5E28"/>
    <w:rsid w:val="00FC6341"/>
    <w:rsid w:val="00FC6658"/>
    <w:rsid w:val="00FC6999"/>
    <w:rsid w:val="00FC6A42"/>
    <w:rsid w:val="00FC6A54"/>
    <w:rsid w:val="00FC716B"/>
    <w:rsid w:val="00FC7D4A"/>
    <w:rsid w:val="00FC7D9F"/>
    <w:rsid w:val="00FC7E01"/>
    <w:rsid w:val="00FD021B"/>
    <w:rsid w:val="00FD0617"/>
    <w:rsid w:val="00FD0644"/>
    <w:rsid w:val="00FD0BA4"/>
    <w:rsid w:val="00FD0D35"/>
    <w:rsid w:val="00FD11C6"/>
    <w:rsid w:val="00FD1500"/>
    <w:rsid w:val="00FD16AE"/>
    <w:rsid w:val="00FD186B"/>
    <w:rsid w:val="00FD1B38"/>
    <w:rsid w:val="00FD1C0D"/>
    <w:rsid w:val="00FD23A5"/>
    <w:rsid w:val="00FD2922"/>
    <w:rsid w:val="00FD2B76"/>
    <w:rsid w:val="00FD2E19"/>
    <w:rsid w:val="00FD2E63"/>
    <w:rsid w:val="00FD30C7"/>
    <w:rsid w:val="00FD3190"/>
    <w:rsid w:val="00FD31F0"/>
    <w:rsid w:val="00FD3379"/>
    <w:rsid w:val="00FD36ED"/>
    <w:rsid w:val="00FD36F1"/>
    <w:rsid w:val="00FD3B2C"/>
    <w:rsid w:val="00FD3B7C"/>
    <w:rsid w:val="00FD3F23"/>
    <w:rsid w:val="00FD42CB"/>
    <w:rsid w:val="00FD4313"/>
    <w:rsid w:val="00FD44E2"/>
    <w:rsid w:val="00FD4711"/>
    <w:rsid w:val="00FD4ACA"/>
    <w:rsid w:val="00FD4C29"/>
    <w:rsid w:val="00FD59D7"/>
    <w:rsid w:val="00FD634D"/>
    <w:rsid w:val="00FD6426"/>
    <w:rsid w:val="00FD6489"/>
    <w:rsid w:val="00FD66A9"/>
    <w:rsid w:val="00FD757F"/>
    <w:rsid w:val="00FD78C4"/>
    <w:rsid w:val="00FD7D8C"/>
    <w:rsid w:val="00FD7F26"/>
    <w:rsid w:val="00FE0203"/>
    <w:rsid w:val="00FE0626"/>
    <w:rsid w:val="00FE0DF3"/>
    <w:rsid w:val="00FE0EFF"/>
    <w:rsid w:val="00FE10DB"/>
    <w:rsid w:val="00FE1121"/>
    <w:rsid w:val="00FE1469"/>
    <w:rsid w:val="00FE1618"/>
    <w:rsid w:val="00FE1657"/>
    <w:rsid w:val="00FE17FC"/>
    <w:rsid w:val="00FE184E"/>
    <w:rsid w:val="00FE1B4B"/>
    <w:rsid w:val="00FE1C43"/>
    <w:rsid w:val="00FE1F69"/>
    <w:rsid w:val="00FE1F98"/>
    <w:rsid w:val="00FE2176"/>
    <w:rsid w:val="00FE2246"/>
    <w:rsid w:val="00FE2399"/>
    <w:rsid w:val="00FE3576"/>
    <w:rsid w:val="00FE3B73"/>
    <w:rsid w:val="00FE3F52"/>
    <w:rsid w:val="00FE61B4"/>
    <w:rsid w:val="00FE739F"/>
    <w:rsid w:val="00FE74D3"/>
    <w:rsid w:val="00FE76F5"/>
    <w:rsid w:val="00FE7827"/>
    <w:rsid w:val="00FE797A"/>
    <w:rsid w:val="00FE7A39"/>
    <w:rsid w:val="00FE7BE1"/>
    <w:rsid w:val="00FE7BE3"/>
    <w:rsid w:val="00FE7E76"/>
    <w:rsid w:val="00FF004D"/>
    <w:rsid w:val="00FF08AF"/>
    <w:rsid w:val="00FF0B5C"/>
    <w:rsid w:val="00FF0D68"/>
    <w:rsid w:val="00FF0FA5"/>
    <w:rsid w:val="00FF1A5C"/>
    <w:rsid w:val="00FF1BFB"/>
    <w:rsid w:val="00FF219D"/>
    <w:rsid w:val="00FF225A"/>
    <w:rsid w:val="00FF2366"/>
    <w:rsid w:val="00FF36A4"/>
    <w:rsid w:val="00FF4518"/>
    <w:rsid w:val="00FF4A4B"/>
    <w:rsid w:val="00FF4E21"/>
    <w:rsid w:val="00FF4E23"/>
    <w:rsid w:val="00FF50E2"/>
    <w:rsid w:val="00FF5ED7"/>
    <w:rsid w:val="00FF5F49"/>
    <w:rsid w:val="00FF68DB"/>
    <w:rsid w:val="00FF6D61"/>
    <w:rsid w:val="00FF7289"/>
    <w:rsid w:val="00FF7A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86C6A6ED-7AE0-4DAE-9CEB-C43B2104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1"/>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uiPriority w:val="1"/>
    <w:qFormat/>
    <w:rsid w:val="00A353D7"/>
    <w:pPr>
      <w:numPr>
        <w:ilvl w:val="1"/>
      </w:numPr>
      <w:spacing w:before="280"/>
      <w:outlineLvl w:val="1"/>
    </w:pPr>
    <w:rPr>
      <w:sz w:val="28"/>
    </w:rPr>
  </w:style>
  <w:style w:type="paragraph" w:styleId="Heading3">
    <w:name w:val="heading 3"/>
    <w:basedOn w:val="Heading2"/>
    <w:next w:val="BodyText"/>
    <w:link w:val="Heading3Char"/>
    <w:uiPriority w:val="1"/>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1"/>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uiPriority w:val="1"/>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uiPriority w:val="1"/>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99"/>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paragraph" w:customStyle="1" w:styleId="SP15303476">
    <w:name w:val="SP.15.303476"/>
    <w:basedOn w:val="Normal"/>
    <w:next w:val="Normal"/>
    <w:uiPriority w:val="99"/>
    <w:rsid w:val="00E47530"/>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E47530"/>
    <w:rPr>
      <w:color w:val="000000"/>
      <w:sz w:val="20"/>
      <w:szCs w:val="20"/>
    </w:rPr>
  </w:style>
  <w:style w:type="character" w:styleId="Mention">
    <w:name w:val="Mention"/>
    <w:basedOn w:val="DefaultParagraphFont"/>
    <w:uiPriority w:val="99"/>
    <w:unhideWhenUsed/>
    <w:rsid w:val="001533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79718388">
      <w:bodyDiv w:val="1"/>
      <w:marLeft w:val="0"/>
      <w:marRight w:val="0"/>
      <w:marTop w:val="0"/>
      <w:marBottom w:val="0"/>
      <w:divBdr>
        <w:top w:val="none" w:sz="0" w:space="0" w:color="auto"/>
        <w:left w:val="none" w:sz="0" w:space="0" w:color="auto"/>
        <w:bottom w:val="none" w:sz="0" w:space="0" w:color="auto"/>
        <w:right w:val="none" w:sz="0" w:space="0" w:color="auto"/>
      </w:divBdr>
    </w:div>
    <w:div w:id="89618456">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7506832">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3812078">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44850835">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0458240">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178355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3528600">
      <w:bodyDiv w:val="1"/>
      <w:marLeft w:val="0"/>
      <w:marRight w:val="0"/>
      <w:marTop w:val="0"/>
      <w:marBottom w:val="0"/>
      <w:divBdr>
        <w:top w:val="none" w:sz="0" w:space="0" w:color="auto"/>
        <w:left w:val="none" w:sz="0" w:space="0" w:color="auto"/>
        <w:bottom w:val="none" w:sz="0" w:space="0" w:color="auto"/>
        <w:right w:val="none" w:sz="0" w:space="0" w:color="auto"/>
      </w:divBdr>
    </w:div>
    <w:div w:id="366758649">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386955496">
      <w:bodyDiv w:val="1"/>
      <w:marLeft w:val="0"/>
      <w:marRight w:val="0"/>
      <w:marTop w:val="0"/>
      <w:marBottom w:val="0"/>
      <w:divBdr>
        <w:top w:val="none" w:sz="0" w:space="0" w:color="auto"/>
        <w:left w:val="none" w:sz="0" w:space="0" w:color="auto"/>
        <w:bottom w:val="none" w:sz="0" w:space="0" w:color="auto"/>
        <w:right w:val="none" w:sz="0" w:space="0" w:color="auto"/>
      </w:divBdr>
    </w:div>
    <w:div w:id="398938860">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08622067">
      <w:bodyDiv w:val="1"/>
      <w:marLeft w:val="0"/>
      <w:marRight w:val="0"/>
      <w:marTop w:val="0"/>
      <w:marBottom w:val="0"/>
      <w:divBdr>
        <w:top w:val="none" w:sz="0" w:space="0" w:color="auto"/>
        <w:left w:val="none" w:sz="0" w:space="0" w:color="auto"/>
        <w:bottom w:val="none" w:sz="0" w:space="0" w:color="auto"/>
        <w:right w:val="none" w:sz="0" w:space="0" w:color="auto"/>
      </w:divBdr>
    </w:div>
    <w:div w:id="408891795">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1634421">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498085135">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55895729">
      <w:bodyDiv w:val="1"/>
      <w:marLeft w:val="0"/>
      <w:marRight w:val="0"/>
      <w:marTop w:val="0"/>
      <w:marBottom w:val="0"/>
      <w:divBdr>
        <w:top w:val="none" w:sz="0" w:space="0" w:color="auto"/>
        <w:left w:val="none" w:sz="0" w:space="0" w:color="auto"/>
        <w:bottom w:val="none" w:sz="0" w:space="0" w:color="auto"/>
        <w:right w:val="none" w:sz="0" w:space="0" w:color="auto"/>
      </w:divBdr>
    </w:div>
    <w:div w:id="566840512">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06548286">
      <w:bodyDiv w:val="1"/>
      <w:marLeft w:val="0"/>
      <w:marRight w:val="0"/>
      <w:marTop w:val="0"/>
      <w:marBottom w:val="0"/>
      <w:divBdr>
        <w:top w:val="none" w:sz="0" w:space="0" w:color="auto"/>
        <w:left w:val="none" w:sz="0" w:space="0" w:color="auto"/>
        <w:bottom w:val="none" w:sz="0" w:space="0" w:color="auto"/>
        <w:right w:val="none" w:sz="0" w:space="0" w:color="auto"/>
      </w:divBdr>
    </w:div>
    <w:div w:id="619141417">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133900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06750420">
      <w:bodyDiv w:val="1"/>
      <w:marLeft w:val="0"/>
      <w:marRight w:val="0"/>
      <w:marTop w:val="0"/>
      <w:marBottom w:val="0"/>
      <w:divBdr>
        <w:top w:val="none" w:sz="0" w:space="0" w:color="auto"/>
        <w:left w:val="none" w:sz="0" w:space="0" w:color="auto"/>
        <w:bottom w:val="none" w:sz="0" w:space="0" w:color="auto"/>
        <w:right w:val="none" w:sz="0" w:space="0" w:color="auto"/>
      </w:divBdr>
    </w:div>
    <w:div w:id="823935934">
      <w:bodyDiv w:val="1"/>
      <w:marLeft w:val="0"/>
      <w:marRight w:val="0"/>
      <w:marTop w:val="0"/>
      <w:marBottom w:val="0"/>
      <w:divBdr>
        <w:top w:val="none" w:sz="0" w:space="0" w:color="auto"/>
        <w:left w:val="none" w:sz="0" w:space="0" w:color="auto"/>
        <w:bottom w:val="none" w:sz="0" w:space="0" w:color="auto"/>
        <w:right w:val="none" w:sz="0" w:space="0" w:color="auto"/>
      </w:divBdr>
    </w:div>
    <w:div w:id="834028555">
      <w:bodyDiv w:val="1"/>
      <w:marLeft w:val="0"/>
      <w:marRight w:val="0"/>
      <w:marTop w:val="0"/>
      <w:marBottom w:val="0"/>
      <w:divBdr>
        <w:top w:val="none" w:sz="0" w:space="0" w:color="auto"/>
        <w:left w:val="none" w:sz="0" w:space="0" w:color="auto"/>
        <w:bottom w:val="none" w:sz="0" w:space="0" w:color="auto"/>
        <w:right w:val="none" w:sz="0" w:space="0" w:color="auto"/>
      </w:divBdr>
    </w:div>
    <w:div w:id="84956279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7492345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897595268">
      <w:bodyDiv w:val="1"/>
      <w:marLeft w:val="0"/>
      <w:marRight w:val="0"/>
      <w:marTop w:val="0"/>
      <w:marBottom w:val="0"/>
      <w:divBdr>
        <w:top w:val="none" w:sz="0" w:space="0" w:color="auto"/>
        <w:left w:val="none" w:sz="0" w:space="0" w:color="auto"/>
        <w:bottom w:val="none" w:sz="0" w:space="0" w:color="auto"/>
        <w:right w:val="none" w:sz="0" w:space="0" w:color="auto"/>
      </w:divBdr>
    </w:div>
    <w:div w:id="901214149">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26310691">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1027081">
      <w:bodyDiv w:val="1"/>
      <w:marLeft w:val="0"/>
      <w:marRight w:val="0"/>
      <w:marTop w:val="0"/>
      <w:marBottom w:val="0"/>
      <w:divBdr>
        <w:top w:val="none" w:sz="0" w:space="0" w:color="auto"/>
        <w:left w:val="none" w:sz="0" w:space="0" w:color="auto"/>
        <w:bottom w:val="none" w:sz="0" w:space="0" w:color="auto"/>
        <w:right w:val="none" w:sz="0" w:space="0" w:color="auto"/>
      </w:divBdr>
    </w:div>
    <w:div w:id="1014460555">
      <w:bodyDiv w:val="1"/>
      <w:marLeft w:val="0"/>
      <w:marRight w:val="0"/>
      <w:marTop w:val="0"/>
      <w:marBottom w:val="0"/>
      <w:divBdr>
        <w:top w:val="none" w:sz="0" w:space="0" w:color="auto"/>
        <w:left w:val="none" w:sz="0" w:space="0" w:color="auto"/>
        <w:bottom w:val="none" w:sz="0" w:space="0" w:color="auto"/>
        <w:right w:val="none" w:sz="0" w:space="0" w:color="auto"/>
      </w:divBdr>
    </w:div>
    <w:div w:id="1015955868">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77172840">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2215381">
      <w:bodyDiv w:val="1"/>
      <w:marLeft w:val="0"/>
      <w:marRight w:val="0"/>
      <w:marTop w:val="0"/>
      <w:marBottom w:val="0"/>
      <w:divBdr>
        <w:top w:val="none" w:sz="0" w:space="0" w:color="auto"/>
        <w:left w:val="none" w:sz="0" w:space="0" w:color="auto"/>
        <w:bottom w:val="none" w:sz="0" w:space="0" w:color="auto"/>
        <w:right w:val="none" w:sz="0" w:space="0" w:color="auto"/>
      </w:divBdr>
    </w:div>
    <w:div w:id="1109860108">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978817">
      <w:bodyDiv w:val="1"/>
      <w:marLeft w:val="0"/>
      <w:marRight w:val="0"/>
      <w:marTop w:val="0"/>
      <w:marBottom w:val="0"/>
      <w:divBdr>
        <w:top w:val="none" w:sz="0" w:space="0" w:color="auto"/>
        <w:left w:val="none" w:sz="0" w:space="0" w:color="auto"/>
        <w:bottom w:val="none" w:sz="0" w:space="0" w:color="auto"/>
        <w:right w:val="none" w:sz="0" w:space="0" w:color="auto"/>
      </w:divBdr>
    </w:div>
    <w:div w:id="1223758393">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455785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6086731">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4202657">
      <w:bodyDiv w:val="1"/>
      <w:marLeft w:val="0"/>
      <w:marRight w:val="0"/>
      <w:marTop w:val="0"/>
      <w:marBottom w:val="0"/>
      <w:divBdr>
        <w:top w:val="none" w:sz="0" w:space="0" w:color="auto"/>
        <w:left w:val="none" w:sz="0" w:space="0" w:color="auto"/>
        <w:bottom w:val="none" w:sz="0" w:space="0" w:color="auto"/>
        <w:right w:val="none" w:sz="0" w:space="0" w:color="auto"/>
      </w:divBdr>
    </w:div>
    <w:div w:id="1454056869">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77335968">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493134426">
      <w:bodyDiv w:val="1"/>
      <w:marLeft w:val="0"/>
      <w:marRight w:val="0"/>
      <w:marTop w:val="0"/>
      <w:marBottom w:val="0"/>
      <w:divBdr>
        <w:top w:val="none" w:sz="0" w:space="0" w:color="auto"/>
        <w:left w:val="none" w:sz="0" w:space="0" w:color="auto"/>
        <w:bottom w:val="none" w:sz="0" w:space="0" w:color="auto"/>
        <w:right w:val="none" w:sz="0" w:space="0" w:color="auto"/>
      </w:divBdr>
    </w:div>
    <w:div w:id="1503815257">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8348577">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37490813">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1733812">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6639921">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6899156">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3964390">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6158539">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58171115">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3947438">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26512696">
      <w:bodyDiv w:val="1"/>
      <w:marLeft w:val="0"/>
      <w:marRight w:val="0"/>
      <w:marTop w:val="0"/>
      <w:marBottom w:val="0"/>
      <w:divBdr>
        <w:top w:val="none" w:sz="0" w:space="0" w:color="auto"/>
        <w:left w:val="none" w:sz="0" w:space="0" w:color="auto"/>
        <w:bottom w:val="none" w:sz="0" w:space="0" w:color="auto"/>
        <w:right w:val="none" w:sz="0" w:space="0" w:color="auto"/>
      </w:divBdr>
    </w:div>
    <w:div w:id="2043700086">
      <w:bodyDiv w:val="1"/>
      <w:marLeft w:val="0"/>
      <w:marRight w:val="0"/>
      <w:marTop w:val="0"/>
      <w:marBottom w:val="0"/>
      <w:divBdr>
        <w:top w:val="none" w:sz="0" w:space="0" w:color="auto"/>
        <w:left w:val="none" w:sz="0" w:space="0" w:color="auto"/>
        <w:bottom w:val="none" w:sz="0" w:space="0" w:color="auto"/>
        <w:right w:val="none" w:sz="0" w:space="0" w:color="auto"/>
      </w:divBdr>
    </w:div>
    <w:div w:id="205966724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01930">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 w:id="21448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entor.ieee.org/802.11/dcn/22/11-22-1480-02-00be-lb266-cr-for-clause-9.docx" TargetMode="External"/><Relationship Id="rId18" Type="http://schemas.openxmlformats.org/officeDocument/2006/relationships/hyperlink" Target="https://mentor.ieee.org/802.11/dcn/22/11-22-1480-00-00be-lb266-cr-for-clause-9.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entor.ieee.org/802.11/dcn/22/11-22-1480-00-00be-lb266-cr-for-clause-9.doc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ntor.ieee.org/802.11/dcn/22/11-22-1480-00-00be-lb266-cr-for-clause-9.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ntor.ieee.org/802.11/dcn/22/11-22-1480-00-00be-lb266-cr-for-clause-9.docx" TargetMode="External"/><Relationship Id="rId20" Type="http://schemas.openxmlformats.org/officeDocument/2006/relationships/hyperlink" Target="https://mentor.ieee.org/802.11/dcn/22/11-22-1480-02-00be-lb266-cr-for-clause-9.doc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mentor.ieee.org/802.11/dcn/22/11-22-1480-02-00be-lb266-cr-for-clause-9.docx"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mentor.ieee.org/802.11/dcn/22/11-22-1480-00-00be-lb266-cr-for-clause-9.doc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ntor.ieee.org/802.11/dcn/22/11-22-1480-02-00be-lb266-cr-for-clause-9.docx" TargetMode="External"/><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7DF31-FBEF-4672-AA9F-AFB7F5E70D1D}">
  <ds:schemaRefs>
    <ds:schemaRef ds:uri="http://schemas.openxmlformats.org/officeDocument/2006/bibliography"/>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85</TotalTime>
  <Pages>10</Pages>
  <Words>3622</Words>
  <Characters>20625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24199</CharactersWithSpaces>
  <SharedDoc>false</SharedDoc>
  <HLinks>
    <vt:vector size="90" baseType="variant">
      <vt:variant>
        <vt:i4>3997728</vt:i4>
      </vt:variant>
      <vt:variant>
        <vt:i4>42</vt:i4>
      </vt:variant>
      <vt:variant>
        <vt:i4>0</vt:i4>
      </vt:variant>
      <vt:variant>
        <vt:i4>5</vt:i4>
      </vt:variant>
      <vt:variant>
        <vt:lpwstr/>
      </vt:variant>
      <vt:variant>
        <vt:lpwstr>bookmark237</vt:lpwstr>
      </vt:variant>
      <vt:variant>
        <vt:i4>3997728</vt:i4>
      </vt:variant>
      <vt:variant>
        <vt:i4>39</vt:i4>
      </vt:variant>
      <vt:variant>
        <vt:i4>0</vt:i4>
      </vt:variant>
      <vt:variant>
        <vt:i4>5</vt:i4>
      </vt:variant>
      <vt:variant>
        <vt:lpwstr/>
      </vt:variant>
      <vt:variant>
        <vt:lpwstr>bookmark237</vt:lpwstr>
      </vt:variant>
      <vt:variant>
        <vt:i4>3997728</vt:i4>
      </vt:variant>
      <vt:variant>
        <vt:i4>36</vt:i4>
      </vt:variant>
      <vt:variant>
        <vt:i4>0</vt:i4>
      </vt:variant>
      <vt:variant>
        <vt:i4>5</vt:i4>
      </vt:variant>
      <vt:variant>
        <vt:lpwstr/>
      </vt:variant>
      <vt:variant>
        <vt:lpwstr>bookmark236</vt:lpwstr>
      </vt:variant>
      <vt:variant>
        <vt:i4>3997728</vt:i4>
      </vt:variant>
      <vt:variant>
        <vt:i4>33</vt:i4>
      </vt:variant>
      <vt:variant>
        <vt:i4>0</vt:i4>
      </vt:variant>
      <vt:variant>
        <vt:i4>5</vt:i4>
      </vt:variant>
      <vt:variant>
        <vt:lpwstr/>
      </vt:variant>
      <vt:variant>
        <vt:lpwstr>bookmark235</vt:lpwstr>
      </vt:variant>
      <vt:variant>
        <vt:i4>3997728</vt:i4>
      </vt:variant>
      <vt:variant>
        <vt:i4>30</vt:i4>
      </vt:variant>
      <vt:variant>
        <vt:i4>0</vt:i4>
      </vt:variant>
      <vt:variant>
        <vt:i4>5</vt:i4>
      </vt:variant>
      <vt:variant>
        <vt:lpwstr/>
      </vt:variant>
      <vt:variant>
        <vt:lpwstr>bookmark235</vt:lpwstr>
      </vt:variant>
      <vt:variant>
        <vt:i4>4128803</vt:i4>
      </vt:variant>
      <vt:variant>
        <vt:i4>27</vt:i4>
      </vt:variant>
      <vt:variant>
        <vt:i4>0</vt:i4>
      </vt:variant>
      <vt:variant>
        <vt:i4>5</vt:i4>
      </vt:variant>
      <vt:variant>
        <vt:lpwstr/>
      </vt:variant>
      <vt:variant>
        <vt:lpwstr>bookmark114</vt:lpwstr>
      </vt:variant>
      <vt:variant>
        <vt:i4>7405607</vt:i4>
      </vt:variant>
      <vt:variant>
        <vt:i4>24</vt:i4>
      </vt:variant>
      <vt:variant>
        <vt:i4>0</vt:i4>
      </vt:variant>
      <vt:variant>
        <vt:i4>5</vt:i4>
      </vt:variant>
      <vt:variant>
        <vt:lpwstr>https://mentor.ieee.org/802.11/dcn/22/11-22-1480-00-00be-lb266-cr-for-clause-9.docx</vt:lpwstr>
      </vt:variant>
      <vt:variant>
        <vt:lpwstr/>
      </vt:variant>
      <vt:variant>
        <vt:i4>7405605</vt:i4>
      </vt:variant>
      <vt:variant>
        <vt:i4>21</vt:i4>
      </vt:variant>
      <vt:variant>
        <vt:i4>0</vt:i4>
      </vt:variant>
      <vt:variant>
        <vt:i4>5</vt:i4>
      </vt:variant>
      <vt:variant>
        <vt:lpwstr>https://mentor.ieee.org/802.11/dcn/22/11-22-1480-02-00be-lb266-cr-for-clause-9.docx</vt:lpwstr>
      </vt:variant>
      <vt:variant>
        <vt:lpwstr/>
      </vt:variant>
      <vt:variant>
        <vt:i4>7405607</vt:i4>
      </vt:variant>
      <vt:variant>
        <vt:i4>18</vt:i4>
      </vt:variant>
      <vt:variant>
        <vt:i4>0</vt:i4>
      </vt:variant>
      <vt:variant>
        <vt:i4>5</vt:i4>
      </vt:variant>
      <vt:variant>
        <vt:lpwstr>https://mentor.ieee.org/802.11/dcn/22/11-22-1480-00-00be-lb266-cr-for-clause-9.docx</vt:lpwstr>
      </vt:variant>
      <vt:variant>
        <vt:lpwstr/>
      </vt:variant>
      <vt:variant>
        <vt:i4>7405607</vt:i4>
      </vt:variant>
      <vt:variant>
        <vt:i4>15</vt:i4>
      </vt:variant>
      <vt:variant>
        <vt:i4>0</vt:i4>
      </vt:variant>
      <vt:variant>
        <vt:i4>5</vt:i4>
      </vt:variant>
      <vt:variant>
        <vt:lpwstr>https://mentor.ieee.org/802.11/dcn/22/11-22-1480-00-00be-lb266-cr-for-clause-9.docx</vt:lpwstr>
      </vt:variant>
      <vt:variant>
        <vt:lpwstr/>
      </vt:variant>
      <vt:variant>
        <vt:i4>7405607</vt:i4>
      </vt:variant>
      <vt:variant>
        <vt:i4>12</vt:i4>
      </vt:variant>
      <vt:variant>
        <vt:i4>0</vt:i4>
      </vt:variant>
      <vt:variant>
        <vt:i4>5</vt:i4>
      </vt:variant>
      <vt:variant>
        <vt:lpwstr>https://mentor.ieee.org/802.11/dcn/22/11-22-1480-00-00be-lb266-cr-for-clause-9.docx</vt:lpwstr>
      </vt:variant>
      <vt:variant>
        <vt:lpwstr/>
      </vt:variant>
      <vt:variant>
        <vt:i4>7405607</vt:i4>
      </vt:variant>
      <vt:variant>
        <vt:i4>9</vt:i4>
      </vt:variant>
      <vt:variant>
        <vt:i4>0</vt:i4>
      </vt:variant>
      <vt:variant>
        <vt:i4>5</vt:i4>
      </vt:variant>
      <vt:variant>
        <vt:lpwstr>https://mentor.ieee.org/802.11/dcn/22/11-22-1480-00-00be-lb266-cr-for-clause-9.docx</vt:lpwstr>
      </vt:variant>
      <vt:variant>
        <vt:lpwstr/>
      </vt:variant>
      <vt:variant>
        <vt:i4>7405605</vt:i4>
      </vt:variant>
      <vt:variant>
        <vt:i4>6</vt:i4>
      </vt:variant>
      <vt:variant>
        <vt:i4>0</vt:i4>
      </vt:variant>
      <vt:variant>
        <vt:i4>5</vt:i4>
      </vt:variant>
      <vt:variant>
        <vt:lpwstr>https://mentor.ieee.org/802.11/dcn/22/11-22-1480-02-00be-lb266-cr-for-clause-9.docx</vt:lpwstr>
      </vt:variant>
      <vt:variant>
        <vt:lpwstr/>
      </vt:variant>
      <vt:variant>
        <vt:i4>7405605</vt:i4>
      </vt:variant>
      <vt:variant>
        <vt:i4>3</vt:i4>
      </vt:variant>
      <vt:variant>
        <vt:i4>0</vt:i4>
      </vt:variant>
      <vt:variant>
        <vt:i4>5</vt:i4>
      </vt:variant>
      <vt:variant>
        <vt:lpwstr>https://mentor.ieee.org/802.11/dcn/22/11-22-1480-02-00be-lb266-cr-for-clause-9.docx</vt:lpwstr>
      </vt:variant>
      <vt:variant>
        <vt:lpwstr/>
      </vt:variant>
      <vt:variant>
        <vt:i4>7405605</vt:i4>
      </vt:variant>
      <vt:variant>
        <vt:i4>0</vt:i4>
      </vt:variant>
      <vt:variant>
        <vt:i4>0</vt:i4>
      </vt:variant>
      <vt:variant>
        <vt:i4>5</vt:i4>
      </vt:variant>
      <vt:variant>
        <vt:lpwstr>https://mentor.ieee.org/802.11/dcn/22/11-22-1480-02-00be-lb266-cr-for-clause-9.docx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Gaurang Naik</cp:lastModifiedBy>
  <cp:revision>112</cp:revision>
  <dcterms:created xsi:type="dcterms:W3CDTF">2022-12-20T01:17:00Z</dcterms:created>
  <dcterms:modified xsi:type="dcterms:W3CDTF">2023-01-05T01:23:00Z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