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08A11892" w:rsidR="004C4BC9" w:rsidRPr="00A36A5F" w:rsidRDefault="004C4BC9" w:rsidP="00C75F57">
      <w:pPr>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51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2CC410AF" w:rsidR="00A353D7" w:rsidRPr="00C13D9C" w:rsidRDefault="004E0589" w:rsidP="00D65EAE">
            <w:pPr>
              <w:suppressAutoHyphens/>
              <w:spacing w:before="120" w:after="120"/>
              <w:jc w:val="center"/>
              <w:rPr>
                <w:b/>
                <w:bCs/>
              </w:rPr>
            </w:pPr>
            <w:r w:rsidRPr="00C13D9C">
              <w:rPr>
                <w:b/>
                <w:bCs/>
              </w:rPr>
              <w:t>LB 266</w:t>
            </w:r>
            <w:r w:rsidR="000D777C" w:rsidRPr="00C13D9C">
              <w:rPr>
                <w:b/>
                <w:bCs/>
              </w:rPr>
              <w:t xml:space="preserve"> </w:t>
            </w:r>
            <w:r w:rsidR="00C62602" w:rsidRPr="00C13D9C">
              <w:rPr>
                <w:b/>
                <w:bCs/>
              </w:rPr>
              <w:t xml:space="preserve">Resolution for </w:t>
            </w:r>
            <w:r w:rsidR="00EA256E">
              <w:rPr>
                <w:b/>
                <w:bCs/>
              </w:rPr>
              <w:t xml:space="preserve">Some </w:t>
            </w:r>
            <w:r w:rsidR="00E365E3" w:rsidRPr="00C13D9C">
              <w:rPr>
                <w:b/>
                <w:bCs/>
              </w:rPr>
              <w:t>CID</w:t>
            </w:r>
            <w:r w:rsidR="000D777C" w:rsidRPr="00C13D9C">
              <w:rPr>
                <w:b/>
                <w:bCs/>
              </w:rPr>
              <w:t>s</w:t>
            </w:r>
            <w:r w:rsidR="00E365E3" w:rsidRPr="00C13D9C">
              <w:rPr>
                <w:b/>
                <w:bCs/>
              </w:rPr>
              <w:t xml:space="preserve"> </w:t>
            </w:r>
            <w:r w:rsidR="00EA256E">
              <w:rPr>
                <w:b/>
                <w:bCs/>
              </w:rPr>
              <w:t>in 35.9</w:t>
            </w:r>
          </w:p>
        </w:tc>
      </w:tr>
      <w:tr w:rsidR="00A353D7" w:rsidRPr="00CC2C3C" w14:paraId="5101EAE9" w14:textId="77777777" w:rsidTr="007836FF">
        <w:trPr>
          <w:trHeight w:val="269"/>
          <w:jc w:val="center"/>
        </w:trPr>
        <w:tc>
          <w:tcPr>
            <w:tcW w:w="9576" w:type="dxa"/>
            <w:gridSpan w:val="5"/>
            <w:vAlign w:val="center"/>
          </w:tcPr>
          <w:p w14:paraId="3704DF93" w14:textId="7672E12B" w:rsidR="00A353D7" w:rsidRPr="00CC2C3C" w:rsidRDefault="00CA0CDA" w:rsidP="00C75F57">
            <w:pPr>
              <w:suppressAutoHyphens/>
              <w:spacing w:before="120" w:after="120"/>
              <w:rPr>
                <w:b/>
                <w:sz w:val="20"/>
              </w:rPr>
            </w:pPr>
            <w:r w:rsidRPr="00C048AF">
              <w:rPr>
                <w:bCs/>
                <w:sz w:val="20"/>
              </w:rPr>
              <w:t>Date</w:t>
            </w:r>
            <w:r w:rsidRPr="00CC2C3C">
              <w:rPr>
                <w:sz w:val="20"/>
              </w:rPr>
              <w:t>:</w:t>
            </w:r>
            <w:r>
              <w:rPr>
                <w:sz w:val="20"/>
              </w:rPr>
              <w:t xml:space="preserve"> </w:t>
            </w:r>
            <w:r w:rsidR="007C0437">
              <w:rPr>
                <w:sz w:val="20"/>
              </w:rPr>
              <w:t>August 15</w:t>
            </w:r>
            <w:r w:rsidR="00B23AAA">
              <w:rPr>
                <w:sz w:val="20"/>
              </w:rPr>
              <w:t>, 20</w:t>
            </w:r>
            <w:r w:rsidR="00D11553">
              <w:rPr>
                <w:sz w:val="20"/>
              </w:rPr>
              <w:t>2</w:t>
            </w:r>
            <w:r w:rsidR="00FE0697">
              <w:rPr>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suppressAutoHyphens/>
              <w:rPr>
                <w:sz w:val="20"/>
              </w:rPr>
            </w:pPr>
            <w:r w:rsidRPr="00B54532">
              <w:rPr>
                <w:sz w:val="20"/>
              </w:rPr>
              <w:t>Author(s):</w:t>
            </w:r>
          </w:p>
        </w:tc>
      </w:tr>
      <w:tr w:rsidR="00A353D7" w:rsidRPr="00CC2C3C" w14:paraId="4CA9836C" w14:textId="77777777" w:rsidTr="00C13D9C">
        <w:trPr>
          <w:jc w:val="center"/>
        </w:trPr>
        <w:tc>
          <w:tcPr>
            <w:tcW w:w="1885" w:type="dxa"/>
            <w:vAlign w:val="center"/>
          </w:tcPr>
          <w:p w14:paraId="122902DC" w14:textId="77777777" w:rsidR="00A353D7" w:rsidRPr="00B54532" w:rsidRDefault="00A353D7" w:rsidP="00C75F57">
            <w:pPr>
              <w:suppressAutoHyphens/>
              <w:rPr>
                <w:sz w:val="20"/>
              </w:rPr>
            </w:pPr>
            <w:r w:rsidRPr="00B54532">
              <w:rPr>
                <w:sz w:val="20"/>
              </w:rPr>
              <w:t>Name</w:t>
            </w:r>
          </w:p>
        </w:tc>
        <w:tc>
          <w:tcPr>
            <w:tcW w:w="1515" w:type="dxa"/>
            <w:vAlign w:val="center"/>
          </w:tcPr>
          <w:p w14:paraId="4A5F7728" w14:textId="77777777" w:rsidR="00A353D7" w:rsidRPr="00B54532" w:rsidRDefault="00A353D7" w:rsidP="00C75F57">
            <w:pPr>
              <w:suppressAutoHyphens/>
              <w:rPr>
                <w:sz w:val="20"/>
              </w:rPr>
            </w:pPr>
            <w:r w:rsidRPr="00B54532">
              <w:rPr>
                <w:sz w:val="20"/>
              </w:rPr>
              <w:t>Affiliation</w:t>
            </w:r>
          </w:p>
        </w:tc>
        <w:tc>
          <w:tcPr>
            <w:tcW w:w="2175" w:type="dxa"/>
            <w:vAlign w:val="center"/>
          </w:tcPr>
          <w:p w14:paraId="4B6B0D13" w14:textId="77777777" w:rsidR="00A353D7" w:rsidRPr="00B54532" w:rsidRDefault="00A353D7" w:rsidP="00C75F57">
            <w:pPr>
              <w:suppressAutoHyphens/>
              <w:rPr>
                <w:sz w:val="20"/>
              </w:rPr>
            </w:pPr>
            <w:r w:rsidRPr="00B54532">
              <w:rPr>
                <w:sz w:val="20"/>
              </w:rPr>
              <w:t>Address</w:t>
            </w:r>
          </w:p>
        </w:tc>
        <w:tc>
          <w:tcPr>
            <w:tcW w:w="1710" w:type="dxa"/>
            <w:vAlign w:val="center"/>
          </w:tcPr>
          <w:p w14:paraId="64E1800C" w14:textId="77777777" w:rsidR="00A353D7" w:rsidRPr="00B54532" w:rsidRDefault="00A353D7" w:rsidP="00C75F57">
            <w:pPr>
              <w:suppressAutoHyphens/>
              <w:rPr>
                <w:sz w:val="20"/>
              </w:rPr>
            </w:pPr>
            <w:r w:rsidRPr="00B54532">
              <w:rPr>
                <w:sz w:val="20"/>
              </w:rPr>
              <w:t>Phone</w:t>
            </w:r>
          </w:p>
        </w:tc>
        <w:tc>
          <w:tcPr>
            <w:tcW w:w="2291" w:type="dxa"/>
            <w:vAlign w:val="center"/>
          </w:tcPr>
          <w:p w14:paraId="39FA26A6" w14:textId="77777777" w:rsidR="00A353D7" w:rsidRPr="00B54532" w:rsidRDefault="00A353D7" w:rsidP="00C75F57">
            <w:pPr>
              <w:suppressAutoHyphens/>
              <w:rPr>
                <w:sz w:val="20"/>
              </w:rPr>
            </w:pPr>
            <w:r w:rsidRPr="00B54532">
              <w:rPr>
                <w:sz w:val="20"/>
              </w:rPr>
              <w:t>email</w:t>
            </w:r>
          </w:p>
        </w:tc>
      </w:tr>
      <w:tr w:rsidR="00C13D9C" w:rsidRPr="00CC2C3C" w14:paraId="5AC206C8" w14:textId="77777777" w:rsidTr="00C13D9C">
        <w:trPr>
          <w:jc w:val="center"/>
        </w:trPr>
        <w:tc>
          <w:tcPr>
            <w:tcW w:w="1885" w:type="dxa"/>
            <w:vAlign w:val="center"/>
          </w:tcPr>
          <w:p w14:paraId="4FDB5AA4" w14:textId="33D0EEA2" w:rsidR="00C13D9C" w:rsidRDefault="00C13D9C" w:rsidP="00126241">
            <w:pPr>
              <w:suppressAutoHyphens/>
              <w:rPr>
                <w:b/>
                <w:sz w:val="18"/>
                <w:szCs w:val="18"/>
                <w:lang w:eastAsia="ko-KR"/>
              </w:rPr>
            </w:pPr>
            <w:r>
              <w:rPr>
                <w:sz w:val="18"/>
                <w:szCs w:val="18"/>
                <w:lang w:eastAsia="ko-KR"/>
              </w:rPr>
              <w:t>Chunyu Hu</w:t>
            </w:r>
          </w:p>
        </w:tc>
        <w:tc>
          <w:tcPr>
            <w:tcW w:w="1515" w:type="dxa"/>
            <w:vMerge w:val="restart"/>
          </w:tcPr>
          <w:p w14:paraId="2D312C28" w14:textId="68173E3F" w:rsidR="00C13D9C" w:rsidRDefault="00C13D9C" w:rsidP="00C13D9C">
            <w:pPr>
              <w:suppressAutoHyphens/>
              <w:rPr>
                <w:b/>
                <w:sz w:val="18"/>
                <w:szCs w:val="18"/>
                <w:lang w:eastAsia="ko-KR"/>
              </w:rPr>
            </w:pPr>
            <w:r>
              <w:rPr>
                <w:sz w:val="18"/>
                <w:szCs w:val="18"/>
                <w:lang w:eastAsia="ko-KR"/>
              </w:rPr>
              <w:t>Meta</w:t>
            </w:r>
          </w:p>
        </w:tc>
        <w:tc>
          <w:tcPr>
            <w:tcW w:w="2175" w:type="dxa"/>
          </w:tcPr>
          <w:p w14:paraId="5277C78F" w14:textId="77777777" w:rsidR="00C13D9C" w:rsidRPr="000A26E7" w:rsidRDefault="00C13D9C" w:rsidP="00126241">
            <w:pPr>
              <w:suppressAutoHyphens/>
              <w:rPr>
                <w:b/>
                <w:sz w:val="18"/>
                <w:szCs w:val="18"/>
                <w:lang w:eastAsia="ko-KR"/>
              </w:rPr>
            </w:pPr>
          </w:p>
        </w:tc>
        <w:tc>
          <w:tcPr>
            <w:tcW w:w="1710" w:type="dxa"/>
            <w:vAlign w:val="center"/>
          </w:tcPr>
          <w:p w14:paraId="582F884C" w14:textId="77777777" w:rsidR="00C13D9C" w:rsidRPr="00BF7A21" w:rsidRDefault="00C13D9C" w:rsidP="00126241">
            <w:pPr>
              <w:suppressAutoHyphens/>
              <w:rPr>
                <w:b/>
                <w:sz w:val="18"/>
                <w:szCs w:val="18"/>
                <w:lang w:eastAsia="ko-KR"/>
              </w:rPr>
            </w:pPr>
          </w:p>
        </w:tc>
        <w:tc>
          <w:tcPr>
            <w:tcW w:w="2291" w:type="dxa"/>
            <w:vAlign w:val="center"/>
          </w:tcPr>
          <w:p w14:paraId="328CB329" w14:textId="75C00E36" w:rsidR="00C13D9C" w:rsidRDefault="00C13D9C" w:rsidP="00126241">
            <w:pPr>
              <w:suppressAutoHyphens/>
              <w:rPr>
                <w:b/>
                <w:sz w:val="16"/>
                <w:szCs w:val="18"/>
                <w:lang w:eastAsia="ko-KR"/>
              </w:rPr>
            </w:pPr>
            <w:hyperlink r:id="rId13" w:history="1">
              <w:r w:rsidRPr="004523AB">
                <w:rPr>
                  <w:sz w:val="16"/>
                  <w:szCs w:val="18"/>
                  <w:lang w:eastAsia="ko-KR"/>
                </w:rPr>
                <w:t>chunyuhu07@gmail.com</w:t>
              </w:r>
            </w:hyperlink>
          </w:p>
        </w:tc>
      </w:tr>
      <w:tr w:rsidR="00C13D9C" w:rsidRPr="00CC2C3C" w14:paraId="50548E7E" w14:textId="77777777" w:rsidTr="00C13D9C">
        <w:trPr>
          <w:jc w:val="center"/>
        </w:trPr>
        <w:tc>
          <w:tcPr>
            <w:tcW w:w="1885" w:type="dxa"/>
            <w:vAlign w:val="center"/>
          </w:tcPr>
          <w:p w14:paraId="71B00AD5" w14:textId="7D12CD47" w:rsidR="00C13D9C" w:rsidRDefault="00C13D9C" w:rsidP="00126241">
            <w:pPr>
              <w:suppressAutoHyphens/>
              <w:rPr>
                <w:b/>
                <w:sz w:val="18"/>
                <w:szCs w:val="18"/>
                <w:lang w:eastAsia="ko-KR"/>
              </w:rPr>
            </w:pPr>
            <w:r>
              <w:rPr>
                <w:sz w:val="18"/>
                <w:szCs w:val="18"/>
                <w:lang w:eastAsia="ko-KR"/>
              </w:rPr>
              <w:t>Kumail Kaider</w:t>
            </w:r>
          </w:p>
        </w:tc>
        <w:tc>
          <w:tcPr>
            <w:tcW w:w="1515" w:type="dxa"/>
            <w:vMerge/>
            <w:vAlign w:val="center"/>
          </w:tcPr>
          <w:p w14:paraId="099C947A" w14:textId="34FD49D9" w:rsidR="00C13D9C" w:rsidRDefault="00C13D9C" w:rsidP="00126241">
            <w:pPr>
              <w:suppressAutoHyphens/>
              <w:rPr>
                <w:b/>
                <w:sz w:val="18"/>
                <w:szCs w:val="18"/>
                <w:lang w:eastAsia="ko-KR"/>
              </w:rPr>
            </w:pPr>
          </w:p>
        </w:tc>
        <w:tc>
          <w:tcPr>
            <w:tcW w:w="2175" w:type="dxa"/>
          </w:tcPr>
          <w:p w14:paraId="56F8D2FA" w14:textId="77777777" w:rsidR="00C13D9C" w:rsidRPr="000A26E7" w:rsidRDefault="00C13D9C" w:rsidP="00126241">
            <w:pPr>
              <w:suppressAutoHyphens/>
              <w:rPr>
                <w:b/>
                <w:sz w:val="18"/>
                <w:szCs w:val="18"/>
                <w:lang w:eastAsia="ko-KR"/>
              </w:rPr>
            </w:pPr>
          </w:p>
        </w:tc>
        <w:tc>
          <w:tcPr>
            <w:tcW w:w="1710" w:type="dxa"/>
            <w:vAlign w:val="center"/>
          </w:tcPr>
          <w:p w14:paraId="22C2A5AD" w14:textId="77777777" w:rsidR="00C13D9C" w:rsidRPr="00BF7A21" w:rsidRDefault="00C13D9C" w:rsidP="00126241">
            <w:pPr>
              <w:suppressAutoHyphens/>
              <w:rPr>
                <w:b/>
                <w:sz w:val="18"/>
                <w:szCs w:val="18"/>
                <w:lang w:eastAsia="ko-KR"/>
              </w:rPr>
            </w:pPr>
          </w:p>
        </w:tc>
        <w:tc>
          <w:tcPr>
            <w:tcW w:w="2291" w:type="dxa"/>
            <w:vAlign w:val="center"/>
          </w:tcPr>
          <w:p w14:paraId="205AA40F" w14:textId="77777777" w:rsidR="00C13D9C" w:rsidRDefault="00C13D9C" w:rsidP="00126241">
            <w:pPr>
              <w:suppressAutoHyphens/>
              <w:rPr>
                <w:b/>
                <w:sz w:val="16"/>
                <w:szCs w:val="18"/>
                <w:lang w:eastAsia="ko-KR"/>
              </w:rPr>
            </w:pPr>
          </w:p>
        </w:tc>
      </w:tr>
      <w:tr w:rsidR="00C13D9C" w:rsidRPr="00CC2C3C" w14:paraId="0A08222C" w14:textId="77777777" w:rsidTr="00C13D9C">
        <w:trPr>
          <w:jc w:val="center"/>
        </w:trPr>
        <w:tc>
          <w:tcPr>
            <w:tcW w:w="1885" w:type="dxa"/>
            <w:vAlign w:val="center"/>
          </w:tcPr>
          <w:p w14:paraId="16525DB7" w14:textId="112CA9D2" w:rsidR="00C13D9C" w:rsidRDefault="00C13D9C" w:rsidP="00126241">
            <w:pPr>
              <w:suppressAutoHyphens/>
              <w:rPr>
                <w:b/>
                <w:sz w:val="18"/>
                <w:szCs w:val="18"/>
                <w:lang w:eastAsia="ko-KR"/>
              </w:rPr>
            </w:pPr>
            <w:r>
              <w:rPr>
                <w:sz w:val="18"/>
                <w:szCs w:val="18"/>
                <w:lang w:eastAsia="ko-KR"/>
              </w:rPr>
              <w:t>Binita Gupta</w:t>
            </w:r>
          </w:p>
        </w:tc>
        <w:tc>
          <w:tcPr>
            <w:tcW w:w="1515" w:type="dxa"/>
            <w:vMerge/>
            <w:vAlign w:val="center"/>
          </w:tcPr>
          <w:p w14:paraId="70E1ECB3" w14:textId="047ABD37" w:rsidR="00C13D9C" w:rsidRDefault="00C13D9C" w:rsidP="00126241">
            <w:pPr>
              <w:suppressAutoHyphens/>
              <w:rPr>
                <w:b/>
                <w:sz w:val="18"/>
                <w:szCs w:val="18"/>
                <w:lang w:eastAsia="ko-KR"/>
              </w:rPr>
            </w:pPr>
          </w:p>
        </w:tc>
        <w:tc>
          <w:tcPr>
            <w:tcW w:w="2175" w:type="dxa"/>
          </w:tcPr>
          <w:p w14:paraId="26428A36" w14:textId="77777777" w:rsidR="00C13D9C" w:rsidRPr="000A26E7" w:rsidRDefault="00C13D9C" w:rsidP="00126241">
            <w:pPr>
              <w:suppressAutoHyphens/>
              <w:rPr>
                <w:b/>
                <w:sz w:val="18"/>
                <w:szCs w:val="18"/>
                <w:lang w:eastAsia="ko-KR"/>
              </w:rPr>
            </w:pPr>
          </w:p>
        </w:tc>
        <w:tc>
          <w:tcPr>
            <w:tcW w:w="1710" w:type="dxa"/>
            <w:vAlign w:val="center"/>
          </w:tcPr>
          <w:p w14:paraId="61BD04C5" w14:textId="77777777" w:rsidR="00C13D9C" w:rsidRPr="00BF7A21" w:rsidRDefault="00C13D9C" w:rsidP="00126241">
            <w:pPr>
              <w:suppressAutoHyphens/>
              <w:rPr>
                <w:b/>
                <w:sz w:val="18"/>
                <w:szCs w:val="18"/>
                <w:lang w:eastAsia="ko-KR"/>
              </w:rPr>
            </w:pPr>
          </w:p>
        </w:tc>
        <w:tc>
          <w:tcPr>
            <w:tcW w:w="2291" w:type="dxa"/>
            <w:vAlign w:val="center"/>
          </w:tcPr>
          <w:p w14:paraId="2B6CDA86" w14:textId="77777777" w:rsidR="00C13D9C" w:rsidRDefault="00C13D9C" w:rsidP="00126241">
            <w:pPr>
              <w:suppressAutoHyphens/>
              <w:rPr>
                <w:b/>
                <w:sz w:val="16"/>
                <w:szCs w:val="18"/>
                <w:lang w:eastAsia="ko-KR"/>
              </w:rPr>
            </w:pPr>
          </w:p>
        </w:tc>
      </w:tr>
      <w:tr w:rsidR="00C13D9C" w:rsidRPr="00CC2C3C" w14:paraId="55CC4FBE" w14:textId="77777777" w:rsidTr="00C13D9C">
        <w:trPr>
          <w:jc w:val="center"/>
        </w:trPr>
        <w:tc>
          <w:tcPr>
            <w:tcW w:w="1885" w:type="dxa"/>
            <w:vAlign w:val="center"/>
          </w:tcPr>
          <w:p w14:paraId="7D544DEB" w14:textId="7A77D4A3" w:rsidR="00C13D9C" w:rsidRDefault="00C13D9C" w:rsidP="00126241">
            <w:pPr>
              <w:suppressAutoHyphens/>
              <w:rPr>
                <w:b/>
                <w:sz w:val="18"/>
                <w:szCs w:val="18"/>
                <w:lang w:eastAsia="ko-KR"/>
              </w:rPr>
            </w:pPr>
            <w:r>
              <w:rPr>
                <w:sz w:val="18"/>
                <w:szCs w:val="18"/>
                <w:lang w:eastAsia="ko-KR"/>
              </w:rPr>
              <w:t>Chitto Ghosh</w:t>
            </w:r>
          </w:p>
        </w:tc>
        <w:tc>
          <w:tcPr>
            <w:tcW w:w="1515" w:type="dxa"/>
            <w:vMerge/>
            <w:vAlign w:val="center"/>
          </w:tcPr>
          <w:p w14:paraId="263E35D2" w14:textId="379430F0" w:rsidR="00C13D9C" w:rsidRDefault="00C13D9C" w:rsidP="00126241">
            <w:pPr>
              <w:suppressAutoHyphens/>
              <w:rPr>
                <w:b/>
                <w:sz w:val="18"/>
                <w:szCs w:val="18"/>
                <w:lang w:eastAsia="ko-KR"/>
              </w:rPr>
            </w:pPr>
          </w:p>
        </w:tc>
        <w:tc>
          <w:tcPr>
            <w:tcW w:w="2175" w:type="dxa"/>
          </w:tcPr>
          <w:p w14:paraId="3BA38019" w14:textId="77777777" w:rsidR="00C13D9C" w:rsidRPr="000A26E7" w:rsidRDefault="00C13D9C" w:rsidP="00126241">
            <w:pPr>
              <w:suppressAutoHyphens/>
              <w:rPr>
                <w:b/>
                <w:sz w:val="18"/>
                <w:szCs w:val="18"/>
                <w:lang w:eastAsia="ko-KR"/>
              </w:rPr>
            </w:pPr>
          </w:p>
        </w:tc>
        <w:tc>
          <w:tcPr>
            <w:tcW w:w="1710" w:type="dxa"/>
            <w:vAlign w:val="center"/>
          </w:tcPr>
          <w:p w14:paraId="0A760B83" w14:textId="77777777" w:rsidR="00C13D9C" w:rsidRPr="00BF7A21" w:rsidRDefault="00C13D9C" w:rsidP="00126241">
            <w:pPr>
              <w:suppressAutoHyphens/>
              <w:rPr>
                <w:b/>
                <w:sz w:val="18"/>
                <w:szCs w:val="18"/>
                <w:lang w:eastAsia="ko-KR"/>
              </w:rPr>
            </w:pPr>
          </w:p>
        </w:tc>
        <w:tc>
          <w:tcPr>
            <w:tcW w:w="2291" w:type="dxa"/>
            <w:vAlign w:val="center"/>
          </w:tcPr>
          <w:p w14:paraId="6DA45E8E" w14:textId="77777777" w:rsidR="00C13D9C" w:rsidRDefault="00C13D9C" w:rsidP="00126241">
            <w:pPr>
              <w:suppressAutoHyphens/>
              <w:rPr>
                <w:b/>
                <w:sz w:val="16"/>
                <w:szCs w:val="18"/>
                <w:lang w:eastAsia="ko-KR"/>
              </w:rPr>
            </w:pPr>
          </w:p>
        </w:tc>
      </w:tr>
      <w:tr w:rsidR="00C13D9C" w:rsidRPr="00CC2C3C" w14:paraId="74A14D44" w14:textId="77777777" w:rsidTr="00C13D9C">
        <w:trPr>
          <w:jc w:val="center"/>
        </w:trPr>
        <w:tc>
          <w:tcPr>
            <w:tcW w:w="1885" w:type="dxa"/>
            <w:vAlign w:val="center"/>
          </w:tcPr>
          <w:p w14:paraId="2EA01D5A" w14:textId="329C1D3A" w:rsidR="00C13D9C" w:rsidRDefault="00C13D9C" w:rsidP="00126241">
            <w:pPr>
              <w:suppressAutoHyphens/>
              <w:rPr>
                <w:b/>
                <w:sz w:val="18"/>
                <w:szCs w:val="18"/>
                <w:lang w:eastAsia="ko-KR"/>
              </w:rPr>
            </w:pPr>
            <w:r>
              <w:rPr>
                <w:sz w:val="18"/>
                <w:szCs w:val="18"/>
                <w:lang w:eastAsia="ko-KR"/>
              </w:rPr>
              <w:t>Morteza Mehrnoush</w:t>
            </w:r>
          </w:p>
        </w:tc>
        <w:tc>
          <w:tcPr>
            <w:tcW w:w="1515" w:type="dxa"/>
            <w:vMerge/>
            <w:vAlign w:val="center"/>
          </w:tcPr>
          <w:p w14:paraId="4F92D040" w14:textId="4E23672B" w:rsidR="00C13D9C" w:rsidRDefault="00C13D9C" w:rsidP="00126241">
            <w:pPr>
              <w:suppressAutoHyphens/>
              <w:rPr>
                <w:b/>
                <w:sz w:val="18"/>
                <w:szCs w:val="18"/>
                <w:lang w:eastAsia="ko-KR"/>
              </w:rPr>
            </w:pPr>
          </w:p>
        </w:tc>
        <w:tc>
          <w:tcPr>
            <w:tcW w:w="2175" w:type="dxa"/>
          </w:tcPr>
          <w:p w14:paraId="4E4BF6D3" w14:textId="77777777" w:rsidR="00C13D9C" w:rsidRPr="000A26E7" w:rsidRDefault="00C13D9C" w:rsidP="00126241">
            <w:pPr>
              <w:suppressAutoHyphens/>
              <w:rPr>
                <w:b/>
                <w:sz w:val="18"/>
                <w:szCs w:val="18"/>
                <w:lang w:eastAsia="ko-KR"/>
              </w:rPr>
            </w:pPr>
          </w:p>
        </w:tc>
        <w:tc>
          <w:tcPr>
            <w:tcW w:w="1710" w:type="dxa"/>
            <w:vAlign w:val="center"/>
          </w:tcPr>
          <w:p w14:paraId="5348D2BE" w14:textId="77777777" w:rsidR="00C13D9C" w:rsidRPr="00BF7A21" w:rsidRDefault="00C13D9C" w:rsidP="00126241">
            <w:pPr>
              <w:suppressAutoHyphens/>
              <w:rPr>
                <w:b/>
                <w:sz w:val="18"/>
                <w:szCs w:val="18"/>
                <w:lang w:eastAsia="ko-KR"/>
              </w:rPr>
            </w:pPr>
          </w:p>
        </w:tc>
        <w:tc>
          <w:tcPr>
            <w:tcW w:w="2291" w:type="dxa"/>
            <w:vAlign w:val="center"/>
          </w:tcPr>
          <w:p w14:paraId="2BC9B7EA" w14:textId="77777777" w:rsidR="00C13D9C" w:rsidRDefault="00C13D9C" w:rsidP="00126241">
            <w:pPr>
              <w:suppressAutoHyphens/>
              <w:rPr>
                <w:b/>
                <w:sz w:val="16"/>
                <w:szCs w:val="18"/>
                <w:lang w:eastAsia="ko-KR"/>
              </w:rPr>
            </w:pPr>
          </w:p>
        </w:tc>
      </w:tr>
      <w:tr w:rsidR="00293CBB" w:rsidRPr="00CC2C3C" w14:paraId="2FC8C410" w14:textId="77777777" w:rsidTr="00C13D9C">
        <w:trPr>
          <w:jc w:val="center"/>
        </w:trPr>
        <w:tc>
          <w:tcPr>
            <w:tcW w:w="1885" w:type="dxa"/>
            <w:vAlign w:val="center"/>
          </w:tcPr>
          <w:p w14:paraId="574C8B89" w14:textId="77777777" w:rsidR="00293CBB" w:rsidRDefault="00293CBB" w:rsidP="00126241">
            <w:pPr>
              <w:suppressAutoHyphens/>
              <w:rPr>
                <w:b/>
                <w:sz w:val="18"/>
                <w:szCs w:val="18"/>
                <w:lang w:eastAsia="ko-KR"/>
              </w:rPr>
            </w:pPr>
          </w:p>
        </w:tc>
        <w:tc>
          <w:tcPr>
            <w:tcW w:w="1515" w:type="dxa"/>
            <w:vAlign w:val="center"/>
          </w:tcPr>
          <w:p w14:paraId="2E91EE9F" w14:textId="77777777" w:rsidR="00293CBB" w:rsidRDefault="00293CBB" w:rsidP="00126241">
            <w:pPr>
              <w:suppressAutoHyphens/>
              <w:rPr>
                <w:b/>
                <w:sz w:val="18"/>
                <w:szCs w:val="18"/>
                <w:lang w:eastAsia="ko-KR"/>
              </w:rPr>
            </w:pPr>
          </w:p>
        </w:tc>
        <w:tc>
          <w:tcPr>
            <w:tcW w:w="2175" w:type="dxa"/>
          </w:tcPr>
          <w:p w14:paraId="2F7C1A29" w14:textId="77777777" w:rsidR="00293CBB" w:rsidRPr="000A26E7" w:rsidRDefault="00293CBB" w:rsidP="00126241">
            <w:pPr>
              <w:suppressAutoHyphens/>
              <w:rPr>
                <w:b/>
                <w:sz w:val="18"/>
                <w:szCs w:val="18"/>
                <w:lang w:eastAsia="ko-KR"/>
              </w:rPr>
            </w:pPr>
          </w:p>
        </w:tc>
        <w:tc>
          <w:tcPr>
            <w:tcW w:w="1710" w:type="dxa"/>
            <w:vAlign w:val="center"/>
          </w:tcPr>
          <w:p w14:paraId="47046CE9" w14:textId="77777777" w:rsidR="00293CBB" w:rsidRPr="00BF7A21" w:rsidRDefault="00293CBB" w:rsidP="00126241">
            <w:pPr>
              <w:suppressAutoHyphens/>
              <w:rPr>
                <w:b/>
                <w:sz w:val="18"/>
                <w:szCs w:val="18"/>
                <w:lang w:eastAsia="ko-KR"/>
              </w:rPr>
            </w:pPr>
          </w:p>
        </w:tc>
        <w:tc>
          <w:tcPr>
            <w:tcW w:w="2291" w:type="dxa"/>
            <w:vAlign w:val="center"/>
          </w:tcPr>
          <w:p w14:paraId="0FD31491" w14:textId="77777777" w:rsidR="00293CBB" w:rsidRDefault="00293CBB" w:rsidP="00126241">
            <w:pPr>
              <w:suppressAutoHyphens/>
              <w:rPr>
                <w:b/>
                <w:sz w:val="16"/>
                <w:szCs w:val="18"/>
                <w:lang w:eastAsia="ko-KR"/>
              </w:rPr>
            </w:pPr>
          </w:p>
        </w:tc>
      </w:tr>
    </w:tbl>
    <w:p w14:paraId="2D8503D2" w14:textId="77777777" w:rsidR="00A353D7" w:rsidRDefault="00A353D7" w:rsidP="00C75F57">
      <w:pPr>
        <w:suppressAutoHyphens/>
        <w:spacing w:after="120"/>
        <w:rPr>
          <w:b/>
          <w:bCs/>
          <w:iCs/>
          <w:color w:val="000000"/>
          <w:sz w:val="20"/>
        </w:rPr>
      </w:pPr>
      <w:r>
        <w:rPr>
          <w:bCs/>
          <w:iCs/>
          <w:color w:val="000000"/>
          <w:sz w:val="20"/>
        </w:rPr>
        <w:br/>
      </w:r>
    </w:p>
    <w:p w14:paraId="62F05A71" w14:textId="22A5B4B8" w:rsidR="00A353D7" w:rsidRDefault="0024297C" w:rsidP="0024297C">
      <w:pPr>
        <w:tabs>
          <w:tab w:val="center" w:pos="4320"/>
          <w:tab w:val="left" w:pos="6490"/>
        </w:tabs>
        <w:suppressAutoHyphens/>
        <w:spacing w:after="120"/>
      </w:pPr>
      <w:r>
        <w:tab/>
      </w:r>
      <w:r w:rsidR="00A353D7">
        <w:t>Abstract</w:t>
      </w:r>
      <w:r>
        <w:tab/>
      </w:r>
    </w:p>
    <w:p w14:paraId="5BB9E2D2" w14:textId="40182F07" w:rsidR="00890029" w:rsidRDefault="00467E8A" w:rsidP="00C81931">
      <w:pPr>
        <w:suppressAutoHyphens/>
        <w:jc w:val="both"/>
        <w:rPr>
          <w:sz w:val="18"/>
          <w:szCs w:val="18"/>
          <w:lang w:eastAsia="ko-KR"/>
        </w:rPr>
      </w:pPr>
      <w:bookmarkStart w:id="0" w:name="_Hlk13974497"/>
      <w:r w:rsidRPr="00D140D7">
        <w:rPr>
          <w:sz w:val="18"/>
          <w:szCs w:val="18"/>
          <w:lang w:eastAsia="ko-KR"/>
        </w:rPr>
        <w:t xml:space="preserve">This submission proposes resolutions for </w:t>
      </w:r>
      <w:r>
        <w:rPr>
          <w:sz w:val="18"/>
          <w:szCs w:val="18"/>
          <w:lang w:eastAsia="ko-KR"/>
        </w:rPr>
        <w:t>following</w:t>
      </w:r>
      <w:r w:rsidR="00607318">
        <w:rPr>
          <w:sz w:val="18"/>
          <w:szCs w:val="18"/>
          <w:lang w:eastAsia="ko-KR"/>
        </w:rPr>
        <w:t xml:space="preserve"> </w:t>
      </w:r>
      <w:r w:rsidR="00586811">
        <w:rPr>
          <w:color w:val="FF0000"/>
          <w:sz w:val="18"/>
          <w:szCs w:val="18"/>
          <w:lang w:eastAsia="ko-KR"/>
        </w:rPr>
        <w:t>60</w:t>
      </w:r>
      <w:r w:rsidR="00CD1B10">
        <w:rPr>
          <w:sz w:val="18"/>
          <w:szCs w:val="18"/>
          <w:lang w:eastAsia="ko-KR"/>
        </w:rPr>
        <w:t xml:space="preserve"> </w:t>
      </w:r>
      <w:r>
        <w:rPr>
          <w:sz w:val="18"/>
          <w:szCs w:val="18"/>
          <w:lang w:eastAsia="ko-KR"/>
        </w:rPr>
        <w:t>CID</w:t>
      </w:r>
      <w:r w:rsidR="00DD667C">
        <w:rPr>
          <w:sz w:val="18"/>
          <w:szCs w:val="18"/>
          <w:lang w:eastAsia="ko-KR"/>
        </w:rPr>
        <w:t>s</w:t>
      </w:r>
      <w:r>
        <w:rPr>
          <w:sz w:val="18"/>
          <w:szCs w:val="18"/>
          <w:lang w:eastAsia="ko-KR"/>
        </w:rPr>
        <w:t xml:space="preserve"> </w:t>
      </w:r>
      <w:r w:rsidRPr="00D140D7">
        <w:rPr>
          <w:sz w:val="18"/>
          <w:szCs w:val="18"/>
          <w:lang w:eastAsia="ko-KR"/>
        </w:rPr>
        <w:t>received for TG</w:t>
      </w:r>
      <w:r w:rsidR="00EB5BC1">
        <w:rPr>
          <w:sz w:val="18"/>
          <w:szCs w:val="18"/>
          <w:lang w:eastAsia="ko-KR"/>
        </w:rPr>
        <w:t xml:space="preserve">be </w:t>
      </w:r>
      <w:r w:rsidR="004E0589">
        <w:rPr>
          <w:sz w:val="18"/>
          <w:szCs w:val="18"/>
          <w:lang w:eastAsia="ko-KR"/>
        </w:rPr>
        <w:t>LB266</w:t>
      </w:r>
      <w:r>
        <w:rPr>
          <w:sz w:val="18"/>
          <w:szCs w:val="18"/>
          <w:lang w:eastAsia="ko-KR"/>
        </w:rPr>
        <w:t>:</w:t>
      </w:r>
      <w:bookmarkEnd w:id="0"/>
      <w:r w:rsidR="00AB2689">
        <w:rPr>
          <w:sz w:val="18"/>
          <w:szCs w:val="18"/>
          <w:lang w:eastAsia="ko-KR"/>
        </w:rPr>
        <w:t xml:space="preserve"> </w:t>
      </w:r>
    </w:p>
    <w:p w14:paraId="4F0ECC3D" w14:textId="7F8BC4A5" w:rsidR="00532160" w:rsidRDefault="00532160" w:rsidP="00890029">
      <w:pPr>
        <w:suppressAutoHyphens/>
        <w:jc w:val="both"/>
        <w:rPr>
          <w:rFonts w:eastAsia="Malgun Gothic"/>
          <w:sz w:val="18"/>
          <w:szCs w:val="20"/>
          <w:lang w:val="en-GB"/>
        </w:rPr>
      </w:pPr>
    </w:p>
    <w:p w14:paraId="5D8AFBB0" w14:textId="0801BBF7" w:rsidR="00595497" w:rsidRDefault="00F67A5E" w:rsidP="00890029">
      <w:pPr>
        <w:suppressAutoHyphens/>
        <w:jc w:val="both"/>
        <w:rPr>
          <w:rFonts w:eastAsia="Malgun Gothic"/>
          <w:sz w:val="18"/>
          <w:szCs w:val="20"/>
          <w:lang w:val="en-GB"/>
        </w:rPr>
      </w:pPr>
      <w:r>
        <w:rPr>
          <w:rFonts w:eastAsia="Malgun Gothic"/>
          <w:sz w:val="18"/>
          <w:szCs w:val="20"/>
          <w:lang w:val="en-GB"/>
        </w:rPr>
        <w:t xml:space="preserve">12751, 12752, </w:t>
      </w:r>
      <w:r w:rsidR="00595497">
        <w:rPr>
          <w:rFonts w:eastAsia="Malgun Gothic"/>
          <w:sz w:val="18"/>
          <w:szCs w:val="20"/>
          <w:lang w:val="en-GB"/>
        </w:rPr>
        <w:t>13443, 10697</w:t>
      </w:r>
      <w:r>
        <w:rPr>
          <w:rFonts w:eastAsia="Malgun Gothic"/>
          <w:sz w:val="18"/>
          <w:szCs w:val="20"/>
          <w:lang w:val="en-GB"/>
        </w:rPr>
        <w:t>,</w:t>
      </w:r>
      <w:r w:rsidR="00AA73F8">
        <w:rPr>
          <w:rFonts w:eastAsia="Malgun Gothic"/>
          <w:sz w:val="18"/>
          <w:szCs w:val="20"/>
          <w:lang w:val="en-GB"/>
        </w:rPr>
        <w:t xml:space="preserve"> </w:t>
      </w:r>
      <w:r w:rsidR="00595497" w:rsidRPr="00A73CB3">
        <w:rPr>
          <w:rFonts w:eastAsia="Malgun Gothic"/>
          <w:sz w:val="18"/>
          <w:szCs w:val="20"/>
          <w:lang w:val="en-GB"/>
        </w:rPr>
        <w:t>13030</w:t>
      </w:r>
      <w:r w:rsidR="00595497">
        <w:rPr>
          <w:rFonts w:eastAsia="Malgun Gothic"/>
          <w:sz w:val="18"/>
          <w:szCs w:val="20"/>
          <w:lang w:val="en-GB"/>
        </w:rPr>
        <w:t xml:space="preserve">, 13031, </w:t>
      </w:r>
      <w:r w:rsidR="003A1C16">
        <w:rPr>
          <w:rFonts w:eastAsia="Malgun Gothic"/>
          <w:sz w:val="18"/>
          <w:szCs w:val="20"/>
          <w:lang w:val="en-GB"/>
        </w:rPr>
        <w:t xml:space="preserve">13313, </w:t>
      </w:r>
      <w:r w:rsidR="00595497">
        <w:rPr>
          <w:rFonts w:eastAsia="Malgun Gothic"/>
          <w:sz w:val="18"/>
          <w:szCs w:val="20"/>
          <w:lang w:val="en-GB"/>
        </w:rPr>
        <w:t>13739,</w:t>
      </w:r>
      <w:r w:rsidR="007044AC">
        <w:rPr>
          <w:rFonts w:eastAsia="Malgun Gothic"/>
          <w:sz w:val="18"/>
          <w:szCs w:val="20"/>
          <w:lang w:val="en-GB"/>
        </w:rPr>
        <w:t xml:space="preserve"> 13839,</w:t>
      </w:r>
      <w:r w:rsidR="002465EF">
        <w:rPr>
          <w:rFonts w:eastAsia="Malgun Gothic"/>
          <w:sz w:val="18"/>
          <w:szCs w:val="20"/>
          <w:lang w:val="en-GB"/>
        </w:rPr>
        <w:t xml:space="preserve"> </w:t>
      </w:r>
      <w:r w:rsidR="00595497">
        <w:rPr>
          <w:rFonts w:eastAsia="Malgun Gothic"/>
          <w:sz w:val="18"/>
          <w:szCs w:val="20"/>
          <w:lang w:val="en-GB"/>
        </w:rPr>
        <w:t>10699, 10469, 10471, 10688,</w:t>
      </w:r>
      <w:r w:rsidR="002465EF">
        <w:rPr>
          <w:rFonts w:eastAsia="Malgun Gothic"/>
          <w:sz w:val="18"/>
          <w:szCs w:val="20"/>
          <w:lang w:val="en-GB"/>
        </w:rPr>
        <w:t xml:space="preserve"> </w:t>
      </w:r>
      <w:r w:rsidR="00595497">
        <w:rPr>
          <w:rFonts w:eastAsia="Malgun Gothic"/>
          <w:sz w:val="18"/>
          <w:szCs w:val="20"/>
          <w:lang w:val="en-GB"/>
        </w:rPr>
        <w:t>11783, 12464, 12465,</w:t>
      </w:r>
      <w:r w:rsidR="00A73CB3">
        <w:rPr>
          <w:rFonts w:eastAsia="Malgun Gothic"/>
          <w:sz w:val="18"/>
          <w:szCs w:val="20"/>
          <w:lang w:val="en-GB"/>
        </w:rPr>
        <w:t xml:space="preserve"> </w:t>
      </w:r>
    </w:p>
    <w:p w14:paraId="35A6B391" w14:textId="4BE0FEBE" w:rsidR="00C0616A" w:rsidRDefault="00176BB8" w:rsidP="00890029">
      <w:pPr>
        <w:suppressAutoHyphens/>
        <w:jc w:val="both"/>
        <w:rPr>
          <w:rFonts w:eastAsia="Malgun Gothic"/>
          <w:sz w:val="18"/>
          <w:szCs w:val="20"/>
          <w:lang w:val="en-GB"/>
        </w:rPr>
      </w:pPr>
      <w:r w:rsidRPr="00176BB8">
        <w:rPr>
          <w:rFonts w:eastAsia="Malgun Gothic"/>
          <w:sz w:val="18"/>
          <w:szCs w:val="20"/>
          <w:lang w:val="en-GB"/>
        </w:rPr>
        <w:t>10063</w:t>
      </w:r>
      <w:r>
        <w:rPr>
          <w:rFonts w:eastAsia="Malgun Gothic"/>
          <w:sz w:val="18"/>
          <w:szCs w:val="20"/>
          <w:lang w:val="en-GB"/>
        </w:rPr>
        <w:t>(?)</w:t>
      </w:r>
      <w:r w:rsidRPr="00176BB8">
        <w:rPr>
          <w:rFonts w:eastAsia="Malgun Gothic"/>
          <w:sz w:val="18"/>
          <w:szCs w:val="20"/>
          <w:lang w:val="en-GB"/>
        </w:rPr>
        <w:t>, 13086</w:t>
      </w:r>
      <w:r>
        <w:rPr>
          <w:rFonts w:eastAsia="Malgun Gothic"/>
          <w:sz w:val="18"/>
          <w:szCs w:val="20"/>
          <w:lang w:val="en-GB"/>
        </w:rPr>
        <w:t>(</w:t>
      </w:r>
      <w:r w:rsidRPr="00176BB8">
        <w:rPr>
          <w:rFonts w:eastAsia="Malgun Gothic"/>
          <w:sz w:val="18"/>
          <w:szCs w:val="20"/>
          <w:lang w:val="en-GB"/>
        </w:rPr>
        <w:t>?</w:t>
      </w:r>
      <w:r>
        <w:rPr>
          <w:rFonts w:eastAsia="Malgun Gothic"/>
          <w:sz w:val="18"/>
          <w:szCs w:val="20"/>
          <w:lang w:val="en-GB"/>
        </w:rPr>
        <w:t xml:space="preserve">), 11160, 13236, 13637, </w:t>
      </w:r>
    </w:p>
    <w:p w14:paraId="1199992A" w14:textId="5B6379CA" w:rsidR="00176BB8" w:rsidRDefault="00176BB8" w:rsidP="00890029">
      <w:pPr>
        <w:suppressAutoHyphens/>
        <w:jc w:val="both"/>
        <w:rPr>
          <w:rFonts w:eastAsia="Malgun Gothic"/>
          <w:sz w:val="18"/>
          <w:szCs w:val="20"/>
          <w:lang w:val="en-GB"/>
        </w:rPr>
      </w:pPr>
      <w:r>
        <w:rPr>
          <w:rFonts w:eastAsia="Malgun Gothic"/>
          <w:sz w:val="18"/>
          <w:szCs w:val="20"/>
          <w:lang w:val="en-GB"/>
        </w:rPr>
        <w:t>10872, 13016, 13060</w:t>
      </w:r>
    </w:p>
    <w:p w14:paraId="50D1CD81" w14:textId="232B4604" w:rsidR="00E5408F" w:rsidRDefault="00E5408F" w:rsidP="00890029">
      <w:pPr>
        <w:suppressAutoHyphens/>
        <w:jc w:val="both"/>
        <w:rPr>
          <w:rFonts w:eastAsia="Malgun Gothic"/>
          <w:sz w:val="18"/>
          <w:szCs w:val="20"/>
          <w:lang w:val="en-GB"/>
        </w:rPr>
      </w:pPr>
      <w:r>
        <w:rPr>
          <w:rFonts w:eastAsia="Malgun Gothic"/>
          <w:sz w:val="18"/>
          <w:szCs w:val="20"/>
          <w:lang w:val="en-GB"/>
        </w:rPr>
        <w:t>10684, 10685, 13238, 104</w:t>
      </w:r>
      <w:r w:rsidR="006C1CC5">
        <w:rPr>
          <w:rFonts w:eastAsia="Malgun Gothic"/>
          <w:sz w:val="18"/>
          <w:szCs w:val="20"/>
          <w:lang w:val="en-GB"/>
        </w:rPr>
        <w:t>66</w:t>
      </w:r>
    </w:p>
    <w:p w14:paraId="353638C4" w14:textId="0DDE35CE" w:rsidR="007A268F" w:rsidRDefault="007A268F" w:rsidP="00890029">
      <w:pPr>
        <w:suppressAutoHyphens/>
        <w:jc w:val="both"/>
        <w:rPr>
          <w:rFonts w:eastAsia="Malgun Gothic"/>
          <w:sz w:val="18"/>
          <w:szCs w:val="20"/>
          <w:lang w:val="en-GB"/>
        </w:rPr>
      </w:pPr>
      <w:r>
        <w:rPr>
          <w:rFonts w:eastAsia="Malgun Gothic"/>
          <w:sz w:val="18"/>
          <w:szCs w:val="20"/>
          <w:lang w:val="en-GB"/>
        </w:rPr>
        <w:t xml:space="preserve">10694, 10731, 10860, 12076, 13830; 10689, 13838, 13446, 10931, 11244;; 11705, 13034, 13035, 13831;; 10874, 11782, 12692, 12750, </w:t>
      </w:r>
    </w:p>
    <w:p w14:paraId="6915E727" w14:textId="3DE67C44" w:rsidR="00C0616A" w:rsidRPr="007044AC" w:rsidRDefault="00D90B9E" w:rsidP="00890029">
      <w:pPr>
        <w:suppressAutoHyphens/>
        <w:jc w:val="both"/>
        <w:rPr>
          <w:rFonts w:cstheme="minorHAnsi"/>
          <w:sz w:val="18"/>
          <w:szCs w:val="18"/>
          <w:lang w:eastAsia="ko-KR"/>
        </w:rPr>
      </w:pPr>
      <w:r w:rsidRPr="007044AC">
        <w:rPr>
          <w:rFonts w:cstheme="minorHAnsi"/>
          <w:sz w:val="18"/>
          <w:szCs w:val="18"/>
          <w:lang w:eastAsia="ko-KR"/>
        </w:rPr>
        <w:t>12767, 10989</w:t>
      </w:r>
    </w:p>
    <w:p w14:paraId="15185A29" w14:textId="0A71245F" w:rsidR="007A358A" w:rsidRPr="007044AC" w:rsidRDefault="008A0DE3" w:rsidP="00890029">
      <w:pPr>
        <w:suppressAutoHyphens/>
        <w:jc w:val="both"/>
        <w:rPr>
          <w:rFonts w:cstheme="minorHAnsi"/>
          <w:sz w:val="18"/>
          <w:szCs w:val="18"/>
          <w:lang w:eastAsia="ko-KR"/>
        </w:rPr>
      </w:pPr>
      <w:r w:rsidRPr="007044AC">
        <w:rPr>
          <w:rFonts w:cstheme="minorHAnsi"/>
          <w:bCs/>
          <w:sz w:val="18"/>
          <w:szCs w:val="18"/>
        </w:rPr>
        <w:t xml:space="preserve">13646, 10435, </w:t>
      </w:r>
      <w:r w:rsidR="00534988" w:rsidRPr="007044AC">
        <w:rPr>
          <w:rFonts w:cstheme="minorHAnsi"/>
          <w:bCs/>
          <w:sz w:val="18"/>
          <w:szCs w:val="18"/>
        </w:rPr>
        <w:t>10048, 11650, 13091, 13305, 12424, 12443, 12444, 12527, 13032</w:t>
      </w:r>
      <w:r>
        <w:rPr>
          <w:rFonts w:cstheme="minorHAnsi"/>
          <w:bCs/>
          <w:sz w:val="18"/>
          <w:szCs w:val="18"/>
        </w:rPr>
        <w:t xml:space="preserve">, </w:t>
      </w:r>
      <w:r w:rsidRPr="007044AC">
        <w:rPr>
          <w:rFonts w:cstheme="minorHAnsi"/>
          <w:bCs/>
          <w:sz w:val="18"/>
          <w:szCs w:val="18"/>
        </w:rPr>
        <w:t>11164, 13237, 12526</w:t>
      </w:r>
    </w:p>
    <w:p w14:paraId="20583D81" w14:textId="77777777" w:rsidR="00500550" w:rsidRDefault="00500550" w:rsidP="00C75F57">
      <w:pPr>
        <w:suppressAutoHyphens/>
        <w:rPr>
          <w:rFonts w:cstheme="minorHAnsi"/>
          <w:sz w:val="18"/>
          <w:szCs w:val="18"/>
          <w:lang w:eastAsia="ko-KR"/>
        </w:rPr>
      </w:pPr>
    </w:p>
    <w:p w14:paraId="04F3F2B6" w14:textId="7FDB6FAD" w:rsidR="00361EF6" w:rsidRPr="007044AC" w:rsidRDefault="00185F03" w:rsidP="00C75F57">
      <w:pPr>
        <w:suppressAutoHyphens/>
        <w:rPr>
          <w:rFonts w:eastAsia="Malgun Gothic" w:cstheme="minorHAnsi"/>
          <w:sz w:val="18"/>
          <w:szCs w:val="18"/>
          <w:lang w:val="en-GB"/>
        </w:rPr>
      </w:pPr>
      <w:r>
        <w:rPr>
          <w:rFonts w:cstheme="minorHAnsi"/>
          <w:sz w:val="18"/>
          <w:szCs w:val="18"/>
          <w:lang w:eastAsia="ko-KR"/>
        </w:rPr>
        <w:t xml:space="preserve">(note: </w:t>
      </w:r>
      <w:r w:rsidR="00E343EB" w:rsidRPr="007044AC">
        <w:rPr>
          <w:rFonts w:cstheme="minorHAnsi"/>
          <w:sz w:val="18"/>
          <w:szCs w:val="18"/>
          <w:lang w:eastAsia="ko-KR"/>
        </w:rPr>
        <w:t>______________</w:t>
      </w:r>
      <w:r w:rsidR="00E343EB">
        <w:rPr>
          <w:rFonts w:cstheme="minorHAnsi"/>
          <w:sz w:val="18"/>
          <w:szCs w:val="18"/>
          <w:lang w:eastAsia="ko-KR"/>
        </w:rPr>
        <w:t xml:space="preserve"> </w:t>
      </w:r>
      <w:r w:rsidR="00DC2788">
        <w:rPr>
          <w:rFonts w:eastAsia="Malgun Gothic" w:cstheme="minorHAnsi"/>
          <w:sz w:val="18"/>
          <w:szCs w:val="18"/>
          <w:lang w:val="en-GB"/>
        </w:rPr>
        <w:t>total = 4</w:t>
      </w:r>
      <w:r w:rsidR="00E3556E">
        <w:rPr>
          <w:rFonts w:eastAsia="Malgun Gothic" w:cstheme="minorHAnsi"/>
          <w:sz w:val="18"/>
          <w:szCs w:val="18"/>
          <w:lang w:val="en-GB"/>
        </w:rPr>
        <w:t>6</w:t>
      </w:r>
      <w:r w:rsidR="00DC2788">
        <w:rPr>
          <w:rFonts w:eastAsia="Malgun Gothic" w:cstheme="minorHAnsi"/>
          <w:sz w:val="18"/>
          <w:szCs w:val="18"/>
          <w:lang w:val="en-GB"/>
        </w:rPr>
        <w:t>+14 (+</w:t>
      </w:r>
      <w:r w:rsidR="00E3556E">
        <w:rPr>
          <w:rFonts w:eastAsia="Malgun Gothic" w:cstheme="minorHAnsi"/>
          <w:sz w:val="18"/>
          <w:szCs w:val="18"/>
          <w:lang w:val="en-GB"/>
        </w:rPr>
        <w:t>2</w:t>
      </w:r>
      <w:r w:rsidR="00DC2788">
        <w:rPr>
          <w:rFonts w:eastAsia="Malgun Gothic" w:cstheme="minorHAnsi"/>
          <w:sz w:val="18"/>
          <w:szCs w:val="18"/>
          <w:lang w:val="en-GB"/>
        </w:rPr>
        <w:t>) =</w:t>
      </w:r>
      <w:r w:rsidR="00E3556E">
        <w:rPr>
          <w:rFonts w:eastAsia="Malgun Gothic" w:cstheme="minorHAnsi"/>
          <w:sz w:val="18"/>
          <w:szCs w:val="18"/>
          <w:lang w:val="en-GB"/>
        </w:rPr>
        <w:t>60</w:t>
      </w:r>
      <w:r w:rsidR="001F72A9">
        <w:rPr>
          <w:rFonts w:eastAsia="Malgun Gothic" w:cstheme="minorHAnsi"/>
          <w:sz w:val="18"/>
          <w:szCs w:val="18"/>
          <w:lang w:val="en-GB"/>
        </w:rPr>
        <w:t>(+</w:t>
      </w:r>
      <w:r w:rsidR="00E3556E">
        <w:rPr>
          <w:rFonts w:eastAsia="Malgun Gothic" w:cstheme="minorHAnsi"/>
          <w:sz w:val="18"/>
          <w:szCs w:val="18"/>
          <w:lang w:val="en-GB"/>
        </w:rPr>
        <w:t>2</w:t>
      </w:r>
      <w:r w:rsidR="001F72A9">
        <w:rPr>
          <w:rFonts w:eastAsia="Malgun Gothic" w:cstheme="minorHAnsi"/>
          <w:sz w:val="18"/>
          <w:szCs w:val="18"/>
          <w:lang w:val="en-GB"/>
        </w:rPr>
        <w:t>)</w:t>
      </w:r>
      <w:r>
        <w:rPr>
          <w:rFonts w:eastAsia="Malgun Gothic" w:cstheme="minorHAnsi"/>
          <w:sz w:val="18"/>
          <w:szCs w:val="18"/>
          <w:lang w:val="en-GB"/>
        </w:rPr>
        <w:t>)</w:t>
      </w:r>
    </w:p>
    <w:p w14:paraId="147227D9" w14:textId="77777777" w:rsidR="0067472C" w:rsidRPr="009C1B79" w:rsidRDefault="0067472C" w:rsidP="0000501D">
      <w:pPr>
        <w:pStyle w:val="Heading1"/>
        <w:rPr>
          <w:lang w:val="en-GB"/>
        </w:rPr>
      </w:pPr>
      <w:r w:rsidRPr="009C1B79">
        <w:rPr>
          <w:lang w:val="en-GB"/>
        </w:rPr>
        <w:t>Revisions:</w:t>
      </w:r>
    </w:p>
    <w:p w14:paraId="7838625F" w14:textId="630988EA" w:rsidR="00034CE8" w:rsidRDefault="0067472C" w:rsidP="00253222">
      <w:pPr>
        <w:numPr>
          <w:ilvl w:val="0"/>
          <w:numId w:val="2"/>
        </w:numPr>
        <w:suppressAutoHyphens/>
        <w:rPr>
          <w:rFonts w:eastAsia="Malgun Gothic"/>
          <w:sz w:val="18"/>
          <w:szCs w:val="20"/>
          <w:lang w:val="en-GB"/>
        </w:rPr>
      </w:pPr>
      <w:r w:rsidRPr="00A023CE">
        <w:rPr>
          <w:rFonts w:eastAsia="Malgun Gothic"/>
          <w:sz w:val="18"/>
          <w:szCs w:val="20"/>
          <w:lang w:val="en-GB"/>
        </w:rPr>
        <w:t>Rev 0: Initial version of the document.</w:t>
      </w:r>
    </w:p>
    <w:p w14:paraId="40B4CC5F" w14:textId="77777777" w:rsidR="00797351" w:rsidRDefault="00797351" w:rsidP="00797351">
      <w:pPr>
        <w:suppressAutoHyphens/>
        <w:rPr>
          <w:rFonts w:eastAsia="Malgun Gothic"/>
          <w:sz w:val="18"/>
          <w:szCs w:val="20"/>
          <w:lang w:val="en-GB"/>
        </w:rPr>
      </w:pPr>
    </w:p>
    <w:p w14:paraId="505F625B" w14:textId="77777777" w:rsidR="00797351" w:rsidRPr="00797351" w:rsidRDefault="00797351" w:rsidP="00797351">
      <w:pPr>
        <w:suppressAutoHyphens/>
        <w:rPr>
          <w:rFonts w:eastAsia="Malgun Gothic"/>
          <w:sz w:val="18"/>
          <w:szCs w:val="20"/>
          <w:lang w:val="en-GB"/>
        </w:rPr>
      </w:pPr>
    </w:p>
    <w:p w14:paraId="3A4D4BCB" w14:textId="77777777" w:rsidR="003835EF" w:rsidRDefault="003835EF" w:rsidP="007B38C1">
      <w:pPr>
        <w:suppressAutoHyphens/>
        <w:rPr>
          <w:rFonts w:eastAsia="Malgun Gothic"/>
          <w:sz w:val="18"/>
          <w:szCs w:val="20"/>
          <w:lang w:val="en-GB"/>
        </w:rPr>
      </w:pPr>
    </w:p>
    <w:p w14:paraId="42618C74" w14:textId="1444C535" w:rsidR="003835EF" w:rsidRPr="00264520" w:rsidRDefault="003835EF" w:rsidP="003835EF">
      <w:pPr>
        <w:rPr>
          <w:rFonts w:ascii="Times New Roman" w:hAnsi="Times New Roman" w:cs="Times New Roman"/>
          <w:b/>
          <w:i/>
          <w:iCs/>
        </w:rPr>
      </w:pPr>
      <w:r w:rsidRPr="00264520">
        <w:rPr>
          <w:rFonts w:ascii="Times New Roman" w:hAnsi="Times New Roman" w:cs="Times New Roman"/>
          <w:b/>
          <w:i/>
          <w:iCs/>
          <w:highlight w:val="yellow"/>
        </w:rPr>
        <w:t>TGbe editor: The baseline for this document is 11be D2.</w:t>
      </w:r>
      <w:r w:rsidR="007C0437" w:rsidRPr="00264520">
        <w:rPr>
          <w:rFonts w:ascii="Times New Roman" w:hAnsi="Times New Roman" w:cs="Times New Roman"/>
          <w:b/>
          <w:i/>
          <w:iCs/>
          <w:highlight w:val="yellow"/>
        </w:rPr>
        <w:t>1.</w:t>
      </w:r>
      <w:r w:rsidR="00C35E6C" w:rsidRPr="00264520">
        <w:rPr>
          <w:rFonts w:ascii="Times New Roman" w:hAnsi="Times New Roman" w:cs="Times New Roman"/>
          <w:b/>
          <w:i/>
          <w:iCs/>
          <w:highlight w:val="yellow"/>
        </w:rPr>
        <w:t>1, P802.11REVme_D1.3 and P802.11ax D8.0</w:t>
      </w:r>
    </w:p>
    <w:p w14:paraId="77BA41CB" w14:textId="77777777" w:rsidR="00CF29E4" w:rsidRDefault="00CF29E4" w:rsidP="003835EF">
      <w:pPr>
        <w:rPr>
          <w:b/>
          <w:i/>
          <w:iCs/>
        </w:rPr>
      </w:pPr>
    </w:p>
    <w:p w14:paraId="58F9FE32" w14:textId="33901A4A" w:rsidR="00A353D7" w:rsidRPr="007B38C1" w:rsidRDefault="00A353D7" w:rsidP="007B38C1">
      <w:pPr>
        <w:suppressAutoHyphens/>
        <w:rPr>
          <w:rFonts w:eastAsia="Malgun Gothic"/>
          <w:sz w:val="18"/>
          <w:szCs w:val="20"/>
          <w:lang w:val="en-GB"/>
        </w:rPr>
      </w:pPr>
      <w:r w:rsidRPr="007B38C1">
        <w:rPr>
          <w:rFonts w:eastAsia="Malgun Gothic"/>
          <w:sz w:val="18"/>
          <w:szCs w:val="20"/>
          <w:lang w:val="en-GB"/>
        </w:rPr>
        <w:br w:type="page"/>
      </w:r>
    </w:p>
    <w:p w14:paraId="09999730" w14:textId="77777777" w:rsidR="00A353D7" w:rsidRPr="00CE1ADE" w:rsidRDefault="00A353D7" w:rsidP="00C75F57">
      <w:pPr>
        <w:suppressAutoHyphens/>
        <w:rPr>
          <w:rFonts w:eastAsia="Malgun Gothic"/>
          <w:sz w:val="18"/>
          <w:szCs w:val="20"/>
          <w:lang w:val="en-GB"/>
        </w:rPr>
      </w:pPr>
      <w:r w:rsidRPr="00CE1ADE">
        <w:rPr>
          <w:rFonts w:eastAsia="Malgun Gothic"/>
          <w:sz w:val="18"/>
          <w:szCs w:val="20"/>
          <w:lang w:val="en-GB"/>
        </w:rPr>
        <w:lastRenderedPageBreak/>
        <w:t>Interpretation of a Motion to Adopt</w:t>
      </w:r>
    </w:p>
    <w:p w14:paraId="6449C9CD" w14:textId="77777777" w:rsidR="00A353D7" w:rsidRPr="00CE1ADE" w:rsidRDefault="00A353D7" w:rsidP="00C75F57">
      <w:pPr>
        <w:suppressAutoHyphens/>
        <w:rPr>
          <w:rFonts w:eastAsia="Malgun Gothic"/>
          <w:sz w:val="18"/>
          <w:szCs w:val="20"/>
          <w:lang w:val="en-GB" w:eastAsia="ko-KR"/>
        </w:rPr>
      </w:pPr>
    </w:p>
    <w:p w14:paraId="7DCFB49B" w14:textId="1D54C35A" w:rsidR="00A353D7" w:rsidRPr="00CE1ADE" w:rsidRDefault="00A353D7" w:rsidP="00C75F57">
      <w:pPr>
        <w:suppressAutoHyphens/>
        <w:rPr>
          <w:rFonts w:eastAsia="Malgun Gothic"/>
          <w:sz w:val="18"/>
          <w:szCs w:val="20"/>
          <w:lang w:val="en-GB" w:eastAsia="ko-KR"/>
        </w:rPr>
      </w:pPr>
      <w:r w:rsidRPr="00CE1ADE">
        <w:rPr>
          <w:rFonts w:eastAsia="Malgun Gothic"/>
          <w:sz w:val="18"/>
          <w:szCs w:val="20"/>
          <w:lang w:val="en-GB" w:eastAsia="ko-KR"/>
        </w:rPr>
        <w:t>A motion to approve this submission means that the editing instructions and any changed or added material are actioned in the TG</w:t>
      </w:r>
      <w:r w:rsidR="00B039D1">
        <w:rPr>
          <w:rFonts w:eastAsia="Malgun Gothic"/>
          <w:sz w:val="18"/>
          <w:szCs w:val="20"/>
          <w:lang w:val="en-GB" w:eastAsia="ko-KR"/>
        </w:rPr>
        <w:t>be</w:t>
      </w:r>
      <w:r w:rsidRPr="00CE1ADE">
        <w:rPr>
          <w:rFonts w:eastAsia="Malgun Gothic"/>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rPr>
          <w:rFonts w:eastAsia="Malgun Gothic"/>
          <w:sz w:val="18"/>
          <w:szCs w:val="20"/>
          <w:lang w:val="en-GB" w:eastAsia="ko-KR"/>
        </w:rPr>
      </w:pPr>
    </w:p>
    <w:p w14:paraId="42C42603" w14:textId="4B9DE5D5" w:rsidR="00A353D7" w:rsidRPr="00CE1ADE" w:rsidRDefault="00A353D7" w:rsidP="00C75F57">
      <w:pPr>
        <w:suppressAutoHyphens/>
        <w:rPr>
          <w:rFonts w:eastAsia="Malgun Gothic"/>
          <w:b/>
          <w:bCs/>
          <w:i/>
          <w:iCs/>
          <w:sz w:val="18"/>
          <w:szCs w:val="20"/>
          <w:lang w:val="en-GB" w:eastAsia="ko-KR"/>
        </w:rPr>
      </w:pPr>
      <w:r w:rsidRPr="00CE1ADE">
        <w:rPr>
          <w:rFonts w:eastAsia="Malgun Gothic"/>
          <w:b/>
          <w:bCs/>
          <w:i/>
          <w:iCs/>
          <w:sz w:val="18"/>
          <w:szCs w:val="20"/>
          <w:lang w:val="en-GB" w:eastAsia="ko-KR"/>
        </w:rPr>
        <w:t>Editing instructions formatted like this are intended to be copied into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Draft (i.e.</w:t>
      </w:r>
      <w:r w:rsidR="008258EB">
        <w:rPr>
          <w:rFonts w:eastAsia="Malgun Gothic"/>
          <w:b/>
          <w:bCs/>
          <w:i/>
          <w:iCs/>
          <w:sz w:val="18"/>
          <w:szCs w:val="20"/>
          <w:lang w:val="en-GB" w:eastAsia="ko-KR"/>
        </w:rPr>
        <w:t>,</w:t>
      </w:r>
      <w:r w:rsidRPr="00CE1ADE">
        <w:rPr>
          <w:rFonts w:eastAsia="Malgun Gothic"/>
          <w:b/>
          <w:bCs/>
          <w:i/>
          <w:iCs/>
          <w:sz w:val="18"/>
          <w:szCs w:val="20"/>
          <w:lang w:val="en-GB" w:eastAsia="ko-KR"/>
        </w:rPr>
        <w:t xml:space="preserve"> they are instructions to the 802.11 editor on how to merge the text with the baseline documents).</w:t>
      </w:r>
    </w:p>
    <w:p w14:paraId="79F30F50" w14:textId="77777777" w:rsidR="00A353D7" w:rsidRPr="00CE1ADE" w:rsidRDefault="00A353D7" w:rsidP="00C75F57">
      <w:pPr>
        <w:suppressAutoHyphens/>
        <w:rPr>
          <w:rFonts w:eastAsia="Malgun Gothic"/>
          <w:sz w:val="18"/>
          <w:szCs w:val="20"/>
          <w:lang w:val="en-GB" w:eastAsia="ko-KR"/>
        </w:rPr>
      </w:pPr>
    </w:p>
    <w:p w14:paraId="7C9F622D" w14:textId="3C6287EB" w:rsidR="00A353D7" w:rsidRPr="00CE1ADE" w:rsidRDefault="00A353D7" w:rsidP="00C75F57">
      <w:pPr>
        <w:suppressAutoHyphens/>
        <w:rPr>
          <w:rFonts w:eastAsia="Malgun Gothic"/>
          <w:b/>
          <w:bCs/>
          <w:i/>
          <w:iCs/>
          <w:sz w:val="18"/>
          <w:szCs w:val="20"/>
          <w:lang w:val="en-GB" w:eastAsia="ko-KR"/>
        </w:rPr>
      </w:pPr>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Editor: Editing instructions preceded by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Editor” are instructions to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editor to modify existing material in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draft. As a result of adopting the changes,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editor will execute the instructions rather than copy them to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Draft.</w:t>
      </w:r>
    </w:p>
    <w:p w14:paraId="173A95F7" w14:textId="0ACD7CE4" w:rsidR="001344C7" w:rsidRDefault="001344C7">
      <w:pPr>
        <w:rPr>
          <w:rFonts w:ascii="Arial" w:hAnsi="Arial" w:cs="Arial"/>
          <w:b/>
          <w:bCs/>
          <w:color w:val="000000"/>
          <w:sz w:val="20"/>
          <w:szCs w:val="20"/>
        </w:rPr>
      </w:pPr>
    </w:p>
    <w:p w14:paraId="083CE882" w14:textId="1D8BC911" w:rsidR="002B1E96" w:rsidRPr="00DB2444" w:rsidRDefault="001C36BA" w:rsidP="00176BB8">
      <w:pPr>
        <w:pStyle w:val="Heading1"/>
      </w:pPr>
      <w:r>
        <w:t>16 CIDs r</w:t>
      </w:r>
      <w:r w:rsidR="00787170" w:rsidRPr="00DB2444">
        <w:t>elated to trigger-enabled</w:t>
      </w:r>
    </w:p>
    <w:p w14:paraId="00D32D01" w14:textId="77777777" w:rsidR="00787170" w:rsidRPr="002B1E96" w:rsidRDefault="00787170">
      <w:pPr>
        <w:rPr>
          <w:rFonts w:ascii="Arial" w:hAnsi="Arial" w:cs="Arial"/>
          <w:color w:val="000000"/>
          <w:sz w:val="20"/>
          <w:szCs w:val="20"/>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2520"/>
        <w:gridCol w:w="2340"/>
        <w:gridCol w:w="3150"/>
      </w:tblGrid>
      <w:tr w:rsidR="00EE4BBB" w:rsidRPr="007E587A" w14:paraId="31FE4390" w14:textId="77777777" w:rsidTr="003835EF">
        <w:trPr>
          <w:trHeight w:val="220"/>
          <w:jc w:val="center"/>
        </w:trPr>
        <w:tc>
          <w:tcPr>
            <w:tcW w:w="625" w:type="dxa"/>
            <w:shd w:val="clear" w:color="auto" w:fill="BFBFBF" w:themeFill="background1" w:themeFillShade="BF"/>
            <w:noWrap/>
            <w:vAlign w:val="center"/>
            <w:hideMark/>
          </w:tcPr>
          <w:p w14:paraId="2D4F374C" w14:textId="77777777" w:rsidR="001344C7" w:rsidRPr="007E587A" w:rsidRDefault="001344C7" w:rsidP="00543FFE">
            <w:pPr>
              <w:suppressAutoHyphens/>
              <w:rPr>
                <w:b/>
                <w:bCs/>
                <w:color w:val="000000"/>
                <w:sz w:val="16"/>
                <w:szCs w:val="16"/>
              </w:rPr>
            </w:pPr>
            <w:r w:rsidRPr="007E587A">
              <w:rPr>
                <w:b/>
                <w:bCs/>
                <w:color w:val="000000"/>
                <w:sz w:val="16"/>
                <w:szCs w:val="16"/>
              </w:rPr>
              <w:t>CID</w:t>
            </w:r>
          </w:p>
        </w:tc>
        <w:tc>
          <w:tcPr>
            <w:tcW w:w="1080" w:type="dxa"/>
            <w:shd w:val="clear" w:color="auto" w:fill="BFBFBF" w:themeFill="background1" w:themeFillShade="BF"/>
          </w:tcPr>
          <w:p w14:paraId="53091D53" w14:textId="77777777" w:rsidR="001344C7" w:rsidRPr="007E587A" w:rsidRDefault="001344C7" w:rsidP="00543FFE">
            <w:pPr>
              <w:suppressAutoHyphens/>
              <w:rPr>
                <w:b/>
                <w:bCs/>
                <w:color w:val="000000"/>
                <w:sz w:val="16"/>
                <w:szCs w:val="16"/>
              </w:rPr>
            </w:pPr>
            <w:r w:rsidRPr="007E587A">
              <w:rPr>
                <w:b/>
                <w:bCs/>
                <w:color w:val="000000"/>
                <w:sz w:val="16"/>
                <w:szCs w:val="16"/>
              </w:rPr>
              <w:t>Commenter</w:t>
            </w:r>
          </w:p>
        </w:tc>
        <w:tc>
          <w:tcPr>
            <w:tcW w:w="900" w:type="dxa"/>
            <w:shd w:val="clear" w:color="auto" w:fill="BFBFBF" w:themeFill="background1" w:themeFillShade="BF"/>
            <w:noWrap/>
            <w:vAlign w:val="center"/>
          </w:tcPr>
          <w:p w14:paraId="1FB6D444" w14:textId="66A1EACA" w:rsidR="001344C7" w:rsidRPr="007E587A" w:rsidRDefault="002A59FE" w:rsidP="00543FFE">
            <w:pPr>
              <w:suppressAutoHyphens/>
              <w:rPr>
                <w:b/>
                <w:bCs/>
                <w:color w:val="000000"/>
                <w:sz w:val="16"/>
                <w:szCs w:val="16"/>
              </w:rPr>
            </w:pPr>
            <w:r>
              <w:rPr>
                <w:b/>
                <w:bCs/>
                <w:color w:val="000000"/>
                <w:sz w:val="16"/>
                <w:szCs w:val="16"/>
              </w:rPr>
              <w:t>Clause</w:t>
            </w:r>
          </w:p>
        </w:tc>
        <w:tc>
          <w:tcPr>
            <w:tcW w:w="720" w:type="dxa"/>
            <w:shd w:val="clear" w:color="auto" w:fill="BFBFBF" w:themeFill="background1" w:themeFillShade="BF"/>
            <w:vAlign w:val="center"/>
          </w:tcPr>
          <w:p w14:paraId="43FA09BF" w14:textId="14760878" w:rsidR="001344C7" w:rsidRPr="007E587A" w:rsidRDefault="002A59FE" w:rsidP="00543FFE">
            <w:pPr>
              <w:suppressAutoHyphens/>
              <w:rPr>
                <w:b/>
                <w:bCs/>
                <w:color w:val="000000"/>
                <w:sz w:val="16"/>
                <w:szCs w:val="16"/>
              </w:rPr>
            </w:pPr>
            <w:r>
              <w:rPr>
                <w:b/>
                <w:bCs/>
                <w:color w:val="000000"/>
                <w:sz w:val="16"/>
                <w:szCs w:val="16"/>
              </w:rPr>
              <w:t>Pg/Ln</w:t>
            </w:r>
          </w:p>
        </w:tc>
        <w:tc>
          <w:tcPr>
            <w:tcW w:w="2520" w:type="dxa"/>
            <w:shd w:val="clear" w:color="auto" w:fill="BFBFBF" w:themeFill="background1" w:themeFillShade="BF"/>
            <w:noWrap/>
            <w:vAlign w:val="bottom"/>
            <w:hideMark/>
          </w:tcPr>
          <w:p w14:paraId="6A54C471" w14:textId="77777777" w:rsidR="001344C7" w:rsidRPr="007E587A" w:rsidRDefault="001344C7" w:rsidP="00543FFE">
            <w:pPr>
              <w:suppressAutoHyphens/>
              <w:rPr>
                <w:b/>
                <w:bCs/>
                <w:color w:val="000000"/>
                <w:sz w:val="16"/>
                <w:szCs w:val="16"/>
              </w:rPr>
            </w:pPr>
            <w:r w:rsidRPr="007E587A">
              <w:rPr>
                <w:b/>
                <w:bCs/>
                <w:color w:val="000000"/>
                <w:sz w:val="16"/>
                <w:szCs w:val="16"/>
              </w:rPr>
              <w:t>Comment</w:t>
            </w:r>
          </w:p>
        </w:tc>
        <w:tc>
          <w:tcPr>
            <w:tcW w:w="2340" w:type="dxa"/>
            <w:shd w:val="clear" w:color="auto" w:fill="BFBFBF" w:themeFill="background1" w:themeFillShade="BF"/>
            <w:noWrap/>
            <w:vAlign w:val="bottom"/>
            <w:hideMark/>
          </w:tcPr>
          <w:p w14:paraId="51011E02" w14:textId="77777777" w:rsidR="001344C7" w:rsidRPr="007E587A" w:rsidRDefault="001344C7" w:rsidP="00543FFE">
            <w:pPr>
              <w:suppressAutoHyphens/>
              <w:rPr>
                <w:b/>
                <w:bCs/>
                <w:color w:val="000000"/>
                <w:sz w:val="16"/>
                <w:szCs w:val="16"/>
              </w:rPr>
            </w:pPr>
            <w:r w:rsidRPr="007E587A">
              <w:rPr>
                <w:b/>
                <w:bCs/>
                <w:color w:val="000000"/>
                <w:sz w:val="16"/>
                <w:szCs w:val="16"/>
              </w:rPr>
              <w:t>Proposed Change</w:t>
            </w:r>
          </w:p>
        </w:tc>
        <w:tc>
          <w:tcPr>
            <w:tcW w:w="3150" w:type="dxa"/>
            <w:shd w:val="clear" w:color="auto" w:fill="BFBFBF" w:themeFill="background1" w:themeFillShade="BF"/>
            <w:vAlign w:val="center"/>
            <w:hideMark/>
          </w:tcPr>
          <w:p w14:paraId="32E90F57" w14:textId="77777777" w:rsidR="001344C7" w:rsidRPr="007E587A" w:rsidRDefault="001344C7" w:rsidP="00543FFE">
            <w:pPr>
              <w:suppressAutoHyphens/>
              <w:rPr>
                <w:b/>
                <w:bCs/>
                <w:color w:val="000000"/>
                <w:sz w:val="16"/>
                <w:szCs w:val="16"/>
              </w:rPr>
            </w:pPr>
            <w:r w:rsidRPr="007E587A">
              <w:rPr>
                <w:b/>
                <w:bCs/>
                <w:color w:val="000000"/>
                <w:sz w:val="16"/>
                <w:szCs w:val="16"/>
              </w:rPr>
              <w:t>Resolution</w:t>
            </w:r>
          </w:p>
        </w:tc>
      </w:tr>
      <w:tr w:rsidR="00EC1694" w:rsidRPr="008B0293" w14:paraId="4BB0412E" w14:textId="77777777" w:rsidTr="00787170">
        <w:trPr>
          <w:trHeight w:val="220"/>
          <w:jc w:val="center"/>
        </w:trPr>
        <w:tc>
          <w:tcPr>
            <w:tcW w:w="625" w:type="dxa"/>
            <w:shd w:val="clear" w:color="auto" w:fill="auto"/>
            <w:noWrap/>
          </w:tcPr>
          <w:p w14:paraId="4E1F6E2B" w14:textId="19B40D1C" w:rsidR="00EC1694" w:rsidRDefault="00EC1694" w:rsidP="00EC1694">
            <w:pPr>
              <w:suppressAutoHyphens/>
              <w:rPr>
                <w:sz w:val="16"/>
                <w:szCs w:val="16"/>
              </w:rPr>
            </w:pPr>
            <w:r>
              <w:rPr>
                <w:sz w:val="16"/>
                <w:szCs w:val="16"/>
              </w:rPr>
              <w:t>12751</w:t>
            </w:r>
          </w:p>
        </w:tc>
        <w:tc>
          <w:tcPr>
            <w:tcW w:w="1080" w:type="dxa"/>
          </w:tcPr>
          <w:p w14:paraId="26D23BC4" w14:textId="2B67A28C" w:rsidR="00EC1694" w:rsidRDefault="00EC1694" w:rsidP="00EC1694">
            <w:pPr>
              <w:suppressAutoHyphens/>
              <w:rPr>
                <w:sz w:val="16"/>
                <w:szCs w:val="16"/>
              </w:rPr>
            </w:pPr>
            <w:r>
              <w:rPr>
                <w:sz w:val="16"/>
                <w:szCs w:val="16"/>
              </w:rPr>
              <w:t>Patric Nezou</w:t>
            </w:r>
          </w:p>
        </w:tc>
        <w:tc>
          <w:tcPr>
            <w:tcW w:w="900" w:type="dxa"/>
            <w:shd w:val="clear" w:color="auto" w:fill="auto"/>
            <w:noWrap/>
          </w:tcPr>
          <w:p w14:paraId="6A4BA75E" w14:textId="41D39140" w:rsidR="00EC1694" w:rsidRDefault="00EC1694" w:rsidP="00EC1694">
            <w:pPr>
              <w:suppressAutoHyphens/>
              <w:rPr>
                <w:sz w:val="16"/>
                <w:szCs w:val="16"/>
              </w:rPr>
            </w:pPr>
            <w:r>
              <w:rPr>
                <w:sz w:val="16"/>
                <w:szCs w:val="16"/>
              </w:rPr>
              <w:t>35.9.4</w:t>
            </w:r>
          </w:p>
        </w:tc>
        <w:tc>
          <w:tcPr>
            <w:tcW w:w="720" w:type="dxa"/>
          </w:tcPr>
          <w:p w14:paraId="7360A0D4" w14:textId="6C782D86" w:rsidR="00EC1694" w:rsidRDefault="00EC1694" w:rsidP="00EC1694">
            <w:pPr>
              <w:suppressAutoHyphens/>
              <w:rPr>
                <w:sz w:val="16"/>
                <w:szCs w:val="16"/>
              </w:rPr>
            </w:pPr>
            <w:r>
              <w:rPr>
                <w:sz w:val="16"/>
                <w:szCs w:val="16"/>
              </w:rPr>
              <w:t>512.07</w:t>
            </w:r>
          </w:p>
        </w:tc>
        <w:tc>
          <w:tcPr>
            <w:tcW w:w="2520" w:type="dxa"/>
            <w:shd w:val="clear" w:color="auto" w:fill="auto"/>
            <w:noWrap/>
          </w:tcPr>
          <w:p w14:paraId="5D06E37E" w14:textId="59774F63" w:rsidR="00EC1694" w:rsidRPr="0083207C" w:rsidRDefault="00EC1694" w:rsidP="00EC1694">
            <w:pPr>
              <w:suppressAutoHyphens/>
              <w:rPr>
                <w:sz w:val="16"/>
                <w:szCs w:val="16"/>
              </w:rPr>
            </w:pPr>
            <w:r w:rsidRPr="0083207C">
              <w:rPr>
                <w:sz w:val="16"/>
                <w:szCs w:val="16"/>
              </w:rPr>
              <w:t>A medium access mechanism during the TWT service period is not specified. The AP has to control the medium access of STAs and sollicits them thanks to trigger frames to potimize the bandwidth usage during the SP.</w:t>
            </w:r>
          </w:p>
        </w:tc>
        <w:tc>
          <w:tcPr>
            <w:tcW w:w="2340" w:type="dxa"/>
            <w:shd w:val="clear" w:color="auto" w:fill="auto"/>
            <w:noWrap/>
          </w:tcPr>
          <w:p w14:paraId="6C5249FD" w14:textId="512D5D69" w:rsidR="00EC1694" w:rsidRPr="0083207C" w:rsidRDefault="00EC1694" w:rsidP="00EC1694">
            <w:pPr>
              <w:suppressAutoHyphens/>
              <w:rPr>
                <w:sz w:val="16"/>
                <w:szCs w:val="16"/>
              </w:rPr>
            </w:pPr>
            <w:r w:rsidRPr="0083207C">
              <w:rPr>
                <w:sz w:val="16"/>
                <w:szCs w:val="16"/>
              </w:rPr>
              <w:t>Force using triggered communication by setting the Trigger bit to 1 during the rTWT negotitation process.</w:t>
            </w:r>
          </w:p>
        </w:tc>
        <w:tc>
          <w:tcPr>
            <w:tcW w:w="3150" w:type="dxa"/>
            <w:shd w:val="clear" w:color="auto" w:fill="auto"/>
          </w:tcPr>
          <w:p w14:paraId="546553D1" w14:textId="77777777" w:rsidR="00EC1694" w:rsidRDefault="00EC1694" w:rsidP="00EC1694">
            <w:pPr>
              <w:suppressAutoHyphens/>
              <w:rPr>
                <w:bCs/>
                <w:sz w:val="16"/>
                <w:szCs w:val="16"/>
              </w:rPr>
            </w:pPr>
            <w:r w:rsidRPr="003A1BBC">
              <w:rPr>
                <w:b/>
                <w:sz w:val="16"/>
                <w:szCs w:val="16"/>
              </w:rPr>
              <w:t>Revised</w:t>
            </w:r>
            <w:r>
              <w:rPr>
                <w:bCs/>
                <w:sz w:val="16"/>
                <w:szCs w:val="16"/>
              </w:rPr>
              <w:t xml:space="preserve">. </w:t>
            </w:r>
          </w:p>
          <w:p w14:paraId="4E4D6E7D" w14:textId="77777777" w:rsidR="00EC1694" w:rsidRDefault="00EC1694" w:rsidP="00EC1694">
            <w:pPr>
              <w:suppressAutoHyphens/>
              <w:rPr>
                <w:bCs/>
                <w:sz w:val="16"/>
                <w:szCs w:val="16"/>
              </w:rPr>
            </w:pPr>
            <w:r>
              <w:rPr>
                <w:bCs/>
                <w:sz w:val="16"/>
                <w:szCs w:val="16"/>
              </w:rPr>
              <w:t>Agree in principle. Add the rule that R-TWT uses trigger-enabled TWT.</w:t>
            </w:r>
          </w:p>
          <w:p w14:paraId="0B948B07" w14:textId="77777777" w:rsidR="00EC1694" w:rsidRDefault="00EC1694" w:rsidP="00EC1694">
            <w:pPr>
              <w:suppressAutoHyphens/>
              <w:rPr>
                <w:bCs/>
                <w:sz w:val="16"/>
                <w:szCs w:val="16"/>
              </w:rPr>
            </w:pPr>
          </w:p>
          <w:p w14:paraId="2BED5A5C" w14:textId="1803CC92" w:rsidR="00EC1694" w:rsidRPr="007821AA" w:rsidRDefault="00EC1694" w:rsidP="00EC1694">
            <w:pPr>
              <w:suppressAutoHyphens/>
              <w:rPr>
                <w:b/>
                <w:sz w:val="16"/>
                <w:szCs w:val="16"/>
              </w:rPr>
            </w:pPr>
            <w:r>
              <w:rPr>
                <w:b/>
                <w:sz w:val="16"/>
                <w:szCs w:val="16"/>
              </w:rPr>
              <w:t xml:space="preserve">TGbe editor: please revise the text as indicated in this doc 11-22/xxxr0 tagged by </w:t>
            </w:r>
            <w:r>
              <w:rPr>
                <w:b/>
                <w:sz w:val="16"/>
                <w:szCs w:val="16"/>
              </w:rPr>
              <w:t>#12751</w:t>
            </w:r>
            <w:r>
              <w:rPr>
                <w:b/>
                <w:sz w:val="16"/>
                <w:szCs w:val="16"/>
              </w:rPr>
              <w:t>.</w:t>
            </w:r>
          </w:p>
        </w:tc>
      </w:tr>
      <w:tr w:rsidR="00EC1694" w:rsidRPr="008B0293" w14:paraId="56325705" w14:textId="77777777" w:rsidTr="00787170">
        <w:trPr>
          <w:trHeight w:val="220"/>
          <w:jc w:val="center"/>
        </w:trPr>
        <w:tc>
          <w:tcPr>
            <w:tcW w:w="625" w:type="dxa"/>
            <w:shd w:val="clear" w:color="auto" w:fill="auto"/>
            <w:noWrap/>
          </w:tcPr>
          <w:p w14:paraId="6806ED34" w14:textId="7230E473" w:rsidR="00EC1694" w:rsidRDefault="00EC1694" w:rsidP="00EC1694">
            <w:pPr>
              <w:suppressAutoHyphens/>
              <w:rPr>
                <w:sz w:val="16"/>
                <w:szCs w:val="16"/>
              </w:rPr>
            </w:pPr>
            <w:r>
              <w:rPr>
                <w:sz w:val="16"/>
                <w:szCs w:val="16"/>
              </w:rPr>
              <w:t>12752</w:t>
            </w:r>
          </w:p>
        </w:tc>
        <w:tc>
          <w:tcPr>
            <w:tcW w:w="1080" w:type="dxa"/>
          </w:tcPr>
          <w:p w14:paraId="6CC6D182" w14:textId="58B9033E" w:rsidR="00EC1694" w:rsidRDefault="00EC1694" w:rsidP="00EC1694">
            <w:pPr>
              <w:suppressAutoHyphens/>
              <w:rPr>
                <w:sz w:val="16"/>
                <w:szCs w:val="16"/>
              </w:rPr>
            </w:pPr>
            <w:r>
              <w:rPr>
                <w:sz w:val="16"/>
                <w:szCs w:val="16"/>
              </w:rPr>
              <w:t>Patrice Nezou</w:t>
            </w:r>
          </w:p>
        </w:tc>
        <w:tc>
          <w:tcPr>
            <w:tcW w:w="900" w:type="dxa"/>
            <w:shd w:val="clear" w:color="auto" w:fill="auto"/>
            <w:noWrap/>
          </w:tcPr>
          <w:p w14:paraId="22605E77" w14:textId="4CBE37EA" w:rsidR="00EC1694" w:rsidRDefault="00EC1694" w:rsidP="00EC1694">
            <w:pPr>
              <w:suppressAutoHyphens/>
              <w:rPr>
                <w:sz w:val="16"/>
                <w:szCs w:val="16"/>
              </w:rPr>
            </w:pPr>
            <w:r>
              <w:rPr>
                <w:sz w:val="16"/>
                <w:szCs w:val="16"/>
              </w:rPr>
              <w:t>35.9.4</w:t>
            </w:r>
          </w:p>
        </w:tc>
        <w:tc>
          <w:tcPr>
            <w:tcW w:w="720" w:type="dxa"/>
          </w:tcPr>
          <w:p w14:paraId="6614C6FB" w14:textId="3873F668" w:rsidR="00EC1694" w:rsidRDefault="00EC1694" w:rsidP="00EC1694">
            <w:pPr>
              <w:suppressAutoHyphens/>
              <w:rPr>
                <w:sz w:val="16"/>
                <w:szCs w:val="16"/>
              </w:rPr>
            </w:pPr>
            <w:r>
              <w:rPr>
                <w:sz w:val="16"/>
                <w:szCs w:val="16"/>
              </w:rPr>
              <w:t>512.07</w:t>
            </w:r>
          </w:p>
        </w:tc>
        <w:tc>
          <w:tcPr>
            <w:tcW w:w="2520" w:type="dxa"/>
            <w:shd w:val="clear" w:color="auto" w:fill="auto"/>
            <w:noWrap/>
          </w:tcPr>
          <w:p w14:paraId="46227D86" w14:textId="53C0CAEC" w:rsidR="00EC1694" w:rsidRPr="0083207C" w:rsidRDefault="00EC1694" w:rsidP="00EC1694">
            <w:pPr>
              <w:suppressAutoHyphens/>
              <w:rPr>
                <w:sz w:val="16"/>
                <w:szCs w:val="16"/>
              </w:rPr>
            </w:pPr>
            <w:r w:rsidRPr="0083207C">
              <w:rPr>
                <w:sz w:val="16"/>
                <w:szCs w:val="16"/>
              </w:rPr>
              <w:t>A medium access mechanism during the TWT service period is not specified. The AP has to control the medium access of STAs and sollicits them thanks to trigger frames to potimize the bandwidth usage during the SP.</w:t>
            </w:r>
          </w:p>
        </w:tc>
        <w:tc>
          <w:tcPr>
            <w:tcW w:w="2340" w:type="dxa"/>
            <w:shd w:val="clear" w:color="auto" w:fill="auto"/>
            <w:noWrap/>
          </w:tcPr>
          <w:p w14:paraId="34365E90" w14:textId="2635A317" w:rsidR="00EC1694" w:rsidRPr="0083207C" w:rsidRDefault="00EC1694" w:rsidP="00EC1694">
            <w:pPr>
              <w:suppressAutoHyphens/>
              <w:rPr>
                <w:sz w:val="16"/>
                <w:szCs w:val="16"/>
              </w:rPr>
            </w:pPr>
            <w:r w:rsidRPr="0083207C">
              <w:rPr>
                <w:sz w:val="16"/>
                <w:szCs w:val="16"/>
              </w:rPr>
              <w:t>Force using triggered communication by setting the Trigger bit to 1 during the rTWT negotitation process.</w:t>
            </w:r>
          </w:p>
        </w:tc>
        <w:tc>
          <w:tcPr>
            <w:tcW w:w="3150" w:type="dxa"/>
            <w:shd w:val="clear" w:color="auto" w:fill="auto"/>
          </w:tcPr>
          <w:p w14:paraId="72BE7DA6" w14:textId="77777777" w:rsidR="00EC1694" w:rsidRDefault="00EC1694" w:rsidP="00EC1694">
            <w:pPr>
              <w:suppressAutoHyphens/>
              <w:rPr>
                <w:bCs/>
                <w:sz w:val="16"/>
                <w:szCs w:val="16"/>
              </w:rPr>
            </w:pPr>
            <w:r w:rsidRPr="003A1BBC">
              <w:rPr>
                <w:b/>
                <w:sz w:val="16"/>
                <w:szCs w:val="16"/>
              </w:rPr>
              <w:t>Revised</w:t>
            </w:r>
            <w:r>
              <w:rPr>
                <w:bCs/>
                <w:sz w:val="16"/>
                <w:szCs w:val="16"/>
              </w:rPr>
              <w:t xml:space="preserve">. </w:t>
            </w:r>
          </w:p>
          <w:p w14:paraId="10E73069" w14:textId="77777777" w:rsidR="00EC1694" w:rsidRDefault="00EC1694" w:rsidP="00EC1694">
            <w:pPr>
              <w:suppressAutoHyphens/>
              <w:rPr>
                <w:bCs/>
                <w:sz w:val="16"/>
                <w:szCs w:val="16"/>
              </w:rPr>
            </w:pPr>
            <w:r>
              <w:rPr>
                <w:bCs/>
                <w:sz w:val="16"/>
                <w:szCs w:val="16"/>
              </w:rPr>
              <w:t>Agree in principle. Add the rule that R-TWT uses trigger-enabled TWT.</w:t>
            </w:r>
          </w:p>
          <w:p w14:paraId="1038DD3A" w14:textId="77777777" w:rsidR="00EC1694" w:rsidRDefault="00EC1694" w:rsidP="00EC1694">
            <w:pPr>
              <w:suppressAutoHyphens/>
              <w:rPr>
                <w:bCs/>
                <w:sz w:val="16"/>
                <w:szCs w:val="16"/>
              </w:rPr>
            </w:pPr>
          </w:p>
          <w:p w14:paraId="24D68ED5" w14:textId="79615A08" w:rsidR="00EC1694" w:rsidRPr="007821AA" w:rsidRDefault="00EC1694" w:rsidP="00EC1694">
            <w:pPr>
              <w:suppressAutoHyphens/>
              <w:rPr>
                <w:b/>
                <w:sz w:val="16"/>
                <w:szCs w:val="16"/>
              </w:rPr>
            </w:pPr>
            <w:r>
              <w:rPr>
                <w:b/>
                <w:sz w:val="16"/>
                <w:szCs w:val="16"/>
              </w:rPr>
              <w:t xml:space="preserve">TGbe editor: please revise the text as indicated in this doc 11-22/xxxr0 tagged by </w:t>
            </w:r>
            <w:r>
              <w:rPr>
                <w:b/>
                <w:sz w:val="16"/>
                <w:szCs w:val="16"/>
              </w:rPr>
              <w:t>#12751</w:t>
            </w:r>
            <w:r>
              <w:rPr>
                <w:b/>
                <w:sz w:val="16"/>
                <w:szCs w:val="16"/>
              </w:rPr>
              <w:t>.</w:t>
            </w:r>
          </w:p>
        </w:tc>
      </w:tr>
      <w:tr w:rsidR="00EC1694" w:rsidRPr="008B0293" w14:paraId="658F3D51" w14:textId="77777777" w:rsidTr="00787170">
        <w:trPr>
          <w:trHeight w:val="220"/>
          <w:jc w:val="center"/>
        </w:trPr>
        <w:tc>
          <w:tcPr>
            <w:tcW w:w="625" w:type="dxa"/>
            <w:shd w:val="clear" w:color="auto" w:fill="auto"/>
            <w:noWrap/>
          </w:tcPr>
          <w:p w14:paraId="5E3F2F9C" w14:textId="015DFD7E" w:rsidR="00EC1694" w:rsidRPr="005C0017" w:rsidRDefault="00EC1694" w:rsidP="00EC1694">
            <w:pPr>
              <w:suppressAutoHyphens/>
              <w:rPr>
                <w:sz w:val="16"/>
                <w:szCs w:val="16"/>
              </w:rPr>
            </w:pPr>
            <w:r>
              <w:rPr>
                <w:sz w:val="16"/>
                <w:szCs w:val="16"/>
              </w:rPr>
              <w:t>13443</w:t>
            </w:r>
          </w:p>
        </w:tc>
        <w:tc>
          <w:tcPr>
            <w:tcW w:w="1080" w:type="dxa"/>
          </w:tcPr>
          <w:p w14:paraId="39126663" w14:textId="0DD27A22" w:rsidR="00EC1694" w:rsidRPr="005C0017" w:rsidRDefault="00EC1694" w:rsidP="00EC1694">
            <w:pPr>
              <w:suppressAutoHyphens/>
              <w:rPr>
                <w:sz w:val="16"/>
                <w:szCs w:val="16"/>
              </w:rPr>
            </w:pPr>
            <w:r>
              <w:rPr>
                <w:sz w:val="16"/>
                <w:szCs w:val="16"/>
              </w:rPr>
              <w:t>Liwen Chu</w:t>
            </w:r>
          </w:p>
        </w:tc>
        <w:tc>
          <w:tcPr>
            <w:tcW w:w="900" w:type="dxa"/>
            <w:shd w:val="clear" w:color="auto" w:fill="auto"/>
            <w:noWrap/>
          </w:tcPr>
          <w:p w14:paraId="11EEC154" w14:textId="5EA41609" w:rsidR="00EC1694" w:rsidRPr="005C0017" w:rsidRDefault="00EC1694" w:rsidP="00EC1694">
            <w:pPr>
              <w:suppressAutoHyphens/>
              <w:rPr>
                <w:sz w:val="16"/>
                <w:szCs w:val="16"/>
              </w:rPr>
            </w:pPr>
            <w:r>
              <w:rPr>
                <w:sz w:val="16"/>
                <w:szCs w:val="16"/>
              </w:rPr>
              <w:t>35.9.2.2</w:t>
            </w:r>
          </w:p>
        </w:tc>
        <w:tc>
          <w:tcPr>
            <w:tcW w:w="720" w:type="dxa"/>
          </w:tcPr>
          <w:p w14:paraId="0F7B736F" w14:textId="57EE38A3" w:rsidR="00EC1694" w:rsidRPr="005C0017" w:rsidRDefault="00EC1694" w:rsidP="00EC1694">
            <w:pPr>
              <w:suppressAutoHyphens/>
              <w:rPr>
                <w:sz w:val="16"/>
                <w:szCs w:val="16"/>
              </w:rPr>
            </w:pPr>
            <w:r>
              <w:rPr>
                <w:sz w:val="16"/>
                <w:szCs w:val="16"/>
              </w:rPr>
              <w:t>511.19</w:t>
            </w:r>
          </w:p>
        </w:tc>
        <w:tc>
          <w:tcPr>
            <w:tcW w:w="2520" w:type="dxa"/>
            <w:shd w:val="clear" w:color="auto" w:fill="auto"/>
            <w:noWrap/>
          </w:tcPr>
          <w:p w14:paraId="0E081A7B" w14:textId="68FFB3CF" w:rsidR="00EC1694" w:rsidRPr="005C0017" w:rsidRDefault="00EC1694" w:rsidP="00EC1694">
            <w:pPr>
              <w:suppressAutoHyphens/>
              <w:rPr>
                <w:sz w:val="16"/>
                <w:szCs w:val="16"/>
              </w:rPr>
            </w:pPr>
            <w:r w:rsidRPr="0083207C">
              <w:rPr>
                <w:sz w:val="16"/>
                <w:szCs w:val="16"/>
              </w:rPr>
              <w:t>per this paragraph and the aditional rules in the suclause. A r-TWT can be non triggre-enabled broadcast TWT. However non-trigger-enabled r-TWT can't guarantee the transmission of low latency traffic before the other traffic.</w:t>
            </w:r>
          </w:p>
        </w:tc>
        <w:tc>
          <w:tcPr>
            <w:tcW w:w="2340" w:type="dxa"/>
            <w:shd w:val="clear" w:color="auto" w:fill="auto"/>
            <w:noWrap/>
          </w:tcPr>
          <w:p w14:paraId="67EC9A27" w14:textId="34A1E9EF" w:rsidR="00EC1694" w:rsidRPr="005C0017" w:rsidRDefault="00EC1694" w:rsidP="00EC1694">
            <w:pPr>
              <w:suppressAutoHyphens/>
              <w:rPr>
                <w:sz w:val="16"/>
                <w:szCs w:val="16"/>
              </w:rPr>
            </w:pPr>
            <w:r w:rsidRPr="0083207C">
              <w:rPr>
                <w:sz w:val="16"/>
                <w:szCs w:val="16"/>
              </w:rPr>
              <w:t>fix the issue mentioned in the comment</w:t>
            </w:r>
          </w:p>
        </w:tc>
        <w:tc>
          <w:tcPr>
            <w:tcW w:w="3150" w:type="dxa"/>
            <w:shd w:val="clear" w:color="auto" w:fill="auto"/>
          </w:tcPr>
          <w:p w14:paraId="2823BE3F" w14:textId="06C080A8" w:rsidR="00EC1694" w:rsidRDefault="00EC1694" w:rsidP="00EC1694">
            <w:pPr>
              <w:suppressAutoHyphens/>
              <w:rPr>
                <w:b/>
                <w:sz w:val="16"/>
                <w:szCs w:val="16"/>
              </w:rPr>
            </w:pPr>
            <w:r w:rsidRPr="007821AA">
              <w:rPr>
                <w:b/>
                <w:sz w:val="16"/>
                <w:szCs w:val="16"/>
              </w:rPr>
              <w:t>Revise</w:t>
            </w:r>
            <w:r>
              <w:rPr>
                <w:b/>
                <w:sz w:val="16"/>
                <w:szCs w:val="16"/>
              </w:rPr>
              <w:t>d.</w:t>
            </w:r>
            <w:r w:rsidRPr="007821AA">
              <w:rPr>
                <w:b/>
                <w:sz w:val="16"/>
                <w:szCs w:val="16"/>
              </w:rPr>
              <w:t xml:space="preserve"> </w:t>
            </w:r>
          </w:p>
          <w:p w14:paraId="66293B5D" w14:textId="779275F9" w:rsidR="00EC1694" w:rsidRDefault="00EC1694" w:rsidP="00EC1694">
            <w:pPr>
              <w:suppressAutoHyphens/>
              <w:rPr>
                <w:bCs/>
                <w:sz w:val="16"/>
                <w:szCs w:val="16"/>
              </w:rPr>
            </w:pPr>
            <w:r w:rsidRPr="007821AA">
              <w:rPr>
                <w:bCs/>
                <w:sz w:val="16"/>
                <w:szCs w:val="16"/>
              </w:rPr>
              <w:t>Agree</w:t>
            </w:r>
            <w:r>
              <w:rPr>
                <w:bCs/>
                <w:sz w:val="16"/>
                <w:szCs w:val="16"/>
              </w:rPr>
              <w:t xml:space="preserve"> in principal that the trigger-enabled TWT is more effective in serving R-TWT’s functionality. Add the rule that R-TWT uses trigger-enabled TWT.</w:t>
            </w:r>
          </w:p>
          <w:p w14:paraId="1BEBA98C" w14:textId="77777777" w:rsidR="00EC1694" w:rsidRDefault="00EC1694" w:rsidP="00EC1694">
            <w:pPr>
              <w:suppressAutoHyphens/>
              <w:rPr>
                <w:bCs/>
                <w:sz w:val="16"/>
                <w:szCs w:val="16"/>
              </w:rPr>
            </w:pPr>
          </w:p>
          <w:p w14:paraId="7AE2B038" w14:textId="5A8E18DF" w:rsidR="00EC1694" w:rsidRPr="007821AA" w:rsidRDefault="00EC1694" w:rsidP="00EC1694">
            <w:pPr>
              <w:suppressAutoHyphens/>
              <w:rPr>
                <w:b/>
                <w:sz w:val="16"/>
                <w:szCs w:val="16"/>
              </w:rPr>
            </w:pPr>
            <w:r>
              <w:rPr>
                <w:b/>
                <w:sz w:val="16"/>
                <w:szCs w:val="16"/>
              </w:rPr>
              <w:t>TGbe editor: please revise the text as indicated in this doc 11-22/xxxr0 tagged by #12751.</w:t>
            </w:r>
          </w:p>
        </w:tc>
      </w:tr>
      <w:tr w:rsidR="00EC1694" w:rsidRPr="008B0293" w14:paraId="4E0981FC" w14:textId="77777777" w:rsidTr="00BE3162">
        <w:trPr>
          <w:trHeight w:val="220"/>
          <w:jc w:val="center"/>
        </w:trPr>
        <w:tc>
          <w:tcPr>
            <w:tcW w:w="625" w:type="dxa"/>
            <w:shd w:val="clear" w:color="auto" w:fill="auto"/>
            <w:noWrap/>
          </w:tcPr>
          <w:p w14:paraId="0D605479" w14:textId="15BEDB66" w:rsidR="00EC1694" w:rsidRPr="00CD2651" w:rsidRDefault="00EC1694" w:rsidP="00EC1694">
            <w:pPr>
              <w:suppressAutoHyphens/>
              <w:rPr>
                <w:sz w:val="16"/>
                <w:szCs w:val="16"/>
              </w:rPr>
            </w:pPr>
            <w:r w:rsidRPr="00CD2651">
              <w:rPr>
                <w:sz w:val="16"/>
                <w:szCs w:val="16"/>
              </w:rPr>
              <w:t>10697</w:t>
            </w:r>
          </w:p>
        </w:tc>
        <w:tc>
          <w:tcPr>
            <w:tcW w:w="1080" w:type="dxa"/>
          </w:tcPr>
          <w:p w14:paraId="4395602D" w14:textId="1410A661" w:rsidR="00EC1694" w:rsidRPr="00CD2651" w:rsidRDefault="00EC1694" w:rsidP="00EC1694">
            <w:pPr>
              <w:suppressAutoHyphens/>
              <w:rPr>
                <w:sz w:val="16"/>
                <w:szCs w:val="16"/>
              </w:rPr>
            </w:pPr>
            <w:r>
              <w:rPr>
                <w:sz w:val="16"/>
                <w:szCs w:val="16"/>
              </w:rPr>
              <w:t>Liangxiao Xin</w:t>
            </w:r>
          </w:p>
        </w:tc>
        <w:tc>
          <w:tcPr>
            <w:tcW w:w="900" w:type="dxa"/>
            <w:shd w:val="clear" w:color="auto" w:fill="auto"/>
            <w:noWrap/>
          </w:tcPr>
          <w:p w14:paraId="54977D5B" w14:textId="511EA99F" w:rsidR="00EC1694" w:rsidRPr="00CD2651" w:rsidRDefault="00EC1694" w:rsidP="00EC1694">
            <w:pPr>
              <w:suppressAutoHyphens/>
              <w:rPr>
                <w:sz w:val="16"/>
                <w:szCs w:val="16"/>
              </w:rPr>
            </w:pPr>
            <w:r>
              <w:rPr>
                <w:sz w:val="16"/>
                <w:szCs w:val="16"/>
              </w:rPr>
              <w:t>35.9.4</w:t>
            </w:r>
          </w:p>
        </w:tc>
        <w:tc>
          <w:tcPr>
            <w:tcW w:w="720" w:type="dxa"/>
          </w:tcPr>
          <w:p w14:paraId="52B0F22F" w14:textId="1BD38AA2" w:rsidR="00EC1694" w:rsidRPr="00CD2651" w:rsidRDefault="00EC1694" w:rsidP="00EC1694">
            <w:pPr>
              <w:suppressAutoHyphens/>
              <w:rPr>
                <w:sz w:val="16"/>
                <w:szCs w:val="16"/>
              </w:rPr>
            </w:pPr>
            <w:r>
              <w:rPr>
                <w:sz w:val="16"/>
                <w:szCs w:val="16"/>
              </w:rPr>
              <w:t>512.07</w:t>
            </w:r>
          </w:p>
        </w:tc>
        <w:tc>
          <w:tcPr>
            <w:tcW w:w="2520" w:type="dxa"/>
            <w:shd w:val="clear" w:color="auto" w:fill="auto"/>
            <w:noWrap/>
          </w:tcPr>
          <w:p w14:paraId="6947E504" w14:textId="720D83A2" w:rsidR="00EC1694" w:rsidRPr="00CD2651" w:rsidRDefault="00EC1694" w:rsidP="00EC1694">
            <w:pPr>
              <w:suppressAutoHyphens/>
              <w:rPr>
                <w:sz w:val="16"/>
                <w:szCs w:val="16"/>
              </w:rPr>
            </w:pPr>
            <w:r w:rsidRPr="00CD2651">
              <w:rPr>
                <w:sz w:val="16"/>
                <w:szCs w:val="16"/>
              </w:rPr>
              <w:t>Should give higher priority of member STAs and scheduling AP to gain the channel access during R-TWT SP compared with OBSS STAs.</w:t>
            </w:r>
          </w:p>
        </w:tc>
        <w:tc>
          <w:tcPr>
            <w:tcW w:w="2340" w:type="dxa"/>
            <w:shd w:val="clear" w:color="auto" w:fill="auto"/>
            <w:noWrap/>
          </w:tcPr>
          <w:p w14:paraId="0629B288" w14:textId="7B89F38B" w:rsidR="00EC1694" w:rsidRPr="00CD2651" w:rsidRDefault="00EC1694" w:rsidP="00EC1694">
            <w:pPr>
              <w:suppressAutoHyphens/>
              <w:rPr>
                <w:sz w:val="16"/>
                <w:szCs w:val="16"/>
              </w:rPr>
            </w:pPr>
            <w:r w:rsidRPr="00111B29">
              <w:rPr>
                <w:sz w:val="16"/>
                <w:szCs w:val="16"/>
              </w:rPr>
              <w:t>A backoff procedure with higher priority needs to be added. Commenter will bring a contribution for the resolution of this CID</w:t>
            </w:r>
          </w:p>
        </w:tc>
        <w:tc>
          <w:tcPr>
            <w:tcW w:w="3150" w:type="dxa"/>
            <w:shd w:val="clear" w:color="auto" w:fill="auto"/>
          </w:tcPr>
          <w:p w14:paraId="55CFB5B8" w14:textId="77777777" w:rsidR="00EC1694" w:rsidRPr="00FC14B5" w:rsidRDefault="00EC1694" w:rsidP="00EC1694">
            <w:pPr>
              <w:suppressAutoHyphens/>
              <w:rPr>
                <w:b/>
                <w:sz w:val="16"/>
                <w:szCs w:val="16"/>
              </w:rPr>
            </w:pPr>
            <w:r w:rsidRPr="00FC14B5">
              <w:rPr>
                <w:b/>
                <w:sz w:val="16"/>
                <w:szCs w:val="16"/>
              </w:rPr>
              <w:t>Rejected.</w:t>
            </w:r>
          </w:p>
          <w:p w14:paraId="70998D0B" w14:textId="77777777" w:rsidR="00EC1694" w:rsidRDefault="00EC1694" w:rsidP="00EC1694">
            <w:pPr>
              <w:suppressAutoHyphens/>
              <w:rPr>
                <w:bCs/>
                <w:sz w:val="16"/>
                <w:szCs w:val="16"/>
              </w:rPr>
            </w:pPr>
          </w:p>
          <w:p w14:paraId="08B2CA5A" w14:textId="3928460C" w:rsidR="00EC1694" w:rsidRPr="00CD2651" w:rsidRDefault="00EC1694" w:rsidP="00EC1694">
            <w:pPr>
              <w:suppressAutoHyphens/>
              <w:rPr>
                <w:bCs/>
                <w:sz w:val="16"/>
                <w:szCs w:val="16"/>
              </w:rPr>
            </w:pPr>
            <w:r>
              <w:rPr>
                <w:bCs/>
                <w:sz w:val="16"/>
                <w:szCs w:val="16"/>
              </w:rPr>
              <w:t>Adopting trigger-enabled TWT for R-TWT is a more effective way to reduce contention among member STAs and coordinate/prioritize the intra-BSS traffic. Counting on a modified boff procedure to combat the OBSS traffic is not realistic as the OBSS traffic might be also of an R-TWT schedule in that BSS.</w:t>
            </w:r>
          </w:p>
        </w:tc>
      </w:tr>
      <w:tr w:rsidR="00EC1694" w:rsidRPr="008B0293" w14:paraId="22D78039" w14:textId="77777777" w:rsidTr="00787170">
        <w:trPr>
          <w:trHeight w:val="220"/>
          <w:jc w:val="center"/>
        </w:trPr>
        <w:tc>
          <w:tcPr>
            <w:tcW w:w="625" w:type="dxa"/>
            <w:shd w:val="clear" w:color="auto" w:fill="auto"/>
            <w:noWrap/>
          </w:tcPr>
          <w:p w14:paraId="27722C78" w14:textId="1AC20828" w:rsidR="00EC1694" w:rsidRDefault="00EC1694" w:rsidP="00EC1694">
            <w:pPr>
              <w:suppressAutoHyphens/>
              <w:rPr>
                <w:sz w:val="16"/>
                <w:szCs w:val="16"/>
              </w:rPr>
            </w:pPr>
            <w:r>
              <w:rPr>
                <w:sz w:val="16"/>
                <w:szCs w:val="16"/>
              </w:rPr>
              <w:t>13030</w:t>
            </w:r>
          </w:p>
        </w:tc>
        <w:tc>
          <w:tcPr>
            <w:tcW w:w="1080" w:type="dxa"/>
          </w:tcPr>
          <w:p w14:paraId="6220BC27" w14:textId="7EE009A9" w:rsidR="00EC1694" w:rsidRDefault="00EC1694" w:rsidP="00EC1694">
            <w:pPr>
              <w:suppressAutoHyphens/>
              <w:rPr>
                <w:sz w:val="16"/>
                <w:szCs w:val="16"/>
              </w:rPr>
            </w:pPr>
            <w:r>
              <w:rPr>
                <w:sz w:val="16"/>
                <w:szCs w:val="16"/>
              </w:rPr>
              <w:t>Chunyu Hu</w:t>
            </w:r>
          </w:p>
        </w:tc>
        <w:tc>
          <w:tcPr>
            <w:tcW w:w="900" w:type="dxa"/>
            <w:shd w:val="clear" w:color="auto" w:fill="auto"/>
            <w:noWrap/>
          </w:tcPr>
          <w:p w14:paraId="1CDF05BA" w14:textId="7C0F4C66" w:rsidR="00EC1694" w:rsidRDefault="00EC1694" w:rsidP="00EC1694">
            <w:pPr>
              <w:suppressAutoHyphens/>
              <w:rPr>
                <w:sz w:val="16"/>
                <w:szCs w:val="16"/>
              </w:rPr>
            </w:pPr>
            <w:r>
              <w:rPr>
                <w:sz w:val="16"/>
                <w:szCs w:val="16"/>
              </w:rPr>
              <w:t>35.9.4</w:t>
            </w:r>
          </w:p>
        </w:tc>
        <w:tc>
          <w:tcPr>
            <w:tcW w:w="720" w:type="dxa"/>
          </w:tcPr>
          <w:p w14:paraId="32EB7714" w14:textId="3F2AF5A1" w:rsidR="00EC1694" w:rsidRDefault="00EC1694" w:rsidP="00EC1694">
            <w:pPr>
              <w:suppressAutoHyphens/>
              <w:rPr>
                <w:sz w:val="16"/>
                <w:szCs w:val="16"/>
              </w:rPr>
            </w:pPr>
            <w:r>
              <w:rPr>
                <w:sz w:val="16"/>
                <w:szCs w:val="16"/>
              </w:rPr>
              <w:t>512.07</w:t>
            </w:r>
          </w:p>
        </w:tc>
        <w:tc>
          <w:tcPr>
            <w:tcW w:w="2520" w:type="dxa"/>
            <w:shd w:val="clear" w:color="auto" w:fill="auto"/>
            <w:noWrap/>
          </w:tcPr>
          <w:p w14:paraId="0E441130" w14:textId="1119E1DA" w:rsidR="00EC1694" w:rsidRPr="0083207C" w:rsidRDefault="00EC1694" w:rsidP="00EC1694">
            <w:pPr>
              <w:suppressAutoHyphens/>
              <w:rPr>
                <w:sz w:val="16"/>
                <w:szCs w:val="16"/>
              </w:rPr>
            </w:pPr>
            <w:r w:rsidRPr="00111B29">
              <w:rPr>
                <w:sz w:val="16"/>
                <w:szCs w:val="16"/>
              </w:rPr>
              <w:t>The effectiveness of r-TWT also relies on other STAs contending medium access on the same channel. Consider additional measures to make it more effective.</w:t>
            </w:r>
          </w:p>
        </w:tc>
        <w:tc>
          <w:tcPr>
            <w:tcW w:w="2340" w:type="dxa"/>
            <w:shd w:val="clear" w:color="auto" w:fill="auto"/>
            <w:noWrap/>
          </w:tcPr>
          <w:p w14:paraId="64540686" w14:textId="5F78E4DE" w:rsidR="00EC1694" w:rsidRPr="0083207C" w:rsidRDefault="00EC1694" w:rsidP="00EC1694">
            <w:pPr>
              <w:suppressAutoHyphens/>
              <w:rPr>
                <w:sz w:val="16"/>
                <w:szCs w:val="16"/>
              </w:rPr>
            </w:pPr>
            <w:r>
              <w:rPr>
                <w:sz w:val="16"/>
                <w:szCs w:val="16"/>
              </w:rPr>
              <w:t>See comment.</w:t>
            </w:r>
          </w:p>
        </w:tc>
        <w:tc>
          <w:tcPr>
            <w:tcW w:w="3150" w:type="dxa"/>
            <w:shd w:val="clear" w:color="auto" w:fill="auto"/>
          </w:tcPr>
          <w:p w14:paraId="2F013CC0" w14:textId="77777777" w:rsidR="00EC1694" w:rsidRDefault="00EC1694" w:rsidP="00EC1694">
            <w:pPr>
              <w:suppressAutoHyphens/>
              <w:rPr>
                <w:bCs/>
                <w:sz w:val="16"/>
                <w:szCs w:val="16"/>
              </w:rPr>
            </w:pPr>
            <w:r w:rsidRPr="00C151AF">
              <w:rPr>
                <w:b/>
                <w:sz w:val="16"/>
                <w:szCs w:val="16"/>
              </w:rPr>
              <w:t>Revised</w:t>
            </w:r>
            <w:r>
              <w:rPr>
                <w:bCs/>
                <w:sz w:val="16"/>
                <w:szCs w:val="16"/>
              </w:rPr>
              <w:t>.</w:t>
            </w:r>
          </w:p>
          <w:p w14:paraId="29463BEE" w14:textId="77777777" w:rsidR="00EC1694" w:rsidRDefault="00EC1694" w:rsidP="00EC1694">
            <w:pPr>
              <w:suppressAutoHyphens/>
              <w:rPr>
                <w:bCs/>
                <w:sz w:val="16"/>
                <w:szCs w:val="16"/>
              </w:rPr>
            </w:pPr>
          </w:p>
          <w:p w14:paraId="068B2357" w14:textId="428DE6AB" w:rsidR="00EC1694" w:rsidRPr="006617F4" w:rsidRDefault="00EC1694" w:rsidP="00EC1694">
            <w:pPr>
              <w:suppressAutoHyphens/>
              <w:rPr>
                <w:bCs/>
                <w:sz w:val="16"/>
                <w:szCs w:val="16"/>
              </w:rPr>
            </w:pPr>
            <w:r>
              <w:rPr>
                <w:b/>
                <w:sz w:val="16"/>
                <w:szCs w:val="16"/>
              </w:rPr>
              <w:t>TGbe editor: please revise the text as indicated in this doc 11-22/xxxr0 tagged by #12751.</w:t>
            </w:r>
          </w:p>
        </w:tc>
      </w:tr>
      <w:tr w:rsidR="00EC1694" w:rsidRPr="008B0293" w14:paraId="48238939" w14:textId="77777777" w:rsidTr="00787170">
        <w:trPr>
          <w:trHeight w:val="220"/>
          <w:jc w:val="center"/>
        </w:trPr>
        <w:tc>
          <w:tcPr>
            <w:tcW w:w="625" w:type="dxa"/>
            <w:shd w:val="clear" w:color="auto" w:fill="auto"/>
            <w:noWrap/>
          </w:tcPr>
          <w:p w14:paraId="466983D3" w14:textId="3A9CD808" w:rsidR="00EC1694" w:rsidRDefault="00EC1694" w:rsidP="00EC1694">
            <w:pPr>
              <w:suppressAutoHyphens/>
              <w:rPr>
                <w:sz w:val="16"/>
                <w:szCs w:val="16"/>
              </w:rPr>
            </w:pPr>
            <w:r>
              <w:rPr>
                <w:sz w:val="16"/>
                <w:szCs w:val="16"/>
              </w:rPr>
              <w:t>13031</w:t>
            </w:r>
          </w:p>
        </w:tc>
        <w:tc>
          <w:tcPr>
            <w:tcW w:w="1080" w:type="dxa"/>
          </w:tcPr>
          <w:p w14:paraId="58F3114A" w14:textId="7CD78511" w:rsidR="00EC1694" w:rsidRDefault="00EC1694" w:rsidP="00EC1694">
            <w:pPr>
              <w:suppressAutoHyphens/>
              <w:rPr>
                <w:sz w:val="16"/>
                <w:szCs w:val="16"/>
              </w:rPr>
            </w:pPr>
            <w:r>
              <w:rPr>
                <w:sz w:val="16"/>
                <w:szCs w:val="16"/>
              </w:rPr>
              <w:t>Chunyu Hu</w:t>
            </w:r>
          </w:p>
        </w:tc>
        <w:tc>
          <w:tcPr>
            <w:tcW w:w="900" w:type="dxa"/>
            <w:shd w:val="clear" w:color="auto" w:fill="auto"/>
            <w:noWrap/>
          </w:tcPr>
          <w:p w14:paraId="7FEB2356" w14:textId="298DF3D6" w:rsidR="00EC1694" w:rsidRDefault="00EC1694" w:rsidP="00EC1694">
            <w:pPr>
              <w:suppressAutoHyphens/>
              <w:rPr>
                <w:sz w:val="16"/>
                <w:szCs w:val="16"/>
              </w:rPr>
            </w:pPr>
            <w:r>
              <w:rPr>
                <w:sz w:val="16"/>
                <w:szCs w:val="16"/>
              </w:rPr>
              <w:t>35.9.4</w:t>
            </w:r>
          </w:p>
        </w:tc>
        <w:tc>
          <w:tcPr>
            <w:tcW w:w="720" w:type="dxa"/>
          </w:tcPr>
          <w:p w14:paraId="7AB7AA2D" w14:textId="4B79C107" w:rsidR="00EC1694" w:rsidRDefault="00EC1694" w:rsidP="00EC1694">
            <w:pPr>
              <w:suppressAutoHyphens/>
              <w:rPr>
                <w:sz w:val="16"/>
                <w:szCs w:val="16"/>
              </w:rPr>
            </w:pPr>
            <w:r>
              <w:rPr>
                <w:sz w:val="16"/>
                <w:szCs w:val="16"/>
              </w:rPr>
              <w:t>512.07</w:t>
            </w:r>
          </w:p>
        </w:tc>
        <w:tc>
          <w:tcPr>
            <w:tcW w:w="2520" w:type="dxa"/>
            <w:shd w:val="clear" w:color="auto" w:fill="auto"/>
            <w:noWrap/>
          </w:tcPr>
          <w:p w14:paraId="73087E00" w14:textId="0BA5A731" w:rsidR="00EC1694" w:rsidRPr="0083207C" w:rsidRDefault="00EC1694" w:rsidP="00EC1694">
            <w:pPr>
              <w:suppressAutoHyphens/>
              <w:rPr>
                <w:sz w:val="16"/>
                <w:szCs w:val="16"/>
              </w:rPr>
            </w:pPr>
            <w:r w:rsidRPr="00111B29">
              <w:rPr>
                <w:sz w:val="16"/>
                <w:szCs w:val="16"/>
              </w:rPr>
              <w:t>Should we limit the r-TWT SP to be trigger-enabled SP, or favor this type? Contention/EDCA within the SP would waste airtime and add delay.</w:t>
            </w:r>
          </w:p>
        </w:tc>
        <w:tc>
          <w:tcPr>
            <w:tcW w:w="2340" w:type="dxa"/>
            <w:shd w:val="clear" w:color="auto" w:fill="auto"/>
            <w:noWrap/>
          </w:tcPr>
          <w:p w14:paraId="27D6B75E" w14:textId="1B3EE7A9" w:rsidR="00EC1694" w:rsidRPr="0083207C" w:rsidRDefault="00EC1694" w:rsidP="00EC1694">
            <w:pPr>
              <w:suppressAutoHyphens/>
              <w:rPr>
                <w:sz w:val="16"/>
                <w:szCs w:val="16"/>
              </w:rPr>
            </w:pPr>
            <w:r>
              <w:rPr>
                <w:sz w:val="16"/>
                <w:szCs w:val="16"/>
              </w:rPr>
              <w:t>See comment.</w:t>
            </w:r>
          </w:p>
        </w:tc>
        <w:tc>
          <w:tcPr>
            <w:tcW w:w="3150" w:type="dxa"/>
            <w:shd w:val="clear" w:color="auto" w:fill="auto"/>
          </w:tcPr>
          <w:p w14:paraId="61BFCD87" w14:textId="77777777" w:rsidR="00EC1694" w:rsidRDefault="00EC1694" w:rsidP="00EC1694">
            <w:pPr>
              <w:suppressAutoHyphens/>
              <w:rPr>
                <w:bCs/>
                <w:sz w:val="16"/>
                <w:szCs w:val="16"/>
              </w:rPr>
            </w:pPr>
            <w:r w:rsidRPr="003A1BBC">
              <w:rPr>
                <w:b/>
                <w:sz w:val="16"/>
                <w:szCs w:val="16"/>
              </w:rPr>
              <w:t>Revised</w:t>
            </w:r>
            <w:r>
              <w:rPr>
                <w:bCs/>
                <w:sz w:val="16"/>
                <w:szCs w:val="16"/>
              </w:rPr>
              <w:t xml:space="preserve">. </w:t>
            </w:r>
          </w:p>
          <w:p w14:paraId="163C9F45" w14:textId="69A549BA" w:rsidR="00EC1694" w:rsidRDefault="00EC1694" w:rsidP="00EC1694">
            <w:pPr>
              <w:suppressAutoHyphens/>
              <w:rPr>
                <w:bCs/>
                <w:sz w:val="16"/>
                <w:szCs w:val="16"/>
              </w:rPr>
            </w:pPr>
            <w:r>
              <w:rPr>
                <w:bCs/>
                <w:sz w:val="16"/>
                <w:szCs w:val="16"/>
              </w:rPr>
              <w:t>Agree in principle. Add the rule that R-TWT uses trigger-enabled TWT.</w:t>
            </w:r>
          </w:p>
          <w:p w14:paraId="2EB6CAC5" w14:textId="77777777" w:rsidR="00EC1694" w:rsidRDefault="00EC1694" w:rsidP="00EC1694">
            <w:pPr>
              <w:suppressAutoHyphens/>
              <w:rPr>
                <w:bCs/>
                <w:sz w:val="16"/>
                <w:szCs w:val="16"/>
              </w:rPr>
            </w:pPr>
          </w:p>
          <w:p w14:paraId="7345643E" w14:textId="4D47CF4E" w:rsidR="00EC1694" w:rsidRPr="006617F4" w:rsidRDefault="00EC1694" w:rsidP="00EC1694">
            <w:pPr>
              <w:suppressAutoHyphens/>
              <w:rPr>
                <w:bCs/>
                <w:sz w:val="16"/>
                <w:szCs w:val="16"/>
              </w:rPr>
            </w:pPr>
            <w:r>
              <w:rPr>
                <w:b/>
                <w:sz w:val="16"/>
                <w:szCs w:val="16"/>
              </w:rPr>
              <w:t>TGbe editor: please revise the text as indicated in this doc 11-22/xxxr0 tagged by #12751.</w:t>
            </w:r>
          </w:p>
        </w:tc>
      </w:tr>
      <w:tr w:rsidR="00EC1694" w:rsidRPr="008B0293" w14:paraId="453436D3" w14:textId="77777777" w:rsidTr="00787170">
        <w:trPr>
          <w:trHeight w:val="220"/>
          <w:jc w:val="center"/>
        </w:trPr>
        <w:tc>
          <w:tcPr>
            <w:tcW w:w="625" w:type="dxa"/>
            <w:shd w:val="clear" w:color="auto" w:fill="auto"/>
            <w:noWrap/>
          </w:tcPr>
          <w:p w14:paraId="14645B37" w14:textId="2B2B107F" w:rsidR="00EC1694" w:rsidRDefault="00EC1694" w:rsidP="00EC1694">
            <w:pPr>
              <w:suppressAutoHyphens/>
              <w:rPr>
                <w:sz w:val="16"/>
                <w:szCs w:val="16"/>
              </w:rPr>
            </w:pPr>
            <w:r>
              <w:rPr>
                <w:sz w:val="16"/>
                <w:szCs w:val="16"/>
              </w:rPr>
              <w:t>13313</w:t>
            </w:r>
          </w:p>
        </w:tc>
        <w:tc>
          <w:tcPr>
            <w:tcW w:w="1080" w:type="dxa"/>
          </w:tcPr>
          <w:p w14:paraId="690C09BF" w14:textId="71E9EDB9" w:rsidR="00EC1694" w:rsidRDefault="00EC1694" w:rsidP="00EC1694">
            <w:pPr>
              <w:suppressAutoHyphens/>
              <w:rPr>
                <w:sz w:val="16"/>
                <w:szCs w:val="16"/>
              </w:rPr>
            </w:pPr>
            <w:r w:rsidRPr="00263793">
              <w:rPr>
                <w:sz w:val="16"/>
                <w:szCs w:val="16"/>
              </w:rPr>
              <w:t>Muhammad Kumail Haider</w:t>
            </w:r>
          </w:p>
        </w:tc>
        <w:tc>
          <w:tcPr>
            <w:tcW w:w="900" w:type="dxa"/>
            <w:shd w:val="clear" w:color="auto" w:fill="auto"/>
            <w:noWrap/>
          </w:tcPr>
          <w:p w14:paraId="0DDECA25" w14:textId="76E9705C" w:rsidR="00EC1694" w:rsidRDefault="00EC1694" w:rsidP="00EC1694">
            <w:pPr>
              <w:suppressAutoHyphens/>
              <w:rPr>
                <w:sz w:val="16"/>
                <w:szCs w:val="16"/>
              </w:rPr>
            </w:pPr>
            <w:r>
              <w:rPr>
                <w:sz w:val="16"/>
                <w:szCs w:val="16"/>
              </w:rPr>
              <w:t>35.9</w:t>
            </w:r>
          </w:p>
        </w:tc>
        <w:tc>
          <w:tcPr>
            <w:tcW w:w="720" w:type="dxa"/>
          </w:tcPr>
          <w:p w14:paraId="36FD942E" w14:textId="6DD47C27" w:rsidR="00EC1694" w:rsidRDefault="00EC1694" w:rsidP="00EC1694">
            <w:pPr>
              <w:suppressAutoHyphens/>
              <w:rPr>
                <w:sz w:val="16"/>
                <w:szCs w:val="16"/>
              </w:rPr>
            </w:pPr>
            <w:r>
              <w:rPr>
                <w:sz w:val="16"/>
                <w:szCs w:val="16"/>
              </w:rPr>
              <w:t>510.50</w:t>
            </w:r>
          </w:p>
        </w:tc>
        <w:tc>
          <w:tcPr>
            <w:tcW w:w="2520" w:type="dxa"/>
            <w:shd w:val="clear" w:color="auto" w:fill="auto"/>
            <w:noWrap/>
          </w:tcPr>
          <w:p w14:paraId="392A7F07" w14:textId="762E1F84" w:rsidR="00EC1694" w:rsidRPr="00111B29" w:rsidRDefault="00EC1694" w:rsidP="00EC1694">
            <w:pPr>
              <w:suppressAutoHyphens/>
              <w:rPr>
                <w:sz w:val="16"/>
                <w:szCs w:val="16"/>
              </w:rPr>
            </w:pPr>
            <w:r w:rsidRPr="00263793">
              <w:rPr>
                <w:sz w:val="16"/>
                <w:szCs w:val="16"/>
              </w:rPr>
              <w:t>R-TWT SP is better served when AP does the scheduling, as contention between member STAs will increase probability of collisions, reduce MU opportunities and decrease efficacy. Consider trigger-</w:t>
            </w:r>
            <w:r w:rsidRPr="00263793">
              <w:rPr>
                <w:sz w:val="16"/>
                <w:szCs w:val="16"/>
              </w:rPr>
              <w:lastRenderedPageBreak/>
              <w:t>enabled as the main operation mode for r-TWT.</w:t>
            </w:r>
          </w:p>
        </w:tc>
        <w:tc>
          <w:tcPr>
            <w:tcW w:w="2340" w:type="dxa"/>
            <w:shd w:val="clear" w:color="auto" w:fill="auto"/>
            <w:noWrap/>
          </w:tcPr>
          <w:p w14:paraId="2E5812F9" w14:textId="1F500923" w:rsidR="00EC1694" w:rsidRPr="00111B29" w:rsidRDefault="00EC1694" w:rsidP="00EC1694">
            <w:pPr>
              <w:suppressAutoHyphens/>
              <w:rPr>
                <w:sz w:val="16"/>
                <w:szCs w:val="16"/>
              </w:rPr>
            </w:pPr>
            <w:r>
              <w:rPr>
                <w:sz w:val="16"/>
                <w:szCs w:val="16"/>
              </w:rPr>
              <w:lastRenderedPageBreak/>
              <w:t>as in comment</w:t>
            </w:r>
          </w:p>
        </w:tc>
        <w:tc>
          <w:tcPr>
            <w:tcW w:w="3150" w:type="dxa"/>
            <w:shd w:val="clear" w:color="auto" w:fill="auto"/>
          </w:tcPr>
          <w:p w14:paraId="4798F0A7" w14:textId="77777777" w:rsidR="00EC1694" w:rsidRDefault="00EC1694" w:rsidP="00EC1694">
            <w:pPr>
              <w:suppressAutoHyphens/>
              <w:rPr>
                <w:bCs/>
                <w:sz w:val="16"/>
                <w:szCs w:val="16"/>
              </w:rPr>
            </w:pPr>
            <w:r w:rsidRPr="003A1BBC">
              <w:rPr>
                <w:b/>
                <w:sz w:val="16"/>
                <w:szCs w:val="16"/>
              </w:rPr>
              <w:t>Revised</w:t>
            </w:r>
            <w:r>
              <w:rPr>
                <w:bCs/>
                <w:sz w:val="16"/>
                <w:szCs w:val="16"/>
              </w:rPr>
              <w:t xml:space="preserve">. </w:t>
            </w:r>
          </w:p>
          <w:p w14:paraId="51551A52" w14:textId="56DC32EA" w:rsidR="00EC1694" w:rsidRDefault="00EC1694" w:rsidP="00EC1694">
            <w:pPr>
              <w:suppressAutoHyphens/>
              <w:rPr>
                <w:bCs/>
                <w:sz w:val="16"/>
                <w:szCs w:val="16"/>
              </w:rPr>
            </w:pPr>
            <w:r>
              <w:rPr>
                <w:bCs/>
                <w:sz w:val="16"/>
                <w:szCs w:val="16"/>
              </w:rPr>
              <w:t>Agree in principle. Add the rule that R-TWT uses trigger-enabled TWT.</w:t>
            </w:r>
          </w:p>
          <w:p w14:paraId="48DFABF5" w14:textId="77777777" w:rsidR="00EC1694" w:rsidRDefault="00EC1694" w:rsidP="00EC1694">
            <w:pPr>
              <w:suppressAutoHyphens/>
              <w:rPr>
                <w:bCs/>
                <w:sz w:val="16"/>
                <w:szCs w:val="16"/>
              </w:rPr>
            </w:pPr>
          </w:p>
          <w:p w14:paraId="03DCB5B9" w14:textId="3A18943C" w:rsidR="00EC1694" w:rsidRPr="006617F4" w:rsidRDefault="00EC1694" w:rsidP="00EC1694">
            <w:pPr>
              <w:suppressAutoHyphens/>
              <w:rPr>
                <w:bCs/>
                <w:sz w:val="16"/>
                <w:szCs w:val="16"/>
              </w:rPr>
            </w:pPr>
            <w:r>
              <w:rPr>
                <w:b/>
                <w:sz w:val="16"/>
                <w:szCs w:val="16"/>
              </w:rPr>
              <w:lastRenderedPageBreak/>
              <w:t>TGbe editor: please revise the text as indicated in this doc 11-22/xxxr0 tagged by #12751.</w:t>
            </w:r>
          </w:p>
        </w:tc>
      </w:tr>
      <w:tr w:rsidR="00EC1694" w:rsidRPr="008B0293" w14:paraId="2BA9C6BE" w14:textId="77777777" w:rsidTr="00BE3162">
        <w:trPr>
          <w:trHeight w:val="220"/>
          <w:jc w:val="center"/>
        </w:trPr>
        <w:tc>
          <w:tcPr>
            <w:tcW w:w="625" w:type="dxa"/>
            <w:shd w:val="clear" w:color="auto" w:fill="auto"/>
            <w:noWrap/>
          </w:tcPr>
          <w:p w14:paraId="68F25475" w14:textId="568FC782" w:rsidR="00EC1694" w:rsidRDefault="00EC1694" w:rsidP="00EC1694">
            <w:pPr>
              <w:suppressAutoHyphens/>
              <w:rPr>
                <w:sz w:val="16"/>
                <w:szCs w:val="16"/>
              </w:rPr>
            </w:pPr>
            <w:r>
              <w:rPr>
                <w:sz w:val="16"/>
                <w:szCs w:val="16"/>
              </w:rPr>
              <w:t>13739</w:t>
            </w:r>
          </w:p>
        </w:tc>
        <w:tc>
          <w:tcPr>
            <w:tcW w:w="1080" w:type="dxa"/>
          </w:tcPr>
          <w:p w14:paraId="339EFD92" w14:textId="0B222339" w:rsidR="00EC1694" w:rsidRDefault="00EC1694" w:rsidP="00EC1694">
            <w:pPr>
              <w:suppressAutoHyphens/>
              <w:rPr>
                <w:sz w:val="16"/>
                <w:szCs w:val="16"/>
              </w:rPr>
            </w:pPr>
            <w:r>
              <w:rPr>
                <w:sz w:val="16"/>
                <w:szCs w:val="16"/>
              </w:rPr>
              <w:t>Yunbo Li</w:t>
            </w:r>
          </w:p>
        </w:tc>
        <w:tc>
          <w:tcPr>
            <w:tcW w:w="900" w:type="dxa"/>
            <w:shd w:val="clear" w:color="auto" w:fill="auto"/>
            <w:noWrap/>
          </w:tcPr>
          <w:p w14:paraId="7572A78C" w14:textId="6B25BB09" w:rsidR="00EC1694" w:rsidRDefault="00EC1694" w:rsidP="00EC1694">
            <w:pPr>
              <w:suppressAutoHyphens/>
              <w:rPr>
                <w:sz w:val="16"/>
                <w:szCs w:val="16"/>
              </w:rPr>
            </w:pPr>
            <w:r>
              <w:rPr>
                <w:sz w:val="16"/>
                <w:szCs w:val="16"/>
              </w:rPr>
              <w:t>35.9.4</w:t>
            </w:r>
          </w:p>
        </w:tc>
        <w:tc>
          <w:tcPr>
            <w:tcW w:w="720" w:type="dxa"/>
          </w:tcPr>
          <w:p w14:paraId="4A929A13" w14:textId="71BD3B0B" w:rsidR="00EC1694" w:rsidRDefault="00EC1694" w:rsidP="00EC1694">
            <w:pPr>
              <w:suppressAutoHyphens/>
              <w:rPr>
                <w:sz w:val="16"/>
                <w:szCs w:val="16"/>
              </w:rPr>
            </w:pPr>
            <w:r>
              <w:rPr>
                <w:sz w:val="16"/>
                <w:szCs w:val="16"/>
              </w:rPr>
              <w:t>512.07</w:t>
            </w:r>
          </w:p>
        </w:tc>
        <w:tc>
          <w:tcPr>
            <w:tcW w:w="2520" w:type="dxa"/>
            <w:shd w:val="clear" w:color="auto" w:fill="auto"/>
            <w:noWrap/>
          </w:tcPr>
          <w:p w14:paraId="752D9A40" w14:textId="2B8C556F" w:rsidR="00EC1694" w:rsidRPr="00111B29" w:rsidRDefault="00EC1694" w:rsidP="00EC1694">
            <w:pPr>
              <w:suppressAutoHyphens/>
              <w:rPr>
                <w:sz w:val="16"/>
                <w:szCs w:val="16"/>
              </w:rPr>
            </w:pPr>
            <w:r w:rsidRPr="00111B29">
              <w:rPr>
                <w:sz w:val="16"/>
                <w:szCs w:val="16"/>
              </w:rPr>
              <w:t>The channel access rules for the ACs that rTWT TID belongs to, as well as the Acs that rTWT TID doesn't belongs to are missing.</w:t>
            </w:r>
          </w:p>
        </w:tc>
        <w:tc>
          <w:tcPr>
            <w:tcW w:w="2340" w:type="dxa"/>
            <w:shd w:val="clear" w:color="auto" w:fill="auto"/>
            <w:noWrap/>
          </w:tcPr>
          <w:p w14:paraId="718370CC" w14:textId="16DE0660" w:rsidR="00EC1694" w:rsidRDefault="00EC1694" w:rsidP="00EC1694">
            <w:pPr>
              <w:suppressAutoHyphens/>
              <w:rPr>
                <w:sz w:val="16"/>
                <w:szCs w:val="16"/>
              </w:rPr>
            </w:pPr>
            <w:r w:rsidRPr="00111B29">
              <w:rPr>
                <w:sz w:val="16"/>
                <w:szCs w:val="16"/>
              </w:rPr>
              <w:t>Please add corresponding rules</w:t>
            </w:r>
          </w:p>
        </w:tc>
        <w:tc>
          <w:tcPr>
            <w:tcW w:w="3150" w:type="dxa"/>
            <w:shd w:val="clear" w:color="auto" w:fill="auto"/>
          </w:tcPr>
          <w:p w14:paraId="60ED5C4C" w14:textId="64A59F01" w:rsidR="00EC1694" w:rsidRDefault="00EC1694" w:rsidP="00EC1694">
            <w:pPr>
              <w:suppressAutoHyphens/>
              <w:rPr>
                <w:bCs/>
                <w:sz w:val="16"/>
                <w:szCs w:val="16"/>
              </w:rPr>
            </w:pPr>
            <w:r>
              <w:rPr>
                <w:b/>
                <w:sz w:val="16"/>
                <w:szCs w:val="16"/>
              </w:rPr>
              <w:t>Revised.</w:t>
            </w:r>
          </w:p>
          <w:p w14:paraId="08345B52" w14:textId="338CA6D0" w:rsidR="00EC1694" w:rsidRDefault="00EC1694" w:rsidP="00EC1694">
            <w:pPr>
              <w:suppressAutoHyphens/>
              <w:rPr>
                <w:bCs/>
                <w:sz w:val="16"/>
                <w:szCs w:val="16"/>
              </w:rPr>
            </w:pPr>
            <w:r>
              <w:rPr>
                <w:bCs/>
                <w:sz w:val="16"/>
                <w:szCs w:val="16"/>
              </w:rPr>
              <w:t>The comment didn’t point out the specific issue. Assuming the comment is about increasing the chance of obtaining the medium access during the R-TWT SPs, the proposed solution of using trigger-enabled SP for R-TWT would address it.</w:t>
            </w:r>
          </w:p>
          <w:p w14:paraId="35E83EA6" w14:textId="77777777" w:rsidR="00EC1694" w:rsidRDefault="00EC1694" w:rsidP="00EC1694">
            <w:pPr>
              <w:suppressAutoHyphens/>
              <w:rPr>
                <w:bCs/>
                <w:sz w:val="16"/>
                <w:szCs w:val="16"/>
              </w:rPr>
            </w:pPr>
          </w:p>
          <w:p w14:paraId="5A8B4382" w14:textId="5EA2ACFB" w:rsidR="00EC1694" w:rsidRPr="003C7A3A" w:rsidRDefault="00EC1694" w:rsidP="00EC1694">
            <w:pPr>
              <w:suppressAutoHyphens/>
              <w:rPr>
                <w:bCs/>
                <w:sz w:val="16"/>
                <w:szCs w:val="16"/>
              </w:rPr>
            </w:pPr>
            <w:r>
              <w:rPr>
                <w:b/>
                <w:sz w:val="16"/>
                <w:szCs w:val="16"/>
              </w:rPr>
              <w:t>TGbe editor: please revise the text as indicated in this doc 11-22/xxxr0 tagged by #12751.</w:t>
            </w:r>
          </w:p>
        </w:tc>
      </w:tr>
      <w:tr w:rsidR="00F36040" w:rsidRPr="008B0293" w14:paraId="7B6E6856" w14:textId="77777777" w:rsidTr="00BE3162">
        <w:trPr>
          <w:trHeight w:val="220"/>
          <w:jc w:val="center"/>
        </w:trPr>
        <w:tc>
          <w:tcPr>
            <w:tcW w:w="625" w:type="dxa"/>
            <w:shd w:val="clear" w:color="auto" w:fill="auto"/>
            <w:noWrap/>
          </w:tcPr>
          <w:p w14:paraId="3F0ED8A2" w14:textId="393E5B8F" w:rsidR="00F36040" w:rsidRDefault="00F36040" w:rsidP="00F36040">
            <w:pPr>
              <w:suppressAutoHyphens/>
              <w:rPr>
                <w:sz w:val="16"/>
                <w:szCs w:val="16"/>
              </w:rPr>
            </w:pPr>
            <w:r w:rsidRPr="00EB75EA">
              <w:rPr>
                <w:sz w:val="16"/>
                <w:szCs w:val="16"/>
              </w:rPr>
              <w:t>13839</w:t>
            </w:r>
          </w:p>
        </w:tc>
        <w:tc>
          <w:tcPr>
            <w:tcW w:w="1080" w:type="dxa"/>
          </w:tcPr>
          <w:p w14:paraId="37999B5A" w14:textId="284B3D9D" w:rsidR="00F36040" w:rsidRDefault="00F36040" w:rsidP="00F36040">
            <w:pPr>
              <w:suppressAutoHyphens/>
              <w:rPr>
                <w:sz w:val="16"/>
                <w:szCs w:val="16"/>
              </w:rPr>
            </w:pPr>
            <w:r w:rsidRPr="00EB75EA">
              <w:rPr>
                <w:sz w:val="16"/>
                <w:szCs w:val="16"/>
              </w:rPr>
              <w:t>Sanghyun Kim</w:t>
            </w:r>
          </w:p>
        </w:tc>
        <w:tc>
          <w:tcPr>
            <w:tcW w:w="900" w:type="dxa"/>
            <w:shd w:val="clear" w:color="auto" w:fill="auto"/>
            <w:noWrap/>
          </w:tcPr>
          <w:p w14:paraId="1AE99B6C" w14:textId="69878082" w:rsidR="00F36040" w:rsidRDefault="00F36040" w:rsidP="00F36040">
            <w:pPr>
              <w:suppressAutoHyphens/>
              <w:rPr>
                <w:sz w:val="16"/>
                <w:szCs w:val="16"/>
              </w:rPr>
            </w:pPr>
            <w:r w:rsidRPr="00EB75EA">
              <w:rPr>
                <w:sz w:val="16"/>
                <w:szCs w:val="16"/>
              </w:rPr>
              <w:t>35.9.4.1</w:t>
            </w:r>
          </w:p>
        </w:tc>
        <w:tc>
          <w:tcPr>
            <w:tcW w:w="720" w:type="dxa"/>
          </w:tcPr>
          <w:p w14:paraId="0EFC3BE7" w14:textId="0E59D837" w:rsidR="00F36040" w:rsidRDefault="00F36040" w:rsidP="00F36040">
            <w:pPr>
              <w:suppressAutoHyphens/>
              <w:rPr>
                <w:sz w:val="16"/>
                <w:szCs w:val="16"/>
              </w:rPr>
            </w:pPr>
            <w:r w:rsidRPr="00EB75EA">
              <w:rPr>
                <w:sz w:val="16"/>
                <w:szCs w:val="16"/>
              </w:rPr>
              <w:t>512.12</w:t>
            </w:r>
          </w:p>
        </w:tc>
        <w:tc>
          <w:tcPr>
            <w:tcW w:w="2520" w:type="dxa"/>
            <w:shd w:val="clear" w:color="auto" w:fill="auto"/>
            <w:noWrap/>
          </w:tcPr>
          <w:p w14:paraId="7D92D333" w14:textId="27C8796B" w:rsidR="00F36040" w:rsidRPr="00111B29" w:rsidRDefault="00F36040" w:rsidP="00F36040">
            <w:pPr>
              <w:suppressAutoHyphens/>
              <w:rPr>
                <w:sz w:val="16"/>
                <w:szCs w:val="16"/>
              </w:rPr>
            </w:pPr>
            <w:r w:rsidRPr="00EB75EA">
              <w:rPr>
                <w:sz w:val="16"/>
                <w:szCs w:val="16"/>
              </w:rPr>
              <w:t>It would be good to provide the rules for deffering the Tx initiation of the STAs that are not members of an r-TWT SP during the r-TWT SP.</w:t>
            </w:r>
          </w:p>
        </w:tc>
        <w:tc>
          <w:tcPr>
            <w:tcW w:w="2340" w:type="dxa"/>
            <w:shd w:val="clear" w:color="auto" w:fill="auto"/>
            <w:noWrap/>
          </w:tcPr>
          <w:p w14:paraId="04BD33E8" w14:textId="50E6C3A1" w:rsidR="00F36040" w:rsidRPr="00111B29" w:rsidRDefault="00F36040" w:rsidP="00F36040">
            <w:pPr>
              <w:suppressAutoHyphens/>
              <w:rPr>
                <w:sz w:val="16"/>
                <w:szCs w:val="16"/>
              </w:rPr>
            </w:pPr>
            <w:r w:rsidRPr="00EB75EA">
              <w:rPr>
                <w:sz w:val="16"/>
                <w:szCs w:val="16"/>
              </w:rPr>
              <w:t>As in comment.</w:t>
            </w:r>
          </w:p>
        </w:tc>
        <w:tc>
          <w:tcPr>
            <w:tcW w:w="3150" w:type="dxa"/>
            <w:shd w:val="clear" w:color="auto" w:fill="auto"/>
          </w:tcPr>
          <w:p w14:paraId="3FEBD573" w14:textId="77777777" w:rsidR="00F36040" w:rsidRDefault="00F36040" w:rsidP="00F36040">
            <w:pPr>
              <w:suppressAutoHyphens/>
              <w:rPr>
                <w:bCs/>
                <w:sz w:val="16"/>
                <w:szCs w:val="16"/>
              </w:rPr>
            </w:pPr>
            <w:r w:rsidRPr="003A1BBC">
              <w:rPr>
                <w:b/>
                <w:sz w:val="16"/>
                <w:szCs w:val="16"/>
              </w:rPr>
              <w:t>Revised</w:t>
            </w:r>
            <w:r>
              <w:rPr>
                <w:bCs/>
                <w:sz w:val="16"/>
                <w:szCs w:val="16"/>
              </w:rPr>
              <w:t xml:space="preserve">. </w:t>
            </w:r>
          </w:p>
          <w:p w14:paraId="55686E13" w14:textId="77777777" w:rsidR="00F36040" w:rsidRDefault="00F36040" w:rsidP="00F36040">
            <w:pPr>
              <w:suppressAutoHyphens/>
              <w:rPr>
                <w:bCs/>
                <w:sz w:val="16"/>
                <w:szCs w:val="16"/>
              </w:rPr>
            </w:pPr>
            <w:r>
              <w:rPr>
                <w:bCs/>
                <w:sz w:val="16"/>
                <w:szCs w:val="16"/>
              </w:rPr>
              <w:t>Add the rule that R-TWT uses trigger-enabled TWT.</w:t>
            </w:r>
          </w:p>
          <w:p w14:paraId="2253ABD1" w14:textId="77777777" w:rsidR="00F36040" w:rsidRDefault="00F36040" w:rsidP="00F36040">
            <w:pPr>
              <w:suppressAutoHyphens/>
              <w:rPr>
                <w:bCs/>
                <w:sz w:val="16"/>
                <w:szCs w:val="16"/>
              </w:rPr>
            </w:pPr>
          </w:p>
          <w:p w14:paraId="697CFFCE" w14:textId="7EF32D64" w:rsidR="00F36040" w:rsidRPr="00B407C4" w:rsidRDefault="00F36040" w:rsidP="00F36040">
            <w:pPr>
              <w:suppressAutoHyphens/>
              <w:rPr>
                <w:b/>
                <w:sz w:val="16"/>
                <w:szCs w:val="16"/>
              </w:rPr>
            </w:pPr>
            <w:r>
              <w:rPr>
                <w:b/>
                <w:sz w:val="16"/>
                <w:szCs w:val="16"/>
              </w:rPr>
              <w:t>TGbe editor: please revise the text as indicated in this doc 11-22/xxxr0 tagged by #12751.</w:t>
            </w:r>
          </w:p>
        </w:tc>
      </w:tr>
      <w:tr w:rsidR="00F36040" w:rsidRPr="008B0293" w14:paraId="32D56D5B" w14:textId="77777777" w:rsidTr="00BE3162">
        <w:trPr>
          <w:trHeight w:val="220"/>
          <w:jc w:val="center"/>
        </w:trPr>
        <w:tc>
          <w:tcPr>
            <w:tcW w:w="625" w:type="dxa"/>
            <w:shd w:val="clear" w:color="auto" w:fill="auto"/>
            <w:noWrap/>
          </w:tcPr>
          <w:p w14:paraId="69A67F67" w14:textId="04A3C70B" w:rsidR="00F36040" w:rsidRDefault="00F36040" w:rsidP="00F36040">
            <w:pPr>
              <w:suppressAutoHyphens/>
              <w:rPr>
                <w:sz w:val="16"/>
                <w:szCs w:val="16"/>
              </w:rPr>
            </w:pPr>
            <w:r>
              <w:rPr>
                <w:sz w:val="16"/>
                <w:szCs w:val="16"/>
              </w:rPr>
              <w:t>10699</w:t>
            </w:r>
          </w:p>
        </w:tc>
        <w:tc>
          <w:tcPr>
            <w:tcW w:w="1080" w:type="dxa"/>
          </w:tcPr>
          <w:p w14:paraId="337284D6" w14:textId="62CF67CD" w:rsidR="00F36040" w:rsidRDefault="00F36040" w:rsidP="00F36040">
            <w:pPr>
              <w:suppressAutoHyphens/>
              <w:rPr>
                <w:sz w:val="16"/>
                <w:szCs w:val="16"/>
              </w:rPr>
            </w:pPr>
            <w:r>
              <w:rPr>
                <w:sz w:val="16"/>
                <w:szCs w:val="16"/>
              </w:rPr>
              <w:t>Liangxiao Xin</w:t>
            </w:r>
          </w:p>
        </w:tc>
        <w:tc>
          <w:tcPr>
            <w:tcW w:w="900" w:type="dxa"/>
            <w:shd w:val="clear" w:color="auto" w:fill="auto"/>
            <w:noWrap/>
          </w:tcPr>
          <w:p w14:paraId="4B5EC73B" w14:textId="4B47D026" w:rsidR="00F36040" w:rsidRDefault="00F36040" w:rsidP="00F36040">
            <w:pPr>
              <w:suppressAutoHyphens/>
              <w:rPr>
                <w:sz w:val="16"/>
                <w:szCs w:val="16"/>
              </w:rPr>
            </w:pPr>
            <w:r>
              <w:rPr>
                <w:sz w:val="16"/>
                <w:szCs w:val="16"/>
              </w:rPr>
              <w:t>35.9.4.1</w:t>
            </w:r>
          </w:p>
        </w:tc>
        <w:tc>
          <w:tcPr>
            <w:tcW w:w="720" w:type="dxa"/>
          </w:tcPr>
          <w:p w14:paraId="0E0DF2D6" w14:textId="50CD7C46" w:rsidR="00F36040" w:rsidRDefault="00F36040" w:rsidP="00F36040">
            <w:pPr>
              <w:suppressAutoHyphens/>
              <w:rPr>
                <w:sz w:val="16"/>
                <w:szCs w:val="16"/>
              </w:rPr>
            </w:pPr>
            <w:r>
              <w:rPr>
                <w:sz w:val="16"/>
                <w:szCs w:val="16"/>
              </w:rPr>
              <w:t>512.12</w:t>
            </w:r>
          </w:p>
        </w:tc>
        <w:tc>
          <w:tcPr>
            <w:tcW w:w="2520" w:type="dxa"/>
            <w:shd w:val="clear" w:color="auto" w:fill="auto"/>
            <w:noWrap/>
          </w:tcPr>
          <w:p w14:paraId="4829AB65" w14:textId="73AD799B" w:rsidR="00F36040" w:rsidRPr="00111B29" w:rsidRDefault="00F36040" w:rsidP="00F36040">
            <w:pPr>
              <w:suppressAutoHyphens/>
              <w:rPr>
                <w:sz w:val="16"/>
                <w:szCs w:val="16"/>
              </w:rPr>
            </w:pPr>
            <w:r w:rsidRPr="00111B29">
              <w:rPr>
                <w:sz w:val="16"/>
                <w:szCs w:val="16"/>
              </w:rPr>
              <w:t>Mulitple member STAs will contend the channel during first few TUs of a R-TWT SP, which cause the high probability of collision</w:t>
            </w:r>
          </w:p>
        </w:tc>
        <w:tc>
          <w:tcPr>
            <w:tcW w:w="2340" w:type="dxa"/>
            <w:shd w:val="clear" w:color="auto" w:fill="auto"/>
            <w:noWrap/>
          </w:tcPr>
          <w:p w14:paraId="01A12F9E" w14:textId="1BB120ED" w:rsidR="00F36040" w:rsidRPr="00111B29" w:rsidRDefault="00F36040" w:rsidP="00F36040">
            <w:pPr>
              <w:suppressAutoHyphens/>
              <w:rPr>
                <w:sz w:val="16"/>
                <w:szCs w:val="16"/>
              </w:rPr>
            </w:pPr>
            <w:r w:rsidRPr="00111B29">
              <w:rPr>
                <w:sz w:val="16"/>
                <w:szCs w:val="16"/>
              </w:rPr>
              <w:t>need a mechanism to avoid the collision. Commenter will bring a contribution for the resolution of this CID</w:t>
            </w:r>
          </w:p>
        </w:tc>
        <w:tc>
          <w:tcPr>
            <w:tcW w:w="3150" w:type="dxa"/>
            <w:shd w:val="clear" w:color="auto" w:fill="auto"/>
          </w:tcPr>
          <w:p w14:paraId="2785ED1D" w14:textId="5ADCD35E" w:rsidR="00F36040" w:rsidRPr="00B407C4" w:rsidRDefault="00F36040" w:rsidP="00F36040">
            <w:pPr>
              <w:suppressAutoHyphens/>
              <w:rPr>
                <w:b/>
                <w:sz w:val="16"/>
                <w:szCs w:val="16"/>
              </w:rPr>
            </w:pPr>
            <w:r w:rsidRPr="00B407C4">
              <w:rPr>
                <w:b/>
                <w:sz w:val="16"/>
                <w:szCs w:val="16"/>
              </w:rPr>
              <w:t>Revised</w:t>
            </w:r>
            <w:r>
              <w:rPr>
                <w:b/>
                <w:sz w:val="16"/>
                <w:szCs w:val="16"/>
              </w:rPr>
              <w:t>.</w:t>
            </w:r>
          </w:p>
          <w:p w14:paraId="6BEA90AE" w14:textId="0AA0E150" w:rsidR="00F36040" w:rsidRDefault="00F36040" w:rsidP="00F36040">
            <w:pPr>
              <w:suppressAutoHyphens/>
              <w:rPr>
                <w:bCs/>
                <w:sz w:val="16"/>
                <w:szCs w:val="16"/>
              </w:rPr>
            </w:pPr>
            <w:r>
              <w:rPr>
                <w:bCs/>
                <w:sz w:val="16"/>
                <w:szCs w:val="16"/>
              </w:rPr>
              <w:t>Agree the issue pointed out by the comment and add the rule that R-TWT uses trigger-enabled TWT.</w:t>
            </w:r>
          </w:p>
          <w:p w14:paraId="75E86425" w14:textId="6F56D2AE" w:rsidR="00F36040" w:rsidRDefault="00F36040" w:rsidP="00F36040">
            <w:pPr>
              <w:suppressAutoHyphens/>
              <w:rPr>
                <w:bCs/>
                <w:sz w:val="16"/>
                <w:szCs w:val="16"/>
              </w:rPr>
            </w:pPr>
          </w:p>
          <w:p w14:paraId="1FAC5F6C" w14:textId="361DCF34" w:rsidR="00F36040" w:rsidRPr="006617F4" w:rsidRDefault="00F36040" w:rsidP="00F36040">
            <w:pPr>
              <w:suppressAutoHyphens/>
              <w:rPr>
                <w:bCs/>
                <w:sz w:val="16"/>
                <w:szCs w:val="16"/>
              </w:rPr>
            </w:pPr>
            <w:r>
              <w:rPr>
                <w:b/>
                <w:sz w:val="16"/>
                <w:szCs w:val="16"/>
              </w:rPr>
              <w:t>TGbe editor: please revise the text as indicated in this doc 11-22/xxxr0 tagged by #12751.</w:t>
            </w:r>
          </w:p>
        </w:tc>
      </w:tr>
      <w:tr w:rsidR="00F36040" w:rsidRPr="008B0293" w14:paraId="77239C91" w14:textId="77777777" w:rsidTr="00BE3162">
        <w:trPr>
          <w:trHeight w:val="220"/>
          <w:jc w:val="center"/>
        </w:trPr>
        <w:tc>
          <w:tcPr>
            <w:tcW w:w="625" w:type="dxa"/>
            <w:shd w:val="clear" w:color="auto" w:fill="auto"/>
            <w:noWrap/>
          </w:tcPr>
          <w:p w14:paraId="35E5A517" w14:textId="781DD227" w:rsidR="00F36040" w:rsidRDefault="00F36040" w:rsidP="00F36040">
            <w:pPr>
              <w:suppressAutoHyphens/>
              <w:rPr>
                <w:sz w:val="16"/>
                <w:szCs w:val="16"/>
              </w:rPr>
            </w:pPr>
            <w:r>
              <w:rPr>
                <w:sz w:val="16"/>
                <w:szCs w:val="16"/>
              </w:rPr>
              <w:t>10469</w:t>
            </w:r>
          </w:p>
        </w:tc>
        <w:tc>
          <w:tcPr>
            <w:tcW w:w="1080" w:type="dxa"/>
          </w:tcPr>
          <w:p w14:paraId="45FB3A7F" w14:textId="34B7418A" w:rsidR="00F36040" w:rsidRDefault="00F36040" w:rsidP="00F36040">
            <w:pPr>
              <w:suppressAutoHyphens/>
              <w:rPr>
                <w:sz w:val="16"/>
                <w:szCs w:val="16"/>
              </w:rPr>
            </w:pPr>
            <w:r>
              <w:rPr>
                <w:sz w:val="16"/>
                <w:szCs w:val="16"/>
              </w:rPr>
              <w:t>Yonggang Fang</w:t>
            </w:r>
          </w:p>
        </w:tc>
        <w:tc>
          <w:tcPr>
            <w:tcW w:w="900" w:type="dxa"/>
            <w:shd w:val="clear" w:color="auto" w:fill="auto"/>
            <w:noWrap/>
          </w:tcPr>
          <w:p w14:paraId="51FFFD7E" w14:textId="191BB1E5" w:rsidR="00F36040" w:rsidRDefault="00F36040" w:rsidP="00F36040">
            <w:pPr>
              <w:suppressAutoHyphens/>
              <w:rPr>
                <w:sz w:val="16"/>
                <w:szCs w:val="16"/>
              </w:rPr>
            </w:pPr>
            <w:r>
              <w:rPr>
                <w:sz w:val="16"/>
                <w:szCs w:val="16"/>
              </w:rPr>
              <w:t>35.9.5</w:t>
            </w:r>
          </w:p>
        </w:tc>
        <w:tc>
          <w:tcPr>
            <w:tcW w:w="720" w:type="dxa"/>
          </w:tcPr>
          <w:p w14:paraId="64AC9F11" w14:textId="295BC0EA" w:rsidR="00F36040" w:rsidRDefault="00F36040" w:rsidP="00F36040">
            <w:pPr>
              <w:suppressAutoHyphens/>
              <w:rPr>
                <w:sz w:val="16"/>
                <w:szCs w:val="16"/>
              </w:rPr>
            </w:pPr>
            <w:r>
              <w:rPr>
                <w:sz w:val="16"/>
                <w:szCs w:val="16"/>
              </w:rPr>
              <w:t>512.44</w:t>
            </w:r>
          </w:p>
        </w:tc>
        <w:tc>
          <w:tcPr>
            <w:tcW w:w="2520" w:type="dxa"/>
            <w:shd w:val="clear" w:color="auto" w:fill="auto"/>
            <w:noWrap/>
          </w:tcPr>
          <w:p w14:paraId="4D5F3647" w14:textId="60834D99" w:rsidR="00F36040" w:rsidRPr="00111B29" w:rsidRDefault="00F36040" w:rsidP="00F36040">
            <w:pPr>
              <w:suppressAutoHyphens/>
              <w:rPr>
                <w:sz w:val="16"/>
                <w:szCs w:val="16"/>
              </w:rPr>
            </w:pPr>
            <w:r w:rsidRPr="00111B29">
              <w:rPr>
                <w:sz w:val="16"/>
                <w:szCs w:val="16"/>
              </w:rPr>
              <w:t>The spec supports up to 15 TIDs (or UPs), but it only allows 4 access categories of EDCA. When  two or more TIDs use same AC in an EDCA based SP, the latency senstive TID may not have higher prioirty access. Please clarify how to make latency sensitive traffic as higher prioirty in EDCA based rTWT SP.</w:t>
            </w:r>
          </w:p>
        </w:tc>
        <w:tc>
          <w:tcPr>
            <w:tcW w:w="2340" w:type="dxa"/>
            <w:shd w:val="clear" w:color="auto" w:fill="auto"/>
            <w:noWrap/>
          </w:tcPr>
          <w:p w14:paraId="58B2193C" w14:textId="2EA584E4" w:rsidR="00F36040" w:rsidRPr="00111B29" w:rsidRDefault="00F36040" w:rsidP="00F36040">
            <w:pPr>
              <w:suppressAutoHyphens/>
              <w:rPr>
                <w:sz w:val="16"/>
                <w:szCs w:val="16"/>
              </w:rPr>
            </w:pPr>
            <w:r w:rsidRPr="00974F87">
              <w:rPr>
                <w:sz w:val="16"/>
                <w:szCs w:val="16"/>
              </w:rPr>
              <w:t>please clarify in the spec</w:t>
            </w:r>
          </w:p>
        </w:tc>
        <w:tc>
          <w:tcPr>
            <w:tcW w:w="3150" w:type="dxa"/>
            <w:shd w:val="clear" w:color="auto" w:fill="auto"/>
          </w:tcPr>
          <w:p w14:paraId="2664267D" w14:textId="5C7DA2D6" w:rsidR="00F36040" w:rsidRPr="00B407C4" w:rsidRDefault="00F36040" w:rsidP="00F36040">
            <w:pPr>
              <w:suppressAutoHyphens/>
              <w:rPr>
                <w:b/>
                <w:sz w:val="16"/>
                <w:szCs w:val="16"/>
              </w:rPr>
            </w:pPr>
            <w:r w:rsidRPr="00B407C4">
              <w:rPr>
                <w:b/>
                <w:sz w:val="16"/>
                <w:szCs w:val="16"/>
              </w:rPr>
              <w:t>Revised</w:t>
            </w:r>
            <w:r>
              <w:rPr>
                <w:b/>
                <w:sz w:val="16"/>
                <w:szCs w:val="16"/>
              </w:rPr>
              <w:t>.</w:t>
            </w:r>
          </w:p>
          <w:p w14:paraId="6B255875" w14:textId="77777777" w:rsidR="00F36040" w:rsidRDefault="00F36040" w:rsidP="00F36040">
            <w:pPr>
              <w:suppressAutoHyphens/>
              <w:rPr>
                <w:bCs/>
                <w:sz w:val="16"/>
                <w:szCs w:val="16"/>
              </w:rPr>
            </w:pPr>
            <w:r>
              <w:rPr>
                <w:bCs/>
                <w:sz w:val="16"/>
                <w:szCs w:val="16"/>
              </w:rPr>
              <w:t>Agree the issue pointed out by the comment and add the rule that R-TWT uses trigger-enabled TWT.</w:t>
            </w:r>
          </w:p>
          <w:p w14:paraId="12BF728C" w14:textId="164ACE65" w:rsidR="00F36040" w:rsidRDefault="00F36040" w:rsidP="00F36040">
            <w:pPr>
              <w:suppressAutoHyphens/>
              <w:rPr>
                <w:bCs/>
                <w:sz w:val="16"/>
                <w:szCs w:val="16"/>
              </w:rPr>
            </w:pPr>
          </w:p>
          <w:p w14:paraId="4EDCC498" w14:textId="77777777" w:rsidR="00F36040" w:rsidRDefault="00F36040" w:rsidP="00F36040">
            <w:pPr>
              <w:suppressAutoHyphens/>
              <w:rPr>
                <w:bCs/>
                <w:sz w:val="16"/>
                <w:szCs w:val="16"/>
              </w:rPr>
            </w:pPr>
          </w:p>
          <w:p w14:paraId="437EEBA9" w14:textId="722C9340" w:rsidR="00F36040" w:rsidRPr="006617F4" w:rsidRDefault="00F36040" w:rsidP="00F36040">
            <w:pPr>
              <w:suppressAutoHyphens/>
              <w:rPr>
                <w:bCs/>
                <w:sz w:val="16"/>
                <w:szCs w:val="16"/>
              </w:rPr>
            </w:pPr>
            <w:r>
              <w:rPr>
                <w:b/>
                <w:sz w:val="16"/>
                <w:szCs w:val="16"/>
              </w:rPr>
              <w:t>TGbe editor: please revise the text as indicated in this doc 11-22/xxxr0 tagged by #12751.</w:t>
            </w:r>
          </w:p>
        </w:tc>
      </w:tr>
      <w:tr w:rsidR="00F36040" w:rsidRPr="008B0293" w14:paraId="4A3FA98C" w14:textId="77777777" w:rsidTr="0051575C">
        <w:trPr>
          <w:trHeight w:val="220"/>
          <w:jc w:val="center"/>
        </w:trPr>
        <w:tc>
          <w:tcPr>
            <w:tcW w:w="625" w:type="dxa"/>
            <w:shd w:val="clear" w:color="auto" w:fill="auto"/>
            <w:noWrap/>
          </w:tcPr>
          <w:p w14:paraId="54C16CBD" w14:textId="4A1C8F3E" w:rsidR="00F36040" w:rsidRDefault="00F36040" w:rsidP="00F36040">
            <w:pPr>
              <w:suppressAutoHyphens/>
              <w:rPr>
                <w:sz w:val="16"/>
                <w:szCs w:val="16"/>
              </w:rPr>
            </w:pPr>
            <w:r>
              <w:rPr>
                <w:sz w:val="16"/>
                <w:szCs w:val="16"/>
              </w:rPr>
              <w:t>10471</w:t>
            </w:r>
          </w:p>
        </w:tc>
        <w:tc>
          <w:tcPr>
            <w:tcW w:w="1080" w:type="dxa"/>
          </w:tcPr>
          <w:p w14:paraId="1B75843A" w14:textId="035721C2" w:rsidR="00F36040" w:rsidRDefault="00F36040" w:rsidP="00F36040">
            <w:pPr>
              <w:suppressAutoHyphens/>
              <w:rPr>
                <w:sz w:val="16"/>
                <w:szCs w:val="16"/>
              </w:rPr>
            </w:pPr>
            <w:r>
              <w:rPr>
                <w:sz w:val="16"/>
                <w:szCs w:val="16"/>
              </w:rPr>
              <w:t>Yonggang Fang</w:t>
            </w:r>
          </w:p>
        </w:tc>
        <w:tc>
          <w:tcPr>
            <w:tcW w:w="900" w:type="dxa"/>
            <w:shd w:val="clear" w:color="auto" w:fill="auto"/>
            <w:noWrap/>
          </w:tcPr>
          <w:p w14:paraId="065E5853" w14:textId="4D804C33" w:rsidR="00F36040" w:rsidRDefault="00F36040" w:rsidP="00F36040">
            <w:pPr>
              <w:suppressAutoHyphens/>
              <w:rPr>
                <w:sz w:val="16"/>
                <w:szCs w:val="16"/>
              </w:rPr>
            </w:pPr>
            <w:r>
              <w:rPr>
                <w:sz w:val="16"/>
                <w:szCs w:val="16"/>
              </w:rPr>
              <w:t>35.9.5</w:t>
            </w:r>
          </w:p>
        </w:tc>
        <w:tc>
          <w:tcPr>
            <w:tcW w:w="720" w:type="dxa"/>
          </w:tcPr>
          <w:p w14:paraId="6C6F24EB" w14:textId="3C378D72" w:rsidR="00F36040" w:rsidRDefault="00F36040" w:rsidP="00F36040">
            <w:pPr>
              <w:suppressAutoHyphens/>
              <w:rPr>
                <w:sz w:val="16"/>
                <w:szCs w:val="16"/>
              </w:rPr>
            </w:pPr>
            <w:r>
              <w:rPr>
                <w:sz w:val="16"/>
                <w:szCs w:val="16"/>
              </w:rPr>
              <w:t>0.00</w:t>
            </w:r>
          </w:p>
        </w:tc>
        <w:tc>
          <w:tcPr>
            <w:tcW w:w="2520" w:type="dxa"/>
            <w:shd w:val="clear" w:color="auto" w:fill="auto"/>
            <w:noWrap/>
          </w:tcPr>
          <w:p w14:paraId="7EE8311F" w14:textId="214F1249" w:rsidR="00F36040" w:rsidRPr="00111B29" w:rsidRDefault="00F36040" w:rsidP="00F36040">
            <w:pPr>
              <w:suppressAutoHyphens/>
              <w:rPr>
                <w:sz w:val="16"/>
                <w:szCs w:val="16"/>
              </w:rPr>
            </w:pPr>
            <w:r w:rsidRPr="00974F87">
              <w:rPr>
                <w:sz w:val="16"/>
                <w:szCs w:val="16"/>
              </w:rPr>
              <w:t>R-TWT should be able to support any QoS traffic with a TID in a r-TWT SP. The rules of traffic delivery for non-trigger-enabled r-TWT SP is missing.</w:t>
            </w:r>
          </w:p>
        </w:tc>
        <w:tc>
          <w:tcPr>
            <w:tcW w:w="2340" w:type="dxa"/>
            <w:shd w:val="clear" w:color="auto" w:fill="auto"/>
            <w:noWrap/>
          </w:tcPr>
          <w:p w14:paraId="2CB165E1" w14:textId="21873B03" w:rsidR="00F36040" w:rsidRPr="00974F87" w:rsidRDefault="00F36040" w:rsidP="00F36040">
            <w:pPr>
              <w:suppressAutoHyphens/>
              <w:rPr>
                <w:sz w:val="16"/>
                <w:szCs w:val="16"/>
              </w:rPr>
            </w:pPr>
            <w:r w:rsidRPr="00974F87">
              <w:rPr>
                <w:sz w:val="16"/>
                <w:szCs w:val="16"/>
              </w:rPr>
              <w:t>Please define the rules of traffic delivery for non-trigger-enabled r-TWT SP.</w:t>
            </w:r>
          </w:p>
        </w:tc>
        <w:tc>
          <w:tcPr>
            <w:tcW w:w="3150" w:type="dxa"/>
            <w:shd w:val="clear" w:color="auto" w:fill="auto"/>
          </w:tcPr>
          <w:p w14:paraId="7ADAE2F1" w14:textId="12944091" w:rsidR="00F36040" w:rsidRDefault="00F36040" w:rsidP="00F36040">
            <w:pPr>
              <w:suppressAutoHyphens/>
              <w:rPr>
                <w:bCs/>
                <w:sz w:val="16"/>
                <w:szCs w:val="16"/>
              </w:rPr>
            </w:pPr>
            <w:r w:rsidRPr="00BB120A">
              <w:rPr>
                <w:b/>
                <w:sz w:val="16"/>
                <w:szCs w:val="16"/>
              </w:rPr>
              <w:t>Revised</w:t>
            </w:r>
            <w:r>
              <w:rPr>
                <w:b/>
                <w:sz w:val="16"/>
                <w:szCs w:val="16"/>
              </w:rPr>
              <w:t>.</w:t>
            </w:r>
          </w:p>
          <w:p w14:paraId="6F53037B" w14:textId="77777777" w:rsidR="00F36040" w:rsidRDefault="00F36040" w:rsidP="00F36040">
            <w:pPr>
              <w:suppressAutoHyphens/>
              <w:rPr>
                <w:bCs/>
                <w:sz w:val="16"/>
                <w:szCs w:val="16"/>
              </w:rPr>
            </w:pPr>
          </w:p>
          <w:p w14:paraId="52C792C9" w14:textId="77777777" w:rsidR="00F36040" w:rsidRDefault="00F36040" w:rsidP="00F36040">
            <w:pPr>
              <w:suppressAutoHyphens/>
              <w:rPr>
                <w:bCs/>
                <w:sz w:val="16"/>
                <w:szCs w:val="16"/>
              </w:rPr>
            </w:pPr>
            <w:r>
              <w:rPr>
                <w:bCs/>
                <w:sz w:val="16"/>
                <w:szCs w:val="16"/>
              </w:rPr>
              <w:t>The rule defined in 35.9.5, e.g. “</w:t>
            </w:r>
            <w:r w:rsidRPr="0051575C">
              <w:rPr>
                <w:bCs/>
                <w:sz w:val="16"/>
                <w:szCs w:val="16"/>
              </w:rPr>
              <w:t>shall ensure QoS Data frames of R-TWT TID(s) to be first delivered during the R-TWT SPs</w:t>
            </w:r>
            <w:r>
              <w:rPr>
                <w:bCs/>
                <w:sz w:val="16"/>
                <w:szCs w:val="16"/>
              </w:rPr>
              <w:t>” applies regardless the R-TWT SP is trigger-enabled or not.</w:t>
            </w:r>
          </w:p>
          <w:p w14:paraId="0A607944" w14:textId="0488F93E" w:rsidR="00F36040" w:rsidRDefault="00F36040" w:rsidP="00F36040">
            <w:pPr>
              <w:suppressAutoHyphens/>
              <w:rPr>
                <w:bCs/>
                <w:sz w:val="16"/>
                <w:szCs w:val="16"/>
              </w:rPr>
            </w:pPr>
            <w:r>
              <w:rPr>
                <w:bCs/>
                <w:sz w:val="16"/>
                <w:szCs w:val="16"/>
              </w:rPr>
              <w:t>In addition, the proposed resolution as tagged by #12751 requires the R-TWT uses trigger-enabled TWT.</w:t>
            </w:r>
          </w:p>
          <w:p w14:paraId="7CBE1D7C" w14:textId="77777777" w:rsidR="00F36040" w:rsidRDefault="00F36040" w:rsidP="00F36040">
            <w:pPr>
              <w:suppressAutoHyphens/>
              <w:rPr>
                <w:bCs/>
                <w:sz w:val="16"/>
                <w:szCs w:val="16"/>
              </w:rPr>
            </w:pPr>
          </w:p>
          <w:p w14:paraId="2C9E26B5" w14:textId="2CA5B298" w:rsidR="00F36040" w:rsidRPr="00BB120A" w:rsidRDefault="00F36040" w:rsidP="00F36040">
            <w:pPr>
              <w:suppressAutoHyphens/>
              <w:rPr>
                <w:bCs/>
                <w:sz w:val="16"/>
                <w:szCs w:val="16"/>
              </w:rPr>
            </w:pPr>
            <w:r>
              <w:rPr>
                <w:b/>
                <w:sz w:val="16"/>
                <w:szCs w:val="16"/>
              </w:rPr>
              <w:t>TGbe editor: please revise the text as indicated in this doc 11-22/xxxr0 tagged by #12751.</w:t>
            </w:r>
          </w:p>
        </w:tc>
      </w:tr>
      <w:tr w:rsidR="00F36040" w:rsidRPr="008B0293" w14:paraId="69F258DF" w14:textId="77777777" w:rsidTr="00BE3162">
        <w:trPr>
          <w:trHeight w:val="220"/>
          <w:jc w:val="center"/>
        </w:trPr>
        <w:tc>
          <w:tcPr>
            <w:tcW w:w="625" w:type="dxa"/>
            <w:shd w:val="clear" w:color="auto" w:fill="auto"/>
            <w:noWrap/>
          </w:tcPr>
          <w:p w14:paraId="306C0A1E" w14:textId="4F689CD8" w:rsidR="00F36040" w:rsidRDefault="00F36040" w:rsidP="00F36040">
            <w:pPr>
              <w:suppressAutoHyphens/>
              <w:rPr>
                <w:sz w:val="16"/>
                <w:szCs w:val="16"/>
              </w:rPr>
            </w:pPr>
            <w:r>
              <w:rPr>
                <w:sz w:val="16"/>
                <w:szCs w:val="16"/>
              </w:rPr>
              <w:t>10688</w:t>
            </w:r>
          </w:p>
        </w:tc>
        <w:tc>
          <w:tcPr>
            <w:tcW w:w="1080" w:type="dxa"/>
          </w:tcPr>
          <w:p w14:paraId="3BCCFCC3" w14:textId="48F00AD6" w:rsidR="00F36040" w:rsidRDefault="00F36040" w:rsidP="00F36040">
            <w:pPr>
              <w:suppressAutoHyphens/>
              <w:rPr>
                <w:sz w:val="16"/>
                <w:szCs w:val="16"/>
              </w:rPr>
            </w:pPr>
            <w:r>
              <w:rPr>
                <w:sz w:val="16"/>
                <w:szCs w:val="16"/>
              </w:rPr>
              <w:t>Liangxiao Xin</w:t>
            </w:r>
          </w:p>
        </w:tc>
        <w:tc>
          <w:tcPr>
            <w:tcW w:w="900" w:type="dxa"/>
            <w:shd w:val="clear" w:color="auto" w:fill="auto"/>
            <w:noWrap/>
          </w:tcPr>
          <w:p w14:paraId="420992D7" w14:textId="76AF6AB3" w:rsidR="00F36040" w:rsidRDefault="00F36040" w:rsidP="00F36040">
            <w:pPr>
              <w:suppressAutoHyphens/>
              <w:rPr>
                <w:sz w:val="16"/>
                <w:szCs w:val="16"/>
              </w:rPr>
            </w:pPr>
            <w:r>
              <w:rPr>
                <w:sz w:val="16"/>
                <w:szCs w:val="16"/>
              </w:rPr>
              <w:t>35.9.5</w:t>
            </w:r>
          </w:p>
        </w:tc>
        <w:tc>
          <w:tcPr>
            <w:tcW w:w="720" w:type="dxa"/>
          </w:tcPr>
          <w:p w14:paraId="04531F52" w14:textId="14228DD0" w:rsidR="00F36040" w:rsidRDefault="00F36040" w:rsidP="00F36040">
            <w:pPr>
              <w:suppressAutoHyphens/>
              <w:rPr>
                <w:sz w:val="16"/>
                <w:szCs w:val="16"/>
              </w:rPr>
            </w:pPr>
            <w:r>
              <w:rPr>
                <w:sz w:val="16"/>
                <w:szCs w:val="16"/>
              </w:rPr>
              <w:t>512.47</w:t>
            </w:r>
          </w:p>
        </w:tc>
        <w:tc>
          <w:tcPr>
            <w:tcW w:w="2520" w:type="dxa"/>
            <w:shd w:val="clear" w:color="auto" w:fill="auto"/>
            <w:noWrap/>
          </w:tcPr>
          <w:p w14:paraId="03E53EC5" w14:textId="55339F0C" w:rsidR="00F36040" w:rsidRPr="00974F87" w:rsidRDefault="00F36040" w:rsidP="00F36040">
            <w:pPr>
              <w:suppressAutoHyphens/>
              <w:rPr>
                <w:sz w:val="16"/>
                <w:szCs w:val="16"/>
              </w:rPr>
            </w:pPr>
            <w:r w:rsidRPr="00786CC7">
              <w:rPr>
                <w:sz w:val="16"/>
                <w:szCs w:val="16"/>
              </w:rPr>
              <w:t>How does an R-TWT scheudling AP prioritize the transmission of R-TWT DL TIDs? The TIDs are classified by UPs and stilll use different EDCAFs to transmit during R-TWT SPs.</w:t>
            </w:r>
          </w:p>
        </w:tc>
        <w:tc>
          <w:tcPr>
            <w:tcW w:w="2340" w:type="dxa"/>
            <w:shd w:val="clear" w:color="auto" w:fill="auto"/>
            <w:noWrap/>
          </w:tcPr>
          <w:p w14:paraId="0CA5C4F7" w14:textId="7AB9254C" w:rsidR="00F36040" w:rsidRPr="00974F87" w:rsidRDefault="00F36040" w:rsidP="00F36040">
            <w:pPr>
              <w:suppressAutoHyphens/>
              <w:rPr>
                <w:sz w:val="16"/>
                <w:szCs w:val="16"/>
              </w:rPr>
            </w:pPr>
            <w:r w:rsidRPr="00786CC7">
              <w:rPr>
                <w:sz w:val="16"/>
                <w:szCs w:val="16"/>
              </w:rPr>
              <w:t>add a mechanism to define how the AP prioritizing the transmission of R-TWT DL TIDs</w:t>
            </w:r>
          </w:p>
        </w:tc>
        <w:tc>
          <w:tcPr>
            <w:tcW w:w="3150" w:type="dxa"/>
            <w:shd w:val="clear" w:color="auto" w:fill="auto"/>
          </w:tcPr>
          <w:p w14:paraId="61B06408" w14:textId="46FA7CD8" w:rsidR="00F36040" w:rsidRPr="00852EC8" w:rsidRDefault="00F36040" w:rsidP="00F36040">
            <w:pPr>
              <w:suppressAutoHyphens/>
              <w:rPr>
                <w:b/>
                <w:sz w:val="16"/>
                <w:szCs w:val="16"/>
              </w:rPr>
            </w:pPr>
            <w:r w:rsidRPr="00852EC8">
              <w:rPr>
                <w:b/>
                <w:sz w:val="16"/>
                <w:szCs w:val="16"/>
              </w:rPr>
              <w:t>Rejected</w:t>
            </w:r>
            <w:r>
              <w:rPr>
                <w:b/>
                <w:sz w:val="16"/>
                <w:szCs w:val="16"/>
              </w:rPr>
              <w:t>.</w:t>
            </w:r>
          </w:p>
          <w:p w14:paraId="4B3CCF70" w14:textId="77777777" w:rsidR="00F36040" w:rsidRDefault="00F36040" w:rsidP="00F36040">
            <w:pPr>
              <w:suppressAutoHyphens/>
              <w:rPr>
                <w:bCs/>
                <w:sz w:val="16"/>
                <w:szCs w:val="16"/>
              </w:rPr>
            </w:pPr>
          </w:p>
          <w:p w14:paraId="4E81F073" w14:textId="71DC01F8" w:rsidR="00F36040" w:rsidRPr="006617F4" w:rsidRDefault="00F36040" w:rsidP="00F36040">
            <w:pPr>
              <w:suppressAutoHyphens/>
              <w:rPr>
                <w:bCs/>
                <w:sz w:val="16"/>
                <w:szCs w:val="16"/>
              </w:rPr>
            </w:pPr>
            <w:r>
              <w:rPr>
                <w:bCs/>
                <w:sz w:val="16"/>
                <w:szCs w:val="16"/>
              </w:rPr>
              <w:t>The rule requires R-TWT scheduling AP, when scheduling DL traffic, to first deliver to member STAs packets of their respective R-TWT TIDs. How AP schedules them are implementation specific and out of the scope of 802.11 spec.</w:t>
            </w:r>
          </w:p>
        </w:tc>
      </w:tr>
      <w:tr w:rsidR="00F36040" w:rsidRPr="008B0293" w14:paraId="036C4E61" w14:textId="77777777" w:rsidTr="00BE3162">
        <w:trPr>
          <w:trHeight w:val="220"/>
          <w:jc w:val="center"/>
        </w:trPr>
        <w:tc>
          <w:tcPr>
            <w:tcW w:w="625" w:type="dxa"/>
            <w:shd w:val="clear" w:color="auto" w:fill="auto"/>
            <w:noWrap/>
          </w:tcPr>
          <w:p w14:paraId="354DB3CB" w14:textId="6DD60408" w:rsidR="00F36040" w:rsidRDefault="00F36040" w:rsidP="00F36040">
            <w:pPr>
              <w:suppressAutoHyphens/>
              <w:rPr>
                <w:sz w:val="16"/>
                <w:szCs w:val="16"/>
              </w:rPr>
            </w:pPr>
            <w:r>
              <w:rPr>
                <w:sz w:val="16"/>
                <w:szCs w:val="16"/>
              </w:rPr>
              <w:t>11783</w:t>
            </w:r>
          </w:p>
        </w:tc>
        <w:tc>
          <w:tcPr>
            <w:tcW w:w="1080" w:type="dxa"/>
          </w:tcPr>
          <w:p w14:paraId="00F73CC8" w14:textId="04CDFB20" w:rsidR="00F36040" w:rsidRDefault="00F36040" w:rsidP="00F36040">
            <w:pPr>
              <w:suppressAutoHyphens/>
              <w:rPr>
                <w:sz w:val="16"/>
                <w:szCs w:val="16"/>
              </w:rPr>
            </w:pPr>
            <w:r>
              <w:rPr>
                <w:sz w:val="16"/>
                <w:szCs w:val="16"/>
              </w:rPr>
              <w:t>Osama Aboulmagd</w:t>
            </w:r>
          </w:p>
        </w:tc>
        <w:tc>
          <w:tcPr>
            <w:tcW w:w="900" w:type="dxa"/>
            <w:shd w:val="clear" w:color="auto" w:fill="auto"/>
            <w:noWrap/>
          </w:tcPr>
          <w:p w14:paraId="27E36374" w14:textId="7DA55FE3" w:rsidR="00F36040" w:rsidRDefault="00F36040" w:rsidP="00F36040">
            <w:pPr>
              <w:suppressAutoHyphens/>
              <w:rPr>
                <w:sz w:val="16"/>
                <w:szCs w:val="16"/>
              </w:rPr>
            </w:pPr>
            <w:r>
              <w:rPr>
                <w:sz w:val="16"/>
                <w:szCs w:val="16"/>
              </w:rPr>
              <w:t>35.9.5</w:t>
            </w:r>
          </w:p>
        </w:tc>
        <w:tc>
          <w:tcPr>
            <w:tcW w:w="720" w:type="dxa"/>
          </w:tcPr>
          <w:p w14:paraId="596B25B8" w14:textId="2F7142F6" w:rsidR="00F36040" w:rsidRDefault="00F36040" w:rsidP="00F36040">
            <w:pPr>
              <w:suppressAutoHyphens/>
              <w:rPr>
                <w:sz w:val="16"/>
                <w:szCs w:val="16"/>
              </w:rPr>
            </w:pPr>
            <w:r>
              <w:rPr>
                <w:sz w:val="16"/>
                <w:szCs w:val="16"/>
              </w:rPr>
              <w:t>35.9.5</w:t>
            </w:r>
          </w:p>
        </w:tc>
        <w:tc>
          <w:tcPr>
            <w:tcW w:w="2520" w:type="dxa"/>
            <w:shd w:val="clear" w:color="auto" w:fill="auto"/>
            <w:noWrap/>
          </w:tcPr>
          <w:p w14:paraId="7E92DB3E" w14:textId="08678990" w:rsidR="00F36040" w:rsidRPr="00786CC7" w:rsidRDefault="00F36040" w:rsidP="00F36040">
            <w:pPr>
              <w:suppressAutoHyphens/>
              <w:rPr>
                <w:sz w:val="16"/>
                <w:szCs w:val="16"/>
              </w:rPr>
            </w:pPr>
            <w:r w:rsidRPr="00781149">
              <w:rPr>
                <w:sz w:val="16"/>
                <w:szCs w:val="16"/>
              </w:rPr>
              <w:t>It is not clear how the STA who are members of r-TWT compete for the medium during an r-TWT SP. Do they use EDCA? Or are they scheduled in some way?</w:t>
            </w:r>
          </w:p>
        </w:tc>
        <w:tc>
          <w:tcPr>
            <w:tcW w:w="2340" w:type="dxa"/>
            <w:shd w:val="clear" w:color="auto" w:fill="auto"/>
            <w:noWrap/>
          </w:tcPr>
          <w:p w14:paraId="62F1E87C" w14:textId="29E69D98" w:rsidR="00F36040" w:rsidRPr="00786CC7" w:rsidRDefault="00F36040" w:rsidP="00F36040">
            <w:pPr>
              <w:suppressAutoHyphens/>
              <w:rPr>
                <w:sz w:val="16"/>
                <w:szCs w:val="16"/>
              </w:rPr>
            </w:pPr>
            <w:r w:rsidRPr="00781149">
              <w:rPr>
                <w:sz w:val="16"/>
                <w:szCs w:val="16"/>
              </w:rPr>
              <w:t>Add how STA access the medium during the r-TWT SP</w:t>
            </w:r>
          </w:p>
        </w:tc>
        <w:tc>
          <w:tcPr>
            <w:tcW w:w="3150" w:type="dxa"/>
            <w:shd w:val="clear" w:color="auto" w:fill="auto"/>
          </w:tcPr>
          <w:p w14:paraId="71B54AA4" w14:textId="77777777" w:rsidR="00F36040" w:rsidRDefault="00F36040" w:rsidP="00F36040">
            <w:pPr>
              <w:suppressAutoHyphens/>
              <w:rPr>
                <w:bCs/>
                <w:sz w:val="16"/>
                <w:szCs w:val="16"/>
              </w:rPr>
            </w:pPr>
            <w:r w:rsidRPr="0008087B">
              <w:rPr>
                <w:b/>
                <w:sz w:val="16"/>
                <w:szCs w:val="16"/>
              </w:rPr>
              <w:t>Revised</w:t>
            </w:r>
          </w:p>
          <w:p w14:paraId="5BF920E3" w14:textId="77777777" w:rsidR="00F36040" w:rsidRDefault="00F36040" w:rsidP="00F36040">
            <w:pPr>
              <w:suppressAutoHyphens/>
              <w:rPr>
                <w:bCs/>
                <w:sz w:val="16"/>
                <w:szCs w:val="16"/>
              </w:rPr>
            </w:pPr>
          </w:p>
          <w:p w14:paraId="45DC81FE" w14:textId="2EF3C9A7" w:rsidR="00F36040" w:rsidRDefault="00F36040" w:rsidP="00F36040">
            <w:pPr>
              <w:suppressAutoHyphens/>
              <w:rPr>
                <w:bCs/>
                <w:sz w:val="16"/>
                <w:szCs w:val="16"/>
              </w:rPr>
            </w:pPr>
            <w:r>
              <w:rPr>
                <w:bCs/>
                <w:sz w:val="16"/>
                <w:szCs w:val="16"/>
              </w:rPr>
              <w:t>Added the rule that R-TWT uses trigger-enabled TWT, that is, the medium access is trigger based as specified in the baseline.</w:t>
            </w:r>
          </w:p>
          <w:p w14:paraId="7222D8C1" w14:textId="77777777" w:rsidR="00F36040" w:rsidRDefault="00F36040" w:rsidP="00F36040">
            <w:pPr>
              <w:suppressAutoHyphens/>
              <w:rPr>
                <w:bCs/>
                <w:sz w:val="16"/>
                <w:szCs w:val="16"/>
              </w:rPr>
            </w:pPr>
          </w:p>
          <w:p w14:paraId="7570CCC3" w14:textId="71103421" w:rsidR="00F36040" w:rsidRPr="0008087B" w:rsidRDefault="00F36040" w:rsidP="00F36040">
            <w:pPr>
              <w:suppressAutoHyphens/>
              <w:rPr>
                <w:bCs/>
                <w:sz w:val="16"/>
                <w:szCs w:val="16"/>
              </w:rPr>
            </w:pPr>
            <w:r>
              <w:rPr>
                <w:b/>
                <w:sz w:val="16"/>
                <w:szCs w:val="16"/>
              </w:rPr>
              <w:t>TGbe editor: please revise the text as indicated in this doc 11-22/xxxr0 tagged by #12751.</w:t>
            </w:r>
          </w:p>
        </w:tc>
      </w:tr>
      <w:tr w:rsidR="00F36040" w:rsidRPr="008B0293" w14:paraId="2A036693" w14:textId="77777777" w:rsidTr="00BE3162">
        <w:trPr>
          <w:trHeight w:val="220"/>
          <w:jc w:val="center"/>
        </w:trPr>
        <w:tc>
          <w:tcPr>
            <w:tcW w:w="625" w:type="dxa"/>
            <w:shd w:val="clear" w:color="auto" w:fill="auto"/>
            <w:noWrap/>
          </w:tcPr>
          <w:p w14:paraId="4A4873AB" w14:textId="0FE9DF97" w:rsidR="00F36040" w:rsidRDefault="00F36040" w:rsidP="00F36040">
            <w:pPr>
              <w:suppressAutoHyphens/>
              <w:rPr>
                <w:sz w:val="16"/>
                <w:szCs w:val="16"/>
              </w:rPr>
            </w:pPr>
            <w:r>
              <w:rPr>
                <w:sz w:val="16"/>
                <w:szCs w:val="16"/>
              </w:rPr>
              <w:lastRenderedPageBreak/>
              <w:t>12464</w:t>
            </w:r>
          </w:p>
        </w:tc>
        <w:tc>
          <w:tcPr>
            <w:tcW w:w="1080" w:type="dxa"/>
          </w:tcPr>
          <w:p w14:paraId="588A538B" w14:textId="419587ED" w:rsidR="00F36040" w:rsidRPr="00781149" w:rsidRDefault="00F36040" w:rsidP="00F36040">
            <w:pPr>
              <w:suppressAutoHyphens/>
              <w:rPr>
                <w:sz w:val="16"/>
                <w:szCs w:val="16"/>
              </w:rPr>
            </w:pPr>
            <w:r w:rsidRPr="00781149">
              <w:rPr>
                <w:sz w:val="16"/>
                <w:szCs w:val="16"/>
              </w:rPr>
              <w:t>Daniel Verenzuela</w:t>
            </w:r>
          </w:p>
        </w:tc>
        <w:tc>
          <w:tcPr>
            <w:tcW w:w="900" w:type="dxa"/>
            <w:shd w:val="clear" w:color="auto" w:fill="auto"/>
            <w:noWrap/>
          </w:tcPr>
          <w:p w14:paraId="4DB3CEF7" w14:textId="00DDE6A1" w:rsidR="00F36040" w:rsidRDefault="00F36040" w:rsidP="00F36040">
            <w:pPr>
              <w:suppressAutoHyphens/>
              <w:rPr>
                <w:sz w:val="16"/>
                <w:szCs w:val="16"/>
              </w:rPr>
            </w:pPr>
            <w:r>
              <w:rPr>
                <w:sz w:val="16"/>
                <w:szCs w:val="16"/>
              </w:rPr>
              <w:t>35.9.5</w:t>
            </w:r>
          </w:p>
        </w:tc>
        <w:tc>
          <w:tcPr>
            <w:tcW w:w="720" w:type="dxa"/>
          </w:tcPr>
          <w:p w14:paraId="0617C0E9" w14:textId="4C518DFA" w:rsidR="00F36040" w:rsidRDefault="00F36040" w:rsidP="00F36040">
            <w:pPr>
              <w:suppressAutoHyphens/>
              <w:rPr>
                <w:sz w:val="16"/>
                <w:szCs w:val="16"/>
              </w:rPr>
            </w:pPr>
            <w:r>
              <w:rPr>
                <w:sz w:val="16"/>
                <w:szCs w:val="16"/>
              </w:rPr>
              <w:t>512.49</w:t>
            </w:r>
          </w:p>
        </w:tc>
        <w:tc>
          <w:tcPr>
            <w:tcW w:w="2520" w:type="dxa"/>
            <w:shd w:val="clear" w:color="auto" w:fill="auto"/>
            <w:noWrap/>
          </w:tcPr>
          <w:p w14:paraId="585062B1" w14:textId="1A8A76CF" w:rsidR="00F36040" w:rsidRPr="00781149" w:rsidRDefault="00F36040" w:rsidP="00F36040">
            <w:pPr>
              <w:suppressAutoHyphens/>
              <w:rPr>
                <w:sz w:val="16"/>
                <w:szCs w:val="16"/>
              </w:rPr>
            </w:pPr>
            <w:r w:rsidRPr="00781149">
              <w:rPr>
                <w:sz w:val="16"/>
                <w:szCs w:val="16"/>
              </w:rPr>
              <w:t>For triggered enabled r-TWT SP there is a specific instruction to first trigger member EHT STAs. For the of a r-TWT SP operating with EDCA, there should be a similar instruction.</w:t>
            </w:r>
          </w:p>
        </w:tc>
        <w:tc>
          <w:tcPr>
            <w:tcW w:w="2340" w:type="dxa"/>
            <w:shd w:val="clear" w:color="auto" w:fill="auto"/>
            <w:noWrap/>
          </w:tcPr>
          <w:p w14:paraId="1EE6F50C" w14:textId="4E26CA5A" w:rsidR="00F36040" w:rsidRPr="00781149" w:rsidRDefault="00F36040" w:rsidP="00F36040">
            <w:pPr>
              <w:suppressAutoHyphens/>
              <w:rPr>
                <w:sz w:val="16"/>
                <w:szCs w:val="16"/>
              </w:rPr>
            </w:pPr>
            <w:r w:rsidRPr="00781149">
              <w:rPr>
                <w:sz w:val="16"/>
                <w:szCs w:val="16"/>
              </w:rPr>
              <w:t>Add a mechanism, for r-TWT SPs where EDCA is enabled, to allow member EHT STAs to have a prioritize channel access. The commenter is willing to participate in resolution.</w:t>
            </w:r>
          </w:p>
        </w:tc>
        <w:tc>
          <w:tcPr>
            <w:tcW w:w="3150" w:type="dxa"/>
            <w:shd w:val="clear" w:color="auto" w:fill="auto"/>
          </w:tcPr>
          <w:p w14:paraId="4D4295A8" w14:textId="77777777" w:rsidR="00F36040" w:rsidRPr="00C55FB4" w:rsidRDefault="00F36040" w:rsidP="00F36040">
            <w:pPr>
              <w:suppressAutoHyphens/>
              <w:rPr>
                <w:b/>
                <w:sz w:val="16"/>
                <w:szCs w:val="16"/>
              </w:rPr>
            </w:pPr>
            <w:r w:rsidRPr="00C55FB4">
              <w:rPr>
                <w:b/>
                <w:sz w:val="16"/>
                <w:szCs w:val="16"/>
              </w:rPr>
              <w:t>Revised</w:t>
            </w:r>
          </w:p>
          <w:p w14:paraId="17C8D798" w14:textId="77777777" w:rsidR="00F36040" w:rsidRDefault="00F36040" w:rsidP="00F36040">
            <w:pPr>
              <w:suppressAutoHyphens/>
              <w:rPr>
                <w:bCs/>
                <w:sz w:val="16"/>
                <w:szCs w:val="16"/>
              </w:rPr>
            </w:pPr>
          </w:p>
          <w:p w14:paraId="1CB87D92" w14:textId="77777777" w:rsidR="00F36040" w:rsidRDefault="00F36040" w:rsidP="00F36040">
            <w:pPr>
              <w:suppressAutoHyphens/>
              <w:rPr>
                <w:bCs/>
                <w:sz w:val="16"/>
                <w:szCs w:val="16"/>
              </w:rPr>
            </w:pPr>
            <w:r>
              <w:rPr>
                <w:bCs/>
                <w:sz w:val="16"/>
                <w:szCs w:val="16"/>
              </w:rPr>
              <w:t>Added the rule that R-TWT uses trigger-enabled TWT, where the medium access is trigger based as specified in the baseline.</w:t>
            </w:r>
          </w:p>
          <w:p w14:paraId="32421EFD" w14:textId="77777777" w:rsidR="00F36040" w:rsidRDefault="00F36040" w:rsidP="00F36040">
            <w:pPr>
              <w:suppressAutoHyphens/>
              <w:rPr>
                <w:bCs/>
                <w:sz w:val="16"/>
                <w:szCs w:val="16"/>
              </w:rPr>
            </w:pPr>
          </w:p>
          <w:p w14:paraId="1D53918C" w14:textId="1EB9948E" w:rsidR="00F36040" w:rsidRPr="00CB52C0" w:rsidRDefault="00F36040" w:rsidP="00F36040">
            <w:pPr>
              <w:suppressAutoHyphens/>
              <w:rPr>
                <w:bCs/>
                <w:sz w:val="16"/>
                <w:szCs w:val="16"/>
              </w:rPr>
            </w:pPr>
            <w:r>
              <w:rPr>
                <w:b/>
                <w:sz w:val="16"/>
                <w:szCs w:val="16"/>
              </w:rPr>
              <w:t>TGbe editor: please revise the text as indicated in this doc 11-22/xxxr0 tagged by #12751.</w:t>
            </w:r>
          </w:p>
        </w:tc>
      </w:tr>
      <w:tr w:rsidR="00F36040" w:rsidRPr="008B0293" w14:paraId="72F87641" w14:textId="77777777" w:rsidTr="00BE3162">
        <w:trPr>
          <w:trHeight w:val="220"/>
          <w:jc w:val="center"/>
        </w:trPr>
        <w:tc>
          <w:tcPr>
            <w:tcW w:w="625" w:type="dxa"/>
            <w:shd w:val="clear" w:color="auto" w:fill="auto"/>
            <w:noWrap/>
          </w:tcPr>
          <w:p w14:paraId="2B6E9478" w14:textId="7189F125" w:rsidR="00F36040" w:rsidRPr="00781149" w:rsidRDefault="00F36040" w:rsidP="00F36040">
            <w:pPr>
              <w:suppressAutoHyphens/>
              <w:rPr>
                <w:sz w:val="16"/>
                <w:szCs w:val="16"/>
              </w:rPr>
            </w:pPr>
            <w:r>
              <w:rPr>
                <w:sz w:val="16"/>
                <w:szCs w:val="16"/>
              </w:rPr>
              <w:t>12465</w:t>
            </w:r>
          </w:p>
        </w:tc>
        <w:tc>
          <w:tcPr>
            <w:tcW w:w="1080" w:type="dxa"/>
          </w:tcPr>
          <w:p w14:paraId="4C4290E4" w14:textId="77D2C0A7" w:rsidR="00F36040" w:rsidRPr="00781149" w:rsidRDefault="00F36040" w:rsidP="00F36040">
            <w:pPr>
              <w:suppressAutoHyphens/>
              <w:rPr>
                <w:sz w:val="16"/>
                <w:szCs w:val="16"/>
              </w:rPr>
            </w:pPr>
            <w:r w:rsidRPr="00781149">
              <w:rPr>
                <w:sz w:val="16"/>
                <w:szCs w:val="16"/>
              </w:rPr>
              <w:t>Daniel Verenzuela</w:t>
            </w:r>
          </w:p>
        </w:tc>
        <w:tc>
          <w:tcPr>
            <w:tcW w:w="900" w:type="dxa"/>
            <w:shd w:val="clear" w:color="auto" w:fill="auto"/>
            <w:noWrap/>
          </w:tcPr>
          <w:p w14:paraId="30BD57BE" w14:textId="6B35B782" w:rsidR="00F36040" w:rsidRDefault="00F36040" w:rsidP="00F36040">
            <w:pPr>
              <w:suppressAutoHyphens/>
              <w:rPr>
                <w:sz w:val="16"/>
                <w:szCs w:val="16"/>
              </w:rPr>
            </w:pPr>
            <w:r>
              <w:rPr>
                <w:sz w:val="16"/>
                <w:szCs w:val="16"/>
              </w:rPr>
              <w:t>35.9.5</w:t>
            </w:r>
          </w:p>
        </w:tc>
        <w:tc>
          <w:tcPr>
            <w:tcW w:w="720" w:type="dxa"/>
          </w:tcPr>
          <w:p w14:paraId="6ADBD07D" w14:textId="07D8D00B" w:rsidR="00F36040" w:rsidRDefault="00F36040" w:rsidP="00F36040">
            <w:pPr>
              <w:suppressAutoHyphens/>
              <w:rPr>
                <w:sz w:val="16"/>
                <w:szCs w:val="16"/>
              </w:rPr>
            </w:pPr>
            <w:r>
              <w:rPr>
                <w:sz w:val="16"/>
                <w:szCs w:val="16"/>
              </w:rPr>
              <w:t>512.47</w:t>
            </w:r>
          </w:p>
        </w:tc>
        <w:tc>
          <w:tcPr>
            <w:tcW w:w="2520" w:type="dxa"/>
            <w:shd w:val="clear" w:color="auto" w:fill="auto"/>
            <w:noWrap/>
          </w:tcPr>
          <w:p w14:paraId="0DDA3BA8" w14:textId="7D6D4092" w:rsidR="00F36040" w:rsidRPr="00781149" w:rsidRDefault="00F36040" w:rsidP="00F36040">
            <w:pPr>
              <w:suppressAutoHyphens/>
              <w:rPr>
                <w:sz w:val="16"/>
                <w:szCs w:val="16"/>
              </w:rPr>
            </w:pPr>
            <w:r w:rsidRPr="00781149">
              <w:rPr>
                <w:sz w:val="16"/>
                <w:szCs w:val="16"/>
              </w:rPr>
              <w:t>For r-TWT SPs where EDCA is enabled, if there is more than one member EHT STA, collisions may occur at the r-TWT start. It would be good to have a mechanism  where member EHT STAs do not access the channel at the exact same time.</w:t>
            </w:r>
          </w:p>
        </w:tc>
        <w:tc>
          <w:tcPr>
            <w:tcW w:w="2340" w:type="dxa"/>
            <w:shd w:val="clear" w:color="auto" w:fill="auto"/>
            <w:noWrap/>
          </w:tcPr>
          <w:p w14:paraId="082F5368" w14:textId="6E02F3FC" w:rsidR="00F36040" w:rsidRPr="00781149" w:rsidRDefault="00F36040" w:rsidP="00F36040">
            <w:pPr>
              <w:suppressAutoHyphens/>
              <w:rPr>
                <w:sz w:val="16"/>
                <w:szCs w:val="16"/>
              </w:rPr>
            </w:pPr>
            <w:r w:rsidRPr="00781149">
              <w:rPr>
                <w:sz w:val="16"/>
                <w:szCs w:val="16"/>
              </w:rPr>
              <w:t>Define a mechanism where r-TWT member EHT STAs in a EDCA enabled r-TWT do not perform channel access at the same time to avoid collisions at the start of the r-TWT SP. The commenter is willing to participate in resolution.</w:t>
            </w:r>
          </w:p>
        </w:tc>
        <w:tc>
          <w:tcPr>
            <w:tcW w:w="3150" w:type="dxa"/>
            <w:shd w:val="clear" w:color="auto" w:fill="auto"/>
          </w:tcPr>
          <w:p w14:paraId="5A5DB6FE" w14:textId="77777777" w:rsidR="00F36040" w:rsidRPr="00B407C4" w:rsidRDefault="00F36040" w:rsidP="00F36040">
            <w:pPr>
              <w:suppressAutoHyphens/>
              <w:rPr>
                <w:b/>
                <w:sz w:val="16"/>
                <w:szCs w:val="16"/>
              </w:rPr>
            </w:pPr>
            <w:r w:rsidRPr="00B407C4">
              <w:rPr>
                <w:b/>
                <w:sz w:val="16"/>
                <w:szCs w:val="16"/>
              </w:rPr>
              <w:t>Revised</w:t>
            </w:r>
            <w:r>
              <w:rPr>
                <w:b/>
                <w:sz w:val="16"/>
                <w:szCs w:val="16"/>
              </w:rPr>
              <w:t>.</w:t>
            </w:r>
          </w:p>
          <w:p w14:paraId="5842258F" w14:textId="77777777" w:rsidR="00F36040" w:rsidRDefault="00F36040" w:rsidP="00F36040">
            <w:pPr>
              <w:suppressAutoHyphens/>
              <w:rPr>
                <w:bCs/>
                <w:sz w:val="16"/>
                <w:szCs w:val="16"/>
              </w:rPr>
            </w:pPr>
            <w:r>
              <w:rPr>
                <w:bCs/>
                <w:sz w:val="16"/>
                <w:szCs w:val="16"/>
              </w:rPr>
              <w:t>Agree the issue pointed out by the comment and add the rule that R-TWT uses trigger-enabled TWT.</w:t>
            </w:r>
          </w:p>
          <w:p w14:paraId="7CA7BF61" w14:textId="77777777" w:rsidR="00F36040" w:rsidRDefault="00F36040" w:rsidP="00F36040">
            <w:pPr>
              <w:suppressAutoHyphens/>
              <w:rPr>
                <w:bCs/>
                <w:sz w:val="16"/>
                <w:szCs w:val="16"/>
              </w:rPr>
            </w:pPr>
          </w:p>
          <w:p w14:paraId="4A65E3AC" w14:textId="77777777" w:rsidR="00F36040" w:rsidRDefault="00F36040" w:rsidP="00F36040">
            <w:pPr>
              <w:suppressAutoHyphens/>
              <w:rPr>
                <w:bCs/>
                <w:sz w:val="16"/>
                <w:szCs w:val="16"/>
              </w:rPr>
            </w:pPr>
          </w:p>
          <w:p w14:paraId="1A9F792D" w14:textId="12D015E3" w:rsidR="00F36040" w:rsidRPr="006617F4" w:rsidRDefault="00F36040" w:rsidP="00F36040">
            <w:pPr>
              <w:suppressAutoHyphens/>
              <w:rPr>
                <w:bCs/>
                <w:sz w:val="16"/>
                <w:szCs w:val="16"/>
              </w:rPr>
            </w:pPr>
            <w:r>
              <w:rPr>
                <w:b/>
                <w:sz w:val="16"/>
                <w:szCs w:val="16"/>
              </w:rPr>
              <w:t>TGbe editor: please revise the text as indicated in this doc 11-22/xxxr0 tagged by #12751.</w:t>
            </w:r>
          </w:p>
        </w:tc>
      </w:tr>
    </w:tbl>
    <w:p w14:paraId="54B6BE41" w14:textId="1C7DF1D3" w:rsidR="002D704F" w:rsidRDefault="002D704F">
      <w:pPr>
        <w:rPr>
          <w:b/>
          <w:color w:val="000000"/>
          <w:w w:val="0"/>
          <w:sz w:val="20"/>
          <w:szCs w:val="20"/>
        </w:rPr>
      </w:pPr>
    </w:p>
    <w:p w14:paraId="651973D7" w14:textId="77777777" w:rsidR="006617F4" w:rsidRDefault="006617F4">
      <w:pPr>
        <w:rPr>
          <w:b/>
          <w:color w:val="000000"/>
          <w:w w:val="0"/>
          <w:sz w:val="20"/>
          <w:szCs w:val="20"/>
        </w:rPr>
      </w:pPr>
    </w:p>
    <w:p w14:paraId="5856F337" w14:textId="77777777" w:rsidR="00285616" w:rsidRDefault="00285616">
      <w:pPr>
        <w:rPr>
          <w:b/>
          <w:bCs/>
          <w:sz w:val="20"/>
          <w:szCs w:val="20"/>
        </w:rPr>
      </w:pPr>
      <w:r>
        <w:rPr>
          <w:b/>
          <w:bCs/>
          <w:sz w:val="20"/>
          <w:szCs w:val="20"/>
        </w:rPr>
        <w:br w:type="page"/>
      </w:r>
    </w:p>
    <w:p w14:paraId="4D626F8E" w14:textId="3F8B26A9" w:rsidR="002E4A17" w:rsidRPr="00D76E47" w:rsidRDefault="00C40BFD" w:rsidP="002E4A17">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b/>
          <w:bCs/>
          <w:sz w:val="20"/>
          <w:szCs w:val="20"/>
        </w:rPr>
        <w:lastRenderedPageBreak/>
        <w:t>Discussion</w:t>
      </w:r>
      <w:r w:rsidRPr="00D76E47">
        <w:rPr>
          <w:rFonts w:ascii="Times New Roman" w:hAnsi="Times New Roman" w:cs="Times New Roman"/>
          <w:sz w:val="20"/>
          <w:szCs w:val="20"/>
        </w:rPr>
        <w:t>:</w:t>
      </w:r>
    </w:p>
    <w:p w14:paraId="02FB608F" w14:textId="00B3FC1C" w:rsidR="00C40BFD" w:rsidRPr="00D76E47" w:rsidRDefault="00C40BFD" w:rsidP="002E4A17">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p>
    <w:p w14:paraId="13DB6D75" w14:textId="7D88DCBC" w:rsidR="00C40BFD" w:rsidRPr="00D76E47" w:rsidRDefault="003D173C" w:rsidP="002E4A17">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sz w:val="20"/>
          <w:szCs w:val="20"/>
        </w:rPr>
        <w:t xml:space="preserve">R-TWT SPs, following the TWT baseline, can be trigger-enabled or not trigger-enabled. In trigger-enabled SPs, </w:t>
      </w:r>
      <w:r w:rsidR="00805092" w:rsidRPr="00D76E47">
        <w:rPr>
          <w:rFonts w:ascii="Times New Roman" w:hAnsi="Times New Roman" w:cs="Times New Roman"/>
          <w:sz w:val="20"/>
          <w:szCs w:val="20"/>
        </w:rPr>
        <w:t>the contention among the member STAs (both AP and non-AP STAs as members of the SP) can be reduced by AP’s scheduling UL transmissions. It avoids the waste of airtime and increases the effectiveness of the utilization of TWT SPs. This benefit is critical for R-TWT as it also reduces latency almost surely, even in the case where is only one pair of STAs as members (AP and one non-AP STA).</w:t>
      </w:r>
    </w:p>
    <w:p w14:paraId="06890984" w14:textId="56BA855A" w:rsidR="00805092" w:rsidRPr="00D76E47" w:rsidRDefault="00805092" w:rsidP="002E4A17">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sz w:val="20"/>
          <w:szCs w:val="20"/>
        </w:rPr>
        <w:t xml:space="preserve">In addition, the AP as representative of medium contender for all member STAs, and as the center of intra-BSS traffic, may </w:t>
      </w:r>
      <w:r w:rsidR="00DE0105" w:rsidRPr="00D76E47">
        <w:rPr>
          <w:rFonts w:ascii="Times New Roman" w:hAnsi="Times New Roman" w:cs="Times New Roman"/>
          <w:sz w:val="20"/>
          <w:szCs w:val="20"/>
        </w:rPr>
        <w:t>gain medium access and protect the SP more effectively.</w:t>
      </w:r>
    </w:p>
    <w:p w14:paraId="4C9AAC41" w14:textId="691A2C40" w:rsidR="00DE0105" w:rsidRPr="00D76E47" w:rsidRDefault="00DE0105" w:rsidP="002E4A17">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sz w:val="20"/>
          <w:szCs w:val="20"/>
        </w:rPr>
        <w:t>Overall, we believe trigger-enabled SP is preferable for R-TWT. Otherwise, defining additional rules for EDCA access for member/non-member STAs add more complexity and incurs more potential fairness issues.</w:t>
      </w:r>
    </w:p>
    <w:p w14:paraId="2C208AE9" w14:textId="3701B3F3" w:rsidR="00DE0105" w:rsidRPr="00D76E47" w:rsidRDefault="00DE0105" w:rsidP="002E4A17">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sz w:val="20"/>
          <w:szCs w:val="20"/>
        </w:rPr>
        <w:t>As such, we recommend to adopt the rule that R-TWT uses trigger-enabled type.</w:t>
      </w:r>
    </w:p>
    <w:p w14:paraId="57614AD1" w14:textId="4A801016" w:rsidR="00DE0105" w:rsidRPr="00D76E47" w:rsidRDefault="00DE0105" w:rsidP="002E4A17">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p>
    <w:p w14:paraId="2DF605DE" w14:textId="3891C07C" w:rsidR="00DE0105" w:rsidRPr="00D76E47" w:rsidRDefault="00DE0105" w:rsidP="002E4A17">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sz w:val="20"/>
          <w:szCs w:val="20"/>
        </w:rPr>
        <w:t xml:space="preserve">The proposed solution follows the baseline </w:t>
      </w:r>
      <w:r w:rsidR="00891A60" w:rsidRPr="00D76E47">
        <w:rPr>
          <w:rFonts w:ascii="Times New Roman" w:hAnsi="Times New Roman" w:cs="Times New Roman"/>
          <w:sz w:val="20"/>
          <w:szCs w:val="20"/>
        </w:rPr>
        <w:t>for introduced text.</w:t>
      </w:r>
    </w:p>
    <w:p w14:paraId="4A9215B6" w14:textId="6157CE97" w:rsidR="00891A60" w:rsidRPr="00D76E47" w:rsidRDefault="00891A60" w:rsidP="002E4A17">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p>
    <w:p w14:paraId="330A3657" w14:textId="77777777" w:rsidR="00891A60" w:rsidRPr="00D76E47" w:rsidRDefault="00891A60" w:rsidP="00891A60">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sz w:val="20"/>
          <w:szCs w:val="20"/>
        </w:rPr>
        <w:t>Baseline definition for trigger-enabled TWT:</w:t>
      </w:r>
    </w:p>
    <w:p w14:paraId="29D36D4B" w14:textId="77777777" w:rsidR="00891A60" w:rsidRPr="00D76E47" w:rsidRDefault="00891A60" w:rsidP="00891A60">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sz w:val="20"/>
          <w:szCs w:val="20"/>
        </w:rPr>
        <w:t>For individual TWT, see P802.11axD8.0 P414L57 --</w:t>
      </w:r>
    </w:p>
    <w:p w14:paraId="2F149261" w14:textId="77777777" w:rsidR="00891A60" w:rsidRPr="00D76E47" w:rsidRDefault="00891A60" w:rsidP="00891A60">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i/>
          <w:iCs/>
          <w:sz w:val="20"/>
          <w:szCs w:val="20"/>
        </w:rPr>
      </w:pPr>
      <w:r w:rsidRPr="00D76E47">
        <w:rPr>
          <w:rFonts w:ascii="Times New Roman" w:hAnsi="Times New Roman" w:cs="Times New Roman"/>
          <w:sz w:val="20"/>
          <w:szCs w:val="20"/>
        </w:rPr>
        <w:t>“</w:t>
      </w:r>
      <w:r w:rsidRPr="00D76E47">
        <w:rPr>
          <w:rFonts w:ascii="Times New Roman" w:hAnsi="Times New Roman" w:cs="Times New Roman"/>
          <w:i/>
          <w:iCs/>
          <w:sz w:val="20"/>
          <w:szCs w:val="20"/>
        </w:rPr>
        <w:t>A successful TWT agreement whose Trigger subfield in the TWT response sent by the AP is 1 is</w:t>
      </w:r>
    </w:p>
    <w:p w14:paraId="434050F1" w14:textId="77777777" w:rsidR="00891A60" w:rsidRPr="00D76E47" w:rsidRDefault="00891A60" w:rsidP="00891A60">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i/>
          <w:iCs/>
          <w:sz w:val="20"/>
          <w:szCs w:val="20"/>
        </w:rPr>
        <w:t>a trigger-enabled TWT; otherwise it is not a trigger-enabled TWT.</w:t>
      </w:r>
      <w:r w:rsidRPr="00D76E47">
        <w:rPr>
          <w:rFonts w:ascii="Times New Roman" w:hAnsi="Times New Roman" w:cs="Times New Roman"/>
          <w:sz w:val="20"/>
          <w:szCs w:val="20"/>
        </w:rPr>
        <w:t>”</w:t>
      </w:r>
    </w:p>
    <w:p w14:paraId="156E0A81" w14:textId="77777777" w:rsidR="00891A60" w:rsidRPr="00D76E47" w:rsidRDefault="00891A60" w:rsidP="00891A60">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p>
    <w:p w14:paraId="3995A3AC" w14:textId="77777777" w:rsidR="00891A60" w:rsidRPr="00D76E47" w:rsidRDefault="00891A60" w:rsidP="00891A60">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sz w:val="20"/>
          <w:szCs w:val="20"/>
        </w:rPr>
        <w:t>For broadcast TWT, see P802.11axD8.0 P421L42 –</w:t>
      </w:r>
    </w:p>
    <w:p w14:paraId="0546E2D6" w14:textId="7E129E29" w:rsidR="00891A60" w:rsidRPr="00D76E47" w:rsidRDefault="00891A60" w:rsidP="00891A60">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i/>
          <w:iCs/>
          <w:sz w:val="20"/>
          <w:szCs w:val="20"/>
        </w:rPr>
      </w:pPr>
      <w:r w:rsidRPr="00D76E47">
        <w:rPr>
          <w:rFonts w:ascii="Times New Roman" w:hAnsi="Times New Roman" w:cs="Times New Roman"/>
          <w:sz w:val="20"/>
          <w:szCs w:val="20"/>
        </w:rPr>
        <w:t>“</w:t>
      </w:r>
      <w:r w:rsidRPr="00D76E47">
        <w:rPr>
          <w:rFonts w:ascii="Times New Roman" w:hAnsi="Times New Roman" w:cs="Times New Roman"/>
          <w:i/>
          <w:iCs/>
          <w:sz w:val="20"/>
          <w:szCs w:val="20"/>
        </w:rPr>
        <w:t>The TWT scheduling AP shall set the Trigger field to 1 to indicate a trigger-enabled TWT. Otherwise, it</w:t>
      </w:r>
    </w:p>
    <w:p w14:paraId="3CB4C8CA" w14:textId="0B78DBB3" w:rsidR="00891A60" w:rsidRPr="00D76E47" w:rsidRDefault="00891A60" w:rsidP="00891A60">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i/>
          <w:iCs/>
          <w:sz w:val="20"/>
          <w:szCs w:val="20"/>
        </w:rPr>
        <w:t>shall set the Trigger field to 0 (i.e., the TWT is not a trigger-enabled TWT).”</w:t>
      </w:r>
    </w:p>
    <w:p w14:paraId="009D7125" w14:textId="77777777" w:rsidR="00891A60" w:rsidRPr="00D76E47" w:rsidRDefault="00891A60" w:rsidP="002E4A17">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p>
    <w:p w14:paraId="4C16D7EB" w14:textId="7BCA97AE" w:rsidR="00DE0105" w:rsidRDefault="00DE0105">
      <w:pPr>
        <w:spacing w:after="160" w:line="259" w:lineRule="auto"/>
        <w:rPr>
          <w:b/>
          <w:bCs/>
          <w:sz w:val="20"/>
          <w:szCs w:val="20"/>
        </w:rPr>
      </w:pPr>
    </w:p>
    <w:p w14:paraId="546EBAD1" w14:textId="77777777" w:rsidR="005C4EF7" w:rsidRDefault="005C4EF7">
      <w:pPr>
        <w:rPr>
          <w:b/>
          <w:bCs/>
          <w:sz w:val="20"/>
          <w:szCs w:val="20"/>
        </w:rPr>
      </w:pPr>
    </w:p>
    <w:p w14:paraId="269686A4" w14:textId="44355E27" w:rsidR="000A144B" w:rsidRPr="00DB2444" w:rsidRDefault="003A678B" w:rsidP="00176BB8">
      <w:pPr>
        <w:pStyle w:val="Heading2"/>
      </w:pPr>
      <w:r w:rsidRPr="00DB2444">
        <w:t>35.9.</w:t>
      </w:r>
      <w:r w:rsidR="00B6190C" w:rsidRPr="00DB2444">
        <w:t>2.2 The setup procedure</w:t>
      </w:r>
      <w:r w:rsidR="00D92499">
        <w:t xml:space="preserve"> [for #12751]</w:t>
      </w:r>
    </w:p>
    <w:p w14:paraId="1C342720" w14:textId="77777777" w:rsidR="00625346" w:rsidRDefault="00625346">
      <w:pPr>
        <w:rPr>
          <w:b/>
          <w:bCs/>
          <w:sz w:val="20"/>
          <w:szCs w:val="20"/>
        </w:rPr>
      </w:pPr>
    </w:p>
    <w:p w14:paraId="72EEA9FB" w14:textId="41FEA176" w:rsidR="005C4EF7" w:rsidRPr="00285616" w:rsidRDefault="00D1286B" w:rsidP="00D1286B">
      <w:pPr>
        <w:suppressAutoHyphens/>
        <w:spacing w:after="120"/>
        <w:rPr>
          <w:b/>
          <w:i/>
          <w:iCs/>
          <w:sz w:val="20"/>
          <w:szCs w:val="20"/>
        </w:rPr>
      </w:pPr>
      <w:r w:rsidRPr="00285616">
        <w:rPr>
          <w:b/>
          <w:i/>
          <w:iCs/>
          <w:sz w:val="20"/>
          <w:szCs w:val="20"/>
          <w:highlight w:val="yellow"/>
        </w:rPr>
        <w:t xml:space="preserve">TGbe editor: Please </w:t>
      </w:r>
      <w:r w:rsidR="00A847B1" w:rsidRPr="00285616">
        <w:rPr>
          <w:b/>
          <w:i/>
          <w:iCs/>
          <w:sz w:val="20"/>
          <w:szCs w:val="20"/>
          <w:highlight w:val="yellow"/>
          <w:u w:val="single"/>
        </w:rPr>
        <w:t>insert</w:t>
      </w:r>
      <w:r w:rsidRPr="00285616">
        <w:rPr>
          <w:b/>
          <w:i/>
          <w:iCs/>
          <w:sz w:val="20"/>
          <w:szCs w:val="20"/>
          <w:highlight w:val="yellow"/>
        </w:rPr>
        <w:t xml:space="preserve"> </w:t>
      </w:r>
      <w:r w:rsidR="00A847B1" w:rsidRPr="00285616">
        <w:rPr>
          <w:b/>
          <w:i/>
          <w:iCs/>
          <w:sz w:val="20"/>
          <w:szCs w:val="20"/>
          <w:highlight w:val="yellow"/>
        </w:rPr>
        <w:t xml:space="preserve">the paragraph below after the paragraph </w:t>
      </w:r>
      <w:r w:rsidR="00B6190C" w:rsidRPr="00285616">
        <w:rPr>
          <w:b/>
          <w:i/>
          <w:iCs/>
          <w:sz w:val="20"/>
          <w:szCs w:val="20"/>
          <w:highlight w:val="yellow"/>
        </w:rPr>
        <w:t>(When included in an individually addressed TWT Setup frame …)</w:t>
      </w:r>
      <w:r w:rsidRPr="00285616">
        <w:rPr>
          <w:b/>
          <w:i/>
          <w:iCs/>
          <w:sz w:val="20"/>
          <w:szCs w:val="20"/>
          <w:highlight w:val="yellow"/>
        </w:rPr>
        <w:t>:</w:t>
      </w:r>
    </w:p>
    <w:p w14:paraId="768700B1" w14:textId="77777777" w:rsidR="00285616" w:rsidRPr="00285616" w:rsidRDefault="00285616" w:rsidP="00285616"/>
    <w:p w14:paraId="21614C34" w14:textId="4FB702AE" w:rsidR="003E3F12" w:rsidRPr="001746FE" w:rsidRDefault="00EC1694" w:rsidP="003E3F12">
      <w:pPr>
        <w:rPr>
          <w:ins w:id="1" w:author="Chunyu Hu" w:date="2022-08-11T17:52:00Z"/>
          <w:rFonts w:ascii="Times New Roman" w:hAnsi="Times New Roman" w:cs="Times New Roman"/>
          <w:sz w:val="20"/>
          <w:szCs w:val="20"/>
        </w:rPr>
      </w:pPr>
      <w:ins w:id="2" w:author="Chunyu Hu" w:date="2022-09-05T09:03:00Z">
        <w:r>
          <w:rPr>
            <w:rFonts w:ascii="Times New Roman" w:hAnsi="Times New Roman" w:cs="Times New Roman"/>
            <w:sz w:val="20"/>
            <w:szCs w:val="20"/>
          </w:rPr>
          <w:t>(#12751)</w:t>
        </w:r>
      </w:ins>
      <w:ins w:id="3" w:author="Chunyu Hu" w:date="2022-08-11T17:52:00Z">
        <w:r w:rsidR="003E3F12" w:rsidRPr="001746FE">
          <w:rPr>
            <w:rFonts w:ascii="Times New Roman" w:hAnsi="Times New Roman" w:cs="Times New Roman"/>
            <w:sz w:val="20"/>
            <w:szCs w:val="20"/>
          </w:rPr>
          <w:t>A R-TWT scheduling AP shall set the Trigger field to 1 in the Restricted TWT Parameter Set field it transmits.</w:t>
        </w:r>
      </w:ins>
    </w:p>
    <w:p w14:paraId="2345BA82" w14:textId="6AC59C16" w:rsidR="003E3F12" w:rsidRDefault="003E3F12">
      <w:pPr>
        <w:rPr>
          <w:rFonts w:ascii="Times New Roman" w:hAnsi="Times New Roman" w:cs="Times New Roman"/>
          <w:b/>
          <w:bCs/>
          <w:sz w:val="20"/>
          <w:szCs w:val="20"/>
        </w:rPr>
      </w:pPr>
    </w:p>
    <w:p w14:paraId="06A3F563" w14:textId="77777777" w:rsidR="009138C4" w:rsidRDefault="009138C4" w:rsidP="009138C4">
      <w:pPr>
        <w:rPr>
          <w:rFonts w:ascii="Times New Roman" w:hAnsi="Times New Roman" w:cs="Times New Roman"/>
          <w:sz w:val="20"/>
          <w:szCs w:val="20"/>
        </w:rPr>
      </w:pPr>
      <w:r>
        <w:rPr>
          <w:rFonts w:ascii="Times New Roman" w:hAnsi="Times New Roman" w:cs="Times New Roman"/>
          <w:sz w:val="20"/>
          <w:szCs w:val="20"/>
        </w:rPr>
        <w:t>W</w:t>
      </w:r>
      <w:r w:rsidRPr="00374E01">
        <w:rPr>
          <w:rFonts w:ascii="Times New Roman" w:hAnsi="Times New Roman" w:cs="Times New Roman"/>
          <w:sz w:val="20"/>
          <w:szCs w:val="20"/>
        </w:rPr>
        <w:t xml:space="preserve">hen included in an individually addressed TWT Setup frame transmitted by an </w:t>
      </w:r>
      <w:r>
        <w:rPr>
          <w:rFonts w:ascii="Times New Roman" w:hAnsi="Times New Roman" w:cs="Times New Roman"/>
          <w:sz w:val="20"/>
          <w:szCs w:val="20"/>
        </w:rPr>
        <w:t>R-TWT</w:t>
      </w:r>
      <w:r w:rsidRPr="00374E01">
        <w:rPr>
          <w:rFonts w:ascii="Times New Roman" w:hAnsi="Times New Roman" w:cs="Times New Roman"/>
          <w:sz w:val="20"/>
          <w:szCs w:val="20"/>
        </w:rPr>
        <w:t xml:space="preserve"> scheduling AP or </w:t>
      </w:r>
      <w:r>
        <w:rPr>
          <w:rFonts w:ascii="Times New Roman" w:hAnsi="Times New Roman" w:cs="Times New Roman"/>
          <w:sz w:val="20"/>
          <w:szCs w:val="20"/>
        </w:rPr>
        <w:t>R-TWT</w:t>
      </w:r>
      <w:r w:rsidRPr="00374E01">
        <w:rPr>
          <w:rFonts w:ascii="Times New Roman" w:hAnsi="Times New Roman" w:cs="Times New Roman"/>
          <w:sz w:val="20"/>
          <w:szCs w:val="20"/>
        </w:rPr>
        <w:t xml:space="preserve"> scheduled STA, the Restricted TWT Traffic Info Present subfield of the Broadcast TWT Info field</w:t>
      </w:r>
      <w:r>
        <w:rPr>
          <w:rFonts w:ascii="Times New Roman" w:hAnsi="Times New Roman" w:cs="Times New Roman"/>
          <w:sz w:val="20"/>
          <w:szCs w:val="20"/>
        </w:rPr>
        <w:t xml:space="preserve"> </w:t>
      </w:r>
      <w:r w:rsidRPr="009138C4">
        <w:rPr>
          <w:rFonts w:ascii="Times New Roman" w:hAnsi="Times New Roman" w:cs="Times New Roman"/>
          <w:sz w:val="20"/>
          <w:szCs w:val="20"/>
        </w:rPr>
        <w:t>(#12336)</w:t>
      </w:r>
      <w:r w:rsidRPr="009138C4">
        <w:rPr>
          <w:rFonts w:ascii="Times New Roman" w:hAnsi="Times New Roman" w:cs="Times New Roman"/>
          <w:sz w:val="20"/>
          <w:szCs w:val="20"/>
          <w:u w:val="single"/>
        </w:rPr>
        <w:t xml:space="preserve">included in a Restricted TWT Parameter Set field </w:t>
      </w:r>
      <w:r w:rsidRPr="00374E01">
        <w:rPr>
          <w:rFonts w:ascii="Times New Roman" w:hAnsi="Times New Roman" w:cs="Times New Roman"/>
          <w:sz w:val="20"/>
          <w:szCs w:val="20"/>
        </w:rPr>
        <w:t>shall be set to 1.</w:t>
      </w:r>
    </w:p>
    <w:p w14:paraId="3A01EDA1" w14:textId="77777777" w:rsidR="009138C4" w:rsidRPr="001746FE" w:rsidRDefault="009138C4">
      <w:pPr>
        <w:rPr>
          <w:rFonts w:ascii="Times New Roman" w:hAnsi="Times New Roman" w:cs="Times New Roman"/>
          <w:b/>
          <w:bCs/>
          <w:sz w:val="20"/>
          <w:szCs w:val="20"/>
        </w:rPr>
      </w:pPr>
    </w:p>
    <w:p w14:paraId="245C1567" w14:textId="2629F60F" w:rsidR="003C4795" w:rsidRDefault="003C4795">
      <w:pPr>
        <w:rPr>
          <w:b/>
          <w:bCs/>
          <w:sz w:val="20"/>
          <w:szCs w:val="20"/>
        </w:rPr>
      </w:pPr>
      <w:r>
        <w:rPr>
          <w:b/>
          <w:bCs/>
          <w:sz w:val="20"/>
          <w:szCs w:val="20"/>
        </w:rPr>
        <w:br w:type="page"/>
      </w:r>
    </w:p>
    <w:p w14:paraId="09591A81" w14:textId="31BFC734" w:rsidR="00135A29" w:rsidRDefault="00D70708" w:rsidP="00176BB8">
      <w:pPr>
        <w:pStyle w:val="Heading1"/>
        <w:rPr>
          <w:rFonts w:ascii="Times New Roman" w:hAnsi="Times New Roman" w:cs="Times New Roman"/>
          <w:sz w:val="20"/>
          <w:szCs w:val="20"/>
        </w:rPr>
      </w:pPr>
      <w:r>
        <w:lastRenderedPageBreak/>
        <w:t xml:space="preserve">3 or 5 </w:t>
      </w:r>
      <w:r w:rsidR="00135A29">
        <w:t>CIDs in 35.9</w:t>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060"/>
        <w:gridCol w:w="1800"/>
        <w:gridCol w:w="3150"/>
      </w:tblGrid>
      <w:tr w:rsidR="00551669" w:rsidRPr="00FC4DA7" w14:paraId="785D3DD7" w14:textId="77777777" w:rsidTr="00D75D07">
        <w:trPr>
          <w:trHeight w:val="220"/>
          <w:jc w:val="center"/>
        </w:trPr>
        <w:tc>
          <w:tcPr>
            <w:tcW w:w="625" w:type="dxa"/>
            <w:shd w:val="clear" w:color="auto" w:fill="BFBFBF" w:themeFill="background1" w:themeFillShade="BF"/>
            <w:noWrap/>
            <w:vAlign w:val="center"/>
            <w:hideMark/>
          </w:tcPr>
          <w:p w14:paraId="2D15001F" w14:textId="77777777" w:rsidR="00551669" w:rsidRPr="00FC4DA7" w:rsidRDefault="00551669" w:rsidP="00D75D07">
            <w:pPr>
              <w:rPr>
                <w:b/>
                <w:bCs/>
                <w:sz w:val="16"/>
                <w:szCs w:val="16"/>
              </w:rPr>
            </w:pPr>
            <w:r w:rsidRPr="00FC4DA7">
              <w:rPr>
                <w:b/>
                <w:bCs/>
                <w:sz w:val="16"/>
                <w:szCs w:val="16"/>
              </w:rPr>
              <w:t>CID</w:t>
            </w:r>
          </w:p>
        </w:tc>
        <w:tc>
          <w:tcPr>
            <w:tcW w:w="1080" w:type="dxa"/>
            <w:shd w:val="clear" w:color="auto" w:fill="BFBFBF" w:themeFill="background1" w:themeFillShade="BF"/>
            <w:vAlign w:val="center"/>
          </w:tcPr>
          <w:p w14:paraId="19B26D92" w14:textId="77777777" w:rsidR="00551669" w:rsidRPr="00FC4DA7" w:rsidRDefault="00551669" w:rsidP="00D75D07">
            <w:pPr>
              <w:rPr>
                <w:b/>
                <w:bCs/>
                <w:sz w:val="16"/>
                <w:szCs w:val="16"/>
              </w:rPr>
            </w:pPr>
            <w:r w:rsidRPr="00FC4DA7">
              <w:rPr>
                <w:b/>
                <w:bCs/>
                <w:sz w:val="16"/>
                <w:szCs w:val="16"/>
              </w:rPr>
              <w:t>Commenter</w:t>
            </w:r>
          </w:p>
        </w:tc>
        <w:tc>
          <w:tcPr>
            <w:tcW w:w="900" w:type="dxa"/>
            <w:shd w:val="clear" w:color="auto" w:fill="BFBFBF" w:themeFill="background1" w:themeFillShade="BF"/>
            <w:noWrap/>
            <w:vAlign w:val="center"/>
          </w:tcPr>
          <w:p w14:paraId="6D223861" w14:textId="77777777" w:rsidR="00551669" w:rsidRPr="00FC4DA7" w:rsidRDefault="00551669" w:rsidP="00D75D07">
            <w:pPr>
              <w:rPr>
                <w:b/>
                <w:bCs/>
                <w:sz w:val="16"/>
                <w:szCs w:val="16"/>
              </w:rPr>
            </w:pPr>
            <w:r w:rsidRPr="00FC4DA7">
              <w:rPr>
                <w:b/>
                <w:bCs/>
                <w:sz w:val="16"/>
                <w:szCs w:val="16"/>
              </w:rPr>
              <w:t>Clause</w:t>
            </w:r>
          </w:p>
        </w:tc>
        <w:tc>
          <w:tcPr>
            <w:tcW w:w="720" w:type="dxa"/>
            <w:shd w:val="clear" w:color="auto" w:fill="BFBFBF" w:themeFill="background1" w:themeFillShade="BF"/>
            <w:vAlign w:val="center"/>
          </w:tcPr>
          <w:p w14:paraId="54D9BFDF" w14:textId="77777777" w:rsidR="00551669" w:rsidRPr="00FC4DA7" w:rsidRDefault="00551669" w:rsidP="00D75D07">
            <w:pPr>
              <w:rPr>
                <w:b/>
                <w:bCs/>
                <w:sz w:val="16"/>
                <w:szCs w:val="16"/>
              </w:rPr>
            </w:pPr>
            <w:r w:rsidRPr="00FC4DA7">
              <w:rPr>
                <w:b/>
                <w:bCs/>
                <w:sz w:val="16"/>
                <w:szCs w:val="16"/>
              </w:rPr>
              <w:t>Pg/Ln</w:t>
            </w:r>
          </w:p>
        </w:tc>
        <w:tc>
          <w:tcPr>
            <w:tcW w:w="3060" w:type="dxa"/>
            <w:shd w:val="clear" w:color="auto" w:fill="BFBFBF" w:themeFill="background1" w:themeFillShade="BF"/>
            <w:noWrap/>
            <w:vAlign w:val="center"/>
            <w:hideMark/>
          </w:tcPr>
          <w:p w14:paraId="40A2B7BC" w14:textId="77777777" w:rsidR="00551669" w:rsidRPr="00FC4DA7" w:rsidRDefault="00551669" w:rsidP="00D75D07">
            <w:pPr>
              <w:rPr>
                <w:b/>
                <w:bCs/>
                <w:sz w:val="16"/>
                <w:szCs w:val="16"/>
              </w:rPr>
            </w:pPr>
            <w:r w:rsidRPr="00FC4DA7">
              <w:rPr>
                <w:b/>
                <w:bCs/>
                <w:sz w:val="16"/>
                <w:szCs w:val="16"/>
              </w:rPr>
              <w:t>Comment</w:t>
            </w:r>
          </w:p>
        </w:tc>
        <w:tc>
          <w:tcPr>
            <w:tcW w:w="1800" w:type="dxa"/>
            <w:shd w:val="clear" w:color="auto" w:fill="BFBFBF" w:themeFill="background1" w:themeFillShade="BF"/>
            <w:noWrap/>
            <w:vAlign w:val="center"/>
            <w:hideMark/>
          </w:tcPr>
          <w:p w14:paraId="3D6F8C73" w14:textId="77777777" w:rsidR="00551669" w:rsidRPr="00FC4DA7" w:rsidRDefault="00551669" w:rsidP="00D75D07">
            <w:pPr>
              <w:rPr>
                <w:b/>
                <w:bCs/>
                <w:sz w:val="16"/>
                <w:szCs w:val="16"/>
              </w:rPr>
            </w:pPr>
            <w:r w:rsidRPr="00FC4DA7">
              <w:rPr>
                <w:b/>
                <w:bCs/>
                <w:sz w:val="16"/>
                <w:szCs w:val="16"/>
              </w:rPr>
              <w:t>Proposed Change</w:t>
            </w:r>
          </w:p>
        </w:tc>
        <w:tc>
          <w:tcPr>
            <w:tcW w:w="3150" w:type="dxa"/>
            <w:shd w:val="clear" w:color="auto" w:fill="BFBFBF" w:themeFill="background1" w:themeFillShade="BF"/>
            <w:vAlign w:val="center"/>
            <w:hideMark/>
          </w:tcPr>
          <w:p w14:paraId="7B6BF9DB" w14:textId="77777777" w:rsidR="00551669" w:rsidRPr="00FC4DA7" w:rsidRDefault="00551669" w:rsidP="00D75D07">
            <w:pPr>
              <w:rPr>
                <w:b/>
                <w:bCs/>
                <w:sz w:val="16"/>
                <w:szCs w:val="16"/>
              </w:rPr>
            </w:pPr>
            <w:r w:rsidRPr="00FC4DA7">
              <w:rPr>
                <w:b/>
                <w:bCs/>
                <w:sz w:val="16"/>
                <w:szCs w:val="16"/>
              </w:rPr>
              <w:t>Resolution</w:t>
            </w:r>
          </w:p>
        </w:tc>
      </w:tr>
      <w:tr w:rsidR="00551669" w:rsidRPr="00FC4DA7" w14:paraId="78B09B1F" w14:textId="77777777" w:rsidTr="004D35FA">
        <w:trPr>
          <w:trHeight w:val="220"/>
          <w:jc w:val="center"/>
        </w:trPr>
        <w:tc>
          <w:tcPr>
            <w:tcW w:w="625" w:type="dxa"/>
            <w:shd w:val="clear" w:color="auto" w:fill="EDEDED" w:themeFill="accent3" w:themeFillTint="33"/>
            <w:noWrap/>
          </w:tcPr>
          <w:p w14:paraId="2C1A67E7" w14:textId="77777777" w:rsidR="00551669" w:rsidRPr="004D35FA" w:rsidRDefault="00551669" w:rsidP="00D75D07">
            <w:pPr>
              <w:rPr>
                <w:sz w:val="16"/>
                <w:szCs w:val="16"/>
              </w:rPr>
            </w:pPr>
            <w:r w:rsidRPr="004D35FA">
              <w:rPr>
                <w:sz w:val="16"/>
                <w:szCs w:val="16"/>
              </w:rPr>
              <w:t>10063</w:t>
            </w:r>
          </w:p>
        </w:tc>
        <w:tc>
          <w:tcPr>
            <w:tcW w:w="1080" w:type="dxa"/>
          </w:tcPr>
          <w:p w14:paraId="0C10DA12" w14:textId="77777777" w:rsidR="00551669" w:rsidRPr="00FC4DA7" w:rsidRDefault="00551669" w:rsidP="00D75D07">
            <w:pPr>
              <w:rPr>
                <w:sz w:val="16"/>
                <w:szCs w:val="16"/>
              </w:rPr>
            </w:pPr>
            <w:r w:rsidRPr="00FC4DA7">
              <w:rPr>
                <w:sz w:val="16"/>
                <w:szCs w:val="16"/>
              </w:rPr>
              <w:t>Morteza Mehrnoush</w:t>
            </w:r>
          </w:p>
        </w:tc>
        <w:tc>
          <w:tcPr>
            <w:tcW w:w="900" w:type="dxa"/>
            <w:shd w:val="clear" w:color="auto" w:fill="auto"/>
            <w:noWrap/>
          </w:tcPr>
          <w:p w14:paraId="7D8A8D26" w14:textId="77777777" w:rsidR="00551669" w:rsidRPr="00FC4DA7" w:rsidRDefault="00551669" w:rsidP="00D75D07">
            <w:pPr>
              <w:rPr>
                <w:sz w:val="16"/>
                <w:szCs w:val="16"/>
              </w:rPr>
            </w:pPr>
            <w:r w:rsidRPr="00FC4DA7">
              <w:rPr>
                <w:sz w:val="16"/>
                <w:szCs w:val="16"/>
              </w:rPr>
              <w:t>35.9</w:t>
            </w:r>
          </w:p>
        </w:tc>
        <w:tc>
          <w:tcPr>
            <w:tcW w:w="720" w:type="dxa"/>
          </w:tcPr>
          <w:p w14:paraId="4755D5E1" w14:textId="77777777" w:rsidR="00551669" w:rsidRPr="00FC4DA7" w:rsidRDefault="00551669" w:rsidP="00D75D07">
            <w:pPr>
              <w:rPr>
                <w:sz w:val="16"/>
                <w:szCs w:val="16"/>
              </w:rPr>
            </w:pPr>
            <w:r w:rsidRPr="00FC4DA7">
              <w:rPr>
                <w:sz w:val="16"/>
                <w:szCs w:val="16"/>
              </w:rPr>
              <w:t>510.51</w:t>
            </w:r>
          </w:p>
        </w:tc>
        <w:tc>
          <w:tcPr>
            <w:tcW w:w="3060" w:type="dxa"/>
            <w:shd w:val="clear" w:color="auto" w:fill="auto"/>
            <w:noWrap/>
          </w:tcPr>
          <w:p w14:paraId="42FAE1F2" w14:textId="77777777" w:rsidR="00551669" w:rsidRPr="00FC4DA7" w:rsidRDefault="00551669" w:rsidP="00D75D07">
            <w:pPr>
              <w:rPr>
                <w:sz w:val="16"/>
                <w:szCs w:val="16"/>
              </w:rPr>
            </w:pPr>
            <w:r w:rsidRPr="00FC4DA7">
              <w:rPr>
                <w:sz w:val="16"/>
                <w:szCs w:val="16"/>
              </w:rPr>
              <w:t>The current TDLS setup doesn't accommodate the r-TWT schedule among the peer STAs so that the rTWT SP can be scheduled and announced directly between the TDLS peer STAs. This is specially helpful when two TDLS peer STAs switching to off-channel and AP doesn't have knowledge of the traffic between TDLS peer STAs. Please define such a procedure in the spec.</w:t>
            </w:r>
          </w:p>
        </w:tc>
        <w:tc>
          <w:tcPr>
            <w:tcW w:w="1800" w:type="dxa"/>
            <w:shd w:val="clear" w:color="auto" w:fill="auto"/>
            <w:noWrap/>
          </w:tcPr>
          <w:p w14:paraId="2DBAC626" w14:textId="77777777" w:rsidR="00551669" w:rsidRPr="00FC4DA7" w:rsidRDefault="00551669" w:rsidP="00D75D07">
            <w:pPr>
              <w:rPr>
                <w:sz w:val="16"/>
                <w:szCs w:val="16"/>
              </w:rPr>
            </w:pPr>
            <w:r w:rsidRPr="00FC4DA7">
              <w:rPr>
                <w:sz w:val="16"/>
                <w:szCs w:val="16"/>
              </w:rPr>
              <w:t>as in comment</w:t>
            </w:r>
          </w:p>
        </w:tc>
        <w:tc>
          <w:tcPr>
            <w:tcW w:w="3150" w:type="dxa"/>
            <w:shd w:val="clear" w:color="auto" w:fill="auto"/>
          </w:tcPr>
          <w:p w14:paraId="71507359" w14:textId="6E326010" w:rsidR="00551669" w:rsidRPr="007345D4" w:rsidRDefault="00551669" w:rsidP="00D75D07">
            <w:pPr>
              <w:rPr>
                <w:b/>
                <w:bCs/>
                <w:sz w:val="16"/>
                <w:szCs w:val="16"/>
              </w:rPr>
            </w:pPr>
            <w:r w:rsidRPr="007345D4">
              <w:rPr>
                <w:b/>
                <w:bCs/>
                <w:sz w:val="16"/>
                <w:szCs w:val="16"/>
              </w:rPr>
              <w:t>Reject</w:t>
            </w:r>
            <w:r w:rsidR="00CF0F3B">
              <w:rPr>
                <w:b/>
                <w:bCs/>
                <w:sz w:val="16"/>
                <w:szCs w:val="16"/>
              </w:rPr>
              <w:t xml:space="preserve"> or revised</w:t>
            </w:r>
          </w:p>
          <w:p w14:paraId="36660B7A" w14:textId="77777777" w:rsidR="00551669" w:rsidRPr="00FC4DA7" w:rsidRDefault="00551669" w:rsidP="00D75D07">
            <w:pPr>
              <w:rPr>
                <w:sz w:val="16"/>
                <w:szCs w:val="16"/>
              </w:rPr>
            </w:pPr>
          </w:p>
          <w:p w14:paraId="03D321C3" w14:textId="79EFA81B" w:rsidR="00551669" w:rsidRPr="00FC4DA7" w:rsidRDefault="00CF0F3B" w:rsidP="00D75D07">
            <w:pPr>
              <w:rPr>
                <w:sz w:val="16"/>
                <w:szCs w:val="16"/>
              </w:rPr>
            </w:pPr>
            <w:r>
              <w:rPr>
                <w:sz w:val="16"/>
                <w:szCs w:val="16"/>
              </w:rPr>
              <w:t>[</w:t>
            </w:r>
            <w:r w:rsidR="00551669" w:rsidRPr="00FC4DA7">
              <w:rPr>
                <w:sz w:val="16"/>
                <w:szCs w:val="16"/>
              </w:rPr>
              <w:t>The baseline allows two TDLS STAs to setup a schedule not necessarily through AP. The specific scenario of TDLS STAs switching to off-channel is not relevant here any more.</w:t>
            </w:r>
          </w:p>
          <w:p w14:paraId="55C2F288" w14:textId="77777777" w:rsidR="00551669" w:rsidRDefault="00551669" w:rsidP="00D75D07">
            <w:pPr>
              <w:rPr>
                <w:sz w:val="16"/>
                <w:szCs w:val="16"/>
              </w:rPr>
            </w:pPr>
          </w:p>
          <w:p w14:paraId="32DF2A31" w14:textId="77777777" w:rsidR="00551669" w:rsidRPr="00FC4DA7" w:rsidRDefault="00551669" w:rsidP="00D75D07">
            <w:pPr>
              <w:rPr>
                <w:sz w:val="16"/>
                <w:szCs w:val="16"/>
              </w:rPr>
            </w:pPr>
            <w:r>
              <w:rPr>
                <w:sz w:val="16"/>
                <w:szCs w:val="16"/>
              </w:rPr>
              <w:t>Or is this about P2P?</w:t>
            </w:r>
          </w:p>
          <w:p w14:paraId="0FBDF333" w14:textId="77777777" w:rsidR="00551669" w:rsidRDefault="00551669" w:rsidP="00D75D07">
            <w:pPr>
              <w:rPr>
                <w:sz w:val="16"/>
                <w:szCs w:val="16"/>
              </w:rPr>
            </w:pPr>
          </w:p>
          <w:p w14:paraId="36626B06" w14:textId="7A10FAAF" w:rsidR="00CF0F3B" w:rsidRPr="00FC4DA7" w:rsidRDefault="00CF0F3B" w:rsidP="00D75D07">
            <w:pPr>
              <w:rPr>
                <w:sz w:val="16"/>
                <w:szCs w:val="16"/>
              </w:rPr>
            </w:pPr>
            <w:r>
              <w:rPr>
                <w:sz w:val="16"/>
                <w:szCs w:val="16"/>
              </w:rPr>
              <w:t>Checking with commenter]</w:t>
            </w:r>
          </w:p>
        </w:tc>
      </w:tr>
      <w:tr w:rsidR="00551669" w:rsidRPr="00FC4DA7" w14:paraId="4255B143" w14:textId="77777777" w:rsidTr="004D35FA">
        <w:trPr>
          <w:trHeight w:val="1664"/>
          <w:jc w:val="center"/>
        </w:trPr>
        <w:tc>
          <w:tcPr>
            <w:tcW w:w="625" w:type="dxa"/>
            <w:shd w:val="clear" w:color="auto" w:fill="EDEDED" w:themeFill="accent3" w:themeFillTint="33"/>
            <w:noWrap/>
          </w:tcPr>
          <w:p w14:paraId="2A3BDB37" w14:textId="77777777" w:rsidR="00551669" w:rsidRPr="004D35FA" w:rsidRDefault="00551669" w:rsidP="00D75D07">
            <w:pPr>
              <w:rPr>
                <w:sz w:val="16"/>
                <w:szCs w:val="16"/>
              </w:rPr>
            </w:pPr>
            <w:commentRangeStart w:id="4"/>
            <w:r w:rsidRPr="004D35FA">
              <w:rPr>
                <w:sz w:val="16"/>
                <w:szCs w:val="16"/>
              </w:rPr>
              <w:t>13086</w:t>
            </w:r>
            <w:commentRangeEnd w:id="4"/>
            <w:r w:rsidR="00704AD5" w:rsidRPr="004D35FA">
              <w:rPr>
                <w:rStyle w:val="CommentReference"/>
              </w:rPr>
              <w:commentReference w:id="4"/>
            </w:r>
          </w:p>
        </w:tc>
        <w:tc>
          <w:tcPr>
            <w:tcW w:w="1080" w:type="dxa"/>
            <w:shd w:val="clear" w:color="auto" w:fill="auto"/>
          </w:tcPr>
          <w:p w14:paraId="555596A2" w14:textId="77777777" w:rsidR="00551669" w:rsidRPr="00FC4DA7" w:rsidRDefault="00551669" w:rsidP="00D75D07">
            <w:pPr>
              <w:rPr>
                <w:sz w:val="16"/>
                <w:szCs w:val="16"/>
              </w:rPr>
            </w:pPr>
            <w:r w:rsidRPr="00FC4DA7">
              <w:rPr>
                <w:sz w:val="16"/>
                <w:szCs w:val="16"/>
              </w:rPr>
              <w:t>Chittabrata Ghosh</w:t>
            </w:r>
          </w:p>
        </w:tc>
        <w:tc>
          <w:tcPr>
            <w:tcW w:w="900" w:type="dxa"/>
            <w:shd w:val="clear" w:color="auto" w:fill="auto"/>
            <w:noWrap/>
          </w:tcPr>
          <w:p w14:paraId="4F80B3E5" w14:textId="77777777" w:rsidR="00551669" w:rsidRPr="00FC4DA7" w:rsidRDefault="00551669" w:rsidP="00D75D07">
            <w:pPr>
              <w:rPr>
                <w:sz w:val="16"/>
                <w:szCs w:val="16"/>
              </w:rPr>
            </w:pPr>
            <w:r w:rsidRPr="00FC4DA7">
              <w:rPr>
                <w:sz w:val="16"/>
                <w:szCs w:val="16"/>
              </w:rPr>
              <w:t>35.9</w:t>
            </w:r>
          </w:p>
        </w:tc>
        <w:tc>
          <w:tcPr>
            <w:tcW w:w="720" w:type="dxa"/>
            <w:shd w:val="clear" w:color="auto" w:fill="auto"/>
          </w:tcPr>
          <w:p w14:paraId="17823960" w14:textId="77777777" w:rsidR="00551669" w:rsidRPr="00FC4DA7" w:rsidRDefault="00551669" w:rsidP="00D75D07">
            <w:pPr>
              <w:rPr>
                <w:sz w:val="16"/>
                <w:szCs w:val="16"/>
              </w:rPr>
            </w:pPr>
            <w:r w:rsidRPr="00FC4DA7">
              <w:rPr>
                <w:sz w:val="16"/>
                <w:szCs w:val="16"/>
              </w:rPr>
              <w:t>510.51</w:t>
            </w:r>
          </w:p>
        </w:tc>
        <w:tc>
          <w:tcPr>
            <w:tcW w:w="3060" w:type="dxa"/>
            <w:shd w:val="clear" w:color="auto" w:fill="auto"/>
            <w:noWrap/>
          </w:tcPr>
          <w:p w14:paraId="79DFE1E7" w14:textId="77777777" w:rsidR="00551669" w:rsidRPr="00FC4DA7" w:rsidRDefault="00551669" w:rsidP="00D75D07">
            <w:pPr>
              <w:rPr>
                <w:sz w:val="16"/>
                <w:szCs w:val="16"/>
              </w:rPr>
            </w:pPr>
            <w:r w:rsidRPr="00FC4DA7">
              <w:rPr>
                <w:sz w:val="16"/>
                <w:szCs w:val="16"/>
              </w:rPr>
              <w:t>The current TDLS setup doesn't accommodate the r-TWT schedule among the peer STAs so that the rTWT SP can be scheduled and announced directly between the TDLS peer STAs. This is specially helpful when two TDLS peer STAs switching to off-channel and AP doesn't have knowledge of the traffic between TDLS peer STAs. Please define such a procedure in the spec.</w:t>
            </w:r>
          </w:p>
        </w:tc>
        <w:tc>
          <w:tcPr>
            <w:tcW w:w="1800" w:type="dxa"/>
            <w:shd w:val="clear" w:color="auto" w:fill="auto"/>
            <w:noWrap/>
          </w:tcPr>
          <w:p w14:paraId="1CEA4671" w14:textId="77777777" w:rsidR="00551669" w:rsidRPr="00FC4DA7" w:rsidRDefault="00551669" w:rsidP="00D75D07">
            <w:pPr>
              <w:rPr>
                <w:sz w:val="16"/>
                <w:szCs w:val="16"/>
              </w:rPr>
            </w:pPr>
            <w:r w:rsidRPr="00FC4DA7">
              <w:rPr>
                <w:sz w:val="16"/>
                <w:szCs w:val="16"/>
              </w:rPr>
              <w:t>as in comment</w:t>
            </w:r>
          </w:p>
        </w:tc>
        <w:tc>
          <w:tcPr>
            <w:tcW w:w="3150" w:type="dxa"/>
            <w:shd w:val="clear" w:color="auto" w:fill="auto"/>
          </w:tcPr>
          <w:p w14:paraId="629D29B3" w14:textId="77777777" w:rsidR="00551669" w:rsidRPr="00FC4DA7" w:rsidRDefault="00551669" w:rsidP="00D75D07">
            <w:pPr>
              <w:rPr>
                <w:sz w:val="16"/>
                <w:szCs w:val="16"/>
              </w:rPr>
            </w:pPr>
            <w:r w:rsidRPr="00FC4DA7">
              <w:rPr>
                <w:sz w:val="16"/>
                <w:szCs w:val="16"/>
              </w:rPr>
              <w:t>[Same as above]</w:t>
            </w:r>
          </w:p>
        </w:tc>
      </w:tr>
      <w:tr w:rsidR="00FA2376" w:rsidRPr="00FC4DA7" w14:paraId="33A0C7D4" w14:textId="77777777" w:rsidTr="00D75D07">
        <w:trPr>
          <w:trHeight w:val="1664"/>
          <w:jc w:val="center"/>
        </w:trPr>
        <w:tc>
          <w:tcPr>
            <w:tcW w:w="625" w:type="dxa"/>
            <w:shd w:val="clear" w:color="auto" w:fill="auto"/>
            <w:noWrap/>
          </w:tcPr>
          <w:p w14:paraId="6E4C965B" w14:textId="7FCE72FE" w:rsidR="00FA2376" w:rsidRPr="00704AD5" w:rsidRDefault="00FA2376" w:rsidP="00FA2376">
            <w:pPr>
              <w:rPr>
                <w:strike/>
                <w:sz w:val="16"/>
                <w:szCs w:val="16"/>
              </w:rPr>
            </w:pPr>
            <w:r w:rsidRPr="00FC4DA7">
              <w:rPr>
                <w:sz w:val="16"/>
                <w:szCs w:val="16"/>
              </w:rPr>
              <w:t>11160</w:t>
            </w:r>
          </w:p>
        </w:tc>
        <w:tc>
          <w:tcPr>
            <w:tcW w:w="1080" w:type="dxa"/>
            <w:shd w:val="clear" w:color="auto" w:fill="auto"/>
          </w:tcPr>
          <w:p w14:paraId="0B310398" w14:textId="2E1E77DB" w:rsidR="00FA2376" w:rsidRPr="00FC4DA7" w:rsidRDefault="00FA2376" w:rsidP="00FA2376">
            <w:pPr>
              <w:rPr>
                <w:sz w:val="16"/>
                <w:szCs w:val="16"/>
              </w:rPr>
            </w:pPr>
            <w:r w:rsidRPr="00FC4DA7">
              <w:rPr>
                <w:sz w:val="16"/>
                <w:szCs w:val="16"/>
              </w:rPr>
              <w:t>Boon Loong Ng</w:t>
            </w:r>
          </w:p>
        </w:tc>
        <w:tc>
          <w:tcPr>
            <w:tcW w:w="900" w:type="dxa"/>
            <w:shd w:val="clear" w:color="auto" w:fill="auto"/>
            <w:noWrap/>
          </w:tcPr>
          <w:p w14:paraId="72638C4C" w14:textId="61E8D084" w:rsidR="00FA2376" w:rsidRPr="00FC4DA7" w:rsidRDefault="00FA2376" w:rsidP="00FA2376">
            <w:pPr>
              <w:rPr>
                <w:sz w:val="16"/>
                <w:szCs w:val="16"/>
              </w:rPr>
            </w:pPr>
            <w:r w:rsidRPr="00FC4DA7">
              <w:rPr>
                <w:sz w:val="16"/>
                <w:szCs w:val="16"/>
              </w:rPr>
              <w:t>35.9</w:t>
            </w:r>
          </w:p>
        </w:tc>
        <w:tc>
          <w:tcPr>
            <w:tcW w:w="720" w:type="dxa"/>
            <w:shd w:val="clear" w:color="auto" w:fill="auto"/>
          </w:tcPr>
          <w:p w14:paraId="700A34A5" w14:textId="3B944E7E" w:rsidR="00FA2376" w:rsidRPr="00FC4DA7" w:rsidRDefault="00FA2376" w:rsidP="00FA2376">
            <w:pPr>
              <w:rPr>
                <w:sz w:val="16"/>
                <w:szCs w:val="16"/>
              </w:rPr>
            </w:pPr>
            <w:r w:rsidRPr="00FC4DA7">
              <w:rPr>
                <w:sz w:val="16"/>
                <w:szCs w:val="16"/>
              </w:rPr>
              <w:t>510.51</w:t>
            </w:r>
          </w:p>
        </w:tc>
        <w:tc>
          <w:tcPr>
            <w:tcW w:w="3060" w:type="dxa"/>
            <w:shd w:val="clear" w:color="auto" w:fill="auto"/>
            <w:noWrap/>
          </w:tcPr>
          <w:p w14:paraId="529293A7" w14:textId="4393F8E3" w:rsidR="00FA2376" w:rsidRPr="00FC4DA7" w:rsidRDefault="00FA2376" w:rsidP="00FA2376">
            <w:pPr>
              <w:rPr>
                <w:sz w:val="16"/>
                <w:szCs w:val="16"/>
              </w:rPr>
            </w:pPr>
            <w:r w:rsidRPr="00FC4DA7">
              <w:rPr>
                <w:sz w:val="16"/>
                <w:szCs w:val="16"/>
              </w:rPr>
              <w:t>In an MLD, if a link becomes unavailable (for example, through link muting for power saving) and if that link had r-TWT schedule established, another link should be used for the latency-sensitive traffic delivery. There needs to a procedure to seemlessly retrieve the corresponding latency-sensitive traffic from the other link.</w:t>
            </w:r>
          </w:p>
        </w:tc>
        <w:tc>
          <w:tcPr>
            <w:tcW w:w="1800" w:type="dxa"/>
            <w:shd w:val="clear" w:color="auto" w:fill="auto"/>
            <w:noWrap/>
          </w:tcPr>
          <w:p w14:paraId="5C37554B" w14:textId="1EBFF063" w:rsidR="00FA2376" w:rsidRPr="00FC4DA7" w:rsidRDefault="00FA2376" w:rsidP="00FA2376">
            <w:pPr>
              <w:rPr>
                <w:sz w:val="16"/>
                <w:szCs w:val="16"/>
              </w:rPr>
            </w:pPr>
            <w:r w:rsidRPr="00FC4DA7">
              <w:rPr>
                <w:sz w:val="16"/>
                <w:szCs w:val="16"/>
              </w:rPr>
              <w:t>As in comment.</w:t>
            </w:r>
          </w:p>
        </w:tc>
        <w:tc>
          <w:tcPr>
            <w:tcW w:w="3150" w:type="dxa"/>
            <w:shd w:val="clear" w:color="auto" w:fill="auto"/>
          </w:tcPr>
          <w:p w14:paraId="4475CA39" w14:textId="77777777" w:rsidR="00FA2376" w:rsidRPr="00FC4DA7" w:rsidRDefault="00FA2376" w:rsidP="00FA2376">
            <w:pPr>
              <w:rPr>
                <w:sz w:val="16"/>
                <w:szCs w:val="16"/>
              </w:rPr>
            </w:pPr>
            <w:r w:rsidRPr="00FC4DA7">
              <w:rPr>
                <w:b/>
                <w:sz w:val="16"/>
                <w:szCs w:val="16"/>
              </w:rPr>
              <w:t>Rejected</w:t>
            </w:r>
            <w:r w:rsidRPr="00FC4DA7">
              <w:rPr>
                <w:sz w:val="16"/>
                <w:szCs w:val="16"/>
              </w:rPr>
              <w:t xml:space="preserve"> – disagree with the problem described for reasons below:</w:t>
            </w:r>
          </w:p>
          <w:p w14:paraId="75DBD8C0" w14:textId="77777777" w:rsidR="00FA2376" w:rsidRPr="00FC4DA7" w:rsidRDefault="00FA2376" w:rsidP="00FA2376">
            <w:pPr>
              <w:rPr>
                <w:sz w:val="16"/>
                <w:szCs w:val="16"/>
              </w:rPr>
            </w:pPr>
            <w:r w:rsidRPr="00FC4DA7">
              <w:rPr>
                <w:sz w:val="16"/>
                <w:szCs w:val="16"/>
              </w:rPr>
              <w:t>First, on a link where a member non-AP STA is in power saving but has setup a TWT or R-TWT schedule, it will still follow the rule in baseline (P802.11axD8.0 26.8.5) to transmit their frames.</w:t>
            </w:r>
          </w:p>
          <w:p w14:paraId="51D0001A" w14:textId="0E173B1C" w:rsidR="00FA2376" w:rsidRPr="00FC4DA7" w:rsidRDefault="00FA2376" w:rsidP="00FA2376">
            <w:pPr>
              <w:rPr>
                <w:sz w:val="16"/>
                <w:szCs w:val="16"/>
              </w:rPr>
            </w:pPr>
            <w:r w:rsidRPr="00FC4DA7">
              <w:rPr>
                <w:sz w:val="16"/>
                <w:szCs w:val="16"/>
              </w:rPr>
              <w:t>Second, if there is a reason that a link becomes unavailable/disabled, the traffic delivery is still supported over other links using the common rule including the delivery of latency sensitive traffic.</w:t>
            </w:r>
          </w:p>
        </w:tc>
      </w:tr>
      <w:tr w:rsidR="00FA2376" w:rsidRPr="00FC4DA7" w14:paraId="1BFC0BB4" w14:textId="77777777" w:rsidTr="00D75D07">
        <w:trPr>
          <w:trHeight w:val="1664"/>
          <w:jc w:val="center"/>
        </w:trPr>
        <w:tc>
          <w:tcPr>
            <w:tcW w:w="625" w:type="dxa"/>
            <w:shd w:val="clear" w:color="auto" w:fill="auto"/>
            <w:noWrap/>
          </w:tcPr>
          <w:p w14:paraId="2A082B7C" w14:textId="0F85F0D0" w:rsidR="00FA2376" w:rsidRPr="00FC4DA7" w:rsidRDefault="00FA2376" w:rsidP="00FA2376">
            <w:pPr>
              <w:rPr>
                <w:sz w:val="16"/>
                <w:szCs w:val="16"/>
              </w:rPr>
            </w:pPr>
            <w:r w:rsidRPr="00FC4DA7">
              <w:rPr>
                <w:sz w:val="16"/>
                <w:szCs w:val="16"/>
              </w:rPr>
              <w:t>13236</w:t>
            </w:r>
          </w:p>
        </w:tc>
        <w:tc>
          <w:tcPr>
            <w:tcW w:w="1080" w:type="dxa"/>
            <w:shd w:val="clear" w:color="auto" w:fill="auto"/>
          </w:tcPr>
          <w:p w14:paraId="1679008D" w14:textId="20741E8D" w:rsidR="00FA2376" w:rsidRPr="00FC4DA7" w:rsidRDefault="00FA2376" w:rsidP="00FA2376">
            <w:pPr>
              <w:rPr>
                <w:sz w:val="16"/>
                <w:szCs w:val="16"/>
              </w:rPr>
            </w:pPr>
            <w:r w:rsidRPr="00FC4DA7">
              <w:rPr>
                <w:sz w:val="16"/>
                <w:szCs w:val="16"/>
              </w:rPr>
              <w:t>Binita Gupta</w:t>
            </w:r>
          </w:p>
        </w:tc>
        <w:tc>
          <w:tcPr>
            <w:tcW w:w="900" w:type="dxa"/>
            <w:shd w:val="clear" w:color="auto" w:fill="auto"/>
            <w:noWrap/>
          </w:tcPr>
          <w:p w14:paraId="3B16E628" w14:textId="21C4D50A" w:rsidR="00FA2376" w:rsidRPr="00FC4DA7" w:rsidRDefault="00FA2376" w:rsidP="00FA2376">
            <w:pPr>
              <w:rPr>
                <w:sz w:val="16"/>
                <w:szCs w:val="16"/>
              </w:rPr>
            </w:pPr>
            <w:r w:rsidRPr="00FC4DA7">
              <w:rPr>
                <w:sz w:val="16"/>
                <w:szCs w:val="16"/>
              </w:rPr>
              <w:t>35.9</w:t>
            </w:r>
          </w:p>
        </w:tc>
        <w:tc>
          <w:tcPr>
            <w:tcW w:w="720" w:type="dxa"/>
            <w:shd w:val="clear" w:color="auto" w:fill="auto"/>
          </w:tcPr>
          <w:p w14:paraId="78886A90" w14:textId="172D993E" w:rsidR="00FA2376" w:rsidRPr="00FC4DA7" w:rsidRDefault="00FA2376" w:rsidP="00FA2376">
            <w:pPr>
              <w:rPr>
                <w:sz w:val="16"/>
                <w:szCs w:val="16"/>
              </w:rPr>
            </w:pPr>
            <w:r w:rsidRPr="00FC4DA7">
              <w:rPr>
                <w:sz w:val="16"/>
                <w:szCs w:val="16"/>
              </w:rPr>
              <w:t>510.51</w:t>
            </w:r>
          </w:p>
        </w:tc>
        <w:tc>
          <w:tcPr>
            <w:tcW w:w="3060" w:type="dxa"/>
            <w:shd w:val="clear" w:color="auto" w:fill="auto"/>
            <w:noWrap/>
          </w:tcPr>
          <w:p w14:paraId="246D14F1" w14:textId="4B5CAEFC" w:rsidR="00FA2376" w:rsidRPr="00FC4DA7" w:rsidRDefault="00FA2376" w:rsidP="00FA2376">
            <w:pPr>
              <w:rPr>
                <w:sz w:val="16"/>
                <w:szCs w:val="16"/>
              </w:rPr>
            </w:pPr>
            <w:r w:rsidRPr="00FC4DA7">
              <w:rPr>
                <w:sz w:val="16"/>
                <w:szCs w:val="16"/>
              </w:rPr>
              <w:t>Modify text in 35.9 to describe rTWT behavior for Multi-link/MLD devices. E.g. does a STA affiliated with an MLD set the Restricted TWT Support subfield in transmitted EHT Capabilities elements to 1 independently of other STAs affiliated with that MLD? Describe that rTWT SPs are applicable for the link over which the rTWT SP was setup. Clarify if the broadcast TWT IDs for rTWT are maintained at the MLD level or link level.</w:t>
            </w:r>
          </w:p>
        </w:tc>
        <w:tc>
          <w:tcPr>
            <w:tcW w:w="1800" w:type="dxa"/>
            <w:shd w:val="clear" w:color="auto" w:fill="auto"/>
            <w:noWrap/>
          </w:tcPr>
          <w:p w14:paraId="07C93A7F" w14:textId="3DB1D85E" w:rsidR="00FA2376" w:rsidRPr="00FC4DA7" w:rsidRDefault="00FA2376" w:rsidP="00FA2376">
            <w:pPr>
              <w:rPr>
                <w:sz w:val="16"/>
                <w:szCs w:val="16"/>
              </w:rPr>
            </w:pPr>
            <w:r w:rsidRPr="00FC4DA7">
              <w:rPr>
                <w:sz w:val="16"/>
                <w:szCs w:val="16"/>
              </w:rPr>
              <w:t>As in comment.</w:t>
            </w:r>
          </w:p>
        </w:tc>
        <w:tc>
          <w:tcPr>
            <w:tcW w:w="3150" w:type="dxa"/>
            <w:shd w:val="clear" w:color="auto" w:fill="auto"/>
          </w:tcPr>
          <w:p w14:paraId="6AC675FF" w14:textId="77777777" w:rsidR="00FA2376" w:rsidRPr="006A5E32" w:rsidRDefault="00FA2376" w:rsidP="00FA2376">
            <w:pPr>
              <w:rPr>
                <w:b/>
                <w:bCs/>
                <w:sz w:val="16"/>
                <w:szCs w:val="16"/>
              </w:rPr>
            </w:pPr>
            <w:r w:rsidRPr="006A5E32">
              <w:rPr>
                <w:b/>
                <w:bCs/>
                <w:sz w:val="16"/>
                <w:szCs w:val="16"/>
              </w:rPr>
              <w:t>Rejected</w:t>
            </w:r>
          </w:p>
          <w:p w14:paraId="5AA9AE66" w14:textId="77777777" w:rsidR="00FA2376" w:rsidRPr="00FC4DA7" w:rsidRDefault="00FA2376" w:rsidP="00FA2376">
            <w:pPr>
              <w:rPr>
                <w:sz w:val="16"/>
                <w:szCs w:val="16"/>
              </w:rPr>
            </w:pPr>
          </w:p>
          <w:p w14:paraId="4DD5BE8D" w14:textId="3A945526" w:rsidR="00FA2376" w:rsidRPr="00FC4DA7" w:rsidRDefault="00FA2376" w:rsidP="00FA2376">
            <w:pPr>
              <w:rPr>
                <w:b/>
                <w:sz w:val="16"/>
                <w:szCs w:val="16"/>
              </w:rPr>
            </w:pPr>
            <w:r w:rsidRPr="00FC4DA7">
              <w:rPr>
                <w:sz w:val="16"/>
                <w:szCs w:val="16"/>
              </w:rPr>
              <w:t>TWT (and thus R-TWT) are per link operation per baseline. Similarly, following the baseline, broadcast TWT are identified by the AP’s MAC address and the broadcast TWT ID over that link. The EHT MAC Capabilities subfields are set per instance/link, unless there is exception which would need to be pointed out explicitly. So overall, no additional clarification is needed.</w:t>
            </w:r>
          </w:p>
        </w:tc>
      </w:tr>
      <w:tr w:rsidR="00FA2376" w:rsidRPr="00FC4DA7" w14:paraId="081E0219" w14:textId="77777777" w:rsidTr="00D75D07">
        <w:trPr>
          <w:trHeight w:val="1664"/>
          <w:jc w:val="center"/>
        </w:trPr>
        <w:tc>
          <w:tcPr>
            <w:tcW w:w="625" w:type="dxa"/>
            <w:shd w:val="clear" w:color="auto" w:fill="auto"/>
            <w:noWrap/>
          </w:tcPr>
          <w:p w14:paraId="2BDB848F" w14:textId="4E0D5793" w:rsidR="00FA2376" w:rsidRPr="00FC4DA7" w:rsidRDefault="00FA2376" w:rsidP="00FA2376">
            <w:pPr>
              <w:rPr>
                <w:sz w:val="16"/>
                <w:szCs w:val="16"/>
              </w:rPr>
            </w:pPr>
            <w:r w:rsidRPr="00FC4DA7">
              <w:rPr>
                <w:sz w:val="16"/>
                <w:szCs w:val="16"/>
              </w:rPr>
              <w:t>13637</w:t>
            </w:r>
          </w:p>
        </w:tc>
        <w:tc>
          <w:tcPr>
            <w:tcW w:w="1080" w:type="dxa"/>
            <w:shd w:val="clear" w:color="auto" w:fill="auto"/>
          </w:tcPr>
          <w:p w14:paraId="1F7928FC" w14:textId="70E589F3" w:rsidR="00FA2376" w:rsidRPr="00FC4DA7" w:rsidRDefault="00FA2376" w:rsidP="00FA2376">
            <w:pPr>
              <w:rPr>
                <w:sz w:val="16"/>
                <w:szCs w:val="16"/>
              </w:rPr>
            </w:pPr>
            <w:r w:rsidRPr="00FC4DA7">
              <w:rPr>
                <w:sz w:val="16"/>
                <w:szCs w:val="16"/>
              </w:rPr>
              <w:t>Rubayet Shafin</w:t>
            </w:r>
          </w:p>
        </w:tc>
        <w:tc>
          <w:tcPr>
            <w:tcW w:w="900" w:type="dxa"/>
            <w:shd w:val="clear" w:color="auto" w:fill="auto"/>
            <w:noWrap/>
          </w:tcPr>
          <w:p w14:paraId="06260685" w14:textId="30EA3088" w:rsidR="00FA2376" w:rsidRPr="00FC4DA7" w:rsidRDefault="00FA2376" w:rsidP="00FA2376">
            <w:pPr>
              <w:rPr>
                <w:sz w:val="16"/>
                <w:szCs w:val="16"/>
              </w:rPr>
            </w:pPr>
            <w:r w:rsidRPr="00FC4DA7">
              <w:rPr>
                <w:sz w:val="16"/>
                <w:szCs w:val="16"/>
              </w:rPr>
              <w:t>35.9</w:t>
            </w:r>
          </w:p>
        </w:tc>
        <w:tc>
          <w:tcPr>
            <w:tcW w:w="720" w:type="dxa"/>
            <w:shd w:val="clear" w:color="auto" w:fill="auto"/>
          </w:tcPr>
          <w:p w14:paraId="7BD4CDEA" w14:textId="2354919F" w:rsidR="00FA2376" w:rsidRPr="00FC4DA7" w:rsidRDefault="00FA2376" w:rsidP="00FA2376">
            <w:pPr>
              <w:rPr>
                <w:sz w:val="16"/>
                <w:szCs w:val="16"/>
              </w:rPr>
            </w:pPr>
            <w:r w:rsidRPr="00FC4DA7">
              <w:rPr>
                <w:sz w:val="16"/>
                <w:szCs w:val="16"/>
              </w:rPr>
              <w:t>510.51</w:t>
            </w:r>
          </w:p>
        </w:tc>
        <w:tc>
          <w:tcPr>
            <w:tcW w:w="3060" w:type="dxa"/>
            <w:shd w:val="clear" w:color="auto" w:fill="auto"/>
            <w:noWrap/>
          </w:tcPr>
          <w:p w14:paraId="2DEC93A7" w14:textId="7E634DC9" w:rsidR="00FA2376" w:rsidRPr="00FC4DA7" w:rsidRDefault="00FA2376" w:rsidP="00FA2376">
            <w:pPr>
              <w:rPr>
                <w:sz w:val="16"/>
                <w:szCs w:val="16"/>
              </w:rPr>
            </w:pPr>
            <w:r w:rsidRPr="00FC4DA7">
              <w:rPr>
                <w:sz w:val="16"/>
                <w:szCs w:val="16"/>
              </w:rPr>
              <w:t xml:space="preserve">Traffic delay can be defined as the duration between the time when a packet arrives at the AP/non-AP STA and time when it is successfully transmitted by the AP/non-AP STA. This delay is determined based on queuing delays at the AP/non-AP STA, contention time, delay from deferring to other STAs and number of retransmissions (e.g., due to collisions on the wireless channel). Knowledge of traffic delay as well as its components can be very important for managing TWT SP parameters for latency-sensitive traffic. Due to the lack of traffic delay information at the TWT Requesting STA-side or rTWT scheduled STA side, the TWT Requesting STA or rTWT scheduled STA cannot set appropriate parameters for TWT operation resulting in large latency due to delayed start of TWT SP. Currently, there is no provision that allows the request and exchange of traffic delay information between the AP-STA and non-AP STA for this delay offset alignment. This </w:t>
            </w:r>
            <w:r w:rsidRPr="00FC4DA7">
              <w:rPr>
                <w:sz w:val="16"/>
                <w:szCs w:val="16"/>
              </w:rPr>
              <w:lastRenderedPageBreak/>
              <w:t>may cause serious issue for latency sensitive applications.</w:t>
            </w:r>
          </w:p>
        </w:tc>
        <w:tc>
          <w:tcPr>
            <w:tcW w:w="1800" w:type="dxa"/>
            <w:shd w:val="clear" w:color="auto" w:fill="auto"/>
            <w:noWrap/>
          </w:tcPr>
          <w:p w14:paraId="67E93B11" w14:textId="42AC0DBB" w:rsidR="00FA2376" w:rsidRPr="00FC4DA7" w:rsidRDefault="00FA2376" w:rsidP="00FA2376">
            <w:pPr>
              <w:rPr>
                <w:sz w:val="16"/>
                <w:szCs w:val="16"/>
              </w:rPr>
            </w:pPr>
            <w:r w:rsidRPr="00FC4DA7">
              <w:rPr>
                <w:sz w:val="16"/>
                <w:szCs w:val="16"/>
              </w:rPr>
              <w:lastRenderedPageBreak/>
              <w:t>The spec needs to define some procedure/mechanism for enabling request and exchange of traffic delay information between the AP-STA and non-AP STA, and between AP MLD and non-AP MLD.</w:t>
            </w:r>
          </w:p>
        </w:tc>
        <w:tc>
          <w:tcPr>
            <w:tcW w:w="3150" w:type="dxa"/>
            <w:shd w:val="clear" w:color="auto" w:fill="auto"/>
          </w:tcPr>
          <w:p w14:paraId="5D97A68F" w14:textId="77777777" w:rsidR="00FA2376" w:rsidRPr="006A5E32" w:rsidRDefault="00FA2376" w:rsidP="00FA2376">
            <w:pPr>
              <w:rPr>
                <w:b/>
                <w:bCs/>
                <w:sz w:val="16"/>
                <w:szCs w:val="16"/>
              </w:rPr>
            </w:pPr>
            <w:r w:rsidRPr="006A5E32">
              <w:rPr>
                <w:b/>
                <w:bCs/>
                <w:sz w:val="16"/>
                <w:szCs w:val="16"/>
              </w:rPr>
              <w:t>Rejected</w:t>
            </w:r>
          </w:p>
          <w:p w14:paraId="1DDD9DCF" w14:textId="77777777" w:rsidR="00FA2376" w:rsidRPr="00FC4DA7" w:rsidRDefault="00FA2376" w:rsidP="00FA2376">
            <w:pPr>
              <w:rPr>
                <w:sz w:val="16"/>
                <w:szCs w:val="16"/>
              </w:rPr>
            </w:pPr>
          </w:p>
          <w:p w14:paraId="798BED5D" w14:textId="59FBCA37" w:rsidR="00FA2376" w:rsidRPr="006A5E32" w:rsidRDefault="00FA2376" w:rsidP="00FA2376">
            <w:pPr>
              <w:rPr>
                <w:b/>
                <w:bCs/>
                <w:sz w:val="16"/>
                <w:szCs w:val="16"/>
              </w:rPr>
            </w:pPr>
            <w:r w:rsidRPr="00FC4DA7">
              <w:rPr>
                <w:sz w:val="16"/>
                <w:szCs w:val="16"/>
              </w:rPr>
              <w:t>The raised comment is already addressed in the baseline. Subclauses 11.8.7 (Requesting and reporting of measurements) and 9.4.2.20.11 and 9.4.2.20.21.11 defined procedure to report the traffic stats that include, e.g. {avg queueing delay, avg tx delay …}. The avg queueing delay + avg tx delay is the ‘traffic delay’ mentioned. And there are also many other stats one can leverage. Pls refer to the baseline.</w:t>
            </w:r>
          </w:p>
        </w:tc>
      </w:tr>
    </w:tbl>
    <w:p w14:paraId="797C3548" w14:textId="0819A070" w:rsidR="00551669" w:rsidRDefault="00D70708" w:rsidP="00176BB8">
      <w:pPr>
        <w:pStyle w:val="Heading1"/>
      </w:pPr>
      <w:r>
        <w:t xml:space="preserve">3 </w:t>
      </w:r>
      <w:r w:rsidR="00176BB8">
        <w:t>CIDs in 35.9.1</w:t>
      </w:r>
    </w:p>
    <w:p w14:paraId="26FF3286" w14:textId="274202F1" w:rsidR="00176BB8" w:rsidRDefault="00176BB8" w:rsidP="00AE39A1">
      <w:pPr>
        <w:ind w:right="1278"/>
        <w:rPr>
          <w:rFonts w:ascii="Times New Roman" w:hAnsi="Times New Roman" w:cs="Times New Roman"/>
          <w:bCs/>
          <w:sz w:val="20"/>
          <w:szCs w:val="20"/>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420"/>
        <w:gridCol w:w="1440"/>
        <w:gridCol w:w="3150"/>
      </w:tblGrid>
      <w:tr w:rsidR="00176BB8" w:rsidRPr="00AD7B60" w14:paraId="55C7F3F0" w14:textId="77777777" w:rsidTr="00D75D07">
        <w:trPr>
          <w:trHeight w:val="220"/>
          <w:jc w:val="center"/>
        </w:trPr>
        <w:tc>
          <w:tcPr>
            <w:tcW w:w="625" w:type="dxa"/>
            <w:shd w:val="clear" w:color="auto" w:fill="BFBFBF" w:themeFill="background1" w:themeFillShade="BF"/>
            <w:noWrap/>
            <w:vAlign w:val="center"/>
            <w:hideMark/>
          </w:tcPr>
          <w:p w14:paraId="49D7DDCA" w14:textId="77777777" w:rsidR="00176BB8" w:rsidRPr="00AD7B60" w:rsidRDefault="00176BB8" w:rsidP="00D75D07">
            <w:pPr>
              <w:rPr>
                <w:b/>
                <w:bCs/>
                <w:sz w:val="16"/>
                <w:szCs w:val="16"/>
              </w:rPr>
            </w:pPr>
            <w:r w:rsidRPr="00AD7B60">
              <w:rPr>
                <w:b/>
                <w:bCs/>
                <w:sz w:val="16"/>
                <w:szCs w:val="16"/>
              </w:rPr>
              <w:t>CID</w:t>
            </w:r>
          </w:p>
        </w:tc>
        <w:tc>
          <w:tcPr>
            <w:tcW w:w="1080" w:type="dxa"/>
            <w:shd w:val="clear" w:color="auto" w:fill="BFBFBF" w:themeFill="background1" w:themeFillShade="BF"/>
            <w:vAlign w:val="center"/>
          </w:tcPr>
          <w:p w14:paraId="796463CC" w14:textId="77777777" w:rsidR="00176BB8" w:rsidRPr="00AD7B60" w:rsidRDefault="00176BB8" w:rsidP="00D75D07">
            <w:pPr>
              <w:rPr>
                <w:b/>
                <w:bCs/>
                <w:sz w:val="16"/>
                <w:szCs w:val="16"/>
              </w:rPr>
            </w:pPr>
            <w:r w:rsidRPr="00AD7B60">
              <w:rPr>
                <w:b/>
                <w:bCs/>
                <w:sz w:val="16"/>
                <w:szCs w:val="16"/>
              </w:rPr>
              <w:t>Commenter</w:t>
            </w:r>
          </w:p>
        </w:tc>
        <w:tc>
          <w:tcPr>
            <w:tcW w:w="900" w:type="dxa"/>
            <w:shd w:val="clear" w:color="auto" w:fill="BFBFBF" w:themeFill="background1" w:themeFillShade="BF"/>
            <w:noWrap/>
            <w:vAlign w:val="center"/>
          </w:tcPr>
          <w:p w14:paraId="1B558C03" w14:textId="77777777" w:rsidR="00176BB8" w:rsidRPr="00AD7B60" w:rsidRDefault="00176BB8" w:rsidP="00D75D07">
            <w:pPr>
              <w:rPr>
                <w:b/>
                <w:bCs/>
                <w:sz w:val="16"/>
                <w:szCs w:val="16"/>
              </w:rPr>
            </w:pPr>
            <w:r w:rsidRPr="00AD7B60">
              <w:rPr>
                <w:b/>
                <w:bCs/>
                <w:sz w:val="16"/>
                <w:szCs w:val="16"/>
              </w:rPr>
              <w:t>Clause</w:t>
            </w:r>
          </w:p>
        </w:tc>
        <w:tc>
          <w:tcPr>
            <w:tcW w:w="720" w:type="dxa"/>
            <w:shd w:val="clear" w:color="auto" w:fill="BFBFBF" w:themeFill="background1" w:themeFillShade="BF"/>
            <w:vAlign w:val="center"/>
          </w:tcPr>
          <w:p w14:paraId="3BE90F27" w14:textId="77777777" w:rsidR="00176BB8" w:rsidRPr="00AD7B60" w:rsidRDefault="00176BB8" w:rsidP="00D75D07">
            <w:pPr>
              <w:rPr>
                <w:b/>
                <w:bCs/>
                <w:sz w:val="16"/>
                <w:szCs w:val="16"/>
              </w:rPr>
            </w:pPr>
            <w:r w:rsidRPr="00AD7B60">
              <w:rPr>
                <w:b/>
                <w:bCs/>
                <w:sz w:val="16"/>
                <w:szCs w:val="16"/>
              </w:rPr>
              <w:t>Pg/Ln</w:t>
            </w:r>
          </w:p>
        </w:tc>
        <w:tc>
          <w:tcPr>
            <w:tcW w:w="3420" w:type="dxa"/>
            <w:shd w:val="clear" w:color="auto" w:fill="BFBFBF" w:themeFill="background1" w:themeFillShade="BF"/>
            <w:noWrap/>
            <w:vAlign w:val="center"/>
            <w:hideMark/>
          </w:tcPr>
          <w:p w14:paraId="76F7309E" w14:textId="77777777" w:rsidR="00176BB8" w:rsidRPr="00AD7B60" w:rsidRDefault="00176BB8" w:rsidP="00D75D07">
            <w:pPr>
              <w:rPr>
                <w:b/>
                <w:bCs/>
                <w:sz w:val="16"/>
                <w:szCs w:val="16"/>
              </w:rPr>
            </w:pPr>
            <w:r w:rsidRPr="00AD7B60">
              <w:rPr>
                <w:b/>
                <w:bCs/>
                <w:sz w:val="16"/>
                <w:szCs w:val="16"/>
              </w:rPr>
              <w:t>Comment</w:t>
            </w:r>
          </w:p>
        </w:tc>
        <w:tc>
          <w:tcPr>
            <w:tcW w:w="1440" w:type="dxa"/>
            <w:shd w:val="clear" w:color="auto" w:fill="BFBFBF" w:themeFill="background1" w:themeFillShade="BF"/>
            <w:noWrap/>
            <w:vAlign w:val="center"/>
            <w:hideMark/>
          </w:tcPr>
          <w:p w14:paraId="04111B5B" w14:textId="77777777" w:rsidR="00176BB8" w:rsidRPr="00AD7B60" w:rsidRDefault="00176BB8" w:rsidP="00D75D07">
            <w:pPr>
              <w:rPr>
                <w:b/>
                <w:bCs/>
                <w:sz w:val="16"/>
                <w:szCs w:val="16"/>
              </w:rPr>
            </w:pPr>
            <w:r w:rsidRPr="00AD7B60">
              <w:rPr>
                <w:b/>
                <w:bCs/>
                <w:sz w:val="16"/>
                <w:szCs w:val="16"/>
              </w:rPr>
              <w:t>Proposed Change</w:t>
            </w:r>
          </w:p>
        </w:tc>
        <w:tc>
          <w:tcPr>
            <w:tcW w:w="3150" w:type="dxa"/>
            <w:shd w:val="clear" w:color="auto" w:fill="BFBFBF" w:themeFill="background1" w:themeFillShade="BF"/>
            <w:vAlign w:val="center"/>
            <w:hideMark/>
          </w:tcPr>
          <w:p w14:paraId="1F533293" w14:textId="77777777" w:rsidR="00176BB8" w:rsidRPr="00AD7B60" w:rsidRDefault="00176BB8" w:rsidP="00D75D07">
            <w:pPr>
              <w:rPr>
                <w:b/>
                <w:bCs/>
                <w:sz w:val="16"/>
                <w:szCs w:val="16"/>
              </w:rPr>
            </w:pPr>
            <w:r w:rsidRPr="00AD7B60">
              <w:rPr>
                <w:b/>
                <w:bCs/>
                <w:sz w:val="16"/>
                <w:szCs w:val="16"/>
              </w:rPr>
              <w:t>Resolution</w:t>
            </w:r>
          </w:p>
        </w:tc>
      </w:tr>
      <w:tr w:rsidR="00176BB8" w:rsidRPr="00A544DE" w14:paraId="08DFA109" w14:textId="77777777" w:rsidTr="00176BB8">
        <w:trPr>
          <w:trHeight w:val="220"/>
          <w:jc w:val="center"/>
        </w:trPr>
        <w:tc>
          <w:tcPr>
            <w:tcW w:w="625" w:type="dxa"/>
            <w:shd w:val="clear" w:color="auto" w:fill="auto"/>
            <w:noWrap/>
          </w:tcPr>
          <w:p w14:paraId="72E6236A" w14:textId="77777777" w:rsidR="00176BB8" w:rsidRPr="00A544DE" w:rsidRDefault="00176BB8" w:rsidP="00D75D07">
            <w:pPr>
              <w:rPr>
                <w:sz w:val="16"/>
                <w:szCs w:val="16"/>
              </w:rPr>
            </w:pPr>
            <w:r w:rsidRPr="00A544DE">
              <w:rPr>
                <w:sz w:val="16"/>
                <w:szCs w:val="16"/>
              </w:rPr>
              <w:t>10872</w:t>
            </w:r>
          </w:p>
        </w:tc>
        <w:tc>
          <w:tcPr>
            <w:tcW w:w="1080" w:type="dxa"/>
          </w:tcPr>
          <w:p w14:paraId="01E98290" w14:textId="77777777" w:rsidR="00176BB8" w:rsidRPr="00A544DE" w:rsidRDefault="00176BB8" w:rsidP="00D75D07">
            <w:pPr>
              <w:rPr>
                <w:sz w:val="16"/>
                <w:szCs w:val="16"/>
              </w:rPr>
            </w:pPr>
            <w:r w:rsidRPr="00A544DE">
              <w:rPr>
                <w:sz w:val="16"/>
                <w:szCs w:val="16"/>
              </w:rPr>
              <w:t>Yousi Lin</w:t>
            </w:r>
          </w:p>
        </w:tc>
        <w:tc>
          <w:tcPr>
            <w:tcW w:w="900" w:type="dxa"/>
            <w:shd w:val="clear" w:color="auto" w:fill="auto"/>
            <w:noWrap/>
          </w:tcPr>
          <w:p w14:paraId="764274E6" w14:textId="77777777" w:rsidR="00176BB8" w:rsidRPr="00A544DE" w:rsidRDefault="00176BB8" w:rsidP="00D75D07">
            <w:pPr>
              <w:rPr>
                <w:sz w:val="16"/>
                <w:szCs w:val="16"/>
              </w:rPr>
            </w:pPr>
            <w:r w:rsidRPr="00A544DE">
              <w:rPr>
                <w:sz w:val="16"/>
                <w:szCs w:val="16"/>
              </w:rPr>
              <w:t>35.9.1</w:t>
            </w:r>
          </w:p>
        </w:tc>
        <w:tc>
          <w:tcPr>
            <w:tcW w:w="720" w:type="dxa"/>
          </w:tcPr>
          <w:p w14:paraId="6E8B8A4C" w14:textId="77777777" w:rsidR="00176BB8" w:rsidRPr="00A544DE" w:rsidRDefault="00176BB8" w:rsidP="00D75D07">
            <w:pPr>
              <w:rPr>
                <w:sz w:val="16"/>
                <w:szCs w:val="16"/>
              </w:rPr>
            </w:pPr>
            <w:r w:rsidRPr="00A544DE">
              <w:rPr>
                <w:sz w:val="16"/>
                <w:szCs w:val="16"/>
              </w:rPr>
              <w:t>511.06</w:t>
            </w:r>
          </w:p>
        </w:tc>
        <w:tc>
          <w:tcPr>
            <w:tcW w:w="3420" w:type="dxa"/>
            <w:shd w:val="clear" w:color="auto" w:fill="auto"/>
            <w:noWrap/>
          </w:tcPr>
          <w:p w14:paraId="7A45885B" w14:textId="77777777" w:rsidR="00176BB8" w:rsidRPr="00A544DE" w:rsidRDefault="00176BB8" w:rsidP="00D75D07">
            <w:pPr>
              <w:rPr>
                <w:sz w:val="16"/>
                <w:szCs w:val="16"/>
              </w:rPr>
            </w:pPr>
            <w:r w:rsidRPr="00A544DE">
              <w:rPr>
                <w:sz w:val="16"/>
                <w:szCs w:val="16"/>
              </w:rPr>
              <w:t>EHT STAs that support r-TWT operation may not need to follow all the rules as defined in Broadcast TWT operation. Because the motivation of r-TWT and b-TWT is totally different. For example, b-TWT STA should not transmit outside the b-TWT SP but such rule is not reasonable for an r-TWT scheduled STA since r-TWT scheduled STAs need to transmit non-low latency traffic outside the r-TWT SP.</w:t>
            </w:r>
          </w:p>
        </w:tc>
        <w:tc>
          <w:tcPr>
            <w:tcW w:w="1440" w:type="dxa"/>
            <w:shd w:val="clear" w:color="auto" w:fill="auto"/>
            <w:noWrap/>
          </w:tcPr>
          <w:p w14:paraId="588D09E9" w14:textId="77777777" w:rsidR="00176BB8" w:rsidRPr="00A544DE" w:rsidRDefault="00176BB8" w:rsidP="00D75D07">
            <w:pPr>
              <w:rPr>
                <w:sz w:val="16"/>
                <w:szCs w:val="16"/>
              </w:rPr>
            </w:pPr>
            <w:r w:rsidRPr="00A544DE">
              <w:rPr>
                <w:sz w:val="16"/>
                <w:szCs w:val="16"/>
              </w:rPr>
              <w:t>may need to point out some exceptions of b-TWT rules that are not suitable for r-TWT.</w:t>
            </w:r>
          </w:p>
        </w:tc>
        <w:tc>
          <w:tcPr>
            <w:tcW w:w="3150" w:type="dxa"/>
            <w:shd w:val="clear" w:color="auto" w:fill="auto"/>
          </w:tcPr>
          <w:p w14:paraId="35C21D6A" w14:textId="77777777" w:rsidR="00176BB8" w:rsidRPr="003C09F6" w:rsidRDefault="00176BB8" w:rsidP="00D75D07">
            <w:pPr>
              <w:rPr>
                <w:b/>
                <w:bCs/>
                <w:sz w:val="16"/>
                <w:szCs w:val="16"/>
              </w:rPr>
            </w:pPr>
            <w:r w:rsidRPr="003C09F6">
              <w:rPr>
                <w:b/>
                <w:bCs/>
                <w:sz w:val="16"/>
                <w:szCs w:val="16"/>
              </w:rPr>
              <w:t>Rejected or revised</w:t>
            </w:r>
          </w:p>
          <w:p w14:paraId="72EF4951" w14:textId="77777777" w:rsidR="00176BB8" w:rsidRPr="00A544DE" w:rsidRDefault="00176BB8" w:rsidP="00D75D07">
            <w:pPr>
              <w:rPr>
                <w:sz w:val="16"/>
                <w:szCs w:val="16"/>
              </w:rPr>
            </w:pPr>
          </w:p>
          <w:p w14:paraId="60DC9226" w14:textId="77777777" w:rsidR="00176BB8" w:rsidRPr="00A544DE" w:rsidRDefault="00176BB8" w:rsidP="00D75D07">
            <w:pPr>
              <w:rPr>
                <w:sz w:val="16"/>
                <w:szCs w:val="16"/>
              </w:rPr>
            </w:pPr>
            <w:r w:rsidRPr="00A544DE">
              <w:rPr>
                <w:sz w:val="16"/>
                <w:szCs w:val="16"/>
              </w:rPr>
              <w:t xml:space="preserve">[Please see discussion for CID 10872. Can prepare resolution based on feedback.] </w:t>
            </w:r>
          </w:p>
        </w:tc>
      </w:tr>
      <w:tr w:rsidR="00176BB8" w:rsidRPr="00AD7B60" w14:paraId="7245629C" w14:textId="77777777" w:rsidTr="00176BB8">
        <w:trPr>
          <w:trHeight w:val="220"/>
          <w:jc w:val="center"/>
        </w:trPr>
        <w:tc>
          <w:tcPr>
            <w:tcW w:w="625" w:type="dxa"/>
            <w:shd w:val="clear" w:color="auto" w:fill="auto"/>
            <w:noWrap/>
          </w:tcPr>
          <w:p w14:paraId="063198F6" w14:textId="77777777" w:rsidR="00176BB8" w:rsidRPr="00A544DE" w:rsidRDefault="00176BB8" w:rsidP="00D75D07">
            <w:pPr>
              <w:rPr>
                <w:sz w:val="16"/>
                <w:szCs w:val="16"/>
              </w:rPr>
            </w:pPr>
            <w:r w:rsidRPr="00A544DE">
              <w:rPr>
                <w:sz w:val="16"/>
                <w:szCs w:val="16"/>
              </w:rPr>
              <w:t>13016</w:t>
            </w:r>
          </w:p>
        </w:tc>
        <w:tc>
          <w:tcPr>
            <w:tcW w:w="1080" w:type="dxa"/>
          </w:tcPr>
          <w:p w14:paraId="37C5BBCE" w14:textId="77777777" w:rsidR="00176BB8" w:rsidRPr="00A544DE" w:rsidRDefault="00176BB8" w:rsidP="00D75D07">
            <w:pPr>
              <w:rPr>
                <w:sz w:val="16"/>
                <w:szCs w:val="16"/>
              </w:rPr>
            </w:pPr>
            <w:r w:rsidRPr="00A544DE">
              <w:rPr>
                <w:sz w:val="16"/>
                <w:szCs w:val="16"/>
              </w:rPr>
              <w:t>Chunyu Hu</w:t>
            </w:r>
          </w:p>
        </w:tc>
        <w:tc>
          <w:tcPr>
            <w:tcW w:w="900" w:type="dxa"/>
            <w:shd w:val="clear" w:color="auto" w:fill="auto"/>
            <w:noWrap/>
          </w:tcPr>
          <w:p w14:paraId="37C2AEA5" w14:textId="77777777" w:rsidR="00176BB8" w:rsidRPr="00A544DE" w:rsidRDefault="00176BB8" w:rsidP="00D75D07">
            <w:pPr>
              <w:rPr>
                <w:sz w:val="16"/>
                <w:szCs w:val="16"/>
              </w:rPr>
            </w:pPr>
            <w:r w:rsidRPr="00A544DE">
              <w:rPr>
                <w:sz w:val="16"/>
                <w:szCs w:val="16"/>
              </w:rPr>
              <w:t>35.9.1</w:t>
            </w:r>
          </w:p>
        </w:tc>
        <w:tc>
          <w:tcPr>
            <w:tcW w:w="720" w:type="dxa"/>
          </w:tcPr>
          <w:p w14:paraId="42B2BD7E" w14:textId="77777777" w:rsidR="00176BB8" w:rsidRPr="00A544DE" w:rsidRDefault="00176BB8" w:rsidP="00D75D07">
            <w:pPr>
              <w:rPr>
                <w:sz w:val="16"/>
                <w:szCs w:val="16"/>
              </w:rPr>
            </w:pPr>
            <w:r w:rsidRPr="00A544DE">
              <w:rPr>
                <w:sz w:val="16"/>
                <w:szCs w:val="16"/>
              </w:rPr>
              <w:t>510.60</w:t>
            </w:r>
          </w:p>
        </w:tc>
        <w:tc>
          <w:tcPr>
            <w:tcW w:w="3420" w:type="dxa"/>
            <w:shd w:val="clear" w:color="auto" w:fill="auto"/>
            <w:noWrap/>
          </w:tcPr>
          <w:p w14:paraId="5E1C6489" w14:textId="77777777" w:rsidR="00176BB8" w:rsidRPr="00A544DE" w:rsidRDefault="00176BB8" w:rsidP="00D75D07">
            <w:pPr>
              <w:rPr>
                <w:sz w:val="16"/>
                <w:szCs w:val="16"/>
              </w:rPr>
            </w:pPr>
            <w:r w:rsidRPr="00A544DE">
              <w:rPr>
                <w:sz w:val="16"/>
                <w:szCs w:val="16"/>
              </w:rPr>
              <w:t>The paragraph can be made conciser without losing clarity by merging the two sentences to improve readability.</w:t>
            </w:r>
          </w:p>
        </w:tc>
        <w:tc>
          <w:tcPr>
            <w:tcW w:w="1440" w:type="dxa"/>
            <w:shd w:val="clear" w:color="auto" w:fill="auto"/>
            <w:noWrap/>
          </w:tcPr>
          <w:p w14:paraId="0249CCD7" w14:textId="77777777" w:rsidR="00176BB8" w:rsidRPr="00A544DE" w:rsidRDefault="00176BB8" w:rsidP="00D75D07">
            <w:pPr>
              <w:rPr>
                <w:sz w:val="16"/>
                <w:szCs w:val="16"/>
              </w:rPr>
            </w:pPr>
            <w:r w:rsidRPr="00A544DE">
              <w:rPr>
                <w:sz w:val="16"/>
                <w:szCs w:val="16"/>
              </w:rPr>
              <w:t>As in comment</w:t>
            </w:r>
          </w:p>
        </w:tc>
        <w:tc>
          <w:tcPr>
            <w:tcW w:w="3150" w:type="dxa"/>
            <w:shd w:val="clear" w:color="auto" w:fill="auto"/>
          </w:tcPr>
          <w:p w14:paraId="64440B40" w14:textId="77777777" w:rsidR="00176BB8" w:rsidRPr="003C09F6" w:rsidRDefault="00176BB8" w:rsidP="00D75D07">
            <w:pPr>
              <w:rPr>
                <w:b/>
                <w:bCs/>
                <w:sz w:val="16"/>
                <w:szCs w:val="16"/>
              </w:rPr>
            </w:pPr>
            <w:r w:rsidRPr="003C09F6">
              <w:rPr>
                <w:b/>
                <w:bCs/>
                <w:sz w:val="16"/>
                <w:szCs w:val="16"/>
              </w:rPr>
              <w:t>Revised</w:t>
            </w:r>
          </w:p>
          <w:p w14:paraId="21708A78" w14:textId="77777777" w:rsidR="00176BB8" w:rsidRPr="00A544DE" w:rsidRDefault="00176BB8" w:rsidP="00D75D07">
            <w:pPr>
              <w:rPr>
                <w:sz w:val="16"/>
                <w:szCs w:val="16"/>
              </w:rPr>
            </w:pPr>
          </w:p>
          <w:p w14:paraId="757CDD81" w14:textId="77777777" w:rsidR="00176BB8" w:rsidRPr="00A544DE" w:rsidRDefault="00176BB8" w:rsidP="00D75D07">
            <w:pPr>
              <w:rPr>
                <w:sz w:val="16"/>
                <w:szCs w:val="16"/>
              </w:rPr>
            </w:pPr>
            <w:r w:rsidRPr="00A544DE">
              <w:rPr>
                <w:sz w:val="16"/>
                <w:szCs w:val="16"/>
              </w:rPr>
              <w:t>Agree in principle. Revised following a few examples in baseline e.g. P802.11axD8.0 P436L62, P413L5.</w:t>
            </w:r>
          </w:p>
          <w:p w14:paraId="524A9BBE" w14:textId="77777777" w:rsidR="00176BB8" w:rsidRPr="00A544DE" w:rsidRDefault="00176BB8" w:rsidP="00D75D07">
            <w:pPr>
              <w:rPr>
                <w:sz w:val="16"/>
                <w:szCs w:val="16"/>
              </w:rPr>
            </w:pPr>
          </w:p>
          <w:p w14:paraId="1345A7DC" w14:textId="33087250" w:rsidR="00176BB8" w:rsidRPr="00AD7B60" w:rsidRDefault="00176BB8" w:rsidP="00D75D07">
            <w:pPr>
              <w:rPr>
                <w:b/>
                <w:bCs/>
                <w:sz w:val="16"/>
                <w:szCs w:val="16"/>
              </w:rPr>
            </w:pPr>
            <w:r w:rsidRPr="00AD7B60">
              <w:rPr>
                <w:b/>
                <w:bCs/>
                <w:sz w:val="16"/>
                <w:szCs w:val="16"/>
              </w:rPr>
              <w:t xml:space="preserve">TGbe editor: please make the change indicated in this doc </w:t>
            </w:r>
            <w:r w:rsidR="00A01CE1">
              <w:rPr>
                <w:b/>
                <w:bCs/>
                <w:sz w:val="16"/>
                <w:szCs w:val="16"/>
              </w:rPr>
              <w:t xml:space="preserve">11-22/1470r0 </w:t>
            </w:r>
            <w:r w:rsidRPr="00AD7B60">
              <w:rPr>
                <w:b/>
                <w:bCs/>
                <w:sz w:val="16"/>
                <w:szCs w:val="16"/>
              </w:rPr>
              <w:t>tagged by #13016.</w:t>
            </w:r>
          </w:p>
        </w:tc>
      </w:tr>
      <w:tr w:rsidR="00176BB8" w:rsidRPr="00AD7B60" w14:paraId="5365E39B" w14:textId="77777777" w:rsidTr="00176BB8">
        <w:trPr>
          <w:trHeight w:val="220"/>
          <w:jc w:val="center"/>
        </w:trPr>
        <w:tc>
          <w:tcPr>
            <w:tcW w:w="625" w:type="dxa"/>
            <w:shd w:val="clear" w:color="auto" w:fill="auto"/>
            <w:noWrap/>
          </w:tcPr>
          <w:p w14:paraId="6AE4E3A5" w14:textId="77777777" w:rsidR="00176BB8" w:rsidRPr="00A544DE" w:rsidRDefault="00176BB8" w:rsidP="00D75D07">
            <w:pPr>
              <w:rPr>
                <w:sz w:val="16"/>
                <w:szCs w:val="16"/>
              </w:rPr>
            </w:pPr>
            <w:r w:rsidRPr="00A544DE">
              <w:rPr>
                <w:sz w:val="16"/>
                <w:szCs w:val="16"/>
              </w:rPr>
              <w:t>13060</w:t>
            </w:r>
          </w:p>
        </w:tc>
        <w:tc>
          <w:tcPr>
            <w:tcW w:w="1080" w:type="dxa"/>
          </w:tcPr>
          <w:p w14:paraId="69FE1D36" w14:textId="77777777" w:rsidR="00176BB8" w:rsidRPr="00A544DE" w:rsidRDefault="00176BB8" w:rsidP="00D75D07">
            <w:pPr>
              <w:rPr>
                <w:sz w:val="16"/>
                <w:szCs w:val="16"/>
              </w:rPr>
            </w:pPr>
            <w:r w:rsidRPr="00A544DE">
              <w:rPr>
                <w:sz w:val="16"/>
                <w:szCs w:val="16"/>
              </w:rPr>
              <w:t>Chittabrata Ghosh</w:t>
            </w:r>
          </w:p>
        </w:tc>
        <w:tc>
          <w:tcPr>
            <w:tcW w:w="900" w:type="dxa"/>
            <w:shd w:val="clear" w:color="auto" w:fill="auto"/>
            <w:noWrap/>
          </w:tcPr>
          <w:p w14:paraId="54B38C97" w14:textId="77777777" w:rsidR="00176BB8" w:rsidRPr="00A544DE" w:rsidRDefault="00176BB8" w:rsidP="00D75D07">
            <w:pPr>
              <w:rPr>
                <w:sz w:val="16"/>
                <w:szCs w:val="16"/>
              </w:rPr>
            </w:pPr>
            <w:r w:rsidRPr="00A544DE">
              <w:rPr>
                <w:sz w:val="16"/>
                <w:szCs w:val="16"/>
              </w:rPr>
              <w:t>35.9.1</w:t>
            </w:r>
          </w:p>
        </w:tc>
        <w:tc>
          <w:tcPr>
            <w:tcW w:w="720" w:type="dxa"/>
          </w:tcPr>
          <w:p w14:paraId="07254CE2" w14:textId="77777777" w:rsidR="00176BB8" w:rsidRPr="00A544DE" w:rsidRDefault="00176BB8" w:rsidP="00D75D07">
            <w:pPr>
              <w:rPr>
                <w:sz w:val="16"/>
                <w:szCs w:val="16"/>
              </w:rPr>
            </w:pPr>
            <w:r w:rsidRPr="00A544DE">
              <w:rPr>
                <w:sz w:val="16"/>
                <w:szCs w:val="16"/>
              </w:rPr>
              <w:t>510.55</w:t>
            </w:r>
          </w:p>
        </w:tc>
        <w:tc>
          <w:tcPr>
            <w:tcW w:w="3420" w:type="dxa"/>
            <w:shd w:val="clear" w:color="auto" w:fill="auto"/>
            <w:noWrap/>
          </w:tcPr>
          <w:p w14:paraId="3D032D47" w14:textId="77777777" w:rsidR="00176BB8" w:rsidRPr="00A544DE" w:rsidRDefault="00176BB8" w:rsidP="00D75D07">
            <w:pPr>
              <w:rPr>
                <w:sz w:val="16"/>
                <w:szCs w:val="16"/>
              </w:rPr>
            </w:pPr>
            <w:r w:rsidRPr="00A544DE">
              <w:rPr>
                <w:sz w:val="16"/>
                <w:szCs w:val="16"/>
              </w:rPr>
              <w:t>"Restricted TWT operation described in this subclause enables the BSS to use enhanced medium access protection and resource reservation mechanisms for delivery of latency sensitive traffic." - it does not enable the BSS, but the STAs in the BSS</w:t>
            </w:r>
          </w:p>
        </w:tc>
        <w:tc>
          <w:tcPr>
            <w:tcW w:w="1440" w:type="dxa"/>
            <w:shd w:val="clear" w:color="auto" w:fill="auto"/>
            <w:noWrap/>
          </w:tcPr>
          <w:p w14:paraId="3DECD8F5" w14:textId="77777777" w:rsidR="00176BB8" w:rsidRPr="00A544DE" w:rsidRDefault="00176BB8" w:rsidP="00D75D07">
            <w:pPr>
              <w:rPr>
                <w:sz w:val="16"/>
                <w:szCs w:val="16"/>
              </w:rPr>
            </w:pPr>
            <w:r w:rsidRPr="00A544DE">
              <w:rPr>
                <w:sz w:val="16"/>
                <w:szCs w:val="16"/>
              </w:rPr>
              <w:t>Please rephrase the sentence as ""Restricted TWT operation described in this subclause enables the STAs in the BSS to use enhanced medium access protection and resource reservation mechanisms for delivery of latency sensitive traffic"</w:t>
            </w:r>
          </w:p>
        </w:tc>
        <w:tc>
          <w:tcPr>
            <w:tcW w:w="3150" w:type="dxa"/>
            <w:shd w:val="clear" w:color="auto" w:fill="auto"/>
          </w:tcPr>
          <w:p w14:paraId="424BF284" w14:textId="77777777" w:rsidR="00176BB8" w:rsidRPr="003C09F6" w:rsidRDefault="00176BB8" w:rsidP="00D75D07">
            <w:pPr>
              <w:rPr>
                <w:b/>
                <w:bCs/>
                <w:sz w:val="16"/>
                <w:szCs w:val="16"/>
              </w:rPr>
            </w:pPr>
            <w:r w:rsidRPr="003C09F6">
              <w:rPr>
                <w:b/>
                <w:bCs/>
                <w:sz w:val="16"/>
                <w:szCs w:val="16"/>
              </w:rPr>
              <w:t>Revised</w:t>
            </w:r>
          </w:p>
          <w:p w14:paraId="76A37EAD" w14:textId="77777777" w:rsidR="00176BB8" w:rsidRPr="00A544DE" w:rsidRDefault="00176BB8" w:rsidP="00D75D07">
            <w:pPr>
              <w:rPr>
                <w:sz w:val="16"/>
                <w:szCs w:val="16"/>
              </w:rPr>
            </w:pPr>
          </w:p>
          <w:p w14:paraId="793FB30C" w14:textId="77777777" w:rsidR="00176BB8" w:rsidRPr="00A544DE" w:rsidRDefault="00176BB8" w:rsidP="00D75D07">
            <w:pPr>
              <w:rPr>
                <w:sz w:val="16"/>
                <w:szCs w:val="16"/>
              </w:rPr>
            </w:pPr>
          </w:p>
          <w:p w14:paraId="1BC4CB79" w14:textId="77777777" w:rsidR="00176BB8" w:rsidRPr="00A544DE" w:rsidRDefault="00176BB8" w:rsidP="00D75D07">
            <w:pPr>
              <w:rPr>
                <w:sz w:val="16"/>
                <w:szCs w:val="16"/>
              </w:rPr>
            </w:pPr>
          </w:p>
          <w:p w14:paraId="67BE9B06" w14:textId="77777777" w:rsidR="00176BB8" w:rsidRPr="00A544DE" w:rsidRDefault="00176BB8" w:rsidP="00D75D07">
            <w:pPr>
              <w:rPr>
                <w:sz w:val="16"/>
                <w:szCs w:val="16"/>
              </w:rPr>
            </w:pPr>
          </w:p>
          <w:p w14:paraId="164E2C9E" w14:textId="77777777" w:rsidR="00176BB8" w:rsidRPr="00A544DE" w:rsidRDefault="00176BB8" w:rsidP="00D75D07">
            <w:pPr>
              <w:rPr>
                <w:sz w:val="16"/>
                <w:szCs w:val="16"/>
              </w:rPr>
            </w:pPr>
          </w:p>
          <w:p w14:paraId="50127167" w14:textId="77777777" w:rsidR="00176BB8" w:rsidRPr="00A544DE" w:rsidRDefault="00176BB8" w:rsidP="00D75D07">
            <w:pPr>
              <w:rPr>
                <w:sz w:val="16"/>
                <w:szCs w:val="16"/>
              </w:rPr>
            </w:pPr>
          </w:p>
          <w:p w14:paraId="6E956B9C" w14:textId="77777777" w:rsidR="00176BB8" w:rsidRPr="00A544DE" w:rsidRDefault="00176BB8" w:rsidP="00D75D07">
            <w:pPr>
              <w:rPr>
                <w:sz w:val="16"/>
                <w:szCs w:val="16"/>
              </w:rPr>
            </w:pPr>
          </w:p>
          <w:p w14:paraId="754E2ECA" w14:textId="7F3D6A28" w:rsidR="00176BB8" w:rsidRPr="00AD7B60" w:rsidRDefault="00176BB8" w:rsidP="00D75D07">
            <w:pPr>
              <w:rPr>
                <w:b/>
                <w:bCs/>
                <w:sz w:val="16"/>
                <w:szCs w:val="16"/>
              </w:rPr>
            </w:pPr>
            <w:r w:rsidRPr="00AD7B60">
              <w:rPr>
                <w:b/>
                <w:bCs/>
                <w:sz w:val="16"/>
                <w:szCs w:val="16"/>
              </w:rPr>
              <w:t xml:space="preserve">TGbe editor: please make the change indicated in this doc </w:t>
            </w:r>
            <w:r w:rsidR="00A01CE1">
              <w:rPr>
                <w:b/>
                <w:bCs/>
                <w:sz w:val="16"/>
                <w:szCs w:val="16"/>
              </w:rPr>
              <w:t xml:space="preserve">11-22/1470r0 </w:t>
            </w:r>
            <w:r w:rsidRPr="00AD7B60">
              <w:rPr>
                <w:b/>
                <w:bCs/>
                <w:sz w:val="16"/>
                <w:szCs w:val="16"/>
              </w:rPr>
              <w:t>tagged by #13060.</w:t>
            </w:r>
          </w:p>
        </w:tc>
      </w:tr>
    </w:tbl>
    <w:p w14:paraId="2A779D3C" w14:textId="77777777" w:rsidR="00176BB8" w:rsidRDefault="00176BB8" w:rsidP="00AE39A1">
      <w:pPr>
        <w:ind w:right="1278"/>
        <w:rPr>
          <w:rFonts w:ascii="Times New Roman" w:hAnsi="Times New Roman" w:cs="Times New Roman"/>
          <w:bCs/>
          <w:sz w:val="20"/>
          <w:szCs w:val="20"/>
        </w:rPr>
      </w:pPr>
    </w:p>
    <w:p w14:paraId="7EC893F0" w14:textId="77777777" w:rsidR="00176BB8" w:rsidRPr="00176BB8" w:rsidRDefault="00176BB8" w:rsidP="00176BB8">
      <w:pPr>
        <w:rPr>
          <w:rFonts w:ascii="Times New Roman" w:hAnsi="Times New Roman" w:cs="Times New Roman"/>
          <w:b/>
          <w:bCs/>
          <w:sz w:val="20"/>
          <w:szCs w:val="20"/>
        </w:rPr>
      </w:pPr>
      <w:r w:rsidRPr="00176BB8">
        <w:rPr>
          <w:rFonts w:ascii="Times New Roman" w:hAnsi="Times New Roman" w:cs="Times New Roman"/>
          <w:b/>
          <w:bCs/>
          <w:sz w:val="20"/>
          <w:szCs w:val="20"/>
        </w:rPr>
        <w:t>Discussion for CID 10872:</w:t>
      </w:r>
    </w:p>
    <w:p w14:paraId="6FE0577E" w14:textId="77777777" w:rsidR="00176BB8" w:rsidRPr="00176BB8" w:rsidRDefault="00176BB8" w:rsidP="00176BB8">
      <w:pPr>
        <w:rPr>
          <w:rFonts w:ascii="Times New Roman" w:hAnsi="Times New Roman" w:cs="Times New Roman"/>
          <w:sz w:val="20"/>
          <w:szCs w:val="20"/>
        </w:rPr>
      </w:pPr>
    </w:p>
    <w:p w14:paraId="0C897FFA" w14:textId="77777777" w:rsidR="00176BB8" w:rsidRPr="00176BB8" w:rsidRDefault="00176BB8" w:rsidP="00176BB8">
      <w:pPr>
        <w:rPr>
          <w:rFonts w:ascii="Times New Roman" w:hAnsi="Times New Roman" w:cs="Times New Roman"/>
          <w:sz w:val="20"/>
          <w:szCs w:val="20"/>
        </w:rPr>
      </w:pPr>
      <w:r w:rsidRPr="00176BB8">
        <w:rPr>
          <w:rFonts w:ascii="Times New Roman" w:hAnsi="Times New Roman" w:cs="Times New Roman"/>
          <w:sz w:val="20"/>
          <w:szCs w:val="20"/>
        </w:rPr>
        <w:t>Reference in the baseline P80211ax D8.0:</w:t>
      </w:r>
      <w:r w:rsidRPr="00176BB8">
        <w:rPr>
          <w:rFonts w:ascii="Times New Roman" w:hAnsi="Times New Roman" w:cs="Times New Roman"/>
          <w:sz w:val="20"/>
          <w:szCs w:val="20"/>
        </w:rPr>
        <w:br/>
        <w:t xml:space="preserve">P417L23-25: </w:t>
      </w:r>
    </w:p>
    <w:p w14:paraId="11FF4F66" w14:textId="77777777" w:rsidR="00176BB8" w:rsidRPr="00176BB8" w:rsidRDefault="00176BB8" w:rsidP="00176BB8">
      <w:pPr>
        <w:rPr>
          <w:rFonts w:ascii="Times New Roman" w:hAnsi="Times New Roman" w:cs="Times New Roman"/>
          <w:sz w:val="20"/>
          <w:szCs w:val="20"/>
        </w:rPr>
      </w:pPr>
      <w:r w:rsidRPr="00176BB8">
        <w:rPr>
          <w:rFonts w:ascii="Times New Roman" w:hAnsi="Times New Roman" w:cs="Times New Roman"/>
          <w:sz w:val="20"/>
          <w:szCs w:val="20"/>
        </w:rPr>
        <w:t>“</w:t>
      </w:r>
      <w:r w:rsidRPr="00176BB8">
        <w:rPr>
          <w:rFonts w:ascii="Times New Roman" w:hAnsi="Times New Roman" w:cs="Times New Roman"/>
          <w:i/>
          <w:iCs/>
          <w:sz w:val="20"/>
          <w:szCs w:val="20"/>
        </w:rPr>
        <w:t>A TWT requesting STA should not transmit frames to the TWT responding STA outside of negotiated TWT SPs …</w:t>
      </w:r>
      <w:r w:rsidRPr="00176BB8">
        <w:rPr>
          <w:rFonts w:ascii="Times New Roman" w:hAnsi="Times New Roman" w:cs="Times New Roman"/>
          <w:sz w:val="20"/>
          <w:szCs w:val="20"/>
        </w:rPr>
        <w:t>”</w:t>
      </w:r>
    </w:p>
    <w:p w14:paraId="0A95AAAA" w14:textId="77777777" w:rsidR="00176BB8" w:rsidRPr="00176BB8" w:rsidRDefault="00176BB8" w:rsidP="00176BB8">
      <w:pPr>
        <w:rPr>
          <w:rFonts w:ascii="Times New Roman" w:hAnsi="Times New Roman" w:cs="Times New Roman"/>
          <w:sz w:val="20"/>
          <w:szCs w:val="20"/>
        </w:rPr>
      </w:pPr>
      <w:r w:rsidRPr="00176BB8">
        <w:rPr>
          <w:rFonts w:ascii="Times New Roman" w:hAnsi="Times New Roman" w:cs="Times New Roman"/>
          <w:sz w:val="20"/>
          <w:szCs w:val="20"/>
        </w:rPr>
        <w:t>P425L8-11:</w:t>
      </w:r>
      <w:r w:rsidRPr="00176BB8">
        <w:rPr>
          <w:rFonts w:ascii="Times New Roman" w:hAnsi="Times New Roman" w:cs="Times New Roman"/>
          <w:sz w:val="20"/>
          <w:szCs w:val="20"/>
        </w:rPr>
        <w:br/>
        <w:t>“</w:t>
      </w:r>
      <w:r w:rsidRPr="00176BB8">
        <w:rPr>
          <w:rFonts w:ascii="Times New Roman" w:hAnsi="Times New Roman" w:cs="Times New Roman"/>
          <w:i/>
          <w:iCs/>
          <w:sz w:val="20"/>
          <w:szCs w:val="20"/>
        </w:rPr>
        <w:t>A TWT scheduled STA should not transmit frames to the TWT scheduling AP outside of broadcast TWT SPs …</w:t>
      </w:r>
      <w:r w:rsidRPr="00176BB8">
        <w:rPr>
          <w:rFonts w:ascii="Times New Roman" w:hAnsi="Times New Roman" w:cs="Times New Roman"/>
          <w:sz w:val="20"/>
          <w:szCs w:val="20"/>
        </w:rPr>
        <w:t>”</w:t>
      </w:r>
    </w:p>
    <w:p w14:paraId="2AC0EE7C" w14:textId="77777777" w:rsidR="00176BB8" w:rsidRPr="00176BB8" w:rsidRDefault="00176BB8" w:rsidP="00176BB8">
      <w:pPr>
        <w:rPr>
          <w:rFonts w:ascii="Times New Roman" w:hAnsi="Times New Roman" w:cs="Times New Roman"/>
          <w:sz w:val="20"/>
          <w:szCs w:val="20"/>
        </w:rPr>
      </w:pPr>
    </w:p>
    <w:p w14:paraId="4689E3C3" w14:textId="77777777" w:rsidR="00176BB8" w:rsidRPr="00176BB8" w:rsidRDefault="00176BB8" w:rsidP="00176BB8">
      <w:pPr>
        <w:pStyle w:val="ListParagraph"/>
        <w:numPr>
          <w:ilvl w:val="0"/>
          <w:numId w:val="4"/>
        </w:numPr>
        <w:rPr>
          <w:rFonts w:ascii="Times New Roman" w:hAnsi="Times New Roman" w:cs="Times New Roman"/>
          <w:sz w:val="20"/>
          <w:szCs w:val="20"/>
        </w:rPr>
      </w:pPr>
      <w:r w:rsidRPr="00176BB8">
        <w:rPr>
          <w:rFonts w:ascii="Times New Roman" w:hAnsi="Times New Roman" w:cs="Times New Roman"/>
          <w:b/>
          <w:bCs/>
          <w:sz w:val="20"/>
          <w:szCs w:val="20"/>
        </w:rPr>
        <w:t>Option 1</w:t>
      </w:r>
      <w:r w:rsidRPr="00176BB8">
        <w:rPr>
          <w:rFonts w:ascii="Times New Roman" w:hAnsi="Times New Roman" w:cs="Times New Roman"/>
          <w:sz w:val="20"/>
          <w:szCs w:val="20"/>
        </w:rPr>
        <w:t>: add the following paragraph in 35.9.5:</w:t>
      </w:r>
    </w:p>
    <w:p w14:paraId="32F38C14" w14:textId="77777777" w:rsidR="00176BB8" w:rsidRPr="00176BB8" w:rsidRDefault="00176BB8" w:rsidP="00176BB8">
      <w:pPr>
        <w:rPr>
          <w:rFonts w:ascii="Times New Roman" w:hAnsi="Times New Roman" w:cs="Times New Roman"/>
          <w:sz w:val="20"/>
          <w:szCs w:val="20"/>
        </w:rPr>
      </w:pPr>
      <w:r w:rsidRPr="00176BB8">
        <w:rPr>
          <w:rFonts w:ascii="Times New Roman" w:hAnsi="Times New Roman" w:cs="Times New Roman"/>
          <w:sz w:val="20"/>
          <w:szCs w:val="20"/>
        </w:rPr>
        <w:t>"</w:t>
      </w:r>
      <w:r w:rsidRPr="00176BB8">
        <w:rPr>
          <w:rFonts w:ascii="Times New Roman" w:hAnsi="Times New Roman" w:cs="Times New Roman"/>
          <w:i/>
          <w:iCs/>
          <w:color w:val="0432FF"/>
          <w:sz w:val="20"/>
          <w:szCs w:val="20"/>
        </w:rPr>
        <w:t>An R-TWT scheduled STA should not transmit QoS Data frames of R-TWT UL TID(s) to the R-TWT scheduling AP outside of the R-TWT SPs.</w:t>
      </w:r>
      <w:r w:rsidRPr="00176BB8">
        <w:rPr>
          <w:rFonts w:ascii="Times New Roman" w:hAnsi="Times New Roman" w:cs="Times New Roman"/>
          <w:sz w:val="20"/>
          <w:szCs w:val="20"/>
        </w:rPr>
        <w:t>”</w:t>
      </w:r>
    </w:p>
    <w:p w14:paraId="4451A5BF" w14:textId="77777777" w:rsidR="00176BB8" w:rsidRPr="00176BB8" w:rsidRDefault="00176BB8" w:rsidP="00176BB8">
      <w:pPr>
        <w:rPr>
          <w:rFonts w:ascii="Times New Roman" w:hAnsi="Times New Roman" w:cs="Times New Roman"/>
          <w:sz w:val="20"/>
          <w:szCs w:val="20"/>
        </w:rPr>
      </w:pPr>
    </w:p>
    <w:p w14:paraId="0B5058FF" w14:textId="77777777" w:rsidR="00176BB8" w:rsidRPr="00176BB8" w:rsidRDefault="00176BB8" w:rsidP="00176BB8">
      <w:pPr>
        <w:pStyle w:val="ListParagraph"/>
        <w:numPr>
          <w:ilvl w:val="0"/>
          <w:numId w:val="4"/>
        </w:numPr>
        <w:rPr>
          <w:rFonts w:ascii="Times New Roman" w:hAnsi="Times New Roman" w:cs="Times New Roman"/>
          <w:sz w:val="20"/>
          <w:szCs w:val="20"/>
        </w:rPr>
      </w:pPr>
      <w:r w:rsidRPr="00176BB8">
        <w:rPr>
          <w:rFonts w:ascii="Times New Roman" w:hAnsi="Times New Roman" w:cs="Times New Roman"/>
          <w:b/>
          <w:bCs/>
          <w:sz w:val="20"/>
          <w:szCs w:val="20"/>
        </w:rPr>
        <w:t>Option 2</w:t>
      </w:r>
      <w:r w:rsidRPr="00176BB8">
        <w:rPr>
          <w:rFonts w:ascii="Times New Roman" w:hAnsi="Times New Roman" w:cs="Times New Roman"/>
          <w:sz w:val="20"/>
          <w:szCs w:val="20"/>
        </w:rPr>
        <w:t>: add the following paragraph in 35.9.5:</w:t>
      </w:r>
    </w:p>
    <w:p w14:paraId="2472E27D" w14:textId="77777777" w:rsidR="00176BB8" w:rsidRPr="00176BB8" w:rsidRDefault="00176BB8" w:rsidP="00176BB8">
      <w:pPr>
        <w:rPr>
          <w:rFonts w:ascii="Times New Roman" w:hAnsi="Times New Roman" w:cs="Times New Roman"/>
          <w:sz w:val="20"/>
          <w:szCs w:val="20"/>
        </w:rPr>
      </w:pPr>
      <w:r w:rsidRPr="00176BB8">
        <w:rPr>
          <w:rFonts w:ascii="Times New Roman" w:hAnsi="Times New Roman" w:cs="Times New Roman"/>
          <w:sz w:val="20"/>
          <w:szCs w:val="20"/>
        </w:rPr>
        <w:t>“</w:t>
      </w:r>
      <w:r w:rsidRPr="00176BB8">
        <w:rPr>
          <w:rFonts w:ascii="Times New Roman" w:hAnsi="Times New Roman" w:cs="Times New Roman"/>
          <w:i/>
          <w:iCs/>
          <w:color w:val="0432FF"/>
          <w:sz w:val="20"/>
          <w:szCs w:val="20"/>
        </w:rPr>
        <w:t>An R-TWT scheduled STA may transmit QoS Data frames that are not from R-TWT UL TID(s) to the R-TWT scheduling AP outside of the R-TWT SPs.</w:t>
      </w:r>
      <w:r w:rsidRPr="00176BB8">
        <w:rPr>
          <w:rFonts w:ascii="Times New Roman" w:hAnsi="Times New Roman" w:cs="Times New Roman"/>
          <w:sz w:val="20"/>
          <w:szCs w:val="20"/>
        </w:rPr>
        <w:t>”</w:t>
      </w:r>
    </w:p>
    <w:p w14:paraId="6667A38F" w14:textId="77777777" w:rsidR="00176BB8" w:rsidRPr="00176BB8" w:rsidRDefault="00176BB8" w:rsidP="00176BB8">
      <w:pPr>
        <w:rPr>
          <w:rFonts w:ascii="Times New Roman" w:hAnsi="Times New Roman" w:cs="Times New Roman"/>
          <w:sz w:val="20"/>
          <w:szCs w:val="20"/>
        </w:rPr>
      </w:pPr>
    </w:p>
    <w:p w14:paraId="30FA9019" w14:textId="77777777" w:rsidR="00176BB8" w:rsidRPr="00176BB8" w:rsidRDefault="00176BB8" w:rsidP="00176BB8">
      <w:pPr>
        <w:pStyle w:val="ListParagraph"/>
        <w:numPr>
          <w:ilvl w:val="0"/>
          <w:numId w:val="4"/>
        </w:numPr>
        <w:rPr>
          <w:rFonts w:ascii="Times New Roman" w:hAnsi="Times New Roman" w:cs="Times New Roman"/>
          <w:sz w:val="20"/>
          <w:szCs w:val="20"/>
        </w:rPr>
      </w:pPr>
      <w:r w:rsidRPr="00176BB8">
        <w:rPr>
          <w:rFonts w:ascii="Times New Roman" w:hAnsi="Times New Roman" w:cs="Times New Roman"/>
          <w:b/>
          <w:bCs/>
          <w:sz w:val="20"/>
          <w:szCs w:val="20"/>
        </w:rPr>
        <w:t>Option 3</w:t>
      </w:r>
      <w:r w:rsidRPr="00176BB8">
        <w:rPr>
          <w:rFonts w:ascii="Times New Roman" w:hAnsi="Times New Roman" w:cs="Times New Roman"/>
          <w:sz w:val="20"/>
          <w:szCs w:val="20"/>
        </w:rPr>
        <w:t xml:space="preserve">: do nothing. The current rule as in the baseline is a recommendation and still allows traffic of not R-TWT UL TIDs to be delivered outside of SPs. </w:t>
      </w:r>
    </w:p>
    <w:p w14:paraId="1776DF2F" w14:textId="77777777" w:rsidR="00176BB8" w:rsidRPr="00176BB8" w:rsidRDefault="00176BB8" w:rsidP="00176BB8">
      <w:pPr>
        <w:rPr>
          <w:rFonts w:ascii="Times New Roman" w:hAnsi="Times New Roman" w:cs="Times New Roman"/>
          <w:sz w:val="20"/>
          <w:szCs w:val="20"/>
        </w:rPr>
      </w:pPr>
    </w:p>
    <w:p w14:paraId="465CC838" w14:textId="77777777" w:rsidR="00176BB8" w:rsidRPr="00176BB8" w:rsidRDefault="00176BB8" w:rsidP="00176BB8">
      <w:pPr>
        <w:rPr>
          <w:rFonts w:ascii="Times New Roman" w:hAnsi="Times New Roman" w:cs="Times New Roman"/>
          <w:color w:val="FF0000"/>
          <w:sz w:val="20"/>
          <w:szCs w:val="20"/>
        </w:rPr>
      </w:pPr>
      <w:r w:rsidRPr="00176BB8">
        <w:rPr>
          <w:rFonts w:ascii="Times New Roman" w:hAnsi="Times New Roman" w:cs="Times New Roman"/>
          <w:b/>
          <w:bCs/>
          <w:color w:val="FF0000"/>
          <w:sz w:val="20"/>
          <w:szCs w:val="20"/>
        </w:rPr>
        <w:lastRenderedPageBreak/>
        <w:t>SP for CID 10872</w:t>
      </w:r>
      <w:r w:rsidRPr="00176BB8">
        <w:rPr>
          <w:rFonts w:ascii="Times New Roman" w:hAnsi="Times New Roman" w:cs="Times New Roman"/>
          <w:color w:val="FF0000"/>
          <w:sz w:val="20"/>
          <w:szCs w:val="20"/>
        </w:rPr>
        <w:t>: which option as described above do you prefer to be adopted as the resolution for CID 10872?</w:t>
      </w:r>
    </w:p>
    <w:p w14:paraId="7079E462" w14:textId="77777777" w:rsidR="00176BB8" w:rsidRPr="00176BB8" w:rsidRDefault="00176BB8" w:rsidP="00176BB8">
      <w:pPr>
        <w:numPr>
          <w:ilvl w:val="0"/>
          <w:numId w:val="3"/>
        </w:numPr>
        <w:rPr>
          <w:rFonts w:ascii="Times New Roman" w:hAnsi="Times New Roman" w:cs="Times New Roman"/>
          <w:color w:val="FF0000"/>
          <w:sz w:val="20"/>
          <w:szCs w:val="20"/>
        </w:rPr>
      </w:pPr>
      <w:r w:rsidRPr="00176BB8">
        <w:rPr>
          <w:rFonts w:ascii="Times New Roman" w:hAnsi="Times New Roman" w:cs="Times New Roman"/>
          <w:color w:val="FF0000"/>
          <w:sz w:val="20"/>
          <w:szCs w:val="20"/>
        </w:rPr>
        <w:t>Option 1</w:t>
      </w:r>
    </w:p>
    <w:p w14:paraId="0F3B6DDA" w14:textId="77777777" w:rsidR="00176BB8" w:rsidRPr="00176BB8" w:rsidRDefault="00176BB8" w:rsidP="00176BB8">
      <w:pPr>
        <w:numPr>
          <w:ilvl w:val="0"/>
          <w:numId w:val="3"/>
        </w:numPr>
        <w:rPr>
          <w:rFonts w:ascii="Times New Roman" w:hAnsi="Times New Roman" w:cs="Times New Roman"/>
          <w:color w:val="FF0000"/>
          <w:sz w:val="20"/>
          <w:szCs w:val="20"/>
        </w:rPr>
      </w:pPr>
      <w:r w:rsidRPr="00176BB8">
        <w:rPr>
          <w:rFonts w:ascii="Times New Roman" w:hAnsi="Times New Roman" w:cs="Times New Roman"/>
          <w:color w:val="FF0000"/>
          <w:sz w:val="20"/>
          <w:szCs w:val="20"/>
        </w:rPr>
        <w:t>Option 2</w:t>
      </w:r>
    </w:p>
    <w:p w14:paraId="75F20D8C" w14:textId="77777777" w:rsidR="00176BB8" w:rsidRPr="00176BB8" w:rsidRDefault="00176BB8" w:rsidP="00176BB8">
      <w:pPr>
        <w:numPr>
          <w:ilvl w:val="0"/>
          <w:numId w:val="3"/>
        </w:numPr>
        <w:rPr>
          <w:rFonts w:ascii="Times New Roman" w:hAnsi="Times New Roman" w:cs="Times New Roman"/>
          <w:color w:val="FF0000"/>
          <w:sz w:val="20"/>
          <w:szCs w:val="20"/>
        </w:rPr>
      </w:pPr>
      <w:r w:rsidRPr="00176BB8">
        <w:rPr>
          <w:rFonts w:ascii="Times New Roman" w:hAnsi="Times New Roman" w:cs="Times New Roman"/>
          <w:color w:val="FF0000"/>
          <w:sz w:val="20"/>
          <w:szCs w:val="20"/>
        </w:rPr>
        <w:t>Option 3</w:t>
      </w:r>
    </w:p>
    <w:p w14:paraId="61FEAD64" w14:textId="77777777" w:rsidR="00176BB8" w:rsidRPr="00176BB8" w:rsidRDefault="00176BB8" w:rsidP="00176BB8">
      <w:pPr>
        <w:numPr>
          <w:ilvl w:val="0"/>
          <w:numId w:val="3"/>
        </w:numPr>
        <w:rPr>
          <w:rFonts w:ascii="Times New Roman" w:hAnsi="Times New Roman" w:cs="Times New Roman"/>
          <w:color w:val="FF0000"/>
          <w:sz w:val="20"/>
          <w:szCs w:val="20"/>
        </w:rPr>
      </w:pPr>
      <w:r w:rsidRPr="00176BB8">
        <w:rPr>
          <w:rFonts w:ascii="Times New Roman" w:hAnsi="Times New Roman" w:cs="Times New Roman"/>
          <w:color w:val="FF0000"/>
          <w:sz w:val="20"/>
          <w:szCs w:val="20"/>
        </w:rPr>
        <w:t>Abstain</w:t>
      </w:r>
    </w:p>
    <w:p w14:paraId="024EC726" w14:textId="77777777" w:rsidR="00176BB8" w:rsidRPr="00176BB8" w:rsidRDefault="00176BB8" w:rsidP="00176BB8">
      <w:pPr>
        <w:rPr>
          <w:rFonts w:ascii="Times New Roman" w:hAnsi="Times New Roman" w:cs="Times New Roman"/>
        </w:rPr>
      </w:pPr>
    </w:p>
    <w:p w14:paraId="233AACE9" w14:textId="77777777" w:rsidR="00176BB8" w:rsidRPr="00176BB8" w:rsidRDefault="00176BB8" w:rsidP="00176BB8">
      <w:pPr>
        <w:rPr>
          <w:rFonts w:ascii="Times New Roman" w:hAnsi="Times New Roman" w:cs="Times New Roman"/>
        </w:rPr>
      </w:pPr>
    </w:p>
    <w:p w14:paraId="1D0831A7" w14:textId="77777777" w:rsidR="00176BB8" w:rsidRPr="00176BB8" w:rsidRDefault="00176BB8" w:rsidP="00176BB8">
      <w:pPr>
        <w:rPr>
          <w:rFonts w:ascii="Times New Roman" w:hAnsi="Times New Roman" w:cs="Times New Roman"/>
        </w:rPr>
      </w:pPr>
    </w:p>
    <w:p w14:paraId="5E659754" w14:textId="77777777" w:rsidR="00176BB8" w:rsidRPr="00176BB8" w:rsidRDefault="00176BB8" w:rsidP="00176BB8">
      <w:pPr>
        <w:rPr>
          <w:rFonts w:ascii="Times New Roman" w:hAnsi="Times New Roman" w:cs="Times New Roman"/>
        </w:rPr>
      </w:pPr>
    </w:p>
    <w:p w14:paraId="7A6B4C2D" w14:textId="77777777" w:rsidR="00176BB8" w:rsidRPr="00176BB8" w:rsidRDefault="00176BB8" w:rsidP="00176BB8">
      <w:pPr>
        <w:rPr>
          <w:rFonts w:ascii="Times New Roman" w:hAnsi="Times New Roman" w:cs="Times New Roman"/>
        </w:rPr>
      </w:pPr>
    </w:p>
    <w:p w14:paraId="01565250" w14:textId="6597F6DF" w:rsidR="00176BB8" w:rsidRPr="00176BB8" w:rsidRDefault="00176BB8" w:rsidP="00176BB8">
      <w:pPr>
        <w:pStyle w:val="Heading2"/>
      </w:pPr>
      <w:r w:rsidRPr="00176BB8">
        <w:t>35.9.1 General</w:t>
      </w:r>
      <w:r w:rsidR="00D92499">
        <w:t xml:space="preserve"> [for #13060,#13016]</w:t>
      </w:r>
    </w:p>
    <w:p w14:paraId="67A07331" w14:textId="77777777" w:rsidR="00176BB8" w:rsidRPr="00176BB8" w:rsidRDefault="00176BB8" w:rsidP="00176BB8">
      <w:pPr>
        <w:rPr>
          <w:rFonts w:ascii="Times New Roman" w:hAnsi="Times New Roman" w:cs="Times New Roman"/>
        </w:rPr>
      </w:pPr>
    </w:p>
    <w:p w14:paraId="11701E7C" w14:textId="77777777" w:rsidR="00176BB8" w:rsidRPr="00176BB8" w:rsidRDefault="00176BB8" w:rsidP="00176BB8">
      <w:pPr>
        <w:rPr>
          <w:rFonts w:ascii="Times New Roman" w:hAnsi="Times New Roman" w:cs="Times New Roman"/>
          <w:b/>
          <w:sz w:val="20"/>
          <w:szCs w:val="20"/>
        </w:rPr>
      </w:pPr>
      <w:r w:rsidRPr="00176BB8">
        <w:rPr>
          <w:rFonts w:ascii="Times New Roman" w:hAnsi="Times New Roman" w:cs="Times New Roman"/>
          <w:b/>
          <w:i/>
          <w:iCs/>
          <w:sz w:val="20"/>
          <w:szCs w:val="20"/>
          <w:highlight w:val="yellow"/>
        </w:rPr>
        <w:t>TGbe editor: please modify the first two paragraphs as follows (note the baseline is D2.1.1 and doc 11-22/1280r4):</w:t>
      </w:r>
    </w:p>
    <w:p w14:paraId="154E2768" w14:textId="77777777" w:rsidR="00176BB8" w:rsidRPr="00176BB8" w:rsidRDefault="00176BB8" w:rsidP="00176BB8">
      <w:pPr>
        <w:rPr>
          <w:rFonts w:ascii="Times New Roman" w:hAnsi="Times New Roman" w:cs="Times New Roman"/>
        </w:rPr>
      </w:pPr>
    </w:p>
    <w:p w14:paraId="724A88A2" w14:textId="67602C01" w:rsidR="00176BB8" w:rsidRPr="00176BB8" w:rsidRDefault="00176BB8" w:rsidP="00176BB8">
      <w:pPr>
        <w:rPr>
          <w:rFonts w:ascii="Times New Roman" w:hAnsi="Times New Roman" w:cs="Times New Roman"/>
          <w:sz w:val="20"/>
          <w:szCs w:val="20"/>
        </w:rPr>
      </w:pPr>
      <w:r w:rsidRPr="00176BB8">
        <w:rPr>
          <w:rFonts w:ascii="Times New Roman" w:hAnsi="Times New Roman" w:cs="Times New Roman"/>
          <w:sz w:val="20"/>
          <w:szCs w:val="20"/>
        </w:rPr>
        <w:t xml:space="preserve">Restricted TWT operation described in this subclause enables </w:t>
      </w:r>
      <w:ins w:id="5" w:author="Chunyu Hu" w:date="2022-08-13T12:35:00Z">
        <w:r w:rsidRPr="00176BB8">
          <w:rPr>
            <w:rFonts w:ascii="Times New Roman" w:hAnsi="Times New Roman" w:cs="Times New Roman"/>
            <w:sz w:val="20"/>
            <w:szCs w:val="20"/>
          </w:rPr>
          <w:t xml:space="preserve">(#13060)the STAs </w:t>
        </w:r>
      </w:ins>
      <w:ins w:id="6" w:author="Chunyu Hu" w:date="2022-08-13T12:36:00Z">
        <w:r w:rsidRPr="00176BB8">
          <w:rPr>
            <w:rFonts w:ascii="Times New Roman" w:hAnsi="Times New Roman" w:cs="Times New Roman"/>
            <w:sz w:val="20"/>
            <w:szCs w:val="20"/>
          </w:rPr>
          <w:t xml:space="preserve">in </w:t>
        </w:r>
      </w:ins>
      <w:r w:rsidRPr="00176BB8">
        <w:rPr>
          <w:rFonts w:ascii="Times New Roman" w:hAnsi="Times New Roman" w:cs="Times New Roman"/>
          <w:sz w:val="20"/>
          <w:szCs w:val="20"/>
        </w:rPr>
        <w:t>the BSS to use enhanced medium access protection and resource reservation mechanisms for delivery of latency sensitive traffic.</w:t>
      </w:r>
    </w:p>
    <w:p w14:paraId="3068B679" w14:textId="77777777" w:rsidR="00176BB8" w:rsidRPr="00176BB8" w:rsidRDefault="00176BB8" w:rsidP="00176BB8">
      <w:pPr>
        <w:rPr>
          <w:rFonts w:ascii="Times New Roman" w:hAnsi="Times New Roman" w:cs="Times New Roman"/>
          <w:sz w:val="20"/>
          <w:szCs w:val="20"/>
        </w:rPr>
      </w:pPr>
    </w:p>
    <w:p w14:paraId="3C2D111B" w14:textId="77777777" w:rsidR="00176BB8" w:rsidRPr="00176BB8" w:rsidRDefault="00176BB8" w:rsidP="00176BB8">
      <w:pPr>
        <w:pStyle w:val="ListParagraph"/>
        <w:suppressAutoHyphens/>
        <w:spacing w:after="120"/>
        <w:ind w:left="0"/>
        <w:rPr>
          <w:rFonts w:ascii="Times New Roman" w:hAnsi="Times New Roman" w:cs="Times New Roman"/>
          <w:strike/>
          <w:sz w:val="20"/>
          <w:szCs w:val="20"/>
        </w:rPr>
      </w:pPr>
      <w:r w:rsidRPr="00176BB8">
        <w:rPr>
          <w:rFonts w:ascii="Times New Roman" w:hAnsi="Times New Roman" w:cs="Times New Roman"/>
          <w:strike/>
          <w:sz w:val="20"/>
          <w:szCs w:val="20"/>
        </w:rPr>
        <w:t>An EHT STA that supports R-TWT operation has dot11RestrictedTWTOptionImplemented set to true, otherwise, the EHT STA has dot11RestrictedTWTOptionImplemented set to false. An EHT STA with dot11RestrictedTWTOptionImplemented equal to true shall set the Restricted TWT Support subfield in the transmitted EHT Capabilities element</w:t>
      </w:r>
      <w:r w:rsidRPr="00176BB8">
        <w:rPr>
          <w:rFonts w:ascii="Times New Roman" w:hAnsi="Times New Roman" w:cs="Times New Roman"/>
          <w:strike/>
          <w:color w:val="0070C0"/>
          <w:sz w:val="20"/>
          <w:szCs w:val="20"/>
        </w:rPr>
        <w:t>s(#12689)</w:t>
      </w:r>
      <w:r w:rsidRPr="00176BB8">
        <w:rPr>
          <w:rFonts w:ascii="Times New Roman" w:hAnsi="Times New Roman" w:cs="Times New Roman"/>
          <w:strike/>
          <w:sz w:val="20"/>
          <w:szCs w:val="20"/>
        </w:rPr>
        <w:t xml:space="preserve"> to 1</w:t>
      </w:r>
      <w:r w:rsidRPr="00176BB8">
        <w:rPr>
          <w:rFonts w:ascii="Times New Roman" w:hAnsi="Times New Roman" w:cs="Times New Roman"/>
          <w:strike/>
          <w:color w:val="0070C0"/>
          <w:sz w:val="20"/>
          <w:szCs w:val="20"/>
        </w:rPr>
        <w:t>(#13017)</w:t>
      </w:r>
      <w:r w:rsidRPr="00176BB8">
        <w:rPr>
          <w:rFonts w:ascii="Times New Roman" w:hAnsi="Times New Roman" w:cs="Times New Roman"/>
          <w:strike/>
          <w:color w:val="0070C0"/>
          <w:sz w:val="20"/>
          <w:szCs w:val="20"/>
          <w:u w:val="single"/>
        </w:rPr>
        <w:t xml:space="preserve"> and shall set the Broadcast TWT Support subfield in transmitted HE Capabilities element to 1</w:t>
      </w:r>
      <w:r w:rsidRPr="00176BB8">
        <w:rPr>
          <w:rFonts w:ascii="Times New Roman" w:hAnsi="Times New Roman" w:cs="Times New Roman"/>
          <w:strike/>
          <w:sz w:val="20"/>
          <w:szCs w:val="20"/>
        </w:rPr>
        <w:t>; otherwise, the EHT STA shall set the Restricted TWT Support subfield in the transmitted EHT Capabilities element</w:t>
      </w:r>
      <w:r w:rsidRPr="00176BB8">
        <w:rPr>
          <w:rFonts w:ascii="Times New Roman" w:hAnsi="Times New Roman" w:cs="Times New Roman"/>
          <w:strike/>
          <w:color w:val="0070C0"/>
          <w:sz w:val="20"/>
          <w:szCs w:val="20"/>
        </w:rPr>
        <w:t>s(#12689)</w:t>
      </w:r>
      <w:r w:rsidRPr="00176BB8">
        <w:rPr>
          <w:rFonts w:ascii="Times New Roman" w:hAnsi="Times New Roman" w:cs="Times New Roman"/>
          <w:strike/>
          <w:sz w:val="20"/>
          <w:szCs w:val="20"/>
        </w:rPr>
        <w:t xml:space="preserve"> to 0.</w:t>
      </w:r>
    </w:p>
    <w:p w14:paraId="27F607C9" w14:textId="77777777" w:rsidR="00176BB8" w:rsidRPr="00176BB8" w:rsidRDefault="00176BB8" w:rsidP="00176BB8">
      <w:pPr>
        <w:pStyle w:val="ListParagraph"/>
        <w:suppressAutoHyphens/>
        <w:spacing w:after="120"/>
        <w:ind w:left="0"/>
        <w:rPr>
          <w:rFonts w:ascii="Times New Roman" w:hAnsi="Times New Roman" w:cs="Times New Roman"/>
          <w:strike/>
          <w:sz w:val="20"/>
          <w:szCs w:val="20"/>
        </w:rPr>
      </w:pPr>
    </w:p>
    <w:p w14:paraId="24956EBB" w14:textId="77777777" w:rsidR="00176BB8" w:rsidRPr="00176BB8" w:rsidRDefault="00176BB8" w:rsidP="00176BB8">
      <w:pPr>
        <w:pStyle w:val="ListParagraph"/>
        <w:suppressAutoHyphens/>
        <w:spacing w:after="120"/>
        <w:ind w:left="0"/>
        <w:rPr>
          <w:ins w:id="7" w:author="Chunyu Hu" w:date="2022-09-02T18:36:00Z"/>
          <w:rFonts w:ascii="Times New Roman" w:hAnsi="Times New Roman" w:cs="Times New Roman"/>
          <w:sz w:val="20"/>
          <w:szCs w:val="20"/>
        </w:rPr>
      </w:pPr>
      <w:ins w:id="8" w:author="Chunyu Hu" w:date="2022-09-02T18:36:00Z">
        <w:r w:rsidRPr="00176BB8">
          <w:rPr>
            <w:rFonts w:ascii="Times New Roman" w:hAnsi="Times New Roman" w:cs="Times New Roman"/>
            <w:sz w:val="20"/>
            <w:szCs w:val="20"/>
          </w:rPr>
          <w:t>(#13016)An EHT STA with dot11RestrictedTWTOptionImplemented equal to true shall set the Restricted TWT Support subfield in its transmitted EHT Capabilities element</w:t>
        </w:r>
        <w:r w:rsidRPr="00176BB8">
          <w:rPr>
            <w:rFonts w:ascii="Times New Roman" w:hAnsi="Times New Roman" w:cs="Times New Roman"/>
            <w:strike/>
            <w:color w:val="0070C0"/>
            <w:sz w:val="20"/>
            <w:szCs w:val="20"/>
          </w:rPr>
          <w:t>s</w:t>
        </w:r>
        <w:r w:rsidRPr="00176BB8">
          <w:rPr>
            <w:rFonts w:ascii="Times New Roman" w:hAnsi="Times New Roman" w:cs="Times New Roman"/>
            <w:color w:val="0070C0"/>
            <w:sz w:val="20"/>
            <w:szCs w:val="20"/>
          </w:rPr>
          <w:t>(#12689)</w:t>
        </w:r>
        <w:r w:rsidRPr="00176BB8">
          <w:rPr>
            <w:rFonts w:ascii="Times New Roman" w:hAnsi="Times New Roman" w:cs="Times New Roman"/>
            <w:sz w:val="20"/>
            <w:szCs w:val="20"/>
          </w:rPr>
          <w:t xml:space="preserve"> to 1 </w:t>
        </w:r>
        <w:r w:rsidRPr="00176BB8">
          <w:rPr>
            <w:rFonts w:ascii="Times New Roman" w:hAnsi="Times New Roman" w:cs="Times New Roman"/>
            <w:color w:val="0070C0"/>
            <w:sz w:val="20"/>
            <w:szCs w:val="20"/>
          </w:rPr>
          <w:t>(#13017)</w:t>
        </w:r>
        <w:r w:rsidRPr="00176BB8">
          <w:rPr>
            <w:rFonts w:ascii="Times New Roman" w:hAnsi="Times New Roman" w:cs="Times New Roman"/>
            <w:color w:val="0070C0"/>
            <w:sz w:val="20"/>
            <w:szCs w:val="20"/>
            <w:u w:val="single"/>
          </w:rPr>
          <w:t>and shall set the Broadcast TWT Support subfield in its transmitted HE Capabilities element to 1</w:t>
        </w:r>
        <w:r w:rsidRPr="00176BB8">
          <w:rPr>
            <w:rFonts w:ascii="Times New Roman" w:hAnsi="Times New Roman" w:cs="Times New Roman"/>
            <w:sz w:val="20"/>
            <w:szCs w:val="20"/>
          </w:rPr>
          <w:t>; otherwise, the EHT STA shall set the Restricted TWT Support subfield in its transmitted EHT Capabilities element</w:t>
        </w:r>
        <w:r w:rsidRPr="00176BB8">
          <w:rPr>
            <w:rFonts w:ascii="Times New Roman" w:hAnsi="Times New Roman" w:cs="Times New Roman"/>
            <w:strike/>
            <w:color w:val="0070C0"/>
            <w:sz w:val="20"/>
            <w:szCs w:val="20"/>
          </w:rPr>
          <w:t>s</w:t>
        </w:r>
        <w:r w:rsidRPr="00176BB8">
          <w:rPr>
            <w:rFonts w:ascii="Times New Roman" w:hAnsi="Times New Roman" w:cs="Times New Roman"/>
            <w:color w:val="0070C0"/>
            <w:sz w:val="20"/>
            <w:szCs w:val="20"/>
          </w:rPr>
          <w:t>(#12689)</w:t>
        </w:r>
        <w:r w:rsidRPr="00176BB8">
          <w:rPr>
            <w:rFonts w:ascii="Times New Roman" w:hAnsi="Times New Roman" w:cs="Times New Roman"/>
            <w:sz w:val="20"/>
            <w:szCs w:val="20"/>
          </w:rPr>
          <w:t xml:space="preserve"> to 0.</w:t>
        </w:r>
      </w:ins>
    </w:p>
    <w:p w14:paraId="20399173" w14:textId="22DA8A5C" w:rsidR="00FD3F07" w:rsidRDefault="00FD3F07">
      <w:pPr>
        <w:rPr>
          <w:rFonts w:ascii="Times New Roman" w:hAnsi="Times New Roman" w:cs="Times New Roman"/>
          <w:bCs/>
          <w:sz w:val="20"/>
          <w:szCs w:val="20"/>
        </w:rPr>
      </w:pPr>
      <w:r>
        <w:rPr>
          <w:rFonts w:ascii="Times New Roman" w:hAnsi="Times New Roman" w:cs="Times New Roman"/>
          <w:bCs/>
          <w:sz w:val="20"/>
          <w:szCs w:val="20"/>
        </w:rPr>
        <w:br w:type="page"/>
      </w:r>
    </w:p>
    <w:p w14:paraId="34FABFCB" w14:textId="0F0A2AD7" w:rsidR="00176BB8" w:rsidRDefault="00BD39B8" w:rsidP="00B34800">
      <w:pPr>
        <w:pStyle w:val="Heading1"/>
        <w:spacing w:after="120"/>
      </w:pPr>
      <w:r>
        <w:lastRenderedPageBreak/>
        <w:t xml:space="preserve">4 </w:t>
      </w:r>
      <w:r w:rsidR="00B34800">
        <w:t>CIDs in 35.9.2.2 and 35.9.3</w:t>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150"/>
        <w:gridCol w:w="1710"/>
        <w:gridCol w:w="3150"/>
      </w:tblGrid>
      <w:tr w:rsidR="00B34800" w:rsidRPr="00FD0109" w14:paraId="164113AF" w14:textId="77777777" w:rsidTr="00D75D07">
        <w:trPr>
          <w:trHeight w:val="220"/>
          <w:jc w:val="center"/>
        </w:trPr>
        <w:tc>
          <w:tcPr>
            <w:tcW w:w="625" w:type="dxa"/>
            <w:shd w:val="clear" w:color="auto" w:fill="BFBFBF" w:themeFill="background1" w:themeFillShade="BF"/>
            <w:noWrap/>
            <w:vAlign w:val="center"/>
            <w:hideMark/>
          </w:tcPr>
          <w:p w14:paraId="4160C6D7" w14:textId="77777777" w:rsidR="00B34800" w:rsidRPr="00FD0109" w:rsidRDefault="00B34800" w:rsidP="00D75D07">
            <w:pPr>
              <w:rPr>
                <w:b/>
                <w:bCs/>
                <w:sz w:val="16"/>
                <w:szCs w:val="16"/>
              </w:rPr>
            </w:pPr>
            <w:r w:rsidRPr="00FD0109">
              <w:rPr>
                <w:b/>
                <w:bCs/>
                <w:sz w:val="16"/>
                <w:szCs w:val="16"/>
              </w:rPr>
              <w:t>CID</w:t>
            </w:r>
          </w:p>
        </w:tc>
        <w:tc>
          <w:tcPr>
            <w:tcW w:w="1080" w:type="dxa"/>
            <w:shd w:val="clear" w:color="auto" w:fill="BFBFBF" w:themeFill="background1" w:themeFillShade="BF"/>
            <w:vAlign w:val="center"/>
          </w:tcPr>
          <w:p w14:paraId="38B90C15" w14:textId="77777777" w:rsidR="00B34800" w:rsidRPr="00FD0109" w:rsidRDefault="00B34800" w:rsidP="00D75D07">
            <w:pPr>
              <w:rPr>
                <w:b/>
                <w:bCs/>
                <w:sz w:val="16"/>
                <w:szCs w:val="16"/>
              </w:rPr>
            </w:pPr>
            <w:r w:rsidRPr="00FD0109">
              <w:rPr>
                <w:b/>
                <w:bCs/>
                <w:sz w:val="16"/>
                <w:szCs w:val="16"/>
              </w:rPr>
              <w:t>Commenter</w:t>
            </w:r>
          </w:p>
        </w:tc>
        <w:tc>
          <w:tcPr>
            <w:tcW w:w="900" w:type="dxa"/>
            <w:shd w:val="clear" w:color="auto" w:fill="BFBFBF" w:themeFill="background1" w:themeFillShade="BF"/>
            <w:noWrap/>
            <w:vAlign w:val="center"/>
          </w:tcPr>
          <w:p w14:paraId="2E1163A3" w14:textId="77777777" w:rsidR="00B34800" w:rsidRPr="00FD0109" w:rsidRDefault="00B34800" w:rsidP="00D75D07">
            <w:pPr>
              <w:rPr>
                <w:b/>
                <w:bCs/>
                <w:sz w:val="16"/>
                <w:szCs w:val="16"/>
              </w:rPr>
            </w:pPr>
            <w:r w:rsidRPr="00FD0109">
              <w:rPr>
                <w:b/>
                <w:bCs/>
                <w:sz w:val="16"/>
                <w:szCs w:val="16"/>
              </w:rPr>
              <w:t>Clause</w:t>
            </w:r>
          </w:p>
        </w:tc>
        <w:tc>
          <w:tcPr>
            <w:tcW w:w="720" w:type="dxa"/>
            <w:shd w:val="clear" w:color="auto" w:fill="BFBFBF" w:themeFill="background1" w:themeFillShade="BF"/>
            <w:vAlign w:val="center"/>
          </w:tcPr>
          <w:p w14:paraId="6C282E2B" w14:textId="77777777" w:rsidR="00B34800" w:rsidRPr="00FD0109" w:rsidRDefault="00B34800" w:rsidP="00D75D07">
            <w:pPr>
              <w:rPr>
                <w:b/>
                <w:bCs/>
                <w:sz w:val="16"/>
                <w:szCs w:val="16"/>
              </w:rPr>
            </w:pPr>
            <w:r w:rsidRPr="00FD0109">
              <w:rPr>
                <w:b/>
                <w:bCs/>
                <w:sz w:val="16"/>
                <w:szCs w:val="16"/>
              </w:rPr>
              <w:t>Pg/Ln</w:t>
            </w:r>
          </w:p>
        </w:tc>
        <w:tc>
          <w:tcPr>
            <w:tcW w:w="3150" w:type="dxa"/>
            <w:shd w:val="clear" w:color="auto" w:fill="BFBFBF" w:themeFill="background1" w:themeFillShade="BF"/>
            <w:noWrap/>
            <w:vAlign w:val="center"/>
            <w:hideMark/>
          </w:tcPr>
          <w:p w14:paraId="5C800C2C" w14:textId="77777777" w:rsidR="00B34800" w:rsidRPr="00FD0109" w:rsidRDefault="00B34800" w:rsidP="00D75D07">
            <w:pPr>
              <w:rPr>
                <w:b/>
                <w:bCs/>
                <w:sz w:val="16"/>
                <w:szCs w:val="16"/>
              </w:rPr>
            </w:pPr>
            <w:r w:rsidRPr="00FD0109">
              <w:rPr>
                <w:b/>
                <w:bCs/>
                <w:sz w:val="16"/>
                <w:szCs w:val="16"/>
              </w:rPr>
              <w:t>Comment</w:t>
            </w:r>
          </w:p>
        </w:tc>
        <w:tc>
          <w:tcPr>
            <w:tcW w:w="1710" w:type="dxa"/>
            <w:shd w:val="clear" w:color="auto" w:fill="BFBFBF" w:themeFill="background1" w:themeFillShade="BF"/>
            <w:noWrap/>
            <w:vAlign w:val="center"/>
            <w:hideMark/>
          </w:tcPr>
          <w:p w14:paraId="375FEB32" w14:textId="77777777" w:rsidR="00B34800" w:rsidRPr="00FD0109" w:rsidRDefault="00B34800" w:rsidP="00D75D07">
            <w:pPr>
              <w:rPr>
                <w:b/>
                <w:bCs/>
                <w:sz w:val="16"/>
                <w:szCs w:val="16"/>
              </w:rPr>
            </w:pPr>
            <w:r w:rsidRPr="00FD0109">
              <w:rPr>
                <w:b/>
                <w:bCs/>
                <w:sz w:val="16"/>
                <w:szCs w:val="16"/>
              </w:rPr>
              <w:t>Proposed Change</w:t>
            </w:r>
          </w:p>
        </w:tc>
        <w:tc>
          <w:tcPr>
            <w:tcW w:w="3150" w:type="dxa"/>
            <w:shd w:val="clear" w:color="auto" w:fill="BFBFBF" w:themeFill="background1" w:themeFillShade="BF"/>
            <w:vAlign w:val="center"/>
            <w:hideMark/>
          </w:tcPr>
          <w:p w14:paraId="75CEB6A0" w14:textId="77777777" w:rsidR="00B34800" w:rsidRPr="00FD0109" w:rsidRDefault="00B34800" w:rsidP="00D75D07">
            <w:pPr>
              <w:rPr>
                <w:b/>
                <w:bCs/>
                <w:sz w:val="16"/>
                <w:szCs w:val="16"/>
              </w:rPr>
            </w:pPr>
            <w:r w:rsidRPr="00FD0109">
              <w:rPr>
                <w:b/>
                <w:bCs/>
                <w:sz w:val="16"/>
                <w:szCs w:val="16"/>
              </w:rPr>
              <w:t>Resolution</w:t>
            </w:r>
          </w:p>
        </w:tc>
      </w:tr>
      <w:tr w:rsidR="00B34800" w:rsidRPr="00FD0109" w14:paraId="61FAAD90" w14:textId="77777777" w:rsidTr="00B34800">
        <w:trPr>
          <w:trHeight w:val="220"/>
          <w:jc w:val="center"/>
        </w:trPr>
        <w:tc>
          <w:tcPr>
            <w:tcW w:w="625" w:type="dxa"/>
            <w:shd w:val="clear" w:color="auto" w:fill="auto"/>
            <w:noWrap/>
          </w:tcPr>
          <w:p w14:paraId="599CE848" w14:textId="77777777" w:rsidR="00B34800" w:rsidRPr="00FD0109" w:rsidRDefault="00B34800" w:rsidP="00D75D07">
            <w:pPr>
              <w:rPr>
                <w:sz w:val="16"/>
                <w:szCs w:val="16"/>
              </w:rPr>
            </w:pPr>
            <w:r w:rsidRPr="00FD0109">
              <w:rPr>
                <w:sz w:val="16"/>
                <w:szCs w:val="16"/>
              </w:rPr>
              <w:t>10684</w:t>
            </w:r>
          </w:p>
        </w:tc>
        <w:tc>
          <w:tcPr>
            <w:tcW w:w="1080" w:type="dxa"/>
          </w:tcPr>
          <w:p w14:paraId="7387E579" w14:textId="77777777" w:rsidR="00B34800" w:rsidRPr="00FD0109" w:rsidRDefault="00B34800" w:rsidP="00D75D07">
            <w:pPr>
              <w:rPr>
                <w:sz w:val="16"/>
                <w:szCs w:val="16"/>
              </w:rPr>
            </w:pPr>
            <w:r w:rsidRPr="00FD0109">
              <w:rPr>
                <w:sz w:val="16"/>
                <w:szCs w:val="16"/>
              </w:rPr>
              <w:t>Liangxiao Xin</w:t>
            </w:r>
          </w:p>
        </w:tc>
        <w:tc>
          <w:tcPr>
            <w:tcW w:w="900" w:type="dxa"/>
            <w:shd w:val="clear" w:color="auto" w:fill="auto"/>
            <w:noWrap/>
          </w:tcPr>
          <w:p w14:paraId="3F7B528F" w14:textId="77777777" w:rsidR="00B34800" w:rsidRPr="00FD0109" w:rsidRDefault="00B34800" w:rsidP="00D75D07">
            <w:pPr>
              <w:rPr>
                <w:sz w:val="16"/>
                <w:szCs w:val="16"/>
              </w:rPr>
            </w:pPr>
            <w:r w:rsidRPr="00FD0109">
              <w:rPr>
                <w:sz w:val="16"/>
                <w:szCs w:val="16"/>
              </w:rPr>
              <w:t>35.9.2.2</w:t>
            </w:r>
          </w:p>
        </w:tc>
        <w:tc>
          <w:tcPr>
            <w:tcW w:w="720" w:type="dxa"/>
          </w:tcPr>
          <w:p w14:paraId="791B1EAC" w14:textId="77777777" w:rsidR="00B34800" w:rsidRPr="00FD0109" w:rsidRDefault="00B34800" w:rsidP="00D75D07">
            <w:pPr>
              <w:rPr>
                <w:sz w:val="16"/>
                <w:szCs w:val="16"/>
              </w:rPr>
            </w:pPr>
            <w:r w:rsidRPr="00FD0109">
              <w:rPr>
                <w:sz w:val="16"/>
                <w:szCs w:val="16"/>
              </w:rPr>
              <w:t>511.45</w:t>
            </w:r>
          </w:p>
        </w:tc>
        <w:tc>
          <w:tcPr>
            <w:tcW w:w="3150" w:type="dxa"/>
            <w:shd w:val="clear" w:color="auto" w:fill="auto"/>
            <w:noWrap/>
          </w:tcPr>
          <w:p w14:paraId="2074ADD0" w14:textId="77777777" w:rsidR="00B34800" w:rsidRPr="00FD0109" w:rsidRDefault="00B34800" w:rsidP="00D75D07">
            <w:pPr>
              <w:rPr>
                <w:sz w:val="16"/>
                <w:szCs w:val="16"/>
              </w:rPr>
            </w:pPr>
            <w:r w:rsidRPr="00FD0109">
              <w:rPr>
                <w:sz w:val="16"/>
                <w:szCs w:val="16"/>
              </w:rPr>
              <w:t>When does a non-AP STA indicate a TID in the R-TWT DL/UL TID Bitmap subfield? Any requirement or restriction besides TID-to-link mapping? The abuse of R-TWT TID should be avioided.</w:t>
            </w:r>
          </w:p>
        </w:tc>
        <w:tc>
          <w:tcPr>
            <w:tcW w:w="1710" w:type="dxa"/>
            <w:shd w:val="clear" w:color="auto" w:fill="auto"/>
            <w:noWrap/>
          </w:tcPr>
          <w:p w14:paraId="373CCBD2" w14:textId="77777777" w:rsidR="00B34800" w:rsidRPr="00FD0109" w:rsidRDefault="00B34800" w:rsidP="00D75D07">
            <w:pPr>
              <w:rPr>
                <w:sz w:val="16"/>
                <w:szCs w:val="16"/>
              </w:rPr>
            </w:pPr>
            <w:r w:rsidRPr="00FD0109">
              <w:rPr>
                <w:sz w:val="16"/>
                <w:szCs w:val="16"/>
              </w:rPr>
              <w:t>A TID that can be a R-TWT DL/UL TID shall have at least one SCS traffic stream established</w:t>
            </w:r>
          </w:p>
        </w:tc>
        <w:tc>
          <w:tcPr>
            <w:tcW w:w="3150" w:type="dxa"/>
            <w:shd w:val="clear" w:color="auto" w:fill="auto"/>
          </w:tcPr>
          <w:p w14:paraId="3264072A" w14:textId="77777777" w:rsidR="00B34800" w:rsidRPr="005138AF" w:rsidRDefault="00B34800" w:rsidP="00D75D07">
            <w:pPr>
              <w:rPr>
                <w:b/>
                <w:bCs/>
                <w:sz w:val="16"/>
                <w:szCs w:val="16"/>
              </w:rPr>
            </w:pPr>
            <w:r w:rsidRPr="005138AF">
              <w:rPr>
                <w:b/>
                <w:bCs/>
                <w:sz w:val="16"/>
                <w:szCs w:val="16"/>
              </w:rPr>
              <w:t>Rejected</w:t>
            </w:r>
          </w:p>
          <w:p w14:paraId="4273A1DC" w14:textId="77777777" w:rsidR="00B34800" w:rsidRPr="00FD0109" w:rsidRDefault="00B34800" w:rsidP="00D75D07">
            <w:pPr>
              <w:rPr>
                <w:sz w:val="16"/>
                <w:szCs w:val="16"/>
              </w:rPr>
            </w:pPr>
          </w:p>
          <w:p w14:paraId="69155953" w14:textId="77777777" w:rsidR="00B34800" w:rsidRPr="00FD0109" w:rsidRDefault="00B34800" w:rsidP="00D75D07">
            <w:pPr>
              <w:rPr>
                <w:sz w:val="16"/>
                <w:szCs w:val="16"/>
              </w:rPr>
            </w:pPr>
            <w:r w:rsidRPr="00FD0109">
              <w:rPr>
                <w:sz w:val="16"/>
                <w:szCs w:val="16"/>
              </w:rPr>
              <w:t>The choice of TID(s) to setup a R-TWT membership for doesn’t sit in L2 and likely is made above the MAC/PHY and is out of scope of this draft.</w:t>
            </w:r>
          </w:p>
          <w:p w14:paraId="7310AE46" w14:textId="77777777" w:rsidR="00B34800" w:rsidRPr="00FD0109" w:rsidRDefault="00B34800" w:rsidP="00D75D07">
            <w:pPr>
              <w:rPr>
                <w:sz w:val="16"/>
                <w:szCs w:val="16"/>
              </w:rPr>
            </w:pPr>
            <w:r w:rsidRPr="00FD0109">
              <w:rPr>
                <w:sz w:val="16"/>
                <w:szCs w:val="16"/>
              </w:rPr>
              <w:t>The SCS is good to have and is applicable in some scenarios but not all; adding this condition as proposed restricted the flexibility as it’s not always needed or supported.</w:t>
            </w:r>
          </w:p>
        </w:tc>
      </w:tr>
      <w:tr w:rsidR="00B34800" w:rsidRPr="00FD0109" w14:paraId="49E897A0" w14:textId="77777777" w:rsidTr="00B34800">
        <w:trPr>
          <w:trHeight w:val="220"/>
          <w:jc w:val="center"/>
        </w:trPr>
        <w:tc>
          <w:tcPr>
            <w:tcW w:w="625" w:type="dxa"/>
            <w:shd w:val="clear" w:color="auto" w:fill="auto"/>
            <w:noWrap/>
          </w:tcPr>
          <w:p w14:paraId="68E14A25" w14:textId="77777777" w:rsidR="00B34800" w:rsidRPr="00FD0109" w:rsidRDefault="00B34800" w:rsidP="00D75D07">
            <w:pPr>
              <w:rPr>
                <w:sz w:val="16"/>
                <w:szCs w:val="16"/>
              </w:rPr>
            </w:pPr>
            <w:r w:rsidRPr="00FD0109">
              <w:rPr>
                <w:sz w:val="16"/>
                <w:szCs w:val="16"/>
              </w:rPr>
              <w:t>10685</w:t>
            </w:r>
          </w:p>
        </w:tc>
        <w:tc>
          <w:tcPr>
            <w:tcW w:w="1080" w:type="dxa"/>
          </w:tcPr>
          <w:p w14:paraId="25E66FAB" w14:textId="77777777" w:rsidR="00B34800" w:rsidRPr="00FD0109" w:rsidRDefault="00B34800" w:rsidP="00D75D07">
            <w:pPr>
              <w:rPr>
                <w:sz w:val="16"/>
                <w:szCs w:val="16"/>
              </w:rPr>
            </w:pPr>
            <w:r w:rsidRPr="00FD0109">
              <w:rPr>
                <w:sz w:val="16"/>
                <w:szCs w:val="16"/>
              </w:rPr>
              <w:t>Liangxiao Xin</w:t>
            </w:r>
          </w:p>
        </w:tc>
        <w:tc>
          <w:tcPr>
            <w:tcW w:w="900" w:type="dxa"/>
            <w:shd w:val="clear" w:color="auto" w:fill="auto"/>
            <w:noWrap/>
          </w:tcPr>
          <w:p w14:paraId="1456C120" w14:textId="77777777" w:rsidR="00B34800" w:rsidRPr="00FD0109" w:rsidRDefault="00B34800" w:rsidP="00D75D07">
            <w:pPr>
              <w:rPr>
                <w:sz w:val="16"/>
                <w:szCs w:val="16"/>
              </w:rPr>
            </w:pPr>
            <w:r w:rsidRPr="00FD0109">
              <w:rPr>
                <w:sz w:val="16"/>
                <w:szCs w:val="16"/>
              </w:rPr>
              <w:t>35.9.2.2</w:t>
            </w:r>
          </w:p>
        </w:tc>
        <w:tc>
          <w:tcPr>
            <w:tcW w:w="720" w:type="dxa"/>
          </w:tcPr>
          <w:p w14:paraId="5F3B9F79" w14:textId="77777777" w:rsidR="00B34800" w:rsidRPr="00FD0109" w:rsidRDefault="00B34800" w:rsidP="00D75D07">
            <w:pPr>
              <w:rPr>
                <w:sz w:val="16"/>
                <w:szCs w:val="16"/>
              </w:rPr>
            </w:pPr>
            <w:r w:rsidRPr="00FD0109">
              <w:rPr>
                <w:sz w:val="16"/>
                <w:szCs w:val="16"/>
              </w:rPr>
              <w:t>511.41</w:t>
            </w:r>
          </w:p>
        </w:tc>
        <w:tc>
          <w:tcPr>
            <w:tcW w:w="3150" w:type="dxa"/>
            <w:shd w:val="clear" w:color="auto" w:fill="auto"/>
            <w:noWrap/>
          </w:tcPr>
          <w:p w14:paraId="0D61BD4D" w14:textId="77777777" w:rsidR="00B34800" w:rsidRPr="00FD0109" w:rsidRDefault="00B34800" w:rsidP="00D75D07">
            <w:pPr>
              <w:rPr>
                <w:sz w:val="16"/>
                <w:szCs w:val="16"/>
              </w:rPr>
            </w:pPr>
            <w:r w:rsidRPr="00FD0109">
              <w:rPr>
                <w:sz w:val="16"/>
                <w:szCs w:val="16"/>
              </w:rPr>
              <w:t>When does an AP indicate a TID in the R-TWT DL/UL TID Bitmap subfield? Any requirement or restriction besides TID-to-link mapping? The abuse of R-TWT TID should be avioided.</w:t>
            </w:r>
          </w:p>
        </w:tc>
        <w:tc>
          <w:tcPr>
            <w:tcW w:w="1710" w:type="dxa"/>
            <w:shd w:val="clear" w:color="auto" w:fill="auto"/>
            <w:noWrap/>
          </w:tcPr>
          <w:p w14:paraId="79A7EC5D" w14:textId="77777777" w:rsidR="00B34800" w:rsidRPr="00FD0109" w:rsidRDefault="00B34800" w:rsidP="00D75D07">
            <w:pPr>
              <w:rPr>
                <w:sz w:val="16"/>
                <w:szCs w:val="16"/>
              </w:rPr>
            </w:pPr>
            <w:r w:rsidRPr="00FD0109">
              <w:rPr>
                <w:sz w:val="16"/>
                <w:szCs w:val="16"/>
              </w:rPr>
              <w:t>A TID that can be a R-TWT DL/UL TID shall have at least one SCS traffic stream established.</w:t>
            </w:r>
          </w:p>
        </w:tc>
        <w:tc>
          <w:tcPr>
            <w:tcW w:w="3150" w:type="dxa"/>
            <w:shd w:val="clear" w:color="auto" w:fill="auto"/>
          </w:tcPr>
          <w:p w14:paraId="3A23B13C" w14:textId="77777777" w:rsidR="00B34800" w:rsidRPr="005138AF" w:rsidRDefault="00B34800" w:rsidP="00D75D07">
            <w:pPr>
              <w:rPr>
                <w:b/>
                <w:bCs/>
                <w:sz w:val="16"/>
                <w:szCs w:val="16"/>
              </w:rPr>
            </w:pPr>
            <w:r w:rsidRPr="005138AF">
              <w:rPr>
                <w:b/>
                <w:bCs/>
                <w:sz w:val="16"/>
                <w:szCs w:val="16"/>
              </w:rPr>
              <w:t>Rejected</w:t>
            </w:r>
          </w:p>
          <w:p w14:paraId="0653119C" w14:textId="77777777" w:rsidR="00B34800" w:rsidRPr="00FD0109" w:rsidRDefault="00B34800" w:rsidP="00D75D07">
            <w:pPr>
              <w:rPr>
                <w:sz w:val="16"/>
                <w:szCs w:val="16"/>
              </w:rPr>
            </w:pPr>
          </w:p>
          <w:p w14:paraId="3BD733BC" w14:textId="77777777" w:rsidR="00B34800" w:rsidRPr="00FD0109" w:rsidRDefault="00B34800" w:rsidP="00D75D07">
            <w:pPr>
              <w:rPr>
                <w:sz w:val="16"/>
                <w:szCs w:val="16"/>
              </w:rPr>
            </w:pPr>
            <w:r w:rsidRPr="00FD0109">
              <w:rPr>
                <w:sz w:val="16"/>
                <w:szCs w:val="16"/>
              </w:rPr>
              <w:t>The choice of TID(s) to setup a R-TWT membership for doesn’t sit in L2 and likely is made above the MAC/PHY and is out of scope of this draft. In addition, the non-AP STA may select R-TWT TID(s) based on the application’s knowledge/request.</w:t>
            </w:r>
          </w:p>
        </w:tc>
      </w:tr>
      <w:tr w:rsidR="00B34800" w:rsidRPr="00FD0109" w14:paraId="184A4A73" w14:textId="77777777" w:rsidTr="00B34800">
        <w:trPr>
          <w:trHeight w:val="220"/>
          <w:jc w:val="center"/>
        </w:trPr>
        <w:tc>
          <w:tcPr>
            <w:tcW w:w="625" w:type="dxa"/>
            <w:shd w:val="clear" w:color="auto" w:fill="auto"/>
            <w:noWrap/>
          </w:tcPr>
          <w:p w14:paraId="57B0C1D5" w14:textId="77777777" w:rsidR="00B34800" w:rsidRPr="00FD0109" w:rsidRDefault="00B34800" w:rsidP="00D75D07">
            <w:pPr>
              <w:rPr>
                <w:sz w:val="16"/>
                <w:szCs w:val="16"/>
              </w:rPr>
            </w:pPr>
            <w:r w:rsidRPr="00FD0109">
              <w:rPr>
                <w:sz w:val="16"/>
                <w:szCs w:val="16"/>
              </w:rPr>
              <w:t>13238</w:t>
            </w:r>
          </w:p>
        </w:tc>
        <w:tc>
          <w:tcPr>
            <w:tcW w:w="1080" w:type="dxa"/>
            <w:shd w:val="clear" w:color="auto" w:fill="auto"/>
          </w:tcPr>
          <w:p w14:paraId="3308F567" w14:textId="77777777" w:rsidR="00B34800" w:rsidRPr="00FD0109" w:rsidRDefault="00B34800" w:rsidP="00D75D07">
            <w:pPr>
              <w:rPr>
                <w:sz w:val="16"/>
                <w:szCs w:val="16"/>
              </w:rPr>
            </w:pPr>
            <w:r w:rsidRPr="00FD0109">
              <w:rPr>
                <w:sz w:val="16"/>
                <w:szCs w:val="16"/>
              </w:rPr>
              <w:t>Binita Gupta</w:t>
            </w:r>
          </w:p>
        </w:tc>
        <w:tc>
          <w:tcPr>
            <w:tcW w:w="900" w:type="dxa"/>
            <w:shd w:val="clear" w:color="auto" w:fill="auto"/>
            <w:noWrap/>
          </w:tcPr>
          <w:p w14:paraId="79BB2EE8" w14:textId="77777777" w:rsidR="00B34800" w:rsidRPr="00FD0109" w:rsidRDefault="00B34800" w:rsidP="00D75D07">
            <w:pPr>
              <w:rPr>
                <w:sz w:val="16"/>
                <w:szCs w:val="16"/>
              </w:rPr>
            </w:pPr>
            <w:r w:rsidRPr="00FD0109">
              <w:rPr>
                <w:sz w:val="16"/>
                <w:szCs w:val="16"/>
              </w:rPr>
              <w:t>35.9.2.2</w:t>
            </w:r>
          </w:p>
        </w:tc>
        <w:tc>
          <w:tcPr>
            <w:tcW w:w="720" w:type="dxa"/>
            <w:shd w:val="clear" w:color="auto" w:fill="auto"/>
          </w:tcPr>
          <w:p w14:paraId="1D0366DB" w14:textId="77777777" w:rsidR="00B34800" w:rsidRPr="00FD0109" w:rsidRDefault="00B34800" w:rsidP="00D75D07">
            <w:pPr>
              <w:rPr>
                <w:sz w:val="16"/>
                <w:szCs w:val="16"/>
              </w:rPr>
            </w:pPr>
            <w:r w:rsidRPr="00FD0109">
              <w:rPr>
                <w:sz w:val="16"/>
                <w:szCs w:val="16"/>
              </w:rPr>
              <w:t>511.41</w:t>
            </w:r>
          </w:p>
        </w:tc>
        <w:tc>
          <w:tcPr>
            <w:tcW w:w="3150" w:type="dxa"/>
            <w:shd w:val="clear" w:color="auto" w:fill="auto"/>
            <w:noWrap/>
          </w:tcPr>
          <w:p w14:paraId="268D9AAE" w14:textId="77777777" w:rsidR="00B34800" w:rsidRPr="00FD0109" w:rsidRDefault="00B34800" w:rsidP="00D75D07">
            <w:pPr>
              <w:rPr>
                <w:sz w:val="16"/>
                <w:szCs w:val="16"/>
              </w:rPr>
            </w:pPr>
            <w:r w:rsidRPr="00FD0109">
              <w:rPr>
                <w:sz w:val="16"/>
                <w:szCs w:val="16"/>
              </w:rPr>
              <w:t>Need to clarify the behavior of AP and STA for this scenario - when TID-to-link mapping is updated for a link where and rTWT SP is setup, what happens to rTWT schedules if one of the rTWT TIDs is no longer mapped to that link? Does STA or AP initiate a new rTWT setup with modified set of rTWT TIDs?</w:t>
            </w:r>
          </w:p>
        </w:tc>
        <w:tc>
          <w:tcPr>
            <w:tcW w:w="1710" w:type="dxa"/>
            <w:shd w:val="clear" w:color="auto" w:fill="auto"/>
            <w:noWrap/>
          </w:tcPr>
          <w:p w14:paraId="2173C4C1" w14:textId="77777777" w:rsidR="00B34800" w:rsidRPr="00FD0109" w:rsidRDefault="00B34800" w:rsidP="00D75D07">
            <w:pPr>
              <w:rPr>
                <w:sz w:val="16"/>
                <w:szCs w:val="16"/>
              </w:rPr>
            </w:pPr>
            <w:r w:rsidRPr="00FD0109">
              <w:rPr>
                <w:sz w:val="16"/>
                <w:szCs w:val="16"/>
              </w:rPr>
              <w:t>As in comment.</w:t>
            </w:r>
          </w:p>
        </w:tc>
        <w:tc>
          <w:tcPr>
            <w:tcW w:w="3150" w:type="dxa"/>
            <w:shd w:val="clear" w:color="auto" w:fill="auto"/>
          </w:tcPr>
          <w:p w14:paraId="714FD4C9" w14:textId="77777777" w:rsidR="00B34800" w:rsidRPr="00362F70" w:rsidRDefault="00B34800" w:rsidP="00D75D07">
            <w:pPr>
              <w:rPr>
                <w:b/>
                <w:bCs/>
                <w:sz w:val="16"/>
                <w:szCs w:val="16"/>
              </w:rPr>
            </w:pPr>
            <w:r w:rsidRPr="00362F70">
              <w:rPr>
                <w:b/>
                <w:bCs/>
                <w:sz w:val="16"/>
                <w:szCs w:val="16"/>
              </w:rPr>
              <w:t>Revised</w:t>
            </w:r>
          </w:p>
          <w:p w14:paraId="1EA31776" w14:textId="77777777" w:rsidR="00B34800" w:rsidRPr="00FD0109" w:rsidRDefault="00B34800" w:rsidP="00D75D07">
            <w:pPr>
              <w:rPr>
                <w:sz w:val="16"/>
                <w:szCs w:val="16"/>
              </w:rPr>
            </w:pPr>
          </w:p>
          <w:p w14:paraId="71C7C7D5" w14:textId="77777777" w:rsidR="00B34800" w:rsidRDefault="00B34800" w:rsidP="00D75D07">
            <w:pPr>
              <w:rPr>
                <w:sz w:val="16"/>
                <w:szCs w:val="16"/>
              </w:rPr>
            </w:pPr>
          </w:p>
          <w:p w14:paraId="184A188A" w14:textId="77777777" w:rsidR="00B34800" w:rsidRDefault="00B34800" w:rsidP="00D75D07">
            <w:pPr>
              <w:rPr>
                <w:sz w:val="16"/>
                <w:szCs w:val="16"/>
              </w:rPr>
            </w:pPr>
          </w:p>
          <w:p w14:paraId="6D9C17CF" w14:textId="143B20B5" w:rsidR="00B34800" w:rsidRPr="00FD0109" w:rsidRDefault="00B34800" w:rsidP="00D75D07">
            <w:pPr>
              <w:rPr>
                <w:sz w:val="16"/>
                <w:szCs w:val="16"/>
              </w:rPr>
            </w:pPr>
            <w:r w:rsidRPr="00362F70">
              <w:rPr>
                <w:b/>
                <w:bCs/>
                <w:sz w:val="16"/>
                <w:szCs w:val="16"/>
              </w:rPr>
              <w:t xml:space="preserve">TGbe editor: please make the change indicated in this doc </w:t>
            </w:r>
            <w:r w:rsidR="00A01CE1">
              <w:rPr>
                <w:b/>
                <w:bCs/>
                <w:sz w:val="16"/>
                <w:szCs w:val="16"/>
              </w:rPr>
              <w:t xml:space="preserve">11-22/1470r0 </w:t>
            </w:r>
            <w:r w:rsidRPr="00362F70">
              <w:rPr>
                <w:b/>
                <w:bCs/>
                <w:sz w:val="16"/>
                <w:szCs w:val="16"/>
              </w:rPr>
              <w:t>tagged by #1</w:t>
            </w:r>
            <w:r>
              <w:rPr>
                <w:b/>
                <w:bCs/>
                <w:sz w:val="16"/>
                <w:szCs w:val="16"/>
              </w:rPr>
              <w:t>3238</w:t>
            </w:r>
            <w:r w:rsidRPr="00362F70">
              <w:rPr>
                <w:b/>
                <w:bCs/>
                <w:sz w:val="16"/>
                <w:szCs w:val="16"/>
              </w:rPr>
              <w:t>.</w:t>
            </w:r>
          </w:p>
        </w:tc>
      </w:tr>
      <w:tr w:rsidR="00B34800" w:rsidRPr="00FD0109" w14:paraId="4B4F4CEB" w14:textId="77777777" w:rsidTr="00B34800">
        <w:trPr>
          <w:trHeight w:val="220"/>
          <w:jc w:val="center"/>
        </w:trPr>
        <w:tc>
          <w:tcPr>
            <w:tcW w:w="625" w:type="dxa"/>
            <w:shd w:val="clear" w:color="auto" w:fill="auto"/>
            <w:noWrap/>
          </w:tcPr>
          <w:p w14:paraId="200F2141" w14:textId="22D8D44F" w:rsidR="00B34800" w:rsidRPr="00FD0109" w:rsidRDefault="00B34800" w:rsidP="00B34800">
            <w:pPr>
              <w:rPr>
                <w:sz w:val="16"/>
                <w:szCs w:val="16"/>
              </w:rPr>
            </w:pPr>
            <w:r w:rsidRPr="00F5133B">
              <w:rPr>
                <w:sz w:val="16"/>
                <w:szCs w:val="16"/>
              </w:rPr>
              <w:t>10466</w:t>
            </w:r>
          </w:p>
        </w:tc>
        <w:tc>
          <w:tcPr>
            <w:tcW w:w="1080" w:type="dxa"/>
            <w:shd w:val="clear" w:color="auto" w:fill="auto"/>
          </w:tcPr>
          <w:p w14:paraId="7F7B805E" w14:textId="7355A241" w:rsidR="00B34800" w:rsidRPr="00FD0109" w:rsidRDefault="00B34800" w:rsidP="00B34800">
            <w:pPr>
              <w:rPr>
                <w:sz w:val="16"/>
                <w:szCs w:val="16"/>
              </w:rPr>
            </w:pPr>
            <w:r w:rsidRPr="00F5133B">
              <w:rPr>
                <w:sz w:val="16"/>
                <w:szCs w:val="16"/>
              </w:rPr>
              <w:t>Yonggang Fang</w:t>
            </w:r>
          </w:p>
        </w:tc>
        <w:tc>
          <w:tcPr>
            <w:tcW w:w="900" w:type="dxa"/>
            <w:shd w:val="clear" w:color="auto" w:fill="auto"/>
            <w:noWrap/>
          </w:tcPr>
          <w:p w14:paraId="3FF89A79" w14:textId="373E835C" w:rsidR="00B34800" w:rsidRPr="00FD0109" w:rsidRDefault="00B34800" w:rsidP="00B34800">
            <w:pPr>
              <w:rPr>
                <w:sz w:val="16"/>
                <w:szCs w:val="16"/>
              </w:rPr>
            </w:pPr>
            <w:r w:rsidRPr="00F5133B">
              <w:rPr>
                <w:sz w:val="16"/>
                <w:szCs w:val="16"/>
              </w:rPr>
              <w:t>35.9.3</w:t>
            </w:r>
          </w:p>
        </w:tc>
        <w:tc>
          <w:tcPr>
            <w:tcW w:w="720" w:type="dxa"/>
            <w:shd w:val="clear" w:color="auto" w:fill="auto"/>
          </w:tcPr>
          <w:p w14:paraId="3F4AE568" w14:textId="7442420D" w:rsidR="00B34800" w:rsidRPr="00FD0109" w:rsidRDefault="00B34800" w:rsidP="00B34800">
            <w:pPr>
              <w:rPr>
                <w:sz w:val="16"/>
                <w:szCs w:val="16"/>
              </w:rPr>
            </w:pPr>
            <w:r w:rsidRPr="00F5133B">
              <w:rPr>
                <w:sz w:val="16"/>
                <w:szCs w:val="16"/>
              </w:rPr>
              <w:t>511.59</w:t>
            </w:r>
          </w:p>
        </w:tc>
        <w:tc>
          <w:tcPr>
            <w:tcW w:w="3150" w:type="dxa"/>
            <w:shd w:val="clear" w:color="auto" w:fill="auto"/>
            <w:noWrap/>
          </w:tcPr>
          <w:p w14:paraId="374F8B44" w14:textId="2CECE090" w:rsidR="00B34800" w:rsidRPr="00FD0109" w:rsidRDefault="00B34800" w:rsidP="00B34800">
            <w:pPr>
              <w:rPr>
                <w:sz w:val="16"/>
                <w:szCs w:val="16"/>
              </w:rPr>
            </w:pPr>
            <w:r w:rsidRPr="00F5133B">
              <w:rPr>
                <w:sz w:val="16"/>
                <w:szCs w:val="16"/>
              </w:rPr>
              <w:t>Please clarify whether r-TWT SP schedule information should be updated through a Beacon when there is change of SP?</w:t>
            </w:r>
          </w:p>
        </w:tc>
        <w:tc>
          <w:tcPr>
            <w:tcW w:w="1710" w:type="dxa"/>
            <w:shd w:val="clear" w:color="auto" w:fill="auto"/>
            <w:noWrap/>
          </w:tcPr>
          <w:p w14:paraId="019E8A4C" w14:textId="166FC743" w:rsidR="00B34800" w:rsidRPr="00FD0109" w:rsidRDefault="00B34800" w:rsidP="00B34800">
            <w:pPr>
              <w:rPr>
                <w:sz w:val="16"/>
                <w:szCs w:val="16"/>
              </w:rPr>
            </w:pPr>
            <w:r w:rsidRPr="00F5133B">
              <w:rPr>
                <w:sz w:val="16"/>
                <w:szCs w:val="16"/>
              </w:rPr>
              <w:t>Please clarify in the spec</w:t>
            </w:r>
          </w:p>
        </w:tc>
        <w:tc>
          <w:tcPr>
            <w:tcW w:w="3150" w:type="dxa"/>
            <w:shd w:val="clear" w:color="auto" w:fill="auto"/>
          </w:tcPr>
          <w:p w14:paraId="593C0BBD" w14:textId="77777777" w:rsidR="00B34800" w:rsidRDefault="00B34800" w:rsidP="00B34800">
            <w:pPr>
              <w:rPr>
                <w:b/>
                <w:bCs/>
                <w:sz w:val="16"/>
                <w:szCs w:val="16"/>
              </w:rPr>
            </w:pPr>
            <w:r>
              <w:rPr>
                <w:b/>
                <w:bCs/>
                <w:sz w:val="16"/>
                <w:szCs w:val="16"/>
              </w:rPr>
              <w:t>Rejected</w:t>
            </w:r>
          </w:p>
          <w:p w14:paraId="6F9B268D" w14:textId="77777777" w:rsidR="00B34800" w:rsidRDefault="00B34800" w:rsidP="00B34800">
            <w:pPr>
              <w:rPr>
                <w:sz w:val="16"/>
                <w:szCs w:val="16"/>
              </w:rPr>
            </w:pPr>
            <w:r>
              <w:rPr>
                <w:sz w:val="16"/>
                <w:szCs w:val="16"/>
              </w:rPr>
              <w:t>Following the baseline setup procedure, the change of the broadcast/restricted TWT schedule info (suspend/resume/SP duration/interval etc.) can be done via multiple ways: 1) a re-negotiation/setup of the membership; 2) TWT Information frame; 3) Broadcast TWT announcements (Table 26-6 in P802.11axD8.0 P424), which can be carried in the Beacon frames.</w:t>
            </w:r>
          </w:p>
          <w:p w14:paraId="2E22E7B5" w14:textId="77777777" w:rsidR="00B34800" w:rsidRDefault="00B34800" w:rsidP="00B34800">
            <w:pPr>
              <w:rPr>
                <w:sz w:val="16"/>
                <w:szCs w:val="16"/>
              </w:rPr>
            </w:pPr>
            <w:r>
              <w:rPr>
                <w:sz w:val="16"/>
                <w:szCs w:val="16"/>
              </w:rPr>
              <w:t>Also please refers to Table 26-7, 9-296a in P802.11axD8.0.</w:t>
            </w:r>
          </w:p>
          <w:p w14:paraId="3A2C29E0" w14:textId="0C1FE798" w:rsidR="00B34800" w:rsidRPr="00362F70" w:rsidRDefault="00B34800" w:rsidP="00B34800">
            <w:pPr>
              <w:rPr>
                <w:b/>
                <w:bCs/>
                <w:sz w:val="16"/>
                <w:szCs w:val="16"/>
              </w:rPr>
            </w:pPr>
            <w:r>
              <w:rPr>
                <w:sz w:val="16"/>
                <w:szCs w:val="16"/>
              </w:rPr>
              <w:t>R-TWT follows the same rules and there is not additional rules or exceptions in this regard as of now, nor do I see any issue/reason to do so.</w:t>
            </w:r>
          </w:p>
        </w:tc>
      </w:tr>
    </w:tbl>
    <w:p w14:paraId="2850DDFC" w14:textId="6885615F" w:rsidR="00B34800" w:rsidRDefault="00B34800" w:rsidP="00AE39A1">
      <w:pPr>
        <w:ind w:right="1278"/>
        <w:rPr>
          <w:rFonts w:ascii="Times New Roman" w:hAnsi="Times New Roman" w:cs="Times New Roman"/>
          <w:bCs/>
          <w:sz w:val="20"/>
          <w:szCs w:val="20"/>
        </w:rPr>
      </w:pPr>
    </w:p>
    <w:p w14:paraId="5FF57405" w14:textId="6670BCFB" w:rsidR="00B34800" w:rsidRDefault="00B34800" w:rsidP="00AE39A1">
      <w:pPr>
        <w:ind w:right="1278"/>
        <w:rPr>
          <w:rFonts w:ascii="Times New Roman" w:hAnsi="Times New Roman" w:cs="Times New Roman"/>
          <w:bCs/>
          <w:sz w:val="20"/>
          <w:szCs w:val="20"/>
        </w:rPr>
      </w:pPr>
    </w:p>
    <w:p w14:paraId="0E0EC8DF" w14:textId="683CC4C3" w:rsidR="00B34800" w:rsidRDefault="00B34800" w:rsidP="00AE39A1">
      <w:pPr>
        <w:ind w:right="1278"/>
        <w:rPr>
          <w:rFonts w:ascii="Times New Roman" w:hAnsi="Times New Roman" w:cs="Times New Roman"/>
          <w:bCs/>
          <w:sz w:val="20"/>
          <w:szCs w:val="20"/>
        </w:rPr>
      </w:pPr>
    </w:p>
    <w:p w14:paraId="2C062A89" w14:textId="77777777" w:rsidR="00B34800" w:rsidRPr="00B34800" w:rsidRDefault="00B34800" w:rsidP="000A3D28">
      <w:pPr>
        <w:pStyle w:val="Heading2"/>
      </w:pPr>
      <w:r w:rsidRPr="00B34800">
        <w:t>35.9.2.2 The setup procedure</w:t>
      </w:r>
    </w:p>
    <w:p w14:paraId="039A8F88" w14:textId="77777777" w:rsidR="00B34800" w:rsidRPr="00B34800" w:rsidRDefault="00B34800" w:rsidP="00B34800">
      <w:pPr>
        <w:rPr>
          <w:rFonts w:ascii="Times New Roman" w:hAnsi="Times New Roman" w:cs="Times New Roman"/>
          <w:sz w:val="20"/>
          <w:szCs w:val="20"/>
        </w:rPr>
      </w:pPr>
    </w:p>
    <w:p w14:paraId="5B810C00" w14:textId="1593097C" w:rsidR="00B34800" w:rsidRPr="00B34800" w:rsidRDefault="00B34800" w:rsidP="00B34800">
      <w:pPr>
        <w:rPr>
          <w:rFonts w:ascii="Times New Roman" w:hAnsi="Times New Roman" w:cs="Times New Roman"/>
          <w:b/>
          <w:sz w:val="20"/>
          <w:szCs w:val="20"/>
        </w:rPr>
      </w:pPr>
      <w:r w:rsidRPr="00B34800">
        <w:rPr>
          <w:rFonts w:ascii="Times New Roman" w:hAnsi="Times New Roman" w:cs="Times New Roman"/>
          <w:b/>
          <w:i/>
          <w:iCs/>
          <w:sz w:val="20"/>
          <w:szCs w:val="20"/>
          <w:highlight w:val="yellow"/>
        </w:rPr>
        <w:t xml:space="preserve">TGbe editor: please modify the last paragraph (The TID(s) that are specified …) and insert a new paragraph </w:t>
      </w:r>
      <w:r w:rsidR="00E5408F">
        <w:rPr>
          <w:rFonts w:ascii="Times New Roman" w:hAnsi="Times New Roman" w:cs="Times New Roman"/>
          <w:b/>
          <w:i/>
          <w:iCs/>
          <w:sz w:val="20"/>
          <w:szCs w:val="20"/>
          <w:highlight w:val="yellow"/>
        </w:rPr>
        <w:t xml:space="preserve">afterwards </w:t>
      </w:r>
      <w:r w:rsidRPr="00B34800">
        <w:rPr>
          <w:rFonts w:ascii="Times New Roman" w:hAnsi="Times New Roman" w:cs="Times New Roman"/>
          <w:b/>
          <w:i/>
          <w:iCs/>
          <w:sz w:val="20"/>
          <w:szCs w:val="20"/>
          <w:highlight w:val="yellow"/>
        </w:rPr>
        <w:t>as follows:</w:t>
      </w:r>
    </w:p>
    <w:p w14:paraId="00B653AA" w14:textId="77777777" w:rsidR="00B34800" w:rsidRPr="00B34800" w:rsidRDefault="00B34800" w:rsidP="00B34800">
      <w:pPr>
        <w:rPr>
          <w:rFonts w:ascii="Times New Roman" w:hAnsi="Times New Roman" w:cs="Times New Roman"/>
          <w:sz w:val="20"/>
          <w:szCs w:val="20"/>
        </w:rPr>
      </w:pPr>
    </w:p>
    <w:p w14:paraId="6DB4574E" w14:textId="77777777" w:rsidR="00B34800" w:rsidRPr="00B34800" w:rsidRDefault="00B34800" w:rsidP="00B34800">
      <w:pPr>
        <w:rPr>
          <w:rFonts w:ascii="Times New Roman" w:hAnsi="Times New Roman" w:cs="Times New Roman"/>
          <w:sz w:val="20"/>
          <w:szCs w:val="20"/>
        </w:rPr>
      </w:pPr>
      <w:r w:rsidRPr="00B34800">
        <w:rPr>
          <w:rFonts w:ascii="Times New Roman" w:hAnsi="Times New Roman" w:cs="Times New Roman"/>
          <w:sz w:val="20"/>
          <w:szCs w:val="20"/>
        </w:rPr>
        <w:t xml:space="preserve">(#12401)The TID(s) that are specified in the Restricted TWT Traffic Info field of the TWT element (as described in 9.4.2.199 (TWT element)) in a TWT Response frame that indicates Accept TWT are referred to as R-TWT DL TID(s) or R-TWT UL TID(s), and collectively as R-TWT TID(s), in </w:t>
      </w:r>
      <w:ins w:id="9" w:author="Chunyu Hu" w:date="2022-09-03T09:30:00Z">
        <w:r w:rsidRPr="00B34800">
          <w:rPr>
            <w:rFonts w:ascii="Times New Roman" w:hAnsi="Times New Roman" w:cs="Times New Roman"/>
            <w:sz w:val="20"/>
            <w:szCs w:val="20"/>
          </w:rPr>
          <w:t xml:space="preserve">(#13238)subsequent text and </w:t>
        </w:r>
      </w:ins>
      <w:r w:rsidRPr="00B34800">
        <w:rPr>
          <w:rFonts w:ascii="Times New Roman" w:hAnsi="Times New Roman" w:cs="Times New Roman"/>
          <w:sz w:val="20"/>
          <w:szCs w:val="20"/>
        </w:rPr>
        <w:t xml:space="preserve">the following subclauses. </w:t>
      </w:r>
    </w:p>
    <w:p w14:paraId="3A862E2B" w14:textId="77777777" w:rsidR="00B34800" w:rsidRPr="00B34800" w:rsidRDefault="00B34800" w:rsidP="00B34800">
      <w:pPr>
        <w:rPr>
          <w:rFonts w:ascii="Times New Roman" w:eastAsiaTheme="majorEastAsia" w:hAnsi="Times New Roman" w:cs="Times New Roman"/>
          <w:color w:val="2E74B5" w:themeColor="accent1" w:themeShade="BF"/>
          <w:sz w:val="20"/>
          <w:szCs w:val="20"/>
        </w:rPr>
      </w:pPr>
    </w:p>
    <w:p w14:paraId="48A5FD1D" w14:textId="77777777" w:rsidR="00B34800" w:rsidRPr="00B34800" w:rsidRDefault="00B34800" w:rsidP="00B34800">
      <w:pPr>
        <w:rPr>
          <w:ins w:id="10" w:author="Chunyu Hu" w:date="2022-09-03T09:39:00Z"/>
          <w:rFonts w:ascii="Times New Roman" w:hAnsi="Times New Roman" w:cs="Times New Roman"/>
          <w:sz w:val="20"/>
          <w:szCs w:val="20"/>
        </w:rPr>
      </w:pPr>
      <w:ins w:id="11" w:author="Chunyu Hu" w:date="2022-09-03T09:39:00Z">
        <w:r w:rsidRPr="00B34800">
          <w:rPr>
            <w:rFonts w:ascii="Times New Roman" w:hAnsi="Times New Roman" w:cs="Times New Roman"/>
            <w:sz w:val="20"/>
            <w:szCs w:val="20"/>
          </w:rPr>
          <w:t>(#13238)When a TID-to-link mapping update results in that none of the R-TWT TID(s) are mapped onto the link on which the R-TWT membership is set up any more, the R-TWT membership is considered as terminated.</w:t>
        </w:r>
      </w:ins>
    </w:p>
    <w:p w14:paraId="22EC250B" w14:textId="77777777" w:rsidR="00B34800" w:rsidRPr="00B34800" w:rsidRDefault="00B34800" w:rsidP="00B34800">
      <w:pPr>
        <w:rPr>
          <w:rFonts w:ascii="Times New Roman" w:eastAsiaTheme="majorEastAsia" w:hAnsi="Times New Roman" w:cs="Times New Roman"/>
          <w:color w:val="2E74B5" w:themeColor="accent1" w:themeShade="BF"/>
          <w:sz w:val="20"/>
          <w:szCs w:val="20"/>
        </w:rPr>
      </w:pPr>
    </w:p>
    <w:p w14:paraId="5855D2DD" w14:textId="77777777" w:rsidR="00B34800" w:rsidRPr="00B34800" w:rsidRDefault="00B34800" w:rsidP="00B34800">
      <w:pPr>
        <w:rPr>
          <w:rFonts w:ascii="Times New Roman" w:eastAsiaTheme="majorEastAsia" w:hAnsi="Times New Roman" w:cs="Times New Roman"/>
          <w:color w:val="2E74B5" w:themeColor="accent1" w:themeShade="BF"/>
          <w:sz w:val="20"/>
          <w:szCs w:val="20"/>
        </w:rPr>
      </w:pPr>
      <w:r w:rsidRPr="00B34800">
        <w:rPr>
          <w:rFonts w:ascii="Times New Roman" w:hAnsi="Times New Roman" w:cs="Times New Roman"/>
          <w:sz w:val="20"/>
          <w:szCs w:val="20"/>
        </w:rPr>
        <w:br w:type="page"/>
      </w:r>
    </w:p>
    <w:p w14:paraId="7E555E0E" w14:textId="62BA34F7" w:rsidR="00B34800" w:rsidRDefault="002F0992" w:rsidP="008C2AA8">
      <w:pPr>
        <w:pStyle w:val="Heading1"/>
        <w:spacing w:after="240"/>
      </w:pPr>
      <w:r>
        <w:lastRenderedPageBreak/>
        <w:t xml:space="preserve">18 </w:t>
      </w:r>
      <w:r w:rsidR="0000501D">
        <w:t>CIDs in 35.9.4.1</w:t>
      </w:r>
      <w:r w:rsidR="00AC5D0F">
        <w:t xml:space="preserve"> and others</w:t>
      </w:r>
      <w:r w:rsidR="0000501D">
        <w:t xml:space="preserve"> (related to channel access and txop)</w:t>
      </w:r>
    </w:p>
    <w:p w14:paraId="39FC6430" w14:textId="474FEF32" w:rsidR="00F32C05" w:rsidRPr="00F32C05" w:rsidRDefault="00F32C05" w:rsidP="006F7F03">
      <w:pPr>
        <w:pStyle w:val="Heading2"/>
      </w:pPr>
      <w:r>
        <w:t>(Part 1</w:t>
      </w:r>
      <w:r w:rsidR="000F77EA">
        <w:t xml:space="preserve"> – 10 CIDs</w:t>
      </w:r>
      <w:r>
        <w:t>)</w:t>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150"/>
        <w:gridCol w:w="1710"/>
        <w:gridCol w:w="3150"/>
      </w:tblGrid>
      <w:tr w:rsidR="00AC5D0F" w:rsidRPr="00160E7E" w14:paraId="5E444FA1" w14:textId="77777777" w:rsidTr="00D75D07">
        <w:trPr>
          <w:trHeight w:val="220"/>
          <w:jc w:val="center"/>
        </w:trPr>
        <w:tc>
          <w:tcPr>
            <w:tcW w:w="625" w:type="dxa"/>
            <w:shd w:val="clear" w:color="auto" w:fill="BFBFBF" w:themeFill="background1" w:themeFillShade="BF"/>
            <w:noWrap/>
            <w:vAlign w:val="center"/>
            <w:hideMark/>
          </w:tcPr>
          <w:p w14:paraId="13457426" w14:textId="77777777" w:rsidR="00AC5D0F" w:rsidRPr="00160E7E" w:rsidRDefault="00AC5D0F" w:rsidP="00D75D07">
            <w:pPr>
              <w:rPr>
                <w:b/>
                <w:bCs/>
                <w:sz w:val="16"/>
                <w:szCs w:val="16"/>
              </w:rPr>
            </w:pPr>
            <w:r w:rsidRPr="00160E7E">
              <w:rPr>
                <w:b/>
                <w:bCs/>
                <w:sz w:val="16"/>
                <w:szCs w:val="16"/>
              </w:rPr>
              <w:t>CID</w:t>
            </w:r>
          </w:p>
        </w:tc>
        <w:tc>
          <w:tcPr>
            <w:tcW w:w="1080" w:type="dxa"/>
            <w:shd w:val="clear" w:color="auto" w:fill="BFBFBF" w:themeFill="background1" w:themeFillShade="BF"/>
            <w:vAlign w:val="center"/>
          </w:tcPr>
          <w:p w14:paraId="6A85987D" w14:textId="77777777" w:rsidR="00AC5D0F" w:rsidRPr="00160E7E" w:rsidRDefault="00AC5D0F" w:rsidP="00D75D07">
            <w:pPr>
              <w:rPr>
                <w:b/>
                <w:bCs/>
                <w:sz w:val="16"/>
                <w:szCs w:val="16"/>
              </w:rPr>
            </w:pPr>
            <w:r w:rsidRPr="00160E7E">
              <w:rPr>
                <w:b/>
                <w:bCs/>
                <w:sz w:val="16"/>
                <w:szCs w:val="16"/>
              </w:rPr>
              <w:t>Commenter</w:t>
            </w:r>
          </w:p>
        </w:tc>
        <w:tc>
          <w:tcPr>
            <w:tcW w:w="900" w:type="dxa"/>
            <w:shd w:val="clear" w:color="auto" w:fill="BFBFBF" w:themeFill="background1" w:themeFillShade="BF"/>
            <w:noWrap/>
            <w:vAlign w:val="center"/>
          </w:tcPr>
          <w:p w14:paraId="2237E694" w14:textId="77777777" w:rsidR="00AC5D0F" w:rsidRPr="00160E7E" w:rsidRDefault="00AC5D0F" w:rsidP="00D75D07">
            <w:pPr>
              <w:rPr>
                <w:b/>
                <w:bCs/>
                <w:sz w:val="16"/>
                <w:szCs w:val="16"/>
              </w:rPr>
            </w:pPr>
            <w:r w:rsidRPr="00160E7E">
              <w:rPr>
                <w:b/>
                <w:bCs/>
                <w:sz w:val="16"/>
                <w:szCs w:val="16"/>
              </w:rPr>
              <w:t>Clause</w:t>
            </w:r>
          </w:p>
        </w:tc>
        <w:tc>
          <w:tcPr>
            <w:tcW w:w="720" w:type="dxa"/>
            <w:shd w:val="clear" w:color="auto" w:fill="BFBFBF" w:themeFill="background1" w:themeFillShade="BF"/>
            <w:vAlign w:val="center"/>
          </w:tcPr>
          <w:p w14:paraId="55957635" w14:textId="77777777" w:rsidR="00AC5D0F" w:rsidRPr="00160E7E" w:rsidRDefault="00AC5D0F" w:rsidP="00D75D07">
            <w:pPr>
              <w:rPr>
                <w:b/>
                <w:bCs/>
                <w:sz w:val="16"/>
                <w:szCs w:val="16"/>
              </w:rPr>
            </w:pPr>
            <w:r w:rsidRPr="00160E7E">
              <w:rPr>
                <w:b/>
                <w:bCs/>
                <w:sz w:val="16"/>
                <w:szCs w:val="16"/>
              </w:rPr>
              <w:t>Pg/Ln</w:t>
            </w:r>
          </w:p>
        </w:tc>
        <w:tc>
          <w:tcPr>
            <w:tcW w:w="3150" w:type="dxa"/>
            <w:shd w:val="clear" w:color="auto" w:fill="BFBFBF" w:themeFill="background1" w:themeFillShade="BF"/>
            <w:noWrap/>
            <w:vAlign w:val="center"/>
            <w:hideMark/>
          </w:tcPr>
          <w:p w14:paraId="61E4C32B" w14:textId="77777777" w:rsidR="00AC5D0F" w:rsidRPr="00160E7E" w:rsidRDefault="00AC5D0F" w:rsidP="00D75D07">
            <w:pPr>
              <w:rPr>
                <w:b/>
                <w:bCs/>
                <w:sz w:val="16"/>
                <w:szCs w:val="16"/>
              </w:rPr>
            </w:pPr>
            <w:r w:rsidRPr="00160E7E">
              <w:rPr>
                <w:b/>
                <w:bCs/>
                <w:sz w:val="16"/>
                <w:szCs w:val="16"/>
              </w:rPr>
              <w:t>Comment</w:t>
            </w:r>
          </w:p>
        </w:tc>
        <w:tc>
          <w:tcPr>
            <w:tcW w:w="1710" w:type="dxa"/>
            <w:shd w:val="clear" w:color="auto" w:fill="BFBFBF" w:themeFill="background1" w:themeFillShade="BF"/>
            <w:noWrap/>
            <w:vAlign w:val="center"/>
            <w:hideMark/>
          </w:tcPr>
          <w:p w14:paraId="20202263" w14:textId="77777777" w:rsidR="00AC5D0F" w:rsidRPr="00160E7E" w:rsidRDefault="00AC5D0F" w:rsidP="00D75D07">
            <w:pPr>
              <w:rPr>
                <w:b/>
                <w:bCs/>
                <w:sz w:val="16"/>
                <w:szCs w:val="16"/>
              </w:rPr>
            </w:pPr>
            <w:r w:rsidRPr="00160E7E">
              <w:rPr>
                <w:b/>
                <w:bCs/>
                <w:sz w:val="16"/>
                <w:szCs w:val="16"/>
              </w:rPr>
              <w:t>Proposed Change</w:t>
            </w:r>
          </w:p>
        </w:tc>
        <w:tc>
          <w:tcPr>
            <w:tcW w:w="3150" w:type="dxa"/>
            <w:shd w:val="clear" w:color="auto" w:fill="BFBFBF" w:themeFill="background1" w:themeFillShade="BF"/>
            <w:vAlign w:val="center"/>
            <w:hideMark/>
          </w:tcPr>
          <w:p w14:paraId="0BD3FAAC" w14:textId="77777777" w:rsidR="00AC5D0F" w:rsidRPr="00160E7E" w:rsidRDefault="00AC5D0F" w:rsidP="00D75D07">
            <w:pPr>
              <w:rPr>
                <w:b/>
                <w:bCs/>
                <w:sz w:val="16"/>
                <w:szCs w:val="16"/>
              </w:rPr>
            </w:pPr>
            <w:r w:rsidRPr="00160E7E">
              <w:rPr>
                <w:b/>
                <w:bCs/>
                <w:sz w:val="16"/>
                <w:szCs w:val="16"/>
              </w:rPr>
              <w:t>Resolution</w:t>
            </w:r>
          </w:p>
        </w:tc>
      </w:tr>
      <w:tr w:rsidR="00AC5D0F" w:rsidRPr="00160E7E" w14:paraId="29FF0624" w14:textId="77777777" w:rsidTr="00D75D07">
        <w:trPr>
          <w:trHeight w:val="220"/>
          <w:jc w:val="center"/>
        </w:trPr>
        <w:tc>
          <w:tcPr>
            <w:tcW w:w="625" w:type="dxa"/>
            <w:shd w:val="clear" w:color="auto" w:fill="auto"/>
            <w:noWrap/>
          </w:tcPr>
          <w:p w14:paraId="7DAFC7B3" w14:textId="77777777" w:rsidR="00AC5D0F" w:rsidRPr="00160E7E" w:rsidRDefault="00AC5D0F" w:rsidP="00D75D07">
            <w:pPr>
              <w:rPr>
                <w:sz w:val="16"/>
                <w:szCs w:val="16"/>
              </w:rPr>
            </w:pPr>
            <w:r w:rsidRPr="00EB75EA">
              <w:rPr>
                <w:sz w:val="16"/>
                <w:szCs w:val="16"/>
              </w:rPr>
              <w:t>10694</w:t>
            </w:r>
          </w:p>
        </w:tc>
        <w:tc>
          <w:tcPr>
            <w:tcW w:w="1080" w:type="dxa"/>
            <w:shd w:val="clear" w:color="auto" w:fill="auto"/>
          </w:tcPr>
          <w:p w14:paraId="5B8D13AA" w14:textId="77777777" w:rsidR="00AC5D0F" w:rsidRPr="00160E7E" w:rsidRDefault="00AC5D0F" w:rsidP="00D75D07">
            <w:pPr>
              <w:rPr>
                <w:sz w:val="16"/>
                <w:szCs w:val="16"/>
              </w:rPr>
            </w:pPr>
            <w:r w:rsidRPr="00EB75EA">
              <w:rPr>
                <w:sz w:val="16"/>
                <w:szCs w:val="16"/>
              </w:rPr>
              <w:t>Liangxiao Xin</w:t>
            </w:r>
          </w:p>
        </w:tc>
        <w:tc>
          <w:tcPr>
            <w:tcW w:w="900" w:type="dxa"/>
            <w:shd w:val="clear" w:color="auto" w:fill="auto"/>
            <w:noWrap/>
          </w:tcPr>
          <w:p w14:paraId="4E38417D" w14:textId="77777777" w:rsidR="00AC5D0F" w:rsidRPr="00160E7E" w:rsidRDefault="00AC5D0F" w:rsidP="00D75D07">
            <w:pPr>
              <w:rPr>
                <w:sz w:val="16"/>
                <w:szCs w:val="16"/>
              </w:rPr>
            </w:pPr>
            <w:r w:rsidRPr="00EB75EA">
              <w:rPr>
                <w:sz w:val="16"/>
                <w:szCs w:val="16"/>
              </w:rPr>
              <w:t>35.9.4.1</w:t>
            </w:r>
          </w:p>
        </w:tc>
        <w:tc>
          <w:tcPr>
            <w:tcW w:w="720" w:type="dxa"/>
            <w:shd w:val="clear" w:color="auto" w:fill="auto"/>
          </w:tcPr>
          <w:p w14:paraId="5F35455B" w14:textId="77777777" w:rsidR="00AC5D0F" w:rsidRPr="00160E7E" w:rsidRDefault="00AC5D0F" w:rsidP="00D75D07">
            <w:pPr>
              <w:rPr>
                <w:sz w:val="16"/>
                <w:szCs w:val="16"/>
              </w:rPr>
            </w:pPr>
            <w:r w:rsidRPr="00EB75EA">
              <w:rPr>
                <w:sz w:val="16"/>
                <w:szCs w:val="16"/>
              </w:rPr>
              <w:t>512.12</w:t>
            </w:r>
          </w:p>
        </w:tc>
        <w:tc>
          <w:tcPr>
            <w:tcW w:w="3150" w:type="dxa"/>
            <w:shd w:val="clear" w:color="auto" w:fill="auto"/>
            <w:noWrap/>
          </w:tcPr>
          <w:p w14:paraId="19B291F2" w14:textId="77777777" w:rsidR="00AC5D0F" w:rsidRPr="00160E7E" w:rsidRDefault="00AC5D0F" w:rsidP="00D75D07">
            <w:pPr>
              <w:rPr>
                <w:sz w:val="16"/>
                <w:szCs w:val="16"/>
              </w:rPr>
            </w:pPr>
            <w:r w:rsidRPr="00EB75EA">
              <w:rPr>
                <w:sz w:val="16"/>
                <w:szCs w:val="16"/>
              </w:rPr>
              <w:t>It is low efficient that a R-TWT member STA ends its TXOP before the start time of the R-TWT SP.</w:t>
            </w:r>
          </w:p>
        </w:tc>
        <w:tc>
          <w:tcPr>
            <w:tcW w:w="1710" w:type="dxa"/>
            <w:shd w:val="clear" w:color="auto" w:fill="auto"/>
            <w:noWrap/>
          </w:tcPr>
          <w:p w14:paraId="7295BB3D" w14:textId="77777777" w:rsidR="00AC5D0F" w:rsidRPr="00160E7E" w:rsidRDefault="00AC5D0F" w:rsidP="00D75D07">
            <w:pPr>
              <w:rPr>
                <w:sz w:val="16"/>
                <w:szCs w:val="16"/>
              </w:rPr>
            </w:pPr>
            <w:r w:rsidRPr="00EB75EA">
              <w:rPr>
                <w:sz w:val="16"/>
                <w:szCs w:val="16"/>
              </w:rPr>
              <w:t>A R-TWT member STA can continue its TXOP at the start time of the R-TWT SP if the R-TWT member STA transmits the traffic of R-TWT TIDs during the TXOP after the R-TWT SP starts</w:t>
            </w:r>
          </w:p>
        </w:tc>
        <w:tc>
          <w:tcPr>
            <w:tcW w:w="3150" w:type="dxa"/>
            <w:shd w:val="clear" w:color="auto" w:fill="auto"/>
          </w:tcPr>
          <w:p w14:paraId="753D1A8D" w14:textId="77777777" w:rsidR="00AC5D0F" w:rsidRPr="00EB75EA" w:rsidRDefault="00AC5D0F" w:rsidP="00D75D07">
            <w:pPr>
              <w:rPr>
                <w:b/>
                <w:bCs/>
                <w:sz w:val="16"/>
                <w:szCs w:val="16"/>
              </w:rPr>
            </w:pPr>
            <w:r w:rsidRPr="00EB75EA">
              <w:rPr>
                <w:b/>
                <w:bCs/>
                <w:sz w:val="16"/>
                <w:szCs w:val="16"/>
              </w:rPr>
              <w:t>Rejected</w:t>
            </w:r>
          </w:p>
          <w:p w14:paraId="44309C1E" w14:textId="77777777" w:rsidR="00AC5D0F" w:rsidRPr="00EB75EA" w:rsidRDefault="00AC5D0F" w:rsidP="00D75D07">
            <w:pPr>
              <w:rPr>
                <w:sz w:val="16"/>
                <w:szCs w:val="16"/>
              </w:rPr>
            </w:pPr>
          </w:p>
          <w:p w14:paraId="17E1FF58" w14:textId="77777777" w:rsidR="00AC5D0F" w:rsidRDefault="00AC5D0F" w:rsidP="00D75D07">
            <w:pPr>
              <w:rPr>
                <w:sz w:val="16"/>
                <w:szCs w:val="16"/>
              </w:rPr>
            </w:pPr>
            <w:r>
              <w:rPr>
                <w:sz w:val="16"/>
                <w:szCs w:val="16"/>
              </w:rPr>
              <w:t>When a member STA is allowed to do so, AP won’t be able to utilize the SP efficiently to deliver DL/UL to multiple member STAs when possible. This lowers the efficiency of the R-TWT utilization. Also, it’s recommended not to transmit outside of a TWT SP.</w:t>
            </w:r>
          </w:p>
          <w:p w14:paraId="540DA1A4" w14:textId="77777777" w:rsidR="00AC5D0F" w:rsidRPr="00160E7E" w:rsidRDefault="00AC5D0F" w:rsidP="00D75D07">
            <w:pPr>
              <w:rPr>
                <w:sz w:val="16"/>
                <w:szCs w:val="16"/>
              </w:rPr>
            </w:pPr>
            <w:r>
              <w:rPr>
                <w:sz w:val="16"/>
                <w:szCs w:val="16"/>
              </w:rPr>
              <w:t>In summary, the proposed change would complicate the rule unnecessarily.</w:t>
            </w:r>
          </w:p>
        </w:tc>
      </w:tr>
      <w:tr w:rsidR="00AC5D0F" w:rsidRPr="00160E7E" w14:paraId="0A066FE6" w14:textId="77777777" w:rsidTr="00D75D07">
        <w:trPr>
          <w:trHeight w:val="220"/>
          <w:jc w:val="center"/>
        </w:trPr>
        <w:tc>
          <w:tcPr>
            <w:tcW w:w="625" w:type="dxa"/>
            <w:shd w:val="clear" w:color="auto" w:fill="auto"/>
            <w:noWrap/>
          </w:tcPr>
          <w:p w14:paraId="39305027" w14:textId="1168F619" w:rsidR="00AC5D0F" w:rsidRPr="00EB75EA" w:rsidRDefault="00AC5D0F" w:rsidP="00AC5D0F">
            <w:pPr>
              <w:rPr>
                <w:sz w:val="16"/>
                <w:szCs w:val="16"/>
              </w:rPr>
            </w:pPr>
            <w:r w:rsidRPr="00EB75EA">
              <w:rPr>
                <w:sz w:val="16"/>
                <w:szCs w:val="16"/>
              </w:rPr>
              <w:t>10731</w:t>
            </w:r>
          </w:p>
        </w:tc>
        <w:tc>
          <w:tcPr>
            <w:tcW w:w="1080" w:type="dxa"/>
            <w:shd w:val="clear" w:color="auto" w:fill="auto"/>
          </w:tcPr>
          <w:p w14:paraId="0D7FC48F" w14:textId="02B5E072" w:rsidR="00AC5D0F" w:rsidRPr="00EB75EA" w:rsidRDefault="00AC5D0F" w:rsidP="00AC5D0F">
            <w:pPr>
              <w:rPr>
                <w:sz w:val="16"/>
                <w:szCs w:val="16"/>
              </w:rPr>
            </w:pPr>
            <w:r w:rsidRPr="00EB75EA">
              <w:rPr>
                <w:sz w:val="16"/>
                <w:szCs w:val="16"/>
              </w:rPr>
              <w:t>Insun Jang</w:t>
            </w:r>
          </w:p>
        </w:tc>
        <w:tc>
          <w:tcPr>
            <w:tcW w:w="900" w:type="dxa"/>
            <w:shd w:val="clear" w:color="auto" w:fill="auto"/>
            <w:noWrap/>
          </w:tcPr>
          <w:p w14:paraId="79A45400" w14:textId="16703435" w:rsidR="00AC5D0F" w:rsidRPr="00EB75EA" w:rsidRDefault="00AC5D0F" w:rsidP="00AC5D0F">
            <w:pPr>
              <w:rPr>
                <w:sz w:val="16"/>
                <w:szCs w:val="16"/>
              </w:rPr>
            </w:pPr>
            <w:r w:rsidRPr="00EB75EA">
              <w:rPr>
                <w:sz w:val="16"/>
                <w:szCs w:val="16"/>
              </w:rPr>
              <w:t>35.9.4.1</w:t>
            </w:r>
          </w:p>
        </w:tc>
        <w:tc>
          <w:tcPr>
            <w:tcW w:w="720" w:type="dxa"/>
            <w:shd w:val="clear" w:color="auto" w:fill="auto"/>
          </w:tcPr>
          <w:p w14:paraId="30376ABA" w14:textId="698F90F9" w:rsidR="00AC5D0F" w:rsidRPr="00EB75EA" w:rsidRDefault="00AC5D0F" w:rsidP="00AC5D0F">
            <w:pPr>
              <w:rPr>
                <w:sz w:val="16"/>
                <w:szCs w:val="16"/>
              </w:rPr>
            </w:pPr>
            <w:r w:rsidRPr="00EB75EA">
              <w:rPr>
                <w:sz w:val="16"/>
                <w:szCs w:val="16"/>
              </w:rPr>
              <w:t>512.12</w:t>
            </w:r>
          </w:p>
        </w:tc>
        <w:tc>
          <w:tcPr>
            <w:tcW w:w="3150" w:type="dxa"/>
            <w:shd w:val="clear" w:color="auto" w:fill="auto"/>
            <w:noWrap/>
          </w:tcPr>
          <w:p w14:paraId="59063C9B" w14:textId="43B98862" w:rsidR="00AC5D0F" w:rsidRPr="00EB75EA" w:rsidRDefault="00AC5D0F" w:rsidP="00AC5D0F">
            <w:pPr>
              <w:rPr>
                <w:sz w:val="16"/>
                <w:szCs w:val="16"/>
              </w:rPr>
            </w:pPr>
            <w:r w:rsidRPr="00EB75EA">
              <w:rPr>
                <w:sz w:val="16"/>
                <w:szCs w:val="16"/>
              </w:rPr>
              <w:t>Before the upcoming rTWT if a STA as its member is delivering the traffic corresonding to TID neogiated during rTWT setup, it should not end its TXOP.</w:t>
            </w:r>
          </w:p>
        </w:tc>
        <w:tc>
          <w:tcPr>
            <w:tcW w:w="1710" w:type="dxa"/>
            <w:shd w:val="clear" w:color="auto" w:fill="auto"/>
            <w:noWrap/>
          </w:tcPr>
          <w:p w14:paraId="5F4FFABF" w14:textId="3FB1EEF8" w:rsidR="00AC5D0F" w:rsidRPr="00EB75EA" w:rsidRDefault="00AC5D0F" w:rsidP="00AC5D0F">
            <w:pPr>
              <w:rPr>
                <w:sz w:val="16"/>
                <w:szCs w:val="16"/>
              </w:rPr>
            </w:pPr>
            <w:r w:rsidRPr="00EB75EA">
              <w:rPr>
                <w:sz w:val="16"/>
                <w:szCs w:val="16"/>
              </w:rPr>
              <w:t>As in the comment, the exception case should be considered</w:t>
            </w:r>
          </w:p>
        </w:tc>
        <w:tc>
          <w:tcPr>
            <w:tcW w:w="3150" w:type="dxa"/>
            <w:shd w:val="clear" w:color="auto" w:fill="auto"/>
          </w:tcPr>
          <w:p w14:paraId="282971FE" w14:textId="77777777" w:rsidR="00AC5D0F" w:rsidRPr="00EB75EA" w:rsidRDefault="00AC5D0F" w:rsidP="00AC5D0F">
            <w:pPr>
              <w:rPr>
                <w:b/>
                <w:bCs/>
                <w:sz w:val="16"/>
                <w:szCs w:val="16"/>
              </w:rPr>
            </w:pPr>
            <w:r w:rsidRPr="00EB75EA">
              <w:rPr>
                <w:b/>
                <w:bCs/>
                <w:sz w:val="16"/>
                <w:szCs w:val="16"/>
              </w:rPr>
              <w:t>Rejected</w:t>
            </w:r>
          </w:p>
          <w:p w14:paraId="5906E534" w14:textId="77777777" w:rsidR="00AC5D0F" w:rsidRPr="00EB75EA" w:rsidRDefault="00AC5D0F" w:rsidP="00AC5D0F">
            <w:pPr>
              <w:rPr>
                <w:sz w:val="16"/>
                <w:szCs w:val="16"/>
              </w:rPr>
            </w:pPr>
          </w:p>
          <w:p w14:paraId="7893E41D" w14:textId="77777777" w:rsidR="00AC5D0F" w:rsidRDefault="00AC5D0F" w:rsidP="00AC5D0F">
            <w:pPr>
              <w:rPr>
                <w:sz w:val="16"/>
                <w:szCs w:val="16"/>
              </w:rPr>
            </w:pPr>
            <w:r>
              <w:rPr>
                <w:sz w:val="16"/>
                <w:szCs w:val="16"/>
              </w:rPr>
              <w:t>When a member STA is allowed to do so, AP won’t be able to utilize the SP efficiently to deliver DL/UL to multiple member STAs when possible. This lowers the efficiency of the R-TWT utilization. Also, it’s recommended not to transmit outside of a TWT SP.</w:t>
            </w:r>
          </w:p>
          <w:p w14:paraId="1A535592" w14:textId="5CA31FC6" w:rsidR="00AC5D0F" w:rsidRPr="00EB75EA" w:rsidRDefault="00AC5D0F" w:rsidP="00AC5D0F">
            <w:pPr>
              <w:rPr>
                <w:b/>
                <w:bCs/>
                <w:sz w:val="16"/>
                <w:szCs w:val="16"/>
              </w:rPr>
            </w:pPr>
            <w:r>
              <w:rPr>
                <w:sz w:val="16"/>
                <w:szCs w:val="16"/>
              </w:rPr>
              <w:t>In summary, the proposed change would complicate the rule unnecessarily.</w:t>
            </w:r>
          </w:p>
        </w:tc>
      </w:tr>
      <w:tr w:rsidR="00AC5D0F" w:rsidRPr="00160E7E" w14:paraId="62510F1A" w14:textId="77777777" w:rsidTr="00D75D07">
        <w:trPr>
          <w:trHeight w:val="220"/>
          <w:jc w:val="center"/>
        </w:trPr>
        <w:tc>
          <w:tcPr>
            <w:tcW w:w="625" w:type="dxa"/>
            <w:shd w:val="clear" w:color="auto" w:fill="auto"/>
            <w:noWrap/>
          </w:tcPr>
          <w:p w14:paraId="05DB9455" w14:textId="5ABD48B0" w:rsidR="00AC5D0F" w:rsidRPr="00EB75EA" w:rsidRDefault="00AC5D0F" w:rsidP="00AC5D0F">
            <w:pPr>
              <w:rPr>
                <w:sz w:val="16"/>
                <w:szCs w:val="16"/>
              </w:rPr>
            </w:pPr>
            <w:r w:rsidRPr="00EB75EA">
              <w:rPr>
                <w:sz w:val="16"/>
                <w:szCs w:val="16"/>
              </w:rPr>
              <w:t>10860</w:t>
            </w:r>
          </w:p>
        </w:tc>
        <w:tc>
          <w:tcPr>
            <w:tcW w:w="1080" w:type="dxa"/>
            <w:shd w:val="clear" w:color="auto" w:fill="auto"/>
          </w:tcPr>
          <w:p w14:paraId="53D6315B" w14:textId="2A9A6586" w:rsidR="00AC5D0F" w:rsidRPr="00EB75EA" w:rsidRDefault="00AC5D0F" w:rsidP="00AC5D0F">
            <w:pPr>
              <w:rPr>
                <w:sz w:val="16"/>
                <w:szCs w:val="16"/>
              </w:rPr>
            </w:pPr>
            <w:r w:rsidRPr="00EB75EA">
              <w:rPr>
                <w:sz w:val="16"/>
                <w:szCs w:val="16"/>
              </w:rPr>
              <w:t>Jinsoo Choi</w:t>
            </w:r>
          </w:p>
        </w:tc>
        <w:tc>
          <w:tcPr>
            <w:tcW w:w="900" w:type="dxa"/>
            <w:shd w:val="clear" w:color="auto" w:fill="auto"/>
            <w:noWrap/>
          </w:tcPr>
          <w:p w14:paraId="5B305DE7" w14:textId="00359A81" w:rsidR="00AC5D0F" w:rsidRPr="00EB75EA" w:rsidRDefault="00AC5D0F" w:rsidP="00AC5D0F">
            <w:pPr>
              <w:rPr>
                <w:sz w:val="16"/>
                <w:szCs w:val="16"/>
              </w:rPr>
            </w:pPr>
            <w:r w:rsidRPr="00EB75EA">
              <w:rPr>
                <w:sz w:val="16"/>
                <w:szCs w:val="16"/>
              </w:rPr>
              <w:t>35.9.4.1</w:t>
            </w:r>
          </w:p>
        </w:tc>
        <w:tc>
          <w:tcPr>
            <w:tcW w:w="720" w:type="dxa"/>
            <w:shd w:val="clear" w:color="auto" w:fill="auto"/>
          </w:tcPr>
          <w:p w14:paraId="698F4BB2" w14:textId="2374EBA8" w:rsidR="00AC5D0F" w:rsidRPr="00EB75EA" w:rsidRDefault="00AC5D0F" w:rsidP="00AC5D0F">
            <w:pPr>
              <w:rPr>
                <w:sz w:val="16"/>
                <w:szCs w:val="16"/>
              </w:rPr>
            </w:pPr>
            <w:r w:rsidRPr="00EB75EA">
              <w:rPr>
                <w:sz w:val="16"/>
                <w:szCs w:val="16"/>
              </w:rPr>
              <w:t>512.21</w:t>
            </w:r>
          </w:p>
        </w:tc>
        <w:tc>
          <w:tcPr>
            <w:tcW w:w="3150" w:type="dxa"/>
            <w:shd w:val="clear" w:color="auto" w:fill="auto"/>
            <w:noWrap/>
          </w:tcPr>
          <w:p w14:paraId="3957D144" w14:textId="578146A0" w:rsidR="00AC5D0F" w:rsidRPr="00EB75EA" w:rsidRDefault="00AC5D0F" w:rsidP="00AC5D0F">
            <w:pPr>
              <w:rPr>
                <w:sz w:val="16"/>
                <w:szCs w:val="16"/>
              </w:rPr>
            </w:pPr>
            <w:r w:rsidRPr="00EB75EA">
              <w:rPr>
                <w:sz w:val="16"/>
                <w:szCs w:val="16"/>
              </w:rPr>
              <w:t>Would all the non-AP EHT STAs with dot11RestrictedTWTOptionImplemented set to true as a TXOP holder need to stop the TXOP before the start time of any r-TWT SPs? For example, what about the non-AP EHT STAs operating with the TID that is same with what following r-TWT SP uses for delivering latency sensitive traffic? Do those non-AP EHT STAs need to strictly comply the rule even they are also communicating with latency sensitive traffics? This may be related to whether all such latency sensitive traffics have to be delivered only within or by rTWT SP, so we'd better clarifiy and consider a mechanism to handle this.</w:t>
            </w:r>
          </w:p>
        </w:tc>
        <w:tc>
          <w:tcPr>
            <w:tcW w:w="1710" w:type="dxa"/>
            <w:shd w:val="clear" w:color="auto" w:fill="auto"/>
            <w:noWrap/>
          </w:tcPr>
          <w:p w14:paraId="7904033A" w14:textId="157F5200" w:rsidR="00AC5D0F" w:rsidRPr="00EB75EA" w:rsidRDefault="00AC5D0F" w:rsidP="00AC5D0F">
            <w:pPr>
              <w:rPr>
                <w:sz w:val="16"/>
                <w:szCs w:val="16"/>
              </w:rPr>
            </w:pPr>
            <w:r w:rsidRPr="00EB75EA">
              <w:rPr>
                <w:sz w:val="16"/>
                <w:szCs w:val="16"/>
              </w:rPr>
              <w:t>As in comment</w:t>
            </w:r>
          </w:p>
        </w:tc>
        <w:tc>
          <w:tcPr>
            <w:tcW w:w="3150" w:type="dxa"/>
            <w:shd w:val="clear" w:color="auto" w:fill="auto"/>
          </w:tcPr>
          <w:p w14:paraId="507996BA" w14:textId="77777777" w:rsidR="00AC5D0F" w:rsidRPr="00EB75EA" w:rsidRDefault="00AC5D0F" w:rsidP="00AC5D0F">
            <w:pPr>
              <w:rPr>
                <w:b/>
                <w:bCs/>
                <w:sz w:val="16"/>
                <w:szCs w:val="16"/>
              </w:rPr>
            </w:pPr>
            <w:r w:rsidRPr="00EB75EA">
              <w:rPr>
                <w:b/>
                <w:bCs/>
                <w:sz w:val="16"/>
                <w:szCs w:val="16"/>
              </w:rPr>
              <w:t>Rejected</w:t>
            </w:r>
          </w:p>
          <w:p w14:paraId="63983768" w14:textId="77777777" w:rsidR="00AC5D0F" w:rsidRPr="00EB75EA" w:rsidRDefault="00AC5D0F" w:rsidP="00AC5D0F">
            <w:pPr>
              <w:rPr>
                <w:sz w:val="16"/>
                <w:szCs w:val="16"/>
              </w:rPr>
            </w:pPr>
          </w:p>
          <w:p w14:paraId="619288D1" w14:textId="77777777" w:rsidR="00AC5D0F" w:rsidRDefault="00AC5D0F" w:rsidP="00AC5D0F">
            <w:pPr>
              <w:rPr>
                <w:sz w:val="16"/>
                <w:szCs w:val="16"/>
              </w:rPr>
            </w:pPr>
            <w:r>
              <w:rPr>
                <w:sz w:val="16"/>
                <w:szCs w:val="16"/>
              </w:rPr>
              <w:t>When a member STA is allowed to do so, AP won’t be able to utilize the SP efficiently to deliver DL/UL to multiple member STAs when possible. This lowers the efficiency of the R-TWT utilization. Also, it’s recommended not to transmit outside of a TWT SP.</w:t>
            </w:r>
          </w:p>
          <w:p w14:paraId="29FCCCFF" w14:textId="4D979351" w:rsidR="00AC5D0F" w:rsidRPr="00EB75EA" w:rsidRDefault="00AC5D0F" w:rsidP="00AC5D0F">
            <w:pPr>
              <w:rPr>
                <w:b/>
                <w:bCs/>
                <w:sz w:val="16"/>
                <w:szCs w:val="16"/>
              </w:rPr>
            </w:pPr>
            <w:r>
              <w:rPr>
                <w:sz w:val="16"/>
                <w:szCs w:val="16"/>
              </w:rPr>
              <w:t>In summary, the proposed change would complicate the rule unnecessarily.</w:t>
            </w:r>
          </w:p>
        </w:tc>
      </w:tr>
      <w:tr w:rsidR="00AC5D0F" w:rsidRPr="00160E7E" w14:paraId="13CED0F8" w14:textId="77777777" w:rsidTr="00D75D07">
        <w:trPr>
          <w:trHeight w:val="220"/>
          <w:jc w:val="center"/>
        </w:trPr>
        <w:tc>
          <w:tcPr>
            <w:tcW w:w="625" w:type="dxa"/>
            <w:shd w:val="clear" w:color="auto" w:fill="auto"/>
            <w:noWrap/>
          </w:tcPr>
          <w:p w14:paraId="2802B00E" w14:textId="00338806" w:rsidR="00AC5D0F" w:rsidRPr="00EB75EA" w:rsidRDefault="00AC5D0F" w:rsidP="00AC5D0F">
            <w:pPr>
              <w:rPr>
                <w:sz w:val="16"/>
                <w:szCs w:val="16"/>
              </w:rPr>
            </w:pPr>
            <w:r w:rsidRPr="00EB75EA">
              <w:rPr>
                <w:sz w:val="16"/>
                <w:szCs w:val="16"/>
              </w:rPr>
              <w:t>12076</w:t>
            </w:r>
          </w:p>
        </w:tc>
        <w:tc>
          <w:tcPr>
            <w:tcW w:w="1080" w:type="dxa"/>
            <w:shd w:val="clear" w:color="auto" w:fill="auto"/>
          </w:tcPr>
          <w:p w14:paraId="0A28D046" w14:textId="53F5FE0F" w:rsidR="00AC5D0F" w:rsidRPr="00EB75EA" w:rsidRDefault="00AC5D0F" w:rsidP="00AC5D0F">
            <w:pPr>
              <w:rPr>
                <w:sz w:val="16"/>
                <w:szCs w:val="16"/>
              </w:rPr>
            </w:pPr>
            <w:r w:rsidRPr="00EB75EA">
              <w:rPr>
                <w:sz w:val="16"/>
                <w:szCs w:val="16"/>
              </w:rPr>
              <w:t>SunHee Baek</w:t>
            </w:r>
          </w:p>
        </w:tc>
        <w:tc>
          <w:tcPr>
            <w:tcW w:w="900" w:type="dxa"/>
            <w:shd w:val="clear" w:color="auto" w:fill="auto"/>
            <w:noWrap/>
          </w:tcPr>
          <w:p w14:paraId="5ACABB79" w14:textId="1F2061EA" w:rsidR="00AC5D0F" w:rsidRPr="00EB75EA" w:rsidRDefault="00AC5D0F" w:rsidP="00AC5D0F">
            <w:pPr>
              <w:rPr>
                <w:sz w:val="16"/>
                <w:szCs w:val="16"/>
              </w:rPr>
            </w:pPr>
            <w:r w:rsidRPr="00EB75EA">
              <w:rPr>
                <w:sz w:val="16"/>
                <w:szCs w:val="16"/>
              </w:rPr>
              <w:t>35.9.4.1</w:t>
            </w:r>
          </w:p>
        </w:tc>
        <w:tc>
          <w:tcPr>
            <w:tcW w:w="720" w:type="dxa"/>
            <w:shd w:val="clear" w:color="auto" w:fill="auto"/>
          </w:tcPr>
          <w:p w14:paraId="2E86EF55" w14:textId="3859156A" w:rsidR="00AC5D0F" w:rsidRPr="00EB75EA" w:rsidRDefault="00AC5D0F" w:rsidP="00AC5D0F">
            <w:pPr>
              <w:rPr>
                <w:sz w:val="16"/>
                <w:szCs w:val="16"/>
              </w:rPr>
            </w:pPr>
            <w:r w:rsidRPr="00EB75EA">
              <w:rPr>
                <w:sz w:val="16"/>
                <w:szCs w:val="16"/>
              </w:rPr>
              <w:t>512.12</w:t>
            </w:r>
          </w:p>
        </w:tc>
        <w:tc>
          <w:tcPr>
            <w:tcW w:w="3150" w:type="dxa"/>
            <w:shd w:val="clear" w:color="auto" w:fill="auto"/>
            <w:noWrap/>
          </w:tcPr>
          <w:p w14:paraId="09984DEC" w14:textId="4C976151" w:rsidR="00AC5D0F" w:rsidRPr="00EB75EA" w:rsidRDefault="00AC5D0F" w:rsidP="00AC5D0F">
            <w:pPr>
              <w:rPr>
                <w:sz w:val="16"/>
                <w:szCs w:val="16"/>
              </w:rPr>
            </w:pPr>
            <w:r w:rsidRPr="00EB75EA">
              <w:rPr>
                <w:sz w:val="16"/>
                <w:szCs w:val="16"/>
              </w:rPr>
              <w:t>The TOXP rule for rTWT SP makes STA supported rTWT end its TXOP before the start time of rTWT SP. But if the TXOP holder before rTWT SP is one of the member STAs of the upcoming rTWT SP, this rule makes the data flow restricted before start time of the rTWT SP.</w:t>
            </w:r>
          </w:p>
        </w:tc>
        <w:tc>
          <w:tcPr>
            <w:tcW w:w="1710" w:type="dxa"/>
            <w:shd w:val="clear" w:color="auto" w:fill="auto"/>
            <w:noWrap/>
          </w:tcPr>
          <w:p w14:paraId="32F2197F" w14:textId="667D4A26" w:rsidR="00AC5D0F" w:rsidRPr="00EB75EA" w:rsidRDefault="00AC5D0F" w:rsidP="00AC5D0F">
            <w:pPr>
              <w:rPr>
                <w:sz w:val="16"/>
                <w:szCs w:val="16"/>
              </w:rPr>
            </w:pPr>
            <w:r w:rsidRPr="00EB75EA">
              <w:rPr>
                <w:sz w:val="16"/>
                <w:szCs w:val="16"/>
              </w:rPr>
              <w:t>We need an updated TXOP rule for rTWT SPs to cover the case as the comment.</w:t>
            </w:r>
          </w:p>
        </w:tc>
        <w:tc>
          <w:tcPr>
            <w:tcW w:w="3150" w:type="dxa"/>
            <w:shd w:val="clear" w:color="auto" w:fill="auto"/>
          </w:tcPr>
          <w:p w14:paraId="6F9278F5" w14:textId="77777777" w:rsidR="00AC5D0F" w:rsidRPr="00EB75EA" w:rsidRDefault="00AC5D0F" w:rsidP="00AC5D0F">
            <w:pPr>
              <w:rPr>
                <w:b/>
                <w:bCs/>
                <w:sz w:val="16"/>
                <w:szCs w:val="16"/>
              </w:rPr>
            </w:pPr>
            <w:r w:rsidRPr="00EB75EA">
              <w:rPr>
                <w:b/>
                <w:bCs/>
                <w:sz w:val="16"/>
                <w:szCs w:val="16"/>
              </w:rPr>
              <w:t>Rejected</w:t>
            </w:r>
          </w:p>
          <w:p w14:paraId="61373115" w14:textId="77777777" w:rsidR="00AC5D0F" w:rsidRPr="00EB75EA" w:rsidRDefault="00AC5D0F" w:rsidP="00AC5D0F">
            <w:pPr>
              <w:rPr>
                <w:sz w:val="16"/>
                <w:szCs w:val="16"/>
              </w:rPr>
            </w:pPr>
          </w:p>
          <w:p w14:paraId="1D62E9FE" w14:textId="77777777" w:rsidR="00AC5D0F" w:rsidRDefault="00AC5D0F" w:rsidP="00AC5D0F">
            <w:pPr>
              <w:rPr>
                <w:sz w:val="16"/>
                <w:szCs w:val="16"/>
              </w:rPr>
            </w:pPr>
            <w:r>
              <w:rPr>
                <w:sz w:val="16"/>
                <w:szCs w:val="16"/>
              </w:rPr>
              <w:t>When a member STA is allowed to do so, AP won’t be able to utilize the SP efficiently to deliver DL/UL to multiple member STAs when possible. This lowers the efficiency of the R-TWT utilization. Also, it’s recommended not to transmit outside of a TWT SP.</w:t>
            </w:r>
          </w:p>
          <w:p w14:paraId="0CC8F0E9" w14:textId="76B7764F" w:rsidR="00AC5D0F" w:rsidRPr="00EB75EA" w:rsidRDefault="00AC5D0F" w:rsidP="00AC5D0F">
            <w:pPr>
              <w:rPr>
                <w:b/>
                <w:bCs/>
                <w:sz w:val="16"/>
                <w:szCs w:val="16"/>
              </w:rPr>
            </w:pPr>
            <w:r>
              <w:rPr>
                <w:sz w:val="16"/>
                <w:szCs w:val="16"/>
              </w:rPr>
              <w:t>In summary, the proposed change would complicate the rule unnecessarily.</w:t>
            </w:r>
          </w:p>
        </w:tc>
      </w:tr>
      <w:tr w:rsidR="00AC5D0F" w:rsidRPr="00160E7E" w14:paraId="362E258E" w14:textId="77777777" w:rsidTr="00D75D07">
        <w:trPr>
          <w:trHeight w:val="220"/>
          <w:jc w:val="center"/>
        </w:trPr>
        <w:tc>
          <w:tcPr>
            <w:tcW w:w="625" w:type="dxa"/>
            <w:shd w:val="clear" w:color="auto" w:fill="auto"/>
            <w:noWrap/>
          </w:tcPr>
          <w:p w14:paraId="6DF58B88" w14:textId="23637BE0" w:rsidR="00AC5D0F" w:rsidRPr="00EB75EA" w:rsidRDefault="00AC5D0F" w:rsidP="00AC5D0F">
            <w:pPr>
              <w:rPr>
                <w:sz w:val="16"/>
                <w:szCs w:val="16"/>
              </w:rPr>
            </w:pPr>
            <w:r w:rsidRPr="00EB75EA">
              <w:rPr>
                <w:sz w:val="16"/>
                <w:szCs w:val="16"/>
              </w:rPr>
              <w:t>13830</w:t>
            </w:r>
          </w:p>
        </w:tc>
        <w:tc>
          <w:tcPr>
            <w:tcW w:w="1080" w:type="dxa"/>
            <w:shd w:val="clear" w:color="auto" w:fill="auto"/>
          </w:tcPr>
          <w:p w14:paraId="7FF6C9C0" w14:textId="3A93F832" w:rsidR="00AC5D0F" w:rsidRPr="00EB75EA" w:rsidRDefault="00AC5D0F" w:rsidP="00AC5D0F">
            <w:pPr>
              <w:rPr>
                <w:sz w:val="16"/>
                <w:szCs w:val="16"/>
              </w:rPr>
            </w:pPr>
            <w:r w:rsidRPr="00EB75EA">
              <w:rPr>
                <w:sz w:val="16"/>
                <w:szCs w:val="16"/>
              </w:rPr>
              <w:t>Yuchen Guo</w:t>
            </w:r>
          </w:p>
        </w:tc>
        <w:tc>
          <w:tcPr>
            <w:tcW w:w="900" w:type="dxa"/>
            <w:shd w:val="clear" w:color="auto" w:fill="auto"/>
            <w:noWrap/>
          </w:tcPr>
          <w:p w14:paraId="39A6D9F0" w14:textId="59A57C5D" w:rsidR="00AC5D0F" w:rsidRPr="00EB75EA" w:rsidRDefault="00AC5D0F" w:rsidP="00AC5D0F">
            <w:pPr>
              <w:rPr>
                <w:sz w:val="16"/>
                <w:szCs w:val="16"/>
              </w:rPr>
            </w:pPr>
            <w:r w:rsidRPr="00EB75EA">
              <w:rPr>
                <w:sz w:val="16"/>
                <w:szCs w:val="16"/>
              </w:rPr>
              <w:t>35.9.4.1</w:t>
            </w:r>
          </w:p>
        </w:tc>
        <w:tc>
          <w:tcPr>
            <w:tcW w:w="720" w:type="dxa"/>
            <w:shd w:val="clear" w:color="auto" w:fill="auto"/>
          </w:tcPr>
          <w:p w14:paraId="5103AA86" w14:textId="3CA0F2B2" w:rsidR="00AC5D0F" w:rsidRPr="00EB75EA" w:rsidRDefault="00AC5D0F" w:rsidP="00AC5D0F">
            <w:pPr>
              <w:rPr>
                <w:sz w:val="16"/>
                <w:szCs w:val="16"/>
              </w:rPr>
            </w:pPr>
            <w:r w:rsidRPr="00EB75EA">
              <w:rPr>
                <w:sz w:val="16"/>
                <w:szCs w:val="16"/>
              </w:rPr>
              <w:t>512.13</w:t>
            </w:r>
          </w:p>
        </w:tc>
        <w:tc>
          <w:tcPr>
            <w:tcW w:w="3150" w:type="dxa"/>
            <w:shd w:val="clear" w:color="auto" w:fill="auto"/>
            <w:noWrap/>
          </w:tcPr>
          <w:p w14:paraId="14B1A475" w14:textId="058B7A9F" w:rsidR="00AC5D0F" w:rsidRPr="00EB75EA" w:rsidRDefault="00AC5D0F" w:rsidP="00AC5D0F">
            <w:pPr>
              <w:rPr>
                <w:sz w:val="16"/>
                <w:szCs w:val="16"/>
              </w:rPr>
            </w:pPr>
            <w:r w:rsidRPr="00EB75EA">
              <w:rPr>
                <w:sz w:val="16"/>
                <w:szCs w:val="16"/>
              </w:rPr>
              <w:t>if the obtained TXOP of the non-AP EHT STA is used for low latency transmission, the non-AP EHT STA may not end its TXOP</w:t>
            </w:r>
          </w:p>
        </w:tc>
        <w:tc>
          <w:tcPr>
            <w:tcW w:w="1710" w:type="dxa"/>
            <w:shd w:val="clear" w:color="auto" w:fill="auto"/>
            <w:noWrap/>
          </w:tcPr>
          <w:p w14:paraId="7DFEE4CE" w14:textId="52EBE513" w:rsidR="00AC5D0F" w:rsidRPr="00EB75EA" w:rsidRDefault="00AC5D0F" w:rsidP="00AC5D0F">
            <w:pPr>
              <w:rPr>
                <w:sz w:val="16"/>
                <w:szCs w:val="16"/>
              </w:rPr>
            </w:pPr>
            <w:r w:rsidRPr="00EB75EA">
              <w:rPr>
                <w:sz w:val="16"/>
                <w:szCs w:val="16"/>
              </w:rPr>
              <w:t>add "unless the upcoming restricted TWT SP is a non-trigger-enabled TWT SP where the non-AP EHT STA is a member, and the TXOP is used for the transmission of QoS Data frames of r-TWT TID(s)" after "associated AP"</w:t>
            </w:r>
          </w:p>
        </w:tc>
        <w:tc>
          <w:tcPr>
            <w:tcW w:w="3150" w:type="dxa"/>
            <w:shd w:val="clear" w:color="auto" w:fill="auto"/>
          </w:tcPr>
          <w:p w14:paraId="3EBFF666" w14:textId="77777777" w:rsidR="00AC5D0F" w:rsidRPr="00EB75EA" w:rsidRDefault="00AC5D0F" w:rsidP="00AC5D0F">
            <w:pPr>
              <w:rPr>
                <w:b/>
                <w:bCs/>
                <w:sz w:val="16"/>
                <w:szCs w:val="16"/>
              </w:rPr>
            </w:pPr>
            <w:r w:rsidRPr="00EB75EA">
              <w:rPr>
                <w:b/>
                <w:bCs/>
                <w:sz w:val="16"/>
                <w:szCs w:val="16"/>
              </w:rPr>
              <w:t>Rejected</w:t>
            </w:r>
          </w:p>
          <w:p w14:paraId="655C817E" w14:textId="77777777" w:rsidR="00AC5D0F" w:rsidRPr="00EB75EA" w:rsidRDefault="00AC5D0F" w:rsidP="00AC5D0F">
            <w:pPr>
              <w:rPr>
                <w:sz w:val="16"/>
                <w:szCs w:val="16"/>
              </w:rPr>
            </w:pPr>
          </w:p>
          <w:p w14:paraId="28E0A1D5" w14:textId="77777777" w:rsidR="00AC5D0F" w:rsidRDefault="00AC5D0F" w:rsidP="00AC5D0F">
            <w:pPr>
              <w:rPr>
                <w:sz w:val="16"/>
                <w:szCs w:val="16"/>
              </w:rPr>
            </w:pPr>
            <w:r>
              <w:rPr>
                <w:sz w:val="16"/>
                <w:szCs w:val="16"/>
              </w:rPr>
              <w:t>When a member STA is allowed to do so, AP won’t be able to utilize the SP efficiently to deliver DL/UL to multiple member STAs when possible. This lowers the efficiency of the R-TWT utilization. Also, it’s recommended not to transmit outside of a TWT SP.</w:t>
            </w:r>
          </w:p>
          <w:p w14:paraId="369CBDE7" w14:textId="4CAD20CD" w:rsidR="00AC5D0F" w:rsidRPr="00EB75EA" w:rsidRDefault="00AC5D0F" w:rsidP="00AC5D0F">
            <w:pPr>
              <w:rPr>
                <w:b/>
                <w:bCs/>
                <w:sz w:val="16"/>
                <w:szCs w:val="16"/>
              </w:rPr>
            </w:pPr>
            <w:r>
              <w:rPr>
                <w:sz w:val="16"/>
                <w:szCs w:val="16"/>
              </w:rPr>
              <w:t>In summary, the proposed change would complicate the rule unnecessarily.</w:t>
            </w:r>
          </w:p>
        </w:tc>
      </w:tr>
    </w:tbl>
    <w:p w14:paraId="2F0CA5E8" w14:textId="34FBAA1D" w:rsidR="00A15D68" w:rsidRDefault="00A15D68" w:rsidP="00AC5D0F"/>
    <w:p w14:paraId="7BB0495F" w14:textId="7AA9AC35" w:rsidR="00AC5D0F" w:rsidRPr="00AC5D0F" w:rsidRDefault="00A15D68" w:rsidP="00D739BE">
      <w:r>
        <w:br w:type="page"/>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150"/>
        <w:gridCol w:w="1710"/>
        <w:gridCol w:w="3150"/>
      </w:tblGrid>
      <w:tr w:rsidR="008C2AA8" w:rsidRPr="00160E7E" w14:paraId="4142C136" w14:textId="77777777" w:rsidTr="00D75D07">
        <w:trPr>
          <w:trHeight w:val="220"/>
          <w:jc w:val="center"/>
        </w:trPr>
        <w:tc>
          <w:tcPr>
            <w:tcW w:w="625" w:type="dxa"/>
            <w:shd w:val="clear" w:color="auto" w:fill="BFBFBF" w:themeFill="background1" w:themeFillShade="BF"/>
            <w:noWrap/>
            <w:vAlign w:val="center"/>
            <w:hideMark/>
          </w:tcPr>
          <w:p w14:paraId="58BB7F71" w14:textId="77777777" w:rsidR="008C2AA8" w:rsidRPr="00160E7E" w:rsidRDefault="008C2AA8" w:rsidP="00D75D07">
            <w:pPr>
              <w:rPr>
                <w:b/>
                <w:bCs/>
                <w:sz w:val="16"/>
                <w:szCs w:val="16"/>
              </w:rPr>
            </w:pPr>
            <w:r w:rsidRPr="00160E7E">
              <w:rPr>
                <w:b/>
                <w:bCs/>
                <w:sz w:val="16"/>
                <w:szCs w:val="16"/>
              </w:rPr>
              <w:lastRenderedPageBreak/>
              <w:t>CID</w:t>
            </w:r>
          </w:p>
        </w:tc>
        <w:tc>
          <w:tcPr>
            <w:tcW w:w="1080" w:type="dxa"/>
            <w:shd w:val="clear" w:color="auto" w:fill="BFBFBF" w:themeFill="background1" w:themeFillShade="BF"/>
            <w:vAlign w:val="center"/>
          </w:tcPr>
          <w:p w14:paraId="2C14F389" w14:textId="77777777" w:rsidR="008C2AA8" w:rsidRPr="00160E7E" w:rsidRDefault="008C2AA8" w:rsidP="00D75D07">
            <w:pPr>
              <w:rPr>
                <w:b/>
                <w:bCs/>
                <w:sz w:val="16"/>
                <w:szCs w:val="16"/>
              </w:rPr>
            </w:pPr>
            <w:r w:rsidRPr="00160E7E">
              <w:rPr>
                <w:b/>
                <w:bCs/>
                <w:sz w:val="16"/>
                <w:szCs w:val="16"/>
              </w:rPr>
              <w:t>Commenter</w:t>
            </w:r>
          </w:p>
        </w:tc>
        <w:tc>
          <w:tcPr>
            <w:tcW w:w="900" w:type="dxa"/>
            <w:shd w:val="clear" w:color="auto" w:fill="BFBFBF" w:themeFill="background1" w:themeFillShade="BF"/>
            <w:noWrap/>
            <w:vAlign w:val="center"/>
          </w:tcPr>
          <w:p w14:paraId="3ACF8E4F" w14:textId="77777777" w:rsidR="008C2AA8" w:rsidRPr="00160E7E" w:rsidRDefault="008C2AA8" w:rsidP="00D75D07">
            <w:pPr>
              <w:rPr>
                <w:b/>
                <w:bCs/>
                <w:sz w:val="16"/>
                <w:szCs w:val="16"/>
              </w:rPr>
            </w:pPr>
            <w:r w:rsidRPr="00160E7E">
              <w:rPr>
                <w:b/>
                <w:bCs/>
                <w:sz w:val="16"/>
                <w:szCs w:val="16"/>
              </w:rPr>
              <w:t>Clause</w:t>
            </w:r>
          </w:p>
        </w:tc>
        <w:tc>
          <w:tcPr>
            <w:tcW w:w="720" w:type="dxa"/>
            <w:shd w:val="clear" w:color="auto" w:fill="BFBFBF" w:themeFill="background1" w:themeFillShade="BF"/>
            <w:vAlign w:val="center"/>
          </w:tcPr>
          <w:p w14:paraId="479347BD" w14:textId="77777777" w:rsidR="008C2AA8" w:rsidRPr="00160E7E" w:rsidRDefault="008C2AA8" w:rsidP="00D75D07">
            <w:pPr>
              <w:rPr>
                <w:b/>
                <w:bCs/>
                <w:sz w:val="16"/>
                <w:szCs w:val="16"/>
              </w:rPr>
            </w:pPr>
            <w:r w:rsidRPr="00160E7E">
              <w:rPr>
                <w:b/>
                <w:bCs/>
                <w:sz w:val="16"/>
                <w:szCs w:val="16"/>
              </w:rPr>
              <w:t>Pg/Ln</w:t>
            </w:r>
          </w:p>
        </w:tc>
        <w:tc>
          <w:tcPr>
            <w:tcW w:w="3150" w:type="dxa"/>
            <w:shd w:val="clear" w:color="auto" w:fill="BFBFBF" w:themeFill="background1" w:themeFillShade="BF"/>
            <w:noWrap/>
            <w:vAlign w:val="center"/>
            <w:hideMark/>
          </w:tcPr>
          <w:p w14:paraId="7833EBBB" w14:textId="77777777" w:rsidR="008C2AA8" w:rsidRPr="00160E7E" w:rsidRDefault="008C2AA8" w:rsidP="00D75D07">
            <w:pPr>
              <w:rPr>
                <w:b/>
                <w:bCs/>
                <w:sz w:val="16"/>
                <w:szCs w:val="16"/>
              </w:rPr>
            </w:pPr>
            <w:r w:rsidRPr="00160E7E">
              <w:rPr>
                <w:b/>
                <w:bCs/>
                <w:sz w:val="16"/>
                <w:szCs w:val="16"/>
              </w:rPr>
              <w:t>Comment</w:t>
            </w:r>
          </w:p>
        </w:tc>
        <w:tc>
          <w:tcPr>
            <w:tcW w:w="1710" w:type="dxa"/>
            <w:shd w:val="clear" w:color="auto" w:fill="BFBFBF" w:themeFill="background1" w:themeFillShade="BF"/>
            <w:noWrap/>
            <w:vAlign w:val="center"/>
            <w:hideMark/>
          </w:tcPr>
          <w:p w14:paraId="7AE76F79" w14:textId="77777777" w:rsidR="008C2AA8" w:rsidRPr="00160E7E" w:rsidRDefault="008C2AA8" w:rsidP="00D75D07">
            <w:pPr>
              <w:rPr>
                <w:b/>
                <w:bCs/>
                <w:sz w:val="16"/>
                <w:szCs w:val="16"/>
              </w:rPr>
            </w:pPr>
            <w:r w:rsidRPr="00160E7E">
              <w:rPr>
                <w:b/>
                <w:bCs/>
                <w:sz w:val="16"/>
                <w:szCs w:val="16"/>
              </w:rPr>
              <w:t>Proposed Change</w:t>
            </w:r>
          </w:p>
        </w:tc>
        <w:tc>
          <w:tcPr>
            <w:tcW w:w="3150" w:type="dxa"/>
            <w:shd w:val="clear" w:color="auto" w:fill="BFBFBF" w:themeFill="background1" w:themeFillShade="BF"/>
            <w:vAlign w:val="center"/>
            <w:hideMark/>
          </w:tcPr>
          <w:p w14:paraId="1BAC6F9E" w14:textId="77777777" w:rsidR="008C2AA8" w:rsidRPr="00160E7E" w:rsidRDefault="008C2AA8" w:rsidP="00D75D07">
            <w:pPr>
              <w:rPr>
                <w:b/>
                <w:bCs/>
                <w:sz w:val="16"/>
                <w:szCs w:val="16"/>
              </w:rPr>
            </w:pPr>
            <w:r w:rsidRPr="00160E7E">
              <w:rPr>
                <w:b/>
                <w:bCs/>
                <w:sz w:val="16"/>
                <w:szCs w:val="16"/>
              </w:rPr>
              <w:t>Resolution</w:t>
            </w:r>
          </w:p>
        </w:tc>
      </w:tr>
      <w:tr w:rsidR="00AC5D0F" w:rsidRPr="00160E7E" w14:paraId="5ADF4D67" w14:textId="77777777" w:rsidTr="008C2AA8">
        <w:trPr>
          <w:trHeight w:val="220"/>
          <w:jc w:val="center"/>
        </w:trPr>
        <w:tc>
          <w:tcPr>
            <w:tcW w:w="625" w:type="dxa"/>
            <w:shd w:val="clear" w:color="auto" w:fill="auto"/>
            <w:noWrap/>
          </w:tcPr>
          <w:p w14:paraId="63EBD605" w14:textId="30B151EC" w:rsidR="00AC5D0F" w:rsidRPr="00EB75EA" w:rsidRDefault="00AC5D0F" w:rsidP="00AC5D0F">
            <w:pPr>
              <w:rPr>
                <w:sz w:val="16"/>
                <w:szCs w:val="16"/>
              </w:rPr>
            </w:pPr>
            <w:r>
              <w:rPr>
                <w:sz w:val="16"/>
                <w:szCs w:val="16"/>
              </w:rPr>
              <w:t>10689</w:t>
            </w:r>
          </w:p>
        </w:tc>
        <w:tc>
          <w:tcPr>
            <w:tcW w:w="1080" w:type="dxa"/>
            <w:shd w:val="clear" w:color="auto" w:fill="auto"/>
          </w:tcPr>
          <w:p w14:paraId="697E71BA" w14:textId="1DA0AA0C" w:rsidR="00AC5D0F" w:rsidRPr="00EB75EA" w:rsidRDefault="00AC5D0F" w:rsidP="00AC5D0F">
            <w:pPr>
              <w:rPr>
                <w:sz w:val="16"/>
                <w:szCs w:val="16"/>
              </w:rPr>
            </w:pPr>
            <w:r>
              <w:rPr>
                <w:sz w:val="16"/>
                <w:szCs w:val="16"/>
              </w:rPr>
              <w:t>Liangxiao Xin</w:t>
            </w:r>
          </w:p>
        </w:tc>
        <w:tc>
          <w:tcPr>
            <w:tcW w:w="900" w:type="dxa"/>
            <w:shd w:val="clear" w:color="auto" w:fill="auto"/>
            <w:noWrap/>
          </w:tcPr>
          <w:p w14:paraId="32DDECB3" w14:textId="37A843A2" w:rsidR="00AC5D0F" w:rsidRPr="00EB75EA" w:rsidRDefault="00AC5D0F" w:rsidP="00AC5D0F">
            <w:pPr>
              <w:rPr>
                <w:sz w:val="16"/>
                <w:szCs w:val="16"/>
              </w:rPr>
            </w:pPr>
            <w:r>
              <w:rPr>
                <w:sz w:val="16"/>
                <w:szCs w:val="16"/>
              </w:rPr>
              <w:t>35.9.5</w:t>
            </w:r>
          </w:p>
        </w:tc>
        <w:tc>
          <w:tcPr>
            <w:tcW w:w="720" w:type="dxa"/>
            <w:shd w:val="clear" w:color="auto" w:fill="auto"/>
          </w:tcPr>
          <w:p w14:paraId="06CE59BC" w14:textId="4D377D4F" w:rsidR="00AC5D0F" w:rsidRPr="00EB75EA" w:rsidRDefault="00AC5D0F" w:rsidP="00AC5D0F">
            <w:pPr>
              <w:rPr>
                <w:sz w:val="16"/>
                <w:szCs w:val="16"/>
              </w:rPr>
            </w:pPr>
            <w:r>
              <w:rPr>
                <w:sz w:val="16"/>
                <w:szCs w:val="16"/>
              </w:rPr>
              <w:t>512.47</w:t>
            </w:r>
          </w:p>
        </w:tc>
        <w:tc>
          <w:tcPr>
            <w:tcW w:w="3150" w:type="dxa"/>
            <w:shd w:val="clear" w:color="auto" w:fill="auto"/>
            <w:noWrap/>
          </w:tcPr>
          <w:p w14:paraId="35553872" w14:textId="64CF2945" w:rsidR="00AC5D0F" w:rsidRPr="00EB75EA" w:rsidRDefault="00AC5D0F" w:rsidP="00AC5D0F">
            <w:pPr>
              <w:rPr>
                <w:sz w:val="16"/>
                <w:szCs w:val="16"/>
              </w:rPr>
            </w:pPr>
            <w:r w:rsidRPr="00786CC7">
              <w:rPr>
                <w:sz w:val="16"/>
                <w:szCs w:val="16"/>
              </w:rPr>
              <w:t>How does a R-TWT member STA prioritize the transmission of R-TWT UL TIDs in a non-trigger-enabled R-TWT SP? The TIDs are classified by UPs and stilll use different EDCAFs to transmit during R-TWT SPs.</w:t>
            </w:r>
          </w:p>
        </w:tc>
        <w:tc>
          <w:tcPr>
            <w:tcW w:w="1710" w:type="dxa"/>
            <w:shd w:val="clear" w:color="auto" w:fill="auto"/>
            <w:noWrap/>
          </w:tcPr>
          <w:p w14:paraId="21633B44" w14:textId="7A6F39A5" w:rsidR="00AC5D0F" w:rsidRPr="00EB75EA" w:rsidRDefault="00AC5D0F" w:rsidP="00AC5D0F">
            <w:pPr>
              <w:rPr>
                <w:sz w:val="16"/>
                <w:szCs w:val="16"/>
              </w:rPr>
            </w:pPr>
            <w:r w:rsidRPr="00786CC7">
              <w:rPr>
                <w:sz w:val="16"/>
                <w:szCs w:val="16"/>
              </w:rPr>
              <w:t>The R-TWT member STA can use any EDCAF to obtain a TXOP during the R-TWT SP and transmits the frames of R-TWT UL TIDs from any AC during the TXOP</w:t>
            </w:r>
          </w:p>
        </w:tc>
        <w:tc>
          <w:tcPr>
            <w:tcW w:w="3150" w:type="dxa"/>
            <w:shd w:val="clear" w:color="auto" w:fill="auto"/>
          </w:tcPr>
          <w:p w14:paraId="18035944" w14:textId="77777777" w:rsidR="00AC5D0F" w:rsidRPr="00FE7934" w:rsidRDefault="00AC5D0F" w:rsidP="00AC5D0F">
            <w:pPr>
              <w:suppressAutoHyphens/>
              <w:rPr>
                <w:b/>
                <w:sz w:val="16"/>
                <w:szCs w:val="16"/>
              </w:rPr>
            </w:pPr>
            <w:r w:rsidRPr="00FE7934">
              <w:rPr>
                <w:b/>
                <w:sz w:val="16"/>
                <w:szCs w:val="16"/>
              </w:rPr>
              <w:t>Revised</w:t>
            </w:r>
          </w:p>
          <w:p w14:paraId="538455F3" w14:textId="77777777" w:rsidR="00AC5D0F" w:rsidRDefault="00AC5D0F" w:rsidP="00AC5D0F">
            <w:pPr>
              <w:suppressAutoHyphens/>
              <w:rPr>
                <w:bCs/>
                <w:sz w:val="16"/>
                <w:szCs w:val="16"/>
              </w:rPr>
            </w:pPr>
          </w:p>
          <w:p w14:paraId="16E239B9" w14:textId="77777777" w:rsidR="00AC5D0F" w:rsidRDefault="00AC5D0F" w:rsidP="00AC5D0F">
            <w:pPr>
              <w:suppressAutoHyphens/>
              <w:rPr>
                <w:bCs/>
                <w:sz w:val="16"/>
                <w:szCs w:val="16"/>
              </w:rPr>
            </w:pPr>
            <w:r>
              <w:rPr>
                <w:bCs/>
                <w:sz w:val="16"/>
                <w:szCs w:val="16"/>
              </w:rPr>
              <w:t>Agree in principle. Added txop sharing rule.</w:t>
            </w:r>
          </w:p>
          <w:p w14:paraId="7FCD3E01" w14:textId="77777777" w:rsidR="00AC5D0F" w:rsidRDefault="00AC5D0F" w:rsidP="00AC5D0F">
            <w:pPr>
              <w:suppressAutoHyphens/>
              <w:rPr>
                <w:bCs/>
                <w:sz w:val="16"/>
                <w:szCs w:val="16"/>
              </w:rPr>
            </w:pPr>
          </w:p>
          <w:p w14:paraId="76E56EF9" w14:textId="7FD0975B" w:rsidR="00AC5D0F" w:rsidRPr="00EB75EA" w:rsidRDefault="00AC5D0F" w:rsidP="00AC5D0F">
            <w:pPr>
              <w:rPr>
                <w:b/>
                <w:bCs/>
                <w:sz w:val="16"/>
                <w:szCs w:val="16"/>
              </w:rPr>
            </w:pPr>
            <w:r>
              <w:rPr>
                <w:b/>
                <w:sz w:val="16"/>
                <w:szCs w:val="16"/>
              </w:rPr>
              <w:t>TGbe editor: please revise the text as indicated in this doc 11-22/xxxr0 tagged by #10689.</w:t>
            </w:r>
          </w:p>
        </w:tc>
      </w:tr>
      <w:tr w:rsidR="00AC5D0F" w:rsidRPr="00160E7E" w14:paraId="6510E0C4" w14:textId="77777777" w:rsidTr="008C2AA8">
        <w:trPr>
          <w:trHeight w:val="220"/>
          <w:jc w:val="center"/>
        </w:trPr>
        <w:tc>
          <w:tcPr>
            <w:tcW w:w="625" w:type="dxa"/>
            <w:shd w:val="clear" w:color="auto" w:fill="auto"/>
            <w:noWrap/>
          </w:tcPr>
          <w:p w14:paraId="2C3922C8" w14:textId="004B8CF3" w:rsidR="00AC5D0F" w:rsidRPr="00EB75EA" w:rsidRDefault="00AC5D0F" w:rsidP="00AC5D0F">
            <w:pPr>
              <w:rPr>
                <w:sz w:val="16"/>
                <w:szCs w:val="16"/>
              </w:rPr>
            </w:pPr>
            <w:r>
              <w:rPr>
                <w:sz w:val="16"/>
                <w:szCs w:val="16"/>
              </w:rPr>
              <w:t>13838</w:t>
            </w:r>
          </w:p>
        </w:tc>
        <w:tc>
          <w:tcPr>
            <w:tcW w:w="1080" w:type="dxa"/>
            <w:shd w:val="clear" w:color="auto" w:fill="auto"/>
          </w:tcPr>
          <w:p w14:paraId="26F81545" w14:textId="6D6B08BC" w:rsidR="00AC5D0F" w:rsidRPr="00EB75EA" w:rsidRDefault="00AC5D0F" w:rsidP="00AC5D0F">
            <w:pPr>
              <w:rPr>
                <w:sz w:val="16"/>
                <w:szCs w:val="16"/>
              </w:rPr>
            </w:pPr>
            <w:r>
              <w:rPr>
                <w:sz w:val="16"/>
                <w:szCs w:val="16"/>
              </w:rPr>
              <w:t>Sanghyun Kim</w:t>
            </w:r>
          </w:p>
        </w:tc>
        <w:tc>
          <w:tcPr>
            <w:tcW w:w="900" w:type="dxa"/>
            <w:shd w:val="clear" w:color="auto" w:fill="auto"/>
            <w:noWrap/>
          </w:tcPr>
          <w:p w14:paraId="1654BDE7" w14:textId="3E3B18EC" w:rsidR="00AC5D0F" w:rsidRPr="00EB75EA" w:rsidRDefault="00AC5D0F" w:rsidP="00AC5D0F">
            <w:pPr>
              <w:rPr>
                <w:sz w:val="16"/>
                <w:szCs w:val="16"/>
              </w:rPr>
            </w:pPr>
            <w:r>
              <w:rPr>
                <w:sz w:val="16"/>
                <w:szCs w:val="16"/>
              </w:rPr>
              <w:t>35.9.5</w:t>
            </w:r>
          </w:p>
        </w:tc>
        <w:tc>
          <w:tcPr>
            <w:tcW w:w="720" w:type="dxa"/>
            <w:shd w:val="clear" w:color="auto" w:fill="auto"/>
          </w:tcPr>
          <w:p w14:paraId="4C06057C" w14:textId="7C37EAED" w:rsidR="00AC5D0F" w:rsidRPr="00EB75EA" w:rsidRDefault="00AC5D0F" w:rsidP="00AC5D0F">
            <w:pPr>
              <w:rPr>
                <w:sz w:val="16"/>
                <w:szCs w:val="16"/>
              </w:rPr>
            </w:pPr>
            <w:r>
              <w:rPr>
                <w:sz w:val="16"/>
                <w:szCs w:val="16"/>
              </w:rPr>
              <w:t>512.47</w:t>
            </w:r>
          </w:p>
        </w:tc>
        <w:tc>
          <w:tcPr>
            <w:tcW w:w="3150" w:type="dxa"/>
            <w:shd w:val="clear" w:color="auto" w:fill="auto"/>
            <w:noWrap/>
          </w:tcPr>
          <w:p w14:paraId="083C7419" w14:textId="77777777" w:rsidR="00AC5D0F" w:rsidRPr="00093265" w:rsidRDefault="00AC5D0F" w:rsidP="00AC5D0F">
            <w:pPr>
              <w:suppressAutoHyphens/>
              <w:rPr>
                <w:sz w:val="16"/>
                <w:szCs w:val="16"/>
              </w:rPr>
            </w:pPr>
            <w:r w:rsidRPr="00093265">
              <w:rPr>
                <w:sz w:val="16"/>
                <w:szCs w:val="16"/>
              </w:rPr>
              <w:t>An r-TWT scheduled STA may have both the low latency traffic and the non-low latency traffic.</w:t>
            </w:r>
          </w:p>
          <w:p w14:paraId="123E8913" w14:textId="77777777" w:rsidR="00AC5D0F" w:rsidRPr="00093265" w:rsidRDefault="00AC5D0F" w:rsidP="00AC5D0F">
            <w:pPr>
              <w:suppressAutoHyphens/>
              <w:rPr>
                <w:sz w:val="16"/>
                <w:szCs w:val="16"/>
              </w:rPr>
            </w:pPr>
          </w:p>
          <w:p w14:paraId="041D54E7" w14:textId="77777777" w:rsidR="00AC5D0F" w:rsidRPr="00093265" w:rsidRDefault="00AC5D0F" w:rsidP="00AC5D0F">
            <w:pPr>
              <w:suppressAutoHyphens/>
              <w:rPr>
                <w:sz w:val="16"/>
                <w:szCs w:val="16"/>
              </w:rPr>
            </w:pPr>
            <w:r w:rsidRPr="00093265">
              <w:rPr>
                <w:sz w:val="16"/>
                <w:szCs w:val="16"/>
              </w:rPr>
              <w:t>There are cases where the EDCAF corresponding to the non-low latency traffic becomes the TXOP holder according to the EDCA rules defined in the baseline.</w:t>
            </w:r>
          </w:p>
          <w:p w14:paraId="744EE1D4" w14:textId="77777777" w:rsidR="00AC5D0F" w:rsidRPr="00093265" w:rsidRDefault="00AC5D0F" w:rsidP="00AC5D0F">
            <w:pPr>
              <w:suppressAutoHyphens/>
              <w:rPr>
                <w:sz w:val="16"/>
                <w:szCs w:val="16"/>
              </w:rPr>
            </w:pPr>
            <w:r w:rsidRPr="00093265">
              <w:rPr>
                <w:sz w:val="16"/>
                <w:szCs w:val="16"/>
              </w:rPr>
              <w:t>-For the case, the TXOP holder (AC corresponds to the non-low latency traffic) shall transmit at least one MPDU following the baseline.</w:t>
            </w:r>
          </w:p>
          <w:p w14:paraId="113A7FE6" w14:textId="77777777" w:rsidR="00AC5D0F" w:rsidRPr="00093265" w:rsidRDefault="00AC5D0F" w:rsidP="00AC5D0F">
            <w:pPr>
              <w:suppressAutoHyphens/>
              <w:rPr>
                <w:sz w:val="16"/>
                <w:szCs w:val="16"/>
              </w:rPr>
            </w:pPr>
          </w:p>
          <w:p w14:paraId="1E0D333A" w14:textId="0C495407" w:rsidR="00AC5D0F" w:rsidRPr="00EB75EA" w:rsidRDefault="00AC5D0F" w:rsidP="00AC5D0F">
            <w:pPr>
              <w:rPr>
                <w:sz w:val="16"/>
                <w:szCs w:val="16"/>
              </w:rPr>
            </w:pPr>
            <w:r w:rsidRPr="00093265">
              <w:rPr>
                <w:sz w:val="16"/>
                <w:szCs w:val="16"/>
              </w:rPr>
              <w:t>Therefore, it is recommended to provide a channel access mechanism to prevent the AC of the non-low latency traffic becomes the primary AC during the r-TWT SP.</w:t>
            </w:r>
          </w:p>
        </w:tc>
        <w:tc>
          <w:tcPr>
            <w:tcW w:w="1710" w:type="dxa"/>
            <w:shd w:val="clear" w:color="auto" w:fill="auto"/>
            <w:noWrap/>
          </w:tcPr>
          <w:p w14:paraId="7B72EEFD" w14:textId="7429503B" w:rsidR="00AC5D0F" w:rsidRPr="00EB75EA" w:rsidRDefault="00AC5D0F" w:rsidP="00AC5D0F">
            <w:pPr>
              <w:rPr>
                <w:sz w:val="16"/>
                <w:szCs w:val="16"/>
              </w:rPr>
            </w:pPr>
            <w:r w:rsidRPr="00093265">
              <w:rPr>
                <w:sz w:val="16"/>
                <w:szCs w:val="16"/>
              </w:rPr>
              <w:t>Please provide a channel access mechanism preventing the AC(s) of the non-low latency traffic become a TXOP holder during the r-TWT SP.</w:t>
            </w:r>
          </w:p>
        </w:tc>
        <w:tc>
          <w:tcPr>
            <w:tcW w:w="3150" w:type="dxa"/>
            <w:shd w:val="clear" w:color="auto" w:fill="auto"/>
          </w:tcPr>
          <w:p w14:paraId="6FF7D068" w14:textId="77777777" w:rsidR="00AC5D0F" w:rsidRPr="00FE7934" w:rsidRDefault="00AC5D0F" w:rsidP="00AC5D0F">
            <w:pPr>
              <w:suppressAutoHyphens/>
              <w:rPr>
                <w:b/>
                <w:sz w:val="16"/>
                <w:szCs w:val="16"/>
              </w:rPr>
            </w:pPr>
            <w:r w:rsidRPr="00FE7934">
              <w:rPr>
                <w:b/>
                <w:sz w:val="16"/>
                <w:szCs w:val="16"/>
              </w:rPr>
              <w:t>Revised</w:t>
            </w:r>
          </w:p>
          <w:p w14:paraId="1103120E" w14:textId="77777777" w:rsidR="00AC5D0F" w:rsidRDefault="00AC5D0F" w:rsidP="00AC5D0F">
            <w:pPr>
              <w:suppressAutoHyphens/>
              <w:rPr>
                <w:bCs/>
                <w:sz w:val="16"/>
                <w:szCs w:val="16"/>
              </w:rPr>
            </w:pPr>
          </w:p>
          <w:p w14:paraId="3DD868B2" w14:textId="77777777" w:rsidR="00AC5D0F" w:rsidRDefault="00AC5D0F" w:rsidP="00AC5D0F">
            <w:pPr>
              <w:suppressAutoHyphens/>
              <w:rPr>
                <w:bCs/>
                <w:sz w:val="16"/>
                <w:szCs w:val="16"/>
              </w:rPr>
            </w:pPr>
            <w:r>
              <w:rPr>
                <w:bCs/>
                <w:sz w:val="16"/>
                <w:szCs w:val="16"/>
              </w:rPr>
              <w:t>Agree in principle. Added txop sharing rule.</w:t>
            </w:r>
          </w:p>
          <w:p w14:paraId="323544B0" w14:textId="77777777" w:rsidR="00AC5D0F" w:rsidRDefault="00AC5D0F" w:rsidP="00AC5D0F">
            <w:pPr>
              <w:suppressAutoHyphens/>
              <w:rPr>
                <w:bCs/>
                <w:sz w:val="16"/>
                <w:szCs w:val="16"/>
              </w:rPr>
            </w:pPr>
          </w:p>
          <w:p w14:paraId="03476596" w14:textId="4098ED7A" w:rsidR="00AC5D0F" w:rsidRPr="00EB75EA" w:rsidRDefault="00AC5D0F" w:rsidP="00AC5D0F">
            <w:pPr>
              <w:rPr>
                <w:b/>
                <w:bCs/>
                <w:sz w:val="16"/>
                <w:szCs w:val="16"/>
              </w:rPr>
            </w:pPr>
            <w:r>
              <w:rPr>
                <w:b/>
                <w:sz w:val="16"/>
                <w:szCs w:val="16"/>
              </w:rPr>
              <w:t>TGbe editor: please revise the text as indicated in this doc 11-22/xxxr0 tagged by #13838.</w:t>
            </w:r>
          </w:p>
        </w:tc>
      </w:tr>
      <w:tr w:rsidR="00202B24" w:rsidRPr="00160E7E" w14:paraId="22614CFE" w14:textId="77777777" w:rsidTr="008C2AA8">
        <w:trPr>
          <w:trHeight w:val="220"/>
          <w:jc w:val="center"/>
        </w:trPr>
        <w:tc>
          <w:tcPr>
            <w:tcW w:w="625" w:type="dxa"/>
            <w:shd w:val="clear" w:color="auto" w:fill="auto"/>
            <w:noWrap/>
          </w:tcPr>
          <w:p w14:paraId="416106E1" w14:textId="1B250D8C" w:rsidR="00202B24" w:rsidRDefault="00202B24" w:rsidP="00202B24">
            <w:pPr>
              <w:rPr>
                <w:sz w:val="16"/>
                <w:szCs w:val="16"/>
              </w:rPr>
            </w:pPr>
            <w:r w:rsidRPr="00EB75EA">
              <w:rPr>
                <w:sz w:val="16"/>
                <w:szCs w:val="16"/>
              </w:rPr>
              <w:t>13446</w:t>
            </w:r>
          </w:p>
        </w:tc>
        <w:tc>
          <w:tcPr>
            <w:tcW w:w="1080" w:type="dxa"/>
            <w:shd w:val="clear" w:color="auto" w:fill="auto"/>
          </w:tcPr>
          <w:p w14:paraId="4251C6FF" w14:textId="7785835B" w:rsidR="00202B24" w:rsidRDefault="00202B24" w:rsidP="00202B24">
            <w:pPr>
              <w:rPr>
                <w:sz w:val="16"/>
                <w:szCs w:val="16"/>
              </w:rPr>
            </w:pPr>
            <w:r w:rsidRPr="00EB75EA">
              <w:rPr>
                <w:sz w:val="16"/>
                <w:szCs w:val="16"/>
              </w:rPr>
              <w:t>Liwen Chu</w:t>
            </w:r>
          </w:p>
        </w:tc>
        <w:tc>
          <w:tcPr>
            <w:tcW w:w="900" w:type="dxa"/>
            <w:shd w:val="clear" w:color="auto" w:fill="auto"/>
            <w:noWrap/>
          </w:tcPr>
          <w:p w14:paraId="564BF5A2" w14:textId="580D2F8C" w:rsidR="00202B24" w:rsidRDefault="00202B24" w:rsidP="00202B24">
            <w:pPr>
              <w:rPr>
                <w:sz w:val="16"/>
                <w:szCs w:val="16"/>
              </w:rPr>
            </w:pPr>
            <w:r w:rsidRPr="00EB75EA">
              <w:rPr>
                <w:sz w:val="16"/>
                <w:szCs w:val="16"/>
              </w:rPr>
              <w:t>35.9.4.1</w:t>
            </w:r>
          </w:p>
        </w:tc>
        <w:tc>
          <w:tcPr>
            <w:tcW w:w="720" w:type="dxa"/>
            <w:shd w:val="clear" w:color="auto" w:fill="auto"/>
          </w:tcPr>
          <w:p w14:paraId="3B1B2F41" w14:textId="0CE5E082" w:rsidR="00202B24" w:rsidRDefault="00202B24" w:rsidP="00202B24">
            <w:pPr>
              <w:rPr>
                <w:sz w:val="16"/>
                <w:szCs w:val="16"/>
              </w:rPr>
            </w:pPr>
            <w:r w:rsidRPr="00EB75EA">
              <w:rPr>
                <w:sz w:val="16"/>
                <w:szCs w:val="16"/>
              </w:rPr>
              <w:t>512.09</w:t>
            </w:r>
          </w:p>
        </w:tc>
        <w:tc>
          <w:tcPr>
            <w:tcW w:w="3150" w:type="dxa"/>
            <w:shd w:val="clear" w:color="auto" w:fill="auto"/>
            <w:noWrap/>
          </w:tcPr>
          <w:p w14:paraId="69E29C1D" w14:textId="77777777" w:rsidR="00202B24" w:rsidRPr="00EB75EA" w:rsidRDefault="00202B24" w:rsidP="00202B24">
            <w:pPr>
              <w:rPr>
                <w:sz w:val="16"/>
                <w:szCs w:val="16"/>
              </w:rPr>
            </w:pPr>
            <w:r w:rsidRPr="00EB75EA">
              <w:rPr>
                <w:sz w:val="16"/>
                <w:szCs w:val="16"/>
              </w:rPr>
              <w:t>The TXOP rules are not wnough:</w:t>
            </w:r>
          </w:p>
          <w:p w14:paraId="358BE9EA" w14:textId="77777777" w:rsidR="00202B24" w:rsidRPr="00EB75EA" w:rsidRDefault="00202B24" w:rsidP="00202B24">
            <w:pPr>
              <w:rPr>
                <w:sz w:val="16"/>
                <w:szCs w:val="16"/>
              </w:rPr>
            </w:pPr>
            <w:r w:rsidRPr="00EB75EA">
              <w:rPr>
                <w:sz w:val="16"/>
                <w:szCs w:val="16"/>
              </w:rPr>
              <w:t>1, what happens if the AP has TXOP for non low latency traffic at the beginning of rTWT SP? The acceptable behavior could be either stopping the TXOP at the beginning of r-TWT SP or starting to tranmit the DL low latency traffic (or scuedule the UL low latency traffic transmission) at the remaining TXOP from the start time of r-TWT SP.</w:t>
            </w:r>
          </w:p>
          <w:p w14:paraId="539986A1" w14:textId="77777777" w:rsidR="00202B24" w:rsidRPr="00EB75EA" w:rsidRDefault="00202B24" w:rsidP="00202B24">
            <w:pPr>
              <w:rPr>
                <w:sz w:val="16"/>
                <w:szCs w:val="16"/>
              </w:rPr>
            </w:pPr>
            <w:r w:rsidRPr="00EB75EA">
              <w:rPr>
                <w:sz w:val="16"/>
                <w:szCs w:val="16"/>
              </w:rPr>
              <w:t>2, whan happens if the TBTT is in r-TWT SP? The behavior could be 1), disallow such case, 2) schedule the transmision of the Beacon at the TBTT, or 3) schedule the transmision of the Beacon until the low latency traffic is totally service.</w:t>
            </w:r>
          </w:p>
          <w:p w14:paraId="43CEB969" w14:textId="77777777" w:rsidR="00202B24" w:rsidRPr="00EB75EA" w:rsidRDefault="00202B24" w:rsidP="00202B24">
            <w:pPr>
              <w:rPr>
                <w:sz w:val="16"/>
                <w:szCs w:val="16"/>
              </w:rPr>
            </w:pPr>
            <w:r w:rsidRPr="00EB75EA">
              <w:rPr>
                <w:sz w:val="16"/>
                <w:szCs w:val="16"/>
              </w:rPr>
              <w:t>3, whan happens if the DTBTT is in r-TWT SP?</w:t>
            </w:r>
          </w:p>
          <w:p w14:paraId="1CF09D91" w14:textId="6CABD2B3" w:rsidR="00202B24" w:rsidRPr="00093265" w:rsidRDefault="00202B24" w:rsidP="00202B24">
            <w:pPr>
              <w:suppressAutoHyphens/>
              <w:rPr>
                <w:sz w:val="16"/>
                <w:szCs w:val="16"/>
              </w:rPr>
            </w:pPr>
            <w:r w:rsidRPr="00EB75EA">
              <w:rPr>
                <w:sz w:val="16"/>
                <w:szCs w:val="16"/>
              </w:rPr>
              <w:t>4, what happens if the backoff timer of non low latency traffic becomes 0 before the low latency traffic is fully serviced in AP or r-TWT STA?</w:t>
            </w:r>
          </w:p>
        </w:tc>
        <w:tc>
          <w:tcPr>
            <w:tcW w:w="1710" w:type="dxa"/>
            <w:shd w:val="clear" w:color="auto" w:fill="auto"/>
            <w:noWrap/>
          </w:tcPr>
          <w:p w14:paraId="55D98C0E" w14:textId="16BF09E7" w:rsidR="00202B24" w:rsidRPr="00093265" w:rsidRDefault="00202B24" w:rsidP="00202B24">
            <w:pPr>
              <w:rPr>
                <w:sz w:val="16"/>
                <w:szCs w:val="16"/>
              </w:rPr>
            </w:pPr>
            <w:r w:rsidRPr="00EB75EA">
              <w:rPr>
                <w:sz w:val="16"/>
                <w:szCs w:val="16"/>
              </w:rPr>
              <w:t>fix the issues mentioned in the comment</w:t>
            </w:r>
          </w:p>
        </w:tc>
        <w:tc>
          <w:tcPr>
            <w:tcW w:w="3150" w:type="dxa"/>
            <w:shd w:val="clear" w:color="auto" w:fill="auto"/>
          </w:tcPr>
          <w:p w14:paraId="39EB938C" w14:textId="77777777" w:rsidR="00202B24" w:rsidRDefault="00202B24" w:rsidP="00202B24">
            <w:pPr>
              <w:rPr>
                <w:sz w:val="16"/>
                <w:szCs w:val="16"/>
              </w:rPr>
            </w:pPr>
            <w:r w:rsidRPr="007E0135">
              <w:rPr>
                <w:b/>
                <w:bCs/>
                <w:sz w:val="16"/>
                <w:szCs w:val="16"/>
              </w:rPr>
              <w:t>Revised</w:t>
            </w:r>
          </w:p>
          <w:p w14:paraId="1D883748" w14:textId="77777777" w:rsidR="00202B24" w:rsidRDefault="00202B24" w:rsidP="00202B24">
            <w:pPr>
              <w:rPr>
                <w:sz w:val="16"/>
                <w:szCs w:val="16"/>
              </w:rPr>
            </w:pPr>
          </w:p>
          <w:p w14:paraId="0DBD7B55" w14:textId="77777777" w:rsidR="00202B24" w:rsidRDefault="00202B24" w:rsidP="00202B24">
            <w:pPr>
              <w:rPr>
                <w:sz w:val="16"/>
                <w:szCs w:val="16"/>
              </w:rPr>
            </w:pPr>
            <w:r>
              <w:rPr>
                <w:sz w:val="16"/>
                <w:szCs w:val="16"/>
              </w:rPr>
              <w:t>Re. 1 &amp; 4, add the text in TXOP sharing rule (10.23.2.7) to allow frames of R-TWT TID(s) to be transmitted during any TXOP obtained by R-TWT member STAs.</w:t>
            </w:r>
          </w:p>
          <w:p w14:paraId="39312BDE" w14:textId="77777777" w:rsidR="00202B24" w:rsidRDefault="00202B24" w:rsidP="00202B24">
            <w:pPr>
              <w:rPr>
                <w:sz w:val="16"/>
                <w:szCs w:val="16"/>
              </w:rPr>
            </w:pPr>
          </w:p>
          <w:p w14:paraId="2E6CC222" w14:textId="77777777" w:rsidR="00202B24" w:rsidRPr="00C118EB" w:rsidRDefault="00202B24" w:rsidP="00202B24">
            <w:pPr>
              <w:rPr>
                <w:color w:val="FF0000"/>
                <w:sz w:val="16"/>
                <w:szCs w:val="16"/>
              </w:rPr>
            </w:pPr>
            <w:r w:rsidRPr="00C118EB">
              <w:rPr>
                <w:color w:val="FF0000"/>
                <w:sz w:val="16"/>
                <w:szCs w:val="16"/>
              </w:rPr>
              <w:t xml:space="preserve">Re. 2. My opinion is that AP should still schedule Beacon tx at TBTT. </w:t>
            </w:r>
          </w:p>
          <w:p w14:paraId="1D606E11" w14:textId="77777777" w:rsidR="00202B24" w:rsidRPr="00C118EB" w:rsidRDefault="00202B24" w:rsidP="00202B24">
            <w:pPr>
              <w:rPr>
                <w:color w:val="FF0000"/>
                <w:sz w:val="16"/>
                <w:szCs w:val="16"/>
              </w:rPr>
            </w:pPr>
          </w:p>
          <w:p w14:paraId="176B423E" w14:textId="77777777" w:rsidR="00202B24" w:rsidRPr="00C118EB" w:rsidRDefault="00202B24" w:rsidP="00202B24">
            <w:pPr>
              <w:rPr>
                <w:color w:val="FF0000"/>
                <w:sz w:val="16"/>
                <w:szCs w:val="16"/>
              </w:rPr>
            </w:pPr>
            <w:r w:rsidRPr="00C118EB">
              <w:rPr>
                <w:color w:val="FF0000"/>
                <w:sz w:val="16"/>
                <w:szCs w:val="16"/>
              </w:rPr>
              <w:t>Re. 3. Up to AP? Group addressed frames may take significant amount of time to complete …</w:t>
            </w:r>
          </w:p>
          <w:p w14:paraId="08D9039E" w14:textId="77777777" w:rsidR="00202B24" w:rsidRDefault="00202B24" w:rsidP="00202B24">
            <w:pPr>
              <w:rPr>
                <w:sz w:val="16"/>
                <w:szCs w:val="16"/>
              </w:rPr>
            </w:pPr>
          </w:p>
          <w:p w14:paraId="086C75A1" w14:textId="77777777" w:rsidR="00202B24" w:rsidRDefault="00202B24" w:rsidP="00202B24">
            <w:pPr>
              <w:rPr>
                <w:sz w:val="16"/>
                <w:szCs w:val="16"/>
              </w:rPr>
            </w:pPr>
          </w:p>
          <w:p w14:paraId="15DEE0C3" w14:textId="43E961ED" w:rsidR="00202B24" w:rsidRPr="00FE7934" w:rsidRDefault="00202B24" w:rsidP="00202B24">
            <w:pPr>
              <w:suppressAutoHyphens/>
              <w:rPr>
                <w:b/>
                <w:sz w:val="16"/>
                <w:szCs w:val="16"/>
              </w:rPr>
            </w:pPr>
            <w:r>
              <w:rPr>
                <w:b/>
                <w:sz w:val="16"/>
                <w:szCs w:val="16"/>
              </w:rPr>
              <w:t>TGbe editor: please revise the text as indicated in this doc 11-22/xxxr0 tagged by #13838.</w:t>
            </w:r>
          </w:p>
        </w:tc>
      </w:tr>
      <w:tr w:rsidR="00202B24" w:rsidRPr="00160E7E" w14:paraId="36C7E441" w14:textId="77777777" w:rsidTr="00341605">
        <w:trPr>
          <w:trHeight w:val="54"/>
          <w:jc w:val="center"/>
        </w:trPr>
        <w:tc>
          <w:tcPr>
            <w:tcW w:w="11335" w:type="dxa"/>
            <w:gridSpan w:val="7"/>
            <w:shd w:val="clear" w:color="auto" w:fill="auto"/>
            <w:noWrap/>
          </w:tcPr>
          <w:p w14:paraId="65422D11" w14:textId="0A4BC430" w:rsidR="00202B24" w:rsidRPr="00341605" w:rsidRDefault="00202B24" w:rsidP="00202B24">
            <w:pPr>
              <w:rPr>
                <w:b/>
                <w:bCs/>
                <w:sz w:val="13"/>
                <w:szCs w:val="13"/>
              </w:rPr>
            </w:pPr>
          </w:p>
        </w:tc>
      </w:tr>
      <w:tr w:rsidR="00202B24" w:rsidRPr="00160E7E" w14:paraId="058E1AD3" w14:textId="77777777" w:rsidTr="008C2AA8">
        <w:trPr>
          <w:trHeight w:val="220"/>
          <w:jc w:val="center"/>
        </w:trPr>
        <w:tc>
          <w:tcPr>
            <w:tcW w:w="625" w:type="dxa"/>
            <w:shd w:val="clear" w:color="auto" w:fill="auto"/>
            <w:noWrap/>
          </w:tcPr>
          <w:p w14:paraId="6FFF33DA" w14:textId="37A7C015" w:rsidR="00202B24" w:rsidRPr="00EB75EA" w:rsidRDefault="00202B24" w:rsidP="00202B24">
            <w:pPr>
              <w:rPr>
                <w:sz w:val="16"/>
                <w:szCs w:val="16"/>
              </w:rPr>
            </w:pPr>
            <w:r w:rsidRPr="00EB75EA">
              <w:rPr>
                <w:sz w:val="16"/>
                <w:szCs w:val="16"/>
              </w:rPr>
              <w:t>10931</w:t>
            </w:r>
          </w:p>
        </w:tc>
        <w:tc>
          <w:tcPr>
            <w:tcW w:w="1080" w:type="dxa"/>
            <w:shd w:val="clear" w:color="auto" w:fill="auto"/>
          </w:tcPr>
          <w:p w14:paraId="2C753433" w14:textId="3980BEA5" w:rsidR="00202B24" w:rsidRPr="00EB75EA" w:rsidRDefault="00202B24" w:rsidP="00202B24">
            <w:pPr>
              <w:rPr>
                <w:sz w:val="16"/>
                <w:szCs w:val="16"/>
              </w:rPr>
            </w:pPr>
            <w:r w:rsidRPr="00EB75EA">
              <w:rPr>
                <w:sz w:val="16"/>
                <w:szCs w:val="16"/>
              </w:rPr>
              <w:t>Thomas Handte</w:t>
            </w:r>
          </w:p>
        </w:tc>
        <w:tc>
          <w:tcPr>
            <w:tcW w:w="900" w:type="dxa"/>
            <w:shd w:val="clear" w:color="auto" w:fill="auto"/>
            <w:noWrap/>
          </w:tcPr>
          <w:p w14:paraId="276041B3" w14:textId="1B1E91B1" w:rsidR="00202B24" w:rsidRPr="00EB75EA" w:rsidRDefault="00202B24" w:rsidP="00202B24">
            <w:pPr>
              <w:rPr>
                <w:sz w:val="16"/>
                <w:szCs w:val="16"/>
              </w:rPr>
            </w:pPr>
            <w:r w:rsidRPr="00EB75EA">
              <w:rPr>
                <w:sz w:val="16"/>
                <w:szCs w:val="16"/>
              </w:rPr>
              <w:t>35.9.4.1</w:t>
            </w:r>
          </w:p>
        </w:tc>
        <w:tc>
          <w:tcPr>
            <w:tcW w:w="720" w:type="dxa"/>
            <w:shd w:val="clear" w:color="auto" w:fill="auto"/>
          </w:tcPr>
          <w:p w14:paraId="32C53A35" w14:textId="7EC7ED4B" w:rsidR="00202B24" w:rsidRPr="00EB75EA" w:rsidRDefault="00202B24" w:rsidP="00202B24">
            <w:pPr>
              <w:rPr>
                <w:sz w:val="16"/>
                <w:szCs w:val="16"/>
              </w:rPr>
            </w:pPr>
            <w:r w:rsidRPr="00EB75EA">
              <w:rPr>
                <w:sz w:val="16"/>
                <w:szCs w:val="16"/>
              </w:rPr>
              <w:t>512.13</w:t>
            </w:r>
          </w:p>
        </w:tc>
        <w:tc>
          <w:tcPr>
            <w:tcW w:w="3150" w:type="dxa"/>
            <w:shd w:val="clear" w:color="auto" w:fill="auto"/>
            <w:noWrap/>
          </w:tcPr>
          <w:p w14:paraId="5356D659" w14:textId="56E746B6" w:rsidR="00202B24" w:rsidRPr="00EB75EA" w:rsidRDefault="00202B24" w:rsidP="00202B24">
            <w:pPr>
              <w:rPr>
                <w:sz w:val="16"/>
                <w:szCs w:val="16"/>
              </w:rPr>
            </w:pPr>
            <w:r w:rsidRPr="00EB75EA">
              <w:rPr>
                <w:sz w:val="16"/>
                <w:szCs w:val="16"/>
              </w:rPr>
              <w:t>The 802.11be spec allows a TXOP holder to exceed TXOP duration (see 10.23.2.9 TXOP limits, p1749 of 802.11-2020) under some circumstances. What is the impact to specification of r-TWT? Given a EHT STA that exeeds TXOP duration because of existing rules, is it violating r-TWT operation in case an exceeded TXOP doesn't end before the start time of the r-TWT SP?</w:t>
            </w:r>
          </w:p>
        </w:tc>
        <w:tc>
          <w:tcPr>
            <w:tcW w:w="1710" w:type="dxa"/>
            <w:shd w:val="clear" w:color="auto" w:fill="auto"/>
            <w:noWrap/>
          </w:tcPr>
          <w:p w14:paraId="4569FF08" w14:textId="0190A6B0" w:rsidR="00202B24" w:rsidRPr="00EB75EA" w:rsidRDefault="00202B24" w:rsidP="00202B24">
            <w:pPr>
              <w:rPr>
                <w:sz w:val="16"/>
                <w:szCs w:val="16"/>
              </w:rPr>
            </w:pPr>
            <w:r w:rsidRPr="00EB75EA">
              <w:rPr>
                <w:sz w:val="16"/>
                <w:szCs w:val="16"/>
              </w:rPr>
              <w:t>Suggest to add at least a Note clarifying this aspect.</w:t>
            </w:r>
          </w:p>
        </w:tc>
        <w:tc>
          <w:tcPr>
            <w:tcW w:w="3150" w:type="dxa"/>
            <w:shd w:val="clear" w:color="auto" w:fill="auto"/>
          </w:tcPr>
          <w:p w14:paraId="4F22E483" w14:textId="77777777" w:rsidR="00202B24" w:rsidRPr="0013726E" w:rsidRDefault="00202B24" w:rsidP="00202B24">
            <w:pPr>
              <w:rPr>
                <w:b/>
                <w:bCs/>
                <w:sz w:val="16"/>
                <w:szCs w:val="16"/>
              </w:rPr>
            </w:pPr>
            <w:r w:rsidRPr="0013726E">
              <w:rPr>
                <w:b/>
                <w:bCs/>
                <w:sz w:val="16"/>
                <w:szCs w:val="16"/>
              </w:rPr>
              <w:t>Revised</w:t>
            </w:r>
          </w:p>
          <w:p w14:paraId="70F7E95E" w14:textId="77777777" w:rsidR="00202B24" w:rsidRDefault="00202B24" w:rsidP="00202B24">
            <w:pPr>
              <w:rPr>
                <w:b/>
                <w:bCs/>
                <w:sz w:val="16"/>
                <w:szCs w:val="16"/>
              </w:rPr>
            </w:pPr>
          </w:p>
          <w:p w14:paraId="5869FF3A" w14:textId="77777777" w:rsidR="00202B24" w:rsidRDefault="00202B24" w:rsidP="00202B24">
            <w:pPr>
              <w:rPr>
                <w:b/>
                <w:bCs/>
                <w:sz w:val="16"/>
                <w:szCs w:val="16"/>
              </w:rPr>
            </w:pPr>
          </w:p>
          <w:p w14:paraId="11237F05" w14:textId="77777777" w:rsidR="00202B24" w:rsidRDefault="00202B24" w:rsidP="00202B24">
            <w:pPr>
              <w:rPr>
                <w:b/>
                <w:bCs/>
                <w:sz w:val="16"/>
                <w:szCs w:val="16"/>
              </w:rPr>
            </w:pPr>
          </w:p>
          <w:p w14:paraId="0E69A290" w14:textId="4AB1F2B1" w:rsidR="00202B24" w:rsidRPr="00EB75EA" w:rsidRDefault="00202B24" w:rsidP="00202B24">
            <w:pPr>
              <w:rPr>
                <w:b/>
                <w:bCs/>
                <w:sz w:val="16"/>
                <w:szCs w:val="16"/>
              </w:rPr>
            </w:pPr>
            <w:r w:rsidRPr="00362F70">
              <w:rPr>
                <w:b/>
                <w:bCs/>
                <w:sz w:val="16"/>
                <w:szCs w:val="16"/>
              </w:rPr>
              <w:t xml:space="preserve">TGbe editor: please make the change indicated in this doc </w:t>
            </w:r>
            <w:r w:rsidR="00A01CE1">
              <w:rPr>
                <w:b/>
                <w:bCs/>
                <w:sz w:val="16"/>
                <w:szCs w:val="16"/>
              </w:rPr>
              <w:t xml:space="preserve">11-22/1470r0 </w:t>
            </w:r>
            <w:r w:rsidRPr="00362F70">
              <w:rPr>
                <w:b/>
                <w:bCs/>
                <w:sz w:val="16"/>
                <w:szCs w:val="16"/>
              </w:rPr>
              <w:t>tagged by #</w:t>
            </w:r>
            <w:r>
              <w:rPr>
                <w:b/>
                <w:bCs/>
                <w:sz w:val="16"/>
                <w:szCs w:val="16"/>
              </w:rPr>
              <w:t>1</w:t>
            </w:r>
            <w:r>
              <w:rPr>
                <w:b/>
                <w:bCs/>
                <w:sz w:val="16"/>
                <w:szCs w:val="16"/>
              </w:rPr>
              <w:t>0931</w:t>
            </w:r>
            <w:r>
              <w:rPr>
                <w:b/>
                <w:bCs/>
                <w:sz w:val="16"/>
                <w:szCs w:val="16"/>
              </w:rPr>
              <w:t>.</w:t>
            </w:r>
          </w:p>
        </w:tc>
      </w:tr>
      <w:tr w:rsidR="00202B24" w:rsidRPr="00160E7E" w14:paraId="43D82574" w14:textId="77777777" w:rsidTr="00367EC5">
        <w:trPr>
          <w:trHeight w:val="54"/>
          <w:jc w:val="center"/>
        </w:trPr>
        <w:tc>
          <w:tcPr>
            <w:tcW w:w="11335" w:type="dxa"/>
            <w:gridSpan w:val="7"/>
            <w:shd w:val="clear" w:color="auto" w:fill="auto"/>
            <w:noWrap/>
          </w:tcPr>
          <w:p w14:paraId="2335039B" w14:textId="77777777" w:rsidR="00202B24" w:rsidRPr="00341605" w:rsidRDefault="00202B24" w:rsidP="00202B24">
            <w:pPr>
              <w:rPr>
                <w:b/>
                <w:bCs/>
                <w:sz w:val="11"/>
                <w:szCs w:val="11"/>
              </w:rPr>
            </w:pPr>
          </w:p>
        </w:tc>
      </w:tr>
      <w:tr w:rsidR="00202B24" w:rsidRPr="00160E7E" w14:paraId="2E12E6B9" w14:textId="77777777" w:rsidTr="008C2AA8">
        <w:trPr>
          <w:trHeight w:val="220"/>
          <w:jc w:val="center"/>
        </w:trPr>
        <w:tc>
          <w:tcPr>
            <w:tcW w:w="625" w:type="dxa"/>
            <w:shd w:val="clear" w:color="auto" w:fill="auto"/>
            <w:noWrap/>
          </w:tcPr>
          <w:p w14:paraId="6AEB935D" w14:textId="262A0314" w:rsidR="00202B24" w:rsidRPr="00EB75EA" w:rsidRDefault="00202B24" w:rsidP="00202B24">
            <w:pPr>
              <w:rPr>
                <w:sz w:val="16"/>
                <w:szCs w:val="16"/>
              </w:rPr>
            </w:pPr>
            <w:r w:rsidRPr="00EB75EA">
              <w:rPr>
                <w:sz w:val="16"/>
                <w:szCs w:val="16"/>
              </w:rPr>
              <w:t>11244</w:t>
            </w:r>
          </w:p>
        </w:tc>
        <w:tc>
          <w:tcPr>
            <w:tcW w:w="1080" w:type="dxa"/>
            <w:shd w:val="clear" w:color="auto" w:fill="auto"/>
          </w:tcPr>
          <w:p w14:paraId="6A813D79" w14:textId="34C4CEC3" w:rsidR="00202B24" w:rsidRPr="00EB75EA" w:rsidRDefault="00202B24" w:rsidP="00202B24">
            <w:pPr>
              <w:rPr>
                <w:sz w:val="16"/>
                <w:szCs w:val="16"/>
              </w:rPr>
            </w:pPr>
            <w:r w:rsidRPr="00EB75EA">
              <w:rPr>
                <w:sz w:val="16"/>
                <w:szCs w:val="16"/>
              </w:rPr>
              <w:t>Peshal Nayak</w:t>
            </w:r>
          </w:p>
        </w:tc>
        <w:tc>
          <w:tcPr>
            <w:tcW w:w="900" w:type="dxa"/>
            <w:shd w:val="clear" w:color="auto" w:fill="auto"/>
            <w:noWrap/>
          </w:tcPr>
          <w:p w14:paraId="7B2035BA" w14:textId="7D3CE707" w:rsidR="00202B24" w:rsidRPr="00EB75EA" w:rsidRDefault="00202B24" w:rsidP="00202B24">
            <w:pPr>
              <w:rPr>
                <w:sz w:val="16"/>
                <w:szCs w:val="16"/>
              </w:rPr>
            </w:pPr>
            <w:r w:rsidRPr="00EB75EA">
              <w:rPr>
                <w:sz w:val="16"/>
                <w:szCs w:val="16"/>
              </w:rPr>
              <w:t>35.9.4.1</w:t>
            </w:r>
          </w:p>
        </w:tc>
        <w:tc>
          <w:tcPr>
            <w:tcW w:w="720" w:type="dxa"/>
            <w:shd w:val="clear" w:color="auto" w:fill="auto"/>
          </w:tcPr>
          <w:p w14:paraId="1DBA1A8E" w14:textId="2477EFBB" w:rsidR="00202B24" w:rsidRPr="00EB75EA" w:rsidRDefault="00202B24" w:rsidP="00202B24">
            <w:pPr>
              <w:rPr>
                <w:sz w:val="16"/>
                <w:szCs w:val="16"/>
              </w:rPr>
            </w:pPr>
            <w:r w:rsidRPr="00EB75EA">
              <w:rPr>
                <w:sz w:val="16"/>
                <w:szCs w:val="16"/>
              </w:rPr>
              <w:t>512.12</w:t>
            </w:r>
          </w:p>
        </w:tc>
        <w:tc>
          <w:tcPr>
            <w:tcW w:w="3150" w:type="dxa"/>
            <w:shd w:val="clear" w:color="auto" w:fill="auto"/>
            <w:noWrap/>
          </w:tcPr>
          <w:p w14:paraId="07998857" w14:textId="283499E6" w:rsidR="00202B24" w:rsidRPr="00EB75EA" w:rsidRDefault="00202B24" w:rsidP="00202B24">
            <w:pPr>
              <w:rPr>
                <w:sz w:val="16"/>
                <w:szCs w:val="16"/>
              </w:rPr>
            </w:pPr>
            <w:r w:rsidRPr="00EB75EA">
              <w:rPr>
                <w:sz w:val="16"/>
                <w:szCs w:val="16"/>
              </w:rPr>
              <w:t>An STA that has obtained a TXOP before an r-TWT SP may be affiliated with a MLD that has obtained EPCS authorization. In such a scenario, it may be useful to add an exception rule to allow such an STA to not end its TXOP</w:t>
            </w:r>
          </w:p>
        </w:tc>
        <w:tc>
          <w:tcPr>
            <w:tcW w:w="1710" w:type="dxa"/>
            <w:shd w:val="clear" w:color="auto" w:fill="auto"/>
            <w:noWrap/>
          </w:tcPr>
          <w:p w14:paraId="28102169" w14:textId="0500D28B" w:rsidR="00202B24" w:rsidRPr="00EB75EA" w:rsidRDefault="00202B24" w:rsidP="00202B24">
            <w:pPr>
              <w:rPr>
                <w:sz w:val="16"/>
                <w:szCs w:val="16"/>
              </w:rPr>
            </w:pPr>
            <w:r w:rsidRPr="00EB75EA">
              <w:rPr>
                <w:sz w:val="16"/>
                <w:szCs w:val="16"/>
              </w:rPr>
              <w:t>Add an exception rule to allow such an STA to not end the TXOP</w:t>
            </w:r>
          </w:p>
        </w:tc>
        <w:tc>
          <w:tcPr>
            <w:tcW w:w="3150" w:type="dxa"/>
            <w:shd w:val="clear" w:color="auto" w:fill="auto"/>
          </w:tcPr>
          <w:p w14:paraId="0B99C4A3" w14:textId="77777777" w:rsidR="00202B24" w:rsidRPr="00346FC0" w:rsidRDefault="00202B24" w:rsidP="00202B24">
            <w:pPr>
              <w:rPr>
                <w:b/>
                <w:bCs/>
                <w:sz w:val="16"/>
                <w:szCs w:val="16"/>
              </w:rPr>
            </w:pPr>
            <w:r w:rsidRPr="00346FC0">
              <w:rPr>
                <w:b/>
                <w:bCs/>
                <w:sz w:val="16"/>
                <w:szCs w:val="16"/>
              </w:rPr>
              <w:t>Rejected</w:t>
            </w:r>
          </w:p>
          <w:p w14:paraId="25196627" w14:textId="77777777" w:rsidR="00202B24" w:rsidRDefault="00202B24" w:rsidP="00202B24">
            <w:pPr>
              <w:rPr>
                <w:sz w:val="16"/>
                <w:szCs w:val="16"/>
              </w:rPr>
            </w:pPr>
          </w:p>
          <w:p w14:paraId="0DDE8EA4" w14:textId="61E4208F" w:rsidR="00202B24" w:rsidRDefault="00202B24" w:rsidP="00202B24">
            <w:pPr>
              <w:rPr>
                <w:sz w:val="16"/>
                <w:szCs w:val="16"/>
              </w:rPr>
            </w:pPr>
            <w:r>
              <w:rPr>
                <w:sz w:val="16"/>
                <w:szCs w:val="16"/>
              </w:rPr>
              <w:t xml:space="preserve">Disagree with the comment. It’s </w:t>
            </w:r>
            <w:r>
              <w:rPr>
                <w:sz w:val="16"/>
                <w:szCs w:val="16"/>
              </w:rPr>
              <w:t>crucial</w:t>
            </w:r>
            <w:r>
              <w:rPr>
                <w:sz w:val="16"/>
                <w:szCs w:val="16"/>
              </w:rPr>
              <w:t xml:space="preserve"> for STAs to support this rule to make the R-TWT mechanism as effective as possible. EPCS STAs may</w:t>
            </w:r>
            <w:r>
              <w:rPr>
                <w:sz w:val="16"/>
                <w:szCs w:val="16"/>
              </w:rPr>
              <w:t xml:space="preserve"> </w:t>
            </w:r>
            <w:r>
              <w:rPr>
                <w:sz w:val="16"/>
                <w:szCs w:val="16"/>
              </w:rPr>
              <w:t>also</w:t>
            </w:r>
            <w:r>
              <w:rPr>
                <w:sz w:val="16"/>
                <w:szCs w:val="16"/>
              </w:rPr>
              <w:t>, or probably should,</w:t>
            </w:r>
            <w:r>
              <w:rPr>
                <w:sz w:val="16"/>
                <w:szCs w:val="16"/>
              </w:rPr>
              <w:t xml:space="preserve"> set up R-TWT schedule to deliver applicable traffic. </w:t>
            </w:r>
          </w:p>
        </w:tc>
      </w:tr>
    </w:tbl>
    <w:p w14:paraId="37EE329B" w14:textId="743DA085" w:rsidR="00711148" w:rsidRDefault="00711148"/>
    <w:p w14:paraId="7B4404ED" w14:textId="77777777" w:rsidR="00341605" w:rsidRDefault="00341605"/>
    <w:p w14:paraId="22F70345" w14:textId="77777777" w:rsidR="00341605" w:rsidRDefault="00341605" w:rsidP="00341605">
      <w:pPr>
        <w:rPr>
          <w:b/>
          <w:bCs/>
          <w:sz w:val="20"/>
          <w:szCs w:val="20"/>
        </w:rPr>
      </w:pPr>
    </w:p>
    <w:p w14:paraId="79452642" w14:textId="04494BB3" w:rsidR="00341605" w:rsidRPr="00EF7F44" w:rsidRDefault="00341605" w:rsidP="00341605">
      <w:pPr>
        <w:pStyle w:val="Heading2"/>
      </w:pPr>
      <w:r w:rsidRPr="00EF7F44">
        <w:lastRenderedPageBreak/>
        <w:t>10.23.2.7 Sharing an EDCA TXOP</w:t>
      </w:r>
      <w:r>
        <w:t xml:space="preserve"> </w:t>
      </w:r>
      <w:r w:rsidR="00D92499">
        <w:t>[</w:t>
      </w:r>
      <w:r>
        <w:t>for #10689,#13838 ...</w:t>
      </w:r>
      <w:r w:rsidR="00D92499">
        <w:t>]</w:t>
      </w:r>
    </w:p>
    <w:p w14:paraId="6CD9BB05" w14:textId="77777777" w:rsidR="00341605" w:rsidRDefault="00341605" w:rsidP="00341605">
      <w:pPr>
        <w:rPr>
          <w:sz w:val="20"/>
          <w:szCs w:val="20"/>
        </w:rPr>
      </w:pPr>
    </w:p>
    <w:p w14:paraId="77E89132" w14:textId="77777777" w:rsidR="00341605" w:rsidRPr="007C7DF9" w:rsidRDefault="00341605" w:rsidP="00341605">
      <w:pPr>
        <w:rPr>
          <w:b/>
          <w:sz w:val="20"/>
          <w:szCs w:val="20"/>
        </w:rPr>
      </w:pPr>
      <w:r w:rsidRPr="00A004DC">
        <w:rPr>
          <w:b/>
          <w:i/>
          <w:iCs/>
          <w:sz w:val="20"/>
          <w:szCs w:val="20"/>
          <w:highlight w:val="yellow"/>
        </w:rPr>
        <w:t xml:space="preserve">TGbe editor: Please </w:t>
      </w:r>
      <w:r w:rsidRPr="00A004DC">
        <w:rPr>
          <w:b/>
          <w:i/>
          <w:iCs/>
          <w:sz w:val="20"/>
          <w:szCs w:val="20"/>
          <w:highlight w:val="yellow"/>
          <w:u w:val="single"/>
        </w:rPr>
        <w:t>insert</w:t>
      </w:r>
      <w:r w:rsidRPr="00A004DC">
        <w:rPr>
          <w:b/>
          <w:i/>
          <w:iCs/>
          <w:sz w:val="20"/>
          <w:szCs w:val="20"/>
          <w:highlight w:val="yellow"/>
        </w:rPr>
        <w:t xml:space="preserve"> </w:t>
      </w:r>
      <w:r>
        <w:rPr>
          <w:b/>
          <w:i/>
          <w:iCs/>
          <w:sz w:val="20"/>
          <w:szCs w:val="20"/>
          <w:highlight w:val="yellow"/>
        </w:rPr>
        <w:t>a new</w:t>
      </w:r>
      <w:r w:rsidRPr="00A004DC">
        <w:rPr>
          <w:b/>
          <w:i/>
          <w:iCs/>
          <w:sz w:val="20"/>
          <w:szCs w:val="20"/>
          <w:highlight w:val="yellow"/>
        </w:rPr>
        <w:t xml:space="preserve"> </w:t>
      </w:r>
      <w:r>
        <w:rPr>
          <w:b/>
          <w:i/>
          <w:iCs/>
          <w:sz w:val="20"/>
          <w:szCs w:val="20"/>
          <w:highlight w:val="yellow"/>
        </w:rPr>
        <w:t>bullet</w:t>
      </w:r>
      <w:r w:rsidRPr="00A004DC">
        <w:rPr>
          <w:b/>
          <w:i/>
          <w:iCs/>
          <w:sz w:val="20"/>
          <w:szCs w:val="20"/>
          <w:highlight w:val="yellow"/>
        </w:rPr>
        <w:t xml:space="preserve"> below after the </w:t>
      </w:r>
      <w:r>
        <w:rPr>
          <w:b/>
          <w:i/>
          <w:iCs/>
          <w:sz w:val="20"/>
          <w:szCs w:val="20"/>
          <w:highlight w:val="yellow"/>
        </w:rPr>
        <w:t>last</w:t>
      </w:r>
      <w:r w:rsidRPr="00A004DC">
        <w:rPr>
          <w:b/>
          <w:i/>
          <w:iCs/>
          <w:sz w:val="20"/>
          <w:szCs w:val="20"/>
          <w:highlight w:val="yellow"/>
        </w:rPr>
        <w:t xml:space="preserve"> </w:t>
      </w:r>
      <w:r>
        <w:rPr>
          <w:b/>
          <w:i/>
          <w:iCs/>
          <w:sz w:val="20"/>
          <w:szCs w:val="20"/>
          <w:highlight w:val="yellow"/>
        </w:rPr>
        <w:t>one as below:</w:t>
      </w:r>
    </w:p>
    <w:p w14:paraId="30171809" w14:textId="77777777" w:rsidR="00341605" w:rsidRPr="007C7DF9" w:rsidRDefault="00341605" w:rsidP="00341605">
      <w:pPr>
        <w:rPr>
          <w:rFonts w:ascii="Times New Roman" w:hAnsi="Times New Roman" w:cs="Times New Roman"/>
          <w:bCs/>
          <w:sz w:val="20"/>
          <w:szCs w:val="20"/>
        </w:rPr>
      </w:pPr>
    </w:p>
    <w:p w14:paraId="0101E844" w14:textId="77777777" w:rsidR="00341605" w:rsidRPr="007C7DF9" w:rsidRDefault="00341605" w:rsidP="00341605">
      <w:pPr>
        <w:rPr>
          <w:rFonts w:ascii="Times New Roman" w:hAnsi="Times New Roman" w:cs="Times New Roman"/>
          <w:bCs/>
          <w:sz w:val="20"/>
          <w:szCs w:val="20"/>
        </w:rPr>
      </w:pPr>
      <w:r w:rsidRPr="007C7DF9">
        <w:rPr>
          <w:rFonts w:ascii="Times New Roman" w:hAnsi="Times New Roman" w:cs="Times New Roman"/>
          <w:bCs/>
          <w:sz w:val="20"/>
          <w:szCs w:val="20"/>
        </w:rPr>
        <w:t>The AC associated with the EDCAF that gains an EDCA TXOP is referred to as the primary AC. Frames from</w:t>
      </w:r>
    </w:p>
    <w:p w14:paraId="413827C2" w14:textId="77777777" w:rsidR="00341605" w:rsidRPr="007C7DF9" w:rsidRDefault="00341605" w:rsidP="00341605">
      <w:pPr>
        <w:rPr>
          <w:rFonts w:ascii="Times New Roman" w:hAnsi="Times New Roman" w:cs="Times New Roman"/>
          <w:bCs/>
          <w:sz w:val="20"/>
          <w:szCs w:val="20"/>
        </w:rPr>
      </w:pPr>
      <w:r w:rsidRPr="007C7DF9">
        <w:rPr>
          <w:rFonts w:ascii="Times New Roman" w:hAnsi="Times New Roman" w:cs="Times New Roman"/>
          <w:bCs/>
          <w:sz w:val="20"/>
          <w:szCs w:val="20"/>
        </w:rPr>
        <w:t>ACs other than the primary AC shall not be included in the TXOP, with the following exceptions (TXOP</w:t>
      </w:r>
    </w:p>
    <w:p w14:paraId="225A1A04" w14:textId="77777777" w:rsidR="00341605" w:rsidRPr="007C7DF9" w:rsidRDefault="00341605" w:rsidP="00341605">
      <w:pPr>
        <w:rPr>
          <w:rFonts w:ascii="Times New Roman" w:hAnsi="Times New Roman" w:cs="Times New Roman"/>
          <w:bCs/>
          <w:sz w:val="20"/>
          <w:szCs w:val="20"/>
        </w:rPr>
      </w:pPr>
      <w:r w:rsidRPr="007C7DF9">
        <w:rPr>
          <w:rFonts w:ascii="Times New Roman" w:hAnsi="Times New Roman" w:cs="Times New Roman"/>
          <w:bCs/>
          <w:sz w:val="20"/>
          <w:szCs w:val="20"/>
        </w:rPr>
        <w:t>sharing):</w:t>
      </w:r>
    </w:p>
    <w:p w14:paraId="75A4D6E7" w14:textId="77777777" w:rsidR="00341605" w:rsidRPr="00816CA4" w:rsidRDefault="00341605" w:rsidP="00341605">
      <w:pPr>
        <w:pStyle w:val="ListParagraph"/>
        <w:numPr>
          <w:ilvl w:val="0"/>
          <w:numId w:val="2"/>
        </w:numPr>
        <w:ind w:right="1278"/>
        <w:rPr>
          <w:rFonts w:ascii="Times New Roman" w:hAnsi="Times New Roman" w:cs="Times New Roman"/>
          <w:bCs/>
          <w:sz w:val="20"/>
          <w:szCs w:val="20"/>
        </w:rPr>
      </w:pPr>
      <w:r w:rsidRPr="007C7DF9">
        <w:rPr>
          <w:rFonts w:ascii="Times New Roman" w:hAnsi="Times New Roman" w:cs="Times New Roman"/>
          <w:bCs/>
          <w:sz w:val="20"/>
          <w:szCs w:val="20"/>
        </w:rPr>
        <w:t>(</w:t>
      </w:r>
      <w:r w:rsidRPr="00816CA4">
        <w:rPr>
          <w:rFonts w:ascii="Times New Roman" w:hAnsi="Times New Roman" w:cs="Times New Roman"/>
          <w:bCs/>
          <w:color w:val="70AD47" w:themeColor="accent6"/>
          <w:sz w:val="20"/>
          <w:szCs w:val="20"/>
        </w:rPr>
        <w:t>11ax</w:t>
      </w:r>
      <w:r w:rsidRPr="007C7DF9">
        <w:rPr>
          <w:rFonts w:ascii="Times New Roman" w:hAnsi="Times New Roman" w:cs="Times New Roman"/>
          <w:bCs/>
          <w:sz w:val="20"/>
          <w:szCs w:val="20"/>
        </w:rPr>
        <w:t>)For a multi-TID A-MPDU in an HE MU PPDU transmitted by an AP, frames from any AC</w:t>
      </w:r>
      <w:r>
        <w:rPr>
          <w:rFonts w:ascii="Times New Roman" w:hAnsi="Times New Roman" w:cs="Times New Roman"/>
          <w:bCs/>
          <w:sz w:val="20"/>
          <w:szCs w:val="20"/>
        </w:rPr>
        <w:t xml:space="preserve"> </w:t>
      </w:r>
      <w:r w:rsidRPr="00816CA4">
        <w:rPr>
          <w:rFonts w:ascii="Times New Roman" w:hAnsi="Times New Roman" w:cs="Times New Roman"/>
          <w:bCs/>
          <w:sz w:val="20"/>
          <w:szCs w:val="20"/>
        </w:rPr>
        <w:t>may be included as defined in 26.6.3 (Multi-TID A-MPDU and ack-enabled single-TID A-MPDU).</w:t>
      </w:r>
      <w:r>
        <w:rPr>
          <w:rFonts w:ascii="Times New Roman" w:hAnsi="Times New Roman" w:cs="Times New Roman"/>
          <w:bCs/>
          <w:sz w:val="20"/>
          <w:szCs w:val="20"/>
        </w:rPr>
        <w:t xml:space="preserve"> </w:t>
      </w:r>
      <w:r w:rsidRPr="00816CA4">
        <w:rPr>
          <w:rFonts w:ascii="Times New Roman" w:hAnsi="Times New Roman" w:cs="Times New Roman"/>
          <w:bCs/>
          <w:sz w:val="20"/>
          <w:szCs w:val="20"/>
        </w:rPr>
        <w:t>Otherwise, frames from a higher priority AC may be included when at least one frame from the</w:t>
      </w:r>
      <w:r>
        <w:rPr>
          <w:rFonts w:ascii="Times New Roman" w:hAnsi="Times New Roman" w:cs="Times New Roman"/>
          <w:bCs/>
          <w:sz w:val="20"/>
          <w:szCs w:val="20"/>
        </w:rPr>
        <w:t xml:space="preserve"> </w:t>
      </w:r>
      <w:r w:rsidRPr="00816CA4">
        <w:rPr>
          <w:rFonts w:ascii="Times New Roman" w:hAnsi="Times New Roman" w:cs="Times New Roman"/>
          <w:bCs/>
          <w:sz w:val="20"/>
          <w:szCs w:val="20"/>
        </w:rPr>
        <w:t>primary AC has been transmitted and all frames from the primary AC have been transmitted.</w:t>
      </w:r>
      <w:r>
        <w:rPr>
          <w:rFonts w:ascii="Times New Roman" w:hAnsi="Times New Roman" w:cs="Times New Roman"/>
          <w:bCs/>
          <w:sz w:val="20"/>
          <w:szCs w:val="20"/>
        </w:rPr>
        <w:br/>
      </w:r>
      <w:r>
        <w:rPr>
          <w:rFonts w:ascii="Times New Roman" w:hAnsi="Times New Roman" w:cs="Times New Roman"/>
          <w:bCs/>
          <w:sz w:val="20"/>
          <w:szCs w:val="20"/>
        </w:rPr>
        <w:br/>
      </w:r>
      <w:r w:rsidRPr="00816CA4">
        <w:rPr>
          <w:rFonts w:ascii="Times New Roman" w:hAnsi="Times New Roman" w:cs="Times New Roman"/>
          <w:bCs/>
          <w:sz w:val="20"/>
          <w:szCs w:val="20"/>
        </w:rPr>
        <w:t>NOTE 1—The frames from a higher priority AC might be included in successive PPDUs in the TXOP and/or in</w:t>
      </w:r>
      <w:r>
        <w:rPr>
          <w:rFonts w:ascii="Times New Roman" w:hAnsi="Times New Roman" w:cs="Times New Roman"/>
          <w:bCs/>
          <w:sz w:val="20"/>
          <w:szCs w:val="20"/>
        </w:rPr>
        <w:t xml:space="preserve"> </w:t>
      </w:r>
      <w:r w:rsidRPr="00816CA4">
        <w:rPr>
          <w:rFonts w:ascii="Times New Roman" w:hAnsi="Times New Roman" w:cs="Times New Roman"/>
          <w:bCs/>
          <w:sz w:val="20"/>
          <w:szCs w:val="20"/>
        </w:rPr>
        <w:t>one or more MU PPDUs.</w:t>
      </w:r>
      <w:r>
        <w:rPr>
          <w:rFonts w:ascii="Times New Roman" w:hAnsi="Times New Roman" w:cs="Times New Roman"/>
          <w:bCs/>
          <w:sz w:val="20"/>
          <w:szCs w:val="20"/>
        </w:rPr>
        <w:br/>
      </w:r>
    </w:p>
    <w:p w14:paraId="4FD558BF" w14:textId="77777777" w:rsidR="00341605" w:rsidRDefault="00341605" w:rsidP="00341605">
      <w:pPr>
        <w:pStyle w:val="ListParagraph"/>
        <w:numPr>
          <w:ilvl w:val="0"/>
          <w:numId w:val="2"/>
        </w:numPr>
        <w:ind w:right="1278"/>
        <w:rPr>
          <w:rFonts w:ascii="Times New Roman" w:hAnsi="Times New Roman" w:cs="Times New Roman"/>
          <w:bCs/>
          <w:sz w:val="20"/>
          <w:szCs w:val="20"/>
        </w:rPr>
      </w:pPr>
      <w:r w:rsidRPr="007C7DF9">
        <w:rPr>
          <w:rFonts w:ascii="Times New Roman" w:hAnsi="Times New Roman" w:cs="Times New Roman"/>
          <w:bCs/>
          <w:sz w:val="20"/>
          <w:szCs w:val="20"/>
        </w:rPr>
        <w:t>When (</w:t>
      </w:r>
      <w:r w:rsidRPr="00816CA4">
        <w:rPr>
          <w:rFonts w:ascii="Times New Roman" w:hAnsi="Times New Roman" w:cs="Times New Roman"/>
          <w:bCs/>
          <w:color w:val="70AD47" w:themeColor="accent6"/>
          <w:sz w:val="20"/>
          <w:szCs w:val="20"/>
        </w:rPr>
        <w:t>11ax</w:t>
      </w:r>
      <w:r w:rsidRPr="007C7DF9">
        <w:rPr>
          <w:rFonts w:ascii="Times New Roman" w:hAnsi="Times New Roman" w:cs="Times New Roman"/>
          <w:bCs/>
          <w:sz w:val="20"/>
          <w:szCs w:val="20"/>
        </w:rPr>
        <w:t>)(</w:t>
      </w:r>
      <w:r w:rsidRPr="00816CA4">
        <w:rPr>
          <w:rFonts w:ascii="Times New Roman" w:hAnsi="Times New Roman" w:cs="Times New Roman"/>
          <w:bCs/>
          <w:color w:val="70AD47" w:themeColor="accent6"/>
          <w:sz w:val="20"/>
          <w:szCs w:val="20"/>
        </w:rPr>
        <w:t>11ay</w:t>
      </w:r>
      <w:r w:rsidRPr="007C7DF9">
        <w:rPr>
          <w:rFonts w:ascii="Times New Roman" w:hAnsi="Times New Roman" w:cs="Times New Roman"/>
          <w:bCs/>
          <w:sz w:val="20"/>
          <w:szCs w:val="20"/>
        </w:rPr>
        <w:t>)VHT AP, EDMG AP, or PCP supports DL-MU-MIMO, frames from a lowe</w:t>
      </w:r>
      <w:r>
        <w:rPr>
          <w:rFonts w:ascii="Times New Roman" w:hAnsi="Times New Roman" w:cs="Times New Roman"/>
          <w:bCs/>
          <w:sz w:val="20"/>
          <w:szCs w:val="20"/>
        </w:rPr>
        <w:t>r</w:t>
      </w:r>
      <w:r w:rsidRPr="00816CA4">
        <w:rPr>
          <w:rFonts w:ascii="Times New Roman" w:hAnsi="Times New Roman" w:cs="Times New Roman"/>
          <w:bCs/>
          <w:sz w:val="20"/>
          <w:szCs w:val="20"/>
        </w:rPr>
        <w:t>priority AC may be included in (11ax)(11ay)VHT or EDMG MU PPDU with the TXVECTOR</w:t>
      </w:r>
      <w:r>
        <w:rPr>
          <w:rFonts w:ascii="Times New Roman" w:hAnsi="Times New Roman" w:cs="Times New Roman"/>
          <w:bCs/>
          <w:sz w:val="20"/>
          <w:szCs w:val="20"/>
        </w:rPr>
        <w:t xml:space="preserve"> </w:t>
      </w:r>
      <w:r w:rsidRPr="00816CA4">
        <w:rPr>
          <w:rFonts w:ascii="Times New Roman" w:hAnsi="Times New Roman" w:cs="Times New Roman"/>
          <w:bCs/>
          <w:sz w:val="20"/>
          <w:szCs w:val="20"/>
        </w:rPr>
        <w:t>parameter NUM_USERS &gt; 1 when these frames do not increase the duration of the</w:t>
      </w:r>
      <w:r>
        <w:rPr>
          <w:rFonts w:ascii="Times New Roman" w:hAnsi="Times New Roman" w:cs="Times New Roman"/>
          <w:bCs/>
          <w:sz w:val="20"/>
          <w:szCs w:val="20"/>
        </w:rPr>
        <w:t xml:space="preserve"> </w:t>
      </w:r>
      <w:r w:rsidRPr="00816CA4">
        <w:rPr>
          <w:rFonts w:ascii="Times New Roman" w:hAnsi="Times New Roman" w:cs="Times New Roman"/>
          <w:bCs/>
          <w:sz w:val="20"/>
          <w:szCs w:val="20"/>
        </w:rPr>
        <w:t>(</w:t>
      </w:r>
      <w:r w:rsidRPr="00816CA4">
        <w:rPr>
          <w:rFonts w:ascii="Times New Roman" w:hAnsi="Times New Roman" w:cs="Times New Roman"/>
          <w:bCs/>
          <w:color w:val="70AD47" w:themeColor="accent6"/>
          <w:sz w:val="20"/>
          <w:szCs w:val="20"/>
        </w:rPr>
        <w:t>11ax</w:t>
      </w:r>
      <w:r w:rsidRPr="00816CA4">
        <w:rPr>
          <w:rFonts w:ascii="Times New Roman" w:hAnsi="Times New Roman" w:cs="Times New Roman"/>
          <w:bCs/>
          <w:sz w:val="20"/>
          <w:szCs w:val="20"/>
        </w:rPr>
        <w:t>)(</w:t>
      </w:r>
      <w:r w:rsidRPr="00816CA4">
        <w:rPr>
          <w:rFonts w:ascii="Times New Roman" w:hAnsi="Times New Roman" w:cs="Times New Roman"/>
          <w:bCs/>
          <w:color w:val="70AD47" w:themeColor="accent6"/>
          <w:sz w:val="20"/>
          <w:szCs w:val="20"/>
        </w:rPr>
        <w:t>11ay</w:t>
      </w:r>
      <w:r w:rsidRPr="00816CA4">
        <w:rPr>
          <w:rFonts w:ascii="Times New Roman" w:hAnsi="Times New Roman" w:cs="Times New Roman"/>
          <w:bCs/>
          <w:sz w:val="20"/>
          <w:szCs w:val="20"/>
        </w:rPr>
        <w:t>)VHT or EDMG MU PPDU beyond that required for the transmissions of the frames of</w:t>
      </w:r>
      <w:r>
        <w:rPr>
          <w:rFonts w:ascii="Times New Roman" w:hAnsi="Times New Roman" w:cs="Times New Roman"/>
          <w:bCs/>
          <w:sz w:val="20"/>
          <w:szCs w:val="20"/>
        </w:rPr>
        <w:t xml:space="preserve"> </w:t>
      </w:r>
      <w:r w:rsidRPr="00816CA4">
        <w:rPr>
          <w:rFonts w:ascii="Times New Roman" w:hAnsi="Times New Roman" w:cs="Times New Roman"/>
          <w:bCs/>
          <w:sz w:val="20"/>
          <w:szCs w:val="20"/>
        </w:rPr>
        <w:t>the primary AC and any frames from a high priority AC. For a given user, any frames from the</w:t>
      </w:r>
      <w:r>
        <w:rPr>
          <w:rFonts w:ascii="Times New Roman" w:hAnsi="Times New Roman" w:cs="Times New Roman"/>
          <w:bCs/>
          <w:sz w:val="20"/>
          <w:szCs w:val="20"/>
        </w:rPr>
        <w:t xml:space="preserve"> </w:t>
      </w:r>
      <w:r w:rsidRPr="00816CA4">
        <w:rPr>
          <w:rFonts w:ascii="Times New Roman" w:hAnsi="Times New Roman" w:cs="Times New Roman"/>
          <w:bCs/>
          <w:sz w:val="20"/>
          <w:szCs w:val="20"/>
        </w:rPr>
        <w:t>primary AC shall be transmitted first and then any frames from a higher priority AC immediately</w:t>
      </w:r>
      <w:r>
        <w:rPr>
          <w:rFonts w:ascii="Times New Roman" w:hAnsi="Times New Roman" w:cs="Times New Roman"/>
          <w:bCs/>
          <w:sz w:val="20"/>
          <w:szCs w:val="20"/>
        </w:rPr>
        <w:t xml:space="preserve"> </w:t>
      </w:r>
      <w:r w:rsidRPr="00816CA4">
        <w:rPr>
          <w:rFonts w:ascii="Times New Roman" w:hAnsi="Times New Roman" w:cs="Times New Roman"/>
          <w:bCs/>
          <w:sz w:val="20"/>
          <w:szCs w:val="20"/>
        </w:rPr>
        <w:t>next.</w:t>
      </w:r>
    </w:p>
    <w:p w14:paraId="46BA88E7" w14:textId="77777777" w:rsidR="00341605" w:rsidRPr="00816CA4" w:rsidRDefault="00341605" w:rsidP="00341605">
      <w:pPr>
        <w:pStyle w:val="ListParagraph"/>
        <w:ind w:left="1080" w:right="1278"/>
        <w:rPr>
          <w:rFonts w:ascii="Times New Roman" w:hAnsi="Times New Roman" w:cs="Times New Roman"/>
          <w:bCs/>
          <w:sz w:val="20"/>
          <w:szCs w:val="20"/>
        </w:rPr>
      </w:pPr>
    </w:p>
    <w:p w14:paraId="7D22E6DF" w14:textId="77777777" w:rsidR="00341605" w:rsidRPr="00816CA4" w:rsidRDefault="00341605" w:rsidP="00341605">
      <w:pPr>
        <w:pStyle w:val="ListParagraph"/>
        <w:numPr>
          <w:ilvl w:val="0"/>
          <w:numId w:val="2"/>
        </w:numPr>
        <w:ind w:right="1278"/>
        <w:rPr>
          <w:rFonts w:ascii="Times New Roman" w:hAnsi="Times New Roman" w:cs="Times New Roman"/>
          <w:bCs/>
          <w:sz w:val="20"/>
          <w:szCs w:val="20"/>
        </w:rPr>
      </w:pPr>
      <w:r w:rsidRPr="007C7DF9">
        <w:rPr>
          <w:rFonts w:ascii="Times New Roman" w:hAnsi="Times New Roman" w:cs="Times New Roman"/>
          <w:bCs/>
          <w:sz w:val="20"/>
          <w:szCs w:val="20"/>
        </w:rPr>
        <w:t>When an HE AP transmits an HE MU PPDU, frames from higher or lower priority AC may be</w:t>
      </w:r>
      <w:r>
        <w:rPr>
          <w:rFonts w:ascii="Times New Roman" w:hAnsi="Times New Roman" w:cs="Times New Roman"/>
          <w:bCs/>
          <w:sz w:val="20"/>
          <w:szCs w:val="20"/>
        </w:rPr>
        <w:t xml:space="preserve"> </w:t>
      </w:r>
      <w:r w:rsidRPr="00816CA4">
        <w:rPr>
          <w:rFonts w:ascii="Times New Roman" w:hAnsi="Times New Roman" w:cs="Times New Roman"/>
          <w:bCs/>
          <w:sz w:val="20"/>
          <w:szCs w:val="20"/>
        </w:rPr>
        <w:t>included in the HE MU PPDU when these frames do not increase the duration of the HE MU PPDU</w:t>
      </w:r>
      <w:r>
        <w:rPr>
          <w:rFonts w:ascii="Times New Roman" w:hAnsi="Times New Roman" w:cs="Times New Roman"/>
          <w:bCs/>
          <w:sz w:val="20"/>
          <w:szCs w:val="20"/>
        </w:rPr>
        <w:t xml:space="preserve"> </w:t>
      </w:r>
      <w:r w:rsidRPr="00816CA4">
        <w:rPr>
          <w:rFonts w:ascii="Times New Roman" w:hAnsi="Times New Roman" w:cs="Times New Roman"/>
          <w:bCs/>
          <w:sz w:val="20"/>
          <w:szCs w:val="20"/>
        </w:rPr>
        <w:t>beyond that required for the transmissions of the frames of the primary AC and any frames from a</w:t>
      </w:r>
      <w:r>
        <w:rPr>
          <w:rFonts w:ascii="Times New Roman" w:hAnsi="Times New Roman" w:cs="Times New Roman"/>
          <w:bCs/>
          <w:sz w:val="20"/>
          <w:szCs w:val="20"/>
        </w:rPr>
        <w:t xml:space="preserve"> </w:t>
      </w:r>
      <w:r w:rsidRPr="00816CA4">
        <w:rPr>
          <w:rFonts w:ascii="Times New Roman" w:hAnsi="Times New Roman" w:cs="Times New Roman"/>
          <w:bCs/>
          <w:sz w:val="20"/>
          <w:szCs w:val="20"/>
        </w:rPr>
        <w:t>high priority AC. For a given user, any frames from the primary AC shall be transmitted first, and</w:t>
      </w:r>
      <w:r>
        <w:rPr>
          <w:rFonts w:ascii="Times New Roman" w:hAnsi="Times New Roman" w:cs="Times New Roman"/>
          <w:bCs/>
          <w:sz w:val="20"/>
          <w:szCs w:val="20"/>
        </w:rPr>
        <w:t xml:space="preserve"> </w:t>
      </w:r>
      <w:r w:rsidRPr="00816CA4">
        <w:rPr>
          <w:rFonts w:ascii="Times New Roman" w:hAnsi="Times New Roman" w:cs="Times New Roman"/>
          <w:bCs/>
          <w:sz w:val="20"/>
          <w:szCs w:val="20"/>
        </w:rPr>
        <w:t>then any frames from a higher priority AC immediately next.(</w:t>
      </w:r>
      <w:r w:rsidRPr="00816CA4">
        <w:rPr>
          <w:rFonts w:ascii="Times New Roman" w:hAnsi="Times New Roman" w:cs="Times New Roman"/>
          <w:bCs/>
          <w:color w:val="70AD47" w:themeColor="accent6"/>
          <w:sz w:val="20"/>
          <w:szCs w:val="20"/>
        </w:rPr>
        <w:t>11ax</w:t>
      </w:r>
      <w:r w:rsidRPr="00816CA4">
        <w:rPr>
          <w:bCs/>
          <w:sz w:val="15"/>
          <w:szCs w:val="15"/>
        </w:rPr>
        <w:t>)</w:t>
      </w:r>
    </w:p>
    <w:p w14:paraId="3EFFFADD" w14:textId="77777777" w:rsidR="00341605" w:rsidRPr="00816CA4" w:rsidRDefault="00341605" w:rsidP="00341605">
      <w:pPr>
        <w:pStyle w:val="ListParagraph"/>
        <w:rPr>
          <w:rFonts w:ascii="Times New Roman" w:hAnsi="Times New Roman" w:cs="Times New Roman"/>
          <w:bCs/>
          <w:sz w:val="20"/>
          <w:szCs w:val="20"/>
        </w:rPr>
      </w:pPr>
    </w:p>
    <w:p w14:paraId="7D47C1E1" w14:textId="77777777" w:rsidR="00341605" w:rsidRDefault="00341605" w:rsidP="00341605">
      <w:pPr>
        <w:pStyle w:val="ListParagraph"/>
        <w:numPr>
          <w:ilvl w:val="0"/>
          <w:numId w:val="2"/>
        </w:numPr>
        <w:ind w:right="1278"/>
        <w:rPr>
          <w:ins w:id="12" w:author="Chunyu Hu" w:date="2022-09-02T15:51:00Z"/>
          <w:rFonts w:ascii="Times New Roman" w:hAnsi="Times New Roman" w:cs="Times New Roman"/>
          <w:bCs/>
          <w:sz w:val="20"/>
          <w:szCs w:val="20"/>
        </w:rPr>
      </w:pPr>
      <w:ins w:id="13" w:author="Chunyu Hu" w:date="2022-09-02T16:06:00Z">
        <w:r>
          <w:rPr>
            <w:rFonts w:ascii="Times New Roman" w:hAnsi="Times New Roman" w:cs="Times New Roman"/>
            <w:bCs/>
            <w:sz w:val="20"/>
            <w:szCs w:val="20"/>
          </w:rPr>
          <w:t>(#10689</w:t>
        </w:r>
      </w:ins>
      <w:ins w:id="14" w:author="Chunyu Hu" w:date="2022-09-02T16:11:00Z">
        <w:r>
          <w:rPr>
            <w:rFonts w:ascii="Times New Roman" w:hAnsi="Times New Roman" w:cs="Times New Roman"/>
            <w:bCs/>
            <w:sz w:val="20"/>
            <w:szCs w:val="20"/>
          </w:rPr>
          <w:t>, 13838</w:t>
        </w:r>
      </w:ins>
      <w:ins w:id="15" w:author="Chunyu Hu" w:date="2022-09-02T16:06:00Z">
        <w:r>
          <w:rPr>
            <w:rFonts w:ascii="Times New Roman" w:hAnsi="Times New Roman" w:cs="Times New Roman"/>
            <w:bCs/>
            <w:sz w:val="20"/>
            <w:szCs w:val="20"/>
          </w:rPr>
          <w:t>)</w:t>
        </w:r>
      </w:ins>
      <w:ins w:id="16" w:author="Chunyu Hu" w:date="2022-09-02T15:51:00Z">
        <w:r>
          <w:rPr>
            <w:rFonts w:ascii="Times New Roman" w:hAnsi="Times New Roman" w:cs="Times New Roman"/>
            <w:bCs/>
            <w:sz w:val="20"/>
            <w:szCs w:val="20"/>
          </w:rPr>
          <w:t>When an R-TWT scheduling AP or an R-TWT scheduled STA transmit during</w:t>
        </w:r>
      </w:ins>
      <w:ins w:id="17" w:author="Chunyu Hu" w:date="2022-09-02T15:54:00Z">
        <w:r>
          <w:rPr>
            <w:rFonts w:ascii="Times New Roman" w:hAnsi="Times New Roman" w:cs="Times New Roman"/>
            <w:bCs/>
            <w:sz w:val="20"/>
            <w:szCs w:val="20"/>
          </w:rPr>
          <w:t xml:space="preserve"> the TXOP in</w:t>
        </w:r>
      </w:ins>
      <w:ins w:id="18" w:author="Chunyu Hu" w:date="2022-09-02T15:51:00Z">
        <w:r>
          <w:rPr>
            <w:rFonts w:ascii="Times New Roman" w:hAnsi="Times New Roman" w:cs="Times New Roman"/>
            <w:bCs/>
            <w:sz w:val="20"/>
            <w:szCs w:val="20"/>
          </w:rPr>
          <w:t xml:space="preserve"> a R-TWT SP where they are member of, they may include </w:t>
        </w:r>
        <w:r w:rsidRPr="00AE39A1">
          <w:rPr>
            <w:rFonts w:ascii="Times New Roman" w:hAnsi="Times New Roman" w:cs="Times New Roman"/>
            <w:bCs/>
            <w:sz w:val="20"/>
            <w:szCs w:val="20"/>
          </w:rPr>
          <w:t xml:space="preserve">frames </w:t>
        </w:r>
      </w:ins>
      <w:ins w:id="19" w:author="Chunyu Hu" w:date="2022-09-02T16:07:00Z">
        <w:r>
          <w:rPr>
            <w:rFonts w:ascii="Times New Roman" w:hAnsi="Times New Roman" w:cs="Times New Roman"/>
            <w:bCs/>
            <w:sz w:val="20"/>
            <w:szCs w:val="20"/>
          </w:rPr>
          <w:t>from</w:t>
        </w:r>
      </w:ins>
      <w:ins w:id="20" w:author="Chunyu Hu" w:date="2022-09-02T15:51:00Z">
        <w:r w:rsidRPr="00AE39A1">
          <w:rPr>
            <w:rFonts w:ascii="Times New Roman" w:hAnsi="Times New Roman" w:cs="Times New Roman"/>
            <w:bCs/>
            <w:sz w:val="20"/>
            <w:szCs w:val="20"/>
          </w:rPr>
          <w:t xml:space="preserve"> </w:t>
        </w:r>
      </w:ins>
      <w:ins w:id="21" w:author="Chunyu Hu" w:date="2022-09-02T16:08:00Z">
        <w:r>
          <w:rPr>
            <w:rFonts w:ascii="Times New Roman" w:hAnsi="Times New Roman" w:cs="Times New Roman"/>
            <w:bCs/>
            <w:sz w:val="20"/>
            <w:szCs w:val="20"/>
          </w:rPr>
          <w:t xml:space="preserve">their respective </w:t>
        </w:r>
      </w:ins>
      <w:ins w:id="22" w:author="Chunyu Hu" w:date="2022-09-02T15:51:00Z">
        <w:r w:rsidRPr="00AE39A1">
          <w:rPr>
            <w:rFonts w:ascii="Times New Roman" w:hAnsi="Times New Roman" w:cs="Times New Roman"/>
            <w:bCs/>
            <w:sz w:val="20"/>
            <w:szCs w:val="20"/>
          </w:rPr>
          <w:t>R-TWT TID(s)</w:t>
        </w:r>
        <w:r>
          <w:rPr>
            <w:rFonts w:ascii="Times New Roman" w:hAnsi="Times New Roman" w:cs="Times New Roman"/>
            <w:bCs/>
            <w:sz w:val="20"/>
            <w:szCs w:val="20"/>
          </w:rPr>
          <w:t xml:space="preserve"> of any ACs.</w:t>
        </w:r>
      </w:ins>
    </w:p>
    <w:p w14:paraId="44E5CD86" w14:textId="77777777" w:rsidR="00341605" w:rsidRDefault="00341605" w:rsidP="00341605">
      <w:pPr>
        <w:ind w:right="1278"/>
        <w:rPr>
          <w:rFonts w:ascii="Times New Roman" w:hAnsi="Times New Roman" w:cs="Times New Roman"/>
          <w:bCs/>
          <w:sz w:val="20"/>
          <w:szCs w:val="20"/>
        </w:rPr>
      </w:pPr>
    </w:p>
    <w:p w14:paraId="3F0A6007" w14:textId="77777777" w:rsidR="00341605" w:rsidRDefault="00341605" w:rsidP="00341605">
      <w:pPr>
        <w:ind w:right="1278"/>
        <w:rPr>
          <w:rFonts w:ascii="Times New Roman" w:hAnsi="Times New Roman" w:cs="Times New Roman"/>
          <w:bCs/>
          <w:sz w:val="20"/>
          <w:szCs w:val="20"/>
        </w:rPr>
      </w:pPr>
    </w:p>
    <w:p w14:paraId="0C12B7ED" w14:textId="77777777" w:rsidR="00341605" w:rsidRDefault="00341605" w:rsidP="00341605">
      <w:pPr>
        <w:ind w:right="1278"/>
        <w:rPr>
          <w:rFonts w:ascii="Times New Roman" w:hAnsi="Times New Roman" w:cs="Times New Roman"/>
          <w:bCs/>
          <w:sz w:val="20"/>
          <w:szCs w:val="20"/>
        </w:rPr>
      </w:pPr>
    </w:p>
    <w:p w14:paraId="34E8B85A" w14:textId="77777777" w:rsidR="00341605" w:rsidRDefault="00341605" w:rsidP="00341605"/>
    <w:p w14:paraId="5EF52132" w14:textId="0EA3ABE8" w:rsidR="00341605" w:rsidRPr="00097128" w:rsidRDefault="00341605" w:rsidP="00341605">
      <w:pPr>
        <w:pStyle w:val="Heading2"/>
        <w:rPr>
          <w:sz w:val="20"/>
          <w:szCs w:val="20"/>
        </w:rPr>
      </w:pPr>
      <w:r w:rsidRPr="00097128">
        <w:rPr>
          <w:sz w:val="20"/>
          <w:szCs w:val="20"/>
        </w:rPr>
        <w:t>10.23.2.9 TXOP limits</w:t>
      </w:r>
      <w:r>
        <w:rPr>
          <w:sz w:val="20"/>
          <w:szCs w:val="20"/>
        </w:rPr>
        <w:t xml:space="preserve"> </w:t>
      </w:r>
      <w:r w:rsidR="0081756B">
        <w:rPr>
          <w:sz w:val="20"/>
          <w:szCs w:val="20"/>
        </w:rPr>
        <w:t>[</w:t>
      </w:r>
      <w:r>
        <w:rPr>
          <w:sz w:val="20"/>
          <w:szCs w:val="20"/>
        </w:rPr>
        <w:t>for #10931…</w:t>
      </w:r>
      <w:r w:rsidR="0081756B">
        <w:rPr>
          <w:sz w:val="20"/>
          <w:szCs w:val="20"/>
        </w:rPr>
        <w:t>]</w:t>
      </w:r>
    </w:p>
    <w:p w14:paraId="7D076675" w14:textId="77777777" w:rsidR="00341605" w:rsidRPr="00097128" w:rsidRDefault="00341605" w:rsidP="00341605">
      <w:pPr>
        <w:rPr>
          <w:rFonts w:ascii="Times New Roman" w:hAnsi="Times New Roman" w:cs="Times New Roman"/>
          <w:bCs/>
          <w:sz w:val="20"/>
          <w:szCs w:val="20"/>
        </w:rPr>
      </w:pPr>
    </w:p>
    <w:p w14:paraId="1FF29AE8" w14:textId="77777777" w:rsidR="00341605" w:rsidRPr="00097128" w:rsidRDefault="00341605" w:rsidP="00341605">
      <w:pPr>
        <w:rPr>
          <w:rFonts w:ascii="Times New Roman" w:hAnsi="Times New Roman" w:cs="Times New Roman"/>
          <w:b/>
          <w:i/>
          <w:iCs/>
          <w:sz w:val="20"/>
          <w:szCs w:val="20"/>
        </w:rPr>
      </w:pPr>
      <w:r w:rsidRPr="00097128">
        <w:rPr>
          <w:rFonts w:ascii="Times New Roman" w:hAnsi="Times New Roman" w:cs="Times New Roman"/>
          <w:b/>
          <w:i/>
          <w:iCs/>
          <w:sz w:val="20"/>
          <w:szCs w:val="20"/>
          <w:highlight w:val="yellow"/>
        </w:rPr>
        <w:t>TGbe editor: please modify the last paragraph on page 2223 of P802.11REVme_D1.3 as follows:</w:t>
      </w:r>
    </w:p>
    <w:p w14:paraId="392D6842" w14:textId="77777777" w:rsidR="00341605" w:rsidRPr="00097128" w:rsidRDefault="00341605" w:rsidP="00341605">
      <w:pPr>
        <w:rPr>
          <w:rFonts w:ascii="Times New Roman" w:hAnsi="Times New Roman" w:cs="Times New Roman"/>
          <w:bCs/>
          <w:sz w:val="20"/>
          <w:szCs w:val="20"/>
        </w:rPr>
      </w:pPr>
    </w:p>
    <w:p w14:paraId="1E058BBD" w14:textId="77777777" w:rsidR="00341605" w:rsidRDefault="00341605" w:rsidP="00341605">
      <w:pPr>
        <w:ind w:right="288"/>
        <w:rPr>
          <w:rFonts w:ascii="Times New Roman" w:hAnsi="Times New Roman" w:cs="Times New Roman"/>
          <w:sz w:val="20"/>
          <w:szCs w:val="20"/>
        </w:rPr>
      </w:pPr>
      <w:ins w:id="23" w:author="Chunyu Hu" w:date="2022-09-05T11:15:00Z">
        <w:r>
          <w:rPr>
            <w:rFonts w:ascii="Times New Roman" w:hAnsi="Times New Roman" w:cs="Times New Roman"/>
            <w:bCs/>
            <w:sz w:val="20"/>
            <w:szCs w:val="20"/>
          </w:rPr>
          <w:t>(#10931)</w:t>
        </w:r>
        <w:r w:rsidRPr="00097128">
          <w:rPr>
            <w:rFonts w:ascii="Times New Roman" w:hAnsi="Times New Roman" w:cs="Times New Roman"/>
            <w:bCs/>
            <w:sz w:val="20"/>
            <w:szCs w:val="20"/>
          </w:rPr>
          <w:t xml:space="preserve">The TXOP holder may exceed the TXOP limit during a R-TWT SP when it is a member STA of the SP and it </w:t>
        </w:r>
        <w:r>
          <w:rPr>
            <w:rFonts w:ascii="Times New Roman" w:hAnsi="Times New Roman" w:cs="Times New Roman"/>
            <w:bCs/>
            <w:sz w:val="20"/>
            <w:szCs w:val="20"/>
          </w:rPr>
          <w:t xml:space="preserve">uses the TXOP to deliver frames from R-TWT TID(s). Otherwise, the </w:t>
        </w:r>
      </w:ins>
      <w:r w:rsidRPr="0013726E">
        <w:rPr>
          <w:rFonts w:ascii="Times New Roman" w:hAnsi="Times New Roman" w:cs="Times New Roman"/>
          <w:strike/>
          <w:sz w:val="20"/>
          <w:szCs w:val="20"/>
        </w:rPr>
        <w:t xml:space="preserve">The </w:t>
      </w:r>
      <w:r w:rsidRPr="00097128">
        <w:rPr>
          <w:rFonts w:ascii="Times New Roman" w:hAnsi="Times New Roman" w:cs="Times New Roman"/>
          <w:sz w:val="20"/>
          <w:szCs w:val="20"/>
        </w:rPr>
        <w:t>TXOP holder may exceed the TXOP limit only if it does not transmit more than one Data or Management</w:t>
      </w:r>
      <w:r>
        <w:rPr>
          <w:rFonts w:ascii="Times New Roman" w:hAnsi="Times New Roman" w:cs="Times New Roman"/>
          <w:sz w:val="20"/>
          <w:szCs w:val="20"/>
        </w:rPr>
        <w:t xml:space="preserve"> </w:t>
      </w:r>
      <w:r w:rsidRPr="00097128">
        <w:rPr>
          <w:rFonts w:ascii="Times New Roman" w:hAnsi="Times New Roman" w:cs="Times New Roman"/>
          <w:sz w:val="20"/>
          <w:szCs w:val="20"/>
        </w:rPr>
        <w:t>frame in the TXOP, only if it does not transmit a DL-MU-MIMO PPDU in the TXOP, and only for the following situations:</w:t>
      </w:r>
    </w:p>
    <w:p w14:paraId="55CE8A61" w14:textId="77777777" w:rsidR="00341605" w:rsidRDefault="00341605" w:rsidP="00341605">
      <w:pPr>
        <w:ind w:right="288"/>
        <w:rPr>
          <w:rFonts w:ascii="Times New Roman" w:hAnsi="Times New Roman" w:cs="Times New Roman"/>
          <w:sz w:val="20"/>
          <w:szCs w:val="20"/>
        </w:rPr>
      </w:pPr>
    </w:p>
    <w:p w14:paraId="4526A83C" w14:textId="48A76434" w:rsidR="00341605" w:rsidRDefault="00341605" w:rsidP="00341605">
      <w:pPr>
        <w:rPr>
          <w:rFonts w:ascii="Times New Roman" w:hAnsi="Times New Roman" w:cs="Times New Roman"/>
          <w:b/>
          <w:bCs/>
          <w:sz w:val="20"/>
          <w:szCs w:val="20"/>
        </w:rPr>
      </w:pPr>
    </w:p>
    <w:p w14:paraId="06FF2AFF" w14:textId="77777777" w:rsidR="00F32C05" w:rsidRDefault="00F32C05"/>
    <w:p w14:paraId="4224A084" w14:textId="77777777" w:rsidR="00F32C05" w:rsidRDefault="00F32C05"/>
    <w:p w14:paraId="284E8917" w14:textId="77777777" w:rsidR="00F32C05" w:rsidRDefault="00F32C05">
      <w:r>
        <w:br w:type="page"/>
      </w:r>
    </w:p>
    <w:p w14:paraId="698E1F06" w14:textId="61976DCB" w:rsidR="00711148" w:rsidRDefault="00F32C05" w:rsidP="006F7F03">
      <w:pPr>
        <w:pStyle w:val="Heading2"/>
      </w:pPr>
      <w:r>
        <w:lastRenderedPageBreak/>
        <w:t xml:space="preserve">(Part </w:t>
      </w:r>
      <w:r w:rsidR="0006216A">
        <w:t>2</w:t>
      </w:r>
      <w:r w:rsidR="000F77EA">
        <w:t xml:space="preserve"> – 4 CIDs</w:t>
      </w:r>
      <w:r>
        <w:t>)</w:t>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150"/>
        <w:gridCol w:w="1710"/>
        <w:gridCol w:w="3150"/>
      </w:tblGrid>
      <w:tr w:rsidR="00711148" w:rsidRPr="00160E7E" w14:paraId="3179453F" w14:textId="77777777" w:rsidTr="00711148">
        <w:trPr>
          <w:trHeight w:val="220"/>
          <w:jc w:val="center"/>
        </w:trPr>
        <w:tc>
          <w:tcPr>
            <w:tcW w:w="625" w:type="dxa"/>
            <w:shd w:val="clear" w:color="auto" w:fill="BFBFBF" w:themeFill="background1" w:themeFillShade="BF"/>
            <w:noWrap/>
            <w:vAlign w:val="center"/>
          </w:tcPr>
          <w:p w14:paraId="50F0D699" w14:textId="5675E571" w:rsidR="00711148" w:rsidRPr="00EB75EA" w:rsidRDefault="00711148" w:rsidP="00711148">
            <w:pPr>
              <w:rPr>
                <w:sz w:val="16"/>
                <w:szCs w:val="16"/>
              </w:rPr>
            </w:pPr>
            <w:r w:rsidRPr="00160E7E">
              <w:rPr>
                <w:b/>
                <w:bCs/>
                <w:sz w:val="16"/>
                <w:szCs w:val="16"/>
              </w:rPr>
              <w:t>CID</w:t>
            </w:r>
          </w:p>
        </w:tc>
        <w:tc>
          <w:tcPr>
            <w:tcW w:w="1080" w:type="dxa"/>
            <w:shd w:val="clear" w:color="auto" w:fill="BFBFBF" w:themeFill="background1" w:themeFillShade="BF"/>
            <w:vAlign w:val="center"/>
          </w:tcPr>
          <w:p w14:paraId="426595C1" w14:textId="03F00F66" w:rsidR="00711148" w:rsidRPr="00EB75EA" w:rsidRDefault="00711148" w:rsidP="00711148">
            <w:pPr>
              <w:rPr>
                <w:sz w:val="16"/>
                <w:szCs w:val="16"/>
              </w:rPr>
            </w:pPr>
            <w:r w:rsidRPr="00160E7E">
              <w:rPr>
                <w:b/>
                <w:bCs/>
                <w:sz w:val="16"/>
                <w:szCs w:val="16"/>
              </w:rPr>
              <w:t>Commenter</w:t>
            </w:r>
          </w:p>
        </w:tc>
        <w:tc>
          <w:tcPr>
            <w:tcW w:w="900" w:type="dxa"/>
            <w:shd w:val="clear" w:color="auto" w:fill="BFBFBF" w:themeFill="background1" w:themeFillShade="BF"/>
            <w:noWrap/>
            <w:vAlign w:val="center"/>
          </w:tcPr>
          <w:p w14:paraId="4E2EF5B6" w14:textId="2B8B6C63" w:rsidR="00711148" w:rsidRPr="00EB75EA" w:rsidRDefault="00711148" w:rsidP="00711148">
            <w:pPr>
              <w:rPr>
                <w:sz w:val="16"/>
                <w:szCs w:val="16"/>
              </w:rPr>
            </w:pPr>
            <w:r w:rsidRPr="00160E7E">
              <w:rPr>
                <w:b/>
                <w:bCs/>
                <w:sz w:val="16"/>
                <w:szCs w:val="16"/>
              </w:rPr>
              <w:t>Clause</w:t>
            </w:r>
          </w:p>
        </w:tc>
        <w:tc>
          <w:tcPr>
            <w:tcW w:w="720" w:type="dxa"/>
            <w:shd w:val="clear" w:color="auto" w:fill="BFBFBF" w:themeFill="background1" w:themeFillShade="BF"/>
            <w:vAlign w:val="center"/>
          </w:tcPr>
          <w:p w14:paraId="7A9536D5" w14:textId="1EC9CB83" w:rsidR="00711148" w:rsidRPr="00EB75EA" w:rsidRDefault="00711148" w:rsidP="00711148">
            <w:pPr>
              <w:rPr>
                <w:sz w:val="16"/>
                <w:szCs w:val="16"/>
              </w:rPr>
            </w:pPr>
            <w:r w:rsidRPr="00160E7E">
              <w:rPr>
                <w:b/>
                <w:bCs/>
                <w:sz w:val="16"/>
                <w:szCs w:val="16"/>
              </w:rPr>
              <w:t>Pg/Ln</w:t>
            </w:r>
          </w:p>
        </w:tc>
        <w:tc>
          <w:tcPr>
            <w:tcW w:w="3150" w:type="dxa"/>
            <w:shd w:val="clear" w:color="auto" w:fill="BFBFBF" w:themeFill="background1" w:themeFillShade="BF"/>
            <w:noWrap/>
            <w:vAlign w:val="center"/>
          </w:tcPr>
          <w:p w14:paraId="496582EA" w14:textId="3E91273F" w:rsidR="00711148" w:rsidRPr="00EB75EA" w:rsidRDefault="00711148" w:rsidP="00711148">
            <w:pPr>
              <w:rPr>
                <w:sz w:val="16"/>
                <w:szCs w:val="16"/>
              </w:rPr>
            </w:pPr>
            <w:r w:rsidRPr="00160E7E">
              <w:rPr>
                <w:b/>
                <w:bCs/>
                <w:sz w:val="16"/>
                <w:szCs w:val="16"/>
              </w:rPr>
              <w:t>Comment</w:t>
            </w:r>
          </w:p>
        </w:tc>
        <w:tc>
          <w:tcPr>
            <w:tcW w:w="1710" w:type="dxa"/>
            <w:shd w:val="clear" w:color="auto" w:fill="BFBFBF" w:themeFill="background1" w:themeFillShade="BF"/>
            <w:noWrap/>
            <w:vAlign w:val="center"/>
          </w:tcPr>
          <w:p w14:paraId="565C1676" w14:textId="619B80BD" w:rsidR="00711148" w:rsidRPr="00EB75EA" w:rsidRDefault="00711148" w:rsidP="00711148">
            <w:pPr>
              <w:rPr>
                <w:sz w:val="16"/>
                <w:szCs w:val="16"/>
              </w:rPr>
            </w:pPr>
            <w:r w:rsidRPr="00160E7E">
              <w:rPr>
                <w:b/>
                <w:bCs/>
                <w:sz w:val="16"/>
                <w:szCs w:val="16"/>
              </w:rPr>
              <w:t>Proposed Change</w:t>
            </w:r>
          </w:p>
        </w:tc>
        <w:tc>
          <w:tcPr>
            <w:tcW w:w="3150" w:type="dxa"/>
            <w:shd w:val="clear" w:color="auto" w:fill="BFBFBF" w:themeFill="background1" w:themeFillShade="BF"/>
            <w:vAlign w:val="center"/>
          </w:tcPr>
          <w:p w14:paraId="25D68356" w14:textId="25A6BF3C" w:rsidR="00711148" w:rsidRPr="00EB75EA" w:rsidRDefault="00711148" w:rsidP="00711148">
            <w:pPr>
              <w:rPr>
                <w:b/>
                <w:bCs/>
                <w:sz w:val="16"/>
                <w:szCs w:val="16"/>
              </w:rPr>
            </w:pPr>
            <w:r w:rsidRPr="00160E7E">
              <w:rPr>
                <w:b/>
                <w:bCs/>
                <w:sz w:val="16"/>
                <w:szCs w:val="16"/>
              </w:rPr>
              <w:t>Resolution</w:t>
            </w:r>
          </w:p>
        </w:tc>
      </w:tr>
      <w:tr w:rsidR="00202B24" w:rsidRPr="00160E7E" w14:paraId="2C04930A" w14:textId="77777777" w:rsidTr="008C2AA8">
        <w:trPr>
          <w:trHeight w:val="220"/>
          <w:jc w:val="center"/>
        </w:trPr>
        <w:tc>
          <w:tcPr>
            <w:tcW w:w="625" w:type="dxa"/>
            <w:shd w:val="clear" w:color="auto" w:fill="auto"/>
            <w:noWrap/>
          </w:tcPr>
          <w:p w14:paraId="0A30C1BF" w14:textId="4689B276" w:rsidR="00202B24" w:rsidRPr="00EB75EA" w:rsidRDefault="00202B24" w:rsidP="00202B24">
            <w:pPr>
              <w:rPr>
                <w:sz w:val="16"/>
                <w:szCs w:val="16"/>
              </w:rPr>
            </w:pPr>
            <w:r w:rsidRPr="00EB75EA">
              <w:rPr>
                <w:sz w:val="16"/>
                <w:szCs w:val="16"/>
              </w:rPr>
              <w:t>11705</w:t>
            </w:r>
          </w:p>
        </w:tc>
        <w:tc>
          <w:tcPr>
            <w:tcW w:w="1080" w:type="dxa"/>
            <w:shd w:val="clear" w:color="auto" w:fill="auto"/>
          </w:tcPr>
          <w:p w14:paraId="0B8576C2" w14:textId="2B902BD0" w:rsidR="00202B24" w:rsidRPr="00EB75EA" w:rsidRDefault="00202B24" w:rsidP="00202B24">
            <w:pPr>
              <w:rPr>
                <w:sz w:val="16"/>
                <w:szCs w:val="16"/>
              </w:rPr>
            </w:pPr>
            <w:r w:rsidRPr="00EB75EA">
              <w:rPr>
                <w:sz w:val="16"/>
                <w:szCs w:val="16"/>
              </w:rPr>
              <w:t>Abdel Karim Ajami</w:t>
            </w:r>
          </w:p>
        </w:tc>
        <w:tc>
          <w:tcPr>
            <w:tcW w:w="900" w:type="dxa"/>
            <w:shd w:val="clear" w:color="auto" w:fill="auto"/>
            <w:noWrap/>
          </w:tcPr>
          <w:p w14:paraId="1A29B710" w14:textId="54EDA753" w:rsidR="00202B24" w:rsidRPr="00EB75EA" w:rsidRDefault="00202B24" w:rsidP="00202B24">
            <w:pPr>
              <w:rPr>
                <w:sz w:val="16"/>
                <w:szCs w:val="16"/>
              </w:rPr>
            </w:pPr>
            <w:r w:rsidRPr="00EB75EA">
              <w:rPr>
                <w:sz w:val="16"/>
                <w:szCs w:val="16"/>
              </w:rPr>
              <w:t>35.9.4.1</w:t>
            </w:r>
          </w:p>
        </w:tc>
        <w:tc>
          <w:tcPr>
            <w:tcW w:w="720" w:type="dxa"/>
            <w:shd w:val="clear" w:color="auto" w:fill="auto"/>
          </w:tcPr>
          <w:p w14:paraId="4D609855" w14:textId="3C38F00C" w:rsidR="00202B24" w:rsidRPr="00EB75EA" w:rsidRDefault="00202B24" w:rsidP="00202B24">
            <w:pPr>
              <w:rPr>
                <w:sz w:val="16"/>
                <w:szCs w:val="16"/>
              </w:rPr>
            </w:pPr>
            <w:r w:rsidRPr="00EB75EA">
              <w:rPr>
                <w:sz w:val="16"/>
                <w:szCs w:val="16"/>
              </w:rPr>
              <w:t>512.57</w:t>
            </w:r>
          </w:p>
        </w:tc>
        <w:tc>
          <w:tcPr>
            <w:tcW w:w="3150" w:type="dxa"/>
            <w:shd w:val="clear" w:color="auto" w:fill="auto"/>
            <w:noWrap/>
          </w:tcPr>
          <w:p w14:paraId="0DC0E593" w14:textId="6F5DCE7A" w:rsidR="00202B24" w:rsidRPr="00EB75EA" w:rsidRDefault="00202B24" w:rsidP="00202B24">
            <w:pPr>
              <w:rPr>
                <w:sz w:val="16"/>
                <w:szCs w:val="16"/>
              </w:rPr>
            </w:pPr>
            <w:r w:rsidRPr="00EB75EA">
              <w:rPr>
                <w:sz w:val="16"/>
                <w:szCs w:val="16"/>
              </w:rPr>
              <w:t>Unless the EHT AP is transmitting latency sensitive traffic, should the AP end the TXOP before the start time of a R-TWT SP announced by itself? i.e., if at least one member R-TWT STA has indicated that it will be in the awake state during that R-TWT SP</w:t>
            </w:r>
          </w:p>
        </w:tc>
        <w:tc>
          <w:tcPr>
            <w:tcW w:w="1710" w:type="dxa"/>
            <w:shd w:val="clear" w:color="auto" w:fill="auto"/>
            <w:noWrap/>
          </w:tcPr>
          <w:p w14:paraId="3C33F312" w14:textId="7CC72184" w:rsidR="00202B24" w:rsidRPr="00EB75EA" w:rsidRDefault="00202B24" w:rsidP="00202B24">
            <w:pPr>
              <w:rPr>
                <w:sz w:val="16"/>
                <w:szCs w:val="16"/>
              </w:rPr>
            </w:pPr>
            <w:r w:rsidRPr="00EB75EA">
              <w:rPr>
                <w:sz w:val="16"/>
                <w:szCs w:val="16"/>
              </w:rPr>
              <w:t>Please clarify</w:t>
            </w:r>
          </w:p>
        </w:tc>
        <w:tc>
          <w:tcPr>
            <w:tcW w:w="3150" w:type="dxa"/>
            <w:shd w:val="clear" w:color="auto" w:fill="auto"/>
          </w:tcPr>
          <w:p w14:paraId="7E5DC740" w14:textId="77777777" w:rsidR="00202B24" w:rsidRPr="00EB75EA" w:rsidRDefault="00202B24" w:rsidP="00202B24">
            <w:pPr>
              <w:rPr>
                <w:b/>
                <w:bCs/>
                <w:sz w:val="16"/>
                <w:szCs w:val="16"/>
              </w:rPr>
            </w:pPr>
            <w:r w:rsidRPr="00EB75EA">
              <w:rPr>
                <w:b/>
                <w:bCs/>
                <w:sz w:val="16"/>
                <w:szCs w:val="16"/>
              </w:rPr>
              <w:t>Revised</w:t>
            </w:r>
          </w:p>
          <w:p w14:paraId="6EB1DDA8" w14:textId="77777777" w:rsidR="00202B24" w:rsidRDefault="00202B24" w:rsidP="00202B24">
            <w:pPr>
              <w:rPr>
                <w:sz w:val="16"/>
                <w:szCs w:val="16"/>
              </w:rPr>
            </w:pPr>
            <w:r>
              <w:rPr>
                <w:sz w:val="16"/>
                <w:szCs w:val="16"/>
              </w:rPr>
              <w:t>Agree in principle that AP should also respect the SP start time.</w:t>
            </w:r>
          </w:p>
          <w:p w14:paraId="3891562A" w14:textId="77777777" w:rsidR="00202B24" w:rsidRPr="00EB75EA" w:rsidRDefault="00202B24" w:rsidP="00202B24">
            <w:pPr>
              <w:rPr>
                <w:sz w:val="16"/>
                <w:szCs w:val="16"/>
              </w:rPr>
            </w:pPr>
          </w:p>
          <w:p w14:paraId="3000DBFF" w14:textId="64CA4FB2" w:rsidR="00202B24" w:rsidRPr="00346FC0" w:rsidRDefault="00202B24" w:rsidP="00202B24">
            <w:pPr>
              <w:rPr>
                <w:b/>
                <w:bCs/>
                <w:sz w:val="16"/>
                <w:szCs w:val="16"/>
              </w:rPr>
            </w:pPr>
            <w:r w:rsidRPr="00362F70">
              <w:rPr>
                <w:b/>
                <w:bCs/>
                <w:sz w:val="16"/>
                <w:szCs w:val="16"/>
              </w:rPr>
              <w:t xml:space="preserve">TGbe editor: please make the change indicated in this doc </w:t>
            </w:r>
            <w:r w:rsidR="00A01CE1">
              <w:rPr>
                <w:b/>
                <w:bCs/>
                <w:sz w:val="16"/>
                <w:szCs w:val="16"/>
              </w:rPr>
              <w:t xml:space="preserve">11-22/1470r0 </w:t>
            </w:r>
            <w:r w:rsidRPr="00362F70">
              <w:rPr>
                <w:b/>
                <w:bCs/>
                <w:sz w:val="16"/>
                <w:szCs w:val="16"/>
              </w:rPr>
              <w:t>tagged by #</w:t>
            </w:r>
            <w:r>
              <w:rPr>
                <w:b/>
                <w:bCs/>
                <w:sz w:val="16"/>
                <w:szCs w:val="16"/>
              </w:rPr>
              <w:t>11705.</w:t>
            </w:r>
          </w:p>
        </w:tc>
      </w:tr>
      <w:tr w:rsidR="00202B24" w:rsidRPr="00160E7E" w14:paraId="4D299393" w14:textId="77777777" w:rsidTr="008C2AA8">
        <w:trPr>
          <w:trHeight w:val="220"/>
          <w:jc w:val="center"/>
        </w:trPr>
        <w:tc>
          <w:tcPr>
            <w:tcW w:w="625" w:type="dxa"/>
            <w:shd w:val="clear" w:color="auto" w:fill="auto"/>
            <w:noWrap/>
          </w:tcPr>
          <w:p w14:paraId="073E9435" w14:textId="414C6A07" w:rsidR="00202B24" w:rsidRPr="00EB75EA" w:rsidRDefault="00202B24" w:rsidP="00202B24">
            <w:pPr>
              <w:rPr>
                <w:sz w:val="16"/>
                <w:szCs w:val="16"/>
              </w:rPr>
            </w:pPr>
            <w:r w:rsidRPr="00EB75EA">
              <w:rPr>
                <w:sz w:val="16"/>
                <w:szCs w:val="16"/>
              </w:rPr>
              <w:t>13034</w:t>
            </w:r>
          </w:p>
        </w:tc>
        <w:tc>
          <w:tcPr>
            <w:tcW w:w="1080" w:type="dxa"/>
            <w:shd w:val="clear" w:color="auto" w:fill="auto"/>
          </w:tcPr>
          <w:p w14:paraId="06C86F2D" w14:textId="2B8C76EB" w:rsidR="00202B24" w:rsidRPr="00EB75EA" w:rsidRDefault="00202B24" w:rsidP="00202B24">
            <w:pPr>
              <w:rPr>
                <w:sz w:val="16"/>
                <w:szCs w:val="16"/>
              </w:rPr>
            </w:pPr>
            <w:r w:rsidRPr="00EB75EA">
              <w:rPr>
                <w:sz w:val="16"/>
                <w:szCs w:val="16"/>
              </w:rPr>
              <w:t>Chunyu Hu</w:t>
            </w:r>
          </w:p>
        </w:tc>
        <w:tc>
          <w:tcPr>
            <w:tcW w:w="900" w:type="dxa"/>
            <w:shd w:val="clear" w:color="auto" w:fill="auto"/>
            <w:noWrap/>
          </w:tcPr>
          <w:p w14:paraId="525DD47C" w14:textId="46BAF02F" w:rsidR="00202B24" w:rsidRPr="00EB75EA" w:rsidRDefault="00202B24" w:rsidP="00202B24">
            <w:pPr>
              <w:rPr>
                <w:sz w:val="16"/>
                <w:szCs w:val="16"/>
              </w:rPr>
            </w:pPr>
            <w:r w:rsidRPr="00EB75EA">
              <w:rPr>
                <w:sz w:val="16"/>
                <w:szCs w:val="16"/>
              </w:rPr>
              <w:t>35.9.4.1</w:t>
            </w:r>
          </w:p>
        </w:tc>
        <w:tc>
          <w:tcPr>
            <w:tcW w:w="720" w:type="dxa"/>
            <w:shd w:val="clear" w:color="auto" w:fill="auto"/>
          </w:tcPr>
          <w:p w14:paraId="74AD694B" w14:textId="0C9D1A9C" w:rsidR="00202B24" w:rsidRPr="00EB75EA" w:rsidRDefault="00202B24" w:rsidP="00202B24">
            <w:pPr>
              <w:rPr>
                <w:sz w:val="16"/>
                <w:szCs w:val="16"/>
              </w:rPr>
            </w:pPr>
            <w:r w:rsidRPr="00EB75EA">
              <w:rPr>
                <w:sz w:val="16"/>
                <w:szCs w:val="16"/>
              </w:rPr>
              <w:t>512.09</w:t>
            </w:r>
          </w:p>
        </w:tc>
        <w:tc>
          <w:tcPr>
            <w:tcW w:w="3150" w:type="dxa"/>
            <w:shd w:val="clear" w:color="auto" w:fill="auto"/>
            <w:noWrap/>
          </w:tcPr>
          <w:p w14:paraId="3BAD50B1" w14:textId="02129CDB" w:rsidR="00202B24" w:rsidRPr="00EB75EA" w:rsidRDefault="00202B24" w:rsidP="00202B24">
            <w:pPr>
              <w:rPr>
                <w:sz w:val="16"/>
                <w:szCs w:val="16"/>
              </w:rPr>
            </w:pPr>
            <w:r w:rsidRPr="00EB75EA">
              <w:rPr>
                <w:sz w:val="16"/>
                <w:szCs w:val="16"/>
              </w:rPr>
              <w:t>R-TWT scheduled STA needs AP to also respect the r-TWT SP start time. E.g. otherwise, they may have to stay awake wasting power for AP to complete irrelevant  frame exchanges.</w:t>
            </w:r>
          </w:p>
        </w:tc>
        <w:tc>
          <w:tcPr>
            <w:tcW w:w="1710" w:type="dxa"/>
            <w:shd w:val="clear" w:color="auto" w:fill="auto"/>
            <w:noWrap/>
          </w:tcPr>
          <w:p w14:paraId="02FD6641" w14:textId="1F182A4B" w:rsidR="00202B24" w:rsidRPr="00EB75EA" w:rsidRDefault="00202B24" w:rsidP="00202B24">
            <w:pPr>
              <w:rPr>
                <w:sz w:val="16"/>
                <w:szCs w:val="16"/>
              </w:rPr>
            </w:pPr>
            <w:r w:rsidRPr="00EB75EA">
              <w:rPr>
                <w:sz w:val="16"/>
                <w:szCs w:val="16"/>
              </w:rPr>
              <w:t>As in comment</w:t>
            </w:r>
          </w:p>
        </w:tc>
        <w:tc>
          <w:tcPr>
            <w:tcW w:w="3150" w:type="dxa"/>
            <w:shd w:val="clear" w:color="auto" w:fill="auto"/>
          </w:tcPr>
          <w:p w14:paraId="7D1B4394" w14:textId="77777777" w:rsidR="00202B24" w:rsidRPr="00EB75EA" w:rsidRDefault="00202B24" w:rsidP="00202B24">
            <w:pPr>
              <w:rPr>
                <w:b/>
                <w:bCs/>
                <w:sz w:val="16"/>
                <w:szCs w:val="16"/>
              </w:rPr>
            </w:pPr>
            <w:r w:rsidRPr="00EB75EA">
              <w:rPr>
                <w:b/>
                <w:bCs/>
                <w:sz w:val="16"/>
                <w:szCs w:val="16"/>
              </w:rPr>
              <w:t>Revised</w:t>
            </w:r>
          </w:p>
          <w:p w14:paraId="19FC8EC9" w14:textId="77777777" w:rsidR="00202B24" w:rsidRDefault="00202B24" w:rsidP="00202B24">
            <w:pPr>
              <w:rPr>
                <w:sz w:val="16"/>
                <w:szCs w:val="16"/>
              </w:rPr>
            </w:pPr>
            <w:r>
              <w:rPr>
                <w:sz w:val="16"/>
                <w:szCs w:val="16"/>
              </w:rPr>
              <w:t>Agree in principle that AP should also respect the SP start time.</w:t>
            </w:r>
          </w:p>
          <w:p w14:paraId="08FE7EFA" w14:textId="77777777" w:rsidR="00202B24" w:rsidRPr="00EB75EA" w:rsidRDefault="00202B24" w:rsidP="00202B24">
            <w:pPr>
              <w:rPr>
                <w:sz w:val="16"/>
                <w:szCs w:val="16"/>
              </w:rPr>
            </w:pPr>
          </w:p>
          <w:p w14:paraId="4E4877D2" w14:textId="493CBC7F" w:rsidR="00202B24" w:rsidRDefault="00202B24" w:rsidP="00202B24">
            <w:pPr>
              <w:rPr>
                <w:b/>
                <w:bCs/>
                <w:sz w:val="16"/>
                <w:szCs w:val="16"/>
              </w:rPr>
            </w:pPr>
            <w:r w:rsidRPr="00362F70">
              <w:rPr>
                <w:b/>
                <w:bCs/>
                <w:sz w:val="16"/>
                <w:szCs w:val="16"/>
              </w:rPr>
              <w:t xml:space="preserve">TGbe editor: please make the change indicated in this doc </w:t>
            </w:r>
            <w:r w:rsidR="00A01CE1">
              <w:rPr>
                <w:b/>
                <w:bCs/>
                <w:sz w:val="16"/>
                <w:szCs w:val="16"/>
              </w:rPr>
              <w:t xml:space="preserve">11-22/1470r0 </w:t>
            </w:r>
            <w:r w:rsidRPr="00362F70">
              <w:rPr>
                <w:b/>
                <w:bCs/>
                <w:sz w:val="16"/>
                <w:szCs w:val="16"/>
              </w:rPr>
              <w:t>tagged by #</w:t>
            </w:r>
            <w:r>
              <w:rPr>
                <w:b/>
                <w:bCs/>
                <w:sz w:val="16"/>
                <w:szCs w:val="16"/>
              </w:rPr>
              <w:t>13034</w:t>
            </w:r>
            <w:r>
              <w:rPr>
                <w:b/>
                <w:bCs/>
                <w:sz w:val="16"/>
                <w:szCs w:val="16"/>
              </w:rPr>
              <w:t>.</w:t>
            </w:r>
          </w:p>
        </w:tc>
      </w:tr>
      <w:tr w:rsidR="00202B24" w:rsidRPr="00160E7E" w14:paraId="2E407CAF" w14:textId="77777777" w:rsidTr="008C2AA8">
        <w:trPr>
          <w:trHeight w:val="220"/>
          <w:jc w:val="center"/>
        </w:trPr>
        <w:tc>
          <w:tcPr>
            <w:tcW w:w="625" w:type="dxa"/>
            <w:shd w:val="clear" w:color="auto" w:fill="auto"/>
            <w:noWrap/>
          </w:tcPr>
          <w:p w14:paraId="0AA58280" w14:textId="64FF72C9" w:rsidR="00202B24" w:rsidRPr="00EB75EA" w:rsidRDefault="00202B24" w:rsidP="00202B24">
            <w:pPr>
              <w:rPr>
                <w:sz w:val="16"/>
                <w:szCs w:val="16"/>
              </w:rPr>
            </w:pPr>
            <w:r w:rsidRPr="00EB75EA">
              <w:rPr>
                <w:sz w:val="16"/>
                <w:szCs w:val="16"/>
              </w:rPr>
              <w:t>13035</w:t>
            </w:r>
          </w:p>
        </w:tc>
        <w:tc>
          <w:tcPr>
            <w:tcW w:w="1080" w:type="dxa"/>
            <w:shd w:val="clear" w:color="auto" w:fill="auto"/>
          </w:tcPr>
          <w:p w14:paraId="0A8C281E" w14:textId="36E37AE9" w:rsidR="00202B24" w:rsidRPr="00EB75EA" w:rsidRDefault="00202B24" w:rsidP="00202B24">
            <w:pPr>
              <w:rPr>
                <w:sz w:val="16"/>
                <w:szCs w:val="16"/>
              </w:rPr>
            </w:pPr>
            <w:r w:rsidRPr="00EB75EA">
              <w:rPr>
                <w:sz w:val="16"/>
                <w:szCs w:val="16"/>
              </w:rPr>
              <w:t>Chunyu Hu</w:t>
            </w:r>
          </w:p>
        </w:tc>
        <w:tc>
          <w:tcPr>
            <w:tcW w:w="900" w:type="dxa"/>
            <w:shd w:val="clear" w:color="auto" w:fill="auto"/>
            <w:noWrap/>
          </w:tcPr>
          <w:p w14:paraId="3DEBC28B" w14:textId="4FEF1A14" w:rsidR="00202B24" w:rsidRPr="00EB75EA" w:rsidRDefault="00202B24" w:rsidP="00202B24">
            <w:pPr>
              <w:rPr>
                <w:sz w:val="16"/>
                <w:szCs w:val="16"/>
              </w:rPr>
            </w:pPr>
            <w:r w:rsidRPr="00EB75EA">
              <w:rPr>
                <w:sz w:val="16"/>
                <w:szCs w:val="16"/>
              </w:rPr>
              <w:t>35.9.4.1</w:t>
            </w:r>
          </w:p>
        </w:tc>
        <w:tc>
          <w:tcPr>
            <w:tcW w:w="720" w:type="dxa"/>
            <w:shd w:val="clear" w:color="auto" w:fill="auto"/>
          </w:tcPr>
          <w:p w14:paraId="18931874" w14:textId="22C85E83" w:rsidR="00202B24" w:rsidRPr="00EB75EA" w:rsidRDefault="00202B24" w:rsidP="00202B24">
            <w:pPr>
              <w:rPr>
                <w:sz w:val="16"/>
                <w:szCs w:val="16"/>
              </w:rPr>
            </w:pPr>
            <w:r w:rsidRPr="00EB75EA">
              <w:rPr>
                <w:sz w:val="16"/>
                <w:szCs w:val="16"/>
              </w:rPr>
              <w:t>512.09</w:t>
            </w:r>
          </w:p>
        </w:tc>
        <w:tc>
          <w:tcPr>
            <w:tcW w:w="3150" w:type="dxa"/>
            <w:shd w:val="clear" w:color="auto" w:fill="auto"/>
            <w:noWrap/>
          </w:tcPr>
          <w:p w14:paraId="5E1DD854" w14:textId="7BDE9AFB" w:rsidR="00202B24" w:rsidRPr="00EB75EA" w:rsidRDefault="00202B24" w:rsidP="00202B24">
            <w:pPr>
              <w:rPr>
                <w:sz w:val="16"/>
                <w:szCs w:val="16"/>
              </w:rPr>
            </w:pPr>
            <w:r w:rsidRPr="00EB75EA">
              <w:rPr>
                <w:sz w:val="16"/>
                <w:szCs w:val="16"/>
              </w:rPr>
              <w:t>When AP is a TXOP holder, and a r-TWT SP is about to start, to respect the r-TWT SP, either the AP should terminate the TXOP before the SP start time, or consider allowing AP to preempt the TXOP and use the remaining time for delivery the traffic of r-TWT TIDs.</w:t>
            </w:r>
          </w:p>
        </w:tc>
        <w:tc>
          <w:tcPr>
            <w:tcW w:w="1710" w:type="dxa"/>
            <w:shd w:val="clear" w:color="auto" w:fill="auto"/>
            <w:noWrap/>
          </w:tcPr>
          <w:p w14:paraId="3A010594" w14:textId="25EC95C2" w:rsidR="00202B24" w:rsidRPr="00EB75EA" w:rsidRDefault="00202B24" w:rsidP="00202B24">
            <w:pPr>
              <w:rPr>
                <w:sz w:val="16"/>
                <w:szCs w:val="16"/>
              </w:rPr>
            </w:pPr>
            <w:r w:rsidRPr="00EB75EA">
              <w:rPr>
                <w:sz w:val="16"/>
                <w:szCs w:val="16"/>
              </w:rPr>
              <w:t>As in comment</w:t>
            </w:r>
          </w:p>
        </w:tc>
        <w:tc>
          <w:tcPr>
            <w:tcW w:w="3150" w:type="dxa"/>
            <w:shd w:val="clear" w:color="auto" w:fill="auto"/>
          </w:tcPr>
          <w:p w14:paraId="0039EFA6" w14:textId="77777777" w:rsidR="00202B24" w:rsidRPr="00EB75EA" w:rsidRDefault="00202B24" w:rsidP="00202B24">
            <w:pPr>
              <w:rPr>
                <w:b/>
                <w:bCs/>
                <w:sz w:val="16"/>
                <w:szCs w:val="16"/>
              </w:rPr>
            </w:pPr>
            <w:r w:rsidRPr="00EB75EA">
              <w:rPr>
                <w:b/>
                <w:bCs/>
                <w:sz w:val="16"/>
                <w:szCs w:val="16"/>
              </w:rPr>
              <w:t>Revised</w:t>
            </w:r>
          </w:p>
          <w:p w14:paraId="49AB614F" w14:textId="77777777" w:rsidR="00202B24" w:rsidRDefault="00202B24" w:rsidP="00202B24">
            <w:pPr>
              <w:rPr>
                <w:sz w:val="16"/>
                <w:szCs w:val="16"/>
              </w:rPr>
            </w:pPr>
            <w:r>
              <w:rPr>
                <w:sz w:val="16"/>
                <w:szCs w:val="16"/>
              </w:rPr>
              <w:t>Agree in principle that AP should also respect the SP start time.</w:t>
            </w:r>
          </w:p>
          <w:p w14:paraId="4EC101C5" w14:textId="77777777" w:rsidR="00202B24" w:rsidRPr="00EB75EA" w:rsidRDefault="00202B24" w:rsidP="00202B24">
            <w:pPr>
              <w:rPr>
                <w:sz w:val="16"/>
                <w:szCs w:val="16"/>
              </w:rPr>
            </w:pPr>
          </w:p>
          <w:p w14:paraId="543FCA4B" w14:textId="4DD953C8" w:rsidR="00202B24" w:rsidRDefault="00202B24" w:rsidP="00202B24">
            <w:pPr>
              <w:rPr>
                <w:b/>
                <w:bCs/>
                <w:sz w:val="16"/>
                <w:szCs w:val="16"/>
              </w:rPr>
            </w:pPr>
            <w:r w:rsidRPr="00362F70">
              <w:rPr>
                <w:b/>
                <w:bCs/>
                <w:sz w:val="16"/>
                <w:szCs w:val="16"/>
              </w:rPr>
              <w:t xml:space="preserve">TGbe editor: please make the change indicated in this doc </w:t>
            </w:r>
            <w:r w:rsidR="00A01CE1">
              <w:rPr>
                <w:b/>
                <w:bCs/>
                <w:sz w:val="16"/>
                <w:szCs w:val="16"/>
              </w:rPr>
              <w:t xml:space="preserve">11-22/1470r0 </w:t>
            </w:r>
            <w:r w:rsidRPr="00362F70">
              <w:rPr>
                <w:b/>
                <w:bCs/>
                <w:sz w:val="16"/>
                <w:szCs w:val="16"/>
              </w:rPr>
              <w:t>tagged by #</w:t>
            </w:r>
            <w:r>
              <w:rPr>
                <w:b/>
                <w:bCs/>
                <w:sz w:val="16"/>
                <w:szCs w:val="16"/>
              </w:rPr>
              <w:t>11705</w:t>
            </w:r>
            <w:r w:rsidR="005C41F9">
              <w:rPr>
                <w:b/>
                <w:bCs/>
                <w:sz w:val="16"/>
                <w:szCs w:val="16"/>
              </w:rPr>
              <w:t>.</w:t>
            </w:r>
          </w:p>
        </w:tc>
      </w:tr>
      <w:tr w:rsidR="003A5794" w:rsidRPr="00160E7E" w14:paraId="38FCB72C" w14:textId="77777777" w:rsidTr="008C2AA8">
        <w:trPr>
          <w:trHeight w:val="220"/>
          <w:jc w:val="center"/>
        </w:trPr>
        <w:tc>
          <w:tcPr>
            <w:tcW w:w="625" w:type="dxa"/>
            <w:shd w:val="clear" w:color="auto" w:fill="auto"/>
            <w:noWrap/>
          </w:tcPr>
          <w:p w14:paraId="61369099" w14:textId="4B338B7D" w:rsidR="003A5794" w:rsidRPr="00EB75EA" w:rsidRDefault="003A5794" w:rsidP="003A5794">
            <w:pPr>
              <w:rPr>
                <w:sz w:val="16"/>
                <w:szCs w:val="16"/>
              </w:rPr>
            </w:pPr>
            <w:r w:rsidRPr="00EB75EA">
              <w:rPr>
                <w:sz w:val="16"/>
                <w:szCs w:val="16"/>
              </w:rPr>
              <w:t>13831</w:t>
            </w:r>
          </w:p>
        </w:tc>
        <w:tc>
          <w:tcPr>
            <w:tcW w:w="1080" w:type="dxa"/>
            <w:shd w:val="clear" w:color="auto" w:fill="auto"/>
          </w:tcPr>
          <w:p w14:paraId="0556298F" w14:textId="137B11C8" w:rsidR="003A5794" w:rsidRPr="00EB75EA" w:rsidRDefault="003A5794" w:rsidP="003A5794">
            <w:pPr>
              <w:rPr>
                <w:sz w:val="16"/>
                <w:szCs w:val="16"/>
              </w:rPr>
            </w:pPr>
            <w:r w:rsidRPr="00EB75EA">
              <w:rPr>
                <w:sz w:val="16"/>
                <w:szCs w:val="16"/>
              </w:rPr>
              <w:t>Yuchen Guo</w:t>
            </w:r>
          </w:p>
        </w:tc>
        <w:tc>
          <w:tcPr>
            <w:tcW w:w="900" w:type="dxa"/>
            <w:shd w:val="clear" w:color="auto" w:fill="auto"/>
            <w:noWrap/>
          </w:tcPr>
          <w:p w14:paraId="5584FC9C" w14:textId="7365D130" w:rsidR="003A5794" w:rsidRPr="00EB75EA" w:rsidRDefault="003A5794" w:rsidP="003A5794">
            <w:pPr>
              <w:rPr>
                <w:sz w:val="16"/>
                <w:szCs w:val="16"/>
              </w:rPr>
            </w:pPr>
            <w:r w:rsidRPr="00EB75EA">
              <w:rPr>
                <w:sz w:val="16"/>
                <w:szCs w:val="16"/>
              </w:rPr>
              <w:t>35.9.4.1</w:t>
            </w:r>
          </w:p>
        </w:tc>
        <w:tc>
          <w:tcPr>
            <w:tcW w:w="720" w:type="dxa"/>
            <w:shd w:val="clear" w:color="auto" w:fill="auto"/>
          </w:tcPr>
          <w:p w14:paraId="69DBC635" w14:textId="24170CBC" w:rsidR="003A5794" w:rsidRPr="00EB75EA" w:rsidRDefault="003A5794" w:rsidP="003A5794">
            <w:pPr>
              <w:rPr>
                <w:sz w:val="16"/>
                <w:szCs w:val="16"/>
              </w:rPr>
            </w:pPr>
            <w:r w:rsidRPr="00EB75EA">
              <w:rPr>
                <w:sz w:val="16"/>
                <w:szCs w:val="16"/>
              </w:rPr>
              <w:t>512.11</w:t>
            </w:r>
          </w:p>
        </w:tc>
        <w:tc>
          <w:tcPr>
            <w:tcW w:w="3150" w:type="dxa"/>
            <w:shd w:val="clear" w:color="auto" w:fill="auto"/>
            <w:noWrap/>
          </w:tcPr>
          <w:p w14:paraId="2F4FE1C8" w14:textId="23504A29" w:rsidR="003A5794" w:rsidRPr="00EB75EA" w:rsidRDefault="003A5794" w:rsidP="003A5794">
            <w:pPr>
              <w:rPr>
                <w:sz w:val="16"/>
                <w:szCs w:val="16"/>
              </w:rPr>
            </w:pPr>
            <w:r w:rsidRPr="00EB75EA">
              <w:rPr>
                <w:sz w:val="16"/>
                <w:szCs w:val="16"/>
              </w:rPr>
              <w:t>TXOP termination rules should also be applied to the AP, but the r-TWT TIDs can be treated as an exception.</w:t>
            </w:r>
          </w:p>
        </w:tc>
        <w:tc>
          <w:tcPr>
            <w:tcW w:w="1710" w:type="dxa"/>
            <w:shd w:val="clear" w:color="auto" w:fill="auto"/>
            <w:noWrap/>
          </w:tcPr>
          <w:p w14:paraId="2695792B" w14:textId="5A39D3C5" w:rsidR="003A5794" w:rsidRPr="00EB75EA" w:rsidRDefault="003A5794" w:rsidP="003A5794">
            <w:pPr>
              <w:rPr>
                <w:sz w:val="16"/>
                <w:szCs w:val="16"/>
              </w:rPr>
            </w:pPr>
            <w:r w:rsidRPr="00EB75EA">
              <w:rPr>
                <w:sz w:val="16"/>
                <w:szCs w:val="16"/>
              </w:rPr>
              <w:t>add "An EHT AP with dot11RestrictedTWTOptionImplemented set to true as a TXOP holder shall ensure the TXOP ends before the start time of each r-TWT SP advertised by itself unless the EHT AP transmits DL frames of r-TWT DL TID(s) to the  r-TWT member STAs at the beginning of the r-TWT SP" in this subclause</w:t>
            </w:r>
          </w:p>
        </w:tc>
        <w:tc>
          <w:tcPr>
            <w:tcW w:w="3150" w:type="dxa"/>
            <w:shd w:val="clear" w:color="auto" w:fill="auto"/>
          </w:tcPr>
          <w:p w14:paraId="777E1457" w14:textId="77777777" w:rsidR="003A5794" w:rsidRPr="00EB75EA" w:rsidRDefault="003A5794" w:rsidP="003A5794">
            <w:pPr>
              <w:rPr>
                <w:b/>
                <w:bCs/>
                <w:sz w:val="16"/>
                <w:szCs w:val="16"/>
              </w:rPr>
            </w:pPr>
            <w:r w:rsidRPr="00EB75EA">
              <w:rPr>
                <w:b/>
                <w:bCs/>
                <w:sz w:val="16"/>
                <w:szCs w:val="16"/>
              </w:rPr>
              <w:t>Revised</w:t>
            </w:r>
          </w:p>
          <w:p w14:paraId="3ADF3D66" w14:textId="77777777" w:rsidR="003A5794" w:rsidRDefault="003A5794" w:rsidP="003A5794">
            <w:pPr>
              <w:rPr>
                <w:sz w:val="16"/>
                <w:szCs w:val="16"/>
              </w:rPr>
            </w:pPr>
            <w:r>
              <w:rPr>
                <w:sz w:val="16"/>
                <w:szCs w:val="16"/>
              </w:rPr>
              <w:t>Agree in principle that AP should also respect the SP start time.</w:t>
            </w:r>
          </w:p>
          <w:p w14:paraId="21434C32" w14:textId="77777777" w:rsidR="003A5794" w:rsidRPr="00EB75EA" w:rsidRDefault="003A5794" w:rsidP="003A5794">
            <w:pPr>
              <w:rPr>
                <w:sz w:val="16"/>
                <w:szCs w:val="16"/>
              </w:rPr>
            </w:pPr>
          </w:p>
          <w:p w14:paraId="4F563359" w14:textId="5738A6FA" w:rsidR="003A5794" w:rsidRPr="00EB75EA" w:rsidRDefault="003A5794" w:rsidP="003A5794">
            <w:pPr>
              <w:rPr>
                <w:b/>
                <w:bCs/>
                <w:sz w:val="16"/>
                <w:szCs w:val="16"/>
              </w:rPr>
            </w:pPr>
            <w:r w:rsidRPr="00362F70">
              <w:rPr>
                <w:b/>
                <w:bCs/>
                <w:sz w:val="16"/>
                <w:szCs w:val="16"/>
              </w:rPr>
              <w:t xml:space="preserve">TGbe editor: please make the change indicated in this doc </w:t>
            </w:r>
            <w:r w:rsidR="00A01CE1">
              <w:rPr>
                <w:b/>
                <w:bCs/>
                <w:sz w:val="16"/>
                <w:szCs w:val="16"/>
              </w:rPr>
              <w:t xml:space="preserve">11-22/1470r0 </w:t>
            </w:r>
            <w:r w:rsidRPr="00362F70">
              <w:rPr>
                <w:b/>
                <w:bCs/>
                <w:sz w:val="16"/>
                <w:szCs w:val="16"/>
              </w:rPr>
              <w:t>tagged by #</w:t>
            </w:r>
            <w:r>
              <w:rPr>
                <w:b/>
                <w:bCs/>
                <w:sz w:val="16"/>
                <w:szCs w:val="16"/>
              </w:rPr>
              <w:t>11705</w:t>
            </w:r>
            <w:r w:rsidR="00471907">
              <w:rPr>
                <w:b/>
                <w:bCs/>
                <w:sz w:val="16"/>
                <w:szCs w:val="16"/>
              </w:rPr>
              <w:t>.</w:t>
            </w:r>
          </w:p>
        </w:tc>
      </w:tr>
    </w:tbl>
    <w:p w14:paraId="58BBFF2C" w14:textId="6C89DD49" w:rsidR="00F32C05" w:rsidRDefault="00F32C05"/>
    <w:p w14:paraId="60B4C47A" w14:textId="77777777" w:rsidR="00915382" w:rsidRPr="00625583" w:rsidRDefault="00915382" w:rsidP="00915382">
      <w:pPr>
        <w:pStyle w:val="Heading2"/>
        <w:rPr>
          <w:sz w:val="20"/>
          <w:szCs w:val="20"/>
        </w:rPr>
      </w:pPr>
      <w:r w:rsidRPr="00625583">
        <w:rPr>
          <w:sz w:val="20"/>
          <w:szCs w:val="20"/>
        </w:rPr>
        <w:t>35.9.4.1 TXOP rules for R-TWT SPs</w:t>
      </w:r>
      <w:r w:rsidRPr="00625583">
        <w:rPr>
          <w:color w:val="70AD47" w:themeColor="accent6"/>
          <w:sz w:val="20"/>
          <w:szCs w:val="20"/>
        </w:rPr>
        <w:t>(#11109</w:t>
      </w:r>
      <w:r w:rsidRPr="00625583">
        <w:rPr>
          <w:sz w:val="20"/>
          <w:szCs w:val="20"/>
        </w:rPr>
        <w:t>)</w:t>
      </w:r>
      <w:r>
        <w:rPr>
          <w:sz w:val="20"/>
          <w:szCs w:val="20"/>
        </w:rPr>
        <w:t xml:space="preserve"> [</w:t>
      </w:r>
      <w:r w:rsidRPr="00E92464">
        <w:rPr>
          <w:color w:val="4472C4" w:themeColor="accent5"/>
          <w:sz w:val="20"/>
          <w:szCs w:val="20"/>
        </w:rPr>
        <w:t>for #11705</w:t>
      </w:r>
      <w:r>
        <w:rPr>
          <w:color w:val="4472C4" w:themeColor="accent5"/>
          <w:sz w:val="20"/>
          <w:szCs w:val="20"/>
        </w:rPr>
        <w:t>, #13034</w:t>
      </w:r>
      <w:r w:rsidRPr="00E92464">
        <w:rPr>
          <w:color w:val="4472C4" w:themeColor="accent5"/>
          <w:sz w:val="20"/>
          <w:szCs w:val="20"/>
        </w:rPr>
        <w:t>…]</w:t>
      </w:r>
    </w:p>
    <w:p w14:paraId="11E26526" w14:textId="77777777" w:rsidR="00915382" w:rsidRPr="00625583" w:rsidRDefault="00915382" w:rsidP="00915382">
      <w:pPr>
        <w:rPr>
          <w:rFonts w:ascii="Times New Roman" w:hAnsi="Times New Roman" w:cs="Times New Roman"/>
          <w:sz w:val="20"/>
          <w:szCs w:val="20"/>
        </w:rPr>
      </w:pPr>
    </w:p>
    <w:p w14:paraId="354F1AB4" w14:textId="77777777" w:rsidR="00915382" w:rsidRPr="00625583" w:rsidRDefault="00915382" w:rsidP="00915382">
      <w:pPr>
        <w:rPr>
          <w:rFonts w:ascii="Times New Roman" w:hAnsi="Times New Roman" w:cs="Times New Roman"/>
          <w:sz w:val="20"/>
          <w:szCs w:val="20"/>
        </w:rPr>
      </w:pPr>
      <w:r w:rsidRPr="00625583">
        <w:rPr>
          <w:rFonts w:ascii="Times New Roman" w:hAnsi="Times New Roman" w:cs="Times New Roman"/>
          <w:sz w:val="20"/>
          <w:szCs w:val="20"/>
        </w:rPr>
        <w:t xml:space="preserve">A non-AP EHT STA with dot11RestrictedTWTOptionImplemented set to true as a TXOP holder shall ensure the TXOP ends before the start time of any </w:t>
      </w:r>
      <w:r w:rsidRPr="00625583">
        <w:rPr>
          <w:rFonts w:ascii="Times New Roman" w:hAnsi="Times New Roman" w:cs="Times New Roman"/>
          <w:color w:val="208A20"/>
          <w:sz w:val="20"/>
          <w:szCs w:val="20"/>
        </w:rPr>
        <w:t>(#11109)</w:t>
      </w:r>
      <w:r w:rsidRPr="00625583">
        <w:rPr>
          <w:rFonts w:ascii="Times New Roman" w:hAnsi="Times New Roman" w:cs="Times New Roman"/>
          <w:sz w:val="20"/>
          <w:szCs w:val="20"/>
        </w:rPr>
        <w:t xml:space="preserve">R-TWT SPs advertised by the associated AP. Before starting transmission of any MPDU, a non-AP EHT STA with dot11RestrictedTWTOptionImplemented set to true that is not a TXOP responder and not a member of the upcoming </w:t>
      </w:r>
      <w:r w:rsidRPr="00625583">
        <w:rPr>
          <w:rFonts w:ascii="Times New Roman" w:hAnsi="Times New Roman" w:cs="Times New Roman"/>
          <w:color w:val="208A20"/>
          <w:sz w:val="20"/>
          <w:szCs w:val="20"/>
        </w:rPr>
        <w:t>(#13012)(#10893)</w:t>
      </w:r>
      <w:r w:rsidRPr="00625583">
        <w:rPr>
          <w:rFonts w:ascii="Times New Roman" w:hAnsi="Times New Roman" w:cs="Times New Roman"/>
          <w:sz w:val="20"/>
          <w:szCs w:val="20"/>
        </w:rPr>
        <w:t>R-TWT SP shall check if there is enough time for the frame exchange to complete prior to the start of the R-TWT SP and, if there is not enough time then the STA shall defer transmission by selecting a random backoff count using the present CW (without advancing to the next value in the series). The QSRC[AC] for the MSDU or A-MSDU are not affected.</w:t>
      </w:r>
    </w:p>
    <w:p w14:paraId="36C03233" w14:textId="77777777" w:rsidR="00915382" w:rsidRPr="00625583" w:rsidRDefault="00915382" w:rsidP="00915382">
      <w:pPr>
        <w:rPr>
          <w:rFonts w:ascii="Times New Roman" w:hAnsi="Times New Roman" w:cs="Times New Roman"/>
          <w:sz w:val="20"/>
          <w:szCs w:val="20"/>
          <w:highlight w:val="yellow"/>
        </w:rPr>
      </w:pPr>
    </w:p>
    <w:p w14:paraId="06529AF5" w14:textId="77777777" w:rsidR="00915382" w:rsidRPr="00625583" w:rsidRDefault="00915382" w:rsidP="00915382">
      <w:pPr>
        <w:rPr>
          <w:rFonts w:ascii="Times New Roman" w:hAnsi="Times New Roman" w:cs="Times New Roman"/>
          <w:b/>
          <w:bCs/>
          <w:i/>
          <w:iCs/>
          <w:sz w:val="20"/>
          <w:szCs w:val="20"/>
        </w:rPr>
      </w:pPr>
      <w:r w:rsidRPr="00625583">
        <w:rPr>
          <w:rFonts w:ascii="Times New Roman" w:hAnsi="Times New Roman" w:cs="Times New Roman"/>
          <w:b/>
          <w:bCs/>
          <w:i/>
          <w:iCs/>
          <w:sz w:val="20"/>
          <w:szCs w:val="20"/>
          <w:highlight w:val="yellow"/>
        </w:rPr>
        <w:t xml:space="preserve">TGbe editor: Please append the following text in 35.9.4.1 </w:t>
      </w:r>
      <w:r>
        <w:rPr>
          <w:rFonts w:ascii="Times New Roman" w:hAnsi="Times New Roman" w:cs="Times New Roman"/>
          <w:b/>
          <w:bCs/>
          <w:i/>
          <w:iCs/>
          <w:sz w:val="20"/>
          <w:szCs w:val="20"/>
          <w:highlight w:val="yellow"/>
        </w:rPr>
        <w:t>here (after the above par</w:t>
      </w:r>
      <w:r w:rsidRPr="00625583">
        <w:rPr>
          <w:rFonts w:ascii="Times New Roman" w:hAnsi="Times New Roman" w:cs="Times New Roman"/>
          <w:b/>
          <w:bCs/>
          <w:i/>
          <w:iCs/>
          <w:sz w:val="20"/>
          <w:szCs w:val="20"/>
          <w:highlight w:val="yellow"/>
        </w:rPr>
        <w:t>a</w:t>
      </w:r>
      <w:r>
        <w:rPr>
          <w:rFonts w:ascii="Times New Roman" w:hAnsi="Times New Roman" w:cs="Times New Roman"/>
          <w:b/>
          <w:bCs/>
          <w:i/>
          <w:iCs/>
          <w:sz w:val="20"/>
          <w:szCs w:val="20"/>
          <w:highlight w:val="yellow"/>
        </w:rPr>
        <w:t>gra</w:t>
      </w:r>
      <w:r w:rsidRPr="00625583">
        <w:rPr>
          <w:rFonts w:ascii="Times New Roman" w:hAnsi="Times New Roman" w:cs="Times New Roman"/>
          <w:b/>
          <w:bCs/>
          <w:i/>
          <w:iCs/>
          <w:sz w:val="20"/>
          <w:szCs w:val="20"/>
          <w:highlight w:val="yellow"/>
        </w:rPr>
        <w:t>ph</w:t>
      </w:r>
      <w:r>
        <w:rPr>
          <w:rFonts w:ascii="Times New Roman" w:hAnsi="Times New Roman" w:cs="Times New Roman"/>
          <w:b/>
          <w:bCs/>
          <w:i/>
          <w:iCs/>
          <w:sz w:val="20"/>
          <w:szCs w:val="20"/>
          <w:highlight w:val="yellow"/>
        </w:rPr>
        <w:t>)</w:t>
      </w:r>
      <w:r w:rsidRPr="00625583">
        <w:rPr>
          <w:rFonts w:ascii="Times New Roman" w:hAnsi="Times New Roman" w:cs="Times New Roman"/>
          <w:b/>
          <w:bCs/>
          <w:i/>
          <w:iCs/>
          <w:sz w:val="20"/>
          <w:szCs w:val="20"/>
          <w:highlight w:val="yellow"/>
        </w:rPr>
        <w:t>:</w:t>
      </w:r>
    </w:p>
    <w:p w14:paraId="2A0F66F9" w14:textId="77777777" w:rsidR="00915382" w:rsidRPr="00625583" w:rsidRDefault="00915382" w:rsidP="00915382">
      <w:pPr>
        <w:rPr>
          <w:rFonts w:ascii="Times New Roman" w:hAnsi="Times New Roman" w:cs="Times New Roman"/>
          <w:sz w:val="20"/>
          <w:szCs w:val="20"/>
        </w:rPr>
      </w:pPr>
    </w:p>
    <w:p w14:paraId="2BEE1A40" w14:textId="77777777" w:rsidR="00915382" w:rsidRPr="00625583" w:rsidRDefault="00915382" w:rsidP="00915382">
      <w:pPr>
        <w:rPr>
          <w:ins w:id="24" w:author="Chunyu Hu" w:date="2022-08-21T17:25:00Z"/>
          <w:rFonts w:ascii="Times New Roman" w:hAnsi="Times New Roman" w:cs="Times New Roman"/>
          <w:sz w:val="20"/>
          <w:szCs w:val="20"/>
        </w:rPr>
      </w:pPr>
      <w:ins w:id="25" w:author="Chunyu Hu" w:date="2022-08-21T17:25:00Z">
        <w:r w:rsidRPr="00625583">
          <w:rPr>
            <w:rFonts w:ascii="Times New Roman" w:hAnsi="Times New Roman" w:cs="Times New Roman"/>
            <w:sz w:val="20"/>
            <w:szCs w:val="20"/>
          </w:rPr>
          <w:t>(#</w:t>
        </w:r>
      </w:ins>
      <w:ins w:id="26" w:author="Chunyu Hu" w:date="2022-09-04T10:05:00Z">
        <w:r w:rsidRPr="00625583">
          <w:rPr>
            <w:rFonts w:ascii="Times New Roman" w:hAnsi="Times New Roman" w:cs="Times New Roman"/>
            <w:sz w:val="20"/>
            <w:szCs w:val="20"/>
          </w:rPr>
          <w:t>11705</w:t>
        </w:r>
      </w:ins>
      <w:ins w:id="27" w:author="Chunyu Hu" w:date="2022-09-05T11:38:00Z">
        <w:r>
          <w:rPr>
            <w:rFonts w:ascii="Times New Roman" w:hAnsi="Times New Roman" w:cs="Times New Roman"/>
            <w:sz w:val="20"/>
            <w:szCs w:val="20"/>
          </w:rPr>
          <w:t>,13034</w:t>
        </w:r>
      </w:ins>
      <w:ins w:id="28" w:author="Chunyu Hu" w:date="2022-08-21T17:25:00Z">
        <w:r w:rsidRPr="00625583">
          <w:rPr>
            <w:rFonts w:ascii="Times New Roman" w:hAnsi="Times New Roman" w:cs="Times New Roman"/>
            <w:sz w:val="20"/>
            <w:szCs w:val="20"/>
          </w:rPr>
          <w:t xml:space="preserve">)An EHT AP with dot11RestrictedTWTOptionImplemented set to true as a TXOP holder shall ensure the TXOP ends before the start time of </w:t>
        </w:r>
      </w:ins>
      <w:ins w:id="29" w:author="Chunyu Hu" w:date="2022-09-04T10:14:00Z">
        <w:r w:rsidRPr="00625583">
          <w:rPr>
            <w:rFonts w:ascii="Times New Roman" w:hAnsi="Times New Roman" w:cs="Times New Roman"/>
            <w:sz w:val="20"/>
            <w:szCs w:val="20"/>
          </w:rPr>
          <w:t>any</w:t>
        </w:r>
      </w:ins>
      <w:ins w:id="30" w:author="Chunyu Hu" w:date="2022-08-21T17:25:00Z">
        <w:r w:rsidRPr="00625583">
          <w:rPr>
            <w:rFonts w:ascii="Times New Roman" w:hAnsi="Times New Roman" w:cs="Times New Roman"/>
            <w:sz w:val="20"/>
            <w:szCs w:val="20"/>
          </w:rPr>
          <w:t xml:space="preserve"> R-TWT SP advertised by itself unless the EHT AP </w:t>
        </w:r>
      </w:ins>
      <w:ins w:id="31" w:author="Chunyu Hu" w:date="2022-09-04T10:15:00Z">
        <w:r w:rsidRPr="00625583">
          <w:rPr>
            <w:rFonts w:ascii="Times New Roman" w:hAnsi="Times New Roman" w:cs="Times New Roman"/>
            <w:sz w:val="20"/>
            <w:szCs w:val="20"/>
          </w:rPr>
          <w:t>starts t</w:t>
        </w:r>
      </w:ins>
      <w:ins w:id="32" w:author="Chunyu Hu" w:date="2022-09-04T10:16:00Z">
        <w:r w:rsidRPr="00625583">
          <w:rPr>
            <w:rFonts w:ascii="Times New Roman" w:hAnsi="Times New Roman" w:cs="Times New Roman"/>
            <w:sz w:val="20"/>
            <w:szCs w:val="20"/>
          </w:rPr>
          <w:t>he frame exchange to</w:t>
        </w:r>
      </w:ins>
      <w:ins w:id="33" w:author="Chunyu Hu" w:date="2022-09-04T10:15:00Z">
        <w:r w:rsidRPr="00625583">
          <w:rPr>
            <w:rFonts w:ascii="Times New Roman" w:hAnsi="Times New Roman" w:cs="Times New Roman"/>
            <w:sz w:val="20"/>
            <w:szCs w:val="20"/>
          </w:rPr>
          <w:t xml:space="preserve"> </w:t>
        </w:r>
      </w:ins>
      <w:ins w:id="34" w:author="Chunyu Hu" w:date="2022-08-21T17:25:00Z">
        <w:r w:rsidRPr="00625583">
          <w:rPr>
            <w:rFonts w:ascii="Times New Roman" w:hAnsi="Times New Roman" w:cs="Times New Roman"/>
            <w:sz w:val="20"/>
            <w:szCs w:val="20"/>
          </w:rPr>
          <w:t xml:space="preserve">transmit DL frames of R-TWT DL TID(s) or </w:t>
        </w:r>
      </w:ins>
      <w:ins w:id="35" w:author="Chunyu Hu" w:date="2022-09-04T10:16:00Z">
        <w:r w:rsidRPr="00625583">
          <w:rPr>
            <w:rFonts w:ascii="Times New Roman" w:hAnsi="Times New Roman" w:cs="Times New Roman"/>
            <w:sz w:val="20"/>
            <w:szCs w:val="20"/>
          </w:rPr>
          <w:t xml:space="preserve">to </w:t>
        </w:r>
      </w:ins>
      <w:ins w:id="36" w:author="Chunyu Hu" w:date="2022-08-21T17:25:00Z">
        <w:r w:rsidRPr="00625583">
          <w:rPr>
            <w:rFonts w:ascii="Times New Roman" w:hAnsi="Times New Roman" w:cs="Times New Roman"/>
            <w:sz w:val="20"/>
            <w:szCs w:val="20"/>
          </w:rPr>
          <w:t>solici</w:t>
        </w:r>
      </w:ins>
      <w:ins w:id="37" w:author="Chunyu Hu" w:date="2022-09-04T10:16:00Z">
        <w:r w:rsidRPr="00625583">
          <w:rPr>
            <w:rFonts w:ascii="Times New Roman" w:hAnsi="Times New Roman" w:cs="Times New Roman"/>
            <w:sz w:val="20"/>
            <w:szCs w:val="20"/>
          </w:rPr>
          <w:t>t</w:t>
        </w:r>
      </w:ins>
      <w:ins w:id="38" w:author="Chunyu Hu" w:date="2022-08-21T17:25:00Z">
        <w:r w:rsidRPr="00625583">
          <w:rPr>
            <w:rFonts w:ascii="Times New Roman" w:hAnsi="Times New Roman" w:cs="Times New Roman"/>
            <w:sz w:val="20"/>
            <w:szCs w:val="20"/>
          </w:rPr>
          <w:t xml:space="preserve"> the UL frames of R-TWT UL TID(s) at the beginning of the R-TWT SP.</w:t>
        </w:r>
      </w:ins>
    </w:p>
    <w:p w14:paraId="7FFB2483" w14:textId="77777777" w:rsidR="00915382" w:rsidRDefault="00915382"/>
    <w:p w14:paraId="1A63E851" w14:textId="77777777" w:rsidR="00F32C05" w:rsidRDefault="00F32C05">
      <w:r>
        <w:br w:type="page"/>
      </w:r>
    </w:p>
    <w:p w14:paraId="124134F5" w14:textId="1B2B43F8" w:rsidR="00F32C05" w:rsidRDefault="00DA7D21" w:rsidP="006F7F03">
      <w:pPr>
        <w:pStyle w:val="Heading2"/>
      </w:pPr>
      <w:r>
        <w:lastRenderedPageBreak/>
        <w:t xml:space="preserve">(Part </w:t>
      </w:r>
      <w:r w:rsidR="009B46C1">
        <w:t>3</w:t>
      </w:r>
      <w:r w:rsidR="000F77EA">
        <w:t xml:space="preserve"> – 4 CIDs</w:t>
      </w:r>
      <w:r>
        <w:t>)</w:t>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150"/>
        <w:gridCol w:w="1710"/>
        <w:gridCol w:w="3150"/>
      </w:tblGrid>
      <w:tr w:rsidR="00F32C05" w:rsidRPr="00160E7E" w14:paraId="7027340A" w14:textId="77777777" w:rsidTr="00F32C05">
        <w:trPr>
          <w:trHeight w:val="220"/>
          <w:jc w:val="center"/>
        </w:trPr>
        <w:tc>
          <w:tcPr>
            <w:tcW w:w="625" w:type="dxa"/>
            <w:shd w:val="clear" w:color="auto" w:fill="BFBFBF" w:themeFill="background1" w:themeFillShade="BF"/>
            <w:noWrap/>
            <w:vAlign w:val="center"/>
          </w:tcPr>
          <w:p w14:paraId="23582CA5" w14:textId="2F725389" w:rsidR="00F32C05" w:rsidRDefault="00F32C05" w:rsidP="00F32C05">
            <w:pPr>
              <w:rPr>
                <w:sz w:val="16"/>
                <w:szCs w:val="16"/>
              </w:rPr>
            </w:pPr>
            <w:r w:rsidRPr="00160E7E">
              <w:rPr>
                <w:b/>
                <w:bCs/>
                <w:sz w:val="16"/>
                <w:szCs w:val="16"/>
              </w:rPr>
              <w:t>CID</w:t>
            </w:r>
          </w:p>
        </w:tc>
        <w:tc>
          <w:tcPr>
            <w:tcW w:w="1080" w:type="dxa"/>
            <w:shd w:val="clear" w:color="auto" w:fill="BFBFBF" w:themeFill="background1" w:themeFillShade="BF"/>
            <w:vAlign w:val="center"/>
          </w:tcPr>
          <w:p w14:paraId="08B580E0" w14:textId="4FFB8742" w:rsidR="00F32C05" w:rsidRDefault="00F32C05" w:rsidP="00F32C05">
            <w:pPr>
              <w:rPr>
                <w:sz w:val="16"/>
                <w:szCs w:val="16"/>
              </w:rPr>
            </w:pPr>
            <w:r w:rsidRPr="00160E7E">
              <w:rPr>
                <w:b/>
                <w:bCs/>
                <w:sz w:val="16"/>
                <w:szCs w:val="16"/>
              </w:rPr>
              <w:t>Commenter</w:t>
            </w:r>
          </w:p>
        </w:tc>
        <w:tc>
          <w:tcPr>
            <w:tcW w:w="900" w:type="dxa"/>
            <w:shd w:val="clear" w:color="auto" w:fill="BFBFBF" w:themeFill="background1" w:themeFillShade="BF"/>
            <w:noWrap/>
            <w:vAlign w:val="center"/>
          </w:tcPr>
          <w:p w14:paraId="361DB711" w14:textId="7F80DCAB" w:rsidR="00F32C05" w:rsidRDefault="00F32C05" w:rsidP="00F32C05">
            <w:pPr>
              <w:rPr>
                <w:sz w:val="16"/>
                <w:szCs w:val="16"/>
              </w:rPr>
            </w:pPr>
            <w:r w:rsidRPr="00160E7E">
              <w:rPr>
                <w:b/>
                <w:bCs/>
                <w:sz w:val="16"/>
                <w:szCs w:val="16"/>
              </w:rPr>
              <w:t>Clause</w:t>
            </w:r>
          </w:p>
        </w:tc>
        <w:tc>
          <w:tcPr>
            <w:tcW w:w="720" w:type="dxa"/>
            <w:shd w:val="clear" w:color="auto" w:fill="BFBFBF" w:themeFill="background1" w:themeFillShade="BF"/>
            <w:vAlign w:val="center"/>
          </w:tcPr>
          <w:p w14:paraId="2D04C8AA" w14:textId="0D9E8954" w:rsidR="00F32C05" w:rsidRDefault="00F32C05" w:rsidP="00F32C05">
            <w:pPr>
              <w:rPr>
                <w:sz w:val="16"/>
                <w:szCs w:val="16"/>
              </w:rPr>
            </w:pPr>
            <w:r w:rsidRPr="00160E7E">
              <w:rPr>
                <w:b/>
                <w:bCs/>
                <w:sz w:val="16"/>
                <w:szCs w:val="16"/>
              </w:rPr>
              <w:t>Pg/Ln</w:t>
            </w:r>
          </w:p>
        </w:tc>
        <w:tc>
          <w:tcPr>
            <w:tcW w:w="3150" w:type="dxa"/>
            <w:shd w:val="clear" w:color="auto" w:fill="BFBFBF" w:themeFill="background1" w:themeFillShade="BF"/>
            <w:noWrap/>
            <w:vAlign w:val="center"/>
          </w:tcPr>
          <w:p w14:paraId="2B92F228" w14:textId="16072313" w:rsidR="00F32C05" w:rsidRPr="0083207C" w:rsidRDefault="00F32C05" w:rsidP="00F32C05">
            <w:pPr>
              <w:rPr>
                <w:sz w:val="16"/>
                <w:szCs w:val="16"/>
              </w:rPr>
            </w:pPr>
            <w:r w:rsidRPr="00160E7E">
              <w:rPr>
                <w:b/>
                <w:bCs/>
                <w:sz w:val="16"/>
                <w:szCs w:val="16"/>
              </w:rPr>
              <w:t>Comment</w:t>
            </w:r>
          </w:p>
        </w:tc>
        <w:tc>
          <w:tcPr>
            <w:tcW w:w="1710" w:type="dxa"/>
            <w:shd w:val="clear" w:color="auto" w:fill="BFBFBF" w:themeFill="background1" w:themeFillShade="BF"/>
            <w:noWrap/>
            <w:vAlign w:val="center"/>
          </w:tcPr>
          <w:p w14:paraId="3F60BE8D" w14:textId="2AD9554A" w:rsidR="00F32C05" w:rsidRPr="0083207C" w:rsidRDefault="00F32C05" w:rsidP="00F32C05">
            <w:pPr>
              <w:rPr>
                <w:sz w:val="16"/>
                <w:szCs w:val="16"/>
              </w:rPr>
            </w:pPr>
            <w:r w:rsidRPr="00160E7E">
              <w:rPr>
                <w:b/>
                <w:bCs/>
                <w:sz w:val="16"/>
                <w:szCs w:val="16"/>
              </w:rPr>
              <w:t>Proposed Change</w:t>
            </w:r>
          </w:p>
        </w:tc>
        <w:tc>
          <w:tcPr>
            <w:tcW w:w="3150" w:type="dxa"/>
            <w:shd w:val="clear" w:color="auto" w:fill="BFBFBF" w:themeFill="background1" w:themeFillShade="BF"/>
            <w:vAlign w:val="center"/>
          </w:tcPr>
          <w:p w14:paraId="7D7AEEC7" w14:textId="6EA9B300" w:rsidR="00F32C05" w:rsidRDefault="00F32C05" w:rsidP="00F32C05">
            <w:pPr>
              <w:suppressAutoHyphens/>
              <w:rPr>
                <w:b/>
                <w:sz w:val="16"/>
                <w:szCs w:val="16"/>
              </w:rPr>
            </w:pPr>
            <w:r w:rsidRPr="00160E7E">
              <w:rPr>
                <w:b/>
                <w:bCs/>
                <w:sz w:val="16"/>
                <w:szCs w:val="16"/>
              </w:rPr>
              <w:t>Resolution</w:t>
            </w:r>
          </w:p>
        </w:tc>
      </w:tr>
      <w:tr w:rsidR="00F32C05" w:rsidRPr="00160E7E" w14:paraId="48D7B20C" w14:textId="77777777" w:rsidTr="008C2AA8">
        <w:trPr>
          <w:trHeight w:val="220"/>
          <w:jc w:val="center"/>
        </w:trPr>
        <w:tc>
          <w:tcPr>
            <w:tcW w:w="625" w:type="dxa"/>
            <w:shd w:val="clear" w:color="auto" w:fill="auto"/>
            <w:noWrap/>
          </w:tcPr>
          <w:p w14:paraId="31A7D953" w14:textId="5C8BE89F" w:rsidR="00F32C05" w:rsidRPr="00EB75EA" w:rsidRDefault="00F32C05" w:rsidP="00F32C05">
            <w:pPr>
              <w:rPr>
                <w:sz w:val="16"/>
                <w:szCs w:val="16"/>
              </w:rPr>
            </w:pPr>
            <w:r>
              <w:rPr>
                <w:sz w:val="16"/>
                <w:szCs w:val="16"/>
              </w:rPr>
              <w:t>10874</w:t>
            </w:r>
          </w:p>
        </w:tc>
        <w:tc>
          <w:tcPr>
            <w:tcW w:w="1080" w:type="dxa"/>
            <w:shd w:val="clear" w:color="auto" w:fill="auto"/>
          </w:tcPr>
          <w:p w14:paraId="0F490B83" w14:textId="7E67F05A" w:rsidR="00F32C05" w:rsidRPr="00EB75EA" w:rsidRDefault="00F32C05" w:rsidP="00F32C05">
            <w:pPr>
              <w:rPr>
                <w:sz w:val="16"/>
                <w:szCs w:val="16"/>
              </w:rPr>
            </w:pPr>
            <w:r>
              <w:rPr>
                <w:sz w:val="16"/>
                <w:szCs w:val="16"/>
              </w:rPr>
              <w:t>Yousi Lin</w:t>
            </w:r>
          </w:p>
        </w:tc>
        <w:tc>
          <w:tcPr>
            <w:tcW w:w="900" w:type="dxa"/>
            <w:shd w:val="clear" w:color="auto" w:fill="auto"/>
            <w:noWrap/>
          </w:tcPr>
          <w:p w14:paraId="004B6993" w14:textId="747CAFAB" w:rsidR="00F32C05" w:rsidRPr="00EB75EA" w:rsidRDefault="00F32C05" w:rsidP="00F32C05">
            <w:pPr>
              <w:rPr>
                <w:sz w:val="16"/>
                <w:szCs w:val="16"/>
              </w:rPr>
            </w:pPr>
            <w:r>
              <w:rPr>
                <w:sz w:val="16"/>
                <w:szCs w:val="16"/>
              </w:rPr>
              <w:t>35.9.1</w:t>
            </w:r>
          </w:p>
        </w:tc>
        <w:tc>
          <w:tcPr>
            <w:tcW w:w="720" w:type="dxa"/>
            <w:shd w:val="clear" w:color="auto" w:fill="auto"/>
          </w:tcPr>
          <w:p w14:paraId="681DDCBB" w14:textId="6E6C2070" w:rsidR="00F32C05" w:rsidRPr="00EB75EA" w:rsidRDefault="00F32C05" w:rsidP="00F32C05">
            <w:pPr>
              <w:rPr>
                <w:sz w:val="16"/>
                <w:szCs w:val="16"/>
              </w:rPr>
            </w:pPr>
            <w:r>
              <w:rPr>
                <w:sz w:val="16"/>
                <w:szCs w:val="16"/>
              </w:rPr>
              <w:t>510.51</w:t>
            </w:r>
          </w:p>
        </w:tc>
        <w:tc>
          <w:tcPr>
            <w:tcW w:w="3150" w:type="dxa"/>
            <w:shd w:val="clear" w:color="auto" w:fill="auto"/>
            <w:noWrap/>
          </w:tcPr>
          <w:p w14:paraId="5CA9D1D8" w14:textId="4525697D" w:rsidR="00F32C05" w:rsidRPr="00EB75EA" w:rsidRDefault="00F32C05" w:rsidP="00F32C05">
            <w:pPr>
              <w:rPr>
                <w:sz w:val="16"/>
                <w:szCs w:val="16"/>
              </w:rPr>
            </w:pPr>
            <w:r w:rsidRPr="0083207C">
              <w:rPr>
                <w:sz w:val="16"/>
                <w:szCs w:val="16"/>
              </w:rPr>
              <w:t>Currently rules are only designed trigger enabled r-TWT. May need to define rules for EDCA based r-TWT.</w:t>
            </w:r>
          </w:p>
        </w:tc>
        <w:tc>
          <w:tcPr>
            <w:tcW w:w="1710" w:type="dxa"/>
            <w:shd w:val="clear" w:color="auto" w:fill="auto"/>
            <w:noWrap/>
          </w:tcPr>
          <w:p w14:paraId="79E42082" w14:textId="474CC38A" w:rsidR="00F32C05" w:rsidRPr="00EB75EA" w:rsidRDefault="00F32C05" w:rsidP="00F32C05">
            <w:pPr>
              <w:rPr>
                <w:sz w:val="16"/>
                <w:szCs w:val="16"/>
              </w:rPr>
            </w:pPr>
            <w:r w:rsidRPr="0083207C">
              <w:rPr>
                <w:sz w:val="16"/>
                <w:szCs w:val="16"/>
              </w:rPr>
              <w:t>as in comment</w:t>
            </w:r>
          </w:p>
        </w:tc>
        <w:tc>
          <w:tcPr>
            <w:tcW w:w="3150" w:type="dxa"/>
            <w:shd w:val="clear" w:color="auto" w:fill="auto"/>
          </w:tcPr>
          <w:p w14:paraId="66F66AE2" w14:textId="77777777" w:rsidR="00F32C05" w:rsidRDefault="00F32C05" w:rsidP="00F32C05">
            <w:pPr>
              <w:suppressAutoHyphens/>
              <w:rPr>
                <w:bCs/>
                <w:sz w:val="16"/>
                <w:szCs w:val="16"/>
              </w:rPr>
            </w:pPr>
            <w:r>
              <w:rPr>
                <w:b/>
                <w:sz w:val="16"/>
                <w:szCs w:val="16"/>
              </w:rPr>
              <w:t>Revised.</w:t>
            </w:r>
          </w:p>
          <w:p w14:paraId="166F5392" w14:textId="77777777" w:rsidR="00F32C05" w:rsidRDefault="00F32C05" w:rsidP="00F32C05">
            <w:pPr>
              <w:suppressAutoHyphens/>
              <w:rPr>
                <w:bCs/>
                <w:sz w:val="16"/>
                <w:szCs w:val="16"/>
              </w:rPr>
            </w:pPr>
            <w:r>
              <w:rPr>
                <w:bCs/>
                <w:sz w:val="16"/>
                <w:szCs w:val="16"/>
              </w:rPr>
              <w:t>The rules as defined in the latest draft applies to both trigger enabled and non-trigger enabled R-TWT SPs. Here are a few examples: the channel access rule as defined in 35.9.4.1 (TXOP rules for R-TWT SPs); the traffic prioritization rules as define din 35.9.5 requires member STAs (AP and non-AP STA) to first delivery packets of R-TWT TIDs regardless they are using EDCA or trigger-enabled SP chancel access rules.</w:t>
            </w:r>
          </w:p>
          <w:p w14:paraId="47E5B7FE" w14:textId="77777777" w:rsidR="00F32C05" w:rsidRDefault="00F32C05" w:rsidP="00F32C05">
            <w:pPr>
              <w:suppressAutoHyphens/>
              <w:rPr>
                <w:bCs/>
                <w:sz w:val="16"/>
                <w:szCs w:val="16"/>
              </w:rPr>
            </w:pPr>
          </w:p>
          <w:p w14:paraId="52D06EB4" w14:textId="77777777" w:rsidR="00F32C05" w:rsidRDefault="00F32C05" w:rsidP="00F32C05">
            <w:pPr>
              <w:suppressAutoHyphens/>
              <w:rPr>
                <w:bCs/>
                <w:sz w:val="16"/>
                <w:szCs w:val="16"/>
              </w:rPr>
            </w:pPr>
            <w:r>
              <w:rPr>
                <w:bCs/>
                <w:sz w:val="16"/>
                <w:szCs w:val="16"/>
              </w:rPr>
              <w:t>For the second comment, introduced TWT Protection for bTWT (rTWT).</w:t>
            </w:r>
          </w:p>
          <w:p w14:paraId="2133CAA8" w14:textId="77777777" w:rsidR="00F32C05" w:rsidRDefault="00F32C05" w:rsidP="00F32C05">
            <w:pPr>
              <w:suppressAutoHyphens/>
              <w:rPr>
                <w:bCs/>
                <w:sz w:val="16"/>
                <w:szCs w:val="16"/>
              </w:rPr>
            </w:pPr>
          </w:p>
          <w:p w14:paraId="3FC021A6" w14:textId="38F2E680" w:rsidR="00F32C05" w:rsidRDefault="00F32C05" w:rsidP="00F32C05">
            <w:pPr>
              <w:rPr>
                <w:b/>
                <w:bCs/>
                <w:sz w:val="16"/>
                <w:szCs w:val="16"/>
              </w:rPr>
            </w:pPr>
            <w:r>
              <w:rPr>
                <w:b/>
                <w:sz w:val="16"/>
                <w:szCs w:val="16"/>
              </w:rPr>
              <w:t>TGbe editor: please revise the text as indicated in this doc 11-22/xxxr0 tagged by #</w:t>
            </w:r>
            <w:r>
              <w:rPr>
                <w:b/>
                <w:sz w:val="16"/>
                <w:szCs w:val="16"/>
              </w:rPr>
              <w:t>10874</w:t>
            </w:r>
            <w:r>
              <w:rPr>
                <w:b/>
                <w:sz w:val="16"/>
                <w:szCs w:val="16"/>
              </w:rPr>
              <w:t>.</w:t>
            </w:r>
          </w:p>
        </w:tc>
      </w:tr>
      <w:tr w:rsidR="00F32C05" w:rsidRPr="00160E7E" w14:paraId="5A92C0A1" w14:textId="77777777" w:rsidTr="008C2AA8">
        <w:trPr>
          <w:trHeight w:val="220"/>
          <w:jc w:val="center"/>
        </w:trPr>
        <w:tc>
          <w:tcPr>
            <w:tcW w:w="625" w:type="dxa"/>
            <w:shd w:val="clear" w:color="auto" w:fill="auto"/>
            <w:noWrap/>
          </w:tcPr>
          <w:p w14:paraId="6DCFBA4B" w14:textId="4AF4CB09" w:rsidR="00F32C05" w:rsidRPr="00EB75EA" w:rsidRDefault="00F32C05" w:rsidP="00F32C05">
            <w:pPr>
              <w:rPr>
                <w:sz w:val="16"/>
                <w:szCs w:val="16"/>
              </w:rPr>
            </w:pPr>
            <w:r w:rsidRPr="00EB75EA">
              <w:rPr>
                <w:sz w:val="16"/>
                <w:szCs w:val="16"/>
              </w:rPr>
              <w:t>11782</w:t>
            </w:r>
          </w:p>
        </w:tc>
        <w:tc>
          <w:tcPr>
            <w:tcW w:w="1080" w:type="dxa"/>
            <w:shd w:val="clear" w:color="auto" w:fill="auto"/>
          </w:tcPr>
          <w:p w14:paraId="552ABB4B" w14:textId="2C1DFD59" w:rsidR="00F32C05" w:rsidRPr="00EB75EA" w:rsidRDefault="00F32C05" w:rsidP="00F32C05">
            <w:pPr>
              <w:rPr>
                <w:sz w:val="16"/>
                <w:szCs w:val="16"/>
              </w:rPr>
            </w:pPr>
            <w:r w:rsidRPr="00EB75EA">
              <w:rPr>
                <w:sz w:val="16"/>
                <w:szCs w:val="16"/>
              </w:rPr>
              <w:t>Osama Aboulmagd</w:t>
            </w:r>
          </w:p>
        </w:tc>
        <w:tc>
          <w:tcPr>
            <w:tcW w:w="900" w:type="dxa"/>
            <w:shd w:val="clear" w:color="auto" w:fill="auto"/>
            <w:noWrap/>
          </w:tcPr>
          <w:p w14:paraId="63600363" w14:textId="158D1A73" w:rsidR="00F32C05" w:rsidRPr="00EB75EA" w:rsidRDefault="00F32C05" w:rsidP="00F32C05">
            <w:pPr>
              <w:rPr>
                <w:sz w:val="16"/>
                <w:szCs w:val="16"/>
              </w:rPr>
            </w:pPr>
            <w:r w:rsidRPr="00EB75EA">
              <w:rPr>
                <w:sz w:val="16"/>
                <w:szCs w:val="16"/>
              </w:rPr>
              <w:t>35.9.4.1</w:t>
            </w:r>
          </w:p>
        </w:tc>
        <w:tc>
          <w:tcPr>
            <w:tcW w:w="720" w:type="dxa"/>
            <w:shd w:val="clear" w:color="auto" w:fill="auto"/>
          </w:tcPr>
          <w:p w14:paraId="756ED051" w14:textId="613C5C75" w:rsidR="00F32C05" w:rsidRPr="00EB75EA" w:rsidRDefault="00F32C05" w:rsidP="00F32C05">
            <w:pPr>
              <w:rPr>
                <w:sz w:val="16"/>
                <w:szCs w:val="16"/>
              </w:rPr>
            </w:pPr>
            <w:r w:rsidRPr="00EB75EA">
              <w:rPr>
                <w:sz w:val="16"/>
                <w:szCs w:val="16"/>
              </w:rPr>
              <w:t>512.14</w:t>
            </w:r>
          </w:p>
        </w:tc>
        <w:tc>
          <w:tcPr>
            <w:tcW w:w="3150" w:type="dxa"/>
            <w:shd w:val="clear" w:color="auto" w:fill="auto"/>
            <w:noWrap/>
          </w:tcPr>
          <w:p w14:paraId="373AAE16" w14:textId="63B3D48F" w:rsidR="00F32C05" w:rsidRPr="00EB75EA" w:rsidRDefault="00F32C05" w:rsidP="00F32C05">
            <w:pPr>
              <w:rPr>
                <w:sz w:val="16"/>
                <w:szCs w:val="16"/>
              </w:rPr>
            </w:pPr>
            <w:r w:rsidRPr="00EB75EA">
              <w:rPr>
                <w:sz w:val="16"/>
                <w:szCs w:val="16"/>
              </w:rPr>
              <w:t>If a STA is not an EHT STA it is not expected the STA would end its TXOP before the start time of any r-TWT SP. Need to define the behavior is this case</w:t>
            </w:r>
          </w:p>
        </w:tc>
        <w:tc>
          <w:tcPr>
            <w:tcW w:w="1710" w:type="dxa"/>
            <w:shd w:val="clear" w:color="auto" w:fill="auto"/>
            <w:noWrap/>
          </w:tcPr>
          <w:p w14:paraId="613542CE" w14:textId="04EE6CE9" w:rsidR="00F32C05" w:rsidRPr="00EB75EA" w:rsidRDefault="00F32C05" w:rsidP="00F32C05">
            <w:pPr>
              <w:rPr>
                <w:sz w:val="16"/>
                <w:szCs w:val="16"/>
              </w:rPr>
            </w:pPr>
            <w:r w:rsidRPr="00EB75EA">
              <w:rPr>
                <w:sz w:val="16"/>
                <w:szCs w:val="16"/>
              </w:rPr>
              <w:t>as in comment. Specify the behavior when legacy STA (802.11ac or 802.11ax) exists</w:t>
            </w:r>
          </w:p>
        </w:tc>
        <w:tc>
          <w:tcPr>
            <w:tcW w:w="3150" w:type="dxa"/>
            <w:shd w:val="clear" w:color="auto" w:fill="auto"/>
          </w:tcPr>
          <w:p w14:paraId="062B0427" w14:textId="77777777" w:rsidR="00F32C05" w:rsidRPr="00EB75EA" w:rsidRDefault="00F32C05" w:rsidP="00F32C05">
            <w:pPr>
              <w:rPr>
                <w:b/>
                <w:bCs/>
                <w:sz w:val="16"/>
                <w:szCs w:val="16"/>
              </w:rPr>
            </w:pPr>
            <w:r>
              <w:rPr>
                <w:b/>
                <w:bCs/>
                <w:sz w:val="16"/>
                <w:szCs w:val="16"/>
              </w:rPr>
              <w:t>Revised</w:t>
            </w:r>
          </w:p>
          <w:p w14:paraId="3B4B002B" w14:textId="77777777" w:rsidR="00F32C05" w:rsidRDefault="00F32C05" w:rsidP="00F32C05">
            <w:pPr>
              <w:rPr>
                <w:sz w:val="16"/>
                <w:szCs w:val="16"/>
              </w:rPr>
            </w:pPr>
          </w:p>
          <w:p w14:paraId="47524DB5" w14:textId="77777777" w:rsidR="00F32C05" w:rsidRDefault="00F32C05" w:rsidP="00F32C05">
            <w:pPr>
              <w:rPr>
                <w:sz w:val="16"/>
                <w:szCs w:val="16"/>
              </w:rPr>
            </w:pPr>
            <w:r>
              <w:rPr>
                <w:sz w:val="16"/>
                <w:szCs w:val="16"/>
              </w:rPr>
              <w:t xml:space="preserve">Agree in principle. Added text to introduce TWT Protection for broadcast TWT. In addition, note that when there are legacy STA (pre-EHT) exist, the draft provides one optional mechanism (Quiet interval) as specified in 35.9.4.2. </w:t>
            </w:r>
          </w:p>
          <w:p w14:paraId="3B7BFBA9" w14:textId="77777777" w:rsidR="00F32C05" w:rsidRDefault="00F32C05" w:rsidP="00F32C05">
            <w:pPr>
              <w:rPr>
                <w:sz w:val="16"/>
                <w:szCs w:val="16"/>
              </w:rPr>
            </w:pPr>
          </w:p>
          <w:p w14:paraId="5350B73F" w14:textId="1BC5D189" w:rsidR="00F32C05" w:rsidRPr="00EB75EA" w:rsidRDefault="00F32C05" w:rsidP="00F32C05">
            <w:pPr>
              <w:rPr>
                <w:b/>
                <w:bCs/>
                <w:sz w:val="16"/>
                <w:szCs w:val="16"/>
              </w:rPr>
            </w:pPr>
            <w:r w:rsidRPr="00362F70">
              <w:rPr>
                <w:b/>
                <w:bCs/>
                <w:sz w:val="16"/>
                <w:szCs w:val="16"/>
              </w:rPr>
              <w:t xml:space="preserve">TGbe editor: please make the change indicated in this doc </w:t>
            </w:r>
            <w:r w:rsidR="00A01CE1">
              <w:rPr>
                <w:b/>
                <w:bCs/>
                <w:sz w:val="16"/>
                <w:szCs w:val="16"/>
              </w:rPr>
              <w:t xml:space="preserve">11-22/1470r0 </w:t>
            </w:r>
            <w:r w:rsidRPr="00362F70">
              <w:rPr>
                <w:b/>
                <w:bCs/>
                <w:sz w:val="16"/>
                <w:szCs w:val="16"/>
              </w:rPr>
              <w:t>tagged by</w:t>
            </w:r>
            <w:r>
              <w:rPr>
                <w:b/>
                <w:bCs/>
                <w:sz w:val="16"/>
                <w:szCs w:val="16"/>
              </w:rPr>
              <w:t xml:space="preserve"> #11782.</w:t>
            </w:r>
          </w:p>
        </w:tc>
      </w:tr>
      <w:tr w:rsidR="00F32C05" w:rsidRPr="00160E7E" w14:paraId="55B644DB" w14:textId="77777777" w:rsidTr="008C2AA8">
        <w:trPr>
          <w:trHeight w:val="220"/>
          <w:jc w:val="center"/>
        </w:trPr>
        <w:tc>
          <w:tcPr>
            <w:tcW w:w="625" w:type="dxa"/>
            <w:shd w:val="clear" w:color="auto" w:fill="auto"/>
            <w:noWrap/>
          </w:tcPr>
          <w:p w14:paraId="12B35B63" w14:textId="280E605B" w:rsidR="00F32C05" w:rsidRPr="00EB75EA" w:rsidRDefault="00F32C05" w:rsidP="00F32C05">
            <w:pPr>
              <w:rPr>
                <w:sz w:val="16"/>
                <w:szCs w:val="16"/>
              </w:rPr>
            </w:pPr>
            <w:r w:rsidRPr="00EB75EA">
              <w:rPr>
                <w:sz w:val="16"/>
                <w:szCs w:val="16"/>
              </w:rPr>
              <w:t>12692</w:t>
            </w:r>
          </w:p>
        </w:tc>
        <w:tc>
          <w:tcPr>
            <w:tcW w:w="1080" w:type="dxa"/>
            <w:shd w:val="clear" w:color="auto" w:fill="auto"/>
          </w:tcPr>
          <w:p w14:paraId="05C59D17" w14:textId="4A934811" w:rsidR="00F32C05" w:rsidRPr="00EB75EA" w:rsidRDefault="00F32C05" w:rsidP="00F32C05">
            <w:pPr>
              <w:rPr>
                <w:sz w:val="16"/>
                <w:szCs w:val="16"/>
              </w:rPr>
            </w:pPr>
            <w:r w:rsidRPr="00EB75EA">
              <w:rPr>
                <w:sz w:val="16"/>
                <w:szCs w:val="16"/>
              </w:rPr>
              <w:t>Arik Klein</w:t>
            </w:r>
          </w:p>
        </w:tc>
        <w:tc>
          <w:tcPr>
            <w:tcW w:w="900" w:type="dxa"/>
            <w:shd w:val="clear" w:color="auto" w:fill="auto"/>
            <w:noWrap/>
          </w:tcPr>
          <w:p w14:paraId="092830B5" w14:textId="0F40992F" w:rsidR="00F32C05" w:rsidRPr="00EB75EA" w:rsidRDefault="00F32C05" w:rsidP="00F32C05">
            <w:pPr>
              <w:rPr>
                <w:sz w:val="16"/>
                <w:szCs w:val="16"/>
              </w:rPr>
            </w:pPr>
            <w:r w:rsidRPr="00EB75EA">
              <w:rPr>
                <w:sz w:val="16"/>
                <w:szCs w:val="16"/>
              </w:rPr>
              <w:t>35.9.4.1</w:t>
            </w:r>
          </w:p>
        </w:tc>
        <w:tc>
          <w:tcPr>
            <w:tcW w:w="720" w:type="dxa"/>
            <w:shd w:val="clear" w:color="auto" w:fill="auto"/>
          </w:tcPr>
          <w:p w14:paraId="65E14FD1" w14:textId="3C414DDB" w:rsidR="00F32C05" w:rsidRPr="00EB75EA" w:rsidRDefault="00F32C05" w:rsidP="00F32C05">
            <w:pPr>
              <w:rPr>
                <w:sz w:val="16"/>
                <w:szCs w:val="16"/>
              </w:rPr>
            </w:pPr>
            <w:r w:rsidRPr="00EB75EA">
              <w:rPr>
                <w:sz w:val="16"/>
                <w:szCs w:val="16"/>
              </w:rPr>
              <w:t>512.16</w:t>
            </w:r>
          </w:p>
        </w:tc>
        <w:tc>
          <w:tcPr>
            <w:tcW w:w="3150" w:type="dxa"/>
            <w:shd w:val="clear" w:color="auto" w:fill="auto"/>
            <w:noWrap/>
          </w:tcPr>
          <w:p w14:paraId="0FBFEA62" w14:textId="3054A3B9" w:rsidR="00F32C05" w:rsidRPr="00EB75EA" w:rsidRDefault="00F32C05" w:rsidP="00F32C05">
            <w:pPr>
              <w:rPr>
                <w:sz w:val="16"/>
                <w:szCs w:val="16"/>
              </w:rPr>
            </w:pPr>
            <w:r w:rsidRPr="00EB75EA">
              <w:rPr>
                <w:sz w:val="16"/>
                <w:szCs w:val="16"/>
              </w:rPr>
              <w:t>It is not clear how the r-TWT SP is not interfered by legacy non-AP STA (i.e. non-AP STA that has dot11RestrictedTWTOptionImplemented set to false) which is not aware to the existence of the r-TWT SPs (and therefore does not defer any transmission when the r-TWT SP begins)? Please clarify this point in the text</w:t>
            </w:r>
          </w:p>
        </w:tc>
        <w:tc>
          <w:tcPr>
            <w:tcW w:w="1710" w:type="dxa"/>
            <w:shd w:val="clear" w:color="auto" w:fill="auto"/>
            <w:noWrap/>
          </w:tcPr>
          <w:p w14:paraId="508F62D4" w14:textId="3A19CFE4" w:rsidR="00F32C05" w:rsidRPr="00EB75EA" w:rsidRDefault="00F32C05" w:rsidP="00F32C05">
            <w:pPr>
              <w:rPr>
                <w:sz w:val="16"/>
                <w:szCs w:val="16"/>
              </w:rPr>
            </w:pPr>
            <w:r w:rsidRPr="00EB75EA">
              <w:rPr>
                <w:sz w:val="16"/>
                <w:szCs w:val="16"/>
              </w:rPr>
              <w:t>As in comment</w:t>
            </w:r>
          </w:p>
        </w:tc>
        <w:tc>
          <w:tcPr>
            <w:tcW w:w="3150" w:type="dxa"/>
            <w:shd w:val="clear" w:color="auto" w:fill="auto"/>
          </w:tcPr>
          <w:p w14:paraId="12A74FC5" w14:textId="77777777" w:rsidR="00F32C05" w:rsidRPr="00EB75EA" w:rsidRDefault="00F32C05" w:rsidP="00F32C05">
            <w:pPr>
              <w:rPr>
                <w:b/>
                <w:bCs/>
                <w:sz w:val="16"/>
                <w:szCs w:val="16"/>
              </w:rPr>
            </w:pPr>
            <w:r>
              <w:rPr>
                <w:b/>
                <w:bCs/>
                <w:sz w:val="16"/>
                <w:szCs w:val="16"/>
              </w:rPr>
              <w:t>Revised</w:t>
            </w:r>
          </w:p>
          <w:p w14:paraId="37ABFDA7" w14:textId="77777777" w:rsidR="00F32C05" w:rsidRDefault="00F32C05" w:rsidP="00F32C05">
            <w:pPr>
              <w:rPr>
                <w:sz w:val="16"/>
                <w:szCs w:val="16"/>
              </w:rPr>
            </w:pPr>
          </w:p>
          <w:p w14:paraId="5C2EB546" w14:textId="77777777" w:rsidR="00F32C05" w:rsidRDefault="00F32C05" w:rsidP="00F32C05">
            <w:pPr>
              <w:rPr>
                <w:sz w:val="16"/>
                <w:szCs w:val="16"/>
              </w:rPr>
            </w:pPr>
            <w:r>
              <w:rPr>
                <w:sz w:val="16"/>
                <w:szCs w:val="16"/>
              </w:rPr>
              <w:t xml:space="preserve">Agree in principle. Added text to introduce TWT Protection for broadcast TWT. In addition, note that when there are legacy STA (pre-EHT) exist, the draft provides one optional mechanism (Quiet interval) as specified in 35.9.4.2. </w:t>
            </w:r>
          </w:p>
          <w:p w14:paraId="06ED34D2" w14:textId="77777777" w:rsidR="00F32C05" w:rsidRDefault="00F32C05" w:rsidP="00F32C05">
            <w:pPr>
              <w:rPr>
                <w:sz w:val="16"/>
                <w:szCs w:val="16"/>
              </w:rPr>
            </w:pPr>
          </w:p>
          <w:p w14:paraId="27CF45D2" w14:textId="2F99B2C4" w:rsidR="00F32C05" w:rsidRDefault="00F32C05" w:rsidP="00F32C05">
            <w:pPr>
              <w:rPr>
                <w:b/>
                <w:bCs/>
                <w:sz w:val="16"/>
                <w:szCs w:val="16"/>
              </w:rPr>
            </w:pPr>
            <w:r w:rsidRPr="00362F70">
              <w:rPr>
                <w:b/>
                <w:bCs/>
                <w:sz w:val="16"/>
                <w:szCs w:val="16"/>
              </w:rPr>
              <w:t xml:space="preserve">TGbe editor: please make the change indicated in this doc </w:t>
            </w:r>
            <w:r w:rsidR="00A01CE1">
              <w:rPr>
                <w:b/>
                <w:bCs/>
                <w:sz w:val="16"/>
                <w:szCs w:val="16"/>
              </w:rPr>
              <w:t xml:space="preserve">11-22/1470r0 </w:t>
            </w:r>
            <w:r w:rsidRPr="00362F70">
              <w:rPr>
                <w:b/>
                <w:bCs/>
                <w:sz w:val="16"/>
                <w:szCs w:val="16"/>
              </w:rPr>
              <w:t>tagged by</w:t>
            </w:r>
            <w:r>
              <w:rPr>
                <w:b/>
                <w:bCs/>
                <w:sz w:val="16"/>
                <w:szCs w:val="16"/>
              </w:rPr>
              <w:t xml:space="preserve"> #</w:t>
            </w:r>
            <w:r>
              <w:rPr>
                <w:b/>
                <w:bCs/>
                <w:sz w:val="16"/>
                <w:szCs w:val="16"/>
              </w:rPr>
              <w:t>10874</w:t>
            </w:r>
            <w:r>
              <w:rPr>
                <w:b/>
                <w:bCs/>
                <w:sz w:val="16"/>
                <w:szCs w:val="16"/>
              </w:rPr>
              <w:t>.</w:t>
            </w:r>
          </w:p>
        </w:tc>
      </w:tr>
      <w:tr w:rsidR="00F32C05" w:rsidRPr="00160E7E" w14:paraId="4CE39CCB" w14:textId="77777777" w:rsidTr="00A05D0F">
        <w:trPr>
          <w:trHeight w:val="62"/>
          <w:jc w:val="center"/>
        </w:trPr>
        <w:tc>
          <w:tcPr>
            <w:tcW w:w="11335" w:type="dxa"/>
            <w:gridSpan w:val="7"/>
            <w:shd w:val="clear" w:color="auto" w:fill="auto"/>
            <w:noWrap/>
          </w:tcPr>
          <w:p w14:paraId="18213464" w14:textId="2FF4C536" w:rsidR="00F32C05" w:rsidRPr="00341605" w:rsidRDefault="00F32C05" w:rsidP="00F32C05">
            <w:pPr>
              <w:rPr>
                <w:b/>
                <w:bCs/>
                <w:sz w:val="10"/>
                <w:szCs w:val="10"/>
              </w:rPr>
            </w:pPr>
          </w:p>
        </w:tc>
      </w:tr>
      <w:tr w:rsidR="00F32C05" w:rsidRPr="00160E7E" w14:paraId="2B6495C5" w14:textId="77777777" w:rsidTr="008C2AA8">
        <w:trPr>
          <w:trHeight w:val="220"/>
          <w:jc w:val="center"/>
        </w:trPr>
        <w:tc>
          <w:tcPr>
            <w:tcW w:w="625" w:type="dxa"/>
            <w:shd w:val="clear" w:color="auto" w:fill="auto"/>
            <w:noWrap/>
          </w:tcPr>
          <w:p w14:paraId="554F357A" w14:textId="4CD2758A" w:rsidR="00F32C05" w:rsidRPr="00EB75EA" w:rsidRDefault="00F32C05" w:rsidP="00F32C05">
            <w:pPr>
              <w:rPr>
                <w:sz w:val="16"/>
                <w:szCs w:val="16"/>
              </w:rPr>
            </w:pPr>
            <w:r w:rsidRPr="00EB75EA">
              <w:rPr>
                <w:sz w:val="16"/>
                <w:szCs w:val="16"/>
              </w:rPr>
              <w:t>12750</w:t>
            </w:r>
          </w:p>
        </w:tc>
        <w:tc>
          <w:tcPr>
            <w:tcW w:w="1080" w:type="dxa"/>
            <w:shd w:val="clear" w:color="auto" w:fill="auto"/>
          </w:tcPr>
          <w:p w14:paraId="5AC36A34" w14:textId="40F41A35" w:rsidR="00F32C05" w:rsidRPr="00EB75EA" w:rsidRDefault="00F32C05" w:rsidP="00F32C05">
            <w:pPr>
              <w:rPr>
                <w:sz w:val="16"/>
                <w:szCs w:val="16"/>
              </w:rPr>
            </w:pPr>
            <w:r w:rsidRPr="00EB75EA">
              <w:rPr>
                <w:sz w:val="16"/>
                <w:szCs w:val="16"/>
              </w:rPr>
              <w:t>Patrice Nezou</w:t>
            </w:r>
          </w:p>
        </w:tc>
        <w:tc>
          <w:tcPr>
            <w:tcW w:w="900" w:type="dxa"/>
            <w:shd w:val="clear" w:color="auto" w:fill="auto"/>
            <w:noWrap/>
          </w:tcPr>
          <w:p w14:paraId="15CE216A" w14:textId="6F9E2C62" w:rsidR="00F32C05" w:rsidRPr="00EB75EA" w:rsidRDefault="00F32C05" w:rsidP="00F32C05">
            <w:pPr>
              <w:rPr>
                <w:sz w:val="16"/>
                <w:szCs w:val="16"/>
              </w:rPr>
            </w:pPr>
            <w:r w:rsidRPr="00EB75EA">
              <w:rPr>
                <w:sz w:val="16"/>
                <w:szCs w:val="16"/>
              </w:rPr>
              <w:t>35.9.4.1</w:t>
            </w:r>
          </w:p>
        </w:tc>
        <w:tc>
          <w:tcPr>
            <w:tcW w:w="720" w:type="dxa"/>
            <w:shd w:val="clear" w:color="auto" w:fill="auto"/>
          </w:tcPr>
          <w:p w14:paraId="1FE48ECA" w14:textId="2219903B" w:rsidR="00F32C05" w:rsidRPr="00EB75EA" w:rsidRDefault="00F32C05" w:rsidP="00F32C05">
            <w:pPr>
              <w:rPr>
                <w:sz w:val="16"/>
                <w:szCs w:val="16"/>
              </w:rPr>
            </w:pPr>
            <w:r w:rsidRPr="00EB75EA">
              <w:rPr>
                <w:sz w:val="16"/>
                <w:szCs w:val="16"/>
              </w:rPr>
              <w:t>512.12</w:t>
            </w:r>
          </w:p>
        </w:tc>
        <w:tc>
          <w:tcPr>
            <w:tcW w:w="3150" w:type="dxa"/>
            <w:shd w:val="clear" w:color="auto" w:fill="auto"/>
            <w:noWrap/>
          </w:tcPr>
          <w:p w14:paraId="1E46A677" w14:textId="49BEFF2D" w:rsidR="00F32C05" w:rsidRPr="00EB75EA" w:rsidRDefault="00F32C05" w:rsidP="00F32C05">
            <w:pPr>
              <w:rPr>
                <w:sz w:val="16"/>
                <w:szCs w:val="16"/>
              </w:rPr>
            </w:pPr>
            <w:r w:rsidRPr="00EB75EA">
              <w:rPr>
                <w:sz w:val="16"/>
                <w:szCs w:val="16"/>
              </w:rPr>
              <w:t>It is unfair for non low latency STAs to stop their transmission during the service period. Some penalties has to be applied for low latency STAs that successfully transmitted low latency data frames during the previous service period.</w:t>
            </w:r>
          </w:p>
        </w:tc>
        <w:tc>
          <w:tcPr>
            <w:tcW w:w="1710" w:type="dxa"/>
            <w:shd w:val="clear" w:color="auto" w:fill="auto"/>
            <w:noWrap/>
          </w:tcPr>
          <w:p w14:paraId="176CD6DC" w14:textId="3F502FB9" w:rsidR="00F32C05" w:rsidRPr="00EB75EA" w:rsidRDefault="00F32C05" w:rsidP="00F32C05">
            <w:pPr>
              <w:rPr>
                <w:sz w:val="16"/>
                <w:szCs w:val="16"/>
              </w:rPr>
            </w:pPr>
            <w:r w:rsidRPr="00EB75EA">
              <w:rPr>
                <w:sz w:val="16"/>
                <w:szCs w:val="16"/>
              </w:rPr>
              <w:t>A method to penalize low latency STAs outside the service period has to be introduced.</w:t>
            </w:r>
          </w:p>
        </w:tc>
        <w:tc>
          <w:tcPr>
            <w:tcW w:w="3150" w:type="dxa"/>
            <w:shd w:val="clear" w:color="auto" w:fill="auto"/>
          </w:tcPr>
          <w:p w14:paraId="0243A5E6" w14:textId="77777777" w:rsidR="00F32C05" w:rsidRPr="00CA46EB" w:rsidRDefault="00F32C05" w:rsidP="00F32C05">
            <w:pPr>
              <w:rPr>
                <w:b/>
                <w:bCs/>
                <w:sz w:val="16"/>
                <w:szCs w:val="16"/>
              </w:rPr>
            </w:pPr>
            <w:r w:rsidRPr="00CA46EB">
              <w:rPr>
                <w:b/>
                <w:bCs/>
                <w:sz w:val="16"/>
                <w:szCs w:val="16"/>
              </w:rPr>
              <w:t>Rejected</w:t>
            </w:r>
          </w:p>
          <w:p w14:paraId="78402C49" w14:textId="77777777" w:rsidR="00F32C05" w:rsidRDefault="00F32C05" w:rsidP="00F32C05">
            <w:pPr>
              <w:rPr>
                <w:sz w:val="16"/>
                <w:szCs w:val="16"/>
              </w:rPr>
            </w:pPr>
          </w:p>
          <w:p w14:paraId="50EFF484" w14:textId="77777777" w:rsidR="00F32C05" w:rsidRDefault="00F32C05" w:rsidP="00F32C05">
            <w:pPr>
              <w:rPr>
                <w:sz w:val="16"/>
                <w:szCs w:val="16"/>
              </w:rPr>
            </w:pPr>
            <w:r>
              <w:rPr>
                <w:sz w:val="16"/>
                <w:szCs w:val="16"/>
              </w:rPr>
              <w:t>Disagree with the comment. Other than the optional usage of Quiet intervals,  non low latency STA still can still contend the medium in R-TWT SPs following EDCA/MU-EDCA procedure. In addition, the R-TWT is designed to serve a specific category of differentiated QoS requirement (vs equality / ‘fairness?’).</w:t>
            </w:r>
          </w:p>
          <w:p w14:paraId="457B6F2B" w14:textId="77777777" w:rsidR="00F32C05" w:rsidRDefault="00F32C05" w:rsidP="00F32C05">
            <w:pPr>
              <w:rPr>
                <w:b/>
                <w:bCs/>
                <w:sz w:val="16"/>
                <w:szCs w:val="16"/>
              </w:rPr>
            </w:pPr>
          </w:p>
        </w:tc>
      </w:tr>
    </w:tbl>
    <w:p w14:paraId="76250507" w14:textId="68DA8B19" w:rsidR="0000501D" w:rsidRDefault="0000501D" w:rsidP="00AE39A1">
      <w:pPr>
        <w:ind w:right="1278"/>
        <w:rPr>
          <w:rFonts w:ascii="Times New Roman" w:hAnsi="Times New Roman" w:cs="Times New Roman"/>
          <w:bCs/>
          <w:sz w:val="20"/>
          <w:szCs w:val="20"/>
        </w:rPr>
      </w:pPr>
    </w:p>
    <w:p w14:paraId="7D397A5B" w14:textId="522D64C1" w:rsidR="00975374" w:rsidRDefault="00975374">
      <w:pPr>
        <w:rPr>
          <w:rFonts w:ascii="Times New Roman" w:hAnsi="Times New Roman" w:cs="Times New Roman"/>
          <w:bCs/>
          <w:sz w:val="20"/>
          <w:szCs w:val="20"/>
        </w:rPr>
      </w:pPr>
    </w:p>
    <w:p w14:paraId="6773B65C" w14:textId="38842B49" w:rsidR="00975374" w:rsidRPr="00003229" w:rsidRDefault="00975374" w:rsidP="00975374">
      <w:pPr>
        <w:rPr>
          <w:rFonts w:ascii="Times New Roman" w:hAnsi="Times New Roman" w:cs="Times New Roman"/>
          <w:b/>
          <w:bCs/>
          <w:w w:val="0"/>
          <w:sz w:val="20"/>
          <w:szCs w:val="20"/>
        </w:rPr>
      </w:pPr>
      <w:r w:rsidRPr="00003229">
        <w:rPr>
          <w:rFonts w:ascii="Times New Roman" w:hAnsi="Times New Roman" w:cs="Times New Roman"/>
          <w:b/>
          <w:bCs/>
          <w:w w:val="0"/>
          <w:sz w:val="20"/>
          <w:szCs w:val="20"/>
        </w:rPr>
        <w:t>Discussion for CID</w:t>
      </w:r>
      <w:r w:rsidR="00003229">
        <w:rPr>
          <w:rFonts w:ascii="Times New Roman" w:hAnsi="Times New Roman" w:cs="Times New Roman"/>
          <w:b/>
          <w:bCs/>
          <w:w w:val="0"/>
          <w:sz w:val="20"/>
          <w:szCs w:val="20"/>
        </w:rPr>
        <w:t xml:space="preserve"> </w:t>
      </w:r>
      <w:r w:rsidRPr="00003229">
        <w:rPr>
          <w:rFonts w:ascii="Times New Roman" w:hAnsi="Times New Roman" w:cs="Times New Roman"/>
          <w:b/>
          <w:bCs/>
          <w:w w:val="0"/>
          <w:sz w:val="20"/>
          <w:szCs w:val="20"/>
        </w:rPr>
        <w:t>11782</w:t>
      </w:r>
      <w:r w:rsidR="00003229">
        <w:rPr>
          <w:rFonts w:ascii="Times New Roman" w:hAnsi="Times New Roman" w:cs="Times New Roman"/>
          <w:b/>
          <w:bCs/>
          <w:w w:val="0"/>
          <w:sz w:val="20"/>
          <w:szCs w:val="20"/>
        </w:rPr>
        <w:t xml:space="preserve"> etc.</w:t>
      </w:r>
    </w:p>
    <w:p w14:paraId="5CBA5025" w14:textId="77777777" w:rsidR="00975374" w:rsidRPr="00003229" w:rsidRDefault="00975374" w:rsidP="00975374">
      <w:pPr>
        <w:rPr>
          <w:rFonts w:ascii="Times New Roman" w:hAnsi="Times New Roman" w:cs="Times New Roman"/>
          <w:w w:val="0"/>
          <w:sz w:val="20"/>
          <w:szCs w:val="20"/>
        </w:rPr>
      </w:pPr>
      <w:r w:rsidRPr="00003229">
        <w:rPr>
          <w:rFonts w:ascii="Times New Roman" w:hAnsi="Times New Roman" w:cs="Times New Roman"/>
          <w:w w:val="0"/>
          <w:sz w:val="20"/>
          <w:szCs w:val="20"/>
        </w:rPr>
        <w:t>When there are legacy STA (pre-EHT) present, the draft provides one optional mechanism (Quiet interval) as specified in 35.9.4.2. AP can also leverage any possible means to improve the R-TWT effectiveness, e.g. MU-EDCA and NAV protection. For the latter, define the TWT Protection subfield, which is defined for individual TWT already.</w:t>
      </w:r>
    </w:p>
    <w:p w14:paraId="72A176ED" w14:textId="77777777" w:rsidR="00975374" w:rsidRPr="00003229" w:rsidRDefault="00975374" w:rsidP="00975374">
      <w:pPr>
        <w:rPr>
          <w:rFonts w:ascii="Times New Roman" w:hAnsi="Times New Roman" w:cs="Times New Roman"/>
          <w:w w:val="0"/>
          <w:sz w:val="20"/>
          <w:szCs w:val="20"/>
        </w:rPr>
      </w:pPr>
      <w:r w:rsidRPr="00003229">
        <w:rPr>
          <w:rFonts w:ascii="Times New Roman" w:hAnsi="Times New Roman" w:cs="Times New Roman"/>
          <w:w w:val="0"/>
          <w:sz w:val="20"/>
          <w:szCs w:val="20"/>
        </w:rPr>
        <w:t xml:space="preserve"> </w:t>
      </w:r>
    </w:p>
    <w:p w14:paraId="543B32F9" w14:textId="77777777" w:rsidR="0068619F" w:rsidRDefault="0068619F">
      <w:pPr>
        <w:rPr>
          <w:rFonts w:ascii="Times New Roman" w:hAnsi="Times New Roman" w:cs="Times New Roman"/>
          <w:b/>
          <w:bCs/>
        </w:rPr>
      </w:pPr>
      <w:r>
        <w:br w:type="page"/>
      </w:r>
    </w:p>
    <w:p w14:paraId="09DBAA79" w14:textId="327F2F02" w:rsidR="00975374" w:rsidRPr="00003229" w:rsidRDefault="00975374" w:rsidP="00003229">
      <w:pPr>
        <w:pStyle w:val="Heading2"/>
      </w:pPr>
      <w:r w:rsidRPr="00003229">
        <w:lastRenderedPageBreak/>
        <w:t>9.4.2.199 TWT element</w:t>
      </w:r>
      <w:r w:rsidR="00513B6C">
        <w:t xml:space="preserve"> [for #10874 …]</w:t>
      </w:r>
    </w:p>
    <w:p w14:paraId="4B2788BF" w14:textId="77777777" w:rsidR="00975374" w:rsidRPr="00003229" w:rsidRDefault="00975374" w:rsidP="00975374">
      <w:pPr>
        <w:rPr>
          <w:rFonts w:ascii="Times New Roman" w:hAnsi="Times New Roman" w:cs="Times New Roman"/>
          <w:sz w:val="20"/>
          <w:szCs w:val="20"/>
        </w:rPr>
      </w:pPr>
    </w:p>
    <w:p w14:paraId="46B5E858" w14:textId="77777777" w:rsidR="00975374" w:rsidRPr="00003229" w:rsidRDefault="00975374" w:rsidP="00975374">
      <w:pPr>
        <w:rPr>
          <w:rFonts w:ascii="Times New Roman" w:hAnsi="Times New Roman" w:cs="Times New Roman"/>
          <w:b/>
          <w:bCs/>
          <w:i/>
          <w:iCs/>
          <w:sz w:val="20"/>
          <w:szCs w:val="20"/>
        </w:rPr>
      </w:pPr>
      <w:r w:rsidRPr="00003229">
        <w:rPr>
          <w:rFonts w:ascii="Times New Roman" w:hAnsi="Times New Roman" w:cs="Times New Roman"/>
          <w:b/>
          <w:bCs/>
          <w:i/>
          <w:iCs/>
          <w:sz w:val="20"/>
          <w:szCs w:val="20"/>
          <w:highlight w:val="yellow"/>
        </w:rPr>
        <w:t>TGbe editor: please modify Figure 9-768—Request Type field format in Broadcast TWT Parameter Set field as follows:</w:t>
      </w:r>
    </w:p>
    <w:p w14:paraId="4B9F5375" w14:textId="77777777" w:rsidR="00975374" w:rsidRDefault="00975374" w:rsidP="00975374">
      <w:pPr>
        <w:pStyle w:val="T"/>
        <w:rPr>
          <w:w w:val="100"/>
          <w:sz w:val="24"/>
          <w:szCs w:val="24"/>
          <w:lang w:val="en-GB"/>
        </w:rPr>
      </w:pPr>
      <w:r>
        <w:rPr>
          <w:w w:val="100"/>
        </w:rPr>
        <w:t>(11ax)</w:t>
      </w:r>
      <w:r>
        <w:rPr>
          <w:w w:val="100"/>
          <w:sz w:val="24"/>
          <w:szCs w:val="24"/>
          <w:lang w:val="en-GB"/>
        </w:rPr>
        <w:t xml:space="preserve"> </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600"/>
        <w:gridCol w:w="840"/>
        <w:gridCol w:w="1060"/>
        <w:gridCol w:w="780"/>
        <w:gridCol w:w="1080"/>
        <w:gridCol w:w="640"/>
        <w:gridCol w:w="980"/>
        <w:gridCol w:w="1080"/>
        <w:gridCol w:w="1310"/>
      </w:tblGrid>
      <w:tr w:rsidR="00975374" w14:paraId="05F4FBE1" w14:textId="77777777" w:rsidTr="00D75D07">
        <w:trPr>
          <w:trHeight w:val="400"/>
          <w:jc w:val="center"/>
        </w:trPr>
        <w:tc>
          <w:tcPr>
            <w:tcW w:w="600" w:type="dxa"/>
            <w:tcBorders>
              <w:top w:val="nil"/>
              <w:left w:val="nil"/>
              <w:bottom w:val="nil"/>
              <w:right w:val="nil"/>
            </w:tcBorders>
            <w:tcMar>
              <w:top w:w="160" w:type="dxa"/>
              <w:left w:w="120" w:type="dxa"/>
              <w:bottom w:w="100" w:type="dxa"/>
              <w:right w:w="120" w:type="dxa"/>
            </w:tcMar>
            <w:vAlign w:val="center"/>
          </w:tcPr>
          <w:p w14:paraId="3A518107" w14:textId="77777777" w:rsidR="00975374" w:rsidRDefault="00975374" w:rsidP="00D75D07">
            <w:pPr>
              <w:pStyle w:val="figuretext"/>
            </w:pPr>
          </w:p>
        </w:tc>
        <w:tc>
          <w:tcPr>
            <w:tcW w:w="840" w:type="dxa"/>
            <w:tcBorders>
              <w:top w:val="nil"/>
              <w:left w:val="nil"/>
              <w:bottom w:val="single" w:sz="10" w:space="0" w:color="000000"/>
              <w:right w:val="nil"/>
            </w:tcBorders>
            <w:tcMar>
              <w:top w:w="160" w:type="dxa"/>
              <w:left w:w="120" w:type="dxa"/>
              <w:bottom w:w="100" w:type="dxa"/>
              <w:right w:w="120" w:type="dxa"/>
            </w:tcMar>
            <w:vAlign w:val="center"/>
          </w:tcPr>
          <w:p w14:paraId="63CFB4FE" w14:textId="77777777" w:rsidR="00975374" w:rsidRDefault="00975374" w:rsidP="00D75D07">
            <w:pPr>
              <w:pStyle w:val="figuretext"/>
            </w:pPr>
            <w:r>
              <w:rPr>
                <w:w w:val="100"/>
              </w:rPr>
              <w:t>B0</w:t>
            </w:r>
          </w:p>
        </w:tc>
        <w:tc>
          <w:tcPr>
            <w:tcW w:w="1060" w:type="dxa"/>
            <w:tcBorders>
              <w:top w:val="nil"/>
              <w:left w:val="nil"/>
              <w:bottom w:val="single" w:sz="10" w:space="0" w:color="000000"/>
              <w:right w:val="nil"/>
            </w:tcBorders>
            <w:tcMar>
              <w:top w:w="160" w:type="dxa"/>
              <w:left w:w="120" w:type="dxa"/>
              <w:bottom w:w="100" w:type="dxa"/>
              <w:right w:w="120" w:type="dxa"/>
            </w:tcMar>
            <w:vAlign w:val="center"/>
          </w:tcPr>
          <w:p w14:paraId="325F711B" w14:textId="77777777" w:rsidR="00975374" w:rsidRDefault="00975374" w:rsidP="00D75D07">
            <w:pPr>
              <w:pStyle w:val="figuretext"/>
              <w:tabs>
                <w:tab w:val="right" w:pos="780"/>
              </w:tabs>
              <w:jc w:val="left"/>
            </w:pPr>
            <w:r>
              <w:rPr>
                <w:w w:val="100"/>
              </w:rPr>
              <w:t>B1</w:t>
            </w:r>
            <w:r>
              <w:rPr>
                <w:w w:val="100"/>
              </w:rPr>
              <w:tab/>
              <w:t>B3</w:t>
            </w:r>
          </w:p>
        </w:tc>
        <w:tc>
          <w:tcPr>
            <w:tcW w:w="780" w:type="dxa"/>
            <w:tcBorders>
              <w:top w:val="nil"/>
              <w:left w:val="nil"/>
              <w:bottom w:val="single" w:sz="10" w:space="0" w:color="000000"/>
              <w:right w:val="nil"/>
            </w:tcBorders>
            <w:tcMar>
              <w:top w:w="160" w:type="dxa"/>
              <w:left w:w="120" w:type="dxa"/>
              <w:bottom w:w="100" w:type="dxa"/>
              <w:right w:w="120" w:type="dxa"/>
            </w:tcMar>
            <w:vAlign w:val="center"/>
          </w:tcPr>
          <w:p w14:paraId="1282E3D1" w14:textId="77777777" w:rsidR="00975374" w:rsidRDefault="00975374" w:rsidP="00D75D07">
            <w:pPr>
              <w:pStyle w:val="figuretext"/>
            </w:pPr>
            <w:r>
              <w:rPr>
                <w:w w:val="100"/>
              </w:rPr>
              <w:t>B4</w:t>
            </w:r>
          </w:p>
        </w:tc>
        <w:tc>
          <w:tcPr>
            <w:tcW w:w="1080" w:type="dxa"/>
            <w:tcBorders>
              <w:top w:val="nil"/>
              <w:left w:val="nil"/>
              <w:bottom w:val="single" w:sz="10" w:space="0" w:color="000000"/>
              <w:right w:val="nil"/>
            </w:tcBorders>
            <w:tcMar>
              <w:top w:w="160" w:type="dxa"/>
              <w:left w:w="120" w:type="dxa"/>
              <w:bottom w:w="100" w:type="dxa"/>
              <w:right w:w="120" w:type="dxa"/>
            </w:tcMar>
            <w:vAlign w:val="center"/>
          </w:tcPr>
          <w:p w14:paraId="426A7595" w14:textId="77777777" w:rsidR="00975374" w:rsidRDefault="00975374" w:rsidP="00D75D07">
            <w:pPr>
              <w:pStyle w:val="figuretext"/>
            </w:pPr>
            <w:r>
              <w:rPr>
                <w:w w:val="100"/>
              </w:rPr>
              <w:t>B5</w:t>
            </w:r>
          </w:p>
        </w:tc>
        <w:tc>
          <w:tcPr>
            <w:tcW w:w="640" w:type="dxa"/>
            <w:tcBorders>
              <w:top w:val="nil"/>
              <w:left w:val="nil"/>
              <w:bottom w:val="single" w:sz="10" w:space="0" w:color="000000"/>
              <w:right w:val="nil"/>
            </w:tcBorders>
            <w:tcMar>
              <w:top w:w="160" w:type="dxa"/>
              <w:left w:w="120" w:type="dxa"/>
              <w:bottom w:w="100" w:type="dxa"/>
              <w:right w:w="120" w:type="dxa"/>
            </w:tcMar>
            <w:vAlign w:val="center"/>
          </w:tcPr>
          <w:p w14:paraId="092DB8DD" w14:textId="77777777" w:rsidR="00975374" w:rsidRDefault="00975374" w:rsidP="00D75D07">
            <w:pPr>
              <w:pStyle w:val="figuretext"/>
            </w:pPr>
            <w:r>
              <w:rPr>
                <w:w w:val="100"/>
              </w:rPr>
              <w:t>B6</w:t>
            </w:r>
          </w:p>
        </w:tc>
        <w:tc>
          <w:tcPr>
            <w:tcW w:w="980" w:type="dxa"/>
            <w:tcBorders>
              <w:top w:val="nil"/>
              <w:left w:val="nil"/>
              <w:bottom w:val="single" w:sz="10" w:space="0" w:color="000000"/>
              <w:right w:val="nil"/>
            </w:tcBorders>
            <w:tcMar>
              <w:top w:w="160" w:type="dxa"/>
              <w:left w:w="120" w:type="dxa"/>
              <w:bottom w:w="100" w:type="dxa"/>
              <w:right w:w="120" w:type="dxa"/>
            </w:tcMar>
            <w:vAlign w:val="center"/>
          </w:tcPr>
          <w:p w14:paraId="3A19A0B2" w14:textId="77777777" w:rsidR="00975374" w:rsidRDefault="00975374" w:rsidP="00D75D07">
            <w:pPr>
              <w:pStyle w:val="figuretext"/>
              <w:tabs>
                <w:tab w:val="right" w:pos="600"/>
              </w:tabs>
              <w:jc w:val="left"/>
            </w:pPr>
            <w:r>
              <w:rPr>
                <w:w w:val="100"/>
              </w:rPr>
              <w:t>B7</w:t>
            </w:r>
            <w:r>
              <w:rPr>
                <w:w w:val="100"/>
              </w:rPr>
              <w:tab/>
              <w:t>B9</w:t>
            </w:r>
          </w:p>
        </w:tc>
        <w:tc>
          <w:tcPr>
            <w:tcW w:w="1080" w:type="dxa"/>
            <w:tcBorders>
              <w:top w:val="nil"/>
              <w:left w:val="nil"/>
              <w:bottom w:val="single" w:sz="10" w:space="0" w:color="000000"/>
              <w:right w:val="nil"/>
            </w:tcBorders>
            <w:tcMar>
              <w:top w:w="160" w:type="dxa"/>
              <w:left w:w="120" w:type="dxa"/>
              <w:bottom w:w="100" w:type="dxa"/>
              <w:right w:w="120" w:type="dxa"/>
            </w:tcMar>
            <w:vAlign w:val="center"/>
          </w:tcPr>
          <w:p w14:paraId="04369F2A" w14:textId="77777777" w:rsidR="00975374" w:rsidRDefault="00975374" w:rsidP="00D75D07">
            <w:pPr>
              <w:pStyle w:val="figuretext"/>
              <w:tabs>
                <w:tab w:val="right" w:pos="660"/>
              </w:tabs>
              <w:jc w:val="left"/>
            </w:pPr>
            <w:r>
              <w:rPr>
                <w:w w:val="100"/>
              </w:rPr>
              <w:t xml:space="preserve">B10 </w:t>
            </w:r>
            <w:r>
              <w:rPr>
                <w:w w:val="100"/>
              </w:rPr>
              <w:tab/>
              <w:t xml:space="preserve"> B14</w:t>
            </w:r>
          </w:p>
        </w:tc>
        <w:tc>
          <w:tcPr>
            <w:tcW w:w="1310" w:type="dxa"/>
            <w:tcBorders>
              <w:top w:val="nil"/>
              <w:left w:val="nil"/>
              <w:bottom w:val="single" w:sz="10" w:space="0" w:color="000000"/>
              <w:right w:val="nil"/>
            </w:tcBorders>
            <w:tcMar>
              <w:top w:w="160" w:type="dxa"/>
              <w:left w:w="120" w:type="dxa"/>
              <w:bottom w:w="100" w:type="dxa"/>
              <w:right w:w="120" w:type="dxa"/>
            </w:tcMar>
            <w:vAlign w:val="center"/>
          </w:tcPr>
          <w:p w14:paraId="3E84C136" w14:textId="77777777" w:rsidR="00975374" w:rsidRDefault="00975374" w:rsidP="00D75D07">
            <w:pPr>
              <w:pStyle w:val="figuretext"/>
              <w:tabs>
                <w:tab w:val="right" w:pos="660"/>
              </w:tabs>
            </w:pPr>
            <w:r>
              <w:rPr>
                <w:w w:val="100"/>
              </w:rPr>
              <w:t>B15</w:t>
            </w:r>
          </w:p>
        </w:tc>
      </w:tr>
      <w:tr w:rsidR="00975374" w14:paraId="3C8BA442" w14:textId="77777777" w:rsidTr="00D75D07">
        <w:trPr>
          <w:trHeight w:val="880"/>
          <w:jc w:val="center"/>
        </w:trPr>
        <w:tc>
          <w:tcPr>
            <w:tcW w:w="600" w:type="dxa"/>
            <w:tcBorders>
              <w:top w:val="nil"/>
              <w:left w:val="nil"/>
              <w:bottom w:val="nil"/>
              <w:right w:val="single" w:sz="10" w:space="0" w:color="000000"/>
            </w:tcBorders>
            <w:tcMar>
              <w:top w:w="160" w:type="dxa"/>
              <w:left w:w="120" w:type="dxa"/>
              <w:bottom w:w="100" w:type="dxa"/>
              <w:right w:w="120" w:type="dxa"/>
            </w:tcMar>
            <w:vAlign w:val="center"/>
          </w:tcPr>
          <w:p w14:paraId="226F9040" w14:textId="77777777" w:rsidR="00975374" w:rsidRDefault="00975374" w:rsidP="00D75D07">
            <w:pPr>
              <w:pStyle w:val="figuretext"/>
            </w:pPr>
          </w:p>
        </w:tc>
        <w:tc>
          <w:tcPr>
            <w:tcW w:w="84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CFDB2DB" w14:textId="77777777" w:rsidR="00975374" w:rsidRDefault="00975374" w:rsidP="00D75D07">
            <w:pPr>
              <w:pStyle w:val="figuretext"/>
              <w:rPr>
                <w:w w:val="100"/>
              </w:rPr>
            </w:pPr>
            <w:r>
              <w:rPr>
                <w:w w:val="100"/>
              </w:rPr>
              <w:t xml:space="preserve">TWT </w:t>
            </w:r>
          </w:p>
          <w:p w14:paraId="1BC3399A" w14:textId="77777777" w:rsidR="00975374" w:rsidRDefault="00975374" w:rsidP="00D75D07">
            <w:pPr>
              <w:pStyle w:val="figuretext"/>
            </w:pPr>
            <w:r>
              <w:rPr>
                <w:w w:val="100"/>
              </w:rPr>
              <w:t>Request</w:t>
            </w:r>
          </w:p>
        </w:tc>
        <w:tc>
          <w:tcPr>
            <w:tcW w:w="10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B858BB5" w14:textId="77777777" w:rsidR="00975374" w:rsidRDefault="00975374" w:rsidP="00D75D07">
            <w:pPr>
              <w:pStyle w:val="figuretext"/>
              <w:rPr>
                <w:w w:val="100"/>
              </w:rPr>
            </w:pPr>
            <w:r>
              <w:rPr>
                <w:w w:val="100"/>
              </w:rPr>
              <w:t>TWT Setup</w:t>
            </w:r>
          </w:p>
          <w:p w14:paraId="3D4D7286" w14:textId="77777777" w:rsidR="00975374" w:rsidRDefault="00975374" w:rsidP="00D75D07">
            <w:pPr>
              <w:pStyle w:val="figuretext"/>
            </w:pPr>
            <w:r>
              <w:rPr>
                <w:w w:val="100"/>
              </w:rPr>
              <w:t>Command</w:t>
            </w:r>
          </w:p>
        </w:tc>
        <w:tc>
          <w:tcPr>
            <w:tcW w:w="78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F2F5B5D" w14:textId="77777777" w:rsidR="00975374" w:rsidRDefault="00975374" w:rsidP="00D75D07">
            <w:pPr>
              <w:pStyle w:val="figuretext"/>
            </w:pPr>
            <w:r>
              <w:rPr>
                <w:w w:val="100"/>
              </w:rPr>
              <w:t>Trigger</w:t>
            </w:r>
          </w:p>
        </w:tc>
        <w:tc>
          <w:tcPr>
            <w:tcW w:w="108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6D0F313" w14:textId="77777777" w:rsidR="00975374" w:rsidRDefault="00975374" w:rsidP="00D75D07">
            <w:pPr>
              <w:pStyle w:val="figuretext"/>
            </w:pPr>
            <w:r>
              <w:rPr>
                <w:w w:val="100"/>
              </w:rPr>
              <w:t>Last Broadcast Parameter Set</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909F626" w14:textId="77777777" w:rsidR="00975374" w:rsidRDefault="00975374" w:rsidP="00D75D07">
            <w:pPr>
              <w:pStyle w:val="figuretext"/>
              <w:rPr>
                <w:w w:val="100"/>
              </w:rPr>
            </w:pPr>
            <w:r>
              <w:rPr>
                <w:w w:val="100"/>
              </w:rPr>
              <w:t xml:space="preserve">Flow </w:t>
            </w:r>
          </w:p>
          <w:p w14:paraId="5E34C5E7" w14:textId="77777777" w:rsidR="00975374" w:rsidRDefault="00975374" w:rsidP="00D75D07">
            <w:pPr>
              <w:pStyle w:val="figuretext"/>
            </w:pPr>
            <w:r>
              <w:rPr>
                <w:w w:val="100"/>
              </w:rPr>
              <w:t>Type</w:t>
            </w:r>
          </w:p>
        </w:tc>
        <w:tc>
          <w:tcPr>
            <w:tcW w:w="98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9990E4E" w14:textId="77777777" w:rsidR="00975374" w:rsidRDefault="00975374" w:rsidP="00D75D07">
            <w:pPr>
              <w:pStyle w:val="figuretext"/>
            </w:pPr>
            <w:r>
              <w:rPr>
                <w:w w:val="100"/>
              </w:rPr>
              <w:t>Broadcast TWT Recommendation</w:t>
            </w:r>
          </w:p>
        </w:tc>
        <w:tc>
          <w:tcPr>
            <w:tcW w:w="108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FC68293" w14:textId="77777777" w:rsidR="00975374" w:rsidRDefault="00975374" w:rsidP="00D75D07">
            <w:pPr>
              <w:pStyle w:val="figuretext"/>
              <w:rPr>
                <w:w w:val="100"/>
              </w:rPr>
            </w:pPr>
            <w:r>
              <w:rPr>
                <w:w w:val="100"/>
              </w:rPr>
              <w:t xml:space="preserve">TWT Wake </w:t>
            </w:r>
          </w:p>
          <w:p w14:paraId="2D8C431B" w14:textId="77777777" w:rsidR="00975374" w:rsidRDefault="00975374" w:rsidP="00D75D07">
            <w:pPr>
              <w:pStyle w:val="figuretext"/>
            </w:pPr>
            <w:r>
              <w:rPr>
                <w:w w:val="100"/>
              </w:rPr>
              <w:t>Interval Exponent</w:t>
            </w:r>
          </w:p>
        </w:tc>
        <w:tc>
          <w:tcPr>
            <w:tcW w:w="131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8F72677" w14:textId="4410CC19" w:rsidR="00975374" w:rsidRDefault="00975374" w:rsidP="00D75D07">
            <w:pPr>
              <w:pStyle w:val="figuretext"/>
            </w:pPr>
            <w:ins w:id="39" w:author="Chunyu Hu" w:date="2022-09-04T10:36:00Z">
              <w:r>
                <w:rPr>
                  <w:w w:val="100"/>
                </w:rPr>
                <w:t>(#</w:t>
              </w:r>
            </w:ins>
            <w:ins w:id="40" w:author="Chunyu Hu" w:date="2022-09-05T12:03:00Z">
              <w:r w:rsidR="002D071E">
                <w:rPr>
                  <w:w w:val="100"/>
                </w:rPr>
                <w:t>10874,</w:t>
              </w:r>
            </w:ins>
            <w:ins w:id="41" w:author="Chunyu Hu" w:date="2022-09-04T10:36:00Z">
              <w:r>
                <w:rPr>
                  <w:w w:val="100"/>
                </w:rPr>
                <w:t>11782)</w:t>
              </w:r>
            </w:ins>
            <w:del w:id="42" w:author="Chunyu Hu" w:date="2022-09-04T10:35:00Z">
              <w:r w:rsidDel="00C1589E">
                <w:rPr>
                  <w:w w:val="100"/>
                </w:rPr>
                <w:delText>Reserved</w:delText>
              </w:r>
            </w:del>
            <w:ins w:id="43" w:author="Chunyu Hu" w:date="2022-09-04T10:35:00Z">
              <w:r>
                <w:rPr>
                  <w:w w:val="100"/>
                </w:rPr>
                <w:t>TWT Protection</w:t>
              </w:r>
            </w:ins>
          </w:p>
        </w:tc>
      </w:tr>
      <w:tr w:rsidR="00975374" w14:paraId="17E01C63" w14:textId="77777777" w:rsidTr="00D75D07">
        <w:trPr>
          <w:trHeight w:val="400"/>
          <w:jc w:val="center"/>
        </w:trPr>
        <w:tc>
          <w:tcPr>
            <w:tcW w:w="600" w:type="dxa"/>
            <w:tcBorders>
              <w:top w:val="nil"/>
              <w:left w:val="nil"/>
              <w:bottom w:val="nil"/>
              <w:right w:val="nil"/>
            </w:tcBorders>
            <w:tcMar>
              <w:top w:w="160" w:type="dxa"/>
              <w:left w:w="120" w:type="dxa"/>
              <w:bottom w:w="100" w:type="dxa"/>
              <w:right w:w="120" w:type="dxa"/>
            </w:tcMar>
            <w:vAlign w:val="center"/>
          </w:tcPr>
          <w:p w14:paraId="542949B9" w14:textId="77777777" w:rsidR="00975374" w:rsidRDefault="00975374" w:rsidP="00D75D07">
            <w:pPr>
              <w:pStyle w:val="figuretext"/>
            </w:pPr>
            <w:r>
              <w:rPr>
                <w:w w:val="100"/>
              </w:rPr>
              <w:t xml:space="preserve">Bits: </w:t>
            </w:r>
          </w:p>
        </w:tc>
        <w:tc>
          <w:tcPr>
            <w:tcW w:w="840" w:type="dxa"/>
            <w:tcBorders>
              <w:top w:val="single" w:sz="10" w:space="0" w:color="000000"/>
              <w:left w:val="nil"/>
              <w:bottom w:val="nil"/>
              <w:right w:val="nil"/>
            </w:tcBorders>
            <w:tcMar>
              <w:top w:w="160" w:type="dxa"/>
              <w:left w:w="120" w:type="dxa"/>
              <w:bottom w:w="100" w:type="dxa"/>
              <w:right w:w="120" w:type="dxa"/>
            </w:tcMar>
            <w:vAlign w:val="center"/>
          </w:tcPr>
          <w:p w14:paraId="4EFE1E90" w14:textId="77777777" w:rsidR="00975374" w:rsidRDefault="00975374" w:rsidP="00D75D07">
            <w:pPr>
              <w:pStyle w:val="figuretext"/>
            </w:pPr>
            <w:r>
              <w:rPr>
                <w:w w:val="100"/>
              </w:rPr>
              <w:t>1</w:t>
            </w:r>
          </w:p>
        </w:tc>
        <w:tc>
          <w:tcPr>
            <w:tcW w:w="1060" w:type="dxa"/>
            <w:tcBorders>
              <w:top w:val="single" w:sz="10" w:space="0" w:color="000000"/>
              <w:left w:val="nil"/>
              <w:bottom w:val="nil"/>
              <w:right w:val="nil"/>
            </w:tcBorders>
            <w:tcMar>
              <w:top w:w="160" w:type="dxa"/>
              <w:left w:w="120" w:type="dxa"/>
              <w:bottom w:w="100" w:type="dxa"/>
              <w:right w:w="120" w:type="dxa"/>
            </w:tcMar>
            <w:vAlign w:val="center"/>
          </w:tcPr>
          <w:p w14:paraId="05E76AC9" w14:textId="77777777" w:rsidR="00975374" w:rsidRDefault="00975374" w:rsidP="00D75D07">
            <w:pPr>
              <w:pStyle w:val="figuretext"/>
            </w:pPr>
            <w:r>
              <w:rPr>
                <w:w w:val="100"/>
              </w:rPr>
              <w:t>3</w:t>
            </w:r>
          </w:p>
        </w:tc>
        <w:tc>
          <w:tcPr>
            <w:tcW w:w="780" w:type="dxa"/>
            <w:tcBorders>
              <w:top w:val="single" w:sz="10" w:space="0" w:color="000000"/>
              <w:left w:val="nil"/>
              <w:bottom w:val="nil"/>
              <w:right w:val="nil"/>
            </w:tcBorders>
            <w:tcMar>
              <w:top w:w="160" w:type="dxa"/>
              <w:left w:w="120" w:type="dxa"/>
              <w:bottom w:w="100" w:type="dxa"/>
              <w:right w:w="120" w:type="dxa"/>
            </w:tcMar>
            <w:vAlign w:val="center"/>
          </w:tcPr>
          <w:p w14:paraId="19F846C9" w14:textId="77777777" w:rsidR="00975374" w:rsidRDefault="00975374" w:rsidP="00D75D07">
            <w:pPr>
              <w:pStyle w:val="figuretext"/>
            </w:pPr>
            <w:r>
              <w:rPr>
                <w:w w:val="100"/>
              </w:rPr>
              <w:t>1</w:t>
            </w:r>
          </w:p>
        </w:tc>
        <w:tc>
          <w:tcPr>
            <w:tcW w:w="1080" w:type="dxa"/>
            <w:tcBorders>
              <w:top w:val="single" w:sz="10" w:space="0" w:color="000000"/>
              <w:left w:val="nil"/>
              <w:bottom w:val="nil"/>
              <w:right w:val="nil"/>
            </w:tcBorders>
            <w:tcMar>
              <w:top w:w="160" w:type="dxa"/>
              <w:left w:w="120" w:type="dxa"/>
              <w:bottom w:w="100" w:type="dxa"/>
              <w:right w:w="120" w:type="dxa"/>
            </w:tcMar>
            <w:vAlign w:val="center"/>
          </w:tcPr>
          <w:p w14:paraId="64C05579" w14:textId="77777777" w:rsidR="00975374" w:rsidRDefault="00975374" w:rsidP="00D75D07">
            <w:pPr>
              <w:pStyle w:val="figuretext"/>
            </w:pPr>
            <w:r>
              <w:rPr>
                <w:w w:val="100"/>
              </w:rPr>
              <w:t>1</w:t>
            </w:r>
          </w:p>
        </w:tc>
        <w:tc>
          <w:tcPr>
            <w:tcW w:w="640" w:type="dxa"/>
            <w:tcBorders>
              <w:top w:val="single" w:sz="10" w:space="0" w:color="000000"/>
              <w:left w:val="nil"/>
              <w:bottom w:val="nil"/>
              <w:right w:val="nil"/>
            </w:tcBorders>
            <w:tcMar>
              <w:top w:w="160" w:type="dxa"/>
              <w:left w:w="120" w:type="dxa"/>
              <w:bottom w:w="100" w:type="dxa"/>
              <w:right w:w="120" w:type="dxa"/>
            </w:tcMar>
            <w:vAlign w:val="center"/>
          </w:tcPr>
          <w:p w14:paraId="419BF599" w14:textId="77777777" w:rsidR="00975374" w:rsidRDefault="00975374" w:rsidP="00D75D07">
            <w:pPr>
              <w:pStyle w:val="figuretext"/>
            </w:pPr>
            <w:r>
              <w:rPr>
                <w:w w:val="100"/>
              </w:rPr>
              <w:t>1</w:t>
            </w:r>
          </w:p>
        </w:tc>
        <w:tc>
          <w:tcPr>
            <w:tcW w:w="980" w:type="dxa"/>
            <w:tcBorders>
              <w:top w:val="single" w:sz="10" w:space="0" w:color="000000"/>
              <w:left w:val="nil"/>
              <w:bottom w:val="nil"/>
              <w:right w:val="nil"/>
            </w:tcBorders>
            <w:tcMar>
              <w:top w:w="160" w:type="dxa"/>
              <w:left w:w="120" w:type="dxa"/>
              <w:bottom w:w="100" w:type="dxa"/>
              <w:right w:w="120" w:type="dxa"/>
            </w:tcMar>
            <w:vAlign w:val="center"/>
          </w:tcPr>
          <w:p w14:paraId="1729C4FA" w14:textId="77777777" w:rsidR="00975374" w:rsidRDefault="00975374" w:rsidP="00D75D07">
            <w:pPr>
              <w:pStyle w:val="figuretext"/>
            </w:pPr>
            <w:r>
              <w:rPr>
                <w:w w:val="100"/>
              </w:rPr>
              <w:t>3</w:t>
            </w:r>
          </w:p>
        </w:tc>
        <w:tc>
          <w:tcPr>
            <w:tcW w:w="1080" w:type="dxa"/>
            <w:tcBorders>
              <w:top w:val="single" w:sz="10" w:space="0" w:color="000000"/>
              <w:left w:val="nil"/>
              <w:bottom w:val="nil"/>
              <w:right w:val="nil"/>
            </w:tcBorders>
            <w:tcMar>
              <w:top w:w="160" w:type="dxa"/>
              <w:left w:w="120" w:type="dxa"/>
              <w:bottom w:w="100" w:type="dxa"/>
              <w:right w:w="120" w:type="dxa"/>
            </w:tcMar>
            <w:vAlign w:val="center"/>
          </w:tcPr>
          <w:p w14:paraId="38766EDB" w14:textId="77777777" w:rsidR="00975374" w:rsidRDefault="00975374" w:rsidP="00D75D07">
            <w:pPr>
              <w:pStyle w:val="figuretext"/>
            </w:pPr>
            <w:r>
              <w:rPr>
                <w:w w:val="100"/>
              </w:rPr>
              <w:t>5</w:t>
            </w:r>
          </w:p>
        </w:tc>
        <w:tc>
          <w:tcPr>
            <w:tcW w:w="1310" w:type="dxa"/>
            <w:tcBorders>
              <w:top w:val="single" w:sz="10" w:space="0" w:color="000000"/>
              <w:left w:val="nil"/>
              <w:bottom w:val="nil"/>
              <w:right w:val="nil"/>
            </w:tcBorders>
            <w:tcMar>
              <w:top w:w="160" w:type="dxa"/>
              <w:left w:w="120" w:type="dxa"/>
              <w:bottom w:w="100" w:type="dxa"/>
              <w:right w:w="120" w:type="dxa"/>
            </w:tcMar>
            <w:vAlign w:val="center"/>
          </w:tcPr>
          <w:p w14:paraId="32879EB4" w14:textId="77777777" w:rsidR="00975374" w:rsidRDefault="00975374" w:rsidP="00D75D07">
            <w:pPr>
              <w:pStyle w:val="figuretext"/>
            </w:pPr>
            <w:r>
              <w:rPr>
                <w:w w:val="100"/>
              </w:rPr>
              <w:t>1</w:t>
            </w:r>
          </w:p>
        </w:tc>
      </w:tr>
      <w:tr w:rsidR="00975374" w14:paraId="2141CB4C" w14:textId="77777777" w:rsidTr="00D75D07">
        <w:trPr>
          <w:jc w:val="center"/>
        </w:trPr>
        <w:tc>
          <w:tcPr>
            <w:tcW w:w="8370" w:type="dxa"/>
            <w:gridSpan w:val="9"/>
            <w:tcBorders>
              <w:top w:val="nil"/>
              <w:left w:val="nil"/>
              <w:bottom w:val="nil"/>
              <w:right w:val="nil"/>
            </w:tcBorders>
            <w:tcMar>
              <w:top w:w="120" w:type="dxa"/>
              <w:left w:w="120" w:type="dxa"/>
              <w:bottom w:w="60" w:type="dxa"/>
              <w:right w:w="120" w:type="dxa"/>
            </w:tcMar>
            <w:vAlign w:val="center"/>
          </w:tcPr>
          <w:p w14:paraId="0BADAFE6" w14:textId="77777777" w:rsidR="00975374" w:rsidRDefault="00975374" w:rsidP="00D75D07">
            <w:pPr>
              <w:pStyle w:val="FigTitle"/>
              <w:numPr>
                <w:ilvl w:val="0"/>
                <w:numId w:val="5"/>
              </w:numPr>
            </w:pPr>
            <w:bookmarkStart w:id="44" w:name="RTF39343438313a204669675469"/>
            <w:r>
              <w:rPr>
                <w:rStyle w:val="insertion"/>
                <w:w w:val="100"/>
              </w:rPr>
              <w:t>Request Type field format in Broadcast TWT Parameter Set fiel</w:t>
            </w:r>
            <w:bookmarkEnd w:id="44"/>
            <w:r>
              <w:rPr>
                <w:rStyle w:val="insertion"/>
                <w:w w:val="100"/>
              </w:rPr>
              <w:t>d</w:t>
            </w:r>
            <w:r>
              <w:rPr>
                <w:w w:val="100"/>
              </w:rPr>
              <w:t>(11ax)</w:t>
            </w:r>
          </w:p>
        </w:tc>
      </w:tr>
    </w:tbl>
    <w:p w14:paraId="7420D3AF" w14:textId="77777777" w:rsidR="00975374" w:rsidRDefault="00975374" w:rsidP="00975374">
      <w:pPr>
        <w:rPr>
          <w:w w:val="0"/>
        </w:rPr>
      </w:pPr>
    </w:p>
    <w:p w14:paraId="2A65DFCE" w14:textId="77777777" w:rsidR="00975374" w:rsidRDefault="00975374" w:rsidP="00975374">
      <w:pPr>
        <w:rPr>
          <w:w w:val="0"/>
        </w:rPr>
      </w:pPr>
    </w:p>
    <w:p w14:paraId="2147A5CC" w14:textId="77777777" w:rsidR="00975374" w:rsidRPr="00003229" w:rsidRDefault="00975374" w:rsidP="00975374">
      <w:pPr>
        <w:rPr>
          <w:rFonts w:ascii="Times New Roman" w:hAnsi="Times New Roman" w:cs="Times New Roman"/>
          <w:w w:val="0"/>
          <w:sz w:val="20"/>
          <w:szCs w:val="20"/>
        </w:rPr>
      </w:pPr>
      <w:r w:rsidRPr="00003229">
        <w:rPr>
          <w:rFonts w:ascii="Times New Roman" w:hAnsi="Times New Roman" w:cs="Times New Roman"/>
          <w:b/>
          <w:bCs/>
          <w:i/>
          <w:iCs/>
          <w:sz w:val="20"/>
          <w:szCs w:val="20"/>
          <w:highlight w:val="yellow"/>
        </w:rPr>
        <w:t>TGbe editor: please modify the last paragraph in P802.11REVme_D1.3 P1614L64 as following</w:t>
      </w:r>
      <w:r w:rsidRPr="00003229">
        <w:rPr>
          <w:rFonts w:ascii="Times New Roman" w:hAnsi="Times New Roman" w:cs="Times New Roman"/>
          <w:b/>
          <w:bCs/>
          <w:i/>
          <w:iCs/>
          <w:sz w:val="20"/>
          <w:szCs w:val="20"/>
        </w:rPr>
        <w:t xml:space="preserve">: </w:t>
      </w:r>
    </w:p>
    <w:p w14:paraId="54B05348" w14:textId="77777777" w:rsidR="00975374" w:rsidRPr="00003229" w:rsidRDefault="00975374" w:rsidP="00975374">
      <w:pPr>
        <w:rPr>
          <w:rFonts w:ascii="Times New Roman" w:hAnsi="Times New Roman" w:cs="Times New Roman"/>
          <w:w w:val="0"/>
          <w:sz w:val="20"/>
          <w:szCs w:val="20"/>
        </w:rPr>
      </w:pPr>
    </w:p>
    <w:p w14:paraId="0B77D8A3" w14:textId="6782F669" w:rsidR="00975374" w:rsidRPr="00003229" w:rsidRDefault="00975374" w:rsidP="00975374">
      <w:pPr>
        <w:rPr>
          <w:rFonts w:ascii="Times New Roman" w:hAnsi="Times New Roman" w:cs="Times New Roman"/>
          <w:w w:val="0"/>
          <w:sz w:val="20"/>
          <w:szCs w:val="20"/>
        </w:rPr>
      </w:pPr>
      <w:ins w:id="45" w:author="Chunyu Hu" w:date="2022-09-04T11:02:00Z">
        <w:r w:rsidRPr="00003229">
          <w:rPr>
            <w:rFonts w:ascii="Times New Roman" w:hAnsi="Times New Roman" w:cs="Times New Roman"/>
            <w:w w:val="0"/>
            <w:sz w:val="20"/>
            <w:szCs w:val="20"/>
          </w:rPr>
          <w:t>(#</w:t>
        </w:r>
      </w:ins>
      <w:ins w:id="46" w:author="Chunyu Hu" w:date="2022-09-05T12:03:00Z">
        <w:r w:rsidR="002D071E" w:rsidRPr="002D071E">
          <w:rPr>
            <w:rFonts w:ascii="Times New Roman" w:hAnsi="Times New Roman" w:cs="Times New Roman"/>
            <w:w w:val="0"/>
            <w:sz w:val="20"/>
            <w:szCs w:val="20"/>
          </w:rPr>
          <w:t>10874,</w:t>
        </w:r>
      </w:ins>
      <w:ins w:id="47" w:author="Chunyu Hu" w:date="2022-09-05T11:46:00Z">
        <w:r w:rsidRPr="00003229">
          <w:rPr>
            <w:rFonts w:ascii="Times New Roman" w:hAnsi="Times New Roman" w:cs="Times New Roman"/>
            <w:w w:val="0"/>
            <w:sz w:val="20"/>
            <w:szCs w:val="20"/>
          </w:rPr>
          <w:t>11782</w:t>
        </w:r>
      </w:ins>
      <w:ins w:id="48" w:author="Chunyu Hu" w:date="2022-09-04T11:02:00Z">
        <w:r w:rsidRPr="00003229">
          <w:rPr>
            <w:rFonts w:ascii="Times New Roman" w:hAnsi="Times New Roman" w:cs="Times New Roman"/>
            <w:w w:val="0"/>
            <w:sz w:val="20"/>
            <w:szCs w:val="20"/>
          </w:rPr>
          <w:t>)</w:t>
        </w:r>
      </w:ins>
      <w:r w:rsidRPr="00003229">
        <w:rPr>
          <w:rFonts w:ascii="Times New Roman" w:hAnsi="Times New Roman" w:cs="Times New Roman"/>
          <w:w w:val="0"/>
          <w:sz w:val="20"/>
          <w:szCs w:val="20"/>
        </w:rPr>
        <w:t xml:space="preserve">(11ax)A TWT requesting STA </w:t>
      </w:r>
      <w:ins w:id="49" w:author="Chunyu Hu" w:date="2022-09-04T11:02:00Z">
        <w:r w:rsidRPr="00003229">
          <w:rPr>
            <w:rFonts w:ascii="Times New Roman" w:hAnsi="Times New Roman" w:cs="Times New Roman"/>
            <w:w w:val="0"/>
            <w:sz w:val="20"/>
            <w:szCs w:val="20"/>
          </w:rPr>
          <w:t xml:space="preserve">or TWT scheduled STA </w:t>
        </w:r>
      </w:ins>
      <w:r w:rsidRPr="00003229">
        <w:rPr>
          <w:rFonts w:ascii="Times New Roman" w:hAnsi="Times New Roman" w:cs="Times New Roman"/>
          <w:w w:val="0"/>
          <w:sz w:val="20"/>
          <w:szCs w:val="20"/>
        </w:rPr>
        <w:t>sets the TWT Protection subfield to 1 to request the TWT responding STA</w:t>
      </w:r>
      <w:ins w:id="50" w:author="Chunyu Hu" w:date="2022-09-04T11:02:00Z">
        <w:r w:rsidRPr="00003229">
          <w:rPr>
            <w:rFonts w:ascii="Times New Roman" w:hAnsi="Times New Roman" w:cs="Times New Roman"/>
            <w:w w:val="0"/>
            <w:sz w:val="20"/>
            <w:szCs w:val="20"/>
          </w:rPr>
          <w:t xml:space="preserve"> or TWT scheduling AP</w:t>
        </w:r>
      </w:ins>
      <w:r w:rsidRPr="00003229">
        <w:rPr>
          <w:rFonts w:ascii="Times New Roman" w:hAnsi="Times New Roman" w:cs="Times New Roman"/>
          <w:w w:val="0"/>
          <w:sz w:val="20"/>
          <w:szCs w:val="20"/>
        </w:rPr>
        <w:t xml:space="preserve"> to provide protection of the set of TWT SPs corresponding to the requested TWT flow identifier by</w:t>
      </w:r>
    </w:p>
    <w:p w14:paraId="0FBE92C6" w14:textId="77777777" w:rsidR="00975374" w:rsidRPr="00003229" w:rsidRDefault="00975374" w:rsidP="00975374">
      <w:pPr>
        <w:rPr>
          <w:rFonts w:ascii="Times New Roman" w:hAnsi="Times New Roman" w:cs="Times New Roman"/>
          <w:w w:val="0"/>
          <w:sz w:val="20"/>
          <w:szCs w:val="20"/>
        </w:rPr>
      </w:pPr>
    </w:p>
    <w:p w14:paraId="1D117A31" w14:textId="77777777" w:rsidR="00975374" w:rsidRPr="00003229" w:rsidRDefault="00975374" w:rsidP="00975374">
      <w:pPr>
        <w:pStyle w:val="ListParagraph"/>
        <w:numPr>
          <w:ilvl w:val="0"/>
          <w:numId w:val="6"/>
        </w:numPr>
        <w:autoSpaceDE w:val="0"/>
        <w:autoSpaceDN w:val="0"/>
        <w:adjustRightInd w:val="0"/>
        <w:rPr>
          <w:rFonts w:ascii="Times New Roman" w:eastAsia="Times New Roman" w:hAnsi="Times New Roman" w:cs="Times New Roman"/>
          <w:color w:val="000000"/>
          <w:sz w:val="20"/>
          <w:szCs w:val="20"/>
        </w:rPr>
      </w:pPr>
      <w:r w:rsidRPr="00003229">
        <w:rPr>
          <w:rFonts w:ascii="Times New Roman" w:eastAsia="Times New Roman" w:hAnsi="Times New Roman" w:cs="Times New Roman"/>
          <w:color w:val="000000"/>
          <w:sz w:val="20"/>
          <w:szCs w:val="20"/>
        </w:rPr>
        <w:t>Allocating RAW(s) that restrict access to the medium during the TWT SP(s) for the TWTs that are set up within an S1G BSS.</w:t>
      </w:r>
    </w:p>
    <w:p w14:paraId="42896F7C" w14:textId="77777777" w:rsidR="00975374" w:rsidRPr="00003229" w:rsidRDefault="00975374" w:rsidP="00975374">
      <w:pPr>
        <w:pStyle w:val="ListParagraph"/>
        <w:numPr>
          <w:ilvl w:val="0"/>
          <w:numId w:val="6"/>
        </w:numPr>
        <w:autoSpaceDE w:val="0"/>
        <w:autoSpaceDN w:val="0"/>
        <w:adjustRightInd w:val="0"/>
        <w:rPr>
          <w:rFonts w:ascii="Times New Roman" w:eastAsia="Times New Roman" w:hAnsi="Times New Roman" w:cs="Times New Roman"/>
          <w:color w:val="000000"/>
          <w:sz w:val="20"/>
          <w:szCs w:val="20"/>
        </w:rPr>
      </w:pPr>
      <w:r w:rsidRPr="00003229">
        <w:rPr>
          <w:rFonts w:ascii="Times New Roman" w:eastAsia="Times New Roman" w:hAnsi="Times New Roman" w:cs="Times New Roman"/>
          <w:color w:val="000000"/>
          <w:sz w:val="20"/>
          <w:szCs w:val="20"/>
        </w:rPr>
        <w:t>Enabling NAV protection during the TWT SP(s) for the TWTs that are set up within an HE BSS.</w:t>
      </w:r>
    </w:p>
    <w:p w14:paraId="2D86BF0A" w14:textId="77777777" w:rsidR="00975374" w:rsidRPr="00003229" w:rsidRDefault="00975374" w:rsidP="00975374">
      <w:pPr>
        <w:autoSpaceDE w:val="0"/>
        <w:autoSpaceDN w:val="0"/>
        <w:adjustRightInd w:val="0"/>
        <w:rPr>
          <w:rFonts w:ascii="Times New Roman" w:eastAsia="Times New Roman" w:hAnsi="Times New Roman" w:cs="Times New Roman"/>
          <w:color w:val="218A21"/>
          <w:sz w:val="20"/>
          <w:szCs w:val="20"/>
        </w:rPr>
      </w:pPr>
    </w:p>
    <w:p w14:paraId="255BB80E" w14:textId="614CB0C5" w:rsidR="00975374" w:rsidRPr="00003229" w:rsidRDefault="00975374" w:rsidP="00975374">
      <w:pPr>
        <w:autoSpaceDE w:val="0"/>
        <w:autoSpaceDN w:val="0"/>
        <w:adjustRightInd w:val="0"/>
        <w:rPr>
          <w:rFonts w:ascii="Times New Roman" w:eastAsia="Times New Roman" w:hAnsi="Times New Roman" w:cs="Times New Roman"/>
          <w:color w:val="000000"/>
          <w:sz w:val="20"/>
          <w:szCs w:val="20"/>
        </w:rPr>
      </w:pPr>
      <w:r w:rsidRPr="00003229">
        <w:rPr>
          <w:rFonts w:ascii="Times New Roman" w:eastAsia="Times New Roman" w:hAnsi="Times New Roman" w:cs="Times New Roman"/>
          <w:color w:val="218A21"/>
          <w:sz w:val="20"/>
          <w:szCs w:val="20"/>
        </w:rPr>
        <w:t>(11ax)</w:t>
      </w:r>
      <w:r w:rsidRPr="00003229">
        <w:rPr>
          <w:rFonts w:ascii="Times New Roman" w:eastAsia="Times New Roman" w:hAnsi="Times New Roman" w:cs="Times New Roman"/>
          <w:color w:val="000000"/>
          <w:sz w:val="20"/>
          <w:szCs w:val="20"/>
        </w:rPr>
        <w:t xml:space="preserve">A TWT requesting STA </w:t>
      </w:r>
      <w:ins w:id="51" w:author="Chunyu Hu" w:date="2022-09-04T11:10:00Z">
        <w:r w:rsidRPr="00003229">
          <w:rPr>
            <w:rFonts w:ascii="Times New Roman" w:eastAsia="Times New Roman" w:hAnsi="Times New Roman" w:cs="Times New Roman"/>
            <w:color w:val="000000"/>
            <w:sz w:val="20"/>
            <w:szCs w:val="20"/>
          </w:rPr>
          <w:t>(#</w:t>
        </w:r>
      </w:ins>
      <w:ins w:id="52" w:author="Chunyu Hu" w:date="2022-09-05T12:03:00Z">
        <w:r w:rsidR="002D071E" w:rsidRPr="002D071E">
          <w:rPr>
            <w:rFonts w:ascii="Times New Roman" w:eastAsia="Times New Roman" w:hAnsi="Times New Roman" w:cs="Times New Roman"/>
            <w:color w:val="000000"/>
            <w:sz w:val="20"/>
            <w:szCs w:val="20"/>
          </w:rPr>
          <w:t>10874,</w:t>
        </w:r>
      </w:ins>
      <w:ins w:id="53" w:author="Chunyu Hu" w:date="2022-09-04T11:10:00Z">
        <w:r w:rsidRPr="00003229">
          <w:rPr>
            <w:rFonts w:ascii="Times New Roman" w:eastAsia="Times New Roman" w:hAnsi="Times New Roman" w:cs="Times New Roman"/>
            <w:color w:val="000000"/>
            <w:sz w:val="20"/>
            <w:szCs w:val="20"/>
          </w:rPr>
          <w:t>117</w:t>
        </w:r>
      </w:ins>
      <w:ins w:id="54" w:author="Chunyu Hu" w:date="2022-09-05T11:46:00Z">
        <w:r w:rsidRPr="00003229">
          <w:rPr>
            <w:rFonts w:ascii="Times New Roman" w:hAnsi="Times New Roman" w:cs="Times New Roman"/>
            <w:w w:val="0"/>
            <w:sz w:val="20"/>
            <w:szCs w:val="20"/>
          </w:rPr>
          <w:t>82</w:t>
        </w:r>
      </w:ins>
      <w:ins w:id="55" w:author="Chunyu Hu" w:date="2022-09-04T11:10:00Z">
        <w:r w:rsidRPr="00003229">
          <w:rPr>
            <w:rFonts w:ascii="Times New Roman" w:eastAsia="Times New Roman" w:hAnsi="Times New Roman" w:cs="Times New Roman"/>
            <w:color w:val="000000"/>
            <w:sz w:val="20"/>
            <w:szCs w:val="20"/>
          </w:rPr>
          <w:t xml:space="preserve">)or TWT scheduled STA </w:t>
        </w:r>
      </w:ins>
      <w:r w:rsidRPr="00003229">
        <w:rPr>
          <w:rFonts w:ascii="Times New Roman" w:eastAsia="Times New Roman" w:hAnsi="Times New Roman" w:cs="Times New Roman"/>
          <w:color w:val="000000"/>
          <w:sz w:val="20"/>
          <w:szCs w:val="20"/>
        </w:rPr>
        <w:t>sets the TWT Protection subfield to 0 if TWT protection is not requested for the corresponding TWT(s).</w:t>
      </w:r>
    </w:p>
    <w:p w14:paraId="4AB0A742" w14:textId="77777777" w:rsidR="00975374" w:rsidRPr="00003229" w:rsidRDefault="00975374" w:rsidP="00975374">
      <w:pPr>
        <w:autoSpaceDE w:val="0"/>
        <w:autoSpaceDN w:val="0"/>
        <w:adjustRightInd w:val="0"/>
        <w:rPr>
          <w:rFonts w:ascii="Times New Roman" w:eastAsia="Times New Roman" w:hAnsi="Times New Roman" w:cs="Times New Roman"/>
          <w:color w:val="000000"/>
          <w:sz w:val="20"/>
          <w:szCs w:val="20"/>
        </w:rPr>
      </w:pPr>
    </w:p>
    <w:p w14:paraId="760D7553" w14:textId="77777777" w:rsidR="00975374" w:rsidRPr="00003229" w:rsidRDefault="00975374" w:rsidP="00975374">
      <w:pPr>
        <w:autoSpaceDE w:val="0"/>
        <w:autoSpaceDN w:val="0"/>
        <w:adjustRightInd w:val="0"/>
        <w:rPr>
          <w:rFonts w:ascii="Times New Roman" w:eastAsia="Times New Roman" w:hAnsi="Times New Roman" w:cs="Times New Roman"/>
          <w:color w:val="000000"/>
          <w:sz w:val="20"/>
          <w:szCs w:val="20"/>
        </w:rPr>
      </w:pPr>
      <w:r w:rsidRPr="00003229">
        <w:rPr>
          <w:rFonts w:ascii="Times New Roman" w:eastAsia="Times New Roman" w:hAnsi="Times New Roman" w:cs="Times New Roman"/>
          <w:color w:val="218A21"/>
          <w:sz w:val="20"/>
          <w:szCs w:val="20"/>
        </w:rPr>
        <w:t>(11ax)</w:t>
      </w:r>
      <w:r w:rsidRPr="00003229">
        <w:rPr>
          <w:rFonts w:ascii="Times New Roman" w:eastAsia="Times New Roman" w:hAnsi="Times New Roman" w:cs="Times New Roman"/>
          <w:color w:val="000000"/>
          <w:sz w:val="20"/>
          <w:szCs w:val="20"/>
        </w:rPr>
        <w:t>A TWT responding STA or TWT scheduling AP sets the TWT Protection subfield to 1 to indicate that the TWT SP(s) corresponding to the TWT flow identifier(s) of the TWT element will be protected by</w:t>
      </w:r>
    </w:p>
    <w:p w14:paraId="7D5AF5FF" w14:textId="77777777" w:rsidR="00975374" w:rsidRPr="00003229" w:rsidRDefault="00975374" w:rsidP="00975374">
      <w:pPr>
        <w:autoSpaceDE w:val="0"/>
        <w:autoSpaceDN w:val="0"/>
        <w:adjustRightInd w:val="0"/>
        <w:rPr>
          <w:rFonts w:ascii="Times New Roman" w:eastAsia="Times New Roman" w:hAnsi="Times New Roman" w:cs="Times New Roman"/>
          <w:color w:val="000000"/>
          <w:sz w:val="20"/>
          <w:szCs w:val="20"/>
        </w:rPr>
      </w:pPr>
    </w:p>
    <w:p w14:paraId="259C39CA" w14:textId="77777777" w:rsidR="00975374" w:rsidRPr="00003229" w:rsidRDefault="00975374" w:rsidP="00975374">
      <w:pPr>
        <w:pStyle w:val="ListParagraph"/>
        <w:numPr>
          <w:ilvl w:val="0"/>
          <w:numId w:val="6"/>
        </w:numPr>
        <w:autoSpaceDE w:val="0"/>
        <w:autoSpaceDN w:val="0"/>
        <w:adjustRightInd w:val="0"/>
        <w:rPr>
          <w:rFonts w:ascii="Times New Roman" w:eastAsia="Times New Roman" w:hAnsi="Times New Roman" w:cs="Times New Roman"/>
          <w:color w:val="000000"/>
          <w:sz w:val="20"/>
          <w:szCs w:val="20"/>
        </w:rPr>
      </w:pPr>
      <w:r w:rsidRPr="00003229">
        <w:rPr>
          <w:rFonts w:ascii="Times New Roman" w:eastAsia="Times New Roman" w:hAnsi="Times New Roman" w:cs="Times New Roman"/>
          <w:color w:val="000000"/>
          <w:sz w:val="20"/>
          <w:szCs w:val="20"/>
        </w:rPr>
        <w:t>Allocating RAW(s) that restrict access to the medium during the TWT SP(s) for the TWT(s) where the TWT responding STA is an S1G STA.</w:t>
      </w:r>
    </w:p>
    <w:p w14:paraId="7561C17D" w14:textId="77777777" w:rsidR="00975374" w:rsidRPr="00003229" w:rsidRDefault="00975374" w:rsidP="00975374">
      <w:pPr>
        <w:pStyle w:val="ListParagraph"/>
        <w:numPr>
          <w:ilvl w:val="0"/>
          <w:numId w:val="6"/>
        </w:numPr>
        <w:autoSpaceDE w:val="0"/>
        <w:autoSpaceDN w:val="0"/>
        <w:adjustRightInd w:val="0"/>
        <w:rPr>
          <w:rFonts w:ascii="Times New Roman" w:eastAsia="Times New Roman" w:hAnsi="Times New Roman" w:cs="Times New Roman"/>
          <w:color w:val="000000"/>
          <w:sz w:val="20"/>
          <w:szCs w:val="20"/>
        </w:rPr>
      </w:pPr>
      <w:r w:rsidRPr="00003229">
        <w:rPr>
          <w:rFonts w:ascii="Times New Roman" w:eastAsia="Times New Roman" w:hAnsi="Times New Roman" w:cs="Times New Roman"/>
          <w:color w:val="000000"/>
          <w:sz w:val="20"/>
          <w:szCs w:val="20"/>
        </w:rPr>
        <w:t>Enabling NAV protection during the TWT SP(s) for the TWTs where the TWT responding STE is an HE STA.</w:t>
      </w:r>
    </w:p>
    <w:p w14:paraId="4248C0B6" w14:textId="77777777" w:rsidR="00975374" w:rsidRPr="00003229" w:rsidRDefault="00975374" w:rsidP="00975374">
      <w:pPr>
        <w:autoSpaceDE w:val="0"/>
        <w:autoSpaceDN w:val="0"/>
        <w:adjustRightInd w:val="0"/>
        <w:rPr>
          <w:rFonts w:ascii="Times New Roman" w:eastAsia="Times New Roman" w:hAnsi="Times New Roman" w:cs="Times New Roman"/>
          <w:color w:val="218A21"/>
          <w:sz w:val="20"/>
          <w:szCs w:val="20"/>
        </w:rPr>
      </w:pPr>
    </w:p>
    <w:p w14:paraId="7C15D9F5" w14:textId="155EFFA1" w:rsidR="00975374" w:rsidRPr="00003229" w:rsidRDefault="00975374" w:rsidP="00975374">
      <w:pPr>
        <w:autoSpaceDE w:val="0"/>
        <w:autoSpaceDN w:val="0"/>
        <w:adjustRightInd w:val="0"/>
        <w:rPr>
          <w:rFonts w:ascii="Times New Roman" w:eastAsia="Times New Roman" w:hAnsi="Times New Roman" w:cs="Times New Roman"/>
          <w:color w:val="000000"/>
          <w:sz w:val="20"/>
          <w:szCs w:val="20"/>
        </w:rPr>
      </w:pPr>
      <w:r w:rsidRPr="00003229">
        <w:rPr>
          <w:rFonts w:ascii="Times New Roman" w:eastAsia="Times New Roman" w:hAnsi="Times New Roman" w:cs="Times New Roman"/>
          <w:color w:val="218A21"/>
          <w:sz w:val="20"/>
          <w:szCs w:val="20"/>
        </w:rPr>
        <w:t>(11ax)</w:t>
      </w:r>
      <w:r w:rsidRPr="00003229">
        <w:rPr>
          <w:rFonts w:ascii="Times New Roman" w:eastAsia="Times New Roman" w:hAnsi="Times New Roman" w:cs="Times New Roman"/>
          <w:color w:val="000000"/>
          <w:sz w:val="20"/>
          <w:szCs w:val="20"/>
        </w:rPr>
        <w:t xml:space="preserve">A TWT responding STA </w:t>
      </w:r>
      <w:ins w:id="56" w:author="Chunyu Hu" w:date="2022-09-04T11:10:00Z">
        <w:r w:rsidRPr="00003229">
          <w:rPr>
            <w:rFonts w:ascii="Times New Roman" w:eastAsia="Times New Roman" w:hAnsi="Times New Roman" w:cs="Times New Roman"/>
            <w:color w:val="000000"/>
            <w:sz w:val="20"/>
            <w:szCs w:val="20"/>
          </w:rPr>
          <w:t>(#</w:t>
        </w:r>
      </w:ins>
      <w:ins w:id="57" w:author="Chunyu Hu" w:date="2022-09-05T12:03:00Z">
        <w:r w:rsidR="002D071E" w:rsidRPr="002D071E">
          <w:rPr>
            <w:rFonts w:ascii="Times New Roman" w:eastAsia="Times New Roman" w:hAnsi="Times New Roman" w:cs="Times New Roman"/>
            <w:color w:val="000000"/>
            <w:sz w:val="20"/>
            <w:szCs w:val="20"/>
          </w:rPr>
          <w:t>10874,</w:t>
        </w:r>
      </w:ins>
      <w:ins w:id="58" w:author="Chunyu Hu" w:date="2022-09-04T11:10:00Z">
        <w:r w:rsidRPr="00003229">
          <w:rPr>
            <w:rFonts w:ascii="Times New Roman" w:eastAsia="Times New Roman" w:hAnsi="Times New Roman" w:cs="Times New Roman"/>
            <w:color w:val="000000"/>
            <w:sz w:val="20"/>
            <w:szCs w:val="20"/>
          </w:rPr>
          <w:t>117</w:t>
        </w:r>
      </w:ins>
      <w:ins w:id="59" w:author="Chunyu Hu" w:date="2022-09-05T11:46:00Z">
        <w:r w:rsidRPr="00003229">
          <w:rPr>
            <w:rFonts w:ascii="Times New Roman" w:hAnsi="Times New Roman" w:cs="Times New Roman"/>
            <w:w w:val="0"/>
            <w:sz w:val="20"/>
            <w:szCs w:val="20"/>
          </w:rPr>
          <w:t>82</w:t>
        </w:r>
      </w:ins>
      <w:ins w:id="60" w:author="Chunyu Hu" w:date="2022-09-04T11:10:00Z">
        <w:r w:rsidRPr="00003229">
          <w:rPr>
            <w:rFonts w:ascii="Times New Roman" w:eastAsia="Times New Roman" w:hAnsi="Times New Roman" w:cs="Times New Roman"/>
            <w:color w:val="000000"/>
            <w:sz w:val="20"/>
            <w:szCs w:val="20"/>
          </w:rPr>
          <w:t>)or TWT scheduling A</w:t>
        </w:r>
      </w:ins>
      <w:ins w:id="61" w:author="Chunyu Hu" w:date="2022-09-04T11:11:00Z">
        <w:r w:rsidRPr="00003229">
          <w:rPr>
            <w:rFonts w:ascii="Times New Roman" w:eastAsia="Times New Roman" w:hAnsi="Times New Roman" w:cs="Times New Roman"/>
            <w:color w:val="000000"/>
            <w:sz w:val="20"/>
            <w:szCs w:val="20"/>
          </w:rPr>
          <w:t xml:space="preserve">P </w:t>
        </w:r>
      </w:ins>
      <w:r w:rsidRPr="00003229">
        <w:rPr>
          <w:rFonts w:ascii="Times New Roman" w:eastAsia="Times New Roman" w:hAnsi="Times New Roman" w:cs="Times New Roman"/>
          <w:color w:val="000000"/>
          <w:sz w:val="20"/>
          <w:szCs w:val="20"/>
        </w:rPr>
        <w:t>sets the TWT Protection subfield to 0 to indicate that the TWT SP(s) identified in the TWT element might not be protected.</w:t>
      </w:r>
    </w:p>
    <w:p w14:paraId="6D579605" w14:textId="20C4E37E" w:rsidR="00975374" w:rsidRDefault="00975374" w:rsidP="00975374">
      <w:pPr>
        <w:rPr>
          <w:rFonts w:ascii="Times New Roman" w:hAnsi="Times New Roman" w:cs="Times New Roman"/>
          <w:w w:val="0"/>
          <w:sz w:val="20"/>
          <w:szCs w:val="20"/>
        </w:rPr>
      </w:pPr>
    </w:p>
    <w:p w14:paraId="3C581EC2" w14:textId="77777777" w:rsidR="008C0CAE" w:rsidRPr="00003229" w:rsidRDefault="008C0CAE" w:rsidP="00975374">
      <w:pPr>
        <w:rPr>
          <w:rFonts w:ascii="Times New Roman" w:hAnsi="Times New Roman" w:cs="Times New Roman"/>
          <w:w w:val="0"/>
          <w:sz w:val="20"/>
          <w:szCs w:val="20"/>
        </w:rPr>
      </w:pPr>
    </w:p>
    <w:p w14:paraId="64ADB2FA" w14:textId="440D33D4" w:rsidR="00975374" w:rsidRDefault="00975374" w:rsidP="00975374">
      <w:pPr>
        <w:rPr>
          <w:rFonts w:ascii="Times New Roman" w:hAnsi="Times New Roman" w:cs="Times New Roman"/>
          <w:b/>
          <w:bCs/>
          <w:i/>
          <w:iCs/>
          <w:sz w:val="20"/>
          <w:szCs w:val="20"/>
        </w:rPr>
      </w:pPr>
      <w:r w:rsidRPr="00003229">
        <w:rPr>
          <w:rFonts w:ascii="Times New Roman" w:hAnsi="Times New Roman" w:cs="Times New Roman"/>
          <w:b/>
          <w:bCs/>
          <w:i/>
          <w:iCs/>
          <w:sz w:val="20"/>
          <w:szCs w:val="20"/>
          <w:highlight w:val="yellow"/>
        </w:rPr>
        <w:t>TGbe editor: please insert a new subclause to 35.8 as follows:</w:t>
      </w:r>
    </w:p>
    <w:p w14:paraId="498A1C90" w14:textId="77777777" w:rsidR="002176C2" w:rsidRPr="002176C2" w:rsidRDefault="002176C2" w:rsidP="00975374">
      <w:pPr>
        <w:rPr>
          <w:rFonts w:ascii="Times New Roman" w:hAnsi="Times New Roman" w:cs="Times New Roman"/>
          <w:w w:val="0"/>
          <w:sz w:val="20"/>
          <w:szCs w:val="20"/>
        </w:rPr>
      </w:pPr>
    </w:p>
    <w:p w14:paraId="1084589B" w14:textId="2B366C85" w:rsidR="00975374" w:rsidRPr="00B873C4" w:rsidRDefault="00975374" w:rsidP="00B873C4">
      <w:pPr>
        <w:pStyle w:val="Heading2"/>
        <w:rPr>
          <w:ins w:id="62" w:author="Chunyu Hu" w:date="2022-09-04T11:26:00Z"/>
        </w:rPr>
      </w:pPr>
      <w:ins w:id="63" w:author="Chunyu Hu" w:date="2022-09-04T11:26:00Z">
        <w:r w:rsidRPr="00B873C4">
          <w:t>35.8.3 Broadcast TWT operation(#</w:t>
        </w:r>
      </w:ins>
      <w:ins w:id="64" w:author="Chunyu Hu" w:date="2022-09-05T12:03:00Z">
        <w:r w:rsidR="002D071E" w:rsidRPr="00B873C4">
          <w:t>10874,</w:t>
        </w:r>
      </w:ins>
      <w:ins w:id="65" w:author="Chunyu Hu" w:date="2022-09-04T11:26:00Z">
        <w:r w:rsidRPr="00B873C4">
          <w:t>117</w:t>
        </w:r>
      </w:ins>
      <w:ins w:id="66" w:author="Chunyu Hu" w:date="2022-09-05T11:46:00Z">
        <w:r w:rsidRPr="00B873C4">
          <w:t>82</w:t>
        </w:r>
      </w:ins>
      <w:ins w:id="67" w:author="Chunyu Hu" w:date="2022-09-04T11:26:00Z">
        <w:r w:rsidRPr="00B873C4">
          <w:t>)</w:t>
        </w:r>
      </w:ins>
    </w:p>
    <w:p w14:paraId="4047E9D5" w14:textId="77777777" w:rsidR="00975374" w:rsidRPr="00003229" w:rsidRDefault="00975374" w:rsidP="00975374">
      <w:pPr>
        <w:rPr>
          <w:ins w:id="68" w:author="Chunyu Hu" w:date="2022-09-04T11:26:00Z"/>
          <w:rFonts w:ascii="Times New Roman" w:hAnsi="Times New Roman" w:cs="Times New Roman"/>
          <w:w w:val="0"/>
          <w:sz w:val="20"/>
          <w:szCs w:val="20"/>
        </w:rPr>
      </w:pPr>
    </w:p>
    <w:p w14:paraId="21E25AB6" w14:textId="5C9F4002" w:rsidR="00975374" w:rsidRPr="00003229" w:rsidRDefault="00975374" w:rsidP="00975374">
      <w:pPr>
        <w:rPr>
          <w:ins w:id="69" w:author="Chunyu Hu" w:date="2022-09-04T11:26:00Z"/>
          <w:rFonts w:ascii="Times New Roman" w:hAnsi="Times New Roman" w:cs="Times New Roman"/>
          <w:sz w:val="20"/>
          <w:szCs w:val="20"/>
        </w:rPr>
      </w:pPr>
      <w:ins w:id="70" w:author="Chunyu Hu" w:date="2022-09-04T11:26:00Z">
        <w:r w:rsidRPr="00003229">
          <w:rPr>
            <w:rFonts w:ascii="Times New Roman" w:hAnsi="Times New Roman" w:cs="Times New Roman"/>
            <w:sz w:val="20"/>
            <w:szCs w:val="20"/>
          </w:rPr>
          <w:t>(#</w:t>
        </w:r>
      </w:ins>
      <w:ins w:id="71" w:author="Chunyu Hu" w:date="2022-09-05T12:03:00Z">
        <w:r w:rsidR="002D071E" w:rsidRPr="002D071E">
          <w:rPr>
            <w:rFonts w:ascii="Times New Roman" w:hAnsi="Times New Roman" w:cs="Times New Roman"/>
            <w:sz w:val="20"/>
            <w:szCs w:val="20"/>
          </w:rPr>
          <w:t>10874,</w:t>
        </w:r>
      </w:ins>
      <w:ins w:id="72" w:author="Chunyu Hu" w:date="2022-09-04T11:26:00Z">
        <w:r w:rsidRPr="00003229">
          <w:rPr>
            <w:rFonts w:ascii="Times New Roman" w:hAnsi="Times New Roman" w:cs="Times New Roman"/>
            <w:sz w:val="20"/>
            <w:szCs w:val="20"/>
          </w:rPr>
          <w:t>117</w:t>
        </w:r>
      </w:ins>
      <w:ins w:id="73" w:author="Chunyu Hu" w:date="2022-09-05T11:46:00Z">
        <w:r w:rsidRPr="00003229">
          <w:rPr>
            <w:rFonts w:ascii="Times New Roman" w:hAnsi="Times New Roman" w:cs="Times New Roman"/>
            <w:w w:val="0"/>
            <w:sz w:val="20"/>
            <w:szCs w:val="20"/>
          </w:rPr>
          <w:t>82</w:t>
        </w:r>
      </w:ins>
      <w:ins w:id="74" w:author="Chunyu Hu" w:date="2022-09-04T11:26:00Z">
        <w:r w:rsidRPr="00003229">
          <w:rPr>
            <w:rFonts w:ascii="Times New Roman" w:hAnsi="Times New Roman" w:cs="Times New Roman"/>
            <w:sz w:val="20"/>
            <w:szCs w:val="20"/>
          </w:rPr>
          <w:t>)A TWT scheduling AP or TWT scheduled STA may set the TWT Protection field to 1 to indicate the TWT SPs shall be initiated with a NAV protection mechanism, such as (MU) RTS/CTS or CTS-to-self frame; otherwise, shall set it to 0.</w:t>
        </w:r>
      </w:ins>
    </w:p>
    <w:p w14:paraId="03BEB2CA" w14:textId="77777777" w:rsidR="00975374" w:rsidRPr="00003229" w:rsidRDefault="00975374" w:rsidP="00975374">
      <w:pPr>
        <w:rPr>
          <w:rFonts w:ascii="Times New Roman" w:hAnsi="Times New Roman" w:cs="Times New Roman"/>
          <w:w w:val="0"/>
          <w:sz w:val="20"/>
          <w:szCs w:val="20"/>
        </w:rPr>
      </w:pPr>
    </w:p>
    <w:p w14:paraId="3B55D907" w14:textId="4E5E54A3" w:rsidR="003F0108" w:rsidRDefault="003F0108">
      <w:pPr>
        <w:rPr>
          <w:rFonts w:ascii="Times New Roman" w:hAnsi="Times New Roman" w:cs="Times New Roman"/>
          <w:bCs/>
          <w:sz w:val="20"/>
          <w:szCs w:val="20"/>
        </w:rPr>
      </w:pPr>
      <w:r>
        <w:rPr>
          <w:rFonts w:ascii="Times New Roman" w:hAnsi="Times New Roman" w:cs="Times New Roman"/>
          <w:bCs/>
          <w:sz w:val="20"/>
          <w:szCs w:val="20"/>
        </w:rPr>
        <w:br w:type="page"/>
      </w:r>
    </w:p>
    <w:p w14:paraId="0CA6EEFC" w14:textId="7B2AF0EA" w:rsidR="00D218C3" w:rsidRDefault="00D218C3" w:rsidP="00D218C3">
      <w:pPr>
        <w:pStyle w:val="Heading1"/>
      </w:pPr>
      <w:r>
        <w:lastRenderedPageBreak/>
        <w:t>2 CIDs in misc places</w:t>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150"/>
        <w:gridCol w:w="1710"/>
        <w:gridCol w:w="3150"/>
      </w:tblGrid>
      <w:tr w:rsidR="00D218C3" w:rsidRPr="00916934" w14:paraId="0CA540B0" w14:textId="77777777" w:rsidTr="00D75D07">
        <w:trPr>
          <w:trHeight w:val="220"/>
          <w:jc w:val="center"/>
        </w:trPr>
        <w:tc>
          <w:tcPr>
            <w:tcW w:w="625" w:type="dxa"/>
            <w:shd w:val="clear" w:color="auto" w:fill="BFBFBF" w:themeFill="background1" w:themeFillShade="BF"/>
            <w:noWrap/>
            <w:vAlign w:val="center"/>
            <w:hideMark/>
          </w:tcPr>
          <w:p w14:paraId="3FEB373D" w14:textId="77777777" w:rsidR="00D218C3" w:rsidRPr="00916934" w:rsidRDefault="00D218C3" w:rsidP="00D75D07">
            <w:pPr>
              <w:rPr>
                <w:b/>
                <w:bCs/>
                <w:sz w:val="16"/>
                <w:szCs w:val="16"/>
              </w:rPr>
            </w:pPr>
            <w:r w:rsidRPr="00916934">
              <w:rPr>
                <w:b/>
                <w:bCs/>
                <w:sz w:val="16"/>
                <w:szCs w:val="16"/>
              </w:rPr>
              <w:t>CID</w:t>
            </w:r>
          </w:p>
        </w:tc>
        <w:tc>
          <w:tcPr>
            <w:tcW w:w="1080" w:type="dxa"/>
            <w:shd w:val="clear" w:color="auto" w:fill="BFBFBF" w:themeFill="background1" w:themeFillShade="BF"/>
            <w:vAlign w:val="center"/>
          </w:tcPr>
          <w:p w14:paraId="3DB2ED03" w14:textId="77777777" w:rsidR="00D218C3" w:rsidRPr="00916934" w:rsidRDefault="00D218C3" w:rsidP="00D75D07">
            <w:pPr>
              <w:rPr>
                <w:b/>
                <w:bCs/>
                <w:sz w:val="16"/>
                <w:szCs w:val="16"/>
              </w:rPr>
            </w:pPr>
            <w:r w:rsidRPr="00916934">
              <w:rPr>
                <w:b/>
                <w:bCs/>
                <w:sz w:val="16"/>
                <w:szCs w:val="16"/>
              </w:rPr>
              <w:t>Commenter</w:t>
            </w:r>
          </w:p>
        </w:tc>
        <w:tc>
          <w:tcPr>
            <w:tcW w:w="900" w:type="dxa"/>
            <w:shd w:val="clear" w:color="auto" w:fill="BFBFBF" w:themeFill="background1" w:themeFillShade="BF"/>
            <w:noWrap/>
            <w:vAlign w:val="center"/>
          </w:tcPr>
          <w:p w14:paraId="143B5B5E" w14:textId="77777777" w:rsidR="00D218C3" w:rsidRPr="00916934" w:rsidRDefault="00D218C3" w:rsidP="00D75D07">
            <w:pPr>
              <w:rPr>
                <w:b/>
                <w:bCs/>
                <w:sz w:val="16"/>
                <w:szCs w:val="16"/>
              </w:rPr>
            </w:pPr>
            <w:r w:rsidRPr="00916934">
              <w:rPr>
                <w:b/>
                <w:bCs/>
                <w:sz w:val="16"/>
                <w:szCs w:val="16"/>
              </w:rPr>
              <w:t>Clause</w:t>
            </w:r>
          </w:p>
        </w:tc>
        <w:tc>
          <w:tcPr>
            <w:tcW w:w="720" w:type="dxa"/>
            <w:shd w:val="clear" w:color="auto" w:fill="BFBFBF" w:themeFill="background1" w:themeFillShade="BF"/>
            <w:vAlign w:val="center"/>
          </w:tcPr>
          <w:p w14:paraId="442CDF5E" w14:textId="77777777" w:rsidR="00D218C3" w:rsidRPr="00916934" w:rsidRDefault="00D218C3" w:rsidP="00D75D07">
            <w:pPr>
              <w:rPr>
                <w:b/>
                <w:bCs/>
                <w:sz w:val="16"/>
                <w:szCs w:val="16"/>
              </w:rPr>
            </w:pPr>
            <w:r w:rsidRPr="00916934">
              <w:rPr>
                <w:b/>
                <w:bCs/>
                <w:sz w:val="16"/>
                <w:szCs w:val="16"/>
              </w:rPr>
              <w:t>Pg/Ln</w:t>
            </w:r>
          </w:p>
        </w:tc>
        <w:tc>
          <w:tcPr>
            <w:tcW w:w="3150" w:type="dxa"/>
            <w:shd w:val="clear" w:color="auto" w:fill="BFBFBF" w:themeFill="background1" w:themeFillShade="BF"/>
            <w:noWrap/>
            <w:vAlign w:val="center"/>
            <w:hideMark/>
          </w:tcPr>
          <w:p w14:paraId="0881F829" w14:textId="77777777" w:rsidR="00D218C3" w:rsidRPr="00916934" w:rsidRDefault="00D218C3" w:rsidP="00D75D07">
            <w:pPr>
              <w:rPr>
                <w:b/>
                <w:bCs/>
                <w:sz w:val="16"/>
                <w:szCs w:val="16"/>
              </w:rPr>
            </w:pPr>
            <w:r w:rsidRPr="00916934">
              <w:rPr>
                <w:b/>
                <w:bCs/>
                <w:sz w:val="16"/>
                <w:szCs w:val="16"/>
              </w:rPr>
              <w:t>Comment</w:t>
            </w:r>
          </w:p>
        </w:tc>
        <w:tc>
          <w:tcPr>
            <w:tcW w:w="1710" w:type="dxa"/>
            <w:shd w:val="clear" w:color="auto" w:fill="BFBFBF" w:themeFill="background1" w:themeFillShade="BF"/>
            <w:noWrap/>
            <w:vAlign w:val="center"/>
            <w:hideMark/>
          </w:tcPr>
          <w:p w14:paraId="7D19FCA8" w14:textId="77777777" w:rsidR="00D218C3" w:rsidRPr="00916934" w:rsidRDefault="00D218C3" w:rsidP="00D75D07">
            <w:pPr>
              <w:rPr>
                <w:b/>
                <w:bCs/>
                <w:sz w:val="16"/>
                <w:szCs w:val="16"/>
              </w:rPr>
            </w:pPr>
            <w:r w:rsidRPr="00916934">
              <w:rPr>
                <w:b/>
                <w:bCs/>
                <w:sz w:val="16"/>
                <w:szCs w:val="16"/>
              </w:rPr>
              <w:t>Proposed Change</w:t>
            </w:r>
          </w:p>
        </w:tc>
        <w:tc>
          <w:tcPr>
            <w:tcW w:w="3150" w:type="dxa"/>
            <w:shd w:val="clear" w:color="auto" w:fill="BFBFBF" w:themeFill="background1" w:themeFillShade="BF"/>
            <w:vAlign w:val="center"/>
            <w:hideMark/>
          </w:tcPr>
          <w:p w14:paraId="68FEA8F9" w14:textId="77777777" w:rsidR="00D218C3" w:rsidRPr="00916934" w:rsidRDefault="00D218C3" w:rsidP="00D75D07">
            <w:pPr>
              <w:rPr>
                <w:b/>
                <w:bCs/>
                <w:sz w:val="16"/>
                <w:szCs w:val="16"/>
              </w:rPr>
            </w:pPr>
            <w:r w:rsidRPr="00916934">
              <w:rPr>
                <w:b/>
                <w:bCs/>
                <w:sz w:val="16"/>
                <w:szCs w:val="16"/>
              </w:rPr>
              <w:t>Resolution</w:t>
            </w:r>
          </w:p>
        </w:tc>
      </w:tr>
      <w:tr w:rsidR="00D218C3" w:rsidRPr="00916934" w14:paraId="000A5FCD" w14:textId="77777777" w:rsidTr="00D218C3">
        <w:trPr>
          <w:trHeight w:val="220"/>
          <w:jc w:val="center"/>
        </w:trPr>
        <w:tc>
          <w:tcPr>
            <w:tcW w:w="625" w:type="dxa"/>
            <w:shd w:val="clear" w:color="auto" w:fill="auto"/>
            <w:noWrap/>
          </w:tcPr>
          <w:p w14:paraId="3AAF4674" w14:textId="77777777" w:rsidR="00D218C3" w:rsidRPr="00916934" w:rsidRDefault="00D218C3" w:rsidP="00D75D07">
            <w:pPr>
              <w:rPr>
                <w:sz w:val="16"/>
                <w:szCs w:val="16"/>
              </w:rPr>
            </w:pPr>
            <w:r w:rsidRPr="00916934">
              <w:rPr>
                <w:sz w:val="16"/>
                <w:szCs w:val="16"/>
              </w:rPr>
              <w:t>12767</w:t>
            </w:r>
          </w:p>
        </w:tc>
        <w:tc>
          <w:tcPr>
            <w:tcW w:w="1080" w:type="dxa"/>
            <w:shd w:val="clear" w:color="auto" w:fill="auto"/>
          </w:tcPr>
          <w:p w14:paraId="712E918D" w14:textId="77777777" w:rsidR="00D218C3" w:rsidRPr="00916934" w:rsidRDefault="00D218C3" w:rsidP="00D75D07">
            <w:pPr>
              <w:rPr>
                <w:sz w:val="16"/>
                <w:szCs w:val="16"/>
              </w:rPr>
            </w:pPr>
            <w:r w:rsidRPr="00916934">
              <w:rPr>
                <w:sz w:val="16"/>
                <w:szCs w:val="16"/>
              </w:rPr>
              <w:t>Romain GUIGNARD</w:t>
            </w:r>
          </w:p>
        </w:tc>
        <w:tc>
          <w:tcPr>
            <w:tcW w:w="900" w:type="dxa"/>
            <w:shd w:val="clear" w:color="auto" w:fill="auto"/>
            <w:noWrap/>
          </w:tcPr>
          <w:p w14:paraId="2292BE05" w14:textId="77777777" w:rsidR="00D218C3" w:rsidRPr="00916934" w:rsidRDefault="00D218C3" w:rsidP="00D75D07">
            <w:pPr>
              <w:rPr>
                <w:sz w:val="16"/>
                <w:szCs w:val="16"/>
              </w:rPr>
            </w:pPr>
            <w:r w:rsidRPr="00916934">
              <w:rPr>
                <w:sz w:val="16"/>
                <w:szCs w:val="16"/>
              </w:rPr>
              <w:t>4.5.6.3</w:t>
            </w:r>
          </w:p>
        </w:tc>
        <w:tc>
          <w:tcPr>
            <w:tcW w:w="720" w:type="dxa"/>
            <w:shd w:val="clear" w:color="auto" w:fill="auto"/>
          </w:tcPr>
          <w:p w14:paraId="72907997" w14:textId="77777777" w:rsidR="00D218C3" w:rsidRPr="00916934" w:rsidRDefault="00D218C3" w:rsidP="00D75D07">
            <w:pPr>
              <w:rPr>
                <w:sz w:val="16"/>
                <w:szCs w:val="16"/>
              </w:rPr>
            </w:pPr>
            <w:r w:rsidRPr="00916934">
              <w:rPr>
                <w:sz w:val="16"/>
                <w:szCs w:val="16"/>
              </w:rPr>
              <w:t>60.37</w:t>
            </w:r>
          </w:p>
        </w:tc>
        <w:tc>
          <w:tcPr>
            <w:tcW w:w="3150" w:type="dxa"/>
            <w:shd w:val="clear" w:color="auto" w:fill="auto"/>
            <w:noWrap/>
          </w:tcPr>
          <w:p w14:paraId="2B958367" w14:textId="77777777" w:rsidR="00D218C3" w:rsidRPr="00916934" w:rsidRDefault="00D218C3" w:rsidP="00D75D07">
            <w:pPr>
              <w:rPr>
                <w:sz w:val="16"/>
                <w:szCs w:val="16"/>
              </w:rPr>
            </w:pPr>
            <w:r w:rsidRPr="00916934">
              <w:rPr>
                <w:sz w:val="16"/>
                <w:szCs w:val="16"/>
              </w:rPr>
              <w:t>As the latency and the reliability are not well-defined, the mechanism defined to improve the latency can be used for a large category of traffic that may lead to drop its overall efficiency</w:t>
            </w:r>
          </w:p>
        </w:tc>
        <w:tc>
          <w:tcPr>
            <w:tcW w:w="1710" w:type="dxa"/>
            <w:shd w:val="clear" w:color="auto" w:fill="auto"/>
            <w:noWrap/>
          </w:tcPr>
          <w:p w14:paraId="21DECF7A" w14:textId="77777777" w:rsidR="00D218C3" w:rsidRPr="00916934" w:rsidRDefault="00D218C3" w:rsidP="00D75D07">
            <w:pPr>
              <w:rPr>
                <w:sz w:val="16"/>
                <w:szCs w:val="16"/>
              </w:rPr>
            </w:pPr>
            <w:r w:rsidRPr="00916934">
              <w:rPr>
                <w:sz w:val="16"/>
                <w:szCs w:val="16"/>
              </w:rPr>
              <w:t>Please, define different levels of requirement for the latency and the reliability otherwise we cannot know exactly what is supported and what is characterised as low latency traffic (Low latency is for traffic with a requirement below 1ms or 10ms or 100 ms)</w:t>
            </w:r>
          </w:p>
        </w:tc>
        <w:tc>
          <w:tcPr>
            <w:tcW w:w="3150" w:type="dxa"/>
            <w:shd w:val="clear" w:color="auto" w:fill="auto"/>
          </w:tcPr>
          <w:p w14:paraId="7BCA329D" w14:textId="77777777" w:rsidR="00D218C3" w:rsidRPr="00916934" w:rsidRDefault="00D218C3" w:rsidP="00D75D07">
            <w:pPr>
              <w:rPr>
                <w:b/>
                <w:bCs/>
                <w:sz w:val="16"/>
                <w:szCs w:val="16"/>
              </w:rPr>
            </w:pPr>
            <w:r w:rsidRPr="00916934">
              <w:rPr>
                <w:b/>
                <w:bCs/>
                <w:sz w:val="16"/>
                <w:szCs w:val="16"/>
              </w:rPr>
              <w:t>Rejected</w:t>
            </w:r>
          </w:p>
          <w:p w14:paraId="1704B330" w14:textId="77777777" w:rsidR="00D218C3" w:rsidRPr="00916934" w:rsidRDefault="00D218C3" w:rsidP="00D75D07">
            <w:pPr>
              <w:rPr>
                <w:sz w:val="16"/>
                <w:szCs w:val="16"/>
              </w:rPr>
            </w:pPr>
          </w:p>
          <w:p w14:paraId="2A5AFF8C" w14:textId="77777777" w:rsidR="00D218C3" w:rsidRPr="00916934" w:rsidRDefault="00D218C3" w:rsidP="00D75D07">
            <w:pPr>
              <w:rPr>
                <w:sz w:val="16"/>
                <w:szCs w:val="16"/>
              </w:rPr>
            </w:pPr>
            <w:r>
              <w:rPr>
                <w:sz w:val="16"/>
                <w:szCs w:val="16"/>
              </w:rPr>
              <w:t>It’s not clear how defining different levels of requirements, as proposed, would help, in particular, in context of R-TWT as mentioned in the subclause – fail to observe any parameters in R-TWT, e.g., have direct relation with specific latency value ranges.</w:t>
            </w:r>
          </w:p>
        </w:tc>
      </w:tr>
      <w:tr w:rsidR="00D218C3" w:rsidRPr="00916934" w14:paraId="1F79565D" w14:textId="77777777" w:rsidTr="00D218C3">
        <w:trPr>
          <w:trHeight w:val="220"/>
          <w:jc w:val="center"/>
        </w:trPr>
        <w:tc>
          <w:tcPr>
            <w:tcW w:w="625" w:type="dxa"/>
            <w:shd w:val="clear" w:color="auto" w:fill="auto"/>
            <w:noWrap/>
          </w:tcPr>
          <w:p w14:paraId="2909E8F5" w14:textId="77777777" w:rsidR="00D218C3" w:rsidRPr="00916934" w:rsidRDefault="00D218C3" w:rsidP="00D75D07">
            <w:pPr>
              <w:rPr>
                <w:sz w:val="16"/>
                <w:szCs w:val="16"/>
              </w:rPr>
            </w:pPr>
            <w:r w:rsidRPr="00916934">
              <w:rPr>
                <w:sz w:val="16"/>
                <w:szCs w:val="16"/>
              </w:rPr>
              <w:t>10989</w:t>
            </w:r>
          </w:p>
        </w:tc>
        <w:tc>
          <w:tcPr>
            <w:tcW w:w="1080" w:type="dxa"/>
            <w:shd w:val="clear" w:color="auto" w:fill="auto"/>
          </w:tcPr>
          <w:p w14:paraId="7C3ABC4B" w14:textId="77777777" w:rsidR="00D218C3" w:rsidRPr="00916934" w:rsidRDefault="00D218C3" w:rsidP="00D75D07">
            <w:pPr>
              <w:rPr>
                <w:sz w:val="16"/>
                <w:szCs w:val="16"/>
              </w:rPr>
            </w:pPr>
            <w:r w:rsidRPr="00916934">
              <w:rPr>
                <w:sz w:val="16"/>
                <w:szCs w:val="16"/>
              </w:rPr>
              <w:t>Yanjun Sun</w:t>
            </w:r>
          </w:p>
        </w:tc>
        <w:tc>
          <w:tcPr>
            <w:tcW w:w="900" w:type="dxa"/>
            <w:shd w:val="clear" w:color="auto" w:fill="auto"/>
            <w:noWrap/>
          </w:tcPr>
          <w:p w14:paraId="7456870C" w14:textId="77777777" w:rsidR="00D218C3" w:rsidRPr="00916934" w:rsidRDefault="00D218C3" w:rsidP="00D75D07">
            <w:pPr>
              <w:rPr>
                <w:sz w:val="16"/>
                <w:szCs w:val="16"/>
              </w:rPr>
            </w:pPr>
            <w:r w:rsidRPr="00916934">
              <w:rPr>
                <w:sz w:val="16"/>
                <w:szCs w:val="16"/>
              </w:rPr>
              <w:t>9.4.2.199</w:t>
            </w:r>
          </w:p>
        </w:tc>
        <w:tc>
          <w:tcPr>
            <w:tcW w:w="720" w:type="dxa"/>
            <w:shd w:val="clear" w:color="auto" w:fill="auto"/>
          </w:tcPr>
          <w:p w14:paraId="3687D6AA" w14:textId="77777777" w:rsidR="00D218C3" w:rsidRPr="00916934" w:rsidRDefault="00D218C3" w:rsidP="00D75D07">
            <w:pPr>
              <w:rPr>
                <w:sz w:val="16"/>
                <w:szCs w:val="16"/>
              </w:rPr>
            </w:pPr>
            <w:r w:rsidRPr="00916934">
              <w:rPr>
                <w:sz w:val="16"/>
                <w:szCs w:val="16"/>
              </w:rPr>
              <w:t>206.60</w:t>
            </w:r>
          </w:p>
        </w:tc>
        <w:tc>
          <w:tcPr>
            <w:tcW w:w="3150" w:type="dxa"/>
            <w:shd w:val="clear" w:color="auto" w:fill="auto"/>
            <w:noWrap/>
          </w:tcPr>
          <w:p w14:paraId="1443029D" w14:textId="77777777" w:rsidR="00D218C3" w:rsidRPr="00916934" w:rsidRDefault="00D218C3" w:rsidP="00D75D07">
            <w:pPr>
              <w:rPr>
                <w:sz w:val="16"/>
                <w:szCs w:val="16"/>
              </w:rPr>
            </w:pPr>
            <w:r w:rsidRPr="00916934">
              <w:rPr>
                <w:sz w:val="16"/>
                <w:szCs w:val="16"/>
              </w:rPr>
              <w:t>It's unclear how to interpret "unlikely". Is the intention that "the AP is not expected to"? Please clarify.</w:t>
            </w:r>
          </w:p>
        </w:tc>
        <w:tc>
          <w:tcPr>
            <w:tcW w:w="1710" w:type="dxa"/>
            <w:shd w:val="clear" w:color="auto" w:fill="auto"/>
            <w:noWrap/>
          </w:tcPr>
          <w:p w14:paraId="69C8061E" w14:textId="77777777" w:rsidR="00D218C3" w:rsidRPr="00916934" w:rsidRDefault="00D218C3" w:rsidP="00D75D07">
            <w:pPr>
              <w:rPr>
                <w:sz w:val="16"/>
                <w:szCs w:val="16"/>
              </w:rPr>
            </w:pPr>
            <w:r w:rsidRPr="00916934">
              <w:rPr>
                <w:sz w:val="16"/>
                <w:szCs w:val="16"/>
              </w:rPr>
              <w:t>As in comment</w:t>
            </w:r>
          </w:p>
        </w:tc>
        <w:tc>
          <w:tcPr>
            <w:tcW w:w="3150" w:type="dxa"/>
            <w:shd w:val="clear" w:color="auto" w:fill="auto"/>
          </w:tcPr>
          <w:p w14:paraId="399F98DF" w14:textId="77777777" w:rsidR="00D218C3" w:rsidRPr="00370171" w:rsidRDefault="00D218C3" w:rsidP="00D75D07">
            <w:pPr>
              <w:rPr>
                <w:b/>
                <w:bCs/>
                <w:sz w:val="16"/>
                <w:szCs w:val="16"/>
              </w:rPr>
            </w:pPr>
            <w:r w:rsidRPr="00370171">
              <w:rPr>
                <w:b/>
                <w:bCs/>
                <w:sz w:val="16"/>
                <w:szCs w:val="16"/>
              </w:rPr>
              <w:t>Rejected</w:t>
            </w:r>
          </w:p>
          <w:p w14:paraId="3AB87309" w14:textId="77777777" w:rsidR="00D218C3" w:rsidRDefault="00D218C3" w:rsidP="00D75D07">
            <w:pPr>
              <w:rPr>
                <w:sz w:val="16"/>
                <w:szCs w:val="16"/>
              </w:rPr>
            </w:pPr>
          </w:p>
          <w:p w14:paraId="5121F9CF" w14:textId="47054495" w:rsidR="00D218C3" w:rsidRPr="00916934" w:rsidRDefault="00D218C3" w:rsidP="00D75D07">
            <w:pPr>
              <w:rPr>
                <w:sz w:val="16"/>
                <w:szCs w:val="16"/>
              </w:rPr>
            </w:pPr>
            <w:r>
              <w:rPr>
                <w:sz w:val="16"/>
                <w:szCs w:val="16"/>
              </w:rPr>
              <w:t>“Unlikely”</w:t>
            </w:r>
            <w:r w:rsidR="003832E0">
              <w:rPr>
                <w:sz w:val="16"/>
                <w:szCs w:val="16"/>
              </w:rPr>
              <w:t xml:space="preserve"> in my interpretation means “AP will not, unless some situations change”, e.g. one existing member STA terminates the membership. It </w:t>
            </w:r>
            <w:r>
              <w:rPr>
                <w:sz w:val="16"/>
                <w:szCs w:val="16"/>
              </w:rPr>
              <w:t>is more relevant to the context IMO.  Prefer to keeping the current wording.</w:t>
            </w:r>
          </w:p>
        </w:tc>
      </w:tr>
    </w:tbl>
    <w:p w14:paraId="66BB7102" w14:textId="6A7F646E" w:rsidR="00D218C3" w:rsidRDefault="00D218C3" w:rsidP="00097128">
      <w:pPr>
        <w:ind w:right="288"/>
        <w:rPr>
          <w:rFonts w:ascii="Times New Roman" w:hAnsi="Times New Roman" w:cs="Times New Roman"/>
          <w:bCs/>
          <w:sz w:val="20"/>
          <w:szCs w:val="20"/>
        </w:rPr>
      </w:pPr>
    </w:p>
    <w:p w14:paraId="343CB916" w14:textId="31433328" w:rsidR="00EA330E" w:rsidRDefault="00CF0DE0" w:rsidP="00EA330E">
      <w:pPr>
        <w:pStyle w:val="Heading1"/>
      </w:pPr>
      <w:r>
        <w:t>14</w:t>
      </w:r>
      <w:r w:rsidR="00EA330E">
        <w:t xml:space="preserve"> CIDs related to NSTR/EMLSR/EMLMR MLDs</w:t>
      </w:r>
    </w:p>
    <w:p w14:paraId="6543B78A" w14:textId="2706CFBF" w:rsidR="00EA330E" w:rsidRDefault="00EA330E" w:rsidP="00097128">
      <w:pPr>
        <w:ind w:right="288"/>
        <w:rPr>
          <w:rFonts w:ascii="Times New Roman" w:hAnsi="Times New Roman" w:cs="Times New Roman"/>
          <w:bCs/>
          <w:sz w:val="20"/>
          <w:szCs w:val="20"/>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060"/>
        <w:gridCol w:w="2160"/>
        <w:gridCol w:w="2790"/>
      </w:tblGrid>
      <w:tr w:rsidR="00EA330E" w:rsidRPr="00FC4DA7" w14:paraId="30DE700A" w14:textId="77777777" w:rsidTr="00CB697D">
        <w:trPr>
          <w:trHeight w:val="220"/>
          <w:jc w:val="center"/>
        </w:trPr>
        <w:tc>
          <w:tcPr>
            <w:tcW w:w="625" w:type="dxa"/>
            <w:shd w:val="clear" w:color="auto" w:fill="BFBFBF" w:themeFill="background1" w:themeFillShade="BF"/>
            <w:noWrap/>
            <w:vAlign w:val="center"/>
            <w:hideMark/>
          </w:tcPr>
          <w:p w14:paraId="4ED5C236" w14:textId="77777777" w:rsidR="00EA330E" w:rsidRPr="00FC4DA7" w:rsidRDefault="00EA330E" w:rsidP="00D75D07">
            <w:pPr>
              <w:rPr>
                <w:b/>
                <w:bCs/>
                <w:sz w:val="16"/>
                <w:szCs w:val="16"/>
              </w:rPr>
            </w:pPr>
            <w:r w:rsidRPr="00FC4DA7">
              <w:rPr>
                <w:b/>
                <w:bCs/>
                <w:sz w:val="16"/>
                <w:szCs w:val="16"/>
              </w:rPr>
              <w:t>CID</w:t>
            </w:r>
          </w:p>
        </w:tc>
        <w:tc>
          <w:tcPr>
            <w:tcW w:w="1080" w:type="dxa"/>
            <w:shd w:val="clear" w:color="auto" w:fill="BFBFBF" w:themeFill="background1" w:themeFillShade="BF"/>
            <w:vAlign w:val="center"/>
          </w:tcPr>
          <w:p w14:paraId="79888022" w14:textId="77777777" w:rsidR="00EA330E" w:rsidRPr="00FC4DA7" w:rsidRDefault="00EA330E" w:rsidP="00D75D07">
            <w:pPr>
              <w:rPr>
                <w:b/>
                <w:bCs/>
                <w:sz w:val="16"/>
                <w:szCs w:val="16"/>
              </w:rPr>
            </w:pPr>
            <w:r w:rsidRPr="00FC4DA7">
              <w:rPr>
                <w:b/>
                <w:bCs/>
                <w:sz w:val="16"/>
                <w:szCs w:val="16"/>
              </w:rPr>
              <w:t>Commenter</w:t>
            </w:r>
          </w:p>
        </w:tc>
        <w:tc>
          <w:tcPr>
            <w:tcW w:w="900" w:type="dxa"/>
            <w:shd w:val="clear" w:color="auto" w:fill="BFBFBF" w:themeFill="background1" w:themeFillShade="BF"/>
            <w:noWrap/>
            <w:vAlign w:val="center"/>
          </w:tcPr>
          <w:p w14:paraId="04A8957C" w14:textId="77777777" w:rsidR="00EA330E" w:rsidRPr="00FC4DA7" w:rsidRDefault="00EA330E" w:rsidP="00D75D07">
            <w:pPr>
              <w:rPr>
                <w:b/>
                <w:bCs/>
                <w:sz w:val="16"/>
                <w:szCs w:val="16"/>
              </w:rPr>
            </w:pPr>
            <w:r w:rsidRPr="00FC4DA7">
              <w:rPr>
                <w:b/>
                <w:bCs/>
                <w:sz w:val="16"/>
                <w:szCs w:val="16"/>
              </w:rPr>
              <w:t>Clause</w:t>
            </w:r>
          </w:p>
        </w:tc>
        <w:tc>
          <w:tcPr>
            <w:tcW w:w="720" w:type="dxa"/>
            <w:shd w:val="clear" w:color="auto" w:fill="BFBFBF" w:themeFill="background1" w:themeFillShade="BF"/>
            <w:vAlign w:val="center"/>
          </w:tcPr>
          <w:p w14:paraId="527B76B6" w14:textId="77777777" w:rsidR="00EA330E" w:rsidRPr="00FC4DA7" w:rsidRDefault="00EA330E" w:rsidP="00D75D07">
            <w:pPr>
              <w:rPr>
                <w:b/>
                <w:bCs/>
                <w:sz w:val="16"/>
                <w:szCs w:val="16"/>
              </w:rPr>
            </w:pPr>
            <w:r w:rsidRPr="00FC4DA7">
              <w:rPr>
                <w:b/>
                <w:bCs/>
                <w:sz w:val="16"/>
                <w:szCs w:val="16"/>
              </w:rPr>
              <w:t>Pg/Ln</w:t>
            </w:r>
          </w:p>
        </w:tc>
        <w:tc>
          <w:tcPr>
            <w:tcW w:w="3060" w:type="dxa"/>
            <w:shd w:val="clear" w:color="auto" w:fill="BFBFBF" w:themeFill="background1" w:themeFillShade="BF"/>
            <w:noWrap/>
            <w:vAlign w:val="center"/>
            <w:hideMark/>
          </w:tcPr>
          <w:p w14:paraId="6585F497" w14:textId="77777777" w:rsidR="00EA330E" w:rsidRPr="00FC4DA7" w:rsidRDefault="00EA330E" w:rsidP="00D75D07">
            <w:pPr>
              <w:rPr>
                <w:b/>
                <w:bCs/>
                <w:sz w:val="16"/>
                <w:szCs w:val="16"/>
              </w:rPr>
            </w:pPr>
            <w:r w:rsidRPr="00FC4DA7">
              <w:rPr>
                <w:b/>
                <w:bCs/>
                <w:sz w:val="16"/>
                <w:szCs w:val="16"/>
              </w:rPr>
              <w:t>Comment</w:t>
            </w:r>
          </w:p>
        </w:tc>
        <w:tc>
          <w:tcPr>
            <w:tcW w:w="2160" w:type="dxa"/>
            <w:shd w:val="clear" w:color="auto" w:fill="BFBFBF" w:themeFill="background1" w:themeFillShade="BF"/>
            <w:noWrap/>
            <w:vAlign w:val="center"/>
            <w:hideMark/>
          </w:tcPr>
          <w:p w14:paraId="5F0521D7" w14:textId="77777777" w:rsidR="00EA330E" w:rsidRPr="00FC4DA7" w:rsidRDefault="00EA330E" w:rsidP="00D75D07">
            <w:pPr>
              <w:rPr>
                <w:b/>
                <w:bCs/>
                <w:sz w:val="16"/>
                <w:szCs w:val="16"/>
              </w:rPr>
            </w:pPr>
            <w:r w:rsidRPr="00FC4DA7">
              <w:rPr>
                <w:b/>
                <w:bCs/>
                <w:sz w:val="16"/>
                <w:szCs w:val="16"/>
              </w:rPr>
              <w:t>Proposed Change</w:t>
            </w:r>
          </w:p>
        </w:tc>
        <w:tc>
          <w:tcPr>
            <w:tcW w:w="2790" w:type="dxa"/>
            <w:shd w:val="clear" w:color="auto" w:fill="BFBFBF" w:themeFill="background1" w:themeFillShade="BF"/>
            <w:vAlign w:val="center"/>
            <w:hideMark/>
          </w:tcPr>
          <w:p w14:paraId="62F01EE7" w14:textId="77777777" w:rsidR="00EA330E" w:rsidRPr="00FC4DA7" w:rsidRDefault="00EA330E" w:rsidP="00D75D07">
            <w:pPr>
              <w:rPr>
                <w:b/>
                <w:bCs/>
                <w:sz w:val="16"/>
                <w:szCs w:val="16"/>
              </w:rPr>
            </w:pPr>
            <w:r w:rsidRPr="00FC4DA7">
              <w:rPr>
                <w:b/>
                <w:bCs/>
                <w:sz w:val="16"/>
                <w:szCs w:val="16"/>
              </w:rPr>
              <w:t>Resolution</w:t>
            </w:r>
          </w:p>
        </w:tc>
      </w:tr>
      <w:tr w:rsidR="005B426F" w:rsidRPr="006A5E32" w14:paraId="5F908129" w14:textId="77777777" w:rsidTr="00CB697D">
        <w:trPr>
          <w:trHeight w:val="220"/>
          <w:jc w:val="center"/>
        </w:trPr>
        <w:tc>
          <w:tcPr>
            <w:tcW w:w="625" w:type="dxa"/>
            <w:shd w:val="clear" w:color="auto" w:fill="auto"/>
            <w:noWrap/>
          </w:tcPr>
          <w:p w14:paraId="4646AFD4" w14:textId="3AB3B1E7" w:rsidR="005B426F" w:rsidRPr="00FC4DA7" w:rsidRDefault="005B426F" w:rsidP="005B426F">
            <w:pPr>
              <w:rPr>
                <w:sz w:val="16"/>
                <w:szCs w:val="16"/>
              </w:rPr>
            </w:pPr>
            <w:r w:rsidRPr="00160E7E">
              <w:rPr>
                <w:sz w:val="16"/>
                <w:szCs w:val="16"/>
              </w:rPr>
              <w:t>13646</w:t>
            </w:r>
          </w:p>
        </w:tc>
        <w:tc>
          <w:tcPr>
            <w:tcW w:w="1080" w:type="dxa"/>
            <w:shd w:val="clear" w:color="auto" w:fill="auto"/>
          </w:tcPr>
          <w:p w14:paraId="20D42771" w14:textId="1ABCC86E" w:rsidR="005B426F" w:rsidRPr="00FC4DA7" w:rsidRDefault="005B426F" w:rsidP="005B426F">
            <w:pPr>
              <w:rPr>
                <w:sz w:val="16"/>
                <w:szCs w:val="16"/>
              </w:rPr>
            </w:pPr>
            <w:r w:rsidRPr="00160E7E">
              <w:rPr>
                <w:sz w:val="16"/>
                <w:szCs w:val="16"/>
              </w:rPr>
              <w:t>Rubayet Shafin</w:t>
            </w:r>
          </w:p>
        </w:tc>
        <w:tc>
          <w:tcPr>
            <w:tcW w:w="900" w:type="dxa"/>
            <w:shd w:val="clear" w:color="auto" w:fill="auto"/>
            <w:noWrap/>
          </w:tcPr>
          <w:p w14:paraId="05F9E236" w14:textId="5761F1CF" w:rsidR="005B426F" w:rsidRPr="00FC4DA7" w:rsidRDefault="005B426F" w:rsidP="005B426F">
            <w:pPr>
              <w:rPr>
                <w:sz w:val="16"/>
                <w:szCs w:val="16"/>
              </w:rPr>
            </w:pPr>
            <w:r w:rsidRPr="00160E7E">
              <w:rPr>
                <w:sz w:val="16"/>
                <w:szCs w:val="16"/>
              </w:rPr>
              <w:t>35.9.4</w:t>
            </w:r>
          </w:p>
        </w:tc>
        <w:tc>
          <w:tcPr>
            <w:tcW w:w="720" w:type="dxa"/>
            <w:shd w:val="clear" w:color="auto" w:fill="auto"/>
          </w:tcPr>
          <w:p w14:paraId="5E67E205" w14:textId="638687D6" w:rsidR="005B426F" w:rsidRPr="00FC4DA7" w:rsidRDefault="005B426F" w:rsidP="005B426F">
            <w:pPr>
              <w:rPr>
                <w:sz w:val="16"/>
                <w:szCs w:val="16"/>
              </w:rPr>
            </w:pPr>
            <w:r w:rsidRPr="00160E7E">
              <w:rPr>
                <w:sz w:val="16"/>
                <w:szCs w:val="16"/>
              </w:rPr>
              <w:t>512.07</w:t>
            </w:r>
          </w:p>
        </w:tc>
        <w:tc>
          <w:tcPr>
            <w:tcW w:w="3060" w:type="dxa"/>
            <w:shd w:val="clear" w:color="auto" w:fill="auto"/>
            <w:noWrap/>
          </w:tcPr>
          <w:p w14:paraId="5256C0B1" w14:textId="3B15FD53" w:rsidR="005B426F" w:rsidRPr="00FC4DA7" w:rsidRDefault="005B426F" w:rsidP="005B426F">
            <w:pPr>
              <w:rPr>
                <w:sz w:val="16"/>
                <w:szCs w:val="16"/>
              </w:rPr>
            </w:pPr>
            <w:r w:rsidRPr="00160E7E">
              <w:rPr>
                <w:sz w:val="16"/>
                <w:szCs w:val="16"/>
              </w:rPr>
              <w:t>For the scenario where a restricted TWT schedule is established on a link (say, the first link) between an AP MLD and a non-AP MLD that forms NSTR link pair with another link (say, the second link) between the same AP MLD and the non-AP MLD and the second link also has another restricted TWT schedule established such that the restricted TWT SP on the second link overlaps in time with the restricted TWT SP on the first link, while UL PPDU is being transmitted during the restricted TWT SP on the first link, if DL PPDU is being transmitted on the second link during its restricted TWT SP, then the overlapped portions of UL PPDU and DL PPDU will suffer from interference due to NSTR constraints. This can seriously affect the latency-sensitive applications for the non-AP MLD.</w:t>
            </w:r>
          </w:p>
        </w:tc>
        <w:tc>
          <w:tcPr>
            <w:tcW w:w="2160" w:type="dxa"/>
            <w:shd w:val="clear" w:color="auto" w:fill="auto"/>
            <w:noWrap/>
          </w:tcPr>
          <w:p w14:paraId="652B2F33" w14:textId="55A43829" w:rsidR="005B426F" w:rsidRPr="00FC4DA7" w:rsidRDefault="005B426F" w:rsidP="005B426F">
            <w:pPr>
              <w:rPr>
                <w:sz w:val="16"/>
                <w:szCs w:val="16"/>
              </w:rPr>
            </w:pPr>
            <w:r w:rsidRPr="00160E7E">
              <w:rPr>
                <w:sz w:val="16"/>
                <w:szCs w:val="16"/>
              </w:rPr>
              <w:t>The spec needs to provide mechanisms to handle the NSTR issue when multiple r-TWT schedules are established on both NSTR links of an NSTR link pair.</w:t>
            </w:r>
          </w:p>
        </w:tc>
        <w:tc>
          <w:tcPr>
            <w:tcW w:w="2790" w:type="dxa"/>
            <w:shd w:val="clear" w:color="auto" w:fill="auto"/>
          </w:tcPr>
          <w:p w14:paraId="180B6306" w14:textId="77777777" w:rsidR="005B426F" w:rsidRPr="005138AF" w:rsidRDefault="005B426F" w:rsidP="005B426F">
            <w:pPr>
              <w:rPr>
                <w:b/>
                <w:bCs/>
                <w:sz w:val="16"/>
                <w:szCs w:val="16"/>
              </w:rPr>
            </w:pPr>
            <w:r w:rsidRPr="005138AF">
              <w:rPr>
                <w:b/>
                <w:bCs/>
                <w:sz w:val="16"/>
                <w:szCs w:val="16"/>
              </w:rPr>
              <w:t>Revised</w:t>
            </w:r>
          </w:p>
          <w:p w14:paraId="07E2A6C3" w14:textId="77777777" w:rsidR="005B426F" w:rsidRPr="00DC2903" w:rsidRDefault="005B426F" w:rsidP="005B426F">
            <w:pPr>
              <w:rPr>
                <w:b/>
                <w:bCs/>
                <w:sz w:val="16"/>
                <w:szCs w:val="16"/>
              </w:rPr>
            </w:pPr>
          </w:p>
          <w:p w14:paraId="1D24488E" w14:textId="0ADCA81E" w:rsidR="005B426F" w:rsidRPr="00DC2903" w:rsidRDefault="005B426F" w:rsidP="005B426F">
            <w:pPr>
              <w:rPr>
                <w:b/>
                <w:bCs/>
                <w:sz w:val="16"/>
                <w:szCs w:val="16"/>
              </w:rPr>
            </w:pPr>
            <w:r w:rsidRPr="00DC2903">
              <w:rPr>
                <w:b/>
                <w:bCs/>
                <w:sz w:val="16"/>
                <w:szCs w:val="16"/>
              </w:rPr>
              <w:t xml:space="preserve">Agree </w:t>
            </w:r>
            <w:r w:rsidR="00CB697D">
              <w:rPr>
                <w:b/>
                <w:bCs/>
                <w:sz w:val="16"/>
                <w:szCs w:val="16"/>
              </w:rPr>
              <w:t>in principle</w:t>
            </w:r>
            <w:r w:rsidRPr="00DC2903">
              <w:rPr>
                <w:b/>
                <w:bCs/>
                <w:sz w:val="16"/>
                <w:szCs w:val="16"/>
              </w:rPr>
              <w:t>.</w:t>
            </w:r>
          </w:p>
          <w:p w14:paraId="14002E87" w14:textId="77777777" w:rsidR="005B426F" w:rsidRPr="00DC2903" w:rsidRDefault="005B426F" w:rsidP="005B426F">
            <w:pPr>
              <w:rPr>
                <w:b/>
                <w:bCs/>
                <w:sz w:val="16"/>
                <w:szCs w:val="16"/>
              </w:rPr>
            </w:pPr>
          </w:p>
          <w:p w14:paraId="6605BAB2" w14:textId="5F79E223" w:rsidR="005B426F" w:rsidRPr="00DC2903" w:rsidRDefault="005B426F" w:rsidP="005B426F">
            <w:pPr>
              <w:rPr>
                <w:b/>
                <w:bCs/>
                <w:sz w:val="16"/>
                <w:szCs w:val="16"/>
              </w:rPr>
            </w:pPr>
            <w:r w:rsidRPr="00362F70">
              <w:rPr>
                <w:b/>
                <w:bCs/>
                <w:sz w:val="16"/>
                <w:szCs w:val="16"/>
              </w:rPr>
              <w:t xml:space="preserve">TGbe editor: please make the change indicated in this doc </w:t>
            </w:r>
            <w:r w:rsidR="00A01CE1">
              <w:rPr>
                <w:b/>
                <w:bCs/>
                <w:sz w:val="16"/>
                <w:szCs w:val="16"/>
              </w:rPr>
              <w:t xml:space="preserve">11-22/1470r0 </w:t>
            </w:r>
            <w:r w:rsidRPr="00362F70">
              <w:rPr>
                <w:b/>
                <w:bCs/>
                <w:sz w:val="16"/>
                <w:szCs w:val="16"/>
              </w:rPr>
              <w:t>tagged by #</w:t>
            </w:r>
            <w:r w:rsidR="005B2090">
              <w:rPr>
                <w:b/>
                <w:bCs/>
                <w:sz w:val="16"/>
                <w:szCs w:val="16"/>
              </w:rPr>
              <w:t>13646</w:t>
            </w:r>
            <w:r w:rsidRPr="00362F70">
              <w:rPr>
                <w:b/>
                <w:bCs/>
                <w:sz w:val="16"/>
                <w:szCs w:val="16"/>
              </w:rPr>
              <w:t>.</w:t>
            </w:r>
          </w:p>
          <w:p w14:paraId="04D82DB6" w14:textId="77777777" w:rsidR="005B426F" w:rsidRPr="00DC2903" w:rsidRDefault="005B426F" w:rsidP="005B426F">
            <w:pPr>
              <w:rPr>
                <w:b/>
                <w:bCs/>
                <w:sz w:val="16"/>
                <w:szCs w:val="16"/>
              </w:rPr>
            </w:pPr>
          </w:p>
          <w:p w14:paraId="44BE9CC1" w14:textId="77777777" w:rsidR="005B426F" w:rsidRPr="00FC4DA7" w:rsidRDefault="005B426F" w:rsidP="005B426F">
            <w:pPr>
              <w:rPr>
                <w:b/>
                <w:sz w:val="16"/>
                <w:szCs w:val="16"/>
              </w:rPr>
            </w:pPr>
          </w:p>
        </w:tc>
      </w:tr>
      <w:tr w:rsidR="005B426F" w:rsidRPr="006A5E32" w14:paraId="019A9D0E" w14:textId="77777777" w:rsidTr="00CB697D">
        <w:trPr>
          <w:trHeight w:val="220"/>
          <w:jc w:val="center"/>
        </w:trPr>
        <w:tc>
          <w:tcPr>
            <w:tcW w:w="625" w:type="dxa"/>
            <w:shd w:val="clear" w:color="auto" w:fill="auto"/>
            <w:noWrap/>
          </w:tcPr>
          <w:p w14:paraId="7CEAA603" w14:textId="745E59EF" w:rsidR="005B426F" w:rsidRPr="00FC4DA7" w:rsidRDefault="005B426F" w:rsidP="005B426F">
            <w:pPr>
              <w:rPr>
                <w:sz w:val="16"/>
                <w:szCs w:val="16"/>
              </w:rPr>
            </w:pPr>
            <w:r w:rsidRPr="00EB75EA">
              <w:rPr>
                <w:sz w:val="16"/>
                <w:szCs w:val="16"/>
              </w:rPr>
              <w:t>10435</w:t>
            </w:r>
          </w:p>
        </w:tc>
        <w:tc>
          <w:tcPr>
            <w:tcW w:w="1080" w:type="dxa"/>
            <w:shd w:val="clear" w:color="auto" w:fill="auto"/>
          </w:tcPr>
          <w:p w14:paraId="50EFC377" w14:textId="62AD1637" w:rsidR="005B426F" w:rsidRPr="00FC4DA7" w:rsidRDefault="005B426F" w:rsidP="005B426F">
            <w:pPr>
              <w:rPr>
                <w:sz w:val="16"/>
                <w:szCs w:val="16"/>
              </w:rPr>
            </w:pPr>
            <w:r w:rsidRPr="00EB75EA">
              <w:rPr>
                <w:sz w:val="16"/>
                <w:szCs w:val="16"/>
              </w:rPr>
              <w:t>Liuming Lu</w:t>
            </w:r>
          </w:p>
        </w:tc>
        <w:tc>
          <w:tcPr>
            <w:tcW w:w="900" w:type="dxa"/>
            <w:shd w:val="clear" w:color="auto" w:fill="auto"/>
            <w:noWrap/>
          </w:tcPr>
          <w:p w14:paraId="192A882C" w14:textId="253A2781" w:rsidR="005B426F" w:rsidRPr="00FC4DA7" w:rsidRDefault="005B426F" w:rsidP="005B426F">
            <w:pPr>
              <w:rPr>
                <w:sz w:val="16"/>
                <w:szCs w:val="16"/>
              </w:rPr>
            </w:pPr>
            <w:r w:rsidRPr="00EB75EA">
              <w:rPr>
                <w:sz w:val="16"/>
                <w:szCs w:val="16"/>
              </w:rPr>
              <w:t>35.9.4.1 TXOP rules for r-TWT SPs</w:t>
            </w:r>
          </w:p>
        </w:tc>
        <w:tc>
          <w:tcPr>
            <w:tcW w:w="720" w:type="dxa"/>
            <w:shd w:val="clear" w:color="auto" w:fill="auto"/>
          </w:tcPr>
          <w:p w14:paraId="0FB6AE98" w14:textId="430A4C71" w:rsidR="005B426F" w:rsidRPr="00FC4DA7" w:rsidRDefault="005B426F" w:rsidP="005B426F">
            <w:pPr>
              <w:rPr>
                <w:sz w:val="16"/>
                <w:szCs w:val="16"/>
              </w:rPr>
            </w:pPr>
            <w:r w:rsidRPr="00EB75EA">
              <w:rPr>
                <w:sz w:val="16"/>
                <w:szCs w:val="16"/>
              </w:rPr>
              <w:t>512.12</w:t>
            </w:r>
          </w:p>
        </w:tc>
        <w:tc>
          <w:tcPr>
            <w:tcW w:w="3060" w:type="dxa"/>
            <w:shd w:val="clear" w:color="auto" w:fill="auto"/>
            <w:noWrap/>
          </w:tcPr>
          <w:p w14:paraId="6E54AFF1" w14:textId="7D2356F3" w:rsidR="005B426F" w:rsidRPr="00FC4DA7" w:rsidRDefault="005B426F" w:rsidP="005B426F">
            <w:pPr>
              <w:rPr>
                <w:sz w:val="16"/>
                <w:szCs w:val="16"/>
              </w:rPr>
            </w:pPr>
            <w:r w:rsidRPr="00EB75EA">
              <w:rPr>
                <w:sz w:val="16"/>
                <w:szCs w:val="16"/>
              </w:rPr>
              <w:t>If a non-AP MLD is operating in the EMLSR mode and a STA  affiliated with the non-AP MLD that is operating on one of the EMLSR links is a member r-TWT scheduled STA that has established membership for the r-TWT SPs with its associated  AP affiliated with an AP MLD, the STA cannot listen to its EMLSR link at the start of or during the r-TWT SPs when one of the other STAs operating on the other EMLSR links, which are affiliated with the same non-AP MLD, exchanges frames with one of the other APs affiliated with the AP MLD. This would impact the scheduled transimission of latency sensitive traffic during the r-TWT SPs, especilly for trigger-enabled r-TWT SPs.</w:t>
            </w:r>
          </w:p>
        </w:tc>
        <w:tc>
          <w:tcPr>
            <w:tcW w:w="2160" w:type="dxa"/>
            <w:shd w:val="clear" w:color="auto" w:fill="auto"/>
            <w:noWrap/>
          </w:tcPr>
          <w:p w14:paraId="4FCBA88E" w14:textId="77777777" w:rsidR="005B426F" w:rsidRPr="00EB75EA" w:rsidRDefault="005B426F" w:rsidP="005B426F">
            <w:pPr>
              <w:rPr>
                <w:sz w:val="16"/>
                <w:szCs w:val="16"/>
              </w:rPr>
            </w:pPr>
            <w:r w:rsidRPr="00EB75EA">
              <w:rPr>
                <w:sz w:val="16"/>
                <w:szCs w:val="16"/>
              </w:rPr>
              <w:t>Suggest to add a rule:</w:t>
            </w:r>
          </w:p>
          <w:p w14:paraId="41EEAFA1" w14:textId="530E283A" w:rsidR="005B426F" w:rsidRPr="00FC4DA7" w:rsidRDefault="005B426F" w:rsidP="005B426F">
            <w:pPr>
              <w:rPr>
                <w:sz w:val="16"/>
                <w:szCs w:val="16"/>
              </w:rPr>
            </w:pPr>
            <w:r w:rsidRPr="00EB75EA">
              <w:rPr>
                <w:sz w:val="16"/>
                <w:szCs w:val="16"/>
              </w:rPr>
              <w:t>If a non-AP MLD is operating in the EMLSR mode and a STA (STA1) affiliated with the non-AP MLD that is operating on one of the EMLSR links is a member r-TWT scheduled STA that has established membership for the r-TWT SPs with its associated  AP, anther STA affiliated with the same non-AP MLD that is operating on one of the other EMLSR links as a TXOP holder shall ensure the TXOP ends the link switch delay before the start time of the corresponding r-TWT SPs for STA1 advertised by its associated AP on the EMLSR link.</w:t>
            </w:r>
          </w:p>
        </w:tc>
        <w:tc>
          <w:tcPr>
            <w:tcW w:w="2790" w:type="dxa"/>
            <w:shd w:val="clear" w:color="auto" w:fill="auto"/>
          </w:tcPr>
          <w:p w14:paraId="612A0E56" w14:textId="77777777" w:rsidR="005B426F" w:rsidRPr="005138AF" w:rsidRDefault="005B426F" w:rsidP="005B426F">
            <w:pPr>
              <w:rPr>
                <w:b/>
                <w:bCs/>
                <w:sz w:val="16"/>
                <w:szCs w:val="16"/>
              </w:rPr>
            </w:pPr>
            <w:r w:rsidRPr="005138AF">
              <w:rPr>
                <w:b/>
                <w:bCs/>
                <w:sz w:val="16"/>
                <w:szCs w:val="16"/>
              </w:rPr>
              <w:t>Revised</w:t>
            </w:r>
          </w:p>
          <w:p w14:paraId="2574EE35" w14:textId="77777777" w:rsidR="005B426F" w:rsidRPr="00DC2903" w:rsidRDefault="005B426F" w:rsidP="005B426F">
            <w:pPr>
              <w:rPr>
                <w:b/>
                <w:bCs/>
                <w:sz w:val="16"/>
                <w:szCs w:val="16"/>
              </w:rPr>
            </w:pPr>
          </w:p>
          <w:p w14:paraId="11E32F7D" w14:textId="50E0324C" w:rsidR="005B426F" w:rsidRPr="00DC2903" w:rsidRDefault="005B426F" w:rsidP="005B426F">
            <w:pPr>
              <w:rPr>
                <w:b/>
                <w:bCs/>
                <w:sz w:val="16"/>
                <w:szCs w:val="16"/>
              </w:rPr>
            </w:pPr>
            <w:r w:rsidRPr="00DC2903">
              <w:rPr>
                <w:b/>
                <w:bCs/>
                <w:sz w:val="16"/>
                <w:szCs w:val="16"/>
              </w:rPr>
              <w:t xml:space="preserve">Agree </w:t>
            </w:r>
            <w:r w:rsidR="005B2090">
              <w:rPr>
                <w:b/>
                <w:bCs/>
                <w:sz w:val="16"/>
                <w:szCs w:val="16"/>
              </w:rPr>
              <w:t>in principle.</w:t>
            </w:r>
          </w:p>
          <w:p w14:paraId="53A185C8" w14:textId="77777777" w:rsidR="005B426F" w:rsidRPr="00DC2903" w:rsidRDefault="005B426F" w:rsidP="005B426F">
            <w:pPr>
              <w:rPr>
                <w:b/>
                <w:bCs/>
                <w:sz w:val="16"/>
                <w:szCs w:val="16"/>
              </w:rPr>
            </w:pPr>
          </w:p>
          <w:p w14:paraId="76962C69" w14:textId="77777777" w:rsidR="005B426F" w:rsidRPr="00DC2903" w:rsidRDefault="005B426F" w:rsidP="005B426F">
            <w:pPr>
              <w:rPr>
                <w:b/>
                <w:bCs/>
                <w:sz w:val="16"/>
                <w:szCs w:val="16"/>
              </w:rPr>
            </w:pPr>
          </w:p>
          <w:p w14:paraId="7A32A16A" w14:textId="77777777" w:rsidR="005B426F" w:rsidRPr="00DC2903" w:rsidRDefault="005B426F" w:rsidP="005B426F">
            <w:pPr>
              <w:rPr>
                <w:b/>
                <w:bCs/>
                <w:sz w:val="16"/>
                <w:szCs w:val="16"/>
              </w:rPr>
            </w:pPr>
          </w:p>
          <w:p w14:paraId="036767A8" w14:textId="77777777" w:rsidR="005B426F" w:rsidRPr="00DC2903" w:rsidRDefault="005B426F" w:rsidP="005B426F">
            <w:pPr>
              <w:rPr>
                <w:b/>
                <w:bCs/>
                <w:sz w:val="16"/>
                <w:szCs w:val="16"/>
              </w:rPr>
            </w:pPr>
          </w:p>
          <w:p w14:paraId="31004D28" w14:textId="77777777" w:rsidR="005B426F" w:rsidRPr="00DC2903" w:rsidRDefault="005B426F" w:rsidP="005B426F">
            <w:pPr>
              <w:rPr>
                <w:b/>
                <w:bCs/>
                <w:sz w:val="16"/>
                <w:szCs w:val="16"/>
              </w:rPr>
            </w:pPr>
          </w:p>
          <w:p w14:paraId="739CC90D" w14:textId="77777777" w:rsidR="005B426F" w:rsidRPr="00DC2903" w:rsidRDefault="005B426F" w:rsidP="005B426F">
            <w:pPr>
              <w:rPr>
                <w:b/>
                <w:bCs/>
                <w:sz w:val="16"/>
                <w:szCs w:val="16"/>
              </w:rPr>
            </w:pPr>
          </w:p>
          <w:p w14:paraId="60D9E989" w14:textId="77777777" w:rsidR="005B426F" w:rsidRPr="00DC2903" w:rsidRDefault="005B426F" w:rsidP="005B426F">
            <w:pPr>
              <w:rPr>
                <w:b/>
                <w:bCs/>
                <w:sz w:val="16"/>
                <w:szCs w:val="16"/>
              </w:rPr>
            </w:pPr>
          </w:p>
          <w:p w14:paraId="22E129AD" w14:textId="77777777" w:rsidR="005B426F" w:rsidRPr="00DC2903" w:rsidRDefault="005B426F" w:rsidP="005B426F">
            <w:pPr>
              <w:rPr>
                <w:b/>
                <w:bCs/>
                <w:sz w:val="16"/>
                <w:szCs w:val="16"/>
              </w:rPr>
            </w:pPr>
          </w:p>
          <w:p w14:paraId="3308A3D2" w14:textId="77777777" w:rsidR="005B426F" w:rsidRPr="00DC2903" w:rsidRDefault="005B426F" w:rsidP="005B426F">
            <w:pPr>
              <w:rPr>
                <w:b/>
                <w:bCs/>
                <w:sz w:val="16"/>
                <w:szCs w:val="16"/>
              </w:rPr>
            </w:pPr>
          </w:p>
          <w:p w14:paraId="6D817E30" w14:textId="77777777" w:rsidR="005B426F" w:rsidRPr="00DC2903" w:rsidRDefault="005B426F" w:rsidP="005B426F">
            <w:pPr>
              <w:rPr>
                <w:b/>
                <w:bCs/>
                <w:sz w:val="16"/>
                <w:szCs w:val="16"/>
              </w:rPr>
            </w:pPr>
          </w:p>
          <w:p w14:paraId="1BD2DB8B" w14:textId="77777777" w:rsidR="005B426F" w:rsidRPr="00DC2903" w:rsidRDefault="005B426F" w:rsidP="005B426F">
            <w:pPr>
              <w:rPr>
                <w:b/>
                <w:bCs/>
                <w:sz w:val="16"/>
                <w:szCs w:val="16"/>
              </w:rPr>
            </w:pPr>
          </w:p>
          <w:p w14:paraId="033D30C0" w14:textId="3515921D" w:rsidR="005B426F" w:rsidRPr="00DC2903" w:rsidRDefault="005B426F" w:rsidP="005B426F">
            <w:pPr>
              <w:rPr>
                <w:b/>
                <w:bCs/>
                <w:sz w:val="16"/>
                <w:szCs w:val="16"/>
              </w:rPr>
            </w:pPr>
            <w:r w:rsidRPr="00362F70">
              <w:rPr>
                <w:b/>
                <w:bCs/>
                <w:sz w:val="16"/>
                <w:szCs w:val="16"/>
              </w:rPr>
              <w:t xml:space="preserve">TGbe editor: please make the change indicated in this doc </w:t>
            </w:r>
            <w:r w:rsidR="00A01CE1">
              <w:rPr>
                <w:b/>
                <w:bCs/>
                <w:sz w:val="16"/>
                <w:szCs w:val="16"/>
              </w:rPr>
              <w:t xml:space="preserve">11-22/1470r0 </w:t>
            </w:r>
            <w:r w:rsidRPr="00362F70">
              <w:rPr>
                <w:b/>
                <w:bCs/>
                <w:sz w:val="16"/>
                <w:szCs w:val="16"/>
              </w:rPr>
              <w:t>tagged by #</w:t>
            </w:r>
            <w:r>
              <w:rPr>
                <w:b/>
                <w:bCs/>
                <w:sz w:val="16"/>
                <w:szCs w:val="16"/>
              </w:rPr>
              <w:t>10435</w:t>
            </w:r>
            <w:r w:rsidRPr="00362F70">
              <w:rPr>
                <w:b/>
                <w:bCs/>
                <w:sz w:val="16"/>
                <w:szCs w:val="16"/>
              </w:rPr>
              <w:t>.</w:t>
            </w:r>
          </w:p>
          <w:p w14:paraId="5D83F3A4" w14:textId="77777777" w:rsidR="005B426F" w:rsidRPr="00DC2903" w:rsidRDefault="005B426F" w:rsidP="005B426F">
            <w:pPr>
              <w:rPr>
                <w:b/>
                <w:bCs/>
                <w:sz w:val="16"/>
                <w:szCs w:val="16"/>
              </w:rPr>
            </w:pPr>
          </w:p>
          <w:p w14:paraId="7CD48FB9" w14:textId="77777777" w:rsidR="005B426F" w:rsidRPr="00FC4DA7" w:rsidRDefault="005B426F" w:rsidP="005B426F">
            <w:pPr>
              <w:rPr>
                <w:b/>
                <w:sz w:val="16"/>
                <w:szCs w:val="16"/>
              </w:rPr>
            </w:pPr>
          </w:p>
        </w:tc>
      </w:tr>
      <w:tr w:rsidR="005B426F" w:rsidRPr="006A5E32" w14:paraId="5CB872EC" w14:textId="77777777" w:rsidTr="00CB697D">
        <w:trPr>
          <w:trHeight w:val="220"/>
          <w:jc w:val="center"/>
        </w:trPr>
        <w:tc>
          <w:tcPr>
            <w:tcW w:w="625" w:type="dxa"/>
            <w:shd w:val="clear" w:color="auto" w:fill="auto"/>
            <w:noWrap/>
          </w:tcPr>
          <w:p w14:paraId="3423F026" w14:textId="139AA63E" w:rsidR="005B426F" w:rsidRPr="00FD0109" w:rsidRDefault="005B426F" w:rsidP="005B426F">
            <w:pPr>
              <w:rPr>
                <w:sz w:val="16"/>
                <w:szCs w:val="16"/>
              </w:rPr>
            </w:pPr>
            <w:r w:rsidRPr="00160E7E">
              <w:rPr>
                <w:sz w:val="16"/>
                <w:szCs w:val="16"/>
              </w:rPr>
              <w:lastRenderedPageBreak/>
              <w:t>10048</w:t>
            </w:r>
          </w:p>
        </w:tc>
        <w:tc>
          <w:tcPr>
            <w:tcW w:w="1080" w:type="dxa"/>
            <w:shd w:val="clear" w:color="auto" w:fill="auto"/>
          </w:tcPr>
          <w:p w14:paraId="61C0BF3D" w14:textId="2EE85DD5" w:rsidR="005B426F" w:rsidRPr="00FD0109" w:rsidRDefault="005B426F" w:rsidP="005B426F">
            <w:pPr>
              <w:rPr>
                <w:sz w:val="16"/>
                <w:szCs w:val="16"/>
              </w:rPr>
            </w:pPr>
            <w:r w:rsidRPr="00160E7E">
              <w:rPr>
                <w:sz w:val="16"/>
                <w:szCs w:val="16"/>
              </w:rPr>
              <w:t>Morteza Mehrnoush</w:t>
            </w:r>
          </w:p>
        </w:tc>
        <w:tc>
          <w:tcPr>
            <w:tcW w:w="900" w:type="dxa"/>
            <w:shd w:val="clear" w:color="auto" w:fill="auto"/>
            <w:noWrap/>
          </w:tcPr>
          <w:p w14:paraId="3A757468" w14:textId="23648EE5" w:rsidR="005B426F" w:rsidRPr="00FD0109" w:rsidRDefault="005B426F" w:rsidP="005B426F">
            <w:pPr>
              <w:rPr>
                <w:sz w:val="16"/>
                <w:szCs w:val="16"/>
              </w:rPr>
            </w:pPr>
            <w:r w:rsidRPr="00160E7E">
              <w:rPr>
                <w:sz w:val="16"/>
                <w:szCs w:val="16"/>
              </w:rPr>
              <w:t>35.9.4</w:t>
            </w:r>
          </w:p>
        </w:tc>
        <w:tc>
          <w:tcPr>
            <w:tcW w:w="720" w:type="dxa"/>
            <w:shd w:val="clear" w:color="auto" w:fill="auto"/>
          </w:tcPr>
          <w:p w14:paraId="46FF8D2D" w14:textId="63CAAADA" w:rsidR="005B426F" w:rsidRPr="00FD0109" w:rsidRDefault="005B426F" w:rsidP="005B426F">
            <w:pPr>
              <w:rPr>
                <w:sz w:val="16"/>
                <w:szCs w:val="16"/>
              </w:rPr>
            </w:pPr>
            <w:r w:rsidRPr="00160E7E">
              <w:rPr>
                <w:sz w:val="16"/>
                <w:szCs w:val="16"/>
              </w:rPr>
              <w:t>512.07</w:t>
            </w:r>
          </w:p>
        </w:tc>
        <w:tc>
          <w:tcPr>
            <w:tcW w:w="3060" w:type="dxa"/>
            <w:shd w:val="clear" w:color="auto" w:fill="auto"/>
            <w:noWrap/>
          </w:tcPr>
          <w:p w14:paraId="54D7D78E" w14:textId="710947DB" w:rsidR="005B426F" w:rsidRPr="00FD0109" w:rsidRDefault="005B426F" w:rsidP="005B426F">
            <w:pPr>
              <w:rPr>
                <w:sz w:val="16"/>
                <w:szCs w:val="16"/>
              </w:rPr>
            </w:pPr>
            <w:r w:rsidRPr="00160E7E">
              <w:rPr>
                <w:sz w:val="16"/>
                <w:szCs w:val="16"/>
              </w:rPr>
              <w:t>For the MLO devices with different operation modes like NSTR, EMLSR, and EMLMR, the spec should define the frame exchange procedure for AP of AP MLD or STA of non-AP MLD operating over one of those links and reach to the r-TWT SP start time over the other link.</w:t>
            </w:r>
          </w:p>
        </w:tc>
        <w:tc>
          <w:tcPr>
            <w:tcW w:w="2160" w:type="dxa"/>
            <w:shd w:val="clear" w:color="auto" w:fill="auto"/>
            <w:noWrap/>
          </w:tcPr>
          <w:p w14:paraId="7775451D" w14:textId="0C169486" w:rsidR="005B426F" w:rsidRPr="00FD0109" w:rsidRDefault="005B426F" w:rsidP="005B426F">
            <w:pPr>
              <w:rPr>
                <w:sz w:val="16"/>
                <w:szCs w:val="16"/>
              </w:rPr>
            </w:pPr>
            <w:r w:rsidRPr="00160E7E">
              <w:rPr>
                <w:sz w:val="16"/>
                <w:szCs w:val="16"/>
              </w:rPr>
              <w:t>Add the procedure for the AP and non-AP MLD as in comment.</w:t>
            </w:r>
          </w:p>
        </w:tc>
        <w:tc>
          <w:tcPr>
            <w:tcW w:w="2790" w:type="dxa"/>
            <w:shd w:val="clear" w:color="auto" w:fill="auto"/>
          </w:tcPr>
          <w:p w14:paraId="5640C482" w14:textId="77777777" w:rsidR="00BD10F7" w:rsidRPr="005138AF" w:rsidRDefault="00BD10F7" w:rsidP="00BD10F7">
            <w:pPr>
              <w:rPr>
                <w:b/>
                <w:bCs/>
                <w:sz w:val="16"/>
                <w:szCs w:val="16"/>
              </w:rPr>
            </w:pPr>
            <w:r w:rsidRPr="005138AF">
              <w:rPr>
                <w:b/>
                <w:bCs/>
                <w:sz w:val="16"/>
                <w:szCs w:val="16"/>
              </w:rPr>
              <w:t>Revised</w:t>
            </w:r>
          </w:p>
          <w:p w14:paraId="0DBF9E59" w14:textId="77777777" w:rsidR="00BD10F7" w:rsidRPr="00DC2903" w:rsidRDefault="00BD10F7" w:rsidP="00BD10F7">
            <w:pPr>
              <w:rPr>
                <w:b/>
                <w:bCs/>
                <w:sz w:val="16"/>
                <w:szCs w:val="16"/>
              </w:rPr>
            </w:pPr>
          </w:p>
          <w:p w14:paraId="0B2A7E1F" w14:textId="77777777" w:rsidR="00BD10F7" w:rsidRPr="00DC2903" w:rsidRDefault="00BD10F7" w:rsidP="00BD10F7">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7835312B" w14:textId="77777777" w:rsidR="00BD10F7" w:rsidRPr="00DC2903" w:rsidRDefault="00BD10F7" w:rsidP="00BD10F7">
            <w:pPr>
              <w:rPr>
                <w:b/>
                <w:bCs/>
                <w:sz w:val="16"/>
                <w:szCs w:val="16"/>
              </w:rPr>
            </w:pPr>
          </w:p>
          <w:p w14:paraId="2BAC2A85" w14:textId="0777356E" w:rsidR="00BD10F7" w:rsidRPr="00DC2903" w:rsidRDefault="00BD10F7" w:rsidP="00BD10F7">
            <w:pPr>
              <w:rPr>
                <w:b/>
                <w:bCs/>
                <w:sz w:val="16"/>
                <w:szCs w:val="16"/>
              </w:rPr>
            </w:pPr>
            <w:r w:rsidRPr="00362F70">
              <w:rPr>
                <w:b/>
                <w:bCs/>
                <w:sz w:val="16"/>
                <w:szCs w:val="16"/>
              </w:rPr>
              <w:t xml:space="preserve">TGbe editor: please make the change indicated in this doc </w:t>
            </w:r>
            <w:r w:rsidR="00A01CE1">
              <w:rPr>
                <w:b/>
                <w:bCs/>
                <w:sz w:val="16"/>
                <w:szCs w:val="16"/>
              </w:rPr>
              <w:t xml:space="preserve">11-22/1470r0 </w:t>
            </w:r>
            <w:r w:rsidRPr="00362F70">
              <w:rPr>
                <w:b/>
                <w:bCs/>
                <w:sz w:val="16"/>
                <w:szCs w:val="16"/>
              </w:rPr>
              <w:t>tagged by #</w:t>
            </w:r>
            <w:r>
              <w:rPr>
                <w:b/>
                <w:bCs/>
                <w:sz w:val="16"/>
                <w:szCs w:val="16"/>
              </w:rPr>
              <w:t>13646</w:t>
            </w:r>
            <w:r>
              <w:rPr>
                <w:b/>
                <w:bCs/>
                <w:sz w:val="16"/>
                <w:szCs w:val="16"/>
              </w:rPr>
              <w:t xml:space="preserve"> and #</w:t>
            </w:r>
            <w:r>
              <w:rPr>
                <w:b/>
                <w:bCs/>
                <w:sz w:val="16"/>
                <w:szCs w:val="16"/>
              </w:rPr>
              <w:t>10435</w:t>
            </w:r>
            <w:r>
              <w:rPr>
                <w:b/>
                <w:bCs/>
                <w:sz w:val="16"/>
                <w:szCs w:val="16"/>
              </w:rPr>
              <w:t>.</w:t>
            </w:r>
          </w:p>
          <w:p w14:paraId="68E96444" w14:textId="26F31386" w:rsidR="005B426F" w:rsidRPr="005138AF" w:rsidRDefault="005B426F" w:rsidP="005B426F">
            <w:pPr>
              <w:rPr>
                <w:b/>
                <w:bCs/>
                <w:sz w:val="16"/>
                <w:szCs w:val="16"/>
              </w:rPr>
            </w:pPr>
          </w:p>
        </w:tc>
      </w:tr>
      <w:tr w:rsidR="005B426F" w:rsidRPr="00160E7E" w14:paraId="0DBB3BAD" w14:textId="77777777" w:rsidTr="00CB697D">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31B7BBC" w14:textId="77777777" w:rsidR="005B426F" w:rsidRPr="00160E7E" w:rsidRDefault="005B426F" w:rsidP="005B426F">
            <w:pPr>
              <w:rPr>
                <w:sz w:val="16"/>
                <w:szCs w:val="16"/>
              </w:rPr>
            </w:pPr>
            <w:r w:rsidRPr="00160E7E">
              <w:rPr>
                <w:sz w:val="16"/>
                <w:szCs w:val="16"/>
              </w:rPr>
              <w:t>11650</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0668CD3" w14:textId="77777777" w:rsidR="005B426F" w:rsidRPr="00160E7E" w:rsidRDefault="005B426F" w:rsidP="005B426F">
            <w:pPr>
              <w:rPr>
                <w:sz w:val="16"/>
                <w:szCs w:val="16"/>
              </w:rPr>
            </w:pPr>
            <w:r w:rsidRPr="00160E7E">
              <w:rPr>
                <w:sz w:val="16"/>
                <w:szCs w:val="16"/>
              </w:rPr>
              <w:t>Morteza Mehrnoush</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093556F8" w14:textId="77777777" w:rsidR="005B426F" w:rsidRPr="00160E7E" w:rsidRDefault="005B426F" w:rsidP="005B426F">
            <w:pPr>
              <w:rPr>
                <w:sz w:val="16"/>
                <w:szCs w:val="16"/>
              </w:rPr>
            </w:pPr>
            <w:r w:rsidRPr="00160E7E">
              <w:rPr>
                <w:sz w:val="16"/>
                <w:szCs w:val="16"/>
              </w:rPr>
              <w:t>35.9.4</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5E562A2E" w14:textId="77777777" w:rsidR="005B426F" w:rsidRPr="00160E7E" w:rsidRDefault="005B426F" w:rsidP="005B426F">
            <w:pPr>
              <w:rPr>
                <w:sz w:val="16"/>
                <w:szCs w:val="16"/>
              </w:rPr>
            </w:pPr>
            <w:r w:rsidRPr="00160E7E">
              <w:rPr>
                <w:sz w:val="16"/>
                <w:szCs w:val="16"/>
              </w:rPr>
              <w:t>512.07</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2A9D087E" w14:textId="77777777" w:rsidR="005B426F" w:rsidRPr="00160E7E" w:rsidRDefault="005B426F" w:rsidP="005B426F">
            <w:pPr>
              <w:rPr>
                <w:sz w:val="16"/>
                <w:szCs w:val="16"/>
              </w:rPr>
            </w:pPr>
            <w:r w:rsidRPr="00160E7E">
              <w:rPr>
                <w:sz w:val="16"/>
                <w:szCs w:val="16"/>
              </w:rPr>
              <w:t>For the MLO devices with different operation modes like NSTR, EMLSR, and EMLMR, the spec should define the frame exchange procedure for AP of AP MLD or STA of non-AP MLD operating over one of those links which is part of NSTR link pair or EMLSR/EMLSR links and reach to the r-TWT SP start time over the other link.</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655BA52F" w14:textId="77777777" w:rsidR="005B426F" w:rsidRPr="00160E7E" w:rsidRDefault="005B426F" w:rsidP="005B426F">
            <w:pPr>
              <w:rPr>
                <w:sz w:val="16"/>
                <w:szCs w:val="16"/>
              </w:rPr>
            </w:pPr>
            <w:r w:rsidRPr="00160E7E">
              <w:rPr>
                <w:sz w:val="16"/>
                <w:szCs w:val="16"/>
              </w:rPr>
              <w:t>Add the procedure for the AP and non-AP MLD as in comment.</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2C8110F1" w14:textId="77777777" w:rsidR="00BE7B8D" w:rsidRPr="005138AF" w:rsidRDefault="00BE7B8D" w:rsidP="00BE7B8D">
            <w:pPr>
              <w:rPr>
                <w:b/>
                <w:bCs/>
                <w:sz w:val="16"/>
                <w:szCs w:val="16"/>
              </w:rPr>
            </w:pPr>
            <w:r w:rsidRPr="005138AF">
              <w:rPr>
                <w:b/>
                <w:bCs/>
                <w:sz w:val="16"/>
                <w:szCs w:val="16"/>
              </w:rPr>
              <w:t>Revised</w:t>
            </w:r>
          </w:p>
          <w:p w14:paraId="6E73ACD3" w14:textId="77777777" w:rsidR="00BE7B8D" w:rsidRPr="00DC2903" w:rsidRDefault="00BE7B8D" w:rsidP="00BE7B8D">
            <w:pPr>
              <w:rPr>
                <w:b/>
                <w:bCs/>
                <w:sz w:val="16"/>
                <w:szCs w:val="16"/>
              </w:rPr>
            </w:pPr>
          </w:p>
          <w:p w14:paraId="66BA16D8" w14:textId="77777777" w:rsidR="00BE7B8D" w:rsidRPr="00DC2903" w:rsidRDefault="00BE7B8D" w:rsidP="00BE7B8D">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0C0B4C31" w14:textId="77777777" w:rsidR="00BE7B8D" w:rsidRPr="00DC2903" w:rsidRDefault="00BE7B8D" w:rsidP="00BE7B8D">
            <w:pPr>
              <w:rPr>
                <w:b/>
                <w:bCs/>
                <w:sz w:val="16"/>
                <w:szCs w:val="16"/>
              </w:rPr>
            </w:pPr>
          </w:p>
          <w:p w14:paraId="2876A09C" w14:textId="31FB5AEA" w:rsidR="00BE7B8D" w:rsidRPr="00DC2903" w:rsidRDefault="00BE7B8D" w:rsidP="00BE7B8D">
            <w:pPr>
              <w:rPr>
                <w:b/>
                <w:bCs/>
                <w:sz w:val="16"/>
                <w:szCs w:val="16"/>
              </w:rPr>
            </w:pPr>
            <w:r w:rsidRPr="00362F70">
              <w:rPr>
                <w:b/>
                <w:bCs/>
                <w:sz w:val="16"/>
                <w:szCs w:val="16"/>
              </w:rPr>
              <w:t xml:space="preserve">TGbe editor: please make the change indicated in this doc </w:t>
            </w:r>
            <w:r w:rsidR="00A01CE1">
              <w:rPr>
                <w:b/>
                <w:bCs/>
                <w:sz w:val="16"/>
                <w:szCs w:val="16"/>
              </w:rPr>
              <w:t xml:space="preserve">11-22/1470r0 </w:t>
            </w:r>
            <w:r w:rsidRPr="00362F70">
              <w:rPr>
                <w:b/>
                <w:bCs/>
                <w:sz w:val="16"/>
                <w:szCs w:val="16"/>
              </w:rPr>
              <w:t>tagged by #</w:t>
            </w:r>
            <w:r>
              <w:rPr>
                <w:b/>
                <w:bCs/>
                <w:sz w:val="16"/>
                <w:szCs w:val="16"/>
              </w:rPr>
              <w:t>13646 and #10435.</w:t>
            </w:r>
          </w:p>
          <w:p w14:paraId="3BFA55D2" w14:textId="77777777" w:rsidR="005B426F" w:rsidRPr="00DC2903" w:rsidRDefault="005B426F" w:rsidP="005B426F">
            <w:pPr>
              <w:rPr>
                <w:b/>
                <w:bCs/>
                <w:sz w:val="16"/>
                <w:szCs w:val="16"/>
              </w:rPr>
            </w:pPr>
          </w:p>
        </w:tc>
      </w:tr>
      <w:tr w:rsidR="005B426F" w:rsidRPr="00160E7E" w14:paraId="15417D04" w14:textId="77777777" w:rsidTr="00CB697D">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68BDE4F" w14:textId="77777777" w:rsidR="005B426F" w:rsidRPr="00160E7E" w:rsidRDefault="005B426F" w:rsidP="005B426F">
            <w:pPr>
              <w:rPr>
                <w:sz w:val="16"/>
                <w:szCs w:val="16"/>
              </w:rPr>
            </w:pPr>
            <w:r w:rsidRPr="00160E7E">
              <w:rPr>
                <w:sz w:val="16"/>
                <w:szCs w:val="16"/>
              </w:rPr>
              <w:t>13091</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4EDC6081" w14:textId="77777777" w:rsidR="005B426F" w:rsidRPr="00160E7E" w:rsidRDefault="005B426F" w:rsidP="005B426F">
            <w:pPr>
              <w:rPr>
                <w:sz w:val="16"/>
                <w:szCs w:val="16"/>
              </w:rPr>
            </w:pPr>
            <w:r w:rsidRPr="00160E7E">
              <w:rPr>
                <w:sz w:val="16"/>
                <w:szCs w:val="16"/>
              </w:rPr>
              <w:t>Chittabrata Ghosh</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776F0C9A" w14:textId="77777777" w:rsidR="005B426F" w:rsidRPr="00160E7E" w:rsidRDefault="005B426F" w:rsidP="005B426F">
            <w:pPr>
              <w:rPr>
                <w:sz w:val="16"/>
                <w:szCs w:val="16"/>
              </w:rPr>
            </w:pPr>
            <w:r w:rsidRPr="00160E7E">
              <w:rPr>
                <w:sz w:val="16"/>
                <w:szCs w:val="16"/>
              </w:rPr>
              <w:t>35.9.4</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7A4364AE" w14:textId="77777777" w:rsidR="005B426F" w:rsidRPr="00160E7E" w:rsidRDefault="005B426F" w:rsidP="005B426F">
            <w:pPr>
              <w:rPr>
                <w:sz w:val="16"/>
                <w:szCs w:val="16"/>
              </w:rPr>
            </w:pPr>
            <w:r w:rsidRPr="00160E7E">
              <w:rPr>
                <w:sz w:val="16"/>
                <w:szCs w:val="16"/>
              </w:rPr>
              <w:t>512.07</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067A676B" w14:textId="77777777" w:rsidR="005B426F" w:rsidRPr="00160E7E" w:rsidRDefault="005B426F" w:rsidP="005B426F">
            <w:pPr>
              <w:rPr>
                <w:sz w:val="16"/>
                <w:szCs w:val="16"/>
              </w:rPr>
            </w:pPr>
            <w:r w:rsidRPr="00160E7E">
              <w:rPr>
                <w:sz w:val="16"/>
                <w:szCs w:val="16"/>
              </w:rPr>
              <w:t>For the MLO devices with different operation modes like NSTR, EMLSR, and EMLMR, the spec should define the frame exchange procedure for AP of AP MLD or STA of non-AP MLD operating over one of those links and reach to the r-TWT SP start time over the other link.</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20DE1F42" w14:textId="77777777" w:rsidR="005B426F" w:rsidRPr="00160E7E" w:rsidRDefault="005B426F" w:rsidP="005B426F">
            <w:pPr>
              <w:rPr>
                <w:sz w:val="16"/>
                <w:szCs w:val="16"/>
              </w:rPr>
            </w:pPr>
            <w:r w:rsidRPr="00160E7E">
              <w:rPr>
                <w:sz w:val="16"/>
                <w:szCs w:val="16"/>
              </w:rPr>
              <w:t>Add the procedure for the AP and non-AP MLD as in comment.</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69FC4BF9" w14:textId="77777777" w:rsidR="00BE7B8D" w:rsidRPr="005138AF" w:rsidRDefault="00BE7B8D" w:rsidP="00BE7B8D">
            <w:pPr>
              <w:rPr>
                <w:b/>
                <w:bCs/>
                <w:sz w:val="16"/>
                <w:szCs w:val="16"/>
              </w:rPr>
            </w:pPr>
            <w:r w:rsidRPr="005138AF">
              <w:rPr>
                <w:b/>
                <w:bCs/>
                <w:sz w:val="16"/>
                <w:szCs w:val="16"/>
              </w:rPr>
              <w:t>Revised</w:t>
            </w:r>
          </w:p>
          <w:p w14:paraId="0EFB7E5B" w14:textId="77777777" w:rsidR="00BE7B8D" w:rsidRPr="00DC2903" w:rsidRDefault="00BE7B8D" w:rsidP="00BE7B8D">
            <w:pPr>
              <w:rPr>
                <w:b/>
                <w:bCs/>
                <w:sz w:val="16"/>
                <w:szCs w:val="16"/>
              </w:rPr>
            </w:pPr>
          </w:p>
          <w:p w14:paraId="612B15F0" w14:textId="77777777" w:rsidR="00BE7B8D" w:rsidRPr="00DC2903" w:rsidRDefault="00BE7B8D" w:rsidP="00BE7B8D">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4CF590D2" w14:textId="77777777" w:rsidR="00BE7B8D" w:rsidRPr="00DC2903" w:rsidRDefault="00BE7B8D" w:rsidP="00BE7B8D">
            <w:pPr>
              <w:rPr>
                <w:b/>
                <w:bCs/>
                <w:sz w:val="16"/>
                <w:szCs w:val="16"/>
              </w:rPr>
            </w:pPr>
          </w:p>
          <w:p w14:paraId="5D36AAC0" w14:textId="0C9BEAD7" w:rsidR="005B426F" w:rsidRPr="00DC2903" w:rsidRDefault="00BE7B8D" w:rsidP="005B426F">
            <w:pPr>
              <w:rPr>
                <w:b/>
                <w:bCs/>
                <w:sz w:val="16"/>
                <w:szCs w:val="16"/>
              </w:rPr>
            </w:pPr>
            <w:r w:rsidRPr="00362F70">
              <w:rPr>
                <w:b/>
                <w:bCs/>
                <w:sz w:val="16"/>
                <w:szCs w:val="16"/>
              </w:rPr>
              <w:t xml:space="preserve">TGbe editor: please make the change indicated in this doc </w:t>
            </w:r>
            <w:r w:rsidR="00A01CE1">
              <w:rPr>
                <w:b/>
                <w:bCs/>
                <w:sz w:val="16"/>
                <w:szCs w:val="16"/>
              </w:rPr>
              <w:t xml:space="preserve">11-22/1470r0 </w:t>
            </w:r>
            <w:r w:rsidRPr="00362F70">
              <w:rPr>
                <w:b/>
                <w:bCs/>
                <w:sz w:val="16"/>
                <w:szCs w:val="16"/>
              </w:rPr>
              <w:t>tagged by #</w:t>
            </w:r>
            <w:r>
              <w:rPr>
                <w:b/>
                <w:bCs/>
                <w:sz w:val="16"/>
                <w:szCs w:val="16"/>
              </w:rPr>
              <w:t>13646 and #10435.</w:t>
            </w:r>
          </w:p>
        </w:tc>
      </w:tr>
      <w:tr w:rsidR="005B426F" w:rsidRPr="00160E7E" w14:paraId="1FD68C4D" w14:textId="77777777" w:rsidTr="00CB697D">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C65C033" w14:textId="77777777" w:rsidR="005B426F" w:rsidRPr="00160E7E" w:rsidRDefault="005B426F" w:rsidP="005B426F">
            <w:pPr>
              <w:rPr>
                <w:sz w:val="16"/>
                <w:szCs w:val="16"/>
              </w:rPr>
            </w:pPr>
            <w:r w:rsidRPr="00160E7E">
              <w:rPr>
                <w:sz w:val="16"/>
                <w:szCs w:val="16"/>
              </w:rPr>
              <w:t>13305</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368B0B6B" w14:textId="77777777" w:rsidR="005B426F" w:rsidRPr="00160E7E" w:rsidRDefault="005B426F" w:rsidP="005B426F">
            <w:pPr>
              <w:rPr>
                <w:sz w:val="16"/>
                <w:szCs w:val="16"/>
              </w:rPr>
            </w:pPr>
            <w:r w:rsidRPr="00160E7E">
              <w:rPr>
                <w:sz w:val="16"/>
                <w:szCs w:val="16"/>
              </w:rPr>
              <w:t>Muhammad Kumail Haider</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0F41C5C4" w14:textId="77777777" w:rsidR="005B426F" w:rsidRPr="00160E7E" w:rsidRDefault="005B426F" w:rsidP="005B426F">
            <w:pPr>
              <w:rPr>
                <w:sz w:val="16"/>
                <w:szCs w:val="16"/>
              </w:rPr>
            </w:pPr>
            <w:r w:rsidRPr="00160E7E">
              <w:rPr>
                <w:sz w:val="16"/>
                <w:szCs w:val="16"/>
              </w:rPr>
              <w:t>35.9.4</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694CA506" w14:textId="77777777" w:rsidR="005B426F" w:rsidRPr="00160E7E" w:rsidRDefault="005B426F" w:rsidP="005B426F">
            <w:pPr>
              <w:rPr>
                <w:sz w:val="16"/>
                <w:szCs w:val="16"/>
              </w:rPr>
            </w:pPr>
            <w:r w:rsidRPr="00160E7E">
              <w:rPr>
                <w:sz w:val="16"/>
                <w:szCs w:val="16"/>
              </w:rPr>
              <w:t>512.07</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3C63D98E" w14:textId="77777777" w:rsidR="005B426F" w:rsidRPr="00160E7E" w:rsidRDefault="005B426F" w:rsidP="005B426F">
            <w:pPr>
              <w:rPr>
                <w:sz w:val="16"/>
                <w:szCs w:val="16"/>
              </w:rPr>
            </w:pPr>
            <w:r w:rsidRPr="00160E7E">
              <w:rPr>
                <w:sz w:val="16"/>
                <w:szCs w:val="16"/>
              </w:rPr>
              <w:t>Channel access rules for the cases when an r-TWT scheduled STA is afflliated with an MLD operating in NSTR/EMLSR/EMLMR mode on the link with r-TWT membership established and another link should be considered and necessary provisions made.</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5D9DF885" w14:textId="77777777" w:rsidR="005B426F" w:rsidRPr="00160E7E" w:rsidRDefault="005B426F" w:rsidP="005B426F">
            <w:pPr>
              <w:rPr>
                <w:sz w:val="16"/>
                <w:szCs w:val="16"/>
              </w:rPr>
            </w:pP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3357B113" w14:textId="77777777" w:rsidR="00BE7B8D" w:rsidRPr="005138AF" w:rsidRDefault="00BE7B8D" w:rsidP="00BE7B8D">
            <w:pPr>
              <w:rPr>
                <w:b/>
                <w:bCs/>
                <w:sz w:val="16"/>
                <w:szCs w:val="16"/>
              </w:rPr>
            </w:pPr>
            <w:r w:rsidRPr="005138AF">
              <w:rPr>
                <w:b/>
                <w:bCs/>
                <w:sz w:val="16"/>
                <w:szCs w:val="16"/>
              </w:rPr>
              <w:t>Revised</w:t>
            </w:r>
          </w:p>
          <w:p w14:paraId="4630FC12" w14:textId="77777777" w:rsidR="00BE7B8D" w:rsidRPr="00DC2903" w:rsidRDefault="00BE7B8D" w:rsidP="00BE7B8D">
            <w:pPr>
              <w:rPr>
                <w:b/>
                <w:bCs/>
                <w:sz w:val="16"/>
                <w:szCs w:val="16"/>
              </w:rPr>
            </w:pPr>
          </w:p>
          <w:p w14:paraId="60431408" w14:textId="77777777" w:rsidR="00BE7B8D" w:rsidRPr="00DC2903" w:rsidRDefault="00BE7B8D" w:rsidP="00BE7B8D">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08645A6A" w14:textId="77777777" w:rsidR="00BE7B8D" w:rsidRPr="00DC2903" w:rsidRDefault="00BE7B8D" w:rsidP="00BE7B8D">
            <w:pPr>
              <w:rPr>
                <w:b/>
                <w:bCs/>
                <w:sz w:val="16"/>
                <w:szCs w:val="16"/>
              </w:rPr>
            </w:pPr>
          </w:p>
          <w:p w14:paraId="1227E706" w14:textId="3E5AD51A" w:rsidR="005B426F" w:rsidRPr="00DC2903" w:rsidRDefault="00BE7B8D" w:rsidP="005B426F">
            <w:pPr>
              <w:rPr>
                <w:b/>
                <w:bCs/>
                <w:sz w:val="16"/>
                <w:szCs w:val="16"/>
              </w:rPr>
            </w:pPr>
            <w:r w:rsidRPr="00362F70">
              <w:rPr>
                <w:b/>
                <w:bCs/>
                <w:sz w:val="16"/>
                <w:szCs w:val="16"/>
              </w:rPr>
              <w:t xml:space="preserve">TGbe editor: please make the change indicated in this doc </w:t>
            </w:r>
            <w:r w:rsidR="00A01CE1">
              <w:rPr>
                <w:b/>
                <w:bCs/>
                <w:sz w:val="16"/>
                <w:szCs w:val="16"/>
              </w:rPr>
              <w:t xml:space="preserve">11-22/1470r0 </w:t>
            </w:r>
            <w:r w:rsidRPr="00362F70">
              <w:rPr>
                <w:b/>
                <w:bCs/>
                <w:sz w:val="16"/>
                <w:szCs w:val="16"/>
              </w:rPr>
              <w:t>tagged by #</w:t>
            </w:r>
            <w:r>
              <w:rPr>
                <w:b/>
                <w:bCs/>
                <w:sz w:val="16"/>
                <w:szCs w:val="16"/>
              </w:rPr>
              <w:t>13646 and #10435.</w:t>
            </w:r>
          </w:p>
        </w:tc>
      </w:tr>
      <w:tr w:rsidR="005B426F" w:rsidRPr="00EB75EA" w14:paraId="3AC68702" w14:textId="77777777" w:rsidTr="00CB697D">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76AB27A9" w14:textId="77777777" w:rsidR="005B426F" w:rsidRPr="00EB75EA" w:rsidRDefault="005B426F" w:rsidP="005B426F">
            <w:pPr>
              <w:rPr>
                <w:sz w:val="16"/>
                <w:szCs w:val="16"/>
              </w:rPr>
            </w:pPr>
            <w:r w:rsidRPr="00EB75EA">
              <w:rPr>
                <w:sz w:val="16"/>
                <w:szCs w:val="16"/>
              </w:rPr>
              <w:t>12424</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1F1D826C" w14:textId="77777777" w:rsidR="005B426F" w:rsidRPr="00EB75EA" w:rsidRDefault="005B426F" w:rsidP="005B426F">
            <w:pPr>
              <w:rPr>
                <w:sz w:val="16"/>
                <w:szCs w:val="16"/>
              </w:rPr>
            </w:pPr>
            <w:r w:rsidRPr="00EB75EA">
              <w:rPr>
                <w:sz w:val="16"/>
                <w:szCs w:val="16"/>
              </w:rPr>
              <w:t>Yongho Kim</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4A211ECF" w14:textId="77777777" w:rsidR="005B426F" w:rsidRPr="00EB75EA" w:rsidRDefault="005B426F" w:rsidP="005B426F">
            <w:pPr>
              <w:rPr>
                <w:sz w:val="16"/>
                <w:szCs w:val="16"/>
              </w:rPr>
            </w:pPr>
            <w:r w:rsidRPr="00EB75EA">
              <w:rPr>
                <w:sz w:val="16"/>
                <w:szCs w:val="16"/>
              </w:rPr>
              <w:t>35.9.4.1</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73A7C02A" w14:textId="77777777" w:rsidR="005B426F" w:rsidRPr="00EB75EA" w:rsidRDefault="005B426F" w:rsidP="005B426F">
            <w:pPr>
              <w:rPr>
                <w:sz w:val="16"/>
                <w:szCs w:val="16"/>
              </w:rPr>
            </w:pPr>
            <w:r w:rsidRPr="00EB75EA">
              <w:rPr>
                <w:sz w:val="16"/>
                <w:szCs w:val="16"/>
              </w:rPr>
              <w:t>512.21</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05840AB7" w14:textId="77777777" w:rsidR="005B426F" w:rsidRPr="00EB75EA" w:rsidRDefault="005B426F" w:rsidP="005B426F">
            <w:pPr>
              <w:rPr>
                <w:sz w:val="16"/>
                <w:szCs w:val="16"/>
              </w:rPr>
            </w:pPr>
            <w:r w:rsidRPr="00EB75EA">
              <w:rPr>
                <w:sz w:val="16"/>
                <w:szCs w:val="16"/>
              </w:rPr>
              <w:t>When rTWT SP includes NSTR rTWT member STAs, NSTR blindness caused by frame exchange on the NSTR link may interrupt timely rTWT SP operation and may increase latency. NSTR non-AP STAs or APs communicating with the NSTR non-AP STAs should end TXOP on the one of the NSTR link pair, before the start of rTWT SP on the other NSTR link of the NSTR link pair.</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359BC0E8" w14:textId="77777777" w:rsidR="005B426F" w:rsidRPr="00EB75EA" w:rsidRDefault="005B426F" w:rsidP="005B426F">
            <w:pPr>
              <w:rPr>
                <w:sz w:val="16"/>
                <w:szCs w:val="16"/>
              </w:rPr>
            </w:pPr>
            <w:r w:rsidRPr="00EB75EA">
              <w:rPr>
                <w:sz w:val="16"/>
                <w:szCs w:val="16"/>
              </w:rPr>
              <w:t>As in comment</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0A19717E" w14:textId="77777777" w:rsidR="00BE7B8D" w:rsidRPr="005138AF" w:rsidRDefault="00BE7B8D" w:rsidP="00BE7B8D">
            <w:pPr>
              <w:rPr>
                <w:b/>
                <w:bCs/>
                <w:sz w:val="16"/>
                <w:szCs w:val="16"/>
              </w:rPr>
            </w:pPr>
            <w:r w:rsidRPr="005138AF">
              <w:rPr>
                <w:b/>
                <w:bCs/>
                <w:sz w:val="16"/>
                <w:szCs w:val="16"/>
              </w:rPr>
              <w:t>Revised</w:t>
            </w:r>
          </w:p>
          <w:p w14:paraId="0D239A3C" w14:textId="77777777" w:rsidR="00BE7B8D" w:rsidRPr="00DC2903" w:rsidRDefault="00BE7B8D" w:rsidP="00BE7B8D">
            <w:pPr>
              <w:rPr>
                <w:b/>
                <w:bCs/>
                <w:sz w:val="16"/>
                <w:szCs w:val="16"/>
              </w:rPr>
            </w:pPr>
          </w:p>
          <w:p w14:paraId="29E0B0C3" w14:textId="77777777" w:rsidR="00BE7B8D" w:rsidRPr="00DC2903" w:rsidRDefault="00BE7B8D" w:rsidP="00BE7B8D">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2BE9EED3" w14:textId="77777777" w:rsidR="00BE7B8D" w:rsidRPr="00DC2903" w:rsidRDefault="00BE7B8D" w:rsidP="00BE7B8D">
            <w:pPr>
              <w:rPr>
                <w:b/>
                <w:bCs/>
                <w:sz w:val="16"/>
                <w:szCs w:val="16"/>
              </w:rPr>
            </w:pPr>
          </w:p>
          <w:p w14:paraId="74ECC821" w14:textId="5BB4C6B7" w:rsidR="005B426F" w:rsidRPr="00DC2903" w:rsidRDefault="00BE7B8D" w:rsidP="005B426F">
            <w:pPr>
              <w:rPr>
                <w:b/>
                <w:bCs/>
                <w:sz w:val="16"/>
                <w:szCs w:val="16"/>
              </w:rPr>
            </w:pPr>
            <w:r w:rsidRPr="00362F70">
              <w:rPr>
                <w:b/>
                <w:bCs/>
                <w:sz w:val="16"/>
                <w:szCs w:val="16"/>
              </w:rPr>
              <w:t xml:space="preserve">TGbe editor: please make the change indicated in this doc </w:t>
            </w:r>
            <w:r w:rsidR="00A01CE1">
              <w:rPr>
                <w:b/>
                <w:bCs/>
                <w:sz w:val="16"/>
                <w:szCs w:val="16"/>
              </w:rPr>
              <w:t xml:space="preserve">11-22/1470r0 </w:t>
            </w:r>
            <w:r w:rsidRPr="00362F70">
              <w:rPr>
                <w:b/>
                <w:bCs/>
                <w:sz w:val="16"/>
                <w:szCs w:val="16"/>
              </w:rPr>
              <w:t>tagged by #</w:t>
            </w:r>
            <w:r>
              <w:rPr>
                <w:b/>
                <w:bCs/>
                <w:sz w:val="16"/>
                <w:szCs w:val="16"/>
              </w:rPr>
              <w:t>13646 and #10435.</w:t>
            </w:r>
          </w:p>
        </w:tc>
      </w:tr>
      <w:tr w:rsidR="005B426F" w:rsidRPr="00EB75EA" w14:paraId="219174AE" w14:textId="77777777" w:rsidTr="00CB697D">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6D363CA7" w14:textId="77777777" w:rsidR="005B426F" w:rsidRPr="00EB75EA" w:rsidRDefault="005B426F" w:rsidP="005B426F">
            <w:pPr>
              <w:rPr>
                <w:sz w:val="16"/>
                <w:szCs w:val="16"/>
              </w:rPr>
            </w:pPr>
            <w:r w:rsidRPr="00EB75EA">
              <w:rPr>
                <w:sz w:val="16"/>
                <w:szCs w:val="16"/>
              </w:rPr>
              <w:t>12443</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4C1C635" w14:textId="77777777" w:rsidR="005B426F" w:rsidRPr="00EB75EA" w:rsidRDefault="005B426F" w:rsidP="005B426F">
            <w:pPr>
              <w:rPr>
                <w:sz w:val="16"/>
                <w:szCs w:val="16"/>
              </w:rPr>
            </w:pPr>
            <w:r w:rsidRPr="00EB75EA">
              <w:rPr>
                <w:sz w:val="16"/>
                <w:szCs w:val="16"/>
              </w:rPr>
              <w:t>Ryuichi Hirata</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28DDBCB1" w14:textId="77777777" w:rsidR="005B426F" w:rsidRPr="00EB75EA" w:rsidRDefault="005B426F" w:rsidP="005B426F">
            <w:pPr>
              <w:rPr>
                <w:sz w:val="16"/>
                <w:szCs w:val="16"/>
              </w:rPr>
            </w:pPr>
            <w:r w:rsidRPr="00EB75EA">
              <w:rPr>
                <w:sz w:val="16"/>
                <w:szCs w:val="16"/>
              </w:rPr>
              <w:t>35.9.4.1</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5D9C992E" w14:textId="77777777" w:rsidR="005B426F" w:rsidRPr="00EB75EA" w:rsidRDefault="005B426F" w:rsidP="005B426F">
            <w:pPr>
              <w:rPr>
                <w:sz w:val="16"/>
                <w:szCs w:val="16"/>
              </w:rPr>
            </w:pPr>
            <w:r w:rsidRPr="00EB75EA">
              <w:rPr>
                <w:sz w:val="16"/>
                <w:szCs w:val="16"/>
              </w:rPr>
              <w:t>512.09</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5BAD7378" w14:textId="77777777" w:rsidR="005B426F" w:rsidRPr="00EB75EA" w:rsidRDefault="005B426F" w:rsidP="005B426F">
            <w:pPr>
              <w:rPr>
                <w:sz w:val="16"/>
                <w:szCs w:val="16"/>
              </w:rPr>
            </w:pPr>
            <w:r w:rsidRPr="00EB75EA">
              <w:rPr>
                <w:sz w:val="16"/>
                <w:szCs w:val="16"/>
              </w:rPr>
              <w:t>TXOP holder in a first link of EMLMR links should ensure the TXOP ends before the start time of a r-TWT SP in a second link of EMLMR links.</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2833A2CE" w14:textId="77777777" w:rsidR="005B426F" w:rsidRPr="00EB75EA" w:rsidRDefault="005B426F" w:rsidP="005B426F">
            <w:pPr>
              <w:rPr>
                <w:sz w:val="16"/>
                <w:szCs w:val="16"/>
              </w:rPr>
            </w:pPr>
            <w:r w:rsidRPr="00EB75EA">
              <w:rPr>
                <w:sz w:val="16"/>
                <w:szCs w:val="16"/>
              </w:rPr>
              <w:t>as in the comment</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0948EAFE" w14:textId="77777777" w:rsidR="00BE7B8D" w:rsidRPr="005138AF" w:rsidRDefault="00BE7B8D" w:rsidP="00BE7B8D">
            <w:pPr>
              <w:rPr>
                <w:b/>
                <w:bCs/>
                <w:sz w:val="16"/>
                <w:szCs w:val="16"/>
              </w:rPr>
            </w:pPr>
            <w:r w:rsidRPr="005138AF">
              <w:rPr>
                <w:b/>
                <w:bCs/>
                <w:sz w:val="16"/>
                <w:szCs w:val="16"/>
              </w:rPr>
              <w:t>Revised</w:t>
            </w:r>
          </w:p>
          <w:p w14:paraId="4D6BC393" w14:textId="77777777" w:rsidR="00BE7B8D" w:rsidRPr="00DC2903" w:rsidRDefault="00BE7B8D" w:rsidP="00BE7B8D">
            <w:pPr>
              <w:rPr>
                <w:b/>
                <w:bCs/>
                <w:sz w:val="16"/>
                <w:szCs w:val="16"/>
              </w:rPr>
            </w:pPr>
          </w:p>
          <w:p w14:paraId="3A3ACC2C" w14:textId="77777777" w:rsidR="00BE7B8D" w:rsidRPr="00DC2903" w:rsidRDefault="00BE7B8D" w:rsidP="00BE7B8D">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7CB791CB" w14:textId="77777777" w:rsidR="00BE7B8D" w:rsidRPr="00DC2903" w:rsidRDefault="00BE7B8D" w:rsidP="00BE7B8D">
            <w:pPr>
              <w:rPr>
                <w:b/>
                <w:bCs/>
                <w:sz w:val="16"/>
                <w:szCs w:val="16"/>
              </w:rPr>
            </w:pPr>
          </w:p>
          <w:p w14:paraId="086B9074" w14:textId="2888EDEE" w:rsidR="005B426F" w:rsidRPr="00DC2903" w:rsidRDefault="00BE7B8D" w:rsidP="005B426F">
            <w:pPr>
              <w:rPr>
                <w:b/>
                <w:bCs/>
                <w:sz w:val="16"/>
                <w:szCs w:val="16"/>
              </w:rPr>
            </w:pPr>
            <w:r w:rsidRPr="00362F70">
              <w:rPr>
                <w:b/>
                <w:bCs/>
                <w:sz w:val="16"/>
                <w:szCs w:val="16"/>
              </w:rPr>
              <w:t xml:space="preserve">TGbe editor: please make the change indicated in this doc </w:t>
            </w:r>
            <w:r w:rsidR="00A01CE1">
              <w:rPr>
                <w:b/>
                <w:bCs/>
                <w:sz w:val="16"/>
                <w:szCs w:val="16"/>
              </w:rPr>
              <w:t xml:space="preserve">11-22/1470r0 </w:t>
            </w:r>
            <w:r w:rsidRPr="00362F70">
              <w:rPr>
                <w:b/>
                <w:bCs/>
                <w:sz w:val="16"/>
                <w:szCs w:val="16"/>
              </w:rPr>
              <w:t>tagged by #</w:t>
            </w:r>
            <w:r>
              <w:rPr>
                <w:b/>
                <w:bCs/>
                <w:sz w:val="16"/>
                <w:szCs w:val="16"/>
              </w:rPr>
              <w:t>13646 and #10435.</w:t>
            </w:r>
          </w:p>
        </w:tc>
      </w:tr>
      <w:tr w:rsidR="005B426F" w:rsidRPr="00EB75EA" w14:paraId="1594EE63" w14:textId="77777777" w:rsidTr="00CB697D">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6435F613" w14:textId="77777777" w:rsidR="005B426F" w:rsidRPr="00EB75EA" w:rsidRDefault="005B426F" w:rsidP="005B426F">
            <w:pPr>
              <w:rPr>
                <w:sz w:val="16"/>
                <w:szCs w:val="16"/>
              </w:rPr>
            </w:pPr>
            <w:r w:rsidRPr="00EB75EA">
              <w:rPr>
                <w:sz w:val="16"/>
                <w:szCs w:val="16"/>
              </w:rPr>
              <w:t>12444</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52E1FF5" w14:textId="77777777" w:rsidR="005B426F" w:rsidRPr="00EB75EA" w:rsidRDefault="005B426F" w:rsidP="005B426F">
            <w:pPr>
              <w:rPr>
                <w:sz w:val="16"/>
                <w:szCs w:val="16"/>
              </w:rPr>
            </w:pPr>
            <w:r w:rsidRPr="00EB75EA">
              <w:rPr>
                <w:sz w:val="16"/>
                <w:szCs w:val="16"/>
              </w:rPr>
              <w:t>Ryuichi Hirata</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558CA071" w14:textId="77777777" w:rsidR="005B426F" w:rsidRPr="00EB75EA" w:rsidRDefault="005B426F" w:rsidP="005B426F">
            <w:pPr>
              <w:rPr>
                <w:sz w:val="16"/>
                <w:szCs w:val="16"/>
              </w:rPr>
            </w:pPr>
            <w:r w:rsidRPr="00EB75EA">
              <w:rPr>
                <w:sz w:val="16"/>
                <w:szCs w:val="16"/>
              </w:rPr>
              <w:t>35.9.4.1</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0EF3EFDD" w14:textId="77777777" w:rsidR="005B426F" w:rsidRPr="00EB75EA" w:rsidRDefault="005B426F" w:rsidP="005B426F">
            <w:pPr>
              <w:rPr>
                <w:sz w:val="16"/>
                <w:szCs w:val="16"/>
              </w:rPr>
            </w:pPr>
            <w:r w:rsidRPr="00EB75EA">
              <w:rPr>
                <w:sz w:val="16"/>
                <w:szCs w:val="16"/>
              </w:rPr>
              <w:t>512.09</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3F459879" w14:textId="77777777" w:rsidR="005B426F" w:rsidRPr="00EB75EA" w:rsidRDefault="005B426F" w:rsidP="005B426F">
            <w:pPr>
              <w:rPr>
                <w:sz w:val="16"/>
                <w:szCs w:val="16"/>
              </w:rPr>
            </w:pPr>
            <w:r w:rsidRPr="00EB75EA">
              <w:rPr>
                <w:sz w:val="16"/>
                <w:szCs w:val="16"/>
              </w:rPr>
              <w:t>TXOP holder in a first link of NSTR link pair should ensure the TXOP ends before the start time of a r-TWT SP in a second link of NSTR link pair.</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6BF733B8" w14:textId="77777777" w:rsidR="005B426F" w:rsidRPr="00EB75EA" w:rsidRDefault="005B426F" w:rsidP="005B426F">
            <w:pPr>
              <w:rPr>
                <w:sz w:val="16"/>
                <w:szCs w:val="16"/>
              </w:rPr>
            </w:pPr>
            <w:r w:rsidRPr="00EB75EA">
              <w:rPr>
                <w:sz w:val="16"/>
                <w:szCs w:val="16"/>
              </w:rPr>
              <w:t>as in the comment</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05B1FD69" w14:textId="77777777" w:rsidR="00BE7B8D" w:rsidRPr="005138AF" w:rsidRDefault="00BE7B8D" w:rsidP="00BE7B8D">
            <w:pPr>
              <w:rPr>
                <w:b/>
                <w:bCs/>
                <w:sz w:val="16"/>
                <w:szCs w:val="16"/>
              </w:rPr>
            </w:pPr>
            <w:r w:rsidRPr="005138AF">
              <w:rPr>
                <w:b/>
                <w:bCs/>
                <w:sz w:val="16"/>
                <w:szCs w:val="16"/>
              </w:rPr>
              <w:t>Revised</w:t>
            </w:r>
          </w:p>
          <w:p w14:paraId="18535F97" w14:textId="77777777" w:rsidR="00BE7B8D" w:rsidRPr="00DC2903" w:rsidRDefault="00BE7B8D" w:rsidP="00BE7B8D">
            <w:pPr>
              <w:rPr>
                <w:b/>
                <w:bCs/>
                <w:sz w:val="16"/>
                <w:szCs w:val="16"/>
              </w:rPr>
            </w:pPr>
          </w:p>
          <w:p w14:paraId="5186F168" w14:textId="77777777" w:rsidR="00BE7B8D" w:rsidRPr="00DC2903" w:rsidRDefault="00BE7B8D" w:rsidP="00BE7B8D">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40E7FC8C" w14:textId="77777777" w:rsidR="00BE7B8D" w:rsidRPr="00DC2903" w:rsidRDefault="00BE7B8D" w:rsidP="00BE7B8D">
            <w:pPr>
              <w:rPr>
                <w:b/>
                <w:bCs/>
                <w:sz w:val="16"/>
                <w:szCs w:val="16"/>
              </w:rPr>
            </w:pPr>
          </w:p>
          <w:p w14:paraId="16CEC62A" w14:textId="6BE84EDC" w:rsidR="005B426F" w:rsidRPr="00DC2903" w:rsidRDefault="00BE7B8D" w:rsidP="005B426F">
            <w:pPr>
              <w:rPr>
                <w:b/>
                <w:bCs/>
                <w:sz w:val="16"/>
                <w:szCs w:val="16"/>
              </w:rPr>
            </w:pPr>
            <w:r w:rsidRPr="00362F70">
              <w:rPr>
                <w:b/>
                <w:bCs/>
                <w:sz w:val="16"/>
                <w:szCs w:val="16"/>
              </w:rPr>
              <w:t xml:space="preserve">TGbe editor: please make the change indicated in this doc </w:t>
            </w:r>
            <w:r w:rsidR="00A01CE1">
              <w:rPr>
                <w:b/>
                <w:bCs/>
                <w:sz w:val="16"/>
                <w:szCs w:val="16"/>
              </w:rPr>
              <w:t xml:space="preserve">11-22/1470r0 </w:t>
            </w:r>
            <w:r w:rsidRPr="00362F70">
              <w:rPr>
                <w:b/>
                <w:bCs/>
                <w:sz w:val="16"/>
                <w:szCs w:val="16"/>
              </w:rPr>
              <w:t>tagged by #</w:t>
            </w:r>
            <w:r>
              <w:rPr>
                <w:b/>
                <w:bCs/>
                <w:sz w:val="16"/>
                <w:szCs w:val="16"/>
              </w:rPr>
              <w:t>13646 and #10435.</w:t>
            </w:r>
          </w:p>
        </w:tc>
      </w:tr>
      <w:tr w:rsidR="005B426F" w:rsidRPr="00EB75EA" w14:paraId="4D4968B3" w14:textId="77777777" w:rsidTr="00CB697D">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D89F720" w14:textId="77777777" w:rsidR="005B426F" w:rsidRPr="00EB75EA" w:rsidRDefault="005B426F" w:rsidP="005B426F">
            <w:pPr>
              <w:rPr>
                <w:sz w:val="16"/>
                <w:szCs w:val="16"/>
              </w:rPr>
            </w:pPr>
            <w:r w:rsidRPr="00EB75EA">
              <w:rPr>
                <w:sz w:val="16"/>
                <w:szCs w:val="16"/>
              </w:rPr>
              <w:t>12527</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0DA5215" w14:textId="77777777" w:rsidR="005B426F" w:rsidRPr="00EB75EA" w:rsidRDefault="005B426F" w:rsidP="005B426F">
            <w:pPr>
              <w:rPr>
                <w:sz w:val="16"/>
                <w:szCs w:val="16"/>
              </w:rPr>
            </w:pPr>
            <w:r w:rsidRPr="00EB75EA">
              <w:rPr>
                <w:sz w:val="16"/>
                <w:szCs w:val="16"/>
              </w:rPr>
              <w:t>Yusuke Tanaka</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528B9FBB" w14:textId="77777777" w:rsidR="005B426F" w:rsidRPr="00EB75EA" w:rsidRDefault="005B426F" w:rsidP="005B426F">
            <w:pPr>
              <w:rPr>
                <w:sz w:val="16"/>
                <w:szCs w:val="16"/>
              </w:rPr>
            </w:pPr>
            <w:r w:rsidRPr="00EB75EA">
              <w:rPr>
                <w:sz w:val="16"/>
                <w:szCs w:val="16"/>
              </w:rPr>
              <w:t>35.9.4.1</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517BBA4D" w14:textId="77777777" w:rsidR="005B426F" w:rsidRPr="00EB75EA" w:rsidRDefault="005B426F" w:rsidP="005B426F">
            <w:pPr>
              <w:rPr>
                <w:sz w:val="16"/>
                <w:szCs w:val="16"/>
              </w:rPr>
            </w:pPr>
            <w:r w:rsidRPr="00EB75EA">
              <w:rPr>
                <w:sz w:val="16"/>
                <w:szCs w:val="16"/>
              </w:rPr>
              <w:t>512.09</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12A6FA76" w14:textId="77777777" w:rsidR="005B426F" w:rsidRPr="00EB75EA" w:rsidRDefault="005B426F" w:rsidP="005B426F">
            <w:pPr>
              <w:rPr>
                <w:sz w:val="16"/>
                <w:szCs w:val="16"/>
              </w:rPr>
            </w:pPr>
            <w:r w:rsidRPr="00EB75EA">
              <w:rPr>
                <w:sz w:val="16"/>
                <w:szCs w:val="16"/>
              </w:rPr>
              <w:t>The behavior of a NSTR MLD whose affiliated STA has an r-TWT agreement should be defined, otherwise r-TWT SP on a link and TXOP on another link may overlapped and latency sensitive traffic cannot be delivered in the r-TWT.</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2AE33638" w14:textId="77777777" w:rsidR="005B426F" w:rsidRPr="00EB75EA" w:rsidRDefault="005B426F" w:rsidP="005B426F">
            <w:pPr>
              <w:rPr>
                <w:sz w:val="16"/>
                <w:szCs w:val="16"/>
              </w:rPr>
            </w:pPr>
            <w:r w:rsidRPr="00EB75EA">
              <w:rPr>
                <w:sz w:val="16"/>
                <w:szCs w:val="16"/>
              </w:rPr>
              <w:t>Please define TXOP setting rule of NSTR MLD that avoid overlapping of r-TWT SP on a link and TXOP on another link.</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391CAE23" w14:textId="77777777" w:rsidR="00BE7B8D" w:rsidRPr="005138AF" w:rsidRDefault="00BE7B8D" w:rsidP="00BE7B8D">
            <w:pPr>
              <w:rPr>
                <w:b/>
                <w:bCs/>
                <w:sz w:val="16"/>
                <w:szCs w:val="16"/>
              </w:rPr>
            </w:pPr>
            <w:r w:rsidRPr="005138AF">
              <w:rPr>
                <w:b/>
                <w:bCs/>
                <w:sz w:val="16"/>
                <w:szCs w:val="16"/>
              </w:rPr>
              <w:t>Revised</w:t>
            </w:r>
          </w:p>
          <w:p w14:paraId="1C515573" w14:textId="77777777" w:rsidR="00BE7B8D" w:rsidRPr="00DC2903" w:rsidRDefault="00BE7B8D" w:rsidP="00BE7B8D">
            <w:pPr>
              <w:rPr>
                <w:b/>
                <w:bCs/>
                <w:sz w:val="16"/>
                <w:szCs w:val="16"/>
              </w:rPr>
            </w:pPr>
          </w:p>
          <w:p w14:paraId="7747E35B" w14:textId="77777777" w:rsidR="00BE7B8D" w:rsidRPr="00DC2903" w:rsidRDefault="00BE7B8D" w:rsidP="00BE7B8D">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1BEA1E4F" w14:textId="77777777" w:rsidR="00BE7B8D" w:rsidRPr="00DC2903" w:rsidRDefault="00BE7B8D" w:rsidP="00BE7B8D">
            <w:pPr>
              <w:rPr>
                <w:b/>
                <w:bCs/>
                <w:sz w:val="16"/>
                <w:szCs w:val="16"/>
              </w:rPr>
            </w:pPr>
          </w:p>
          <w:p w14:paraId="69F09322" w14:textId="378AB63C" w:rsidR="005B426F" w:rsidRPr="00DC2903" w:rsidRDefault="00BE7B8D" w:rsidP="005B426F">
            <w:pPr>
              <w:rPr>
                <w:b/>
                <w:bCs/>
                <w:sz w:val="16"/>
                <w:szCs w:val="16"/>
              </w:rPr>
            </w:pPr>
            <w:r w:rsidRPr="00362F70">
              <w:rPr>
                <w:b/>
                <w:bCs/>
                <w:sz w:val="16"/>
                <w:szCs w:val="16"/>
              </w:rPr>
              <w:t xml:space="preserve">TGbe editor: please make the change indicated in this doc </w:t>
            </w:r>
            <w:r w:rsidR="00A01CE1">
              <w:rPr>
                <w:b/>
                <w:bCs/>
                <w:sz w:val="16"/>
                <w:szCs w:val="16"/>
              </w:rPr>
              <w:t xml:space="preserve">11-22/1470r0 </w:t>
            </w:r>
            <w:r w:rsidRPr="00362F70">
              <w:rPr>
                <w:b/>
                <w:bCs/>
                <w:sz w:val="16"/>
                <w:szCs w:val="16"/>
              </w:rPr>
              <w:t>tagged by #</w:t>
            </w:r>
            <w:r>
              <w:rPr>
                <w:b/>
                <w:bCs/>
                <w:sz w:val="16"/>
                <w:szCs w:val="16"/>
              </w:rPr>
              <w:t>13646 and #10435.</w:t>
            </w:r>
          </w:p>
        </w:tc>
      </w:tr>
      <w:tr w:rsidR="005B426F" w:rsidRPr="00EB75EA" w14:paraId="73DFB038" w14:textId="77777777" w:rsidTr="00CB697D">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6A7B60E8" w14:textId="77777777" w:rsidR="005B426F" w:rsidRPr="00EB75EA" w:rsidRDefault="005B426F" w:rsidP="005B426F">
            <w:pPr>
              <w:rPr>
                <w:sz w:val="16"/>
                <w:szCs w:val="16"/>
              </w:rPr>
            </w:pPr>
            <w:r w:rsidRPr="00EB75EA">
              <w:rPr>
                <w:sz w:val="16"/>
                <w:szCs w:val="16"/>
              </w:rPr>
              <w:t>13032</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1A419EB7" w14:textId="77777777" w:rsidR="005B426F" w:rsidRPr="00EB75EA" w:rsidRDefault="005B426F" w:rsidP="005B426F">
            <w:pPr>
              <w:rPr>
                <w:sz w:val="16"/>
                <w:szCs w:val="16"/>
              </w:rPr>
            </w:pPr>
            <w:r w:rsidRPr="00EB75EA">
              <w:rPr>
                <w:sz w:val="16"/>
                <w:szCs w:val="16"/>
              </w:rPr>
              <w:t>Chunyu Hu</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6272A4AD" w14:textId="77777777" w:rsidR="005B426F" w:rsidRPr="00EB75EA" w:rsidRDefault="005B426F" w:rsidP="005B426F">
            <w:pPr>
              <w:rPr>
                <w:sz w:val="16"/>
                <w:szCs w:val="16"/>
              </w:rPr>
            </w:pPr>
            <w:r w:rsidRPr="00EB75EA">
              <w:rPr>
                <w:sz w:val="16"/>
                <w:szCs w:val="16"/>
              </w:rPr>
              <w:t>35.9.4.1</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632464A6" w14:textId="77777777" w:rsidR="005B426F" w:rsidRPr="00EB75EA" w:rsidRDefault="005B426F" w:rsidP="005B426F">
            <w:pPr>
              <w:rPr>
                <w:sz w:val="16"/>
                <w:szCs w:val="16"/>
              </w:rPr>
            </w:pPr>
            <w:r w:rsidRPr="00EB75EA">
              <w:rPr>
                <w:sz w:val="16"/>
                <w:szCs w:val="16"/>
              </w:rPr>
              <w:t>512.09</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0636326A" w14:textId="77777777" w:rsidR="005B426F" w:rsidRPr="00EB75EA" w:rsidRDefault="005B426F" w:rsidP="005B426F">
            <w:pPr>
              <w:rPr>
                <w:sz w:val="16"/>
                <w:szCs w:val="16"/>
              </w:rPr>
            </w:pPr>
            <w:r w:rsidRPr="00EB75EA">
              <w:rPr>
                <w:sz w:val="16"/>
                <w:szCs w:val="16"/>
              </w:rPr>
              <w:t>Consder the case where a r-TWT member STA is operating in the EMLSR. It has a r-TWT SP coming over one link (link1), the AP initiates a frame exchange with it on link2 such that this STA cannot performs the intended latency sensitive traffic tx/rx. AP MLD should give priority to the pre-setup schedule: either not initiate the frame ex</w:t>
            </w:r>
            <w:r w:rsidRPr="00EB75EA">
              <w:rPr>
                <w:sz w:val="16"/>
                <w:szCs w:val="16"/>
              </w:rPr>
              <w:lastRenderedPageBreak/>
              <w:t>change if no sufficient time to complete before the r-TWT SP start on link1; or to terminate the current TXOP on link2 so it ends transition delay time before the r-TWT SP start time on link1. Same or similar problem exists for EMLMR as well.</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6838B484" w14:textId="77777777" w:rsidR="005B426F" w:rsidRPr="00EB75EA" w:rsidRDefault="005B426F" w:rsidP="005B426F">
            <w:pPr>
              <w:rPr>
                <w:sz w:val="16"/>
                <w:szCs w:val="16"/>
              </w:rPr>
            </w:pPr>
            <w:r w:rsidRPr="00EB75EA">
              <w:rPr>
                <w:sz w:val="16"/>
                <w:szCs w:val="16"/>
              </w:rPr>
              <w:lastRenderedPageBreak/>
              <w:t>Add necessary design and/or procedure.</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361E7287" w14:textId="77777777" w:rsidR="00BE7B8D" w:rsidRPr="005138AF" w:rsidRDefault="00BE7B8D" w:rsidP="00BE7B8D">
            <w:pPr>
              <w:rPr>
                <w:b/>
                <w:bCs/>
                <w:sz w:val="16"/>
                <w:szCs w:val="16"/>
              </w:rPr>
            </w:pPr>
            <w:r w:rsidRPr="005138AF">
              <w:rPr>
                <w:b/>
                <w:bCs/>
                <w:sz w:val="16"/>
                <w:szCs w:val="16"/>
              </w:rPr>
              <w:t>Revised</w:t>
            </w:r>
          </w:p>
          <w:p w14:paraId="491C6D59" w14:textId="77777777" w:rsidR="00BE7B8D" w:rsidRPr="00DC2903" w:rsidRDefault="00BE7B8D" w:rsidP="00BE7B8D">
            <w:pPr>
              <w:rPr>
                <w:b/>
                <w:bCs/>
                <w:sz w:val="16"/>
                <w:szCs w:val="16"/>
              </w:rPr>
            </w:pPr>
          </w:p>
          <w:p w14:paraId="629BD409" w14:textId="77777777" w:rsidR="00BE7B8D" w:rsidRPr="00DC2903" w:rsidRDefault="00BE7B8D" w:rsidP="00BE7B8D">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0F223BE8" w14:textId="77777777" w:rsidR="00BE7B8D" w:rsidRPr="00DC2903" w:rsidRDefault="00BE7B8D" w:rsidP="00BE7B8D">
            <w:pPr>
              <w:rPr>
                <w:b/>
                <w:bCs/>
                <w:sz w:val="16"/>
                <w:szCs w:val="16"/>
              </w:rPr>
            </w:pPr>
          </w:p>
          <w:p w14:paraId="2F60F691" w14:textId="7FB24F75" w:rsidR="00BE7B8D" w:rsidRPr="00DC2903" w:rsidRDefault="00BE7B8D" w:rsidP="00BE7B8D">
            <w:pPr>
              <w:rPr>
                <w:b/>
                <w:bCs/>
                <w:sz w:val="16"/>
                <w:szCs w:val="16"/>
              </w:rPr>
            </w:pPr>
            <w:r w:rsidRPr="00362F70">
              <w:rPr>
                <w:b/>
                <w:bCs/>
                <w:sz w:val="16"/>
                <w:szCs w:val="16"/>
              </w:rPr>
              <w:t xml:space="preserve">TGbe editor: please make the change indicated in this doc </w:t>
            </w:r>
            <w:r w:rsidR="00A01CE1">
              <w:rPr>
                <w:b/>
                <w:bCs/>
                <w:sz w:val="16"/>
                <w:szCs w:val="16"/>
              </w:rPr>
              <w:t xml:space="preserve">11-22/1470r0 </w:t>
            </w:r>
            <w:r w:rsidRPr="00362F70">
              <w:rPr>
                <w:b/>
                <w:bCs/>
                <w:sz w:val="16"/>
                <w:szCs w:val="16"/>
              </w:rPr>
              <w:t>tagged by #</w:t>
            </w:r>
            <w:r>
              <w:rPr>
                <w:b/>
                <w:bCs/>
                <w:sz w:val="16"/>
                <w:szCs w:val="16"/>
              </w:rPr>
              <w:t>13646 and #10435.</w:t>
            </w:r>
          </w:p>
          <w:p w14:paraId="3B0CC49E" w14:textId="2FDC6BC0" w:rsidR="005B426F" w:rsidRPr="00DC2903" w:rsidRDefault="005B426F" w:rsidP="005B426F">
            <w:pPr>
              <w:rPr>
                <w:b/>
                <w:bCs/>
                <w:sz w:val="16"/>
                <w:szCs w:val="16"/>
              </w:rPr>
            </w:pPr>
          </w:p>
        </w:tc>
      </w:tr>
      <w:tr w:rsidR="00707CA3" w:rsidRPr="00EB75EA" w14:paraId="7AD6C84A" w14:textId="77777777" w:rsidTr="00CB697D">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80C1968" w14:textId="2A63B1E2" w:rsidR="00707CA3" w:rsidRPr="00EB75EA" w:rsidRDefault="00707CA3" w:rsidP="00707CA3">
            <w:pPr>
              <w:rPr>
                <w:sz w:val="16"/>
                <w:szCs w:val="16"/>
              </w:rPr>
            </w:pPr>
            <w:r w:rsidRPr="00FC4DA7">
              <w:rPr>
                <w:sz w:val="16"/>
                <w:szCs w:val="16"/>
              </w:rPr>
              <w:t>11164</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73376573" w14:textId="4DAC0756" w:rsidR="00707CA3" w:rsidRPr="00EB75EA" w:rsidRDefault="00707CA3" w:rsidP="00707CA3">
            <w:pPr>
              <w:rPr>
                <w:sz w:val="16"/>
                <w:szCs w:val="16"/>
              </w:rPr>
            </w:pPr>
            <w:r w:rsidRPr="00FC4DA7">
              <w:rPr>
                <w:sz w:val="16"/>
                <w:szCs w:val="16"/>
              </w:rPr>
              <w:t>Boon Loong Ng</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2F3BDD9F" w14:textId="5BA25F15" w:rsidR="00707CA3" w:rsidRPr="00EB75EA" w:rsidRDefault="00707CA3" w:rsidP="00707CA3">
            <w:pPr>
              <w:rPr>
                <w:sz w:val="16"/>
                <w:szCs w:val="16"/>
              </w:rPr>
            </w:pPr>
            <w:r w:rsidRPr="00FC4DA7">
              <w:rPr>
                <w:sz w:val="16"/>
                <w:szCs w:val="16"/>
              </w:rPr>
              <w:t>35.9</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26B1E585" w14:textId="7F269798" w:rsidR="00707CA3" w:rsidRPr="00EB75EA" w:rsidRDefault="00707CA3" w:rsidP="00707CA3">
            <w:pPr>
              <w:rPr>
                <w:sz w:val="16"/>
                <w:szCs w:val="16"/>
              </w:rPr>
            </w:pPr>
            <w:r w:rsidRPr="00FC4DA7">
              <w:rPr>
                <w:sz w:val="16"/>
                <w:szCs w:val="16"/>
              </w:rPr>
              <w:t>510.51</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11BEE11B" w14:textId="0692A2CD" w:rsidR="00707CA3" w:rsidRPr="00EB75EA" w:rsidRDefault="00707CA3" w:rsidP="00707CA3">
            <w:pPr>
              <w:rPr>
                <w:sz w:val="16"/>
                <w:szCs w:val="16"/>
              </w:rPr>
            </w:pPr>
            <w:r w:rsidRPr="00FC4DA7">
              <w:rPr>
                <w:sz w:val="16"/>
                <w:szCs w:val="16"/>
              </w:rPr>
              <w:t>r-TWT operation under NSTR constraints needs to be clarified in the spec.</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62CE8EB7" w14:textId="427C3A42" w:rsidR="00707CA3" w:rsidRPr="00EB75EA" w:rsidRDefault="00707CA3" w:rsidP="00707CA3">
            <w:pPr>
              <w:rPr>
                <w:sz w:val="16"/>
                <w:szCs w:val="16"/>
              </w:rPr>
            </w:pPr>
            <w:r w:rsidRPr="00FC4DA7">
              <w:rPr>
                <w:sz w:val="16"/>
                <w:szCs w:val="16"/>
              </w:rPr>
              <w:t>under NSTR contraints, there needs to be some guideline to prioritize r-TWT SP.</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7EC88E36" w14:textId="77777777" w:rsidR="007B01CB" w:rsidRPr="005138AF" w:rsidRDefault="007B01CB" w:rsidP="007B01CB">
            <w:pPr>
              <w:rPr>
                <w:b/>
                <w:bCs/>
                <w:sz w:val="16"/>
                <w:szCs w:val="16"/>
              </w:rPr>
            </w:pPr>
            <w:r w:rsidRPr="005138AF">
              <w:rPr>
                <w:b/>
                <w:bCs/>
                <w:sz w:val="16"/>
                <w:szCs w:val="16"/>
              </w:rPr>
              <w:t>Revised</w:t>
            </w:r>
          </w:p>
          <w:p w14:paraId="6F04A26E" w14:textId="77777777" w:rsidR="007B01CB" w:rsidRPr="00DC2903" w:rsidRDefault="007B01CB" w:rsidP="007B01CB">
            <w:pPr>
              <w:rPr>
                <w:b/>
                <w:bCs/>
                <w:sz w:val="16"/>
                <w:szCs w:val="16"/>
              </w:rPr>
            </w:pPr>
          </w:p>
          <w:p w14:paraId="1FD836B2" w14:textId="77777777" w:rsidR="007B01CB" w:rsidRPr="00DC2903" w:rsidRDefault="007B01CB" w:rsidP="007B01CB">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44B71152" w14:textId="77777777" w:rsidR="007B01CB" w:rsidRPr="00DC2903" w:rsidRDefault="007B01CB" w:rsidP="007B01CB">
            <w:pPr>
              <w:rPr>
                <w:b/>
                <w:bCs/>
                <w:sz w:val="16"/>
                <w:szCs w:val="16"/>
              </w:rPr>
            </w:pPr>
          </w:p>
          <w:p w14:paraId="2945EE61" w14:textId="57BF2989" w:rsidR="00707CA3" w:rsidRPr="005138AF" w:rsidRDefault="007B01CB" w:rsidP="00707CA3">
            <w:pPr>
              <w:rPr>
                <w:b/>
                <w:bCs/>
                <w:sz w:val="16"/>
                <w:szCs w:val="16"/>
              </w:rPr>
            </w:pPr>
            <w:r w:rsidRPr="00362F70">
              <w:rPr>
                <w:b/>
                <w:bCs/>
                <w:sz w:val="16"/>
                <w:szCs w:val="16"/>
              </w:rPr>
              <w:t xml:space="preserve">TGbe editor: please make the change indicated in this doc </w:t>
            </w:r>
            <w:r w:rsidR="00A01CE1">
              <w:rPr>
                <w:b/>
                <w:bCs/>
                <w:sz w:val="16"/>
                <w:szCs w:val="16"/>
              </w:rPr>
              <w:t xml:space="preserve">11-22/1470r0 </w:t>
            </w:r>
            <w:r w:rsidRPr="00362F70">
              <w:rPr>
                <w:b/>
                <w:bCs/>
                <w:sz w:val="16"/>
                <w:szCs w:val="16"/>
              </w:rPr>
              <w:t>tagged by #</w:t>
            </w:r>
            <w:r>
              <w:rPr>
                <w:b/>
                <w:bCs/>
                <w:sz w:val="16"/>
                <w:szCs w:val="16"/>
              </w:rPr>
              <w:t>13646 and #10435.</w:t>
            </w:r>
          </w:p>
        </w:tc>
      </w:tr>
      <w:tr w:rsidR="00707CA3" w:rsidRPr="00EB75EA" w14:paraId="7ECFA4BE" w14:textId="77777777" w:rsidTr="00CB697D">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6E39FAB7" w14:textId="7EF001B0" w:rsidR="00707CA3" w:rsidRPr="00FC4DA7" w:rsidRDefault="00707CA3" w:rsidP="00707CA3">
            <w:pPr>
              <w:rPr>
                <w:sz w:val="16"/>
                <w:szCs w:val="16"/>
              </w:rPr>
            </w:pPr>
            <w:r w:rsidRPr="00FC4DA7">
              <w:rPr>
                <w:sz w:val="16"/>
                <w:szCs w:val="16"/>
              </w:rPr>
              <w:t xml:space="preserve">13237 </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415443C7" w14:textId="587DA6A9" w:rsidR="00707CA3" w:rsidRPr="00FC4DA7" w:rsidRDefault="00707CA3" w:rsidP="00707CA3">
            <w:pPr>
              <w:rPr>
                <w:sz w:val="16"/>
                <w:szCs w:val="16"/>
              </w:rPr>
            </w:pPr>
            <w:r w:rsidRPr="00FC4DA7">
              <w:rPr>
                <w:sz w:val="16"/>
                <w:szCs w:val="16"/>
              </w:rPr>
              <w:t>Binita Gupta</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58B90887" w14:textId="676F869F" w:rsidR="00707CA3" w:rsidRPr="00FC4DA7" w:rsidRDefault="00707CA3" w:rsidP="00707CA3">
            <w:pPr>
              <w:rPr>
                <w:sz w:val="16"/>
                <w:szCs w:val="16"/>
              </w:rPr>
            </w:pPr>
            <w:r w:rsidRPr="00FC4DA7">
              <w:rPr>
                <w:sz w:val="16"/>
                <w:szCs w:val="16"/>
              </w:rPr>
              <w:t>35.9</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4D88F7B6" w14:textId="3C8C6AD0" w:rsidR="00707CA3" w:rsidRPr="00FC4DA7" w:rsidRDefault="00707CA3" w:rsidP="00707CA3">
            <w:pPr>
              <w:rPr>
                <w:sz w:val="16"/>
                <w:szCs w:val="16"/>
              </w:rPr>
            </w:pPr>
            <w:r w:rsidRPr="00FC4DA7">
              <w:rPr>
                <w:sz w:val="16"/>
                <w:szCs w:val="16"/>
              </w:rPr>
              <w:t>510.51</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1A93E4B3" w14:textId="71EA7A5C" w:rsidR="00707CA3" w:rsidRPr="00FC4DA7" w:rsidRDefault="00707CA3" w:rsidP="00707CA3">
            <w:pPr>
              <w:rPr>
                <w:sz w:val="16"/>
                <w:szCs w:val="16"/>
              </w:rPr>
            </w:pPr>
            <w:r w:rsidRPr="00FC4DA7">
              <w:rPr>
                <w:sz w:val="16"/>
                <w:szCs w:val="16"/>
              </w:rPr>
              <w:t>rTWT schedules can be established on a link which is part of NSTR, eMLSR or eMLMR link pairs for an MLD. How does rTWT operation work together with procedures defined for MLO for NSTR, eMLSR or eMLMR need to be evaluated and any necessary spec changes should be added.</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36B969DD" w14:textId="4B652298" w:rsidR="00707CA3" w:rsidRPr="00FC4DA7" w:rsidRDefault="00707CA3" w:rsidP="00707CA3">
            <w:pPr>
              <w:rPr>
                <w:sz w:val="16"/>
                <w:szCs w:val="16"/>
              </w:rPr>
            </w:pPr>
            <w:r w:rsidRPr="00FC4DA7">
              <w:rPr>
                <w:sz w:val="16"/>
                <w:szCs w:val="16"/>
              </w:rPr>
              <w:t>As in comment.</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3151A48D" w14:textId="77777777" w:rsidR="007B01CB" w:rsidRPr="005138AF" w:rsidRDefault="007B01CB" w:rsidP="007B01CB">
            <w:pPr>
              <w:rPr>
                <w:b/>
                <w:bCs/>
                <w:sz w:val="16"/>
                <w:szCs w:val="16"/>
              </w:rPr>
            </w:pPr>
            <w:r w:rsidRPr="005138AF">
              <w:rPr>
                <w:b/>
                <w:bCs/>
                <w:sz w:val="16"/>
                <w:szCs w:val="16"/>
              </w:rPr>
              <w:t>Revised</w:t>
            </w:r>
          </w:p>
          <w:p w14:paraId="24229462" w14:textId="77777777" w:rsidR="007B01CB" w:rsidRPr="00DC2903" w:rsidRDefault="007B01CB" w:rsidP="007B01CB">
            <w:pPr>
              <w:rPr>
                <w:b/>
                <w:bCs/>
                <w:sz w:val="16"/>
                <w:szCs w:val="16"/>
              </w:rPr>
            </w:pPr>
          </w:p>
          <w:p w14:paraId="5DA3414D" w14:textId="77777777" w:rsidR="007B01CB" w:rsidRPr="00DC2903" w:rsidRDefault="007B01CB" w:rsidP="007B01CB">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5B0D0EAC" w14:textId="77777777" w:rsidR="007B01CB" w:rsidRPr="00DC2903" w:rsidRDefault="007B01CB" w:rsidP="007B01CB">
            <w:pPr>
              <w:rPr>
                <w:b/>
                <w:bCs/>
                <w:sz w:val="16"/>
                <w:szCs w:val="16"/>
              </w:rPr>
            </w:pPr>
          </w:p>
          <w:p w14:paraId="021F1E07" w14:textId="07E421E6" w:rsidR="00707CA3" w:rsidRPr="007B01CB" w:rsidRDefault="007B01CB" w:rsidP="00707CA3">
            <w:pPr>
              <w:rPr>
                <w:b/>
                <w:bCs/>
                <w:sz w:val="16"/>
                <w:szCs w:val="16"/>
              </w:rPr>
            </w:pPr>
            <w:r w:rsidRPr="00362F70">
              <w:rPr>
                <w:b/>
                <w:bCs/>
                <w:sz w:val="16"/>
                <w:szCs w:val="16"/>
              </w:rPr>
              <w:t xml:space="preserve">TGbe editor: please make the change indicated in this doc </w:t>
            </w:r>
            <w:r w:rsidR="00A01CE1">
              <w:rPr>
                <w:b/>
                <w:bCs/>
                <w:sz w:val="16"/>
                <w:szCs w:val="16"/>
              </w:rPr>
              <w:t xml:space="preserve">11-22/1470r0 </w:t>
            </w:r>
            <w:r w:rsidRPr="00362F70">
              <w:rPr>
                <w:b/>
                <w:bCs/>
                <w:sz w:val="16"/>
                <w:szCs w:val="16"/>
              </w:rPr>
              <w:t>tagged by #</w:t>
            </w:r>
            <w:r>
              <w:rPr>
                <w:b/>
                <w:bCs/>
                <w:sz w:val="16"/>
                <w:szCs w:val="16"/>
              </w:rPr>
              <w:t>13646 and #10435.</w:t>
            </w:r>
          </w:p>
        </w:tc>
      </w:tr>
      <w:tr w:rsidR="00707CA3" w:rsidRPr="00EB75EA" w14:paraId="40795BBD" w14:textId="77777777" w:rsidTr="00CB697D">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9FA9B1E" w14:textId="0AC137E8" w:rsidR="00707CA3" w:rsidRPr="00FC4DA7" w:rsidRDefault="00707CA3" w:rsidP="00707CA3">
            <w:pPr>
              <w:rPr>
                <w:sz w:val="16"/>
                <w:szCs w:val="16"/>
              </w:rPr>
            </w:pPr>
            <w:r w:rsidRPr="00FD0109">
              <w:rPr>
                <w:sz w:val="16"/>
                <w:szCs w:val="16"/>
              </w:rPr>
              <w:t>12526</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2E1D9934" w14:textId="318A7561" w:rsidR="00707CA3" w:rsidRPr="00FC4DA7" w:rsidRDefault="00707CA3" w:rsidP="00707CA3">
            <w:pPr>
              <w:rPr>
                <w:sz w:val="16"/>
                <w:szCs w:val="16"/>
              </w:rPr>
            </w:pPr>
            <w:r w:rsidRPr="00FD0109">
              <w:rPr>
                <w:sz w:val="16"/>
                <w:szCs w:val="16"/>
              </w:rPr>
              <w:t>Yusuke Tanaka</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408B286C" w14:textId="27C5E9A0" w:rsidR="00707CA3" w:rsidRPr="00FC4DA7" w:rsidRDefault="00707CA3" w:rsidP="00707CA3">
            <w:pPr>
              <w:rPr>
                <w:sz w:val="16"/>
                <w:szCs w:val="16"/>
              </w:rPr>
            </w:pPr>
            <w:r w:rsidRPr="00FD0109">
              <w:rPr>
                <w:sz w:val="16"/>
                <w:szCs w:val="16"/>
              </w:rPr>
              <w:t>35.9.2.2</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359A8A7B" w14:textId="6EA05B5D" w:rsidR="00707CA3" w:rsidRPr="00FC4DA7" w:rsidRDefault="00707CA3" w:rsidP="00707CA3">
            <w:pPr>
              <w:rPr>
                <w:sz w:val="16"/>
                <w:szCs w:val="16"/>
              </w:rPr>
            </w:pPr>
            <w:r w:rsidRPr="00FD0109">
              <w:rPr>
                <w:sz w:val="16"/>
                <w:szCs w:val="16"/>
              </w:rPr>
              <w:t>511.16</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04BF62F5" w14:textId="18DE007D" w:rsidR="00707CA3" w:rsidRPr="00FC4DA7" w:rsidRDefault="00707CA3" w:rsidP="00707CA3">
            <w:pPr>
              <w:rPr>
                <w:sz w:val="16"/>
                <w:szCs w:val="16"/>
              </w:rPr>
            </w:pPr>
            <w:r w:rsidRPr="00FD0109">
              <w:rPr>
                <w:sz w:val="16"/>
                <w:szCs w:val="16"/>
              </w:rPr>
              <w:t>R-TWT set-up procedure considering STR/NSTR MLD shuold be defined. If r-TWT SP is configured by ignoring other links in NSTR MLD, latency sensitive traffic may not be delivered. In addition, by setting SPs that are coordinated with multiple links in STR / NSTR MLD, transmission opportunities can be improved by MLO, and low latency transmission can be performed.</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3D44156A" w14:textId="17C57F13" w:rsidR="00707CA3" w:rsidRPr="00FC4DA7" w:rsidRDefault="00707CA3" w:rsidP="00707CA3">
            <w:pPr>
              <w:rPr>
                <w:sz w:val="16"/>
                <w:szCs w:val="16"/>
              </w:rPr>
            </w:pPr>
            <w:r w:rsidRPr="00FD0109">
              <w:rPr>
                <w:sz w:val="16"/>
                <w:szCs w:val="16"/>
              </w:rPr>
              <w:t>Please define r-TWT set-up procedure considering STR/NSTR MLD.</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7D814BC5" w14:textId="77777777" w:rsidR="007B01CB" w:rsidRPr="005138AF" w:rsidRDefault="007B01CB" w:rsidP="007B01CB">
            <w:pPr>
              <w:rPr>
                <w:b/>
                <w:bCs/>
                <w:sz w:val="16"/>
                <w:szCs w:val="16"/>
              </w:rPr>
            </w:pPr>
            <w:r w:rsidRPr="005138AF">
              <w:rPr>
                <w:b/>
                <w:bCs/>
                <w:sz w:val="16"/>
                <w:szCs w:val="16"/>
              </w:rPr>
              <w:t>Revised</w:t>
            </w:r>
          </w:p>
          <w:p w14:paraId="6444CF42" w14:textId="77777777" w:rsidR="007B01CB" w:rsidRPr="00DC2903" w:rsidRDefault="007B01CB" w:rsidP="007B01CB">
            <w:pPr>
              <w:rPr>
                <w:b/>
                <w:bCs/>
                <w:sz w:val="16"/>
                <w:szCs w:val="16"/>
              </w:rPr>
            </w:pPr>
          </w:p>
          <w:p w14:paraId="3ECFF935" w14:textId="77777777" w:rsidR="007B01CB" w:rsidRPr="00DC2903" w:rsidRDefault="007B01CB" w:rsidP="007B01CB">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4B98451D" w14:textId="77777777" w:rsidR="007B01CB" w:rsidRPr="00DC2903" w:rsidRDefault="007B01CB" w:rsidP="007B01CB">
            <w:pPr>
              <w:rPr>
                <w:b/>
                <w:bCs/>
                <w:sz w:val="16"/>
                <w:szCs w:val="16"/>
              </w:rPr>
            </w:pPr>
          </w:p>
          <w:p w14:paraId="77F65720" w14:textId="3AA5BA37" w:rsidR="00707CA3" w:rsidRPr="00B235C7" w:rsidRDefault="007B01CB" w:rsidP="00707CA3">
            <w:pPr>
              <w:rPr>
                <w:b/>
                <w:bCs/>
                <w:sz w:val="16"/>
                <w:szCs w:val="16"/>
              </w:rPr>
            </w:pPr>
            <w:r w:rsidRPr="00362F70">
              <w:rPr>
                <w:b/>
                <w:bCs/>
                <w:sz w:val="16"/>
                <w:szCs w:val="16"/>
              </w:rPr>
              <w:t xml:space="preserve">TGbe editor: please make the change indicated in this doc </w:t>
            </w:r>
            <w:r w:rsidR="00A01CE1">
              <w:rPr>
                <w:b/>
                <w:bCs/>
                <w:sz w:val="16"/>
                <w:szCs w:val="16"/>
              </w:rPr>
              <w:t xml:space="preserve">11-22/1470r0 </w:t>
            </w:r>
            <w:r w:rsidRPr="00362F70">
              <w:rPr>
                <w:b/>
                <w:bCs/>
                <w:sz w:val="16"/>
                <w:szCs w:val="16"/>
              </w:rPr>
              <w:t>tagged by #</w:t>
            </w:r>
            <w:r>
              <w:rPr>
                <w:b/>
                <w:bCs/>
                <w:sz w:val="16"/>
                <w:szCs w:val="16"/>
              </w:rPr>
              <w:t>13646 and #10435.</w:t>
            </w:r>
          </w:p>
        </w:tc>
      </w:tr>
    </w:tbl>
    <w:p w14:paraId="6A72BD51" w14:textId="008BAC93" w:rsidR="00EA330E" w:rsidRDefault="00EA330E" w:rsidP="00097128">
      <w:pPr>
        <w:ind w:right="288"/>
        <w:rPr>
          <w:rFonts w:ascii="Times New Roman" w:hAnsi="Times New Roman" w:cs="Times New Roman"/>
          <w:bCs/>
          <w:sz w:val="20"/>
          <w:szCs w:val="20"/>
        </w:rPr>
      </w:pPr>
    </w:p>
    <w:p w14:paraId="3E58D501" w14:textId="77777777" w:rsidR="00E618A1" w:rsidRPr="00E618A1" w:rsidRDefault="00E618A1" w:rsidP="00E618A1">
      <w:pPr>
        <w:rPr>
          <w:rFonts w:ascii="Times New Roman" w:hAnsi="Times New Roman" w:cs="Times New Roman"/>
          <w:sz w:val="22"/>
          <w:szCs w:val="22"/>
        </w:rPr>
      </w:pPr>
      <w:r w:rsidRPr="00E618A1">
        <w:rPr>
          <w:rFonts w:ascii="Times New Roman" w:hAnsi="Times New Roman" w:cs="Times New Roman"/>
          <w:b/>
          <w:bCs/>
          <w:sz w:val="22"/>
          <w:szCs w:val="22"/>
        </w:rPr>
        <w:t>Discussion on R-TWT for EMLSR or NSTR MLD</w:t>
      </w:r>
      <w:r w:rsidRPr="00E618A1">
        <w:rPr>
          <w:rFonts w:ascii="Times New Roman" w:hAnsi="Times New Roman" w:cs="Times New Roman"/>
          <w:sz w:val="22"/>
          <w:szCs w:val="22"/>
        </w:rPr>
        <w:t>:</w:t>
      </w:r>
    </w:p>
    <w:p w14:paraId="70F05D01" w14:textId="77777777" w:rsidR="00E618A1" w:rsidRPr="00E618A1" w:rsidRDefault="00E618A1" w:rsidP="00E618A1">
      <w:pPr>
        <w:rPr>
          <w:rFonts w:ascii="Times New Roman" w:hAnsi="Times New Roman" w:cs="Times New Roman"/>
          <w:sz w:val="20"/>
          <w:szCs w:val="20"/>
        </w:rPr>
      </w:pPr>
    </w:p>
    <w:p w14:paraId="502CE0CE" w14:textId="77777777" w:rsidR="00E618A1" w:rsidRPr="00E618A1" w:rsidRDefault="00E618A1" w:rsidP="00E618A1">
      <w:pPr>
        <w:rPr>
          <w:rFonts w:ascii="Times New Roman" w:hAnsi="Times New Roman" w:cs="Times New Roman"/>
          <w:sz w:val="20"/>
          <w:szCs w:val="20"/>
        </w:rPr>
      </w:pPr>
      <w:r w:rsidRPr="00E618A1">
        <w:rPr>
          <w:rFonts w:ascii="Times New Roman" w:hAnsi="Times New Roman" w:cs="Times New Roman"/>
          <w:sz w:val="20"/>
          <w:szCs w:val="20"/>
        </w:rPr>
        <w:t>There are many CIDs raising the issue for a R-TWT member non-AP STA when it’s affiliated with a MLD that has links operating in the EMLSR or NSTR mode. The diagrams below illustrate the issue:</w:t>
      </w:r>
    </w:p>
    <w:tbl>
      <w:tblPr>
        <w:tblW w:w="0" w:type="auto"/>
        <w:tblLook w:val="04A0" w:firstRow="1" w:lastRow="0" w:firstColumn="1" w:lastColumn="0" w:noHBand="0" w:noVBand="1"/>
      </w:tblPr>
      <w:tblGrid>
        <w:gridCol w:w="5165"/>
        <w:gridCol w:w="5203"/>
      </w:tblGrid>
      <w:tr w:rsidR="00E618A1" w14:paraId="158D4D45" w14:textId="77777777" w:rsidTr="00D75D07">
        <w:tc>
          <w:tcPr>
            <w:tcW w:w="5179" w:type="dxa"/>
          </w:tcPr>
          <w:p w14:paraId="64B918F9" w14:textId="77777777" w:rsidR="00E618A1" w:rsidRDefault="00E618A1" w:rsidP="00D75D07">
            <w:pPr>
              <w:rPr>
                <w:rFonts w:ascii="Arial" w:hAnsi="Arial" w:cs="Arial"/>
                <w:color w:val="000000"/>
              </w:rPr>
            </w:pPr>
            <w:r w:rsidRPr="00511338">
              <w:rPr>
                <w:noProof/>
              </w:rPr>
              <w:drawing>
                <wp:inline distT="0" distB="0" distL="0" distR="0" wp14:anchorId="194ECC1B" wp14:editId="7EF8ECD0">
                  <wp:extent cx="3235569" cy="2062367"/>
                  <wp:effectExtent l="0" t="0" r="3175"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8"/>
                          <a:stretch>
                            <a:fillRect/>
                          </a:stretch>
                        </pic:blipFill>
                        <pic:spPr>
                          <a:xfrm>
                            <a:off x="0" y="0"/>
                            <a:ext cx="3244016" cy="2067751"/>
                          </a:xfrm>
                          <a:prstGeom prst="rect">
                            <a:avLst/>
                          </a:prstGeom>
                        </pic:spPr>
                      </pic:pic>
                    </a:graphicData>
                  </a:graphic>
                </wp:inline>
              </w:drawing>
            </w:r>
          </w:p>
        </w:tc>
        <w:tc>
          <w:tcPr>
            <w:tcW w:w="5179" w:type="dxa"/>
          </w:tcPr>
          <w:p w14:paraId="2BFFF601" w14:textId="77777777" w:rsidR="00E618A1" w:rsidRDefault="00E618A1" w:rsidP="00D75D07">
            <w:r w:rsidRPr="005B0BEC">
              <w:rPr>
                <w:noProof/>
              </w:rPr>
              <w:drawing>
                <wp:inline distT="0" distB="0" distL="0" distR="0" wp14:anchorId="2EA1F2EE" wp14:editId="15F1689C">
                  <wp:extent cx="3263705" cy="2092757"/>
                  <wp:effectExtent l="0" t="0" r="635" b="3175"/>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19"/>
                          <a:stretch>
                            <a:fillRect/>
                          </a:stretch>
                        </pic:blipFill>
                        <pic:spPr>
                          <a:xfrm>
                            <a:off x="0" y="0"/>
                            <a:ext cx="3270813" cy="2097315"/>
                          </a:xfrm>
                          <a:prstGeom prst="rect">
                            <a:avLst/>
                          </a:prstGeom>
                        </pic:spPr>
                      </pic:pic>
                    </a:graphicData>
                  </a:graphic>
                </wp:inline>
              </w:drawing>
            </w:r>
          </w:p>
        </w:tc>
      </w:tr>
    </w:tbl>
    <w:p w14:paraId="68DA1FCA" w14:textId="77777777" w:rsidR="00E618A1" w:rsidRDefault="00E618A1" w:rsidP="00E618A1"/>
    <w:p w14:paraId="13026C6A" w14:textId="77777777" w:rsidR="00E618A1" w:rsidRDefault="00E618A1" w:rsidP="00E618A1">
      <w:pPr>
        <w:rPr>
          <w:noProof/>
        </w:rPr>
      </w:pPr>
      <w:r w:rsidRPr="005B0BEC">
        <w:rPr>
          <w:noProof/>
        </w:rPr>
        <w:t xml:space="preserve"> </w:t>
      </w:r>
    </w:p>
    <w:p w14:paraId="5F05E4CA" w14:textId="77777777" w:rsidR="00E618A1" w:rsidRPr="00E618A1" w:rsidRDefault="00E618A1" w:rsidP="00E618A1">
      <w:pPr>
        <w:rPr>
          <w:rFonts w:ascii="Times New Roman" w:hAnsi="Times New Roman" w:cs="Times New Roman"/>
          <w:sz w:val="20"/>
          <w:szCs w:val="20"/>
        </w:rPr>
      </w:pPr>
      <w:r w:rsidRPr="00E618A1">
        <w:rPr>
          <w:rFonts w:ascii="Times New Roman" w:hAnsi="Times New Roman" w:cs="Times New Roman"/>
          <w:sz w:val="20"/>
          <w:szCs w:val="20"/>
        </w:rPr>
        <w:t>In the two scenarios illustrated above, STA1 and STA2 are affiliated with a non-AP MLD and belong to a pair of NSTR links. When the R-TWT SP starts and AP1 transmits the trigger frame to member STAs including STA1, STA1 either cannot receive the trigger frame successfully (case 2), or cannot respond to it as otherwise its transmission will corrupt the reception at STA2 over link 2.</w:t>
      </w:r>
    </w:p>
    <w:p w14:paraId="002701C3" w14:textId="77777777" w:rsidR="00E618A1" w:rsidRPr="00E618A1" w:rsidRDefault="00E618A1" w:rsidP="00E618A1">
      <w:pPr>
        <w:rPr>
          <w:rFonts w:ascii="Times New Roman" w:hAnsi="Times New Roman" w:cs="Times New Roman"/>
          <w:sz w:val="20"/>
          <w:szCs w:val="20"/>
        </w:rPr>
      </w:pPr>
      <w:r w:rsidRPr="00E618A1">
        <w:rPr>
          <w:rFonts w:ascii="Times New Roman" w:hAnsi="Times New Roman" w:cs="Times New Roman"/>
          <w:sz w:val="20"/>
          <w:szCs w:val="20"/>
        </w:rPr>
        <w:t>On the other hand, if instead AP1 doesn’t trigger STA1, they may both lose the best opportunity to gain the medium access for their traffic of R-TWT TID(s). Note that the traffic over link2 may not include frames of R-TWT TID(s), either due to traffic availability or scheduling, or due to that the R-TWT TID(s) are not mapped to link2.</w:t>
      </w:r>
    </w:p>
    <w:p w14:paraId="737B4A49" w14:textId="77777777" w:rsidR="00E618A1" w:rsidRPr="00E618A1" w:rsidRDefault="00E618A1" w:rsidP="00E618A1">
      <w:pPr>
        <w:rPr>
          <w:rFonts w:ascii="Times New Roman" w:hAnsi="Times New Roman" w:cs="Times New Roman"/>
          <w:sz w:val="20"/>
          <w:szCs w:val="20"/>
        </w:rPr>
      </w:pPr>
    </w:p>
    <w:p w14:paraId="5BDDD86B" w14:textId="77777777" w:rsidR="00E618A1" w:rsidRPr="00E618A1" w:rsidRDefault="00E618A1" w:rsidP="00E618A1">
      <w:pPr>
        <w:rPr>
          <w:rFonts w:ascii="Times New Roman" w:hAnsi="Times New Roman" w:cs="Times New Roman"/>
          <w:sz w:val="20"/>
          <w:szCs w:val="20"/>
        </w:rPr>
      </w:pPr>
      <w:r w:rsidRPr="00E618A1">
        <w:rPr>
          <w:rFonts w:ascii="Times New Roman" w:hAnsi="Times New Roman" w:cs="Times New Roman"/>
          <w:sz w:val="20"/>
          <w:szCs w:val="20"/>
        </w:rPr>
        <w:t xml:space="preserve">For these illustrated scenarios, both AP and non-AP MLDs should prioritize their pre-setup scheduled transmission (R-TWT SPs) (otherwise, there is no point of setting up the schedule). Furthermore, the non-AP MLD needs the AP MLD to facilitate this by that –  </w:t>
      </w:r>
    </w:p>
    <w:p w14:paraId="68C45982" w14:textId="77777777" w:rsidR="00E618A1" w:rsidRPr="00E618A1" w:rsidRDefault="00E618A1" w:rsidP="00E618A1">
      <w:pPr>
        <w:numPr>
          <w:ilvl w:val="0"/>
          <w:numId w:val="4"/>
        </w:numPr>
        <w:rPr>
          <w:rFonts w:ascii="Times New Roman" w:hAnsi="Times New Roman" w:cs="Times New Roman"/>
          <w:b/>
          <w:bCs/>
          <w:i/>
          <w:iCs/>
          <w:sz w:val="20"/>
          <w:szCs w:val="20"/>
        </w:rPr>
      </w:pPr>
      <w:r w:rsidRPr="00E618A1">
        <w:rPr>
          <w:rFonts w:ascii="Times New Roman" w:hAnsi="Times New Roman" w:cs="Times New Roman"/>
          <w:b/>
          <w:bCs/>
          <w:i/>
          <w:iCs/>
          <w:sz w:val="20"/>
          <w:szCs w:val="20"/>
        </w:rPr>
        <w:t>AP2 should end the TXOP that requires STA2 to respond before the start of R-TWT SP start time on link1.</w:t>
      </w:r>
    </w:p>
    <w:p w14:paraId="4FAACBDC" w14:textId="77777777" w:rsidR="00E618A1" w:rsidRPr="00E618A1" w:rsidRDefault="00E618A1" w:rsidP="00E618A1">
      <w:pPr>
        <w:numPr>
          <w:ilvl w:val="0"/>
          <w:numId w:val="4"/>
        </w:numPr>
        <w:rPr>
          <w:rFonts w:ascii="Times New Roman" w:hAnsi="Times New Roman" w:cs="Times New Roman"/>
          <w:sz w:val="20"/>
          <w:szCs w:val="20"/>
        </w:rPr>
      </w:pPr>
      <w:r w:rsidRPr="00E618A1">
        <w:rPr>
          <w:rFonts w:ascii="Times New Roman" w:hAnsi="Times New Roman" w:cs="Times New Roman"/>
          <w:sz w:val="20"/>
          <w:szCs w:val="20"/>
        </w:rPr>
        <w:lastRenderedPageBreak/>
        <w:t>Note – the rule won’t prevent AP2/STA2 to still utilize link2 for any frame transmission subject to the power saving mode and state, and TID-to-Link mapping configuration.</w:t>
      </w:r>
    </w:p>
    <w:p w14:paraId="665B8585" w14:textId="77777777" w:rsidR="00E618A1" w:rsidRPr="00E618A1" w:rsidRDefault="00E618A1" w:rsidP="00E618A1">
      <w:pPr>
        <w:rPr>
          <w:rFonts w:ascii="Times New Roman" w:hAnsi="Times New Roman" w:cs="Times New Roman"/>
          <w:sz w:val="20"/>
          <w:szCs w:val="20"/>
        </w:rPr>
      </w:pPr>
    </w:p>
    <w:p w14:paraId="601E2DE9" w14:textId="740ABBD9" w:rsidR="00E618A1" w:rsidRPr="00E618A1" w:rsidRDefault="00E618A1" w:rsidP="00E618A1">
      <w:pPr>
        <w:rPr>
          <w:rFonts w:ascii="Times New Roman" w:hAnsi="Times New Roman" w:cs="Times New Roman"/>
          <w:sz w:val="20"/>
          <w:szCs w:val="20"/>
        </w:rPr>
      </w:pPr>
      <w:r w:rsidRPr="00E618A1">
        <w:rPr>
          <w:rFonts w:ascii="Times New Roman" w:hAnsi="Times New Roman" w:cs="Times New Roman"/>
          <w:sz w:val="20"/>
          <w:szCs w:val="20"/>
        </w:rPr>
        <w:t>For the EMLSR</w:t>
      </w:r>
      <w:r w:rsidR="00862744">
        <w:rPr>
          <w:rFonts w:ascii="Times New Roman" w:hAnsi="Times New Roman" w:cs="Times New Roman"/>
          <w:sz w:val="20"/>
          <w:szCs w:val="20"/>
        </w:rPr>
        <w:t>/EMLMR</w:t>
      </w:r>
      <w:r w:rsidRPr="00E618A1">
        <w:rPr>
          <w:rFonts w:ascii="Times New Roman" w:hAnsi="Times New Roman" w:cs="Times New Roman"/>
          <w:sz w:val="20"/>
          <w:szCs w:val="20"/>
        </w:rPr>
        <w:t xml:space="preserve"> case, similar issues exist and the same solution applies.</w:t>
      </w:r>
    </w:p>
    <w:p w14:paraId="00D42162" w14:textId="77777777" w:rsidR="00E618A1" w:rsidRPr="00E618A1" w:rsidRDefault="00E618A1" w:rsidP="00E618A1">
      <w:pPr>
        <w:rPr>
          <w:rFonts w:ascii="Times New Roman" w:hAnsi="Times New Roman" w:cs="Times New Roman"/>
          <w:sz w:val="20"/>
          <w:szCs w:val="20"/>
        </w:rPr>
      </w:pPr>
    </w:p>
    <w:p w14:paraId="651168FE" w14:textId="77777777" w:rsidR="00E618A1" w:rsidRPr="00E618A1" w:rsidRDefault="00E618A1" w:rsidP="00E618A1">
      <w:pPr>
        <w:rPr>
          <w:rFonts w:ascii="Times New Roman" w:hAnsi="Times New Roman" w:cs="Times New Roman"/>
          <w:sz w:val="20"/>
          <w:szCs w:val="20"/>
          <w:u w:val="single"/>
        </w:rPr>
      </w:pPr>
      <w:r w:rsidRPr="00E618A1">
        <w:rPr>
          <w:rFonts w:ascii="Times New Roman" w:hAnsi="Times New Roman" w:cs="Times New Roman"/>
          <w:sz w:val="20"/>
          <w:szCs w:val="20"/>
          <w:u w:val="single"/>
        </w:rPr>
        <w:t>Further discussion:</w:t>
      </w:r>
    </w:p>
    <w:p w14:paraId="67F5C18C" w14:textId="77777777" w:rsidR="00E618A1" w:rsidRPr="00E618A1" w:rsidRDefault="00E618A1" w:rsidP="00E618A1">
      <w:pPr>
        <w:rPr>
          <w:rFonts w:ascii="Times New Roman" w:hAnsi="Times New Roman" w:cs="Times New Roman"/>
          <w:sz w:val="20"/>
          <w:szCs w:val="20"/>
        </w:rPr>
      </w:pPr>
    </w:p>
    <w:p w14:paraId="5A0F0507" w14:textId="530EA39B" w:rsidR="00E618A1" w:rsidRPr="00E618A1" w:rsidRDefault="00E618A1" w:rsidP="00E618A1">
      <w:pPr>
        <w:rPr>
          <w:rFonts w:ascii="Times New Roman" w:hAnsi="Times New Roman" w:cs="Times New Roman"/>
          <w:sz w:val="20"/>
          <w:szCs w:val="20"/>
        </w:rPr>
      </w:pPr>
      <w:r w:rsidRPr="00E618A1">
        <w:rPr>
          <w:rFonts w:ascii="Times New Roman" w:hAnsi="Times New Roman" w:cs="Times New Roman"/>
          <w:sz w:val="20"/>
          <w:szCs w:val="20"/>
        </w:rPr>
        <w:t xml:space="preserve">It was </w:t>
      </w:r>
      <w:r w:rsidR="00CB5D15">
        <w:rPr>
          <w:rFonts w:ascii="Times New Roman" w:hAnsi="Times New Roman" w:cs="Times New Roman"/>
          <w:sz w:val="20"/>
          <w:szCs w:val="20"/>
        </w:rPr>
        <w:t>brought up</w:t>
      </w:r>
      <w:r w:rsidRPr="00E618A1">
        <w:rPr>
          <w:rFonts w:ascii="Times New Roman" w:hAnsi="Times New Roman" w:cs="Times New Roman"/>
          <w:sz w:val="20"/>
          <w:szCs w:val="20"/>
        </w:rPr>
        <w:t xml:space="preserve"> that the non AP MLD that have EMLSR or NSTR links </w:t>
      </w:r>
      <w:r w:rsidR="00CB5D15">
        <w:rPr>
          <w:rFonts w:ascii="Times New Roman" w:hAnsi="Times New Roman" w:cs="Times New Roman"/>
          <w:sz w:val="20"/>
          <w:szCs w:val="20"/>
        </w:rPr>
        <w:t>may</w:t>
      </w:r>
      <w:r w:rsidRPr="00E618A1">
        <w:rPr>
          <w:rFonts w:ascii="Times New Roman" w:hAnsi="Times New Roman" w:cs="Times New Roman"/>
          <w:sz w:val="20"/>
          <w:szCs w:val="20"/>
        </w:rPr>
        <w:t xml:space="preserve"> set up R-TWT on both EMLSR/NSTR links. They may choose either of them (e.g. in EMLSR case) or both of them and conduct synchronous tx (e.g. in NSTR case). But there are a few reasons for that this way cannot be the only way for such a non-AP MLD to set up R-TWT as explained below:</w:t>
      </w:r>
    </w:p>
    <w:p w14:paraId="0D40D056" w14:textId="77777777" w:rsidR="00E618A1" w:rsidRPr="00E618A1" w:rsidRDefault="00E618A1" w:rsidP="00E618A1">
      <w:pPr>
        <w:numPr>
          <w:ilvl w:val="0"/>
          <w:numId w:val="7"/>
        </w:numPr>
        <w:rPr>
          <w:rFonts w:ascii="Times New Roman" w:hAnsi="Times New Roman" w:cs="Times New Roman"/>
          <w:sz w:val="20"/>
          <w:szCs w:val="20"/>
        </w:rPr>
      </w:pPr>
      <w:r w:rsidRPr="00E618A1">
        <w:rPr>
          <w:rFonts w:ascii="Times New Roman" w:hAnsi="Times New Roman" w:cs="Times New Roman"/>
          <w:sz w:val="20"/>
          <w:szCs w:val="20"/>
        </w:rPr>
        <w:t>The network may not support R-TWT over all links, either from deployment or capability point of view. E.g. AP may only want to launch the service for latency sensitive traffic only one selected link that has most clean channel (e.g. no OBSS; e.g. more R-TWT supporting STAs operating on that link)</w:t>
      </w:r>
    </w:p>
    <w:p w14:paraId="0A853136" w14:textId="77777777" w:rsidR="00E618A1" w:rsidRPr="00E618A1" w:rsidRDefault="00E618A1" w:rsidP="00E618A1">
      <w:pPr>
        <w:numPr>
          <w:ilvl w:val="0"/>
          <w:numId w:val="7"/>
        </w:numPr>
        <w:rPr>
          <w:rFonts w:ascii="Times New Roman" w:hAnsi="Times New Roman" w:cs="Times New Roman"/>
          <w:sz w:val="20"/>
          <w:szCs w:val="20"/>
        </w:rPr>
      </w:pPr>
      <w:r w:rsidRPr="00E618A1">
        <w:rPr>
          <w:rFonts w:ascii="Times New Roman" w:hAnsi="Times New Roman" w:cs="Times New Roman"/>
          <w:sz w:val="20"/>
          <w:szCs w:val="20"/>
        </w:rPr>
        <w:t>If due to the constraints of the non-AP STA’s capability or AP’s scheduling, the member STAs only utilizes one of the link; then the effort of other supporting STAs (but not members) to stop their TXOPs to protect the R-TWT SP start time on the other link is wasted. It’s a waste of network resources and would be a poor design.</w:t>
      </w:r>
    </w:p>
    <w:p w14:paraId="32BDA069" w14:textId="77777777" w:rsidR="00E618A1" w:rsidRPr="00E618A1" w:rsidRDefault="00E618A1" w:rsidP="00E618A1">
      <w:pPr>
        <w:numPr>
          <w:ilvl w:val="0"/>
          <w:numId w:val="8"/>
        </w:numPr>
        <w:rPr>
          <w:rFonts w:ascii="Times New Roman" w:hAnsi="Times New Roman" w:cs="Times New Roman"/>
          <w:sz w:val="20"/>
          <w:szCs w:val="20"/>
        </w:rPr>
      </w:pPr>
      <w:r w:rsidRPr="00E618A1">
        <w:rPr>
          <w:rFonts w:ascii="Times New Roman" w:hAnsi="Times New Roman" w:cs="Times New Roman"/>
          <w:sz w:val="20"/>
          <w:szCs w:val="20"/>
        </w:rPr>
        <w:t>The TID-to-Link mapping can be such that the R-TWT TIDs are not mapped onto the link that the R-TWT schedule wasn’t set up on.</w:t>
      </w:r>
    </w:p>
    <w:p w14:paraId="2FBFB409" w14:textId="77777777" w:rsidR="00E618A1" w:rsidRPr="00E618A1" w:rsidRDefault="00E618A1" w:rsidP="00E618A1">
      <w:pPr>
        <w:ind w:firstLine="460"/>
        <w:rPr>
          <w:rFonts w:ascii="Times New Roman" w:hAnsi="Times New Roman" w:cs="Times New Roman"/>
          <w:sz w:val="20"/>
          <w:szCs w:val="20"/>
        </w:rPr>
      </w:pPr>
      <w:r w:rsidRPr="00E618A1">
        <w:rPr>
          <w:rFonts w:ascii="Times New Roman" w:hAnsi="Times New Roman" w:cs="Times New Roman"/>
          <w:sz w:val="20"/>
          <w:szCs w:val="20"/>
        </w:rPr>
        <w:t>In addition, when the R-TWT schedule is setup only over one of the EMLSR/NSTR links:</w:t>
      </w:r>
    </w:p>
    <w:p w14:paraId="686A9994" w14:textId="77777777" w:rsidR="00E618A1" w:rsidRPr="00E618A1" w:rsidRDefault="00E618A1" w:rsidP="00E618A1">
      <w:pPr>
        <w:numPr>
          <w:ilvl w:val="0"/>
          <w:numId w:val="7"/>
        </w:numPr>
        <w:rPr>
          <w:rFonts w:ascii="Times New Roman" w:hAnsi="Times New Roman" w:cs="Times New Roman"/>
          <w:sz w:val="20"/>
          <w:szCs w:val="20"/>
        </w:rPr>
      </w:pPr>
      <w:r w:rsidRPr="00E618A1">
        <w:rPr>
          <w:rFonts w:ascii="Times New Roman" w:hAnsi="Times New Roman" w:cs="Times New Roman"/>
          <w:sz w:val="20"/>
          <w:szCs w:val="20"/>
        </w:rPr>
        <w:t>The non-AP MLD may very legitimately to give priority to the scheduled transmission using the already-setup R-TWT.</w:t>
      </w:r>
    </w:p>
    <w:p w14:paraId="6F3A65D6" w14:textId="5D5B1850" w:rsidR="00E618A1" w:rsidRDefault="00E618A1" w:rsidP="00E618A1">
      <w:pPr>
        <w:rPr>
          <w:rFonts w:ascii="Times New Roman" w:hAnsi="Times New Roman" w:cs="Times New Roman"/>
          <w:sz w:val="20"/>
          <w:szCs w:val="20"/>
        </w:rPr>
      </w:pPr>
      <w:r w:rsidRPr="00E618A1">
        <w:rPr>
          <w:rFonts w:ascii="Times New Roman" w:hAnsi="Times New Roman" w:cs="Times New Roman"/>
          <w:sz w:val="20"/>
          <w:szCs w:val="20"/>
        </w:rPr>
        <w:t>Overall, it is imperative to support the non-AP MLD, which sets up a R-TWT schedule over one of the EMLSR/NSTR links, to prioritize the scheduled traffic delivery.</w:t>
      </w:r>
    </w:p>
    <w:p w14:paraId="0AC0A768" w14:textId="7EA7617C" w:rsidR="00F343EE" w:rsidRDefault="00F343EE" w:rsidP="00E618A1">
      <w:pPr>
        <w:rPr>
          <w:rFonts w:ascii="Times New Roman" w:hAnsi="Times New Roman" w:cs="Times New Roman"/>
          <w:sz w:val="20"/>
          <w:szCs w:val="20"/>
        </w:rPr>
      </w:pPr>
    </w:p>
    <w:p w14:paraId="7653CAD4" w14:textId="56C4EDE8" w:rsidR="00F343EE" w:rsidRPr="00E618A1" w:rsidRDefault="00F343EE" w:rsidP="00E618A1">
      <w:pPr>
        <w:rPr>
          <w:rFonts w:ascii="Times New Roman" w:hAnsi="Times New Roman" w:cs="Times New Roman"/>
          <w:sz w:val="20"/>
          <w:szCs w:val="20"/>
        </w:rPr>
      </w:pPr>
      <w:r>
        <w:rPr>
          <w:rFonts w:ascii="Times New Roman" w:hAnsi="Times New Roman" w:cs="Times New Roman"/>
          <w:sz w:val="20"/>
          <w:szCs w:val="20"/>
        </w:rPr>
        <w:t xml:space="preserve">To harmonize the solution, add condition where </w:t>
      </w:r>
      <w:r w:rsidRPr="00247F84">
        <w:rPr>
          <w:rFonts w:ascii="Times New Roman" w:hAnsi="Times New Roman" w:cs="Times New Roman"/>
          <w:i/>
          <w:iCs/>
          <w:sz w:val="20"/>
          <w:szCs w:val="20"/>
        </w:rPr>
        <w:t>the R-TWT schedule for the same member non-AP STAs don’t overlap</w:t>
      </w:r>
      <w:r>
        <w:rPr>
          <w:rFonts w:ascii="Times New Roman" w:hAnsi="Times New Roman" w:cs="Times New Roman"/>
          <w:sz w:val="20"/>
          <w:szCs w:val="20"/>
        </w:rPr>
        <w:t>.</w:t>
      </w:r>
    </w:p>
    <w:p w14:paraId="2E61B3BC" w14:textId="77777777" w:rsidR="00E618A1" w:rsidRPr="00E618A1" w:rsidRDefault="00E618A1" w:rsidP="00E618A1">
      <w:pPr>
        <w:rPr>
          <w:rFonts w:ascii="Times New Roman" w:hAnsi="Times New Roman" w:cs="Times New Roman"/>
          <w:sz w:val="20"/>
          <w:szCs w:val="20"/>
        </w:rPr>
      </w:pPr>
    </w:p>
    <w:p w14:paraId="50752A22" w14:textId="3B4606BA" w:rsidR="00780AC6" w:rsidRPr="00780AC6" w:rsidRDefault="00780AC6" w:rsidP="00780AC6">
      <w:pPr>
        <w:pStyle w:val="Heading2"/>
        <w:rPr>
          <w:sz w:val="20"/>
          <w:szCs w:val="20"/>
        </w:rPr>
      </w:pPr>
      <w:r w:rsidRPr="00780AC6">
        <w:rPr>
          <w:sz w:val="20"/>
          <w:szCs w:val="20"/>
        </w:rPr>
        <w:t>35.9.4.1 TXOP rules for R-TWT SPs</w:t>
      </w:r>
      <w:r w:rsidRPr="00780AC6">
        <w:rPr>
          <w:color w:val="70AD47" w:themeColor="accent6"/>
          <w:sz w:val="20"/>
          <w:szCs w:val="20"/>
        </w:rPr>
        <w:t>(#11109</w:t>
      </w:r>
      <w:r w:rsidRPr="00780AC6">
        <w:rPr>
          <w:sz w:val="20"/>
          <w:szCs w:val="20"/>
        </w:rPr>
        <w:t>)</w:t>
      </w:r>
      <w:r w:rsidR="00D92499">
        <w:rPr>
          <w:sz w:val="20"/>
          <w:szCs w:val="20"/>
        </w:rPr>
        <w:t xml:space="preserve"> [</w:t>
      </w:r>
      <w:r w:rsidR="0081756B">
        <w:rPr>
          <w:sz w:val="20"/>
          <w:szCs w:val="20"/>
        </w:rPr>
        <w:t>for #13646,#10435]</w:t>
      </w:r>
    </w:p>
    <w:p w14:paraId="3F5B9BEC" w14:textId="77777777" w:rsidR="00780AC6" w:rsidRPr="00780AC6" w:rsidRDefault="00780AC6" w:rsidP="00780AC6">
      <w:pPr>
        <w:rPr>
          <w:rFonts w:ascii="Times New Roman" w:hAnsi="Times New Roman" w:cs="Times New Roman"/>
          <w:sz w:val="20"/>
          <w:szCs w:val="20"/>
          <w:highlight w:val="yellow"/>
        </w:rPr>
      </w:pPr>
    </w:p>
    <w:p w14:paraId="38798E38" w14:textId="77777777" w:rsidR="00780AC6" w:rsidRPr="00780AC6" w:rsidRDefault="00780AC6" w:rsidP="00780AC6">
      <w:pPr>
        <w:rPr>
          <w:rFonts w:ascii="Times New Roman" w:hAnsi="Times New Roman" w:cs="Times New Roman"/>
          <w:b/>
          <w:bCs/>
          <w:i/>
          <w:iCs/>
          <w:sz w:val="20"/>
          <w:szCs w:val="20"/>
        </w:rPr>
      </w:pPr>
      <w:r w:rsidRPr="00780AC6">
        <w:rPr>
          <w:rFonts w:ascii="Times New Roman" w:hAnsi="Times New Roman" w:cs="Times New Roman"/>
          <w:b/>
          <w:bCs/>
          <w:i/>
          <w:iCs/>
          <w:sz w:val="20"/>
          <w:szCs w:val="20"/>
          <w:highlight w:val="yellow"/>
        </w:rPr>
        <w:t>TGbe editor: Please append the following text in 35.9.4.1 after the last paragraph:</w:t>
      </w:r>
    </w:p>
    <w:p w14:paraId="0140A928" w14:textId="77777777" w:rsidR="00780AC6" w:rsidRPr="00780AC6" w:rsidRDefault="00780AC6" w:rsidP="00780AC6">
      <w:pPr>
        <w:rPr>
          <w:ins w:id="75" w:author="Chunyu Hu" w:date="2022-08-21T17:25:00Z"/>
          <w:rFonts w:ascii="Times New Roman" w:hAnsi="Times New Roman" w:cs="Times New Roman"/>
          <w:sz w:val="20"/>
          <w:szCs w:val="20"/>
        </w:rPr>
      </w:pPr>
    </w:p>
    <w:p w14:paraId="1DD83241" w14:textId="77777777" w:rsidR="00F632AF" w:rsidRDefault="00F632AF" w:rsidP="00F632AF">
      <w:pPr>
        <w:rPr>
          <w:ins w:id="76" w:author="Chunyu Hu" w:date="2022-09-05T16:20:00Z"/>
          <w:rFonts w:ascii="Times New Roman" w:hAnsi="Times New Roman" w:cs="Times New Roman"/>
          <w:sz w:val="20"/>
          <w:szCs w:val="20"/>
        </w:rPr>
      </w:pPr>
      <w:ins w:id="77" w:author="Chunyu Hu" w:date="2022-09-05T16:20:00Z">
        <w:r>
          <w:rPr>
            <w:rFonts w:ascii="Times New Roman" w:hAnsi="Times New Roman" w:cs="Times New Roman"/>
            <w:sz w:val="20"/>
            <w:szCs w:val="20"/>
          </w:rPr>
          <w:t>(#13646,10435)When a non-AP STA, which is affiliated with a non-AP MLD and operates on one of a pair of NSTR (or EMLSR, or EMLMR) links, is a member of a R-TWT SP on the first link; if the second non-AP STA affiliated with the same MLD is not a member of any other R-TWT SPs on the second link that overlap with the first SP, then the second non-AP STA and its associated AP (referred as the second AP) should follow the rules below:</w:t>
        </w:r>
      </w:ins>
    </w:p>
    <w:p w14:paraId="0A0CAE6D" w14:textId="77777777" w:rsidR="00F632AF" w:rsidRDefault="00F632AF" w:rsidP="00F632AF">
      <w:pPr>
        <w:pStyle w:val="ListParagraph"/>
        <w:numPr>
          <w:ilvl w:val="0"/>
          <w:numId w:val="10"/>
        </w:numPr>
        <w:rPr>
          <w:ins w:id="78" w:author="Chunyu Hu" w:date="2022-09-05T16:20:00Z"/>
          <w:rFonts w:ascii="Times New Roman" w:hAnsi="Times New Roman" w:cs="Times New Roman"/>
          <w:sz w:val="20"/>
          <w:szCs w:val="20"/>
        </w:rPr>
      </w:pPr>
      <w:ins w:id="79" w:author="Chunyu Hu" w:date="2022-09-05T16:20:00Z">
        <w:r>
          <w:rPr>
            <w:rFonts w:ascii="Times New Roman" w:hAnsi="Times New Roman" w:cs="Times New Roman"/>
            <w:sz w:val="20"/>
            <w:szCs w:val="20"/>
          </w:rPr>
          <w:t>The second AP as a TXOP holder on the second link should ensure its TXOP ends no later than T amount of time before the start time of the R-TWT SP on the first link.</w:t>
        </w:r>
      </w:ins>
    </w:p>
    <w:p w14:paraId="238C31AA" w14:textId="77777777" w:rsidR="00F632AF" w:rsidRDefault="00F632AF" w:rsidP="00F632AF">
      <w:pPr>
        <w:pStyle w:val="ListParagraph"/>
        <w:numPr>
          <w:ilvl w:val="0"/>
          <w:numId w:val="10"/>
        </w:numPr>
        <w:rPr>
          <w:ins w:id="80" w:author="Chunyu Hu" w:date="2022-09-05T16:20:00Z"/>
          <w:rFonts w:ascii="Times New Roman" w:hAnsi="Times New Roman" w:cs="Times New Roman"/>
          <w:sz w:val="20"/>
          <w:szCs w:val="20"/>
        </w:rPr>
      </w:pPr>
      <w:ins w:id="81" w:author="Chunyu Hu" w:date="2022-09-05T16:20:00Z">
        <w:r>
          <w:rPr>
            <w:rFonts w:ascii="Times New Roman" w:hAnsi="Times New Roman" w:cs="Times New Roman"/>
            <w:sz w:val="20"/>
            <w:szCs w:val="20"/>
          </w:rPr>
          <w:t>The second non-AP STA as a TXOP holder on the second link should ensure its TXOP ends no later than T amount of time before the start time of the R-TWT SP on the first link.</w:t>
        </w:r>
      </w:ins>
    </w:p>
    <w:p w14:paraId="545A04B9" w14:textId="77777777" w:rsidR="00F632AF" w:rsidRDefault="00F632AF" w:rsidP="00F632AF">
      <w:pPr>
        <w:ind w:left="360"/>
        <w:rPr>
          <w:ins w:id="82" w:author="Chunyu Hu" w:date="2022-09-05T16:20:00Z"/>
          <w:rFonts w:ascii="Times New Roman" w:hAnsi="Times New Roman" w:cs="Times New Roman"/>
          <w:sz w:val="20"/>
          <w:szCs w:val="20"/>
        </w:rPr>
      </w:pPr>
      <w:ins w:id="83" w:author="Chunyu Hu" w:date="2022-09-05T16:20:00Z">
        <w:r>
          <w:rPr>
            <w:rFonts w:ascii="Times New Roman" w:hAnsi="Times New Roman" w:cs="Times New Roman"/>
            <w:sz w:val="20"/>
            <w:szCs w:val="20"/>
          </w:rPr>
          <w:t>Where T equals to one of the following values:</w:t>
        </w:r>
      </w:ins>
    </w:p>
    <w:p w14:paraId="1C740F5E" w14:textId="77777777" w:rsidR="00F632AF" w:rsidRDefault="00F632AF" w:rsidP="00F632AF">
      <w:pPr>
        <w:pStyle w:val="ListParagraph"/>
        <w:numPr>
          <w:ilvl w:val="0"/>
          <w:numId w:val="11"/>
        </w:numPr>
        <w:rPr>
          <w:ins w:id="84" w:author="Chunyu Hu" w:date="2022-09-05T16:20:00Z"/>
          <w:rFonts w:ascii="Times New Roman" w:hAnsi="Times New Roman" w:cs="Times New Roman"/>
          <w:sz w:val="20"/>
          <w:szCs w:val="20"/>
        </w:rPr>
      </w:pPr>
      <w:ins w:id="85" w:author="Chunyu Hu" w:date="2022-09-05T16:20:00Z">
        <w:r w:rsidRPr="00AA0297">
          <w:rPr>
            <w:rFonts w:ascii="Times New Roman" w:hAnsi="Times New Roman" w:cs="Times New Roman"/>
            <w:sz w:val="20"/>
            <w:szCs w:val="20"/>
          </w:rPr>
          <w:t xml:space="preserve">0 </w:t>
        </w:r>
        <w:r>
          <w:rPr>
            <w:rFonts w:ascii="Times New Roman" w:hAnsi="Times New Roman" w:cs="Times New Roman"/>
            <w:sz w:val="20"/>
            <w:szCs w:val="20"/>
          </w:rPr>
          <w:t>if</w:t>
        </w:r>
        <w:r w:rsidRPr="00AA0297">
          <w:rPr>
            <w:rFonts w:ascii="Times New Roman" w:hAnsi="Times New Roman" w:cs="Times New Roman"/>
            <w:sz w:val="20"/>
            <w:szCs w:val="20"/>
          </w:rPr>
          <w:t xml:space="preserve"> the </w:t>
        </w:r>
        <w:r>
          <w:rPr>
            <w:rFonts w:ascii="Times New Roman" w:hAnsi="Times New Roman" w:cs="Times New Roman"/>
            <w:sz w:val="20"/>
            <w:szCs w:val="20"/>
          </w:rPr>
          <w:t>two</w:t>
        </w:r>
        <w:r w:rsidRPr="00AA0297">
          <w:rPr>
            <w:rFonts w:ascii="Times New Roman" w:hAnsi="Times New Roman" w:cs="Times New Roman"/>
            <w:sz w:val="20"/>
            <w:szCs w:val="20"/>
          </w:rPr>
          <w:t xml:space="preserve"> non-AP STAs </w:t>
        </w:r>
        <w:r>
          <w:rPr>
            <w:rFonts w:ascii="Times New Roman" w:hAnsi="Times New Roman" w:cs="Times New Roman"/>
            <w:sz w:val="20"/>
            <w:szCs w:val="20"/>
          </w:rPr>
          <w:t>operates on</w:t>
        </w:r>
        <w:r w:rsidRPr="00AA0297">
          <w:rPr>
            <w:rFonts w:ascii="Times New Roman" w:hAnsi="Times New Roman" w:cs="Times New Roman"/>
            <w:sz w:val="20"/>
            <w:szCs w:val="20"/>
          </w:rPr>
          <w:t xml:space="preserve"> a pair of NSTR links</w:t>
        </w:r>
      </w:ins>
    </w:p>
    <w:p w14:paraId="2B7E3AAD" w14:textId="77777777" w:rsidR="00F632AF" w:rsidRDefault="00F632AF" w:rsidP="00F632AF">
      <w:pPr>
        <w:pStyle w:val="ListParagraph"/>
        <w:numPr>
          <w:ilvl w:val="0"/>
          <w:numId w:val="11"/>
        </w:numPr>
        <w:rPr>
          <w:ins w:id="86" w:author="Chunyu Hu" w:date="2022-09-05T16:20:00Z"/>
          <w:rFonts w:ascii="Times New Roman" w:hAnsi="Times New Roman" w:cs="Times New Roman"/>
          <w:sz w:val="20"/>
          <w:szCs w:val="20"/>
        </w:rPr>
      </w:pPr>
      <w:ins w:id="87" w:author="Chunyu Hu" w:date="2022-09-05T16:20:00Z">
        <w:r w:rsidRPr="00AA0297">
          <w:rPr>
            <w:rFonts w:ascii="Times New Roman" w:hAnsi="Times New Roman" w:cs="Times New Roman"/>
            <w:sz w:val="20"/>
            <w:szCs w:val="20"/>
          </w:rPr>
          <w:t xml:space="preserve">the EMLSR </w:t>
        </w:r>
        <w:r>
          <w:rPr>
            <w:rFonts w:ascii="Times New Roman" w:hAnsi="Times New Roman" w:cs="Times New Roman"/>
            <w:sz w:val="20"/>
            <w:szCs w:val="20"/>
          </w:rPr>
          <w:t>t</w:t>
        </w:r>
        <w:r w:rsidRPr="00AA0297">
          <w:rPr>
            <w:rFonts w:ascii="Times New Roman" w:hAnsi="Times New Roman" w:cs="Times New Roman"/>
            <w:sz w:val="20"/>
            <w:szCs w:val="20"/>
          </w:rPr>
          <w:t xml:space="preserve">ransition </w:t>
        </w:r>
        <w:r>
          <w:rPr>
            <w:rFonts w:ascii="Times New Roman" w:hAnsi="Times New Roman" w:cs="Times New Roman"/>
            <w:sz w:val="20"/>
            <w:szCs w:val="20"/>
          </w:rPr>
          <w:t>d</w:t>
        </w:r>
        <w:r w:rsidRPr="00AA0297">
          <w:rPr>
            <w:rFonts w:ascii="Times New Roman" w:hAnsi="Times New Roman" w:cs="Times New Roman"/>
            <w:sz w:val="20"/>
            <w:szCs w:val="20"/>
          </w:rPr>
          <w:t xml:space="preserve">elay </w:t>
        </w:r>
        <w:r>
          <w:rPr>
            <w:rFonts w:ascii="Times New Roman" w:hAnsi="Times New Roman" w:cs="Times New Roman"/>
            <w:sz w:val="20"/>
            <w:szCs w:val="20"/>
          </w:rPr>
          <w:t>as specified for the pair of EMLSR links if the two non-AP STAs belong to a pair of EMLSR links</w:t>
        </w:r>
      </w:ins>
    </w:p>
    <w:p w14:paraId="249DDB29" w14:textId="77777777" w:rsidR="00F632AF" w:rsidRPr="00AA0297" w:rsidRDefault="00F632AF" w:rsidP="00F632AF">
      <w:pPr>
        <w:pStyle w:val="ListParagraph"/>
        <w:numPr>
          <w:ilvl w:val="0"/>
          <w:numId w:val="11"/>
        </w:numPr>
        <w:rPr>
          <w:ins w:id="88" w:author="Chunyu Hu" w:date="2022-09-05T16:20:00Z"/>
          <w:rFonts w:ascii="Times New Roman" w:hAnsi="Times New Roman" w:cs="Times New Roman"/>
          <w:sz w:val="20"/>
          <w:szCs w:val="20"/>
        </w:rPr>
      </w:pPr>
      <w:ins w:id="89" w:author="Chunyu Hu" w:date="2022-09-05T16:20:00Z">
        <w:r>
          <w:rPr>
            <w:rFonts w:ascii="Times New Roman" w:hAnsi="Times New Roman" w:cs="Times New Roman"/>
            <w:sz w:val="20"/>
            <w:szCs w:val="20"/>
          </w:rPr>
          <w:t>the EMLMR delay as specified for the pair of EMLMR links if the two non-AP STAs belong to a pair of EMLMR links</w:t>
        </w:r>
      </w:ins>
    </w:p>
    <w:p w14:paraId="3AE7B6C5" w14:textId="77777777" w:rsidR="00780AC6" w:rsidRPr="00780AC6" w:rsidRDefault="00780AC6" w:rsidP="00780AC6">
      <w:pPr>
        <w:rPr>
          <w:rFonts w:ascii="Times New Roman" w:hAnsi="Times New Roman" w:cs="Times New Roman"/>
          <w:bCs/>
          <w:sz w:val="20"/>
          <w:szCs w:val="20"/>
        </w:rPr>
      </w:pPr>
    </w:p>
    <w:p w14:paraId="665B7C78" w14:textId="77777777" w:rsidR="00780AC6" w:rsidRPr="00780AC6" w:rsidRDefault="00780AC6" w:rsidP="00780AC6">
      <w:pPr>
        <w:rPr>
          <w:rFonts w:ascii="Times New Roman" w:hAnsi="Times New Roman" w:cs="Times New Roman"/>
          <w:bCs/>
          <w:sz w:val="20"/>
          <w:szCs w:val="20"/>
        </w:rPr>
      </w:pPr>
    </w:p>
    <w:p w14:paraId="753909D6" w14:textId="77777777" w:rsidR="00E618A1" w:rsidRPr="00780AC6" w:rsidRDefault="00E618A1" w:rsidP="00E618A1">
      <w:pPr>
        <w:rPr>
          <w:rFonts w:ascii="Times New Roman" w:hAnsi="Times New Roman" w:cs="Times New Roman"/>
          <w:sz w:val="20"/>
          <w:szCs w:val="20"/>
        </w:rPr>
      </w:pPr>
    </w:p>
    <w:p w14:paraId="06558152" w14:textId="33B5B4DA" w:rsidR="00E618A1" w:rsidRPr="00780AC6" w:rsidRDefault="00E618A1" w:rsidP="00E618A1">
      <w:pPr>
        <w:rPr>
          <w:rFonts w:ascii="Times New Roman" w:eastAsiaTheme="majorEastAsia" w:hAnsi="Times New Roman" w:cs="Times New Roman"/>
          <w:color w:val="2E74B5" w:themeColor="accent1" w:themeShade="BF"/>
          <w:sz w:val="20"/>
          <w:szCs w:val="20"/>
        </w:rPr>
      </w:pPr>
    </w:p>
    <w:p w14:paraId="09683C6D" w14:textId="77777777" w:rsidR="00E618A1" w:rsidRPr="00625583" w:rsidRDefault="00E618A1" w:rsidP="00097128">
      <w:pPr>
        <w:ind w:right="288"/>
        <w:rPr>
          <w:rFonts w:ascii="Times New Roman" w:hAnsi="Times New Roman" w:cs="Times New Roman"/>
          <w:bCs/>
          <w:sz w:val="20"/>
          <w:szCs w:val="20"/>
        </w:rPr>
      </w:pPr>
    </w:p>
    <w:sectPr w:rsidR="00E618A1" w:rsidRPr="00625583" w:rsidSect="00810D3D">
      <w:headerReference w:type="even" r:id="rId20"/>
      <w:headerReference w:type="default" r:id="rId21"/>
      <w:footerReference w:type="even" r:id="rId22"/>
      <w:footerReference w:type="default" r:id="rId23"/>
      <w:pgSz w:w="12240" w:h="15840"/>
      <w:pgMar w:top="1080" w:right="936" w:bottom="1080" w:left="936" w:header="720" w:footer="720" w:gutter="0"/>
      <w:cols w:space="720"/>
      <w:noEndnote/>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Chunyu Hu" w:date="2022-09-05T09:28:00Z" w:initials="CH">
    <w:p w14:paraId="4914AC51" w14:textId="77777777" w:rsidR="00704AD5" w:rsidRDefault="00704AD5" w:rsidP="00C37789">
      <w:r>
        <w:rPr>
          <w:rStyle w:val="CommentReference"/>
        </w:rPr>
        <w:annotationRef/>
      </w:r>
      <w:r>
        <w:rPr>
          <w:sz w:val="20"/>
          <w:szCs w:val="20"/>
        </w:rPr>
        <w:t>To be decided: either reject here, or add to P2P doc.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914AC5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03FBC" w16cex:dateUtc="2022-09-05T16: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14AC51" w16cid:durableId="26C03FB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49382" w14:textId="77777777" w:rsidR="004B26C7" w:rsidRDefault="004B26C7">
      <w:r>
        <w:separator/>
      </w:r>
    </w:p>
  </w:endnote>
  <w:endnote w:type="continuationSeparator" w:id="0">
    <w:p w14:paraId="79DD5E35" w14:textId="77777777" w:rsidR="004B26C7" w:rsidRDefault="004B26C7">
      <w:r>
        <w:continuationSeparator/>
      </w:r>
    </w:p>
  </w:endnote>
  <w:endnote w:type="continuationNotice" w:id="1">
    <w:p w14:paraId="48CC6242" w14:textId="77777777" w:rsidR="004B26C7" w:rsidRDefault="004B26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m±_ò">
    <w:altName w:val="Calibri"/>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45F82" w14:textId="52841FC9" w:rsidR="00AD19F1" w:rsidRPr="00A2420F" w:rsidRDefault="00BF026D" w:rsidP="00806104">
    <w:pPr>
      <w:pBdr>
        <w:top w:val="single" w:sz="6" w:space="1" w:color="auto"/>
      </w:pBdr>
      <w:tabs>
        <w:tab w:val="center" w:pos="4680"/>
        <w:tab w:val="right" w:pos="9990"/>
        <w:tab w:val="right" w:pos="12960"/>
      </w:tabs>
      <w:rPr>
        <w:rFonts w:eastAsia="Malgun Gothic"/>
        <w:szCs w:val="20"/>
        <w:lang w:val="en-GB"/>
      </w:rPr>
    </w:pPr>
    <w:r>
      <w:rPr>
        <w:rFonts w:eastAsia="Malgun Gothic"/>
        <w:szCs w:val="20"/>
        <w:lang w:val="en-GB"/>
      </w:rPr>
      <w:fldChar w:fldCharType="begin"/>
    </w:r>
    <w:r>
      <w:rPr>
        <w:rFonts w:eastAsia="Malgun Gothic"/>
        <w:szCs w:val="20"/>
        <w:lang w:val="en-GB"/>
      </w:rPr>
      <w:instrText xml:space="preserve"> SUBJECT  \* MERGEFORMAT </w:instrText>
    </w:r>
    <w:r>
      <w:rPr>
        <w:rFonts w:eastAsia="Malgun Gothic"/>
        <w:szCs w:val="20"/>
        <w:lang w:val="en-GB"/>
      </w:rPr>
      <w:fldChar w:fldCharType="separate"/>
    </w:r>
    <w:r>
      <w:rPr>
        <w:rFonts w:eastAsia="Malgun Gothic"/>
        <w:szCs w:val="20"/>
        <w:lang w:val="en-GB"/>
      </w:rPr>
      <w:t>Submission</w:t>
    </w:r>
    <w:r>
      <w:rPr>
        <w:rFonts w:eastAsia="Malgun Gothic"/>
        <w:szCs w:val="20"/>
        <w:lang w:val="en-GB"/>
      </w:rPr>
      <w:fldChar w:fldCharType="end"/>
    </w:r>
    <w:r w:rsidRPr="00CB5571">
      <w:rPr>
        <w:rFonts w:eastAsia="Malgun Gothic"/>
        <w:szCs w:val="20"/>
        <w:lang w:val="en-GB"/>
      </w:rPr>
      <w:fldChar w:fldCharType="begin"/>
    </w:r>
    <w:r w:rsidRPr="00CB5571">
      <w:rPr>
        <w:rFonts w:eastAsia="Malgun Gothic"/>
        <w:szCs w:val="20"/>
        <w:lang w:val="en-GB"/>
      </w:rPr>
      <w:instrText xml:space="preserve"> SUBJECT  \* MERGEFORMAT </w:instrText>
    </w:r>
    <w:r w:rsidRPr="00CB5571">
      <w:rPr>
        <w:rFonts w:eastAsia="Malgun Gothic"/>
        <w:szCs w:val="20"/>
        <w:lang w:val="en-GB"/>
      </w:rPr>
      <w:fldChar w:fldCharType="end"/>
    </w:r>
    <w:r w:rsidRPr="00CB5571">
      <w:rPr>
        <w:rFonts w:eastAsia="Malgun Gothic"/>
        <w:szCs w:val="20"/>
        <w:lang w:val="en-GB"/>
      </w:rPr>
      <w:tab/>
      <w:t xml:space="preserve">page </w:t>
    </w:r>
    <w:r w:rsidRPr="00CB5571">
      <w:rPr>
        <w:rFonts w:eastAsia="Malgun Gothic"/>
        <w:szCs w:val="20"/>
        <w:lang w:val="en-GB"/>
      </w:rPr>
      <w:fldChar w:fldCharType="begin"/>
    </w:r>
    <w:r w:rsidRPr="00CB5571">
      <w:rPr>
        <w:rFonts w:eastAsia="Malgun Gothic"/>
        <w:szCs w:val="20"/>
        <w:lang w:val="en-GB"/>
      </w:rPr>
      <w:instrText xml:space="preserve">page </w:instrText>
    </w:r>
    <w:r w:rsidRPr="00CB5571">
      <w:rPr>
        <w:rFonts w:eastAsia="Malgun Gothic"/>
        <w:szCs w:val="20"/>
        <w:lang w:val="en-GB"/>
      </w:rPr>
      <w:fldChar w:fldCharType="separate"/>
    </w:r>
    <w:r>
      <w:rPr>
        <w:rFonts w:eastAsia="Malgun Gothic"/>
        <w:noProof/>
        <w:szCs w:val="20"/>
        <w:lang w:val="en-GB"/>
      </w:rPr>
      <w:t>4</w:t>
    </w:r>
    <w:r w:rsidRPr="00CB5571">
      <w:rPr>
        <w:rFonts w:eastAsia="Malgun Gothic"/>
        <w:noProof/>
        <w:szCs w:val="20"/>
        <w:lang w:val="en-GB"/>
      </w:rPr>
      <w:fldChar w:fldCharType="end"/>
    </w:r>
    <w:r w:rsidRPr="00CB5571">
      <w:rPr>
        <w:rFonts w:eastAsia="Malgun Gothic"/>
        <w:szCs w:val="20"/>
        <w:lang w:val="en-GB"/>
      </w:rPr>
      <w:tab/>
    </w:r>
    <w:r w:rsidR="00806104">
      <w:rPr>
        <w:rFonts w:eastAsia="Malgun Gothic"/>
        <w:szCs w:val="20"/>
        <w:lang w:val="en-GB" w:eastAsia="ko-KR"/>
      </w:rPr>
      <w:t>Chunyu Hu (Meta)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4B50" w14:textId="71C9B79A" w:rsidR="00AD19F1" w:rsidRPr="00A2420F" w:rsidRDefault="00BF026D" w:rsidP="00292EBC">
    <w:pPr>
      <w:pBdr>
        <w:top w:val="single" w:sz="6" w:space="1" w:color="auto"/>
      </w:pBdr>
      <w:tabs>
        <w:tab w:val="center" w:pos="4680"/>
        <w:tab w:val="right" w:pos="9810"/>
        <w:tab w:val="right" w:pos="12960"/>
      </w:tabs>
      <w:rPr>
        <w:rFonts w:eastAsia="Malgun Gothic"/>
        <w:szCs w:val="20"/>
        <w:lang w:val="en-GB"/>
      </w:rPr>
    </w:pPr>
    <w:r>
      <w:rPr>
        <w:rFonts w:eastAsia="Malgun Gothic"/>
        <w:szCs w:val="20"/>
        <w:lang w:val="en-GB"/>
      </w:rPr>
      <w:fldChar w:fldCharType="begin"/>
    </w:r>
    <w:r>
      <w:rPr>
        <w:rFonts w:eastAsia="Malgun Gothic"/>
        <w:szCs w:val="20"/>
        <w:lang w:val="en-GB"/>
      </w:rPr>
      <w:instrText xml:space="preserve"> SUBJECT  \* MERGEFORMAT </w:instrText>
    </w:r>
    <w:r>
      <w:rPr>
        <w:rFonts w:eastAsia="Malgun Gothic"/>
        <w:szCs w:val="20"/>
        <w:lang w:val="en-GB"/>
      </w:rPr>
      <w:fldChar w:fldCharType="separate"/>
    </w:r>
    <w:r>
      <w:rPr>
        <w:rFonts w:eastAsia="Malgun Gothic"/>
        <w:szCs w:val="20"/>
        <w:lang w:val="en-GB"/>
      </w:rPr>
      <w:t>Submission</w:t>
    </w:r>
    <w:r>
      <w:rPr>
        <w:rFonts w:eastAsia="Malgun Gothic"/>
        <w:szCs w:val="20"/>
        <w:lang w:val="en-GB"/>
      </w:rPr>
      <w:fldChar w:fldCharType="end"/>
    </w:r>
    <w:r w:rsidRPr="00CB5571">
      <w:rPr>
        <w:rFonts w:eastAsia="Malgun Gothic"/>
        <w:szCs w:val="20"/>
        <w:lang w:val="en-GB"/>
      </w:rPr>
      <w:fldChar w:fldCharType="begin"/>
    </w:r>
    <w:r w:rsidRPr="00CB5571">
      <w:rPr>
        <w:rFonts w:eastAsia="Malgun Gothic"/>
        <w:szCs w:val="20"/>
        <w:lang w:val="en-GB"/>
      </w:rPr>
      <w:instrText xml:space="preserve"> SUBJECT  \* MERGEFORMAT </w:instrText>
    </w:r>
    <w:r w:rsidRPr="00CB5571">
      <w:rPr>
        <w:rFonts w:eastAsia="Malgun Gothic"/>
        <w:szCs w:val="20"/>
        <w:lang w:val="en-GB"/>
      </w:rPr>
      <w:fldChar w:fldCharType="end"/>
    </w:r>
    <w:r w:rsidRPr="00CB5571">
      <w:rPr>
        <w:rFonts w:eastAsia="Malgun Gothic"/>
        <w:szCs w:val="20"/>
        <w:lang w:val="en-GB"/>
      </w:rPr>
      <w:tab/>
      <w:t xml:space="preserve">page </w:t>
    </w:r>
    <w:r w:rsidRPr="00CB5571">
      <w:rPr>
        <w:rFonts w:eastAsia="Malgun Gothic"/>
        <w:szCs w:val="20"/>
        <w:lang w:val="en-GB"/>
      </w:rPr>
      <w:fldChar w:fldCharType="begin"/>
    </w:r>
    <w:r w:rsidRPr="00CB5571">
      <w:rPr>
        <w:rFonts w:eastAsia="Malgun Gothic"/>
        <w:szCs w:val="20"/>
        <w:lang w:val="en-GB"/>
      </w:rPr>
      <w:instrText xml:space="preserve">page </w:instrText>
    </w:r>
    <w:r w:rsidRPr="00CB5571">
      <w:rPr>
        <w:rFonts w:eastAsia="Malgun Gothic"/>
        <w:szCs w:val="20"/>
        <w:lang w:val="en-GB"/>
      </w:rPr>
      <w:fldChar w:fldCharType="separate"/>
    </w:r>
    <w:r>
      <w:rPr>
        <w:rFonts w:eastAsia="Malgun Gothic"/>
        <w:noProof/>
        <w:szCs w:val="20"/>
        <w:lang w:val="en-GB"/>
      </w:rPr>
      <w:t>1</w:t>
    </w:r>
    <w:r w:rsidRPr="00CB5571">
      <w:rPr>
        <w:rFonts w:eastAsia="Malgun Gothic"/>
        <w:noProof/>
        <w:szCs w:val="20"/>
        <w:lang w:val="en-GB"/>
      </w:rPr>
      <w:fldChar w:fldCharType="end"/>
    </w:r>
    <w:r w:rsidRPr="00CB5571">
      <w:rPr>
        <w:rFonts w:eastAsia="Malgun Gothic"/>
        <w:szCs w:val="20"/>
        <w:lang w:val="en-GB"/>
      </w:rPr>
      <w:tab/>
    </w:r>
    <w:r w:rsidR="00CD1B10">
      <w:rPr>
        <w:rFonts w:eastAsia="Malgun Gothic"/>
        <w:szCs w:val="20"/>
        <w:lang w:val="en-GB"/>
      </w:rPr>
      <w:t xml:space="preserve">         </w:t>
    </w:r>
    <w:r w:rsidR="00CD1B10">
      <w:rPr>
        <w:rFonts w:eastAsia="Malgun Gothic"/>
        <w:szCs w:val="20"/>
        <w:lang w:val="en-GB" w:eastAsia="ko-KR"/>
      </w:rPr>
      <w:t xml:space="preserve">Chunyu Hu, Meta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20C7C" w14:textId="77777777" w:rsidR="004B26C7" w:rsidRDefault="004B26C7">
      <w:r>
        <w:separator/>
      </w:r>
    </w:p>
  </w:footnote>
  <w:footnote w:type="continuationSeparator" w:id="0">
    <w:p w14:paraId="4B03D7CE" w14:textId="77777777" w:rsidR="004B26C7" w:rsidRDefault="004B26C7">
      <w:r>
        <w:continuationSeparator/>
      </w:r>
    </w:p>
  </w:footnote>
  <w:footnote w:type="continuationNotice" w:id="1">
    <w:p w14:paraId="1CDADCBA" w14:textId="77777777" w:rsidR="004B26C7" w:rsidRDefault="004B26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0996D629" w:rsidR="00BF026D" w:rsidRPr="00522003" w:rsidRDefault="00522003" w:rsidP="00522003">
    <w:pPr>
      <w:pBdr>
        <w:bottom w:val="single" w:sz="6" w:space="2" w:color="auto"/>
      </w:pBdr>
      <w:tabs>
        <w:tab w:val="left" w:pos="1440"/>
        <w:tab w:val="center" w:pos="4680"/>
        <w:tab w:val="right" w:pos="9360"/>
        <w:tab w:val="right" w:pos="12960"/>
      </w:tabs>
      <w:rPr>
        <w:rFonts w:eastAsia="Malgun Gothic"/>
        <w:b/>
        <w:sz w:val="28"/>
        <w:szCs w:val="20"/>
      </w:rPr>
    </w:pPr>
    <w:r>
      <w:rPr>
        <w:rFonts w:eastAsia="Malgun Gothic"/>
        <w:b/>
        <w:sz w:val="28"/>
        <w:szCs w:val="20"/>
      </w:rPr>
      <w:t>Sept. 2022</w:t>
    </w:r>
    <w:r>
      <w:rPr>
        <w:rFonts w:eastAsia="Malgun Gothic"/>
        <w:b/>
        <w:sz w:val="28"/>
        <w:szCs w:val="20"/>
      </w:rPr>
      <w:tab/>
    </w:r>
    <w:r>
      <w:rPr>
        <w:rFonts w:eastAsia="Malgun Gothic"/>
        <w:b/>
        <w:sz w:val="28"/>
        <w:szCs w:val="20"/>
      </w:rPr>
      <w:tab/>
    </w:r>
    <w:r>
      <w:rPr>
        <w:rFonts w:eastAsia="Malgun Gothic"/>
        <w:b/>
        <w:sz w:val="28"/>
        <w:szCs w:val="20"/>
        <w:lang w:val="en-GB"/>
      </w:rPr>
      <w:tab/>
      <w:t xml:space="preserve">                                  </w:t>
    </w:r>
    <w:r w:rsidRPr="00B31A3B">
      <w:rPr>
        <w:rFonts w:eastAsia="Malgun Gothic"/>
        <w:b/>
        <w:sz w:val="28"/>
        <w:szCs w:val="20"/>
        <w:lang w:val="en-GB"/>
      </w:rPr>
      <w:t>doc.: IEEE 802.11-</w:t>
    </w:r>
    <w:r>
      <w:rPr>
        <w:rFonts w:eastAsia="Malgun Gothic"/>
        <w:b/>
        <w:sz w:val="28"/>
        <w:szCs w:val="20"/>
        <w:lang w:val="en-GB"/>
      </w:rPr>
      <w:t>22/1470r0</w:t>
    </w:r>
    <w:r w:rsidRPr="00CB5571">
      <w:rPr>
        <w:rFonts w:eastAsia="Malgun Gothic"/>
        <w:b/>
        <w:sz w:val="28"/>
        <w:szCs w:val="20"/>
        <w:lang w:val="en-GB"/>
      </w:rPr>
      <w:fldChar w:fldCharType="begin"/>
    </w:r>
    <w:r w:rsidRPr="00CB5571">
      <w:rPr>
        <w:rFonts w:eastAsia="Malgun Gothic"/>
        <w:b/>
        <w:sz w:val="28"/>
        <w:szCs w:val="20"/>
        <w:lang w:val="en-GB"/>
      </w:rPr>
      <w:instrText xml:space="preserve"> TITLE  \* MERGEFORMAT </w:instrText>
    </w:r>
    <w:r w:rsidRPr="00CB5571">
      <w:rPr>
        <w:rFonts w:eastAsia="Malgun Gothic"/>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6001303F" w:rsidR="00BF026D" w:rsidRPr="00DE6B44" w:rsidRDefault="00D65EAE" w:rsidP="00D65EAE">
    <w:pPr>
      <w:pBdr>
        <w:bottom w:val="single" w:sz="6" w:space="2" w:color="auto"/>
      </w:pBdr>
      <w:tabs>
        <w:tab w:val="left" w:pos="1440"/>
        <w:tab w:val="center" w:pos="4680"/>
        <w:tab w:val="right" w:pos="9360"/>
        <w:tab w:val="right" w:pos="12960"/>
      </w:tabs>
      <w:rPr>
        <w:rFonts w:eastAsia="Malgun Gothic"/>
        <w:b/>
        <w:sz w:val="28"/>
        <w:szCs w:val="20"/>
      </w:rPr>
    </w:pPr>
    <w:r>
      <w:rPr>
        <w:rFonts w:eastAsia="Malgun Gothic"/>
        <w:b/>
        <w:sz w:val="28"/>
        <w:szCs w:val="20"/>
      </w:rPr>
      <w:t>Sept.</w:t>
    </w:r>
    <w:r w:rsidR="00126241">
      <w:rPr>
        <w:rFonts w:eastAsia="Malgun Gothic"/>
        <w:b/>
        <w:sz w:val="28"/>
        <w:szCs w:val="20"/>
      </w:rPr>
      <w:t xml:space="preserve"> </w:t>
    </w:r>
    <w:r w:rsidR="00BF026D">
      <w:rPr>
        <w:rFonts w:eastAsia="Malgun Gothic"/>
        <w:b/>
        <w:sz w:val="28"/>
        <w:szCs w:val="20"/>
      </w:rPr>
      <w:t>20</w:t>
    </w:r>
    <w:r w:rsidR="00D11553">
      <w:rPr>
        <w:rFonts w:eastAsia="Malgun Gothic"/>
        <w:b/>
        <w:sz w:val="28"/>
        <w:szCs w:val="20"/>
      </w:rPr>
      <w:t>2</w:t>
    </w:r>
    <w:r w:rsidR="00324F1B">
      <w:rPr>
        <w:rFonts w:eastAsia="Malgun Gothic"/>
        <w:b/>
        <w:sz w:val="28"/>
        <w:szCs w:val="20"/>
      </w:rPr>
      <w:t>2</w:t>
    </w:r>
    <w:r w:rsidR="004E0589">
      <w:rPr>
        <w:rFonts w:eastAsia="Malgun Gothic"/>
        <w:b/>
        <w:sz w:val="28"/>
        <w:szCs w:val="20"/>
      </w:rPr>
      <w:tab/>
    </w:r>
    <w:r w:rsidR="00BF026D">
      <w:rPr>
        <w:rFonts w:eastAsia="Malgun Gothic"/>
        <w:b/>
        <w:sz w:val="28"/>
        <w:szCs w:val="20"/>
      </w:rPr>
      <w:tab/>
    </w:r>
    <w:r w:rsidR="00CD7DDC">
      <w:rPr>
        <w:rFonts w:eastAsia="Malgun Gothic"/>
        <w:b/>
        <w:sz w:val="28"/>
        <w:szCs w:val="20"/>
        <w:lang w:val="en-GB"/>
      </w:rPr>
      <w:tab/>
    </w:r>
    <w:r>
      <w:rPr>
        <w:rFonts w:eastAsia="Malgun Gothic"/>
        <w:b/>
        <w:sz w:val="28"/>
        <w:szCs w:val="20"/>
        <w:lang w:val="en-GB"/>
      </w:rPr>
      <w:t xml:space="preserve">            </w:t>
    </w:r>
    <w:r>
      <w:rPr>
        <w:rFonts w:eastAsia="Malgun Gothic"/>
        <w:b/>
        <w:sz w:val="28"/>
        <w:szCs w:val="20"/>
        <w:lang w:val="en-GB"/>
      </w:rPr>
      <w:t xml:space="preserve">                      </w:t>
    </w:r>
    <w:r w:rsidR="00BF026D" w:rsidRPr="00B31A3B">
      <w:rPr>
        <w:rFonts w:eastAsia="Malgun Gothic"/>
        <w:b/>
        <w:sz w:val="28"/>
        <w:szCs w:val="20"/>
        <w:lang w:val="en-GB"/>
      </w:rPr>
      <w:t>doc.: IEEE 802.11-</w:t>
    </w:r>
    <w:r w:rsidR="00D11553">
      <w:rPr>
        <w:rFonts w:eastAsia="Malgun Gothic"/>
        <w:b/>
        <w:sz w:val="28"/>
        <w:szCs w:val="20"/>
        <w:lang w:val="en-GB"/>
      </w:rPr>
      <w:t>2</w:t>
    </w:r>
    <w:r w:rsidR="00324F1B">
      <w:rPr>
        <w:rFonts w:eastAsia="Malgun Gothic"/>
        <w:b/>
        <w:sz w:val="28"/>
        <w:szCs w:val="20"/>
        <w:lang w:val="en-GB"/>
      </w:rPr>
      <w:t>2</w:t>
    </w:r>
    <w:r w:rsidR="005B2D2F">
      <w:rPr>
        <w:rFonts w:eastAsia="Malgun Gothic"/>
        <w:b/>
        <w:sz w:val="28"/>
        <w:szCs w:val="20"/>
        <w:lang w:val="en-GB"/>
      </w:rPr>
      <w:t>/</w:t>
    </w:r>
    <w:r>
      <w:rPr>
        <w:rFonts w:eastAsia="Malgun Gothic"/>
        <w:b/>
        <w:sz w:val="28"/>
        <w:szCs w:val="20"/>
        <w:lang w:val="en-GB"/>
      </w:rPr>
      <w:t>1470</w:t>
    </w:r>
    <w:r w:rsidR="00806104">
      <w:rPr>
        <w:rFonts w:eastAsia="Malgun Gothic"/>
        <w:b/>
        <w:sz w:val="28"/>
        <w:szCs w:val="20"/>
        <w:lang w:val="en-GB"/>
      </w:rPr>
      <w:t>r</w:t>
    </w:r>
    <w:r w:rsidR="00617BBA">
      <w:rPr>
        <w:rFonts w:eastAsia="Malgun Gothic"/>
        <w:b/>
        <w:sz w:val="28"/>
        <w:szCs w:val="20"/>
        <w:lang w:val="en-GB"/>
      </w:rPr>
      <w:t>0</w:t>
    </w:r>
    <w:r w:rsidR="00BF026D" w:rsidRPr="00CB5571">
      <w:rPr>
        <w:rFonts w:eastAsia="Malgun Gothic"/>
        <w:b/>
        <w:sz w:val="28"/>
        <w:szCs w:val="20"/>
        <w:lang w:val="en-GB"/>
      </w:rPr>
      <w:fldChar w:fldCharType="begin"/>
    </w:r>
    <w:r w:rsidR="00BF026D" w:rsidRPr="00CB5571">
      <w:rPr>
        <w:rFonts w:eastAsia="Malgun Gothic"/>
        <w:b/>
        <w:sz w:val="28"/>
        <w:szCs w:val="20"/>
        <w:lang w:val="en-GB"/>
      </w:rPr>
      <w:instrText xml:space="preserve"> TITLE  \* MERGEFORMAT </w:instrText>
    </w:r>
    <w:r w:rsidR="00BF026D" w:rsidRPr="00CB5571">
      <w:rPr>
        <w:rFonts w:eastAsia="Malgun Gothic"/>
        <w:b/>
        <w:sz w:val="28"/>
        <w:szCs w:val="20"/>
        <w:lang w:val="en-G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04"/>
    <w:multiLevelType w:val="multilevel"/>
    <w:tmpl w:val="00000887"/>
    <w:lvl w:ilvl="0">
      <w:numFmt w:val="bullet"/>
      <w:lvlText w:val="—"/>
      <w:lvlJc w:val="left"/>
      <w:pPr>
        <w:ind w:left="720" w:hanging="400"/>
      </w:pPr>
      <w:rPr>
        <w:rFonts w:ascii="Times New Roman" w:hAnsi="Times New Roman" w:cs="Times New Roman"/>
        <w:w w:val="99"/>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2" w15:restartNumberingAfterBreak="0">
    <w:nsid w:val="0000040F"/>
    <w:multiLevelType w:val="multilevel"/>
    <w:tmpl w:val="00000892"/>
    <w:lvl w:ilvl="0">
      <w:start w:val="35"/>
      <w:numFmt w:val="decimal"/>
      <w:lvlText w:val="%1"/>
      <w:lvlJc w:val="left"/>
      <w:pPr>
        <w:ind w:left="732" w:hanging="613"/>
      </w:pPr>
    </w:lvl>
    <w:lvl w:ilvl="1">
      <w:start w:val="3"/>
      <w:numFmt w:val="decimal"/>
      <w:lvlText w:val="%1.%2"/>
      <w:lvlJc w:val="left"/>
      <w:pPr>
        <w:ind w:left="732" w:hanging="613"/>
      </w:pPr>
    </w:lvl>
    <w:lvl w:ilvl="2">
      <w:start w:val="8"/>
      <w:numFmt w:val="decimal"/>
      <w:lvlText w:val="%1.%2.%3"/>
      <w:lvlJc w:val="left"/>
      <w:pPr>
        <w:ind w:left="732" w:hanging="613"/>
      </w:pPr>
      <w:rPr>
        <w:rFonts w:ascii="Arial" w:hAnsi="Arial" w:cs="Arial"/>
        <w:b/>
        <w:bCs/>
        <w:i w:val="0"/>
        <w:iCs w:val="0"/>
        <w:spacing w:val="-1"/>
        <w:w w:val="99"/>
        <w:sz w:val="20"/>
        <w:szCs w:val="20"/>
      </w:rPr>
    </w:lvl>
    <w:lvl w:ilvl="3">
      <w:numFmt w:val="bullet"/>
      <w:lvlText w:val="—"/>
      <w:lvlJc w:val="left"/>
      <w:pPr>
        <w:ind w:left="720" w:hanging="400"/>
      </w:pPr>
      <w:rPr>
        <w:rFonts w:ascii="Times New Roman" w:hAnsi="Times New Roman" w:cs="Times New Roman"/>
        <w:b w:val="0"/>
        <w:bCs w:val="0"/>
        <w:i w:val="0"/>
        <w:iCs w:val="0"/>
        <w:w w:val="99"/>
        <w:sz w:val="20"/>
        <w:szCs w:val="20"/>
      </w:rPr>
    </w:lvl>
    <w:lvl w:ilvl="4">
      <w:numFmt w:val="bullet"/>
      <w:lvlText w:val="•"/>
      <w:lvlJc w:val="left"/>
      <w:pPr>
        <w:ind w:left="1040" w:hanging="281"/>
      </w:pPr>
      <w:rPr>
        <w:rFonts w:ascii="Times New Roman" w:hAnsi="Times New Roman" w:cs="Times New Roman"/>
        <w:b w:val="0"/>
        <w:bCs w:val="0"/>
        <w:i w:val="0"/>
        <w:iCs w:val="0"/>
        <w:w w:val="99"/>
        <w:sz w:val="20"/>
        <w:szCs w:val="20"/>
      </w:rPr>
    </w:lvl>
    <w:lvl w:ilvl="5">
      <w:numFmt w:val="bullet"/>
      <w:lvlText w:val="•"/>
      <w:lvlJc w:val="left"/>
      <w:pPr>
        <w:ind w:left="3980" w:hanging="281"/>
      </w:pPr>
    </w:lvl>
    <w:lvl w:ilvl="6">
      <w:numFmt w:val="bullet"/>
      <w:lvlText w:val="•"/>
      <w:lvlJc w:val="left"/>
      <w:pPr>
        <w:ind w:left="4960" w:hanging="281"/>
      </w:pPr>
    </w:lvl>
    <w:lvl w:ilvl="7">
      <w:numFmt w:val="bullet"/>
      <w:lvlText w:val="•"/>
      <w:lvlJc w:val="left"/>
      <w:pPr>
        <w:ind w:left="5940" w:hanging="281"/>
      </w:pPr>
    </w:lvl>
    <w:lvl w:ilvl="8">
      <w:numFmt w:val="bullet"/>
      <w:lvlText w:val="•"/>
      <w:lvlJc w:val="left"/>
      <w:pPr>
        <w:ind w:left="6920" w:hanging="281"/>
      </w:pPr>
    </w:lvl>
  </w:abstractNum>
  <w:abstractNum w:abstractNumId="3" w15:restartNumberingAfterBreak="0">
    <w:nsid w:val="00000411"/>
    <w:multiLevelType w:val="multilevel"/>
    <w:tmpl w:val="00000894"/>
    <w:lvl w:ilvl="0">
      <w:start w:val="35"/>
      <w:numFmt w:val="decimal"/>
      <w:lvlText w:val="%1"/>
      <w:lvlJc w:val="left"/>
      <w:pPr>
        <w:ind w:left="1008" w:hanging="889"/>
      </w:pPr>
    </w:lvl>
    <w:lvl w:ilvl="1">
      <w:start w:val="3"/>
      <w:numFmt w:val="decimal"/>
      <w:lvlText w:val="%1.%2"/>
      <w:lvlJc w:val="left"/>
      <w:pPr>
        <w:ind w:left="1008" w:hanging="889"/>
      </w:pPr>
    </w:lvl>
    <w:lvl w:ilvl="2">
      <w:start w:val="11"/>
      <w:numFmt w:val="decimal"/>
      <w:lvlText w:val="%1.%2.%3"/>
      <w:lvlJc w:val="left"/>
      <w:pPr>
        <w:ind w:left="1008" w:hanging="889"/>
      </w:pPr>
    </w:lvl>
    <w:lvl w:ilvl="3">
      <w:start w:val="1"/>
      <w:numFmt w:val="decimal"/>
      <w:lvlText w:val="%1.%2.%3.%4"/>
      <w:lvlJc w:val="left"/>
      <w:pPr>
        <w:ind w:left="1008" w:hanging="889"/>
      </w:pPr>
      <w:rPr>
        <w:rFonts w:ascii="Arial" w:hAnsi="Arial" w:cs="Arial"/>
        <w:b/>
        <w:bCs/>
        <w:i w:val="0"/>
        <w:iCs w:val="0"/>
        <w:w w:val="99"/>
        <w:sz w:val="20"/>
        <w:szCs w:val="20"/>
      </w:rPr>
    </w:lvl>
    <w:lvl w:ilvl="4">
      <w:numFmt w:val="bullet"/>
      <w:lvlText w:val="•"/>
      <w:lvlJc w:val="left"/>
      <w:pPr>
        <w:ind w:left="4152" w:hanging="889"/>
      </w:pPr>
    </w:lvl>
    <w:lvl w:ilvl="5">
      <w:numFmt w:val="bullet"/>
      <w:lvlText w:val="•"/>
      <w:lvlJc w:val="left"/>
      <w:pPr>
        <w:ind w:left="4940" w:hanging="889"/>
      </w:pPr>
    </w:lvl>
    <w:lvl w:ilvl="6">
      <w:numFmt w:val="bullet"/>
      <w:lvlText w:val="•"/>
      <w:lvlJc w:val="left"/>
      <w:pPr>
        <w:ind w:left="5728" w:hanging="889"/>
      </w:pPr>
    </w:lvl>
    <w:lvl w:ilvl="7">
      <w:numFmt w:val="bullet"/>
      <w:lvlText w:val="•"/>
      <w:lvlJc w:val="left"/>
      <w:pPr>
        <w:ind w:left="6516" w:hanging="889"/>
      </w:pPr>
    </w:lvl>
    <w:lvl w:ilvl="8">
      <w:numFmt w:val="bullet"/>
      <w:lvlText w:val="•"/>
      <w:lvlJc w:val="left"/>
      <w:pPr>
        <w:ind w:left="7304" w:hanging="889"/>
      </w:pPr>
    </w:lvl>
  </w:abstractNum>
  <w:abstractNum w:abstractNumId="4" w15:restartNumberingAfterBreak="0">
    <w:nsid w:val="00000419"/>
    <w:multiLevelType w:val="multilevel"/>
    <w:tmpl w:val="0000089C"/>
    <w:lvl w:ilvl="0">
      <w:start w:val="35"/>
      <w:numFmt w:val="decimal"/>
      <w:lvlText w:val="%1"/>
      <w:lvlJc w:val="left"/>
      <w:pPr>
        <w:ind w:left="1048" w:hanging="889"/>
      </w:pPr>
    </w:lvl>
    <w:lvl w:ilvl="1">
      <w:start w:val="3"/>
      <w:numFmt w:val="decimal"/>
      <w:lvlText w:val="%1.%2"/>
      <w:lvlJc w:val="left"/>
      <w:pPr>
        <w:ind w:left="1048" w:hanging="889"/>
      </w:pPr>
    </w:lvl>
    <w:lvl w:ilvl="2">
      <w:start w:val="12"/>
      <w:numFmt w:val="decimal"/>
      <w:lvlText w:val="%1.%2.%3"/>
      <w:lvlJc w:val="left"/>
      <w:pPr>
        <w:ind w:left="1048" w:hanging="889"/>
      </w:pPr>
    </w:lvl>
    <w:lvl w:ilvl="3">
      <w:start w:val="1"/>
      <w:numFmt w:val="decimal"/>
      <w:lvlText w:val="%1.%2.%3.%4"/>
      <w:lvlJc w:val="left"/>
      <w:pPr>
        <w:ind w:left="1048" w:hanging="889"/>
      </w:pPr>
      <w:rPr>
        <w:rFonts w:ascii="Arial" w:hAnsi="Arial" w:cs="Arial"/>
        <w:b/>
        <w:bCs/>
        <w:i w:val="0"/>
        <w:iCs w:val="0"/>
        <w:w w:val="99"/>
        <w:sz w:val="20"/>
        <w:szCs w:val="20"/>
      </w:rPr>
    </w:lvl>
    <w:lvl w:ilvl="4">
      <w:numFmt w:val="bullet"/>
      <w:lvlText w:val="•"/>
      <w:lvlJc w:val="left"/>
      <w:pPr>
        <w:ind w:left="4208" w:hanging="889"/>
      </w:pPr>
    </w:lvl>
    <w:lvl w:ilvl="5">
      <w:numFmt w:val="bullet"/>
      <w:lvlText w:val="•"/>
      <w:lvlJc w:val="left"/>
      <w:pPr>
        <w:ind w:left="5000" w:hanging="889"/>
      </w:pPr>
    </w:lvl>
    <w:lvl w:ilvl="6">
      <w:numFmt w:val="bullet"/>
      <w:lvlText w:val="•"/>
      <w:lvlJc w:val="left"/>
      <w:pPr>
        <w:ind w:left="5792" w:hanging="889"/>
      </w:pPr>
    </w:lvl>
    <w:lvl w:ilvl="7">
      <w:numFmt w:val="bullet"/>
      <w:lvlText w:val="•"/>
      <w:lvlJc w:val="left"/>
      <w:pPr>
        <w:ind w:left="6584" w:hanging="889"/>
      </w:pPr>
    </w:lvl>
    <w:lvl w:ilvl="8">
      <w:numFmt w:val="bullet"/>
      <w:lvlText w:val="•"/>
      <w:lvlJc w:val="left"/>
      <w:pPr>
        <w:ind w:left="7376" w:hanging="889"/>
      </w:pPr>
    </w:lvl>
  </w:abstractNum>
  <w:abstractNum w:abstractNumId="5" w15:restartNumberingAfterBreak="0">
    <w:nsid w:val="0000042C"/>
    <w:multiLevelType w:val="multilevel"/>
    <w:tmpl w:val="000008AF"/>
    <w:lvl w:ilvl="0">
      <w:start w:val="35"/>
      <w:numFmt w:val="decimal"/>
      <w:lvlText w:val="%1"/>
      <w:lvlJc w:val="left"/>
      <w:pPr>
        <w:ind w:left="842" w:hanging="723"/>
      </w:pPr>
    </w:lvl>
    <w:lvl w:ilvl="1">
      <w:start w:val="12"/>
      <w:numFmt w:val="decimal"/>
      <w:lvlText w:val="%1.%2"/>
      <w:lvlJc w:val="left"/>
      <w:pPr>
        <w:ind w:left="842" w:hanging="723"/>
      </w:pPr>
    </w:lvl>
    <w:lvl w:ilvl="2">
      <w:start w:val="3"/>
      <w:numFmt w:val="decimal"/>
      <w:lvlText w:val="%1.%2.%3"/>
      <w:lvlJc w:val="left"/>
      <w:pPr>
        <w:ind w:left="842" w:hanging="723"/>
      </w:pPr>
      <w:rPr>
        <w:rFonts w:ascii="Arial" w:hAnsi="Arial" w:cs="Arial"/>
        <w:b/>
        <w:bCs/>
        <w:i w:val="0"/>
        <w:iCs w:val="0"/>
        <w:w w:val="99"/>
        <w:sz w:val="20"/>
        <w:szCs w:val="20"/>
      </w:rPr>
    </w:lvl>
    <w:lvl w:ilvl="3">
      <w:start w:val="1"/>
      <w:numFmt w:val="decimal"/>
      <w:lvlText w:val="%1.%2.%3.%4"/>
      <w:lvlJc w:val="left"/>
      <w:pPr>
        <w:ind w:left="1010" w:hanging="891"/>
      </w:pPr>
      <w:rPr>
        <w:rFonts w:ascii="Arial" w:hAnsi="Arial" w:cs="Arial"/>
        <w:b/>
        <w:bCs/>
        <w:i w:val="0"/>
        <w:iCs w:val="0"/>
        <w:spacing w:val="-1"/>
        <w:w w:val="99"/>
        <w:sz w:val="20"/>
        <w:szCs w:val="20"/>
      </w:rPr>
    </w:lvl>
    <w:lvl w:ilvl="4">
      <w:numFmt w:val="bullet"/>
      <w:lvlText w:val="•"/>
      <w:lvlJc w:val="left"/>
      <w:pPr>
        <w:ind w:left="2985" w:hanging="891"/>
      </w:pPr>
    </w:lvl>
    <w:lvl w:ilvl="5">
      <w:numFmt w:val="bullet"/>
      <w:lvlText w:val="•"/>
      <w:lvlJc w:val="left"/>
      <w:pPr>
        <w:ind w:left="3967" w:hanging="891"/>
      </w:pPr>
    </w:lvl>
    <w:lvl w:ilvl="6">
      <w:numFmt w:val="bullet"/>
      <w:lvlText w:val="•"/>
      <w:lvlJc w:val="left"/>
      <w:pPr>
        <w:ind w:left="4950" w:hanging="891"/>
      </w:pPr>
    </w:lvl>
    <w:lvl w:ilvl="7">
      <w:numFmt w:val="bullet"/>
      <w:lvlText w:val="•"/>
      <w:lvlJc w:val="left"/>
      <w:pPr>
        <w:ind w:left="5932" w:hanging="891"/>
      </w:pPr>
    </w:lvl>
    <w:lvl w:ilvl="8">
      <w:numFmt w:val="bullet"/>
      <w:lvlText w:val="•"/>
      <w:lvlJc w:val="left"/>
      <w:pPr>
        <w:ind w:left="6915" w:hanging="891"/>
      </w:pPr>
    </w:lvl>
  </w:abstractNum>
  <w:abstractNum w:abstractNumId="6" w15:restartNumberingAfterBreak="0">
    <w:nsid w:val="0000043C"/>
    <w:multiLevelType w:val="multilevel"/>
    <w:tmpl w:val="FFFFFFFF"/>
    <w:lvl w:ilvl="0">
      <w:start w:val="39"/>
      <w:numFmt w:val="decimal"/>
      <w:lvlText w:val="%1"/>
      <w:lvlJc w:val="left"/>
      <w:pPr>
        <w:ind w:left="660" w:hanging="554"/>
      </w:pPr>
      <w:rPr>
        <w:rFonts w:ascii="Times New Roman" w:hAnsi="Times New Roman" w:cs="Times New Roman"/>
        <w:b w:val="0"/>
        <w:bCs w:val="0"/>
        <w:i w:val="0"/>
        <w:i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7" w15:restartNumberingAfterBreak="0">
    <w:nsid w:val="0000043D"/>
    <w:multiLevelType w:val="multilevel"/>
    <w:tmpl w:val="FFFFFFFF"/>
    <w:lvl w:ilvl="0">
      <w:start w:val="42"/>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8" w15:restartNumberingAfterBreak="0">
    <w:nsid w:val="0000043E"/>
    <w:multiLevelType w:val="multilevel"/>
    <w:tmpl w:val="FFFFFFFF"/>
    <w:lvl w:ilvl="0">
      <w:start w:val="47"/>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9" w15:restartNumberingAfterBreak="0">
    <w:nsid w:val="0000045D"/>
    <w:multiLevelType w:val="multilevel"/>
    <w:tmpl w:val="FFFFFFFF"/>
    <w:lvl w:ilvl="0">
      <w:start w:val="1"/>
      <w:numFmt w:val="decimal"/>
      <w:lvlText w:val="%1"/>
      <w:lvlJc w:val="left"/>
      <w:pPr>
        <w:ind w:left="860" w:hanging="664"/>
      </w:pPr>
      <w:rPr>
        <w:rFonts w:ascii="Times New Roman" w:hAnsi="Times New Roman" w:cs="Times New Roman"/>
        <w:b w:val="0"/>
        <w:bCs w:val="0"/>
        <w:i w:val="0"/>
        <w:iCs w:val="0"/>
        <w:w w:val="100"/>
        <w:position w:val="1"/>
        <w:sz w:val="18"/>
        <w:szCs w:val="18"/>
      </w:rPr>
    </w:lvl>
    <w:lvl w:ilvl="1">
      <w:numFmt w:val="bullet"/>
      <w:lvlText w:val="•"/>
      <w:lvlJc w:val="left"/>
      <w:pPr>
        <w:ind w:left="1716" w:hanging="664"/>
      </w:pPr>
    </w:lvl>
    <w:lvl w:ilvl="2">
      <w:numFmt w:val="bullet"/>
      <w:lvlText w:val="•"/>
      <w:lvlJc w:val="left"/>
      <w:pPr>
        <w:ind w:left="2572" w:hanging="664"/>
      </w:pPr>
    </w:lvl>
    <w:lvl w:ilvl="3">
      <w:numFmt w:val="bullet"/>
      <w:lvlText w:val="•"/>
      <w:lvlJc w:val="left"/>
      <w:pPr>
        <w:ind w:left="3428" w:hanging="664"/>
      </w:pPr>
    </w:lvl>
    <w:lvl w:ilvl="4">
      <w:numFmt w:val="bullet"/>
      <w:lvlText w:val="•"/>
      <w:lvlJc w:val="left"/>
      <w:pPr>
        <w:ind w:left="4284" w:hanging="664"/>
      </w:pPr>
    </w:lvl>
    <w:lvl w:ilvl="5">
      <w:numFmt w:val="bullet"/>
      <w:lvlText w:val="•"/>
      <w:lvlJc w:val="left"/>
      <w:pPr>
        <w:ind w:left="5140" w:hanging="664"/>
      </w:pPr>
    </w:lvl>
    <w:lvl w:ilvl="6">
      <w:numFmt w:val="bullet"/>
      <w:lvlText w:val="•"/>
      <w:lvlJc w:val="left"/>
      <w:pPr>
        <w:ind w:left="5996" w:hanging="664"/>
      </w:pPr>
    </w:lvl>
    <w:lvl w:ilvl="7">
      <w:numFmt w:val="bullet"/>
      <w:lvlText w:val="•"/>
      <w:lvlJc w:val="left"/>
      <w:pPr>
        <w:ind w:left="6852" w:hanging="664"/>
      </w:pPr>
    </w:lvl>
    <w:lvl w:ilvl="8">
      <w:numFmt w:val="bullet"/>
      <w:lvlText w:val="•"/>
      <w:lvlJc w:val="left"/>
      <w:pPr>
        <w:ind w:left="7708" w:hanging="664"/>
      </w:pPr>
    </w:lvl>
  </w:abstractNum>
  <w:abstractNum w:abstractNumId="10"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 w15:restartNumberingAfterBreak="0">
    <w:nsid w:val="0000048A"/>
    <w:multiLevelType w:val="hybridMultilevel"/>
    <w:tmpl w:val="0000090D"/>
    <w:lvl w:ilvl="0" w:tplc="00D80000">
      <w:start w:val="1"/>
      <w:numFmt w:val="decimal"/>
      <w:lvlText w:val="%1"/>
      <w:lvlJc w:val="left"/>
      <w:pPr>
        <w:ind w:left="750" w:hanging="554"/>
      </w:pPr>
      <w:rPr>
        <w:rFonts w:ascii="Times New Roman" w:hAnsi="Times New Roman" w:cs="Times New Roman"/>
        <w:b w:val="0"/>
        <w:bCs w:val="0"/>
        <w:w w:val="100"/>
        <w:position w:val="1"/>
        <w:sz w:val="18"/>
        <w:szCs w:val="18"/>
      </w:rPr>
    </w:lvl>
    <w:lvl w:ilvl="1" w:tplc="006A0022">
      <w:numFmt w:val="bullet"/>
      <w:lvlText w:val="•"/>
      <w:lvlJc w:val="left"/>
      <w:pPr>
        <w:ind w:left="1628" w:hanging="554"/>
      </w:pPr>
    </w:lvl>
    <w:lvl w:ilvl="2" w:tplc="00FF002E">
      <w:numFmt w:val="bullet"/>
      <w:lvlText w:val="•"/>
      <w:lvlJc w:val="left"/>
      <w:pPr>
        <w:ind w:left="2496" w:hanging="554"/>
      </w:pPr>
    </w:lvl>
    <w:lvl w:ilvl="3" w:tplc="00FF00FF">
      <w:numFmt w:val="bullet"/>
      <w:lvlText w:val="•"/>
      <w:lvlJc w:val="left"/>
      <w:pPr>
        <w:ind w:left="3364" w:hanging="554"/>
      </w:pPr>
    </w:lvl>
    <w:lvl w:ilvl="4" w:tplc="00FF00FF">
      <w:numFmt w:val="bullet"/>
      <w:lvlText w:val="•"/>
      <w:lvlJc w:val="left"/>
      <w:pPr>
        <w:ind w:left="4232" w:hanging="554"/>
      </w:pPr>
    </w:lvl>
    <w:lvl w:ilvl="5" w:tplc="00FF00FF">
      <w:numFmt w:val="bullet"/>
      <w:lvlText w:val="•"/>
      <w:lvlJc w:val="left"/>
      <w:pPr>
        <w:ind w:left="5100" w:hanging="554"/>
      </w:pPr>
    </w:lvl>
    <w:lvl w:ilvl="6" w:tplc="00FF00FF">
      <w:numFmt w:val="bullet"/>
      <w:lvlText w:val="•"/>
      <w:lvlJc w:val="left"/>
      <w:pPr>
        <w:ind w:left="5968" w:hanging="554"/>
      </w:pPr>
    </w:lvl>
    <w:lvl w:ilvl="7" w:tplc="00FF00FF">
      <w:numFmt w:val="bullet"/>
      <w:lvlText w:val="•"/>
      <w:lvlJc w:val="left"/>
      <w:pPr>
        <w:ind w:left="6836" w:hanging="554"/>
      </w:pPr>
    </w:lvl>
    <w:lvl w:ilvl="8" w:tplc="00FF00FF">
      <w:numFmt w:val="bullet"/>
      <w:lvlText w:val="•"/>
      <w:lvlJc w:val="left"/>
      <w:pPr>
        <w:ind w:left="7704" w:hanging="554"/>
      </w:pPr>
    </w:lvl>
  </w:abstractNum>
  <w:abstractNum w:abstractNumId="12" w15:restartNumberingAfterBreak="0">
    <w:nsid w:val="000006CD"/>
    <w:multiLevelType w:val="multilevel"/>
    <w:tmpl w:val="FFFFFFFF"/>
    <w:lvl w:ilvl="0">
      <w:start w:val="1"/>
      <w:numFmt w:val="decimal"/>
      <w:lvlText w:val="%1"/>
      <w:lvlJc w:val="left"/>
      <w:pPr>
        <w:ind w:left="1000" w:hanging="464"/>
      </w:pPr>
      <w:rPr>
        <w:rFonts w:ascii="Times New Roman" w:hAnsi="Times New Roman" w:cs="Times New Roman"/>
        <w:b w:val="0"/>
        <w:bCs w:val="0"/>
        <w:i w:val="0"/>
        <w:iCs w:val="0"/>
        <w:w w:val="100"/>
        <w:position w:val="1"/>
        <w:sz w:val="18"/>
        <w:szCs w:val="18"/>
      </w:rPr>
    </w:lvl>
    <w:lvl w:ilvl="1">
      <w:numFmt w:val="bullet"/>
      <w:lvlText w:val="•"/>
      <w:lvlJc w:val="left"/>
      <w:pPr>
        <w:ind w:left="1964" w:hanging="464"/>
      </w:pPr>
    </w:lvl>
    <w:lvl w:ilvl="2">
      <w:numFmt w:val="bullet"/>
      <w:lvlText w:val="•"/>
      <w:lvlJc w:val="left"/>
      <w:pPr>
        <w:ind w:left="2928" w:hanging="464"/>
      </w:pPr>
    </w:lvl>
    <w:lvl w:ilvl="3">
      <w:numFmt w:val="bullet"/>
      <w:lvlText w:val="•"/>
      <w:lvlJc w:val="left"/>
      <w:pPr>
        <w:ind w:left="3892" w:hanging="464"/>
      </w:pPr>
    </w:lvl>
    <w:lvl w:ilvl="4">
      <w:numFmt w:val="bullet"/>
      <w:lvlText w:val="•"/>
      <w:lvlJc w:val="left"/>
      <w:pPr>
        <w:ind w:left="4856" w:hanging="464"/>
      </w:pPr>
    </w:lvl>
    <w:lvl w:ilvl="5">
      <w:numFmt w:val="bullet"/>
      <w:lvlText w:val="•"/>
      <w:lvlJc w:val="left"/>
      <w:pPr>
        <w:ind w:left="5820" w:hanging="464"/>
      </w:pPr>
    </w:lvl>
    <w:lvl w:ilvl="6">
      <w:numFmt w:val="bullet"/>
      <w:lvlText w:val="•"/>
      <w:lvlJc w:val="left"/>
      <w:pPr>
        <w:ind w:left="6784" w:hanging="464"/>
      </w:pPr>
    </w:lvl>
    <w:lvl w:ilvl="7">
      <w:numFmt w:val="bullet"/>
      <w:lvlText w:val="•"/>
      <w:lvlJc w:val="left"/>
      <w:pPr>
        <w:ind w:left="7748" w:hanging="464"/>
      </w:pPr>
    </w:lvl>
    <w:lvl w:ilvl="8">
      <w:numFmt w:val="bullet"/>
      <w:lvlText w:val="•"/>
      <w:lvlJc w:val="left"/>
      <w:pPr>
        <w:ind w:left="8712" w:hanging="464"/>
      </w:pPr>
    </w:lvl>
  </w:abstractNum>
  <w:abstractNum w:abstractNumId="13" w15:restartNumberingAfterBreak="0">
    <w:nsid w:val="000006D3"/>
    <w:multiLevelType w:val="multilevel"/>
    <w:tmpl w:val="FFFFFFFF"/>
    <w:lvl w:ilvl="0">
      <w:start w:val="1"/>
      <w:numFmt w:val="decimal"/>
      <w:lvlText w:val="%1"/>
      <w:lvlJc w:val="left"/>
      <w:pPr>
        <w:ind w:left="1000" w:hanging="464"/>
      </w:pPr>
      <w:rPr>
        <w:rFonts w:ascii="Times New Roman" w:hAnsi="Times New Roman" w:cs="Times New Roman"/>
        <w:b w:val="0"/>
        <w:bCs w:val="0"/>
        <w:i w:val="0"/>
        <w:iCs w:val="0"/>
        <w:w w:val="100"/>
        <w:position w:val="1"/>
        <w:sz w:val="18"/>
        <w:szCs w:val="18"/>
      </w:rPr>
    </w:lvl>
    <w:lvl w:ilvl="1">
      <w:numFmt w:val="bullet"/>
      <w:lvlText w:val="•"/>
      <w:lvlJc w:val="left"/>
      <w:pPr>
        <w:ind w:left="1964" w:hanging="464"/>
      </w:pPr>
    </w:lvl>
    <w:lvl w:ilvl="2">
      <w:numFmt w:val="bullet"/>
      <w:lvlText w:val="•"/>
      <w:lvlJc w:val="left"/>
      <w:pPr>
        <w:ind w:left="2928" w:hanging="464"/>
      </w:pPr>
    </w:lvl>
    <w:lvl w:ilvl="3">
      <w:numFmt w:val="bullet"/>
      <w:lvlText w:val="•"/>
      <w:lvlJc w:val="left"/>
      <w:pPr>
        <w:ind w:left="3892" w:hanging="464"/>
      </w:pPr>
    </w:lvl>
    <w:lvl w:ilvl="4">
      <w:numFmt w:val="bullet"/>
      <w:lvlText w:val="•"/>
      <w:lvlJc w:val="left"/>
      <w:pPr>
        <w:ind w:left="4856" w:hanging="464"/>
      </w:pPr>
    </w:lvl>
    <w:lvl w:ilvl="5">
      <w:numFmt w:val="bullet"/>
      <w:lvlText w:val="•"/>
      <w:lvlJc w:val="left"/>
      <w:pPr>
        <w:ind w:left="5820" w:hanging="464"/>
      </w:pPr>
    </w:lvl>
    <w:lvl w:ilvl="6">
      <w:numFmt w:val="bullet"/>
      <w:lvlText w:val="•"/>
      <w:lvlJc w:val="left"/>
      <w:pPr>
        <w:ind w:left="6784" w:hanging="464"/>
      </w:pPr>
    </w:lvl>
    <w:lvl w:ilvl="7">
      <w:numFmt w:val="bullet"/>
      <w:lvlText w:val="•"/>
      <w:lvlJc w:val="left"/>
      <w:pPr>
        <w:ind w:left="7748" w:hanging="464"/>
      </w:pPr>
    </w:lvl>
    <w:lvl w:ilvl="8">
      <w:numFmt w:val="bullet"/>
      <w:lvlText w:val="•"/>
      <w:lvlJc w:val="left"/>
      <w:pPr>
        <w:ind w:left="8712" w:hanging="464"/>
      </w:pPr>
    </w:lvl>
  </w:abstractNum>
  <w:abstractNum w:abstractNumId="14" w15:restartNumberingAfterBreak="0">
    <w:nsid w:val="000009EA"/>
    <w:multiLevelType w:val="multilevel"/>
    <w:tmpl w:val="FFFFFFFF"/>
    <w:lvl w:ilvl="0">
      <w:start w:val="1"/>
      <w:numFmt w:val="decimal"/>
      <w:lvlText w:val="%1"/>
      <w:lvlJc w:val="left"/>
      <w:pPr>
        <w:ind w:left="860" w:hanging="664"/>
      </w:pPr>
      <w:rPr>
        <w:rFonts w:ascii="Times New Roman" w:hAnsi="Times New Roman" w:cs="Times New Roman"/>
        <w:b w:val="0"/>
        <w:bCs w:val="0"/>
        <w:i w:val="0"/>
        <w:iCs w:val="0"/>
        <w:w w:val="100"/>
        <w:position w:val="1"/>
        <w:sz w:val="18"/>
        <w:szCs w:val="18"/>
      </w:rPr>
    </w:lvl>
    <w:lvl w:ilvl="1">
      <w:numFmt w:val="bullet"/>
      <w:lvlText w:val="•"/>
      <w:lvlJc w:val="left"/>
      <w:pPr>
        <w:ind w:left="1720" w:hanging="664"/>
      </w:pPr>
    </w:lvl>
    <w:lvl w:ilvl="2">
      <w:numFmt w:val="bullet"/>
      <w:lvlText w:val="•"/>
      <w:lvlJc w:val="left"/>
      <w:pPr>
        <w:ind w:left="2580" w:hanging="664"/>
      </w:pPr>
    </w:lvl>
    <w:lvl w:ilvl="3">
      <w:numFmt w:val="bullet"/>
      <w:lvlText w:val="•"/>
      <w:lvlJc w:val="left"/>
      <w:pPr>
        <w:ind w:left="3440" w:hanging="664"/>
      </w:pPr>
    </w:lvl>
    <w:lvl w:ilvl="4">
      <w:numFmt w:val="bullet"/>
      <w:lvlText w:val="•"/>
      <w:lvlJc w:val="left"/>
      <w:pPr>
        <w:ind w:left="4300" w:hanging="664"/>
      </w:pPr>
    </w:lvl>
    <w:lvl w:ilvl="5">
      <w:numFmt w:val="bullet"/>
      <w:lvlText w:val="•"/>
      <w:lvlJc w:val="left"/>
      <w:pPr>
        <w:ind w:left="5160" w:hanging="664"/>
      </w:pPr>
    </w:lvl>
    <w:lvl w:ilvl="6">
      <w:numFmt w:val="bullet"/>
      <w:lvlText w:val="•"/>
      <w:lvlJc w:val="left"/>
      <w:pPr>
        <w:ind w:left="6020" w:hanging="664"/>
      </w:pPr>
    </w:lvl>
    <w:lvl w:ilvl="7">
      <w:numFmt w:val="bullet"/>
      <w:lvlText w:val="•"/>
      <w:lvlJc w:val="left"/>
      <w:pPr>
        <w:ind w:left="6880" w:hanging="664"/>
      </w:pPr>
    </w:lvl>
    <w:lvl w:ilvl="8">
      <w:numFmt w:val="bullet"/>
      <w:lvlText w:val="•"/>
      <w:lvlJc w:val="left"/>
      <w:pPr>
        <w:ind w:left="7740" w:hanging="664"/>
      </w:pPr>
    </w:lvl>
  </w:abstractNum>
  <w:abstractNum w:abstractNumId="15" w15:restartNumberingAfterBreak="0">
    <w:nsid w:val="04A25F4A"/>
    <w:multiLevelType w:val="multilevel"/>
    <w:tmpl w:val="B664B60C"/>
    <w:lvl w:ilvl="0">
      <w:start w:val="35"/>
      <w:numFmt w:val="decimal"/>
      <w:lvlText w:val="%1"/>
      <w:lvlJc w:val="left"/>
      <w:pPr>
        <w:ind w:left="828" w:hanging="828"/>
      </w:pPr>
      <w:rPr>
        <w:rFonts w:hint="default"/>
      </w:rPr>
    </w:lvl>
    <w:lvl w:ilvl="1">
      <w:start w:val="3"/>
      <w:numFmt w:val="decimal"/>
      <w:lvlText w:val="%1.%2"/>
      <w:lvlJc w:val="left"/>
      <w:pPr>
        <w:ind w:left="828" w:hanging="828"/>
      </w:pPr>
      <w:rPr>
        <w:rFonts w:hint="default"/>
      </w:rPr>
    </w:lvl>
    <w:lvl w:ilvl="2">
      <w:start w:val="12"/>
      <w:numFmt w:val="decimal"/>
      <w:lvlText w:val="%1.%2.%3"/>
      <w:lvlJc w:val="left"/>
      <w:pPr>
        <w:ind w:left="828" w:hanging="828"/>
      </w:pPr>
      <w:rPr>
        <w:rFonts w:hint="default"/>
      </w:rPr>
    </w:lvl>
    <w:lvl w:ilvl="3">
      <w:start w:val="2"/>
      <w:numFmt w:val="decimal"/>
      <w:lvlText w:val="%1.%2.%3.%4"/>
      <w:lvlJc w:val="left"/>
      <w:pPr>
        <w:ind w:left="828" w:hanging="828"/>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64C48CB"/>
    <w:multiLevelType w:val="hybridMultilevel"/>
    <w:tmpl w:val="B3D812FE"/>
    <w:lvl w:ilvl="0" w:tplc="00000000">
      <w:start w:val="1"/>
      <w:numFmt w:val="bullet"/>
      <w:lvlText w:val=""/>
      <w:lvlJc w:val="left"/>
      <w:pPr>
        <w:ind w:left="820" w:hanging="360"/>
      </w:pPr>
      <w:rPr>
        <w:rFonts w:ascii="Symbol" w:hAnsi="Symbol" w:hint="default"/>
      </w:rPr>
    </w:lvl>
    <w:lvl w:ilvl="1" w:tplc="00000000" w:tentative="1">
      <w:start w:val="1"/>
      <w:numFmt w:val="bullet"/>
      <w:lvlText w:val="o"/>
      <w:lvlJc w:val="left"/>
      <w:pPr>
        <w:ind w:left="1440" w:hanging="360"/>
      </w:pPr>
      <w:rPr>
        <w:rFonts w:ascii="Courier New" w:hAnsi="Courier New" w:cs="Courier New" w:hint="default"/>
      </w:rPr>
    </w:lvl>
    <w:lvl w:ilvl="2" w:tplc="00000000" w:tentative="1">
      <w:start w:val="1"/>
      <w:numFmt w:val="bullet"/>
      <w:lvlText w:val=""/>
      <w:lvlJc w:val="left"/>
      <w:pPr>
        <w:ind w:left="2160" w:hanging="360"/>
      </w:pPr>
      <w:rPr>
        <w:rFonts w:ascii="Wingdings" w:hAnsi="Wingdings" w:hint="default"/>
      </w:rPr>
    </w:lvl>
    <w:lvl w:ilvl="3" w:tplc="00000000" w:tentative="1">
      <w:start w:val="1"/>
      <w:numFmt w:val="bullet"/>
      <w:lvlText w:val=""/>
      <w:lvlJc w:val="left"/>
      <w:pPr>
        <w:ind w:left="2880" w:hanging="360"/>
      </w:pPr>
      <w:rPr>
        <w:rFonts w:ascii="Symbol" w:hAnsi="Symbol" w:hint="default"/>
      </w:rPr>
    </w:lvl>
    <w:lvl w:ilvl="4" w:tplc="00000000" w:tentative="1">
      <w:start w:val="1"/>
      <w:numFmt w:val="bullet"/>
      <w:lvlText w:val="o"/>
      <w:lvlJc w:val="left"/>
      <w:pPr>
        <w:ind w:left="3600" w:hanging="360"/>
      </w:pPr>
      <w:rPr>
        <w:rFonts w:ascii="Courier New" w:hAnsi="Courier New" w:cs="Courier New" w:hint="default"/>
      </w:rPr>
    </w:lvl>
    <w:lvl w:ilvl="5" w:tplc="00000000" w:tentative="1">
      <w:start w:val="1"/>
      <w:numFmt w:val="bullet"/>
      <w:lvlText w:val=""/>
      <w:lvlJc w:val="left"/>
      <w:pPr>
        <w:ind w:left="4320" w:hanging="360"/>
      </w:pPr>
      <w:rPr>
        <w:rFonts w:ascii="Wingdings" w:hAnsi="Wingdings" w:hint="default"/>
      </w:rPr>
    </w:lvl>
    <w:lvl w:ilvl="6" w:tplc="00000000" w:tentative="1">
      <w:start w:val="1"/>
      <w:numFmt w:val="bullet"/>
      <w:lvlText w:val=""/>
      <w:lvlJc w:val="left"/>
      <w:pPr>
        <w:ind w:left="5040" w:hanging="360"/>
      </w:pPr>
      <w:rPr>
        <w:rFonts w:ascii="Symbol" w:hAnsi="Symbol" w:hint="default"/>
      </w:rPr>
    </w:lvl>
    <w:lvl w:ilvl="7" w:tplc="00000000" w:tentative="1">
      <w:start w:val="1"/>
      <w:numFmt w:val="bullet"/>
      <w:lvlText w:val="o"/>
      <w:lvlJc w:val="left"/>
      <w:pPr>
        <w:ind w:left="5760" w:hanging="360"/>
      </w:pPr>
      <w:rPr>
        <w:rFonts w:ascii="Courier New" w:hAnsi="Courier New" w:cs="Courier New" w:hint="default"/>
      </w:rPr>
    </w:lvl>
    <w:lvl w:ilvl="8" w:tplc="00000000" w:tentative="1">
      <w:start w:val="1"/>
      <w:numFmt w:val="bullet"/>
      <w:lvlText w:val=""/>
      <w:lvlJc w:val="left"/>
      <w:pPr>
        <w:ind w:left="6480" w:hanging="360"/>
      </w:pPr>
      <w:rPr>
        <w:rFonts w:ascii="Wingdings" w:hAnsi="Wingdings" w:hint="default"/>
      </w:rPr>
    </w:lvl>
  </w:abstractNum>
  <w:abstractNum w:abstractNumId="17" w15:restartNumberingAfterBreak="0">
    <w:nsid w:val="068A1201"/>
    <w:multiLevelType w:val="hybridMultilevel"/>
    <w:tmpl w:val="AE64CA28"/>
    <w:lvl w:ilvl="0" w:tplc="00FF0000">
      <w:start w:val="1"/>
      <w:numFmt w:val="bullet"/>
      <w:lvlText w:val=""/>
      <w:lvlJc w:val="left"/>
      <w:pPr>
        <w:ind w:left="720" w:hanging="360"/>
      </w:pPr>
      <w:rPr>
        <w:rFonts w:ascii="Symbol" w:hAnsi="Symbol" w:hint="default"/>
      </w:rPr>
    </w:lvl>
    <w:lvl w:ilvl="1" w:tplc="00FF00FF" w:tentative="1">
      <w:start w:val="1"/>
      <w:numFmt w:val="bullet"/>
      <w:lvlText w:val="o"/>
      <w:lvlJc w:val="left"/>
      <w:pPr>
        <w:ind w:left="1440" w:hanging="360"/>
      </w:pPr>
      <w:rPr>
        <w:rFonts w:ascii="Courier New" w:hAnsi="Courier New" w:cs="Courier New" w:hint="default"/>
      </w:rPr>
    </w:lvl>
    <w:lvl w:ilvl="2" w:tplc="00FF00FF" w:tentative="1">
      <w:start w:val="1"/>
      <w:numFmt w:val="bullet"/>
      <w:lvlText w:val=""/>
      <w:lvlJc w:val="left"/>
      <w:pPr>
        <w:ind w:left="2160" w:hanging="360"/>
      </w:pPr>
      <w:rPr>
        <w:rFonts w:ascii="Wingdings" w:hAnsi="Wingdings" w:hint="default"/>
      </w:rPr>
    </w:lvl>
    <w:lvl w:ilvl="3" w:tplc="00FF00FF" w:tentative="1">
      <w:start w:val="1"/>
      <w:numFmt w:val="bullet"/>
      <w:lvlText w:val=""/>
      <w:lvlJc w:val="left"/>
      <w:pPr>
        <w:ind w:left="2880" w:hanging="360"/>
      </w:pPr>
      <w:rPr>
        <w:rFonts w:ascii="Symbol" w:hAnsi="Symbol" w:hint="default"/>
      </w:rPr>
    </w:lvl>
    <w:lvl w:ilvl="4" w:tplc="00FF00FF" w:tentative="1">
      <w:start w:val="1"/>
      <w:numFmt w:val="bullet"/>
      <w:lvlText w:val="o"/>
      <w:lvlJc w:val="left"/>
      <w:pPr>
        <w:ind w:left="3600" w:hanging="360"/>
      </w:pPr>
      <w:rPr>
        <w:rFonts w:ascii="Courier New" w:hAnsi="Courier New" w:cs="Courier New" w:hint="default"/>
      </w:rPr>
    </w:lvl>
    <w:lvl w:ilvl="5" w:tplc="00FF00FF" w:tentative="1">
      <w:start w:val="1"/>
      <w:numFmt w:val="bullet"/>
      <w:lvlText w:val=""/>
      <w:lvlJc w:val="left"/>
      <w:pPr>
        <w:ind w:left="4320" w:hanging="360"/>
      </w:pPr>
      <w:rPr>
        <w:rFonts w:ascii="Wingdings" w:hAnsi="Wingdings" w:hint="default"/>
      </w:rPr>
    </w:lvl>
    <w:lvl w:ilvl="6" w:tplc="00FF00FF" w:tentative="1">
      <w:start w:val="1"/>
      <w:numFmt w:val="bullet"/>
      <w:lvlText w:val=""/>
      <w:lvlJc w:val="left"/>
      <w:pPr>
        <w:ind w:left="5040" w:hanging="360"/>
      </w:pPr>
      <w:rPr>
        <w:rFonts w:ascii="Symbol" w:hAnsi="Symbol" w:hint="default"/>
      </w:rPr>
    </w:lvl>
    <w:lvl w:ilvl="7" w:tplc="00FF00FF" w:tentative="1">
      <w:start w:val="1"/>
      <w:numFmt w:val="bullet"/>
      <w:lvlText w:val="o"/>
      <w:lvlJc w:val="left"/>
      <w:pPr>
        <w:ind w:left="5760" w:hanging="360"/>
      </w:pPr>
      <w:rPr>
        <w:rFonts w:ascii="Courier New" w:hAnsi="Courier New" w:cs="Courier New" w:hint="default"/>
      </w:rPr>
    </w:lvl>
    <w:lvl w:ilvl="8" w:tplc="00FF00FF" w:tentative="1">
      <w:start w:val="1"/>
      <w:numFmt w:val="bullet"/>
      <w:lvlText w:val=""/>
      <w:lvlJc w:val="left"/>
      <w:pPr>
        <w:ind w:left="6480" w:hanging="360"/>
      </w:pPr>
      <w:rPr>
        <w:rFonts w:ascii="Wingdings" w:hAnsi="Wingdings" w:hint="default"/>
      </w:rPr>
    </w:lvl>
  </w:abstractNum>
  <w:abstractNum w:abstractNumId="18" w15:restartNumberingAfterBreak="0">
    <w:nsid w:val="1B083BCB"/>
    <w:multiLevelType w:val="hybridMultilevel"/>
    <w:tmpl w:val="1F184750"/>
    <w:lvl w:ilvl="0" w:tplc="00FF0000">
      <w:start w:val="1"/>
      <w:numFmt w:val="bullet"/>
      <w:lvlText w:val=""/>
      <w:lvlJc w:val="left"/>
      <w:pPr>
        <w:ind w:left="720" w:hanging="360"/>
      </w:pPr>
      <w:rPr>
        <w:rFonts w:ascii="Symbol" w:hAnsi="Symbol" w:hint="default"/>
      </w:rPr>
    </w:lvl>
    <w:lvl w:ilvl="1" w:tplc="00FF00FF" w:tentative="1">
      <w:start w:val="1"/>
      <w:numFmt w:val="bullet"/>
      <w:lvlText w:val="o"/>
      <w:lvlJc w:val="left"/>
      <w:pPr>
        <w:ind w:left="1440" w:hanging="360"/>
      </w:pPr>
      <w:rPr>
        <w:rFonts w:ascii="Courier New" w:hAnsi="Courier New" w:cs="Courier New" w:hint="default"/>
      </w:rPr>
    </w:lvl>
    <w:lvl w:ilvl="2" w:tplc="00FF00FF" w:tentative="1">
      <w:start w:val="1"/>
      <w:numFmt w:val="bullet"/>
      <w:lvlText w:val=""/>
      <w:lvlJc w:val="left"/>
      <w:pPr>
        <w:ind w:left="2160" w:hanging="360"/>
      </w:pPr>
      <w:rPr>
        <w:rFonts w:ascii="Wingdings" w:hAnsi="Wingdings" w:hint="default"/>
      </w:rPr>
    </w:lvl>
    <w:lvl w:ilvl="3" w:tplc="00FF00FF" w:tentative="1">
      <w:start w:val="1"/>
      <w:numFmt w:val="bullet"/>
      <w:lvlText w:val=""/>
      <w:lvlJc w:val="left"/>
      <w:pPr>
        <w:ind w:left="2880" w:hanging="360"/>
      </w:pPr>
      <w:rPr>
        <w:rFonts w:ascii="Symbol" w:hAnsi="Symbol" w:hint="default"/>
      </w:rPr>
    </w:lvl>
    <w:lvl w:ilvl="4" w:tplc="00FF00FF" w:tentative="1">
      <w:start w:val="1"/>
      <w:numFmt w:val="bullet"/>
      <w:lvlText w:val="o"/>
      <w:lvlJc w:val="left"/>
      <w:pPr>
        <w:ind w:left="3600" w:hanging="360"/>
      </w:pPr>
      <w:rPr>
        <w:rFonts w:ascii="Courier New" w:hAnsi="Courier New" w:cs="Courier New" w:hint="default"/>
      </w:rPr>
    </w:lvl>
    <w:lvl w:ilvl="5" w:tplc="00FF00FF" w:tentative="1">
      <w:start w:val="1"/>
      <w:numFmt w:val="bullet"/>
      <w:lvlText w:val=""/>
      <w:lvlJc w:val="left"/>
      <w:pPr>
        <w:ind w:left="4320" w:hanging="360"/>
      </w:pPr>
      <w:rPr>
        <w:rFonts w:ascii="Wingdings" w:hAnsi="Wingdings" w:hint="default"/>
      </w:rPr>
    </w:lvl>
    <w:lvl w:ilvl="6" w:tplc="00FF00FF" w:tentative="1">
      <w:start w:val="1"/>
      <w:numFmt w:val="bullet"/>
      <w:lvlText w:val=""/>
      <w:lvlJc w:val="left"/>
      <w:pPr>
        <w:ind w:left="5040" w:hanging="360"/>
      </w:pPr>
      <w:rPr>
        <w:rFonts w:ascii="Symbol" w:hAnsi="Symbol" w:hint="default"/>
      </w:rPr>
    </w:lvl>
    <w:lvl w:ilvl="7" w:tplc="00FF00FF" w:tentative="1">
      <w:start w:val="1"/>
      <w:numFmt w:val="bullet"/>
      <w:lvlText w:val="o"/>
      <w:lvlJc w:val="left"/>
      <w:pPr>
        <w:ind w:left="5760" w:hanging="360"/>
      </w:pPr>
      <w:rPr>
        <w:rFonts w:ascii="Courier New" w:hAnsi="Courier New" w:cs="Courier New" w:hint="default"/>
      </w:rPr>
    </w:lvl>
    <w:lvl w:ilvl="8" w:tplc="00FF00FF" w:tentative="1">
      <w:start w:val="1"/>
      <w:numFmt w:val="bullet"/>
      <w:lvlText w:val=""/>
      <w:lvlJc w:val="left"/>
      <w:pPr>
        <w:ind w:left="6480" w:hanging="360"/>
      </w:pPr>
      <w:rPr>
        <w:rFonts w:ascii="Wingdings" w:hAnsi="Wingdings" w:hint="default"/>
      </w:rPr>
    </w:lvl>
  </w:abstractNum>
  <w:abstractNum w:abstractNumId="19" w15:restartNumberingAfterBreak="0">
    <w:nsid w:val="1C47116A"/>
    <w:multiLevelType w:val="hybridMultilevel"/>
    <w:tmpl w:val="3E883144"/>
    <w:lvl w:ilvl="0" w:tplc="00000000">
      <w:numFmt w:val="bullet"/>
      <w:lvlText w:val="—"/>
      <w:lvlJc w:val="left"/>
      <w:pPr>
        <w:ind w:left="1080" w:hanging="360"/>
      </w:pPr>
      <w:rPr>
        <w:rFonts w:ascii="Times New Roman" w:eastAsiaTheme="minorEastAsia" w:hAnsi="Times New Roman" w:cs="Times New Roman" w:hint="default"/>
      </w:rPr>
    </w:lvl>
    <w:lvl w:ilvl="1" w:tplc="00FF0000" w:tentative="1">
      <w:start w:val="1"/>
      <w:numFmt w:val="bullet"/>
      <w:lvlText w:val="o"/>
      <w:lvlJc w:val="left"/>
      <w:pPr>
        <w:ind w:left="1800" w:hanging="360"/>
      </w:pPr>
      <w:rPr>
        <w:rFonts w:ascii="Courier New" w:hAnsi="Courier New" w:cs="Courier New" w:hint="default"/>
      </w:rPr>
    </w:lvl>
    <w:lvl w:ilvl="2" w:tplc="00FF0000" w:tentative="1">
      <w:start w:val="1"/>
      <w:numFmt w:val="bullet"/>
      <w:lvlText w:val=""/>
      <w:lvlJc w:val="left"/>
      <w:pPr>
        <w:ind w:left="2520" w:hanging="360"/>
      </w:pPr>
      <w:rPr>
        <w:rFonts w:ascii="Wingdings" w:hAnsi="Wingdings" w:hint="default"/>
      </w:rPr>
    </w:lvl>
    <w:lvl w:ilvl="3" w:tplc="00FF0000" w:tentative="1">
      <w:start w:val="1"/>
      <w:numFmt w:val="bullet"/>
      <w:lvlText w:val=""/>
      <w:lvlJc w:val="left"/>
      <w:pPr>
        <w:ind w:left="3240" w:hanging="360"/>
      </w:pPr>
      <w:rPr>
        <w:rFonts w:ascii="Symbol" w:hAnsi="Symbol" w:hint="default"/>
      </w:rPr>
    </w:lvl>
    <w:lvl w:ilvl="4" w:tplc="00FF0000" w:tentative="1">
      <w:start w:val="1"/>
      <w:numFmt w:val="bullet"/>
      <w:lvlText w:val="o"/>
      <w:lvlJc w:val="left"/>
      <w:pPr>
        <w:ind w:left="3960" w:hanging="360"/>
      </w:pPr>
      <w:rPr>
        <w:rFonts w:ascii="Courier New" w:hAnsi="Courier New" w:cs="Courier New" w:hint="default"/>
      </w:rPr>
    </w:lvl>
    <w:lvl w:ilvl="5" w:tplc="00FF0000" w:tentative="1">
      <w:start w:val="1"/>
      <w:numFmt w:val="bullet"/>
      <w:lvlText w:val=""/>
      <w:lvlJc w:val="left"/>
      <w:pPr>
        <w:ind w:left="4680" w:hanging="360"/>
      </w:pPr>
      <w:rPr>
        <w:rFonts w:ascii="Wingdings" w:hAnsi="Wingdings" w:hint="default"/>
      </w:rPr>
    </w:lvl>
    <w:lvl w:ilvl="6" w:tplc="00FF0000" w:tentative="1">
      <w:start w:val="1"/>
      <w:numFmt w:val="bullet"/>
      <w:lvlText w:val=""/>
      <w:lvlJc w:val="left"/>
      <w:pPr>
        <w:ind w:left="5400" w:hanging="360"/>
      </w:pPr>
      <w:rPr>
        <w:rFonts w:ascii="Symbol" w:hAnsi="Symbol" w:hint="default"/>
      </w:rPr>
    </w:lvl>
    <w:lvl w:ilvl="7" w:tplc="00FF0000" w:tentative="1">
      <w:start w:val="1"/>
      <w:numFmt w:val="bullet"/>
      <w:lvlText w:val="o"/>
      <w:lvlJc w:val="left"/>
      <w:pPr>
        <w:ind w:left="6120" w:hanging="360"/>
      </w:pPr>
      <w:rPr>
        <w:rFonts w:ascii="Courier New" w:hAnsi="Courier New" w:cs="Courier New" w:hint="default"/>
      </w:rPr>
    </w:lvl>
    <w:lvl w:ilvl="8" w:tplc="00FF0000" w:tentative="1">
      <w:start w:val="1"/>
      <w:numFmt w:val="bullet"/>
      <w:lvlText w:val=""/>
      <w:lvlJc w:val="left"/>
      <w:pPr>
        <w:ind w:left="6840" w:hanging="360"/>
      </w:pPr>
      <w:rPr>
        <w:rFonts w:ascii="Wingdings" w:hAnsi="Wingdings" w:hint="default"/>
      </w:rPr>
    </w:lvl>
  </w:abstractNum>
  <w:abstractNum w:abstractNumId="20" w15:restartNumberingAfterBreak="0">
    <w:nsid w:val="2D6531E6"/>
    <w:multiLevelType w:val="hybridMultilevel"/>
    <w:tmpl w:val="22EAE444"/>
    <w:lvl w:ilvl="0" w:tplc="00FF0000">
      <w:start w:val="1"/>
      <w:numFmt w:val="bullet"/>
      <w:lvlText w:val=""/>
      <w:lvlJc w:val="left"/>
      <w:pPr>
        <w:ind w:left="720" w:hanging="360"/>
      </w:pPr>
      <w:rPr>
        <w:rFonts w:ascii="Symbol" w:hAnsi="Symbol" w:hint="default"/>
      </w:rPr>
    </w:lvl>
    <w:lvl w:ilvl="1" w:tplc="00FF00FF" w:tentative="1">
      <w:start w:val="1"/>
      <w:numFmt w:val="bullet"/>
      <w:lvlText w:val="o"/>
      <w:lvlJc w:val="left"/>
      <w:pPr>
        <w:ind w:left="1440" w:hanging="360"/>
      </w:pPr>
      <w:rPr>
        <w:rFonts w:ascii="Courier New" w:hAnsi="Courier New" w:cs="Courier New" w:hint="default"/>
      </w:rPr>
    </w:lvl>
    <w:lvl w:ilvl="2" w:tplc="000300FF" w:tentative="1">
      <w:start w:val="1"/>
      <w:numFmt w:val="bullet"/>
      <w:lvlText w:val=""/>
      <w:lvlJc w:val="left"/>
      <w:pPr>
        <w:ind w:left="2160" w:hanging="360"/>
      </w:pPr>
      <w:rPr>
        <w:rFonts w:ascii="Wingdings" w:hAnsi="Wingdings" w:hint="default"/>
      </w:rPr>
    </w:lvl>
    <w:lvl w:ilvl="3" w:tplc="00090000" w:tentative="1">
      <w:start w:val="1"/>
      <w:numFmt w:val="bullet"/>
      <w:lvlText w:val=""/>
      <w:lvlJc w:val="left"/>
      <w:pPr>
        <w:ind w:left="2880" w:hanging="360"/>
      </w:pPr>
      <w:rPr>
        <w:rFonts w:ascii="Symbol" w:hAnsi="Symbol" w:hint="default"/>
      </w:rPr>
    </w:lvl>
    <w:lvl w:ilvl="4" w:tplc="00FF0004" w:tentative="1">
      <w:start w:val="1"/>
      <w:numFmt w:val="bullet"/>
      <w:lvlText w:val="o"/>
      <w:lvlJc w:val="left"/>
      <w:pPr>
        <w:ind w:left="3600" w:hanging="360"/>
      </w:pPr>
      <w:rPr>
        <w:rFonts w:ascii="Courier New" w:hAnsi="Courier New" w:cs="Courier New" w:hint="default"/>
      </w:rPr>
    </w:lvl>
    <w:lvl w:ilvl="5" w:tplc="00FF00FF" w:tentative="1">
      <w:start w:val="1"/>
      <w:numFmt w:val="bullet"/>
      <w:lvlText w:val=""/>
      <w:lvlJc w:val="left"/>
      <w:pPr>
        <w:ind w:left="4320" w:hanging="360"/>
      </w:pPr>
      <w:rPr>
        <w:rFonts w:ascii="Wingdings" w:hAnsi="Wingdings" w:hint="default"/>
      </w:rPr>
    </w:lvl>
    <w:lvl w:ilvl="6" w:tplc="00FF00FF" w:tentative="1">
      <w:start w:val="1"/>
      <w:numFmt w:val="bullet"/>
      <w:lvlText w:val=""/>
      <w:lvlJc w:val="left"/>
      <w:pPr>
        <w:ind w:left="5040" w:hanging="360"/>
      </w:pPr>
      <w:rPr>
        <w:rFonts w:ascii="Symbol" w:hAnsi="Symbol" w:hint="default"/>
      </w:rPr>
    </w:lvl>
    <w:lvl w:ilvl="7" w:tplc="00FF00FF" w:tentative="1">
      <w:start w:val="1"/>
      <w:numFmt w:val="bullet"/>
      <w:lvlText w:val="o"/>
      <w:lvlJc w:val="left"/>
      <w:pPr>
        <w:ind w:left="5760" w:hanging="360"/>
      </w:pPr>
      <w:rPr>
        <w:rFonts w:ascii="Courier New" w:hAnsi="Courier New" w:cs="Courier New" w:hint="default"/>
      </w:rPr>
    </w:lvl>
    <w:lvl w:ilvl="8" w:tplc="00FF00FF" w:tentative="1">
      <w:start w:val="1"/>
      <w:numFmt w:val="bullet"/>
      <w:lvlText w:val=""/>
      <w:lvlJc w:val="left"/>
      <w:pPr>
        <w:ind w:left="6480" w:hanging="360"/>
      </w:pPr>
      <w:rPr>
        <w:rFonts w:ascii="Wingdings" w:hAnsi="Wingdings" w:hint="default"/>
      </w:rPr>
    </w:lvl>
  </w:abstractNum>
  <w:abstractNum w:abstractNumId="21" w15:restartNumberingAfterBreak="0">
    <w:nsid w:val="331E53FF"/>
    <w:multiLevelType w:val="hybridMultilevel"/>
    <w:tmpl w:val="9E00D96A"/>
    <w:lvl w:ilvl="0" w:tplc="27DA3F58">
      <w:numFmt w:val="bullet"/>
      <w:lvlText w:val="—"/>
      <w:lvlJc w:val="left"/>
      <w:pPr>
        <w:ind w:left="720" w:hanging="360"/>
      </w:pPr>
      <w:rPr>
        <w:rFonts w:ascii="@m±_ò" w:eastAsia="Times New Roman" w:hAnsi="@m±_ò" w:cs="@m±_ò"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076E59"/>
    <w:multiLevelType w:val="hybridMultilevel"/>
    <w:tmpl w:val="3878D0B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FA964F8"/>
    <w:multiLevelType w:val="hybridMultilevel"/>
    <w:tmpl w:val="7B641752"/>
    <w:lvl w:ilvl="0" w:tplc="27DA3F58">
      <w:numFmt w:val="bullet"/>
      <w:lvlText w:val="—"/>
      <w:lvlJc w:val="left"/>
      <w:pPr>
        <w:ind w:left="720" w:hanging="360"/>
      </w:pPr>
      <w:rPr>
        <w:rFonts w:ascii="@m±_ò" w:eastAsia="Times New Roman" w:hAnsi="@m±_ò" w:cs="@m±_ò"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CA081D"/>
    <w:multiLevelType w:val="hybridMultilevel"/>
    <w:tmpl w:val="E33AE05E"/>
    <w:lvl w:ilvl="0" w:tplc="FFFFFFFF">
      <w:start w:val="35"/>
      <w:numFmt w:val="bullet"/>
      <w:lvlText w:val="—"/>
      <w:lvlJc w:val="left"/>
      <w:pPr>
        <w:ind w:left="720" w:hanging="360"/>
      </w:pPr>
      <w:rPr>
        <w:rFonts w:ascii="Times New Roman" w:eastAsiaTheme="minorEastAsia" w:hAnsi="Times New Roman" w:cs="Times New Roman"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8D37DF5"/>
    <w:multiLevelType w:val="hybridMultilevel"/>
    <w:tmpl w:val="C3F40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672D59"/>
    <w:multiLevelType w:val="multilevel"/>
    <w:tmpl w:val="65947A5C"/>
    <w:lvl w:ilvl="0">
      <w:start w:val="1"/>
      <w:numFmt w:val="decimal"/>
      <w:isLgl/>
      <w:lvlText w:val="%1"/>
      <w:lvlJc w:val="left"/>
      <w:pPr>
        <w:tabs>
          <w:tab w:val="num" w:pos="720"/>
        </w:tabs>
        <w:ind w:left="360" w:hanging="360"/>
      </w:pPr>
      <w:rPr>
        <w:rFonts w:asciiTheme="majorHAnsi" w:hAnsiTheme="majorHAnsi" w:hint="default"/>
      </w:rPr>
    </w:lvl>
    <w:lvl w:ilvl="1">
      <w:start w:val="1"/>
      <w:numFmt w:val="decimal"/>
      <w:lvlText w:val=""/>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rPr>
        <w:rFonts w:ascii="Courier New" w:eastAsiaTheme="minorEastAsia" w:hAnsi="Courier New" w:cs="Courier New"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27" w15:restartNumberingAfterBreak="0">
    <w:nsid w:val="4A51561A"/>
    <w:multiLevelType w:val="hybridMultilevel"/>
    <w:tmpl w:val="5F0E3B62"/>
    <w:lvl w:ilvl="0" w:tplc="9DC039FE">
      <w:start w:val="11"/>
      <w:numFmt w:val="japaneseLegal"/>
      <w:lvlText w:val="ذCT,ChapterTitle(␆ሁ䁤᐀¤㜀"/>
      <w:lvlJc w:val="left"/>
      <w:pPr>
        <w:ind w:left="5040" w:hanging="360"/>
      </w:pPr>
      <w:rPr>
        <w:rFonts w:ascii="Arial" w:eastAsiaTheme="majorEastAsia" w:hAnsi="Arial" w:cs="Arial"/>
        <w:b/>
        <w:bCs w:val="0"/>
        <w:color w:val="000000"/>
        <w:w w:val="0"/>
        <w:sz w:val="28"/>
        <w:szCs w:val="28"/>
        <w:lang w:val="en-GB" w:eastAsia="en-US"/>
      </w:rPr>
    </w:lvl>
    <w:lvl w:ilvl="1" w:tplc="0D7E1C72">
      <w:numFmt w:val="none"/>
      <w:lvlText w:val=""/>
      <w:lvlJc w:val="left"/>
      <w:pPr>
        <w:tabs>
          <w:tab w:val="num" w:pos="360"/>
        </w:tabs>
      </w:pPr>
    </w:lvl>
    <w:lvl w:ilvl="2" w:tplc="C0C0150C">
      <w:start w:val="6357093"/>
      <w:numFmt w:val="decimal"/>
      <w:lvlText w:val=""/>
      <w:lvlJc w:val="left"/>
    </w:lvl>
    <w:lvl w:ilvl="3" w:tplc="C9E87702">
      <w:numFmt w:val="decimal"/>
      <w:lvlText w:val=""/>
      <w:lvlJc w:val="left"/>
    </w:lvl>
    <w:lvl w:ilvl="4" w:tplc="2B0E3840">
      <w:numFmt w:val="decimal"/>
      <w:lvlText w:val=""/>
      <w:lvlJc w:val="left"/>
    </w:lvl>
    <w:lvl w:ilvl="5" w:tplc="599C389E">
      <w:numFmt w:val="decimal"/>
      <w:lvlText w:val=""/>
      <w:lvlJc w:val="left"/>
    </w:lvl>
    <w:lvl w:ilvl="6" w:tplc="548CFAB8">
      <w:numFmt w:val="decimal"/>
      <w:lvlText w:val=""/>
      <w:lvlJc w:val="left"/>
    </w:lvl>
    <w:lvl w:ilvl="7" w:tplc="2AFC5EF8">
      <w:numFmt w:val="decimal"/>
      <w:lvlText w:val=""/>
      <w:lvlJc w:val="left"/>
    </w:lvl>
    <w:lvl w:ilvl="8" w:tplc="C1207038">
      <w:numFmt w:val="decimal"/>
      <w:lvlText w:val=""/>
      <w:lvlJc w:val="left"/>
    </w:lvl>
  </w:abstractNum>
  <w:abstractNum w:abstractNumId="28" w15:restartNumberingAfterBreak="0">
    <w:nsid w:val="50D415B9"/>
    <w:multiLevelType w:val="hybridMultilevel"/>
    <w:tmpl w:val="3BC8C0AA"/>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55E8709E"/>
    <w:multiLevelType w:val="hybridMultilevel"/>
    <w:tmpl w:val="3F947232"/>
    <w:lvl w:ilvl="0" w:tplc="00000000">
      <w:start w:val="1"/>
      <w:numFmt w:val="bullet"/>
      <w:lvlText w:val=""/>
      <w:lvlJc w:val="left"/>
      <w:pPr>
        <w:ind w:left="820" w:hanging="360"/>
      </w:pPr>
      <w:rPr>
        <w:rFonts w:ascii="Symbol" w:hAnsi="Symbol" w:hint="default"/>
      </w:rPr>
    </w:lvl>
    <w:lvl w:ilvl="1" w:tplc="00000000" w:tentative="1">
      <w:start w:val="1"/>
      <w:numFmt w:val="bullet"/>
      <w:lvlText w:val="o"/>
      <w:lvlJc w:val="left"/>
      <w:pPr>
        <w:ind w:left="1440" w:hanging="360"/>
      </w:pPr>
      <w:rPr>
        <w:rFonts w:ascii="Courier New" w:hAnsi="Courier New" w:cs="Courier New" w:hint="default"/>
      </w:rPr>
    </w:lvl>
    <w:lvl w:ilvl="2" w:tplc="00000000" w:tentative="1">
      <w:start w:val="1"/>
      <w:numFmt w:val="bullet"/>
      <w:lvlText w:val=""/>
      <w:lvlJc w:val="left"/>
      <w:pPr>
        <w:ind w:left="2160" w:hanging="360"/>
      </w:pPr>
      <w:rPr>
        <w:rFonts w:ascii="Wingdings" w:hAnsi="Wingdings" w:hint="default"/>
      </w:rPr>
    </w:lvl>
    <w:lvl w:ilvl="3" w:tplc="00000000" w:tentative="1">
      <w:start w:val="1"/>
      <w:numFmt w:val="bullet"/>
      <w:lvlText w:val=""/>
      <w:lvlJc w:val="left"/>
      <w:pPr>
        <w:ind w:left="2880" w:hanging="360"/>
      </w:pPr>
      <w:rPr>
        <w:rFonts w:ascii="Symbol" w:hAnsi="Symbol" w:hint="default"/>
      </w:rPr>
    </w:lvl>
    <w:lvl w:ilvl="4" w:tplc="00000000" w:tentative="1">
      <w:start w:val="1"/>
      <w:numFmt w:val="bullet"/>
      <w:lvlText w:val="o"/>
      <w:lvlJc w:val="left"/>
      <w:pPr>
        <w:ind w:left="3600" w:hanging="360"/>
      </w:pPr>
      <w:rPr>
        <w:rFonts w:ascii="Courier New" w:hAnsi="Courier New" w:cs="Courier New" w:hint="default"/>
      </w:rPr>
    </w:lvl>
    <w:lvl w:ilvl="5" w:tplc="00000000" w:tentative="1">
      <w:start w:val="1"/>
      <w:numFmt w:val="bullet"/>
      <w:lvlText w:val=""/>
      <w:lvlJc w:val="left"/>
      <w:pPr>
        <w:ind w:left="4320" w:hanging="360"/>
      </w:pPr>
      <w:rPr>
        <w:rFonts w:ascii="Wingdings" w:hAnsi="Wingdings" w:hint="default"/>
      </w:rPr>
    </w:lvl>
    <w:lvl w:ilvl="6" w:tplc="00000000" w:tentative="1">
      <w:start w:val="1"/>
      <w:numFmt w:val="bullet"/>
      <w:lvlText w:val=""/>
      <w:lvlJc w:val="left"/>
      <w:pPr>
        <w:ind w:left="5040" w:hanging="360"/>
      </w:pPr>
      <w:rPr>
        <w:rFonts w:ascii="Symbol" w:hAnsi="Symbol" w:hint="default"/>
      </w:rPr>
    </w:lvl>
    <w:lvl w:ilvl="7" w:tplc="00000000" w:tentative="1">
      <w:start w:val="1"/>
      <w:numFmt w:val="bullet"/>
      <w:lvlText w:val="o"/>
      <w:lvlJc w:val="left"/>
      <w:pPr>
        <w:ind w:left="5760" w:hanging="360"/>
      </w:pPr>
      <w:rPr>
        <w:rFonts w:ascii="Courier New" w:hAnsi="Courier New" w:cs="Courier New" w:hint="default"/>
      </w:rPr>
    </w:lvl>
    <w:lvl w:ilvl="8" w:tplc="00000000" w:tentative="1">
      <w:start w:val="1"/>
      <w:numFmt w:val="bullet"/>
      <w:lvlText w:val=""/>
      <w:lvlJc w:val="left"/>
      <w:pPr>
        <w:ind w:left="6480" w:hanging="360"/>
      </w:pPr>
      <w:rPr>
        <w:rFonts w:ascii="Wingdings" w:hAnsi="Wingdings" w:hint="default"/>
      </w:rPr>
    </w:lvl>
  </w:abstractNum>
  <w:abstractNum w:abstractNumId="30" w15:restartNumberingAfterBreak="0">
    <w:nsid w:val="5B2E3A1D"/>
    <w:multiLevelType w:val="hybridMultilevel"/>
    <w:tmpl w:val="7D92BC02"/>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5F5A3CBC"/>
    <w:multiLevelType w:val="multilevel"/>
    <w:tmpl w:val="7390B7A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1647427"/>
    <w:multiLevelType w:val="hybridMultilevel"/>
    <w:tmpl w:val="95CACFA6"/>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3" w15:restartNumberingAfterBreak="0">
    <w:nsid w:val="69D9795E"/>
    <w:multiLevelType w:val="hybridMultilevel"/>
    <w:tmpl w:val="A45C095C"/>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6C292DAC"/>
    <w:multiLevelType w:val="hybridMultilevel"/>
    <w:tmpl w:val="B950CA94"/>
    <w:lvl w:ilvl="0" w:tplc="FFFFFFFF">
      <w:start w:val="1"/>
      <w:numFmt w:val="bullet"/>
      <w:lvlText w:val=""/>
      <w:lvlJc w:val="left"/>
      <w:pPr>
        <w:ind w:left="8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DCB5CFA"/>
    <w:multiLevelType w:val="hybridMultilevel"/>
    <w:tmpl w:val="FEEEBA2C"/>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7E9D29A4"/>
    <w:multiLevelType w:val="hybridMultilevel"/>
    <w:tmpl w:val="7068CD84"/>
    <w:lvl w:ilvl="0" w:tplc="27DA3F58">
      <w:numFmt w:val="bullet"/>
      <w:lvlText w:val="—"/>
      <w:lvlJc w:val="left"/>
      <w:pPr>
        <w:ind w:left="1080" w:hanging="360"/>
      </w:pPr>
      <w:rPr>
        <w:rFonts w:ascii="@m±_ò" w:eastAsia="Times New Roman" w:hAnsi="@m±_ò" w:cs="@m±_ò"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08089735">
    <w:abstractNumId w:val="32"/>
  </w:num>
  <w:num w:numId="2" w16cid:durableId="2022006600">
    <w:abstractNumId w:val="19"/>
  </w:num>
  <w:num w:numId="3" w16cid:durableId="1313288103">
    <w:abstractNumId w:val="20"/>
  </w:num>
  <w:num w:numId="4" w16cid:durableId="1558514198">
    <w:abstractNumId w:val="16"/>
  </w:num>
  <w:num w:numId="5" w16cid:durableId="522789088">
    <w:abstractNumId w:val="0"/>
    <w:lvlOverride w:ilvl="0">
      <w:lvl w:ilvl="0">
        <w:start w:val="1"/>
        <w:numFmt w:val="bullet"/>
        <w:lvlText w:val="Figure 9-768—"/>
        <w:legacy w:legacy="1" w:legacySpace="0" w:legacyIndent="0"/>
        <w:lvlJc w:val="center"/>
        <w:pPr>
          <w:ind w:left="0" w:firstLine="0"/>
        </w:pPr>
        <w:rPr>
          <w:rFonts w:ascii="Arial" w:hAnsi="Arial" w:cs="Arial" w:hint="default"/>
          <w:b/>
          <w:i w:val="0"/>
          <w:strike w:val="0"/>
          <w:color w:val="000000"/>
          <w:sz w:val="20"/>
          <w:u w:val="none"/>
        </w:rPr>
      </w:lvl>
    </w:lvlOverride>
  </w:num>
  <w:num w:numId="6" w16cid:durableId="1087771981">
    <w:abstractNumId w:val="23"/>
  </w:num>
  <w:num w:numId="7" w16cid:durableId="199242699">
    <w:abstractNumId w:val="34"/>
  </w:num>
  <w:num w:numId="8" w16cid:durableId="817647039">
    <w:abstractNumId w:val="29"/>
  </w:num>
  <w:num w:numId="9" w16cid:durableId="18552918">
    <w:abstractNumId w:val="25"/>
  </w:num>
  <w:num w:numId="10" w16cid:durableId="502552129">
    <w:abstractNumId w:val="21"/>
  </w:num>
  <w:num w:numId="11" w16cid:durableId="1187519575">
    <w:abstractNumId w:val="36"/>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unyu Hu">
    <w15:presenceInfo w15:providerId="AD" w15:userId="S::chunyuhu@fb.com::98f12de9-3d6a-4c20-ab50-c5ddda7fb3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0D9B"/>
    <w:rsid w:val="0000109D"/>
    <w:rsid w:val="0000137F"/>
    <w:rsid w:val="00001522"/>
    <w:rsid w:val="00001A6D"/>
    <w:rsid w:val="00001B0E"/>
    <w:rsid w:val="00001C13"/>
    <w:rsid w:val="00001CA5"/>
    <w:rsid w:val="00001D4E"/>
    <w:rsid w:val="000021B7"/>
    <w:rsid w:val="00002965"/>
    <w:rsid w:val="00002B02"/>
    <w:rsid w:val="00002CEE"/>
    <w:rsid w:val="00002F82"/>
    <w:rsid w:val="000030E4"/>
    <w:rsid w:val="00003229"/>
    <w:rsid w:val="0000346E"/>
    <w:rsid w:val="0000349F"/>
    <w:rsid w:val="000034E7"/>
    <w:rsid w:val="0000376B"/>
    <w:rsid w:val="000038B4"/>
    <w:rsid w:val="00003A35"/>
    <w:rsid w:val="00003A8D"/>
    <w:rsid w:val="00003CFF"/>
    <w:rsid w:val="00003EB0"/>
    <w:rsid w:val="00004054"/>
    <w:rsid w:val="0000407F"/>
    <w:rsid w:val="0000418A"/>
    <w:rsid w:val="00004366"/>
    <w:rsid w:val="0000454C"/>
    <w:rsid w:val="0000501D"/>
    <w:rsid w:val="000050C9"/>
    <w:rsid w:val="000051DA"/>
    <w:rsid w:val="00005792"/>
    <w:rsid w:val="000057B8"/>
    <w:rsid w:val="00005D04"/>
    <w:rsid w:val="00006085"/>
    <w:rsid w:val="000061CE"/>
    <w:rsid w:val="00006C87"/>
    <w:rsid w:val="00006D87"/>
    <w:rsid w:val="00006E8A"/>
    <w:rsid w:val="00006F43"/>
    <w:rsid w:val="0000712B"/>
    <w:rsid w:val="0000735E"/>
    <w:rsid w:val="000075F2"/>
    <w:rsid w:val="0000783E"/>
    <w:rsid w:val="00007FAE"/>
    <w:rsid w:val="0001082A"/>
    <w:rsid w:val="00010861"/>
    <w:rsid w:val="0001100D"/>
    <w:rsid w:val="00011A2D"/>
    <w:rsid w:val="00011B1D"/>
    <w:rsid w:val="00011C44"/>
    <w:rsid w:val="00011F41"/>
    <w:rsid w:val="000121B1"/>
    <w:rsid w:val="000123B0"/>
    <w:rsid w:val="000129D2"/>
    <w:rsid w:val="00012B73"/>
    <w:rsid w:val="00012CFF"/>
    <w:rsid w:val="00012DC2"/>
    <w:rsid w:val="00012F68"/>
    <w:rsid w:val="0001327E"/>
    <w:rsid w:val="000133AB"/>
    <w:rsid w:val="00013C63"/>
    <w:rsid w:val="00014A66"/>
    <w:rsid w:val="00014BBF"/>
    <w:rsid w:val="00014BFB"/>
    <w:rsid w:val="00014CBC"/>
    <w:rsid w:val="000150F3"/>
    <w:rsid w:val="00015234"/>
    <w:rsid w:val="00015246"/>
    <w:rsid w:val="0001539C"/>
    <w:rsid w:val="0001563D"/>
    <w:rsid w:val="00015A15"/>
    <w:rsid w:val="00015B87"/>
    <w:rsid w:val="00015D87"/>
    <w:rsid w:val="000164BA"/>
    <w:rsid w:val="000169EF"/>
    <w:rsid w:val="0001765A"/>
    <w:rsid w:val="00017A85"/>
    <w:rsid w:val="00017C2B"/>
    <w:rsid w:val="00020579"/>
    <w:rsid w:val="0002058A"/>
    <w:rsid w:val="0002066B"/>
    <w:rsid w:val="00020A10"/>
    <w:rsid w:val="00020C64"/>
    <w:rsid w:val="00020DC3"/>
    <w:rsid w:val="00020EFB"/>
    <w:rsid w:val="0002104D"/>
    <w:rsid w:val="00021AAE"/>
    <w:rsid w:val="00021B93"/>
    <w:rsid w:val="00021DBE"/>
    <w:rsid w:val="00022209"/>
    <w:rsid w:val="000222F5"/>
    <w:rsid w:val="000222FF"/>
    <w:rsid w:val="00022523"/>
    <w:rsid w:val="00022B10"/>
    <w:rsid w:val="00022C66"/>
    <w:rsid w:val="00022EB4"/>
    <w:rsid w:val="00023245"/>
    <w:rsid w:val="00023289"/>
    <w:rsid w:val="000239AF"/>
    <w:rsid w:val="00023C71"/>
    <w:rsid w:val="00023D4D"/>
    <w:rsid w:val="00024ABC"/>
    <w:rsid w:val="00024B82"/>
    <w:rsid w:val="00024C30"/>
    <w:rsid w:val="00024CF1"/>
    <w:rsid w:val="00024E44"/>
    <w:rsid w:val="00025142"/>
    <w:rsid w:val="000253CF"/>
    <w:rsid w:val="00025719"/>
    <w:rsid w:val="00025963"/>
    <w:rsid w:val="00025A9F"/>
    <w:rsid w:val="00025C37"/>
    <w:rsid w:val="00025C43"/>
    <w:rsid w:val="00025CDA"/>
    <w:rsid w:val="00025FCF"/>
    <w:rsid w:val="000261CD"/>
    <w:rsid w:val="0002695B"/>
    <w:rsid w:val="00026A93"/>
    <w:rsid w:val="00026BA8"/>
    <w:rsid w:val="00027040"/>
    <w:rsid w:val="00027A49"/>
    <w:rsid w:val="00027AB0"/>
    <w:rsid w:val="00027D48"/>
    <w:rsid w:val="0003003F"/>
    <w:rsid w:val="00030153"/>
    <w:rsid w:val="00030202"/>
    <w:rsid w:val="000303AB"/>
    <w:rsid w:val="000303D1"/>
    <w:rsid w:val="00030788"/>
    <w:rsid w:val="00030A60"/>
    <w:rsid w:val="00030E14"/>
    <w:rsid w:val="00030FEC"/>
    <w:rsid w:val="00031137"/>
    <w:rsid w:val="000313FA"/>
    <w:rsid w:val="0003196E"/>
    <w:rsid w:val="00031A78"/>
    <w:rsid w:val="000320C5"/>
    <w:rsid w:val="000321D0"/>
    <w:rsid w:val="0003308F"/>
    <w:rsid w:val="0003312C"/>
    <w:rsid w:val="000333CE"/>
    <w:rsid w:val="000338EC"/>
    <w:rsid w:val="000339EB"/>
    <w:rsid w:val="0003417D"/>
    <w:rsid w:val="0003420E"/>
    <w:rsid w:val="000342F9"/>
    <w:rsid w:val="0003469D"/>
    <w:rsid w:val="00034764"/>
    <w:rsid w:val="000347D1"/>
    <w:rsid w:val="00034CE8"/>
    <w:rsid w:val="00035125"/>
    <w:rsid w:val="00035235"/>
    <w:rsid w:val="000353CF"/>
    <w:rsid w:val="00035573"/>
    <w:rsid w:val="000355E5"/>
    <w:rsid w:val="000358EF"/>
    <w:rsid w:val="00035CD0"/>
    <w:rsid w:val="00035E18"/>
    <w:rsid w:val="00036478"/>
    <w:rsid w:val="00036DB4"/>
    <w:rsid w:val="00036F1B"/>
    <w:rsid w:val="000374AE"/>
    <w:rsid w:val="000379F8"/>
    <w:rsid w:val="00040100"/>
    <w:rsid w:val="0004029D"/>
    <w:rsid w:val="000402A4"/>
    <w:rsid w:val="000404B0"/>
    <w:rsid w:val="000404D1"/>
    <w:rsid w:val="000407F8"/>
    <w:rsid w:val="0004096E"/>
    <w:rsid w:val="00040FD6"/>
    <w:rsid w:val="000416C2"/>
    <w:rsid w:val="00041881"/>
    <w:rsid w:val="00041A26"/>
    <w:rsid w:val="00041AAB"/>
    <w:rsid w:val="00041B4C"/>
    <w:rsid w:val="00041B74"/>
    <w:rsid w:val="000420C7"/>
    <w:rsid w:val="000420E8"/>
    <w:rsid w:val="00042B02"/>
    <w:rsid w:val="00042F67"/>
    <w:rsid w:val="00043360"/>
    <w:rsid w:val="0004378A"/>
    <w:rsid w:val="000441D0"/>
    <w:rsid w:val="00044579"/>
    <w:rsid w:val="00044802"/>
    <w:rsid w:val="000449A6"/>
    <w:rsid w:val="00044A80"/>
    <w:rsid w:val="000450C2"/>
    <w:rsid w:val="000455CF"/>
    <w:rsid w:val="00045796"/>
    <w:rsid w:val="00045CE6"/>
    <w:rsid w:val="0004636A"/>
    <w:rsid w:val="00046D39"/>
    <w:rsid w:val="00046F8C"/>
    <w:rsid w:val="00047550"/>
    <w:rsid w:val="0004789D"/>
    <w:rsid w:val="000501BC"/>
    <w:rsid w:val="000503F1"/>
    <w:rsid w:val="00050C6B"/>
    <w:rsid w:val="000512E7"/>
    <w:rsid w:val="00051343"/>
    <w:rsid w:val="00051537"/>
    <w:rsid w:val="00051C02"/>
    <w:rsid w:val="00051CA1"/>
    <w:rsid w:val="00051E3A"/>
    <w:rsid w:val="00051F69"/>
    <w:rsid w:val="00051FC1"/>
    <w:rsid w:val="00051FC8"/>
    <w:rsid w:val="00052084"/>
    <w:rsid w:val="000520BF"/>
    <w:rsid w:val="00052A2F"/>
    <w:rsid w:val="00052A6E"/>
    <w:rsid w:val="00052F1D"/>
    <w:rsid w:val="00052FE3"/>
    <w:rsid w:val="00053124"/>
    <w:rsid w:val="00053A71"/>
    <w:rsid w:val="00054441"/>
    <w:rsid w:val="00054452"/>
    <w:rsid w:val="000544C6"/>
    <w:rsid w:val="00054850"/>
    <w:rsid w:val="000548F9"/>
    <w:rsid w:val="00054963"/>
    <w:rsid w:val="00055005"/>
    <w:rsid w:val="000552F9"/>
    <w:rsid w:val="00055334"/>
    <w:rsid w:val="000555DF"/>
    <w:rsid w:val="000559E7"/>
    <w:rsid w:val="000560D3"/>
    <w:rsid w:val="000560FB"/>
    <w:rsid w:val="0005622E"/>
    <w:rsid w:val="00056265"/>
    <w:rsid w:val="000569B0"/>
    <w:rsid w:val="00056B65"/>
    <w:rsid w:val="00056CD5"/>
    <w:rsid w:val="00056FC9"/>
    <w:rsid w:val="000572FD"/>
    <w:rsid w:val="00057420"/>
    <w:rsid w:val="00057C0F"/>
    <w:rsid w:val="00057E27"/>
    <w:rsid w:val="0006032A"/>
    <w:rsid w:val="000606B9"/>
    <w:rsid w:val="000607C7"/>
    <w:rsid w:val="00060B99"/>
    <w:rsid w:val="000610C1"/>
    <w:rsid w:val="000611CD"/>
    <w:rsid w:val="00061786"/>
    <w:rsid w:val="0006181A"/>
    <w:rsid w:val="0006193E"/>
    <w:rsid w:val="00061D28"/>
    <w:rsid w:val="0006216A"/>
    <w:rsid w:val="00062947"/>
    <w:rsid w:val="00062A16"/>
    <w:rsid w:val="00062C23"/>
    <w:rsid w:val="00062D7E"/>
    <w:rsid w:val="00062EA1"/>
    <w:rsid w:val="00063139"/>
    <w:rsid w:val="0006337F"/>
    <w:rsid w:val="0006361F"/>
    <w:rsid w:val="0006369A"/>
    <w:rsid w:val="00063F61"/>
    <w:rsid w:val="00063F77"/>
    <w:rsid w:val="000642BF"/>
    <w:rsid w:val="000646C9"/>
    <w:rsid w:val="00064B9E"/>
    <w:rsid w:val="00064EB1"/>
    <w:rsid w:val="00064F6E"/>
    <w:rsid w:val="0006523F"/>
    <w:rsid w:val="00065739"/>
    <w:rsid w:val="00065938"/>
    <w:rsid w:val="00065940"/>
    <w:rsid w:val="00065954"/>
    <w:rsid w:val="0006597F"/>
    <w:rsid w:val="000664AD"/>
    <w:rsid w:val="0006653E"/>
    <w:rsid w:val="000666D6"/>
    <w:rsid w:val="00066889"/>
    <w:rsid w:val="000668B3"/>
    <w:rsid w:val="00066A5D"/>
    <w:rsid w:val="00066CF5"/>
    <w:rsid w:val="00066F7A"/>
    <w:rsid w:val="000672C0"/>
    <w:rsid w:val="0006734C"/>
    <w:rsid w:val="0006790E"/>
    <w:rsid w:val="00067BAC"/>
    <w:rsid w:val="00070027"/>
    <w:rsid w:val="00070776"/>
    <w:rsid w:val="00071047"/>
    <w:rsid w:val="0007131E"/>
    <w:rsid w:val="00071714"/>
    <w:rsid w:val="00071798"/>
    <w:rsid w:val="000719D0"/>
    <w:rsid w:val="00071AD5"/>
    <w:rsid w:val="00072558"/>
    <w:rsid w:val="00072C64"/>
    <w:rsid w:val="00072C8D"/>
    <w:rsid w:val="00072D2E"/>
    <w:rsid w:val="00073065"/>
    <w:rsid w:val="00073074"/>
    <w:rsid w:val="0007328E"/>
    <w:rsid w:val="00073658"/>
    <w:rsid w:val="000740AE"/>
    <w:rsid w:val="00074761"/>
    <w:rsid w:val="00074968"/>
    <w:rsid w:val="0007496C"/>
    <w:rsid w:val="00074A84"/>
    <w:rsid w:val="00074DE3"/>
    <w:rsid w:val="000750A6"/>
    <w:rsid w:val="000752FF"/>
    <w:rsid w:val="000753E8"/>
    <w:rsid w:val="000754CA"/>
    <w:rsid w:val="000754D7"/>
    <w:rsid w:val="00075991"/>
    <w:rsid w:val="0007630E"/>
    <w:rsid w:val="00076313"/>
    <w:rsid w:val="0007648D"/>
    <w:rsid w:val="00076855"/>
    <w:rsid w:val="00076CAA"/>
    <w:rsid w:val="00076D15"/>
    <w:rsid w:val="00076E4C"/>
    <w:rsid w:val="00076E60"/>
    <w:rsid w:val="00076F21"/>
    <w:rsid w:val="00077018"/>
    <w:rsid w:val="000774D5"/>
    <w:rsid w:val="00077B51"/>
    <w:rsid w:val="00077BDD"/>
    <w:rsid w:val="00077C40"/>
    <w:rsid w:val="0008011F"/>
    <w:rsid w:val="00080243"/>
    <w:rsid w:val="000803A9"/>
    <w:rsid w:val="0008087B"/>
    <w:rsid w:val="0008099E"/>
    <w:rsid w:val="00080C79"/>
    <w:rsid w:val="00080CAC"/>
    <w:rsid w:val="000810B1"/>
    <w:rsid w:val="00081606"/>
    <w:rsid w:val="00081AD0"/>
    <w:rsid w:val="00081D53"/>
    <w:rsid w:val="00081E0F"/>
    <w:rsid w:val="0008200B"/>
    <w:rsid w:val="000820B1"/>
    <w:rsid w:val="000820EE"/>
    <w:rsid w:val="0008215B"/>
    <w:rsid w:val="000823F7"/>
    <w:rsid w:val="00082744"/>
    <w:rsid w:val="0008351A"/>
    <w:rsid w:val="000837FA"/>
    <w:rsid w:val="0008394E"/>
    <w:rsid w:val="00083B0A"/>
    <w:rsid w:val="00083B74"/>
    <w:rsid w:val="0008430D"/>
    <w:rsid w:val="000843B2"/>
    <w:rsid w:val="0008442C"/>
    <w:rsid w:val="00084493"/>
    <w:rsid w:val="0008485D"/>
    <w:rsid w:val="0008566E"/>
    <w:rsid w:val="00086127"/>
    <w:rsid w:val="00086779"/>
    <w:rsid w:val="00086A2F"/>
    <w:rsid w:val="00086C1F"/>
    <w:rsid w:val="00086F24"/>
    <w:rsid w:val="00086F31"/>
    <w:rsid w:val="000870A1"/>
    <w:rsid w:val="00087766"/>
    <w:rsid w:val="00087874"/>
    <w:rsid w:val="00087AE0"/>
    <w:rsid w:val="00087B2F"/>
    <w:rsid w:val="00090083"/>
    <w:rsid w:val="00090447"/>
    <w:rsid w:val="000905CA"/>
    <w:rsid w:val="000906F0"/>
    <w:rsid w:val="000908AD"/>
    <w:rsid w:val="00090A94"/>
    <w:rsid w:val="00090F51"/>
    <w:rsid w:val="0009101D"/>
    <w:rsid w:val="00091573"/>
    <w:rsid w:val="00091772"/>
    <w:rsid w:val="00091C8D"/>
    <w:rsid w:val="00091E1B"/>
    <w:rsid w:val="00091FBB"/>
    <w:rsid w:val="0009202B"/>
    <w:rsid w:val="000920CA"/>
    <w:rsid w:val="000921D8"/>
    <w:rsid w:val="0009220C"/>
    <w:rsid w:val="000922C2"/>
    <w:rsid w:val="0009251D"/>
    <w:rsid w:val="0009259E"/>
    <w:rsid w:val="0009273D"/>
    <w:rsid w:val="00092DB7"/>
    <w:rsid w:val="00092E90"/>
    <w:rsid w:val="00093047"/>
    <w:rsid w:val="0009317B"/>
    <w:rsid w:val="00093265"/>
    <w:rsid w:val="00093812"/>
    <w:rsid w:val="00094010"/>
    <w:rsid w:val="0009408D"/>
    <w:rsid w:val="0009463A"/>
    <w:rsid w:val="0009471E"/>
    <w:rsid w:val="00094733"/>
    <w:rsid w:val="000948F5"/>
    <w:rsid w:val="00094914"/>
    <w:rsid w:val="000949F2"/>
    <w:rsid w:val="00094B7C"/>
    <w:rsid w:val="00094B87"/>
    <w:rsid w:val="00094DC0"/>
    <w:rsid w:val="00094E00"/>
    <w:rsid w:val="00094E49"/>
    <w:rsid w:val="00094EA5"/>
    <w:rsid w:val="00095363"/>
    <w:rsid w:val="0009596C"/>
    <w:rsid w:val="00095C1E"/>
    <w:rsid w:val="00095CB6"/>
    <w:rsid w:val="000960C9"/>
    <w:rsid w:val="000960E6"/>
    <w:rsid w:val="000967F9"/>
    <w:rsid w:val="00096AF7"/>
    <w:rsid w:val="00096FAC"/>
    <w:rsid w:val="00096FD6"/>
    <w:rsid w:val="00097128"/>
    <w:rsid w:val="00097504"/>
    <w:rsid w:val="000A0610"/>
    <w:rsid w:val="000A099E"/>
    <w:rsid w:val="000A0B76"/>
    <w:rsid w:val="000A0D31"/>
    <w:rsid w:val="000A1169"/>
    <w:rsid w:val="000A12A6"/>
    <w:rsid w:val="000A12BA"/>
    <w:rsid w:val="000A144B"/>
    <w:rsid w:val="000A1577"/>
    <w:rsid w:val="000A174B"/>
    <w:rsid w:val="000A197F"/>
    <w:rsid w:val="000A1DEA"/>
    <w:rsid w:val="000A1E72"/>
    <w:rsid w:val="000A1F16"/>
    <w:rsid w:val="000A1F6E"/>
    <w:rsid w:val="000A21CE"/>
    <w:rsid w:val="000A24A6"/>
    <w:rsid w:val="000A2757"/>
    <w:rsid w:val="000A2969"/>
    <w:rsid w:val="000A2A46"/>
    <w:rsid w:val="000A2A81"/>
    <w:rsid w:val="000A2EC3"/>
    <w:rsid w:val="000A3506"/>
    <w:rsid w:val="000A3561"/>
    <w:rsid w:val="000A378E"/>
    <w:rsid w:val="000A3951"/>
    <w:rsid w:val="000A3D28"/>
    <w:rsid w:val="000A3D42"/>
    <w:rsid w:val="000A3F93"/>
    <w:rsid w:val="000A412F"/>
    <w:rsid w:val="000A41C6"/>
    <w:rsid w:val="000A4286"/>
    <w:rsid w:val="000A4A75"/>
    <w:rsid w:val="000A58BE"/>
    <w:rsid w:val="000A5DEF"/>
    <w:rsid w:val="000A66F8"/>
    <w:rsid w:val="000A6854"/>
    <w:rsid w:val="000A6C9F"/>
    <w:rsid w:val="000A6F26"/>
    <w:rsid w:val="000A7151"/>
    <w:rsid w:val="000A74DB"/>
    <w:rsid w:val="000A75F7"/>
    <w:rsid w:val="000A76C8"/>
    <w:rsid w:val="000A7819"/>
    <w:rsid w:val="000A7C44"/>
    <w:rsid w:val="000B0857"/>
    <w:rsid w:val="000B09BF"/>
    <w:rsid w:val="000B10B8"/>
    <w:rsid w:val="000B19C7"/>
    <w:rsid w:val="000B1AAB"/>
    <w:rsid w:val="000B1C77"/>
    <w:rsid w:val="000B3024"/>
    <w:rsid w:val="000B3334"/>
    <w:rsid w:val="000B35BA"/>
    <w:rsid w:val="000B3897"/>
    <w:rsid w:val="000B4007"/>
    <w:rsid w:val="000B403D"/>
    <w:rsid w:val="000B47A1"/>
    <w:rsid w:val="000B47D6"/>
    <w:rsid w:val="000B481C"/>
    <w:rsid w:val="000B4DE9"/>
    <w:rsid w:val="000B58E6"/>
    <w:rsid w:val="000B59F3"/>
    <w:rsid w:val="000B5DB7"/>
    <w:rsid w:val="000B5E03"/>
    <w:rsid w:val="000B5FCA"/>
    <w:rsid w:val="000B612D"/>
    <w:rsid w:val="000B6348"/>
    <w:rsid w:val="000B63E4"/>
    <w:rsid w:val="000B643C"/>
    <w:rsid w:val="000B654F"/>
    <w:rsid w:val="000B6ABE"/>
    <w:rsid w:val="000B6DB3"/>
    <w:rsid w:val="000B7297"/>
    <w:rsid w:val="000B7352"/>
    <w:rsid w:val="000B73E1"/>
    <w:rsid w:val="000B7681"/>
    <w:rsid w:val="000B7BC1"/>
    <w:rsid w:val="000B7C4A"/>
    <w:rsid w:val="000B7D6C"/>
    <w:rsid w:val="000C00ED"/>
    <w:rsid w:val="000C030D"/>
    <w:rsid w:val="000C045A"/>
    <w:rsid w:val="000C066C"/>
    <w:rsid w:val="000C0A65"/>
    <w:rsid w:val="000C0C77"/>
    <w:rsid w:val="000C0D90"/>
    <w:rsid w:val="000C126F"/>
    <w:rsid w:val="000C1339"/>
    <w:rsid w:val="000C138A"/>
    <w:rsid w:val="000C14AD"/>
    <w:rsid w:val="000C1B3F"/>
    <w:rsid w:val="000C1C76"/>
    <w:rsid w:val="000C20F5"/>
    <w:rsid w:val="000C21DD"/>
    <w:rsid w:val="000C26C5"/>
    <w:rsid w:val="000C28DE"/>
    <w:rsid w:val="000C2E2D"/>
    <w:rsid w:val="000C3764"/>
    <w:rsid w:val="000C37C5"/>
    <w:rsid w:val="000C3CFB"/>
    <w:rsid w:val="000C3D42"/>
    <w:rsid w:val="000C40FF"/>
    <w:rsid w:val="000C454F"/>
    <w:rsid w:val="000C46B2"/>
    <w:rsid w:val="000C4A5D"/>
    <w:rsid w:val="000C4BFA"/>
    <w:rsid w:val="000C4C73"/>
    <w:rsid w:val="000C504A"/>
    <w:rsid w:val="000C5179"/>
    <w:rsid w:val="000C5728"/>
    <w:rsid w:val="000C58BD"/>
    <w:rsid w:val="000C5C36"/>
    <w:rsid w:val="000C5C41"/>
    <w:rsid w:val="000C5EBD"/>
    <w:rsid w:val="000C6254"/>
    <w:rsid w:val="000C6786"/>
    <w:rsid w:val="000C725F"/>
    <w:rsid w:val="000C72A8"/>
    <w:rsid w:val="000C7367"/>
    <w:rsid w:val="000C738D"/>
    <w:rsid w:val="000C739B"/>
    <w:rsid w:val="000C761A"/>
    <w:rsid w:val="000C7773"/>
    <w:rsid w:val="000C778B"/>
    <w:rsid w:val="000C78EF"/>
    <w:rsid w:val="000C7B78"/>
    <w:rsid w:val="000C7EEE"/>
    <w:rsid w:val="000D03FC"/>
    <w:rsid w:val="000D0D4C"/>
    <w:rsid w:val="000D0FE2"/>
    <w:rsid w:val="000D120A"/>
    <w:rsid w:val="000D127B"/>
    <w:rsid w:val="000D1281"/>
    <w:rsid w:val="000D12F0"/>
    <w:rsid w:val="000D16E5"/>
    <w:rsid w:val="000D1791"/>
    <w:rsid w:val="000D1AB1"/>
    <w:rsid w:val="000D1CA0"/>
    <w:rsid w:val="000D29BB"/>
    <w:rsid w:val="000D29D7"/>
    <w:rsid w:val="000D31FD"/>
    <w:rsid w:val="000D3568"/>
    <w:rsid w:val="000D374D"/>
    <w:rsid w:val="000D389E"/>
    <w:rsid w:val="000D3B8F"/>
    <w:rsid w:val="000D3B91"/>
    <w:rsid w:val="000D41D4"/>
    <w:rsid w:val="000D455E"/>
    <w:rsid w:val="000D45A9"/>
    <w:rsid w:val="000D487F"/>
    <w:rsid w:val="000D4CA3"/>
    <w:rsid w:val="000D4D31"/>
    <w:rsid w:val="000D4EE9"/>
    <w:rsid w:val="000D4F07"/>
    <w:rsid w:val="000D50B4"/>
    <w:rsid w:val="000D533F"/>
    <w:rsid w:val="000D5342"/>
    <w:rsid w:val="000D5FD7"/>
    <w:rsid w:val="000D64FE"/>
    <w:rsid w:val="000D6FEA"/>
    <w:rsid w:val="000D70DA"/>
    <w:rsid w:val="000D71D2"/>
    <w:rsid w:val="000D74A8"/>
    <w:rsid w:val="000D74F1"/>
    <w:rsid w:val="000D756C"/>
    <w:rsid w:val="000D777C"/>
    <w:rsid w:val="000D7C90"/>
    <w:rsid w:val="000D7F13"/>
    <w:rsid w:val="000E0323"/>
    <w:rsid w:val="000E0370"/>
    <w:rsid w:val="000E0495"/>
    <w:rsid w:val="000E06AA"/>
    <w:rsid w:val="000E0AE8"/>
    <w:rsid w:val="000E0DA3"/>
    <w:rsid w:val="000E118F"/>
    <w:rsid w:val="000E168F"/>
    <w:rsid w:val="000E1771"/>
    <w:rsid w:val="000E182C"/>
    <w:rsid w:val="000E1A34"/>
    <w:rsid w:val="000E1AEB"/>
    <w:rsid w:val="000E1BBA"/>
    <w:rsid w:val="000E1DE9"/>
    <w:rsid w:val="000E203E"/>
    <w:rsid w:val="000E227D"/>
    <w:rsid w:val="000E2BC6"/>
    <w:rsid w:val="000E2D86"/>
    <w:rsid w:val="000E2E4A"/>
    <w:rsid w:val="000E2F03"/>
    <w:rsid w:val="000E301C"/>
    <w:rsid w:val="000E3834"/>
    <w:rsid w:val="000E3D12"/>
    <w:rsid w:val="000E3D4E"/>
    <w:rsid w:val="000E4102"/>
    <w:rsid w:val="000E4154"/>
    <w:rsid w:val="000E45BA"/>
    <w:rsid w:val="000E4802"/>
    <w:rsid w:val="000E4FC7"/>
    <w:rsid w:val="000E50B8"/>
    <w:rsid w:val="000E5365"/>
    <w:rsid w:val="000E53AF"/>
    <w:rsid w:val="000E5501"/>
    <w:rsid w:val="000E55F5"/>
    <w:rsid w:val="000E566B"/>
    <w:rsid w:val="000E5887"/>
    <w:rsid w:val="000E588B"/>
    <w:rsid w:val="000E59B0"/>
    <w:rsid w:val="000E5CC7"/>
    <w:rsid w:val="000E5E88"/>
    <w:rsid w:val="000E5F88"/>
    <w:rsid w:val="000E6377"/>
    <w:rsid w:val="000E63C8"/>
    <w:rsid w:val="000E671C"/>
    <w:rsid w:val="000E6939"/>
    <w:rsid w:val="000E6A02"/>
    <w:rsid w:val="000E6CEA"/>
    <w:rsid w:val="000E6F2A"/>
    <w:rsid w:val="000E70D2"/>
    <w:rsid w:val="000E7DC9"/>
    <w:rsid w:val="000E7EA4"/>
    <w:rsid w:val="000F0154"/>
    <w:rsid w:val="000F0260"/>
    <w:rsid w:val="000F07AF"/>
    <w:rsid w:val="000F07D4"/>
    <w:rsid w:val="000F0D33"/>
    <w:rsid w:val="000F0E70"/>
    <w:rsid w:val="000F101E"/>
    <w:rsid w:val="000F1520"/>
    <w:rsid w:val="000F1693"/>
    <w:rsid w:val="000F182E"/>
    <w:rsid w:val="000F184F"/>
    <w:rsid w:val="000F1A1F"/>
    <w:rsid w:val="000F1B16"/>
    <w:rsid w:val="000F1B4D"/>
    <w:rsid w:val="000F22A4"/>
    <w:rsid w:val="000F247A"/>
    <w:rsid w:val="000F256B"/>
    <w:rsid w:val="000F2BC6"/>
    <w:rsid w:val="000F2C22"/>
    <w:rsid w:val="000F2EE3"/>
    <w:rsid w:val="000F30DC"/>
    <w:rsid w:val="000F30EE"/>
    <w:rsid w:val="000F3111"/>
    <w:rsid w:val="000F35C8"/>
    <w:rsid w:val="000F3987"/>
    <w:rsid w:val="000F3A6B"/>
    <w:rsid w:val="000F456D"/>
    <w:rsid w:val="000F45A8"/>
    <w:rsid w:val="000F470D"/>
    <w:rsid w:val="000F4D1D"/>
    <w:rsid w:val="000F522E"/>
    <w:rsid w:val="000F542A"/>
    <w:rsid w:val="000F589B"/>
    <w:rsid w:val="000F5E7C"/>
    <w:rsid w:val="000F5E96"/>
    <w:rsid w:val="000F6420"/>
    <w:rsid w:val="000F6461"/>
    <w:rsid w:val="000F6922"/>
    <w:rsid w:val="000F69F4"/>
    <w:rsid w:val="000F6FBF"/>
    <w:rsid w:val="000F7760"/>
    <w:rsid w:val="000F77EA"/>
    <w:rsid w:val="000F7CEF"/>
    <w:rsid w:val="000F7D1E"/>
    <w:rsid w:val="001005A2"/>
    <w:rsid w:val="001012BD"/>
    <w:rsid w:val="001012D5"/>
    <w:rsid w:val="001012F7"/>
    <w:rsid w:val="001015AD"/>
    <w:rsid w:val="0010162B"/>
    <w:rsid w:val="00101AC8"/>
    <w:rsid w:val="00102168"/>
    <w:rsid w:val="001026AE"/>
    <w:rsid w:val="001028D0"/>
    <w:rsid w:val="00102E50"/>
    <w:rsid w:val="00102E85"/>
    <w:rsid w:val="00102E9A"/>
    <w:rsid w:val="001031ED"/>
    <w:rsid w:val="001035A9"/>
    <w:rsid w:val="00103977"/>
    <w:rsid w:val="00103C03"/>
    <w:rsid w:val="00104047"/>
    <w:rsid w:val="0010409F"/>
    <w:rsid w:val="00104208"/>
    <w:rsid w:val="00104C1C"/>
    <w:rsid w:val="00104C89"/>
    <w:rsid w:val="00104CFA"/>
    <w:rsid w:val="001051FB"/>
    <w:rsid w:val="00105450"/>
    <w:rsid w:val="00105729"/>
    <w:rsid w:val="00105C21"/>
    <w:rsid w:val="00106039"/>
    <w:rsid w:val="00106191"/>
    <w:rsid w:val="00106357"/>
    <w:rsid w:val="00106648"/>
    <w:rsid w:val="0010674F"/>
    <w:rsid w:val="00106918"/>
    <w:rsid w:val="00106930"/>
    <w:rsid w:val="00106C1D"/>
    <w:rsid w:val="00107099"/>
    <w:rsid w:val="0010716B"/>
    <w:rsid w:val="001073D1"/>
    <w:rsid w:val="001075C6"/>
    <w:rsid w:val="001105D0"/>
    <w:rsid w:val="0011067D"/>
    <w:rsid w:val="001108C8"/>
    <w:rsid w:val="00111191"/>
    <w:rsid w:val="001113EF"/>
    <w:rsid w:val="001119AA"/>
    <w:rsid w:val="00111B29"/>
    <w:rsid w:val="00111B43"/>
    <w:rsid w:val="00111C94"/>
    <w:rsid w:val="001121D5"/>
    <w:rsid w:val="001129CC"/>
    <w:rsid w:val="00112C71"/>
    <w:rsid w:val="00112D64"/>
    <w:rsid w:val="00112D75"/>
    <w:rsid w:val="00112F5F"/>
    <w:rsid w:val="00112F6B"/>
    <w:rsid w:val="001139CC"/>
    <w:rsid w:val="00114D06"/>
    <w:rsid w:val="00115A92"/>
    <w:rsid w:val="00115CBD"/>
    <w:rsid w:val="001169AA"/>
    <w:rsid w:val="00116A31"/>
    <w:rsid w:val="001171D4"/>
    <w:rsid w:val="00117B02"/>
    <w:rsid w:val="00117D70"/>
    <w:rsid w:val="00117DBA"/>
    <w:rsid w:val="00117F02"/>
    <w:rsid w:val="001200EE"/>
    <w:rsid w:val="00120244"/>
    <w:rsid w:val="00120378"/>
    <w:rsid w:val="0012039D"/>
    <w:rsid w:val="001203D1"/>
    <w:rsid w:val="001205C8"/>
    <w:rsid w:val="00120674"/>
    <w:rsid w:val="00120CCA"/>
    <w:rsid w:val="00120E80"/>
    <w:rsid w:val="0012113B"/>
    <w:rsid w:val="001212B4"/>
    <w:rsid w:val="0012180F"/>
    <w:rsid w:val="0012193A"/>
    <w:rsid w:val="001219DB"/>
    <w:rsid w:val="00121B9E"/>
    <w:rsid w:val="00121F86"/>
    <w:rsid w:val="001225DA"/>
    <w:rsid w:val="0012376C"/>
    <w:rsid w:val="001237DC"/>
    <w:rsid w:val="001237FA"/>
    <w:rsid w:val="00123820"/>
    <w:rsid w:val="00123DD0"/>
    <w:rsid w:val="001241BA"/>
    <w:rsid w:val="00124239"/>
    <w:rsid w:val="00124C8D"/>
    <w:rsid w:val="00124D20"/>
    <w:rsid w:val="00124E47"/>
    <w:rsid w:val="00125462"/>
    <w:rsid w:val="00125605"/>
    <w:rsid w:val="0012582D"/>
    <w:rsid w:val="00125897"/>
    <w:rsid w:val="001258F9"/>
    <w:rsid w:val="00126241"/>
    <w:rsid w:val="00126337"/>
    <w:rsid w:val="0012667A"/>
    <w:rsid w:val="0012678B"/>
    <w:rsid w:val="001275AD"/>
    <w:rsid w:val="00127FB3"/>
    <w:rsid w:val="00130051"/>
    <w:rsid w:val="0013020C"/>
    <w:rsid w:val="001303B7"/>
    <w:rsid w:val="001307DC"/>
    <w:rsid w:val="00130B9A"/>
    <w:rsid w:val="00130C65"/>
    <w:rsid w:val="00130C74"/>
    <w:rsid w:val="00130E77"/>
    <w:rsid w:val="00131A80"/>
    <w:rsid w:val="00131CA5"/>
    <w:rsid w:val="00131DE1"/>
    <w:rsid w:val="0013202E"/>
    <w:rsid w:val="001320AA"/>
    <w:rsid w:val="0013231A"/>
    <w:rsid w:val="00132CF5"/>
    <w:rsid w:val="0013372F"/>
    <w:rsid w:val="001337F5"/>
    <w:rsid w:val="00133EB5"/>
    <w:rsid w:val="00133EE3"/>
    <w:rsid w:val="00133F60"/>
    <w:rsid w:val="00133FB0"/>
    <w:rsid w:val="00133FC9"/>
    <w:rsid w:val="001340B3"/>
    <w:rsid w:val="0013420E"/>
    <w:rsid w:val="001344C7"/>
    <w:rsid w:val="00134860"/>
    <w:rsid w:val="00134D3D"/>
    <w:rsid w:val="00135119"/>
    <w:rsid w:val="00135268"/>
    <w:rsid w:val="00135286"/>
    <w:rsid w:val="0013528F"/>
    <w:rsid w:val="001353A2"/>
    <w:rsid w:val="0013555C"/>
    <w:rsid w:val="001358D9"/>
    <w:rsid w:val="00135950"/>
    <w:rsid w:val="00135A29"/>
    <w:rsid w:val="00135B45"/>
    <w:rsid w:val="00135D70"/>
    <w:rsid w:val="00135EA7"/>
    <w:rsid w:val="0013604E"/>
    <w:rsid w:val="0013641C"/>
    <w:rsid w:val="00136538"/>
    <w:rsid w:val="00136F3D"/>
    <w:rsid w:val="0013726E"/>
    <w:rsid w:val="001372CF"/>
    <w:rsid w:val="001372D6"/>
    <w:rsid w:val="0013751C"/>
    <w:rsid w:val="00137A2B"/>
    <w:rsid w:val="00137D96"/>
    <w:rsid w:val="00137DB8"/>
    <w:rsid w:val="0014012D"/>
    <w:rsid w:val="0014014E"/>
    <w:rsid w:val="001402E2"/>
    <w:rsid w:val="00140417"/>
    <w:rsid w:val="00140662"/>
    <w:rsid w:val="00140874"/>
    <w:rsid w:val="00140977"/>
    <w:rsid w:val="0014102C"/>
    <w:rsid w:val="001419A4"/>
    <w:rsid w:val="00141AE6"/>
    <w:rsid w:val="001422E1"/>
    <w:rsid w:val="00142587"/>
    <w:rsid w:val="0014302E"/>
    <w:rsid w:val="00143233"/>
    <w:rsid w:val="00143240"/>
    <w:rsid w:val="001434CC"/>
    <w:rsid w:val="001437DA"/>
    <w:rsid w:val="00143EE7"/>
    <w:rsid w:val="00144269"/>
    <w:rsid w:val="001443D7"/>
    <w:rsid w:val="00144511"/>
    <w:rsid w:val="00144707"/>
    <w:rsid w:val="0014471D"/>
    <w:rsid w:val="0014473A"/>
    <w:rsid w:val="0014481E"/>
    <w:rsid w:val="0014495B"/>
    <w:rsid w:val="001453B4"/>
    <w:rsid w:val="00145B95"/>
    <w:rsid w:val="00146C0B"/>
    <w:rsid w:val="00146C4D"/>
    <w:rsid w:val="001471A7"/>
    <w:rsid w:val="00147301"/>
    <w:rsid w:val="0014797A"/>
    <w:rsid w:val="001479D6"/>
    <w:rsid w:val="00150501"/>
    <w:rsid w:val="001505D5"/>
    <w:rsid w:val="00150687"/>
    <w:rsid w:val="001507E8"/>
    <w:rsid w:val="00150810"/>
    <w:rsid w:val="0015094C"/>
    <w:rsid w:val="001510FB"/>
    <w:rsid w:val="001514B9"/>
    <w:rsid w:val="00151764"/>
    <w:rsid w:val="00151837"/>
    <w:rsid w:val="00151AC4"/>
    <w:rsid w:val="00151AF9"/>
    <w:rsid w:val="00151BEA"/>
    <w:rsid w:val="0015207A"/>
    <w:rsid w:val="001525D4"/>
    <w:rsid w:val="00152807"/>
    <w:rsid w:val="00152961"/>
    <w:rsid w:val="00153648"/>
    <w:rsid w:val="00153658"/>
    <w:rsid w:val="00153775"/>
    <w:rsid w:val="001538A6"/>
    <w:rsid w:val="00153A09"/>
    <w:rsid w:val="00153F7B"/>
    <w:rsid w:val="001541B2"/>
    <w:rsid w:val="001542C4"/>
    <w:rsid w:val="0015443E"/>
    <w:rsid w:val="001547C8"/>
    <w:rsid w:val="0015498F"/>
    <w:rsid w:val="00154A6D"/>
    <w:rsid w:val="00154AD1"/>
    <w:rsid w:val="00155B05"/>
    <w:rsid w:val="001560F6"/>
    <w:rsid w:val="00156D38"/>
    <w:rsid w:val="0015752F"/>
    <w:rsid w:val="001576A3"/>
    <w:rsid w:val="00157DBC"/>
    <w:rsid w:val="00157E3B"/>
    <w:rsid w:val="0016007D"/>
    <w:rsid w:val="00160249"/>
    <w:rsid w:val="001603D5"/>
    <w:rsid w:val="001607DC"/>
    <w:rsid w:val="00160B6B"/>
    <w:rsid w:val="00160BC6"/>
    <w:rsid w:val="00161259"/>
    <w:rsid w:val="0016156F"/>
    <w:rsid w:val="001615DE"/>
    <w:rsid w:val="00161C7D"/>
    <w:rsid w:val="00161D3A"/>
    <w:rsid w:val="00162076"/>
    <w:rsid w:val="001624E2"/>
    <w:rsid w:val="00162500"/>
    <w:rsid w:val="00162759"/>
    <w:rsid w:val="00162C5F"/>
    <w:rsid w:val="00162E05"/>
    <w:rsid w:val="00162E1C"/>
    <w:rsid w:val="001631BB"/>
    <w:rsid w:val="001632E0"/>
    <w:rsid w:val="00163554"/>
    <w:rsid w:val="001635C6"/>
    <w:rsid w:val="00163802"/>
    <w:rsid w:val="001644C5"/>
    <w:rsid w:val="00164514"/>
    <w:rsid w:val="00164554"/>
    <w:rsid w:val="0016486C"/>
    <w:rsid w:val="001648E9"/>
    <w:rsid w:val="001648EB"/>
    <w:rsid w:val="00164D4C"/>
    <w:rsid w:val="00164F4B"/>
    <w:rsid w:val="001653AC"/>
    <w:rsid w:val="001658F2"/>
    <w:rsid w:val="00165905"/>
    <w:rsid w:val="00165CAA"/>
    <w:rsid w:val="00165EB3"/>
    <w:rsid w:val="001660FD"/>
    <w:rsid w:val="001661B7"/>
    <w:rsid w:val="001662CA"/>
    <w:rsid w:val="001663DC"/>
    <w:rsid w:val="001664B5"/>
    <w:rsid w:val="00166586"/>
    <w:rsid w:val="001668AD"/>
    <w:rsid w:val="0016690E"/>
    <w:rsid w:val="00166F09"/>
    <w:rsid w:val="001674C3"/>
    <w:rsid w:val="00167DD4"/>
    <w:rsid w:val="00167E43"/>
    <w:rsid w:val="00167FA4"/>
    <w:rsid w:val="0017011D"/>
    <w:rsid w:val="00170414"/>
    <w:rsid w:val="00170473"/>
    <w:rsid w:val="001705A5"/>
    <w:rsid w:val="001705CC"/>
    <w:rsid w:val="001708A7"/>
    <w:rsid w:val="00170FF2"/>
    <w:rsid w:val="0017119F"/>
    <w:rsid w:val="00171229"/>
    <w:rsid w:val="0017136C"/>
    <w:rsid w:val="001713AD"/>
    <w:rsid w:val="00171499"/>
    <w:rsid w:val="00171AD6"/>
    <w:rsid w:val="00171B58"/>
    <w:rsid w:val="00172146"/>
    <w:rsid w:val="0017215D"/>
    <w:rsid w:val="00172276"/>
    <w:rsid w:val="00172740"/>
    <w:rsid w:val="00172F7C"/>
    <w:rsid w:val="0017367D"/>
    <w:rsid w:val="00173AA4"/>
    <w:rsid w:val="00173CF0"/>
    <w:rsid w:val="00174426"/>
    <w:rsid w:val="001746FE"/>
    <w:rsid w:val="00174FA8"/>
    <w:rsid w:val="00174FD2"/>
    <w:rsid w:val="001751B1"/>
    <w:rsid w:val="001753C9"/>
    <w:rsid w:val="001753D2"/>
    <w:rsid w:val="00176BB8"/>
    <w:rsid w:val="00176D17"/>
    <w:rsid w:val="00176E00"/>
    <w:rsid w:val="001779F4"/>
    <w:rsid w:val="00177CF8"/>
    <w:rsid w:val="00180038"/>
    <w:rsid w:val="0018012D"/>
    <w:rsid w:val="0018083C"/>
    <w:rsid w:val="001809BE"/>
    <w:rsid w:val="00180D0A"/>
    <w:rsid w:val="001812BC"/>
    <w:rsid w:val="00181699"/>
    <w:rsid w:val="00181BA4"/>
    <w:rsid w:val="00182973"/>
    <w:rsid w:val="00182F9F"/>
    <w:rsid w:val="001830A2"/>
    <w:rsid w:val="001833D1"/>
    <w:rsid w:val="00183413"/>
    <w:rsid w:val="00183559"/>
    <w:rsid w:val="001836C6"/>
    <w:rsid w:val="001837D7"/>
    <w:rsid w:val="0018438C"/>
    <w:rsid w:val="001844B0"/>
    <w:rsid w:val="00185078"/>
    <w:rsid w:val="0018511A"/>
    <w:rsid w:val="00185156"/>
    <w:rsid w:val="00185F03"/>
    <w:rsid w:val="0018612C"/>
    <w:rsid w:val="00186D8C"/>
    <w:rsid w:val="0018762F"/>
    <w:rsid w:val="00187D57"/>
    <w:rsid w:val="001901F0"/>
    <w:rsid w:val="001902FA"/>
    <w:rsid w:val="001903F4"/>
    <w:rsid w:val="00190406"/>
    <w:rsid w:val="001905E8"/>
    <w:rsid w:val="00190F7B"/>
    <w:rsid w:val="00191016"/>
    <w:rsid w:val="00191019"/>
    <w:rsid w:val="0019104C"/>
    <w:rsid w:val="0019169A"/>
    <w:rsid w:val="00191A15"/>
    <w:rsid w:val="0019228E"/>
    <w:rsid w:val="00192341"/>
    <w:rsid w:val="0019239A"/>
    <w:rsid w:val="0019256F"/>
    <w:rsid w:val="0019258E"/>
    <w:rsid w:val="00192AE6"/>
    <w:rsid w:val="00192C78"/>
    <w:rsid w:val="00192D38"/>
    <w:rsid w:val="00192DD9"/>
    <w:rsid w:val="00192EAD"/>
    <w:rsid w:val="00192EF9"/>
    <w:rsid w:val="001931D2"/>
    <w:rsid w:val="001932DA"/>
    <w:rsid w:val="00193494"/>
    <w:rsid w:val="001934A8"/>
    <w:rsid w:val="0019379E"/>
    <w:rsid w:val="00193C8C"/>
    <w:rsid w:val="00193CE4"/>
    <w:rsid w:val="00194197"/>
    <w:rsid w:val="001945AA"/>
    <w:rsid w:val="001947FB"/>
    <w:rsid w:val="0019587D"/>
    <w:rsid w:val="00195CD7"/>
    <w:rsid w:val="00195D29"/>
    <w:rsid w:val="00195FCA"/>
    <w:rsid w:val="001962BC"/>
    <w:rsid w:val="001965D3"/>
    <w:rsid w:val="001965DB"/>
    <w:rsid w:val="001966AA"/>
    <w:rsid w:val="001970F0"/>
    <w:rsid w:val="001971C7"/>
    <w:rsid w:val="001975AD"/>
    <w:rsid w:val="001978CF"/>
    <w:rsid w:val="001978DF"/>
    <w:rsid w:val="00197A46"/>
    <w:rsid w:val="00197E28"/>
    <w:rsid w:val="00197E8B"/>
    <w:rsid w:val="00197EE4"/>
    <w:rsid w:val="001A00E4"/>
    <w:rsid w:val="001A0A47"/>
    <w:rsid w:val="001A0AE5"/>
    <w:rsid w:val="001A0B4A"/>
    <w:rsid w:val="001A0E22"/>
    <w:rsid w:val="001A1D99"/>
    <w:rsid w:val="001A1DB8"/>
    <w:rsid w:val="001A214C"/>
    <w:rsid w:val="001A29AE"/>
    <w:rsid w:val="001A2C2C"/>
    <w:rsid w:val="001A31CE"/>
    <w:rsid w:val="001A331F"/>
    <w:rsid w:val="001A3896"/>
    <w:rsid w:val="001A3C13"/>
    <w:rsid w:val="001A3FDA"/>
    <w:rsid w:val="001A434A"/>
    <w:rsid w:val="001A4797"/>
    <w:rsid w:val="001A4868"/>
    <w:rsid w:val="001A4B4E"/>
    <w:rsid w:val="001A54F6"/>
    <w:rsid w:val="001A55C2"/>
    <w:rsid w:val="001A5DA1"/>
    <w:rsid w:val="001A5ECD"/>
    <w:rsid w:val="001A5FAD"/>
    <w:rsid w:val="001A6140"/>
    <w:rsid w:val="001A61A0"/>
    <w:rsid w:val="001A62E6"/>
    <w:rsid w:val="001A6365"/>
    <w:rsid w:val="001A6785"/>
    <w:rsid w:val="001A7163"/>
    <w:rsid w:val="001A7638"/>
    <w:rsid w:val="001A785B"/>
    <w:rsid w:val="001A787F"/>
    <w:rsid w:val="001B0541"/>
    <w:rsid w:val="001B0759"/>
    <w:rsid w:val="001B0F53"/>
    <w:rsid w:val="001B161F"/>
    <w:rsid w:val="001B1ADF"/>
    <w:rsid w:val="001B1E43"/>
    <w:rsid w:val="001B1EF2"/>
    <w:rsid w:val="001B263C"/>
    <w:rsid w:val="001B2851"/>
    <w:rsid w:val="001B2D78"/>
    <w:rsid w:val="001B2E6A"/>
    <w:rsid w:val="001B2ED9"/>
    <w:rsid w:val="001B376F"/>
    <w:rsid w:val="001B37A4"/>
    <w:rsid w:val="001B37C7"/>
    <w:rsid w:val="001B3C30"/>
    <w:rsid w:val="001B446D"/>
    <w:rsid w:val="001B47C3"/>
    <w:rsid w:val="001B481C"/>
    <w:rsid w:val="001B4A97"/>
    <w:rsid w:val="001B4B16"/>
    <w:rsid w:val="001B4F84"/>
    <w:rsid w:val="001B50B8"/>
    <w:rsid w:val="001B5139"/>
    <w:rsid w:val="001B526A"/>
    <w:rsid w:val="001B5342"/>
    <w:rsid w:val="001B5E3B"/>
    <w:rsid w:val="001B60B2"/>
    <w:rsid w:val="001B60C9"/>
    <w:rsid w:val="001B6359"/>
    <w:rsid w:val="001B63A3"/>
    <w:rsid w:val="001B641F"/>
    <w:rsid w:val="001B650B"/>
    <w:rsid w:val="001B6A7A"/>
    <w:rsid w:val="001B6A8A"/>
    <w:rsid w:val="001B6B5C"/>
    <w:rsid w:val="001B6F18"/>
    <w:rsid w:val="001B7034"/>
    <w:rsid w:val="001B720C"/>
    <w:rsid w:val="001B738D"/>
    <w:rsid w:val="001B7717"/>
    <w:rsid w:val="001B7B1C"/>
    <w:rsid w:val="001B7E14"/>
    <w:rsid w:val="001C002F"/>
    <w:rsid w:val="001C02A1"/>
    <w:rsid w:val="001C06EE"/>
    <w:rsid w:val="001C0708"/>
    <w:rsid w:val="001C0883"/>
    <w:rsid w:val="001C0986"/>
    <w:rsid w:val="001C09FC"/>
    <w:rsid w:val="001C0EBF"/>
    <w:rsid w:val="001C12D5"/>
    <w:rsid w:val="001C15A5"/>
    <w:rsid w:val="001C1748"/>
    <w:rsid w:val="001C1A34"/>
    <w:rsid w:val="001C1C67"/>
    <w:rsid w:val="001C1DAE"/>
    <w:rsid w:val="001C1F38"/>
    <w:rsid w:val="001C21D3"/>
    <w:rsid w:val="001C23A4"/>
    <w:rsid w:val="001C23D9"/>
    <w:rsid w:val="001C258B"/>
    <w:rsid w:val="001C2CE8"/>
    <w:rsid w:val="001C2D43"/>
    <w:rsid w:val="001C2EE9"/>
    <w:rsid w:val="001C2F11"/>
    <w:rsid w:val="001C2FD8"/>
    <w:rsid w:val="001C3084"/>
    <w:rsid w:val="001C33B3"/>
    <w:rsid w:val="001C3402"/>
    <w:rsid w:val="001C36BA"/>
    <w:rsid w:val="001C37DF"/>
    <w:rsid w:val="001C3B5F"/>
    <w:rsid w:val="001C442D"/>
    <w:rsid w:val="001C4FF5"/>
    <w:rsid w:val="001C51FA"/>
    <w:rsid w:val="001C5231"/>
    <w:rsid w:val="001C5256"/>
    <w:rsid w:val="001C55F0"/>
    <w:rsid w:val="001C5637"/>
    <w:rsid w:val="001C5975"/>
    <w:rsid w:val="001C5CD3"/>
    <w:rsid w:val="001C5E51"/>
    <w:rsid w:val="001C619A"/>
    <w:rsid w:val="001C699E"/>
    <w:rsid w:val="001C6AAE"/>
    <w:rsid w:val="001C6E56"/>
    <w:rsid w:val="001C6E5F"/>
    <w:rsid w:val="001C6EF0"/>
    <w:rsid w:val="001C7004"/>
    <w:rsid w:val="001C720C"/>
    <w:rsid w:val="001C7513"/>
    <w:rsid w:val="001C7BB6"/>
    <w:rsid w:val="001D052B"/>
    <w:rsid w:val="001D05BE"/>
    <w:rsid w:val="001D0C45"/>
    <w:rsid w:val="001D128D"/>
    <w:rsid w:val="001D1B1A"/>
    <w:rsid w:val="001D1C12"/>
    <w:rsid w:val="001D1F19"/>
    <w:rsid w:val="001D1F63"/>
    <w:rsid w:val="001D20A3"/>
    <w:rsid w:val="001D2158"/>
    <w:rsid w:val="001D232F"/>
    <w:rsid w:val="001D238E"/>
    <w:rsid w:val="001D2A89"/>
    <w:rsid w:val="001D36EE"/>
    <w:rsid w:val="001D383D"/>
    <w:rsid w:val="001D39E5"/>
    <w:rsid w:val="001D3AFD"/>
    <w:rsid w:val="001D3C37"/>
    <w:rsid w:val="001D3D6B"/>
    <w:rsid w:val="001D3FCB"/>
    <w:rsid w:val="001D4147"/>
    <w:rsid w:val="001D420A"/>
    <w:rsid w:val="001D4257"/>
    <w:rsid w:val="001D4345"/>
    <w:rsid w:val="001D45EC"/>
    <w:rsid w:val="001D49D8"/>
    <w:rsid w:val="001D4BF9"/>
    <w:rsid w:val="001D4E78"/>
    <w:rsid w:val="001D50B7"/>
    <w:rsid w:val="001D57DC"/>
    <w:rsid w:val="001D5BEE"/>
    <w:rsid w:val="001D5E08"/>
    <w:rsid w:val="001D5E81"/>
    <w:rsid w:val="001D6AA4"/>
    <w:rsid w:val="001D70EC"/>
    <w:rsid w:val="001D742C"/>
    <w:rsid w:val="001D7A5D"/>
    <w:rsid w:val="001D7D4C"/>
    <w:rsid w:val="001E0321"/>
    <w:rsid w:val="001E0410"/>
    <w:rsid w:val="001E0914"/>
    <w:rsid w:val="001E0945"/>
    <w:rsid w:val="001E0D06"/>
    <w:rsid w:val="001E0EAC"/>
    <w:rsid w:val="001E0FB3"/>
    <w:rsid w:val="001E12CD"/>
    <w:rsid w:val="001E14E8"/>
    <w:rsid w:val="001E1666"/>
    <w:rsid w:val="001E1855"/>
    <w:rsid w:val="001E1AE0"/>
    <w:rsid w:val="001E2596"/>
    <w:rsid w:val="001E2DEF"/>
    <w:rsid w:val="001E320E"/>
    <w:rsid w:val="001E353F"/>
    <w:rsid w:val="001E35C7"/>
    <w:rsid w:val="001E360D"/>
    <w:rsid w:val="001E362A"/>
    <w:rsid w:val="001E36A7"/>
    <w:rsid w:val="001E3755"/>
    <w:rsid w:val="001E3810"/>
    <w:rsid w:val="001E3BC1"/>
    <w:rsid w:val="001E3DAB"/>
    <w:rsid w:val="001E3F29"/>
    <w:rsid w:val="001E473B"/>
    <w:rsid w:val="001E47D0"/>
    <w:rsid w:val="001E5551"/>
    <w:rsid w:val="001E57EC"/>
    <w:rsid w:val="001E5E12"/>
    <w:rsid w:val="001E6098"/>
    <w:rsid w:val="001E61E3"/>
    <w:rsid w:val="001E68E5"/>
    <w:rsid w:val="001E695A"/>
    <w:rsid w:val="001E6E20"/>
    <w:rsid w:val="001E713D"/>
    <w:rsid w:val="001F0073"/>
    <w:rsid w:val="001F021A"/>
    <w:rsid w:val="001F044E"/>
    <w:rsid w:val="001F057F"/>
    <w:rsid w:val="001F058C"/>
    <w:rsid w:val="001F0821"/>
    <w:rsid w:val="001F0888"/>
    <w:rsid w:val="001F0983"/>
    <w:rsid w:val="001F0A04"/>
    <w:rsid w:val="001F0A1B"/>
    <w:rsid w:val="001F0A64"/>
    <w:rsid w:val="001F0C3A"/>
    <w:rsid w:val="001F0F55"/>
    <w:rsid w:val="001F1572"/>
    <w:rsid w:val="001F1AB9"/>
    <w:rsid w:val="001F1CEC"/>
    <w:rsid w:val="001F1F82"/>
    <w:rsid w:val="001F2061"/>
    <w:rsid w:val="001F211B"/>
    <w:rsid w:val="001F239C"/>
    <w:rsid w:val="001F2DD5"/>
    <w:rsid w:val="001F3715"/>
    <w:rsid w:val="001F3765"/>
    <w:rsid w:val="001F3B11"/>
    <w:rsid w:val="001F3BEA"/>
    <w:rsid w:val="001F3CF1"/>
    <w:rsid w:val="001F3EA3"/>
    <w:rsid w:val="001F411A"/>
    <w:rsid w:val="001F4255"/>
    <w:rsid w:val="001F443E"/>
    <w:rsid w:val="001F4610"/>
    <w:rsid w:val="001F4982"/>
    <w:rsid w:val="001F4E0B"/>
    <w:rsid w:val="001F4E7D"/>
    <w:rsid w:val="001F5709"/>
    <w:rsid w:val="001F5787"/>
    <w:rsid w:val="001F5BAD"/>
    <w:rsid w:val="001F5E7A"/>
    <w:rsid w:val="001F6B05"/>
    <w:rsid w:val="001F6D13"/>
    <w:rsid w:val="001F6D2B"/>
    <w:rsid w:val="001F6FA0"/>
    <w:rsid w:val="001F70AB"/>
    <w:rsid w:val="001F72A9"/>
    <w:rsid w:val="001F74DA"/>
    <w:rsid w:val="001F78AF"/>
    <w:rsid w:val="001F7BA2"/>
    <w:rsid w:val="001F7BEE"/>
    <w:rsid w:val="0020010A"/>
    <w:rsid w:val="00200136"/>
    <w:rsid w:val="00200563"/>
    <w:rsid w:val="002005D5"/>
    <w:rsid w:val="002008D5"/>
    <w:rsid w:val="0020091E"/>
    <w:rsid w:val="00201328"/>
    <w:rsid w:val="00201757"/>
    <w:rsid w:val="00201EC4"/>
    <w:rsid w:val="00202B24"/>
    <w:rsid w:val="0020337A"/>
    <w:rsid w:val="00204138"/>
    <w:rsid w:val="002048D9"/>
    <w:rsid w:val="00204DB0"/>
    <w:rsid w:val="00205097"/>
    <w:rsid w:val="002050A2"/>
    <w:rsid w:val="0020528D"/>
    <w:rsid w:val="00205524"/>
    <w:rsid w:val="00205CD0"/>
    <w:rsid w:val="00205E73"/>
    <w:rsid w:val="00205EF2"/>
    <w:rsid w:val="002061BE"/>
    <w:rsid w:val="00206490"/>
    <w:rsid w:val="00206575"/>
    <w:rsid w:val="00206E4B"/>
    <w:rsid w:val="00207025"/>
    <w:rsid w:val="002078BF"/>
    <w:rsid w:val="002079A0"/>
    <w:rsid w:val="00210230"/>
    <w:rsid w:val="002103BB"/>
    <w:rsid w:val="002104BB"/>
    <w:rsid w:val="00210543"/>
    <w:rsid w:val="002107B5"/>
    <w:rsid w:val="00210A03"/>
    <w:rsid w:val="00210AE1"/>
    <w:rsid w:val="00210B47"/>
    <w:rsid w:val="00210D36"/>
    <w:rsid w:val="002113A8"/>
    <w:rsid w:val="00211434"/>
    <w:rsid w:val="002114D4"/>
    <w:rsid w:val="00211CEA"/>
    <w:rsid w:val="00212557"/>
    <w:rsid w:val="0021263B"/>
    <w:rsid w:val="00212678"/>
    <w:rsid w:val="00212A68"/>
    <w:rsid w:val="00213220"/>
    <w:rsid w:val="00213420"/>
    <w:rsid w:val="002138F8"/>
    <w:rsid w:val="00214358"/>
    <w:rsid w:val="00214871"/>
    <w:rsid w:val="00214CED"/>
    <w:rsid w:val="00214F53"/>
    <w:rsid w:val="00215107"/>
    <w:rsid w:val="00215256"/>
    <w:rsid w:val="0021526A"/>
    <w:rsid w:val="002153D6"/>
    <w:rsid w:val="002159E8"/>
    <w:rsid w:val="00215A3A"/>
    <w:rsid w:val="002162FE"/>
    <w:rsid w:val="00216B95"/>
    <w:rsid w:val="00216B98"/>
    <w:rsid w:val="002176C2"/>
    <w:rsid w:val="00217BE5"/>
    <w:rsid w:val="00220395"/>
    <w:rsid w:val="002204E1"/>
    <w:rsid w:val="00220574"/>
    <w:rsid w:val="0022063D"/>
    <w:rsid w:val="00220B6D"/>
    <w:rsid w:val="00220BFD"/>
    <w:rsid w:val="002212F0"/>
    <w:rsid w:val="0022130A"/>
    <w:rsid w:val="00221492"/>
    <w:rsid w:val="002216B0"/>
    <w:rsid w:val="0022261B"/>
    <w:rsid w:val="00222B50"/>
    <w:rsid w:val="00222D17"/>
    <w:rsid w:val="00222D1B"/>
    <w:rsid w:val="00222DA3"/>
    <w:rsid w:val="00222EB6"/>
    <w:rsid w:val="00223288"/>
    <w:rsid w:val="00223787"/>
    <w:rsid w:val="002238C7"/>
    <w:rsid w:val="00223954"/>
    <w:rsid w:val="00223E72"/>
    <w:rsid w:val="00223FA8"/>
    <w:rsid w:val="00224226"/>
    <w:rsid w:val="00224492"/>
    <w:rsid w:val="00224A74"/>
    <w:rsid w:val="00224FD5"/>
    <w:rsid w:val="0022502C"/>
    <w:rsid w:val="0022514B"/>
    <w:rsid w:val="00225151"/>
    <w:rsid w:val="0022521C"/>
    <w:rsid w:val="0022554C"/>
    <w:rsid w:val="00225F13"/>
    <w:rsid w:val="0022607D"/>
    <w:rsid w:val="00226154"/>
    <w:rsid w:val="002263CB"/>
    <w:rsid w:val="0022696D"/>
    <w:rsid w:val="00226B33"/>
    <w:rsid w:val="00226EA1"/>
    <w:rsid w:val="0022702C"/>
    <w:rsid w:val="0022721D"/>
    <w:rsid w:val="002272A0"/>
    <w:rsid w:val="0022777F"/>
    <w:rsid w:val="00227CA8"/>
    <w:rsid w:val="00227D5E"/>
    <w:rsid w:val="00227EB4"/>
    <w:rsid w:val="00230052"/>
    <w:rsid w:val="002300A1"/>
    <w:rsid w:val="00230434"/>
    <w:rsid w:val="00230C95"/>
    <w:rsid w:val="00230F01"/>
    <w:rsid w:val="00231198"/>
    <w:rsid w:val="00231496"/>
    <w:rsid w:val="002315A1"/>
    <w:rsid w:val="00231A84"/>
    <w:rsid w:val="00231CA5"/>
    <w:rsid w:val="00231F20"/>
    <w:rsid w:val="0023222A"/>
    <w:rsid w:val="00232588"/>
    <w:rsid w:val="002326DD"/>
    <w:rsid w:val="002329F0"/>
    <w:rsid w:val="00232B39"/>
    <w:rsid w:val="0023305C"/>
    <w:rsid w:val="002330C2"/>
    <w:rsid w:val="00233429"/>
    <w:rsid w:val="002334C3"/>
    <w:rsid w:val="002335A7"/>
    <w:rsid w:val="00233623"/>
    <w:rsid w:val="00233974"/>
    <w:rsid w:val="002339C3"/>
    <w:rsid w:val="00233F6F"/>
    <w:rsid w:val="00234645"/>
    <w:rsid w:val="002346A8"/>
    <w:rsid w:val="00234A1D"/>
    <w:rsid w:val="00234A7A"/>
    <w:rsid w:val="00234DDA"/>
    <w:rsid w:val="002352AB"/>
    <w:rsid w:val="002353F1"/>
    <w:rsid w:val="002355DE"/>
    <w:rsid w:val="00235B6C"/>
    <w:rsid w:val="002360E3"/>
    <w:rsid w:val="00236212"/>
    <w:rsid w:val="00236650"/>
    <w:rsid w:val="00236AF9"/>
    <w:rsid w:val="00236B8D"/>
    <w:rsid w:val="00236FA9"/>
    <w:rsid w:val="00237234"/>
    <w:rsid w:val="0023744E"/>
    <w:rsid w:val="0023758F"/>
    <w:rsid w:val="002378C3"/>
    <w:rsid w:val="00237BB7"/>
    <w:rsid w:val="00237E6D"/>
    <w:rsid w:val="00240874"/>
    <w:rsid w:val="002409C1"/>
    <w:rsid w:val="002409C6"/>
    <w:rsid w:val="00240A39"/>
    <w:rsid w:val="00240F91"/>
    <w:rsid w:val="00240FAB"/>
    <w:rsid w:val="00241033"/>
    <w:rsid w:val="002413F6"/>
    <w:rsid w:val="00241455"/>
    <w:rsid w:val="00241964"/>
    <w:rsid w:val="002419B5"/>
    <w:rsid w:val="00241D0E"/>
    <w:rsid w:val="00242233"/>
    <w:rsid w:val="00242622"/>
    <w:rsid w:val="00242707"/>
    <w:rsid w:val="0024278C"/>
    <w:rsid w:val="0024297C"/>
    <w:rsid w:val="00242CBF"/>
    <w:rsid w:val="00242F87"/>
    <w:rsid w:val="002439E0"/>
    <w:rsid w:val="00243B58"/>
    <w:rsid w:val="0024420D"/>
    <w:rsid w:val="002442A5"/>
    <w:rsid w:val="002443A3"/>
    <w:rsid w:val="002451E5"/>
    <w:rsid w:val="002452C4"/>
    <w:rsid w:val="002459D2"/>
    <w:rsid w:val="00245D5C"/>
    <w:rsid w:val="00245EEE"/>
    <w:rsid w:val="0024602B"/>
    <w:rsid w:val="002461CC"/>
    <w:rsid w:val="00246325"/>
    <w:rsid w:val="002465EF"/>
    <w:rsid w:val="002468F4"/>
    <w:rsid w:val="002469AC"/>
    <w:rsid w:val="00246C42"/>
    <w:rsid w:val="00246E29"/>
    <w:rsid w:val="00247394"/>
    <w:rsid w:val="00247553"/>
    <w:rsid w:val="0024774D"/>
    <w:rsid w:val="00247CE7"/>
    <w:rsid w:val="00247F84"/>
    <w:rsid w:val="0025045B"/>
    <w:rsid w:val="00250489"/>
    <w:rsid w:val="00250850"/>
    <w:rsid w:val="00250BD0"/>
    <w:rsid w:val="00250C71"/>
    <w:rsid w:val="00251309"/>
    <w:rsid w:val="002516E2"/>
    <w:rsid w:val="002517B6"/>
    <w:rsid w:val="002518AE"/>
    <w:rsid w:val="0025198E"/>
    <w:rsid w:val="00251B72"/>
    <w:rsid w:val="00251B8C"/>
    <w:rsid w:val="00251FFD"/>
    <w:rsid w:val="00252426"/>
    <w:rsid w:val="00252C32"/>
    <w:rsid w:val="00252FAA"/>
    <w:rsid w:val="0025320D"/>
    <w:rsid w:val="00253222"/>
    <w:rsid w:val="00253308"/>
    <w:rsid w:val="00253464"/>
    <w:rsid w:val="00253A60"/>
    <w:rsid w:val="00253C98"/>
    <w:rsid w:val="00253D38"/>
    <w:rsid w:val="00254840"/>
    <w:rsid w:val="0025499A"/>
    <w:rsid w:val="00254DE1"/>
    <w:rsid w:val="002550A7"/>
    <w:rsid w:val="002550AA"/>
    <w:rsid w:val="002556BC"/>
    <w:rsid w:val="0025590B"/>
    <w:rsid w:val="00255A2D"/>
    <w:rsid w:val="00255E26"/>
    <w:rsid w:val="002565AC"/>
    <w:rsid w:val="00256638"/>
    <w:rsid w:val="002566D3"/>
    <w:rsid w:val="00256C07"/>
    <w:rsid w:val="00256E56"/>
    <w:rsid w:val="00257356"/>
    <w:rsid w:val="00257BE1"/>
    <w:rsid w:val="00257EE7"/>
    <w:rsid w:val="00260388"/>
    <w:rsid w:val="002603D5"/>
    <w:rsid w:val="00260567"/>
    <w:rsid w:val="0026086D"/>
    <w:rsid w:val="00260ADB"/>
    <w:rsid w:val="0026104E"/>
    <w:rsid w:val="002610BD"/>
    <w:rsid w:val="0026125D"/>
    <w:rsid w:val="002613EB"/>
    <w:rsid w:val="00261645"/>
    <w:rsid w:val="002616E3"/>
    <w:rsid w:val="00262BBF"/>
    <w:rsid w:val="002636E4"/>
    <w:rsid w:val="00263793"/>
    <w:rsid w:val="0026380B"/>
    <w:rsid w:val="002638A1"/>
    <w:rsid w:val="00263A7C"/>
    <w:rsid w:val="00263D7A"/>
    <w:rsid w:val="0026411D"/>
    <w:rsid w:val="002642D6"/>
    <w:rsid w:val="00264520"/>
    <w:rsid w:val="002647D5"/>
    <w:rsid w:val="00264A62"/>
    <w:rsid w:val="00264FD2"/>
    <w:rsid w:val="002656BE"/>
    <w:rsid w:val="00265CA0"/>
    <w:rsid w:val="00265F4C"/>
    <w:rsid w:val="00266116"/>
    <w:rsid w:val="002661AE"/>
    <w:rsid w:val="002662B1"/>
    <w:rsid w:val="002664C9"/>
    <w:rsid w:val="00266C0E"/>
    <w:rsid w:val="00266E4D"/>
    <w:rsid w:val="0026750E"/>
    <w:rsid w:val="00267AE6"/>
    <w:rsid w:val="00270152"/>
    <w:rsid w:val="00270370"/>
    <w:rsid w:val="00270BA1"/>
    <w:rsid w:val="002710A0"/>
    <w:rsid w:val="00271548"/>
    <w:rsid w:val="002715ED"/>
    <w:rsid w:val="00271B12"/>
    <w:rsid w:val="00271B29"/>
    <w:rsid w:val="00271B69"/>
    <w:rsid w:val="00272438"/>
    <w:rsid w:val="002724F9"/>
    <w:rsid w:val="00272738"/>
    <w:rsid w:val="002727D8"/>
    <w:rsid w:val="00272A8D"/>
    <w:rsid w:val="00272B0C"/>
    <w:rsid w:val="00272B3B"/>
    <w:rsid w:val="00272D52"/>
    <w:rsid w:val="00272DCF"/>
    <w:rsid w:val="00273925"/>
    <w:rsid w:val="0027396A"/>
    <w:rsid w:val="00273AC6"/>
    <w:rsid w:val="002746A4"/>
    <w:rsid w:val="002746F0"/>
    <w:rsid w:val="00274851"/>
    <w:rsid w:val="00274D34"/>
    <w:rsid w:val="0027502F"/>
    <w:rsid w:val="0027515D"/>
    <w:rsid w:val="00275233"/>
    <w:rsid w:val="00275393"/>
    <w:rsid w:val="002755F4"/>
    <w:rsid w:val="0027572F"/>
    <w:rsid w:val="00275787"/>
    <w:rsid w:val="00275D37"/>
    <w:rsid w:val="00276560"/>
    <w:rsid w:val="00276C7B"/>
    <w:rsid w:val="00276DE1"/>
    <w:rsid w:val="00276E37"/>
    <w:rsid w:val="00276F0C"/>
    <w:rsid w:val="00276FD8"/>
    <w:rsid w:val="00277049"/>
    <w:rsid w:val="002770F3"/>
    <w:rsid w:val="002771AB"/>
    <w:rsid w:val="0027733D"/>
    <w:rsid w:val="002777C1"/>
    <w:rsid w:val="00277A80"/>
    <w:rsid w:val="00277CE3"/>
    <w:rsid w:val="00277D8A"/>
    <w:rsid w:val="00280809"/>
    <w:rsid w:val="00280B2E"/>
    <w:rsid w:val="00280B55"/>
    <w:rsid w:val="00280BB3"/>
    <w:rsid w:val="00280C62"/>
    <w:rsid w:val="0028199D"/>
    <w:rsid w:val="00281A45"/>
    <w:rsid w:val="002820BE"/>
    <w:rsid w:val="002827C6"/>
    <w:rsid w:val="0028286C"/>
    <w:rsid w:val="00282B60"/>
    <w:rsid w:val="00282E46"/>
    <w:rsid w:val="00283173"/>
    <w:rsid w:val="00283CB6"/>
    <w:rsid w:val="00283D06"/>
    <w:rsid w:val="00284063"/>
    <w:rsid w:val="002844A1"/>
    <w:rsid w:val="0028455A"/>
    <w:rsid w:val="00284A5F"/>
    <w:rsid w:val="00284ACB"/>
    <w:rsid w:val="00284FAB"/>
    <w:rsid w:val="00285616"/>
    <w:rsid w:val="00285DC3"/>
    <w:rsid w:val="002864ED"/>
    <w:rsid w:val="002867A8"/>
    <w:rsid w:val="00286840"/>
    <w:rsid w:val="0028684B"/>
    <w:rsid w:val="00286A80"/>
    <w:rsid w:val="0028720E"/>
    <w:rsid w:val="00287641"/>
    <w:rsid w:val="00287A51"/>
    <w:rsid w:val="00287B89"/>
    <w:rsid w:val="00287D16"/>
    <w:rsid w:val="00287D87"/>
    <w:rsid w:val="00287DD4"/>
    <w:rsid w:val="00287F1E"/>
    <w:rsid w:val="0029006E"/>
    <w:rsid w:val="002901C7"/>
    <w:rsid w:val="0029038C"/>
    <w:rsid w:val="00290439"/>
    <w:rsid w:val="00290668"/>
    <w:rsid w:val="00290805"/>
    <w:rsid w:val="00290F59"/>
    <w:rsid w:val="002915FA"/>
    <w:rsid w:val="00291A58"/>
    <w:rsid w:val="0029274A"/>
    <w:rsid w:val="002927CF"/>
    <w:rsid w:val="00292CBC"/>
    <w:rsid w:val="00292EBC"/>
    <w:rsid w:val="00293490"/>
    <w:rsid w:val="002937ED"/>
    <w:rsid w:val="00293A5A"/>
    <w:rsid w:val="00293CB0"/>
    <w:rsid w:val="00293CBB"/>
    <w:rsid w:val="002940D3"/>
    <w:rsid w:val="002946C5"/>
    <w:rsid w:val="002951FB"/>
    <w:rsid w:val="0029523E"/>
    <w:rsid w:val="00295589"/>
    <w:rsid w:val="00295965"/>
    <w:rsid w:val="00295AEA"/>
    <w:rsid w:val="00295B19"/>
    <w:rsid w:val="00295EB6"/>
    <w:rsid w:val="0029619E"/>
    <w:rsid w:val="002965FD"/>
    <w:rsid w:val="00296FCB"/>
    <w:rsid w:val="00297350"/>
    <w:rsid w:val="00297409"/>
    <w:rsid w:val="002A01AE"/>
    <w:rsid w:val="002A0612"/>
    <w:rsid w:val="002A0E94"/>
    <w:rsid w:val="002A1183"/>
    <w:rsid w:val="002A27A1"/>
    <w:rsid w:val="002A2A44"/>
    <w:rsid w:val="002A2AB2"/>
    <w:rsid w:val="002A2CFC"/>
    <w:rsid w:val="002A2EFE"/>
    <w:rsid w:val="002A3970"/>
    <w:rsid w:val="002A3A53"/>
    <w:rsid w:val="002A3F92"/>
    <w:rsid w:val="002A4FC1"/>
    <w:rsid w:val="002A5306"/>
    <w:rsid w:val="002A530C"/>
    <w:rsid w:val="002A5395"/>
    <w:rsid w:val="002A59FE"/>
    <w:rsid w:val="002A5E18"/>
    <w:rsid w:val="002A5FDB"/>
    <w:rsid w:val="002A6025"/>
    <w:rsid w:val="002A68EF"/>
    <w:rsid w:val="002A7603"/>
    <w:rsid w:val="002A7A63"/>
    <w:rsid w:val="002A7B60"/>
    <w:rsid w:val="002B0303"/>
    <w:rsid w:val="002B071E"/>
    <w:rsid w:val="002B082A"/>
    <w:rsid w:val="002B1117"/>
    <w:rsid w:val="002B121F"/>
    <w:rsid w:val="002B1273"/>
    <w:rsid w:val="002B1614"/>
    <w:rsid w:val="002B1E96"/>
    <w:rsid w:val="002B219B"/>
    <w:rsid w:val="002B3401"/>
    <w:rsid w:val="002B3611"/>
    <w:rsid w:val="002B37A3"/>
    <w:rsid w:val="002B437C"/>
    <w:rsid w:val="002B46F2"/>
    <w:rsid w:val="002B4C0D"/>
    <w:rsid w:val="002B4E90"/>
    <w:rsid w:val="002B4F39"/>
    <w:rsid w:val="002B57BF"/>
    <w:rsid w:val="002B5A26"/>
    <w:rsid w:val="002B5B78"/>
    <w:rsid w:val="002B5C2F"/>
    <w:rsid w:val="002B5D91"/>
    <w:rsid w:val="002B5E0E"/>
    <w:rsid w:val="002B66A6"/>
    <w:rsid w:val="002B720C"/>
    <w:rsid w:val="002B737C"/>
    <w:rsid w:val="002B76A6"/>
    <w:rsid w:val="002B78F1"/>
    <w:rsid w:val="002B7D70"/>
    <w:rsid w:val="002C0009"/>
    <w:rsid w:val="002C00EA"/>
    <w:rsid w:val="002C068F"/>
    <w:rsid w:val="002C0A0B"/>
    <w:rsid w:val="002C0B0B"/>
    <w:rsid w:val="002C0D6B"/>
    <w:rsid w:val="002C0EF6"/>
    <w:rsid w:val="002C105C"/>
    <w:rsid w:val="002C1195"/>
    <w:rsid w:val="002C1BAA"/>
    <w:rsid w:val="002C1DBA"/>
    <w:rsid w:val="002C22A6"/>
    <w:rsid w:val="002C2708"/>
    <w:rsid w:val="002C294A"/>
    <w:rsid w:val="002C2ECF"/>
    <w:rsid w:val="002C326C"/>
    <w:rsid w:val="002C380A"/>
    <w:rsid w:val="002C40B7"/>
    <w:rsid w:val="002C4387"/>
    <w:rsid w:val="002C45D8"/>
    <w:rsid w:val="002C4A05"/>
    <w:rsid w:val="002C4CF8"/>
    <w:rsid w:val="002C4DD6"/>
    <w:rsid w:val="002C50CF"/>
    <w:rsid w:val="002C5367"/>
    <w:rsid w:val="002C56AE"/>
    <w:rsid w:val="002C5703"/>
    <w:rsid w:val="002C5E92"/>
    <w:rsid w:val="002C632F"/>
    <w:rsid w:val="002C64B6"/>
    <w:rsid w:val="002C6968"/>
    <w:rsid w:val="002C6E1C"/>
    <w:rsid w:val="002C6EF1"/>
    <w:rsid w:val="002C712B"/>
    <w:rsid w:val="002C7353"/>
    <w:rsid w:val="002C7848"/>
    <w:rsid w:val="002C7CC5"/>
    <w:rsid w:val="002C7DDB"/>
    <w:rsid w:val="002D019F"/>
    <w:rsid w:val="002D050E"/>
    <w:rsid w:val="002D071E"/>
    <w:rsid w:val="002D0783"/>
    <w:rsid w:val="002D09F4"/>
    <w:rsid w:val="002D0B0D"/>
    <w:rsid w:val="002D19E1"/>
    <w:rsid w:val="002D1CCB"/>
    <w:rsid w:val="002D1FAB"/>
    <w:rsid w:val="002D236F"/>
    <w:rsid w:val="002D2D87"/>
    <w:rsid w:val="002D2ED1"/>
    <w:rsid w:val="002D32AE"/>
    <w:rsid w:val="002D3834"/>
    <w:rsid w:val="002D39C8"/>
    <w:rsid w:val="002D3E6A"/>
    <w:rsid w:val="002D3F20"/>
    <w:rsid w:val="002D3FFC"/>
    <w:rsid w:val="002D44D8"/>
    <w:rsid w:val="002D491F"/>
    <w:rsid w:val="002D49C2"/>
    <w:rsid w:val="002D4BA3"/>
    <w:rsid w:val="002D4EFC"/>
    <w:rsid w:val="002D5328"/>
    <w:rsid w:val="002D542A"/>
    <w:rsid w:val="002D54AF"/>
    <w:rsid w:val="002D5882"/>
    <w:rsid w:val="002D5896"/>
    <w:rsid w:val="002D5FCC"/>
    <w:rsid w:val="002D6007"/>
    <w:rsid w:val="002D636E"/>
    <w:rsid w:val="002D64F1"/>
    <w:rsid w:val="002D667B"/>
    <w:rsid w:val="002D6A2A"/>
    <w:rsid w:val="002D6F37"/>
    <w:rsid w:val="002D704F"/>
    <w:rsid w:val="002D70CE"/>
    <w:rsid w:val="002D71A7"/>
    <w:rsid w:val="002D7589"/>
    <w:rsid w:val="002D7E4E"/>
    <w:rsid w:val="002D7FEA"/>
    <w:rsid w:val="002E020E"/>
    <w:rsid w:val="002E025A"/>
    <w:rsid w:val="002E0338"/>
    <w:rsid w:val="002E0420"/>
    <w:rsid w:val="002E049D"/>
    <w:rsid w:val="002E05EF"/>
    <w:rsid w:val="002E088F"/>
    <w:rsid w:val="002E0B37"/>
    <w:rsid w:val="002E0D41"/>
    <w:rsid w:val="002E18B1"/>
    <w:rsid w:val="002E198E"/>
    <w:rsid w:val="002E1EE4"/>
    <w:rsid w:val="002E2008"/>
    <w:rsid w:val="002E20E4"/>
    <w:rsid w:val="002E21BF"/>
    <w:rsid w:val="002E2C4F"/>
    <w:rsid w:val="002E2CAF"/>
    <w:rsid w:val="002E2F12"/>
    <w:rsid w:val="002E2FC0"/>
    <w:rsid w:val="002E330F"/>
    <w:rsid w:val="002E36E4"/>
    <w:rsid w:val="002E3731"/>
    <w:rsid w:val="002E3782"/>
    <w:rsid w:val="002E38D6"/>
    <w:rsid w:val="002E3C1B"/>
    <w:rsid w:val="002E3F03"/>
    <w:rsid w:val="002E4200"/>
    <w:rsid w:val="002E44DC"/>
    <w:rsid w:val="002E4555"/>
    <w:rsid w:val="002E474E"/>
    <w:rsid w:val="002E4946"/>
    <w:rsid w:val="002E498D"/>
    <w:rsid w:val="002E4A17"/>
    <w:rsid w:val="002E5355"/>
    <w:rsid w:val="002E540B"/>
    <w:rsid w:val="002E5632"/>
    <w:rsid w:val="002E571B"/>
    <w:rsid w:val="002E5744"/>
    <w:rsid w:val="002E5974"/>
    <w:rsid w:val="002E5FE1"/>
    <w:rsid w:val="002E6444"/>
    <w:rsid w:val="002E6794"/>
    <w:rsid w:val="002E6A7B"/>
    <w:rsid w:val="002E6CED"/>
    <w:rsid w:val="002E71D7"/>
    <w:rsid w:val="002E72F4"/>
    <w:rsid w:val="002E7653"/>
    <w:rsid w:val="002E79CE"/>
    <w:rsid w:val="002E7C99"/>
    <w:rsid w:val="002E7F8C"/>
    <w:rsid w:val="002F0316"/>
    <w:rsid w:val="002F0324"/>
    <w:rsid w:val="002F0746"/>
    <w:rsid w:val="002F07F3"/>
    <w:rsid w:val="002F0992"/>
    <w:rsid w:val="002F1404"/>
    <w:rsid w:val="002F15A2"/>
    <w:rsid w:val="002F1797"/>
    <w:rsid w:val="002F1863"/>
    <w:rsid w:val="002F1A62"/>
    <w:rsid w:val="002F1B6B"/>
    <w:rsid w:val="002F2202"/>
    <w:rsid w:val="002F232D"/>
    <w:rsid w:val="002F2502"/>
    <w:rsid w:val="002F2FD5"/>
    <w:rsid w:val="002F304F"/>
    <w:rsid w:val="002F382D"/>
    <w:rsid w:val="002F3ABB"/>
    <w:rsid w:val="002F3D0A"/>
    <w:rsid w:val="002F3D84"/>
    <w:rsid w:val="002F3D9A"/>
    <w:rsid w:val="002F4048"/>
    <w:rsid w:val="002F431F"/>
    <w:rsid w:val="002F464A"/>
    <w:rsid w:val="002F4A4D"/>
    <w:rsid w:val="002F4BC3"/>
    <w:rsid w:val="002F4D07"/>
    <w:rsid w:val="002F4D31"/>
    <w:rsid w:val="002F5267"/>
    <w:rsid w:val="002F5615"/>
    <w:rsid w:val="002F56BB"/>
    <w:rsid w:val="002F57B2"/>
    <w:rsid w:val="002F58A7"/>
    <w:rsid w:val="002F5CA5"/>
    <w:rsid w:val="002F5F59"/>
    <w:rsid w:val="002F5FFF"/>
    <w:rsid w:val="002F620D"/>
    <w:rsid w:val="002F6253"/>
    <w:rsid w:val="002F691E"/>
    <w:rsid w:val="002F6D09"/>
    <w:rsid w:val="002F6E35"/>
    <w:rsid w:val="002F6F58"/>
    <w:rsid w:val="002F6F6F"/>
    <w:rsid w:val="002F70F8"/>
    <w:rsid w:val="002F7918"/>
    <w:rsid w:val="002F7B40"/>
    <w:rsid w:val="002F7D72"/>
    <w:rsid w:val="002F7E3B"/>
    <w:rsid w:val="003000DF"/>
    <w:rsid w:val="0030035F"/>
    <w:rsid w:val="0030099C"/>
    <w:rsid w:val="00300A23"/>
    <w:rsid w:val="00300C57"/>
    <w:rsid w:val="00300D70"/>
    <w:rsid w:val="00302A56"/>
    <w:rsid w:val="00302F58"/>
    <w:rsid w:val="00303140"/>
    <w:rsid w:val="003033C0"/>
    <w:rsid w:val="003034C6"/>
    <w:rsid w:val="00303CE6"/>
    <w:rsid w:val="00304054"/>
    <w:rsid w:val="003045EB"/>
    <w:rsid w:val="00304696"/>
    <w:rsid w:val="00304ECF"/>
    <w:rsid w:val="00304F44"/>
    <w:rsid w:val="003052E2"/>
    <w:rsid w:val="003052E8"/>
    <w:rsid w:val="003057B0"/>
    <w:rsid w:val="003057B7"/>
    <w:rsid w:val="003059AC"/>
    <w:rsid w:val="0030623A"/>
    <w:rsid w:val="003065CE"/>
    <w:rsid w:val="003072A0"/>
    <w:rsid w:val="003077C0"/>
    <w:rsid w:val="00310175"/>
    <w:rsid w:val="00310509"/>
    <w:rsid w:val="00310C56"/>
    <w:rsid w:val="00310F55"/>
    <w:rsid w:val="0031217C"/>
    <w:rsid w:val="00312285"/>
    <w:rsid w:val="003122AA"/>
    <w:rsid w:val="00312434"/>
    <w:rsid w:val="00312BFA"/>
    <w:rsid w:val="00312DCB"/>
    <w:rsid w:val="0031360F"/>
    <w:rsid w:val="00313AC3"/>
    <w:rsid w:val="00313AE8"/>
    <w:rsid w:val="00313B11"/>
    <w:rsid w:val="003142FA"/>
    <w:rsid w:val="003146AF"/>
    <w:rsid w:val="00314D6A"/>
    <w:rsid w:val="0031507A"/>
    <w:rsid w:val="003152B5"/>
    <w:rsid w:val="003155B0"/>
    <w:rsid w:val="00315BD5"/>
    <w:rsid w:val="00315BF9"/>
    <w:rsid w:val="003163E1"/>
    <w:rsid w:val="00316591"/>
    <w:rsid w:val="003166CF"/>
    <w:rsid w:val="003166D6"/>
    <w:rsid w:val="003166F2"/>
    <w:rsid w:val="00316874"/>
    <w:rsid w:val="00316B07"/>
    <w:rsid w:val="00317191"/>
    <w:rsid w:val="003171FA"/>
    <w:rsid w:val="00317274"/>
    <w:rsid w:val="00317834"/>
    <w:rsid w:val="00317CDA"/>
    <w:rsid w:val="00317F1C"/>
    <w:rsid w:val="00320166"/>
    <w:rsid w:val="00320539"/>
    <w:rsid w:val="00320A97"/>
    <w:rsid w:val="00320E28"/>
    <w:rsid w:val="00320EEB"/>
    <w:rsid w:val="00321136"/>
    <w:rsid w:val="00321191"/>
    <w:rsid w:val="0032145B"/>
    <w:rsid w:val="003214F4"/>
    <w:rsid w:val="003223D4"/>
    <w:rsid w:val="003227D3"/>
    <w:rsid w:val="0032280B"/>
    <w:rsid w:val="00322D33"/>
    <w:rsid w:val="00322D66"/>
    <w:rsid w:val="00322DDA"/>
    <w:rsid w:val="003233EB"/>
    <w:rsid w:val="003233F2"/>
    <w:rsid w:val="003240DF"/>
    <w:rsid w:val="0032411F"/>
    <w:rsid w:val="003242A8"/>
    <w:rsid w:val="003244AA"/>
    <w:rsid w:val="00324705"/>
    <w:rsid w:val="003248FC"/>
    <w:rsid w:val="00324C3D"/>
    <w:rsid w:val="00324D17"/>
    <w:rsid w:val="00324F1B"/>
    <w:rsid w:val="00324F1E"/>
    <w:rsid w:val="003252A3"/>
    <w:rsid w:val="003255FC"/>
    <w:rsid w:val="00325E50"/>
    <w:rsid w:val="003268A1"/>
    <w:rsid w:val="00326B4F"/>
    <w:rsid w:val="00326BAA"/>
    <w:rsid w:val="00326F1B"/>
    <w:rsid w:val="0032702B"/>
    <w:rsid w:val="003278A9"/>
    <w:rsid w:val="00327AC5"/>
    <w:rsid w:val="00327D88"/>
    <w:rsid w:val="00330083"/>
    <w:rsid w:val="0033052D"/>
    <w:rsid w:val="00330BB7"/>
    <w:rsid w:val="00330BF4"/>
    <w:rsid w:val="00330C03"/>
    <w:rsid w:val="00330F12"/>
    <w:rsid w:val="003313A1"/>
    <w:rsid w:val="00331DB5"/>
    <w:rsid w:val="00332168"/>
    <w:rsid w:val="003327FF"/>
    <w:rsid w:val="00332A93"/>
    <w:rsid w:val="00332FAD"/>
    <w:rsid w:val="00333105"/>
    <w:rsid w:val="003331D8"/>
    <w:rsid w:val="00333AA1"/>
    <w:rsid w:val="00333B54"/>
    <w:rsid w:val="00333B8C"/>
    <w:rsid w:val="00334118"/>
    <w:rsid w:val="00334135"/>
    <w:rsid w:val="003347A9"/>
    <w:rsid w:val="00334C5E"/>
    <w:rsid w:val="003356DA"/>
    <w:rsid w:val="00335AD3"/>
    <w:rsid w:val="00335B6C"/>
    <w:rsid w:val="00335CFA"/>
    <w:rsid w:val="00335F59"/>
    <w:rsid w:val="0033607A"/>
    <w:rsid w:val="00336CA9"/>
    <w:rsid w:val="00337863"/>
    <w:rsid w:val="00337932"/>
    <w:rsid w:val="00337C19"/>
    <w:rsid w:val="00337DA5"/>
    <w:rsid w:val="00337EF9"/>
    <w:rsid w:val="00337FD3"/>
    <w:rsid w:val="00340417"/>
    <w:rsid w:val="003405E4"/>
    <w:rsid w:val="00340940"/>
    <w:rsid w:val="0034099E"/>
    <w:rsid w:val="00340AB8"/>
    <w:rsid w:val="00340B14"/>
    <w:rsid w:val="00340D6B"/>
    <w:rsid w:val="00340FD0"/>
    <w:rsid w:val="003410C8"/>
    <w:rsid w:val="0034127A"/>
    <w:rsid w:val="0034147C"/>
    <w:rsid w:val="00341605"/>
    <w:rsid w:val="00341B50"/>
    <w:rsid w:val="00342094"/>
    <w:rsid w:val="00342155"/>
    <w:rsid w:val="003424DC"/>
    <w:rsid w:val="00342773"/>
    <w:rsid w:val="003429CE"/>
    <w:rsid w:val="00342BA5"/>
    <w:rsid w:val="00342E67"/>
    <w:rsid w:val="00343167"/>
    <w:rsid w:val="0034318F"/>
    <w:rsid w:val="003439C8"/>
    <w:rsid w:val="00344171"/>
    <w:rsid w:val="003445AA"/>
    <w:rsid w:val="003448CF"/>
    <w:rsid w:val="00344935"/>
    <w:rsid w:val="003449CD"/>
    <w:rsid w:val="00345128"/>
    <w:rsid w:val="00345201"/>
    <w:rsid w:val="00345353"/>
    <w:rsid w:val="003458C3"/>
    <w:rsid w:val="00345BCE"/>
    <w:rsid w:val="00345C0F"/>
    <w:rsid w:val="003461F1"/>
    <w:rsid w:val="00346218"/>
    <w:rsid w:val="00346576"/>
    <w:rsid w:val="00346614"/>
    <w:rsid w:val="003466B5"/>
    <w:rsid w:val="00346CAD"/>
    <w:rsid w:val="003474B4"/>
    <w:rsid w:val="003477AD"/>
    <w:rsid w:val="00347A8D"/>
    <w:rsid w:val="0035031E"/>
    <w:rsid w:val="0035059B"/>
    <w:rsid w:val="00350634"/>
    <w:rsid w:val="0035074D"/>
    <w:rsid w:val="00350867"/>
    <w:rsid w:val="00351052"/>
    <w:rsid w:val="0035116C"/>
    <w:rsid w:val="003512EF"/>
    <w:rsid w:val="003516A3"/>
    <w:rsid w:val="00351A74"/>
    <w:rsid w:val="00351ABE"/>
    <w:rsid w:val="00351E0F"/>
    <w:rsid w:val="0035265C"/>
    <w:rsid w:val="00352DEC"/>
    <w:rsid w:val="00352FD1"/>
    <w:rsid w:val="00352FF0"/>
    <w:rsid w:val="00353114"/>
    <w:rsid w:val="00353662"/>
    <w:rsid w:val="00353A56"/>
    <w:rsid w:val="00353A6B"/>
    <w:rsid w:val="00353FA3"/>
    <w:rsid w:val="0035482E"/>
    <w:rsid w:val="00354981"/>
    <w:rsid w:val="00355202"/>
    <w:rsid w:val="0035584B"/>
    <w:rsid w:val="00355C0D"/>
    <w:rsid w:val="00355CE4"/>
    <w:rsid w:val="00355F3C"/>
    <w:rsid w:val="003563B5"/>
    <w:rsid w:val="0035656F"/>
    <w:rsid w:val="0035676A"/>
    <w:rsid w:val="00356BEC"/>
    <w:rsid w:val="003572F4"/>
    <w:rsid w:val="0035730A"/>
    <w:rsid w:val="00357400"/>
    <w:rsid w:val="00357646"/>
    <w:rsid w:val="00357A26"/>
    <w:rsid w:val="00357D04"/>
    <w:rsid w:val="00357D59"/>
    <w:rsid w:val="0036046E"/>
    <w:rsid w:val="00360554"/>
    <w:rsid w:val="0036056C"/>
    <w:rsid w:val="00360763"/>
    <w:rsid w:val="003612CB"/>
    <w:rsid w:val="003613AB"/>
    <w:rsid w:val="003618E9"/>
    <w:rsid w:val="00361B52"/>
    <w:rsid w:val="00361EF6"/>
    <w:rsid w:val="00361FB5"/>
    <w:rsid w:val="00362497"/>
    <w:rsid w:val="00362634"/>
    <w:rsid w:val="0036275E"/>
    <w:rsid w:val="00362AC2"/>
    <w:rsid w:val="00362C70"/>
    <w:rsid w:val="00362F1B"/>
    <w:rsid w:val="003635F3"/>
    <w:rsid w:val="00363BF9"/>
    <w:rsid w:val="00363CC3"/>
    <w:rsid w:val="003640BA"/>
    <w:rsid w:val="003644D9"/>
    <w:rsid w:val="00364753"/>
    <w:rsid w:val="00364960"/>
    <w:rsid w:val="00364ACB"/>
    <w:rsid w:val="003653A3"/>
    <w:rsid w:val="00365A73"/>
    <w:rsid w:val="00365DA9"/>
    <w:rsid w:val="00365E85"/>
    <w:rsid w:val="00366588"/>
    <w:rsid w:val="00366A85"/>
    <w:rsid w:val="00366BBD"/>
    <w:rsid w:val="00367066"/>
    <w:rsid w:val="003670F2"/>
    <w:rsid w:val="0036719F"/>
    <w:rsid w:val="0036773C"/>
    <w:rsid w:val="003678E4"/>
    <w:rsid w:val="00367CBF"/>
    <w:rsid w:val="00367D39"/>
    <w:rsid w:val="00367E3A"/>
    <w:rsid w:val="00367EC5"/>
    <w:rsid w:val="00370462"/>
    <w:rsid w:val="0037068D"/>
    <w:rsid w:val="00370A1D"/>
    <w:rsid w:val="00370A93"/>
    <w:rsid w:val="0037108C"/>
    <w:rsid w:val="0037129B"/>
    <w:rsid w:val="0037166E"/>
    <w:rsid w:val="0037175D"/>
    <w:rsid w:val="003718C0"/>
    <w:rsid w:val="00371ACB"/>
    <w:rsid w:val="00371BBB"/>
    <w:rsid w:val="00371E33"/>
    <w:rsid w:val="00372073"/>
    <w:rsid w:val="003720A5"/>
    <w:rsid w:val="003720FB"/>
    <w:rsid w:val="00372171"/>
    <w:rsid w:val="0037246D"/>
    <w:rsid w:val="00372BBA"/>
    <w:rsid w:val="0037308D"/>
    <w:rsid w:val="0037317C"/>
    <w:rsid w:val="00373EFB"/>
    <w:rsid w:val="003742E2"/>
    <w:rsid w:val="0037455F"/>
    <w:rsid w:val="00374639"/>
    <w:rsid w:val="00374716"/>
    <w:rsid w:val="003747DD"/>
    <w:rsid w:val="00374969"/>
    <w:rsid w:val="003749D0"/>
    <w:rsid w:val="00374C9F"/>
    <w:rsid w:val="00375172"/>
    <w:rsid w:val="003752BC"/>
    <w:rsid w:val="003754E0"/>
    <w:rsid w:val="003755E5"/>
    <w:rsid w:val="0037608C"/>
    <w:rsid w:val="003760CF"/>
    <w:rsid w:val="003765D3"/>
    <w:rsid w:val="0037699B"/>
    <w:rsid w:val="00376C94"/>
    <w:rsid w:val="00376F7C"/>
    <w:rsid w:val="00377857"/>
    <w:rsid w:val="00377963"/>
    <w:rsid w:val="00377ABF"/>
    <w:rsid w:val="00377AEE"/>
    <w:rsid w:val="00377CD9"/>
    <w:rsid w:val="003803FB"/>
    <w:rsid w:val="00380617"/>
    <w:rsid w:val="003807B6"/>
    <w:rsid w:val="00380E37"/>
    <w:rsid w:val="0038151B"/>
    <w:rsid w:val="0038166B"/>
    <w:rsid w:val="003819CC"/>
    <w:rsid w:val="00381B96"/>
    <w:rsid w:val="00381EC5"/>
    <w:rsid w:val="003824E2"/>
    <w:rsid w:val="0038286A"/>
    <w:rsid w:val="00382B05"/>
    <w:rsid w:val="003832E0"/>
    <w:rsid w:val="0038334D"/>
    <w:rsid w:val="003834BE"/>
    <w:rsid w:val="003835EF"/>
    <w:rsid w:val="00383966"/>
    <w:rsid w:val="00383A9C"/>
    <w:rsid w:val="00383ABF"/>
    <w:rsid w:val="00383AFD"/>
    <w:rsid w:val="00383C3F"/>
    <w:rsid w:val="00383CA5"/>
    <w:rsid w:val="00383D69"/>
    <w:rsid w:val="00383EA0"/>
    <w:rsid w:val="00383F12"/>
    <w:rsid w:val="0038462A"/>
    <w:rsid w:val="00384733"/>
    <w:rsid w:val="00384B8E"/>
    <w:rsid w:val="00384C96"/>
    <w:rsid w:val="00385078"/>
    <w:rsid w:val="0038672F"/>
    <w:rsid w:val="00386AEB"/>
    <w:rsid w:val="00386CBD"/>
    <w:rsid w:val="0038735F"/>
    <w:rsid w:val="00387412"/>
    <w:rsid w:val="00387541"/>
    <w:rsid w:val="003877B8"/>
    <w:rsid w:val="003879D4"/>
    <w:rsid w:val="00387E1D"/>
    <w:rsid w:val="00390739"/>
    <w:rsid w:val="003907EF"/>
    <w:rsid w:val="00390964"/>
    <w:rsid w:val="00390F40"/>
    <w:rsid w:val="0039130A"/>
    <w:rsid w:val="0039173F"/>
    <w:rsid w:val="003917EB"/>
    <w:rsid w:val="00391BCE"/>
    <w:rsid w:val="00391BEA"/>
    <w:rsid w:val="00391D9E"/>
    <w:rsid w:val="003928F9"/>
    <w:rsid w:val="00392972"/>
    <w:rsid w:val="00392A1B"/>
    <w:rsid w:val="00392B70"/>
    <w:rsid w:val="003936BF"/>
    <w:rsid w:val="00393F55"/>
    <w:rsid w:val="00394584"/>
    <w:rsid w:val="00394875"/>
    <w:rsid w:val="00394B8D"/>
    <w:rsid w:val="00394DC9"/>
    <w:rsid w:val="00394F64"/>
    <w:rsid w:val="00394FD1"/>
    <w:rsid w:val="00395545"/>
    <w:rsid w:val="00395719"/>
    <w:rsid w:val="00395D41"/>
    <w:rsid w:val="0039619C"/>
    <w:rsid w:val="00396552"/>
    <w:rsid w:val="00396853"/>
    <w:rsid w:val="0039693E"/>
    <w:rsid w:val="00396E58"/>
    <w:rsid w:val="003973D6"/>
    <w:rsid w:val="003977CD"/>
    <w:rsid w:val="00397845"/>
    <w:rsid w:val="00397976"/>
    <w:rsid w:val="00397B95"/>
    <w:rsid w:val="00397D4E"/>
    <w:rsid w:val="00397E09"/>
    <w:rsid w:val="00397E14"/>
    <w:rsid w:val="003A0051"/>
    <w:rsid w:val="003A01EC"/>
    <w:rsid w:val="003A0495"/>
    <w:rsid w:val="003A0597"/>
    <w:rsid w:val="003A0759"/>
    <w:rsid w:val="003A0C99"/>
    <w:rsid w:val="003A0F92"/>
    <w:rsid w:val="003A1010"/>
    <w:rsid w:val="003A1266"/>
    <w:rsid w:val="003A129E"/>
    <w:rsid w:val="003A12A7"/>
    <w:rsid w:val="003A12DC"/>
    <w:rsid w:val="003A131A"/>
    <w:rsid w:val="003A149D"/>
    <w:rsid w:val="003A17D6"/>
    <w:rsid w:val="003A1BBC"/>
    <w:rsid w:val="003A1C16"/>
    <w:rsid w:val="003A223E"/>
    <w:rsid w:val="003A25E9"/>
    <w:rsid w:val="003A2688"/>
    <w:rsid w:val="003A28D7"/>
    <w:rsid w:val="003A29C7"/>
    <w:rsid w:val="003A2B4D"/>
    <w:rsid w:val="003A2BEC"/>
    <w:rsid w:val="003A2C8A"/>
    <w:rsid w:val="003A2D4B"/>
    <w:rsid w:val="003A3154"/>
    <w:rsid w:val="003A3411"/>
    <w:rsid w:val="003A3443"/>
    <w:rsid w:val="003A4480"/>
    <w:rsid w:val="003A488D"/>
    <w:rsid w:val="003A4C56"/>
    <w:rsid w:val="003A54EC"/>
    <w:rsid w:val="003A56AE"/>
    <w:rsid w:val="003A5794"/>
    <w:rsid w:val="003A60AD"/>
    <w:rsid w:val="003A614B"/>
    <w:rsid w:val="003A6299"/>
    <w:rsid w:val="003A665E"/>
    <w:rsid w:val="003A669F"/>
    <w:rsid w:val="003A678B"/>
    <w:rsid w:val="003A6DF2"/>
    <w:rsid w:val="003A6E1C"/>
    <w:rsid w:val="003A70AE"/>
    <w:rsid w:val="003A72C1"/>
    <w:rsid w:val="003A7473"/>
    <w:rsid w:val="003A79CF"/>
    <w:rsid w:val="003A7C80"/>
    <w:rsid w:val="003A7CFE"/>
    <w:rsid w:val="003A7DCB"/>
    <w:rsid w:val="003B07F6"/>
    <w:rsid w:val="003B0881"/>
    <w:rsid w:val="003B092D"/>
    <w:rsid w:val="003B0A1B"/>
    <w:rsid w:val="003B1275"/>
    <w:rsid w:val="003B150B"/>
    <w:rsid w:val="003B154C"/>
    <w:rsid w:val="003B17A4"/>
    <w:rsid w:val="003B1C84"/>
    <w:rsid w:val="003B22C7"/>
    <w:rsid w:val="003B24D4"/>
    <w:rsid w:val="003B296F"/>
    <w:rsid w:val="003B2F12"/>
    <w:rsid w:val="003B3208"/>
    <w:rsid w:val="003B3348"/>
    <w:rsid w:val="003B33B2"/>
    <w:rsid w:val="003B3AA2"/>
    <w:rsid w:val="003B3B4F"/>
    <w:rsid w:val="003B40E6"/>
    <w:rsid w:val="003B4255"/>
    <w:rsid w:val="003B47EB"/>
    <w:rsid w:val="003B4990"/>
    <w:rsid w:val="003B4A0A"/>
    <w:rsid w:val="003B4A69"/>
    <w:rsid w:val="003B4E47"/>
    <w:rsid w:val="003B5360"/>
    <w:rsid w:val="003B5406"/>
    <w:rsid w:val="003B5611"/>
    <w:rsid w:val="003B5623"/>
    <w:rsid w:val="003B5980"/>
    <w:rsid w:val="003B5A1A"/>
    <w:rsid w:val="003B5E90"/>
    <w:rsid w:val="003B6C0D"/>
    <w:rsid w:val="003B6DC6"/>
    <w:rsid w:val="003B7117"/>
    <w:rsid w:val="003B7215"/>
    <w:rsid w:val="003B7262"/>
    <w:rsid w:val="003C020D"/>
    <w:rsid w:val="003C07DD"/>
    <w:rsid w:val="003C0C58"/>
    <w:rsid w:val="003C0FF5"/>
    <w:rsid w:val="003C1549"/>
    <w:rsid w:val="003C16C6"/>
    <w:rsid w:val="003C17F0"/>
    <w:rsid w:val="003C18E4"/>
    <w:rsid w:val="003C1BF8"/>
    <w:rsid w:val="003C1DFB"/>
    <w:rsid w:val="003C1E31"/>
    <w:rsid w:val="003C2055"/>
    <w:rsid w:val="003C26B9"/>
    <w:rsid w:val="003C26D9"/>
    <w:rsid w:val="003C2D4B"/>
    <w:rsid w:val="003C321E"/>
    <w:rsid w:val="003C349E"/>
    <w:rsid w:val="003C34DB"/>
    <w:rsid w:val="003C356B"/>
    <w:rsid w:val="003C35A6"/>
    <w:rsid w:val="003C3CE0"/>
    <w:rsid w:val="003C3D54"/>
    <w:rsid w:val="003C4083"/>
    <w:rsid w:val="003C4795"/>
    <w:rsid w:val="003C48EC"/>
    <w:rsid w:val="003C4A4F"/>
    <w:rsid w:val="003C4BF2"/>
    <w:rsid w:val="003C506B"/>
    <w:rsid w:val="003C55BA"/>
    <w:rsid w:val="003C5BF2"/>
    <w:rsid w:val="003C5CBB"/>
    <w:rsid w:val="003C5D55"/>
    <w:rsid w:val="003C5FA5"/>
    <w:rsid w:val="003C602D"/>
    <w:rsid w:val="003C6699"/>
    <w:rsid w:val="003C67AC"/>
    <w:rsid w:val="003C6813"/>
    <w:rsid w:val="003C6C3E"/>
    <w:rsid w:val="003C6E24"/>
    <w:rsid w:val="003C71D2"/>
    <w:rsid w:val="003C77F3"/>
    <w:rsid w:val="003C7A3A"/>
    <w:rsid w:val="003C7B7B"/>
    <w:rsid w:val="003C7F85"/>
    <w:rsid w:val="003D027D"/>
    <w:rsid w:val="003D0469"/>
    <w:rsid w:val="003D09DE"/>
    <w:rsid w:val="003D0AB8"/>
    <w:rsid w:val="003D0B20"/>
    <w:rsid w:val="003D0B26"/>
    <w:rsid w:val="003D0D89"/>
    <w:rsid w:val="003D0DB5"/>
    <w:rsid w:val="003D0DE4"/>
    <w:rsid w:val="003D13F6"/>
    <w:rsid w:val="003D173C"/>
    <w:rsid w:val="003D17DD"/>
    <w:rsid w:val="003D1F5B"/>
    <w:rsid w:val="003D1FA6"/>
    <w:rsid w:val="003D20D1"/>
    <w:rsid w:val="003D2776"/>
    <w:rsid w:val="003D2912"/>
    <w:rsid w:val="003D2AA2"/>
    <w:rsid w:val="003D2C4D"/>
    <w:rsid w:val="003D2FA3"/>
    <w:rsid w:val="003D303E"/>
    <w:rsid w:val="003D31CD"/>
    <w:rsid w:val="003D3921"/>
    <w:rsid w:val="003D3FC7"/>
    <w:rsid w:val="003D401E"/>
    <w:rsid w:val="003D41AC"/>
    <w:rsid w:val="003D431B"/>
    <w:rsid w:val="003D454F"/>
    <w:rsid w:val="003D46A5"/>
    <w:rsid w:val="003D46B3"/>
    <w:rsid w:val="003D4793"/>
    <w:rsid w:val="003D4B25"/>
    <w:rsid w:val="003D4BE3"/>
    <w:rsid w:val="003D5302"/>
    <w:rsid w:val="003D61C7"/>
    <w:rsid w:val="003D6B0E"/>
    <w:rsid w:val="003D70F5"/>
    <w:rsid w:val="003D7163"/>
    <w:rsid w:val="003D71F7"/>
    <w:rsid w:val="003D7559"/>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A8F"/>
    <w:rsid w:val="003E1B46"/>
    <w:rsid w:val="003E1D3E"/>
    <w:rsid w:val="003E1D7F"/>
    <w:rsid w:val="003E1DB3"/>
    <w:rsid w:val="003E243C"/>
    <w:rsid w:val="003E2719"/>
    <w:rsid w:val="003E2812"/>
    <w:rsid w:val="003E2815"/>
    <w:rsid w:val="003E28FE"/>
    <w:rsid w:val="003E293C"/>
    <w:rsid w:val="003E2FF5"/>
    <w:rsid w:val="003E33FC"/>
    <w:rsid w:val="003E34E4"/>
    <w:rsid w:val="003E3939"/>
    <w:rsid w:val="003E3B8C"/>
    <w:rsid w:val="003E3E18"/>
    <w:rsid w:val="003E3F12"/>
    <w:rsid w:val="003E4017"/>
    <w:rsid w:val="003E45C8"/>
    <w:rsid w:val="003E548C"/>
    <w:rsid w:val="003E555A"/>
    <w:rsid w:val="003E566C"/>
    <w:rsid w:val="003E572F"/>
    <w:rsid w:val="003E5BCC"/>
    <w:rsid w:val="003E5D27"/>
    <w:rsid w:val="003E618E"/>
    <w:rsid w:val="003E6205"/>
    <w:rsid w:val="003E665F"/>
    <w:rsid w:val="003E6A67"/>
    <w:rsid w:val="003E75D7"/>
    <w:rsid w:val="003E7F5A"/>
    <w:rsid w:val="003F0108"/>
    <w:rsid w:val="003F0328"/>
    <w:rsid w:val="003F03AC"/>
    <w:rsid w:val="003F03B8"/>
    <w:rsid w:val="003F0772"/>
    <w:rsid w:val="003F078C"/>
    <w:rsid w:val="003F0916"/>
    <w:rsid w:val="003F09FB"/>
    <w:rsid w:val="003F0D6F"/>
    <w:rsid w:val="003F0F6B"/>
    <w:rsid w:val="003F1464"/>
    <w:rsid w:val="003F1653"/>
    <w:rsid w:val="003F1713"/>
    <w:rsid w:val="003F18FC"/>
    <w:rsid w:val="003F19E0"/>
    <w:rsid w:val="003F1BCD"/>
    <w:rsid w:val="003F1D1B"/>
    <w:rsid w:val="003F1D94"/>
    <w:rsid w:val="003F1DEE"/>
    <w:rsid w:val="003F1E39"/>
    <w:rsid w:val="003F2370"/>
    <w:rsid w:val="003F25DD"/>
    <w:rsid w:val="003F29DF"/>
    <w:rsid w:val="003F2CB0"/>
    <w:rsid w:val="003F2E6D"/>
    <w:rsid w:val="003F35D8"/>
    <w:rsid w:val="003F365C"/>
    <w:rsid w:val="003F38DB"/>
    <w:rsid w:val="003F3B8E"/>
    <w:rsid w:val="003F3D2F"/>
    <w:rsid w:val="003F3DFA"/>
    <w:rsid w:val="003F51BE"/>
    <w:rsid w:val="003F54FA"/>
    <w:rsid w:val="003F5C4F"/>
    <w:rsid w:val="003F5CE8"/>
    <w:rsid w:val="003F6027"/>
    <w:rsid w:val="003F6116"/>
    <w:rsid w:val="003F62F5"/>
    <w:rsid w:val="003F645B"/>
    <w:rsid w:val="003F648E"/>
    <w:rsid w:val="003F6AB7"/>
    <w:rsid w:val="003F6BEC"/>
    <w:rsid w:val="003F6C9A"/>
    <w:rsid w:val="003F6EDB"/>
    <w:rsid w:val="003F7113"/>
    <w:rsid w:val="003F7753"/>
    <w:rsid w:val="003F77C2"/>
    <w:rsid w:val="003F781B"/>
    <w:rsid w:val="003F78F8"/>
    <w:rsid w:val="003F7A9D"/>
    <w:rsid w:val="0040063A"/>
    <w:rsid w:val="00400924"/>
    <w:rsid w:val="004009F3"/>
    <w:rsid w:val="00400A20"/>
    <w:rsid w:val="00401063"/>
    <w:rsid w:val="00401160"/>
    <w:rsid w:val="004015AC"/>
    <w:rsid w:val="00401702"/>
    <w:rsid w:val="00401803"/>
    <w:rsid w:val="00401DA7"/>
    <w:rsid w:val="00401F46"/>
    <w:rsid w:val="0040208F"/>
    <w:rsid w:val="004023C1"/>
    <w:rsid w:val="00402476"/>
    <w:rsid w:val="004027C4"/>
    <w:rsid w:val="0040280C"/>
    <w:rsid w:val="00402834"/>
    <w:rsid w:val="004028AE"/>
    <w:rsid w:val="00402BC6"/>
    <w:rsid w:val="00402CAE"/>
    <w:rsid w:val="004032F0"/>
    <w:rsid w:val="004032FD"/>
    <w:rsid w:val="00403A25"/>
    <w:rsid w:val="00403DB5"/>
    <w:rsid w:val="00403E78"/>
    <w:rsid w:val="00403F85"/>
    <w:rsid w:val="00404380"/>
    <w:rsid w:val="0040453E"/>
    <w:rsid w:val="004049DA"/>
    <w:rsid w:val="00404ACF"/>
    <w:rsid w:val="00404B62"/>
    <w:rsid w:val="004053D7"/>
    <w:rsid w:val="004055C2"/>
    <w:rsid w:val="00405C3C"/>
    <w:rsid w:val="00406202"/>
    <w:rsid w:val="004065D3"/>
    <w:rsid w:val="00406761"/>
    <w:rsid w:val="00406A42"/>
    <w:rsid w:val="00407028"/>
    <w:rsid w:val="0040714B"/>
    <w:rsid w:val="00407196"/>
    <w:rsid w:val="004071A5"/>
    <w:rsid w:val="00407921"/>
    <w:rsid w:val="00407A46"/>
    <w:rsid w:val="00407ADD"/>
    <w:rsid w:val="0041026F"/>
    <w:rsid w:val="00410694"/>
    <w:rsid w:val="004107C7"/>
    <w:rsid w:val="00410D3F"/>
    <w:rsid w:val="00411765"/>
    <w:rsid w:val="00411992"/>
    <w:rsid w:val="00411A4B"/>
    <w:rsid w:val="00411B5F"/>
    <w:rsid w:val="00412057"/>
    <w:rsid w:val="004120CD"/>
    <w:rsid w:val="00412361"/>
    <w:rsid w:val="00412608"/>
    <w:rsid w:val="0041260A"/>
    <w:rsid w:val="00412670"/>
    <w:rsid w:val="004126C6"/>
    <w:rsid w:val="00412AE3"/>
    <w:rsid w:val="00412B22"/>
    <w:rsid w:val="00412DF5"/>
    <w:rsid w:val="00412F1D"/>
    <w:rsid w:val="00412F7C"/>
    <w:rsid w:val="0041311A"/>
    <w:rsid w:val="004133B2"/>
    <w:rsid w:val="0041403F"/>
    <w:rsid w:val="004148A6"/>
    <w:rsid w:val="00414904"/>
    <w:rsid w:val="00414938"/>
    <w:rsid w:val="00414C02"/>
    <w:rsid w:val="00414D79"/>
    <w:rsid w:val="00414DB7"/>
    <w:rsid w:val="00414F13"/>
    <w:rsid w:val="004152B5"/>
    <w:rsid w:val="00415B17"/>
    <w:rsid w:val="00415D62"/>
    <w:rsid w:val="004165DD"/>
    <w:rsid w:val="00416B16"/>
    <w:rsid w:val="00416DE2"/>
    <w:rsid w:val="00416FBF"/>
    <w:rsid w:val="004173CD"/>
    <w:rsid w:val="00417DAA"/>
    <w:rsid w:val="0042011C"/>
    <w:rsid w:val="00420602"/>
    <w:rsid w:val="0042086D"/>
    <w:rsid w:val="00420B0B"/>
    <w:rsid w:val="00420DA6"/>
    <w:rsid w:val="004219C9"/>
    <w:rsid w:val="00421A64"/>
    <w:rsid w:val="004222B2"/>
    <w:rsid w:val="0042244C"/>
    <w:rsid w:val="00422818"/>
    <w:rsid w:val="00422DAA"/>
    <w:rsid w:val="00423092"/>
    <w:rsid w:val="00423965"/>
    <w:rsid w:val="004239FB"/>
    <w:rsid w:val="00423EAB"/>
    <w:rsid w:val="004242BF"/>
    <w:rsid w:val="00424357"/>
    <w:rsid w:val="004243B5"/>
    <w:rsid w:val="004249DC"/>
    <w:rsid w:val="00424F47"/>
    <w:rsid w:val="00425117"/>
    <w:rsid w:val="004253F5"/>
    <w:rsid w:val="00425977"/>
    <w:rsid w:val="00425D04"/>
    <w:rsid w:val="00425D82"/>
    <w:rsid w:val="00425E7E"/>
    <w:rsid w:val="0042627F"/>
    <w:rsid w:val="00426322"/>
    <w:rsid w:val="00426880"/>
    <w:rsid w:val="00426F9D"/>
    <w:rsid w:val="0042711A"/>
    <w:rsid w:val="00427387"/>
    <w:rsid w:val="00427408"/>
    <w:rsid w:val="00427780"/>
    <w:rsid w:val="0043021D"/>
    <w:rsid w:val="004308CB"/>
    <w:rsid w:val="00430A7C"/>
    <w:rsid w:val="00430B5D"/>
    <w:rsid w:val="00430CCD"/>
    <w:rsid w:val="00430D19"/>
    <w:rsid w:val="00430D46"/>
    <w:rsid w:val="004315FB"/>
    <w:rsid w:val="00431A25"/>
    <w:rsid w:val="00431DAA"/>
    <w:rsid w:val="00431F8A"/>
    <w:rsid w:val="00432650"/>
    <w:rsid w:val="00432DA9"/>
    <w:rsid w:val="00432EEB"/>
    <w:rsid w:val="00433E80"/>
    <w:rsid w:val="00433EA5"/>
    <w:rsid w:val="004344CC"/>
    <w:rsid w:val="004344F8"/>
    <w:rsid w:val="00434602"/>
    <w:rsid w:val="0043470B"/>
    <w:rsid w:val="00434BE8"/>
    <w:rsid w:val="00434F17"/>
    <w:rsid w:val="00435867"/>
    <w:rsid w:val="00435BE5"/>
    <w:rsid w:val="0043631B"/>
    <w:rsid w:val="00436578"/>
    <w:rsid w:val="00436C9A"/>
    <w:rsid w:val="00437118"/>
    <w:rsid w:val="004374BE"/>
    <w:rsid w:val="0043765C"/>
    <w:rsid w:val="00437A68"/>
    <w:rsid w:val="00437A6D"/>
    <w:rsid w:val="00437C35"/>
    <w:rsid w:val="00440317"/>
    <w:rsid w:val="004404B8"/>
    <w:rsid w:val="00440890"/>
    <w:rsid w:val="00440C66"/>
    <w:rsid w:val="0044109F"/>
    <w:rsid w:val="00441321"/>
    <w:rsid w:val="00441436"/>
    <w:rsid w:val="00441836"/>
    <w:rsid w:val="00441A8C"/>
    <w:rsid w:val="00441D98"/>
    <w:rsid w:val="00441EE7"/>
    <w:rsid w:val="00441F22"/>
    <w:rsid w:val="00442102"/>
    <w:rsid w:val="0044248D"/>
    <w:rsid w:val="004428E9"/>
    <w:rsid w:val="00442A34"/>
    <w:rsid w:val="00442F31"/>
    <w:rsid w:val="00443080"/>
    <w:rsid w:val="004430BC"/>
    <w:rsid w:val="00443904"/>
    <w:rsid w:val="00443B55"/>
    <w:rsid w:val="00443E8C"/>
    <w:rsid w:val="004441F3"/>
    <w:rsid w:val="0044445E"/>
    <w:rsid w:val="0044446B"/>
    <w:rsid w:val="00444497"/>
    <w:rsid w:val="00444961"/>
    <w:rsid w:val="0044501A"/>
    <w:rsid w:val="0044501C"/>
    <w:rsid w:val="00445054"/>
    <w:rsid w:val="004453A4"/>
    <w:rsid w:val="00445491"/>
    <w:rsid w:val="00445A4F"/>
    <w:rsid w:val="00445B0D"/>
    <w:rsid w:val="00445B53"/>
    <w:rsid w:val="00445DA8"/>
    <w:rsid w:val="00445EAE"/>
    <w:rsid w:val="0044639E"/>
    <w:rsid w:val="00446645"/>
    <w:rsid w:val="00446BEC"/>
    <w:rsid w:val="00446C74"/>
    <w:rsid w:val="004476F2"/>
    <w:rsid w:val="00447978"/>
    <w:rsid w:val="00447A08"/>
    <w:rsid w:val="004501DC"/>
    <w:rsid w:val="004502D2"/>
    <w:rsid w:val="0045066C"/>
    <w:rsid w:val="004506FA"/>
    <w:rsid w:val="004513E1"/>
    <w:rsid w:val="004515BF"/>
    <w:rsid w:val="004519FA"/>
    <w:rsid w:val="00451A52"/>
    <w:rsid w:val="00451C2D"/>
    <w:rsid w:val="00451CBD"/>
    <w:rsid w:val="00451E35"/>
    <w:rsid w:val="00451EB7"/>
    <w:rsid w:val="00452520"/>
    <w:rsid w:val="00452600"/>
    <w:rsid w:val="004527EC"/>
    <w:rsid w:val="00452BEA"/>
    <w:rsid w:val="00452C66"/>
    <w:rsid w:val="00453093"/>
    <w:rsid w:val="00453613"/>
    <w:rsid w:val="00453E09"/>
    <w:rsid w:val="00453FCE"/>
    <w:rsid w:val="004543C2"/>
    <w:rsid w:val="0045475B"/>
    <w:rsid w:val="0045477B"/>
    <w:rsid w:val="00454C15"/>
    <w:rsid w:val="0045503A"/>
    <w:rsid w:val="004550CD"/>
    <w:rsid w:val="004553B0"/>
    <w:rsid w:val="00456011"/>
    <w:rsid w:val="004561A8"/>
    <w:rsid w:val="0045627D"/>
    <w:rsid w:val="004566A1"/>
    <w:rsid w:val="004567AC"/>
    <w:rsid w:val="00457037"/>
    <w:rsid w:val="004573B9"/>
    <w:rsid w:val="00457499"/>
    <w:rsid w:val="00457C26"/>
    <w:rsid w:val="00457E97"/>
    <w:rsid w:val="00457FE9"/>
    <w:rsid w:val="00460471"/>
    <w:rsid w:val="004606D1"/>
    <w:rsid w:val="00460E21"/>
    <w:rsid w:val="0046106C"/>
    <w:rsid w:val="004610B1"/>
    <w:rsid w:val="0046132D"/>
    <w:rsid w:val="004615F9"/>
    <w:rsid w:val="00461820"/>
    <w:rsid w:val="00461A7C"/>
    <w:rsid w:val="00461CC8"/>
    <w:rsid w:val="004620D5"/>
    <w:rsid w:val="00462321"/>
    <w:rsid w:val="004623F5"/>
    <w:rsid w:val="004624E0"/>
    <w:rsid w:val="00462978"/>
    <w:rsid w:val="00462E40"/>
    <w:rsid w:val="00463276"/>
    <w:rsid w:val="00463CBB"/>
    <w:rsid w:val="00464360"/>
    <w:rsid w:val="004643F9"/>
    <w:rsid w:val="0046444F"/>
    <w:rsid w:val="00464790"/>
    <w:rsid w:val="004648FF"/>
    <w:rsid w:val="00464DF8"/>
    <w:rsid w:val="0046528F"/>
    <w:rsid w:val="0046560E"/>
    <w:rsid w:val="00465ED3"/>
    <w:rsid w:val="00466382"/>
    <w:rsid w:val="004668A5"/>
    <w:rsid w:val="00466DB1"/>
    <w:rsid w:val="00466E94"/>
    <w:rsid w:val="004675B6"/>
    <w:rsid w:val="00467783"/>
    <w:rsid w:val="00467ADC"/>
    <w:rsid w:val="00467B83"/>
    <w:rsid w:val="00467BEB"/>
    <w:rsid w:val="00467E8A"/>
    <w:rsid w:val="0047002A"/>
    <w:rsid w:val="0047010C"/>
    <w:rsid w:val="004704E5"/>
    <w:rsid w:val="00470A02"/>
    <w:rsid w:val="00470A0A"/>
    <w:rsid w:val="00470B4C"/>
    <w:rsid w:val="00471080"/>
    <w:rsid w:val="0047149A"/>
    <w:rsid w:val="0047183E"/>
    <w:rsid w:val="00471907"/>
    <w:rsid w:val="00471E64"/>
    <w:rsid w:val="00471F87"/>
    <w:rsid w:val="00472734"/>
    <w:rsid w:val="00472ACB"/>
    <w:rsid w:val="00472C9B"/>
    <w:rsid w:val="00472DC9"/>
    <w:rsid w:val="00472E15"/>
    <w:rsid w:val="004733FE"/>
    <w:rsid w:val="004734A2"/>
    <w:rsid w:val="00473652"/>
    <w:rsid w:val="004739CC"/>
    <w:rsid w:val="00473A71"/>
    <w:rsid w:val="00473D86"/>
    <w:rsid w:val="00473E59"/>
    <w:rsid w:val="004740A0"/>
    <w:rsid w:val="00474138"/>
    <w:rsid w:val="004742CE"/>
    <w:rsid w:val="004747ED"/>
    <w:rsid w:val="0047504F"/>
    <w:rsid w:val="00475110"/>
    <w:rsid w:val="0047556C"/>
    <w:rsid w:val="00475864"/>
    <w:rsid w:val="00475AD4"/>
    <w:rsid w:val="00475B38"/>
    <w:rsid w:val="00475B8E"/>
    <w:rsid w:val="00475BBB"/>
    <w:rsid w:val="00476044"/>
    <w:rsid w:val="00476310"/>
    <w:rsid w:val="00476384"/>
    <w:rsid w:val="00476A1A"/>
    <w:rsid w:val="00476B67"/>
    <w:rsid w:val="00476EFC"/>
    <w:rsid w:val="00477055"/>
    <w:rsid w:val="00477138"/>
    <w:rsid w:val="004779DF"/>
    <w:rsid w:val="00477B2C"/>
    <w:rsid w:val="00480113"/>
    <w:rsid w:val="00480279"/>
    <w:rsid w:val="00480E8E"/>
    <w:rsid w:val="00481491"/>
    <w:rsid w:val="004816DA"/>
    <w:rsid w:val="00481952"/>
    <w:rsid w:val="00482097"/>
    <w:rsid w:val="00482134"/>
    <w:rsid w:val="004826AC"/>
    <w:rsid w:val="00482A50"/>
    <w:rsid w:val="00482DEC"/>
    <w:rsid w:val="0048305D"/>
    <w:rsid w:val="0048311B"/>
    <w:rsid w:val="00483125"/>
    <w:rsid w:val="00483481"/>
    <w:rsid w:val="004834E5"/>
    <w:rsid w:val="0048368A"/>
    <w:rsid w:val="004836E0"/>
    <w:rsid w:val="00483B78"/>
    <w:rsid w:val="00483CB7"/>
    <w:rsid w:val="00483CE4"/>
    <w:rsid w:val="004843FD"/>
    <w:rsid w:val="004847CA"/>
    <w:rsid w:val="00484F49"/>
    <w:rsid w:val="00485498"/>
    <w:rsid w:val="004856DE"/>
    <w:rsid w:val="00485C11"/>
    <w:rsid w:val="00485C33"/>
    <w:rsid w:val="00485FA0"/>
    <w:rsid w:val="00485FBA"/>
    <w:rsid w:val="004860E1"/>
    <w:rsid w:val="004865EB"/>
    <w:rsid w:val="00486818"/>
    <w:rsid w:val="00487297"/>
    <w:rsid w:val="0048744E"/>
    <w:rsid w:val="00487676"/>
    <w:rsid w:val="004877DF"/>
    <w:rsid w:val="00487B8D"/>
    <w:rsid w:val="00487C3C"/>
    <w:rsid w:val="00487C54"/>
    <w:rsid w:val="00487C9E"/>
    <w:rsid w:val="00487F9C"/>
    <w:rsid w:val="00490094"/>
    <w:rsid w:val="0049047B"/>
    <w:rsid w:val="00490A47"/>
    <w:rsid w:val="00490B66"/>
    <w:rsid w:val="00491160"/>
    <w:rsid w:val="0049150E"/>
    <w:rsid w:val="00491E44"/>
    <w:rsid w:val="00491EA0"/>
    <w:rsid w:val="00491F16"/>
    <w:rsid w:val="004920E2"/>
    <w:rsid w:val="004920E6"/>
    <w:rsid w:val="0049210B"/>
    <w:rsid w:val="004921B3"/>
    <w:rsid w:val="00492215"/>
    <w:rsid w:val="0049241A"/>
    <w:rsid w:val="00492586"/>
    <w:rsid w:val="00492621"/>
    <w:rsid w:val="00492706"/>
    <w:rsid w:val="004928E6"/>
    <w:rsid w:val="00492BDF"/>
    <w:rsid w:val="00492E55"/>
    <w:rsid w:val="00492F07"/>
    <w:rsid w:val="0049302A"/>
    <w:rsid w:val="00493158"/>
    <w:rsid w:val="004931FF"/>
    <w:rsid w:val="004935C4"/>
    <w:rsid w:val="00493BD9"/>
    <w:rsid w:val="00494700"/>
    <w:rsid w:val="00494A63"/>
    <w:rsid w:val="00494B6C"/>
    <w:rsid w:val="004951DC"/>
    <w:rsid w:val="00495625"/>
    <w:rsid w:val="00495A7E"/>
    <w:rsid w:val="00495D54"/>
    <w:rsid w:val="00496709"/>
    <w:rsid w:val="004967B3"/>
    <w:rsid w:val="00496EC2"/>
    <w:rsid w:val="00497934"/>
    <w:rsid w:val="00497ACA"/>
    <w:rsid w:val="00497B26"/>
    <w:rsid w:val="004A015D"/>
    <w:rsid w:val="004A0670"/>
    <w:rsid w:val="004A12C0"/>
    <w:rsid w:val="004A1603"/>
    <w:rsid w:val="004A1BEC"/>
    <w:rsid w:val="004A1CB5"/>
    <w:rsid w:val="004A1EF9"/>
    <w:rsid w:val="004A21A0"/>
    <w:rsid w:val="004A256A"/>
    <w:rsid w:val="004A31A6"/>
    <w:rsid w:val="004A3BB2"/>
    <w:rsid w:val="004A3F33"/>
    <w:rsid w:val="004A3FA4"/>
    <w:rsid w:val="004A4343"/>
    <w:rsid w:val="004A4896"/>
    <w:rsid w:val="004A4F09"/>
    <w:rsid w:val="004A519E"/>
    <w:rsid w:val="004A51EA"/>
    <w:rsid w:val="004A52CC"/>
    <w:rsid w:val="004A5740"/>
    <w:rsid w:val="004A5884"/>
    <w:rsid w:val="004A5E8D"/>
    <w:rsid w:val="004A6558"/>
    <w:rsid w:val="004A6766"/>
    <w:rsid w:val="004A6830"/>
    <w:rsid w:val="004A719C"/>
    <w:rsid w:val="004A71E7"/>
    <w:rsid w:val="004A72BC"/>
    <w:rsid w:val="004A7382"/>
    <w:rsid w:val="004A73A1"/>
    <w:rsid w:val="004A7401"/>
    <w:rsid w:val="004A7422"/>
    <w:rsid w:val="004A7C41"/>
    <w:rsid w:val="004A7CF2"/>
    <w:rsid w:val="004B025C"/>
    <w:rsid w:val="004B0774"/>
    <w:rsid w:val="004B0F49"/>
    <w:rsid w:val="004B0F4A"/>
    <w:rsid w:val="004B0FF4"/>
    <w:rsid w:val="004B1180"/>
    <w:rsid w:val="004B1304"/>
    <w:rsid w:val="004B1362"/>
    <w:rsid w:val="004B16FD"/>
    <w:rsid w:val="004B19B7"/>
    <w:rsid w:val="004B1B2F"/>
    <w:rsid w:val="004B1E32"/>
    <w:rsid w:val="004B21CF"/>
    <w:rsid w:val="004B224F"/>
    <w:rsid w:val="004B26C7"/>
    <w:rsid w:val="004B26EA"/>
    <w:rsid w:val="004B27CA"/>
    <w:rsid w:val="004B295F"/>
    <w:rsid w:val="004B2D19"/>
    <w:rsid w:val="004B33B6"/>
    <w:rsid w:val="004B3489"/>
    <w:rsid w:val="004B3659"/>
    <w:rsid w:val="004B397B"/>
    <w:rsid w:val="004B3A1A"/>
    <w:rsid w:val="004B3CD9"/>
    <w:rsid w:val="004B3EAC"/>
    <w:rsid w:val="004B4238"/>
    <w:rsid w:val="004B42FA"/>
    <w:rsid w:val="004B43FF"/>
    <w:rsid w:val="004B481E"/>
    <w:rsid w:val="004B4C9C"/>
    <w:rsid w:val="004B5170"/>
    <w:rsid w:val="004B5173"/>
    <w:rsid w:val="004B52B5"/>
    <w:rsid w:val="004B537E"/>
    <w:rsid w:val="004B53EB"/>
    <w:rsid w:val="004B5D42"/>
    <w:rsid w:val="004B5EEC"/>
    <w:rsid w:val="004B66C7"/>
    <w:rsid w:val="004B69BF"/>
    <w:rsid w:val="004B6E6F"/>
    <w:rsid w:val="004B6EE6"/>
    <w:rsid w:val="004B6FF5"/>
    <w:rsid w:val="004B732C"/>
    <w:rsid w:val="004B75C2"/>
    <w:rsid w:val="004B7D1A"/>
    <w:rsid w:val="004B7F18"/>
    <w:rsid w:val="004C0044"/>
    <w:rsid w:val="004C01F2"/>
    <w:rsid w:val="004C0261"/>
    <w:rsid w:val="004C0630"/>
    <w:rsid w:val="004C0665"/>
    <w:rsid w:val="004C06C1"/>
    <w:rsid w:val="004C07B8"/>
    <w:rsid w:val="004C0C33"/>
    <w:rsid w:val="004C0D53"/>
    <w:rsid w:val="004C0F9F"/>
    <w:rsid w:val="004C104E"/>
    <w:rsid w:val="004C11F1"/>
    <w:rsid w:val="004C1318"/>
    <w:rsid w:val="004C133B"/>
    <w:rsid w:val="004C14BB"/>
    <w:rsid w:val="004C2579"/>
    <w:rsid w:val="004C2886"/>
    <w:rsid w:val="004C3BD3"/>
    <w:rsid w:val="004C45DD"/>
    <w:rsid w:val="004C4733"/>
    <w:rsid w:val="004C47A6"/>
    <w:rsid w:val="004C4811"/>
    <w:rsid w:val="004C4BC9"/>
    <w:rsid w:val="004C4CDE"/>
    <w:rsid w:val="004C4DC7"/>
    <w:rsid w:val="004C51B6"/>
    <w:rsid w:val="004C533B"/>
    <w:rsid w:val="004C5616"/>
    <w:rsid w:val="004C56DA"/>
    <w:rsid w:val="004C56EB"/>
    <w:rsid w:val="004C571E"/>
    <w:rsid w:val="004C5775"/>
    <w:rsid w:val="004C5A6B"/>
    <w:rsid w:val="004C5B15"/>
    <w:rsid w:val="004C5C70"/>
    <w:rsid w:val="004C64A3"/>
    <w:rsid w:val="004C6521"/>
    <w:rsid w:val="004C692F"/>
    <w:rsid w:val="004C6CD4"/>
    <w:rsid w:val="004C6D63"/>
    <w:rsid w:val="004C6D90"/>
    <w:rsid w:val="004C707D"/>
    <w:rsid w:val="004C74FB"/>
    <w:rsid w:val="004C750C"/>
    <w:rsid w:val="004C76F6"/>
    <w:rsid w:val="004C7E51"/>
    <w:rsid w:val="004C7E8E"/>
    <w:rsid w:val="004D0618"/>
    <w:rsid w:val="004D0630"/>
    <w:rsid w:val="004D0879"/>
    <w:rsid w:val="004D0A26"/>
    <w:rsid w:val="004D0B73"/>
    <w:rsid w:val="004D0F7B"/>
    <w:rsid w:val="004D1035"/>
    <w:rsid w:val="004D182D"/>
    <w:rsid w:val="004D1988"/>
    <w:rsid w:val="004D1CC6"/>
    <w:rsid w:val="004D1EEC"/>
    <w:rsid w:val="004D2035"/>
    <w:rsid w:val="004D232C"/>
    <w:rsid w:val="004D252B"/>
    <w:rsid w:val="004D2654"/>
    <w:rsid w:val="004D2792"/>
    <w:rsid w:val="004D29AA"/>
    <w:rsid w:val="004D2A73"/>
    <w:rsid w:val="004D2AA1"/>
    <w:rsid w:val="004D35FA"/>
    <w:rsid w:val="004D43C8"/>
    <w:rsid w:val="004D4C2E"/>
    <w:rsid w:val="004D4F8F"/>
    <w:rsid w:val="004D516D"/>
    <w:rsid w:val="004D5753"/>
    <w:rsid w:val="004D583B"/>
    <w:rsid w:val="004D5C3C"/>
    <w:rsid w:val="004D5D62"/>
    <w:rsid w:val="004D5F26"/>
    <w:rsid w:val="004D5F95"/>
    <w:rsid w:val="004D5FCA"/>
    <w:rsid w:val="004D61AB"/>
    <w:rsid w:val="004D6368"/>
    <w:rsid w:val="004D6785"/>
    <w:rsid w:val="004D6AC2"/>
    <w:rsid w:val="004D6B67"/>
    <w:rsid w:val="004D6C26"/>
    <w:rsid w:val="004D6E0B"/>
    <w:rsid w:val="004D7154"/>
    <w:rsid w:val="004D7179"/>
    <w:rsid w:val="004D7496"/>
    <w:rsid w:val="004D7731"/>
    <w:rsid w:val="004D7B45"/>
    <w:rsid w:val="004D7B59"/>
    <w:rsid w:val="004D7FDC"/>
    <w:rsid w:val="004E004F"/>
    <w:rsid w:val="004E01F3"/>
    <w:rsid w:val="004E0506"/>
    <w:rsid w:val="004E0589"/>
    <w:rsid w:val="004E0688"/>
    <w:rsid w:val="004E0CA3"/>
    <w:rsid w:val="004E0CAF"/>
    <w:rsid w:val="004E0ECE"/>
    <w:rsid w:val="004E1279"/>
    <w:rsid w:val="004E14A9"/>
    <w:rsid w:val="004E1665"/>
    <w:rsid w:val="004E1680"/>
    <w:rsid w:val="004E2581"/>
    <w:rsid w:val="004E2BE6"/>
    <w:rsid w:val="004E2FAD"/>
    <w:rsid w:val="004E3452"/>
    <w:rsid w:val="004E39D2"/>
    <w:rsid w:val="004E3B4F"/>
    <w:rsid w:val="004E3E12"/>
    <w:rsid w:val="004E3FCD"/>
    <w:rsid w:val="004E412A"/>
    <w:rsid w:val="004E4208"/>
    <w:rsid w:val="004E4671"/>
    <w:rsid w:val="004E46CA"/>
    <w:rsid w:val="004E49B7"/>
    <w:rsid w:val="004E4B07"/>
    <w:rsid w:val="004E5204"/>
    <w:rsid w:val="004E543B"/>
    <w:rsid w:val="004E55E6"/>
    <w:rsid w:val="004E565E"/>
    <w:rsid w:val="004E5837"/>
    <w:rsid w:val="004E58BA"/>
    <w:rsid w:val="004E59F0"/>
    <w:rsid w:val="004E5A01"/>
    <w:rsid w:val="004E5DAB"/>
    <w:rsid w:val="004E6C3D"/>
    <w:rsid w:val="004E6E48"/>
    <w:rsid w:val="004E6F2A"/>
    <w:rsid w:val="004E7385"/>
    <w:rsid w:val="004E7819"/>
    <w:rsid w:val="004E7F16"/>
    <w:rsid w:val="004F0220"/>
    <w:rsid w:val="004F0345"/>
    <w:rsid w:val="004F042E"/>
    <w:rsid w:val="004F0526"/>
    <w:rsid w:val="004F06EA"/>
    <w:rsid w:val="004F0CC4"/>
    <w:rsid w:val="004F193C"/>
    <w:rsid w:val="004F1948"/>
    <w:rsid w:val="004F1CCB"/>
    <w:rsid w:val="004F2063"/>
    <w:rsid w:val="004F29B8"/>
    <w:rsid w:val="004F2B1F"/>
    <w:rsid w:val="004F3889"/>
    <w:rsid w:val="004F46DE"/>
    <w:rsid w:val="004F4C46"/>
    <w:rsid w:val="004F4D50"/>
    <w:rsid w:val="004F4F0B"/>
    <w:rsid w:val="004F52B6"/>
    <w:rsid w:val="004F5612"/>
    <w:rsid w:val="004F5B68"/>
    <w:rsid w:val="004F5B74"/>
    <w:rsid w:val="004F5BF1"/>
    <w:rsid w:val="004F5EDF"/>
    <w:rsid w:val="004F60A3"/>
    <w:rsid w:val="004F6147"/>
    <w:rsid w:val="004F63BA"/>
    <w:rsid w:val="004F6529"/>
    <w:rsid w:val="004F66A8"/>
    <w:rsid w:val="004F68A2"/>
    <w:rsid w:val="004F6949"/>
    <w:rsid w:val="004F6BD4"/>
    <w:rsid w:val="004F6C5D"/>
    <w:rsid w:val="004F70B1"/>
    <w:rsid w:val="004F7103"/>
    <w:rsid w:val="004F73C3"/>
    <w:rsid w:val="004F772C"/>
    <w:rsid w:val="004F77F3"/>
    <w:rsid w:val="004F7B72"/>
    <w:rsid w:val="004F7C9B"/>
    <w:rsid w:val="004F7DCF"/>
    <w:rsid w:val="0050010D"/>
    <w:rsid w:val="005003D0"/>
    <w:rsid w:val="00500550"/>
    <w:rsid w:val="005005B8"/>
    <w:rsid w:val="00500815"/>
    <w:rsid w:val="00500B7F"/>
    <w:rsid w:val="00501066"/>
    <w:rsid w:val="00502440"/>
    <w:rsid w:val="005029E1"/>
    <w:rsid w:val="00502FE4"/>
    <w:rsid w:val="00503220"/>
    <w:rsid w:val="00503381"/>
    <w:rsid w:val="005033D2"/>
    <w:rsid w:val="00503521"/>
    <w:rsid w:val="0050373B"/>
    <w:rsid w:val="00503B71"/>
    <w:rsid w:val="0050419E"/>
    <w:rsid w:val="00504417"/>
    <w:rsid w:val="0050443D"/>
    <w:rsid w:val="0050444F"/>
    <w:rsid w:val="005045D1"/>
    <w:rsid w:val="00504879"/>
    <w:rsid w:val="005049BE"/>
    <w:rsid w:val="00504A47"/>
    <w:rsid w:val="00504B70"/>
    <w:rsid w:val="0050517C"/>
    <w:rsid w:val="00505875"/>
    <w:rsid w:val="00505BD8"/>
    <w:rsid w:val="00505BE6"/>
    <w:rsid w:val="005060C4"/>
    <w:rsid w:val="005060D3"/>
    <w:rsid w:val="005062DA"/>
    <w:rsid w:val="00506408"/>
    <w:rsid w:val="00506653"/>
    <w:rsid w:val="00506849"/>
    <w:rsid w:val="00506C4D"/>
    <w:rsid w:val="00506C94"/>
    <w:rsid w:val="00507204"/>
    <w:rsid w:val="005076C6"/>
    <w:rsid w:val="00507CA9"/>
    <w:rsid w:val="005100AA"/>
    <w:rsid w:val="005100B0"/>
    <w:rsid w:val="00510460"/>
    <w:rsid w:val="00510744"/>
    <w:rsid w:val="0051076E"/>
    <w:rsid w:val="00510A20"/>
    <w:rsid w:val="00510BD8"/>
    <w:rsid w:val="0051113F"/>
    <w:rsid w:val="00511192"/>
    <w:rsid w:val="00511D75"/>
    <w:rsid w:val="00512849"/>
    <w:rsid w:val="00512A80"/>
    <w:rsid w:val="00512AB9"/>
    <w:rsid w:val="00512BD3"/>
    <w:rsid w:val="00512E6B"/>
    <w:rsid w:val="00512F7C"/>
    <w:rsid w:val="00512FAD"/>
    <w:rsid w:val="0051360C"/>
    <w:rsid w:val="0051367C"/>
    <w:rsid w:val="005139C5"/>
    <w:rsid w:val="00513B6C"/>
    <w:rsid w:val="00513FAB"/>
    <w:rsid w:val="00514083"/>
    <w:rsid w:val="005148C7"/>
    <w:rsid w:val="00514FE0"/>
    <w:rsid w:val="005152B6"/>
    <w:rsid w:val="005152FC"/>
    <w:rsid w:val="00515650"/>
    <w:rsid w:val="0051575C"/>
    <w:rsid w:val="005157F5"/>
    <w:rsid w:val="00515E3A"/>
    <w:rsid w:val="00515F5C"/>
    <w:rsid w:val="00516500"/>
    <w:rsid w:val="005165BF"/>
    <w:rsid w:val="00516851"/>
    <w:rsid w:val="00516ABA"/>
    <w:rsid w:val="00516E88"/>
    <w:rsid w:val="005174A7"/>
    <w:rsid w:val="005179E3"/>
    <w:rsid w:val="00517CA7"/>
    <w:rsid w:val="00517D76"/>
    <w:rsid w:val="00517E09"/>
    <w:rsid w:val="00520187"/>
    <w:rsid w:val="0052021D"/>
    <w:rsid w:val="005206A8"/>
    <w:rsid w:val="005213C9"/>
    <w:rsid w:val="00521496"/>
    <w:rsid w:val="00521859"/>
    <w:rsid w:val="0052196D"/>
    <w:rsid w:val="005219FB"/>
    <w:rsid w:val="00521A3F"/>
    <w:rsid w:val="00521C02"/>
    <w:rsid w:val="00521EAC"/>
    <w:rsid w:val="00522003"/>
    <w:rsid w:val="005220AD"/>
    <w:rsid w:val="005229D5"/>
    <w:rsid w:val="005229E8"/>
    <w:rsid w:val="00522EFE"/>
    <w:rsid w:val="00523001"/>
    <w:rsid w:val="00523229"/>
    <w:rsid w:val="005233DF"/>
    <w:rsid w:val="00523889"/>
    <w:rsid w:val="00523965"/>
    <w:rsid w:val="00523CFA"/>
    <w:rsid w:val="00523FF8"/>
    <w:rsid w:val="00524167"/>
    <w:rsid w:val="005241A6"/>
    <w:rsid w:val="005244F8"/>
    <w:rsid w:val="00524B07"/>
    <w:rsid w:val="00524B7D"/>
    <w:rsid w:val="00525428"/>
    <w:rsid w:val="005255A8"/>
    <w:rsid w:val="005255B6"/>
    <w:rsid w:val="0052585E"/>
    <w:rsid w:val="00525EA5"/>
    <w:rsid w:val="00525EAD"/>
    <w:rsid w:val="005262F0"/>
    <w:rsid w:val="005268A7"/>
    <w:rsid w:val="005276EA"/>
    <w:rsid w:val="00527A2D"/>
    <w:rsid w:val="00527BA3"/>
    <w:rsid w:val="00527D82"/>
    <w:rsid w:val="00527DD2"/>
    <w:rsid w:val="00527E78"/>
    <w:rsid w:val="00530264"/>
    <w:rsid w:val="00530655"/>
    <w:rsid w:val="00530982"/>
    <w:rsid w:val="00530B6E"/>
    <w:rsid w:val="00530B9F"/>
    <w:rsid w:val="005313D9"/>
    <w:rsid w:val="005318B7"/>
    <w:rsid w:val="00531BFD"/>
    <w:rsid w:val="00532012"/>
    <w:rsid w:val="00532160"/>
    <w:rsid w:val="005329FB"/>
    <w:rsid w:val="00532D79"/>
    <w:rsid w:val="0053313A"/>
    <w:rsid w:val="0053322F"/>
    <w:rsid w:val="0053329F"/>
    <w:rsid w:val="005333BE"/>
    <w:rsid w:val="00533659"/>
    <w:rsid w:val="005336FA"/>
    <w:rsid w:val="00533756"/>
    <w:rsid w:val="00533772"/>
    <w:rsid w:val="0053416D"/>
    <w:rsid w:val="005341D7"/>
    <w:rsid w:val="00534345"/>
    <w:rsid w:val="005344A2"/>
    <w:rsid w:val="0053463A"/>
    <w:rsid w:val="00534988"/>
    <w:rsid w:val="005352B0"/>
    <w:rsid w:val="0053532A"/>
    <w:rsid w:val="00535D2A"/>
    <w:rsid w:val="00535DC8"/>
    <w:rsid w:val="00535E9F"/>
    <w:rsid w:val="00535EDB"/>
    <w:rsid w:val="00536007"/>
    <w:rsid w:val="00536683"/>
    <w:rsid w:val="005377A1"/>
    <w:rsid w:val="00537F1B"/>
    <w:rsid w:val="00537FFC"/>
    <w:rsid w:val="00540011"/>
    <w:rsid w:val="00540096"/>
    <w:rsid w:val="005401A1"/>
    <w:rsid w:val="005404F0"/>
    <w:rsid w:val="0054054A"/>
    <w:rsid w:val="0054069F"/>
    <w:rsid w:val="005408E3"/>
    <w:rsid w:val="00540B96"/>
    <w:rsid w:val="005411CE"/>
    <w:rsid w:val="0054182D"/>
    <w:rsid w:val="00541859"/>
    <w:rsid w:val="0054196A"/>
    <w:rsid w:val="00541EBB"/>
    <w:rsid w:val="005421D7"/>
    <w:rsid w:val="005421F5"/>
    <w:rsid w:val="0054295A"/>
    <w:rsid w:val="00542A93"/>
    <w:rsid w:val="00542B85"/>
    <w:rsid w:val="00542C5D"/>
    <w:rsid w:val="005433E7"/>
    <w:rsid w:val="00543A59"/>
    <w:rsid w:val="00543A74"/>
    <w:rsid w:val="00543E14"/>
    <w:rsid w:val="00543FFE"/>
    <w:rsid w:val="005441E7"/>
    <w:rsid w:val="0054438F"/>
    <w:rsid w:val="005444BB"/>
    <w:rsid w:val="005444C6"/>
    <w:rsid w:val="005444F1"/>
    <w:rsid w:val="0054466A"/>
    <w:rsid w:val="00544B8F"/>
    <w:rsid w:val="00544E17"/>
    <w:rsid w:val="00544ECC"/>
    <w:rsid w:val="0054535F"/>
    <w:rsid w:val="0054593B"/>
    <w:rsid w:val="00545AB8"/>
    <w:rsid w:val="00545B74"/>
    <w:rsid w:val="00545C33"/>
    <w:rsid w:val="005466B2"/>
    <w:rsid w:val="005468B9"/>
    <w:rsid w:val="00546A70"/>
    <w:rsid w:val="00546F64"/>
    <w:rsid w:val="005470EA"/>
    <w:rsid w:val="00547216"/>
    <w:rsid w:val="005474B0"/>
    <w:rsid w:val="00547E0D"/>
    <w:rsid w:val="00547E13"/>
    <w:rsid w:val="00547E4E"/>
    <w:rsid w:val="00547ED6"/>
    <w:rsid w:val="005500B3"/>
    <w:rsid w:val="005505B5"/>
    <w:rsid w:val="005505E6"/>
    <w:rsid w:val="005506DA"/>
    <w:rsid w:val="00550C66"/>
    <w:rsid w:val="00550DDA"/>
    <w:rsid w:val="00551013"/>
    <w:rsid w:val="00551206"/>
    <w:rsid w:val="0055139A"/>
    <w:rsid w:val="0055157C"/>
    <w:rsid w:val="00551669"/>
    <w:rsid w:val="0055175E"/>
    <w:rsid w:val="00551A2A"/>
    <w:rsid w:val="00551E09"/>
    <w:rsid w:val="0055234D"/>
    <w:rsid w:val="005523CD"/>
    <w:rsid w:val="005524A9"/>
    <w:rsid w:val="0055275B"/>
    <w:rsid w:val="00552A25"/>
    <w:rsid w:val="00552DC7"/>
    <w:rsid w:val="005530B5"/>
    <w:rsid w:val="005530F4"/>
    <w:rsid w:val="00553A05"/>
    <w:rsid w:val="00553CF6"/>
    <w:rsid w:val="00553E26"/>
    <w:rsid w:val="00554385"/>
    <w:rsid w:val="0055452E"/>
    <w:rsid w:val="00554802"/>
    <w:rsid w:val="0055482C"/>
    <w:rsid w:val="005549B6"/>
    <w:rsid w:val="00555192"/>
    <w:rsid w:val="0055597C"/>
    <w:rsid w:val="00555F97"/>
    <w:rsid w:val="005562DE"/>
    <w:rsid w:val="005563F1"/>
    <w:rsid w:val="0055668F"/>
    <w:rsid w:val="00556744"/>
    <w:rsid w:val="00556C10"/>
    <w:rsid w:val="005572EF"/>
    <w:rsid w:val="0055763E"/>
    <w:rsid w:val="00557B91"/>
    <w:rsid w:val="00557E4B"/>
    <w:rsid w:val="00557FE4"/>
    <w:rsid w:val="00560029"/>
    <w:rsid w:val="005600CD"/>
    <w:rsid w:val="00560274"/>
    <w:rsid w:val="00560911"/>
    <w:rsid w:val="00560BCC"/>
    <w:rsid w:val="005612FA"/>
    <w:rsid w:val="00561323"/>
    <w:rsid w:val="005613BF"/>
    <w:rsid w:val="00561623"/>
    <w:rsid w:val="0056162A"/>
    <w:rsid w:val="00561C12"/>
    <w:rsid w:val="005627D8"/>
    <w:rsid w:val="00562E81"/>
    <w:rsid w:val="0056374C"/>
    <w:rsid w:val="00563B0D"/>
    <w:rsid w:val="00563B88"/>
    <w:rsid w:val="00563C9F"/>
    <w:rsid w:val="00563CD2"/>
    <w:rsid w:val="00563F15"/>
    <w:rsid w:val="00564820"/>
    <w:rsid w:val="00564D11"/>
    <w:rsid w:val="00564E2F"/>
    <w:rsid w:val="00565276"/>
    <w:rsid w:val="005652CE"/>
    <w:rsid w:val="0056595B"/>
    <w:rsid w:val="00565A3E"/>
    <w:rsid w:val="00565A95"/>
    <w:rsid w:val="00565B21"/>
    <w:rsid w:val="00565C65"/>
    <w:rsid w:val="00565D0D"/>
    <w:rsid w:val="005667F4"/>
    <w:rsid w:val="00566D90"/>
    <w:rsid w:val="00566E02"/>
    <w:rsid w:val="005670E9"/>
    <w:rsid w:val="0056726C"/>
    <w:rsid w:val="0056727D"/>
    <w:rsid w:val="0056761C"/>
    <w:rsid w:val="00567740"/>
    <w:rsid w:val="00567B3E"/>
    <w:rsid w:val="0057033E"/>
    <w:rsid w:val="00570432"/>
    <w:rsid w:val="00570737"/>
    <w:rsid w:val="0057093D"/>
    <w:rsid w:val="00570A59"/>
    <w:rsid w:val="00570AC1"/>
    <w:rsid w:val="00570B6F"/>
    <w:rsid w:val="00570E3E"/>
    <w:rsid w:val="00570E40"/>
    <w:rsid w:val="0057102A"/>
    <w:rsid w:val="005710FA"/>
    <w:rsid w:val="0057122D"/>
    <w:rsid w:val="00571481"/>
    <w:rsid w:val="0057168E"/>
    <w:rsid w:val="0057170A"/>
    <w:rsid w:val="00571753"/>
    <w:rsid w:val="00571B21"/>
    <w:rsid w:val="00571D99"/>
    <w:rsid w:val="00571DF0"/>
    <w:rsid w:val="00572276"/>
    <w:rsid w:val="0057250B"/>
    <w:rsid w:val="005726A5"/>
    <w:rsid w:val="005727DE"/>
    <w:rsid w:val="00572978"/>
    <w:rsid w:val="005731AA"/>
    <w:rsid w:val="00573507"/>
    <w:rsid w:val="0057366A"/>
    <w:rsid w:val="005739A1"/>
    <w:rsid w:val="00573A33"/>
    <w:rsid w:val="00573C7C"/>
    <w:rsid w:val="005743E4"/>
    <w:rsid w:val="005744B6"/>
    <w:rsid w:val="005744D5"/>
    <w:rsid w:val="00574603"/>
    <w:rsid w:val="005748D3"/>
    <w:rsid w:val="00574AC0"/>
    <w:rsid w:val="00574F6D"/>
    <w:rsid w:val="00575691"/>
    <w:rsid w:val="00575744"/>
    <w:rsid w:val="00575FF2"/>
    <w:rsid w:val="00576926"/>
    <w:rsid w:val="00576F58"/>
    <w:rsid w:val="00576F8F"/>
    <w:rsid w:val="00577246"/>
    <w:rsid w:val="00577490"/>
    <w:rsid w:val="005775E4"/>
    <w:rsid w:val="0057766F"/>
    <w:rsid w:val="005776F7"/>
    <w:rsid w:val="0057783C"/>
    <w:rsid w:val="00577B2A"/>
    <w:rsid w:val="00577D22"/>
    <w:rsid w:val="00577DF0"/>
    <w:rsid w:val="00580224"/>
    <w:rsid w:val="0058049E"/>
    <w:rsid w:val="00580727"/>
    <w:rsid w:val="005808CC"/>
    <w:rsid w:val="0058092A"/>
    <w:rsid w:val="005809BE"/>
    <w:rsid w:val="00580AAC"/>
    <w:rsid w:val="00580DC9"/>
    <w:rsid w:val="00581228"/>
    <w:rsid w:val="0058150E"/>
    <w:rsid w:val="005815B9"/>
    <w:rsid w:val="005815CF"/>
    <w:rsid w:val="005817E2"/>
    <w:rsid w:val="005820E0"/>
    <w:rsid w:val="00582200"/>
    <w:rsid w:val="00582373"/>
    <w:rsid w:val="00582421"/>
    <w:rsid w:val="005828D1"/>
    <w:rsid w:val="0058303A"/>
    <w:rsid w:val="005831F5"/>
    <w:rsid w:val="005836F1"/>
    <w:rsid w:val="0058375F"/>
    <w:rsid w:val="00583944"/>
    <w:rsid w:val="005839EA"/>
    <w:rsid w:val="00584853"/>
    <w:rsid w:val="00585087"/>
    <w:rsid w:val="0058523C"/>
    <w:rsid w:val="00585370"/>
    <w:rsid w:val="00585436"/>
    <w:rsid w:val="0058560C"/>
    <w:rsid w:val="00585630"/>
    <w:rsid w:val="00585772"/>
    <w:rsid w:val="0058581E"/>
    <w:rsid w:val="00585820"/>
    <w:rsid w:val="00585C44"/>
    <w:rsid w:val="00585C62"/>
    <w:rsid w:val="00586579"/>
    <w:rsid w:val="005865CA"/>
    <w:rsid w:val="00586738"/>
    <w:rsid w:val="00586771"/>
    <w:rsid w:val="005867DA"/>
    <w:rsid w:val="00586811"/>
    <w:rsid w:val="00587781"/>
    <w:rsid w:val="00587A13"/>
    <w:rsid w:val="00587A62"/>
    <w:rsid w:val="00587CEF"/>
    <w:rsid w:val="0059013E"/>
    <w:rsid w:val="005910EB"/>
    <w:rsid w:val="0059139D"/>
    <w:rsid w:val="00591441"/>
    <w:rsid w:val="0059144E"/>
    <w:rsid w:val="00591465"/>
    <w:rsid w:val="00591558"/>
    <w:rsid w:val="00591580"/>
    <w:rsid w:val="0059182B"/>
    <w:rsid w:val="00591BB5"/>
    <w:rsid w:val="00591C30"/>
    <w:rsid w:val="00592446"/>
    <w:rsid w:val="00592FC6"/>
    <w:rsid w:val="0059343A"/>
    <w:rsid w:val="00593665"/>
    <w:rsid w:val="0059366F"/>
    <w:rsid w:val="00593A5F"/>
    <w:rsid w:val="00593C7D"/>
    <w:rsid w:val="00593F98"/>
    <w:rsid w:val="00594240"/>
    <w:rsid w:val="005942BF"/>
    <w:rsid w:val="005943C8"/>
    <w:rsid w:val="00594C86"/>
    <w:rsid w:val="00594FE8"/>
    <w:rsid w:val="005950F2"/>
    <w:rsid w:val="0059538D"/>
    <w:rsid w:val="00595497"/>
    <w:rsid w:val="00595534"/>
    <w:rsid w:val="005957BC"/>
    <w:rsid w:val="005960D9"/>
    <w:rsid w:val="005961AB"/>
    <w:rsid w:val="005962DE"/>
    <w:rsid w:val="00596A4E"/>
    <w:rsid w:val="00596F29"/>
    <w:rsid w:val="005971A7"/>
    <w:rsid w:val="0059728C"/>
    <w:rsid w:val="005974DF"/>
    <w:rsid w:val="0059780E"/>
    <w:rsid w:val="0059786C"/>
    <w:rsid w:val="0059793B"/>
    <w:rsid w:val="00597D37"/>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467"/>
    <w:rsid w:val="005A257C"/>
    <w:rsid w:val="005A2868"/>
    <w:rsid w:val="005A2C8E"/>
    <w:rsid w:val="005A2D5B"/>
    <w:rsid w:val="005A2E29"/>
    <w:rsid w:val="005A3390"/>
    <w:rsid w:val="005A347B"/>
    <w:rsid w:val="005A348A"/>
    <w:rsid w:val="005A34C3"/>
    <w:rsid w:val="005A36C3"/>
    <w:rsid w:val="005A3A84"/>
    <w:rsid w:val="005A407A"/>
    <w:rsid w:val="005A40AC"/>
    <w:rsid w:val="005A4250"/>
    <w:rsid w:val="005A4503"/>
    <w:rsid w:val="005A45F3"/>
    <w:rsid w:val="005A4BA9"/>
    <w:rsid w:val="005A5044"/>
    <w:rsid w:val="005A5309"/>
    <w:rsid w:val="005A552F"/>
    <w:rsid w:val="005A55AC"/>
    <w:rsid w:val="005A5A13"/>
    <w:rsid w:val="005A5D13"/>
    <w:rsid w:val="005A5E31"/>
    <w:rsid w:val="005A5E55"/>
    <w:rsid w:val="005A5F59"/>
    <w:rsid w:val="005A6133"/>
    <w:rsid w:val="005A6152"/>
    <w:rsid w:val="005A68DA"/>
    <w:rsid w:val="005A6DCC"/>
    <w:rsid w:val="005A6F2F"/>
    <w:rsid w:val="005A6F5B"/>
    <w:rsid w:val="005A7156"/>
    <w:rsid w:val="005A71F4"/>
    <w:rsid w:val="005A7762"/>
    <w:rsid w:val="005A7ABF"/>
    <w:rsid w:val="005A7BD0"/>
    <w:rsid w:val="005A7F16"/>
    <w:rsid w:val="005B00BE"/>
    <w:rsid w:val="005B0156"/>
    <w:rsid w:val="005B02F3"/>
    <w:rsid w:val="005B05B4"/>
    <w:rsid w:val="005B08F3"/>
    <w:rsid w:val="005B09E4"/>
    <w:rsid w:val="005B0C0C"/>
    <w:rsid w:val="005B0DE2"/>
    <w:rsid w:val="005B14F2"/>
    <w:rsid w:val="005B1604"/>
    <w:rsid w:val="005B166E"/>
    <w:rsid w:val="005B2090"/>
    <w:rsid w:val="005B2308"/>
    <w:rsid w:val="005B2498"/>
    <w:rsid w:val="005B280B"/>
    <w:rsid w:val="005B2D2F"/>
    <w:rsid w:val="005B34A3"/>
    <w:rsid w:val="005B3660"/>
    <w:rsid w:val="005B38A1"/>
    <w:rsid w:val="005B39AE"/>
    <w:rsid w:val="005B3A88"/>
    <w:rsid w:val="005B3B07"/>
    <w:rsid w:val="005B3BDB"/>
    <w:rsid w:val="005B3E73"/>
    <w:rsid w:val="005B426F"/>
    <w:rsid w:val="005B4900"/>
    <w:rsid w:val="005B5534"/>
    <w:rsid w:val="005B577E"/>
    <w:rsid w:val="005B61DC"/>
    <w:rsid w:val="005B62D7"/>
    <w:rsid w:val="005B6921"/>
    <w:rsid w:val="005B6D62"/>
    <w:rsid w:val="005B6E7B"/>
    <w:rsid w:val="005B6F34"/>
    <w:rsid w:val="005B7104"/>
    <w:rsid w:val="005B713B"/>
    <w:rsid w:val="005B7900"/>
    <w:rsid w:val="005C0017"/>
    <w:rsid w:val="005C01D0"/>
    <w:rsid w:val="005C0300"/>
    <w:rsid w:val="005C0F9C"/>
    <w:rsid w:val="005C0FAC"/>
    <w:rsid w:val="005C1B77"/>
    <w:rsid w:val="005C1BA6"/>
    <w:rsid w:val="005C1CD5"/>
    <w:rsid w:val="005C1F93"/>
    <w:rsid w:val="005C2032"/>
    <w:rsid w:val="005C20AD"/>
    <w:rsid w:val="005C22CC"/>
    <w:rsid w:val="005C23CF"/>
    <w:rsid w:val="005C2917"/>
    <w:rsid w:val="005C2BB4"/>
    <w:rsid w:val="005C2BC6"/>
    <w:rsid w:val="005C3029"/>
    <w:rsid w:val="005C30C2"/>
    <w:rsid w:val="005C3255"/>
    <w:rsid w:val="005C34AB"/>
    <w:rsid w:val="005C3585"/>
    <w:rsid w:val="005C370B"/>
    <w:rsid w:val="005C37CF"/>
    <w:rsid w:val="005C3A01"/>
    <w:rsid w:val="005C40D6"/>
    <w:rsid w:val="005C41F9"/>
    <w:rsid w:val="005C49FC"/>
    <w:rsid w:val="005C4AB0"/>
    <w:rsid w:val="005C4BD2"/>
    <w:rsid w:val="005C4EF7"/>
    <w:rsid w:val="005C5044"/>
    <w:rsid w:val="005C5AC4"/>
    <w:rsid w:val="005C5DBB"/>
    <w:rsid w:val="005C5F0B"/>
    <w:rsid w:val="005C5F21"/>
    <w:rsid w:val="005C60E1"/>
    <w:rsid w:val="005C6264"/>
    <w:rsid w:val="005C702B"/>
    <w:rsid w:val="005C7238"/>
    <w:rsid w:val="005C7364"/>
    <w:rsid w:val="005C75A6"/>
    <w:rsid w:val="005C767A"/>
    <w:rsid w:val="005C79FD"/>
    <w:rsid w:val="005D024D"/>
    <w:rsid w:val="005D0268"/>
    <w:rsid w:val="005D0418"/>
    <w:rsid w:val="005D0621"/>
    <w:rsid w:val="005D0806"/>
    <w:rsid w:val="005D099E"/>
    <w:rsid w:val="005D0B12"/>
    <w:rsid w:val="005D0C84"/>
    <w:rsid w:val="005D0CA9"/>
    <w:rsid w:val="005D14F4"/>
    <w:rsid w:val="005D194D"/>
    <w:rsid w:val="005D1BAE"/>
    <w:rsid w:val="005D1BF8"/>
    <w:rsid w:val="005D2179"/>
    <w:rsid w:val="005D2233"/>
    <w:rsid w:val="005D2363"/>
    <w:rsid w:val="005D289D"/>
    <w:rsid w:val="005D28D6"/>
    <w:rsid w:val="005D2A65"/>
    <w:rsid w:val="005D2BDA"/>
    <w:rsid w:val="005D31DC"/>
    <w:rsid w:val="005D3BE8"/>
    <w:rsid w:val="005D3DF4"/>
    <w:rsid w:val="005D41D4"/>
    <w:rsid w:val="005D44C6"/>
    <w:rsid w:val="005D45A9"/>
    <w:rsid w:val="005D46CB"/>
    <w:rsid w:val="005D4D74"/>
    <w:rsid w:val="005D55C5"/>
    <w:rsid w:val="005D561C"/>
    <w:rsid w:val="005D57D9"/>
    <w:rsid w:val="005D5CBD"/>
    <w:rsid w:val="005D61CE"/>
    <w:rsid w:val="005D66E1"/>
    <w:rsid w:val="005D6BA3"/>
    <w:rsid w:val="005D6CB0"/>
    <w:rsid w:val="005D7269"/>
    <w:rsid w:val="005D737B"/>
    <w:rsid w:val="005D737E"/>
    <w:rsid w:val="005D7493"/>
    <w:rsid w:val="005D756E"/>
    <w:rsid w:val="005D7804"/>
    <w:rsid w:val="005D7CA0"/>
    <w:rsid w:val="005D7D93"/>
    <w:rsid w:val="005D7FC2"/>
    <w:rsid w:val="005E047C"/>
    <w:rsid w:val="005E0653"/>
    <w:rsid w:val="005E0726"/>
    <w:rsid w:val="005E0AF2"/>
    <w:rsid w:val="005E125C"/>
    <w:rsid w:val="005E167B"/>
    <w:rsid w:val="005E196A"/>
    <w:rsid w:val="005E1D7E"/>
    <w:rsid w:val="005E25E1"/>
    <w:rsid w:val="005E2735"/>
    <w:rsid w:val="005E28D1"/>
    <w:rsid w:val="005E33DC"/>
    <w:rsid w:val="005E39B8"/>
    <w:rsid w:val="005E39C8"/>
    <w:rsid w:val="005E3C75"/>
    <w:rsid w:val="005E4669"/>
    <w:rsid w:val="005E46EB"/>
    <w:rsid w:val="005E4AD9"/>
    <w:rsid w:val="005E4CB7"/>
    <w:rsid w:val="005E593F"/>
    <w:rsid w:val="005E5B43"/>
    <w:rsid w:val="005E60F5"/>
    <w:rsid w:val="005E62DF"/>
    <w:rsid w:val="005E62F2"/>
    <w:rsid w:val="005E64FA"/>
    <w:rsid w:val="005E6D61"/>
    <w:rsid w:val="005E72BB"/>
    <w:rsid w:val="005E743B"/>
    <w:rsid w:val="005E77A5"/>
    <w:rsid w:val="005E7D7A"/>
    <w:rsid w:val="005E7E78"/>
    <w:rsid w:val="005E7E88"/>
    <w:rsid w:val="005F010F"/>
    <w:rsid w:val="005F01A7"/>
    <w:rsid w:val="005F0495"/>
    <w:rsid w:val="005F0B73"/>
    <w:rsid w:val="005F0EF4"/>
    <w:rsid w:val="005F1023"/>
    <w:rsid w:val="005F1781"/>
    <w:rsid w:val="005F19E6"/>
    <w:rsid w:val="005F1C99"/>
    <w:rsid w:val="005F1F49"/>
    <w:rsid w:val="005F1FA1"/>
    <w:rsid w:val="005F216E"/>
    <w:rsid w:val="005F228E"/>
    <w:rsid w:val="005F2640"/>
    <w:rsid w:val="005F296E"/>
    <w:rsid w:val="005F2ACE"/>
    <w:rsid w:val="005F2ED3"/>
    <w:rsid w:val="005F2F60"/>
    <w:rsid w:val="005F3551"/>
    <w:rsid w:val="005F369E"/>
    <w:rsid w:val="005F3B63"/>
    <w:rsid w:val="005F421E"/>
    <w:rsid w:val="005F4449"/>
    <w:rsid w:val="005F4751"/>
    <w:rsid w:val="005F4893"/>
    <w:rsid w:val="005F4952"/>
    <w:rsid w:val="005F4A5D"/>
    <w:rsid w:val="005F525B"/>
    <w:rsid w:val="005F54F6"/>
    <w:rsid w:val="005F5D79"/>
    <w:rsid w:val="005F5FA7"/>
    <w:rsid w:val="005F6011"/>
    <w:rsid w:val="005F68E0"/>
    <w:rsid w:val="005F6973"/>
    <w:rsid w:val="005F6985"/>
    <w:rsid w:val="005F6C0C"/>
    <w:rsid w:val="005F6CD4"/>
    <w:rsid w:val="005F6DEF"/>
    <w:rsid w:val="005F6ED3"/>
    <w:rsid w:val="005F737F"/>
    <w:rsid w:val="005F74F5"/>
    <w:rsid w:val="005F753D"/>
    <w:rsid w:val="00600554"/>
    <w:rsid w:val="00600691"/>
    <w:rsid w:val="006008B0"/>
    <w:rsid w:val="00600966"/>
    <w:rsid w:val="00600A46"/>
    <w:rsid w:val="00601C20"/>
    <w:rsid w:val="00601DDF"/>
    <w:rsid w:val="00602171"/>
    <w:rsid w:val="0060228C"/>
    <w:rsid w:val="00602616"/>
    <w:rsid w:val="00602FEC"/>
    <w:rsid w:val="00603109"/>
    <w:rsid w:val="00603132"/>
    <w:rsid w:val="006033AC"/>
    <w:rsid w:val="00603AE6"/>
    <w:rsid w:val="00603E46"/>
    <w:rsid w:val="00604A7A"/>
    <w:rsid w:val="00604CB4"/>
    <w:rsid w:val="0060566B"/>
    <w:rsid w:val="006057B2"/>
    <w:rsid w:val="00605975"/>
    <w:rsid w:val="00605E92"/>
    <w:rsid w:val="00605F32"/>
    <w:rsid w:val="00606558"/>
    <w:rsid w:val="0060656F"/>
    <w:rsid w:val="00606FCD"/>
    <w:rsid w:val="00607318"/>
    <w:rsid w:val="00607ABE"/>
    <w:rsid w:val="00607B18"/>
    <w:rsid w:val="00607B3D"/>
    <w:rsid w:val="00607B98"/>
    <w:rsid w:val="006103E4"/>
    <w:rsid w:val="006106EB"/>
    <w:rsid w:val="006112CB"/>
    <w:rsid w:val="0061143D"/>
    <w:rsid w:val="00611ACA"/>
    <w:rsid w:val="00611BD5"/>
    <w:rsid w:val="00611D86"/>
    <w:rsid w:val="00611FB6"/>
    <w:rsid w:val="0061208E"/>
    <w:rsid w:val="006122AA"/>
    <w:rsid w:val="0061239F"/>
    <w:rsid w:val="00612879"/>
    <w:rsid w:val="00612B1F"/>
    <w:rsid w:val="006130E7"/>
    <w:rsid w:val="00613613"/>
    <w:rsid w:val="00613B39"/>
    <w:rsid w:val="00613BA7"/>
    <w:rsid w:val="00613C54"/>
    <w:rsid w:val="00613FC7"/>
    <w:rsid w:val="00614061"/>
    <w:rsid w:val="006140BC"/>
    <w:rsid w:val="006143B5"/>
    <w:rsid w:val="00614B82"/>
    <w:rsid w:val="00615208"/>
    <w:rsid w:val="006159DC"/>
    <w:rsid w:val="00615A76"/>
    <w:rsid w:val="00616227"/>
    <w:rsid w:val="00616720"/>
    <w:rsid w:val="006169DE"/>
    <w:rsid w:val="00617110"/>
    <w:rsid w:val="0061730F"/>
    <w:rsid w:val="00617552"/>
    <w:rsid w:val="006175B8"/>
    <w:rsid w:val="00617BBA"/>
    <w:rsid w:val="00617E32"/>
    <w:rsid w:val="00620605"/>
    <w:rsid w:val="00620785"/>
    <w:rsid w:val="006208F6"/>
    <w:rsid w:val="00620AC5"/>
    <w:rsid w:val="0062118E"/>
    <w:rsid w:val="00621636"/>
    <w:rsid w:val="00621736"/>
    <w:rsid w:val="006218D5"/>
    <w:rsid w:val="00621D32"/>
    <w:rsid w:val="00621D50"/>
    <w:rsid w:val="00621DCF"/>
    <w:rsid w:val="006225F3"/>
    <w:rsid w:val="00622661"/>
    <w:rsid w:val="006228DC"/>
    <w:rsid w:val="006228E2"/>
    <w:rsid w:val="00622D72"/>
    <w:rsid w:val="0062307E"/>
    <w:rsid w:val="00623DC9"/>
    <w:rsid w:val="006240C5"/>
    <w:rsid w:val="00624F8E"/>
    <w:rsid w:val="006251B6"/>
    <w:rsid w:val="00625346"/>
    <w:rsid w:val="006253AC"/>
    <w:rsid w:val="006254AB"/>
    <w:rsid w:val="00625583"/>
    <w:rsid w:val="00625BBB"/>
    <w:rsid w:val="00625C00"/>
    <w:rsid w:val="00625F55"/>
    <w:rsid w:val="0062601D"/>
    <w:rsid w:val="006260CB"/>
    <w:rsid w:val="00626737"/>
    <w:rsid w:val="00626C69"/>
    <w:rsid w:val="00627037"/>
    <w:rsid w:val="006271C3"/>
    <w:rsid w:val="00627B68"/>
    <w:rsid w:val="00627D27"/>
    <w:rsid w:val="00627EB3"/>
    <w:rsid w:val="0063015D"/>
    <w:rsid w:val="00630314"/>
    <w:rsid w:val="00630469"/>
    <w:rsid w:val="006304FA"/>
    <w:rsid w:val="00630B71"/>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4F7"/>
    <w:rsid w:val="006329B5"/>
    <w:rsid w:val="00633188"/>
    <w:rsid w:val="00633222"/>
    <w:rsid w:val="0063349C"/>
    <w:rsid w:val="00633522"/>
    <w:rsid w:val="00633642"/>
    <w:rsid w:val="0063374B"/>
    <w:rsid w:val="0063395F"/>
    <w:rsid w:val="00633CAA"/>
    <w:rsid w:val="00633D17"/>
    <w:rsid w:val="00633E7A"/>
    <w:rsid w:val="00634020"/>
    <w:rsid w:val="006341EC"/>
    <w:rsid w:val="00634817"/>
    <w:rsid w:val="00634F66"/>
    <w:rsid w:val="006354D7"/>
    <w:rsid w:val="00635597"/>
    <w:rsid w:val="0063597E"/>
    <w:rsid w:val="00635B9B"/>
    <w:rsid w:val="00635C20"/>
    <w:rsid w:val="006364C0"/>
    <w:rsid w:val="00636B8A"/>
    <w:rsid w:val="00636D1D"/>
    <w:rsid w:val="006377EC"/>
    <w:rsid w:val="00637810"/>
    <w:rsid w:val="00637C08"/>
    <w:rsid w:val="006403F4"/>
    <w:rsid w:val="00640817"/>
    <w:rsid w:val="0064186F"/>
    <w:rsid w:val="006418B6"/>
    <w:rsid w:val="00641922"/>
    <w:rsid w:val="00641DF8"/>
    <w:rsid w:val="00642AA9"/>
    <w:rsid w:val="00642EC2"/>
    <w:rsid w:val="006438C6"/>
    <w:rsid w:val="006439F5"/>
    <w:rsid w:val="00643A97"/>
    <w:rsid w:val="00643F9D"/>
    <w:rsid w:val="00644B31"/>
    <w:rsid w:val="00644EF9"/>
    <w:rsid w:val="00644FE2"/>
    <w:rsid w:val="006454B4"/>
    <w:rsid w:val="006454FA"/>
    <w:rsid w:val="00645AC7"/>
    <w:rsid w:val="00645D68"/>
    <w:rsid w:val="00645DAB"/>
    <w:rsid w:val="00645E6B"/>
    <w:rsid w:val="0064662B"/>
    <w:rsid w:val="0064682B"/>
    <w:rsid w:val="00646F98"/>
    <w:rsid w:val="00647CF5"/>
    <w:rsid w:val="00647E4D"/>
    <w:rsid w:val="00647F60"/>
    <w:rsid w:val="00647F80"/>
    <w:rsid w:val="00647FCC"/>
    <w:rsid w:val="006500C3"/>
    <w:rsid w:val="00650870"/>
    <w:rsid w:val="00650879"/>
    <w:rsid w:val="00650919"/>
    <w:rsid w:val="00650984"/>
    <w:rsid w:val="00650E2E"/>
    <w:rsid w:val="0065133A"/>
    <w:rsid w:val="0065182F"/>
    <w:rsid w:val="006519D0"/>
    <w:rsid w:val="006519FE"/>
    <w:rsid w:val="00651C01"/>
    <w:rsid w:val="00651DA9"/>
    <w:rsid w:val="00652150"/>
    <w:rsid w:val="0065227A"/>
    <w:rsid w:val="0065232F"/>
    <w:rsid w:val="006527C9"/>
    <w:rsid w:val="00652D2D"/>
    <w:rsid w:val="00652FB0"/>
    <w:rsid w:val="00653017"/>
    <w:rsid w:val="006532AF"/>
    <w:rsid w:val="006536F4"/>
    <w:rsid w:val="00653B41"/>
    <w:rsid w:val="00653C9F"/>
    <w:rsid w:val="00654009"/>
    <w:rsid w:val="006543F4"/>
    <w:rsid w:val="006545A7"/>
    <w:rsid w:val="00654780"/>
    <w:rsid w:val="00654849"/>
    <w:rsid w:val="00654AAC"/>
    <w:rsid w:val="00654BC1"/>
    <w:rsid w:val="00654F09"/>
    <w:rsid w:val="006553BF"/>
    <w:rsid w:val="006554C9"/>
    <w:rsid w:val="00655AB6"/>
    <w:rsid w:val="0065601B"/>
    <w:rsid w:val="0065620B"/>
    <w:rsid w:val="006562C0"/>
    <w:rsid w:val="0065641A"/>
    <w:rsid w:val="006565CA"/>
    <w:rsid w:val="006569FA"/>
    <w:rsid w:val="00656A5E"/>
    <w:rsid w:val="00656CC6"/>
    <w:rsid w:val="00657846"/>
    <w:rsid w:val="00657D82"/>
    <w:rsid w:val="006601B6"/>
    <w:rsid w:val="0066033B"/>
    <w:rsid w:val="00660476"/>
    <w:rsid w:val="00660959"/>
    <w:rsid w:val="00660A28"/>
    <w:rsid w:val="00660C7F"/>
    <w:rsid w:val="00660FB7"/>
    <w:rsid w:val="006612CF"/>
    <w:rsid w:val="006616A9"/>
    <w:rsid w:val="006617F4"/>
    <w:rsid w:val="006618B4"/>
    <w:rsid w:val="00661B55"/>
    <w:rsid w:val="00662446"/>
    <w:rsid w:val="0066264F"/>
    <w:rsid w:val="0066286B"/>
    <w:rsid w:val="006628E8"/>
    <w:rsid w:val="00662D8A"/>
    <w:rsid w:val="00662F7C"/>
    <w:rsid w:val="00662F9D"/>
    <w:rsid w:val="006632E0"/>
    <w:rsid w:val="006638F9"/>
    <w:rsid w:val="00664462"/>
    <w:rsid w:val="00664871"/>
    <w:rsid w:val="00664B69"/>
    <w:rsid w:val="00664BCD"/>
    <w:rsid w:val="00664ED2"/>
    <w:rsid w:val="00665351"/>
    <w:rsid w:val="00665472"/>
    <w:rsid w:val="006657CA"/>
    <w:rsid w:val="006658E0"/>
    <w:rsid w:val="00665BF0"/>
    <w:rsid w:val="00665BFC"/>
    <w:rsid w:val="00665DA1"/>
    <w:rsid w:val="00665E0C"/>
    <w:rsid w:val="00665F57"/>
    <w:rsid w:val="006670E8"/>
    <w:rsid w:val="00667938"/>
    <w:rsid w:val="00667A5B"/>
    <w:rsid w:val="00667ADA"/>
    <w:rsid w:val="00667BFC"/>
    <w:rsid w:val="006700F0"/>
    <w:rsid w:val="006703AD"/>
    <w:rsid w:val="006703D0"/>
    <w:rsid w:val="0067041D"/>
    <w:rsid w:val="00670491"/>
    <w:rsid w:val="00670686"/>
    <w:rsid w:val="00670742"/>
    <w:rsid w:val="006707DF"/>
    <w:rsid w:val="00670E46"/>
    <w:rsid w:val="00670FC3"/>
    <w:rsid w:val="00671A3D"/>
    <w:rsid w:val="00671A7F"/>
    <w:rsid w:val="00671C0B"/>
    <w:rsid w:val="00671DE9"/>
    <w:rsid w:val="00672193"/>
    <w:rsid w:val="0067219C"/>
    <w:rsid w:val="006722BA"/>
    <w:rsid w:val="006722CC"/>
    <w:rsid w:val="00672595"/>
    <w:rsid w:val="0067279D"/>
    <w:rsid w:val="006727FD"/>
    <w:rsid w:val="00672865"/>
    <w:rsid w:val="00673286"/>
    <w:rsid w:val="00673DFA"/>
    <w:rsid w:val="00674232"/>
    <w:rsid w:val="0067472C"/>
    <w:rsid w:val="00674C59"/>
    <w:rsid w:val="0067501C"/>
    <w:rsid w:val="00675173"/>
    <w:rsid w:val="0067534F"/>
    <w:rsid w:val="006757B1"/>
    <w:rsid w:val="00675B13"/>
    <w:rsid w:val="00675D76"/>
    <w:rsid w:val="00675EC9"/>
    <w:rsid w:val="0067737B"/>
    <w:rsid w:val="006774F7"/>
    <w:rsid w:val="00677549"/>
    <w:rsid w:val="006775B6"/>
    <w:rsid w:val="006778BF"/>
    <w:rsid w:val="006778C3"/>
    <w:rsid w:val="00677DDD"/>
    <w:rsid w:val="00680133"/>
    <w:rsid w:val="00680224"/>
    <w:rsid w:val="0068030C"/>
    <w:rsid w:val="00680806"/>
    <w:rsid w:val="00680A59"/>
    <w:rsid w:val="00680BC1"/>
    <w:rsid w:val="00681FCA"/>
    <w:rsid w:val="006825D4"/>
    <w:rsid w:val="00682A4A"/>
    <w:rsid w:val="00682E0B"/>
    <w:rsid w:val="0068313F"/>
    <w:rsid w:val="00683255"/>
    <w:rsid w:val="006832B2"/>
    <w:rsid w:val="00683483"/>
    <w:rsid w:val="006835DC"/>
    <w:rsid w:val="00684532"/>
    <w:rsid w:val="0068471D"/>
    <w:rsid w:val="00684F79"/>
    <w:rsid w:val="006850A9"/>
    <w:rsid w:val="00685674"/>
    <w:rsid w:val="00685723"/>
    <w:rsid w:val="006858F3"/>
    <w:rsid w:val="00685CD8"/>
    <w:rsid w:val="0068618D"/>
    <w:rsid w:val="0068619F"/>
    <w:rsid w:val="0068628A"/>
    <w:rsid w:val="006867BE"/>
    <w:rsid w:val="00687AAE"/>
    <w:rsid w:val="00687C17"/>
    <w:rsid w:val="00687C92"/>
    <w:rsid w:val="00687DAE"/>
    <w:rsid w:val="006908AC"/>
    <w:rsid w:val="00690A20"/>
    <w:rsid w:val="0069114D"/>
    <w:rsid w:val="00691787"/>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741"/>
    <w:rsid w:val="00693AFD"/>
    <w:rsid w:val="00693BA3"/>
    <w:rsid w:val="00693EBB"/>
    <w:rsid w:val="00693FBF"/>
    <w:rsid w:val="006940BA"/>
    <w:rsid w:val="006945D0"/>
    <w:rsid w:val="006949BB"/>
    <w:rsid w:val="00694DC2"/>
    <w:rsid w:val="0069505B"/>
    <w:rsid w:val="006953C3"/>
    <w:rsid w:val="006957E4"/>
    <w:rsid w:val="00695C7D"/>
    <w:rsid w:val="00695FCC"/>
    <w:rsid w:val="00695FFE"/>
    <w:rsid w:val="0069613D"/>
    <w:rsid w:val="006962B6"/>
    <w:rsid w:val="0069646F"/>
    <w:rsid w:val="00696DD3"/>
    <w:rsid w:val="006970A5"/>
    <w:rsid w:val="00697304"/>
    <w:rsid w:val="006975FF"/>
    <w:rsid w:val="006977E2"/>
    <w:rsid w:val="00697A73"/>
    <w:rsid w:val="00697BAE"/>
    <w:rsid w:val="006A00C9"/>
    <w:rsid w:val="006A05A9"/>
    <w:rsid w:val="006A082B"/>
    <w:rsid w:val="006A087E"/>
    <w:rsid w:val="006A0C84"/>
    <w:rsid w:val="006A0CA6"/>
    <w:rsid w:val="006A0D9C"/>
    <w:rsid w:val="006A0DD7"/>
    <w:rsid w:val="006A14CB"/>
    <w:rsid w:val="006A18E5"/>
    <w:rsid w:val="006A23CD"/>
    <w:rsid w:val="006A23FE"/>
    <w:rsid w:val="006A24C8"/>
    <w:rsid w:val="006A28F4"/>
    <w:rsid w:val="006A296E"/>
    <w:rsid w:val="006A29F0"/>
    <w:rsid w:val="006A2A71"/>
    <w:rsid w:val="006A2B4A"/>
    <w:rsid w:val="006A2E97"/>
    <w:rsid w:val="006A30A0"/>
    <w:rsid w:val="006A324A"/>
    <w:rsid w:val="006A3672"/>
    <w:rsid w:val="006A39F1"/>
    <w:rsid w:val="006A40F3"/>
    <w:rsid w:val="006A435C"/>
    <w:rsid w:val="006A4493"/>
    <w:rsid w:val="006A4CE1"/>
    <w:rsid w:val="006A5322"/>
    <w:rsid w:val="006A5510"/>
    <w:rsid w:val="006A57DA"/>
    <w:rsid w:val="006A5A9B"/>
    <w:rsid w:val="006A62CA"/>
    <w:rsid w:val="006A6574"/>
    <w:rsid w:val="006A6F57"/>
    <w:rsid w:val="006A7269"/>
    <w:rsid w:val="006A74B7"/>
    <w:rsid w:val="006A74CD"/>
    <w:rsid w:val="006A74E6"/>
    <w:rsid w:val="006A75FA"/>
    <w:rsid w:val="006A76B3"/>
    <w:rsid w:val="006A77AE"/>
    <w:rsid w:val="006A7BAE"/>
    <w:rsid w:val="006A7C61"/>
    <w:rsid w:val="006B001D"/>
    <w:rsid w:val="006B02E4"/>
    <w:rsid w:val="006B0356"/>
    <w:rsid w:val="006B03C5"/>
    <w:rsid w:val="006B057F"/>
    <w:rsid w:val="006B060E"/>
    <w:rsid w:val="006B06C3"/>
    <w:rsid w:val="006B076C"/>
    <w:rsid w:val="006B07D2"/>
    <w:rsid w:val="006B0D78"/>
    <w:rsid w:val="006B0D9B"/>
    <w:rsid w:val="006B0DDC"/>
    <w:rsid w:val="006B0F1B"/>
    <w:rsid w:val="006B1024"/>
    <w:rsid w:val="006B107B"/>
    <w:rsid w:val="006B10DB"/>
    <w:rsid w:val="006B10FB"/>
    <w:rsid w:val="006B1711"/>
    <w:rsid w:val="006B1E2A"/>
    <w:rsid w:val="006B2704"/>
    <w:rsid w:val="006B326E"/>
    <w:rsid w:val="006B3739"/>
    <w:rsid w:val="006B3765"/>
    <w:rsid w:val="006B377F"/>
    <w:rsid w:val="006B3C76"/>
    <w:rsid w:val="006B3CB8"/>
    <w:rsid w:val="006B418E"/>
    <w:rsid w:val="006B4313"/>
    <w:rsid w:val="006B45E4"/>
    <w:rsid w:val="006B4817"/>
    <w:rsid w:val="006B4954"/>
    <w:rsid w:val="006B4B08"/>
    <w:rsid w:val="006B5043"/>
    <w:rsid w:val="006B5229"/>
    <w:rsid w:val="006B5905"/>
    <w:rsid w:val="006B5C1E"/>
    <w:rsid w:val="006B602B"/>
    <w:rsid w:val="006B60B0"/>
    <w:rsid w:val="006B655A"/>
    <w:rsid w:val="006B65F1"/>
    <w:rsid w:val="006B68DA"/>
    <w:rsid w:val="006B6B8F"/>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10F6"/>
    <w:rsid w:val="006C14AB"/>
    <w:rsid w:val="006C15CF"/>
    <w:rsid w:val="006C1989"/>
    <w:rsid w:val="006C1CC5"/>
    <w:rsid w:val="006C1FC8"/>
    <w:rsid w:val="006C201F"/>
    <w:rsid w:val="006C202B"/>
    <w:rsid w:val="006C225E"/>
    <w:rsid w:val="006C27BA"/>
    <w:rsid w:val="006C299C"/>
    <w:rsid w:val="006C29FD"/>
    <w:rsid w:val="006C2B5E"/>
    <w:rsid w:val="006C2CCE"/>
    <w:rsid w:val="006C3122"/>
    <w:rsid w:val="006C3670"/>
    <w:rsid w:val="006C36A6"/>
    <w:rsid w:val="006C3AE9"/>
    <w:rsid w:val="006C3B17"/>
    <w:rsid w:val="006C3EC9"/>
    <w:rsid w:val="006C40A9"/>
    <w:rsid w:val="006C4330"/>
    <w:rsid w:val="006C48BA"/>
    <w:rsid w:val="006C4952"/>
    <w:rsid w:val="006C4C5B"/>
    <w:rsid w:val="006C4EEB"/>
    <w:rsid w:val="006C5158"/>
    <w:rsid w:val="006C5163"/>
    <w:rsid w:val="006C5356"/>
    <w:rsid w:val="006C5391"/>
    <w:rsid w:val="006C540E"/>
    <w:rsid w:val="006C5472"/>
    <w:rsid w:val="006C563A"/>
    <w:rsid w:val="006C5941"/>
    <w:rsid w:val="006C5A81"/>
    <w:rsid w:val="006C5D88"/>
    <w:rsid w:val="006C61C2"/>
    <w:rsid w:val="006C6B6F"/>
    <w:rsid w:val="006C6F1A"/>
    <w:rsid w:val="006C6FD8"/>
    <w:rsid w:val="006C71CB"/>
    <w:rsid w:val="006C7829"/>
    <w:rsid w:val="006C7915"/>
    <w:rsid w:val="006D021A"/>
    <w:rsid w:val="006D03B6"/>
    <w:rsid w:val="006D0428"/>
    <w:rsid w:val="006D042F"/>
    <w:rsid w:val="006D056B"/>
    <w:rsid w:val="006D0B09"/>
    <w:rsid w:val="006D1382"/>
    <w:rsid w:val="006D1AB3"/>
    <w:rsid w:val="006D1AD2"/>
    <w:rsid w:val="006D1D2A"/>
    <w:rsid w:val="006D2238"/>
    <w:rsid w:val="006D3207"/>
    <w:rsid w:val="006D36DE"/>
    <w:rsid w:val="006D3BCD"/>
    <w:rsid w:val="006D3D90"/>
    <w:rsid w:val="006D3D99"/>
    <w:rsid w:val="006D42C8"/>
    <w:rsid w:val="006D4311"/>
    <w:rsid w:val="006D4666"/>
    <w:rsid w:val="006D4744"/>
    <w:rsid w:val="006D4E49"/>
    <w:rsid w:val="006D507E"/>
    <w:rsid w:val="006D5134"/>
    <w:rsid w:val="006D5983"/>
    <w:rsid w:val="006D6061"/>
    <w:rsid w:val="006D6135"/>
    <w:rsid w:val="006D6595"/>
    <w:rsid w:val="006D661A"/>
    <w:rsid w:val="006D6871"/>
    <w:rsid w:val="006D6B0A"/>
    <w:rsid w:val="006D6BE2"/>
    <w:rsid w:val="006D6C73"/>
    <w:rsid w:val="006D6CD9"/>
    <w:rsid w:val="006D6D73"/>
    <w:rsid w:val="006D74AC"/>
    <w:rsid w:val="006D775A"/>
    <w:rsid w:val="006D77EF"/>
    <w:rsid w:val="006D78C4"/>
    <w:rsid w:val="006D7AB5"/>
    <w:rsid w:val="006D7BB5"/>
    <w:rsid w:val="006D7D29"/>
    <w:rsid w:val="006D7D88"/>
    <w:rsid w:val="006D7E61"/>
    <w:rsid w:val="006D7F67"/>
    <w:rsid w:val="006D7F79"/>
    <w:rsid w:val="006E0322"/>
    <w:rsid w:val="006E0678"/>
    <w:rsid w:val="006E0807"/>
    <w:rsid w:val="006E0941"/>
    <w:rsid w:val="006E0970"/>
    <w:rsid w:val="006E09D4"/>
    <w:rsid w:val="006E0B0F"/>
    <w:rsid w:val="006E0F66"/>
    <w:rsid w:val="006E178E"/>
    <w:rsid w:val="006E1AEF"/>
    <w:rsid w:val="006E2126"/>
    <w:rsid w:val="006E2207"/>
    <w:rsid w:val="006E2230"/>
    <w:rsid w:val="006E2316"/>
    <w:rsid w:val="006E23CD"/>
    <w:rsid w:val="006E251F"/>
    <w:rsid w:val="006E279A"/>
    <w:rsid w:val="006E2E9B"/>
    <w:rsid w:val="006E2F14"/>
    <w:rsid w:val="006E3033"/>
    <w:rsid w:val="006E3313"/>
    <w:rsid w:val="006E3323"/>
    <w:rsid w:val="006E3687"/>
    <w:rsid w:val="006E3E43"/>
    <w:rsid w:val="006E4118"/>
    <w:rsid w:val="006E4AF6"/>
    <w:rsid w:val="006E4C96"/>
    <w:rsid w:val="006E4D30"/>
    <w:rsid w:val="006E4FB0"/>
    <w:rsid w:val="006E50C9"/>
    <w:rsid w:val="006E5245"/>
    <w:rsid w:val="006E53CD"/>
    <w:rsid w:val="006E5673"/>
    <w:rsid w:val="006E56A5"/>
    <w:rsid w:val="006E599A"/>
    <w:rsid w:val="006E5BE9"/>
    <w:rsid w:val="006E5D37"/>
    <w:rsid w:val="006E5EE4"/>
    <w:rsid w:val="006E6306"/>
    <w:rsid w:val="006E68C3"/>
    <w:rsid w:val="006E6CF1"/>
    <w:rsid w:val="006E706D"/>
    <w:rsid w:val="006E72B1"/>
    <w:rsid w:val="006E76AA"/>
    <w:rsid w:val="006E7721"/>
    <w:rsid w:val="006E7943"/>
    <w:rsid w:val="006F0095"/>
    <w:rsid w:val="006F03C5"/>
    <w:rsid w:val="006F0978"/>
    <w:rsid w:val="006F0AAB"/>
    <w:rsid w:val="006F0C7E"/>
    <w:rsid w:val="006F0E9B"/>
    <w:rsid w:val="006F112E"/>
    <w:rsid w:val="006F1161"/>
    <w:rsid w:val="006F1246"/>
    <w:rsid w:val="006F14B7"/>
    <w:rsid w:val="006F1883"/>
    <w:rsid w:val="006F26D9"/>
    <w:rsid w:val="006F2799"/>
    <w:rsid w:val="006F2E5F"/>
    <w:rsid w:val="006F331D"/>
    <w:rsid w:val="006F38CC"/>
    <w:rsid w:val="006F3918"/>
    <w:rsid w:val="006F393A"/>
    <w:rsid w:val="006F3B7C"/>
    <w:rsid w:val="006F3E99"/>
    <w:rsid w:val="006F4347"/>
    <w:rsid w:val="006F475F"/>
    <w:rsid w:val="006F4BDA"/>
    <w:rsid w:val="006F4C5E"/>
    <w:rsid w:val="006F4CF0"/>
    <w:rsid w:val="006F50BF"/>
    <w:rsid w:val="006F5142"/>
    <w:rsid w:val="006F5152"/>
    <w:rsid w:val="006F5292"/>
    <w:rsid w:val="006F54EC"/>
    <w:rsid w:val="006F576A"/>
    <w:rsid w:val="006F6547"/>
    <w:rsid w:val="006F6997"/>
    <w:rsid w:val="006F6A0E"/>
    <w:rsid w:val="006F6E81"/>
    <w:rsid w:val="006F70F3"/>
    <w:rsid w:val="006F7135"/>
    <w:rsid w:val="006F7152"/>
    <w:rsid w:val="006F7A25"/>
    <w:rsid w:val="006F7CE8"/>
    <w:rsid w:val="006F7F03"/>
    <w:rsid w:val="006F7F9D"/>
    <w:rsid w:val="0070042A"/>
    <w:rsid w:val="007004B1"/>
    <w:rsid w:val="007004EE"/>
    <w:rsid w:val="007005A6"/>
    <w:rsid w:val="00700605"/>
    <w:rsid w:val="00700905"/>
    <w:rsid w:val="007009FD"/>
    <w:rsid w:val="007010B0"/>
    <w:rsid w:val="00701664"/>
    <w:rsid w:val="00701FD7"/>
    <w:rsid w:val="0070200B"/>
    <w:rsid w:val="00702652"/>
    <w:rsid w:val="0070288F"/>
    <w:rsid w:val="00702BEC"/>
    <w:rsid w:val="00702F37"/>
    <w:rsid w:val="00703052"/>
    <w:rsid w:val="007030A1"/>
    <w:rsid w:val="0070354D"/>
    <w:rsid w:val="007037F6"/>
    <w:rsid w:val="0070391C"/>
    <w:rsid w:val="0070396F"/>
    <w:rsid w:val="00703A66"/>
    <w:rsid w:val="00703A97"/>
    <w:rsid w:val="00703C92"/>
    <w:rsid w:val="00703FFF"/>
    <w:rsid w:val="0070425E"/>
    <w:rsid w:val="007044AC"/>
    <w:rsid w:val="0070495E"/>
    <w:rsid w:val="00704AD5"/>
    <w:rsid w:val="00704F20"/>
    <w:rsid w:val="00705146"/>
    <w:rsid w:val="0070520E"/>
    <w:rsid w:val="0070539D"/>
    <w:rsid w:val="00705562"/>
    <w:rsid w:val="007055B9"/>
    <w:rsid w:val="0070583A"/>
    <w:rsid w:val="00705B27"/>
    <w:rsid w:val="00705B70"/>
    <w:rsid w:val="00706171"/>
    <w:rsid w:val="00706594"/>
    <w:rsid w:val="0070661F"/>
    <w:rsid w:val="007069E0"/>
    <w:rsid w:val="00706E83"/>
    <w:rsid w:val="00706EFE"/>
    <w:rsid w:val="0070759B"/>
    <w:rsid w:val="00707A5B"/>
    <w:rsid w:val="00707BB9"/>
    <w:rsid w:val="00707CA3"/>
    <w:rsid w:val="00707DEB"/>
    <w:rsid w:val="007100D5"/>
    <w:rsid w:val="0071030C"/>
    <w:rsid w:val="00710310"/>
    <w:rsid w:val="00710586"/>
    <w:rsid w:val="007108BB"/>
    <w:rsid w:val="00710EB4"/>
    <w:rsid w:val="00710F59"/>
    <w:rsid w:val="0071104F"/>
    <w:rsid w:val="00711148"/>
    <w:rsid w:val="00711159"/>
    <w:rsid w:val="00711582"/>
    <w:rsid w:val="00712274"/>
    <w:rsid w:val="007126E4"/>
    <w:rsid w:val="00712B10"/>
    <w:rsid w:val="00712D48"/>
    <w:rsid w:val="00713444"/>
    <w:rsid w:val="00713570"/>
    <w:rsid w:val="00713972"/>
    <w:rsid w:val="00713B31"/>
    <w:rsid w:val="00713BF4"/>
    <w:rsid w:val="00713C49"/>
    <w:rsid w:val="00713C77"/>
    <w:rsid w:val="00713F35"/>
    <w:rsid w:val="0071404B"/>
    <w:rsid w:val="007141E5"/>
    <w:rsid w:val="007146E3"/>
    <w:rsid w:val="0071508A"/>
    <w:rsid w:val="007152FA"/>
    <w:rsid w:val="00715366"/>
    <w:rsid w:val="00715424"/>
    <w:rsid w:val="007155F2"/>
    <w:rsid w:val="00715CF7"/>
    <w:rsid w:val="00715E7B"/>
    <w:rsid w:val="00715FAF"/>
    <w:rsid w:val="00716027"/>
    <w:rsid w:val="007162BE"/>
    <w:rsid w:val="007165E4"/>
    <w:rsid w:val="00716656"/>
    <w:rsid w:val="007167CF"/>
    <w:rsid w:val="00716885"/>
    <w:rsid w:val="00716FAB"/>
    <w:rsid w:val="0071703D"/>
    <w:rsid w:val="007172F9"/>
    <w:rsid w:val="00717856"/>
    <w:rsid w:val="0072012B"/>
    <w:rsid w:val="007201C1"/>
    <w:rsid w:val="007202B0"/>
    <w:rsid w:val="00720344"/>
    <w:rsid w:val="007204F7"/>
    <w:rsid w:val="007205A9"/>
    <w:rsid w:val="0072090D"/>
    <w:rsid w:val="00720A17"/>
    <w:rsid w:val="00720B14"/>
    <w:rsid w:val="00720B8E"/>
    <w:rsid w:val="00720DD0"/>
    <w:rsid w:val="007210BB"/>
    <w:rsid w:val="007221FD"/>
    <w:rsid w:val="007223F1"/>
    <w:rsid w:val="00722AEC"/>
    <w:rsid w:val="00722D75"/>
    <w:rsid w:val="00723A7A"/>
    <w:rsid w:val="00723AD7"/>
    <w:rsid w:val="00723CBA"/>
    <w:rsid w:val="00723D4C"/>
    <w:rsid w:val="00723F67"/>
    <w:rsid w:val="00723FD8"/>
    <w:rsid w:val="0072493B"/>
    <w:rsid w:val="00724D5D"/>
    <w:rsid w:val="0072549A"/>
    <w:rsid w:val="007256BA"/>
    <w:rsid w:val="007257B5"/>
    <w:rsid w:val="007258D8"/>
    <w:rsid w:val="0072598F"/>
    <w:rsid w:val="00725D0C"/>
    <w:rsid w:val="007265B4"/>
    <w:rsid w:val="007267DF"/>
    <w:rsid w:val="00726977"/>
    <w:rsid w:val="00726F7F"/>
    <w:rsid w:val="007270C9"/>
    <w:rsid w:val="00727791"/>
    <w:rsid w:val="00727964"/>
    <w:rsid w:val="00727AF4"/>
    <w:rsid w:val="00730020"/>
    <w:rsid w:val="0073021D"/>
    <w:rsid w:val="00730276"/>
    <w:rsid w:val="00730401"/>
    <w:rsid w:val="00730601"/>
    <w:rsid w:val="00730B70"/>
    <w:rsid w:val="00730F57"/>
    <w:rsid w:val="007310D0"/>
    <w:rsid w:val="007312B8"/>
    <w:rsid w:val="00731409"/>
    <w:rsid w:val="0073142D"/>
    <w:rsid w:val="007315C6"/>
    <w:rsid w:val="00731B02"/>
    <w:rsid w:val="00731CB6"/>
    <w:rsid w:val="00731FDD"/>
    <w:rsid w:val="007320A8"/>
    <w:rsid w:val="00732177"/>
    <w:rsid w:val="0073253C"/>
    <w:rsid w:val="007328D4"/>
    <w:rsid w:val="00732D1B"/>
    <w:rsid w:val="00732D5D"/>
    <w:rsid w:val="00733248"/>
    <w:rsid w:val="00733320"/>
    <w:rsid w:val="0073334D"/>
    <w:rsid w:val="0073356D"/>
    <w:rsid w:val="0073381E"/>
    <w:rsid w:val="007338BB"/>
    <w:rsid w:val="00733D95"/>
    <w:rsid w:val="00733EED"/>
    <w:rsid w:val="0073457F"/>
    <w:rsid w:val="007345BE"/>
    <w:rsid w:val="00734AEE"/>
    <w:rsid w:val="00735165"/>
    <w:rsid w:val="007351FD"/>
    <w:rsid w:val="007352BE"/>
    <w:rsid w:val="00735778"/>
    <w:rsid w:val="00735A58"/>
    <w:rsid w:val="00735E3F"/>
    <w:rsid w:val="00735F03"/>
    <w:rsid w:val="0073644C"/>
    <w:rsid w:val="00736A65"/>
    <w:rsid w:val="00736B02"/>
    <w:rsid w:val="00736C36"/>
    <w:rsid w:val="00737182"/>
    <w:rsid w:val="0073735D"/>
    <w:rsid w:val="00737B01"/>
    <w:rsid w:val="00737BD5"/>
    <w:rsid w:val="0074028E"/>
    <w:rsid w:val="00740396"/>
    <w:rsid w:val="007404E9"/>
    <w:rsid w:val="007406B0"/>
    <w:rsid w:val="007408FD"/>
    <w:rsid w:val="00740E4B"/>
    <w:rsid w:val="0074145E"/>
    <w:rsid w:val="00741AEA"/>
    <w:rsid w:val="00741B17"/>
    <w:rsid w:val="00741B74"/>
    <w:rsid w:val="00741B8B"/>
    <w:rsid w:val="00741C8C"/>
    <w:rsid w:val="00741F5F"/>
    <w:rsid w:val="007424D4"/>
    <w:rsid w:val="0074261B"/>
    <w:rsid w:val="007427C8"/>
    <w:rsid w:val="00742939"/>
    <w:rsid w:val="00742A18"/>
    <w:rsid w:val="00742B66"/>
    <w:rsid w:val="00742CD2"/>
    <w:rsid w:val="00742E00"/>
    <w:rsid w:val="007430F7"/>
    <w:rsid w:val="00743408"/>
    <w:rsid w:val="00743777"/>
    <w:rsid w:val="007439F9"/>
    <w:rsid w:val="00744193"/>
    <w:rsid w:val="007441EC"/>
    <w:rsid w:val="0074420E"/>
    <w:rsid w:val="0074422E"/>
    <w:rsid w:val="0074427D"/>
    <w:rsid w:val="007443E6"/>
    <w:rsid w:val="007445BB"/>
    <w:rsid w:val="007445E9"/>
    <w:rsid w:val="00744836"/>
    <w:rsid w:val="00745123"/>
    <w:rsid w:val="0074517A"/>
    <w:rsid w:val="007452B7"/>
    <w:rsid w:val="0074562B"/>
    <w:rsid w:val="00745A5C"/>
    <w:rsid w:val="0074650B"/>
    <w:rsid w:val="00746655"/>
    <w:rsid w:val="00747376"/>
    <w:rsid w:val="007474B0"/>
    <w:rsid w:val="007477E5"/>
    <w:rsid w:val="0074798D"/>
    <w:rsid w:val="007502DB"/>
    <w:rsid w:val="007502FE"/>
    <w:rsid w:val="007503B3"/>
    <w:rsid w:val="007505CE"/>
    <w:rsid w:val="00750830"/>
    <w:rsid w:val="007509C7"/>
    <w:rsid w:val="00750AA8"/>
    <w:rsid w:val="00750D07"/>
    <w:rsid w:val="00750D4A"/>
    <w:rsid w:val="007511C6"/>
    <w:rsid w:val="007516A6"/>
    <w:rsid w:val="00751774"/>
    <w:rsid w:val="007517B3"/>
    <w:rsid w:val="00751A12"/>
    <w:rsid w:val="00751A26"/>
    <w:rsid w:val="00752409"/>
    <w:rsid w:val="0075278F"/>
    <w:rsid w:val="00752C3E"/>
    <w:rsid w:val="00752E69"/>
    <w:rsid w:val="00752F02"/>
    <w:rsid w:val="00753481"/>
    <w:rsid w:val="00753528"/>
    <w:rsid w:val="0075352E"/>
    <w:rsid w:val="00753635"/>
    <w:rsid w:val="00753B43"/>
    <w:rsid w:val="00753FF6"/>
    <w:rsid w:val="0075406F"/>
    <w:rsid w:val="0075408F"/>
    <w:rsid w:val="0075414A"/>
    <w:rsid w:val="007541F7"/>
    <w:rsid w:val="00754237"/>
    <w:rsid w:val="0075431D"/>
    <w:rsid w:val="00754645"/>
    <w:rsid w:val="007549AA"/>
    <w:rsid w:val="00755176"/>
    <w:rsid w:val="00755BEB"/>
    <w:rsid w:val="00755D84"/>
    <w:rsid w:val="00755E38"/>
    <w:rsid w:val="0075603E"/>
    <w:rsid w:val="00756043"/>
    <w:rsid w:val="0075608D"/>
    <w:rsid w:val="007562DB"/>
    <w:rsid w:val="007563E4"/>
    <w:rsid w:val="00756576"/>
    <w:rsid w:val="00756AE3"/>
    <w:rsid w:val="00756CB7"/>
    <w:rsid w:val="00756D5B"/>
    <w:rsid w:val="00756F5D"/>
    <w:rsid w:val="00757B28"/>
    <w:rsid w:val="00757D23"/>
    <w:rsid w:val="00757F8A"/>
    <w:rsid w:val="0076058E"/>
    <w:rsid w:val="007609EA"/>
    <w:rsid w:val="00760DAC"/>
    <w:rsid w:val="00760DAF"/>
    <w:rsid w:val="0076122C"/>
    <w:rsid w:val="00761A25"/>
    <w:rsid w:val="007621AE"/>
    <w:rsid w:val="0076240D"/>
    <w:rsid w:val="00762624"/>
    <w:rsid w:val="00762A1C"/>
    <w:rsid w:val="00762F58"/>
    <w:rsid w:val="007637DB"/>
    <w:rsid w:val="00763B6A"/>
    <w:rsid w:val="00763BDD"/>
    <w:rsid w:val="00764A8D"/>
    <w:rsid w:val="007652C2"/>
    <w:rsid w:val="0076566F"/>
    <w:rsid w:val="007660B8"/>
    <w:rsid w:val="007662B7"/>
    <w:rsid w:val="00766437"/>
    <w:rsid w:val="0076663A"/>
    <w:rsid w:val="007667A9"/>
    <w:rsid w:val="00766EB0"/>
    <w:rsid w:val="0076730E"/>
    <w:rsid w:val="007673D1"/>
    <w:rsid w:val="007675EB"/>
    <w:rsid w:val="007678F1"/>
    <w:rsid w:val="00770130"/>
    <w:rsid w:val="00770561"/>
    <w:rsid w:val="0077069E"/>
    <w:rsid w:val="007716A5"/>
    <w:rsid w:val="00771748"/>
    <w:rsid w:val="00771AFE"/>
    <w:rsid w:val="00771BC1"/>
    <w:rsid w:val="00771E0A"/>
    <w:rsid w:val="00771E5C"/>
    <w:rsid w:val="007721F8"/>
    <w:rsid w:val="0077229B"/>
    <w:rsid w:val="0077238E"/>
    <w:rsid w:val="007729F6"/>
    <w:rsid w:val="00772B85"/>
    <w:rsid w:val="0077303F"/>
    <w:rsid w:val="00773574"/>
    <w:rsid w:val="007739D1"/>
    <w:rsid w:val="00773A6F"/>
    <w:rsid w:val="00773DFD"/>
    <w:rsid w:val="007747F4"/>
    <w:rsid w:val="0077497A"/>
    <w:rsid w:val="00774D5E"/>
    <w:rsid w:val="0077538D"/>
    <w:rsid w:val="00775A39"/>
    <w:rsid w:val="00775C48"/>
    <w:rsid w:val="00776481"/>
    <w:rsid w:val="0077673B"/>
    <w:rsid w:val="0077692A"/>
    <w:rsid w:val="007769EF"/>
    <w:rsid w:val="00776DDA"/>
    <w:rsid w:val="00776E79"/>
    <w:rsid w:val="00776E91"/>
    <w:rsid w:val="007775A4"/>
    <w:rsid w:val="0077775E"/>
    <w:rsid w:val="007800BA"/>
    <w:rsid w:val="007800DB"/>
    <w:rsid w:val="00780379"/>
    <w:rsid w:val="007803C8"/>
    <w:rsid w:val="00780AC6"/>
    <w:rsid w:val="00780B4F"/>
    <w:rsid w:val="00780BBC"/>
    <w:rsid w:val="00780D0C"/>
    <w:rsid w:val="00780D35"/>
    <w:rsid w:val="00780EC5"/>
    <w:rsid w:val="00781149"/>
    <w:rsid w:val="00781499"/>
    <w:rsid w:val="007815BD"/>
    <w:rsid w:val="00781A6C"/>
    <w:rsid w:val="007821AA"/>
    <w:rsid w:val="007822D7"/>
    <w:rsid w:val="00782303"/>
    <w:rsid w:val="007823D4"/>
    <w:rsid w:val="0078240C"/>
    <w:rsid w:val="00782846"/>
    <w:rsid w:val="007832AC"/>
    <w:rsid w:val="00783533"/>
    <w:rsid w:val="007836FF"/>
    <w:rsid w:val="00783BBD"/>
    <w:rsid w:val="00783C57"/>
    <w:rsid w:val="00784040"/>
    <w:rsid w:val="0078422A"/>
    <w:rsid w:val="00784468"/>
    <w:rsid w:val="00784A07"/>
    <w:rsid w:val="0078587E"/>
    <w:rsid w:val="00785B51"/>
    <w:rsid w:val="00785B69"/>
    <w:rsid w:val="00786027"/>
    <w:rsid w:val="007866D9"/>
    <w:rsid w:val="00786743"/>
    <w:rsid w:val="007868B1"/>
    <w:rsid w:val="0078695C"/>
    <w:rsid w:val="00786B38"/>
    <w:rsid w:val="00786C25"/>
    <w:rsid w:val="00786C42"/>
    <w:rsid w:val="00786CC7"/>
    <w:rsid w:val="00786D60"/>
    <w:rsid w:val="00787170"/>
    <w:rsid w:val="007871B9"/>
    <w:rsid w:val="007873DB"/>
    <w:rsid w:val="00790669"/>
    <w:rsid w:val="0079068A"/>
    <w:rsid w:val="007907B9"/>
    <w:rsid w:val="00790950"/>
    <w:rsid w:val="00790B16"/>
    <w:rsid w:val="00790CAD"/>
    <w:rsid w:val="00791125"/>
    <w:rsid w:val="007911DD"/>
    <w:rsid w:val="007913EC"/>
    <w:rsid w:val="00791635"/>
    <w:rsid w:val="007916D8"/>
    <w:rsid w:val="00791756"/>
    <w:rsid w:val="00791D5B"/>
    <w:rsid w:val="00791F99"/>
    <w:rsid w:val="007920BA"/>
    <w:rsid w:val="00792372"/>
    <w:rsid w:val="00792872"/>
    <w:rsid w:val="00792AB5"/>
    <w:rsid w:val="00792E27"/>
    <w:rsid w:val="00792FFB"/>
    <w:rsid w:val="0079323C"/>
    <w:rsid w:val="007934AF"/>
    <w:rsid w:val="00793725"/>
    <w:rsid w:val="0079392A"/>
    <w:rsid w:val="00793FAF"/>
    <w:rsid w:val="007943C0"/>
    <w:rsid w:val="00794958"/>
    <w:rsid w:val="00794A81"/>
    <w:rsid w:val="007951A2"/>
    <w:rsid w:val="00795394"/>
    <w:rsid w:val="00795A53"/>
    <w:rsid w:val="00795E70"/>
    <w:rsid w:val="0079617F"/>
    <w:rsid w:val="00796564"/>
    <w:rsid w:val="00796C9D"/>
    <w:rsid w:val="00797037"/>
    <w:rsid w:val="00797351"/>
    <w:rsid w:val="007974FB"/>
    <w:rsid w:val="007978B6"/>
    <w:rsid w:val="00797E73"/>
    <w:rsid w:val="007A01BB"/>
    <w:rsid w:val="007A01E1"/>
    <w:rsid w:val="007A03D7"/>
    <w:rsid w:val="007A0871"/>
    <w:rsid w:val="007A0CAB"/>
    <w:rsid w:val="007A1175"/>
    <w:rsid w:val="007A12E1"/>
    <w:rsid w:val="007A12ED"/>
    <w:rsid w:val="007A158E"/>
    <w:rsid w:val="007A161E"/>
    <w:rsid w:val="007A188D"/>
    <w:rsid w:val="007A1AEF"/>
    <w:rsid w:val="007A2011"/>
    <w:rsid w:val="007A2058"/>
    <w:rsid w:val="007A21E6"/>
    <w:rsid w:val="007A23B5"/>
    <w:rsid w:val="007A268F"/>
    <w:rsid w:val="007A3012"/>
    <w:rsid w:val="007A31F9"/>
    <w:rsid w:val="007A3312"/>
    <w:rsid w:val="007A3391"/>
    <w:rsid w:val="007A3417"/>
    <w:rsid w:val="007A358A"/>
    <w:rsid w:val="007A3A95"/>
    <w:rsid w:val="007A3B95"/>
    <w:rsid w:val="007A3C2D"/>
    <w:rsid w:val="007A3F78"/>
    <w:rsid w:val="007A4053"/>
    <w:rsid w:val="007A44AB"/>
    <w:rsid w:val="007A463C"/>
    <w:rsid w:val="007A4927"/>
    <w:rsid w:val="007A4B38"/>
    <w:rsid w:val="007A4ECD"/>
    <w:rsid w:val="007A4F3E"/>
    <w:rsid w:val="007A59B4"/>
    <w:rsid w:val="007A5B1E"/>
    <w:rsid w:val="007A5F2B"/>
    <w:rsid w:val="007A6044"/>
    <w:rsid w:val="007A60F2"/>
    <w:rsid w:val="007A63CC"/>
    <w:rsid w:val="007A67E9"/>
    <w:rsid w:val="007A6BBD"/>
    <w:rsid w:val="007A7106"/>
    <w:rsid w:val="007A72B8"/>
    <w:rsid w:val="007A7E4F"/>
    <w:rsid w:val="007B01CB"/>
    <w:rsid w:val="007B0400"/>
    <w:rsid w:val="007B08B0"/>
    <w:rsid w:val="007B09EC"/>
    <w:rsid w:val="007B0A37"/>
    <w:rsid w:val="007B0BEB"/>
    <w:rsid w:val="007B0FEF"/>
    <w:rsid w:val="007B117F"/>
    <w:rsid w:val="007B14A7"/>
    <w:rsid w:val="007B14C0"/>
    <w:rsid w:val="007B1857"/>
    <w:rsid w:val="007B18A1"/>
    <w:rsid w:val="007B1B2D"/>
    <w:rsid w:val="007B235F"/>
    <w:rsid w:val="007B2411"/>
    <w:rsid w:val="007B247D"/>
    <w:rsid w:val="007B271A"/>
    <w:rsid w:val="007B2B08"/>
    <w:rsid w:val="007B2CAC"/>
    <w:rsid w:val="007B2F98"/>
    <w:rsid w:val="007B38C1"/>
    <w:rsid w:val="007B3D4E"/>
    <w:rsid w:val="007B3EE9"/>
    <w:rsid w:val="007B4679"/>
    <w:rsid w:val="007B46D6"/>
    <w:rsid w:val="007B46EE"/>
    <w:rsid w:val="007B470F"/>
    <w:rsid w:val="007B4F94"/>
    <w:rsid w:val="007B5258"/>
    <w:rsid w:val="007B544F"/>
    <w:rsid w:val="007B547D"/>
    <w:rsid w:val="007B5563"/>
    <w:rsid w:val="007B5615"/>
    <w:rsid w:val="007B5872"/>
    <w:rsid w:val="007B589D"/>
    <w:rsid w:val="007B59B2"/>
    <w:rsid w:val="007B66C9"/>
    <w:rsid w:val="007B67A8"/>
    <w:rsid w:val="007B6F19"/>
    <w:rsid w:val="007B70A7"/>
    <w:rsid w:val="007B7170"/>
    <w:rsid w:val="007B7667"/>
    <w:rsid w:val="007B78F6"/>
    <w:rsid w:val="007B7A6C"/>
    <w:rsid w:val="007B7E09"/>
    <w:rsid w:val="007B7FEC"/>
    <w:rsid w:val="007C0015"/>
    <w:rsid w:val="007C0304"/>
    <w:rsid w:val="007C0437"/>
    <w:rsid w:val="007C0CF7"/>
    <w:rsid w:val="007C0E5E"/>
    <w:rsid w:val="007C0ECC"/>
    <w:rsid w:val="007C119E"/>
    <w:rsid w:val="007C139E"/>
    <w:rsid w:val="007C14D3"/>
    <w:rsid w:val="007C15EB"/>
    <w:rsid w:val="007C1C39"/>
    <w:rsid w:val="007C1EEF"/>
    <w:rsid w:val="007C1EFF"/>
    <w:rsid w:val="007C1FB1"/>
    <w:rsid w:val="007C243A"/>
    <w:rsid w:val="007C28FE"/>
    <w:rsid w:val="007C2C9B"/>
    <w:rsid w:val="007C2DF9"/>
    <w:rsid w:val="007C2E59"/>
    <w:rsid w:val="007C315C"/>
    <w:rsid w:val="007C3316"/>
    <w:rsid w:val="007C344B"/>
    <w:rsid w:val="007C3F18"/>
    <w:rsid w:val="007C42EA"/>
    <w:rsid w:val="007C4537"/>
    <w:rsid w:val="007C47F9"/>
    <w:rsid w:val="007C5435"/>
    <w:rsid w:val="007C55AD"/>
    <w:rsid w:val="007C5673"/>
    <w:rsid w:val="007C5DB6"/>
    <w:rsid w:val="007C633B"/>
    <w:rsid w:val="007C6793"/>
    <w:rsid w:val="007C69C0"/>
    <w:rsid w:val="007C69E5"/>
    <w:rsid w:val="007C70DD"/>
    <w:rsid w:val="007C71C0"/>
    <w:rsid w:val="007C7439"/>
    <w:rsid w:val="007C7573"/>
    <w:rsid w:val="007C75C6"/>
    <w:rsid w:val="007C7753"/>
    <w:rsid w:val="007C7D7A"/>
    <w:rsid w:val="007C7DF9"/>
    <w:rsid w:val="007C7F9B"/>
    <w:rsid w:val="007D0273"/>
    <w:rsid w:val="007D046C"/>
    <w:rsid w:val="007D07A4"/>
    <w:rsid w:val="007D08D9"/>
    <w:rsid w:val="007D0AFE"/>
    <w:rsid w:val="007D1002"/>
    <w:rsid w:val="007D103F"/>
    <w:rsid w:val="007D17DF"/>
    <w:rsid w:val="007D1914"/>
    <w:rsid w:val="007D19DF"/>
    <w:rsid w:val="007D1B09"/>
    <w:rsid w:val="007D1BBB"/>
    <w:rsid w:val="007D1C84"/>
    <w:rsid w:val="007D1C98"/>
    <w:rsid w:val="007D2015"/>
    <w:rsid w:val="007D24A0"/>
    <w:rsid w:val="007D26E8"/>
    <w:rsid w:val="007D2A69"/>
    <w:rsid w:val="007D36F2"/>
    <w:rsid w:val="007D38DD"/>
    <w:rsid w:val="007D3CB1"/>
    <w:rsid w:val="007D4214"/>
    <w:rsid w:val="007D422E"/>
    <w:rsid w:val="007D433A"/>
    <w:rsid w:val="007D487A"/>
    <w:rsid w:val="007D4BDE"/>
    <w:rsid w:val="007D4C5E"/>
    <w:rsid w:val="007D4C7E"/>
    <w:rsid w:val="007D4D46"/>
    <w:rsid w:val="007D510D"/>
    <w:rsid w:val="007D5695"/>
    <w:rsid w:val="007D56AD"/>
    <w:rsid w:val="007D5F5F"/>
    <w:rsid w:val="007D669B"/>
    <w:rsid w:val="007D6CEC"/>
    <w:rsid w:val="007D6EBB"/>
    <w:rsid w:val="007D71AF"/>
    <w:rsid w:val="007D789C"/>
    <w:rsid w:val="007D7EED"/>
    <w:rsid w:val="007E02D0"/>
    <w:rsid w:val="007E04C6"/>
    <w:rsid w:val="007E12E3"/>
    <w:rsid w:val="007E13D6"/>
    <w:rsid w:val="007E168D"/>
    <w:rsid w:val="007E1821"/>
    <w:rsid w:val="007E1DF0"/>
    <w:rsid w:val="007E20AF"/>
    <w:rsid w:val="007E2430"/>
    <w:rsid w:val="007E26EE"/>
    <w:rsid w:val="007E2BDC"/>
    <w:rsid w:val="007E3032"/>
    <w:rsid w:val="007E33F6"/>
    <w:rsid w:val="007E352F"/>
    <w:rsid w:val="007E381D"/>
    <w:rsid w:val="007E3876"/>
    <w:rsid w:val="007E38DD"/>
    <w:rsid w:val="007E39E8"/>
    <w:rsid w:val="007E3A0B"/>
    <w:rsid w:val="007E3DCC"/>
    <w:rsid w:val="007E3FB2"/>
    <w:rsid w:val="007E4054"/>
    <w:rsid w:val="007E4204"/>
    <w:rsid w:val="007E4458"/>
    <w:rsid w:val="007E501E"/>
    <w:rsid w:val="007E53FE"/>
    <w:rsid w:val="007E5793"/>
    <w:rsid w:val="007E57C2"/>
    <w:rsid w:val="007E5862"/>
    <w:rsid w:val="007E587A"/>
    <w:rsid w:val="007E6037"/>
    <w:rsid w:val="007E6C69"/>
    <w:rsid w:val="007E6E49"/>
    <w:rsid w:val="007E7377"/>
    <w:rsid w:val="007E74DA"/>
    <w:rsid w:val="007E7863"/>
    <w:rsid w:val="007E7BF2"/>
    <w:rsid w:val="007F0C07"/>
    <w:rsid w:val="007F0E3D"/>
    <w:rsid w:val="007F0F24"/>
    <w:rsid w:val="007F182B"/>
    <w:rsid w:val="007F1833"/>
    <w:rsid w:val="007F1DBB"/>
    <w:rsid w:val="007F23D7"/>
    <w:rsid w:val="007F273D"/>
    <w:rsid w:val="007F2835"/>
    <w:rsid w:val="007F28EE"/>
    <w:rsid w:val="007F2C48"/>
    <w:rsid w:val="007F2C51"/>
    <w:rsid w:val="007F30BE"/>
    <w:rsid w:val="007F32B8"/>
    <w:rsid w:val="007F3437"/>
    <w:rsid w:val="007F36C9"/>
    <w:rsid w:val="007F3AAC"/>
    <w:rsid w:val="007F3E37"/>
    <w:rsid w:val="007F3EB5"/>
    <w:rsid w:val="007F45A6"/>
    <w:rsid w:val="007F47E2"/>
    <w:rsid w:val="007F4BBF"/>
    <w:rsid w:val="007F4EA6"/>
    <w:rsid w:val="007F4F61"/>
    <w:rsid w:val="007F52A4"/>
    <w:rsid w:val="007F52FE"/>
    <w:rsid w:val="007F5725"/>
    <w:rsid w:val="007F57B8"/>
    <w:rsid w:val="007F61F7"/>
    <w:rsid w:val="007F6528"/>
    <w:rsid w:val="007F742B"/>
    <w:rsid w:val="007F7992"/>
    <w:rsid w:val="007F7B5B"/>
    <w:rsid w:val="00800436"/>
    <w:rsid w:val="008004B1"/>
    <w:rsid w:val="0080090D"/>
    <w:rsid w:val="0080119F"/>
    <w:rsid w:val="0080180C"/>
    <w:rsid w:val="00802104"/>
    <w:rsid w:val="0080223E"/>
    <w:rsid w:val="008023F5"/>
    <w:rsid w:val="00802CB5"/>
    <w:rsid w:val="00803123"/>
    <w:rsid w:val="0080332F"/>
    <w:rsid w:val="008034BE"/>
    <w:rsid w:val="00803742"/>
    <w:rsid w:val="008040CD"/>
    <w:rsid w:val="00804481"/>
    <w:rsid w:val="008049FD"/>
    <w:rsid w:val="00804DE5"/>
    <w:rsid w:val="00805092"/>
    <w:rsid w:val="00805573"/>
    <w:rsid w:val="00805A35"/>
    <w:rsid w:val="00805C50"/>
    <w:rsid w:val="00805EB4"/>
    <w:rsid w:val="0080603C"/>
    <w:rsid w:val="00806104"/>
    <w:rsid w:val="00806458"/>
    <w:rsid w:val="00806932"/>
    <w:rsid w:val="00806B32"/>
    <w:rsid w:val="00806D68"/>
    <w:rsid w:val="00806D7C"/>
    <w:rsid w:val="00807A39"/>
    <w:rsid w:val="00807B25"/>
    <w:rsid w:val="00810237"/>
    <w:rsid w:val="00810273"/>
    <w:rsid w:val="008106C0"/>
    <w:rsid w:val="00810728"/>
    <w:rsid w:val="00810739"/>
    <w:rsid w:val="0081084C"/>
    <w:rsid w:val="00810C91"/>
    <w:rsid w:val="00810D3D"/>
    <w:rsid w:val="00810D65"/>
    <w:rsid w:val="008116A1"/>
    <w:rsid w:val="00811B43"/>
    <w:rsid w:val="00811F97"/>
    <w:rsid w:val="008125AF"/>
    <w:rsid w:val="0081267F"/>
    <w:rsid w:val="00812D6C"/>
    <w:rsid w:val="00812ED8"/>
    <w:rsid w:val="0081392E"/>
    <w:rsid w:val="00813B4D"/>
    <w:rsid w:val="008143C0"/>
    <w:rsid w:val="0081512A"/>
    <w:rsid w:val="008151EE"/>
    <w:rsid w:val="00815A9B"/>
    <w:rsid w:val="00815F3E"/>
    <w:rsid w:val="0081610D"/>
    <w:rsid w:val="00816437"/>
    <w:rsid w:val="008165C7"/>
    <w:rsid w:val="00816970"/>
    <w:rsid w:val="00816CA4"/>
    <w:rsid w:val="00816D78"/>
    <w:rsid w:val="00816F68"/>
    <w:rsid w:val="00817053"/>
    <w:rsid w:val="008171AF"/>
    <w:rsid w:val="0081756B"/>
    <w:rsid w:val="0081799D"/>
    <w:rsid w:val="00820A39"/>
    <w:rsid w:val="00820E0C"/>
    <w:rsid w:val="008213A9"/>
    <w:rsid w:val="008215CB"/>
    <w:rsid w:val="00821758"/>
    <w:rsid w:val="00821881"/>
    <w:rsid w:val="008219BD"/>
    <w:rsid w:val="00821B05"/>
    <w:rsid w:val="00821B73"/>
    <w:rsid w:val="00821C11"/>
    <w:rsid w:val="00821CB9"/>
    <w:rsid w:val="008225B0"/>
    <w:rsid w:val="00822800"/>
    <w:rsid w:val="00822AC7"/>
    <w:rsid w:val="00822DC0"/>
    <w:rsid w:val="00822DCB"/>
    <w:rsid w:val="00822E87"/>
    <w:rsid w:val="00822EA1"/>
    <w:rsid w:val="00823177"/>
    <w:rsid w:val="008232CB"/>
    <w:rsid w:val="00823544"/>
    <w:rsid w:val="00823ADD"/>
    <w:rsid w:val="00823BF7"/>
    <w:rsid w:val="00823D59"/>
    <w:rsid w:val="00823E34"/>
    <w:rsid w:val="00824092"/>
    <w:rsid w:val="00824116"/>
    <w:rsid w:val="0082425F"/>
    <w:rsid w:val="00824642"/>
    <w:rsid w:val="00824890"/>
    <w:rsid w:val="00824979"/>
    <w:rsid w:val="00824E80"/>
    <w:rsid w:val="00824E83"/>
    <w:rsid w:val="008254C3"/>
    <w:rsid w:val="00825533"/>
    <w:rsid w:val="0082582A"/>
    <w:rsid w:val="008258EB"/>
    <w:rsid w:val="00825A89"/>
    <w:rsid w:val="0082604A"/>
    <w:rsid w:val="0082617E"/>
    <w:rsid w:val="008264BA"/>
    <w:rsid w:val="0082650F"/>
    <w:rsid w:val="00826755"/>
    <w:rsid w:val="0082727F"/>
    <w:rsid w:val="00827C1E"/>
    <w:rsid w:val="00827DD2"/>
    <w:rsid w:val="00827E8F"/>
    <w:rsid w:val="00830355"/>
    <w:rsid w:val="00830557"/>
    <w:rsid w:val="008306EB"/>
    <w:rsid w:val="00830808"/>
    <w:rsid w:val="00830E20"/>
    <w:rsid w:val="00830FC7"/>
    <w:rsid w:val="0083195A"/>
    <w:rsid w:val="00831E4D"/>
    <w:rsid w:val="0083207C"/>
    <w:rsid w:val="008321B6"/>
    <w:rsid w:val="0083288F"/>
    <w:rsid w:val="00832F06"/>
    <w:rsid w:val="008331D5"/>
    <w:rsid w:val="008337E7"/>
    <w:rsid w:val="00833956"/>
    <w:rsid w:val="00833A0A"/>
    <w:rsid w:val="00833C38"/>
    <w:rsid w:val="00833CD0"/>
    <w:rsid w:val="00833EAC"/>
    <w:rsid w:val="00834166"/>
    <w:rsid w:val="0083498D"/>
    <w:rsid w:val="00834B04"/>
    <w:rsid w:val="00834B99"/>
    <w:rsid w:val="008351A1"/>
    <w:rsid w:val="008353DE"/>
    <w:rsid w:val="00835946"/>
    <w:rsid w:val="00835B5E"/>
    <w:rsid w:val="00836000"/>
    <w:rsid w:val="00836029"/>
    <w:rsid w:val="008361CF"/>
    <w:rsid w:val="00836231"/>
    <w:rsid w:val="0083623D"/>
    <w:rsid w:val="0083670E"/>
    <w:rsid w:val="00836904"/>
    <w:rsid w:val="0083697E"/>
    <w:rsid w:val="00836A39"/>
    <w:rsid w:val="00836D2F"/>
    <w:rsid w:val="0083725A"/>
    <w:rsid w:val="0083739A"/>
    <w:rsid w:val="00837768"/>
    <w:rsid w:val="00837CFD"/>
    <w:rsid w:val="00837FD2"/>
    <w:rsid w:val="00840070"/>
    <w:rsid w:val="008401B0"/>
    <w:rsid w:val="00840667"/>
    <w:rsid w:val="00840807"/>
    <w:rsid w:val="008408D3"/>
    <w:rsid w:val="00840C9B"/>
    <w:rsid w:val="00841B16"/>
    <w:rsid w:val="00841DD6"/>
    <w:rsid w:val="00842B1E"/>
    <w:rsid w:val="00842CFC"/>
    <w:rsid w:val="00842D7D"/>
    <w:rsid w:val="00842E54"/>
    <w:rsid w:val="0084317C"/>
    <w:rsid w:val="0084359C"/>
    <w:rsid w:val="00843A01"/>
    <w:rsid w:val="0084405A"/>
    <w:rsid w:val="00844098"/>
    <w:rsid w:val="00844391"/>
    <w:rsid w:val="00844502"/>
    <w:rsid w:val="00844AB5"/>
    <w:rsid w:val="00845C02"/>
    <w:rsid w:val="00845DAA"/>
    <w:rsid w:val="00845DB0"/>
    <w:rsid w:val="00845DC2"/>
    <w:rsid w:val="008462E9"/>
    <w:rsid w:val="008464D7"/>
    <w:rsid w:val="00846601"/>
    <w:rsid w:val="0084664B"/>
    <w:rsid w:val="0084671E"/>
    <w:rsid w:val="00846BFF"/>
    <w:rsid w:val="00847672"/>
    <w:rsid w:val="0084782A"/>
    <w:rsid w:val="00847B25"/>
    <w:rsid w:val="00850011"/>
    <w:rsid w:val="0085019B"/>
    <w:rsid w:val="0085029F"/>
    <w:rsid w:val="008502CF"/>
    <w:rsid w:val="0085042F"/>
    <w:rsid w:val="008507C4"/>
    <w:rsid w:val="00850894"/>
    <w:rsid w:val="008508A8"/>
    <w:rsid w:val="00850E7D"/>
    <w:rsid w:val="0085145C"/>
    <w:rsid w:val="0085147F"/>
    <w:rsid w:val="008516BA"/>
    <w:rsid w:val="008517B3"/>
    <w:rsid w:val="008517BB"/>
    <w:rsid w:val="00851FDB"/>
    <w:rsid w:val="008524E1"/>
    <w:rsid w:val="008524F8"/>
    <w:rsid w:val="00852EC8"/>
    <w:rsid w:val="00853158"/>
    <w:rsid w:val="00853210"/>
    <w:rsid w:val="00853890"/>
    <w:rsid w:val="008539D4"/>
    <w:rsid w:val="00853A22"/>
    <w:rsid w:val="00853B3B"/>
    <w:rsid w:val="00853BD4"/>
    <w:rsid w:val="00853E00"/>
    <w:rsid w:val="00854317"/>
    <w:rsid w:val="00854319"/>
    <w:rsid w:val="00854AE8"/>
    <w:rsid w:val="0085520D"/>
    <w:rsid w:val="008552CA"/>
    <w:rsid w:val="0085587E"/>
    <w:rsid w:val="00855A99"/>
    <w:rsid w:val="00856035"/>
    <w:rsid w:val="00856140"/>
    <w:rsid w:val="008564A5"/>
    <w:rsid w:val="00856528"/>
    <w:rsid w:val="0085698A"/>
    <w:rsid w:val="00856C39"/>
    <w:rsid w:val="00856F9E"/>
    <w:rsid w:val="00857B4E"/>
    <w:rsid w:val="00857B68"/>
    <w:rsid w:val="00857DC7"/>
    <w:rsid w:val="00857EAB"/>
    <w:rsid w:val="00857FE0"/>
    <w:rsid w:val="0086023E"/>
    <w:rsid w:val="008602B9"/>
    <w:rsid w:val="00860A4C"/>
    <w:rsid w:val="00860F91"/>
    <w:rsid w:val="00861A15"/>
    <w:rsid w:val="00861A87"/>
    <w:rsid w:val="00861BF2"/>
    <w:rsid w:val="00861C0E"/>
    <w:rsid w:val="00861C19"/>
    <w:rsid w:val="00861E3A"/>
    <w:rsid w:val="008625C6"/>
    <w:rsid w:val="00862744"/>
    <w:rsid w:val="00862C05"/>
    <w:rsid w:val="00862D16"/>
    <w:rsid w:val="00863095"/>
    <w:rsid w:val="00863170"/>
    <w:rsid w:val="00863563"/>
    <w:rsid w:val="008635F7"/>
    <w:rsid w:val="0086376E"/>
    <w:rsid w:val="00863A6D"/>
    <w:rsid w:val="00863F61"/>
    <w:rsid w:val="0086415B"/>
    <w:rsid w:val="00864AA2"/>
    <w:rsid w:val="00864ABC"/>
    <w:rsid w:val="00865434"/>
    <w:rsid w:val="00865446"/>
    <w:rsid w:val="0086550C"/>
    <w:rsid w:val="00865707"/>
    <w:rsid w:val="00865AC1"/>
    <w:rsid w:val="00865B92"/>
    <w:rsid w:val="00865CAD"/>
    <w:rsid w:val="00865EBC"/>
    <w:rsid w:val="00865F50"/>
    <w:rsid w:val="00865F65"/>
    <w:rsid w:val="00865FC2"/>
    <w:rsid w:val="00866369"/>
    <w:rsid w:val="00866FED"/>
    <w:rsid w:val="00867000"/>
    <w:rsid w:val="008672DD"/>
    <w:rsid w:val="00867656"/>
    <w:rsid w:val="008676F4"/>
    <w:rsid w:val="0086796E"/>
    <w:rsid w:val="008679BD"/>
    <w:rsid w:val="00867A72"/>
    <w:rsid w:val="00867AF1"/>
    <w:rsid w:val="00867B61"/>
    <w:rsid w:val="00867BBE"/>
    <w:rsid w:val="008701A7"/>
    <w:rsid w:val="0087025C"/>
    <w:rsid w:val="00870791"/>
    <w:rsid w:val="00870849"/>
    <w:rsid w:val="00870AF5"/>
    <w:rsid w:val="00870BAC"/>
    <w:rsid w:val="00870BC9"/>
    <w:rsid w:val="00870E15"/>
    <w:rsid w:val="00870F1E"/>
    <w:rsid w:val="00870F21"/>
    <w:rsid w:val="008714DC"/>
    <w:rsid w:val="00871579"/>
    <w:rsid w:val="0087163C"/>
    <w:rsid w:val="0087175F"/>
    <w:rsid w:val="0087179B"/>
    <w:rsid w:val="00871961"/>
    <w:rsid w:val="00871C36"/>
    <w:rsid w:val="0087220E"/>
    <w:rsid w:val="00872675"/>
    <w:rsid w:val="008727D3"/>
    <w:rsid w:val="00872909"/>
    <w:rsid w:val="0087297B"/>
    <w:rsid w:val="00872FE1"/>
    <w:rsid w:val="00873A45"/>
    <w:rsid w:val="00873A60"/>
    <w:rsid w:val="00873AC6"/>
    <w:rsid w:val="00873E72"/>
    <w:rsid w:val="00873FB4"/>
    <w:rsid w:val="00874203"/>
    <w:rsid w:val="00874382"/>
    <w:rsid w:val="00874994"/>
    <w:rsid w:val="00874AD7"/>
    <w:rsid w:val="00874C6C"/>
    <w:rsid w:val="00874D22"/>
    <w:rsid w:val="00874E22"/>
    <w:rsid w:val="00874E6D"/>
    <w:rsid w:val="008752FB"/>
    <w:rsid w:val="00875AEC"/>
    <w:rsid w:val="00875EE7"/>
    <w:rsid w:val="00875F9D"/>
    <w:rsid w:val="00876356"/>
    <w:rsid w:val="0087691A"/>
    <w:rsid w:val="00876D75"/>
    <w:rsid w:val="00876EBF"/>
    <w:rsid w:val="00876F97"/>
    <w:rsid w:val="008771C9"/>
    <w:rsid w:val="00877414"/>
    <w:rsid w:val="00877442"/>
    <w:rsid w:val="00877463"/>
    <w:rsid w:val="008775AC"/>
    <w:rsid w:val="00877691"/>
    <w:rsid w:val="00877A44"/>
    <w:rsid w:val="0088006F"/>
    <w:rsid w:val="008800D3"/>
    <w:rsid w:val="00880239"/>
    <w:rsid w:val="008806CE"/>
    <w:rsid w:val="008808EF"/>
    <w:rsid w:val="00880AC5"/>
    <w:rsid w:val="00880B31"/>
    <w:rsid w:val="00880B35"/>
    <w:rsid w:val="008811FD"/>
    <w:rsid w:val="00881AA1"/>
    <w:rsid w:val="00881FE3"/>
    <w:rsid w:val="00882142"/>
    <w:rsid w:val="0088219A"/>
    <w:rsid w:val="0088242D"/>
    <w:rsid w:val="00882BDC"/>
    <w:rsid w:val="00882C39"/>
    <w:rsid w:val="00882D27"/>
    <w:rsid w:val="00883BAD"/>
    <w:rsid w:val="00883C42"/>
    <w:rsid w:val="00883DF4"/>
    <w:rsid w:val="00883F5C"/>
    <w:rsid w:val="0088401D"/>
    <w:rsid w:val="0088416A"/>
    <w:rsid w:val="0088423B"/>
    <w:rsid w:val="00884370"/>
    <w:rsid w:val="00884B0A"/>
    <w:rsid w:val="00884C2D"/>
    <w:rsid w:val="00884DC7"/>
    <w:rsid w:val="008850D2"/>
    <w:rsid w:val="0088533B"/>
    <w:rsid w:val="00885342"/>
    <w:rsid w:val="0088594E"/>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C01"/>
    <w:rsid w:val="00887D02"/>
    <w:rsid w:val="00890029"/>
    <w:rsid w:val="00890728"/>
    <w:rsid w:val="00890814"/>
    <w:rsid w:val="00890864"/>
    <w:rsid w:val="00890BD3"/>
    <w:rsid w:val="00890C1D"/>
    <w:rsid w:val="00890C7D"/>
    <w:rsid w:val="00890E2D"/>
    <w:rsid w:val="008912ED"/>
    <w:rsid w:val="0089148B"/>
    <w:rsid w:val="008915E7"/>
    <w:rsid w:val="008917C3"/>
    <w:rsid w:val="00891A60"/>
    <w:rsid w:val="00891ED6"/>
    <w:rsid w:val="00892052"/>
    <w:rsid w:val="008920EB"/>
    <w:rsid w:val="00892387"/>
    <w:rsid w:val="00893C4E"/>
    <w:rsid w:val="00893C5E"/>
    <w:rsid w:val="00893CBE"/>
    <w:rsid w:val="00893D37"/>
    <w:rsid w:val="00894017"/>
    <w:rsid w:val="0089482A"/>
    <w:rsid w:val="00894C27"/>
    <w:rsid w:val="00894DE2"/>
    <w:rsid w:val="00895D9A"/>
    <w:rsid w:val="00895E3C"/>
    <w:rsid w:val="00895EB3"/>
    <w:rsid w:val="008963BC"/>
    <w:rsid w:val="00896574"/>
    <w:rsid w:val="0089663F"/>
    <w:rsid w:val="0089665D"/>
    <w:rsid w:val="00896BF6"/>
    <w:rsid w:val="008975FD"/>
    <w:rsid w:val="00897811"/>
    <w:rsid w:val="0089783D"/>
    <w:rsid w:val="00897DC9"/>
    <w:rsid w:val="00897FE0"/>
    <w:rsid w:val="008A07A6"/>
    <w:rsid w:val="008A0AD4"/>
    <w:rsid w:val="008A0AFE"/>
    <w:rsid w:val="008A0DE3"/>
    <w:rsid w:val="008A1278"/>
    <w:rsid w:val="008A12D4"/>
    <w:rsid w:val="008A1619"/>
    <w:rsid w:val="008A1DE2"/>
    <w:rsid w:val="008A2038"/>
    <w:rsid w:val="008A22D7"/>
    <w:rsid w:val="008A272D"/>
    <w:rsid w:val="008A2790"/>
    <w:rsid w:val="008A27F7"/>
    <w:rsid w:val="008A2AB9"/>
    <w:rsid w:val="008A2C58"/>
    <w:rsid w:val="008A2F09"/>
    <w:rsid w:val="008A3101"/>
    <w:rsid w:val="008A332C"/>
    <w:rsid w:val="008A3B15"/>
    <w:rsid w:val="008A3BAC"/>
    <w:rsid w:val="008A43EE"/>
    <w:rsid w:val="008A4814"/>
    <w:rsid w:val="008A4C44"/>
    <w:rsid w:val="008A547C"/>
    <w:rsid w:val="008A5B46"/>
    <w:rsid w:val="008A5D47"/>
    <w:rsid w:val="008A5D91"/>
    <w:rsid w:val="008A5F35"/>
    <w:rsid w:val="008A7207"/>
    <w:rsid w:val="008B00A6"/>
    <w:rsid w:val="008B0148"/>
    <w:rsid w:val="008B0293"/>
    <w:rsid w:val="008B037C"/>
    <w:rsid w:val="008B03B1"/>
    <w:rsid w:val="008B073A"/>
    <w:rsid w:val="008B0F9D"/>
    <w:rsid w:val="008B1761"/>
    <w:rsid w:val="008B1D70"/>
    <w:rsid w:val="008B2090"/>
    <w:rsid w:val="008B21AD"/>
    <w:rsid w:val="008B26E8"/>
    <w:rsid w:val="008B27CF"/>
    <w:rsid w:val="008B2FCF"/>
    <w:rsid w:val="008B30BA"/>
    <w:rsid w:val="008B3512"/>
    <w:rsid w:val="008B3619"/>
    <w:rsid w:val="008B4018"/>
    <w:rsid w:val="008B437A"/>
    <w:rsid w:val="008B46BD"/>
    <w:rsid w:val="008B484B"/>
    <w:rsid w:val="008B4A46"/>
    <w:rsid w:val="008B4AA1"/>
    <w:rsid w:val="008B4B30"/>
    <w:rsid w:val="008B510F"/>
    <w:rsid w:val="008B5357"/>
    <w:rsid w:val="008B5456"/>
    <w:rsid w:val="008B57B6"/>
    <w:rsid w:val="008B5C01"/>
    <w:rsid w:val="008B6309"/>
    <w:rsid w:val="008B6716"/>
    <w:rsid w:val="008B69F4"/>
    <w:rsid w:val="008B6D88"/>
    <w:rsid w:val="008B6F27"/>
    <w:rsid w:val="008B7480"/>
    <w:rsid w:val="008B761C"/>
    <w:rsid w:val="008B7882"/>
    <w:rsid w:val="008C0058"/>
    <w:rsid w:val="008C010D"/>
    <w:rsid w:val="008C0155"/>
    <w:rsid w:val="008C0281"/>
    <w:rsid w:val="008C08E9"/>
    <w:rsid w:val="008C0CAE"/>
    <w:rsid w:val="008C0ECA"/>
    <w:rsid w:val="008C10AC"/>
    <w:rsid w:val="008C12D3"/>
    <w:rsid w:val="008C1580"/>
    <w:rsid w:val="008C1C35"/>
    <w:rsid w:val="008C1E12"/>
    <w:rsid w:val="008C2241"/>
    <w:rsid w:val="008C2AA8"/>
    <w:rsid w:val="008C380D"/>
    <w:rsid w:val="008C38C0"/>
    <w:rsid w:val="008C3D6B"/>
    <w:rsid w:val="008C3E20"/>
    <w:rsid w:val="008C48A7"/>
    <w:rsid w:val="008C490E"/>
    <w:rsid w:val="008C4ED6"/>
    <w:rsid w:val="008C4FC5"/>
    <w:rsid w:val="008C5DAB"/>
    <w:rsid w:val="008C6BC8"/>
    <w:rsid w:val="008C72BF"/>
    <w:rsid w:val="008C7865"/>
    <w:rsid w:val="008C7ACB"/>
    <w:rsid w:val="008C7E01"/>
    <w:rsid w:val="008C7EA1"/>
    <w:rsid w:val="008D0085"/>
    <w:rsid w:val="008D023B"/>
    <w:rsid w:val="008D098D"/>
    <w:rsid w:val="008D0DA4"/>
    <w:rsid w:val="008D0DE1"/>
    <w:rsid w:val="008D0EEA"/>
    <w:rsid w:val="008D0FB3"/>
    <w:rsid w:val="008D1072"/>
    <w:rsid w:val="008D1248"/>
    <w:rsid w:val="008D1B6A"/>
    <w:rsid w:val="008D21C5"/>
    <w:rsid w:val="008D226B"/>
    <w:rsid w:val="008D23D1"/>
    <w:rsid w:val="008D246E"/>
    <w:rsid w:val="008D2E69"/>
    <w:rsid w:val="008D3483"/>
    <w:rsid w:val="008D35B5"/>
    <w:rsid w:val="008D38E8"/>
    <w:rsid w:val="008D4316"/>
    <w:rsid w:val="008D433B"/>
    <w:rsid w:val="008D474E"/>
    <w:rsid w:val="008D49C6"/>
    <w:rsid w:val="008D4F0F"/>
    <w:rsid w:val="008D4F3D"/>
    <w:rsid w:val="008D5110"/>
    <w:rsid w:val="008D5365"/>
    <w:rsid w:val="008D54A6"/>
    <w:rsid w:val="008D559E"/>
    <w:rsid w:val="008D5794"/>
    <w:rsid w:val="008D5A8A"/>
    <w:rsid w:val="008D5B35"/>
    <w:rsid w:val="008D63E0"/>
    <w:rsid w:val="008D6441"/>
    <w:rsid w:val="008D7071"/>
    <w:rsid w:val="008D794A"/>
    <w:rsid w:val="008D7A49"/>
    <w:rsid w:val="008D7C4C"/>
    <w:rsid w:val="008D7E22"/>
    <w:rsid w:val="008D7FF8"/>
    <w:rsid w:val="008E08C3"/>
    <w:rsid w:val="008E0A3E"/>
    <w:rsid w:val="008E0A41"/>
    <w:rsid w:val="008E0E46"/>
    <w:rsid w:val="008E1669"/>
    <w:rsid w:val="008E18F6"/>
    <w:rsid w:val="008E19B9"/>
    <w:rsid w:val="008E1AD8"/>
    <w:rsid w:val="008E1CFE"/>
    <w:rsid w:val="008E1E01"/>
    <w:rsid w:val="008E1F83"/>
    <w:rsid w:val="008E2169"/>
    <w:rsid w:val="008E451E"/>
    <w:rsid w:val="008E46B2"/>
    <w:rsid w:val="008E49DD"/>
    <w:rsid w:val="008E4D2D"/>
    <w:rsid w:val="008E4ED4"/>
    <w:rsid w:val="008E4F68"/>
    <w:rsid w:val="008E502B"/>
    <w:rsid w:val="008E50D3"/>
    <w:rsid w:val="008E51DB"/>
    <w:rsid w:val="008E5530"/>
    <w:rsid w:val="008E5929"/>
    <w:rsid w:val="008E5975"/>
    <w:rsid w:val="008E5EDD"/>
    <w:rsid w:val="008E681B"/>
    <w:rsid w:val="008E68CC"/>
    <w:rsid w:val="008E6A06"/>
    <w:rsid w:val="008E6D5F"/>
    <w:rsid w:val="008E72EB"/>
    <w:rsid w:val="008E73E7"/>
    <w:rsid w:val="008E75CE"/>
    <w:rsid w:val="008E77E9"/>
    <w:rsid w:val="008E7D13"/>
    <w:rsid w:val="008F0009"/>
    <w:rsid w:val="008F0309"/>
    <w:rsid w:val="008F08D7"/>
    <w:rsid w:val="008F0AE4"/>
    <w:rsid w:val="008F0B86"/>
    <w:rsid w:val="008F0BBF"/>
    <w:rsid w:val="008F0F76"/>
    <w:rsid w:val="008F0F99"/>
    <w:rsid w:val="008F115E"/>
    <w:rsid w:val="008F15F3"/>
    <w:rsid w:val="008F1C3F"/>
    <w:rsid w:val="008F25ED"/>
    <w:rsid w:val="008F26D1"/>
    <w:rsid w:val="008F2775"/>
    <w:rsid w:val="008F2BC4"/>
    <w:rsid w:val="008F2EBD"/>
    <w:rsid w:val="008F315E"/>
    <w:rsid w:val="008F392E"/>
    <w:rsid w:val="008F40C1"/>
    <w:rsid w:val="008F4149"/>
    <w:rsid w:val="008F4379"/>
    <w:rsid w:val="008F45FA"/>
    <w:rsid w:val="008F49C2"/>
    <w:rsid w:val="008F4C01"/>
    <w:rsid w:val="008F52ED"/>
    <w:rsid w:val="008F5633"/>
    <w:rsid w:val="008F59C0"/>
    <w:rsid w:val="008F5A85"/>
    <w:rsid w:val="008F5CDB"/>
    <w:rsid w:val="008F5F22"/>
    <w:rsid w:val="008F679B"/>
    <w:rsid w:val="008F68C7"/>
    <w:rsid w:val="008F723B"/>
    <w:rsid w:val="008F7523"/>
    <w:rsid w:val="008F7881"/>
    <w:rsid w:val="008F79B2"/>
    <w:rsid w:val="008F7A28"/>
    <w:rsid w:val="008F7AEC"/>
    <w:rsid w:val="008F7E01"/>
    <w:rsid w:val="008F7E1D"/>
    <w:rsid w:val="008F7EB8"/>
    <w:rsid w:val="008F7F90"/>
    <w:rsid w:val="009000DF"/>
    <w:rsid w:val="00900408"/>
    <w:rsid w:val="009006D4"/>
    <w:rsid w:val="00900C77"/>
    <w:rsid w:val="00901360"/>
    <w:rsid w:val="0090199A"/>
    <w:rsid w:val="00901DB5"/>
    <w:rsid w:val="00902362"/>
    <w:rsid w:val="0090242B"/>
    <w:rsid w:val="00902F17"/>
    <w:rsid w:val="0090327D"/>
    <w:rsid w:val="00903A9B"/>
    <w:rsid w:val="0090400D"/>
    <w:rsid w:val="009046A0"/>
    <w:rsid w:val="00904C33"/>
    <w:rsid w:val="00904CE5"/>
    <w:rsid w:val="0090588F"/>
    <w:rsid w:val="00905E5E"/>
    <w:rsid w:val="00906349"/>
    <w:rsid w:val="0090635B"/>
    <w:rsid w:val="009064F5"/>
    <w:rsid w:val="0090680B"/>
    <w:rsid w:val="00906AA5"/>
    <w:rsid w:val="00906CF0"/>
    <w:rsid w:val="009072B9"/>
    <w:rsid w:val="00907879"/>
    <w:rsid w:val="00907CF5"/>
    <w:rsid w:val="00907F07"/>
    <w:rsid w:val="00910238"/>
    <w:rsid w:val="009107FB"/>
    <w:rsid w:val="00910B51"/>
    <w:rsid w:val="00910C7A"/>
    <w:rsid w:val="009118F5"/>
    <w:rsid w:val="00911988"/>
    <w:rsid w:val="00911C18"/>
    <w:rsid w:val="0091295C"/>
    <w:rsid w:val="00912964"/>
    <w:rsid w:val="00912B87"/>
    <w:rsid w:val="00912C31"/>
    <w:rsid w:val="00913006"/>
    <w:rsid w:val="00913463"/>
    <w:rsid w:val="00913535"/>
    <w:rsid w:val="009138C4"/>
    <w:rsid w:val="009145A3"/>
    <w:rsid w:val="00914BC3"/>
    <w:rsid w:val="00915382"/>
    <w:rsid w:val="009156E5"/>
    <w:rsid w:val="00915A2E"/>
    <w:rsid w:val="00915C84"/>
    <w:rsid w:val="00916054"/>
    <w:rsid w:val="00916301"/>
    <w:rsid w:val="009164A4"/>
    <w:rsid w:val="00916676"/>
    <w:rsid w:val="009166C5"/>
    <w:rsid w:val="00916C93"/>
    <w:rsid w:val="00916E52"/>
    <w:rsid w:val="00916F8A"/>
    <w:rsid w:val="00917867"/>
    <w:rsid w:val="00917E91"/>
    <w:rsid w:val="00920100"/>
    <w:rsid w:val="009207FD"/>
    <w:rsid w:val="00920AF4"/>
    <w:rsid w:val="00920C70"/>
    <w:rsid w:val="00920F71"/>
    <w:rsid w:val="009213CA"/>
    <w:rsid w:val="00921442"/>
    <w:rsid w:val="00921623"/>
    <w:rsid w:val="0092180A"/>
    <w:rsid w:val="009219BC"/>
    <w:rsid w:val="00921E1A"/>
    <w:rsid w:val="00921FB1"/>
    <w:rsid w:val="00922236"/>
    <w:rsid w:val="0092232D"/>
    <w:rsid w:val="0092236A"/>
    <w:rsid w:val="0092248E"/>
    <w:rsid w:val="009224AE"/>
    <w:rsid w:val="0092298E"/>
    <w:rsid w:val="00922B47"/>
    <w:rsid w:val="00922EF5"/>
    <w:rsid w:val="009235B7"/>
    <w:rsid w:val="00923667"/>
    <w:rsid w:val="009239C9"/>
    <w:rsid w:val="00923A00"/>
    <w:rsid w:val="00923B80"/>
    <w:rsid w:val="00923C0A"/>
    <w:rsid w:val="00923F2B"/>
    <w:rsid w:val="00923F34"/>
    <w:rsid w:val="00923F9C"/>
    <w:rsid w:val="00923FB4"/>
    <w:rsid w:val="00924623"/>
    <w:rsid w:val="00924B5C"/>
    <w:rsid w:val="00924BE7"/>
    <w:rsid w:val="0092516F"/>
    <w:rsid w:val="00925318"/>
    <w:rsid w:val="0092569B"/>
    <w:rsid w:val="009268E8"/>
    <w:rsid w:val="00926A1E"/>
    <w:rsid w:val="00926BE8"/>
    <w:rsid w:val="00926C13"/>
    <w:rsid w:val="00926EB2"/>
    <w:rsid w:val="0092766C"/>
    <w:rsid w:val="00930860"/>
    <w:rsid w:val="00930C80"/>
    <w:rsid w:val="00930EA4"/>
    <w:rsid w:val="0093130C"/>
    <w:rsid w:val="0093149A"/>
    <w:rsid w:val="009314D0"/>
    <w:rsid w:val="0093153C"/>
    <w:rsid w:val="009318EC"/>
    <w:rsid w:val="00931DD9"/>
    <w:rsid w:val="00932376"/>
    <w:rsid w:val="00932878"/>
    <w:rsid w:val="009328B0"/>
    <w:rsid w:val="00932ED6"/>
    <w:rsid w:val="00932F5F"/>
    <w:rsid w:val="00932F91"/>
    <w:rsid w:val="00932F92"/>
    <w:rsid w:val="009333DD"/>
    <w:rsid w:val="009333F3"/>
    <w:rsid w:val="00933DC3"/>
    <w:rsid w:val="00933EFE"/>
    <w:rsid w:val="009340B4"/>
    <w:rsid w:val="00934236"/>
    <w:rsid w:val="00934CAC"/>
    <w:rsid w:val="00934ED0"/>
    <w:rsid w:val="00935238"/>
    <w:rsid w:val="009353D7"/>
    <w:rsid w:val="00935749"/>
    <w:rsid w:val="009359C5"/>
    <w:rsid w:val="00935B29"/>
    <w:rsid w:val="00935D7F"/>
    <w:rsid w:val="00935E4C"/>
    <w:rsid w:val="00935E80"/>
    <w:rsid w:val="00936299"/>
    <w:rsid w:val="009368DC"/>
    <w:rsid w:val="009369C2"/>
    <w:rsid w:val="00936CE1"/>
    <w:rsid w:val="00936FAF"/>
    <w:rsid w:val="00937190"/>
    <w:rsid w:val="009374A2"/>
    <w:rsid w:val="00937803"/>
    <w:rsid w:val="00937D4B"/>
    <w:rsid w:val="00937F13"/>
    <w:rsid w:val="009402A5"/>
    <w:rsid w:val="009409FF"/>
    <w:rsid w:val="00940A2A"/>
    <w:rsid w:val="00940B72"/>
    <w:rsid w:val="00940F3E"/>
    <w:rsid w:val="0094101E"/>
    <w:rsid w:val="009410A8"/>
    <w:rsid w:val="00941182"/>
    <w:rsid w:val="009417B5"/>
    <w:rsid w:val="00941AAA"/>
    <w:rsid w:val="00941CF2"/>
    <w:rsid w:val="00941FB9"/>
    <w:rsid w:val="00942B26"/>
    <w:rsid w:val="009431C7"/>
    <w:rsid w:val="009431DD"/>
    <w:rsid w:val="009434DC"/>
    <w:rsid w:val="0094446D"/>
    <w:rsid w:val="009445E4"/>
    <w:rsid w:val="00944847"/>
    <w:rsid w:val="00945169"/>
    <w:rsid w:val="00945378"/>
    <w:rsid w:val="00945623"/>
    <w:rsid w:val="00945917"/>
    <w:rsid w:val="00945A0F"/>
    <w:rsid w:val="009460E4"/>
    <w:rsid w:val="00946698"/>
    <w:rsid w:val="0094743D"/>
    <w:rsid w:val="00947539"/>
    <w:rsid w:val="00947AE6"/>
    <w:rsid w:val="00947B4F"/>
    <w:rsid w:val="00947DC7"/>
    <w:rsid w:val="00950077"/>
    <w:rsid w:val="00950102"/>
    <w:rsid w:val="0095043D"/>
    <w:rsid w:val="00950587"/>
    <w:rsid w:val="00950A10"/>
    <w:rsid w:val="00950A20"/>
    <w:rsid w:val="00951290"/>
    <w:rsid w:val="0095197A"/>
    <w:rsid w:val="00951C8F"/>
    <w:rsid w:val="00952069"/>
    <w:rsid w:val="009520B3"/>
    <w:rsid w:val="00952519"/>
    <w:rsid w:val="00952559"/>
    <w:rsid w:val="00952962"/>
    <w:rsid w:val="009534DE"/>
    <w:rsid w:val="009538A9"/>
    <w:rsid w:val="00953E01"/>
    <w:rsid w:val="00953FB9"/>
    <w:rsid w:val="0095405B"/>
    <w:rsid w:val="0095490B"/>
    <w:rsid w:val="00954A66"/>
    <w:rsid w:val="00954C34"/>
    <w:rsid w:val="00954FDD"/>
    <w:rsid w:val="0095526E"/>
    <w:rsid w:val="0095534A"/>
    <w:rsid w:val="009553FE"/>
    <w:rsid w:val="009556DC"/>
    <w:rsid w:val="009558EB"/>
    <w:rsid w:val="00955AA9"/>
    <w:rsid w:val="00955AE4"/>
    <w:rsid w:val="00956310"/>
    <w:rsid w:val="00956415"/>
    <w:rsid w:val="009564F0"/>
    <w:rsid w:val="00956714"/>
    <w:rsid w:val="00956EE3"/>
    <w:rsid w:val="009573E7"/>
    <w:rsid w:val="009576C8"/>
    <w:rsid w:val="00957702"/>
    <w:rsid w:val="0095786A"/>
    <w:rsid w:val="0095796E"/>
    <w:rsid w:val="00957BE6"/>
    <w:rsid w:val="00957EF8"/>
    <w:rsid w:val="0096008D"/>
    <w:rsid w:val="009600FD"/>
    <w:rsid w:val="009601D3"/>
    <w:rsid w:val="00960214"/>
    <w:rsid w:val="009602DD"/>
    <w:rsid w:val="009605BA"/>
    <w:rsid w:val="00960D4F"/>
    <w:rsid w:val="0096123E"/>
    <w:rsid w:val="009617A1"/>
    <w:rsid w:val="00961AA5"/>
    <w:rsid w:val="00961CDC"/>
    <w:rsid w:val="009627C1"/>
    <w:rsid w:val="009629D5"/>
    <w:rsid w:val="00962DA3"/>
    <w:rsid w:val="00962E07"/>
    <w:rsid w:val="00963167"/>
    <w:rsid w:val="00963244"/>
    <w:rsid w:val="00963860"/>
    <w:rsid w:val="00963BB5"/>
    <w:rsid w:val="00963BDB"/>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9D0"/>
    <w:rsid w:val="00966B09"/>
    <w:rsid w:val="00966C97"/>
    <w:rsid w:val="00966DE9"/>
    <w:rsid w:val="009670E3"/>
    <w:rsid w:val="009670F3"/>
    <w:rsid w:val="009673AD"/>
    <w:rsid w:val="00967675"/>
    <w:rsid w:val="009676D1"/>
    <w:rsid w:val="009676DD"/>
    <w:rsid w:val="00967943"/>
    <w:rsid w:val="00970723"/>
    <w:rsid w:val="00970779"/>
    <w:rsid w:val="00971013"/>
    <w:rsid w:val="00971083"/>
    <w:rsid w:val="009710D5"/>
    <w:rsid w:val="00971155"/>
    <w:rsid w:val="00971372"/>
    <w:rsid w:val="009719CC"/>
    <w:rsid w:val="009719F6"/>
    <w:rsid w:val="00971D70"/>
    <w:rsid w:val="00971F18"/>
    <w:rsid w:val="009727C3"/>
    <w:rsid w:val="00972986"/>
    <w:rsid w:val="00972A73"/>
    <w:rsid w:val="00972B54"/>
    <w:rsid w:val="00972BD3"/>
    <w:rsid w:val="00972BD5"/>
    <w:rsid w:val="00972DAB"/>
    <w:rsid w:val="00973401"/>
    <w:rsid w:val="009734F2"/>
    <w:rsid w:val="00973706"/>
    <w:rsid w:val="00973C95"/>
    <w:rsid w:val="00974010"/>
    <w:rsid w:val="00974806"/>
    <w:rsid w:val="0097498F"/>
    <w:rsid w:val="00974A5A"/>
    <w:rsid w:val="00974ED4"/>
    <w:rsid w:val="00974F87"/>
    <w:rsid w:val="0097536D"/>
    <w:rsid w:val="00975374"/>
    <w:rsid w:val="00975459"/>
    <w:rsid w:val="009758C3"/>
    <w:rsid w:val="00975A9C"/>
    <w:rsid w:val="00975BE6"/>
    <w:rsid w:val="00975CA0"/>
    <w:rsid w:val="00975D94"/>
    <w:rsid w:val="00976851"/>
    <w:rsid w:val="00976AAC"/>
    <w:rsid w:val="00976DCE"/>
    <w:rsid w:val="00976EDB"/>
    <w:rsid w:val="0097703D"/>
    <w:rsid w:val="009777A7"/>
    <w:rsid w:val="00977A2E"/>
    <w:rsid w:val="00977D44"/>
    <w:rsid w:val="00977EC9"/>
    <w:rsid w:val="0098019C"/>
    <w:rsid w:val="00980657"/>
    <w:rsid w:val="00980A01"/>
    <w:rsid w:val="0098110B"/>
    <w:rsid w:val="009813D0"/>
    <w:rsid w:val="009814B2"/>
    <w:rsid w:val="009814CE"/>
    <w:rsid w:val="00981610"/>
    <w:rsid w:val="009816A1"/>
    <w:rsid w:val="00981741"/>
    <w:rsid w:val="009819BB"/>
    <w:rsid w:val="009819FD"/>
    <w:rsid w:val="00981A47"/>
    <w:rsid w:val="0098260E"/>
    <w:rsid w:val="00982610"/>
    <w:rsid w:val="0098274A"/>
    <w:rsid w:val="00982CC6"/>
    <w:rsid w:val="00982E83"/>
    <w:rsid w:val="009832EA"/>
    <w:rsid w:val="0098334E"/>
    <w:rsid w:val="009835C2"/>
    <w:rsid w:val="009837E7"/>
    <w:rsid w:val="0098383F"/>
    <w:rsid w:val="00983B11"/>
    <w:rsid w:val="00983ED1"/>
    <w:rsid w:val="009846DE"/>
    <w:rsid w:val="0098498D"/>
    <w:rsid w:val="00985058"/>
    <w:rsid w:val="0098576C"/>
    <w:rsid w:val="00985989"/>
    <w:rsid w:val="0098691C"/>
    <w:rsid w:val="00987074"/>
    <w:rsid w:val="009871AF"/>
    <w:rsid w:val="00987507"/>
    <w:rsid w:val="009876FE"/>
    <w:rsid w:val="0098785C"/>
    <w:rsid w:val="009878B5"/>
    <w:rsid w:val="00987BA9"/>
    <w:rsid w:val="00987BF4"/>
    <w:rsid w:val="00987C92"/>
    <w:rsid w:val="009902AB"/>
    <w:rsid w:val="00990698"/>
    <w:rsid w:val="009907D7"/>
    <w:rsid w:val="00990B76"/>
    <w:rsid w:val="00991068"/>
    <w:rsid w:val="009915B6"/>
    <w:rsid w:val="009915C2"/>
    <w:rsid w:val="009917E9"/>
    <w:rsid w:val="009921E5"/>
    <w:rsid w:val="009921F7"/>
    <w:rsid w:val="00992241"/>
    <w:rsid w:val="009923A0"/>
    <w:rsid w:val="0099250F"/>
    <w:rsid w:val="00992625"/>
    <w:rsid w:val="00992F45"/>
    <w:rsid w:val="00993689"/>
    <w:rsid w:val="009936F4"/>
    <w:rsid w:val="00993806"/>
    <w:rsid w:val="009938DA"/>
    <w:rsid w:val="00993A45"/>
    <w:rsid w:val="00993B81"/>
    <w:rsid w:val="009942B6"/>
    <w:rsid w:val="00994839"/>
    <w:rsid w:val="00994D72"/>
    <w:rsid w:val="00994DBC"/>
    <w:rsid w:val="009955CA"/>
    <w:rsid w:val="009957EC"/>
    <w:rsid w:val="00995BAF"/>
    <w:rsid w:val="00995F7D"/>
    <w:rsid w:val="0099613A"/>
    <w:rsid w:val="009962C0"/>
    <w:rsid w:val="009964CD"/>
    <w:rsid w:val="00996507"/>
    <w:rsid w:val="00996A96"/>
    <w:rsid w:val="00996B43"/>
    <w:rsid w:val="00996BD5"/>
    <w:rsid w:val="00996F08"/>
    <w:rsid w:val="0099739C"/>
    <w:rsid w:val="009974A0"/>
    <w:rsid w:val="009974CC"/>
    <w:rsid w:val="00997571"/>
    <w:rsid w:val="0099761B"/>
    <w:rsid w:val="00997A4A"/>
    <w:rsid w:val="00997B57"/>
    <w:rsid w:val="00997B80"/>
    <w:rsid w:val="009A001B"/>
    <w:rsid w:val="009A00D6"/>
    <w:rsid w:val="009A014B"/>
    <w:rsid w:val="009A08E8"/>
    <w:rsid w:val="009A14EF"/>
    <w:rsid w:val="009A1AD8"/>
    <w:rsid w:val="009A1AEE"/>
    <w:rsid w:val="009A2016"/>
    <w:rsid w:val="009A201F"/>
    <w:rsid w:val="009A215F"/>
    <w:rsid w:val="009A21A9"/>
    <w:rsid w:val="009A2658"/>
    <w:rsid w:val="009A299D"/>
    <w:rsid w:val="009A2A4F"/>
    <w:rsid w:val="009A2DC8"/>
    <w:rsid w:val="009A2DFD"/>
    <w:rsid w:val="009A32B4"/>
    <w:rsid w:val="009A3642"/>
    <w:rsid w:val="009A3FB4"/>
    <w:rsid w:val="009A4348"/>
    <w:rsid w:val="009A44DB"/>
    <w:rsid w:val="009A4B07"/>
    <w:rsid w:val="009A4BF1"/>
    <w:rsid w:val="009A4D4C"/>
    <w:rsid w:val="009A4F4A"/>
    <w:rsid w:val="009A5023"/>
    <w:rsid w:val="009A5433"/>
    <w:rsid w:val="009A5489"/>
    <w:rsid w:val="009A54F9"/>
    <w:rsid w:val="009A5AA6"/>
    <w:rsid w:val="009A5C73"/>
    <w:rsid w:val="009A6091"/>
    <w:rsid w:val="009A657B"/>
    <w:rsid w:val="009A6ABC"/>
    <w:rsid w:val="009A6BA3"/>
    <w:rsid w:val="009A707A"/>
    <w:rsid w:val="009A789F"/>
    <w:rsid w:val="009B0B98"/>
    <w:rsid w:val="009B0C97"/>
    <w:rsid w:val="009B10A2"/>
    <w:rsid w:val="009B1514"/>
    <w:rsid w:val="009B1919"/>
    <w:rsid w:val="009B1994"/>
    <w:rsid w:val="009B1A89"/>
    <w:rsid w:val="009B1B6E"/>
    <w:rsid w:val="009B1C5C"/>
    <w:rsid w:val="009B1D26"/>
    <w:rsid w:val="009B1DB8"/>
    <w:rsid w:val="009B204B"/>
    <w:rsid w:val="009B2B80"/>
    <w:rsid w:val="009B2BFB"/>
    <w:rsid w:val="009B349B"/>
    <w:rsid w:val="009B34B3"/>
    <w:rsid w:val="009B34B4"/>
    <w:rsid w:val="009B38CD"/>
    <w:rsid w:val="009B3ABC"/>
    <w:rsid w:val="009B3E0E"/>
    <w:rsid w:val="009B3E19"/>
    <w:rsid w:val="009B415D"/>
    <w:rsid w:val="009B450A"/>
    <w:rsid w:val="009B4648"/>
    <w:rsid w:val="009B46C1"/>
    <w:rsid w:val="009B46D2"/>
    <w:rsid w:val="009B498C"/>
    <w:rsid w:val="009B4E41"/>
    <w:rsid w:val="009B53D6"/>
    <w:rsid w:val="009B5AAD"/>
    <w:rsid w:val="009B5D17"/>
    <w:rsid w:val="009B6302"/>
    <w:rsid w:val="009B633D"/>
    <w:rsid w:val="009B6469"/>
    <w:rsid w:val="009B6D0C"/>
    <w:rsid w:val="009B6EE9"/>
    <w:rsid w:val="009B70A7"/>
    <w:rsid w:val="009B71F7"/>
    <w:rsid w:val="009B735E"/>
    <w:rsid w:val="009B73A4"/>
    <w:rsid w:val="009B784E"/>
    <w:rsid w:val="009B7978"/>
    <w:rsid w:val="009B7E1F"/>
    <w:rsid w:val="009C0675"/>
    <w:rsid w:val="009C0B42"/>
    <w:rsid w:val="009C0E7D"/>
    <w:rsid w:val="009C10BE"/>
    <w:rsid w:val="009C12AD"/>
    <w:rsid w:val="009C142A"/>
    <w:rsid w:val="009C1579"/>
    <w:rsid w:val="009C1B1F"/>
    <w:rsid w:val="009C1B79"/>
    <w:rsid w:val="009C1D99"/>
    <w:rsid w:val="009C1DC1"/>
    <w:rsid w:val="009C2A69"/>
    <w:rsid w:val="009C2CED"/>
    <w:rsid w:val="009C3107"/>
    <w:rsid w:val="009C347B"/>
    <w:rsid w:val="009C358E"/>
    <w:rsid w:val="009C3715"/>
    <w:rsid w:val="009C371D"/>
    <w:rsid w:val="009C3B5F"/>
    <w:rsid w:val="009C3CD3"/>
    <w:rsid w:val="009C3DB6"/>
    <w:rsid w:val="009C3DDB"/>
    <w:rsid w:val="009C3F3E"/>
    <w:rsid w:val="009C4565"/>
    <w:rsid w:val="009C489D"/>
    <w:rsid w:val="009C4BB5"/>
    <w:rsid w:val="009C50BE"/>
    <w:rsid w:val="009C5372"/>
    <w:rsid w:val="009C537E"/>
    <w:rsid w:val="009C636C"/>
    <w:rsid w:val="009C6440"/>
    <w:rsid w:val="009C6568"/>
    <w:rsid w:val="009C66F2"/>
    <w:rsid w:val="009C67DE"/>
    <w:rsid w:val="009C725E"/>
    <w:rsid w:val="009C72CE"/>
    <w:rsid w:val="009C7374"/>
    <w:rsid w:val="009C776F"/>
    <w:rsid w:val="009C78EC"/>
    <w:rsid w:val="009C792B"/>
    <w:rsid w:val="009C7AC4"/>
    <w:rsid w:val="009C7DD2"/>
    <w:rsid w:val="009C7E5E"/>
    <w:rsid w:val="009C7FC9"/>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2197"/>
    <w:rsid w:val="009D23C4"/>
    <w:rsid w:val="009D259B"/>
    <w:rsid w:val="009D276B"/>
    <w:rsid w:val="009D2943"/>
    <w:rsid w:val="009D2BCE"/>
    <w:rsid w:val="009D2D28"/>
    <w:rsid w:val="009D3034"/>
    <w:rsid w:val="009D30F6"/>
    <w:rsid w:val="009D32B3"/>
    <w:rsid w:val="009D363D"/>
    <w:rsid w:val="009D3D8E"/>
    <w:rsid w:val="009D3E9A"/>
    <w:rsid w:val="009D4083"/>
    <w:rsid w:val="009D44D4"/>
    <w:rsid w:val="009D45CD"/>
    <w:rsid w:val="009D4773"/>
    <w:rsid w:val="009D4FBD"/>
    <w:rsid w:val="009D4FE7"/>
    <w:rsid w:val="009D54C2"/>
    <w:rsid w:val="009D54FE"/>
    <w:rsid w:val="009D5C5C"/>
    <w:rsid w:val="009D5C9A"/>
    <w:rsid w:val="009D6DB3"/>
    <w:rsid w:val="009D7102"/>
    <w:rsid w:val="009D75A0"/>
    <w:rsid w:val="009D76D8"/>
    <w:rsid w:val="009D787B"/>
    <w:rsid w:val="009D79AD"/>
    <w:rsid w:val="009D7D9C"/>
    <w:rsid w:val="009D7F21"/>
    <w:rsid w:val="009D7F53"/>
    <w:rsid w:val="009E0494"/>
    <w:rsid w:val="009E081C"/>
    <w:rsid w:val="009E0898"/>
    <w:rsid w:val="009E0DEE"/>
    <w:rsid w:val="009E0E29"/>
    <w:rsid w:val="009E1216"/>
    <w:rsid w:val="009E1707"/>
    <w:rsid w:val="009E1849"/>
    <w:rsid w:val="009E18E0"/>
    <w:rsid w:val="009E1EF1"/>
    <w:rsid w:val="009E2473"/>
    <w:rsid w:val="009E2BEB"/>
    <w:rsid w:val="009E2CFB"/>
    <w:rsid w:val="009E3091"/>
    <w:rsid w:val="009E31DD"/>
    <w:rsid w:val="009E340B"/>
    <w:rsid w:val="009E3879"/>
    <w:rsid w:val="009E39BB"/>
    <w:rsid w:val="009E3C00"/>
    <w:rsid w:val="009E4597"/>
    <w:rsid w:val="009E49AC"/>
    <w:rsid w:val="009E4C35"/>
    <w:rsid w:val="009E53EA"/>
    <w:rsid w:val="009E542D"/>
    <w:rsid w:val="009E5A06"/>
    <w:rsid w:val="009E62E2"/>
    <w:rsid w:val="009E62EA"/>
    <w:rsid w:val="009E6858"/>
    <w:rsid w:val="009E6FFB"/>
    <w:rsid w:val="009F0194"/>
    <w:rsid w:val="009F0459"/>
    <w:rsid w:val="009F053F"/>
    <w:rsid w:val="009F096A"/>
    <w:rsid w:val="009F0A37"/>
    <w:rsid w:val="009F0CF9"/>
    <w:rsid w:val="009F0E97"/>
    <w:rsid w:val="009F10AB"/>
    <w:rsid w:val="009F1C9A"/>
    <w:rsid w:val="009F1F3A"/>
    <w:rsid w:val="009F1F79"/>
    <w:rsid w:val="009F22EE"/>
    <w:rsid w:val="009F2500"/>
    <w:rsid w:val="009F25FA"/>
    <w:rsid w:val="009F26C9"/>
    <w:rsid w:val="009F27A2"/>
    <w:rsid w:val="009F27DE"/>
    <w:rsid w:val="009F2E57"/>
    <w:rsid w:val="009F38A9"/>
    <w:rsid w:val="009F38F6"/>
    <w:rsid w:val="009F46B2"/>
    <w:rsid w:val="009F4954"/>
    <w:rsid w:val="009F4B87"/>
    <w:rsid w:val="009F4C5D"/>
    <w:rsid w:val="009F4C74"/>
    <w:rsid w:val="009F5CA5"/>
    <w:rsid w:val="009F625D"/>
    <w:rsid w:val="009F6497"/>
    <w:rsid w:val="009F6BAD"/>
    <w:rsid w:val="009F6C5C"/>
    <w:rsid w:val="009F6E1D"/>
    <w:rsid w:val="009F7173"/>
    <w:rsid w:val="009F7381"/>
    <w:rsid w:val="009F74D2"/>
    <w:rsid w:val="009F79DD"/>
    <w:rsid w:val="009F7F96"/>
    <w:rsid w:val="009F7FE3"/>
    <w:rsid w:val="00A001E0"/>
    <w:rsid w:val="00A004DC"/>
    <w:rsid w:val="00A006D6"/>
    <w:rsid w:val="00A00A6E"/>
    <w:rsid w:val="00A00D27"/>
    <w:rsid w:val="00A010D5"/>
    <w:rsid w:val="00A010F0"/>
    <w:rsid w:val="00A014BC"/>
    <w:rsid w:val="00A01701"/>
    <w:rsid w:val="00A0170A"/>
    <w:rsid w:val="00A01CE1"/>
    <w:rsid w:val="00A01DAF"/>
    <w:rsid w:val="00A01F3E"/>
    <w:rsid w:val="00A022AF"/>
    <w:rsid w:val="00A025F1"/>
    <w:rsid w:val="00A02A87"/>
    <w:rsid w:val="00A02B6B"/>
    <w:rsid w:val="00A03166"/>
    <w:rsid w:val="00A03309"/>
    <w:rsid w:val="00A03387"/>
    <w:rsid w:val="00A038C0"/>
    <w:rsid w:val="00A03C1F"/>
    <w:rsid w:val="00A03F3B"/>
    <w:rsid w:val="00A04EAE"/>
    <w:rsid w:val="00A04F78"/>
    <w:rsid w:val="00A0556B"/>
    <w:rsid w:val="00A0578F"/>
    <w:rsid w:val="00A0596A"/>
    <w:rsid w:val="00A059D7"/>
    <w:rsid w:val="00A05D0F"/>
    <w:rsid w:val="00A06B4B"/>
    <w:rsid w:val="00A06E5F"/>
    <w:rsid w:val="00A072AA"/>
    <w:rsid w:val="00A07502"/>
    <w:rsid w:val="00A07A5E"/>
    <w:rsid w:val="00A07F07"/>
    <w:rsid w:val="00A10302"/>
    <w:rsid w:val="00A107BB"/>
    <w:rsid w:val="00A10FB8"/>
    <w:rsid w:val="00A1100C"/>
    <w:rsid w:val="00A11254"/>
    <w:rsid w:val="00A1136F"/>
    <w:rsid w:val="00A11772"/>
    <w:rsid w:val="00A11EAF"/>
    <w:rsid w:val="00A12234"/>
    <w:rsid w:val="00A12722"/>
    <w:rsid w:val="00A1275F"/>
    <w:rsid w:val="00A12886"/>
    <w:rsid w:val="00A12D4F"/>
    <w:rsid w:val="00A131FF"/>
    <w:rsid w:val="00A132C2"/>
    <w:rsid w:val="00A13D1B"/>
    <w:rsid w:val="00A13FDE"/>
    <w:rsid w:val="00A141CC"/>
    <w:rsid w:val="00A142F4"/>
    <w:rsid w:val="00A143C4"/>
    <w:rsid w:val="00A144FF"/>
    <w:rsid w:val="00A14652"/>
    <w:rsid w:val="00A1469C"/>
    <w:rsid w:val="00A1483E"/>
    <w:rsid w:val="00A14872"/>
    <w:rsid w:val="00A14913"/>
    <w:rsid w:val="00A14BF9"/>
    <w:rsid w:val="00A14C90"/>
    <w:rsid w:val="00A14E43"/>
    <w:rsid w:val="00A14F94"/>
    <w:rsid w:val="00A15291"/>
    <w:rsid w:val="00A1534E"/>
    <w:rsid w:val="00A15923"/>
    <w:rsid w:val="00A15B80"/>
    <w:rsid w:val="00A15BEB"/>
    <w:rsid w:val="00A15CA2"/>
    <w:rsid w:val="00A15D68"/>
    <w:rsid w:val="00A1619C"/>
    <w:rsid w:val="00A16A45"/>
    <w:rsid w:val="00A16BCB"/>
    <w:rsid w:val="00A16EBD"/>
    <w:rsid w:val="00A175DB"/>
    <w:rsid w:val="00A1778C"/>
    <w:rsid w:val="00A1790F"/>
    <w:rsid w:val="00A17E49"/>
    <w:rsid w:val="00A207BC"/>
    <w:rsid w:val="00A20A56"/>
    <w:rsid w:val="00A20F7D"/>
    <w:rsid w:val="00A215E8"/>
    <w:rsid w:val="00A21A3C"/>
    <w:rsid w:val="00A21B66"/>
    <w:rsid w:val="00A21E50"/>
    <w:rsid w:val="00A22378"/>
    <w:rsid w:val="00A22CFB"/>
    <w:rsid w:val="00A231E9"/>
    <w:rsid w:val="00A2363B"/>
    <w:rsid w:val="00A23E79"/>
    <w:rsid w:val="00A2420F"/>
    <w:rsid w:val="00A245F2"/>
    <w:rsid w:val="00A24DA4"/>
    <w:rsid w:val="00A25776"/>
    <w:rsid w:val="00A263CA"/>
    <w:rsid w:val="00A2678F"/>
    <w:rsid w:val="00A2680A"/>
    <w:rsid w:val="00A26D04"/>
    <w:rsid w:val="00A2702B"/>
    <w:rsid w:val="00A27903"/>
    <w:rsid w:val="00A30251"/>
    <w:rsid w:val="00A30377"/>
    <w:rsid w:val="00A3083F"/>
    <w:rsid w:val="00A30ACA"/>
    <w:rsid w:val="00A30B63"/>
    <w:rsid w:val="00A30C63"/>
    <w:rsid w:val="00A30F87"/>
    <w:rsid w:val="00A317D6"/>
    <w:rsid w:val="00A31A1E"/>
    <w:rsid w:val="00A31A8D"/>
    <w:rsid w:val="00A3250E"/>
    <w:rsid w:val="00A3261B"/>
    <w:rsid w:val="00A3271C"/>
    <w:rsid w:val="00A32D7A"/>
    <w:rsid w:val="00A32FAF"/>
    <w:rsid w:val="00A33572"/>
    <w:rsid w:val="00A3370A"/>
    <w:rsid w:val="00A339D3"/>
    <w:rsid w:val="00A33AB5"/>
    <w:rsid w:val="00A33FF2"/>
    <w:rsid w:val="00A34F6F"/>
    <w:rsid w:val="00A353B9"/>
    <w:rsid w:val="00A353D7"/>
    <w:rsid w:val="00A35462"/>
    <w:rsid w:val="00A354EA"/>
    <w:rsid w:val="00A3580E"/>
    <w:rsid w:val="00A35A43"/>
    <w:rsid w:val="00A35AAF"/>
    <w:rsid w:val="00A35BFC"/>
    <w:rsid w:val="00A36264"/>
    <w:rsid w:val="00A3652E"/>
    <w:rsid w:val="00A36926"/>
    <w:rsid w:val="00A369B5"/>
    <w:rsid w:val="00A36A2C"/>
    <w:rsid w:val="00A36EE7"/>
    <w:rsid w:val="00A37469"/>
    <w:rsid w:val="00A37706"/>
    <w:rsid w:val="00A37B1E"/>
    <w:rsid w:val="00A37B26"/>
    <w:rsid w:val="00A37EB4"/>
    <w:rsid w:val="00A403AB"/>
    <w:rsid w:val="00A4061F"/>
    <w:rsid w:val="00A407E0"/>
    <w:rsid w:val="00A4081C"/>
    <w:rsid w:val="00A40F32"/>
    <w:rsid w:val="00A41197"/>
    <w:rsid w:val="00A41326"/>
    <w:rsid w:val="00A41368"/>
    <w:rsid w:val="00A41413"/>
    <w:rsid w:val="00A41513"/>
    <w:rsid w:val="00A415AA"/>
    <w:rsid w:val="00A41A68"/>
    <w:rsid w:val="00A41C73"/>
    <w:rsid w:val="00A4253D"/>
    <w:rsid w:val="00A42849"/>
    <w:rsid w:val="00A429CE"/>
    <w:rsid w:val="00A42D46"/>
    <w:rsid w:val="00A42E74"/>
    <w:rsid w:val="00A4305E"/>
    <w:rsid w:val="00A435F1"/>
    <w:rsid w:val="00A4366B"/>
    <w:rsid w:val="00A43716"/>
    <w:rsid w:val="00A43A77"/>
    <w:rsid w:val="00A43B0F"/>
    <w:rsid w:val="00A43F5B"/>
    <w:rsid w:val="00A44292"/>
    <w:rsid w:val="00A447CF"/>
    <w:rsid w:val="00A450F0"/>
    <w:rsid w:val="00A45192"/>
    <w:rsid w:val="00A4523B"/>
    <w:rsid w:val="00A453A4"/>
    <w:rsid w:val="00A4564A"/>
    <w:rsid w:val="00A45738"/>
    <w:rsid w:val="00A457A2"/>
    <w:rsid w:val="00A458D2"/>
    <w:rsid w:val="00A459C1"/>
    <w:rsid w:val="00A459C6"/>
    <w:rsid w:val="00A459D9"/>
    <w:rsid w:val="00A46283"/>
    <w:rsid w:val="00A462EA"/>
    <w:rsid w:val="00A464E1"/>
    <w:rsid w:val="00A46A14"/>
    <w:rsid w:val="00A46E1C"/>
    <w:rsid w:val="00A46EFA"/>
    <w:rsid w:val="00A4780B"/>
    <w:rsid w:val="00A47850"/>
    <w:rsid w:val="00A478A1"/>
    <w:rsid w:val="00A47E36"/>
    <w:rsid w:val="00A5072C"/>
    <w:rsid w:val="00A5108D"/>
    <w:rsid w:val="00A51452"/>
    <w:rsid w:val="00A51908"/>
    <w:rsid w:val="00A519C2"/>
    <w:rsid w:val="00A51AB4"/>
    <w:rsid w:val="00A521AD"/>
    <w:rsid w:val="00A5244C"/>
    <w:rsid w:val="00A52BE7"/>
    <w:rsid w:val="00A52D87"/>
    <w:rsid w:val="00A53044"/>
    <w:rsid w:val="00A5348A"/>
    <w:rsid w:val="00A53B37"/>
    <w:rsid w:val="00A53D08"/>
    <w:rsid w:val="00A53E55"/>
    <w:rsid w:val="00A53F56"/>
    <w:rsid w:val="00A53F5C"/>
    <w:rsid w:val="00A54006"/>
    <w:rsid w:val="00A5422B"/>
    <w:rsid w:val="00A543B9"/>
    <w:rsid w:val="00A5458C"/>
    <w:rsid w:val="00A54C55"/>
    <w:rsid w:val="00A54E04"/>
    <w:rsid w:val="00A54FA7"/>
    <w:rsid w:val="00A55286"/>
    <w:rsid w:val="00A5537F"/>
    <w:rsid w:val="00A554C7"/>
    <w:rsid w:val="00A5571E"/>
    <w:rsid w:val="00A5591A"/>
    <w:rsid w:val="00A5592C"/>
    <w:rsid w:val="00A55978"/>
    <w:rsid w:val="00A5598D"/>
    <w:rsid w:val="00A55CBA"/>
    <w:rsid w:val="00A55E4F"/>
    <w:rsid w:val="00A55F0B"/>
    <w:rsid w:val="00A564F1"/>
    <w:rsid w:val="00A56765"/>
    <w:rsid w:val="00A56914"/>
    <w:rsid w:val="00A56D96"/>
    <w:rsid w:val="00A56E75"/>
    <w:rsid w:val="00A57165"/>
    <w:rsid w:val="00A573FE"/>
    <w:rsid w:val="00A57428"/>
    <w:rsid w:val="00A5786B"/>
    <w:rsid w:val="00A60474"/>
    <w:rsid w:val="00A6062B"/>
    <w:rsid w:val="00A6063F"/>
    <w:rsid w:val="00A60689"/>
    <w:rsid w:val="00A607E3"/>
    <w:rsid w:val="00A60894"/>
    <w:rsid w:val="00A608F3"/>
    <w:rsid w:val="00A6108C"/>
    <w:rsid w:val="00A61286"/>
    <w:rsid w:val="00A612F6"/>
    <w:rsid w:val="00A61DFA"/>
    <w:rsid w:val="00A61F0E"/>
    <w:rsid w:val="00A624C9"/>
    <w:rsid w:val="00A6253D"/>
    <w:rsid w:val="00A62607"/>
    <w:rsid w:val="00A62E92"/>
    <w:rsid w:val="00A6306B"/>
    <w:rsid w:val="00A63121"/>
    <w:rsid w:val="00A632BC"/>
    <w:rsid w:val="00A6390A"/>
    <w:rsid w:val="00A6398C"/>
    <w:rsid w:val="00A63A59"/>
    <w:rsid w:val="00A64322"/>
    <w:rsid w:val="00A6432C"/>
    <w:rsid w:val="00A6458F"/>
    <w:rsid w:val="00A648C0"/>
    <w:rsid w:val="00A649D5"/>
    <w:rsid w:val="00A64DD4"/>
    <w:rsid w:val="00A64EFE"/>
    <w:rsid w:val="00A65149"/>
    <w:rsid w:val="00A654D5"/>
    <w:rsid w:val="00A6561F"/>
    <w:rsid w:val="00A658A9"/>
    <w:rsid w:val="00A6590B"/>
    <w:rsid w:val="00A65AA0"/>
    <w:rsid w:val="00A65D0D"/>
    <w:rsid w:val="00A65EDF"/>
    <w:rsid w:val="00A65FF1"/>
    <w:rsid w:val="00A661BD"/>
    <w:rsid w:val="00A6632A"/>
    <w:rsid w:val="00A66488"/>
    <w:rsid w:val="00A666ED"/>
    <w:rsid w:val="00A6672D"/>
    <w:rsid w:val="00A66858"/>
    <w:rsid w:val="00A66B8B"/>
    <w:rsid w:val="00A66C78"/>
    <w:rsid w:val="00A675AB"/>
    <w:rsid w:val="00A700AD"/>
    <w:rsid w:val="00A702A0"/>
    <w:rsid w:val="00A7055A"/>
    <w:rsid w:val="00A706E2"/>
    <w:rsid w:val="00A70882"/>
    <w:rsid w:val="00A7089E"/>
    <w:rsid w:val="00A70962"/>
    <w:rsid w:val="00A70969"/>
    <w:rsid w:val="00A70B1C"/>
    <w:rsid w:val="00A70D5C"/>
    <w:rsid w:val="00A70F77"/>
    <w:rsid w:val="00A7133C"/>
    <w:rsid w:val="00A71357"/>
    <w:rsid w:val="00A71496"/>
    <w:rsid w:val="00A715F8"/>
    <w:rsid w:val="00A71913"/>
    <w:rsid w:val="00A71C9B"/>
    <w:rsid w:val="00A71F64"/>
    <w:rsid w:val="00A723CD"/>
    <w:rsid w:val="00A72689"/>
    <w:rsid w:val="00A72DEE"/>
    <w:rsid w:val="00A72E78"/>
    <w:rsid w:val="00A72FEF"/>
    <w:rsid w:val="00A7319F"/>
    <w:rsid w:val="00A737C0"/>
    <w:rsid w:val="00A73AE7"/>
    <w:rsid w:val="00A73B2A"/>
    <w:rsid w:val="00A73B83"/>
    <w:rsid w:val="00A73BF4"/>
    <w:rsid w:val="00A73CB3"/>
    <w:rsid w:val="00A73D3D"/>
    <w:rsid w:val="00A747FB"/>
    <w:rsid w:val="00A74E68"/>
    <w:rsid w:val="00A7502C"/>
    <w:rsid w:val="00A75160"/>
    <w:rsid w:val="00A7520C"/>
    <w:rsid w:val="00A7534B"/>
    <w:rsid w:val="00A75568"/>
    <w:rsid w:val="00A7574D"/>
    <w:rsid w:val="00A75889"/>
    <w:rsid w:val="00A75B3C"/>
    <w:rsid w:val="00A75B74"/>
    <w:rsid w:val="00A75D09"/>
    <w:rsid w:val="00A75DDC"/>
    <w:rsid w:val="00A76DD7"/>
    <w:rsid w:val="00A77CD5"/>
    <w:rsid w:val="00A77EAF"/>
    <w:rsid w:val="00A77FA2"/>
    <w:rsid w:val="00A80056"/>
    <w:rsid w:val="00A8016B"/>
    <w:rsid w:val="00A80515"/>
    <w:rsid w:val="00A80E4C"/>
    <w:rsid w:val="00A80EC8"/>
    <w:rsid w:val="00A813EC"/>
    <w:rsid w:val="00A81776"/>
    <w:rsid w:val="00A81DA9"/>
    <w:rsid w:val="00A8268D"/>
    <w:rsid w:val="00A82910"/>
    <w:rsid w:val="00A8298B"/>
    <w:rsid w:val="00A829A5"/>
    <w:rsid w:val="00A82E30"/>
    <w:rsid w:val="00A8309D"/>
    <w:rsid w:val="00A838D6"/>
    <w:rsid w:val="00A83ADB"/>
    <w:rsid w:val="00A84199"/>
    <w:rsid w:val="00A8423E"/>
    <w:rsid w:val="00A84327"/>
    <w:rsid w:val="00A84346"/>
    <w:rsid w:val="00A847B1"/>
    <w:rsid w:val="00A8486F"/>
    <w:rsid w:val="00A84C46"/>
    <w:rsid w:val="00A851D1"/>
    <w:rsid w:val="00A8529B"/>
    <w:rsid w:val="00A85401"/>
    <w:rsid w:val="00A85A77"/>
    <w:rsid w:val="00A85B94"/>
    <w:rsid w:val="00A8616C"/>
    <w:rsid w:val="00A86287"/>
    <w:rsid w:val="00A86316"/>
    <w:rsid w:val="00A863AB"/>
    <w:rsid w:val="00A86480"/>
    <w:rsid w:val="00A86683"/>
    <w:rsid w:val="00A86A90"/>
    <w:rsid w:val="00A86AE4"/>
    <w:rsid w:val="00A87693"/>
    <w:rsid w:val="00A87E38"/>
    <w:rsid w:val="00A90019"/>
    <w:rsid w:val="00A90673"/>
    <w:rsid w:val="00A90740"/>
    <w:rsid w:val="00A90FBD"/>
    <w:rsid w:val="00A91021"/>
    <w:rsid w:val="00A9107C"/>
    <w:rsid w:val="00A91285"/>
    <w:rsid w:val="00A91372"/>
    <w:rsid w:val="00A914A6"/>
    <w:rsid w:val="00A9156D"/>
    <w:rsid w:val="00A91868"/>
    <w:rsid w:val="00A91C33"/>
    <w:rsid w:val="00A91CB4"/>
    <w:rsid w:val="00A926E5"/>
    <w:rsid w:val="00A92B43"/>
    <w:rsid w:val="00A92CC1"/>
    <w:rsid w:val="00A936C1"/>
    <w:rsid w:val="00A9398A"/>
    <w:rsid w:val="00A93B46"/>
    <w:rsid w:val="00A942AD"/>
    <w:rsid w:val="00A9468A"/>
    <w:rsid w:val="00A94A35"/>
    <w:rsid w:val="00A94F99"/>
    <w:rsid w:val="00A9508E"/>
    <w:rsid w:val="00A953E1"/>
    <w:rsid w:val="00A95924"/>
    <w:rsid w:val="00A95A2E"/>
    <w:rsid w:val="00A9606E"/>
    <w:rsid w:val="00A96352"/>
    <w:rsid w:val="00A963A7"/>
    <w:rsid w:val="00A96842"/>
    <w:rsid w:val="00A96855"/>
    <w:rsid w:val="00A969F3"/>
    <w:rsid w:val="00A96EF6"/>
    <w:rsid w:val="00A97528"/>
    <w:rsid w:val="00A977DA"/>
    <w:rsid w:val="00A97860"/>
    <w:rsid w:val="00A97C4F"/>
    <w:rsid w:val="00AA0074"/>
    <w:rsid w:val="00AA0297"/>
    <w:rsid w:val="00AA051D"/>
    <w:rsid w:val="00AA052F"/>
    <w:rsid w:val="00AA06C6"/>
    <w:rsid w:val="00AA07C1"/>
    <w:rsid w:val="00AA0848"/>
    <w:rsid w:val="00AA08BA"/>
    <w:rsid w:val="00AA1018"/>
    <w:rsid w:val="00AA107F"/>
    <w:rsid w:val="00AA1552"/>
    <w:rsid w:val="00AA16EF"/>
    <w:rsid w:val="00AA17F6"/>
    <w:rsid w:val="00AA1880"/>
    <w:rsid w:val="00AA18BD"/>
    <w:rsid w:val="00AA1903"/>
    <w:rsid w:val="00AA23EE"/>
    <w:rsid w:val="00AA284C"/>
    <w:rsid w:val="00AA2DBB"/>
    <w:rsid w:val="00AA31DB"/>
    <w:rsid w:val="00AA3290"/>
    <w:rsid w:val="00AA349F"/>
    <w:rsid w:val="00AA3534"/>
    <w:rsid w:val="00AA3871"/>
    <w:rsid w:val="00AA3B8B"/>
    <w:rsid w:val="00AA3BEC"/>
    <w:rsid w:val="00AA421B"/>
    <w:rsid w:val="00AA4297"/>
    <w:rsid w:val="00AA44BE"/>
    <w:rsid w:val="00AA4557"/>
    <w:rsid w:val="00AA45DC"/>
    <w:rsid w:val="00AA4887"/>
    <w:rsid w:val="00AA489F"/>
    <w:rsid w:val="00AA4B80"/>
    <w:rsid w:val="00AA4C92"/>
    <w:rsid w:val="00AA4EE4"/>
    <w:rsid w:val="00AA4F26"/>
    <w:rsid w:val="00AA5173"/>
    <w:rsid w:val="00AA5675"/>
    <w:rsid w:val="00AA57C1"/>
    <w:rsid w:val="00AA582C"/>
    <w:rsid w:val="00AA58DA"/>
    <w:rsid w:val="00AA58EA"/>
    <w:rsid w:val="00AA5A70"/>
    <w:rsid w:val="00AA5C45"/>
    <w:rsid w:val="00AA60B9"/>
    <w:rsid w:val="00AA6168"/>
    <w:rsid w:val="00AA62F9"/>
    <w:rsid w:val="00AA649F"/>
    <w:rsid w:val="00AA6740"/>
    <w:rsid w:val="00AA6D57"/>
    <w:rsid w:val="00AA6FC4"/>
    <w:rsid w:val="00AA7175"/>
    <w:rsid w:val="00AA73F8"/>
    <w:rsid w:val="00AA7D9A"/>
    <w:rsid w:val="00AA7FA3"/>
    <w:rsid w:val="00AB014C"/>
    <w:rsid w:val="00AB024E"/>
    <w:rsid w:val="00AB0665"/>
    <w:rsid w:val="00AB0F82"/>
    <w:rsid w:val="00AB10F4"/>
    <w:rsid w:val="00AB140C"/>
    <w:rsid w:val="00AB1432"/>
    <w:rsid w:val="00AB1B5E"/>
    <w:rsid w:val="00AB1DC3"/>
    <w:rsid w:val="00AB1E06"/>
    <w:rsid w:val="00AB1EF4"/>
    <w:rsid w:val="00AB2259"/>
    <w:rsid w:val="00AB2689"/>
    <w:rsid w:val="00AB31BD"/>
    <w:rsid w:val="00AB32EA"/>
    <w:rsid w:val="00AB34E9"/>
    <w:rsid w:val="00AB3D5B"/>
    <w:rsid w:val="00AB403B"/>
    <w:rsid w:val="00AB45B2"/>
    <w:rsid w:val="00AB472E"/>
    <w:rsid w:val="00AB4963"/>
    <w:rsid w:val="00AB49A4"/>
    <w:rsid w:val="00AB49FF"/>
    <w:rsid w:val="00AB4A9D"/>
    <w:rsid w:val="00AB4B40"/>
    <w:rsid w:val="00AB4C20"/>
    <w:rsid w:val="00AB4D87"/>
    <w:rsid w:val="00AB4D90"/>
    <w:rsid w:val="00AB4DEE"/>
    <w:rsid w:val="00AB4E8D"/>
    <w:rsid w:val="00AB53B8"/>
    <w:rsid w:val="00AB54A8"/>
    <w:rsid w:val="00AB59E3"/>
    <w:rsid w:val="00AB5C42"/>
    <w:rsid w:val="00AB5C97"/>
    <w:rsid w:val="00AB5E1E"/>
    <w:rsid w:val="00AB5FFE"/>
    <w:rsid w:val="00AB6598"/>
    <w:rsid w:val="00AB6718"/>
    <w:rsid w:val="00AB67FB"/>
    <w:rsid w:val="00AB69B1"/>
    <w:rsid w:val="00AB6BA9"/>
    <w:rsid w:val="00AB6CA1"/>
    <w:rsid w:val="00AB6CFA"/>
    <w:rsid w:val="00AB6D93"/>
    <w:rsid w:val="00AB6DBA"/>
    <w:rsid w:val="00AB6EFF"/>
    <w:rsid w:val="00AB6F80"/>
    <w:rsid w:val="00AB74CA"/>
    <w:rsid w:val="00AB74F2"/>
    <w:rsid w:val="00AB75B5"/>
    <w:rsid w:val="00AB7D0F"/>
    <w:rsid w:val="00AB7ED6"/>
    <w:rsid w:val="00AC000A"/>
    <w:rsid w:val="00AC1389"/>
    <w:rsid w:val="00AC1409"/>
    <w:rsid w:val="00AC1688"/>
    <w:rsid w:val="00AC17BC"/>
    <w:rsid w:val="00AC1817"/>
    <w:rsid w:val="00AC1DAD"/>
    <w:rsid w:val="00AC2187"/>
    <w:rsid w:val="00AC25EE"/>
    <w:rsid w:val="00AC264D"/>
    <w:rsid w:val="00AC288D"/>
    <w:rsid w:val="00AC2973"/>
    <w:rsid w:val="00AC2F7F"/>
    <w:rsid w:val="00AC3195"/>
    <w:rsid w:val="00AC324A"/>
    <w:rsid w:val="00AC3AE3"/>
    <w:rsid w:val="00AC4172"/>
    <w:rsid w:val="00AC4564"/>
    <w:rsid w:val="00AC4A2C"/>
    <w:rsid w:val="00AC4BA3"/>
    <w:rsid w:val="00AC4CFB"/>
    <w:rsid w:val="00AC4F85"/>
    <w:rsid w:val="00AC52B5"/>
    <w:rsid w:val="00AC53FB"/>
    <w:rsid w:val="00AC57C9"/>
    <w:rsid w:val="00AC57D2"/>
    <w:rsid w:val="00AC59C0"/>
    <w:rsid w:val="00AC5D0F"/>
    <w:rsid w:val="00AC6131"/>
    <w:rsid w:val="00AC61CF"/>
    <w:rsid w:val="00AC6494"/>
    <w:rsid w:val="00AC65CB"/>
    <w:rsid w:val="00AC69AF"/>
    <w:rsid w:val="00AC6A1C"/>
    <w:rsid w:val="00AC6E07"/>
    <w:rsid w:val="00AC6F3F"/>
    <w:rsid w:val="00AC7A83"/>
    <w:rsid w:val="00AC7E57"/>
    <w:rsid w:val="00AC7E89"/>
    <w:rsid w:val="00AC7EBB"/>
    <w:rsid w:val="00AD016E"/>
    <w:rsid w:val="00AD020D"/>
    <w:rsid w:val="00AD0A4C"/>
    <w:rsid w:val="00AD0B57"/>
    <w:rsid w:val="00AD0DC5"/>
    <w:rsid w:val="00AD0EAA"/>
    <w:rsid w:val="00AD16E5"/>
    <w:rsid w:val="00AD1716"/>
    <w:rsid w:val="00AD19F1"/>
    <w:rsid w:val="00AD1E6C"/>
    <w:rsid w:val="00AD20B4"/>
    <w:rsid w:val="00AD2299"/>
    <w:rsid w:val="00AD22B0"/>
    <w:rsid w:val="00AD2504"/>
    <w:rsid w:val="00AD2E12"/>
    <w:rsid w:val="00AD344D"/>
    <w:rsid w:val="00AD35C6"/>
    <w:rsid w:val="00AD3F18"/>
    <w:rsid w:val="00AD4079"/>
    <w:rsid w:val="00AD4299"/>
    <w:rsid w:val="00AD4338"/>
    <w:rsid w:val="00AD4B74"/>
    <w:rsid w:val="00AD4BE5"/>
    <w:rsid w:val="00AD4CB3"/>
    <w:rsid w:val="00AD5366"/>
    <w:rsid w:val="00AD5371"/>
    <w:rsid w:val="00AD560C"/>
    <w:rsid w:val="00AD59A0"/>
    <w:rsid w:val="00AD5FD6"/>
    <w:rsid w:val="00AD674C"/>
    <w:rsid w:val="00AD6B6A"/>
    <w:rsid w:val="00AD6D82"/>
    <w:rsid w:val="00AD6DB1"/>
    <w:rsid w:val="00AD72E2"/>
    <w:rsid w:val="00AD73C3"/>
    <w:rsid w:val="00AD744F"/>
    <w:rsid w:val="00AD7B2A"/>
    <w:rsid w:val="00AD7EBC"/>
    <w:rsid w:val="00AE02DE"/>
    <w:rsid w:val="00AE039A"/>
    <w:rsid w:val="00AE03F6"/>
    <w:rsid w:val="00AE0870"/>
    <w:rsid w:val="00AE0946"/>
    <w:rsid w:val="00AE0BFF"/>
    <w:rsid w:val="00AE1743"/>
    <w:rsid w:val="00AE1831"/>
    <w:rsid w:val="00AE18C1"/>
    <w:rsid w:val="00AE1912"/>
    <w:rsid w:val="00AE1E11"/>
    <w:rsid w:val="00AE1E52"/>
    <w:rsid w:val="00AE1F2F"/>
    <w:rsid w:val="00AE1FD7"/>
    <w:rsid w:val="00AE2430"/>
    <w:rsid w:val="00AE26BE"/>
    <w:rsid w:val="00AE2D5C"/>
    <w:rsid w:val="00AE2F7D"/>
    <w:rsid w:val="00AE3798"/>
    <w:rsid w:val="00AE37E9"/>
    <w:rsid w:val="00AE39A1"/>
    <w:rsid w:val="00AE3EF1"/>
    <w:rsid w:val="00AE3FC4"/>
    <w:rsid w:val="00AE49A5"/>
    <w:rsid w:val="00AE4ABF"/>
    <w:rsid w:val="00AE4C16"/>
    <w:rsid w:val="00AE5080"/>
    <w:rsid w:val="00AE52FE"/>
    <w:rsid w:val="00AE548F"/>
    <w:rsid w:val="00AE5DB8"/>
    <w:rsid w:val="00AE5FD2"/>
    <w:rsid w:val="00AE6318"/>
    <w:rsid w:val="00AE6788"/>
    <w:rsid w:val="00AE6D33"/>
    <w:rsid w:val="00AE7263"/>
    <w:rsid w:val="00AE72D1"/>
    <w:rsid w:val="00AE73B8"/>
    <w:rsid w:val="00AE741C"/>
    <w:rsid w:val="00AE7484"/>
    <w:rsid w:val="00AE7E89"/>
    <w:rsid w:val="00AE7F2E"/>
    <w:rsid w:val="00AF0A4A"/>
    <w:rsid w:val="00AF0FD2"/>
    <w:rsid w:val="00AF1B10"/>
    <w:rsid w:val="00AF1B8C"/>
    <w:rsid w:val="00AF1DCF"/>
    <w:rsid w:val="00AF2046"/>
    <w:rsid w:val="00AF20E1"/>
    <w:rsid w:val="00AF238C"/>
    <w:rsid w:val="00AF23DC"/>
    <w:rsid w:val="00AF2A7B"/>
    <w:rsid w:val="00AF2E64"/>
    <w:rsid w:val="00AF2E88"/>
    <w:rsid w:val="00AF3521"/>
    <w:rsid w:val="00AF35B0"/>
    <w:rsid w:val="00AF3C52"/>
    <w:rsid w:val="00AF44E4"/>
    <w:rsid w:val="00AF44F4"/>
    <w:rsid w:val="00AF4A12"/>
    <w:rsid w:val="00AF4BB2"/>
    <w:rsid w:val="00AF4CE5"/>
    <w:rsid w:val="00AF4E29"/>
    <w:rsid w:val="00AF5023"/>
    <w:rsid w:val="00AF5297"/>
    <w:rsid w:val="00AF533D"/>
    <w:rsid w:val="00AF5627"/>
    <w:rsid w:val="00AF582A"/>
    <w:rsid w:val="00AF609D"/>
    <w:rsid w:val="00AF6702"/>
    <w:rsid w:val="00AF692A"/>
    <w:rsid w:val="00AF696C"/>
    <w:rsid w:val="00AF6B62"/>
    <w:rsid w:val="00AF7738"/>
    <w:rsid w:val="00AF79C8"/>
    <w:rsid w:val="00AF7B5C"/>
    <w:rsid w:val="00AF7B81"/>
    <w:rsid w:val="00AF7C93"/>
    <w:rsid w:val="00B003D7"/>
    <w:rsid w:val="00B01192"/>
    <w:rsid w:val="00B01516"/>
    <w:rsid w:val="00B01517"/>
    <w:rsid w:val="00B016AC"/>
    <w:rsid w:val="00B019C1"/>
    <w:rsid w:val="00B01B77"/>
    <w:rsid w:val="00B01EBD"/>
    <w:rsid w:val="00B02C6B"/>
    <w:rsid w:val="00B0377F"/>
    <w:rsid w:val="00B038AE"/>
    <w:rsid w:val="00B039D1"/>
    <w:rsid w:val="00B03C03"/>
    <w:rsid w:val="00B03FC0"/>
    <w:rsid w:val="00B0407F"/>
    <w:rsid w:val="00B04487"/>
    <w:rsid w:val="00B04827"/>
    <w:rsid w:val="00B048C3"/>
    <w:rsid w:val="00B04D14"/>
    <w:rsid w:val="00B04E9C"/>
    <w:rsid w:val="00B0547A"/>
    <w:rsid w:val="00B054B1"/>
    <w:rsid w:val="00B0550E"/>
    <w:rsid w:val="00B05553"/>
    <w:rsid w:val="00B0575A"/>
    <w:rsid w:val="00B0587F"/>
    <w:rsid w:val="00B05EC9"/>
    <w:rsid w:val="00B05F31"/>
    <w:rsid w:val="00B064D3"/>
    <w:rsid w:val="00B067C2"/>
    <w:rsid w:val="00B06991"/>
    <w:rsid w:val="00B06D28"/>
    <w:rsid w:val="00B07645"/>
    <w:rsid w:val="00B077CD"/>
    <w:rsid w:val="00B07D16"/>
    <w:rsid w:val="00B07D1A"/>
    <w:rsid w:val="00B10161"/>
    <w:rsid w:val="00B104AC"/>
    <w:rsid w:val="00B107BE"/>
    <w:rsid w:val="00B1088E"/>
    <w:rsid w:val="00B1091D"/>
    <w:rsid w:val="00B10E90"/>
    <w:rsid w:val="00B112D7"/>
    <w:rsid w:val="00B11CC5"/>
    <w:rsid w:val="00B11D88"/>
    <w:rsid w:val="00B11E8C"/>
    <w:rsid w:val="00B11FB3"/>
    <w:rsid w:val="00B12171"/>
    <w:rsid w:val="00B1218A"/>
    <w:rsid w:val="00B121C7"/>
    <w:rsid w:val="00B12514"/>
    <w:rsid w:val="00B12BF2"/>
    <w:rsid w:val="00B1309A"/>
    <w:rsid w:val="00B1318D"/>
    <w:rsid w:val="00B1345C"/>
    <w:rsid w:val="00B13518"/>
    <w:rsid w:val="00B1355D"/>
    <w:rsid w:val="00B13796"/>
    <w:rsid w:val="00B13B74"/>
    <w:rsid w:val="00B147D5"/>
    <w:rsid w:val="00B14A3A"/>
    <w:rsid w:val="00B14DFA"/>
    <w:rsid w:val="00B14F34"/>
    <w:rsid w:val="00B1562D"/>
    <w:rsid w:val="00B15804"/>
    <w:rsid w:val="00B1591A"/>
    <w:rsid w:val="00B15976"/>
    <w:rsid w:val="00B159E6"/>
    <w:rsid w:val="00B16E11"/>
    <w:rsid w:val="00B16ED0"/>
    <w:rsid w:val="00B16FF3"/>
    <w:rsid w:val="00B1734F"/>
    <w:rsid w:val="00B17849"/>
    <w:rsid w:val="00B17A27"/>
    <w:rsid w:val="00B204F0"/>
    <w:rsid w:val="00B2052A"/>
    <w:rsid w:val="00B20D83"/>
    <w:rsid w:val="00B20FD7"/>
    <w:rsid w:val="00B212E7"/>
    <w:rsid w:val="00B2193A"/>
    <w:rsid w:val="00B21B6B"/>
    <w:rsid w:val="00B21F0C"/>
    <w:rsid w:val="00B2221D"/>
    <w:rsid w:val="00B2224F"/>
    <w:rsid w:val="00B222FA"/>
    <w:rsid w:val="00B22342"/>
    <w:rsid w:val="00B22422"/>
    <w:rsid w:val="00B2274B"/>
    <w:rsid w:val="00B22A8B"/>
    <w:rsid w:val="00B22D2A"/>
    <w:rsid w:val="00B22DE2"/>
    <w:rsid w:val="00B233E9"/>
    <w:rsid w:val="00B235C7"/>
    <w:rsid w:val="00B2390B"/>
    <w:rsid w:val="00B23AAA"/>
    <w:rsid w:val="00B23F4E"/>
    <w:rsid w:val="00B24A2F"/>
    <w:rsid w:val="00B24C14"/>
    <w:rsid w:val="00B24D68"/>
    <w:rsid w:val="00B24FB2"/>
    <w:rsid w:val="00B25333"/>
    <w:rsid w:val="00B25632"/>
    <w:rsid w:val="00B25762"/>
    <w:rsid w:val="00B257A1"/>
    <w:rsid w:val="00B25B4E"/>
    <w:rsid w:val="00B26562"/>
    <w:rsid w:val="00B26A33"/>
    <w:rsid w:val="00B26B34"/>
    <w:rsid w:val="00B26FAA"/>
    <w:rsid w:val="00B273B9"/>
    <w:rsid w:val="00B30010"/>
    <w:rsid w:val="00B30110"/>
    <w:rsid w:val="00B3037C"/>
    <w:rsid w:val="00B30616"/>
    <w:rsid w:val="00B3089E"/>
    <w:rsid w:val="00B30AF9"/>
    <w:rsid w:val="00B30DD5"/>
    <w:rsid w:val="00B30EDB"/>
    <w:rsid w:val="00B3111E"/>
    <w:rsid w:val="00B31567"/>
    <w:rsid w:val="00B316C5"/>
    <w:rsid w:val="00B318B1"/>
    <w:rsid w:val="00B31A3B"/>
    <w:rsid w:val="00B32297"/>
    <w:rsid w:val="00B3233B"/>
    <w:rsid w:val="00B32401"/>
    <w:rsid w:val="00B325DF"/>
    <w:rsid w:val="00B32840"/>
    <w:rsid w:val="00B3292F"/>
    <w:rsid w:val="00B32EB6"/>
    <w:rsid w:val="00B32EF0"/>
    <w:rsid w:val="00B33109"/>
    <w:rsid w:val="00B3398F"/>
    <w:rsid w:val="00B33D46"/>
    <w:rsid w:val="00B33FFC"/>
    <w:rsid w:val="00B34485"/>
    <w:rsid w:val="00B346F8"/>
    <w:rsid w:val="00B34800"/>
    <w:rsid w:val="00B34971"/>
    <w:rsid w:val="00B34BE2"/>
    <w:rsid w:val="00B355F7"/>
    <w:rsid w:val="00B35859"/>
    <w:rsid w:val="00B35A5C"/>
    <w:rsid w:val="00B35E58"/>
    <w:rsid w:val="00B35EC9"/>
    <w:rsid w:val="00B35EFA"/>
    <w:rsid w:val="00B365A0"/>
    <w:rsid w:val="00B36B51"/>
    <w:rsid w:val="00B36D54"/>
    <w:rsid w:val="00B36E8F"/>
    <w:rsid w:val="00B36EF0"/>
    <w:rsid w:val="00B370B6"/>
    <w:rsid w:val="00B3783A"/>
    <w:rsid w:val="00B379D0"/>
    <w:rsid w:val="00B37B34"/>
    <w:rsid w:val="00B37C70"/>
    <w:rsid w:val="00B402FA"/>
    <w:rsid w:val="00B4030F"/>
    <w:rsid w:val="00B407C4"/>
    <w:rsid w:val="00B4090A"/>
    <w:rsid w:val="00B40911"/>
    <w:rsid w:val="00B40AE9"/>
    <w:rsid w:val="00B40B5B"/>
    <w:rsid w:val="00B40D22"/>
    <w:rsid w:val="00B41060"/>
    <w:rsid w:val="00B411D3"/>
    <w:rsid w:val="00B41470"/>
    <w:rsid w:val="00B4163B"/>
    <w:rsid w:val="00B41766"/>
    <w:rsid w:val="00B418FE"/>
    <w:rsid w:val="00B41980"/>
    <w:rsid w:val="00B41FD7"/>
    <w:rsid w:val="00B422C2"/>
    <w:rsid w:val="00B427AE"/>
    <w:rsid w:val="00B42C4B"/>
    <w:rsid w:val="00B42FD3"/>
    <w:rsid w:val="00B43918"/>
    <w:rsid w:val="00B439E4"/>
    <w:rsid w:val="00B43F35"/>
    <w:rsid w:val="00B4427B"/>
    <w:rsid w:val="00B44AE6"/>
    <w:rsid w:val="00B44B36"/>
    <w:rsid w:val="00B44BEE"/>
    <w:rsid w:val="00B44FC1"/>
    <w:rsid w:val="00B45680"/>
    <w:rsid w:val="00B462C0"/>
    <w:rsid w:val="00B46A32"/>
    <w:rsid w:val="00B46D7A"/>
    <w:rsid w:val="00B46F79"/>
    <w:rsid w:val="00B46FD6"/>
    <w:rsid w:val="00B475EE"/>
    <w:rsid w:val="00B47770"/>
    <w:rsid w:val="00B47FC2"/>
    <w:rsid w:val="00B5004F"/>
    <w:rsid w:val="00B502EF"/>
    <w:rsid w:val="00B50785"/>
    <w:rsid w:val="00B5078A"/>
    <w:rsid w:val="00B50ABA"/>
    <w:rsid w:val="00B50FC7"/>
    <w:rsid w:val="00B510BB"/>
    <w:rsid w:val="00B515FB"/>
    <w:rsid w:val="00B516A5"/>
    <w:rsid w:val="00B51738"/>
    <w:rsid w:val="00B519AC"/>
    <w:rsid w:val="00B51BCB"/>
    <w:rsid w:val="00B51D3C"/>
    <w:rsid w:val="00B51E67"/>
    <w:rsid w:val="00B51F9E"/>
    <w:rsid w:val="00B52078"/>
    <w:rsid w:val="00B522AC"/>
    <w:rsid w:val="00B523FC"/>
    <w:rsid w:val="00B52684"/>
    <w:rsid w:val="00B52B18"/>
    <w:rsid w:val="00B52C14"/>
    <w:rsid w:val="00B52D7E"/>
    <w:rsid w:val="00B5307E"/>
    <w:rsid w:val="00B5331E"/>
    <w:rsid w:val="00B53888"/>
    <w:rsid w:val="00B53C26"/>
    <w:rsid w:val="00B53EA5"/>
    <w:rsid w:val="00B546A5"/>
    <w:rsid w:val="00B547BB"/>
    <w:rsid w:val="00B54BA6"/>
    <w:rsid w:val="00B54E4A"/>
    <w:rsid w:val="00B55612"/>
    <w:rsid w:val="00B558BE"/>
    <w:rsid w:val="00B55BB6"/>
    <w:rsid w:val="00B55FEE"/>
    <w:rsid w:val="00B565FA"/>
    <w:rsid w:val="00B5679D"/>
    <w:rsid w:val="00B56881"/>
    <w:rsid w:val="00B56CB7"/>
    <w:rsid w:val="00B5732F"/>
    <w:rsid w:val="00B575AC"/>
    <w:rsid w:val="00B57973"/>
    <w:rsid w:val="00B5797E"/>
    <w:rsid w:val="00B579D7"/>
    <w:rsid w:val="00B57E98"/>
    <w:rsid w:val="00B601E6"/>
    <w:rsid w:val="00B6025A"/>
    <w:rsid w:val="00B6032F"/>
    <w:rsid w:val="00B608FF"/>
    <w:rsid w:val="00B6099C"/>
    <w:rsid w:val="00B60BAE"/>
    <w:rsid w:val="00B60CD9"/>
    <w:rsid w:val="00B60F6C"/>
    <w:rsid w:val="00B60F8E"/>
    <w:rsid w:val="00B61397"/>
    <w:rsid w:val="00B6160A"/>
    <w:rsid w:val="00B6162E"/>
    <w:rsid w:val="00B6190C"/>
    <w:rsid w:val="00B61DA8"/>
    <w:rsid w:val="00B62C0E"/>
    <w:rsid w:val="00B62C51"/>
    <w:rsid w:val="00B63001"/>
    <w:rsid w:val="00B6352B"/>
    <w:rsid w:val="00B63A35"/>
    <w:rsid w:val="00B64245"/>
    <w:rsid w:val="00B642ED"/>
    <w:rsid w:val="00B64CB6"/>
    <w:rsid w:val="00B65526"/>
    <w:rsid w:val="00B65653"/>
    <w:rsid w:val="00B65679"/>
    <w:rsid w:val="00B65A67"/>
    <w:rsid w:val="00B65E55"/>
    <w:rsid w:val="00B65E6D"/>
    <w:rsid w:val="00B66226"/>
    <w:rsid w:val="00B6625F"/>
    <w:rsid w:val="00B6638B"/>
    <w:rsid w:val="00B664D9"/>
    <w:rsid w:val="00B668AB"/>
    <w:rsid w:val="00B668E6"/>
    <w:rsid w:val="00B66A55"/>
    <w:rsid w:val="00B66CDB"/>
    <w:rsid w:val="00B66DED"/>
    <w:rsid w:val="00B66EF8"/>
    <w:rsid w:val="00B67140"/>
    <w:rsid w:val="00B67184"/>
    <w:rsid w:val="00B671B1"/>
    <w:rsid w:val="00B672F0"/>
    <w:rsid w:val="00B6738C"/>
    <w:rsid w:val="00B67396"/>
    <w:rsid w:val="00B67AAF"/>
    <w:rsid w:val="00B70AA0"/>
    <w:rsid w:val="00B70C6B"/>
    <w:rsid w:val="00B71008"/>
    <w:rsid w:val="00B712D5"/>
    <w:rsid w:val="00B71A0D"/>
    <w:rsid w:val="00B71A1E"/>
    <w:rsid w:val="00B71BCA"/>
    <w:rsid w:val="00B71BE9"/>
    <w:rsid w:val="00B71C5A"/>
    <w:rsid w:val="00B72BC3"/>
    <w:rsid w:val="00B72CBA"/>
    <w:rsid w:val="00B72ECC"/>
    <w:rsid w:val="00B73579"/>
    <w:rsid w:val="00B73666"/>
    <w:rsid w:val="00B73807"/>
    <w:rsid w:val="00B73A48"/>
    <w:rsid w:val="00B73E0D"/>
    <w:rsid w:val="00B74605"/>
    <w:rsid w:val="00B7490C"/>
    <w:rsid w:val="00B74BB6"/>
    <w:rsid w:val="00B74C44"/>
    <w:rsid w:val="00B74F98"/>
    <w:rsid w:val="00B74FB1"/>
    <w:rsid w:val="00B75209"/>
    <w:rsid w:val="00B758AD"/>
    <w:rsid w:val="00B75C63"/>
    <w:rsid w:val="00B765F6"/>
    <w:rsid w:val="00B76AFF"/>
    <w:rsid w:val="00B76C9F"/>
    <w:rsid w:val="00B77333"/>
    <w:rsid w:val="00B7751F"/>
    <w:rsid w:val="00B777F7"/>
    <w:rsid w:val="00B77BB9"/>
    <w:rsid w:val="00B801E2"/>
    <w:rsid w:val="00B8088A"/>
    <w:rsid w:val="00B80B80"/>
    <w:rsid w:val="00B80B90"/>
    <w:rsid w:val="00B80CC6"/>
    <w:rsid w:val="00B8103E"/>
    <w:rsid w:val="00B81486"/>
    <w:rsid w:val="00B8173F"/>
    <w:rsid w:val="00B819DB"/>
    <w:rsid w:val="00B81BC4"/>
    <w:rsid w:val="00B81CF9"/>
    <w:rsid w:val="00B826E7"/>
    <w:rsid w:val="00B827BE"/>
    <w:rsid w:val="00B82939"/>
    <w:rsid w:val="00B82975"/>
    <w:rsid w:val="00B8297F"/>
    <w:rsid w:val="00B833B6"/>
    <w:rsid w:val="00B83650"/>
    <w:rsid w:val="00B8386F"/>
    <w:rsid w:val="00B839A3"/>
    <w:rsid w:val="00B84284"/>
    <w:rsid w:val="00B844F3"/>
    <w:rsid w:val="00B84804"/>
    <w:rsid w:val="00B84E8D"/>
    <w:rsid w:val="00B84F73"/>
    <w:rsid w:val="00B85000"/>
    <w:rsid w:val="00B85566"/>
    <w:rsid w:val="00B855BA"/>
    <w:rsid w:val="00B85765"/>
    <w:rsid w:val="00B85979"/>
    <w:rsid w:val="00B85E24"/>
    <w:rsid w:val="00B860C7"/>
    <w:rsid w:val="00B86477"/>
    <w:rsid w:val="00B867D9"/>
    <w:rsid w:val="00B86BEA"/>
    <w:rsid w:val="00B87009"/>
    <w:rsid w:val="00B873A3"/>
    <w:rsid w:val="00B873C4"/>
    <w:rsid w:val="00B87989"/>
    <w:rsid w:val="00B87F4A"/>
    <w:rsid w:val="00B9009E"/>
    <w:rsid w:val="00B901D0"/>
    <w:rsid w:val="00B90381"/>
    <w:rsid w:val="00B90390"/>
    <w:rsid w:val="00B90608"/>
    <w:rsid w:val="00B9081E"/>
    <w:rsid w:val="00B90C86"/>
    <w:rsid w:val="00B9100E"/>
    <w:rsid w:val="00B9197D"/>
    <w:rsid w:val="00B91A46"/>
    <w:rsid w:val="00B9231D"/>
    <w:rsid w:val="00B92572"/>
    <w:rsid w:val="00B927A5"/>
    <w:rsid w:val="00B92960"/>
    <w:rsid w:val="00B92EAA"/>
    <w:rsid w:val="00B92F99"/>
    <w:rsid w:val="00B92FBA"/>
    <w:rsid w:val="00B93330"/>
    <w:rsid w:val="00B9345D"/>
    <w:rsid w:val="00B93635"/>
    <w:rsid w:val="00B93A94"/>
    <w:rsid w:val="00B93DCA"/>
    <w:rsid w:val="00B93FBF"/>
    <w:rsid w:val="00B94933"/>
    <w:rsid w:val="00B94C74"/>
    <w:rsid w:val="00B94D59"/>
    <w:rsid w:val="00B94EA9"/>
    <w:rsid w:val="00B950C9"/>
    <w:rsid w:val="00B951D8"/>
    <w:rsid w:val="00B953FC"/>
    <w:rsid w:val="00B95648"/>
    <w:rsid w:val="00B956AF"/>
    <w:rsid w:val="00B9596E"/>
    <w:rsid w:val="00B96408"/>
    <w:rsid w:val="00B969A7"/>
    <w:rsid w:val="00B969E3"/>
    <w:rsid w:val="00B969F3"/>
    <w:rsid w:val="00B97104"/>
    <w:rsid w:val="00B97536"/>
    <w:rsid w:val="00B9780E"/>
    <w:rsid w:val="00B97CF8"/>
    <w:rsid w:val="00B97D0D"/>
    <w:rsid w:val="00BA006D"/>
    <w:rsid w:val="00BA00C4"/>
    <w:rsid w:val="00BA02B8"/>
    <w:rsid w:val="00BA03AB"/>
    <w:rsid w:val="00BA08F8"/>
    <w:rsid w:val="00BA0FB9"/>
    <w:rsid w:val="00BA1333"/>
    <w:rsid w:val="00BA15B8"/>
    <w:rsid w:val="00BA19FD"/>
    <w:rsid w:val="00BA1B00"/>
    <w:rsid w:val="00BA1D1D"/>
    <w:rsid w:val="00BA2295"/>
    <w:rsid w:val="00BA2751"/>
    <w:rsid w:val="00BA2A13"/>
    <w:rsid w:val="00BA2DC0"/>
    <w:rsid w:val="00BA2FA9"/>
    <w:rsid w:val="00BA3550"/>
    <w:rsid w:val="00BA3851"/>
    <w:rsid w:val="00BA3B3A"/>
    <w:rsid w:val="00BA3BE0"/>
    <w:rsid w:val="00BA3C76"/>
    <w:rsid w:val="00BA4254"/>
    <w:rsid w:val="00BA43CA"/>
    <w:rsid w:val="00BA46A0"/>
    <w:rsid w:val="00BA4BC3"/>
    <w:rsid w:val="00BA4FA5"/>
    <w:rsid w:val="00BA549D"/>
    <w:rsid w:val="00BA5BA4"/>
    <w:rsid w:val="00BA5CAC"/>
    <w:rsid w:val="00BA60BE"/>
    <w:rsid w:val="00BA61AF"/>
    <w:rsid w:val="00BA6212"/>
    <w:rsid w:val="00BA647E"/>
    <w:rsid w:val="00BA6793"/>
    <w:rsid w:val="00BA6856"/>
    <w:rsid w:val="00BA6C78"/>
    <w:rsid w:val="00BA6E51"/>
    <w:rsid w:val="00BA70D0"/>
    <w:rsid w:val="00BA77B8"/>
    <w:rsid w:val="00BA77E9"/>
    <w:rsid w:val="00BA78F1"/>
    <w:rsid w:val="00BA7B13"/>
    <w:rsid w:val="00BA7DDA"/>
    <w:rsid w:val="00BB000B"/>
    <w:rsid w:val="00BB019B"/>
    <w:rsid w:val="00BB0340"/>
    <w:rsid w:val="00BB0382"/>
    <w:rsid w:val="00BB066F"/>
    <w:rsid w:val="00BB077E"/>
    <w:rsid w:val="00BB0822"/>
    <w:rsid w:val="00BB08EB"/>
    <w:rsid w:val="00BB0AFD"/>
    <w:rsid w:val="00BB120A"/>
    <w:rsid w:val="00BB12C2"/>
    <w:rsid w:val="00BB13C0"/>
    <w:rsid w:val="00BB16FD"/>
    <w:rsid w:val="00BB1874"/>
    <w:rsid w:val="00BB18AE"/>
    <w:rsid w:val="00BB1A09"/>
    <w:rsid w:val="00BB1DED"/>
    <w:rsid w:val="00BB1E64"/>
    <w:rsid w:val="00BB2036"/>
    <w:rsid w:val="00BB20C7"/>
    <w:rsid w:val="00BB2143"/>
    <w:rsid w:val="00BB2172"/>
    <w:rsid w:val="00BB255F"/>
    <w:rsid w:val="00BB31C3"/>
    <w:rsid w:val="00BB3367"/>
    <w:rsid w:val="00BB39F7"/>
    <w:rsid w:val="00BB416B"/>
    <w:rsid w:val="00BB4344"/>
    <w:rsid w:val="00BB4438"/>
    <w:rsid w:val="00BB4544"/>
    <w:rsid w:val="00BB45D8"/>
    <w:rsid w:val="00BB4AC3"/>
    <w:rsid w:val="00BB5222"/>
    <w:rsid w:val="00BB5353"/>
    <w:rsid w:val="00BB5736"/>
    <w:rsid w:val="00BB59B1"/>
    <w:rsid w:val="00BB5EE8"/>
    <w:rsid w:val="00BB6008"/>
    <w:rsid w:val="00BB6148"/>
    <w:rsid w:val="00BB619E"/>
    <w:rsid w:val="00BB61D2"/>
    <w:rsid w:val="00BB64F2"/>
    <w:rsid w:val="00BB69E3"/>
    <w:rsid w:val="00BB6AAC"/>
    <w:rsid w:val="00BB6C35"/>
    <w:rsid w:val="00BB712A"/>
    <w:rsid w:val="00BB77A3"/>
    <w:rsid w:val="00BB77D6"/>
    <w:rsid w:val="00BB7872"/>
    <w:rsid w:val="00BB78F9"/>
    <w:rsid w:val="00BB79CC"/>
    <w:rsid w:val="00BB7A60"/>
    <w:rsid w:val="00BB7C70"/>
    <w:rsid w:val="00BB7DF0"/>
    <w:rsid w:val="00BC0098"/>
    <w:rsid w:val="00BC0215"/>
    <w:rsid w:val="00BC033F"/>
    <w:rsid w:val="00BC069F"/>
    <w:rsid w:val="00BC092E"/>
    <w:rsid w:val="00BC0B19"/>
    <w:rsid w:val="00BC10EB"/>
    <w:rsid w:val="00BC127C"/>
    <w:rsid w:val="00BC134D"/>
    <w:rsid w:val="00BC1747"/>
    <w:rsid w:val="00BC2088"/>
    <w:rsid w:val="00BC26F8"/>
    <w:rsid w:val="00BC2AF2"/>
    <w:rsid w:val="00BC2C2A"/>
    <w:rsid w:val="00BC2DFD"/>
    <w:rsid w:val="00BC2E08"/>
    <w:rsid w:val="00BC2E6B"/>
    <w:rsid w:val="00BC2FC7"/>
    <w:rsid w:val="00BC2FD2"/>
    <w:rsid w:val="00BC3A87"/>
    <w:rsid w:val="00BC3C64"/>
    <w:rsid w:val="00BC3CC7"/>
    <w:rsid w:val="00BC43C6"/>
    <w:rsid w:val="00BC4561"/>
    <w:rsid w:val="00BC4EDC"/>
    <w:rsid w:val="00BC4F19"/>
    <w:rsid w:val="00BC5148"/>
    <w:rsid w:val="00BC51E1"/>
    <w:rsid w:val="00BC55B3"/>
    <w:rsid w:val="00BC55B4"/>
    <w:rsid w:val="00BC5FA6"/>
    <w:rsid w:val="00BC6258"/>
    <w:rsid w:val="00BC650F"/>
    <w:rsid w:val="00BC6E01"/>
    <w:rsid w:val="00BC72EF"/>
    <w:rsid w:val="00BC7A91"/>
    <w:rsid w:val="00BC7BCF"/>
    <w:rsid w:val="00BC7CEC"/>
    <w:rsid w:val="00BD03B9"/>
    <w:rsid w:val="00BD0431"/>
    <w:rsid w:val="00BD0882"/>
    <w:rsid w:val="00BD08B0"/>
    <w:rsid w:val="00BD0CA2"/>
    <w:rsid w:val="00BD10F7"/>
    <w:rsid w:val="00BD1177"/>
    <w:rsid w:val="00BD151D"/>
    <w:rsid w:val="00BD162E"/>
    <w:rsid w:val="00BD1716"/>
    <w:rsid w:val="00BD178B"/>
    <w:rsid w:val="00BD17E2"/>
    <w:rsid w:val="00BD1809"/>
    <w:rsid w:val="00BD1B9A"/>
    <w:rsid w:val="00BD207D"/>
    <w:rsid w:val="00BD20CB"/>
    <w:rsid w:val="00BD2881"/>
    <w:rsid w:val="00BD2999"/>
    <w:rsid w:val="00BD2A66"/>
    <w:rsid w:val="00BD2AE2"/>
    <w:rsid w:val="00BD2B11"/>
    <w:rsid w:val="00BD2C1F"/>
    <w:rsid w:val="00BD2C6D"/>
    <w:rsid w:val="00BD2DFE"/>
    <w:rsid w:val="00BD33A3"/>
    <w:rsid w:val="00BD35DC"/>
    <w:rsid w:val="00BD384F"/>
    <w:rsid w:val="00BD3938"/>
    <w:rsid w:val="00BD3942"/>
    <w:rsid w:val="00BD39A9"/>
    <w:rsid w:val="00BD39B8"/>
    <w:rsid w:val="00BD3AD0"/>
    <w:rsid w:val="00BD44C2"/>
    <w:rsid w:val="00BD482E"/>
    <w:rsid w:val="00BD4C59"/>
    <w:rsid w:val="00BD5015"/>
    <w:rsid w:val="00BD5023"/>
    <w:rsid w:val="00BD5345"/>
    <w:rsid w:val="00BD5A22"/>
    <w:rsid w:val="00BD5DCA"/>
    <w:rsid w:val="00BD5FA7"/>
    <w:rsid w:val="00BD612E"/>
    <w:rsid w:val="00BD6AB1"/>
    <w:rsid w:val="00BD6AFD"/>
    <w:rsid w:val="00BD6B99"/>
    <w:rsid w:val="00BD6C92"/>
    <w:rsid w:val="00BD6FEE"/>
    <w:rsid w:val="00BD7176"/>
    <w:rsid w:val="00BD7503"/>
    <w:rsid w:val="00BD7ADA"/>
    <w:rsid w:val="00BD7CA0"/>
    <w:rsid w:val="00BD7E0F"/>
    <w:rsid w:val="00BD7F7B"/>
    <w:rsid w:val="00BE01E1"/>
    <w:rsid w:val="00BE0308"/>
    <w:rsid w:val="00BE0532"/>
    <w:rsid w:val="00BE058E"/>
    <w:rsid w:val="00BE0883"/>
    <w:rsid w:val="00BE0C5F"/>
    <w:rsid w:val="00BE0D76"/>
    <w:rsid w:val="00BE1930"/>
    <w:rsid w:val="00BE19A5"/>
    <w:rsid w:val="00BE1A67"/>
    <w:rsid w:val="00BE1C00"/>
    <w:rsid w:val="00BE1E00"/>
    <w:rsid w:val="00BE1E34"/>
    <w:rsid w:val="00BE1E46"/>
    <w:rsid w:val="00BE20A5"/>
    <w:rsid w:val="00BE22AE"/>
    <w:rsid w:val="00BE2D6D"/>
    <w:rsid w:val="00BE2EBC"/>
    <w:rsid w:val="00BE3473"/>
    <w:rsid w:val="00BE38BD"/>
    <w:rsid w:val="00BE4368"/>
    <w:rsid w:val="00BE4619"/>
    <w:rsid w:val="00BE47C7"/>
    <w:rsid w:val="00BE4878"/>
    <w:rsid w:val="00BE4BBE"/>
    <w:rsid w:val="00BE4D31"/>
    <w:rsid w:val="00BE4D3D"/>
    <w:rsid w:val="00BE5181"/>
    <w:rsid w:val="00BE524A"/>
    <w:rsid w:val="00BE537C"/>
    <w:rsid w:val="00BE5856"/>
    <w:rsid w:val="00BE594C"/>
    <w:rsid w:val="00BE5BAA"/>
    <w:rsid w:val="00BE632C"/>
    <w:rsid w:val="00BE63B7"/>
    <w:rsid w:val="00BE6784"/>
    <w:rsid w:val="00BE6C5C"/>
    <w:rsid w:val="00BE6E4A"/>
    <w:rsid w:val="00BE6E97"/>
    <w:rsid w:val="00BE6FA0"/>
    <w:rsid w:val="00BE6FCD"/>
    <w:rsid w:val="00BE7073"/>
    <w:rsid w:val="00BE70A2"/>
    <w:rsid w:val="00BE71D3"/>
    <w:rsid w:val="00BE71EB"/>
    <w:rsid w:val="00BE7200"/>
    <w:rsid w:val="00BE7B8D"/>
    <w:rsid w:val="00BE7BF0"/>
    <w:rsid w:val="00BF026D"/>
    <w:rsid w:val="00BF055D"/>
    <w:rsid w:val="00BF0750"/>
    <w:rsid w:val="00BF0A55"/>
    <w:rsid w:val="00BF0A9C"/>
    <w:rsid w:val="00BF0AAB"/>
    <w:rsid w:val="00BF0C24"/>
    <w:rsid w:val="00BF111E"/>
    <w:rsid w:val="00BF1F8C"/>
    <w:rsid w:val="00BF2073"/>
    <w:rsid w:val="00BF2269"/>
    <w:rsid w:val="00BF2404"/>
    <w:rsid w:val="00BF2479"/>
    <w:rsid w:val="00BF2BCA"/>
    <w:rsid w:val="00BF2D33"/>
    <w:rsid w:val="00BF302E"/>
    <w:rsid w:val="00BF378B"/>
    <w:rsid w:val="00BF3D23"/>
    <w:rsid w:val="00BF3E83"/>
    <w:rsid w:val="00BF41A9"/>
    <w:rsid w:val="00BF46CF"/>
    <w:rsid w:val="00BF4DBC"/>
    <w:rsid w:val="00BF4EAD"/>
    <w:rsid w:val="00BF4F2D"/>
    <w:rsid w:val="00BF504C"/>
    <w:rsid w:val="00BF5687"/>
    <w:rsid w:val="00BF5758"/>
    <w:rsid w:val="00BF5C34"/>
    <w:rsid w:val="00BF5D17"/>
    <w:rsid w:val="00BF5F56"/>
    <w:rsid w:val="00BF65C6"/>
    <w:rsid w:val="00BF6811"/>
    <w:rsid w:val="00BF6843"/>
    <w:rsid w:val="00BF6FDA"/>
    <w:rsid w:val="00BF71FF"/>
    <w:rsid w:val="00BF7234"/>
    <w:rsid w:val="00BF72E4"/>
    <w:rsid w:val="00BF770E"/>
    <w:rsid w:val="00BF778B"/>
    <w:rsid w:val="00BF7B4A"/>
    <w:rsid w:val="00BF7F74"/>
    <w:rsid w:val="00C00094"/>
    <w:rsid w:val="00C000FC"/>
    <w:rsid w:val="00C005C9"/>
    <w:rsid w:val="00C00A34"/>
    <w:rsid w:val="00C00BA8"/>
    <w:rsid w:val="00C00CA2"/>
    <w:rsid w:val="00C00CB2"/>
    <w:rsid w:val="00C01111"/>
    <w:rsid w:val="00C01728"/>
    <w:rsid w:val="00C019C2"/>
    <w:rsid w:val="00C01A37"/>
    <w:rsid w:val="00C01C63"/>
    <w:rsid w:val="00C01CC3"/>
    <w:rsid w:val="00C02470"/>
    <w:rsid w:val="00C02870"/>
    <w:rsid w:val="00C02A0B"/>
    <w:rsid w:val="00C02C2A"/>
    <w:rsid w:val="00C0308F"/>
    <w:rsid w:val="00C0310A"/>
    <w:rsid w:val="00C03176"/>
    <w:rsid w:val="00C032B9"/>
    <w:rsid w:val="00C0398C"/>
    <w:rsid w:val="00C03E3F"/>
    <w:rsid w:val="00C04157"/>
    <w:rsid w:val="00C0489C"/>
    <w:rsid w:val="00C04ADE"/>
    <w:rsid w:val="00C054A9"/>
    <w:rsid w:val="00C0564A"/>
    <w:rsid w:val="00C05E35"/>
    <w:rsid w:val="00C0616A"/>
    <w:rsid w:val="00C061E9"/>
    <w:rsid w:val="00C0625D"/>
    <w:rsid w:val="00C06A1D"/>
    <w:rsid w:val="00C06BB9"/>
    <w:rsid w:val="00C0728D"/>
    <w:rsid w:val="00C072EA"/>
    <w:rsid w:val="00C073E8"/>
    <w:rsid w:val="00C07760"/>
    <w:rsid w:val="00C07812"/>
    <w:rsid w:val="00C0795D"/>
    <w:rsid w:val="00C07AB0"/>
    <w:rsid w:val="00C1000A"/>
    <w:rsid w:val="00C10613"/>
    <w:rsid w:val="00C10793"/>
    <w:rsid w:val="00C10B19"/>
    <w:rsid w:val="00C10B61"/>
    <w:rsid w:val="00C10F7B"/>
    <w:rsid w:val="00C11540"/>
    <w:rsid w:val="00C118EB"/>
    <w:rsid w:val="00C11A59"/>
    <w:rsid w:val="00C11AD6"/>
    <w:rsid w:val="00C122CF"/>
    <w:rsid w:val="00C125CD"/>
    <w:rsid w:val="00C125F6"/>
    <w:rsid w:val="00C127AA"/>
    <w:rsid w:val="00C129EE"/>
    <w:rsid w:val="00C12D35"/>
    <w:rsid w:val="00C13101"/>
    <w:rsid w:val="00C13121"/>
    <w:rsid w:val="00C13769"/>
    <w:rsid w:val="00C1387A"/>
    <w:rsid w:val="00C13963"/>
    <w:rsid w:val="00C13CEF"/>
    <w:rsid w:val="00C13D9C"/>
    <w:rsid w:val="00C14165"/>
    <w:rsid w:val="00C14C1E"/>
    <w:rsid w:val="00C14E50"/>
    <w:rsid w:val="00C151AF"/>
    <w:rsid w:val="00C155C2"/>
    <w:rsid w:val="00C15713"/>
    <w:rsid w:val="00C1592E"/>
    <w:rsid w:val="00C160F5"/>
    <w:rsid w:val="00C178DC"/>
    <w:rsid w:val="00C1798B"/>
    <w:rsid w:val="00C17D4C"/>
    <w:rsid w:val="00C17EA5"/>
    <w:rsid w:val="00C17FDE"/>
    <w:rsid w:val="00C20291"/>
    <w:rsid w:val="00C20298"/>
    <w:rsid w:val="00C20401"/>
    <w:rsid w:val="00C204D8"/>
    <w:rsid w:val="00C2076D"/>
    <w:rsid w:val="00C2087A"/>
    <w:rsid w:val="00C20F62"/>
    <w:rsid w:val="00C214C7"/>
    <w:rsid w:val="00C219E4"/>
    <w:rsid w:val="00C22C9F"/>
    <w:rsid w:val="00C22E64"/>
    <w:rsid w:val="00C233DB"/>
    <w:rsid w:val="00C23A33"/>
    <w:rsid w:val="00C23C4C"/>
    <w:rsid w:val="00C23EFF"/>
    <w:rsid w:val="00C24966"/>
    <w:rsid w:val="00C24D34"/>
    <w:rsid w:val="00C24FDF"/>
    <w:rsid w:val="00C252FB"/>
    <w:rsid w:val="00C256E1"/>
    <w:rsid w:val="00C26285"/>
    <w:rsid w:val="00C262EB"/>
    <w:rsid w:val="00C265A5"/>
    <w:rsid w:val="00C266A7"/>
    <w:rsid w:val="00C2695B"/>
    <w:rsid w:val="00C26A21"/>
    <w:rsid w:val="00C26A2C"/>
    <w:rsid w:val="00C26BC5"/>
    <w:rsid w:val="00C26F26"/>
    <w:rsid w:val="00C26F92"/>
    <w:rsid w:val="00C2740D"/>
    <w:rsid w:val="00C27D40"/>
    <w:rsid w:val="00C309F8"/>
    <w:rsid w:val="00C30B1C"/>
    <w:rsid w:val="00C30B32"/>
    <w:rsid w:val="00C30D1B"/>
    <w:rsid w:val="00C31078"/>
    <w:rsid w:val="00C314F5"/>
    <w:rsid w:val="00C31906"/>
    <w:rsid w:val="00C31AFC"/>
    <w:rsid w:val="00C31E23"/>
    <w:rsid w:val="00C3233C"/>
    <w:rsid w:val="00C324B3"/>
    <w:rsid w:val="00C32590"/>
    <w:rsid w:val="00C327D6"/>
    <w:rsid w:val="00C32A22"/>
    <w:rsid w:val="00C32A93"/>
    <w:rsid w:val="00C32F25"/>
    <w:rsid w:val="00C33668"/>
    <w:rsid w:val="00C33675"/>
    <w:rsid w:val="00C336AB"/>
    <w:rsid w:val="00C338FB"/>
    <w:rsid w:val="00C33B5C"/>
    <w:rsid w:val="00C34009"/>
    <w:rsid w:val="00C34113"/>
    <w:rsid w:val="00C34203"/>
    <w:rsid w:val="00C34539"/>
    <w:rsid w:val="00C34987"/>
    <w:rsid w:val="00C34DF0"/>
    <w:rsid w:val="00C34FDB"/>
    <w:rsid w:val="00C354EC"/>
    <w:rsid w:val="00C35A75"/>
    <w:rsid w:val="00C35B88"/>
    <w:rsid w:val="00C35BB6"/>
    <w:rsid w:val="00C35E6C"/>
    <w:rsid w:val="00C36804"/>
    <w:rsid w:val="00C369B4"/>
    <w:rsid w:val="00C36C04"/>
    <w:rsid w:val="00C36C3D"/>
    <w:rsid w:val="00C3721A"/>
    <w:rsid w:val="00C3743C"/>
    <w:rsid w:val="00C3746A"/>
    <w:rsid w:val="00C37D4E"/>
    <w:rsid w:val="00C37DE9"/>
    <w:rsid w:val="00C402CF"/>
    <w:rsid w:val="00C405B9"/>
    <w:rsid w:val="00C4063B"/>
    <w:rsid w:val="00C4074C"/>
    <w:rsid w:val="00C409C4"/>
    <w:rsid w:val="00C40A33"/>
    <w:rsid w:val="00C40A7C"/>
    <w:rsid w:val="00C40BFD"/>
    <w:rsid w:val="00C41257"/>
    <w:rsid w:val="00C4143D"/>
    <w:rsid w:val="00C41561"/>
    <w:rsid w:val="00C41717"/>
    <w:rsid w:val="00C41740"/>
    <w:rsid w:val="00C4184D"/>
    <w:rsid w:val="00C418EB"/>
    <w:rsid w:val="00C41A3E"/>
    <w:rsid w:val="00C41E2F"/>
    <w:rsid w:val="00C421AB"/>
    <w:rsid w:val="00C4250F"/>
    <w:rsid w:val="00C425BC"/>
    <w:rsid w:val="00C4293A"/>
    <w:rsid w:val="00C42AB9"/>
    <w:rsid w:val="00C43413"/>
    <w:rsid w:val="00C43608"/>
    <w:rsid w:val="00C43A0D"/>
    <w:rsid w:val="00C43A21"/>
    <w:rsid w:val="00C43D5C"/>
    <w:rsid w:val="00C44169"/>
    <w:rsid w:val="00C444A0"/>
    <w:rsid w:val="00C447CE"/>
    <w:rsid w:val="00C448EA"/>
    <w:rsid w:val="00C44A84"/>
    <w:rsid w:val="00C44CF8"/>
    <w:rsid w:val="00C44D02"/>
    <w:rsid w:val="00C4531F"/>
    <w:rsid w:val="00C457B3"/>
    <w:rsid w:val="00C457F6"/>
    <w:rsid w:val="00C46488"/>
    <w:rsid w:val="00C46759"/>
    <w:rsid w:val="00C4686E"/>
    <w:rsid w:val="00C46986"/>
    <w:rsid w:val="00C46A08"/>
    <w:rsid w:val="00C46D8A"/>
    <w:rsid w:val="00C46E25"/>
    <w:rsid w:val="00C46F2B"/>
    <w:rsid w:val="00C47024"/>
    <w:rsid w:val="00C47331"/>
    <w:rsid w:val="00C475A6"/>
    <w:rsid w:val="00C479CF"/>
    <w:rsid w:val="00C479FF"/>
    <w:rsid w:val="00C47A0F"/>
    <w:rsid w:val="00C47B11"/>
    <w:rsid w:val="00C5044B"/>
    <w:rsid w:val="00C50814"/>
    <w:rsid w:val="00C508B2"/>
    <w:rsid w:val="00C50AF1"/>
    <w:rsid w:val="00C5100E"/>
    <w:rsid w:val="00C51125"/>
    <w:rsid w:val="00C51138"/>
    <w:rsid w:val="00C517BD"/>
    <w:rsid w:val="00C51881"/>
    <w:rsid w:val="00C51B4B"/>
    <w:rsid w:val="00C51B7F"/>
    <w:rsid w:val="00C52196"/>
    <w:rsid w:val="00C524D2"/>
    <w:rsid w:val="00C52C84"/>
    <w:rsid w:val="00C52D8A"/>
    <w:rsid w:val="00C52EA6"/>
    <w:rsid w:val="00C52F45"/>
    <w:rsid w:val="00C52FD9"/>
    <w:rsid w:val="00C5318F"/>
    <w:rsid w:val="00C5336B"/>
    <w:rsid w:val="00C53B82"/>
    <w:rsid w:val="00C53D12"/>
    <w:rsid w:val="00C53FF0"/>
    <w:rsid w:val="00C540E8"/>
    <w:rsid w:val="00C54492"/>
    <w:rsid w:val="00C5474C"/>
    <w:rsid w:val="00C547F1"/>
    <w:rsid w:val="00C54B59"/>
    <w:rsid w:val="00C5504E"/>
    <w:rsid w:val="00C554FF"/>
    <w:rsid w:val="00C555FE"/>
    <w:rsid w:val="00C557C4"/>
    <w:rsid w:val="00C5589B"/>
    <w:rsid w:val="00C55919"/>
    <w:rsid w:val="00C55C62"/>
    <w:rsid w:val="00C55DDD"/>
    <w:rsid w:val="00C55FB4"/>
    <w:rsid w:val="00C56922"/>
    <w:rsid w:val="00C569C5"/>
    <w:rsid w:val="00C56B17"/>
    <w:rsid w:val="00C57599"/>
    <w:rsid w:val="00C57703"/>
    <w:rsid w:val="00C57F17"/>
    <w:rsid w:val="00C600EE"/>
    <w:rsid w:val="00C602DC"/>
    <w:rsid w:val="00C6069B"/>
    <w:rsid w:val="00C60B88"/>
    <w:rsid w:val="00C60D32"/>
    <w:rsid w:val="00C60DEE"/>
    <w:rsid w:val="00C61037"/>
    <w:rsid w:val="00C6106B"/>
    <w:rsid w:val="00C61129"/>
    <w:rsid w:val="00C61BB8"/>
    <w:rsid w:val="00C61FD5"/>
    <w:rsid w:val="00C620DF"/>
    <w:rsid w:val="00C62127"/>
    <w:rsid w:val="00C62506"/>
    <w:rsid w:val="00C6255B"/>
    <w:rsid w:val="00C625DF"/>
    <w:rsid w:val="00C62602"/>
    <w:rsid w:val="00C62731"/>
    <w:rsid w:val="00C62749"/>
    <w:rsid w:val="00C62A03"/>
    <w:rsid w:val="00C62AD6"/>
    <w:rsid w:val="00C62CE9"/>
    <w:rsid w:val="00C6304C"/>
    <w:rsid w:val="00C630A0"/>
    <w:rsid w:val="00C63101"/>
    <w:rsid w:val="00C633E6"/>
    <w:rsid w:val="00C6340A"/>
    <w:rsid w:val="00C63585"/>
    <w:rsid w:val="00C6378E"/>
    <w:rsid w:val="00C637EF"/>
    <w:rsid w:val="00C63A3A"/>
    <w:rsid w:val="00C63CD4"/>
    <w:rsid w:val="00C64778"/>
    <w:rsid w:val="00C64AB1"/>
    <w:rsid w:val="00C64B2B"/>
    <w:rsid w:val="00C64C2C"/>
    <w:rsid w:val="00C64E6F"/>
    <w:rsid w:val="00C651FF"/>
    <w:rsid w:val="00C65A47"/>
    <w:rsid w:val="00C65A9F"/>
    <w:rsid w:val="00C65B47"/>
    <w:rsid w:val="00C65B50"/>
    <w:rsid w:val="00C66053"/>
    <w:rsid w:val="00C66191"/>
    <w:rsid w:val="00C6633B"/>
    <w:rsid w:val="00C66744"/>
    <w:rsid w:val="00C667D9"/>
    <w:rsid w:val="00C6694A"/>
    <w:rsid w:val="00C669F9"/>
    <w:rsid w:val="00C66CB0"/>
    <w:rsid w:val="00C66ED4"/>
    <w:rsid w:val="00C70391"/>
    <w:rsid w:val="00C70E22"/>
    <w:rsid w:val="00C710CC"/>
    <w:rsid w:val="00C71713"/>
    <w:rsid w:val="00C7193E"/>
    <w:rsid w:val="00C71955"/>
    <w:rsid w:val="00C71AC5"/>
    <w:rsid w:val="00C71B88"/>
    <w:rsid w:val="00C71E52"/>
    <w:rsid w:val="00C71F50"/>
    <w:rsid w:val="00C7212C"/>
    <w:rsid w:val="00C72139"/>
    <w:rsid w:val="00C722C9"/>
    <w:rsid w:val="00C724A6"/>
    <w:rsid w:val="00C72EA1"/>
    <w:rsid w:val="00C72F9E"/>
    <w:rsid w:val="00C73097"/>
    <w:rsid w:val="00C734C6"/>
    <w:rsid w:val="00C73579"/>
    <w:rsid w:val="00C73BA0"/>
    <w:rsid w:val="00C73D64"/>
    <w:rsid w:val="00C73DC8"/>
    <w:rsid w:val="00C74250"/>
    <w:rsid w:val="00C74385"/>
    <w:rsid w:val="00C74539"/>
    <w:rsid w:val="00C74606"/>
    <w:rsid w:val="00C7476A"/>
    <w:rsid w:val="00C74925"/>
    <w:rsid w:val="00C74A2E"/>
    <w:rsid w:val="00C74B2A"/>
    <w:rsid w:val="00C74DB9"/>
    <w:rsid w:val="00C74E68"/>
    <w:rsid w:val="00C74F5F"/>
    <w:rsid w:val="00C7517D"/>
    <w:rsid w:val="00C75269"/>
    <w:rsid w:val="00C75629"/>
    <w:rsid w:val="00C75799"/>
    <w:rsid w:val="00C758D9"/>
    <w:rsid w:val="00C75A24"/>
    <w:rsid w:val="00C75F57"/>
    <w:rsid w:val="00C7609A"/>
    <w:rsid w:val="00C76535"/>
    <w:rsid w:val="00C765E2"/>
    <w:rsid w:val="00C76901"/>
    <w:rsid w:val="00C769C6"/>
    <w:rsid w:val="00C76FC4"/>
    <w:rsid w:val="00C7701D"/>
    <w:rsid w:val="00C77273"/>
    <w:rsid w:val="00C776F9"/>
    <w:rsid w:val="00C778BF"/>
    <w:rsid w:val="00C80081"/>
    <w:rsid w:val="00C805C9"/>
    <w:rsid w:val="00C805E4"/>
    <w:rsid w:val="00C81931"/>
    <w:rsid w:val="00C819CF"/>
    <w:rsid w:val="00C8233F"/>
    <w:rsid w:val="00C82486"/>
    <w:rsid w:val="00C82554"/>
    <w:rsid w:val="00C825B9"/>
    <w:rsid w:val="00C8263F"/>
    <w:rsid w:val="00C82786"/>
    <w:rsid w:val="00C828C8"/>
    <w:rsid w:val="00C82C40"/>
    <w:rsid w:val="00C82E19"/>
    <w:rsid w:val="00C831B0"/>
    <w:rsid w:val="00C83301"/>
    <w:rsid w:val="00C8356B"/>
    <w:rsid w:val="00C83986"/>
    <w:rsid w:val="00C839A3"/>
    <w:rsid w:val="00C83C5A"/>
    <w:rsid w:val="00C83E31"/>
    <w:rsid w:val="00C84083"/>
    <w:rsid w:val="00C843AE"/>
    <w:rsid w:val="00C8458B"/>
    <w:rsid w:val="00C8479E"/>
    <w:rsid w:val="00C8491E"/>
    <w:rsid w:val="00C8497C"/>
    <w:rsid w:val="00C84A7C"/>
    <w:rsid w:val="00C8530E"/>
    <w:rsid w:val="00C85D66"/>
    <w:rsid w:val="00C85E17"/>
    <w:rsid w:val="00C86784"/>
    <w:rsid w:val="00C86D9C"/>
    <w:rsid w:val="00C86FBB"/>
    <w:rsid w:val="00C86FD7"/>
    <w:rsid w:val="00C8712E"/>
    <w:rsid w:val="00C87147"/>
    <w:rsid w:val="00C87D59"/>
    <w:rsid w:val="00C904F1"/>
    <w:rsid w:val="00C906D3"/>
    <w:rsid w:val="00C907F0"/>
    <w:rsid w:val="00C9089F"/>
    <w:rsid w:val="00C9090F"/>
    <w:rsid w:val="00C90C9B"/>
    <w:rsid w:val="00C9143E"/>
    <w:rsid w:val="00C9144F"/>
    <w:rsid w:val="00C91B48"/>
    <w:rsid w:val="00C92171"/>
    <w:rsid w:val="00C9219F"/>
    <w:rsid w:val="00C92312"/>
    <w:rsid w:val="00C924D1"/>
    <w:rsid w:val="00C92695"/>
    <w:rsid w:val="00C92801"/>
    <w:rsid w:val="00C92922"/>
    <w:rsid w:val="00C92EBB"/>
    <w:rsid w:val="00C92FAD"/>
    <w:rsid w:val="00C93170"/>
    <w:rsid w:val="00C934C1"/>
    <w:rsid w:val="00C9460A"/>
    <w:rsid w:val="00C947BB"/>
    <w:rsid w:val="00C94A5F"/>
    <w:rsid w:val="00C94C2A"/>
    <w:rsid w:val="00C94C6D"/>
    <w:rsid w:val="00C94F12"/>
    <w:rsid w:val="00C951E6"/>
    <w:rsid w:val="00C95460"/>
    <w:rsid w:val="00C95843"/>
    <w:rsid w:val="00C959E3"/>
    <w:rsid w:val="00C95AEB"/>
    <w:rsid w:val="00C95D73"/>
    <w:rsid w:val="00C96623"/>
    <w:rsid w:val="00C966AD"/>
    <w:rsid w:val="00C96730"/>
    <w:rsid w:val="00C96B38"/>
    <w:rsid w:val="00C96E80"/>
    <w:rsid w:val="00C96EA7"/>
    <w:rsid w:val="00C96EB0"/>
    <w:rsid w:val="00C96FCE"/>
    <w:rsid w:val="00C9703A"/>
    <w:rsid w:val="00C971C5"/>
    <w:rsid w:val="00C973BB"/>
    <w:rsid w:val="00C97665"/>
    <w:rsid w:val="00C97BD9"/>
    <w:rsid w:val="00C97F43"/>
    <w:rsid w:val="00C97F70"/>
    <w:rsid w:val="00CA03AF"/>
    <w:rsid w:val="00CA03B6"/>
    <w:rsid w:val="00CA0BAE"/>
    <w:rsid w:val="00CA0CDA"/>
    <w:rsid w:val="00CA0CFF"/>
    <w:rsid w:val="00CA0E4D"/>
    <w:rsid w:val="00CA1148"/>
    <w:rsid w:val="00CA11D2"/>
    <w:rsid w:val="00CA1A59"/>
    <w:rsid w:val="00CA214A"/>
    <w:rsid w:val="00CA233E"/>
    <w:rsid w:val="00CA27E9"/>
    <w:rsid w:val="00CA2F9A"/>
    <w:rsid w:val="00CA3466"/>
    <w:rsid w:val="00CA35A6"/>
    <w:rsid w:val="00CA35D3"/>
    <w:rsid w:val="00CA3C2A"/>
    <w:rsid w:val="00CA437C"/>
    <w:rsid w:val="00CA449E"/>
    <w:rsid w:val="00CA466F"/>
    <w:rsid w:val="00CA49AB"/>
    <w:rsid w:val="00CA4DEC"/>
    <w:rsid w:val="00CA50CB"/>
    <w:rsid w:val="00CA51C0"/>
    <w:rsid w:val="00CA545D"/>
    <w:rsid w:val="00CA579B"/>
    <w:rsid w:val="00CA5B0E"/>
    <w:rsid w:val="00CA5FDB"/>
    <w:rsid w:val="00CA63C8"/>
    <w:rsid w:val="00CA64EF"/>
    <w:rsid w:val="00CA6693"/>
    <w:rsid w:val="00CA67EF"/>
    <w:rsid w:val="00CA7472"/>
    <w:rsid w:val="00CB064B"/>
    <w:rsid w:val="00CB06A5"/>
    <w:rsid w:val="00CB06DF"/>
    <w:rsid w:val="00CB08CB"/>
    <w:rsid w:val="00CB0FBA"/>
    <w:rsid w:val="00CB0FDA"/>
    <w:rsid w:val="00CB1009"/>
    <w:rsid w:val="00CB145D"/>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9C3"/>
    <w:rsid w:val="00CB4BF9"/>
    <w:rsid w:val="00CB4C9C"/>
    <w:rsid w:val="00CB4FA5"/>
    <w:rsid w:val="00CB52C0"/>
    <w:rsid w:val="00CB5571"/>
    <w:rsid w:val="00CB572A"/>
    <w:rsid w:val="00CB5944"/>
    <w:rsid w:val="00CB5D15"/>
    <w:rsid w:val="00CB603B"/>
    <w:rsid w:val="00CB6068"/>
    <w:rsid w:val="00CB6091"/>
    <w:rsid w:val="00CB63A2"/>
    <w:rsid w:val="00CB63FF"/>
    <w:rsid w:val="00CB6533"/>
    <w:rsid w:val="00CB661B"/>
    <w:rsid w:val="00CB6631"/>
    <w:rsid w:val="00CB697D"/>
    <w:rsid w:val="00CB6A3A"/>
    <w:rsid w:val="00CB6BA1"/>
    <w:rsid w:val="00CB6CC4"/>
    <w:rsid w:val="00CB6D20"/>
    <w:rsid w:val="00CB6D68"/>
    <w:rsid w:val="00CB6D87"/>
    <w:rsid w:val="00CB71ED"/>
    <w:rsid w:val="00CC03DB"/>
    <w:rsid w:val="00CC03F7"/>
    <w:rsid w:val="00CC0499"/>
    <w:rsid w:val="00CC089D"/>
    <w:rsid w:val="00CC08A3"/>
    <w:rsid w:val="00CC0ED6"/>
    <w:rsid w:val="00CC10A8"/>
    <w:rsid w:val="00CC133D"/>
    <w:rsid w:val="00CC1596"/>
    <w:rsid w:val="00CC19A0"/>
    <w:rsid w:val="00CC1A85"/>
    <w:rsid w:val="00CC1FB9"/>
    <w:rsid w:val="00CC25AD"/>
    <w:rsid w:val="00CC26FE"/>
    <w:rsid w:val="00CC2759"/>
    <w:rsid w:val="00CC277E"/>
    <w:rsid w:val="00CC2D76"/>
    <w:rsid w:val="00CC2E1A"/>
    <w:rsid w:val="00CC2F82"/>
    <w:rsid w:val="00CC2F9A"/>
    <w:rsid w:val="00CC32C0"/>
    <w:rsid w:val="00CC3743"/>
    <w:rsid w:val="00CC44B5"/>
    <w:rsid w:val="00CC4EEF"/>
    <w:rsid w:val="00CC533F"/>
    <w:rsid w:val="00CC5BCB"/>
    <w:rsid w:val="00CC5DCB"/>
    <w:rsid w:val="00CC63B1"/>
    <w:rsid w:val="00CC6424"/>
    <w:rsid w:val="00CC6C56"/>
    <w:rsid w:val="00CC6FC0"/>
    <w:rsid w:val="00CC7263"/>
    <w:rsid w:val="00CC78E7"/>
    <w:rsid w:val="00CC798B"/>
    <w:rsid w:val="00CC7C8E"/>
    <w:rsid w:val="00CC7CE1"/>
    <w:rsid w:val="00CD0066"/>
    <w:rsid w:val="00CD00D8"/>
    <w:rsid w:val="00CD0616"/>
    <w:rsid w:val="00CD06D9"/>
    <w:rsid w:val="00CD1262"/>
    <w:rsid w:val="00CD128C"/>
    <w:rsid w:val="00CD1B10"/>
    <w:rsid w:val="00CD2344"/>
    <w:rsid w:val="00CD2403"/>
    <w:rsid w:val="00CD2651"/>
    <w:rsid w:val="00CD27F6"/>
    <w:rsid w:val="00CD2B0B"/>
    <w:rsid w:val="00CD2D7C"/>
    <w:rsid w:val="00CD2D93"/>
    <w:rsid w:val="00CD337C"/>
    <w:rsid w:val="00CD3391"/>
    <w:rsid w:val="00CD3451"/>
    <w:rsid w:val="00CD409B"/>
    <w:rsid w:val="00CD43B0"/>
    <w:rsid w:val="00CD44C2"/>
    <w:rsid w:val="00CD4806"/>
    <w:rsid w:val="00CD4AFA"/>
    <w:rsid w:val="00CD55FE"/>
    <w:rsid w:val="00CD56AC"/>
    <w:rsid w:val="00CD5766"/>
    <w:rsid w:val="00CD61CA"/>
    <w:rsid w:val="00CD6A68"/>
    <w:rsid w:val="00CD70AE"/>
    <w:rsid w:val="00CD7175"/>
    <w:rsid w:val="00CD7B15"/>
    <w:rsid w:val="00CD7DDC"/>
    <w:rsid w:val="00CE03C6"/>
    <w:rsid w:val="00CE04DC"/>
    <w:rsid w:val="00CE05D8"/>
    <w:rsid w:val="00CE07FB"/>
    <w:rsid w:val="00CE0824"/>
    <w:rsid w:val="00CE0959"/>
    <w:rsid w:val="00CE0D79"/>
    <w:rsid w:val="00CE0E28"/>
    <w:rsid w:val="00CE0FA9"/>
    <w:rsid w:val="00CE102A"/>
    <w:rsid w:val="00CE131C"/>
    <w:rsid w:val="00CE1574"/>
    <w:rsid w:val="00CE1DEF"/>
    <w:rsid w:val="00CE25D5"/>
    <w:rsid w:val="00CE2B7C"/>
    <w:rsid w:val="00CE2C30"/>
    <w:rsid w:val="00CE2C6E"/>
    <w:rsid w:val="00CE2FAB"/>
    <w:rsid w:val="00CE36D6"/>
    <w:rsid w:val="00CE3739"/>
    <w:rsid w:val="00CE3BC1"/>
    <w:rsid w:val="00CE42D5"/>
    <w:rsid w:val="00CE43B9"/>
    <w:rsid w:val="00CE43ED"/>
    <w:rsid w:val="00CE4483"/>
    <w:rsid w:val="00CE4893"/>
    <w:rsid w:val="00CE4B4F"/>
    <w:rsid w:val="00CE4BD5"/>
    <w:rsid w:val="00CE513F"/>
    <w:rsid w:val="00CE528D"/>
    <w:rsid w:val="00CE5E19"/>
    <w:rsid w:val="00CE6122"/>
    <w:rsid w:val="00CE639E"/>
    <w:rsid w:val="00CE643B"/>
    <w:rsid w:val="00CE6491"/>
    <w:rsid w:val="00CE6CD4"/>
    <w:rsid w:val="00CE749A"/>
    <w:rsid w:val="00CE763A"/>
    <w:rsid w:val="00CE770D"/>
    <w:rsid w:val="00CE7760"/>
    <w:rsid w:val="00CE7A1B"/>
    <w:rsid w:val="00CE7CB1"/>
    <w:rsid w:val="00CE7DCA"/>
    <w:rsid w:val="00CE7FD1"/>
    <w:rsid w:val="00CF0578"/>
    <w:rsid w:val="00CF063E"/>
    <w:rsid w:val="00CF0704"/>
    <w:rsid w:val="00CF0DE0"/>
    <w:rsid w:val="00CF0F3B"/>
    <w:rsid w:val="00CF1279"/>
    <w:rsid w:val="00CF18B4"/>
    <w:rsid w:val="00CF1EE1"/>
    <w:rsid w:val="00CF2093"/>
    <w:rsid w:val="00CF20A3"/>
    <w:rsid w:val="00CF29E4"/>
    <w:rsid w:val="00CF2A79"/>
    <w:rsid w:val="00CF31E7"/>
    <w:rsid w:val="00CF3940"/>
    <w:rsid w:val="00CF3B58"/>
    <w:rsid w:val="00CF3F50"/>
    <w:rsid w:val="00CF43A3"/>
    <w:rsid w:val="00CF4AC1"/>
    <w:rsid w:val="00CF4B6F"/>
    <w:rsid w:val="00CF4E2D"/>
    <w:rsid w:val="00CF5074"/>
    <w:rsid w:val="00CF56AF"/>
    <w:rsid w:val="00CF5B33"/>
    <w:rsid w:val="00CF5C5C"/>
    <w:rsid w:val="00CF63FC"/>
    <w:rsid w:val="00CF6653"/>
    <w:rsid w:val="00CF6985"/>
    <w:rsid w:val="00CF69AA"/>
    <w:rsid w:val="00D0016E"/>
    <w:rsid w:val="00D005AD"/>
    <w:rsid w:val="00D00B18"/>
    <w:rsid w:val="00D00CA6"/>
    <w:rsid w:val="00D00F9E"/>
    <w:rsid w:val="00D01649"/>
    <w:rsid w:val="00D01B02"/>
    <w:rsid w:val="00D01F6F"/>
    <w:rsid w:val="00D020EC"/>
    <w:rsid w:val="00D021A7"/>
    <w:rsid w:val="00D02D6F"/>
    <w:rsid w:val="00D02E78"/>
    <w:rsid w:val="00D03069"/>
    <w:rsid w:val="00D0308C"/>
    <w:rsid w:val="00D03407"/>
    <w:rsid w:val="00D03A80"/>
    <w:rsid w:val="00D03DBC"/>
    <w:rsid w:val="00D04618"/>
    <w:rsid w:val="00D0477C"/>
    <w:rsid w:val="00D04AE5"/>
    <w:rsid w:val="00D04B2E"/>
    <w:rsid w:val="00D04D1A"/>
    <w:rsid w:val="00D0574D"/>
    <w:rsid w:val="00D0576A"/>
    <w:rsid w:val="00D057F6"/>
    <w:rsid w:val="00D05882"/>
    <w:rsid w:val="00D05D08"/>
    <w:rsid w:val="00D060D1"/>
    <w:rsid w:val="00D0643F"/>
    <w:rsid w:val="00D06740"/>
    <w:rsid w:val="00D0681D"/>
    <w:rsid w:val="00D068CB"/>
    <w:rsid w:val="00D0715F"/>
    <w:rsid w:val="00D076BF"/>
    <w:rsid w:val="00D07737"/>
    <w:rsid w:val="00D07EDE"/>
    <w:rsid w:val="00D10041"/>
    <w:rsid w:val="00D10327"/>
    <w:rsid w:val="00D10C7E"/>
    <w:rsid w:val="00D10CC3"/>
    <w:rsid w:val="00D10CF7"/>
    <w:rsid w:val="00D10D92"/>
    <w:rsid w:val="00D10DFF"/>
    <w:rsid w:val="00D110F1"/>
    <w:rsid w:val="00D11553"/>
    <w:rsid w:val="00D119F0"/>
    <w:rsid w:val="00D11CCB"/>
    <w:rsid w:val="00D11F14"/>
    <w:rsid w:val="00D12651"/>
    <w:rsid w:val="00D1286B"/>
    <w:rsid w:val="00D12B0B"/>
    <w:rsid w:val="00D12D0E"/>
    <w:rsid w:val="00D13961"/>
    <w:rsid w:val="00D13973"/>
    <w:rsid w:val="00D139FB"/>
    <w:rsid w:val="00D13CC4"/>
    <w:rsid w:val="00D13E13"/>
    <w:rsid w:val="00D13F5F"/>
    <w:rsid w:val="00D140D7"/>
    <w:rsid w:val="00D143D3"/>
    <w:rsid w:val="00D14610"/>
    <w:rsid w:val="00D14944"/>
    <w:rsid w:val="00D149A7"/>
    <w:rsid w:val="00D14D8A"/>
    <w:rsid w:val="00D14E9E"/>
    <w:rsid w:val="00D153FB"/>
    <w:rsid w:val="00D1563E"/>
    <w:rsid w:val="00D1642F"/>
    <w:rsid w:val="00D16A08"/>
    <w:rsid w:val="00D16B92"/>
    <w:rsid w:val="00D16DFD"/>
    <w:rsid w:val="00D171C2"/>
    <w:rsid w:val="00D1780A"/>
    <w:rsid w:val="00D17C37"/>
    <w:rsid w:val="00D17D66"/>
    <w:rsid w:val="00D202BC"/>
    <w:rsid w:val="00D203A9"/>
    <w:rsid w:val="00D206BA"/>
    <w:rsid w:val="00D2072B"/>
    <w:rsid w:val="00D207F4"/>
    <w:rsid w:val="00D20822"/>
    <w:rsid w:val="00D20BCC"/>
    <w:rsid w:val="00D20D78"/>
    <w:rsid w:val="00D20F35"/>
    <w:rsid w:val="00D214A1"/>
    <w:rsid w:val="00D2168F"/>
    <w:rsid w:val="00D218C3"/>
    <w:rsid w:val="00D21C75"/>
    <w:rsid w:val="00D21F97"/>
    <w:rsid w:val="00D2233D"/>
    <w:rsid w:val="00D22D6C"/>
    <w:rsid w:val="00D2324C"/>
    <w:rsid w:val="00D232C4"/>
    <w:rsid w:val="00D23315"/>
    <w:rsid w:val="00D235FE"/>
    <w:rsid w:val="00D23969"/>
    <w:rsid w:val="00D23E3D"/>
    <w:rsid w:val="00D24065"/>
    <w:rsid w:val="00D24704"/>
    <w:rsid w:val="00D24803"/>
    <w:rsid w:val="00D24835"/>
    <w:rsid w:val="00D24B2A"/>
    <w:rsid w:val="00D24BCB"/>
    <w:rsid w:val="00D24E0F"/>
    <w:rsid w:val="00D24E27"/>
    <w:rsid w:val="00D251C7"/>
    <w:rsid w:val="00D253C8"/>
    <w:rsid w:val="00D25551"/>
    <w:rsid w:val="00D258B0"/>
    <w:rsid w:val="00D25C24"/>
    <w:rsid w:val="00D25EEE"/>
    <w:rsid w:val="00D2610F"/>
    <w:rsid w:val="00D26378"/>
    <w:rsid w:val="00D26408"/>
    <w:rsid w:val="00D26D15"/>
    <w:rsid w:val="00D26F16"/>
    <w:rsid w:val="00D26FBB"/>
    <w:rsid w:val="00D27375"/>
    <w:rsid w:val="00D2750E"/>
    <w:rsid w:val="00D27CCB"/>
    <w:rsid w:val="00D27D0A"/>
    <w:rsid w:val="00D27D96"/>
    <w:rsid w:val="00D3084E"/>
    <w:rsid w:val="00D309ED"/>
    <w:rsid w:val="00D30E49"/>
    <w:rsid w:val="00D30F85"/>
    <w:rsid w:val="00D31554"/>
    <w:rsid w:val="00D31746"/>
    <w:rsid w:val="00D318FE"/>
    <w:rsid w:val="00D3192B"/>
    <w:rsid w:val="00D31954"/>
    <w:rsid w:val="00D319EF"/>
    <w:rsid w:val="00D329C7"/>
    <w:rsid w:val="00D32A51"/>
    <w:rsid w:val="00D32B4A"/>
    <w:rsid w:val="00D330CC"/>
    <w:rsid w:val="00D334C7"/>
    <w:rsid w:val="00D3358D"/>
    <w:rsid w:val="00D3362D"/>
    <w:rsid w:val="00D33702"/>
    <w:rsid w:val="00D337B7"/>
    <w:rsid w:val="00D33A85"/>
    <w:rsid w:val="00D33E08"/>
    <w:rsid w:val="00D342EA"/>
    <w:rsid w:val="00D34435"/>
    <w:rsid w:val="00D3455B"/>
    <w:rsid w:val="00D34640"/>
    <w:rsid w:val="00D34BC5"/>
    <w:rsid w:val="00D34FDE"/>
    <w:rsid w:val="00D354FA"/>
    <w:rsid w:val="00D35B98"/>
    <w:rsid w:val="00D35FD8"/>
    <w:rsid w:val="00D360D5"/>
    <w:rsid w:val="00D360F6"/>
    <w:rsid w:val="00D361E5"/>
    <w:rsid w:val="00D3652D"/>
    <w:rsid w:val="00D36616"/>
    <w:rsid w:val="00D367A7"/>
    <w:rsid w:val="00D36ABE"/>
    <w:rsid w:val="00D36B89"/>
    <w:rsid w:val="00D36F92"/>
    <w:rsid w:val="00D372C5"/>
    <w:rsid w:val="00D37708"/>
    <w:rsid w:val="00D37731"/>
    <w:rsid w:val="00D37E8B"/>
    <w:rsid w:val="00D4049B"/>
    <w:rsid w:val="00D408D6"/>
    <w:rsid w:val="00D40AED"/>
    <w:rsid w:val="00D4113F"/>
    <w:rsid w:val="00D414BF"/>
    <w:rsid w:val="00D414D1"/>
    <w:rsid w:val="00D41646"/>
    <w:rsid w:val="00D41696"/>
    <w:rsid w:val="00D41AA9"/>
    <w:rsid w:val="00D41AEE"/>
    <w:rsid w:val="00D42421"/>
    <w:rsid w:val="00D427AF"/>
    <w:rsid w:val="00D4288A"/>
    <w:rsid w:val="00D42992"/>
    <w:rsid w:val="00D42B45"/>
    <w:rsid w:val="00D42C2F"/>
    <w:rsid w:val="00D42E25"/>
    <w:rsid w:val="00D431C6"/>
    <w:rsid w:val="00D43B46"/>
    <w:rsid w:val="00D441DC"/>
    <w:rsid w:val="00D44238"/>
    <w:rsid w:val="00D44425"/>
    <w:rsid w:val="00D447FB"/>
    <w:rsid w:val="00D44B85"/>
    <w:rsid w:val="00D4511C"/>
    <w:rsid w:val="00D4559E"/>
    <w:rsid w:val="00D457AE"/>
    <w:rsid w:val="00D45C82"/>
    <w:rsid w:val="00D45CB2"/>
    <w:rsid w:val="00D45D95"/>
    <w:rsid w:val="00D46A7B"/>
    <w:rsid w:val="00D46D96"/>
    <w:rsid w:val="00D46DC3"/>
    <w:rsid w:val="00D46DEC"/>
    <w:rsid w:val="00D46F82"/>
    <w:rsid w:val="00D476D9"/>
    <w:rsid w:val="00D477F7"/>
    <w:rsid w:val="00D47D27"/>
    <w:rsid w:val="00D47F5A"/>
    <w:rsid w:val="00D5021B"/>
    <w:rsid w:val="00D5036D"/>
    <w:rsid w:val="00D50503"/>
    <w:rsid w:val="00D506EB"/>
    <w:rsid w:val="00D50A7C"/>
    <w:rsid w:val="00D50F45"/>
    <w:rsid w:val="00D512CC"/>
    <w:rsid w:val="00D513D9"/>
    <w:rsid w:val="00D515C0"/>
    <w:rsid w:val="00D5184C"/>
    <w:rsid w:val="00D51927"/>
    <w:rsid w:val="00D519AD"/>
    <w:rsid w:val="00D51C3A"/>
    <w:rsid w:val="00D51CFE"/>
    <w:rsid w:val="00D51D49"/>
    <w:rsid w:val="00D51EEC"/>
    <w:rsid w:val="00D5245B"/>
    <w:rsid w:val="00D52D63"/>
    <w:rsid w:val="00D52E52"/>
    <w:rsid w:val="00D5306A"/>
    <w:rsid w:val="00D533B3"/>
    <w:rsid w:val="00D53533"/>
    <w:rsid w:val="00D536B0"/>
    <w:rsid w:val="00D53C20"/>
    <w:rsid w:val="00D53D66"/>
    <w:rsid w:val="00D53FA3"/>
    <w:rsid w:val="00D53FB5"/>
    <w:rsid w:val="00D53FC5"/>
    <w:rsid w:val="00D541A6"/>
    <w:rsid w:val="00D554A9"/>
    <w:rsid w:val="00D55531"/>
    <w:rsid w:val="00D55543"/>
    <w:rsid w:val="00D55D43"/>
    <w:rsid w:val="00D55D95"/>
    <w:rsid w:val="00D561AF"/>
    <w:rsid w:val="00D56319"/>
    <w:rsid w:val="00D5644B"/>
    <w:rsid w:val="00D56484"/>
    <w:rsid w:val="00D56DFE"/>
    <w:rsid w:val="00D56F91"/>
    <w:rsid w:val="00D574A7"/>
    <w:rsid w:val="00D57A96"/>
    <w:rsid w:val="00D57D2C"/>
    <w:rsid w:val="00D57D61"/>
    <w:rsid w:val="00D57DDA"/>
    <w:rsid w:val="00D606C9"/>
    <w:rsid w:val="00D610EA"/>
    <w:rsid w:val="00D613BC"/>
    <w:rsid w:val="00D61596"/>
    <w:rsid w:val="00D61726"/>
    <w:rsid w:val="00D6199E"/>
    <w:rsid w:val="00D6229C"/>
    <w:rsid w:val="00D62328"/>
    <w:rsid w:val="00D62662"/>
    <w:rsid w:val="00D6299A"/>
    <w:rsid w:val="00D62D46"/>
    <w:rsid w:val="00D6364F"/>
    <w:rsid w:val="00D6379A"/>
    <w:rsid w:val="00D63805"/>
    <w:rsid w:val="00D63807"/>
    <w:rsid w:val="00D63879"/>
    <w:rsid w:val="00D639B5"/>
    <w:rsid w:val="00D63AC3"/>
    <w:rsid w:val="00D63D3F"/>
    <w:rsid w:val="00D63E34"/>
    <w:rsid w:val="00D64197"/>
    <w:rsid w:val="00D64428"/>
    <w:rsid w:val="00D644BA"/>
    <w:rsid w:val="00D645E8"/>
    <w:rsid w:val="00D64AE4"/>
    <w:rsid w:val="00D64D42"/>
    <w:rsid w:val="00D65296"/>
    <w:rsid w:val="00D652E6"/>
    <w:rsid w:val="00D65EAE"/>
    <w:rsid w:val="00D65ECC"/>
    <w:rsid w:val="00D65F5B"/>
    <w:rsid w:val="00D668C6"/>
    <w:rsid w:val="00D66A67"/>
    <w:rsid w:val="00D66B23"/>
    <w:rsid w:val="00D66CE3"/>
    <w:rsid w:val="00D67438"/>
    <w:rsid w:val="00D674B1"/>
    <w:rsid w:val="00D674BA"/>
    <w:rsid w:val="00D67791"/>
    <w:rsid w:val="00D677DB"/>
    <w:rsid w:val="00D6790D"/>
    <w:rsid w:val="00D67B54"/>
    <w:rsid w:val="00D70664"/>
    <w:rsid w:val="00D70708"/>
    <w:rsid w:val="00D70EB5"/>
    <w:rsid w:val="00D70FB0"/>
    <w:rsid w:val="00D718D1"/>
    <w:rsid w:val="00D71E71"/>
    <w:rsid w:val="00D724A8"/>
    <w:rsid w:val="00D72745"/>
    <w:rsid w:val="00D73116"/>
    <w:rsid w:val="00D73608"/>
    <w:rsid w:val="00D739BE"/>
    <w:rsid w:val="00D739F0"/>
    <w:rsid w:val="00D73E8B"/>
    <w:rsid w:val="00D740A5"/>
    <w:rsid w:val="00D742CF"/>
    <w:rsid w:val="00D74646"/>
    <w:rsid w:val="00D74ADF"/>
    <w:rsid w:val="00D74F03"/>
    <w:rsid w:val="00D75271"/>
    <w:rsid w:val="00D7563F"/>
    <w:rsid w:val="00D7579A"/>
    <w:rsid w:val="00D7589C"/>
    <w:rsid w:val="00D75C90"/>
    <w:rsid w:val="00D75FA0"/>
    <w:rsid w:val="00D7640E"/>
    <w:rsid w:val="00D76A09"/>
    <w:rsid w:val="00D76ADD"/>
    <w:rsid w:val="00D76B34"/>
    <w:rsid w:val="00D76E47"/>
    <w:rsid w:val="00D77153"/>
    <w:rsid w:val="00D77208"/>
    <w:rsid w:val="00D778C0"/>
    <w:rsid w:val="00D7794B"/>
    <w:rsid w:val="00D77A97"/>
    <w:rsid w:val="00D77B57"/>
    <w:rsid w:val="00D77BD1"/>
    <w:rsid w:val="00D806F9"/>
    <w:rsid w:val="00D807EF"/>
    <w:rsid w:val="00D80873"/>
    <w:rsid w:val="00D809E2"/>
    <w:rsid w:val="00D80AAF"/>
    <w:rsid w:val="00D81060"/>
    <w:rsid w:val="00D81516"/>
    <w:rsid w:val="00D81595"/>
    <w:rsid w:val="00D815E5"/>
    <w:rsid w:val="00D81BF2"/>
    <w:rsid w:val="00D81D5B"/>
    <w:rsid w:val="00D81E85"/>
    <w:rsid w:val="00D81FD8"/>
    <w:rsid w:val="00D82006"/>
    <w:rsid w:val="00D822B8"/>
    <w:rsid w:val="00D8245C"/>
    <w:rsid w:val="00D82B55"/>
    <w:rsid w:val="00D82E51"/>
    <w:rsid w:val="00D82F92"/>
    <w:rsid w:val="00D831BF"/>
    <w:rsid w:val="00D832D6"/>
    <w:rsid w:val="00D83666"/>
    <w:rsid w:val="00D837FA"/>
    <w:rsid w:val="00D83C2A"/>
    <w:rsid w:val="00D8429C"/>
    <w:rsid w:val="00D8434A"/>
    <w:rsid w:val="00D845C4"/>
    <w:rsid w:val="00D8492B"/>
    <w:rsid w:val="00D849BA"/>
    <w:rsid w:val="00D84FC5"/>
    <w:rsid w:val="00D8538F"/>
    <w:rsid w:val="00D853FE"/>
    <w:rsid w:val="00D85764"/>
    <w:rsid w:val="00D85B6A"/>
    <w:rsid w:val="00D85D69"/>
    <w:rsid w:val="00D85F27"/>
    <w:rsid w:val="00D85FE6"/>
    <w:rsid w:val="00D8635B"/>
    <w:rsid w:val="00D86959"/>
    <w:rsid w:val="00D86AA7"/>
    <w:rsid w:val="00D86CAC"/>
    <w:rsid w:val="00D87043"/>
    <w:rsid w:val="00D87500"/>
    <w:rsid w:val="00D87608"/>
    <w:rsid w:val="00D878D1"/>
    <w:rsid w:val="00D87BEC"/>
    <w:rsid w:val="00D87D97"/>
    <w:rsid w:val="00D87EBA"/>
    <w:rsid w:val="00D9050E"/>
    <w:rsid w:val="00D9069A"/>
    <w:rsid w:val="00D90B53"/>
    <w:rsid w:val="00D90B9E"/>
    <w:rsid w:val="00D90E1B"/>
    <w:rsid w:val="00D90FC7"/>
    <w:rsid w:val="00D91668"/>
    <w:rsid w:val="00D9181F"/>
    <w:rsid w:val="00D92017"/>
    <w:rsid w:val="00D9204A"/>
    <w:rsid w:val="00D923B1"/>
    <w:rsid w:val="00D92499"/>
    <w:rsid w:val="00D92D9E"/>
    <w:rsid w:val="00D92E20"/>
    <w:rsid w:val="00D92EBA"/>
    <w:rsid w:val="00D937A8"/>
    <w:rsid w:val="00D9385E"/>
    <w:rsid w:val="00D94114"/>
    <w:rsid w:val="00D94207"/>
    <w:rsid w:val="00D948CE"/>
    <w:rsid w:val="00D9497B"/>
    <w:rsid w:val="00D95136"/>
    <w:rsid w:val="00D952F4"/>
    <w:rsid w:val="00D95341"/>
    <w:rsid w:val="00D95630"/>
    <w:rsid w:val="00D95A57"/>
    <w:rsid w:val="00D95BFF"/>
    <w:rsid w:val="00D95C32"/>
    <w:rsid w:val="00D95FB1"/>
    <w:rsid w:val="00D961F3"/>
    <w:rsid w:val="00D96452"/>
    <w:rsid w:val="00D96DB9"/>
    <w:rsid w:val="00D96E41"/>
    <w:rsid w:val="00D972A3"/>
    <w:rsid w:val="00D973FB"/>
    <w:rsid w:val="00D97522"/>
    <w:rsid w:val="00D97A79"/>
    <w:rsid w:val="00D97AD7"/>
    <w:rsid w:val="00D97F44"/>
    <w:rsid w:val="00DA0238"/>
    <w:rsid w:val="00DA04EA"/>
    <w:rsid w:val="00DA07FD"/>
    <w:rsid w:val="00DA09A1"/>
    <w:rsid w:val="00DA0BFE"/>
    <w:rsid w:val="00DA0DD7"/>
    <w:rsid w:val="00DA0E02"/>
    <w:rsid w:val="00DA132F"/>
    <w:rsid w:val="00DA1C80"/>
    <w:rsid w:val="00DA25C1"/>
    <w:rsid w:val="00DA2654"/>
    <w:rsid w:val="00DA27EA"/>
    <w:rsid w:val="00DA2955"/>
    <w:rsid w:val="00DA2F2F"/>
    <w:rsid w:val="00DA3571"/>
    <w:rsid w:val="00DA381D"/>
    <w:rsid w:val="00DA3B7D"/>
    <w:rsid w:val="00DA3C25"/>
    <w:rsid w:val="00DA482D"/>
    <w:rsid w:val="00DA4B62"/>
    <w:rsid w:val="00DA54AB"/>
    <w:rsid w:val="00DA54C0"/>
    <w:rsid w:val="00DA5BE8"/>
    <w:rsid w:val="00DA5C3B"/>
    <w:rsid w:val="00DA5C8D"/>
    <w:rsid w:val="00DA6578"/>
    <w:rsid w:val="00DA69BA"/>
    <w:rsid w:val="00DA6B89"/>
    <w:rsid w:val="00DA6BA8"/>
    <w:rsid w:val="00DA6EA2"/>
    <w:rsid w:val="00DA6F18"/>
    <w:rsid w:val="00DA6F40"/>
    <w:rsid w:val="00DA73CB"/>
    <w:rsid w:val="00DA74F8"/>
    <w:rsid w:val="00DA76A1"/>
    <w:rsid w:val="00DA790E"/>
    <w:rsid w:val="00DA7A36"/>
    <w:rsid w:val="00DA7BC1"/>
    <w:rsid w:val="00DA7D21"/>
    <w:rsid w:val="00DB014C"/>
    <w:rsid w:val="00DB0222"/>
    <w:rsid w:val="00DB03AE"/>
    <w:rsid w:val="00DB07E2"/>
    <w:rsid w:val="00DB0F44"/>
    <w:rsid w:val="00DB10A4"/>
    <w:rsid w:val="00DB1437"/>
    <w:rsid w:val="00DB1EBB"/>
    <w:rsid w:val="00DB2444"/>
    <w:rsid w:val="00DB255B"/>
    <w:rsid w:val="00DB28E4"/>
    <w:rsid w:val="00DB2D0C"/>
    <w:rsid w:val="00DB3011"/>
    <w:rsid w:val="00DB3100"/>
    <w:rsid w:val="00DB310B"/>
    <w:rsid w:val="00DB324A"/>
    <w:rsid w:val="00DB391B"/>
    <w:rsid w:val="00DB39B2"/>
    <w:rsid w:val="00DB3A17"/>
    <w:rsid w:val="00DB3A5E"/>
    <w:rsid w:val="00DB41FA"/>
    <w:rsid w:val="00DB447B"/>
    <w:rsid w:val="00DB4B90"/>
    <w:rsid w:val="00DB4D46"/>
    <w:rsid w:val="00DB4D69"/>
    <w:rsid w:val="00DB5004"/>
    <w:rsid w:val="00DB5243"/>
    <w:rsid w:val="00DB52DB"/>
    <w:rsid w:val="00DB589F"/>
    <w:rsid w:val="00DB5CE8"/>
    <w:rsid w:val="00DB5D64"/>
    <w:rsid w:val="00DB5F88"/>
    <w:rsid w:val="00DB637D"/>
    <w:rsid w:val="00DB6573"/>
    <w:rsid w:val="00DB75AA"/>
    <w:rsid w:val="00DB762E"/>
    <w:rsid w:val="00DB785E"/>
    <w:rsid w:val="00DB7A65"/>
    <w:rsid w:val="00DB7CD6"/>
    <w:rsid w:val="00DB7DD6"/>
    <w:rsid w:val="00DB7E4B"/>
    <w:rsid w:val="00DB7ECA"/>
    <w:rsid w:val="00DC013E"/>
    <w:rsid w:val="00DC01D5"/>
    <w:rsid w:val="00DC046F"/>
    <w:rsid w:val="00DC05F4"/>
    <w:rsid w:val="00DC13DF"/>
    <w:rsid w:val="00DC172E"/>
    <w:rsid w:val="00DC1815"/>
    <w:rsid w:val="00DC192E"/>
    <w:rsid w:val="00DC2627"/>
    <w:rsid w:val="00DC2788"/>
    <w:rsid w:val="00DC2903"/>
    <w:rsid w:val="00DC2BA9"/>
    <w:rsid w:val="00DC2C06"/>
    <w:rsid w:val="00DC2EF3"/>
    <w:rsid w:val="00DC345F"/>
    <w:rsid w:val="00DC3D3E"/>
    <w:rsid w:val="00DC4074"/>
    <w:rsid w:val="00DC40F2"/>
    <w:rsid w:val="00DC4371"/>
    <w:rsid w:val="00DC443D"/>
    <w:rsid w:val="00DC4463"/>
    <w:rsid w:val="00DC44E4"/>
    <w:rsid w:val="00DC456D"/>
    <w:rsid w:val="00DC4570"/>
    <w:rsid w:val="00DC45CF"/>
    <w:rsid w:val="00DC4C7E"/>
    <w:rsid w:val="00DC4F9B"/>
    <w:rsid w:val="00DC5188"/>
    <w:rsid w:val="00DC554A"/>
    <w:rsid w:val="00DC55D9"/>
    <w:rsid w:val="00DC55DE"/>
    <w:rsid w:val="00DC59FA"/>
    <w:rsid w:val="00DC5A9D"/>
    <w:rsid w:val="00DC5B77"/>
    <w:rsid w:val="00DC5F3A"/>
    <w:rsid w:val="00DC6048"/>
    <w:rsid w:val="00DC60F8"/>
    <w:rsid w:val="00DC61A5"/>
    <w:rsid w:val="00DC6F1C"/>
    <w:rsid w:val="00DC72C9"/>
    <w:rsid w:val="00DC740D"/>
    <w:rsid w:val="00DC784F"/>
    <w:rsid w:val="00DC7851"/>
    <w:rsid w:val="00DD0193"/>
    <w:rsid w:val="00DD068E"/>
    <w:rsid w:val="00DD0E00"/>
    <w:rsid w:val="00DD1271"/>
    <w:rsid w:val="00DD1EAA"/>
    <w:rsid w:val="00DD2B16"/>
    <w:rsid w:val="00DD2C03"/>
    <w:rsid w:val="00DD2FCE"/>
    <w:rsid w:val="00DD31E4"/>
    <w:rsid w:val="00DD31F4"/>
    <w:rsid w:val="00DD3747"/>
    <w:rsid w:val="00DD3D89"/>
    <w:rsid w:val="00DD3E88"/>
    <w:rsid w:val="00DD3FBC"/>
    <w:rsid w:val="00DD4221"/>
    <w:rsid w:val="00DD4371"/>
    <w:rsid w:val="00DD4E2C"/>
    <w:rsid w:val="00DD523B"/>
    <w:rsid w:val="00DD5423"/>
    <w:rsid w:val="00DD563B"/>
    <w:rsid w:val="00DD57D2"/>
    <w:rsid w:val="00DD5889"/>
    <w:rsid w:val="00DD5FC6"/>
    <w:rsid w:val="00DD6620"/>
    <w:rsid w:val="00DD667C"/>
    <w:rsid w:val="00DD6866"/>
    <w:rsid w:val="00DD6B1E"/>
    <w:rsid w:val="00DD6BCB"/>
    <w:rsid w:val="00DD70C5"/>
    <w:rsid w:val="00DD71E8"/>
    <w:rsid w:val="00DD762B"/>
    <w:rsid w:val="00DD7653"/>
    <w:rsid w:val="00DD7992"/>
    <w:rsid w:val="00DD7B25"/>
    <w:rsid w:val="00DD7D43"/>
    <w:rsid w:val="00DE0105"/>
    <w:rsid w:val="00DE042A"/>
    <w:rsid w:val="00DE07A1"/>
    <w:rsid w:val="00DE088D"/>
    <w:rsid w:val="00DE08C9"/>
    <w:rsid w:val="00DE0EDC"/>
    <w:rsid w:val="00DE0FA2"/>
    <w:rsid w:val="00DE1366"/>
    <w:rsid w:val="00DE1935"/>
    <w:rsid w:val="00DE1941"/>
    <w:rsid w:val="00DE1A23"/>
    <w:rsid w:val="00DE1A43"/>
    <w:rsid w:val="00DE1DF8"/>
    <w:rsid w:val="00DE2185"/>
    <w:rsid w:val="00DE21D7"/>
    <w:rsid w:val="00DE27DA"/>
    <w:rsid w:val="00DE2B8A"/>
    <w:rsid w:val="00DE2BA2"/>
    <w:rsid w:val="00DE2CE7"/>
    <w:rsid w:val="00DE3251"/>
    <w:rsid w:val="00DE3954"/>
    <w:rsid w:val="00DE3B32"/>
    <w:rsid w:val="00DE3F03"/>
    <w:rsid w:val="00DE4719"/>
    <w:rsid w:val="00DE4C12"/>
    <w:rsid w:val="00DE4E7F"/>
    <w:rsid w:val="00DE52CA"/>
    <w:rsid w:val="00DE541F"/>
    <w:rsid w:val="00DE55BA"/>
    <w:rsid w:val="00DE5674"/>
    <w:rsid w:val="00DE57ED"/>
    <w:rsid w:val="00DE59DD"/>
    <w:rsid w:val="00DE5C2E"/>
    <w:rsid w:val="00DE64CE"/>
    <w:rsid w:val="00DE64EB"/>
    <w:rsid w:val="00DE66F3"/>
    <w:rsid w:val="00DE6B44"/>
    <w:rsid w:val="00DE6FD5"/>
    <w:rsid w:val="00DE7564"/>
    <w:rsid w:val="00DE7A51"/>
    <w:rsid w:val="00DE7E35"/>
    <w:rsid w:val="00DF078A"/>
    <w:rsid w:val="00DF0B6B"/>
    <w:rsid w:val="00DF1074"/>
    <w:rsid w:val="00DF10DD"/>
    <w:rsid w:val="00DF1398"/>
    <w:rsid w:val="00DF15E7"/>
    <w:rsid w:val="00DF1E3A"/>
    <w:rsid w:val="00DF2882"/>
    <w:rsid w:val="00DF2AE4"/>
    <w:rsid w:val="00DF3987"/>
    <w:rsid w:val="00DF3D69"/>
    <w:rsid w:val="00DF45BE"/>
    <w:rsid w:val="00DF4661"/>
    <w:rsid w:val="00DF4AF5"/>
    <w:rsid w:val="00DF4CB4"/>
    <w:rsid w:val="00DF4F02"/>
    <w:rsid w:val="00DF5147"/>
    <w:rsid w:val="00DF55BB"/>
    <w:rsid w:val="00DF55C7"/>
    <w:rsid w:val="00DF5F6A"/>
    <w:rsid w:val="00DF61C9"/>
    <w:rsid w:val="00DF6463"/>
    <w:rsid w:val="00DF6591"/>
    <w:rsid w:val="00DF6656"/>
    <w:rsid w:val="00DF68CC"/>
    <w:rsid w:val="00DF6914"/>
    <w:rsid w:val="00DF6C3D"/>
    <w:rsid w:val="00DF6E45"/>
    <w:rsid w:val="00DF6E92"/>
    <w:rsid w:val="00DF6EC0"/>
    <w:rsid w:val="00DF6F81"/>
    <w:rsid w:val="00DF7023"/>
    <w:rsid w:val="00DF734A"/>
    <w:rsid w:val="00DF75D4"/>
    <w:rsid w:val="00DF77B1"/>
    <w:rsid w:val="00DF7B86"/>
    <w:rsid w:val="00DF7C9A"/>
    <w:rsid w:val="00DF7F09"/>
    <w:rsid w:val="00E002B1"/>
    <w:rsid w:val="00E00604"/>
    <w:rsid w:val="00E0060F"/>
    <w:rsid w:val="00E006F9"/>
    <w:rsid w:val="00E008A7"/>
    <w:rsid w:val="00E008C5"/>
    <w:rsid w:val="00E0090C"/>
    <w:rsid w:val="00E009B4"/>
    <w:rsid w:val="00E00CC2"/>
    <w:rsid w:val="00E00E86"/>
    <w:rsid w:val="00E01419"/>
    <w:rsid w:val="00E01440"/>
    <w:rsid w:val="00E016EA"/>
    <w:rsid w:val="00E01EA0"/>
    <w:rsid w:val="00E01F1C"/>
    <w:rsid w:val="00E01F5A"/>
    <w:rsid w:val="00E01FDC"/>
    <w:rsid w:val="00E021B5"/>
    <w:rsid w:val="00E022E8"/>
    <w:rsid w:val="00E02790"/>
    <w:rsid w:val="00E034C4"/>
    <w:rsid w:val="00E041E6"/>
    <w:rsid w:val="00E04244"/>
    <w:rsid w:val="00E042DB"/>
    <w:rsid w:val="00E04393"/>
    <w:rsid w:val="00E0458B"/>
    <w:rsid w:val="00E045D3"/>
    <w:rsid w:val="00E049A1"/>
    <w:rsid w:val="00E04CBC"/>
    <w:rsid w:val="00E0505C"/>
    <w:rsid w:val="00E050C9"/>
    <w:rsid w:val="00E05319"/>
    <w:rsid w:val="00E05395"/>
    <w:rsid w:val="00E053E6"/>
    <w:rsid w:val="00E0561A"/>
    <w:rsid w:val="00E05BF9"/>
    <w:rsid w:val="00E05CD1"/>
    <w:rsid w:val="00E065F4"/>
    <w:rsid w:val="00E0668A"/>
    <w:rsid w:val="00E066FE"/>
    <w:rsid w:val="00E06723"/>
    <w:rsid w:val="00E06900"/>
    <w:rsid w:val="00E069CC"/>
    <w:rsid w:val="00E06BAF"/>
    <w:rsid w:val="00E0721B"/>
    <w:rsid w:val="00E07C42"/>
    <w:rsid w:val="00E10183"/>
    <w:rsid w:val="00E10202"/>
    <w:rsid w:val="00E1020F"/>
    <w:rsid w:val="00E10364"/>
    <w:rsid w:val="00E105C4"/>
    <w:rsid w:val="00E105F8"/>
    <w:rsid w:val="00E10C9B"/>
    <w:rsid w:val="00E10CE1"/>
    <w:rsid w:val="00E11192"/>
    <w:rsid w:val="00E111A3"/>
    <w:rsid w:val="00E11283"/>
    <w:rsid w:val="00E116A7"/>
    <w:rsid w:val="00E11784"/>
    <w:rsid w:val="00E11D35"/>
    <w:rsid w:val="00E11F90"/>
    <w:rsid w:val="00E12056"/>
    <w:rsid w:val="00E1265E"/>
    <w:rsid w:val="00E127F3"/>
    <w:rsid w:val="00E129F8"/>
    <w:rsid w:val="00E12AC4"/>
    <w:rsid w:val="00E12E4A"/>
    <w:rsid w:val="00E13BFA"/>
    <w:rsid w:val="00E13ED5"/>
    <w:rsid w:val="00E13FDB"/>
    <w:rsid w:val="00E1403B"/>
    <w:rsid w:val="00E1403D"/>
    <w:rsid w:val="00E14278"/>
    <w:rsid w:val="00E14487"/>
    <w:rsid w:val="00E145DF"/>
    <w:rsid w:val="00E14836"/>
    <w:rsid w:val="00E14ACD"/>
    <w:rsid w:val="00E14BFC"/>
    <w:rsid w:val="00E15146"/>
    <w:rsid w:val="00E1518A"/>
    <w:rsid w:val="00E152BB"/>
    <w:rsid w:val="00E153FB"/>
    <w:rsid w:val="00E16337"/>
    <w:rsid w:val="00E168B1"/>
    <w:rsid w:val="00E16D6A"/>
    <w:rsid w:val="00E173DB"/>
    <w:rsid w:val="00E1797A"/>
    <w:rsid w:val="00E17B11"/>
    <w:rsid w:val="00E200A4"/>
    <w:rsid w:val="00E202D0"/>
    <w:rsid w:val="00E2031E"/>
    <w:rsid w:val="00E20682"/>
    <w:rsid w:val="00E2089E"/>
    <w:rsid w:val="00E20C99"/>
    <w:rsid w:val="00E2105E"/>
    <w:rsid w:val="00E2118A"/>
    <w:rsid w:val="00E212DB"/>
    <w:rsid w:val="00E21673"/>
    <w:rsid w:val="00E21CDB"/>
    <w:rsid w:val="00E2273C"/>
    <w:rsid w:val="00E229E5"/>
    <w:rsid w:val="00E22C97"/>
    <w:rsid w:val="00E22CA4"/>
    <w:rsid w:val="00E22EF6"/>
    <w:rsid w:val="00E23733"/>
    <w:rsid w:val="00E237F0"/>
    <w:rsid w:val="00E24253"/>
    <w:rsid w:val="00E24278"/>
    <w:rsid w:val="00E24966"/>
    <w:rsid w:val="00E24B2B"/>
    <w:rsid w:val="00E2530E"/>
    <w:rsid w:val="00E25420"/>
    <w:rsid w:val="00E254D2"/>
    <w:rsid w:val="00E2557E"/>
    <w:rsid w:val="00E2560D"/>
    <w:rsid w:val="00E258B3"/>
    <w:rsid w:val="00E25D72"/>
    <w:rsid w:val="00E25DDB"/>
    <w:rsid w:val="00E263A4"/>
    <w:rsid w:val="00E2649F"/>
    <w:rsid w:val="00E269B7"/>
    <w:rsid w:val="00E2725E"/>
    <w:rsid w:val="00E272AD"/>
    <w:rsid w:val="00E2753D"/>
    <w:rsid w:val="00E275AF"/>
    <w:rsid w:val="00E278EB"/>
    <w:rsid w:val="00E27CE7"/>
    <w:rsid w:val="00E27DC9"/>
    <w:rsid w:val="00E302BB"/>
    <w:rsid w:val="00E302F8"/>
    <w:rsid w:val="00E30344"/>
    <w:rsid w:val="00E30E41"/>
    <w:rsid w:val="00E30EA6"/>
    <w:rsid w:val="00E3149F"/>
    <w:rsid w:val="00E315BE"/>
    <w:rsid w:val="00E316DD"/>
    <w:rsid w:val="00E319FD"/>
    <w:rsid w:val="00E31DD9"/>
    <w:rsid w:val="00E321E6"/>
    <w:rsid w:val="00E339BE"/>
    <w:rsid w:val="00E34268"/>
    <w:rsid w:val="00E343EB"/>
    <w:rsid w:val="00E3463A"/>
    <w:rsid w:val="00E34724"/>
    <w:rsid w:val="00E34910"/>
    <w:rsid w:val="00E34934"/>
    <w:rsid w:val="00E34FE1"/>
    <w:rsid w:val="00E3556E"/>
    <w:rsid w:val="00E35BA4"/>
    <w:rsid w:val="00E35BE2"/>
    <w:rsid w:val="00E35CE7"/>
    <w:rsid w:val="00E360B8"/>
    <w:rsid w:val="00E36313"/>
    <w:rsid w:val="00E365E3"/>
    <w:rsid w:val="00E367DB"/>
    <w:rsid w:val="00E36A3C"/>
    <w:rsid w:val="00E36C0F"/>
    <w:rsid w:val="00E36D82"/>
    <w:rsid w:val="00E36FEA"/>
    <w:rsid w:val="00E370D1"/>
    <w:rsid w:val="00E371E3"/>
    <w:rsid w:val="00E373AB"/>
    <w:rsid w:val="00E37401"/>
    <w:rsid w:val="00E374B1"/>
    <w:rsid w:val="00E375E9"/>
    <w:rsid w:val="00E376E2"/>
    <w:rsid w:val="00E37727"/>
    <w:rsid w:val="00E37772"/>
    <w:rsid w:val="00E37A50"/>
    <w:rsid w:val="00E37A5C"/>
    <w:rsid w:val="00E37B5A"/>
    <w:rsid w:val="00E40960"/>
    <w:rsid w:val="00E40D5C"/>
    <w:rsid w:val="00E4125E"/>
    <w:rsid w:val="00E4172C"/>
    <w:rsid w:val="00E42728"/>
    <w:rsid w:val="00E42799"/>
    <w:rsid w:val="00E430BA"/>
    <w:rsid w:val="00E43106"/>
    <w:rsid w:val="00E43112"/>
    <w:rsid w:val="00E435E8"/>
    <w:rsid w:val="00E43843"/>
    <w:rsid w:val="00E43972"/>
    <w:rsid w:val="00E43983"/>
    <w:rsid w:val="00E43AEB"/>
    <w:rsid w:val="00E43BC7"/>
    <w:rsid w:val="00E44629"/>
    <w:rsid w:val="00E44B05"/>
    <w:rsid w:val="00E4504A"/>
    <w:rsid w:val="00E455D3"/>
    <w:rsid w:val="00E457A9"/>
    <w:rsid w:val="00E459B4"/>
    <w:rsid w:val="00E45C1B"/>
    <w:rsid w:val="00E45C1C"/>
    <w:rsid w:val="00E45CC0"/>
    <w:rsid w:val="00E461B2"/>
    <w:rsid w:val="00E46374"/>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EE4"/>
    <w:rsid w:val="00E511C1"/>
    <w:rsid w:val="00E512F9"/>
    <w:rsid w:val="00E519D7"/>
    <w:rsid w:val="00E519E1"/>
    <w:rsid w:val="00E51EEA"/>
    <w:rsid w:val="00E5219B"/>
    <w:rsid w:val="00E528EA"/>
    <w:rsid w:val="00E52E22"/>
    <w:rsid w:val="00E52E87"/>
    <w:rsid w:val="00E52F4B"/>
    <w:rsid w:val="00E53036"/>
    <w:rsid w:val="00E53078"/>
    <w:rsid w:val="00E535FA"/>
    <w:rsid w:val="00E536A3"/>
    <w:rsid w:val="00E5383F"/>
    <w:rsid w:val="00E5390F"/>
    <w:rsid w:val="00E53950"/>
    <w:rsid w:val="00E53C86"/>
    <w:rsid w:val="00E53D44"/>
    <w:rsid w:val="00E53ED6"/>
    <w:rsid w:val="00E5408F"/>
    <w:rsid w:val="00E542F4"/>
    <w:rsid w:val="00E54424"/>
    <w:rsid w:val="00E54625"/>
    <w:rsid w:val="00E546D9"/>
    <w:rsid w:val="00E547CE"/>
    <w:rsid w:val="00E55059"/>
    <w:rsid w:val="00E551DE"/>
    <w:rsid w:val="00E55712"/>
    <w:rsid w:val="00E5572D"/>
    <w:rsid w:val="00E55761"/>
    <w:rsid w:val="00E557C9"/>
    <w:rsid w:val="00E55D67"/>
    <w:rsid w:val="00E5600B"/>
    <w:rsid w:val="00E5610B"/>
    <w:rsid w:val="00E5615D"/>
    <w:rsid w:val="00E56381"/>
    <w:rsid w:val="00E56BA1"/>
    <w:rsid w:val="00E56BC4"/>
    <w:rsid w:val="00E56CBF"/>
    <w:rsid w:val="00E56D82"/>
    <w:rsid w:val="00E56E9F"/>
    <w:rsid w:val="00E56F7B"/>
    <w:rsid w:val="00E57225"/>
    <w:rsid w:val="00E57429"/>
    <w:rsid w:val="00E57726"/>
    <w:rsid w:val="00E57832"/>
    <w:rsid w:val="00E57AB9"/>
    <w:rsid w:val="00E57E35"/>
    <w:rsid w:val="00E57FB9"/>
    <w:rsid w:val="00E60ABC"/>
    <w:rsid w:val="00E60C18"/>
    <w:rsid w:val="00E60CBD"/>
    <w:rsid w:val="00E61690"/>
    <w:rsid w:val="00E618A1"/>
    <w:rsid w:val="00E61DBA"/>
    <w:rsid w:val="00E61F7C"/>
    <w:rsid w:val="00E62064"/>
    <w:rsid w:val="00E621FF"/>
    <w:rsid w:val="00E62753"/>
    <w:rsid w:val="00E62963"/>
    <w:rsid w:val="00E63BEF"/>
    <w:rsid w:val="00E63E7A"/>
    <w:rsid w:val="00E63F51"/>
    <w:rsid w:val="00E642A4"/>
    <w:rsid w:val="00E642D7"/>
    <w:rsid w:val="00E643C0"/>
    <w:rsid w:val="00E64476"/>
    <w:rsid w:val="00E64689"/>
    <w:rsid w:val="00E6498E"/>
    <w:rsid w:val="00E64C84"/>
    <w:rsid w:val="00E65035"/>
    <w:rsid w:val="00E6529D"/>
    <w:rsid w:val="00E65A6F"/>
    <w:rsid w:val="00E65B32"/>
    <w:rsid w:val="00E65F29"/>
    <w:rsid w:val="00E65FF2"/>
    <w:rsid w:val="00E66A90"/>
    <w:rsid w:val="00E66DAD"/>
    <w:rsid w:val="00E67011"/>
    <w:rsid w:val="00E670A4"/>
    <w:rsid w:val="00E67886"/>
    <w:rsid w:val="00E67DF9"/>
    <w:rsid w:val="00E67EFF"/>
    <w:rsid w:val="00E704CA"/>
    <w:rsid w:val="00E707E1"/>
    <w:rsid w:val="00E70DF7"/>
    <w:rsid w:val="00E713E1"/>
    <w:rsid w:val="00E715DA"/>
    <w:rsid w:val="00E71FAC"/>
    <w:rsid w:val="00E720F4"/>
    <w:rsid w:val="00E72473"/>
    <w:rsid w:val="00E7277F"/>
    <w:rsid w:val="00E72B4E"/>
    <w:rsid w:val="00E72B5F"/>
    <w:rsid w:val="00E72D58"/>
    <w:rsid w:val="00E72EC9"/>
    <w:rsid w:val="00E7328E"/>
    <w:rsid w:val="00E73688"/>
    <w:rsid w:val="00E73705"/>
    <w:rsid w:val="00E7379C"/>
    <w:rsid w:val="00E73A00"/>
    <w:rsid w:val="00E73ED5"/>
    <w:rsid w:val="00E74701"/>
    <w:rsid w:val="00E747FC"/>
    <w:rsid w:val="00E748C5"/>
    <w:rsid w:val="00E74F77"/>
    <w:rsid w:val="00E75DA1"/>
    <w:rsid w:val="00E75E72"/>
    <w:rsid w:val="00E76272"/>
    <w:rsid w:val="00E7680E"/>
    <w:rsid w:val="00E76CB9"/>
    <w:rsid w:val="00E77565"/>
    <w:rsid w:val="00E77BE5"/>
    <w:rsid w:val="00E77FEA"/>
    <w:rsid w:val="00E800A6"/>
    <w:rsid w:val="00E80341"/>
    <w:rsid w:val="00E806DA"/>
    <w:rsid w:val="00E80789"/>
    <w:rsid w:val="00E808CD"/>
    <w:rsid w:val="00E808EE"/>
    <w:rsid w:val="00E809B0"/>
    <w:rsid w:val="00E80A98"/>
    <w:rsid w:val="00E80B37"/>
    <w:rsid w:val="00E80B8E"/>
    <w:rsid w:val="00E80CDF"/>
    <w:rsid w:val="00E814B1"/>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BB9"/>
    <w:rsid w:val="00E84CD8"/>
    <w:rsid w:val="00E85CAC"/>
    <w:rsid w:val="00E85DE0"/>
    <w:rsid w:val="00E86839"/>
    <w:rsid w:val="00E868FF"/>
    <w:rsid w:val="00E86BA0"/>
    <w:rsid w:val="00E86CD9"/>
    <w:rsid w:val="00E8717F"/>
    <w:rsid w:val="00E8734F"/>
    <w:rsid w:val="00E87427"/>
    <w:rsid w:val="00E87605"/>
    <w:rsid w:val="00E877BD"/>
    <w:rsid w:val="00E900C2"/>
    <w:rsid w:val="00E9016E"/>
    <w:rsid w:val="00E903E3"/>
    <w:rsid w:val="00E90506"/>
    <w:rsid w:val="00E9099A"/>
    <w:rsid w:val="00E90BC1"/>
    <w:rsid w:val="00E90DE2"/>
    <w:rsid w:val="00E912F0"/>
    <w:rsid w:val="00E91504"/>
    <w:rsid w:val="00E9151E"/>
    <w:rsid w:val="00E91C9D"/>
    <w:rsid w:val="00E92027"/>
    <w:rsid w:val="00E920EA"/>
    <w:rsid w:val="00E92397"/>
    <w:rsid w:val="00E92464"/>
    <w:rsid w:val="00E92A90"/>
    <w:rsid w:val="00E92ADD"/>
    <w:rsid w:val="00E92E21"/>
    <w:rsid w:val="00E93493"/>
    <w:rsid w:val="00E936CA"/>
    <w:rsid w:val="00E936D6"/>
    <w:rsid w:val="00E9384F"/>
    <w:rsid w:val="00E93C10"/>
    <w:rsid w:val="00E93D3B"/>
    <w:rsid w:val="00E93D80"/>
    <w:rsid w:val="00E94141"/>
    <w:rsid w:val="00E94574"/>
    <w:rsid w:val="00E9462E"/>
    <w:rsid w:val="00E94ADF"/>
    <w:rsid w:val="00E94F1C"/>
    <w:rsid w:val="00E95226"/>
    <w:rsid w:val="00E95503"/>
    <w:rsid w:val="00E955B8"/>
    <w:rsid w:val="00E956E4"/>
    <w:rsid w:val="00E96BA3"/>
    <w:rsid w:val="00E96CF8"/>
    <w:rsid w:val="00E96D99"/>
    <w:rsid w:val="00E96F6B"/>
    <w:rsid w:val="00E9711C"/>
    <w:rsid w:val="00E974BA"/>
    <w:rsid w:val="00E9774C"/>
    <w:rsid w:val="00E978DF"/>
    <w:rsid w:val="00E97930"/>
    <w:rsid w:val="00E97C48"/>
    <w:rsid w:val="00E97F1A"/>
    <w:rsid w:val="00EA02B5"/>
    <w:rsid w:val="00EA06E6"/>
    <w:rsid w:val="00EA08F0"/>
    <w:rsid w:val="00EA0A71"/>
    <w:rsid w:val="00EA0CCA"/>
    <w:rsid w:val="00EA0DFC"/>
    <w:rsid w:val="00EA10E5"/>
    <w:rsid w:val="00EA14DF"/>
    <w:rsid w:val="00EA1948"/>
    <w:rsid w:val="00EA1B71"/>
    <w:rsid w:val="00EA1DAE"/>
    <w:rsid w:val="00EA1E7D"/>
    <w:rsid w:val="00EA2544"/>
    <w:rsid w:val="00EA256E"/>
    <w:rsid w:val="00EA2A79"/>
    <w:rsid w:val="00EA31BE"/>
    <w:rsid w:val="00EA32FF"/>
    <w:rsid w:val="00EA330E"/>
    <w:rsid w:val="00EA333B"/>
    <w:rsid w:val="00EA365F"/>
    <w:rsid w:val="00EA3890"/>
    <w:rsid w:val="00EA3C93"/>
    <w:rsid w:val="00EA3DB4"/>
    <w:rsid w:val="00EA43C6"/>
    <w:rsid w:val="00EA44F7"/>
    <w:rsid w:val="00EA4D4F"/>
    <w:rsid w:val="00EA4D92"/>
    <w:rsid w:val="00EA4F1B"/>
    <w:rsid w:val="00EA566A"/>
    <w:rsid w:val="00EA56E7"/>
    <w:rsid w:val="00EA5816"/>
    <w:rsid w:val="00EA5EA5"/>
    <w:rsid w:val="00EA634E"/>
    <w:rsid w:val="00EA6549"/>
    <w:rsid w:val="00EA660E"/>
    <w:rsid w:val="00EA6746"/>
    <w:rsid w:val="00EA6780"/>
    <w:rsid w:val="00EA679C"/>
    <w:rsid w:val="00EA6FAF"/>
    <w:rsid w:val="00EA77BE"/>
    <w:rsid w:val="00EA795D"/>
    <w:rsid w:val="00EB0145"/>
    <w:rsid w:val="00EB04E8"/>
    <w:rsid w:val="00EB0540"/>
    <w:rsid w:val="00EB074B"/>
    <w:rsid w:val="00EB0784"/>
    <w:rsid w:val="00EB09C1"/>
    <w:rsid w:val="00EB124C"/>
    <w:rsid w:val="00EB1473"/>
    <w:rsid w:val="00EB18CD"/>
    <w:rsid w:val="00EB1DB6"/>
    <w:rsid w:val="00EB2DD2"/>
    <w:rsid w:val="00EB2F4D"/>
    <w:rsid w:val="00EB2F5B"/>
    <w:rsid w:val="00EB31E0"/>
    <w:rsid w:val="00EB39A1"/>
    <w:rsid w:val="00EB3C79"/>
    <w:rsid w:val="00EB3CA7"/>
    <w:rsid w:val="00EB3E16"/>
    <w:rsid w:val="00EB3EDF"/>
    <w:rsid w:val="00EB4087"/>
    <w:rsid w:val="00EB42CC"/>
    <w:rsid w:val="00EB4892"/>
    <w:rsid w:val="00EB48EA"/>
    <w:rsid w:val="00EB4AF7"/>
    <w:rsid w:val="00EB4EB1"/>
    <w:rsid w:val="00EB5118"/>
    <w:rsid w:val="00EB5822"/>
    <w:rsid w:val="00EB5BC1"/>
    <w:rsid w:val="00EB5CC3"/>
    <w:rsid w:val="00EB5DC8"/>
    <w:rsid w:val="00EB627F"/>
    <w:rsid w:val="00EB676D"/>
    <w:rsid w:val="00EB70DE"/>
    <w:rsid w:val="00EB72BE"/>
    <w:rsid w:val="00EB72FD"/>
    <w:rsid w:val="00EC12D1"/>
    <w:rsid w:val="00EC134B"/>
    <w:rsid w:val="00EC1482"/>
    <w:rsid w:val="00EC1495"/>
    <w:rsid w:val="00EC1694"/>
    <w:rsid w:val="00EC1880"/>
    <w:rsid w:val="00EC193F"/>
    <w:rsid w:val="00EC1C37"/>
    <w:rsid w:val="00EC25BA"/>
    <w:rsid w:val="00EC27B3"/>
    <w:rsid w:val="00EC2C33"/>
    <w:rsid w:val="00EC3078"/>
    <w:rsid w:val="00EC31A6"/>
    <w:rsid w:val="00EC3285"/>
    <w:rsid w:val="00EC3449"/>
    <w:rsid w:val="00EC3D53"/>
    <w:rsid w:val="00EC406E"/>
    <w:rsid w:val="00EC42D6"/>
    <w:rsid w:val="00EC4420"/>
    <w:rsid w:val="00EC44AC"/>
    <w:rsid w:val="00EC4C8F"/>
    <w:rsid w:val="00EC5078"/>
    <w:rsid w:val="00EC5121"/>
    <w:rsid w:val="00EC5535"/>
    <w:rsid w:val="00EC56EA"/>
    <w:rsid w:val="00EC58F7"/>
    <w:rsid w:val="00EC63EB"/>
    <w:rsid w:val="00EC6577"/>
    <w:rsid w:val="00EC7388"/>
    <w:rsid w:val="00EC73D2"/>
    <w:rsid w:val="00EC7427"/>
    <w:rsid w:val="00ED0003"/>
    <w:rsid w:val="00ED036A"/>
    <w:rsid w:val="00ED05D6"/>
    <w:rsid w:val="00ED0B9D"/>
    <w:rsid w:val="00ED0C3A"/>
    <w:rsid w:val="00ED1742"/>
    <w:rsid w:val="00ED1DB4"/>
    <w:rsid w:val="00ED1F33"/>
    <w:rsid w:val="00ED202D"/>
    <w:rsid w:val="00ED2152"/>
    <w:rsid w:val="00ED259F"/>
    <w:rsid w:val="00ED2736"/>
    <w:rsid w:val="00ED3638"/>
    <w:rsid w:val="00ED3764"/>
    <w:rsid w:val="00ED3909"/>
    <w:rsid w:val="00ED3F55"/>
    <w:rsid w:val="00ED3FA2"/>
    <w:rsid w:val="00ED4821"/>
    <w:rsid w:val="00ED4841"/>
    <w:rsid w:val="00ED4A9B"/>
    <w:rsid w:val="00ED4ACA"/>
    <w:rsid w:val="00ED4D25"/>
    <w:rsid w:val="00ED4D66"/>
    <w:rsid w:val="00ED5009"/>
    <w:rsid w:val="00ED5335"/>
    <w:rsid w:val="00ED56E8"/>
    <w:rsid w:val="00ED593F"/>
    <w:rsid w:val="00ED5CBF"/>
    <w:rsid w:val="00ED6033"/>
    <w:rsid w:val="00ED639A"/>
    <w:rsid w:val="00ED65C6"/>
    <w:rsid w:val="00ED693D"/>
    <w:rsid w:val="00ED6E88"/>
    <w:rsid w:val="00ED7097"/>
    <w:rsid w:val="00ED7470"/>
    <w:rsid w:val="00ED778D"/>
    <w:rsid w:val="00ED78F1"/>
    <w:rsid w:val="00ED793C"/>
    <w:rsid w:val="00ED7E41"/>
    <w:rsid w:val="00EE000D"/>
    <w:rsid w:val="00EE0423"/>
    <w:rsid w:val="00EE04D2"/>
    <w:rsid w:val="00EE0CCD"/>
    <w:rsid w:val="00EE0E87"/>
    <w:rsid w:val="00EE10CE"/>
    <w:rsid w:val="00EE1E8E"/>
    <w:rsid w:val="00EE208A"/>
    <w:rsid w:val="00EE2326"/>
    <w:rsid w:val="00EE2377"/>
    <w:rsid w:val="00EE2645"/>
    <w:rsid w:val="00EE2BD3"/>
    <w:rsid w:val="00EE2C28"/>
    <w:rsid w:val="00EE2D43"/>
    <w:rsid w:val="00EE2D53"/>
    <w:rsid w:val="00EE2DB3"/>
    <w:rsid w:val="00EE3019"/>
    <w:rsid w:val="00EE304A"/>
    <w:rsid w:val="00EE33A7"/>
    <w:rsid w:val="00EE3656"/>
    <w:rsid w:val="00EE3695"/>
    <w:rsid w:val="00EE3934"/>
    <w:rsid w:val="00EE3AF7"/>
    <w:rsid w:val="00EE3B51"/>
    <w:rsid w:val="00EE3CD3"/>
    <w:rsid w:val="00EE3DB6"/>
    <w:rsid w:val="00EE3F45"/>
    <w:rsid w:val="00EE4295"/>
    <w:rsid w:val="00EE45D0"/>
    <w:rsid w:val="00EE4639"/>
    <w:rsid w:val="00EE4BBB"/>
    <w:rsid w:val="00EE4C63"/>
    <w:rsid w:val="00EE4D0E"/>
    <w:rsid w:val="00EE5054"/>
    <w:rsid w:val="00EE52AA"/>
    <w:rsid w:val="00EE5AE9"/>
    <w:rsid w:val="00EE5CEB"/>
    <w:rsid w:val="00EE602B"/>
    <w:rsid w:val="00EE68A4"/>
    <w:rsid w:val="00EE6EC0"/>
    <w:rsid w:val="00EE6F35"/>
    <w:rsid w:val="00EE70EB"/>
    <w:rsid w:val="00EE7599"/>
    <w:rsid w:val="00EE7809"/>
    <w:rsid w:val="00EE7AC6"/>
    <w:rsid w:val="00EE7B27"/>
    <w:rsid w:val="00EE7E6A"/>
    <w:rsid w:val="00EF029D"/>
    <w:rsid w:val="00EF046C"/>
    <w:rsid w:val="00EF065E"/>
    <w:rsid w:val="00EF0815"/>
    <w:rsid w:val="00EF0954"/>
    <w:rsid w:val="00EF0959"/>
    <w:rsid w:val="00EF0FB9"/>
    <w:rsid w:val="00EF18D5"/>
    <w:rsid w:val="00EF1ACE"/>
    <w:rsid w:val="00EF1C1D"/>
    <w:rsid w:val="00EF1E58"/>
    <w:rsid w:val="00EF1EFC"/>
    <w:rsid w:val="00EF1F5D"/>
    <w:rsid w:val="00EF2241"/>
    <w:rsid w:val="00EF2438"/>
    <w:rsid w:val="00EF2830"/>
    <w:rsid w:val="00EF2AA9"/>
    <w:rsid w:val="00EF2E13"/>
    <w:rsid w:val="00EF3505"/>
    <w:rsid w:val="00EF3649"/>
    <w:rsid w:val="00EF382F"/>
    <w:rsid w:val="00EF3845"/>
    <w:rsid w:val="00EF3914"/>
    <w:rsid w:val="00EF3D07"/>
    <w:rsid w:val="00EF3D55"/>
    <w:rsid w:val="00EF3F66"/>
    <w:rsid w:val="00EF450E"/>
    <w:rsid w:val="00EF4822"/>
    <w:rsid w:val="00EF4846"/>
    <w:rsid w:val="00EF4CE7"/>
    <w:rsid w:val="00EF4E69"/>
    <w:rsid w:val="00EF50BC"/>
    <w:rsid w:val="00EF53C0"/>
    <w:rsid w:val="00EF5B0B"/>
    <w:rsid w:val="00EF5C88"/>
    <w:rsid w:val="00EF5CE5"/>
    <w:rsid w:val="00EF5CED"/>
    <w:rsid w:val="00EF5FDA"/>
    <w:rsid w:val="00EF6181"/>
    <w:rsid w:val="00EF6542"/>
    <w:rsid w:val="00EF658A"/>
    <w:rsid w:val="00EF69EA"/>
    <w:rsid w:val="00EF6E44"/>
    <w:rsid w:val="00EF70B2"/>
    <w:rsid w:val="00EF7596"/>
    <w:rsid w:val="00EF7631"/>
    <w:rsid w:val="00EF7A92"/>
    <w:rsid w:val="00EF7B9D"/>
    <w:rsid w:val="00EF7F44"/>
    <w:rsid w:val="00EF7FE1"/>
    <w:rsid w:val="00F00273"/>
    <w:rsid w:val="00F005F3"/>
    <w:rsid w:val="00F00651"/>
    <w:rsid w:val="00F0092B"/>
    <w:rsid w:val="00F01181"/>
    <w:rsid w:val="00F01201"/>
    <w:rsid w:val="00F0138C"/>
    <w:rsid w:val="00F01C61"/>
    <w:rsid w:val="00F01E90"/>
    <w:rsid w:val="00F02077"/>
    <w:rsid w:val="00F021E4"/>
    <w:rsid w:val="00F02391"/>
    <w:rsid w:val="00F0253E"/>
    <w:rsid w:val="00F029E6"/>
    <w:rsid w:val="00F02E23"/>
    <w:rsid w:val="00F03099"/>
    <w:rsid w:val="00F03167"/>
    <w:rsid w:val="00F039A8"/>
    <w:rsid w:val="00F039B0"/>
    <w:rsid w:val="00F03A4E"/>
    <w:rsid w:val="00F03BDD"/>
    <w:rsid w:val="00F03D2E"/>
    <w:rsid w:val="00F03EB0"/>
    <w:rsid w:val="00F04025"/>
    <w:rsid w:val="00F0427A"/>
    <w:rsid w:val="00F042E6"/>
    <w:rsid w:val="00F04B12"/>
    <w:rsid w:val="00F04C3D"/>
    <w:rsid w:val="00F0543B"/>
    <w:rsid w:val="00F05B40"/>
    <w:rsid w:val="00F06172"/>
    <w:rsid w:val="00F0653F"/>
    <w:rsid w:val="00F06853"/>
    <w:rsid w:val="00F0706E"/>
    <w:rsid w:val="00F072DA"/>
    <w:rsid w:val="00F07558"/>
    <w:rsid w:val="00F07622"/>
    <w:rsid w:val="00F0771C"/>
    <w:rsid w:val="00F07BF3"/>
    <w:rsid w:val="00F07F82"/>
    <w:rsid w:val="00F1009A"/>
    <w:rsid w:val="00F10334"/>
    <w:rsid w:val="00F10ED4"/>
    <w:rsid w:val="00F110E6"/>
    <w:rsid w:val="00F11170"/>
    <w:rsid w:val="00F114CA"/>
    <w:rsid w:val="00F1151A"/>
    <w:rsid w:val="00F115AC"/>
    <w:rsid w:val="00F11F0B"/>
    <w:rsid w:val="00F11F9C"/>
    <w:rsid w:val="00F120C3"/>
    <w:rsid w:val="00F12575"/>
    <w:rsid w:val="00F12922"/>
    <w:rsid w:val="00F12985"/>
    <w:rsid w:val="00F12EB6"/>
    <w:rsid w:val="00F131A4"/>
    <w:rsid w:val="00F13249"/>
    <w:rsid w:val="00F135F8"/>
    <w:rsid w:val="00F13650"/>
    <w:rsid w:val="00F13765"/>
    <w:rsid w:val="00F13788"/>
    <w:rsid w:val="00F148E6"/>
    <w:rsid w:val="00F14D5E"/>
    <w:rsid w:val="00F14D9D"/>
    <w:rsid w:val="00F15565"/>
    <w:rsid w:val="00F156DD"/>
    <w:rsid w:val="00F15CC7"/>
    <w:rsid w:val="00F15DC3"/>
    <w:rsid w:val="00F165B1"/>
    <w:rsid w:val="00F17840"/>
    <w:rsid w:val="00F1788B"/>
    <w:rsid w:val="00F179AE"/>
    <w:rsid w:val="00F17D71"/>
    <w:rsid w:val="00F203A2"/>
    <w:rsid w:val="00F20D5E"/>
    <w:rsid w:val="00F20E89"/>
    <w:rsid w:val="00F21012"/>
    <w:rsid w:val="00F21828"/>
    <w:rsid w:val="00F218D5"/>
    <w:rsid w:val="00F219E3"/>
    <w:rsid w:val="00F222B0"/>
    <w:rsid w:val="00F22431"/>
    <w:rsid w:val="00F231A9"/>
    <w:rsid w:val="00F232A1"/>
    <w:rsid w:val="00F238A7"/>
    <w:rsid w:val="00F23912"/>
    <w:rsid w:val="00F2391B"/>
    <w:rsid w:val="00F23C8B"/>
    <w:rsid w:val="00F23EEA"/>
    <w:rsid w:val="00F2410E"/>
    <w:rsid w:val="00F241EB"/>
    <w:rsid w:val="00F2425B"/>
    <w:rsid w:val="00F243EE"/>
    <w:rsid w:val="00F24808"/>
    <w:rsid w:val="00F2483A"/>
    <w:rsid w:val="00F24D12"/>
    <w:rsid w:val="00F24F4A"/>
    <w:rsid w:val="00F2509A"/>
    <w:rsid w:val="00F25591"/>
    <w:rsid w:val="00F25E5E"/>
    <w:rsid w:val="00F267A5"/>
    <w:rsid w:val="00F267B4"/>
    <w:rsid w:val="00F2680B"/>
    <w:rsid w:val="00F268E3"/>
    <w:rsid w:val="00F26BBF"/>
    <w:rsid w:val="00F27287"/>
    <w:rsid w:val="00F272EF"/>
    <w:rsid w:val="00F27B10"/>
    <w:rsid w:val="00F27C46"/>
    <w:rsid w:val="00F3036E"/>
    <w:rsid w:val="00F30762"/>
    <w:rsid w:val="00F312DB"/>
    <w:rsid w:val="00F3163C"/>
    <w:rsid w:val="00F3168C"/>
    <w:rsid w:val="00F31BE9"/>
    <w:rsid w:val="00F3203D"/>
    <w:rsid w:val="00F32232"/>
    <w:rsid w:val="00F325EB"/>
    <w:rsid w:val="00F3292E"/>
    <w:rsid w:val="00F32C05"/>
    <w:rsid w:val="00F32E49"/>
    <w:rsid w:val="00F330B7"/>
    <w:rsid w:val="00F332D0"/>
    <w:rsid w:val="00F336A6"/>
    <w:rsid w:val="00F3373C"/>
    <w:rsid w:val="00F33B18"/>
    <w:rsid w:val="00F33C20"/>
    <w:rsid w:val="00F33FF1"/>
    <w:rsid w:val="00F343EE"/>
    <w:rsid w:val="00F34432"/>
    <w:rsid w:val="00F34F40"/>
    <w:rsid w:val="00F353C4"/>
    <w:rsid w:val="00F35FC5"/>
    <w:rsid w:val="00F36040"/>
    <w:rsid w:val="00F36196"/>
    <w:rsid w:val="00F362E8"/>
    <w:rsid w:val="00F3651E"/>
    <w:rsid w:val="00F3654C"/>
    <w:rsid w:val="00F36559"/>
    <w:rsid w:val="00F36D52"/>
    <w:rsid w:val="00F3744E"/>
    <w:rsid w:val="00F374A9"/>
    <w:rsid w:val="00F4049E"/>
    <w:rsid w:val="00F40733"/>
    <w:rsid w:val="00F4073C"/>
    <w:rsid w:val="00F40786"/>
    <w:rsid w:val="00F40C62"/>
    <w:rsid w:val="00F40C7C"/>
    <w:rsid w:val="00F40DF3"/>
    <w:rsid w:val="00F40F43"/>
    <w:rsid w:val="00F41189"/>
    <w:rsid w:val="00F413C6"/>
    <w:rsid w:val="00F413C7"/>
    <w:rsid w:val="00F41556"/>
    <w:rsid w:val="00F41A56"/>
    <w:rsid w:val="00F41CA9"/>
    <w:rsid w:val="00F4213B"/>
    <w:rsid w:val="00F4214D"/>
    <w:rsid w:val="00F42219"/>
    <w:rsid w:val="00F42275"/>
    <w:rsid w:val="00F425AB"/>
    <w:rsid w:val="00F42676"/>
    <w:rsid w:val="00F42896"/>
    <w:rsid w:val="00F42A02"/>
    <w:rsid w:val="00F42AE6"/>
    <w:rsid w:val="00F42B5A"/>
    <w:rsid w:val="00F42DC6"/>
    <w:rsid w:val="00F42E29"/>
    <w:rsid w:val="00F42EB4"/>
    <w:rsid w:val="00F42FB7"/>
    <w:rsid w:val="00F4301A"/>
    <w:rsid w:val="00F4303C"/>
    <w:rsid w:val="00F430CF"/>
    <w:rsid w:val="00F432E2"/>
    <w:rsid w:val="00F433E5"/>
    <w:rsid w:val="00F43B0A"/>
    <w:rsid w:val="00F43DB3"/>
    <w:rsid w:val="00F4411F"/>
    <w:rsid w:val="00F44547"/>
    <w:rsid w:val="00F4495B"/>
    <w:rsid w:val="00F44D1B"/>
    <w:rsid w:val="00F450A6"/>
    <w:rsid w:val="00F45269"/>
    <w:rsid w:val="00F45630"/>
    <w:rsid w:val="00F45688"/>
    <w:rsid w:val="00F457A2"/>
    <w:rsid w:val="00F463B4"/>
    <w:rsid w:val="00F46483"/>
    <w:rsid w:val="00F46536"/>
    <w:rsid w:val="00F46965"/>
    <w:rsid w:val="00F46A0C"/>
    <w:rsid w:val="00F46BAD"/>
    <w:rsid w:val="00F46C07"/>
    <w:rsid w:val="00F46F12"/>
    <w:rsid w:val="00F470C2"/>
    <w:rsid w:val="00F47950"/>
    <w:rsid w:val="00F502B2"/>
    <w:rsid w:val="00F503B5"/>
    <w:rsid w:val="00F506D9"/>
    <w:rsid w:val="00F50945"/>
    <w:rsid w:val="00F50ECC"/>
    <w:rsid w:val="00F50F85"/>
    <w:rsid w:val="00F51212"/>
    <w:rsid w:val="00F512D4"/>
    <w:rsid w:val="00F51ACE"/>
    <w:rsid w:val="00F520B3"/>
    <w:rsid w:val="00F52700"/>
    <w:rsid w:val="00F52F2A"/>
    <w:rsid w:val="00F5312C"/>
    <w:rsid w:val="00F53318"/>
    <w:rsid w:val="00F537A4"/>
    <w:rsid w:val="00F53F1C"/>
    <w:rsid w:val="00F546AE"/>
    <w:rsid w:val="00F5495E"/>
    <w:rsid w:val="00F54969"/>
    <w:rsid w:val="00F54E14"/>
    <w:rsid w:val="00F54E5A"/>
    <w:rsid w:val="00F55182"/>
    <w:rsid w:val="00F5558E"/>
    <w:rsid w:val="00F55A33"/>
    <w:rsid w:val="00F56061"/>
    <w:rsid w:val="00F56782"/>
    <w:rsid w:val="00F56A08"/>
    <w:rsid w:val="00F56A85"/>
    <w:rsid w:val="00F56D59"/>
    <w:rsid w:val="00F57498"/>
    <w:rsid w:val="00F57618"/>
    <w:rsid w:val="00F576E2"/>
    <w:rsid w:val="00F57863"/>
    <w:rsid w:val="00F579BF"/>
    <w:rsid w:val="00F57A0B"/>
    <w:rsid w:val="00F6005F"/>
    <w:rsid w:val="00F60162"/>
    <w:rsid w:val="00F6033C"/>
    <w:rsid w:val="00F609A2"/>
    <w:rsid w:val="00F60AF5"/>
    <w:rsid w:val="00F60CAB"/>
    <w:rsid w:val="00F611EC"/>
    <w:rsid w:val="00F615C2"/>
    <w:rsid w:val="00F618BD"/>
    <w:rsid w:val="00F6196E"/>
    <w:rsid w:val="00F61AC2"/>
    <w:rsid w:val="00F61C1C"/>
    <w:rsid w:val="00F61E75"/>
    <w:rsid w:val="00F6207B"/>
    <w:rsid w:val="00F6226E"/>
    <w:rsid w:val="00F63039"/>
    <w:rsid w:val="00F632AF"/>
    <w:rsid w:val="00F632BE"/>
    <w:rsid w:val="00F637EB"/>
    <w:rsid w:val="00F639E6"/>
    <w:rsid w:val="00F64553"/>
    <w:rsid w:val="00F64833"/>
    <w:rsid w:val="00F64A83"/>
    <w:rsid w:val="00F64B52"/>
    <w:rsid w:val="00F65AB5"/>
    <w:rsid w:val="00F65EE6"/>
    <w:rsid w:val="00F66088"/>
    <w:rsid w:val="00F6626C"/>
    <w:rsid w:val="00F66304"/>
    <w:rsid w:val="00F66415"/>
    <w:rsid w:val="00F66460"/>
    <w:rsid w:val="00F6653F"/>
    <w:rsid w:val="00F667C6"/>
    <w:rsid w:val="00F66AE3"/>
    <w:rsid w:val="00F66DD5"/>
    <w:rsid w:val="00F66DEC"/>
    <w:rsid w:val="00F67624"/>
    <w:rsid w:val="00F67A08"/>
    <w:rsid w:val="00F67A5E"/>
    <w:rsid w:val="00F67D77"/>
    <w:rsid w:val="00F67F9E"/>
    <w:rsid w:val="00F700B2"/>
    <w:rsid w:val="00F7016A"/>
    <w:rsid w:val="00F70211"/>
    <w:rsid w:val="00F7042A"/>
    <w:rsid w:val="00F70C03"/>
    <w:rsid w:val="00F70FE0"/>
    <w:rsid w:val="00F711EA"/>
    <w:rsid w:val="00F7124B"/>
    <w:rsid w:val="00F713F5"/>
    <w:rsid w:val="00F716DC"/>
    <w:rsid w:val="00F7182C"/>
    <w:rsid w:val="00F7193E"/>
    <w:rsid w:val="00F71C6C"/>
    <w:rsid w:val="00F7218D"/>
    <w:rsid w:val="00F7219E"/>
    <w:rsid w:val="00F7222A"/>
    <w:rsid w:val="00F725D0"/>
    <w:rsid w:val="00F72AAA"/>
    <w:rsid w:val="00F72AED"/>
    <w:rsid w:val="00F72B05"/>
    <w:rsid w:val="00F72BBB"/>
    <w:rsid w:val="00F733CB"/>
    <w:rsid w:val="00F73582"/>
    <w:rsid w:val="00F73B2B"/>
    <w:rsid w:val="00F7433E"/>
    <w:rsid w:val="00F743AE"/>
    <w:rsid w:val="00F745EC"/>
    <w:rsid w:val="00F74987"/>
    <w:rsid w:val="00F74AEB"/>
    <w:rsid w:val="00F74BF2"/>
    <w:rsid w:val="00F74D0C"/>
    <w:rsid w:val="00F74D16"/>
    <w:rsid w:val="00F74D26"/>
    <w:rsid w:val="00F75154"/>
    <w:rsid w:val="00F753A4"/>
    <w:rsid w:val="00F75481"/>
    <w:rsid w:val="00F7548D"/>
    <w:rsid w:val="00F7560F"/>
    <w:rsid w:val="00F75627"/>
    <w:rsid w:val="00F759F2"/>
    <w:rsid w:val="00F761FF"/>
    <w:rsid w:val="00F76268"/>
    <w:rsid w:val="00F764CA"/>
    <w:rsid w:val="00F76535"/>
    <w:rsid w:val="00F766CF"/>
    <w:rsid w:val="00F76BED"/>
    <w:rsid w:val="00F771A6"/>
    <w:rsid w:val="00F773AD"/>
    <w:rsid w:val="00F77832"/>
    <w:rsid w:val="00F80793"/>
    <w:rsid w:val="00F8088F"/>
    <w:rsid w:val="00F80F90"/>
    <w:rsid w:val="00F81111"/>
    <w:rsid w:val="00F81497"/>
    <w:rsid w:val="00F814AE"/>
    <w:rsid w:val="00F814D5"/>
    <w:rsid w:val="00F81579"/>
    <w:rsid w:val="00F818BE"/>
    <w:rsid w:val="00F82017"/>
    <w:rsid w:val="00F8256F"/>
    <w:rsid w:val="00F82813"/>
    <w:rsid w:val="00F82D34"/>
    <w:rsid w:val="00F83BE9"/>
    <w:rsid w:val="00F83C8A"/>
    <w:rsid w:val="00F83D3D"/>
    <w:rsid w:val="00F83D7D"/>
    <w:rsid w:val="00F83DF4"/>
    <w:rsid w:val="00F83F1D"/>
    <w:rsid w:val="00F840CB"/>
    <w:rsid w:val="00F84744"/>
    <w:rsid w:val="00F847CC"/>
    <w:rsid w:val="00F84BBD"/>
    <w:rsid w:val="00F84C91"/>
    <w:rsid w:val="00F84DC9"/>
    <w:rsid w:val="00F85136"/>
    <w:rsid w:val="00F858A8"/>
    <w:rsid w:val="00F85A2A"/>
    <w:rsid w:val="00F85C60"/>
    <w:rsid w:val="00F85E43"/>
    <w:rsid w:val="00F8601E"/>
    <w:rsid w:val="00F863D4"/>
    <w:rsid w:val="00F86764"/>
    <w:rsid w:val="00F869C8"/>
    <w:rsid w:val="00F86A42"/>
    <w:rsid w:val="00F86BCA"/>
    <w:rsid w:val="00F871BD"/>
    <w:rsid w:val="00F87559"/>
    <w:rsid w:val="00F877CE"/>
    <w:rsid w:val="00F879F2"/>
    <w:rsid w:val="00F87F33"/>
    <w:rsid w:val="00F87F61"/>
    <w:rsid w:val="00F87F97"/>
    <w:rsid w:val="00F90ED7"/>
    <w:rsid w:val="00F91106"/>
    <w:rsid w:val="00F9119C"/>
    <w:rsid w:val="00F913E2"/>
    <w:rsid w:val="00F914B7"/>
    <w:rsid w:val="00F916B1"/>
    <w:rsid w:val="00F91B5B"/>
    <w:rsid w:val="00F91CCD"/>
    <w:rsid w:val="00F91E1A"/>
    <w:rsid w:val="00F928CE"/>
    <w:rsid w:val="00F92BC2"/>
    <w:rsid w:val="00F93000"/>
    <w:rsid w:val="00F930DD"/>
    <w:rsid w:val="00F935F6"/>
    <w:rsid w:val="00F93838"/>
    <w:rsid w:val="00F938E2"/>
    <w:rsid w:val="00F93910"/>
    <w:rsid w:val="00F939BA"/>
    <w:rsid w:val="00F93B1F"/>
    <w:rsid w:val="00F93B2E"/>
    <w:rsid w:val="00F93B6B"/>
    <w:rsid w:val="00F93D1F"/>
    <w:rsid w:val="00F93FA5"/>
    <w:rsid w:val="00F942F3"/>
    <w:rsid w:val="00F94433"/>
    <w:rsid w:val="00F94435"/>
    <w:rsid w:val="00F9464B"/>
    <w:rsid w:val="00F94BAD"/>
    <w:rsid w:val="00F94BF0"/>
    <w:rsid w:val="00F95834"/>
    <w:rsid w:val="00F958D7"/>
    <w:rsid w:val="00F95AF8"/>
    <w:rsid w:val="00F95CD5"/>
    <w:rsid w:val="00F95CFE"/>
    <w:rsid w:val="00F95D95"/>
    <w:rsid w:val="00F95E8C"/>
    <w:rsid w:val="00F96F30"/>
    <w:rsid w:val="00F97188"/>
    <w:rsid w:val="00F973E2"/>
    <w:rsid w:val="00F979B4"/>
    <w:rsid w:val="00F979EC"/>
    <w:rsid w:val="00F97D96"/>
    <w:rsid w:val="00FA0175"/>
    <w:rsid w:val="00FA051B"/>
    <w:rsid w:val="00FA074C"/>
    <w:rsid w:val="00FA07F0"/>
    <w:rsid w:val="00FA082B"/>
    <w:rsid w:val="00FA0831"/>
    <w:rsid w:val="00FA0F79"/>
    <w:rsid w:val="00FA11F0"/>
    <w:rsid w:val="00FA15AF"/>
    <w:rsid w:val="00FA1979"/>
    <w:rsid w:val="00FA1B9E"/>
    <w:rsid w:val="00FA1DC2"/>
    <w:rsid w:val="00FA2376"/>
    <w:rsid w:val="00FA26FE"/>
    <w:rsid w:val="00FA2802"/>
    <w:rsid w:val="00FA2CC4"/>
    <w:rsid w:val="00FA2F25"/>
    <w:rsid w:val="00FA3081"/>
    <w:rsid w:val="00FA365F"/>
    <w:rsid w:val="00FA37FF"/>
    <w:rsid w:val="00FA3872"/>
    <w:rsid w:val="00FA3BA4"/>
    <w:rsid w:val="00FA3CCF"/>
    <w:rsid w:val="00FA404E"/>
    <w:rsid w:val="00FA4131"/>
    <w:rsid w:val="00FA451C"/>
    <w:rsid w:val="00FA49D5"/>
    <w:rsid w:val="00FA515A"/>
    <w:rsid w:val="00FA5187"/>
    <w:rsid w:val="00FA5359"/>
    <w:rsid w:val="00FA5ACE"/>
    <w:rsid w:val="00FA60E5"/>
    <w:rsid w:val="00FA66BB"/>
    <w:rsid w:val="00FA6CB3"/>
    <w:rsid w:val="00FA6FC8"/>
    <w:rsid w:val="00FA73A6"/>
    <w:rsid w:val="00FA7433"/>
    <w:rsid w:val="00FA7891"/>
    <w:rsid w:val="00FA7D0B"/>
    <w:rsid w:val="00FB00E8"/>
    <w:rsid w:val="00FB0228"/>
    <w:rsid w:val="00FB0716"/>
    <w:rsid w:val="00FB075C"/>
    <w:rsid w:val="00FB0C9E"/>
    <w:rsid w:val="00FB0F3F"/>
    <w:rsid w:val="00FB12E8"/>
    <w:rsid w:val="00FB1371"/>
    <w:rsid w:val="00FB1828"/>
    <w:rsid w:val="00FB20F6"/>
    <w:rsid w:val="00FB226D"/>
    <w:rsid w:val="00FB2287"/>
    <w:rsid w:val="00FB244F"/>
    <w:rsid w:val="00FB2EAA"/>
    <w:rsid w:val="00FB2F2E"/>
    <w:rsid w:val="00FB35E6"/>
    <w:rsid w:val="00FB365A"/>
    <w:rsid w:val="00FB3701"/>
    <w:rsid w:val="00FB3B57"/>
    <w:rsid w:val="00FB405E"/>
    <w:rsid w:val="00FB408B"/>
    <w:rsid w:val="00FB4172"/>
    <w:rsid w:val="00FB45F4"/>
    <w:rsid w:val="00FB4B3E"/>
    <w:rsid w:val="00FB4F0A"/>
    <w:rsid w:val="00FB55D1"/>
    <w:rsid w:val="00FB5613"/>
    <w:rsid w:val="00FB569C"/>
    <w:rsid w:val="00FB5712"/>
    <w:rsid w:val="00FB5775"/>
    <w:rsid w:val="00FB58C5"/>
    <w:rsid w:val="00FB591D"/>
    <w:rsid w:val="00FB5B72"/>
    <w:rsid w:val="00FB5E3C"/>
    <w:rsid w:val="00FB5FEB"/>
    <w:rsid w:val="00FB6B35"/>
    <w:rsid w:val="00FB6C9E"/>
    <w:rsid w:val="00FB6DA3"/>
    <w:rsid w:val="00FB707C"/>
    <w:rsid w:val="00FB715B"/>
    <w:rsid w:val="00FB7ED3"/>
    <w:rsid w:val="00FC0214"/>
    <w:rsid w:val="00FC0B4C"/>
    <w:rsid w:val="00FC0BE1"/>
    <w:rsid w:val="00FC10EB"/>
    <w:rsid w:val="00FC14B5"/>
    <w:rsid w:val="00FC14CD"/>
    <w:rsid w:val="00FC14E1"/>
    <w:rsid w:val="00FC1530"/>
    <w:rsid w:val="00FC160A"/>
    <w:rsid w:val="00FC1876"/>
    <w:rsid w:val="00FC1FDC"/>
    <w:rsid w:val="00FC2162"/>
    <w:rsid w:val="00FC2179"/>
    <w:rsid w:val="00FC21AC"/>
    <w:rsid w:val="00FC22BA"/>
    <w:rsid w:val="00FC2F2D"/>
    <w:rsid w:val="00FC3125"/>
    <w:rsid w:val="00FC3178"/>
    <w:rsid w:val="00FC325C"/>
    <w:rsid w:val="00FC3A62"/>
    <w:rsid w:val="00FC3C01"/>
    <w:rsid w:val="00FC3F5E"/>
    <w:rsid w:val="00FC4503"/>
    <w:rsid w:val="00FC4946"/>
    <w:rsid w:val="00FC4973"/>
    <w:rsid w:val="00FC4FF1"/>
    <w:rsid w:val="00FC5072"/>
    <w:rsid w:val="00FC5168"/>
    <w:rsid w:val="00FC5456"/>
    <w:rsid w:val="00FC5796"/>
    <w:rsid w:val="00FC58CC"/>
    <w:rsid w:val="00FC6658"/>
    <w:rsid w:val="00FC6999"/>
    <w:rsid w:val="00FC6A42"/>
    <w:rsid w:val="00FC6A54"/>
    <w:rsid w:val="00FC716B"/>
    <w:rsid w:val="00FC71B4"/>
    <w:rsid w:val="00FC7892"/>
    <w:rsid w:val="00FC7D9F"/>
    <w:rsid w:val="00FC7E01"/>
    <w:rsid w:val="00FD021B"/>
    <w:rsid w:val="00FD0644"/>
    <w:rsid w:val="00FD09CF"/>
    <w:rsid w:val="00FD0CD8"/>
    <w:rsid w:val="00FD0D35"/>
    <w:rsid w:val="00FD11C6"/>
    <w:rsid w:val="00FD146E"/>
    <w:rsid w:val="00FD15B8"/>
    <w:rsid w:val="00FD1614"/>
    <w:rsid w:val="00FD16AE"/>
    <w:rsid w:val="00FD186B"/>
    <w:rsid w:val="00FD1B38"/>
    <w:rsid w:val="00FD1C0D"/>
    <w:rsid w:val="00FD1D7C"/>
    <w:rsid w:val="00FD20DA"/>
    <w:rsid w:val="00FD2922"/>
    <w:rsid w:val="00FD2B76"/>
    <w:rsid w:val="00FD2E19"/>
    <w:rsid w:val="00FD30C7"/>
    <w:rsid w:val="00FD3151"/>
    <w:rsid w:val="00FD31F0"/>
    <w:rsid w:val="00FD3379"/>
    <w:rsid w:val="00FD3434"/>
    <w:rsid w:val="00FD36ED"/>
    <w:rsid w:val="00FD3843"/>
    <w:rsid w:val="00FD3B2C"/>
    <w:rsid w:val="00FD3B7C"/>
    <w:rsid w:val="00FD3F07"/>
    <w:rsid w:val="00FD3F23"/>
    <w:rsid w:val="00FD42CB"/>
    <w:rsid w:val="00FD44E2"/>
    <w:rsid w:val="00FD45EA"/>
    <w:rsid w:val="00FD4711"/>
    <w:rsid w:val="00FD47C5"/>
    <w:rsid w:val="00FD48FF"/>
    <w:rsid w:val="00FD4ACA"/>
    <w:rsid w:val="00FD4C29"/>
    <w:rsid w:val="00FD4CCF"/>
    <w:rsid w:val="00FD634D"/>
    <w:rsid w:val="00FD6426"/>
    <w:rsid w:val="00FD6489"/>
    <w:rsid w:val="00FD66A9"/>
    <w:rsid w:val="00FD757F"/>
    <w:rsid w:val="00FD78C4"/>
    <w:rsid w:val="00FD7954"/>
    <w:rsid w:val="00FD7F26"/>
    <w:rsid w:val="00FD7F84"/>
    <w:rsid w:val="00FE0203"/>
    <w:rsid w:val="00FE0444"/>
    <w:rsid w:val="00FE04DF"/>
    <w:rsid w:val="00FE0626"/>
    <w:rsid w:val="00FE0697"/>
    <w:rsid w:val="00FE0DF3"/>
    <w:rsid w:val="00FE0FB9"/>
    <w:rsid w:val="00FE0FC3"/>
    <w:rsid w:val="00FE1109"/>
    <w:rsid w:val="00FE1121"/>
    <w:rsid w:val="00FE1469"/>
    <w:rsid w:val="00FE1618"/>
    <w:rsid w:val="00FE1657"/>
    <w:rsid w:val="00FE17FC"/>
    <w:rsid w:val="00FE184E"/>
    <w:rsid w:val="00FE1B49"/>
    <w:rsid w:val="00FE1B4B"/>
    <w:rsid w:val="00FE1C43"/>
    <w:rsid w:val="00FE1C99"/>
    <w:rsid w:val="00FE1F69"/>
    <w:rsid w:val="00FE2176"/>
    <w:rsid w:val="00FE2399"/>
    <w:rsid w:val="00FE2BB6"/>
    <w:rsid w:val="00FE2E17"/>
    <w:rsid w:val="00FE3576"/>
    <w:rsid w:val="00FE3B73"/>
    <w:rsid w:val="00FE3F52"/>
    <w:rsid w:val="00FE420E"/>
    <w:rsid w:val="00FE472C"/>
    <w:rsid w:val="00FE4B76"/>
    <w:rsid w:val="00FE550D"/>
    <w:rsid w:val="00FE5EDE"/>
    <w:rsid w:val="00FE61B4"/>
    <w:rsid w:val="00FE631D"/>
    <w:rsid w:val="00FE63AC"/>
    <w:rsid w:val="00FE74D3"/>
    <w:rsid w:val="00FE76F5"/>
    <w:rsid w:val="00FE7827"/>
    <w:rsid w:val="00FE7934"/>
    <w:rsid w:val="00FE797A"/>
    <w:rsid w:val="00FE7A39"/>
    <w:rsid w:val="00FE7BE1"/>
    <w:rsid w:val="00FE7BE3"/>
    <w:rsid w:val="00FE7E76"/>
    <w:rsid w:val="00FF004D"/>
    <w:rsid w:val="00FF08AF"/>
    <w:rsid w:val="00FF0B33"/>
    <w:rsid w:val="00FF0D68"/>
    <w:rsid w:val="00FF0FA5"/>
    <w:rsid w:val="00FF1295"/>
    <w:rsid w:val="00FF1884"/>
    <w:rsid w:val="00FF1A5C"/>
    <w:rsid w:val="00FF1BFB"/>
    <w:rsid w:val="00FF20BA"/>
    <w:rsid w:val="00FF219D"/>
    <w:rsid w:val="00FF25DF"/>
    <w:rsid w:val="00FF2B00"/>
    <w:rsid w:val="00FF3128"/>
    <w:rsid w:val="00FF35E1"/>
    <w:rsid w:val="00FF36A4"/>
    <w:rsid w:val="00FF37CE"/>
    <w:rsid w:val="00FF4259"/>
    <w:rsid w:val="00FF42AC"/>
    <w:rsid w:val="00FF4518"/>
    <w:rsid w:val="00FF4A4B"/>
    <w:rsid w:val="00FF4E23"/>
    <w:rsid w:val="00FF506F"/>
    <w:rsid w:val="00FF50CA"/>
    <w:rsid w:val="00FF50E2"/>
    <w:rsid w:val="00FF54F4"/>
    <w:rsid w:val="00FF5ED7"/>
    <w:rsid w:val="00FF5F1D"/>
    <w:rsid w:val="00FF5F49"/>
    <w:rsid w:val="00FF68DB"/>
    <w:rsid w:val="00FF6D61"/>
    <w:rsid w:val="00FF6DEB"/>
    <w:rsid w:val="00FF6F16"/>
    <w:rsid w:val="00FF7194"/>
    <w:rsid w:val="00FF7289"/>
    <w:rsid w:val="00FF74B6"/>
    <w:rsid w:val="00FF7A85"/>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0"/>
  <w15:docId w15:val="{FDD52922-D394-4C40-A2D0-EAEF137C4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heme="minorHAnsi" w:eastAsiaTheme="minorEastAsia" w:hAnsiTheme="minorHAnsi" w:cstheme="minorBidi"/>
      <w:sz w:val="24"/>
      <w:szCs w:val="24"/>
    </w:rPr>
  </w:style>
  <w:style w:type="paragraph" w:styleId="Heading1">
    <w:name w:val="heading 1"/>
    <w:basedOn w:val="Normal"/>
    <w:next w:val="Normal"/>
    <w:link w:val="Heading1Char"/>
    <w:uiPriority w:val="9"/>
    <w:qFormat/>
    <w:rsid w:val="00176BB8"/>
    <w:pPr>
      <w:spacing w:before="240"/>
      <w:outlineLvl w:val="0"/>
    </w:pPr>
    <w:rPr>
      <w:b/>
      <w:bCs/>
      <w:sz w:val="22"/>
      <w:szCs w:val="22"/>
    </w:rPr>
  </w:style>
  <w:style w:type="paragraph" w:styleId="Heading2">
    <w:name w:val="heading 2"/>
    <w:basedOn w:val="Heading1"/>
    <w:next w:val="Normal"/>
    <w:link w:val="Heading2Char"/>
    <w:uiPriority w:val="9"/>
    <w:unhideWhenUsed/>
    <w:qFormat/>
    <w:rsid w:val="00176BB8"/>
    <w:pPr>
      <w:outlineLvl w:val="1"/>
    </w:pPr>
    <w:rPr>
      <w:rFonts w:ascii="Times New Roman" w:hAnsi="Times New Roman" w:cs="Times New Roman"/>
      <w:sz w:val="24"/>
      <w:szCs w:val="24"/>
    </w:rPr>
  </w:style>
  <w:style w:type="paragraph" w:styleId="Heading3">
    <w:name w:val="heading 3"/>
    <w:basedOn w:val="Normal"/>
    <w:next w:val="Normal"/>
    <w:link w:val="Heading3Char"/>
    <w:uiPriority w:val="9"/>
    <w:unhideWhenUsed/>
    <w:qFormat/>
    <w:rsid w:val="00787170"/>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DB2444"/>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DB2444"/>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7DF9"/>
    <w:pPr>
      <w:ind w:left="720"/>
      <w:contextualSpacing/>
    </w:pPr>
  </w:style>
  <w:style w:type="paragraph" w:styleId="Revision">
    <w:name w:val="Revision"/>
    <w:hidden/>
    <w:uiPriority w:val="99"/>
    <w:semiHidden/>
    <w:rsid w:val="00AE39A1"/>
    <w:rPr>
      <w:rFonts w:asciiTheme="minorHAnsi" w:eastAsiaTheme="minorEastAsia" w:hAnsiTheme="minorHAnsi" w:cstheme="minorBidi"/>
      <w:sz w:val="24"/>
      <w:szCs w:val="24"/>
    </w:rPr>
  </w:style>
  <w:style w:type="paragraph" w:styleId="Header">
    <w:name w:val="header"/>
    <w:basedOn w:val="Normal"/>
    <w:link w:val="HeaderChar"/>
    <w:uiPriority w:val="99"/>
    <w:unhideWhenUsed/>
    <w:rsid w:val="00D65EAE"/>
    <w:pPr>
      <w:tabs>
        <w:tab w:val="center" w:pos="4680"/>
        <w:tab w:val="right" w:pos="9360"/>
      </w:tabs>
    </w:pPr>
  </w:style>
  <w:style w:type="character" w:customStyle="1" w:styleId="HeaderChar">
    <w:name w:val="Header Char"/>
    <w:basedOn w:val="DefaultParagraphFont"/>
    <w:link w:val="Header"/>
    <w:uiPriority w:val="99"/>
    <w:rsid w:val="00D65EAE"/>
    <w:rPr>
      <w:rFonts w:asciiTheme="minorHAnsi" w:eastAsiaTheme="minorEastAsia" w:hAnsiTheme="minorHAnsi" w:cstheme="minorBidi"/>
      <w:sz w:val="24"/>
      <w:szCs w:val="24"/>
    </w:rPr>
  </w:style>
  <w:style w:type="paragraph" w:styleId="Footer">
    <w:name w:val="footer"/>
    <w:basedOn w:val="Normal"/>
    <w:link w:val="FooterChar"/>
    <w:uiPriority w:val="99"/>
    <w:unhideWhenUsed/>
    <w:rsid w:val="00D65EAE"/>
    <w:pPr>
      <w:tabs>
        <w:tab w:val="center" w:pos="4680"/>
        <w:tab w:val="right" w:pos="9360"/>
      </w:tabs>
    </w:pPr>
  </w:style>
  <w:style w:type="character" w:customStyle="1" w:styleId="FooterChar">
    <w:name w:val="Footer Char"/>
    <w:basedOn w:val="DefaultParagraphFont"/>
    <w:link w:val="Footer"/>
    <w:uiPriority w:val="99"/>
    <w:rsid w:val="00D65EAE"/>
    <w:rPr>
      <w:rFonts w:asciiTheme="minorHAnsi" w:eastAsiaTheme="minorEastAsia" w:hAnsiTheme="minorHAnsi" w:cstheme="minorBidi"/>
      <w:sz w:val="24"/>
      <w:szCs w:val="24"/>
    </w:rPr>
  </w:style>
  <w:style w:type="character" w:customStyle="1" w:styleId="Heading2Char">
    <w:name w:val="Heading 2 Char"/>
    <w:basedOn w:val="DefaultParagraphFont"/>
    <w:link w:val="Heading2"/>
    <w:uiPriority w:val="9"/>
    <w:rsid w:val="00176BB8"/>
    <w:rPr>
      <w:rFonts w:eastAsiaTheme="minorEastAsia"/>
      <w:b/>
      <w:bCs/>
      <w:sz w:val="24"/>
      <w:szCs w:val="24"/>
    </w:rPr>
  </w:style>
  <w:style w:type="character" w:customStyle="1" w:styleId="Heading3Char">
    <w:name w:val="Heading 3 Char"/>
    <w:basedOn w:val="DefaultParagraphFont"/>
    <w:link w:val="Heading3"/>
    <w:uiPriority w:val="9"/>
    <w:rsid w:val="00787170"/>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176BB8"/>
    <w:rPr>
      <w:rFonts w:asciiTheme="minorHAnsi" w:eastAsiaTheme="minorEastAsia" w:hAnsiTheme="minorHAnsi" w:cstheme="minorBidi"/>
      <w:b/>
      <w:bCs/>
      <w:sz w:val="22"/>
      <w:szCs w:val="22"/>
    </w:rPr>
  </w:style>
  <w:style w:type="character" w:customStyle="1" w:styleId="Heading4Char">
    <w:name w:val="Heading 4 Char"/>
    <w:basedOn w:val="DefaultParagraphFont"/>
    <w:link w:val="Heading4"/>
    <w:uiPriority w:val="9"/>
    <w:rsid w:val="00DB2444"/>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rsid w:val="00DB2444"/>
    <w:rPr>
      <w:rFonts w:asciiTheme="majorHAnsi" w:eastAsiaTheme="majorEastAsia" w:hAnsiTheme="majorHAnsi" w:cstheme="majorBidi"/>
      <w:color w:val="2E74B5" w:themeColor="accent1" w:themeShade="BF"/>
      <w:sz w:val="24"/>
      <w:szCs w:val="24"/>
    </w:rPr>
  </w:style>
  <w:style w:type="character" w:styleId="CommentReference">
    <w:name w:val="annotation reference"/>
    <w:basedOn w:val="DefaultParagraphFont"/>
    <w:uiPriority w:val="99"/>
    <w:semiHidden/>
    <w:unhideWhenUsed/>
    <w:rsid w:val="00704AD5"/>
    <w:rPr>
      <w:sz w:val="16"/>
      <w:szCs w:val="16"/>
    </w:rPr>
  </w:style>
  <w:style w:type="paragraph" w:styleId="CommentText">
    <w:name w:val="annotation text"/>
    <w:basedOn w:val="Normal"/>
    <w:link w:val="CommentTextChar"/>
    <w:uiPriority w:val="99"/>
    <w:semiHidden/>
    <w:unhideWhenUsed/>
    <w:rsid w:val="00704AD5"/>
    <w:rPr>
      <w:sz w:val="20"/>
      <w:szCs w:val="20"/>
    </w:rPr>
  </w:style>
  <w:style w:type="character" w:customStyle="1" w:styleId="CommentTextChar">
    <w:name w:val="Comment Text Char"/>
    <w:basedOn w:val="DefaultParagraphFont"/>
    <w:link w:val="CommentText"/>
    <w:uiPriority w:val="99"/>
    <w:semiHidden/>
    <w:rsid w:val="00704AD5"/>
    <w:rPr>
      <w:rFonts w:asciiTheme="minorHAnsi" w:eastAsiaTheme="minorEastAsia" w:hAnsiTheme="minorHAnsi" w:cstheme="minorBidi"/>
    </w:rPr>
  </w:style>
  <w:style w:type="paragraph" w:styleId="CommentSubject">
    <w:name w:val="annotation subject"/>
    <w:basedOn w:val="CommentText"/>
    <w:next w:val="CommentText"/>
    <w:link w:val="CommentSubjectChar"/>
    <w:uiPriority w:val="99"/>
    <w:semiHidden/>
    <w:unhideWhenUsed/>
    <w:rsid w:val="00704AD5"/>
    <w:rPr>
      <w:b/>
      <w:bCs/>
    </w:rPr>
  </w:style>
  <w:style w:type="character" w:customStyle="1" w:styleId="CommentSubjectChar">
    <w:name w:val="Comment Subject Char"/>
    <w:basedOn w:val="CommentTextChar"/>
    <w:link w:val="CommentSubject"/>
    <w:uiPriority w:val="99"/>
    <w:semiHidden/>
    <w:rsid w:val="00704AD5"/>
    <w:rPr>
      <w:rFonts w:asciiTheme="minorHAnsi" w:eastAsiaTheme="minorEastAsia" w:hAnsiTheme="minorHAnsi" w:cstheme="minorBidi"/>
      <w:b/>
      <w:bCs/>
    </w:rPr>
  </w:style>
  <w:style w:type="paragraph" w:customStyle="1" w:styleId="figuretext">
    <w:name w:val="figure text"/>
    <w:uiPriority w:val="99"/>
    <w:rsid w:val="00975374"/>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T">
    <w:name w:val="T"/>
    <w:aliases w:val="Text"/>
    <w:uiPriority w:val="99"/>
    <w:rsid w:val="0097537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FigTitle">
    <w:name w:val="FigTitle"/>
    <w:uiPriority w:val="99"/>
    <w:rsid w:val="00975374"/>
    <w:pPr>
      <w:widowControl w:val="0"/>
      <w:suppressAutoHyphens/>
      <w:autoSpaceDE w:val="0"/>
      <w:autoSpaceDN w:val="0"/>
      <w:adjustRightInd w:val="0"/>
      <w:spacing w:before="240" w:line="240" w:lineRule="atLeast"/>
      <w:jc w:val="center"/>
    </w:pPr>
    <w:rPr>
      <w:rFonts w:ascii="Arial" w:eastAsiaTheme="minorEastAsia" w:hAnsi="Arial" w:cs="Arial"/>
      <w:b/>
      <w:bCs/>
      <w:color w:val="000000"/>
      <w:w w:val="0"/>
    </w:rPr>
  </w:style>
  <w:style w:type="character" w:customStyle="1" w:styleId="insertion">
    <w:name w:val="insertion"/>
    <w:uiPriority w:val="99"/>
    <w:rsid w:val="009753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3114">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2990984">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2657441">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399256367">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2643265">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67123005">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071395">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41649550">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389358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97512512">
      <w:bodyDiv w:val="1"/>
      <w:marLeft w:val="0"/>
      <w:marRight w:val="0"/>
      <w:marTop w:val="0"/>
      <w:marBottom w:val="0"/>
      <w:divBdr>
        <w:top w:val="none" w:sz="0" w:space="0" w:color="auto"/>
        <w:left w:val="none" w:sz="0" w:space="0" w:color="auto"/>
        <w:bottom w:val="none" w:sz="0" w:space="0" w:color="auto"/>
        <w:right w:val="none" w:sz="0" w:space="0" w:color="auto"/>
      </w:divBdr>
    </w:div>
    <w:div w:id="1423914300">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50780504">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599215688">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6078230">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0901440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6530552">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3251757">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0966021">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5515050">
      <w:bodyDiv w:val="1"/>
      <w:marLeft w:val="0"/>
      <w:marRight w:val="0"/>
      <w:marTop w:val="0"/>
      <w:marBottom w:val="0"/>
      <w:divBdr>
        <w:top w:val="none" w:sz="0" w:space="0" w:color="auto"/>
        <w:left w:val="none" w:sz="0" w:space="0" w:color="auto"/>
        <w:bottom w:val="none" w:sz="0" w:space="0" w:color="auto"/>
        <w:right w:val="none" w:sz="0" w:space="0" w:color="auto"/>
      </w:divBdr>
    </w:div>
    <w:div w:id="2058700002">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chunyuhu07@gmail.com" TargetMode="External"/><Relationship Id="rId18" Type="http://schemas.openxmlformats.org/officeDocument/2006/relationships/image" Target="media/image1.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5" Type="http://schemas.microsoft.com/office/2011/relationships/people" Target="peop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5.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3.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4.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5.xml><?xml version="1.0" encoding="utf-8"?>
<ds:datastoreItem xmlns:ds="http://schemas.openxmlformats.org/officeDocument/2006/customXml" ds:itemID="{CAEE878B-4A1B-47C9-963B-EA14C5BB2E14}">
  <ds:schemaRefs>
    <ds:schemaRef ds:uri="office.server.policy"/>
  </ds:schemaRefs>
</ds:datastoreItem>
</file>

<file path=customXml/itemProps6.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482</TotalTime>
  <Pages>19</Pages>
  <Words>8461</Words>
  <Characters>48231</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56579</CharactersWithSpaces>
  <SharedDoc>false</SharedDoc>
  <HLinks>
    <vt:vector size="30" baseType="variant">
      <vt:variant>
        <vt:i4>3604512</vt:i4>
      </vt:variant>
      <vt:variant>
        <vt:i4>15</vt:i4>
      </vt:variant>
      <vt:variant>
        <vt:i4>0</vt:i4>
      </vt:variant>
      <vt:variant>
        <vt:i4>5</vt:i4>
      </vt:variant>
      <vt:variant>
        <vt:lpwstr/>
      </vt:variant>
      <vt:variant>
        <vt:lpwstr>bookmark29</vt:lpwstr>
      </vt:variant>
      <vt:variant>
        <vt:i4>3604512</vt:i4>
      </vt:variant>
      <vt:variant>
        <vt:i4>12</vt:i4>
      </vt:variant>
      <vt:variant>
        <vt:i4>0</vt:i4>
      </vt:variant>
      <vt:variant>
        <vt:i4>5</vt:i4>
      </vt:variant>
      <vt:variant>
        <vt:lpwstr/>
      </vt:variant>
      <vt:variant>
        <vt:lpwstr>bookmark29</vt:lpwstr>
      </vt:variant>
      <vt:variant>
        <vt:i4>3866657</vt:i4>
      </vt:variant>
      <vt:variant>
        <vt:i4>9</vt:i4>
      </vt:variant>
      <vt:variant>
        <vt:i4>0</vt:i4>
      </vt:variant>
      <vt:variant>
        <vt:i4>5</vt:i4>
      </vt:variant>
      <vt:variant>
        <vt:lpwstr/>
      </vt:variant>
      <vt:variant>
        <vt:lpwstr>bookmark35</vt:lpwstr>
      </vt:variant>
      <vt:variant>
        <vt:i4>3604512</vt:i4>
      </vt:variant>
      <vt:variant>
        <vt:i4>3</vt:i4>
      </vt:variant>
      <vt:variant>
        <vt:i4>0</vt:i4>
      </vt:variant>
      <vt:variant>
        <vt:i4>5</vt:i4>
      </vt:variant>
      <vt:variant>
        <vt:lpwstr/>
      </vt:variant>
      <vt:variant>
        <vt:lpwstr>bookmark29</vt:lpwstr>
      </vt:variant>
      <vt:variant>
        <vt:i4>3604512</vt:i4>
      </vt:variant>
      <vt:variant>
        <vt:i4>0</vt:i4>
      </vt:variant>
      <vt:variant>
        <vt:i4>0</vt:i4>
      </vt:variant>
      <vt:variant>
        <vt:i4>5</vt:i4>
      </vt:variant>
      <vt:variant>
        <vt:lpwstr/>
      </vt:variant>
      <vt:variant>
        <vt:lpwstr>bookmark29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Chunyu Hu</cp:lastModifiedBy>
  <cp:revision>236</cp:revision>
  <dcterms:created xsi:type="dcterms:W3CDTF">2022-07-20T00:00:00Z</dcterms:created>
  <dcterms:modified xsi:type="dcterms:W3CDTF">2022-09-05T23:35:00Z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