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22DC7969"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30"/>
        <w:gridCol w:w="2363"/>
        <w:gridCol w:w="1620"/>
        <w:gridCol w:w="2358"/>
      </w:tblGrid>
      <w:tr w:rsidR="00DE584F" w:rsidRPr="00183F4C" w14:paraId="4BDB5311" w14:textId="77777777" w:rsidTr="00087192">
        <w:trPr>
          <w:trHeight w:val="881"/>
          <w:jc w:val="center"/>
        </w:trPr>
        <w:tc>
          <w:tcPr>
            <w:tcW w:w="9576" w:type="dxa"/>
            <w:gridSpan w:val="5"/>
            <w:vAlign w:val="center"/>
          </w:tcPr>
          <w:p w14:paraId="711EF649" w14:textId="71519C67" w:rsidR="008717CE" w:rsidRPr="00183F4C" w:rsidRDefault="00892259" w:rsidP="00B57C88">
            <w:pPr>
              <w:pStyle w:val="T2"/>
              <w:rPr>
                <w:lang w:eastAsia="ko-KR"/>
              </w:rPr>
            </w:pPr>
            <w:r w:rsidRPr="00892259">
              <w:rPr>
                <w:lang w:eastAsia="ko-KR"/>
              </w:rPr>
              <w:t>Proposed CR for Clause 35.3.</w:t>
            </w:r>
            <w:r w:rsidR="007F2F44" w:rsidRPr="00892259">
              <w:rPr>
                <w:lang w:eastAsia="ko-KR"/>
              </w:rPr>
              <w:t>1</w:t>
            </w:r>
            <w:r w:rsidR="007F2F44">
              <w:rPr>
                <w:lang w:eastAsia="ko-KR"/>
              </w:rPr>
              <w:t>6</w:t>
            </w:r>
            <w:r w:rsidRPr="00892259">
              <w:rPr>
                <w:lang w:eastAsia="ko-KR"/>
              </w:rPr>
              <w:t>.6. Sync PPDU start time</w:t>
            </w:r>
          </w:p>
        </w:tc>
      </w:tr>
      <w:tr w:rsidR="00DE584F" w:rsidRPr="00183F4C" w14:paraId="2321CEA9" w14:textId="77777777" w:rsidTr="00E37786">
        <w:trPr>
          <w:trHeight w:val="359"/>
          <w:jc w:val="center"/>
        </w:trPr>
        <w:tc>
          <w:tcPr>
            <w:tcW w:w="9576" w:type="dxa"/>
            <w:gridSpan w:val="5"/>
            <w:vAlign w:val="center"/>
          </w:tcPr>
          <w:p w14:paraId="380E9974" w14:textId="4D9D3E30"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7D088C">
              <w:rPr>
                <w:b w:val="0"/>
                <w:sz w:val="20"/>
              </w:rPr>
              <w:t>2</w:t>
            </w:r>
            <w:r w:rsidRPr="00183F4C">
              <w:rPr>
                <w:b w:val="0"/>
                <w:sz w:val="20"/>
              </w:rPr>
              <w:t>-</w:t>
            </w:r>
            <w:r w:rsidR="009577AA">
              <w:rPr>
                <w:b w:val="0"/>
                <w:sz w:val="20"/>
              </w:rPr>
              <w:t>09</w:t>
            </w:r>
            <w:r>
              <w:rPr>
                <w:rFonts w:hint="eastAsia"/>
                <w:b w:val="0"/>
                <w:sz w:val="20"/>
                <w:lang w:eastAsia="ko-KR"/>
              </w:rPr>
              <w:t>-</w:t>
            </w:r>
            <w:r w:rsidR="009577AA">
              <w:rPr>
                <w:b w:val="0"/>
                <w:sz w:val="20"/>
                <w:lang w:eastAsia="ko-KR"/>
              </w:rPr>
              <w:t>0</w:t>
            </w:r>
            <w:r w:rsidR="009577AA">
              <w:rPr>
                <w:b w:val="0"/>
                <w:sz w:val="20"/>
                <w:lang w:eastAsia="ko-KR"/>
              </w:rPr>
              <w:t>6</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3E4065">
        <w:trPr>
          <w:jc w:val="center"/>
        </w:trPr>
        <w:tc>
          <w:tcPr>
            <w:tcW w:w="1705"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530"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3E4065">
        <w:trPr>
          <w:trHeight w:val="359"/>
          <w:jc w:val="center"/>
        </w:trPr>
        <w:tc>
          <w:tcPr>
            <w:tcW w:w="1705" w:type="dxa"/>
            <w:vAlign w:val="center"/>
          </w:tcPr>
          <w:p w14:paraId="2C21A480" w14:textId="560BFB53" w:rsidR="00DE584F" w:rsidRDefault="00C62D70" w:rsidP="00E37786">
            <w:pPr>
              <w:pStyle w:val="T2"/>
              <w:spacing w:after="0"/>
              <w:ind w:left="0" w:right="0"/>
              <w:jc w:val="left"/>
              <w:rPr>
                <w:b w:val="0"/>
                <w:sz w:val="18"/>
                <w:szCs w:val="18"/>
                <w:lang w:eastAsia="ko-KR"/>
              </w:rPr>
            </w:pPr>
            <w:r>
              <w:rPr>
                <w:b w:val="0"/>
                <w:sz w:val="18"/>
                <w:szCs w:val="18"/>
                <w:lang w:eastAsia="ko-KR"/>
              </w:rPr>
              <w:t>Dmitry Akhmetov</w:t>
            </w:r>
          </w:p>
        </w:tc>
        <w:tc>
          <w:tcPr>
            <w:tcW w:w="1530"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09CF0B46" w:rsidR="00DE584F" w:rsidRDefault="00C62D70" w:rsidP="00E37786">
            <w:pPr>
              <w:pStyle w:val="T2"/>
              <w:spacing w:after="0"/>
              <w:ind w:left="0" w:right="0"/>
              <w:jc w:val="left"/>
              <w:rPr>
                <w:b w:val="0"/>
                <w:sz w:val="18"/>
                <w:szCs w:val="18"/>
                <w:lang w:eastAsia="ko-KR"/>
              </w:rPr>
            </w:pPr>
            <w:r>
              <w:rPr>
                <w:b w:val="0"/>
                <w:sz w:val="18"/>
                <w:szCs w:val="18"/>
                <w:lang w:eastAsia="ko-KR"/>
              </w:rPr>
              <w:t>Dmitry.akhmetov</w:t>
            </w:r>
            <w:r w:rsidR="00EB50D7">
              <w:rPr>
                <w:b w:val="0"/>
                <w:sz w:val="18"/>
                <w:szCs w:val="18"/>
                <w:lang w:eastAsia="ko-KR"/>
              </w:rPr>
              <w:t>@intel.com</w:t>
            </w:r>
          </w:p>
        </w:tc>
      </w:tr>
      <w:tr w:rsidR="00861DFF" w14:paraId="553ECE25" w14:textId="77777777" w:rsidTr="003E4065">
        <w:trPr>
          <w:trHeight w:val="359"/>
          <w:jc w:val="center"/>
        </w:trPr>
        <w:tc>
          <w:tcPr>
            <w:tcW w:w="1705" w:type="dxa"/>
            <w:vAlign w:val="center"/>
          </w:tcPr>
          <w:p w14:paraId="60C14512" w14:textId="6ADF3A65" w:rsidR="00861DFF" w:rsidRDefault="00861DFF" w:rsidP="00E37786">
            <w:pPr>
              <w:pStyle w:val="T2"/>
              <w:spacing w:after="0"/>
              <w:ind w:left="0" w:right="0"/>
              <w:jc w:val="left"/>
              <w:rPr>
                <w:b w:val="0"/>
                <w:sz w:val="18"/>
                <w:szCs w:val="18"/>
                <w:lang w:eastAsia="ko-KR"/>
              </w:rPr>
            </w:pPr>
          </w:p>
        </w:tc>
        <w:tc>
          <w:tcPr>
            <w:tcW w:w="1530" w:type="dxa"/>
            <w:vAlign w:val="center"/>
          </w:tcPr>
          <w:p w14:paraId="7183A385" w14:textId="7E5DADBD"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3E4065">
        <w:trPr>
          <w:trHeight w:val="359"/>
          <w:jc w:val="center"/>
        </w:trPr>
        <w:tc>
          <w:tcPr>
            <w:tcW w:w="1705" w:type="dxa"/>
            <w:vAlign w:val="center"/>
          </w:tcPr>
          <w:p w14:paraId="310C6D20" w14:textId="3812D004" w:rsidR="00861DFF" w:rsidRDefault="00861DFF" w:rsidP="00E37786">
            <w:pPr>
              <w:pStyle w:val="T2"/>
              <w:spacing w:after="0"/>
              <w:ind w:left="0" w:right="0"/>
              <w:jc w:val="left"/>
              <w:rPr>
                <w:b w:val="0"/>
                <w:sz w:val="18"/>
                <w:szCs w:val="18"/>
                <w:lang w:eastAsia="ko-KR"/>
              </w:rPr>
            </w:pPr>
          </w:p>
        </w:tc>
        <w:tc>
          <w:tcPr>
            <w:tcW w:w="1530" w:type="dxa"/>
            <w:vAlign w:val="center"/>
          </w:tcPr>
          <w:p w14:paraId="44C34163" w14:textId="10D035F2"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r w:rsidR="008E3988" w14:paraId="481D420C" w14:textId="77777777" w:rsidTr="003E4065">
        <w:trPr>
          <w:trHeight w:val="359"/>
          <w:jc w:val="center"/>
        </w:trPr>
        <w:tc>
          <w:tcPr>
            <w:tcW w:w="1705" w:type="dxa"/>
            <w:vAlign w:val="center"/>
          </w:tcPr>
          <w:p w14:paraId="59CCB0FC" w14:textId="06CFB807" w:rsidR="008E3988" w:rsidRDefault="008E3988" w:rsidP="00E37786">
            <w:pPr>
              <w:pStyle w:val="T2"/>
              <w:spacing w:after="0"/>
              <w:ind w:left="0" w:right="0"/>
              <w:jc w:val="left"/>
              <w:rPr>
                <w:b w:val="0"/>
                <w:sz w:val="18"/>
                <w:szCs w:val="18"/>
                <w:lang w:eastAsia="ko-KR"/>
              </w:rPr>
            </w:pPr>
          </w:p>
        </w:tc>
        <w:tc>
          <w:tcPr>
            <w:tcW w:w="1530" w:type="dxa"/>
            <w:vAlign w:val="center"/>
          </w:tcPr>
          <w:p w14:paraId="1CAEA13F" w14:textId="44C2F8CD" w:rsidR="008E3988" w:rsidRDefault="008E3988" w:rsidP="00E37786">
            <w:pPr>
              <w:pStyle w:val="T2"/>
              <w:spacing w:after="0"/>
              <w:ind w:left="0" w:right="0"/>
              <w:jc w:val="left"/>
              <w:rPr>
                <w:b w:val="0"/>
                <w:sz w:val="18"/>
                <w:szCs w:val="18"/>
                <w:lang w:eastAsia="ko-KR"/>
              </w:rPr>
            </w:pPr>
          </w:p>
        </w:tc>
        <w:tc>
          <w:tcPr>
            <w:tcW w:w="2363" w:type="dxa"/>
            <w:vAlign w:val="center"/>
          </w:tcPr>
          <w:p w14:paraId="726C9E5D"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4C0443A1"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5AA35C6A" w14:textId="77777777" w:rsidR="008E3988" w:rsidRDefault="008E3988" w:rsidP="00E37786">
            <w:pPr>
              <w:pStyle w:val="T2"/>
              <w:spacing w:after="0"/>
              <w:ind w:left="0" w:right="0"/>
              <w:jc w:val="left"/>
              <w:rPr>
                <w:b w:val="0"/>
                <w:sz w:val="18"/>
                <w:szCs w:val="18"/>
                <w:lang w:eastAsia="ko-KR"/>
              </w:rPr>
            </w:pPr>
          </w:p>
        </w:tc>
      </w:tr>
      <w:tr w:rsidR="008E3988" w14:paraId="327EBDEB" w14:textId="77777777" w:rsidTr="003E4065">
        <w:trPr>
          <w:trHeight w:val="359"/>
          <w:jc w:val="center"/>
        </w:trPr>
        <w:tc>
          <w:tcPr>
            <w:tcW w:w="1705" w:type="dxa"/>
            <w:vAlign w:val="center"/>
          </w:tcPr>
          <w:p w14:paraId="257BA3A6" w14:textId="75A407AD" w:rsidR="008E3988" w:rsidRDefault="008E3988" w:rsidP="00E37786">
            <w:pPr>
              <w:pStyle w:val="T2"/>
              <w:spacing w:after="0"/>
              <w:ind w:left="0" w:right="0"/>
              <w:jc w:val="left"/>
              <w:rPr>
                <w:b w:val="0"/>
                <w:sz w:val="18"/>
                <w:szCs w:val="18"/>
                <w:lang w:eastAsia="ko-KR"/>
              </w:rPr>
            </w:pPr>
          </w:p>
        </w:tc>
        <w:tc>
          <w:tcPr>
            <w:tcW w:w="1530" w:type="dxa"/>
            <w:vAlign w:val="center"/>
          </w:tcPr>
          <w:p w14:paraId="1341D041" w14:textId="69D39911" w:rsidR="008E3988" w:rsidRDefault="008E3988" w:rsidP="00E37786">
            <w:pPr>
              <w:pStyle w:val="T2"/>
              <w:spacing w:after="0"/>
              <w:ind w:left="0" w:right="0"/>
              <w:jc w:val="left"/>
              <w:rPr>
                <w:b w:val="0"/>
                <w:sz w:val="18"/>
                <w:szCs w:val="18"/>
                <w:lang w:eastAsia="ko-KR"/>
              </w:rPr>
            </w:pPr>
          </w:p>
        </w:tc>
        <w:tc>
          <w:tcPr>
            <w:tcW w:w="2363" w:type="dxa"/>
            <w:vAlign w:val="center"/>
          </w:tcPr>
          <w:p w14:paraId="5EDF02E3" w14:textId="77777777" w:rsidR="008E3988" w:rsidRDefault="008E3988" w:rsidP="00E37786">
            <w:pPr>
              <w:pStyle w:val="T2"/>
              <w:spacing w:after="0"/>
              <w:ind w:left="0" w:right="0"/>
              <w:jc w:val="left"/>
              <w:rPr>
                <w:b w:val="0"/>
                <w:sz w:val="18"/>
                <w:szCs w:val="18"/>
                <w:lang w:eastAsia="ko-KR"/>
              </w:rPr>
            </w:pPr>
          </w:p>
        </w:tc>
        <w:tc>
          <w:tcPr>
            <w:tcW w:w="1620" w:type="dxa"/>
            <w:vAlign w:val="center"/>
          </w:tcPr>
          <w:p w14:paraId="2C7E9DED" w14:textId="77777777" w:rsidR="008E3988" w:rsidRPr="002C60AE" w:rsidRDefault="008E3988" w:rsidP="00E37786">
            <w:pPr>
              <w:pStyle w:val="T2"/>
              <w:spacing w:after="0"/>
              <w:ind w:left="0" w:right="0"/>
              <w:jc w:val="left"/>
              <w:rPr>
                <w:b w:val="0"/>
                <w:sz w:val="18"/>
                <w:szCs w:val="18"/>
                <w:lang w:eastAsia="ko-KR"/>
              </w:rPr>
            </w:pPr>
          </w:p>
        </w:tc>
        <w:tc>
          <w:tcPr>
            <w:tcW w:w="2358" w:type="dxa"/>
            <w:vAlign w:val="center"/>
          </w:tcPr>
          <w:p w14:paraId="107D5050" w14:textId="77777777" w:rsidR="008E3988" w:rsidRDefault="008E3988" w:rsidP="00E37786">
            <w:pPr>
              <w:pStyle w:val="T2"/>
              <w:spacing w:after="0"/>
              <w:ind w:left="0" w:right="0"/>
              <w:jc w:val="left"/>
              <w:rPr>
                <w:b w:val="0"/>
                <w:sz w:val="18"/>
                <w:szCs w:val="18"/>
                <w:lang w:eastAsia="ko-KR"/>
              </w:rPr>
            </w:pPr>
          </w:p>
        </w:tc>
      </w:tr>
      <w:tr w:rsidR="00F57392" w14:paraId="463AE991" w14:textId="77777777" w:rsidTr="003E4065">
        <w:trPr>
          <w:trHeight w:val="359"/>
          <w:jc w:val="center"/>
        </w:trPr>
        <w:tc>
          <w:tcPr>
            <w:tcW w:w="1705" w:type="dxa"/>
            <w:vAlign w:val="center"/>
          </w:tcPr>
          <w:p w14:paraId="47A767A3" w14:textId="3627705D" w:rsidR="00F57392" w:rsidRDefault="00F57392" w:rsidP="00E37786">
            <w:pPr>
              <w:pStyle w:val="T2"/>
              <w:spacing w:after="0"/>
              <w:ind w:left="0" w:right="0"/>
              <w:jc w:val="left"/>
              <w:rPr>
                <w:b w:val="0"/>
                <w:sz w:val="18"/>
                <w:szCs w:val="18"/>
                <w:lang w:eastAsia="ko-KR"/>
              </w:rPr>
            </w:pPr>
          </w:p>
        </w:tc>
        <w:tc>
          <w:tcPr>
            <w:tcW w:w="1530" w:type="dxa"/>
            <w:vAlign w:val="center"/>
          </w:tcPr>
          <w:p w14:paraId="7C3FBC8A" w14:textId="30C76445" w:rsidR="00F57392" w:rsidRDefault="00F57392" w:rsidP="00E37786">
            <w:pPr>
              <w:pStyle w:val="T2"/>
              <w:spacing w:after="0"/>
              <w:ind w:left="0" w:right="0"/>
              <w:jc w:val="left"/>
              <w:rPr>
                <w:b w:val="0"/>
                <w:sz w:val="18"/>
                <w:szCs w:val="18"/>
                <w:lang w:eastAsia="ko-KR"/>
              </w:rPr>
            </w:pPr>
          </w:p>
        </w:tc>
        <w:tc>
          <w:tcPr>
            <w:tcW w:w="2363" w:type="dxa"/>
            <w:vAlign w:val="center"/>
          </w:tcPr>
          <w:p w14:paraId="343102A7"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573F98B5"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3DD24201" w14:textId="77777777" w:rsidR="00F57392" w:rsidRDefault="00F57392" w:rsidP="00E37786">
            <w:pPr>
              <w:pStyle w:val="T2"/>
              <w:spacing w:after="0"/>
              <w:ind w:left="0" w:right="0"/>
              <w:jc w:val="left"/>
              <w:rPr>
                <w:b w:val="0"/>
                <w:sz w:val="18"/>
                <w:szCs w:val="18"/>
                <w:lang w:eastAsia="ko-KR"/>
              </w:rPr>
            </w:pPr>
          </w:p>
        </w:tc>
      </w:tr>
      <w:tr w:rsidR="00F57392" w14:paraId="2EDE3481" w14:textId="77777777" w:rsidTr="003E4065">
        <w:trPr>
          <w:trHeight w:val="359"/>
          <w:jc w:val="center"/>
        </w:trPr>
        <w:tc>
          <w:tcPr>
            <w:tcW w:w="1705" w:type="dxa"/>
            <w:vAlign w:val="center"/>
          </w:tcPr>
          <w:p w14:paraId="1A36FCD3" w14:textId="21BE5F47" w:rsidR="00F57392" w:rsidRDefault="00F57392" w:rsidP="00E37786">
            <w:pPr>
              <w:pStyle w:val="T2"/>
              <w:spacing w:after="0"/>
              <w:ind w:left="0" w:right="0"/>
              <w:jc w:val="left"/>
              <w:rPr>
                <w:b w:val="0"/>
                <w:sz w:val="18"/>
                <w:szCs w:val="18"/>
                <w:lang w:eastAsia="ko-KR"/>
              </w:rPr>
            </w:pPr>
          </w:p>
        </w:tc>
        <w:tc>
          <w:tcPr>
            <w:tcW w:w="1530" w:type="dxa"/>
            <w:vAlign w:val="center"/>
          </w:tcPr>
          <w:p w14:paraId="4A8DEBB1" w14:textId="220E82D8" w:rsidR="00F57392" w:rsidRDefault="00F57392" w:rsidP="00E37786">
            <w:pPr>
              <w:pStyle w:val="T2"/>
              <w:spacing w:after="0"/>
              <w:ind w:left="0" w:right="0"/>
              <w:jc w:val="left"/>
              <w:rPr>
                <w:b w:val="0"/>
                <w:sz w:val="18"/>
                <w:szCs w:val="18"/>
                <w:lang w:eastAsia="ko-KR"/>
              </w:rPr>
            </w:pPr>
          </w:p>
        </w:tc>
        <w:tc>
          <w:tcPr>
            <w:tcW w:w="2363" w:type="dxa"/>
            <w:vAlign w:val="center"/>
          </w:tcPr>
          <w:p w14:paraId="4197B241" w14:textId="77777777" w:rsidR="00F57392" w:rsidRDefault="00F57392" w:rsidP="00E37786">
            <w:pPr>
              <w:pStyle w:val="T2"/>
              <w:spacing w:after="0"/>
              <w:ind w:left="0" w:right="0"/>
              <w:jc w:val="left"/>
              <w:rPr>
                <w:b w:val="0"/>
                <w:sz w:val="18"/>
                <w:szCs w:val="18"/>
                <w:lang w:eastAsia="ko-KR"/>
              </w:rPr>
            </w:pPr>
          </w:p>
        </w:tc>
        <w:tc>
          <w:tcPr>
            <w:tcW w:w="1620" w:type="dxa"/>
            <w:vAlign w:val="center"/>
          </w:tcPr>
          <w:p w14:paraId="739E2FFE" w14:textId="77777777" w:rsidR="00F57392" w:rsidRPr="002C60AE" w:rsidRDefault="00F57392" w:rsidP="00E37786">
            <w:pPr>
              <w:pStyle w:val="T2"/>
              <w:spacing w:after="0"/>
              <w:ind w:left="0" w:right="0"/>
              <w:jc w:val="left"/>
              <w:rPr>
                <w:b w:val="0"/>
                <w:sz w:val="18"/>
                <w:szCs w:val="18"/>
                <w:lang w:eastAsia="ko-KR"/>
              </w:rPr>
            </w:pPr>
          </w:p>
        </w:tc>
        <w:tc>
          <w:tcPr>
            <w:tcW w:w="2358" w:type="dxa"/>
            <w:vAlign w:val="center"/>
          </w:tcPr>
          <w:p w14:paraId="16A40EF3" w14:textId="77777777" w:rsidR="00F57392" w:rsidRDefault="00F57392"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11327ADA" w:rsidR="005B5487" w:rsidRDefault="001C3094" w:rsidP="005B5487">
      <w:pPr>
        <w:jc w:val="both"/>
        <w:rPr>
          <w:sz w:val="20"/>
          <w:szCs w:val="22"/>
          <w:lang w:eastAsia="ko-KR"/>
        </w:rPr>
      </w:pPr>
      <w:r w:rsidRPr="001C3094">
        <w:rPr>
          <w:sz w:val="20"/>
          <w:szCs w:val="22"/>
          <w:lang w:eastAsia="ko-KR"/>
        </w:rPr>
        <w:t xml:space="preserve">This submission proposes comment resolutions for CIDs to </w:t>
      </w:r>
      <w:r w:rsidR="00567FD2">
        <w:rPr>
          <w:sz w:val="20"/>
          <w:szCs w:val="22"/>
          <w:lang w:eastAsia="ko-KR"/>
        </w:rPr>
        <w:t>35.3.</w:t>
      </w:r>
      <w:r w:rsidR="007F2F44">
        <w:rPr>
          <w:sz w:val="20"/>
          <w:szCs w:val="22"/>
          <w:lang w:eastAsia="ko-KR"/>
        </w:rPr>
        <w:t>1</w:t>
      </w:r>
      <w:r w:rsidR="007F2F44">
        <w:rPr>
          <w:sz w:val="20"/>
          <w:szCs w:val="22"/>
          <w:lang w:eastAsia="ko-KR"/>
        </w:rPr>
        <w:t>6</w:t>
      </w:r>
      <w:r w:rsidR="00FD6B46" w:rsidRPr="00FD6B46">
        <w:rPr>
          <w:sz w:val="20"/>
          <w:szCs w:val="22"/>
          <w:lang w:eastAsia="ko-KR"/>
        </w:rPr>
        <w:t>.6 Start time sync PPDUs medium access</w:t>
      </w:r>
      <w:r w:rsidR="00AC6336">
        <w:rPr>
          <w:sz w:val="20"/>
          <w:szCs w:val="22"/>
          <w:lang w:eastAsia="ko-KR"/>
        </w:rPr>
        <w:t xml:space="preserve"> </w:t>
      </w:r>
      <w:r w:rsidR="00A85C4A">
        <w:t>for LB266 on 11be D2.0</w:t>
      </w:r>
      <w:r w:rsidRPr="001C3094">
        <w:rPr>
          <w:sz w:val="20"/>
          <w:szCs w:val="22"/>
          <w:lang w:eastAsia="ko-KR"/>
        </w:rPr>
        <w:t>:</w:t>
      </w:r>
    </w:p>
    <w:p w14:paraId="30A75DF4"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10252</w:t>
      </w:r>
    </w:p>
    <w:p w14:paraId="1FCC35A8"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10253</w:t>
      </w:r>
    </w:p>
    <w:p w14:paraId="7833239A"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10254</w:t>
      </w:r>
    </w:p>
    <w:p w14:paraId="5CE9C647"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10255</w:t>
      </w:r>
    </w:p>
    <w:p w14:paraId="0F686B09"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10507</w:t>
      </w:r>
    </w:p>
    <w:p w14:paraId="33DEF88F"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10899</w:t>
      </w:r>
    </w:p>
    <w:p w14:paraId="0BF259F3" w14:textId="77777777" w:rsidR="00653501" w:rsidRPr="00B42ABD" w:rsidRDefault="00653501" w:rsidP="00653501">
      <w:pPr>
        <w:pStyle w:val="ListParagraph"/>
        <w:ind w:left="720"/>
        <w:jc w:val="both"/>
        <w:rPr>
          <w:sz w:val="20"/>
          <w:szCs w:val="22"/>
        </w:rPr>
      </w:pPr>
      <w:r w:rsidRPr="00BC252B">
        <w:rPr>
          <w:sz w:val="20"/>
          <w:szCs w:val="22"/>
          <w:highlight w:val="green"/>
        </w:rPr>
        <w:t>11250</w:t>
      </w:r>
    </w:p>
    <w:p w14:paraId="6B716424" w14:textId="77777777" w:rsidR="00653501" w:rsidRPr="00B42ABD" w:rsidRDefault="00653501" w:rsidP="00653501">
      <w:pPr>
        <w:pStyle w:val="ListParagraph"/>
        <w:ind w:left="720"/>
        <w:jc w:val="both"/>
        <w:rPr>
          <w:sz w:val="20"/>
          <w:szCs w:val="22"/>
        </w:rPr>
      </w:pPr>
      <w:r w:rsidRPr="00FE60A9">
        <w:rPr>
          <w:sz w:val="20"/>
          <w:szCs w:val="22"/>
          <w:highlight w:val="green"/>
        </w:rPr>
        <w:t>11448</w:t>
      </w:r>
    </w:p>
    <w:p w14:paraId="781BA100" w14:textId="77777777" w:rsidR="00653501" w:rsidRPr="00B42ABD" w:rsidRDefault="00653501" w:rsidP="00653501">
      <w:pPr>
        <w:pStyle w:val="ListParagraph"/>
        <w:ind w:left="720"/>
        <w:jc w:val="both"/>
        <w:rPr>
          <w:sz w:val="20"/>
          <w:szCs w:val="22"/>
        </w:rPr>
      </w:pPr>
      <w:r w:rsidRPr="00FE60A9">
        <w:rPr>
          <w:sz w:val="20"/>
          <w:szCs w:val="22"/>
          <w:highlight w:val="green"/>
        </w:rPr>
        <w:t>12283</w:t>
      </w:r>
    </w:p>
    <w:p w14:paraId="56FC7ACE" w14:textId="77777777" w:rsidR="00653501" w:rsidRPr="00B42ABD" w:rsidRDefault="00653501" w:rsidP="00653501">
      <w:pPr>
        <w:pStyle w:val="ListParagraph"/>
        <w:ind w:left="720"/>
        <w:jc w:val="both"/>
        <w:rPr>
          <w:sz w:val="20"/>
          <w:szCs w:val="22"/>
        </w:rPr>
      </w:pPr>
      <w:r w:rsidRPr="004A5D77">
        <w:rPr>
          <w:sz w:val="20"/>
          <w:szCs w:val="22"/>
          <w:highlight w:val="green"/>
        </w:rPr>
        <w:t>12387</w:t>
      </w:r>
    </w:p>
    <w:p w14:paraId="2F0009C7" w14:textId="77777777" w:rsidR="00653501" w:rsidRPr="00B42ABD" w:rsidRDefault="00653501" w:rsidP="00653501">
      <w:pPr>
        <w:pStyle w:val="ListParagraph"/>
        <w:ind w:left="720"/>
        <w:jc w:val="both"/>
        <w:rPr>
          <w:sz w:val="20"/>
          <w:szCs w:val="22"/>
        </w:rPr>
      </w:pPr>
      <w:r w:rsidRPr="00BC252B">
        <w:rPr>
          <w:sz w:val="20"/>
          <w:szCs w:val="22"/>
          <w:highlight w:val="green"/>
        </w:rPr>
        <w:t>12409</w:t>
      </w:r>
    </w:p>
    <w:p w14:paraId="2F83E213" w14:textId="77777777" w:rsidR="00653501" w:rsidRPr="00B42ABD" w:rsidRDefault="00653501" w:rsidP="00653501">
      <w:pPr>
        <w:pStyle w:val="ListParagraph"/>
        <w:ind w:left="720"/>
        <w:jc w:val="both"/>
        <w:rPr>
          <w:sz w:val="20"/>
          <w:szCs w:val="22"/>
        </w:rPr>
      </w:pPr>
      <w:r w:rsidRPr="00FE60A9">
        <w:rPr>
          <w:sz w:val="20"/>
          <w:szCs w:val="22"/>
          <w:highlight w:val="green"/>
        </w:rPr>
        <w:t>12414</w:t>
      </w:r>
    </w:p>
    <w:p w14:paraId="7184B104" w14:textId="77777777" w:rsidR="00653501" w:rsidRPr="00B42ABD" w:rsidRDefault="00653501" w:rsidP="00653501">
      <w:pPr>
        <w:pStyle w:val="ListParagraph"/>
        <w:ind w:left="720"/>
        <w:jc w:val="both"/>
        <w:rPr>
          <w:sz w:val="20"/>
          <w:szCs w:val="22"/>
        </w:rPr>
      </w:pPr>
      <w:r w:rsidRPr="00FE60A9">
        <w:rPr>
          <w:sz w:val="20"/>
          <w:szCs w:val="22"/>
          <w:highlight w:val="green"/>
        </w:rPr>
        <w:t>12426</w:t>
      </w:r>
    </w:p>
    <w:p w14:paraId="0A87D68D" w14:textId="77777777" w:rsidR="00653501" w:rsidRPr="00B42ABD" w:rsidRDefault="00653501" w:rsidP="00653501">
      <w:pPr>
        <w:pStyle w:val="ListParagraph"/>
        <w:ind w:left="720"/>
        <w:jc w:val="both"/>
        <w:rPr>
          <w:sz w:val="20"/>
          <w:szCs w:val="22"/>
        </w:rPr>
      </w:pPr>
      <w:r w:rsidRPr="006211B1">
        <w:rPr>
          <w:sz w:val="20"/>
          <w:szCs w:val="22"/>
          <w:highlight w:val="yellow"/>
        </w:rPr>
        <w:t>12441</w:t>
      </w:r>
    </w:p>
    <w:p w14:paraId="183E8883"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12663</w:t>
      </w:r>
    </w:p>
    <w:p w14:paraId="3207C04A" w14:textId="77777777" w:rsidR="00653501" w:rsidRPr="00BC252B" w:rsidRDefault="00653501" w:rsidP="00653501">
      <w:pPr>
        <w:pStyle w:val="ListParagraph"/>
        <w:ind w:left="720"/>
        <w:jc w:val="both"/>
        <w:rPr>
          <w:sz w:val="20"/>
          <w:szCs w:val="22"/>
          <w:highlight w:val="green"/>
        </w:rPr>
      </w:pPr>
      <w:r w:rsidRPr="00BC252B">
        <w:rPr>
          <w:sz w:val="20"/>
          <w:szCs w:val="22"/>
          <w:highlight w:val="green"/>
        </w:rPr>
        <w:t>12664</w:t>
      </w:r>
    </w:p>
    <w:p w14:paraId="6E68A149" w14:textId="77777777" w:rsidR="00653501" w:rsidRPr="00B42ABD" w:rsidRDefault="00653501" w:rsidP="00653501">
      <w:pPr>
        <w:pStyle w:val="ListParagraph"/>
        <w:ind w:left="720"/>
        <w:jc w:val="both"/>
        <w:rPr>
          <w:sz w:val="20"/>
          <w:szCs w:val="22"/>
        </w:rPr>
      </w:pPr>
      <w:r w:rsidRPr="00BC252B">
        <w:rPr>
          <w:sz w:val="20"/>
          <w:szCs w:val="22"/>
          <w:highlight w:val="green"/>
        </w:rPr>
        <w:t>12665</w:t>
      </w:r>
    </w:p>
    <w:p w14:paraId="3F005585" w14:textId="77777777" w:rsidR="00653501" w:rsidRPr="00B42ABD" w:rsidRDefault="00653501" w:rsidP="00653501">
      <w:pPr>
        <w:pStyle w:val="ListParagraph"/>
        <w:ind w:left="720"/>
        <w:jc w:val="both"/>
        <w:rPr>
          <w:sz w:val="20"/>
          <w:szCs w:val="22"/>
        </w:rPr>
      </w:pPr>
      <w:r w:rsidRPr="00FE60A9">
        <w:rPr>
          <w:sz w:val="20"/>
          <w:szCs w:val="22"/>
          <w:highlight w:val="green"/>
        </w:rPr>
        <w:t>12666</w:t>
      </w:r>
    </w:p>
    <w:p w14:paraId="0ADDADA8" w14:textId="77777777" w:rsidR="00653501" w:rsidRPr="00B42ABD" w:rsidRDefault="00653501" w:rsidP="00653501">
      <w:pPr>
        <w:pStyle w:val="ListParagraph"/>
        <w:ind w:left="720"/>
        <w:jc w:val="both"/>
        <w:rPr>
          <w:sz w:val="20"/>
          <w:szCs w:val="22"/>
        </w:rPr>
      </w:pPr>
      <w:r w:rsidRPr="00FE60A9">
        <w:rPr>
          <w:sz w:val="20"/>
          <w:szCs w:val="22"/>
          <w:highlight w:val="green"/>
        </w:rPr>
        <w:t>12667</w:t>
      </w:r>
    </w:p>
    <w:p w14:paraId="755BAD71" w14:textId="77777777" w:rsidR="00653501" w:rsidRPr="00B42ABD" w:rsidRDefault="00653501" w:rsidP="00653501">
      <w:pPr>
        <w:pStyle w:val="ListParagraph"/>
        <w:ind w:left="720"/>
        <w:jc w:val="both"/>
        <w:rPr>
          <w:sz w:val="20"/>
          <w:szCs w:val="22"/>
        </w:rPr>
      </w:pPr>
      <w:r w:rsidRPr="00FE60A9">
        <w:rPr>
          <w:sz w:val="20"/>
          <w:szCs w:val="22"/>
          <w:highlight w:val="green"/>
        </w:rPr>
        <w:t>12880</w:t>
      </w:r>
    </w:p>
    <w:p w14:paraId="5919B6B8" w14:textId="77777777" w:rsidR="00653501" w:rsidRPr="00B42ABD" w:rsidRDefault="00653501" w:rsidP="00653501">
      <w:pPr>
        <w:pStyle w:val="ListParagraph"/>
        <w:ind w:left="720"/>
        <w:jc w:val="both"/>
        <w:rPr>
          <w:sz w:val="20"/>
          <w:szCs w:val="22"/>
        </w:rPr>
      </w:pPr>
      <w:r w:rsidRPr="00FE60A9">
        <w:rPr>
          <w:sz w:val="20"/>
          <w:szCs w:val="22"/>
          <w:highlight w:val="green"/>
        </w:rPr>
        <w:t>12881</w:t>
      </w:r>
    </w:p>
    <w:p w14:paraId="4A83959F" w14:textId="77777777" w:rsidR="00653501" w:rsidRPr="00B42ABD" w:rsidRDefault="00653501" w:rsidP="00653501">
      <w:pPr>
        <w:pStyle w:val="ListParagraph"/>
        <w:ind w:left="720"/>
        <w:jc w:val="both"/>
        <w:rPr>
          <w:sz w:val="20"/>
          <w:szCs w:val="22"/>
        </w:rPr>
      </w:pPr>
      <w:r w:rsidRPr="00FE60A9">
        <w:rPr>
          <w:sz w:val="20"/>
          <w:szCs w:val="22"/>
          <w:highlight w:val="green"/>
        </w:rPr>
        <w:t>13930</w:t>
      </w:r>
    </w:p>
    <w:p w14:paraId="350FDA5E" w14:textId="77777777" w:rsidR="00653501" w:rsidRPr="00B42ABD" w:rsidRDefault="00653501" w:rsidP="00653501">
      <w:pPr>
        <w:pStyle w:val="ListParagraph"/>
        <w:ind w:left="720"/>
        <w:jc w:val="both"/>
        <w:rPr>
          <w:sz w:val="20"/>
          <w:szCs w:val="22"/>
        </w:rPr>
      </w:pPr>
      <w:r w:rsidRPr="00FE60A9">
        <w:rPr>
          <w:sz w:val="20"/>
          <w:szCs w:val="22"/>
          <w:highlight w:val="green"/>
        </w:rPr>
        <w:t>13931</w:t>
      </w:r>
    </w:p>
    <w:p w14:paraId="3C390750" w14:textId="77777777" w:rsidR="00653501" w:rsidRPr="00B42ABD" w:rsidRDefault="00653501" w:rsidP="00653501">
      <w:pPr>
        <w:pStyle w:val="ListParagraph"/>
        <w:ind w:left="720"/>
        <w:jc w:val="both"/>
        <w:rPr>
          <w:sz w:val="20"/>
          <w:szCs w:val="22"/>
        </w:rPr>
      </w:pPr>
      <w:r w:rsidRPr="00FE60A9">
        <w:rPr>
          <w:sz w:val="20"/>
          <w:szCs w:val="22"/>
          <w:highlight w:val="green"/>
        </w:rPr>
        <w:t>13932</w:t>
      </w:r>
    </w:p>
    <w:p w14:paraId="72DA669F" w14:textId="77777777" w:rsidR="00653501" w:rsidRPr="006C6E5B" w:rsidRDefault="00653501" w:rsidP="00653501">
      <w:pPr>
        <w:pStyle w:val="ListParagraph"/>
        <w:ind w:leftChars="0" w:left="720"/>
        <w:jc w:val="both"/>
        <w:rPr>
          <w:sz w:val="20"/>
          <w:szCs w:val="22"/>
        </w:rPr>
      </w:pPr>
      <w:r w:rsidRPr="00BC252B">
        <w:rPr>
          <w:sz w:val="20"/>
          <w:szCs w:val="22"/>
          <w:highlight w:val="green"/>
        </w:rPr>
        <w:t>13956</w:t>
      </w:r>
    </w:p>
    <w:p w14:paraId="34FF436F" w14:textId="77777777" w:rsidR="00653501" w:rsidRDefault="00653501" w:rsidP="005B5487">
      <w:pPr>
        <w:jc w:val="both"/>
        <w:rPr>
          <w:sz w:val="20"/>
          <w:szCs w:val="22"/>
          <w:lang w:eastAsia="ko-KR"/>
        </w:rPr>
      </w:pPr>
    </w:p>
    <w:p w14:paraId="3D4CFD94" w14:textId="77777777" w:rsidR="00D01C87" w:rsidRPr="006C6E5B" w:rsidRDefault="00D01C87" w:rsidP="00D01C87">
      <w:pPr>
        <w:jc w:val="both"/>
        <w:rPr>
          <w:sz w:val="20"/>
          <w:szCs w:val="22"/>
        </w:rPr>
      </w:pPr>
      <w:r w:rsidRPr="006C6E5B">
        <w:rPr>
          <w:sz w:val="20"/>
          <w:szCs w:val="22"/>
        </w:rPr>
        <w:t>Revisions:</w:t>
      </w:r>
    </w:p>
    <w:p w14:paraId="4DA8FBB2" w14:textId="30E4DCDB" w:rsidR="00D01C87" w:rsidRDefault="00D01C87" w:rsidP="00D01C87">
      <w:pPr>
        <w:pStyle w:val="ListParagraph"/>
        <w:numPr>
          <w:ilvl w:val="0"/>
          <w:numId w:val="1"/>
        </w:numPr>
        <w:ind w:leftChars="0"/>
        <w:jc w:val="both"/>
        <w:rPr>
          <w:sz w:val="20"/>
          <w:szCs w:val="22"/>
        </w:rPr>
      </w:pPr>
      <w:r w:rsidRPr="006C6E5B">
        <w:rPr>
          <w:sz w:val="20"/>
          <w:szCs w:val="22"/>
        </w:rPr>
        <w:t>Rev 0: Initial version of the document.</w:t>
      </w:r>
    </w:p>
    <w:p w14:paraId="0DBFAB28" w14:textId="77777777" w:rsidR="00D01C87" w:rsidRDefault="00D01C87" w:rsidP="00D01C87">
      <w:r w:rsidRPr="004D2D75">
        <w:br w:type="page"/>
      </w:r>
    </w:p>
    <w:p w14:paraId="0D15C2ED" w14:textId="77777777" w:rsidR="00D01C87" w:rsidRDefault="00D01C87" w:rsidP="00D01C87"/>
    <w:p w14:paraId="16E3A3B7" w14:textId="77777777" w:rsidR="00D01C87" w:rsidRDefault="00D01C87" w:rsidP="00D01C87"/>
    <w:p w14:paraId="360C5E00" w14:textId="77777777" w:rsidR="00D01C87" w:rsidRDefault="00D01C87" w:rsidP="00D01C87"/>
    <w:tbl>
      <w:tblPr>
        <w:tblStyle w:val="TableGrid"/>
        <w:tblW w:w="9985" w:type="dxa"/>
        <w:tblLayout w:type="fixed"/>
        <w:tblLook w:val="04A0" w:firstRow="1" w:lastRow="0" w:firstColumn="1" w:lastColumn="0" w:noHBand="0" w:noVBand="1"/>
      </w:tblPr>
      <w:tblGrid>
        <w:gridCol w:w="895"/>
        <w:gridCol w:w="1080"/>
        <w:gridCol w:w="3330"/>
        <w:gridCol w:w="1800"/>
        <w:gridCol w:w="2880"/>
      </w:tblGrid>
      <w:tr w:rsidR="00FB47EA" w:rsidRPr="00025167" w14:paraId="679032E6" w14:textId="77777777" w:rsidTr="00FB47EA">
        <w:tc>
          <w:tcPr>
            <w:tcW w:w="895" w:type="dxa"/>
          </w:tcPr>
          <w:p w14:paraId="137EFA86" w14:textId="77777777" w:rsidR="00FB47EA" w:rsidRPr="00025167" w:rsidRDefault="00FB47EA" w:rsidP="008D40DC">
            <w:pPr>
              <w:rPr>
                <w:rFonts w:ascii="Arial" w:hAnsi="Arial" w:cs="Arial"/>
                <w:b/>
                <w:bCs/>
                <w:color w:val="000000"/>
                <w:sz w:val="20"/>
              </w:rPr>
            </w:pPr>
            <w:r w:rsidRPr="00025167">
              <w:rPr>
                <w:rFonts w:ascii="Arial" w:hAnsi="Arial" w:cs="Arial"/>
                <w:b/>
                <w:bCs/>
                <w:sz w:val="20"/>
              </w:rPr>
              <w:t>CID</w:t>
            </w:r>
          </w:p>
        </w:tc>
        <w:tc>
          <w:tcPr>
            <w:tcW w:w="1080" w:type="dxa"/>
          </w:tcPr>
          <w:p w14:paraId="095D95F7" w14:textId="77777777" w:rsidR="00FB47EA" w:rsidRPr="00025167" w:rsidRDefault="00FB47EA" w:rsidP="008D40DC">
            <w:pPr>
              <w:rPr>
                <w:rFonts w:ascii="Arial" w:hAnsi="Arial" w:cs="Arial"/>
                <w:b/>
                <w:bCs/>
                <w:color w:val="000000"/>
                <w:sz w:val="20"/>
              </w:rPr>
            </w:pPr>
            <w:r w:rsidRPr="00025167">
              <w:rPr>
                <w:rFonts w:ascii="Arial" w:hAnsi="Arial" w:cs="Arial"/>
                <w:b/>
                <w:bCs/>
                <w:sz w:val="20"/>
              </w:rPr>
              <w:t>Commenter</w:t>
            </w:r>
          </w:p>
        </w:tc>
        <w:tc>
          <w:tcPr>
            <w:tcW w:w="3330" w:type="dxa"/>
          </w:tcPr>
          <w:p w14:paraId="149624B1" w14:textId="77777777" w:rsidR="00FB47EA" w:rsidRPr="00025167" w:rsidRDefault="00FB47EA" w:rsidP="008D40DC">
            <w:pPr>
              <w:rPr>
                <w:rFonts w:ascii="Arial" w:hAnsi="Arial" w:cs="Arial"/>
                <w:b/>
                <w:bCs/>
                <w:sz w:val="20"/>
              </w:rPr>
            </w:pPr>
            <w:r w:rsidRPr="00025167">
              <w:rPr>
                <w:rFonts w:ascii="Arial" w:hAnsi="Arial" w:cs="Arial"/>
                <w:b/>
                <w:bCs/>
                <w:sz w:val="20"/>
              </w:rPr>
              <w:t>Comment</w:t>
            </w:r>
          </w:p>
        </w:tc>
        <w:tc>
          <w:tcPr>
            <w:tcW w:w="1800" w:type="dxa"/>
          </w:tcPr>
          <w:p w14:paraId="5F0A6946" w14:textId="77777777" w:rsidR="00FB47EA" w:rsidRPr="00025167" w:rsidRDefault="00FB47EA" w:rsidP="008D40DC">
            <w:pPr>
              <w:rPr>
                <w:rFonts w:ascii="Arial" w:hAnsi="Arial" w:cs="Arial"/>
                <w:b/>
                <w:bCs/>
                <w:sz w:val="20"/>
              </w:rPr>
            </w:pPr>
            <w:r w:rsidRPr="00025167">
              <w:rPr>
                <w:rFonts w:ascii="Arial" w:hAnsi="Arial" w:cs="Arial"/>
                <w:b/>
                <w:bCs/>
                <w:sz w:val="20"/>
              </w:rPr>
              <w:t>Proposed Change</w:t>
            </w:r>
          </w:p>
        </w:tc>
        <w:tc>
          <w:tcPr>
            <w:tcW w:w="2880" w:type="dxa"/>
          </w:tcPr>
          <w:p w14:paraId="2D758D81" w14:textId="77777777" w:rsidR="00FB47EA" w:rsidRPr="00025167" w:rsidRDefault="00FB47EA" w:rsidP="008D40DC">
            <w:pPr>
              <w:rPr>
                <w:rFonts w:ascii="Arial" w:hAnsi="Arial" w:cs="Arial"/>
                <w:b/>
                <w:bCs/>
                <w:sz w:val="20"/>
              </w:rPr>
            </w:pPr>
            <w:r w:rsidRPr="00025167">
              <w:rPr>
                <w:rFonts w:ascii="Arial" w:hAnsi="Arial" w:cs="Arial"/>
                <w:b/>
                <w:bCs/>
                <w:sz w:val="20"/>
              </w:rPr>
              <w:t>Resolution</w:t>
            </w:r>
          </w:p>
          <w:p w14:paraId="11C256FF" w14:textId="77777777" w:rsidR="00FB47EA" w:rsidRPr="00025167" w:rsidRDefault="00FB47EA" w:rsidP="008D40DC">
            <w:pPr>
              <w:rPr>
                <w:rFonts w:ascii="Arial" w:hAnsi="Arial" w:cs="Arial"/>
                <w:b/>
                <w:bCs/>
                <w:sz w:val="20"/>
              </w:rPr>
            </w:pPr>
          </w:p>
        </w:tc>
      </w:tr>
      <w:tr w:rsidR="00951026" w:rsidRPr="00025167" w14:paraId="5B7CAB01" w14:textId="77777777" w:rsidTr="00FB47EA">
        <w:tc>
          <w:tcPr>
            <w:tcW w:w="895" w:type="dxa"/>
          </w:tcPr>
          <w:p w14:paraId="649400AB" w14:textId="3AC3E525" w:rsidR="00951026" w:rsidRPr="00025167" w:rsidRDefault="00951026" w:rsidP="00951026">
            <w:pPr>
              <w:rPr>
                <w:rFonts w:ascii="Arial" w:hAnsi="Arial" w:cs="Arial"/>
                <w:b/>
                <w:bCs/>
                <w:sz w:val="20"/>
              </w:rPr>
            </w:pPr>
            <w:r>
              <w:rPr>
                <w:rFonts w:ascii="Arial" w:hAnsi="Arial" w:cs="Arial"/>
                <w:sz w:val="20"/>
              </w:rPr>
              <w:t>10252</w:t>
            </w:r>
          </w:p>
        </w:tc>
        <w:tc>
          <w:tcPr>
            <w:tcW w:w="1080" w:type="dxa"/>
          </w:tcPr>
          <w:p w14:paraId="1CEA89C6" w14:textId="083A8F51" w:rsidR="00951026" w:rsidRPr="00025167" w:rsidRDefault="00951026" w:rsidP="00951026">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568C33F3" w14:textId="06D72C33" w:rsidR="00951026" w:rsidRPr="00025167" w:rsidRDefault="00951026" w:rsidP="00951026">
            <w:pPr>
              <w:rPr>
                <w:rFonts w:ascii="Arial" w:hAnsi="Arial" w:cs="Arial"/>
                <w:b/>
                <w:bCs/>
                <w:sz w:val="20"/>
              </w:rPr>
            </w:pPr>
            <w:r>
              <w:rPr>
                <w:rFonts w:ascii="Arial" w:hAnsi="Arial" w:cs="Arial"/>
                <w:sz w:val="20"/>
              </w:rPr>
              <w:t>There is a problem with subject-verb agreement in the second sentence of item 2, which seems to be the result of a missing "may".</w:t>
            </w:r>
          </w:p>
        </w:tc>
        <w:tc>
          <w:tcPr>
            <w:tcW w:w="1800" w:type="dxa"/>
          </w:tcPr>
          <w:p w14:paraId="5BB1E830" w14:textId="07C76098" w:rsidR="00951026" w:rsidRPr="00025167" w:rsidRDefault="00951026" w:rsidP="00951026">
            <w:pPr>
              <w:rPr>
                <w:rFonts w:ascii="Arial" w:hAnsi="Arial" w:cs="Arial"/>
                <w:b/>
                <w:bCs/>
                <w:sz w:val="20"/>
              </w:rPr>
            </w:pPr>
            <w:r>
              <w:rPr>
                <w:rFonts w:ascii="Arial" w:hAnsi="Arial" w:cs="Arial"/>
                <w:sz w:val="20"/>
              </w:rPr>
              <w:t>Revise to "A STA with backoff counter that has already reached zero may initiate transmission only following condition 1b).</w:t>
            </w:r>
          </w:p>
        </w:tc>
        <w:tc>
          <w:tcPr>
            <w:tcW w:w="2880" w:type="dxa"/>
          </w:tcPr>
          <w:p w14:paraId="2430098E" w14:textId="6D78EDE1" w:rsidR="00951026" w:rsidRDefault="00F22260" w:rsidP="00951026">
            <w:pPr>
              <w:rPr>
                <w:ins w:id="0" w:author="Akhmetov, Dmitry" w:date="2022-09-06T14:12:00Z"/>
                <w:rFonts w:ascii="Arial" w:hAnsi="Arial" w:cs="Arial"/>
                <w:sz w:val="20"/>
              </w:rPr>
            </w:pPr>
            <w:ins w:id="1" w:author="Akhmetov, Dmitry" w:date="2022-09-06T17:46:00Z">
              <w:r>
                <w:rPr>
                  <w:rFonts w:ascii="Arial" w:hAnsi="Arial" w:cs="Arial"/>
                  <w:sz w:val="20"/>
                </w:rPr>
                <w:t>Accepted</w:t>
              </w:r>
            </w:ins>
          </w:p>
          <w:p w14:paraId="1DD3C023" w14:textId="77777777" w:rsidR="00B619E2" w:rsidRDefault="00B619E2" w:rsidP="00951026">
            <w:pPr>
              <w:rPr>
                <w:ins w:id="2" w:author="Akhmetov, Dmitry" w:date="2022-09-06T14:12:00Z"/>
                <w:rFonts w:ascii="Arial" w:hAnsi="Arial" w:cs="Arial"/>
                <w:sz w:val="20"/>
              </w:rPr>
            </w:pPr>
          </w:p>
          <w:p w14:paraId="57DC2044" w14:textId="3CD2BA0C" w:rsidR="004A41D7" w:rsidRDefault="004A41D7" w:rsidP="004A41D7">
            <w:pPr>
              <w:rPr>
                <w:ins w:id="3" w:author="Akhmetov, Dmitry" w:date="2022-09-06T16:57:00Z"/>
                <w:sz w:val="20"/>
              </w:rPr>
            </w:pPr>
            <w:ins w:id="4" w:author="Akhmetov, Dmitry" w:date="2022-09-06T16:57:00Z">
              <w:r>
                <w:rPr>
                  <w:b/>
                  <w:bCs/>
                  <w:sz w:val="16"/>
                  <w:szCs w:val="16"/>
                </w:rPr>
                <w:t xml:space="preserve">TGbe editor: </w:t>
              </w:r>
              <w:r>
                <w:rPr>
                  <w:sz w:val="16"/>
                  <w:szCs w:val="16"/>
                </w:rPr>
                <w:t>Apply the changes tagged with #</w:t>
              </w:r>
              <w:r>
                <w:rPr>
                  <w:sz w:val="16"/>
                </w:rPr>
                <w:t>1025</w:t>
              </w:r>
              <w:r w:rsidR="00D4219A">
                <w:rPr>
                  <w:sz w:val="16"/>
                </w:rPr>
                <w:t>2</w:t>
              </w:r>
              <w:r>
                <w:rPr>
                  <w:sz w:val="16"/>
                  <w:szCs w:val="16"/>
                </w:rPr>
                <w:t xml:space="preserve"> in this document</w:t>
              </w:r>
              <w:r>
                <w:rPr>
                  <w:sz w:val="20"/>
                </w:rPr>
                <w:t xml:space="preserve"> </w:t>
              </w:r>
            </w:ins>
          </w:p>
          <w:p w14:paraId="53255D64" w14:textId="7B431727" w:rsidR="00B619E2" w:rsidRPr="003B7A63" w:rsidRDefault="00B619E2" w:rsidP="00951026">
            <w:pPr>
              <w:rPr>
                <w:rFonts w:ascii="Arial" w:hAnsi="Arial" w:cs="Arial"/>
                <w:sz w:val="20"/>
              </w:rPr>
            </w:pPr>
          </w:p>
        </w:tc>
      </w:tr>
      <w:tr w:rsidR="00951026" w:rsidRPr="00025167" w14:paraId="2F162103" w14:textId="77777777" w:rsidTr="00FB47EA">
        <w:tc>
          <w:tcPr>
            <w:tcW w:w="895" w:type="dxa"/>
          </w:tcPr>
          <w:p w14:paraId="2A73246F" w14:textId="4998C5DB" w:rsidR="00951026" w:rsidRPr="00025167" w:rsidRDefault="00951026" w:rsidP="00951026">
            <w:pPr>
              <w:rPr>
                <w:rFonts w:ascii="Arial" w:hAnsi="Arial" w:cs="Arial"/>
                <w:b/>
                <w:bCs/>
                <w:sz w:val="20"/>
              </w:rPr>
            </w:pPr>
            <w:r>
              <w:rPr>
                <w:rFonts w:ascii="Arial" w:hAnsi="Arial" w:cs="Arial"/>
                <w:sz w:val="20"/>
              </w:rPr>
              <w:t>10253</w:t>
            </w:r>
          </w:p>
        </w:tc>
        <w:tc>
          <w:tcPr>
            <w:tcW w:w="1080" w:type="dxa"/>
          </w:tcPr>
          <w:p w14:paraId="1E498F44" w14:textId="04EB3B94" w:rsidR="00951026" w:rsidRPr="00025167" w:rsidRDefault="00951026" w:rsidP="00951026">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230EC92A" w14:textId="06D16650" w:rsidR="00951026" w:rsidRPr="00025167" w:rsidRDefault="00951026" w:rsidP="00951026">
            <w:pPr>
              <w:rPr>
                <w:rFonts w:ascii="Arial" w:hAnsi="Arial" w:cs="Arial"/>
                <w:b/>
                <w:bCs/>
                <w:sz w:val="20"/>
              </w:rPr>
            </w:pPr>
            <w:r>
              <w:rPr>
                <w:rFonts w:ascii="Arial" w:hAnsi="Arial" w:cs="Arial"/>
                <w:sz w:val="20"/>
              </w:rPr>
              <w:t>Typo - "choose" should be "chose"</w:t>
            </w:r>
          </w:p>
        </w:tc>
        <w:tc>
          <w:tcPr>
            <w:tcW w:w="1800" w:type="dxa"/>
          </w:tcPr>
          <w:p w14:paraId="094819FE" w14:textId="2A4EBC4B" w:rsidR="00951026" w:rsidRPr="00025167" w:rsidRDefault="00951026" w:rsidP="00951026">
            <w:pPr>
              <w:rPr>
                <w:rFonts w:ascii="Arial" w:hAnsi="Arial" w:cs="Arial"/>
                <w:b/>
                <w:bCs/>
                <w:sz w:val="20"/>
              </w:rPr>
            </w:pPr>
            <w:r>
              <w:rPr>
                <w:rFonts w:ascii="Arial" w:hAnsi="Arial" w:cs="Arial"/>
                <w:sz w:val="20"/>
              </w:rPr>
              <w:t>Replace "choose" with "chose"</w:t>
            </w:r>
          </w:p>
        </w:tc>
        <w:tc>
          <w:tcPr>
            <w:tcW w:w="2880" w:type="dxa"/>
          </w:tcPr>
          <w:p w14:paraId="72F7FC9A" w14:textId="1C75A663" w:rsidR="00951026" w:rsidRPr="005E7446" w:rsidRDefault="005E7446" w:rsidP="00951026">
            <w:pPr>
              <w:rPr>
                <w:ins w:id="5" w:author="Akhmetov, Dmitry" w:date="2022-09-06T14:35:00Z"/>
                <w:rFonts w:ascii="Arial" w:hAnsi="Arial" w:cs="Arial"/>
                <w:sz w:val="20"/>
              </w:rPr>
            </w:pPr>
            <w:ins w:id="6" w:author="Akhmetov, Dmitry" w:date="2022-09-06T14:35:00Z">
              <w:r w:rsidRPr="005E7446">
                <w:rPr>
                  <w:rFonts w:ascii="Arial" w:hAnsi="Arial" w:cs="Arial"/>
                  <w:sz w:val="20"/>
                </w:rPr>
                <w:t>Accepted</w:t>
              </w:r>
            </w:ins>
          </w:p>
          <w:p w14:paraId="687CE899" w14:textId="77777777" w:rsidR="005E7446" w:rsidRPr="005E7446" w:rsidRDefault="005E7446" w:rsidP="00951026">
            <w:pPr>
              <w:rPr>
                <w:ins w:id="7" w:author="Akhmetov, Dmitry" w:date="2022-09-06T14:35:00Z"/>
                <w:rFonts w:ascii="Arial" w:hAnsi="Arial" w:cs="Arial"/>
                <w:sz w:val="20"/>
              </w:rPr>
            </w:pPr>
          </w:p>
          <w:p w14:paraId="05CBD1C6" w14:textId="7B5E8996" w:rsidR="005E7446" w:rsidRPr="00FF0E37" w:rsidRDefault="005E7446" w:rsidP="005E7446">
            <w:pPr>
              <w:rPr>
                <w:ins w:id="8" w:author="Akhmetov, Dmitry" w:date="2022-09-06T14:35:00Z"/>
                <w:sz w:val="20"/>
              </w:rPr>
            </w:pPr>
            <w:ins w:id="9" w:author="Akhmetov, Dmitry" w:date="2022-09-06T14:35:00Z">
              <w:r w:rsidRPr="005E7446">
                <w:rPr>
                  <w:sz w:val="16"/>
                  <w:szCs w:val="16"/>
                </w:rPr>
                <w:t>TGbe editor:  Apply the changes tagged with #</w:t>
              </w:r>
              <w:r w:rsidRPr="005E7446">
                <w:rPr>
                  <w:sz w:val="16"/>
                </w:rPr>
                <w:t>1</w:t>
              </w:r>
            </w:ins>
            <w:ins w:id="10" w:author="Akhmetov, Dmitry" w:date="2022-09-06T14:36:00Z">
              <w:r w:rsidRPr="008B309B">
                <w:rPr>
                  <w:sz w:val="16"/>
                </w:rPr>
                <w:t>0253</w:t>
              </w:r>
            </w:ins>
            <w:ins w:id="11" w:author="Akhmetov, Dmitry" w:date="2022-09-06T14:35:00Z">
              <w:r w:rsidRPr="008B309B">
                <w:rPr>
                  <w:sz w:val="16"/>
                  <w:szCs w:val="16"/>
                </w:rPr>
                <w:t xml:space="preserve"> in this document</w:t>
              </w:r>
              <w:r w:rsidRPr="00FF0E37">
                <w:rPr>
                  <w:sz w:val="20"/>
                </w:rPr>
                <w:t xml:space="preserve"> </w:t>
              </w:r>
            </w:ins>
          </w:p>
          <w:p w14:paraId="2E19CE8F" w14:textId="5CEFB4CD" w:rsidR="005E7446" w:rsidRPr="000E161F" w:rsidRDefault="005E7446" w:rsidP="00951026">
            <w:pPr>
              <w:rPr>
                <w:rFonts w:ascii="Arial" w:hAnsi="Arial" w:cs="Arial"/>
                <w:sz w:val="20"/>
              </w:rPr>
            </w:pPr>
          </w:p>
        </w:tc>
      </w:tr>
      <w:tr w:rsidR="00951026" w:rsidRPr="00025167" w14:paraId="6F9A5DBA" w14:textId="77777777" w:rsidTr="00FB47EA">
        <w:tc>
          <w:tcPr>
            <w:tcW w:w="895" w:type="dxa"/>
          </w:tcPr>
          <w:p w14:paraId="762BCC7A" w14:textId="4F594826" w:rsidR="00951026" w:rsidRPr="00025167" w:rsidRDefault="00951026" w:rsidP="00951026">
            <w:pPr>
              <w:rPr>
                <w:rFonts w:ascii="Arial" w:hAnsi="Arial" w:cs="Arial"/>
                <w:b/>
                <w:bCs/>
                <w:sz w:val="20"/>
              </w:rPr>
            </w:pPr>
            <w:r>
              <w:rPr>
                <w:rFonts w:ascii="Arial" w:hAnsi="Arial" w:cs="Arial"/>
                <w:sz w:val="20"/>
              </w:rPr>
              <w:t>10254</w:t>
            </w:r>
          </w:p>
        </w:tc>
        <w:tc>
          <w:tcPr>
            <w:tcW w:w="1080" w:type="dxa"/>
          </w:tcPr>
          <w:p w14:paraId="09506CEB" w14:textId="2F31BA2A" w:rsidR="00951026" w:rsidRPr="00025167" w:rsidRDefault="00951026" w:rsidP="00951026">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5CF59BB5" w14:textId="299A49B0" w:rsidR="00951026" w:rsidRPr="00025167" w:rsidRDefault="00951026" w:rsidP="00951026">
            <w:pPr>
              <w:rPr>
                <w:rFonts w:ascii="Arial" w:hAnsi="Arial" w:cs="Arial"/>
                <w:b/>
                <w:bCs/>
                <w:sz w:val="20"/>
              </w:rPr>
            </w:pPr>
            <w:r>
              <w:rPr>
                <w:rFonts w:ascii="Arial" w:hAnsi="Arial" w:cs="Arial"/>
                <w:sz w:val="20"/>
              </w:rPr>
              <w:t>The phrase "implementation specific EDCAF" is not clear.  What is implementation specific is how the STA selects which EDCAF to use.</w:t>
            </w:r>
          </w:p>
        </w:tc>
        <w:tc>
          <w:tcPr>
            <w:tcW w:w="1800" w:type="dxa"/>
          </w:tcPr>
          <w:p w14:paraId="556362F7" w14:textId="1F09A082" w:rsidR="00951026" w:rsidRPr="00025167" w:rsidRDefault="00951026" w:rsidP="00951026">
            <w:pPr>
              <w:rPr>
                <w:rFonts w:ascii="Arial" w:hAnsi="Arial" w:cs="Arial"/>
                <w:b/>
                <w:bCs/>
                <w:sz w:val="20"/>
              </w:rPr>
            </w:pPr>
            <w:r>
              <w:rPr>
                <w:rFonts w:ascii="Arial" w:hAnsi="Arial" w:cs="Arial"/>
                <w:sz w:val="20"/>
              </w:rPr>
              <w:t>Rephrase as "The STA that initiates transmission on that link following condition a) or b), and has one or more EDCAF backoff counters that already reached zero shall choose only one EDCAF for the transmission.  The basis for selection is implementation specific."</w:t>
            </w:r>
          </w:p>
        </w:tc>
        <w:tc>
          <w:tcPr>
            <w:tcW w:w="2880" w:type="dxa"/>
          </w:tcPr>
          <w:p w14:paraId="1BAA9439" w14:textId="685ADEF2" w:rsidR="00951026" w:rsidRDefault="00796C85" w:rsidP="00951026">
            <w:pPr>
              <w:rPr>
                <w:ins w:id="12" w:author="Akhmetov, Dmitry" w:date="2022-09-06T14:36:00Z"/>
                <w:rFonts w:ascii="Arial" w:hAnsi="Arial" w:cs="Arial"/>
                <w:sz w:val="20"/>
              </w:rPr>
            </w:pPr>
            <w:ins w:id="13" w:author="Akhmetov, Dmitry" w:date="2022-09-06T12:14:00Z">
              <w:r w:rsidRPr="003B7A63">
                <w:rPr>
                  <w:rFonts w:ascii="Arial" w:hAnsi="Arial" w:cs="Arial"/>
                  <w:sz w:val="20"/>
                </w:rPr>
                <w:t>Accepted</w:t>
              </w:r>
            </w:ins>
          </w:p>
          <w:p w14:paraId="0127DD28" w14:textId="77777777" w:rsidR="005E7446" w:rsidRDefault="005E7446" w:rsidP="00951026">
            <w:pPr>
              <w:rPr>
                <w:ins w:id="14" w:author="Akhmetov, Dmitry" w:date="2022-09-06T14:36:00Z"/>
                <w:rFonts w:ascii="Arial" w:hAnsi="Arial" w:cs="Arial"/>
                <w:sz w:val="20"/>
              </w:rPr>
            </w:pPr>
          </w:p>
          <w:p w14:paraId="087C3E3B" w14:textId="4AE5A483" w:rsidR="005E7446" w:rsidRDefault="005E7446" w:rsidP="005E7446">
            <w:pPr>
              <w:rPr>
                <w:ins w:id="15" w:author="Akhmetov, Dmitry" w:date="2022-09-06T14:36:00Z"/>
                <w:sz w:val="20"/>
              </w:rPr>
            </w:pPr>
            <w:ins w:id="16" w:author="Akhmetov, Dmitry" w:date="2022-09-06T14:36:00Z">
              <w:r>
                <w:rPr>
                  <w:b/>
                  <w:bCs/>
                  <w:sz w:val="16"/>
                  <w:szCs w:val="16"/>
                </w:rPr>
                <w:t xml:space="preserve">TGbe editor:  </w:t>
              </w:r>
              <w:r>
                <w:rPr>
                  <w:sz w:val="16"/>
                  <w:szCs w:val="16"/>
                </w:rPr>
                <w:t>Apply the changes tagged with #</w:t>
              </w:r>
              <w:r>
                <w:rPr>
                  <w:sz w:val="16"/>
                </w:rPr>
                <w:t>10</w:t>
              </w:r>
              <w:r>
                <w:rPr>
                  <w:sz w:val="16"/>
                </w:rPr>
                <w:t>254</w:t>
              </w:r>
              <w:r>
                <w:rPr>
                  <w:sz w:val="16"/>
                  <w:szCs w:val="16"/>
                </w:rPr>
                <w:t xml:space="preserve"> in this document</w:t>
              </w:r>
              <w:r>
                <w:rPr>
                  <w:sz w:val="20"/>
                </w:rPr>
                <w:t xml:space="preserve"> </w:t>
              </w:r>
            </w:ins>
          </w:p>
          <w:p w14:paraId="60D8935E" w14:textId="74D14756" w:rsidR="005E7446" w:rsidRPr="003B7A63" w:rsidRDefault="005E7446" w:rsidP="00951026">
            <w:pPr>
              <w:rPr>
                <w:rFonts w:ascii="Arial" w:hAnsi="Arial" w:cs="Arial"/>
                <w:sz w:val="20"/>
              </w:rPr>
            </w:pPr>
          </w:p>
        </w:tc>
      </w:tr>
      <w:tr w:rsidR="00951026" w:rsidRPr="00025167" w14:paraId="0568C7A9" w14:textId="77777777" w:rsidTr="00FB47EA">
        <w:tc>
          <w:tcPr>
            <w:tcW w:w="895" w:type="dxa"/>
          </w:tcPr>
          <w:p w14:paraId="50CA7C78" w14:textId="21BFA75D" w:rsidR="00951026" w:rsidRPr="00025167" w:rsidRDefault="00951026" w:rsidP="00951026">
            <w:pPr>
              <w:rPr>
                <w:rFonts w:ascii="Arial" w:hAnsi="Arial" w:cs="Arial"/>
                <w:b/>
                <w:bCs/>
                <w:sz w:val="20"/>
              </w:rPr>
            </w:pPr>
            <w:r>
              <w:rPr>
                <w:rFonts w:ascii="Arial" w:hAnsi="Arial" w:cs="Arial"/>
                <w:sz w:val="20"/>
              </w:rPr>
              <w:t>10255</w:t>
            </w:r>
          </w:p>
        </w:tc>
        <w:tc>
          <w:tcPr>
            <w:tcW w:w="1080" w:type="dxa"/>
          </w:tcPr>
          <w:p w14:paraId="0315D812" w14:textId="508466E9" w:rsidR="00951026" w:rsidRPr="00025167" w:rsidRDefault="00951026" w:rsidP="00951026">
            <w:pPr>
              <w:rPr>
                <w:rFonts w:ascii="Arial" w:hAnsi="Arial" w:cs="Arial"/>
                <w:b/>
                <w:bCs/>
                <w:sz w:val="20"/>
              </w:rPr>
            </w:pPr>
            <w:r>
              <w:rPr>
                <w:rFonts w:ascii="Arial" w:hAnsi="Arial" w:cs="Arial"/>
                <w:sz w:val="20"/>
              </w:rPr>
              <w:t xml:space="preserve">John </w:t>
            </w:r>
            <w:proofErr w:type="spellStart"/>
            <w:r>
              <w:rPr>
                <w:rFonts w:ascii="Arial" w:hAnsi="Arial" w:cs="Arial"/>
                <w:sz w:val="20"/>
              </w:rPr>
              <w:t>Wullert</w:t>
            </w:r>
            <w:proofErr w:type="spellEnd"/>
          </w:p>
        </w:tc>
        <w:tc>
          <w:tcPr>
            <w:tcW w:w="3330" w:type="dxa"/>
          </w:tcPr>
          <w:p w14:paraId="6DE0CBB1" w14:textId="4F5F5E36" w:rsidR="00951026" w:rsidRPr="00025167" w:rsidRDefault="00951026" w:rsidP="00951026">
            <w:pPr>
              <w:rPr>
                <w:rFonts w:ascii="Arial" w:hAnsi="Arial" w:cs="Arial"/>
                <w:b/>
                <w:bCs/>
                <w:sz w:val="20"/>
              </w:rPr>
            </w:pPr>
            <w:r>
              <w:rPr>
                <w:rFonts w:ascii="Arial" w:hAnsi="Arial" w:cs="Arial"/>
                <w:sz w:val="20"/>
              </w:rPr>
              <w:t>There is a problem with subject-verb agreement: verb should be "detects"</w:t>
            </w:r>
          </w:p>
        </w:tc>
        <w:tc>
          <w:tcPr>
            <w:tcW w:w="1800" w:type="dxa"/>
          </w:tcPr>
          <w:p w14:paraId="63F34880" w14:textId="18AE264B" w:rsidR="00951026" w:rsidRPr="00025167" w:rsidRDefault="00951026" w:rsidP="00951026">
            <w:pPr>
              <w:rPr>
                <w:rFonts w:ascii="Arial" w:hAnsi="Arial" w:cs="Arial"/>
                <w:b/>
                <w:bCs/>
                <w:sz w:val="20"/>
              </w:rPr>
            </w:pPr>
            <w:r>
              <w:rPr>
                <w:rFonts w:ascii="Arial" w:hAnsi="Arial" w:cs="Arial"/>
                <w:sz w:val="20"/>
              </w:rPr>
              <w:t>Revise to "...after it detects the transition of the medium from busy to idle."</w:t>
            </w:r>
          </w:p>
        </w:tc>
        <w:tc>
          <w:tcPr>
            <w:tcW w:w="2880" w:type="dxa"/>
          </w:tcPr>
          <w:p w14:paraId="66EBA732" w14:textId="77777777" w:rsidR="00951026" w:rsidRDefault="003A02D7" w:rsidP="00951026">
            <w:pPr>
              <w:rPr>
                <w:ins w:id="17" w:author="Akhmetov, Dmitry" w:date="2022-09-06T14:36:00Z"/>
                <w:rFonts w:ascii="Arial" w:hAnsi="Arial" w:cs="Arial"/>
                <w:sz w:val="20"/>
              </w:rPr>
            </w:pPr>
            <w:ins w:id="18" w:author="Akhmetov, Dmitry" w:date="2022-09-06T12:15:00Z">
              <w:r w:rsidRPr="003B7A63">
                <w:rPr>
                  <w:rFonts w:ascii="Arial" w:hAnsi="Arial" w:cs="Arial"/>
                  <w:sz w:val="20"/>
                </w:rPr>
                <w:t>Accepted</w:t>
              </w:r>
            </w:ins>
          </w:p>
          <w:p w14:paraId="5CC5E183" w14:textId="77777777" w:rsidR="005E7446" w:rsidRDefault="005E7446" w:rsidP="00951026">
            <w:pPr>
              <w:rPr>
                <w:ins w:id="19" w:author="Akhmetov, Dmitry" w:date="2022-09-06T14:36:00Z"/>
                <w:rFonts w:ascii="Arial" w:hAnsi="Arial" w:cs="Arial"/>
                <w:sz w:val="20"/>
              </w:rPr>
            </w:pPr>
          </w:p>
          <w:p w14:paraId="2E693F53" w14:textId="567B1F2E" w:rsidR="005E7446" w:rsidRDefault="005E7446" w:rsidP="005E7446">
            <w:pPr>
              <w:rPr>
                <w:ins w:id="20" w:author="Akhmetov, Dmitry" w:date="2022-09-06T14:36:00Z"/>
                <w:sz w:val="20"/>
              </w:rPr>
            </w:pPr>
            <w:ins w:id="21" w:author="Akhmetov, Dmitry" w:date="2022-09-06T14:36:00Z">
              <w:r>
                <w:rPr>
                  <w:b/>
                  <w:bCs/>
                  <w:sz w:val="16"/>
                  <w:szCs w:val="16"/>
                </w:rPr>
                <w:t xml:space="preserve">TGbe editor:  </w:t>
              </w:r>
              <w:r>
                <w:rPr>
                  <w:sz w:val="16"/>
                  <w:szCs w:val="16"/>
                </w:rPr>
                <w:t>Apply the changes tagged with #</w:t>
              </w:r>
              <w:r>
                <w:rPr>
                  <w:sz w:val="16"/>
                </w:rPr>
                <w:t>1025</w:t>
              </w:r>
              <w:r>
                <w:rPr>
                  <w:sz w:val="16"/>
                </w:rPr>
                <w:t>5</w:t>
              </w:r>
              <w:r>
                <w:rPr>
                  <w:sz w:val="16"/>
                  <w:szCs w:val="16"/>
                </w:rPr>
                <w:t xml:space="preserve"> in this document</w:t>
              </w:r>
              <w:r>
                <w:rPr>
                  <w:sz w:val="20"/>
                </w:rPr>
                <w:t xml:space="preserve"> </w:t>
              </w:r>
            </w:ins>
          </w:p>
          <w:p w14:paraId="07313271" w14:textId="797A1D60" w:rsidR="005E7446" w:rsidRPr="003B7A63" w:rsidRDefault="005E7446" w:rsidP="00951026">
            <w:pPr>
              <w:rPr>
                <w:rFonts w:ascii="Arial" w:hAnsi="Arial" w:cs="Arial"/>
                <w:sz w:val="20"/>
              </w:rPr>
            </w:pPr>
          </w:p>
        </w:tc>
      </w:tr>
      <w:tr w:rsidR="00951026" w:rsidRPr="00025167" w14:paraId="370CDF74" w14:textId="77777777" w:rsidTr="00FB47EA">
        <w:tc>
          <w:tcPr>
            <w:tcW w:w="895" w:type="dxa"/>
          </w:tcPr>
          <w:p w14:paraId="4216D1AF" w14:textId="026CE778" w:rsidR="00951026" w:rsidRPr="00025167" w:rsidRDefault="00951026" w:rsidP="00951026">
            <w:pPr>
              <w:rPr>
                <w:rFonts w:ascii="Arial" w:hAnsi="Arial" w:cs="Arial"/>
                <w:b/>
                <w:bCs/>
                <w:sz w:val="20"/>
              </w:rPr>
            </w:pPr>
            <w:r>
              <w:rPr>
                <w:rFonts w:ascii="Arial" w:hAnsi="Arial" w:cs="Arial"/>
                <w:sz w:val="20"/>
              </w:rPr>
              <w:t>10507</w:t>
            </w:r>
          </w:p>
        </w:tc>
        <w:tc>
          <w:tcPr>
            <w:tcW w:w="1080" w:type="dxa"/>
          </w:tcPr>
          <w:p w14:paraId="0076FEB2" w14:textId="26F88C82" w:rsidR="00951026" w:rsidRPr="00025167" w:rsidRDefault="00951026" w:rsidP="00951026">
            <w:pPr>
              <w:rPr>
                <w:rFonts w:ascii="Arial" w:hAnsi="Arial" w:cs="Arial"/>
                <w:b/>
                <w:bCs/>
                <w:sz w:val="20"/>
              </w:rPr>
            </w:pPr>
            <w:r>
              <w:rPr>
                <w:rFonts w:ascii="Arial" w:hAnsi="Arial" w:cs="Arial"/>
                <w:sz w:val="20"/>
              </w:rPr>
              <w:t xml:space="preserve">Eldad </w:t>
            </w:r>
            <w:proofErr w:type="spellStart"/>
            <w:r>
              <w:rPr>
                <w:rFonts w:ascii="Arial" w:hAnsi="Arial" w:cs="Arial"/>
                <w:sz w:val="20"/>
              </w:rPr>
              <w:t>Perahia</w:t>
            </w:r>
            <w:proofErr w:type="spellEnd"/>
          </w:p>
        </w:tc>
        <w:tc>
          <w:tcPr>
            <w:tcW w:w="3330" w:type="dxa"/>
          </w:tcPr>
          <w:p w14:paraId="07549E9F" w14:textId="6BFFDB91" w:rsidR="00951026" w:rsidRPr="00025167" w:rsidRDefault="00951026" w:rsidP="00951026">
            <w:pPr>
              <w:rPr>
                <w:rFonts w:ascii="Arial" w:hAnsi="Arial" w:cs="Arial"/>
                <w:b/>
                <w:bCs/>
                <w:sz w:val="20"/>
              </w:rPr>
            </w:pPr>
            <w:r>
              <w:rPr>
                <w:rFonts w:ascii="Arial" w:hAnsi="Arial" w:cs="Arial"/>
                <w:sz w:val="20"/>
              </w:rPr>
              <w:t>"already reached zero initiate"</w:t>
            </w:r>
          </w:p>
        </w:tc>
        <w:tc>
          <w:tcPr>
            <w:tcW w:w="1800" w:type="dxa"/>
          </w:tcPr>
          <w:p w14:paraId="5455E48B" w14:textId="51973F16" w:rsidR="00951026" w:rsidRPr="00025167" w:rsidRDefault="00951026" w:rsidP="00951026">
            <w:pPr>
              <w:rPr>
                <w:rFonts w:ascii="Arial" w:hAnsi="Arial" w:cs="Arial"/>
                <w:b/>
                <w:bCs/>
                <w:sz w:val="20"/>
              </w:rPr>
            </w:pPr>
            <w:r>
              <w:rPr>
                <w:rFonts w:ascii="Arial" w:hAnsi="Arial" w:cs="Arial"/>
                <w:sz w:val="20"/>
              </w:rPr>
              <w:t>initiates</w:t>
            </w:r>
          </w:p>
        </w:tc>
        <w:tc>
          <w:tcPr>
            <w:tcW w:w="2880" w:type="dxa"/>
          </w:tcPr>
          <w:p w14:paraId="77DE5994" w14:textId="3BD10AE8" w:rsidR="00951026" w:rsidRDefault="00F22260" w:rsidP="00951026">
            <w:pPr>
              <w:rPr>
                <w:ins w:id="22" w:author="Akhmetov, Dmitry" w:date="2022-09-06T17:01:00Z"/>
                <w:rFonts w:ascii="Arial" w:hAnsi="Arial" w:cs="Arial"/>
                <w:sz w:val="20"/>
              </w:rPr>
            </w:pPr>
            <w:ins w:id="23" w:author="Akhmetov, Dmitry" w:date="2022-09-06T17:46:00Z">
              <w:r>
                <w:rPr>
                  <w:rFonts w:ascii="Arial" w:hAnsi="Arial" w:cs="Arial"/>
                  <w:sz w:val="20"/>
                </w:rPr>
                <w:t>Revised</w:t>
              </w:r>
            </w:ins>
          </w:p>
          <w:p w14:paraId="760A91E4" w14:textId="0E8BC141" w:rsidR="0037469A" w:rsidRDefault="0037469A" w:rsidP="00951026">
            <w:pPr>
              <w:rPr>
                <w:ins w:id="24" w:author="Akhmetov, Dmitry" w:date="2022-09-06T17:01:00Z"/>
                <w:rFonts w:ascii="Arial" w:hAnsi="Arial" w:cs="Arial"/>
                <w:sz w:val="20"/>
              </w:rPr>
            </w:pPr>
          </w:p>
          <w:p w14:paraId="627C3443" w14:textId="72EBB4FA" w:rsidR="0037469A" w:rsidRDefault="0037469A" w:rsidP="0037469A">
            <w:pPr>
              <w:rPr>
                <w:ins w:id="25" w:author="Akhmetov, Dmitry" w:date="2022-09-06T17:01:00Z"/>
                <w:sz w:val="20"/>
              </w:rPr>
            </w:pPr>
            <w:ins w:id="26" w:author="Akhmetov, Dmitry" w:date="2022-09-06T17:01:00Z">
              <w:r>
                <w:rPr>
                  <w:b/>
                  <w:bCs/>
                  <w:sz w:val="16"/>
                  <w:szCs w:val="16"/>
                </w:rPr>
                <w:t xml:space="preserve">TGbe editor:  </w:t>
              </w:r>
              <w:r>
                <w:rPr>
                  <w:sz w:val="16"/>
                  <w:szCs w:val="16"/>
                </w:rPr>
                <w:t>Apply the changes tagged with #</w:t>
              </w:r>
              <w:r>
                <w:rPr>
                  <w:sz w:val="16"/>
                </w:rPr>
                <w:t>10</w:t>
              </w:r>
              <w:r>
                <w:rPr>
                  <w:sz w:val="16"/>
                </w:rPr>
                <w:t>507</w:t>
              </w:r>
              <w:r>
                <w:rPr>
                  <w:sz w:val="16"/>
                  <w:szCs w:val="16"/>
                </w:rPr>
                <w:t xml:space="preserve"> in this document</w:t>
              </w:r>
              <w:r>
                <w:rPr>
                  <w:sz w:val="20"/>
                </w:rPr>
                <w:t xml:space="preserve"> </w:t>
              </w:r>
            </w:ins>
          </w:p>
          <w:p w14:paraId="2281A3F8" w14:textId="77777777" w:rsidR="0037469A" w:rsidRDefault="0037469A" w:rsidP="00951026">
            <w:pPr>
              <w:rPr>
                <w:ins w:id="27" w:author="Akhmetov, Dmitry" w:date="2022-09-06T14:36:00Z"/>
                <w:rFonts w:ascii="Arial" w:hAnsi="Arial" w:cs="Arial"/>
                <w:sz w:val="20"/>
              </w:rPr>
            </w:pPr>
          </w:p>
          <w:p w14:paraId="7E2D9DD5" w14:textId="5066191D" w:rsidR="00505624" w:rsidRPr="003B7A63" w:rsidRDefault="00505624" w:rsidP="00951026">
            <w:pPr>
              <w:rPr>
                <w:rFonts w:ascii="Arial" w:hAnsi="Arial" w:cs="Arial"/>
                <w:sz w:val="20"/>
              </w:rPr>
            </w:pPr>
          </w:p>
        </w:tc>
      </w:tr>
      <w:tr w:rsidR="00951026" w:rsidRPr="00025167" w14:paraId="5F75A7DF" w14:textId="77777777" w:rsidTr="00FB47EA">
        <w:tc>
          <w:tcPr>
            <w:tcW w:w="895" w:type="dxa"/>
          </w:tcPr>
          <w:p w14:paraId="7AF6A7F2" w14:textId="28332D9F" w:rsidR="00951026" w:rsidRPr="00025167" w:rsidRDefault="00951026" w:rsidP="00951026">
            <w:pPr>
              <w:rPr>
                <w:rFonts w:ascii="Arial" w:hAnsi="Arial" w:cs="Arial"/>
                <w:b/>
                <w:bCs/>
                <w:sz w:val="20"/>
              </w:rPr>
            </w:pPr>
            <w:r>
              <w:rPr>
                <w:rFonts w:ascii="Arial" w:hAnsi="Arial" w:cs="Arial"/>
                <w:sz w:val="20"/>
              </w:rPr>
              <w:t>10899</w:t>
            </w:r>
          </w:p>
        </w:tc>
        <w:tc>
          <w:tcPr>
            <w:tcW w:w="1080" w:type="dxa"/>
          </w:tcPr>
          <w:p w14:paraId="6395E4ED" w14:textId="4E6A07CD" w:rsidR="00951026" w:rsidRPr="00025167" w:rsidRDefault="00951026" w:rsidP="00951026">
            <w:pPr>
              <w:rPr>
                <w:rFonts w:ascii="Arial" w:hAnsi="Arial" w:cs="Arial"/>
                <w:b/>
                <w:bCs/>
                <w:sz w:val="20"/>
              </w:rPr>
            </w:pPr>
            <w:r>
              <w:rPr>
                <w:rFonts w:ascii="Arial" w:hAnsi="Arial" w:cs="Arial"/>
                <w:sz w:val="20"/>
              </w:rPr>
              <w:t>Akira Kishida</w:t>
            </w:r>
          </w:p>
        </w:tc>
        <w:tc>
          <w:tcPr>
            <w:tcW w:w="3330" w:type="dxa"/>
          </w:tcPr>
          <w:p w14:paraId="2013102C" w14:textId="325C211C" w:rsidR="00951026" w:rsidRPr="00025167" w:rsidRDefault="00951026" w:rsidP="00951026">
            <w:pPr>
              <w:rPr>
                <w:rFonts w:ascii="Arial" w:hAnsi="Arial" w:cs="Arial"/>
                <w:b/>
                <w:bCs/>
                <w:sz w:val="20"/>
              </w:rPr>
            </w:pPr>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for each link." It is not clear that which entity align the start time of each link. It should be clarified that the MLD shall issue the PHY-</w:t>
            </w:r>
            <w:proofErr w:type="spellStart"/>
            <w:r>
              <w:rPr>
                <w:rFonts w:ascii="Arial" w:hAnsi="Arial" w:cs="Arial"/>
                <w:sz w:val="20"/>
              </w:rPr>
              <w:t>TXSTART.request</w:t>
            </w:r>
            <w:proofErr w:type="spellEnd"/>
            <w:r>
              <w:rPr>
                <w:rFonts w:ascii="Arial" w:hAnsi="Arial" w:cs="Arial"/>
                <w:sz w:val="20"/>
              </w:rPr>
              <w:t xml:space="preserve"> to each link.</w:t>
            </w:r>
          </w:p>
        </w:tc>
        <w:tc>
          <w:tcPr>
            <w:tcW w:w="1800" w:type="dxa"/>
          </w:tcPr>
          <w:p w14:paraId="16602581" w14:textId="136EFB27" w:rsidR="00951026" w:rsidRPr="00025167" w:rsidRDefault="00951026" w:rsidP="00951026">
            <w:pPr>
              <w:rPr>
                <w:rFonts w:ascii="Arial" w:hAnsi="Arial" w:cs="Arial"/>
                <w:b/>
                <w:bCs/>
                <w:sz w:val="20"/>
              </w:rPr>
            </w:pPr>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from the MLD to each link"</w:t>
            </w:r>
          </w:p>
        </w:tc>
        <w:tc>
          <w:tcPr>
            <w:tcW w:w="2880" w:type="dxa"/>
          </w:tcPr>
          <w:p w14:paraId="1851B7AD" w14:textId="5AAB7066" w:rsidR="00951026" w:rsidRPr="003B7A63" w:rsidRDefault="00E86753" w:rsidP="00951026">
            <w:pPr>
              <w:rPr>
                <w:ins w:id="28" w:author="Akhmetov, Dmitry" w:date="2022-09-06T12:27:00Z"/>
                <w:rFonts w:ascii="Arial" w:hAnsi="Arial" w:cs="Arial"/>
                <w:sz w:val="20"/>
              </w:rPr>
            </w:pPr>
            <w:ins w:id="29" w:author="Akhmetov, Dmitry" w:date="2022-09-06T12:25:00Z">
              <w:r w:rsidRPr="003B7A63">
                <w:rPr>
                  <w:rFonts w:ascii="Arial" w:hAnsi="Arial" w:cs="Arial"/>
                  <w:sz w:val="20"/>
                </w:rPr>
                <w:t>Rejected</w:t>
              </w:r>
            </w:ins>
          </w:p>
          <w:p w14:paraId="7E03E2ED" w14:textId="77777777" w:rsidR="006B5958" w:rsidRPr="003B7A63" w:rsidRDefault="006B5958" w:rsidP="00951026">
            <w:pPr>
              <w:rPr>
                <w:ins w:id="30" w:author="Akhmetov, Dmitry" w:date="2022-09-06T12:25:00Z"/>
                <w:rFonts w:ascii="Arial" w:hAnsi="Arial" w:cs="Arial"/>
                <w:sz w:val="20"/>
              </w:rPr>
            </w:pPr>
          </w:p>
          <w:p w14:paraId="198D4D8B" w14:textId="77777777" w:rsidR="00E86753" w:rsidRPr="003B7A63" w:rsidRDefault="00B84CC9" w:rsidP="00951026">
            <w:pPr>
              <w:rPr>
                <w:ins w:id="31" w:author="Akhmetov, Dmitry" w:date="2022-09-06T12:27:00Z"/>
                <w:rFonts w:ascii="Arial" w:hAnsi="Arial" w:cs="Arial"/>
                <w:sz w:val="20"/>
              </w:rPr>
            </w:pPr>
            <w:ins w:id="32" w:author="Akhmetov, Dmitry" w:date="2022-09-06T12:26:00Z">
              <w:r w:rsidRPr="003B7A63">
                <w:rPr>
                  <w:rFonts w:ascii="Arial" w:hAnsi="Arial" w:cs="Arial"/>
                  <w:sz w:val="20"/>
                </w:rPr>
                <w:t xml:space="preserve">Per Clause </w:t>
              </w:r>
              <w:r w:rsidRPr="003B7A63">
                <w:rPr>
                  <w:rFonts w:ascii="Arial" w:hAnsi="Arial" w:cs="Arial"/>
                  <w:color w:val="000000"/>
                  <w:sz w:val="20"/>
                </w:rPr>
                <w:t>8.3.5.5 PHY-</w:t>
              </w:r>
              <w:proofErr w:type="spellStart"/>
              <w:r w:rsidRPr="003B7A63">
                <w:rPr>
                  <w:rFonts w:ascii="Arial" w:hAnsi="Arial" w:cs="Arial"/>
                  <w:color w:val="000000"/>
                  <w:sz w:val="20"/>
                </w:rPr>
                <w:t>TXSTART.request</w:t>
              </w:r>
              <w:proofErr w:type="spellEnd"/>
              <w:r w:rsidRPr="003B7A63">
                <w:t xml:space="preserve"> </w:t>
              </w:r>
            </w:ins>
            <w:ins w:id="33" w:author="Akhmetov, Dmitry" w:date="2022-09-06T12:25:00Z">
              <w:r w:rsidR="00E86753" w:rsidRPr="003B7A63">
                <w:rPr>
                  <w:rFonts w:ascii="Arial" w:hAnsi="Arial" w:cs="Arial"/>
                  <w:sz w:val="20"/>
                </w:rPr>
                <w:t>primit</w:t>
              </w:r>
            </w:ins>
            <w:ins w:id="34" w:author="Akhmetov, Dmitry" w:date="2022-09-06T12:26:00Z">
              <w:r w:rsidR="00E86753" w:rsidRPr="003B7A63">
                <w:rPr>
                  <w:rFonts w:ascii="Arial" w:hAnsi="Arial" w:cs="Arial"/>
                  <w:sz w:val="20"/>
                </w:rPr>
                <w:t>ive</w:t>
              </w:r>
              <w:r w:rsidRPr="003B7A63">
                <w:rPr>
                  <w:rFonts w:ascii="Arial" w:hAnsi="Arial" w:cs="Arial"/>
                  <w:sz w:val="20"/>
                </w:rPr>
                <w:t xml:space="preserve"> is </w:t>
              </w:r>
              <w:r w:rsidR="00D23ACE" w:rsidRPr="003B7A63">
                <w:rPr>
                  <w:rFonts w:ascii="Arial" w:hAnsi="Arial" w:cs="Arial"/>
                  <w:sz w:val="20"/>
                </w:rPr>
                <w:t>a request o</w:t>
              </w:r>
            </w:ins>
            <w:ins w:id="35" w:author="Akhmetov, Dmitry" w:date="2022-09-06T12:27:00Z">
              <w:r w:rsidR="00D23ACE" w:rsidRPr="003B7A63">
                <w:rPr>
                  <w:rFonts w:ascii="Arial" w:hAnsi="Arial" w:cs="Arial"/>
                  <w:sz w:val="20"/>
                </w:rPr>
                <w:t>f a MAC sublayer to the PHY to initiate transmission</w:t>
              </w:r>
              <w:r w:rsidR="006B5958" w:rsidRPr="003B7A63">
                <w:rPr>
                  <w:rFonts w:ascii="Arial" w:hAnsi="Arial" w:cs="Arial"/>
                  <w:sz w:val="20"/>
                </w:rPr>
                <w:t>.</w:t>
              </w:r>
            </w:ins>
          </w:p>
          <w:p w14:paraId="018B7E37" w14:textId="15FE03A6" w:rsidR="006B5958" w:rsidRPr="003B7A63" w:rsidRDefault="006B5958" w:rsidP="00951026">
            <w:pPr>
              <w:rPr>
                <w:rFonts w:ascii="Arial" w:hAnsi="Arial" w:cs="Arial"/>
                <w:sz w:val="20"/>
              </w:rPr>
            </w:pPr>
            <w:ins w:id="36" w:author="Akhmetov, Dmitry" w:date="2022-09-06T12:27:00Z">
              <w:r w:rsidRPr="003B7A63">
                <w:rPr>
                  <w:rFonts w:ascii="Arial" w:hAnsi="Arial" w:cs="Arial"/>
                  <w:sz w:val="20"/>
                </w:rPr>
                <w:t xml:space="preserve">Therefore MLD does not </w:t>
              </w:r>
            </w:ins>
            <w:ins w:id="37" w:author="Akhmetov, Dmitry" w:date="2022-09-06T12:28:00Z">
              <w:r w:rsidR="006C4424" w:rsidRPr="003B7A63">
                <w:rPr>
                  <w:rFonts w:ascii="Arial" w:hAnsi="Arial" w:cs="Arial"/>
                  <w:sz w:val="20"/>
                </w:rPr>
                <w:t>request any MAC of a STA to initiate transmission, but individual MAC of a STA</w:t>
              </w:r>
            </w:ins>
            <w:ins w:id="38" w:author="Akhmetov, Dmitry" w:date="2022-09-06T18:33:00Z">
              <w:r w:rsidR="000157FB">
                <w:rPr>
                  <w:rFonts w:ascii="Arial" w:hAnsi="Arial" w:cs="Arial"/>
                  <w:sz w:val="20"/>
                </w:rPr>
                <w:t xml:space="preserve"> does</w:t>
              </w:r>
            </w:ins>
          </w:p>
        </w:tc>
      </w:tr>
      <w:tr w:rsidR="00951026" w:rsidRPr="00025167" w14:paraId="4F5D28A6" w14:textId="77777777" w:rsidTr="00FB47EA">
        <w:tc>
          <w:tcPr>
            <w:tcW w:w="895" w:type="dxa"/>
          </w:tcPr>
          <w:p w14:paraId="7763F837" w14:textId="54BA118C" w:rsidR="00951026" w:rsidRPr="00025167" w:rsidRDefault="00951026" w:rsidP="00951026">
            <w:pPr>
              <w:rPr>
                <w:rFonts w:ascii="Arial" w:hAnsi="Arial" w:cs="Arial"/>
                <w:b/>
                <w:bCs/>
                <w:sz w:val="20"/>
              </w:rPr>
            </w:pPr>
            <w:r>
              <w:rPr>
                <w:rFonts w:ascii="Arial" w:hAnsi="Arial" w:cs="Arial"/>
                <w:sz w:val="20"/>
              </w:rPr>
              <w:lastRenderedPageBreak/>
              <w:t>11250</w:t>
            </w:r>
          </w:p>
        </w:tc>
        <w:tc>
          <w:tcPr>
            <w:tcW w:w="1080" w:type="dxa"/>
          </w:tcPr>
          <w:p w14:paraId="51364D44" w14:textId="01400C0B" w:rsidR="00951026" w:rsidRPr="00025167" w:rsidRDefault="00951026" w:rsidP="00951026">
            <w:pPr>
              <w:rPr>
                <w:rFonts w:ascii="Arial" w:hAnsi="Arial" w:cs="Arial"/>
                <w:b/>
                <w:bCs/>
                <w:sz w:val="20"/>
              </w:rPr>
            </w:pPr>
            <w:r>
              <w:rPr>
                <w:rFonts w:ascii="Arial" w:hAnsi="Arial" w:cs="Arial"/>
                <w:sz w:val="20"/>
              </w:rPr>
              <w:t>Peshal Nayak</w:t>
            </w:r>
          </w:p>
        </w:tc>
        <w:tc>
          <w:tcPr>
            <w:tcW w:w="3330" w:type="dxa"/>
          </w:tcPr>
          <w:p w14:paraId="2C74B1CA" w14:textId="23A5C1B0" w:rsidR="00951026" w:rsidRPr="00025167" w:rsidRDefault="00951026" w:rsidP="00951026">
            <w:pPr>
              <w:rPr>
                <w:rFonts w:ascii="Arial" w:hAnsi="Arial" w:cs="Arial"/>
                <w:b/>
                <w:bCs/>
                <w:sz w:val="20"/>
              </w:rPr>
            </w:pPr>
            <w:r>
              <w:rPr>
                <w:rFonts w:ascii="Arial" w:hAnsi="Arial" w:cs="Arial"/>
                <w:sz w:val="20"/>
              </w:rPr>
              <w:t>How long can the STA keep its backoff at zero.</w:t>
            </w:r>
          </w:p>
        </w:tc>
        <w:tc>
          <w:tcPr>
            <w:tcW w:w="1800" w:type="dxa"/>
          </w:tcPr>
          <w:p w14:paraId="13D55A64" w14:textId="29045175" w:rsidR="00951026" w:rsidRPr="00025167" w:rsidRDefault="00951026" w:rsidP="00951026">
            <w:pPr>
              <w:rPr>
                <w:rFonts w:ascii="Arial" w:hAnsi="Arial" w:cs="Arial"/>
                <w:b/>
                <w:bCs/>
                <w:sz w:val="20"/>
              </w:rPr>
            </w:pPr>
            <w:r>
              <w:rPr>
                <w:rFonts w:ascii="Arial" w:hAnsi="Arial" w:cs="Arial"/>
                <w:sz w:val="20"/>
              </w:rPr>
              <w:t>The spec needs to define how long the STA can keep its backoff at zero.</w:t>
            </w:r>
          </w:p>
        </w:tc>
        <w:tc>
          <w:tcPr>
            <w:tcW w:w="2880" w:type="dxa"/>
          </w:tcPr>
          <w:p w14:paraId="5267D6F0" w14:textId="77777777" w:rsidR="00951026" w:rsidRPr="003B7A63" w:rsidRDefault="00395F21" w:rsidP="00951026">
            <w:pPr>
              <w:rPr>
                <w:ins w:id="39" w:author="Akhmetov, Dmitry" w:date="2022-09-06T12:28:00Z"/>
                <w:rFonts w:ascii="Arial" w:hAnsi="Arial" w:cs="Arial"/>
                <w:sz w:val="20"/>
              </w:rPr>
            </w:pPr>
            <w:ins w:id="40" w:author="Akhmetov, Dmitry" w:date="2022-09-06T12:28:00Z">
              <w:r w:rsidRPr="003B7A63">
                <w:rPr>
                  <w:rFonts w:ascii="Arial" w:hAnsi="Arial" w:cs="Arial"/>
                  <w:sz w:val="20"/>
                </w:rPr>
                <w:t>Rejected.</w:t>
              </w:r>
            </w:ins>
          </w:p>
          <w:p w14:paraId="44516ED0" w14:textId="77777777" w:rsidR="00395F21" w:rsidRPr="003B7A63" w:rsidRDefault="00395F21" w:rsidP="00951026">
            <w:pPr>
              <w:rPr>
                <w:ins w:id="41" w:author="Akhmetov, Dmitry" w:date="2022-09-06T12:29:00Z"/>
                <w:rFonts w:ascii="Arial" w:hAnsi="Arial" w:cs="Arial"/>
                <w:sz w:val="20"/>
              </w:rPr>
            </w:pPr>
          </w:p>
          <w:p w14:paraId="7AF97728" w14:textId="2D1EEC43" w:rsidR="00395F21" w:rsidRPr="003B7A63" w:rsidRDefault="0098594A" w:rsidP="00951026">
            <w:pPr>
              <w:rPr>
                <w:rFonts w:ascii="Arial" w:hAnsi="Arial" w:cs="Arial"/>
                <w:sz w:val="20"/>
              </w:rPr>
            </w:pPr>
            <w:ins w:id="42" w:author="Akhmetov, Dmitry" w:date="2022-09-06T12:31:00Z">
              <w:r w:rsidRPr="003B7A63">
                <w:rPr>
                  <w:rFonts w:ascii="Arial" w:hAnsi="Arial" w:cs="Arial"/>
                  <w:sz w:val="20"/>
                </w:rPr>
                <w:t xml:space="preserve">There is no restriction on how long </w:t>
              </w:r>
              <w:r w:rsidR="0077578A" w:rsidRPr="003B7A63">
                <w:rPr>
                  <w:rFonts w:ascii="Arial" w:hAnsi="Arial" w:cs="Arial"/>
                  <w:sz w:val="20"/>
                </w:rPr>
                <w:t>a STA can keep its backoff at zero</w:t>
              </w:r>
            </w:ins>
            <w:ins w:id="43" w:author="Akhmetov, Dmitry" w:date="2022-09-06T12:32:00Z">
              <w:r w:rsidR="0077578A" w:rsidRPr="003B7A63">
                <w:rPr>
                  <w:rFonts w:ascii="Arial" w:hAnsi="Arial" w:cs="Arial"/>
                  <w:sz w:val="20"/>
                </w:rPr>
                <w:t xml:space="preserve">. The amount of “wait time” is dictated by internal logic </w:t>
              </w:r>
              <w:r w:rsidR="00125A3A" w:rsidRPr="003B7A63">
                <w:rPr>
                  <w:rFonts w:ascii="Arial" w:hAnsi="Arial" w:cs="Arial"/>
                  <w:sz w:val="20"/>
                </w:rPr>
                <w:t xml:space="preserve">of a given product. </w:t>
              </w:r>
            </w:ins>
          </w:p>
        </w:tc>
      </w:tr>
      <w:tr w:rsidR="00951026" w:rsidRPr="00025167" w14:paraId="4FA88141" w14:textId="77777777" w:rsidTr="00FB47EA">
        <w:tc>
          <w:tcPr>
            <w:tcW w:w="895" w:type="dxa"/>
          </w:tcPr>
          <w:p w14:paraId="325396B9" w14:textId="111AAFDB" w:rsidR="00951026" w:rsidRPr="00025167" w:rsidRDefault="00951026" w:rsidP="00951026">
            <w:pPr>
              <w:rPr>
                <w:rFonts w:ascii="Arial" w:hAnsi="Arial" w:cs="Arial"/>
                <w:b/>
                <w:bCs/>
                <w:sz w:val="20"/>
              </w:rPr>
            </w:pPr>
            <w:r>
              <w:rPr>
                <w:rFonts w:ascii="Arial" w:hAnsi="Arial" w:cs="Arial"/>
                <w:sz w:val="20"/>
              </w:rPr>
              <w:t>11448</w:t>
            </w:r>
          </w:p>
        </w:tc>
        <w:tc>
          <w:tcPr>
            <w:tcW w:w="1080" w:type="dxa"/>
          </w:tcPr>
          <w:p w14:paraId="4BCA1757" w14:textId="47D91E54" w:rsidR="00951026" w:rsidRPr="00025167" w:rsidRDefault="00951026" w:rsidP="00951026">
            <w:pPr>
              <w:rPr>
                <w:rFonts w:ascii="Arial" w:hAnsi="Arial" w:cs="Arial"/>
                <w:b/>
                <w:bCs/>
                <w:sz w:val="20"/>
              </w:rPr>
            </w:pPr>
            <w:r>
              <w:rPr>
                <w:rFonts w:ascii="Arial" w:hAnsi="Arial" w:cs="Arial"/>
                <w:sz w:val="20"/>
              </w:rPr>
              <w:t>Gaurang Naik</w:t>
            </w:r>
          </w:p>
        </w:tc>
        <w:tc>
          <w:tcPr>
            <w:tcW w:w="3330" w:type="dxa"/>
          </w:tcPr>
          <w:p w14:paraId="29208A1D" w14:textId="25B5CB26" w:rsidR="00951026" w:rsidRPr="00025167" w:rsidRDefault="00951026" w:rsidP="00951026">
            <w:pPr>
              <w:rPr>
                <w:rFonts w:ascii="Arial" w:hAnsi="Arial" w:cs="Arial"/>
                <w:b/>
                <w:bCs/>
                <w:sz w:val="20"/>
              </w:rPr>
            </w:pPr>
            <w:r>
              <w:rPr>
                <w:rFonts w:ascii="Arial" w:hAnsi="Arial" w:cs="Arial"/>
                <w:sz w:val="20"/>
              </w:rPr>
              <w:t>Replace 'STA of an MLD' with 'STA affiliated with an MLD'. Similarly, replace 'STA of an MLD' with 'STA affiliated with an MLD' on L46.</w:t>
            </w:r>
          </w:p>
        </w:tc>
        <w:tc>
          <w:tcPr>
            <w:tcW w:w="1800" w:type="dxa"/>
          </w:tcPr>
          <w:p w14:paraId="605F41DE" w14:textId="4A3F3BE2" w:rsidR="00951026" w:rsidRPr="00025167" w:rsidRDefault="00951026" w:rsidP="00951026">
            <w:pPr>
              <w:rPr>
                <w:rFonts w:ascii="Arial" w:hAnsi="Arial" w:cs="Arial"/>
                <w:b/>
                <w:bCs/>
                <w:sz w:val="20"/>
              </w:rPr>
            </w:pPr>
            <w:r>
              <w:rPr>
                <w:rFonts w:ascii="Arial" w:hAnsi="Arial" w:cs="Arial"/>
                <w:sz w:val="20"/>
              </w:rPr>
              <w:t>As in comment</w:t>
            </w:r>
          </w:p>
        </w:tc>
        <w:tc>
          <w:tcPr>
            <w:tcW w:w="2880" w:type="dxa"/>
          </w:tcPr>
          <w:p w14:paraId="5B82FAC1" w14:textId="77777777" w:rsidR="00951026" w:rsidRDefault="000E0DD0" w:rsidP="00951026">
            <w:pPr>
              <w:rPr>
                <w:ins w:id="44" w:author="Akhmetov, Dmitry" w:date="2022-09-06T14:37:00Z"/>
                <w:rFonts w:ascii="Arial" w:hAnsi="Arial" w:cs="Arial"/>
                <w:sz w:val="20"/>
              </w:rPr>
            </w:pPr>
            <w:ins w:id="45" w:author="Akhmetov, Dmitry" w:date="2022-09-06T12:34:00Z">
              <w:r w:rsidRPr="003B7A63">
                <w:rPr>
                  <w:rFonts w:ascii="Arial" w:hAnsi="Arial" w:cs="Arial"/>
                  <w:sz w:val="20"/>
                </w:rPr>
                <w:t>Accepted</w:t>
              </w:r>
            </w:ins>
          </w:p>
          <w:p w14:paraId="40770CA1" w14:textId="77777777" w:rsidR="00505624" w:rsidRDefault="00505624" w:rsidP="00951026">
            <w:pPr>
              <w:rPr>
                <w:ins w:id="46" w:author="Akhmetov, Dmitry" w:date="2022-09-06T14:37:00Z"/>
                <w:rFonts w:ascii="Arial" w:hAnsi="Arial" w:cs="Arial"/>
                <w:sz w:val="20"/>
              </w:rPr>
            </w:pPr>
          </w:p>
          <w:p w14:paraId="322C5B59" w14:textId="628E7D99" w:rsidR="00505624" w:rsidRDefault="00505624" w:rsidP="00505624">
            <w:pPr>
              <w:rPr>
                <w:ins w:id="47" w:author="Akhmetov, Dmitry" w:date="2022-09-06T14:37:00Z"/>
                <w:sz w:val="20"/>
              </w:rPr>
            </w:pPr>
            <w:ins w:id="48" w:author="Akhmetov, Dmitry" w:date="2022-09-06T14:37:00Z">
              <w:r>
                <w:rPr>
                  <w:b/>
                  <w:bCs/>
                  <w:sz w:val="16"/>
                  <w:szCs w:val="16"/>
                </w:rPr>
                <w:t xml:space="preserve">TGbe editor:  </w:t>
              </w:r>
              <w:r>
                <w:rPr>
                  <w:sz w:val="16"/>
                  <w:szCs w:val="16"/>
                </w:rPr>
                <w:t>Apply the changes tagged with #</w:t>
              </w:r>
              <w:r>
                <w:rPr>
                  <w:sz w:val="16"/>
                </w:rPr>
                <w:t>1</w:t>
              </w:r>
              <w:r>
                <w:rPr>
                  <w:sz w:val="16"/>
                </w:rPr>
                <w:t>1448</w:t>
              </w:r>
              <w:r>
                <w:rPr>
                  <w:sz w:val="16"/>
                  <w:szCs w:val="16"/>
                </w:rPr>
                <w:t xml:space="preserve"> in this document</w:t>
              </w:r>
              <w:r>
                <w:rPr>
                  <w:sz w:val="20"/>
                </w:rPr>
                <w:t xml:space="preserve"> </w:t>
              </w:r>
            </w:ins>
          </w:p>
          <w:p w14:paraId="416EB87E" w14:textId="4ADAA19E" w:rsidR="00505624" w:rsidRPr="003B7A63" w:rsidRDefault="00505624" w:rsidP="00951026">
            <w:pPr>
              <w:rPr>
                <w:rFonts w:ascii="Arial" w:hAnsi="Arial" w:cs="Arial"/>
                <w:sz w:val="20"/>
              </w:rPr>
            </w:pPr>
          </w:p>
        </w:tc>
      </w:tr>
      <w:tr w:rsidR="00951026" w:rsidRPr="00025167" w14:paraId="0EDB30AC" w14:textId="77777777" w:rsidTr="00FB47EA">
        <w:tc>
          <w:tcPr>
            <w:tcW w:w="895" w:type="dxa"/>
          </w:tcPr>
          <w:p w14:paraId="0BE9A80B" w14:textId="6F6D6394" w:rsidR="00951026" w:rsidRPr="00025167" w:rsidRDefault="00951026" w:rsidP="00951026">
            <w:pPr>
              <w:rPr>
                <w:rFonts w:ascii="Arial" w:hAnsi="Arial" w:cs="Arial"/>
                <w:b/>
                <w:bCs/>
                <w:sz w:val="20"/>
              </w:rPr>
            </w:pPr>
            <w:r>
              <w:rPr>
                <w:rFonts w:ascii="Arial" w:hAnsi="Arial" w:cs="Arial"/>
                <w:sz w:val="20"/>
              </w:rPr>
              <w:t>12283</w:t>
            </w:r>
          </w:p>
        </w:tc>
        <w:tc>
          <w:tcPr>
            <w:tcW w:w="1080" w:type="dxa"/>
          </w:tcPr>
          <w:p w14:paraId="1DE068F8" w14:textId="52920BDE" w:rsidR="00951026" w:rsidRPr="00025167" w:rsidRDefault="00951026" w:rsidP="00951026">
            <w:pPr>
              <w:rPr>
                <w:rFonts w:ascii="Arial" w:hAnsi="Arial" w:cs="Arial"/>
                <w:b/>
                <w:bCs/>
                <w:sz w:val="20"/>
              </w:rPr>
            </w:pPr>
            <w:r>
              <w:rPr>
                <w:rFonts w:ascii="Arial" w:hAnsi="Arial" w:cs="Arial"/>
                <w:sz w:val="20"/>
              </w:rPr>
              <w:t>KENGO NAGATA</w:t>
            </w:r>
          </w:p>
        </w:tc>
        <w:tc>
          <w:tcPr>
            <w:tcW w:w="3330" w:type="dxa"/>
          </w:tcPr>
          <w:p w14:paraId="1CBFC6F2" w14:textId="76E92716" w:rsidR="00951026" w:rsidRPr="00025167" w:rsidRDefault="00951026" w:rsidP="00951026">
            <w:pPr>
              <w:rPr>
                <w:rFonts w:ascii="Arial" w:hAnsi="Arial" w:cs="Arial"/>
                <w:b/>
                <w:bCs/>
                <w:sz w:val="20"/>
              </w:rPr>
            </w:pPr>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for each link." It is not clear that which entity align the start time of each link. It should be clarified that the MLD shall issue the PHY-</w:t>
            </w:r>
            <w:proofErr w:type="spellStart"/>
            <w:r>
              <w:rPr>
                <w:rFonts w:ascii="Arial" w:hAnsi="Arial" w:cs="Arial"/>
                <w:sz w:val="20"/>
              </w:rPr>
              <w:t>TXSTART.request</w:t>
            </w:r>
            <w:proofErr w:type="spellEnd"/>
            <w:r>
              <w:rPr>
                <w:rFonts w:ascii="Arial" w:hAnsi="Arial" w:cs="Arial"/>
                <w:sz w:val="20"/>
              </w:rPr>
              <w:t xml:space="preserve"> to each link.</w:t>
            </w:r>
          </w:p>
        </w:tc>
        <w:tc>
          <w:tcPr>
            <w:tcW w:w="1800" w:type="dxa"/>
          </w:tcPr>
          <w:p w14:paraId="043FFF3E" w14:textId="698D7CF6" w:rsidR="00951026" w:rsidRPr="00025167" w:rsidRDefault="00951026" w:rsidP="00951026">
            <w:pPr>
              <w:rPr>
                <w:rFonts w:ascii="Arial" w:hAnsi="Arial" w:cs="Arial"/>
                <w:b/>
                <w:bCs/>
                <w:sz w:val="20"/>
              </w:rPr>
            </w:pPr>
            <w:r>
              <w:rPr>
                <w:rFonts w:ascii="Arial" w:hAnsi="Arial" w:cs="Arial"/>
                <w:sz w:val="20"/>
              </w:rPr>
              <w:t>"Each STA... shall ensure that the EDCA rules on each link permit access to the medium on all the links at the time of issuance of the PHY-</w:t>
            </w:r>
            <w:proofErr w:type="spellStart"/>
            <w:r>
              <w:rPr>
                <w:rFonts w:ascii="Arial" w:hAnsi="Arial" w:cs="Arial"/>
                <w:sz w:val="20"/>
              </w:rPr>
              <w:t>TXSTART.request</w:t>
            </w:r>
            <w:proofErr w:type="spellEnd"/>
            <w:r>
              <w:rPr>
                <w:rFonts w:ascii="Arial" w:hAnsi="Arial" w:cs="Arial"/>
                <w:sz w:val="20"/>
              </w:rPr>
              <w:t xml:space="preserve"> from the MLD to each link"</w:t>
            </w:r>
          </w:p>
        </w:tc>
        <w:tc>
          <w:tcPr>
            <w:tcW w:w="2880" w:type="dxa"/>
          </w:tcPr>
          <w:p w14:paraId="2F57B19A" w14:textId="77777777" w:rsidR="002870D7" w:rsidRPr="003B7A63" w:rsidRDefault="002870D7" w:rsidP="002870D7">
            <w:pPr>
              <w:rPr>
                <w:ins w:id="49" w:author="Akhmetov, Dmitry" w:date="2022-09-06T12:36:00Z"/>
                <w:rFonts w:ascii="Arial" w:hAnsi="Arial" w:cs="Arial"/>
                <w:sz w:val="20"/>
              </w:rPr>
            </w:pPr>
            <w:ins w:id="50" w:author="Akhmetov, Dmitry" w:date="2022-09-06T12:36:00Z">
              <w:r w:rsidRPr="003B7A63">
                <w:rPr>
                  <w:rFonts w:ascii="Arial" w:hAnsi="Arial" w:cs="Arial"/>
                  <w:sz w:val="20"/>
                </w:rPr>
                <w:t>Rejected</w:t>
              </w:r>
            </w:ins>
          </w:p>
          <w:p w14:paraId="5245371D" w14:textId="77777777" w:rsidR="002870D7" w:rsidRPr="003B7A63" w:rsidRDefault="002870D7" w:rsidP="002870D7">
            <w:pPr>
              <w:rPr>
                <w:ins w:id="51" w:author="Akhmetov, Dmitry" w:date="2022-09-06T12:36:00Z"/>
                <w:rFonts w:ascii="Arial" w:hAnsi="Arial" w:cs="Arial"/>
                <w:sz w:val="20"/>
              </w:rPr>
            </w:pPr>
          </w:p>
          <w:p w14:paraId="44602907" w14:textId="77777777" w:rsidR="002870D7" w:rsidRPr="003B7A63" w:rsidRDefault="002870D7" w:rsidP="002870D7">
            <w:pPr>
              <w:rPr>
                <w:ins w:id="52" w:author="Akhmetov, Dmitry" w:date="2022-09-06T12:36:00Z"/>
                <w:rFonts w:ascii="Arial" w:hAnsi="Arial" w:cs="Arial"/>
                <w:sz w:val="20"/>
              </w:rPr>
            </w:pPr>
            <w:ins w:id="53" w:author="Akhmetov, Dmitry" w:date="2022-09-06T12:36:00Z">
              <w:r w:rsidRPr="003B7A63">
                <w:rPr>
                  <w:rFonts w:ascii="Arial" w:hAnsi="Arial" w:cs="Arial"/>
                  <w:sz w:val="20"/>
                </w:rPr>
                <w:t xml:space="preserve">Per Clause </w:t>
              </w:r>
              <w:r w:rsidRPr="003B7A63">
                <w:rPr>
                  <w:rFonts w:ascii="Arial" w:hAnsi="Arial" w:cs="Arial"/>
                  <w:color w:val="000000"/>
                  <w:sz w:val="20"/>
                </w:rPr>
                <w:t>8.3.5.5 PHY-</w:t>
              </w:r>
              <w:proofErr w:type="spellStart"/>
              <w:r w:rsidRPr="003B7A63">
                <w:rPr>
                  <w:rFonts w:ascii="Arial" w:hAnsi="Arial" w:cs="Arial"/>
                  <w:color w:val="000000"/>
                  <w:sz w:val="20"/>
                </w:rPr>
                <w:t>TXSTART.request</w:t>
              </w:r>
              <w:proofErr w:type="spellEnd"/>
              <w:r w:rsidRPr="003B7A63">
                <w:t xml:space="preserve"> </w:t>
              </w:r>
              <w:r w:rsidRPr="003B7A63">
                <w:rPr>
                  <w:rFonts w:ascii="Arial" w:hAnsi="Arial" w:cs="Arial"/>
                  <w:sz w:val="20"/>
                </w:rPr>
                <w:t>primitive is a request of a MAC sublayer to the PHY to initiate transmission.</w:t>
              </w:r>
            </w:ins>
          </w:p>
          <w:p w14:paraId="262FB262" w14:textId="1EB26E3F" w:rsidR="00951026" w:rsidRPr="003B7A63" w:rsidRDefault="002870D7" w:rsidP="002870D7">
            <w:pPr>
              <w:rPr>
                <w:rFonts w:ascii="Arial" w:hAnsi="Arial" w:cs="Arial"/>
                <w:sz w:val="20"/>
              </w:rPr>
            </w:pPr>
            <w:ins w:id="54" w:author="Akhmetov, Dmitry" w:date="2022-09-06T12:36:00Z">
              <w:r w:rsidRPr="003B7A63">
                <w:rPr>
                  <w:rFonts w:ascii="Arial" w:hAnsi="Arial" w:cs="Arial"/>
                  <w:sz w:val="20"/>
                </w:rPr>
                <w:t>Therefore MLD does not request MAC of a</w:t>
              </w:r>
            </w:ins>
            <w:ins w:id="55" w:author="Akhmetov, Dmitry" w:date="2022-09-06T14:17:00Z">
              <w:r w:rsidR="00DC391F">
                <w:rPr>
                  <w:rFonts w:ascii="Arial" w:hAnsi="Arial" w:cs="Arial"/>
                  <w:sz w:val="20"/>
                </w:rPr>
                <w:t>ny</w:t>
              </w:r>
            </w:ins>
            <w:ins w:id="56" w:author="Akhmetov, Dmitry" w:date="2022-09-06T12:36:00Z">
              <w:r w:rsidRPr="003B7A63">
                <w:rPr>
                  <w:rFonts w:ascii="Arial" w:hAnsi="Arial" w:cs="Arial"/>
                  <w:sz w:val="20"/>
                </w:rPr>
                <w:t xml:space="preserve"> STA to initiate transmission</w:t>
              </w:r>
            </w:ins>
            <w:ins w:id="57" w:author="Akhmetov, Dmitry" w:date="2022-09-06T18:33:00Z">
              <w:r w:rsidR="003F1234">
                <w:rPr>
                  <w:rFonts w:ascii="Arial" w:hAnsi="Arial" w:cs="Arial"/>
                  <w:sz w:val="20"/>
                </w:rPr>
                <w:t xml:space="preserve"> but </w:t>
              </w:r>
            </w:ins>
            <w:ins w:id="58" w:author="Akhmetov, Dmitry" w:date="2022-09-06T14:17:00Z">
              <w:r w:rsidR="001A32BB">
                <w:rPr>
                  <w:rFonts w:ascii="Arial" w:hAnsi="Arial" w:cs="Arial"/>
                  <w:sz w:val="20"/>
                </w:rPr>
                <w:t>M</w:t>
              </w:r>
            </w:ins>
            <w:ins w:id="59" w:author="Akhmetov, Dmitry" w:date="2022-09-06T12:36:00Z">
              <w:r w:rsidRPr="003B7A63">
                <w:rPr>
                  <w:rFonts w:ascii="Arial" w:hAnsi="Arial" w:cs="Arial"/>
                  <w:sz w:val="20"/>
                </w:rPr>
                <w:t>AC of a</w:t>
              </w:r>
            </w:ins>
            <w:ins w:id="60" w:author="Akhmetov, Dmitry" w:date="2022-09-06T12:49:00Z">
              <w:r w:rsidR="005975E3" w:rsidRPr="003B7A63">
                <w:rPr>
                  <w:rFonts w:ascii="Arial" w:hAnsi="Arial" w:cs="Arial"/>
                  <w:sz w:val="20"/>
                </w:rPr>
                <w:t xml:space="preserve">n individual </w:t>
              </w:r>
            </w:ins>
            <w:ins w:id="61" w:author="Akhmetov, Dmitry" w:date="2022-09-06T12:36:00Z">
              <w:r w:rsidRPr="003B7A63">
                <w:rPr>
                  <w:rFonts w:ascii="Arial" w:hAnsi="Arial" w:cs="Arial"/>
                  <w:sz w:val="20"/>
                </w:rPr>
                <w:t>STA</w:t>
              </w:r>
            </w:ins>
            <w:ins w:id="62" w:author="Akhmetov, Dmitry" w:date="2022-09-06T18:33:00Z">
              <w:r w:rsidR="003F1234">
                <w:rPr>
                  <w:rFonts w:ascii="Arial" w:hAnsi="Arial" w:cs="Arial"/>
                  <w:sz w:val="20"/>
                </w:rPr>
                <w:t xml:space="preserve"> does</w:t>
              </w:r>
            </w:ins>
          </w:p>
        </w:tc>
      </w:tr>
      <w:tr w:rsidR="00951026" w:rsidRPr="00025167" w14:paraId="26B0ECD9" w14:textId="77777777" w:rsidTr="00FB47EA">
        <w:tc>
          <w:tcPr>
            <w:tcW w:w="895" w:type="dxa"/>
          </w:tcPr>
          <w:p w14:paraId="2E844187" w14:textId="47DE1B17" w:rsidR="00951026" w:rsidRPr="00025167" w:rsidRDefault="00951026" w:rsidP="00951026">
            <w:pPr>
              <w:rPr>
                <w:rFonts w:ascii="Arial" w:hAnsi="Arial" w:cs="Arial"/>
                <w:b/>
                <w:bCs/>
                <w:sz w:val="20"/>
              </w:rPr>
            </w:pPr>
            <w:r>
              <w:rPr>
                <w:rFonts w:ascii="Arial" w:hAnsi="Arial" w:cs="Arial"/>
                <w:sz w:val="20"/>
              </w:rPr>
              <w:t>12387</w:t>
            </w:r>
          </w:p>
        </w:tc>
        <w:tc>
          <w:tcPr>
            <w:tcW w:w="1080" w:type="dxa"/>
          </w:tcPr>
          <w:p w14:paraId="22D2AD63" w14:textId="2EC21A39" w:rsidR="00951026" w:rsidRPr="00025167" w:rsidRDefault="00951026" w:rsidP="00951026">
            <w:pPr>
              <w:rPr>
                <w:rFonts w:ascii="Arial" w:hAnsi="Arial" w:cs="Arial"/>
                <w:b/>
                <w:bCs/>
                <w:sz w:val="20"/>
              </w:rPr>
            </w:pPr>
            <w:r>
              <w:rPr>
                <w:rFonts w:ascii="Arial" w:hAnsi="Arial" w:cs="Arial"/>
                <w:sz w:val="20"/>
              </w:rPr>
              <w:t>Rojan Chitrakar</w:t>
            </w:r>
          </w:p>
        </w:tc>
        <w:tc>
          <w:tcPr>
            <w:tcW w:w="3330" w:type="dxa"/>
          </w:tcPr>
          <w:p w14:paraId="03B33FE2" w14:textId="73FFE0E0" w:rsidR="00951026" w:rsidRPr="00025167" w:rsidRDefault="00951026" w:rsidP="00951026">
            <w:pPr>
              <w:rPr>
                <w:rFonts w:ascii="Arial" w:hAnsi="Arial" w:cs="Arial"/>
                <w:b/>
                <w:bCs/>
                <w:sz w:val="20"/>
              </w:rPr>
            </w:pPr>
            <w:r>
              <w:rPr>
                <w:rFonts w:ascii="Arial" w:hAnsi="Arial" w:cs="Arial"/>
                <w:sz w:val="20"/>
              </w:rPr>
              <w:t>It would help to have an example with figure to understand the mechanism.</w:t>
            </w:r>
          </w:p>
        </w:tc>
        <w:tc>
          <w:tcPr>
            <w:tcW w:w="1800" w:type="dxa"/>
          </w:tcPr>
          <w:p w14:paraId="0EA678DA" w14:textId="3A62E6B7" w:rsidR="00951026" w:rsidRPr="00025167" w:rsidRDefault="00951026" w:rsidP="00951026">
            <w:pPr>
              <w:rPr>
                <w:rFonts w:ascii="Arial" w:hAnsi="Arial" w:cs="Arial"/>
                <w:b/>
                <w:bCs/>
                <w:sz w:val="20"/>
              </w:rPr>
            </w:pPr>
            <w:r>
              <w:rPr>
                <w:rFonts w:ascii="Arial" w:hAnsi="Arial" w:cs="Arial"/>
                <w:sz w:val="20"/>
              </w:rPr>
              <w:t>Provide an example with figure to illustrate the mechanism.</w:t>
            </w:r>
          </w:p>
        </w:tc>
        <w:tc>
          <w:tcPr>
            <w:tcW w:w="2880" w:type="dxa"/>
          </w:tcPr>
          <w:p w14:paraId="7A51421C" w14:textId="77777777" w:rsidR="00951026" w:rsidRPr="003B7A63" w:rsidRDefault="00E569B4" w:rsidP="00951026">
            <w:pPr>
              <w:rPr>
                <w:ins w:id="63" w:author="Akhmetov, Dmitry" w:date="2022-09-06T12:37:00Z"/>
                <w:rFonts w:ascii="Arial" w:hAnsi="Arial" w:cs="Arial"/>
                <w:sz w:val="20"/>
              </w:rPr>
            </w:pPr>
            <w:ins w:id="64" w:author="Akhmetov, Dmitry" w:date="2022-09-06T12:37:00Z">
              <w:r w:rsidRPr="003B7A63">
                <w:rPr>
                  <w:rFonts w:ascii="Arial" w:hAnsi="Arial" w:cs="Arial"/>
                  <w:sz w:val="20"/>
                </w:rPr>
                <w:t>Rejected.</w:t>
              </w:r>
            </w:ins>
          </w:p>
          <w:p w14:paraId="2376FC11" w14:textId="40AE8897" w:rsidR="00E569B4" w:rsidRPr="003B7A63" w:rsidRDefault="00303383" w:rsidP="00951026">
            <w:pPr>
              <w:rPr>
                <w:rFonts w:ascii="Arial" w:hAnsi="Arial" w:cs="Arial"/>
                <w:sz w:val="20"/>
              </w:rPr>
            </w:pPr>
            <w:ins w:id="65" w:author="Akhmetov, Dmitry" w:date="2022-09-06T12:48:00Z">
              <w:r w:rsidRPr="003B7A63">
                <w:rPr>
                  <w:rFonts w:ascii="Arial" w:hAnsi="Arial" w:cs="Arial"/>
                  <w:sz w:val="20"/>
                </w:rPr>
                <w:t>A commenter failed to identify technical issue</w:t>
              </w:r>
            </w:ins>
          </w:p>
        </w:tc>
      </w:tr>
      <w:tr w:rsidR="00951026" w:rsidRPr="00025167" w14:paraId="5DC69B65" w14:textId="77777777" w:rsidTr="00FB47EA">
        <w:tc>
          <w:tcPr>
            <w:tcW w:w="895" w:type="dxa"/>
          </w:tcPr>
          <w:p w14:paraId="7E373F14" w14:textId="6774C084" w:rsidR="00951026" w:rsidRPr="00BC252B" w:rsidRDefault="00951026" w:rsidP="00951026">
            <w:pPr>
              <w:rPr>
                <w:rFonts w:ascii="Arial" w:hAnsi="Arial" w:cs="Arial"/>
                <w:b/>
                <w:bCs/>
                <w:sz w:val="20"/>
              </w:rPr>
            </w:pPr>
            <w:r w:rsidRPr="00BC252B">
              <w:rPr>
                <w:rFonts w:ascii="Arial" w:hAnsi="Arial" w:cs="Arial"/>
                <w:sz w:val="20"/>
              </w:rPr>
              <w:t>12409</w:t>
            </w:r>
          </w:p>
        </w:tc>
        <w:tc>
          <w:tcPr>
            <w:tcW w:w="1080" w:type="dxa"/>
          </w:tcPr>
          <w:p w14:paraId="287BDF53" w14:textId="050A708F" w:rsidR="00951026" w:rsidRPr="00BC252B" w:rsidRDefault="00951026" w:rsidP="00951026">
            <w:pPr>
              <w:rPr>
                <w:rFonts w:ascii="Arial" w:hAnsi="Arial" w:cs="Arial"/>
                <w:b/>
                <w:bCs/>
                <w:sz w:val="20"/>
              </w:rPr>
            </w:pPr>
            <w:proofErr w:type="spellStart"/>
            <w:r w:rsidRPr="00BC252B">
              <w:rPr>
                <w:rFonts w:ascii="Arial" w:hAnsi="Arial" w:cs="Arial"/>
                <w:sz w:val="20"/>
              </w:rPr>
              <w:t>Juseong</w:t>
            </w:r>
            <w:proofErr w:type="spellEnd"/>
            <w:r w:rsidRPr="00BC252B">
              <w:rPr>
                <w:rFonts w:ascii="Arial" w:hAnsi="Arial" w:cs="Arial"/>
                <w:sz w:val="20"/>
              </w:rPr>
              <w:t xml:space="preserve"> Moon</w:t>
            </w:r>
          </w:p>
        </w:tc>
        <w:tc>
          <w:tcPr>
            <w:tcW w:w="3330" w:type="dxa"/>
          </w:tcPr>
          <w:p w14:paraId="4D49758E" w14:textId="7F39BF56" w:rsidR="00951026" w:rsidRPr="00BC252B" w:rsidRDefault="00951026" w:rsidP="00951026">
            <w:pPr>
              <w:rPr>
                <w:rFonts w:ascii="Arial" w:hAnsi="Arial" w:cs="Arial"/>
                <w:b/>
                <w:bCs/>
                <w:sz w:val="20"/>
              </w:rPr>
            </w:pPr>
            <w:r w:rsidRPr="00BC252B">
              <w:rPr>
                <w:rFonts w:ascii="Arial" w:hAnsi="Arial" w:cs="Arial"/>
                <w:sz w:val="20"/>
              </w:rPr>
              <w:t xml:space="preserve">When NSTR link pairs are more than 2, more description is </w:t>
            </w:r>
            <w:proofErr w:type="spellStart"/>
            <w:r w:rsidRPr="00BC252B">
              <w:rPr>
                <w:rFonts w:ascii="Arial" w:hAnsi="Arial" w:cs="Arial"/>
                <w:sz w:val="20"/>
              </w:rPr>
              <w:t>requied</w:t>
            </w:r>
            <w:proofErr w:type="spellEnd"/>
            <w:r w:rsidRPr="00BC252B">
              <w:rPr>
                <w:rFonts w:ascii="Arial" w:hAnsi="Arial" w:cs="Arial"/>
                <w:sz w:val="20"/>
              </w:rPr>
              <w:t xml:space="preserve"> to cover more cases including backoff status.</w:t>
            </w:r>
          </w:p>
        </w:tc>
        <w:tc>
          <w:tcPr>
            <w:tcW w:w="1800" w:type="dxa"/>
          </w:tcPr>
          <w:p w14:paraId="162FA952" w14:textId="656E43AC" w:rsidR="00951026" w:rsidRPr="00BC252B" w:rsidRDefault="00951026" w:rsidP="00951026">
            <w:pPr>
              <w:rPr>
                <w:rFonts w:ascii="Arial" w:hAnsi="Arial" w:cs="Arial"/>
                <w:b/>
                <w:bCs/>
                <w:sz w:val="20"/>
              </w:rPr>
            </w:pPr>
            <w:r w:rsidRPr="00BC252B">
              <w:rPr>
                <w:rFonts w:ascii="Arial" w:hAnsi="Arial" w:cs="Arial"/>
                <w:sz w:val="20"/>
              </w:rPr>
              <w:t>As in comment</w:t>
            </w:r>
          </w:p>
        </w:tc>
        <w:tc>
          <w:tcPr>
            <w:tcW w:w="2880" w:type="dxa"/>
          </w:tcPr>
          <w:p w14:paraId="6AAC77A8" w14:textId="77777777" w:rsidR="000427A0" w:rsidRDefault="00523B6E" w:rsidP="00D041F9">
            <w:pPr>
              <w:rPr>
                <w:ins w:id="66" w:author="Akhmetov, Dmitry" w:date="2022-09-06T18:18:00Z"/>
                <w:rFonts w:ascii="Arial" w:hAnsi="Arial" w:cs="Arial"/>
                <w:sz w:val="20"/>
              </w:rPr>
            </w:pPr>
            <w:ins w:id="67" w:author="Akhmetov, Dmitry" w:date="2022-09-06T18:17:00Z">
              <w:r w:rsidRPr="00523B6E">
                <w:rPr>
                  <w:rFonts w:ascii="Arial" w:hAnsi="Arial" w:cs="Arial"/>
                  <w:sz w:val="20"/>
                </w:rPr>
                <w:t>Rejected</w:t>
              </w:r>
            </w:ins>
          </w:p>
          <w:p w14:paraId="7EF26DF8" w14:textId="77777777" w:rsidR="00523B6E" w:rsidRDefault="00523B6E" w:rsidP="00D041F9">
            <w:pPr>
              <w:rPr>
                <w:ins w:id="68" w:author="Akhmetov, Dmitry" w:date="2022-09-06T18:18:00Z"/>
                <w:rFonts w:ascii="Arial" w:hAnsi="Arial" w:cs="Arial"/>
                <w:sz w:val="20"/>
              </w:rPr>
            </w:pPr>
          </w:p>
          <w:p w14:paraId="3D7F755F" w14:textId="59A3D840" w:rsidR="00523B6E" w:rsidRPr="00D041F9" w:rsidRDefault="00017048" w:rsidP="00D041F9">
            <w:pPr>
              <w:rPr>
                <w:rFonts w:ascii="Arial" w:hAnsi="Arial" w:cs="Arial"/>
                <w:sz w:val="20"/>
                <w:highlight w:val="red"/>
              </w:rPr>
            </w:pPr>
            <w:ins w:id="69" w:author="Akhmetov, Dmitry" w:date="2022-09-06T18:18:00Z">
              <w:r>
                <w:rPr>
                  <w:rFonts w:ascii="Arial" w:hAnsi="Arial" w:cs="Arial"/>
                  <w:sz w:val="20"/>
                </w:rPr>
                <w:t>In hypothetical case when there are more than 2 NSTR link pairs</w:t>
              </w:r>
              <w:r w:rsidR="000676BD">
                <w:rPr>
                  <w:rFonts w:ascii="Arial" w:hAnsi="Arial" w:cs="Arial"/>
                  <w:sz w:val="20"/>
                </w:rPr>
                <w:t xml:space="preserve">, the STAs of such MLD follow </w:t>
              </w:r>
            </w:ins>
            <w:ins w:id="70" w:author="Akhmetov, Dmitry" w:date="2022-09-06T18:19:00Z">
              <w:r w:rsidR="000676BD">
                <w:rPr>
                  <w:rFonts w:ascii="Arial" w:hAnsi="Arial" w:cs="Arial"/>
                  <w:sz w:val="20"/>
                </w:rPr>
                <w:t xml:space="preserve">the procedure </w:t>
              </w:r>
            </w:ins>
            <w:ins w:id="71" w:author="Akhmetov, Dmitry" w:date="2022-09-06T18:27:00Z">
              <w:r w:rsidR="00B371CF">
                <w:rPr>
                  <w:rFonts w:ascii="Arial" w:hAnsi="Arial" w:cs="Arial"/>
                  <w:sz w:val="20"/>
                </w:rPr>
                <w:t xml:space="preserve">for each </w:t>
              </w:r>
            </w:ins>
            <w:ins w:id="72" w:author="Akhmetov, Dmitry" w:date="2022-09-06T18:19:00Z">
              <w:r w:rsidR="000676BD">
                <w:rPr>
                  <w:rFonts w:ascii="Arial" w:hAnsi="Arial" w:cs="Arial"/>
                  <w:sz w:val="20"/>
                </w:rPr>
                <w:t>pair</w:t>
              </w:r>
            </w:ins>
            <w:ins w:id="73" w:author="Akhmetov, Dmitry" w:date="2022-09-06T18:20:00Z">
              <w:r w:rsidR="00B9235D">
                <w:rPr>
                  <w:rFonts w:ascii="Arial" w:hAnsi="Arial" w:cs="Arial"/>
                  <w:sz w:val="20"/>
                </w:rPr>
                <w:t>.</w:t>
              </w:r>
            </w:ins>
            <w:ins w:id="74" w:author="Akhmetov, Dmitry" w:date="2022-09-06T18:24:00Z">
              <w:r w:rsidR="00A22464">
                <w:rPr>
                  <w:rFonts w:ascii="Arial" w:hAnsi="Arial" w:cs="Arial"/>
                  <w:sz w:val="20"/>
                </w:rPr>
                <w:t xml:space="preserve"> </w:t>
              </w:r>
            </w:ins>
            <w:ins w:id="75" w:author="Akhmetov, Dmitry" w:date="2022-09-06T18:21:00Z">
              <w:r w:rsidR="00B9235D">
                <w:rPr>
                  <w:rFonts w:ascii="Arial" w:hAnsi="Arial" w:cs="Arial"/>
                  <w:sz w:val="20"/>
                </w:rPr>
                <w:t xml:space="preserve">To synchronize transmission </w:t>
              </w:r>
              <w:r w:rsidR="00972697">
                <w:rPr>
                  <w:rFonts w:ascii="Arial" w:hAnsi="Arial" w:cs="Arial"/>
                  <w:sz w:val="20"/>
                </w:rPr>
                <w:t>across more than 2 links, STA</w:t>
              </w:r>
            </w:ins>
            <w:ins w:id="76" w:author="Akhmetov, Dmitry" w:date="2022-09-06T18:24:00Z">
              <w:r w:rsidR="00A22464">
                <w:rPr>
                  <w:rFonts w:ascii="Arial" w:hAnsi="Arial" w:cs="Arial"/>
                  <w:sz w:val="20"/>
                </w:rPr>
                <w:t>s</w:t>
              </w:r>
            </w:ins>
            <w:ins w:id="77" w:author="Akhmetov, Dmitry" w:date="2022-09-06T18:21:00Z">
              <w:r w:rsidR="00972697">
                <w:rPr>
                  <w:rFonts w:ascii="Arial" w:hAnsi="Arial" w:cs="Arial"/>
                  <w:sz w:val="20"/>
                </w:rPr>
                <w:t xml:space="preserve"> of an MLD shall ensure that </w:t>
              </w:r>
            </w:ins>
            <w:ins w:id="78" w:author="Akhmetov, Dmitry" w:date="2022-09-06T18:22:00Z">
              <w:r w:rsidR="00BB6C5C">
                <w:rPr>
                  <w:rFonts w:ascii="Arial" w:hAnsi="Arial" w:cs="Arial"/>
                  <w:sz w:val="20"/>
                </w:rPr>
                <w:t xml:space="preserve">EDCA rules on each link </w:t>
              </w:r>
            </w:ins>
            <w:ins w:id="79" w:author="Akhmetov, Dmitry" w:date="2022-09-06T18:26:00Z">
              <w:r w:rsidR="00DA7B36">
                <w:rPr>
                  <w:rFonts w:ascii="Arial" w:hAnsi="Arial" w:cs="Arial"/>
                  <w:sz w:val="20"/>
                </w:rPr>
                <w:t>permit access to the link using procedure</w:t>
              </w:r>
            </w:ins>
            <w:ins w:id="80" w:author="Akhmetov, Dmitry" w:date="2022-09-06T18:35:00Z">
              <w:r w:rsidR="002255AA">
                <w:rPr>
                  <w:rFonts w:ascii="Arial" w:hAnsi="Arial" w:cs="Arial"/>
                  <w:sz w:val="20"/>
                </w:rPr>
                <w:t xml:space="preserve"> in 35.3.16.6</w:t>
              </w:r>
            </w:ins>
            <w:ins w:id="81" w:author="Akhmetov, Dmitry" w:date="2022-09-06T18:28:00Z">
              <w:r w:rsidR="0057260F">
                <w:rPr>
                  <w:rFonts w:ascii="Arial" w:hAnsi="Arial" w:cs="Arial"/>
                  <w:sz w:val="20"/>
                </w:rPr>
                <w:t>.</w:t>
              </w:r>
            </w:ins>
          </w:p>
        </w:tc>
      </w:tr>
      <w:tr w:rsidR="00951026" w:rsidRPr="00025167" w14:paraId="79200E14" w14:textId="77777777" w:rsidTr="00FB47EA">
        <w:tc>
          <w:tcPr>
            <w:tcW w:w="895" w:type="dxa"/>
          </w:tcPr>
          <w:p w14:paraId="014E44D4" w14:textId="7C8CC0F0" w:rsidR="00951026" w:rsidRPr="00025167" w:rsidRDefault="00951026" w:rsidP="00951026">
            <w:pPr>
              <w:rPr>
                <w:rFonts w:ascii="Arial" w:hAnsi="Arial" w:cs="Arial"/>
                <w:b/>
                <w:bCs/>
                <w:sz w:val="20"/>
              </w:rPr>
            </w:pPr>
            <w:r>
              <w:rPr>
                <w:rFonts w:ascii="Arial" w:hAnsi="Arial" w:cs="Arial"/>
                <w:sz w:val="20"/>
              </w:rPr>
              <w:t>12414</w:t>
            </w:r>
          </w:p>
        </w:tc>
        <w:tc>
          <w:tcPr>
            <w:tcW w:w="1080" w:type="dxa"/>
          </w:tcPr>
          <w:p w14:paraId="32B31C3C" w14:textId="3ED2B0B9" w:rsidR="00951026" w:rsidRPr="00025167" w:rsidRDefault="00951026" w:rsidP="00951026">
            <w:pPr>
              <w:rPr>
                <w:rFonts w:ascii="Arial" w:hAnsi="Arial" w:cs="Arial"/>
                <w:b/>
                <w:bCs/>
                <w:sz w:val="20"/>
              </w:rPr>
            </w:pPr>
            <w:proofErr w:type="spellStart"/>
            <w:r>
              <w:rPr>
                <w:rFonts w:ascii="Arial" w:hAnsi="Arial" w:cs="Arial"/>
                <w:sz w:val="20"/>
              </w:rPr>
              <w:t>Juseong</w:t>
            </w:r>
            <w:proofErr w:type="spellEnd"/>
            <w:r>
              <w:rPr>
                <w:rFonts w:ascii="Arial" w:hAnsi="Arial" w:cs="Arial"/>
                <w:sz w:val="20"/>
              </w:rPr>
              <w:t xml:space="preserve"> Moon</w:t>
            </w:r>
          </w:p>
        </w:tc>
        <w:tc>
          <w:tcPr>
            <w:tcW w:w="3330" w:type="dxa"/>
          </w:tcPr>
          <w:p w14:paraId="1AADCB09" w14:textId="5226FA05" w:rsidR="00951026" w:rsidRPr="00025167" w:rsidRDefault="00951026" w:rsidP="00951026">
            <w:pPr>
              <w:rPr>
                <w:rFonts w:ascii="Arial" w:hAnsi="Arial" w:cs="Arial"/>
                <w:b/>
                <w:bCs/>
                <w:sz w:val="20"/>
              </w:rPr>
            </w:pPr>
            <w:r>
              <w:rPr>
                <w:rFonts w:ascii="Arial" w:hAnsi="Arial" w:cs="Arial"/>
                <w:sz w:val="20"/>
              </w:rPr>
              <w:t xml:space="preserve">When there are multiple EDCAF backoff counters that already reached zero and one EDCAF is chosen with implementation specific method, it is not clear what the expected </w:t>
            </w:r>
            <w:proofErr w:type="spellStart"/>
            <w:r>
              <w:rPr>
                <w:rFonts w:ascii="Arial" w:hAnsi="Arial" w:cs="Arial"/>
                <w:sz w:val="20"/>
              </w:rPr>
              <w:t>behavior</w:t>
            </w:r>
            <w:proofErr w:type="spellEnd"/>
            <w:r>
              <w:rPr>
                <w:rFonts w:ascii="Arial" w:hAnsi="Arial" w:cs="Arial"/>
                <w:sz w:val="20"/>
              </w:rPr>
              <w:t xml:space="preserve"> for the rest of EDCAFs with zero backoff counter. Do they re-invoke the backoff procedure with doubled CW value assuming an internal collision? Clear description on the post procedure of implementation specific one EDCAF selection is required.</w:t>
            </w:r>
          </w:p>
        </w:tc>
        <w:tc>
          <w:tcPr>
            <w:tcW w:w="1800" w:type="dxa"/>
          </w:tcPr>
          <w:p w14:paraId="1852CA36" w14:textId="3C52782B" w:rsidR="00951026" w:rsidRPr="00025167" w:rsidRDefault="00951026" w:rsidP="00951026">
            <w:pPr>
              <w:rPr>
                <w:rFonts w:ascii="Arial" w:hAnsi="Arial" w:cs="Arial"/>
                <w:b/>
                <w:bCs/>
                <w:sz w:val="20"/>
              </w:rPr>
            </w:pPr>
            <w:r>
              <w:rPr>
                <w:rFonts w:ascii="Arial" w:hAnsi="Arial" w:cs="Arial"/>
                <w:sz w:val="20"/>
              </w:rPr>
              <w:t>As in comment</w:t>
            </w:r>
          </w:p>
        </w:tc>
        <w:tc>
          <w:tcPr>
            <w:tcW w:w="2880" w:type="dxa"/>
          </w:tcPr>
          <w:p w14:paraId="5CE256F4" w14:textId="6CA04E38" w:rsidR="00951026" w:rsidRPr="003B7A63" w:rsidRDefault="00E8333F" w:rsidP="00951026">
            <w:pPr>
              <w:rPr>
                <w:ins w:id="82" w:author="Akhmetov, Dmitry" w:date="2022-09-06T13:12:00Z"/>
                <w:rFonts w:ascii="Arial" w:hAnsi="Arial" w:cs="Arial"/>
                <w:sz w:val="20"/>
              </w:rPr>
            </w:pPr>
            <w:ins w:id="83" w:author="Akhmetov, Dmitry" w:date="2022-09-06T12:51:00Z">
              <w:r w:rsidRPr="003B7A63">
                <w:rPr>
                  <w:rFonts w:ascii="Arial" w:hAnsi="Arial" w:cs="Arial"/>
                  <w:sz w:val="20"/>
                </w:rPr>
                <w:t>Rejected</w:t>
              </w:r>
            </w:ins>
          </w:p>
          <w:p w14:paraId="5CE5A02B" w14:textId="77777777" w:rsidR="00C27018" w:rsidRPr="003B7A63" w:rsidRDefault="00C27018" w:rsidP="00951026">
            <w:pPr>
              <w:rPr>
                <w:ins w:id="84" w:author="Akhmetov, Dmitry" w:date="2022-09-06T12:51:00Z"/>
                <w:rFonts w:ascii="Arial" w:hAnsi="Arial" w:cs="Arial"/>
                <w:sz w:val="20"/>
              </w:rPr>
            </w:pPr>
          </w:p>
          <w:p w14:paraId="7F2A6208" w14:textId="5B424369" w:rsidR="00A661F9" w:rsidRPr="003B7A63" w:rsidRDefault="00E8333F" w:rsidP="00951026">
            <w:pPr>
              <w:rPr>
                <w:ins w:id="85" w:author="Akhmetov, Dmitry" w:date="2022-09-06T13:05:00Z"/>
                <w:rFonts w:ascii="Arial" w:hAnsi="Arial" w:cs="Arial"/>
                <w:sz w:val="20"/>
              </w:rPr>
            </w:pPr>
            <w:ins w:id="86" w:author="Akhmetov, Dmitry" w:date="2022-09-06T12:51:00Z">
              <w:r w:rsidRPr="003B7A63">
                <w:rPr>
                  <w:rFonts w:ascii="Arial" w:hAnsi="Arial" w:cs="Arial"/>
                  <w:sz w:val="20"/>
                </w:rPr>
                <w:t xml:space="preserve">The </w:t>
              </w:r>
              <w:proofErr w:type="spellStart"/>
              <w:r w:rsidRPr="003B7A63">
                <w:rPr>
                  <w:rFonts w:ascii="Arial" w:hAnsi="Arial" w:cs="Arial"/>
                  <w:sz w:val="20"/>
                </w:rPr>
                <w:t>behavior</w:t>
              </w:r>
              <w:proofErr w:type="spellEnd"/>
              <w:r w:rsidRPr="003B7A63">
                <w:rPr>
                  <w:rFonts w:ascii="Arial" w:hAnsi="Arial" w:cs="Arial"/>
                  <w:sz w:val="20"/>
                </w:rPr>
                <w:t xml:space="preserve"> of the “other</w:t>
              </w:r>
            </w:ins>
            <w:ins w:id="87" w:author="Akhmetov, Dmitry" w:date="2022-09-06T12:52:00Z">
              <w:r w:rsidRPr="003B7A63">
                <w:rPr>
                  <w:rFonts w:ascii="Arial" w:hAnsi="Arial" w:cs="Arial"/>
                  <w:sz w:val="20"/>
                </w:rPr>
                <w:t>”</w:t>
              </w:r>
            </w:ins>
            <w:ins w:id="88" w:author="Akhmetov, Dmitry" w:date="2022-09-06T12:51:00Z">
              <w:r w:rsidRPr="003B7A63">
                <w:rPr>
                  <w:rFonts w:ascii="Arial" w:hAnsi="Arial" w:cs="Arial"/>
                  <w:sz w:val="20"/>
                </w:rPr>
                <w:t xml:space="preserve"> </w:t>
              </w:r>
            </w:ins>
            <w:ins w:id="89" w:author="Akhmetov, Dmitry" w:date="2022-09-06T12:52:00Z">
              <w:r w:rsidRPr="003B7A63">
                <w:rPr>
                  <w:rFonts w:ascii="Arial" w:hAnsi="Arial" w:cs="Arial"/>
                  <w:sz w:val="20"/>
                </w:rPr>
                <w:t>EDCAF</w:t>
              </w:r>
            </w:ins>
            <w:ins w:id="90" w:author="Akhmetov, Dmitry" w:date="2022-09-06T12:53:00Z">
              <w:r w:rsidR="00890CB2" w:rsidRPr="003B7A63">
                <w:rPr>
                  <w:rFonts w:ascii="Arial" w:hAnsi="Arial" w:cs="Arial"/>
                  <w:sz w:val="20"/>
                </w:rPr>
                <w:t>s</w:t>
              </w:r>
            </w:ins>
            <w:ins w:id="91" w:author="Akhmetov, Dmitry" w:date="2022-09-06T12:52:00Z">
              <w:r w:rsidR="008B4B23" w:rsidRPr="003B7A63">
                <w:rPr>
                  <w:rFonts w:ascii="Arial" w:hAnsi="Arial" w:cs="Arial"/>
                  <w:sz w:val="20"/>
                </w:rPr>
                <w:t xml:space="preserve"> thar are not </w:t>
              </w:r>
            </w:ins>
            <w:ins w:id="92" w:author="Akhmetov, Dmitry" w:date="2022-09-06T18:22:00Z">
              <w:r w:rsidR="00961527">
                <w:rPr>
                  <w:rFonts w:ascii="Arial" w:hAnsi="Arial" w:cs="Arial"/>
                  <w:sz w:val="20"/>
                </w:rPr>
                <w:t xml:space="preserve">did not gain </w:t>
              </w:r>
              <w:r w:rsidR="002001F4">
                <w:rPr>
                  <w:rFonts w:ascii="Arial" w:hAnsi="Arial" w:cs="Arial"/>
                  <w:sz w:val="20"/>
                </w:rPr>
                <w:t>EDCA TXOP</w:t>
              </w:r>
            </w:ins>
            <w:ins w:id="93" w:author="Akhmetov, Dmitry" w:date="2022-09-06T13:09:00Z">
              <w:r w:rsidR="00875C88" w:rsidRPr="003B7A63">
                <w:rPr>
                  <w:rFonts w:ascii="Arial" w:hAnsi="Arial" w:cs="Arial"/>
                  <w:sz w:val="20"/>
                </w:rPr>
                <w:t xml:space="preserve"> is covered by </w:t>
              </w:r>
              <w:r w:rsidR="00D93A8E" w:rsidRPr="003B7A63">
                <w:rPr>
                  <w:rFonts w:ascii="Arial" w:hAnsi="Arial" w:cs="Arial"/>
                  <w:sz w:val="20"/>
                </w:rPr>
                <w:t xml:space="preserve">bullet (3) and </w:t>
              </w:r>
            </w:ins>
            <w:ins w:id="94" w:author="Akhmetov, Dmitry" w:date="2022-09-06T13:04:00Z">
              <w:r w:rsidR="002B7AEC" w:rsidRPr="003B7A63">
                <w:rPr>
                  <w:rFonts w:ascii="Arial" w:hAnsi="Arial" w:cs="Arial"/>
                  <w:sz w:val="20"/>
                </w:rPr>
                <w:t xml:space="preserve">paragraph </w:t>
              </w:r>
              <w:r w:rsidR="009C1536" w:rsidRPr="003B7A63">
                <w:rPr>
                  <w:rFonts w:ascii="Arial" w:hAnsi="Arial" w:cs="Arial"/>
                  <w:sz w:val="20"/>
                </w:rPr>
                <w:t>on line</w:t>
              </w:r>
            </w:ins>
            <w:ins w:id="95" w:author="Akhmetov, Dmitry" w:date="2022-09-06T13:05:00Z">
              <w:r w:rsidR="00A661F9" w:rsidRPr="003B7A63">
                <w:rPr>
                  <w:rFonts w:ascii="Arial" w:hAnsi="Arial" w:cs="Arial"/>
                  <w:sz w:val="20"/>
                </w:rPr>
                <w:t xml:space="preserve"> 17.</w:t>
              </w:r>
            </w:ins>
          </w:p>
          <w:p w14:paraId="134F9113" w14:textId="77777777" w:rsidR="006D0DEB" w:rsidRPr="003B7A63" w:rsidRDefault="006D0DEB" w:rsidP="00951026">
            <w:pPr>
              <w:rPr>
                <w:ins w:id="96" w:author="Akhmetov, Dmitry" w:date="2022-09-06T13:05:00Z"/>
                <w:rFonts w:ascii="Arial" w:hAnsi="Arial" w:cs="Arial"/>
                <w:sz w:val="20"/>
              </w:rPr>
            </w:pPr>
          </w:p>
          <w:p w14:paraId="19134A2F" w14:textId="10C71D3D" w:rsidR="00E8333F" w:rsidRPr="003B7A63" w:rsidRDefault="006D0DEB" w:rsidP="00951026">
            <w:pPr>
              <w:rPr>
                <w:ins w:id="97" w:author="Akhmetov, Dmitry" w:date="2022-09-06T13:11:00Z"/>
                <w:rFonts w:ascii="Arial" w:hAnsi="Arial" w:cs="Arial"/>
                <w:sz w:val="20"/>
              </w:rPr>
            </w:pPr>
            <w:ins w:id="98" w:author="Akhmetov, Dmitry" w:date="2022-09-06T13:05:00Z">
              <w:r w:rsidRPr="003B7A63">
                <w:rPr>
                  <w:rFonts w:ascii="Arial" w:hAnsi="Arial" w:cs="Arial"/>
                  <w:sz w:val="20"/>
                </w:rPr>
                <w:t xml:space="preserve">Per </w:t>
              </w:r>
            </w:ins>
            <w:ins w:id="99" w:author="Akhmetov, Dmitry" w:date="2022-09-06T13:09:00Z">
              <w:r w:rsidR="00D93A8E" w:rsidRPr="003B7A63">
                <w:rPr>
                  <w:rFonts w:ascii="Arial" w:hAnsi="Arial" w:cs="Arial"/>
                  <w:sz w:val="20"/>
                </w:rPr>
                <w:t>(</w:t>
              </w:r>
            </w:ins>
            <w:ins w:id="100" w:author="Akhmetov, Dmitry" w:date="2022-09-06T13:07:00Z">
              <w:r w:rsidR="00F659C0" w:rsidRPr="003B7A63">
                <w:rPr>
                  <w:rFonts w:ascii="Arial" w:hAnsi="Arial" w:cs="Arial"/>
                  <w:sz w:val="20"/>
                </w:rPr>
                <w:t>3</w:t>
              </w:r>
            </w:ins>
            <w:ins w:id="101" w:author="Akhmetov, Dmitry" w:date="2022-09-06T13:06:00Z">
              <w:r w:rsidR="00CB1E99" w:rsidRPr="003B7A63">
                <w:rPr>
                  <w:rFonts w:ascii="Arial" w:hAnsi="Arial" w:cs="Arial"/>
                  <w:sz w:val="20"/>
                </w:rPr>
                <w:t>)</w:t>
              </w:r>
            </w:ins>
            <w:ins w:id="102" w:author="Akhmetov, Dmitry" w:date="2022-09-06T13:07:00Z">
              <w:r w:rsidR="00F659C0" w:rsidRPr="003B7A63">
                <w:rPr>
                  <w:rFonts w:ascii="Arial" w:hAnsi="Arial" w:cs="Arial"/>
                  <w:sz w:val="20"/>
                </w:rPr>
                <w:t xml:space="preserve"> </w:t>
              </w:r>
            </w:ins>
            <w:ins w:id="103" w:author="Akhmetov, Dmitry" w:date="2022-09-06T13:08:00Z">
              <w:r w:rsidR="000A1DD5" w:rsidRPr="003B7A63">
                <w:rPr>
                  <w:rFonts w:ascii="Arial" w:hAnsi="Arial" w:cs="Arial"/>
                  <w:sz w:val="20"/>
                </w:rPr>
                <w:t xml:space="preserve">it </w:t>
              </w:r>
            </w:ins>
            <w:ins w:id="104" w:author="Akhmetov, Dmitry" w:date="2022-09-06T13:06:00Z">
              <w:r w:rsidR="00CB1E99" w:rsidRPr="003B7A63">
                <w:rPr>
                  <w:rFonts w:ascii="Arial" w:hAnsi="Arial" w:cs="Arial"/>
                  <w:sz w:val="20"/>
                </w:rPr>
                <w:t>may keep its backoff counter at zero</w:t>
              </w:r>
              <w:r w:rsidR="00CA13D4" w:rsidRPr="003B7A63">
                <w:rPr>
                  <w:rFonts w:ascii="Arial" w:hAnsi="Arial" w:cs="Arial"/>
                  <w:sz w:val="20"/>
                </w:rPr>
                <w:t>. I</w:t>
              </w:r>
            </w:ins>
            <w:ins w:id="105" w:author="Akhmetov, Dmitry" w:date="2022-09-06T13:07:00Z">
              <w:r w:rsidR="00CA13D4" w:rsidRPr="003B7A63">
                <w:rPr>
                  <w:rFonts w:ascii="Arial" w:hAnsi="Arial" w:cs="Arial"/>
                  <w:sz w:val="20"/>
                </w:rPr>
                <w:t>f</w:t>
              </w:r>
            </w:ins>
            <w:ins w:id="106" w:author="Akhmetov, Dmitry" w:date="2022-09-06T13:06:00Z">
              <w:r w:rsidR="00CA13D4" w:rsidRPr="003B7A63">
                <w:rPr>
                  <w:rFonts w:ascii="Arial" w:hAnsi="Arial" w:cs="Arial"/>
                  <w:sz w:val="20"/>
                </w:rPr>
                <w:t xml:space="preserve"> </w:t>
              </w:r>
            </w:ins>
            <w:ins w:id="107" w:author="Akhmetov, Dmitry" w:date="2022-09-06T13:07:00Z">
              <w:r w:rsidR="00CA13D4" w:rsidRPr="003B7A63">
                <w:rPr>
                  <w:rFonts w:ascii="Arial" w:hAnsi="Arial" w:cs="Arial"/>
                  <w:sz w:val="20"/>
                </w:rPr>
                <w:t xml:space="preserve">an EDCAF is not selected for transmission, it either </w:t>
              </w:r>
            </w:ins>
            <w:ins w:id="108" w:author="Akhmetov, Dmitry" w:date="2022-09-06T13:08:00Z">
              <w:r w:rsidR="000A1DD5" w:rsidRPr="003B7A63">
                <w:rPr>
                  <w:rFonts w:ascii="Arial" w:hAnsi="Arial" w:cs="Arial"/>
                  <w:sz w:val="20"/>
                </w:rPr>
                <w:t xml:space="preserve">may </w:t>
              </w:r>
              <w:proofErr w:type="spellStart"/>
              <w:r w:rsidR="000A1DD5" w:rsidRPr="003B7A63">
                <w:rPr>
                  <w:rFonts w:ascii="Arial" w:hAnsi="Arial" w:cs="Arial"/>
                  <w:sz w:val="20"/>
                </w:rPr>
                <w:t>chose</w:t>
              </w:r>
              <w:proofErr w:type="spellEnd"/>
              <w:r w:rsidR="000A1DD5" w:rsidRPr="003B7A63">
                <w:rPr>
                  <w:rFonts w:ascii="Arial" w:hAnsi="Arial" w:cs="Arial"/>
                  <w:sz w:val="20"/>
                </w:rPr>
                <w:t xml:space="preserve"> to keep counter at zero or invoke </w:t>
              </w:r>
            </w:ins>
            <w:ins w:id="109" w:author="Akhmetov, Dmitry" w:date="2022-09-06T13:10:00Z">
              <w:r w:rsidR="001466DC" w:rsidRPr="003B7A63">
                <w:rPr>
                  <w:rFonts w:ascii="Arial" w:hAnsi="Arial" w:cs="Arial"/>
                  <w:sz w:val="20"/>
                </w:rPr>
                <w:t>backoff procedure</w:t>
              </w:r>
            </w:ins>
            <w:ins w:id="110" w:author="Akhmetov, Dmitry" w:date="2022-09-06T13:08:00Z">
              <w:r w:rsidR="00875C88" w:rsidRPr="003B7A63">
                <w:rPr>
                  <w:rFonts w:ascii="Arial" w:hAnsi="Arial" w:cs="Arial"/>
                  <w:sz w:val="20"/>
                </w:rPr>
                <w:t xml:space="preserve">. </w:t>
              </w:r>
            </w:ins>
          </w:p>
          <w:p w14:paraId="41B96030" w14:textId="77777777" w:rsidR="004D7D34" w:rsidRPr="003B7A63" w:rsidRDefault="004D7D34" w:rsidP="00951026">
            <w:pPr>
              <w:rPr>
                <w:ins w:id="111" w:author="Akhmetov, Dmitry" w:date="2022-09-06T13:09:00Z"/>
                <w:rFonts w:ascii="Arial" w:hAnsi="Arial" w:cs="Arial"/>
                <w:sz w:val="20"/>
              </w:rPr>
            </w:pPr>
          </w:p>
          <w:p w14:paraId="3B2442B6" w14:textId="0CE948F3" w:rsidR="001466DC" w:rsidRPr="003B7A63" w:rsidRDefault="001466DC" w:rsidP="00951026">
            <w:pPr>
              <w:rPr>
                <w:rFonts w:ascii="Arial" w:hAnsi="Arial" w:cs="Arial"/>
                <w:sz w:val="20"/>
              </w:rPr>
            </w:pPr>
            <w:ins w:id="112" w:author="Akhmetov, Dmitry" w:date="2022-09-06T13:10:00Z">
              <w:r w:rsidRPr="003B7A63">
                <w:rPr>
                  <w:rFonts w:ascii="Arial" w:hAnsi="Arial" w:cs="Arial"/>
                  <w:sz w:val="20"/>
                </w:rPr>
                <w:t xml:space="preserve">A STA after transmission from </w:t>
              </w:r>
              <w:r w:rsidR="0021157D" w:rsidRPr="003B7A63">
                <w:rPr>
                  <w:rFonts w:ascii="Arial" w:hAnsi="Arial" w:cs="Arial"/>
                  <w:sz w:val="20"/>
                </w:rPr>
                <w:t xml:space="preserve">selected EDCAF will </w:t>
              </w:r>
              <w:r w:rsidR="0021157D" w:rsidRPr="003B7A63">
                <w:rPr>
                  <w:rFonts w:ascii="Arial" w:hAnsi="Arial" w:cs="Arial"/>
                  <w:sz w:val="20"/>
                </w:rPr>
                <w:lastRenderedPageBreak/>
                <w:t>observe</w:t>
              </w:r>
            </w:ins>
            <w:ins w:id="113" w:author="Akhmetov, Dmitry" w:date="2022-09-06T13:11:00Z">
              <w:r w:rsidR="0021157D" w:rsidRPr="003B7A63">
                <w:rPr>
                  <w:rFonts w:ascii="Arial" w:hAnsi="Arial" w:cs="Arial"/>
                  <w:sz w:val="20"/>
                </w:rPr>
                <w:t xml:space="preserve"> </w:t>
              </w:r>
              <w:r w:rsidR="004D7D34" w:rsidRPr="003B7A63">
                <w:rPr>
                  <w:rFonts w:ascii="Arial" w:hAnsi="Arial" w:cs="Arial"/>
                  <w:sz w:val="20"/>
                </w:rPr>
                <w:t>(</w:t>
              </w:r>
              <w:proofErr w:type="spellStart"/>
              <w:r w:rsidR="004D7D34" w:rsidRPr="003B7A63">
                <w:rPr>
                  <w:rFonts w:ascii="Arial" w:hAnsi="Arial" w:cs="Arial"/>
                  <w:sz w:val="20"/>
                </w:rPr>
                <w:t>mostlikely</w:t>
              </w:r>
              <w:proofErr w:type="spellEnd"/>
              <w:r w:rsidR="004D7D34" w:rsidRPr="003B7A63">
                <w:rPr>
                  <w:rFonts w:ascii="Arial" w:hAnsi="Arial" w:cs="Arial"/>
                  <w:sz w:val="20"/>
                </w:rPr>
                <w:t>) medium BUSY condition w</w:t>
              </w:r>
              <w:r w:rsidR="00C81660" w:rsidRPr="003B7A63">
                <w:rPr>
                  <w:rFonts w:ascii="Arial" w:hAnsi="Arial" w:cs="Arial"/>
                  <w:sz w:val="20"/>
                </w:rPr>
                <w:t xml:space="preserve">hich eventually change to IDLE. </w:t>
              </w:r>
              <w:r w:rsidR="00C81660" w:rsidRPr="003B7A63">
                <w:rPr>
                  <w:rFonts w:ascii="Arial" w:hAnsi="Arial" w:cs="Arial"/>
                  <w:sz w:val="20"/>
                </w:rPr>
                <w:t>Per paragraph on line 17</w:t>
              </w:r>
              <w:r w:rsidR="00C81660" w:rsidRPr="003B7A63">
                <w:rPr>
                  <w:rFonts w:ascii="Arial" w:hAnsi="Arial" w:cs="Arial"/>
                  <w:sz w:val="20"/>
                </w:rPr>
                <w:t xml:space="preserve">, </w:t>
              </w:r>
            </w:ins>
            <w:ins w:id="114" w:author="Akhmetov, Dmitry" w:date="2022-09-06T13:12:00Z">
              <w:r w:rsidR="00C81660" w:rsidRPr="003B7A63">
                <w:rPr>
                  <w:rFonts w:ascii="Arial" w:hAnsi="Arial" w:cs="Arial"/>
                  <w:sz w:val="20"/>
                </w:rPr>
                <w:t xml:space="preserve">this will trigger </w:t>
              </w:r>
              <w:r w:rsidR="00C27018" w:rsidRPr="003B7A63">
                <w:rPr>
                  <w:rFonts w:ascii="Arial" w:hAnsi="Arial" w:cs="Arial"/>
                  <w:sz w:val="20"/>
                </w:rPr>
                <w:t>behaviour described in 10.23.2.4</w:t>
              </w:r>
            </w:ins>
          </w:p>
        </w:tc>
      </w:tr>
      <w:tr w:rsidR="00951026" w:rsidRPr="00025167" w14:paraId="27E400A8" w14:textId="77777777" w:rsidTr="00FB47EA">
        <w:tc>
          <w:tcPr>
            <w:tcW w:w="895" w:type="dxa"/>
          </w:tcPr>
          <w:p w14:paraId="66FD48AE" w14:textId="33D274A9" w:rsidR="00951026" w:rsidRPr="00025167" w:rsidRDefault="00951026" w:rsidP="00951026">
            <w:pPr>
              <w:rPr>
                <w:rFonts w:ascii="Arial" w:hAnsi="Arial" w:cs="Arial"/>
                <w:b/>
                <w:bCs/>
                <w:sz w:val="20"/>
              </w:rPr>
            </w:pPr>
            <w:r>
              <w:rPr>
                <w:rFonts w:ascii="Arial" w:hAnsi="Arial" w:cs="Arial"/>
                <w:sz w:val="20"/>
              </w:rPr>
              <w:lastRenderedPageBreak/>
              <w:t>12426</w:t>
            </w:r>
          </w:p>
        </w:tc>
        <w:tc>
          <w:tcPr>
            <w:tcW w:w="1080" w:type="dxa"/>
          </w:tcPr>
          <w:p w14:paraId="1DDA1D5F" w14:textId="2BD24DDD" w:rsidR="00951026" w:rsidRPr="00025167" w:rsidRDefault="00951026" w:rsidP="00951026">
            <w:pPr>
              <w:rPr>
                <w:rFonts w:ascii="Arial" w:hAnsi="Arial" w:cs="Arial"/>
                <w:b/>
                <w:bCs/>
                <w:sz w:val="20"/>
              </w:rPr>
            </w:pPr>
            <w:r>
              <w:rPr>
                <w:rFonts w:ascii="Arial" w:hAnsi="Arial" w:cs="Arial"/>
                <w:sz w:val="20"/>
              </w:rPr>
              <w:t>Yongho Kim</w:t>
            </w:r>
          </w:p>
        </w:tc>
        <w:tc>
          <w:tcPr>
            <w:tcW w:w="3330" w:type="dxa"/>
          </w:tcPr>
          <w:p w14:paraId="0DD496F3" w14:textId="42D8E81B" w:rsidR="00951026" w:rsidRPr="00025167" w:rsidRDefault="00951026" w:rsidP="00951026">
            <w:pPr>
              <w:rPr>
                <w:rFonts w:ascii="Arial" w:hAnsi="Arial" w:cs="Arial"/>
                <w:b/>
                <w:bCs/>
                <w:sz w:val="20"/>
              </w:rPr>
            </w:pPr>
            <w:r>
              <w:rPr>
                <w:rFonts w:ascii="Arial" w:hAnsi="Arial" w:cs="Arial"/>
                <w:sz w:val="20"/>
              </w:rPr>
              <w:t xml:space="preserve">Because end time shall be aligned in case of non-AP </w:t>
            </w:r>
            <w:proofErr w:type="spellStart"/>
            <w:r>
              <w:rPr>
                <w:rFonts w:ascii="Arial" w:hAnsi="Arial" w:cs="Arial"/>
                <w:sz w:val="20"/>
              </w:rPr>
              <w:t>STAs'</w:t>
            </w:r>
            <w:proofErr w:type="spellEnd"/>
            <w:r>
              <w:rPr>
                <w:rFonts w:ascii="Arial" w:hAnsi="Arial" w:cs="Arial"/>
                <w:sz w:val="20"/>
              </w:rPr>
              <w:t xml:space="preserve"> sync transmission, MPDU transmitted on one link might need padding to align the end time with the other link's transmission. Mult-TID A-MPDU with the TID of the selected EDCAF and the other TIDs whose backoff counter reached zero is more efficient than just padding.  In order to allow flexibility in forming multi-TID A-MPDU with different ACs, multi-TID A-MPDU construction rule needs to be eased to construct multi-TID A-MPDU regardless of AC priority.</w:t>
            </w:r>
          </w:p>
        </w:tc>
        <w:tc>
          <w:tcPr>
            <w:tcW w:w="1800" w:type="dxa"/>
          </w:tcPr>
          <w:p w14:paraId="2FAF935D" w14:textId="164D2F86" w:rsidR="00951026" w:rsidRPr="00025167" w:rsidRDefault="00951026" w:rsidP="00951026">
            <w:pPr>
              <w:rPr>
                <w:rFonts w:ascii="Arial" w:hAnsi="Arial" w:cs="Arial"/>
                <w:b/>
                <w:bCs/>
                <w:sz w:val="20"/>
              </w:rPr>
            </w:pPr>
            <w:r>
              <w:rPr>
                <w:rFonts w:ascii="Arial" w:hAnsi="Arial" w:cs="Arial"/>
                <w:sz w:val="20"/>
              </w:rPr>
              <w:t>As in comment</w:t>
            </w:r>
          </w:p>
        </w:tc>
        <w:tc>
          <w:tcPr>
            <w:tcW w:w="2880" w:type="dxa"/>
          </w:tcPr>
          <w:p w14:paraId="31770A80" w14:textId="0BD034A1" w:rsidR="002C37D3" w:rsidRPr="003B7A63" w:rsidRDefault="00A95886" w:rsidP="00951026">
            <w:pPr>
              <w:rPr>
                <w:ins w:id="115" w:author="Akhmetov, Dmitry" w:date="2022-09-06T13:27:00Z"/>
                <w:rFonts w:ascii="Arial" w:hAnsi="Arial" w:cs="Arial"/>
                <w:sz w:val="20"/>
              </w:rPr>
            </w:pPr>
            <w:ins w:id="116" w:author="Akhmetov, Dmitry" w:date="2022-09-06T17:54:00Z">
              <w:r>
                <w:rPr>
                  <w:rFonts w:ascii="Arial" w:hAnsi="Arial" w:cs="Arial"/>
                  <w:sz w:val="20"/>
                </w:rPr>
                <w:t>Revised</w:t>
              </w:r>
            </w:ins>
          </w:p>
          <w:p w14:paraId="5B5D6F5B" w14:textId="77777777" w:rsidR="00D77206" w:rsidRPr="003B7A63" w:rsidRDefault="00D77206" w:rsidP="00951026">
            <w:pPr>
              <w:rPr>
                <w:ins w:id="117" w:author="Akhmetov, Dmitry" w:date="2022-09-06T13:17:00Z"/>
                <w:rFonts w:ascii="Arial" w:hAnsi="Arial" w:cs="Arial"/>
                <w:sz w:val="20"/>
              </w:rPr>
            </w:pPr>
          </w:p>
          <w:p w14:paraId="091EC9A6" w14:textId="1860BFFD" w:rsidR="00F34C25" w:rsidRPr="003B7A63" w:rsidRDefault="00C36B87" w:rsidP="00951026">
            <w:pPr>
              <w:rPr>
                <w:ins w:id="118" w:author="Akhmetov, Dmitry" w:date="2022-09-06T13:26:00Z"/>
                <w:rFonts w:ascii="Arial-BoldMT" w:hAnsi="Arial-BoldMT"/>
                <w:color w:val="000000"/>
                <w:sz w:val="20"/>
              </w:rPr>
            </w:pPr>
            <w:ins w:id="119" w:author="Akhmetov, Dmitry" w:date="2022-09-06T13:25:00Z">
              <w:r w:rsidRPr="003B7A63">
                <w:rPr>
                  <w:rFonts w:ascii="Arial-BoldMT" w:hAnsi="Arial-BoldMT"/>
                  <w:color w:val="000000"/>
                  <w:sz w:val="20"/>
                </w:rPr>
                <w:t xml:space="preserve">The use of </w:t>
              </w:r>
              <w:r w:rsidR="0026653F" w:rsidRPr="003B7A63">
                <w:rPr>
                  <w:rFonts w:ascii="Arial-BoldMT" w:hAnsi="Arial-BoldMT"/>
                  <w:color w:val="000000"/>
                  <w:sz w:val="20"/>
                </w:rPr>
                <w:t>ACs, other tha</w:t>
              </w:r>
            </w:ins>
            <w:ins w:id="120" w:author="Akhmetov, Dmitry" w:date="2022-09-06T13:30:00Z">
              <w:r w:rsidR="0026707F">
                <w:rPr>
                  <w:rFonts w:ascii="Arial-BoldMT" w:hAnsi="Arial-BoldMT"/>
                  <w:color w:val="000000"/>
                  <w:sz w:val="20"/>
                </w:rPr>
                <w:t>n</w:t>
              </w:r>
            </w:ins>
            <w:ins w:id="121" w:author="Akhmetov, Dmitry" w:date="2022-09-06T13:25:00Z">
              <w:r w:rsidR="0026653F" w:rsidRPr="003B7A63">
                <w:rPr>
                  <w:rFonts w:ascii="Arial-BoldMT" w:hAnsi="Arial-BoldMT"/>
                  <w:color w:val="000000"/>
                  <w:sz w:val="20"/>
                </w:rPr>
                <w:t xml:space="preserve"> AC </w:t>
              </w:r>
            </w:ins>
            <w:ins w:id="122" w:author="Akhmetov, Dmitry" w:date="2022-09-06T13:28:00Z">
              <w:r w:rsidR="00D77206" w:rsidRPr="003B7A63">
                <w:rPr>
                  <w:rFonts w:ascii="Arial-BoldMT" w:hAnsi="Arial-BoldMT"/>
                  <w:color w:val="000000"/>
                  <w:sz w:val="20"/>
                </w:rPr>
                <w:t xml:space="preserve">that </w:t>
              </w:r>
              <w:r w:rsidR="0004062F" w:rsidRPr="003B7A63">
                <w:rPr>
                  <w:rFonts w:ascii="Arial-BoldMT" w:hAnsi="Arial-BoldMT"/>
                  <w:color w:val="000000"/>
                  <w:sz w:val="20"/>
                </w:rPr>
                <w:t>t</w:t>
              </w:r>
              <w:r w:rsidR="0004062F" w:rsidRPr="003B7A63">
                <w:rPr>
                  <w:rFonts w:ascii="Arial-BoldMT" w:hAnsi="Arial-BoldMT"/>
                  <w:color w:val="000000"/>
                  <w:sz w:val="20"/>
                </w:rPr>
                <w:t xml:space="preserve">he AC associated with the EDCAF that gains an EDCA TXOP </w:t>
              </w:r>
              <w:r w:rsidR="0004062F" w:rsidRPr="003B7A63">
                <w:rPr>
                  <w:rFonts w:ascii="Arial-BoldMT" w:hAnsi="Arial-BoldMT"/>
                  <w:color w:val="000000"/>
                  <w:sz w:val="20"/>
                </w:rPr>
                <w:t xml:space="preserve"> </w:t>
              </w:r>
            </w:ins>
            <w:ins w:id="123" w:author="Akhmetov, Dmitry" w:date="2022-09-06T13:25:00Z">
              <w:r w:rsidR="0026653F" w:rsidRPr="003B7A63">
                <w:rPr>
                  <w:rFonts w:ascii="Arial-BoldMT" w:hAnsi="Arial-BoldMT"/>
                  <w:color w:val="000000"/>
                  <w:sz w:val="20"/>
                </w:rPr>
                <w:t>is governed by c</w:t>
              </w:r>
            </w:ins>
            <w:ins w:id="124" w:author="Akhmetov, Dmitry" w:date="2022-09-06T13:18:00Z">
              <w:r w:rsidR="00F45BE5" w:rsidRPr="003B7A63">
                <w:rPr>
                  <w:rFonts w:ascii="Arial-BoldMT" w:hAnsi="Arial-BoldMT"/>
                  <w:color w:val="000000"/>
                  <w:sz w:val="20"/>
                </w:rPr>
                <w:t xml:space="preserve">lause </w:t>
              </w:r>
              <w:r w:rsidR="00F45BE5" w:rsidRPr="003B7A63">
                <w:rPr>
                  <w:rFonts w:ascii="Arial-BoldMT" w:hAnsi="Arial-BoldMT"/>
                  <w:color w:val="000000"/>
                  <w:sz w:val="20"/>
                </w:rPr>
                <w:t>10.23.2.7 Sharing an EDCA TXOP</w:t>
              </w:r>
            </w:ins>
            <w:ins w:id="125" w:author="Akhmetov, Dmitry" w:date="2022-09-06T13:25:00Z">
              <w:r w:rsidR="0026653F" w:rsidRPr="003B7A63">
                <w:rPr>
                  <w:rFonts w:ascii="Arial-BoldMT" w:hAnsi="Arial-BoldMT"/>
                  <w:color w:val="000000"/>
                  <w:sz w:val="20"/>
                </w:rPr>
                <w:t>.</w:t>
              </w:r>
            </w:ins>
          </w:p>
          <w:p w14:paraId="6FC65E5B" w14:textId="77777777" w:rsidR="000148F2" w:rsidRPr="003B7A63" w:rsidRDefault="000148F2" w:rsidP="00951026">
            <w:pPr>
              <w:rPr>
                <w:ins w:id="126" w:author="Akhmetov, Dmitry" w:date="2022-09-06T13:26:00Z"/>
                <w:rFonts w:ascii="Arial-BoldMT" w:hAnsi="Arial-BoldMT"/>
                <w:color w:val="000000"/>
                <w:sz w:val="20"/>
              </w:rPr>
            </w:pPr>
          </w:p>
          <w:p w14:paraId="6844EA88" w14:textId="755B651C" w:rsidR="000148F2" w:rsidRPr="003B7A63" w:rsidRDefault="00A95886" w:rsidP="00951026">
            <w:pPr>
              <w:rPr>
                <w:ins w:id="127" w:author="Akhmetov, Dmitry" w:date="2022-09-06T13:26:00Z"/>
                <w:rFonts w:ascii="Arial-BoldMT" w:hAnsi="Arial-BoldMT"/>
                <w:color w:val="000000"/>
                <w:sz w:val="20"/>
              </w:rPr>
            </w:pPr>
            <w:ins w:id="128" w:author="Akhmetov, Dmitry" w:date="2022-09-06T17:55:00Z">
              <w:r>
                <w:rPr>
                  <w:rFonts w:ascii="Arial-BoldMT" w:hAnsi="Arial-BoldMT"/>
                  <w:color w:val="000000"/>
                  <w:sz w:val="20"/>
                </w:rPr>
                <w:t xml:space="preserve">Modified the text </w:t>
              </w:r>
              <w:r w:rsidR="001B0610">
                <w:rPr>
                  <w:rFonts w:ascii="Arial-BoldMT" w:hAnsi="Arial-BoldMT"/>
                  <w:color w:val="000000"/>
                  <w:sz w:val="20"/>
                </w:rPr>
                <w:t xml:space="preserve">in </w:t>
              </w:r>
              <w:r>
                <w:rPr>
                  <w:rFonts w:ascii="Arial-BoldMT" w:hAnsi="Arial-BoldMT"/>
                  <w:color w:val="000000"/>
                  <w:sz w:val="20"/>
                </w:rPr>
                <w:t xml:space="preserve">to </w:t>
              </w:r>
              <w:r w:rsidR="001B0610">
                <w:rPr>
                  <w:rFonts w:ascii="Arial-BoldMT" w:hAnsi="Arial-BoldMT"/>
                  <w:color w:val="000000"/>
                  <w:sz w:val="20"/>
                </w:rPr>
                <w:t>align with the text in clause 10.23.2.7</w:t>
              </w:r>
            </w:ins>
            <w:ins w:id="129" w:author="Akhmetov, Dmitry" w:date="2022-09-06T13:33:00Z">
              <w:r w:rsidR="00A4125D">
                <w:rPr>
                  <w:rFonts w:ascii="Arial-BoldMT" w:hAnsi="Arial-BoldMT"/>
                  <w:color w:val="000000"/>
                  <w:sz w:val="20"/>
                </w:rPr>
                <w:t xml:space="preserve"> “Sharing an EDCA TXOP” </w:t>
              </w:r>
            </w:ins>
          </w:p>
          <w:p w14:paraId="7DB51B44" w14:textId="7D2AA690" w:rsidR="000148F2" w:rsidRPr="003B7A63" w:rsidRDefault="000148F2" w:rsidP="00951026">
            <w:pPr>
              <w:rPr>
                <w:rFonts w:ascii="Arial" w:hAnsi="Arial" w:cs="Arial"/>
                <w:sz w:val="20"/>
              </w:rPr>
            </w:pPr>
          </w:p>
        </w:tc>
      </w:tr>
      <w:tr w:rsidR="00951026" w:rsidRPr="00025167" w14:paraId="1C70E31E" w14:textId="77777777" w:rsidTr="00FB47EA">
        <w:tc>
          <w:tcPr>
            <w:tcW w:w="895" w:type="dxa"/>
          </w:tcPr>
          <w:p w14:paraId="3CE1A2CE" w14:textId="3E01E24A" w:rsidR="00951026" w:rsidRPr="006211B1" w:rsidRDefault="00951026" w:rsidP="00951026">
            <w:pPr>
              <w:rPr>
                <w:rFonts w:ascii="Arial" w:hAnsi="Arial" w:cs="Arial"/>
                <w:b/>
                <w:bCs/>
                <w:sz w:val="20"/>
                <w:highlight w:val="yellow"/>
              </w:rPr>
            </w:pPr>
            <w:r w:rsidRPr="006211B1">
              <w:rPr>
                <w:rFonts w:ascii="Arial" w:hAnsi="Arial" w:cs="Arial"/>
                <w:sz w:val="20"/>
                <w:highlight w:val="yellow"/>
              </w:rPr>
              <w:t>12441</w:t>
            </w:r>
          </w:p>
        </w:tc>
        <w:tc>
          <w:tcPr>
            <w:tcW w:w="1080" w:type="dxa"/>
          </w:tcPr>
          <w:p w14:paraId="372F7F7F" w14:textId="695303E7" w:rsidR="00951026" w:rsidRPr="006211B1" w:rsidRDefault="00951026" w:rsidP="00951026">
            <w:pPr>
              <w:rPr>
                <w:rFonts w:ascii="Arial" w:hAnsi="Arial" w:cs="Arial"/>
                <w:b/>
                <w:bCs/>
                <w:sz w:val="20"/>
                <w:highlight w:val="yellow"/>
              </w:rPr>
            </w:pPr>
            <w:r w:rsidRPr="006211B1">
              <w:rPr>
                <w:rFonts w:ascii="Arial" w:hAnsi="Arial" w:cs="Arial"/>
                <w:sz w:val="20"/>
                <w:highlight w:val="yellow"/>
              </w:rPr>
              <w:t>Ryuichi Hirata</w:t>
            </w:r>
          </w:p>
        </w:tc>
        <w:tc>
          <w:tcPr>
            <w:tcW w:w="3330" w:type="dxa"/>
          </w:tcPr>
          <w:p w14:paraId="53218BB2" w14:textId="2A24E7BF" w:rsidR="00951026" w:rsidRPr="006211B1" w:rsidRDefault="00951026" w:rsidP="00951026">
            <w:pPr>
              <w:rPr>
                <w:rFonts w:ascii="Arial" w:hAnsi="Arial" w:cs="Arial"/>
                <w:b/>
                <w:bCs/>
                <w:sz w:val="20"/>
                <w:highlight w:val="yellow"/>
              </w:rPr>
            </w:pPr>
            <w:r w:rsidRPr="006211B1">
              <w:rPr>
                <w:rFonts w:ascii="Arial" w:hAnsi="Arial" w:cs="Arial"/>
                <w:sz w:val="20"/>
                <w:highlight w:val="yellow"/>
              </w:rPr>
              <w:t>In 11-22/0554r1, an issue was raised regarding current start time sync PPDUs. However, it was not treated due to lack of time.</w:t>
            </w:r>
          </w:p>
        </w:tc>
        <w:tc>
          <w:tcPr>
            <w:tcW w:w="1800" w:type="dxa"/>
          </w:tcPr>
          <w:p w14:paraId="48F90D12" w14:textId="64DB4979" w:rsidR="00951026" w:rsidRPr="006211B1" w:rsidRDefault="00951026" w:rsidP="00951026">
            <w:pPr>
              <w:rPr>
                <w:rFonts w:ascii="Arial" w:hAnsi="Arial" w:cs="Arial"/>
                <w:b/>
                <w:bCs/>
                <w:sz w:val="20"/>
                <w:highlight w:val="yellow"/>
              </w:rPr>
            </w:pPr>
            <w:r w:rsidRPr="006211B1">
              <w:rPr>
                <w:rFonts w:ascii="Arial" w:hAnsi="Arial" w:cs="Arial"/>
                <w:sz w:val="20"/>
                <w:highlight w:val="yellow"/>
              </w:rPr>
              <w:t>Revisit 11-22/0554r1 and apply the resolution.</w:t>
            </w:r>
          </w:p>
        </w:tc>
        <w:tc>
          <w:tcPr>
            <w:tcW w:w="2880" w:type="dxa"/>
          </w:tcPr>
          <w:p w14:paraId="1B315F79" w14:textId="77777777" w:rsidR="00254488" w:rsidRDefault="003269C3" w:rsidP="008331AD">
            <w:pPr>
              <w:rPr>
                <w:ins w:id="130" w:author="Akhmetov, Dmitry" w:date="2022-09-06T18:42:00Z"/>
                <w:rFonts w:ascii="Arial" w:hAnsi="Arial" w:cs="Arial"/>
                <w:sz w:val="20"/>
              </w:rPr>
            </w:pPr>
            <w:ins w:id="131" w:author="Akhmetov, Dmitry" w:date="2022-09-06T18:42:00Z">
              <w:r>
                <w:rPr>
                  <w:rFonts w:ascii="Arial" w:hAnsi="Arial" w:cs="Arial"/>
                  <w:sz w:val="20"/>
                </w:rPr>
                <w:t>Rejected</w:t>
              </w:r>
            </w:ins>
          </w:p>
          <w:p w14:paraId="3B13FB1D" w14:textId="77777777" w:rsidR="003269C3" w:rsidRDefault="003269C3" w:rsidP="008331AD">
            <w:pPr>
              <w:rPr>
                <w:ins w:id="132" w:author="Akhmetov, Dmitry" w:date="2022-09-06T18:42:00Z"/>
                <w:rFonts w:ascii="Arial" w:hAnsi="Arial" w:cs="Arial"/>
                <w:sz w:val="20"/>
              </w:rPr>
            </w:pPr>
          </w:p>
          <w:p w14:paraId="15774A7A" w14:textId="01631A32" w:rsidR="003269C3" w:rsidRPr="008331AD" w:rsidRDefault="003269C3" w:rsidP="008331AD">
            <w:pPr>
              <w:rPr>
                <w:rFonts w:ascii="Arial" w:hAnsi="Arial" w:cs="Arial"/>
                <w:sz w:val="20"/>
                <w:highlight w:val="red"/>
              </w:rPr>
            </w:pPr>
            <w:ins w:id="133" w:author="Akhmetov, Dmitry" w:date="2022-09-06T18:42:00Z">
              <w:r>
                <w:rPr>
                  <w:rFonts w:ascii="Arial" w:hAnsi="Arial" w:cs="Arial"/>
                  <w:sz w:val="20"/>
                </w:rPr>
                <w:t xml:space="preserve">Suggest </w:t>
              </w:r>
            </w:ins>
            <w:ins w:id="134" w:author="Akhmetov, Dmitry" w:date="2022-09-06T18:51:00Z">
              <w:r w:rsidR="009807B7">
                <w:rPr>
                  <w:rFonts w:ascii="Arial" w:hAnsi="Arial" w:cs="Arial"/>
                  <w:sz w:val="20"/>
                </w:rPr>
                <w:t>reassigning</w:t>
              </w:r>
            </w:ins>
            <w:ins w:id="135" w:author="Akhmetov, Dmitry" w:date="2022-09-06T18:42:00Z">
              <w:r>
                <w:rPr>
                  <w:rFonts w:ascii="Arial" w:hAnsi="Arial" w:cs="Arial"/>
                  <w:sz w:val="20"/>
                </w:rPr>
                <w:t xml:space="preserve"> </w:t>
              </w:r>
              <w:r w:rsidR="00395A26">
                <w:rPr>
                  <w:rFonts w:ascii="Arial" w:hAnsi="Arial" w:cs="Arial"/>
                  <w:sz w:val="20"/>
                </w:rPr>
                <w:t>CID to the commenter as he already have ready contribution</w:t>
              </w:r>
            </w:ins>
          </w:p>
        </w:tc>
      </w:tr>
      <w:tr w:rsidR="00951026" w:rsidRPr="00025167" w14:paraId="5A238AD2" w14:textId="77777777" w:rsidTr="00FB47EA">
        <w:tc>
          <w:tcPr>
            <w:tcW w:w="895" w:type="dxa"/>
          </w:tcPr>
          <w:p w14:paraId="3B6CA488" w14:textId="30C998A6" w:rsidR="00951026" w:rsidRPr="00025167" w:rsidRDefault="00951026" w:rsidP="00951026">
            <w:pPr>
              <w:rPr>
                <w:rFonts w:ascii="Arial" w:hAnsi="Arial" w:cs="Arial"/>
                <w:b/>
                <w:bCs/>
                <w:sz w:val="20"/>
              </w:rPr>
            </w:pPr>
            <w:r>
              <w:rPr>
                <w:rFonts w:ascii="Arial" w:hAnsi="Arial" w:cs="Arial"/>
                <w:sz w:val="20"/>
              </w:rPr>
              <w:t>12663</w:t>
            </w:r>
          </w:p>
        </w:tc>
        <w:tc>
          <w:tcPr>
            <w:tcW w:w="1080" w:type="dxa"/>
          </w:tcPr>
          <w:p w14:paraId="51F0CBA6" w14:textId="40F1E914" w:rsidR="00951026" w:rsidRPr="00025167" w:rsidRDefault="00951026" w:rsidP="00951026">
            <w:pPr>
              <w:rPr>
                <w:rFonts w:ascii="Arial" w:hAnsi="Arial" w:cs="Arial"/>
                <w:b/>
                <w:bCs/>
                <w:sz w:val="20"/>
              </w:rPr>
            </w:pPr>
            <w:r>
              <w:rPr>
                <w:rFonts w:ascii="Arial" w:hAnsi="Arial" w:cs="Arial"/>
                <w:sz w:val="20"/>
              </w:rPr>
              <w:t>Arik Klein</w:t>
            </w:r>
          </w:p>
        </w:tc>
        <w:tc>
          <w:tcPr>
            <w:tcW w:w="3330" w:type="dxa"/>
          </w:tcPr>
          <w:p w14:paraId="22B5ED97" w14:textId="4B9EA4E9" w:rsidR="00951026" w:rsidRPr="00025167" w:rsidRDefault="00951026" w:rsidP="00951026">
            <w:pPr>
              <w:rPr>
                <w:rFonts w:ascii="Arial" w:hAnsi="Arial" w:cs="Arial"/>
                <w:b/>
                <w:bCs/>
                <w:sz w:val="20"/>
              </w:rPr>
            </w:pPr>
            <w:r>
              <w:rPr>
                <w:rFonts w:ascii="Arial" w:hAnsi="Arial" w:cs="Arial"/>
                <w:sz w:val="20"/>
              </w:rPr>
              <w:t>Need to use a unified terminology along the TGbe spec, and replace "of" with "affiliated with" in the following sentence: "A STA of an MLD operating on a link that is part of an NSTR link pair for that MLD..."</w:t>
            </w:r>
          </w:p>
        </w:tc>
        <w:tc>
          <w:tcPr>
            <w:tcW w:w="1800" w:type="dxa"/>
          </w:tcPr>
          <w:p w14:paraId="38687619" w14:textId="20296573" w:rsidR="00951026" w:rsidRPr="00025167" w:rsidRDefault="00951026" w:rsidP="00951026">
            <w:pPr>
              <w:rPr>
                <w:rFonts w:ascii="Arial" w:hAnsi="Arial" w:cs="Arial"/>
                <w:b/>
                <w:bCs/>
                <w:sz w:val="20"/>
              </w:rPr>
            </w:pPr>
            <w:r>
              <w:rPr>
                <w:rFonts w:ascii="Arial" w:hAnsi="Arial" w:cs="Arial"/>
                <w:sz w:val="20"/>
              </w:rPr>
              <w:t>Please revise the sentence as follows: "A STA affiliated with an MLD operating on a link that is part of an NSTR link pair for that MLD..."</w:t>
            </w:r>
          </w:p>
        </w:tc>
        <w:tc>
          <w:tcPr>
            <w:tcW w:w="2880" w:type="dxa"/>
          </w:tcPr>
          <w:p w14:paraId="1DB59213" w14:textId="77777777" w:rsidR="00951026" w:rsidRDefault="00160936" w:rsidP="00951026">
            <w:pPr>
              <w:rPr>
                <w:ins w:id="136" w:author="Akhmetov, Dmitry" w:date="2022-09-06T14:37:00Z"/>
                <w:rFonts w:ascii="Arial" w:hAnsi="Arial" w:cs="Arial"/>
                <w:sz w:val="20"/>
              </w:rPr>
            </w:pPr>
            <w:ins w:id="137" w:author="Akhmetov, Dmitry" w:date="2022-09-06T13:34:00Z">
              <w:r>
                <w:rPr>
                  <w:rFonts w:ascii="Arial" w:hAnsi="Arial" w:cs="Arial"/>
                  <w:sz w:val="20"/>
                </w:rPr>
                <w:t>Accepted</w:t>
              </w:r>
            </w:ins>
          </w:p>
          <w:p w14:paraId="0CA0BBE3" w14:textId="77777777" w:rsidR="00505624" w:rsidRDefault="00505624" w:rsidP="00951026">
            <w:pPr>
              <w:rPr>
                <w:ins w:id="138" w:author="Akhmetov, Dmitry" w:date="2022-09-06T14:37:00Z"/>
                <w:rFonts w:ascii="Arial" w:hAnsi="Arial" w:cs="Arial"/>
                <w:sz w:val="20"/>
              </w:rPr>
            </w:pPr>
          </w:p>
          <w:p w14:paraId="0D54B88D" w14:textId="03FC8A15" w:rsidR="00505624" w:rsidRDefault="00505624" w:rsidP="00505624">
            <w:pPr>
              <w:rPr>
                <w:ins w:id="139" w:author="Akhmetov, Dmitry" w:date="2022-09-06T14:37:00Z"/>
                <w:sz w:val="20"/>
              </w:rPr>
            </w:pPr>
            <w:ins w:id="140" w:author="Akhmetov, Dmitry" w:date="2022-09-06T14:37:00Z">
              <w:r>
                <w:rPr>
                  <w:b/>
                  <w:bCs/>
                  <w:sz w:val="16"/>
                  <w:szCs w:val="16"/>
                </w:rPr>
                <w:t xml:space="preserve">TGbe editor:  </w:t>
              </w:r>
              <w:r>
                <w:rPr>
                  <w:sz w:val="16"/>
                  <w:szCs w:val="16"/>
                </w:rPr>
                <w:t>Apply the changes tagged with #</w:t>
              </w:r>
              <w:r>
                <w:rPr>
                  <w:sz w:val="16"/>
                </w:rPr>
                <w:t>1</w:t>
              </w:r>
              <w:r>
                <w:rPr>
                  <w:sz w:val="16"/>
                </w:rPr>
                <w:t>2663</w:t>
              </w:r>
              <w:r>
                <w:rPr>
                  <w:sz w:val="16"/>
                  <w:szCs w:val="16"/>
                </w:rPr>
                <w:t xml:space="preserve"> in this document</w:t>
              </w:r>
              <w:r>
                <w:rPr>
                  <w:sz w:val="20"/>
                </w:rPr>
                <w:t xml:space="preserve"> </w:t>
              </w:r>
            </w:ins>
          </w:p>
          <w:p w14:paraId="1A87786C" w14:textId="59B194A7" w:rsidR="00505624" w:rsidRPr="003B7A63" w:rsidRDefault="00505624" w:rsidP="00951026">
            <w:pPr>
              <w:rPr>
                <w:rFonts w:ascii="Arial" w:hAnsi="Arial" w:cs="Arial"/>
                <w:sz w:val="20"/>
              </w:rPr>
            </w:pPr>
          </w:p>
        </w:tc>
      </w:tr>
      <w:tr w:rsidR="00951026" w:rsidRPr="00025167" w14:paraId="2862D804" w14:textId="77777777" w:rsidTr="00FB47EA">
        <w:tc>
          <w:tcPr>
            <w:tcW w:w="895" w:type="dxa"/>
          </w:tcPr>
          <w:p w14:paraId="5E3D50F2" w14:textId="1B8776C4" w:rsidR="00951026" w:rsidRPr="00025167" w:rsidRDefault="00951026" w:rsidP="00951026">
            <w:pPr>
              <w:rPr>
                <w:rFonts w:ascii="Arial" w:hAnsi="Arial" w:cs="Arial"/>
                <w:b/>
                <w:bCs/>
                <w:sz w:val="20"/>
              </w:rPr>
            </w:pPr>
            <w:r>
              <w:rPr>
                <w:rFonts w:ascii="Arial" w:hAnsi="Arial" w:cs="Arial"/>
                <w:sz w:val="20"/>
              </w:rPr>
              <w:t>12664</w:t>
            </w:r>
          </w:p>
        </w:tc>
        <w:tc>
          <w:tcPr>
            <w:tcW w:w="1080" w:type="dxa"/>
          </w:tcPr>
          <w:p w14:paraId="7157364B" w14:textId="36E3F028" w:rsidR="00951026" w:rsidRPr="00025167" w:rsidRDefault="00951026" w:rsidP="00951026">
            <w:pPr>
              <w:rPr>
                <w:rFonts w:ascii="Arial" w:hAnsi="Arial" w:cs="Arial"/>
                <w:b/>
                <w:bCs/>
                <w:sz w:val="20"/>
              </w:rPr>
            </w:pPr>
            <w:r>
              <w:rPr>
                <w:rFonts w:ascii="Arial" w:hAnsi="Arial" w:cs="Arial"/>
                <w:sz w:val="20"/>
              </w:rPr>
              <w:t>Arik Klein</w:t>
            </w:r>
          </w:p>
        </w:tc>
        <w:tc>
          <w:tcPr>
            <w:tcW w:w="3330" w:type="dxa"/>
          </w:tcPr>
          <w:p w14:paraId="33691DF2" w14:textId="6F25A858" w:rsidR="00951026" w:rsidRPr="00025167" w:rsidRDefault="00951026" w:rsidP="00951026">
            <w:pPr>
              <w:rPr>
                <w:rFonts w:ascii="Arial" w:hAnsi="Arial" w:cs="Arial"/>
                <w:b/>
                <w:bCs/>
                <w:sz w:val="20"/>
              </w:rPr>
            </w:pPr>
            <w:r>
              <w:rPr>
                <w:rFonts w:ascii="Arial" w:hAnsi="Arial" w:cs="Arial"/>
                <w:sz w:val="20"/>
              </w:rPr>
              <w:t>Need to replace the "initiate" with "may initiate" in the following sentence: "A STA with backoff counter that has already reached zero initiate transmission only following condition 1b)"</w:t>
            </w:r>
          </w:p>
        </w:tc>
        <w:tc>
          <w:tcPr>
            <w:tcW w:w="1800" w:type="dxa"/>
          </w:tcPr>
          <w:p w14:paraId="62AE9F7C" w14:textId="12B82152" w:rsidR="00951026" w:rsidRPr="00025167" w:rsidRDefault="00951026" w:rsidP="00951026">
            <w:pPr>
              <w:rPr>
                <w:rFonts w:ascii="Arial" w:hAnsi="Arial" w:cs="Arial"/>
                <w:b/>
                <w:bCs/>
                <w:sz w:val="20"/>
              </w:rPr>
            </w:pPr>
            <w:r>
              <w:rPr>
                <w:rFonts w:ascii="Arial" w:hAnsi="Arial" w:cs="Arial"/>
                <w:sz w:val="20"/>
              </w:rPr>
              <w:t>Revise the sentence as follows: "A STA with backoff counter that has already reached zero may initiate transmission only following condition 1b)"</w:t>
            </w:r>
          </w:p>
        </w:tc>
        <w:tc>
          <w:tcPr>
            <w:tcW w:w="2880" w:type="dxa"/>
          </w:tcPr>
          <w:p w14:paraId="006E1D70" w14:textId="77777777" w:rsidR="008338D8" w:rsidRDefault="008338D8" w:rsidP="008338D8">
            <w:pPr>
              <w:rPr>
                <w:ins w:id="141" w:author="Akhmetov, Dmitry" w:date="2022-09-06T17:47:00Z"/>
                <w:rFonts w:ascii="Arial" w:hAnsi="Arial" w:cs="Arial"/>
                <w:sz w:val="20"/>
              </w:rPr>
            </w:pPr>
            <w:ins w:id="142" w:author="Akhmetov, Dmitry" w:date="2022-09-06T17:47:00Z">
              <w:r>
                <w:rPr>
                  <w:rFonts w:ascii="Arial" w:hAnsi="Arial" w:cs="Arial"/>
                  <w:sz w:val="20"/>
                </w:rPr>
                <w:t>Accepted</w:t>
              </w:r>
            </w:ins>
          </w:p>
          <w:p w14:paraId="1B6BEF23" w14:textId="77777777" w:rsidR="008338D8" w:rsidRDefault="008338D8" w:rsidP="008338D8">
            <w:pPr>
              <w:rPr>
                <w:ins w:id="143" w:author="Akhmetov, Dmitry" w:date="2022-09-06T17:47:00Z"/>
                <w:rFonts w:ascii="Arial" w:hAnsi="Arial" w:cs="Arial"/>
                <w:sz w:val="20"/>
              </w:rPr>
            </w:pPr>
          </w:p>
          <w:p w14:paraId="16C1D3F5" w14:textId="350545F5" w:rsidR="008338D8" w:rsidRDefault="008338D8" w:rsidP="008338D8">
            <w:pPr>
              <w:rPr>
                <w:ins w:id="144" w:author="Akhmetov, Dmitry" w:date="2022-09-06T17:47:00Z"/>
                <w:sz w:val="20"/>
              </w:rPr>
            </w:pPr>
            <w:ins w:id="145" w:author="Akhmetov, Dmitry" w:date="2022-09-06T17:47:00Z">
              <w:r>
                <w:rPr>
                  <w:b/>
                  <w:bCs/>
                  <w:sz w:val="16"/>
                  <w:szCs w:val="16"/>
                </w:rPr>
                <w:t xml:space="preserve">TGbe editor:  </w:t>
              </w:r>
              <w:r>
                <w:rPr>
                  <w:sz w:val="16"/>
                  <w:szCs w:val="16"/>
                </w:rPr>
                <w:t>Apply the changes tagged with #</w:t>
              </w:r>
              <w:r>
                <w:rPr>
                  <w:sz w:val="16"/>
                </w:rPr>
                <w:t>1266</w:t>
              </w:r>
              <w:r>
                <w:rPr>
                  <w:sz w:val="16"/>
                </w:rPr>
                <w:t>4</w:t>
              </w:r>
              <w:r>
                <w:rPr>
                  <w:sz w:val="16"/>
                  <w:szCs w:val="16"/>
                </w:rPr>
                <w:t xml:space="preserve"> in this document</w:t>
              </w:r>
              <w:r>
                <w:rPr>
                  <w:sz w:val="20"/>
                </w:rPr>
                <w:t xml:space="preserve"> </w:t>
              </w:r>
            </w:ins>
          </w:p>
          <w:p w14:paraId="60293854" w14:textId="04D6D934" w:rsidR="00951026" w:rsidRPr="003B7A63" w:rsidRDefault="00951026" w:rsidP="00951026">
            <w:pPr>
              <w:rPr>
                <w:rFonts w:ascii="Arial" w:hAnsi="Arial" w:cs="Arial"/>
                <w:sz w:val="20"/>
              </w:rPr>
            </w:pPr>
          </w:p>
        </w:tc>
      </w:tr>
      <w:tr w:rsidR="00951026" w:rsidRPr="00025167" w14:paraId="0A4DBE3D" w14:textId="77777777" w:rsidTr="00FB47EA">
        <w:tc>
          <w:tcPr>
            <w:tcW w:w="895" w:type="dxa"/>
          </w:tcPr>
          <w:p w14:paraId="586E1C06" w14:textId="6180F5C9" w:rsidR="00951026" w:rsidRPr="00025167" w:rsidRDefault="00951026" w:rsidP="00951026">
            <w:pPr>
              <w:rPr>
                <w:rFonts w:ascii="Arial" w:hAnsi="Arial" w:cs="Arial"/>
                <w:b/>
                <w:bCs/>
                <w:sz w:val="20"/>
              </w:rPr>
            </w:pPr>
            <w:r>
              <w:rPr>
                <w:rFonts w:ascii="Arial" w:hAnsi="Arial" w:cs="Arial"/>
                <w:sz w:val="20"/>
              </w:rPr>
              <w:t>12665</w:t>
            </w:r>
          </w:p>
        </w:tc>
        <w:tc>
          <w:tcPr>
            <w:tcW w:w="1080" w:type="dxa"/>
          </w:tcPr>
          <w:p w14:paraId="1335F9F5" w14:textId="2B621642" w:rsidR="00951026" w:rsidRPr="00025167" w:rsidRDefault="00951026" w:rsidP="00951026">
            <w:pPr>
              <w:rPr>
                <w:rFonts w:ascii="Arial" w:hAnsi="Arial" w:cs="Arial"/>
                <w:b/>
                <w:bCs/>
                <w:sz w:val="20"/>
              </w:rPr>
            </w:pPr>
            <w:r>
              <w:rPr>
                <w:rFonts w:ascii="Arial" w:hAnsi="Arial" w:cs="Arial"/>
                <w:sz w:val="20"/>
              </w:rPr>
              <w:t>Arik Klein</w:t>
            </w:r>
          </w:p>
        </w:tc>
        <w:tc>
          <w:tcPr>
            <w:tcW w:w="3330" w:type="dxa"/>
          </w:tcPr>
          <w:p w14:paraId="0A4E7D77" w14:textId="3CE30940" w:rsidR="00951026" w:rsidRPr="00025167" w:rsidRDefault="00951026" w:rsidP="00951026">
            <w:pPr>
              <w:rPr>
                <w:rFonts w:ascii="Arial" w:hAnsi="Arial" w:cs="Arial"/>
                <w:b/>
                <w:bCs/>
                <w:sz w:val="20"/>
              </w:rPr>
            </w:pPr>
            <w:r>
              <w:rPr>
                <w:rFonts w:ascii="Arial" w:hAnsi="Arial" w:cs="Arial"/>
                <w:sz w:val="20"/>
              </w:rPr>
              <w:t>typo: replace "choose" with "chooses" in the following sentence:" A STA with backoff counter that has already reached zero and that choose not to transmit following condition 1b)...."</w:t>
            </w:r>
          </w:p>
        </w:tc>
        <w:tc>
          <w:tcPr>
            <w:tcW w:w="1800" w:type="dxa"/>
          </w:tcPr>
          <w:p w14:paraId="0030056B" w14:textId="6CE6BA82" w:rsidR="00951026" w:rsidRPr="00025167" w:rsidRDefault="00951026" w:rsidP="00951026">
            <w:pPr>
              <w:rPr>
                <w:rFonts w:ascii="Arial" w:hAnsi="Arial" w:cs="Arial"/>
                <w:b/>
                <w:bCs/>
                <w:sz w:val="20"/>
              </w:rPr>
            </w:pPr>
            <w:r>
              <w:rPr>
                <w:rFonts w:ascii="Arial" w:hAnsi="Arial" w:cs="Arial"/>
                <w:sz w:val="20"/>
              </w:rPr>
              <w:t>Revise the sentence as follows:" A STA with backoff counter that has already reached zero and that chooses not to transmit following condition 1b)...."</w:t>
            </w:r>
          </w:p>
        </w:tc>
        <w:tc>
          <w:tcPr>
            <w:tcW w:w="2880" w:type="dxa"/>
          </w:tcPr>
          <w:p w14:paraId="7D723BB3" w14:textId="77777777" w:rsidR="00951026" w:rsidRDefault="00593C38" w:rsidP="00951026">
            <w:pPr>
              <w:rPr>
                <w:ins w:id="146" w:author="Akhmetov, Dmitry" w:date="2022-09-06T14:38:00Z"/>
                <w:rFonts w:ascii="Arial" w:hAnsi="Arial" w:cs="Arial"/>
                <w:sz w:val="20"/>
              </w:rPr>
            </w:pPr>
            <w:ins w:id="147" w:author="Akhmetov, Dmitry" w:date="2022-09-06T13:36:00Z">
              <w:r>
                <w:rPr>
                  <w:rFonts w:ascii="Arial" w:hAnsi="Arial" w:cs="Arial"/>
                  <w:sz w:val="20"/>
                </w:rPr>
                <w:t>Accepted</w:t>
              </w:r>
            </w:ins>
          </w:p>
          <w:p w14:paraId="39CB7271" w14:textId="77777777" w:rsidR="001D123A" w:rsidRDefault="001D123A" w:rsidP="00951026">
            <w:pPr>
              <w:rPr>
                <w:ins w:id="148" w:author="Akhmetov, Dmitry" w:date="2022-09-06T14:38:00Z"/>
                <w:rFonts w:ascii="Arial" w:hAnsi="Arial" w:cs="Arial"/>
                <w:sz w:val="20"/>
              </w:rPr>
            </w:pPr>
          </w:p>
          <w:p w14:paraId="4CF22CF8" w14:textId="06B28E4A" w:rsidR="001D123A" w:rsidRDefault="001D123A" w:rsidP="001D123A">
            <w:pPr>
              <w:rPr>
                <w:ins w:id="149" w:author="Akhmetov, Dmitry" w:date="2022-09-06T14:38:00Z"/>
                <w:sz w:val="20"/>
              </w:rPr>
            </w:pPr>
            <w:ins w:id="150" w:author="Akhmetov, Dmitry" w:date="2022-09-06T14:38:00Z">
              <w:r>
                <w:rPr>
                  <w:b/>
                  <w:bCs/>
                  <w:sz w:val="16"/>
                  <w:szCs w:val="16"/>
                </w:rPr>
                <w:t xml:space="preserve">TGbe editor:  </w:t>
              </w:r>
              <w:r>
                <w:rPr>
                  <w:sz w:val="16"/>
                  <w:szCs w:val="16"/>
                </w:rPr>
                <w:t>Apply the changes tagged with #</w:t>
              </w:r>
              <w:r>
                <w:rPr>
                  <w:sz w:val="16"/>
                </w:rPr>
                <w:t>1</w:t>
              </w:r>
              <w:r>
                <w:rPr>
                  <w:sz w:val="16"/>
                </w:rPr>
                <w:t>2665</w:t>
              </w:r>
              <w:r>
                <w:rPr>
                  <w:sz w:val="16"/>
                  <w:szCs w:val="16"/>
                </w:rPr>
                <w:t xml:space="preserve"> in this document</w:t>
              </w:r>
              <w:r>
                <w:rPr>
                  <w:sz w:val="20"/>
                </w:rPr>
                <w:t xml:space="preserve"> </w:t>
              </w:r>
            </w:ins>
          </w:p>
          <w:p w14:paraId="4D4C7C6A" w14:textId="22693964" w:rsidR="001D123A" w:rsidRPr="003B7A63" w:rsidRDefault="001D123A" w:rsidP="00951026">
            <w:pPr>
              <w:rPr>
                <w:rFonts w:ascii="Arial" w:hAnsi="Arial" w:cs="Arial"/>
                <w:sz w:val="20"/>
              </w:rPr>
            </w:pPr>
          </w:p>
        </w:tc>
      </w:tr>
      <w:tr w:rsidR="00951026" w:rsidRPr="00025167" w14:paraId="2E87E90A" w14:textId="77777777" w:rsidTr="00FB47EA">
        <w:tc>
          <w:tcPr>
            <w:tcW w:w="895" w:type="dxa"/>
          </w:tcPr>
          <w:p w14:paraId="16A8455A" w14:textId="6CFCAD94" w:rsidR="00951026" w:rsidRPr="00025167" w:rsidRDefault="00951026" w:rsidP="00951026">
            <w:pPr>
              <w:rPr>
                <w:rFonts w:ascii="Arial" w:hAnsi="Arial" w:cs="Arial"/>
                <w:b/>
                <w:bCs/>
                <w:sz w:val="20"/>
              </w:rPr>
            </w:pPr>
            <w:r>
              <w:rPr>
                <w:rFonts w:ascii="Arial" w:hAnsi="Arial" w:cs="Arial"/>
                <w:sz w:val="20"/>
              </w:rPr>
              <w:t>12666</w:t>
            </w:r>
          </w:p>
        </w:tc>
        <w:tc>
          <w:tcPr>
            <w:tcW w:w="1080" w:type="dxa"/>
          </w:tcPr>
          <w:p w14:paraId="50794824" w14:textId="349BEB2C" w:rsidR="00951026" w:rsidRPr="00025167" w:rsidRDefault="00951026" w:rsidP="00951026">
            <w:pPr>
              <w:rPr>
                <w:rFonts w:ascii="Arial" w:hAnsi="Arial" w:cs="Arial"/>
                <w:b/>
                <w:bCs/>
                <w:sz w:val="20"/>
              </w:rPr>
            </w:pPr>
            <w:r>
              <w:rPr>
                <w:rFonts w:ascii="Arial" w:hAnsi="Arial" w:cs="Arial"/>
                <w:sz w:val="20"/>
              </w:rPr>
              <w:t>Arik Klein</w:t>
            </w:r>
          </w:p>
        </w:tc>
        <w:tc>
          <w:tcPr>
            <w:tcW w:w="3330" w:type="dxa"/>
          </w:tcPr>
          <w:p w14:paraId="158EAC41" w14:textId="6A8DFA65" w:rsidR="00951026" w:rsidRPr="00025167" w:rsidRDefault="00951026" w:rsidP="00951026">
            <w:pPr>
              <w:rPr>
                <w:rFonts w:ascii="Arial" w:hAnsi="Arial" w:cs="Arial"/>
                <w:b/>
                <w:bCs/>
                <w:sz w:val="20"/>
              </w:rPr>
            </w:pPr>
            <w:r>
              <w:rPr>
                <w:rFonts w:ascii="Arial" w:hAnsi="Arial" w:cs="Arial"/>
                <w:sz w:val="20"/>
              </w:rPr>
              <w:t xml:space="preserve">Rephrase the following sentence for better understanding, as proposed: "The decision to choose </w:t>
            </w:r>
            <w:r>
              <w:rPr>
                <w:rFonts w:ascii="Arial" w:hAnsi="Arial" w:cs="Arial"/>
                <w:sz w:val="20"/>
              </w:rPr>
              <w:lastRenderedPageBreak/>
              <w:t>to not transmit when the backoff counter of the STA reaches zero as in 2) or to perform a new backoff procedure to be allowed to initiate transmission following condition 1a) as in 3) is implementation specific"</w:t>
            </w:r>
          </w:p>
        </w:tc>
        <w:tc>
          <w:tcPr>
            <w:tcW w:w="1800" w:type="dxa"/>
          </w:tcPr>
          <w:p w14:paraId="1D730452" w14:textId="63CBE78E" w:rsidR="00951026" w:rsidRPr="00025167" w:rsidRDefault="00951026" w:rsidP="00951026">
            <w:pPr>
              <w:rPr>
                <w:rFonts w:ascii="Arial" w:hAnsi="Arial" w:cs="Arial"/>
                <w:b/>
                <w:bCs/>
                <w:sz w:val="20"/>
              </w:rPr>
            </w:pPr>
            <w:r>
              <w:rPr>
                <w:rFonts w:ascii="Arial" w:hAnsi="Arial" w:cs="Arial"/>
                <w:sz w:val="20"/>
              </w:rPr>
              <w:lastRenderedPageBreak/>
              <w:t xml:space="preserve">Revise the sentence as follows: "The </w:t>
            </w:r>
            <w:r>
              <w:rPr>
                <w:rFonts w:ascii="Arial" w:hAnsi="Arial" w:cs="Arial"/>
                <w:sz w:val="20"/>
              </w:rPr>
              <w:lastRenderedPageBreak/>
              <w:t>decision whether to avoid transmission when the backoff counter of the STA reaches zero as in 2) or to perform a new backoff procedure to be allowed to initiate transmission following condition 1a) as in 3) is implementation specific"</w:t>
            </w:r>
          </w:p>
        </w:tc>
        <w:tc>
          <w:tcPr>
            <w:tcW w:w="2880" w:type="dxa"/>
          </w:tcPr>
          <w:p w14:paraId="4919AC53" w14:textId="120C61C3" w:rsidR="00951026" w:rsidRDefault="00F101FC" w:rsidP="00951026">
            <w:pPr>
              <w:rPr>
                <w:ins w:id="151" w:author="Akhmetov, Dmitry" w:date="2022-09-06T13:41:00Z"/>
                <w:rFonts w:ascii="Arial" w:hAnsi="Arial" w:cs="Arial"/>
                <w:sz w:val="20"/>
              </w:rPr>
            </w:pPr>
            <w:ins w:id="152" w:author="Akhmetov, Dmitry" w:date="2022-09-06T13:41:00Z">
              <w:r>
                <w:rPr>
                  <w:rFonts w:ascii="Arial" w:hAnsi="Arial" w:cs="Arial"/>
                  <w:sz w:val="20"/>
                </w:rPr>
                <w:lastRenderedPageBreak/>
                <w:t>Rejected.</w:t>
              </w:r>
            </w:ins>
          </w:p>
          <w:p w14:paraId="000F2067" w14:textId="77777777" w:rsidR="009741CA" w:rsidRDefault="009741CA" w:rsidP="00951026">
            <w:pPr>
              <w:rPr>
                <w:ins w:id="153" w:author="Akhmetov, Dmitry" w:date="2022-09-06T13:41:00Z"/>
                <w:rFonts w:ascii="Arial" w:hAnsi="Arial" w:cs="Arial"/>
                <w:sz w:val="20"/>
              </w:rPr>
            </w:pPr>
          </w:p>
          <w:p w14:paraId="3384A71B" w14:textId="47CD0454" w:rsidR="00074436" w:rsidRDefault="00877F92" w:rsidP="00951026">
            <w:pPr>
              <w:rPr>
                <w:ins w:id="154" w:author="Akhmetov, Dmitry" w:date="2022-09-06T14:33:00Z"/>
                <w:rFonts w:ascii="Arial" w:hAnsi="Arial" w:cs="Arial"/>
                <w:sz w:val="20"/>
              </w:rPr>
            </w:pPr>
            <w:ins w:id="155" w:author="Akhmetov, Dmitry" w:date="2022-09-06T13:45:00Z">
              <w:r>
                <w:rPr>
                  <w:rFonts w:ascii="Arial" w:hAnsi="Arial" w:cs="Arial"/>
                  <w:sz w:val="20"/>
                </w:rPr>
                <w:lastRenderedPageBreak/>
                <w:t xml:space="preserve">Author believes that existing text is clear </w:t>
              </w:r>
              <w:r w:rsidR="00F43890">
                <w:rPr>
                  <w:rFonts w:ascii="Arial" w:hAnsi="Arial" w:cs="Arial"/>
                  <w:sz w:val="20"/>
                </w:rPr>
                <w:t xml:space="preserve">to </w:t>
              </w:r>
            </w:ins>
            <w:ins w:id="156" w:author="Akhmetov, Dmitry" w:date="2022-09-06T18:51:00Z">
              <w:r w:rsidR="009B6297">
                <w:rPr>
                  <w:rFonts w:ascii="Arial" w:hAnsi="Arial" w:cs="Arial"/>
                  <w:sz w:val="20"/>
                </w:rPr>
                <w:t>understand,</w:t>
              </w:r>
            </w:ins>
            <w:ins w:id="157" w:author="Akhmetov, Dmitry" w:date="2022-09-06T13:45:00Z">
              <w:r w:rsidR="00F43890">
                <w:rPr>
                  <w:rFonts w:ascii="Arial" w:hAnsi="Arial" w:cs="Arial"/>
                  <w:sz w:val="20"/>
                </w:rPr>
                <w:t xml:space="preserve"> and no change is necessary </w:t>
              </w:r>
            </w:ins>
          </w:p>
          <w:p w14:paraId="6B8CCB00" w14:textId="77777777" w:rsidR="00074436" w:rsidRDefault="00074436" w:rsidP="00951026">
            <w:pPr>
              <w:rPr>
                <w:ins w:id="158" w:author="Akhmetov, Dmitry" w:date="2022-09-06T14:33:00Z"/>
                <w:rFonts w:ascii="Arial" w:hAnsi="Arial" w:cs="Arial"/>
                <w:sz w:val="20"/>
              </w:rPr>
            </w:pPr>
          </w:p>
          <w:p w14:paraId="6B011BF4" w14:textId="4C9A2D94" w:rsidR="00F101FC" w:rsidRDefault="00074436" w:rsidP="00951026">
            <w:pPr>
              <w:rPr>
                <w:ins w:id="159" w:author="Akhmetov, Dmitry" w:date="2022-09-06T13:44:00Z"/>
                <w:rFonts w:ascii="Arial" w:hAnsi="Arial" w:cs="Arial"/>
                <w:sz w:val="20"/>
              </w:rPr>
            </w:pPr>
            <w:ins w:id="160" w:author="Akhmetov, Dmitry" w:date="2022-09-06T14:33:00Z">
              <w:r>
                <w:rPr>
                  <w:rFonts w:ascii="Arial" w:hAnsi="Arial" w:cs="Arial"/>
                  <w:sz w:val="20"/>
                </w:rPr>
                <w:t>T</w:t>
              </w:r>
            </w:ins>
            <w:ins w:id="161" w:author="Akhmetov, Dmitry" w:date="2022-09-06T13:43:00Z">
              <w:r w:rsidR="00AB2AF9">
                <w:rPr>
                  <w:rFonts w:ascii="Arial" w:hAnsi="Arial" w:cs="Arial"/>
                  <w:sz w:val="20"/>
                </w:rPr>
                <w:t xml:space="preserve">he </w:t>
              </w:r>
            </w:ins>
            <w:ins w:id="162" w:author="Akhmetov, Dmitry" w:date="2022-09-06T13:41:00Z">
              <w:r w:rsidR="00F101FC">
                <w:rPr>
                  <w:rFonts w:ascii="Arial" w:hAnsi="Arial" w:cs="Arial"/>
                  <w:sz w:val="20"/>
                </w:rPr>
                <w:t xml:space="preserve">Text in Note 2 </w:t>
              </w:r>
            </w:ins>
            <w:ins w:id="163" w:author="Akhmetov, Dmitry" w:date="2022-09-06T13:43:00Z">
              <w:r w:rsidR="00AB2AF9">
                <w:rPr>
                  <w:rFonts w:ascii="Arial" w:hAnsi="Arial" w:cs="Arial"/>
                  <w:sz w:val="20"/>
                </w:rPr>
                <w:t>“</w:t>
              </w:r>
              <w:r w:rsidR="008F0600">
                <w:rPr>
                  <w:rFonts w:ascii="Arial" w:hAnsi="Arial" w:cs="Arial"/>
                  <w:sz w:val="20"/>
                </w:rPr>
                <w:t>choose to not trans</w:t>
              </w:r>
            </w:ins>
            <w:ins w:id="164" w:author="Akhmetov, Dmitry" w:date="2022-09-06T13:44:00Z">
              <w:r w:rsidR="008F0600">
                <w:rPr>
                  <w:rFonts w:ascii="Arial" w:hAnsi="Arial" w:cs="Arial"/>
                  <w:sz w:val="20"/>
                </w:rPr>
                <w:t xml:space="preserve">mit” </w:t>
              </w:r>
            </w:ins>
            <w:ins w:id="165" w:author="Akhmetov, Dmitry" w:date="2022-09-06T13:41:00Z">
              <w:r w:rsidR="00F101FC">
                <w:rPr>
                  <w:rFonts w:ascii="Arial" w:hAnsi="Arial" w:cs="Arial"/>
                  <w:sz w:val="20"/>
                </w:rPr>
                <w:t xml:space="preserve">refers specifically to </w:t>
              </w:r>
            </w:ins>
            <w:ins w:id="166" w:author="Akhmetov, Dmitry" w:date="2022-09-06T13:42:00Z">
              <w:r w:rsidR="009741CA">
                <w:rPr>
                  <w:rFonts w:ascii="Arial" w:hAnsi="Arial" w:cs="Arial"/>
                  <w:sz w:val="20"/>
                </w:rPr>
                <w:t>text in bullet 2)</w:t>
              </w:r>
            </w:ins>
            <w:ins w:id="167" w:author="Akhmetov, Dmitry" w:date="2022-09-06T13:43:00Z">
              <w:r w:rsidR="00281502">
                <w:rPr>
                  <w:rFonts w:ascii="Arial" w:hAnsi="Arial" w:cs="Arial"/>
                  <w:sz w:val="20"/>
                </w:rPr>
                <w:t>:</w:t>
              </w:r>
            </w:ins>
          </w:p>
          <w:p w14:paraId="2E69AD10" w14:textId="5BB6DCA3" w:rsidR="008F0600" w:rsidRDefault="008F0600" w:rsidP="00951026">
            <w:pPr>
              <w:rPr>
                <w:ins w:id="168" w:author="Akhmetov, Dmitry" w:date="2022-09-06T13:44:00Z"/>
                <w:rFonts w:ascii="Arial" w:hAnsi="Arial" w:cs="Arial"/>
                <w:sz w:val="20"/>
              </w:rPr>
            </w:pPr>
            <w:ins w:id="169" w:author="Akhmetov, Dmitry" w:date="2022-09-06T13:44:00Z">
              <w:r>
                <w:rPr>
                  <w:rFonts w:ascii="Arial" w:hAnsi="Arial" w:cs="Arial"/>
                  <w:sz w:val="20"/>
                </w:rPr>
                <w:t>“</w:t>
              </w:r>
              <w:r w:rsidR="00E7347F">
                <w:rPr>
                  <w:rFonts w:ascii="Arial" w:hAnsi="Arial" w:cs="Arial"/>
                  <w:sz w:val="20"/>
                </w:rPr>
                <w:t xml:space="preserve">may choose to </w:t>
              </w:r>
            </w:ins>
            <w:ins w:id="170" w:author="Akhmetov, Dmitry" w:date="2022-09-06T14:34:00Z">
              <w:r w:rsidR="00C77A4E">
                <w:rPr>
                  <w:rFonts w:ascii="Arial" w:hAnsi="Arial" w:cs="Arial"/>
                  <w:sz w:val="20"/>
                </w:rPr>
                <w:t xml:space="preserve">not </w:t>
              </w:r>
            </w:ins>
            <w:ins w:id="171" w:author="Akhmetov, Dmitry" w:date="2022-09-06T13:44:00Z">
              <w:r w:rsidR="00E7347F">
                <w:rPr>
                  <w:rFonts w:ascii="Arial" w:hAnsi="Arial" w:cs="Arial"/>
                  <w:sz w:val="20"/>
                </w:rPr>
                <w:t>transmit”</w:t>
              </w:r>
            </w:ins>
          </w:p>
          <w:p w14:paraId="4D03B330" w14:textId="77777777" w:rsidR="00E7347F" w:rsidRDefault="00E7347F" w:rsidP="00951026">
            <w:pPr>
              <w:rPr>
                <w:ins w:id="172" w:author="Akhmetov, Dmitry" w:date="2022-09-06T13:43:00Z"/>
                <w:rFonts w:ascii="Arial" w:hAnsi="Arial" w:cs="Arial"/>
                <w:sz w:val="20"/>
              </w:rPr>
            </w:pPr>
          </w:p>
          <w:p w14:paraId="607974EF" w14:textId="13C79739" w:rsidR="00281502" w:rsidRPr="003B7A63" w:rsidRDefault="00281502" w:rsidP="00951026">
            <w:pPr>
              <w:rPr>
                <w:rFonts w:ascii="Arial" w:hAnsi="Arial" w:cs="Arial"/>
                <w:sz w:val="20"/>
              </w:rPr>
            </w:pPr>
          </w:p>
        </w:tc>
      </w:tr>
      <w:tr w:rsidR="00951026" w:rsidRPr="00025167" w14:paraId="45D29913" w14:textId="77777777" w:rsidTr="00FB47EA">
        <w:tc>
          <w:tcPr>
            <w:tcW w:w="895" w:type="dxa"/>
          </w:tcPr>
          <w:p w14:paraId="1C743AC9" w14:textId="5C99B9BE" w:rsidR="00951026" w:rsidRPr="00025167" w:rsidRDefault="00951026" w:rsidP="00951026">
            <w:pPr>
              <w:rPr>
                <w:rFonts w:ascii="Arial" w:hAnsi="Arial" w:cs="Arial"/>
                <w:b/>
                <w:bCs/>
                <w:sz w:val="20"/>
              </w:rPr>
            </w:pPr>
            <w:r>
              <w:rPr>
                <w:rFonts w:ascii="Arial" w:hAnsi="Arial" w:cs="Arial"/>
                <w:sz w:val="20"/>
              </w:rPr>
              <w:t>12667</w:t>
            </w:r>
          </w:p>
        </w:tc>
        <w:tc>
          <w:tcPr>
            <w:tcW w:w="1080" w:type="dxa"/>
          </w:tcPr>
          <w:p w14:paraId="31FFFA86" w14:textId="1077A829" w:rsidR="00951026" w:rsidRPr="00025167" w:rsidRDefault="00951026" w:rsidP="00951026">
            <w:pPr>
              <w:rPr>
                <w:rFonts w:ascii="Arial" w:hAnsi="Arial" w:cs="Arial"/>
                <w:b/>
                <w:bCs/>
                <w:sz w:val="20"/>
              </w:rPr>
            </w:pPr>
            <w:r>
              <w:rPr>
                <w:rFonts w:ascii="Arial" w:hAnsi="Arial" w:cs="Arial"/>
                <w:sz w:val="20"/>
              </w:rPr>
              <w:t>Arik Klein</w:t>
            </w:r>
          </w:p>
        </w:tc>
        <w:tc>
          <w:tcPr>
            <w:tcW w:w="3330" w:type="dxa"/>
          </w:tcPr>
          <w:p w14:paraId="1E0F5372" w14:textId="207F1DE3" w:rsidR="00951026" w:rsidRPr="00025167" w:rsidRDefault="00951026" w:rsidP="00951026">
            <w:pPr>
              <w:rPr>
                <w:rFonts w:ascii="Arial" w:hAnsi="Arial" w:cs="Arial"/>
                <w:b/>
                <w:bCs/>
                <w:sz w:val="20"/>
              </w:rPr>
            </w:pPr>
            <w:r>
              <w:rPr>
                <w:rFonts w:ascii="Arial" w:hAnsi="Arial" w:cs="Arial"/>
                <w:sz w:val="20"/>
              </w:rPr>
              <w:t>typo: replace "detect" with "detects" in the following sentence: "A STA with backoff counter that has already reached zero on a link and has a frame available for transmission shall follow channel access procedures described in 10.23.2.4 (Obtaining an EDCA TXOP) after it detect medium transition from busy to idle."</w:t>
            </w:r>
          </w:p>
        </w:tc>
        <w:tc>
          <w:tcPr>
            <w:tcW w:w="1800" w:type="dxa"/>
          </w:tcPr>
          <w:p w14:paraId="4D0105B2" w14:textId="47AA4523" w:rsidR="00951026" w:rsidRPr="00025167" w:rsidRDefault="00951026" w:rsidP="00951026">
            <w:pPr>
              <w:rPr>
                <w:rFonts w:ascii="Arial" w:hAnsi="Arial" w:cs="Arial"/>
                <w:b/>
                <w:bCs/>
                <w:sz w:val="20"/>
              </w:rPr>
            </w:pPr>
            <w:r>
              <w:rPr>
                <w:rFonts w:ascii="Arial" w:hAnsi="Arial" w:cs="Arial"/>
                <w:sz w:val="20"/>
              </w:rPr>
              <w:t>Revise the sentence as follows: "A STA with backoff counter that has already reached zero on a link and has a frame available for transmission shall follow channel access procedures described in 10.23.2.4 (Obtaining an EDCA TXOP) after it detects medium transition from busy to idle."</w:t>
            </w:r>
          </w:p>
        </w:tc>
        <w:tc>
          <w:tcPr>
            <w:tcW w:w="2880" w:type="dxa"/>
          </w:tcPr>
          <w:p w14:paraId="01F638C5" w14:textId="77777777" w:rsidR="00951026" w:rsidRDefault="00CF5DBD" w:rsidP="00951026">
            <w:pPr>
              <w:rPr>
                <w:ins w:id="173" w:author="Akhmetov, Dmitry" w:date="2022-09-06T14:38:00Z"/>
                <w:rFonts w:ascii="Arial" w:hAnsi="Arial" w:cs="Arial"/>
                <w:sz w:val="20"/>
              </w:rPr>
            </w:pPr>
            <w:ins w:id="174" w:author="Akhmetov, Dmitry" w:date="2022-09-06T13:46:00Z">
              <w:r>
                <w:rPr>
                  <w:rFonts w:ascii="Arial" w:hAnsi="Arial" w:cs="Arial"/>
                  <w:sz w:val="20"/>
                </w:rPr>
                <w:t>Accepted</w:t>
              </w:r>
            </w:ins>
          </w:p>
          <w:p w14:paraId="57D5A10C" w14:textId="77777777" w:rsidR="001D123A" w:rsidRDefault="001D123A" w:rsidP="00951026">
            <w:pPr>
              <w:rPr>
                <w:ins w:id="175" w:author="Akhmetov, Dmitry" w:date="2022-09-06T14:38:00Z"/>
                <w:rFonts w:ascii="Arial" w:hAnsi="Arial" w:cs="Arial"/>
                <w:sz w:val="20"/>
              </w:rPr>
            </w:pPr>
          </w:p>
          <w:p w14:paraId="39903974" w14:textId="26AA7682" w:rsidR="001D123A" w:rsidRDefault="001D123A" w:rsidP="001D123A">
            <w:pPr>
              <w:rPr>
                <w:ins w:id="176" w:author="Akhmetov, Dmitry" w:date="2022-09-06T14:38:00Z"/>
                <w:sz w:val="20"/>
              </w:rPr>
            </w:pPr>
            <w:ins w:id="177" w:author="Akhmetov, Dmitry" w:date="2022-09-06T14:38:00Z">
              <w:r>
                <w:rPr>
                  <w:b/>
                  <w:bCs/>
                  <w:sz w:val="16"/>
                  <w:szCs w:val="16"/>
                </w:rPr>
                <w:t xml:space="preserve">TGbe editor:  </w:t>
              </w:r>
              <w:r>
                <w:rPr>
                  <w:sz w:val="16"/>
                  <w:szCs w:val="16"/>
                </w:rPr>
                <w:t>Apply the changes tagged with #</w:t>
              </w:r>
              <w:r>
                <w:rPr>
                  <w:sz w:val="16"/>
                </w:rPr>
                <w:t>12</w:t>
              </w:r>
              <w:r>
                <w:rPr>
                  <w:sz w:val="16"/>
                </w:rPr>
                <w:t>667</w:t>
              </w:r>
              <w:r>
                <w:rPr>
                  <w:sz w:val="16"/>
                  <w:szCs w:val="16"/>
                </w:rPr>
                <w:t xml:space="preserve"> in this document</w:t>
              </w:r>
              <w:r>
                <w:rPr>
                  <w:sz w:val="20"/>
                </w:rPr>
                <w:t xml:space="preserve"> </w:t>
              </w:r>
            </w:ins>
          </w:p>
          <w:p w14:paraId="3B4449DE" w14:textId="5DEC9323" w:rsidR="001D123A" w:rsidRPr="003B7A63" w:rsidRDefault="001D123A" w:rsidP="00951026">
            <w:pPr>
              <w:rPr>
                <w:rFonts w:ascii="Arial" w:hAnsi="Arial" w:cs="Arial"/>
                <w:sz w:val="20"/>
              </w:rPr>
            </w:pPr>
          </w:p>
        </w:tc>
      </w:tr>
      <w:tr w:rsidR="00951026" w:rsidRPr="00025167" w14:paraId="06E64C61" w14:textId="77777777" w:rsidTr="00FB47EA">
        <w:tc>
          <w:tcPr>
            <w:tcW w:w="895" w:type="dxa"/>
          </w:tcPr>
          <w:p w14:paraId="50AD83D3" w14:textId="597AE337" w:rsidR="00951026" w:rsidRPr="00025167" w:rsidRDefault="00951026" w:rsidP="00951026">
            <w:pPr>
              <w:rPr>
                <w:rFonts w:ascii="Arial" w:hAnsi="Arial" w:cs="Arial"/>
                <w:b/>
                <w:bCs/>
                <w:sz w:val="20"/>
              </w:rPr>
            </w:pPr>
            <w:r>
              <w:rPr>
                <w:rFonts w:ascii="Arial" w:hAnsi="Arial" w:cs="Arial"/>
                <w:sz w:val="20"/>
              </w:rPr>
              <w:t>12880</w:t>
            </w:r>
          </w:p>
        </w:tc>
        <w:tc>
          <w:tcPr>
            <w:tcW w:w="1080" w:type="dxa"/>
          </w:tcPr>
          <w:p w14:paraId="2BA70707" w14:textId="5A6BA945" w:rsidR="00951026" w:rsidRPr="00025167" w:rsidRDefault="00951026" w:rsidP="00951026">
            <w:pPr>
              <w:rPr>
                <w:rFonts w:ascii="Arial" w:hAnsi="Arial" w:cs="Arial"/>
                <w:b/>
                <w:bCs/>
                <w:sz w:val="20"/>
              </w:rPr>
            </w:pPr>
            <w:r>
              <w:rPr>
                <w:rFonts w:ascii="Arial" w:hAnsi="Arial" w:cs="Arial"/>
                <w:sz w:val="20"/>
              </w:rPr>
              <w:t>Kazuto Yano</w:t>
            </w:r>
          </w:p>
        </w:tc>
        <w:tc>
          <w:tcPr>
            <w:tcW w:w="3330" w:type="dxa"/>
          </w:tcPr>
          <w:p w14:paraId="4A5CFF29" w14:textId="6A2B27FA" w:rsidR="00951026" w:rsidRPr="00025167" w:rsidRDefault="00951026" w:rsidP="00951026">
            <w:pPr>
              <w:rPr>
                <w:rFonts w:ascii="Arial" w:hAnsi="Arial" w:cs="Arial"/>
                <w:b/>
                <w:bCs/>
                <w:sz w:val="20"/>
              </w:rPr>
            </w:pPr>
            <w:r>
              <w:rPr>
                <w:rFonts w:ascii="Arial" w:hAnsi="Arial" w:cs="Arial"/>
                <w:sz w:val="20"/>
              </w:rPr>
              <w:t>It is not clear whether the step 2) is valid only while the medium keeps idle (i.e., the STA becomes free from this constraint when the medium becomes busy), or not (i.e., the STA still can initiate transmission only following condition 1b) even after the medium becomes busy). Please specify it.</w:t>
            </w:r>
          </w:p>
        </w:tc>
        <w:tc>
          <w:tcPr>
            <w:tcW w:w="1800" w:type="dxa"/>
          </w:tcPr>
          <w:p w14:paraId="6CB59225" w14:textId="14A9A0FA" w:rsidR="00951026" w:rsidRPr="00025167" w:rsidRDefault="00951026" w:rsidP="00951026">
            <w:pPr>
              <w:rPr>
                <w:rFonts w:ascii="Arial" w:hAnsi="Arial" w:cs="Arial"/>
                <w:b/>
                <w:bCs/>
                <w:sz w:val="20"/>
              </w:rPr>
            </w:pPr>
            <w:r>
              <w:rPr>
                <w:rFonts w:ascii="Arial" w:hAnsi="Arial" w:cs="Arial"/>
                <w:sz w:val="20"/>
              </w:rPr>
              <w:t>As in comment.</w:t>
            </w:r>
          </w:p>
        </w:tc>
        <w:tc>
          <w:tcPr>
            <w:tcW w:w="2880" w:type="dxa"/>
          </w:tcPr>
          <w:p w14:paraId="73FD0D80" w14:textId="2F407821" w:rsidR="00951026" w:rsidRDefault="00400E86" w:rsidP="00951026">
            <w:pPr>
              <w:rPr>
                <w:ins w:id="178" w:author="Akhmetov, Dmitry" w:date="2022-09-06T13:48:00Z"/>
                <w:rFonts w:ascii="Arial" w:hAnsi="Arial" w:cs="Arial"/>
                <w:sz w:val="20"/>
              </w:rPr>
            </w:pPr>
            <w:ins w:id="179" w:author="Akhmetov, Dmitry" w:date="2022-09-06T13:47:00Z">
              <w:r>
                <w:rPr>
                  <w:rFonts w:ascii="Arial" w:hAnsi="Arial" w:cs="Arial"/>
                  <w:sz w:val="20"/>
                </w:rPr>
                <w:t xml:space="preserve">Rejected </w:t>
              </w:r>
            </w:ins>
          </w:p>
          <w:p w14:paraId="574D43FB" w14:textId="77777777" w:rsidR="007C1A50" w:rsidRDefault="007C1A50" w:rsidP="00951026">
            <w:pPr>
              <w:rPr>
                <w:ins w:id="180" w:author="Akhmetov, Dmitry" w:date="2022-09-06T13:47:00Z"/>
                <w:rFonts w:ascii="Arial" w:hAnsi="Arial" w:cs="Arial"/>
                <w:sz w:val="20"/>
              </w:rPr>
            </w:pPr>
          </w:p>
          <w:p w14:paraId="0CB495DF" w14:textId="1DEA6E38" w:rsidR="00400E86" w:rsidRPr="003B7A63" w:rsidRDefault="00400E86" w:rsidP="00951026">
            <w:pPr>
              <w:rPr>
                <w:rFonts w:ascii="Arial" w:hAnsi="Arial" w:cs="Arial"/>
                <w:sz w:val="20"/>
              </w:rPr>
            </w:pPr>
            <w:ins w:id="181" w:author="Akhmetov, Dmitry" w:date="2022-09-06T13:47:00Z">
              <w:r>
                <w:rPr>
                  <w:rFonts w:ascii="Arial" w:hAnsi="Arial" w:cs="Arial"/>
                  <w:sz w:val="20"/>
                </w:rPr>
                <w:t>The paragraph on</w:t>
              </w:r>
            </w:ins>
            <w:ins w:id="182" w:author="Akhmetov, Dmitry" w:date="2022-09-06T13:48:00Z">
              <w:r>
                <w:rPr>
                  <w:rFonts w:ascii="Arial" w:hAnsi="Arial" w:cs="Arial"/>
                  <w:sz w:val="20"/>
                </w:rPr>
                <w:t xml:space="preserve"> line 17 clarify that:</w:t>
              </w:r>
            </w:ins>
          </w:p>
        </w:tc>
      </w:tr>
      <w:tr w:rsidR="00951026" w:rsidRPr="00025167" w14:paraId="1F07D50F" w14:textId="77777777" w:rsidTr="00FB47EA">
        <w:tc>
          <w:tcPr>
            <w:tcW w:w="895" w:type="dxa"/>
          </w:tcPr>
          <w:p w14:paraId="3DB156E5" w14:textId="6F49924E" w:rsidR="00951026" w:rsidRPr="00025167" w:rsidRDefault="00951026" w:rsidP="00951026">
            <w:pPr>
              <w:rPr>
                <w:rFonts w:ascii="Arial" w:hAnsi="Arial" w:cs="Arial"/>
                <w:b/>
                <w:bCs/>
                <w:sz w:val="20"/>
              </w:rPr>
            </w:pPr>
            <w:r>
              <w:rPr>
                <w:rFonts w:ascii="Arial" w:hAnsi="Arial" w:cs="Arial"/>
                <w:sz w:val="20"/>
              </w:rPr>
              <w:t>12881</w:t>
            </w:r>
          </w:p>
        </w:tc>
        <w:tc>
          <w:tcPr>
            <w:tcW w:w="1080" w:type="dxa"/>
          </w:tcPr>
          <w:p w14:paraId="575F6309" w14:textId="747EBD28" w:rsidR="00951026" w:rsidRPr="00025167" w:rsidRDefault="00951026" w:rsidP="00951026">
            <w:pPr>
              <w:rPr>
                <w:rFonts w:ascii="Arial" w:hAnsi="Arial" w:cs="Arial"/>
                <w:b/>
                <w:bCs/>
                <w:sz w:val="20"/>
              </w:rPr>
            </w:pPr>
            <w:r>
              <w:rPr>
                <w:rFonts w:ascii="Arial" w:hAnsi="Arial" w:cs="Arial"/>
                <w:sz w:val="20"/>
              </w:rPr>
              <w:t>Kazuto Yano</w:t>
            </w:r>
          </w:p>
        </w:tc>
        <w:tc>
          <w:tcPr>
            <w:tcW w:w="3330" w:type="dxa"/>
          </w:tcPr>
          <w:p w14:paraId="6F3FD4E6" w14:textId="4A9153A9" w:rsidR="00951026" w:rsidRPr="00025167" w:rsidRDefault="00951026" w:rsidP="00951026">
            <w:pPr>
              <w:rPr>
                <w:rFonts w:ascii="Arial" w:hAnsi="Arial" w:cs="Arial"/>
                <w:b/>
                <w:bCs/>
                <w:sz w:val="20"/>
              </w:rPr>
            </w:pPr>
            <w:r>
              <w:rPr>
                <w:rFonts w:ascii="Arial" w:hAnsi="Arial" w:cs="Arial"/>
                <w:sz w:val="20"/>
              </w:rPr>
              <w:t>It is not clear whether the backoff counter that has already reached zero is treated still zero after the medium becomes busy, or not (i.e., a new value is randomly set). Please specify it.</w:t>
            </w:r>
          </w:p>
        </w:tc>
        <w:tc>
          <w:tcPr>
            <w:tcW w:w="1800" w:type="dxa"/>
          </w:tcPr>
          <w:p w14:paraId="7ED77888" w14:textId="4443671E" w:rsidR="00951026" w:rsidRPr="00025167" w:rsidRDefault="00951026" w:rsidP="00951026">
            <w:pPr>
              <w:rPr>
                <w:rFonts w:ascii="Arial" w:hAnsi="Arial" w:cs="Arial"/>
                <w:b/>
                <w:bCs/>
                <w:sz w:val="20"/>
              </w:rPr>
            </w:pPr>
            <w:r>
              <w:rPr>
                <w:rFonts w:ascii="Arial" w:hAnsi="Arial" w:cs="Arial"/>
                <w:sz w:val="20"/>
              </w:rPr>
              <w:t>As in comment.</w:t>
            </w:r>
          </w:p>
        </w:tc>
        <w:tc>
          <w:tcPr>
            <w:tcW w:w="2880" w:type="dxa"/>
          </w:tcPr>
          <w:p w14:paraId="01A3FD09" w14:textId="77777777" w:rsidR="007C1A50" w:rsidRDefault="007C1A50" w:rsidP="007C1A50">
            <w:pPr>
              <w:rPr>
                <w:ins w:id="183" w:author="Akhmetov, Dmitry" w:date="2022-09-06T13:48:00Z"/>
                <w:rFonts w:ascii="Arial" w:hAnsi="Arial" w:cs="Arial"/>
                <w:sz w:val="20"/>
              </w:rPr>
            </w:pPr>
            <w:ins w:id="184" w:author="Akhmetov, Dmitry" w:date="2022-09-06T13:48:00Z">
              <w:r>
                <w:rPr>
                  <w:rFonts w:ascii="Arial" w:hAnsi="Arial" w:cs="Arial"/>
                  <w:sz w:val="20"/>
                </w:rPr>
                <w:t xml:space="preserve">Rejected </w:t>
              </w:r>
            </w:ins>
          </w:p>
          <w:p w14:paraId="0B2F064F" w14:textId="77777777" w:rsidR="007C1A50" w:rsidRDefault="007C1A50" w:rsidP="007C1A50">
            <w:pPr>
              <w:rPr>
                <w:ins w:id="185" w:author="Akhmetov, Dmitry" w:date="2022-09-06T13:48:00Z"/>
                <w:rFonts w:ascii="Arial" w:hAnsi="Arial" w:cs="Arial"/>
                <w:sz w:val="20"/>
              </w:rPr>
            </w:pPr>
          </w:p>
          <w:p w14:paraId="2B380440" w14:textId="2611B57B" w:rsidR="00951026" w:rsidRPr="003B7A63" w:rsidRDefault="007C1A50" w:rsidP="007C1A50">
            <w:pPr>
              <w:rPr>
                <w:rFonts w:ascii="Arial" w:hAnsi="Arial" w:cs="Arial"/>
                <w:sz w:val="20"/>
              </w:rPr>
            </w:pPr>
            <w:ins w:id="186" w:author="Akhmetov, Dmitry" w:date="2022-09-06T13:48:00Z">
              <w:r>
                <w:rPr>
                  <w:rFonts w:ascii="Arial" w:hAnsi="Arial" w:cs="Arial"/>
                  <w:sz w:val="20"/>
                </w:rPr>
                <w:t>The paragraph on line 17 clarify that:</w:t>
              </w:r>
            </w:ins>
          </w:p>
        </w:tc>
      </w:tr>
      <w:tr w:rsidR="00951026" w:rsidRPr="00025167" w14:paraId="5F642C66" w14:textId="77777777" w:rsidTr="00FB47EA">
        <w:tc>
          <w:tcPr>
            <w:tcW w:w="895" w:type="dxa"/>
          </w:tcPr>
          <w:p w14:paraId="78EBDA9E" w14:textId="3D2BAD6E" w:rsidR="00951026" w:rsidRPr="00025167" w:rsidRDefault="00951026" w:rsidP="00951026">
            <w:pPr>
              <w:rPr>
                <w:rFonts w:ascii="Arial" w:hAnsi="Arial" w:cs="Arial"/>
                <w:b/>
                <w:bCs/>
                <w:sz w:val="20"/>
              </w:rPr>
            </w:pPr>
            <w:r>
              <w:rPr>
                <w:rFonts w:ascii="Arial" w:hAnsi="Arial" w:cs="Arial"/>
                <w:sz w:val="20"/>
              </w:rPr>
              <w:t>13930</w:t>
            </w:r>
          </w:p>
        </w:tc>
        <w:tc>
          <w:tcPr>
            <w:tcW w:w="1080" w:type="dxa"/>
          </w:tcPr>
          <w:p w14:paraId="0B2ECD9F" w14:textId="4FA91F37" w:rsidR="00951026" w:rsidRPr="00025167" w:rsidRDefault="00951026" w:rsidP="00951026">
            <w:pPr>
              <w:rPr>
                <w:rFonts w:ascii="Arial" w:hAnsi="Arial" w:cs="Arial"/>
                <w:b/>
                <w:bCs/>
                <w:sz w:val="20"/>
              </w:rPr>
            </w:pPr>
            <w:r>
              <w:rPr>
                <w:rFonts w:ascii="Arial" w:hAnsi="Arial" w:cs="Arial"/>
                <w:sz w:val="20"/>
              </w:rPr>
              <w:t>Ming Gan</w:t>
            </w:r>
          </w:p>
        </w:tc>
        <w:tc>
          <w:tcPr>
            <w:tcW w:w="3330" w:type="dxa"/>
          </w:tcPr>
          <w:p w14:paraId="2C9C68E7" w14:textId="68D7B2E0" w:rsidR="00951026" w:rsidRPr="00025167" w:rsidRDefault="00951026" w:rsidP="00951026">
            <w:pPr>
              <w:rPr>
                <w:rFonts w:ascii="Arial" w:hAnsi="Arial" w:cs="Arial"/>
                <w:b/>
                <w:bCs/>
                <w:sz w:val="20"/>
              </w:rPr>
            </w:pPr>
            <w:r>
              <w:rPr>
                <w:rFonts w:ascii="Arial" w:hAnsi="Arial" w:cs="Arial"/>
                <w:sz w:val="20"/>
              </w:rPr>
              <w:t>change "of" to "affiliated with"</w:t>
            </w:r>
          </w:p>
        </w:tc>
        <w:tc>
          <w:tcPr>
            <w:tcW w:w="1800" w:type="dxa"/>
          </w:tcPr>
          <w:p w14:paraId="077122D7" w14:textId="35F6386E" w:rsidR="00951026" w:rsidRPr="00025167" w:rsidRDefault="00951026" w:rsidP="00951026">
            <w:pPr>
              <w:rPr>
                <w:rFonts w:ascii="Arial" w:hAnsi="Arial" w:cs="Arial"/>
                <w:b/>
                <w:bCs/>
                <w:sz w:val="20"/>
              </w:rPr>
            </w:pPr>
            <w:r>
              <w:rPr>
                <w:rFonts w:ascii="Arial" w:hAnsi="Arial" w:cs="Arial"/>
                <w:sz w:val="20"/>
              </w:rPr>
              <w:t>change "of" to "affiliated with"</w:t>
            </w:r>
          </w:p>
        </w:tc>
        <w:tc>
          <w:tcPr>
            <w:tcW w:w="2880" w:type="dxa"/>
          </w:tcPr>
          <w:p w14:paraId="7DB20F43" w14:textId="77777777" w:rsidR="00951026" w:rsidRDefault="00EF204D" w:rsidP="00951026">
            <w:pPr>
              <w:rPr>
                <w:ins w:id="187" w:author="Akhmetov, Dmitry" w:date="2022-09-06T14:38:00Z"/>
                <w:rFonts w:ascii="Arial" w:hAnsi="Arial" w:cs="Arial"/>
                <w:sz w:val="20"/>
              </w:rPr>
            </w:pPr>
            <w:ins w:id="188" w:author="Akhmetov, Dmitry" w:date="2022-09-06T13:48:00Z">
              <w:r>
                <w:rPr>
                  <w:rFonts w:ascii="Arial" w:hAnsi="Arial" w:cs="Arial"/>
                  <w:sz w:val="20"/>
                </w:rPr>
                <w:t>Accepted</w:t>
              </w:r>
            </w:ins>
          </w:p>
          <w:p w14:paraId="17869933" w14:textId="77777777" w:rsidR="001D123A" w:rsidRDefault="001D123A" w:rsidP="001D123A">
            <w:pPr>
              <w:rPr>
                <w:ins w:id="189" w:author="Akhmetov, Dmitry" w:date="2022-09-06T14:38:00Z"/>
                <w:b/>
                <w:bCs/>
                <w:sz w:val="16"/>
                <w:szCs w:val="16"/>
              </w:rPr>
            </w:pPr>
          </w:p>
          <w:p w14:paraId="3300863C" w14:textId="144AB268" w:rsidR="001D123A" w:rsidRDefault="001D123A" w:rsidP="001D123A">
            <w:pPr>
              <w:rPr>
                <w:ins w:id="190" w:author="Akhmetov, Dmitry" w:date="2022-09-06T14:38:00Z"/>
                <w:sz w:val="20"/>
              </w:rPr>
            </w:pPr>
            <w:ins w:id="191" w:author="Akhmetov, Dmitry" w:date="2022-09-06T14:38:00Z">
              <w:r>
                <w:rPr>
                  <w:b/>
                  <w:bCs/>
                  <w:sz w:val="16"/>
                  <w:szCs w:val="16"/>
                </w:rPr>
                <w:t xml:space="preserve">TGbe editor:  </w:t>
              </w:r>
              <w:r>
                <w:rPr>
                  <w:sz w:val="16"/>
                  <w:szCs w:val="16"/>
                </w:rPr>
                <w:t>Apply the changes tagged with #</w:t>
              </w:r>
              <w:r>
                <w:rPr>
                  <w:sz w:val="16"/>
                </w:rPr>
                <w:t>1</w:t>
              </w:r>
              <w:r>
                <w:rPr>
                  <w:sz w:val="16"/>
                </w:rPr>
                <w:t>3930</w:t>
              </w:r>
              <w:r>
                <w:rPr>
                  <w:sz w:val="16"/>
                  <w:szCs w:val="16"/>
                </w:rPr>
                <w:t xml:space="preserve"> in this document</w:t>
              </w:r>
              <w:r>
                <w:rPr>
                  <w:sz w:val="20"/>
                </w:rPr>
                <w:t xml:space="preserve"> </w:t>
              </w:r>
            </w:ins>
          </w:p>
          <w:p w14:paraId="1A523912" w14:textId="74911A7C" w:rsidR="001D123A" w:rsidRPr="003B7A63" w:rsidRDefault="001D123A" w:rsidP="00951026">
            <w:pPr>
              <w:rPr>
                <w:rFonts w:ascii="Arial" w:hAnsi="Arial" w:cs="Arial"/>
                <w:sz w:val="20"/>
              </w:rPr>
            </w:pPr>
          </w:p>
        </w:tc>
      </w:tr>
      <w:tr w:rsidR="00951026" w:rsidRPr="00025167" w14:paraId="7E0F7181" w14:textId="77777777" w:rsidTr="00FB47EA">
        <w:tc>
          <w:tcPr>
            <w:tcW w:w="895" w:type="dxa"/>
          </w:tcPr>
          <w:p w14:paraId="06751D57" w14:textId="261F5B0C" w:rsidR="00951026" w:rsidRPr="00025167" w:rsidRDefault="00951026" w:rsidP="00951026">
            <w:pPr>
              <w:rPr>
                <w:rFonts w:ascii="Arial" w:hAnsi="Arial" w:cs="Arial"/>
                <w:b/>
                <w:bCs/>
                <w:sz w:val="20"/>
              </w:rPr>
            </w:pPr>
            <w:r>
              <w:rPr>
                <w:rFonts w:ascii="Arial" w:hAnsi="Arial" w:cs="Arial"/>
                <w:sz w:val="20"/>
              </w:rPr>
              <w:lastRenderedPageBreak/>
              <w:t>13931</w:t>
            </w:r>
          </w:p>
        </w:tc>
        <w:tc>
          <w:tcPr>
            <w:tcW w:w="1080" w:type="dxa"/>
          </w:tcPr>
          <w:p w14:paraId="55F3585D" w14:textId="1BF49B93" w:rsidR="00951026" w:rsidRPr="00025167" w:rsidRDefault="00951026" w:rsidP="00951026">
            <w:pPr>
              <w:rPr>
                <w:rFonts w:ascii="Arial" w:hAnsi="Arial" w:cs="Arial"/>
                <w:b/>
                <w:bCs/>
                <w:sz w:val="20"/>
              </w:rPr>
            </w:pPr>
            <w:r>
              <w:rPr>
                <w:rFonts w:ascii="Arial" w:hAnsi="Arial" w:cs="Arial"/>
                <w:sz w:val="20"/>
              </w:rPr>
              <w:t>Ming Gan</w:t>
            </w:r>
          </w:p>
        </w:tc>
        <w:tc>
          <w:tcPr>
            <w:tcW w:w="3330" w:type="dxa"/>
          </w:tcPr>
          <w:p w14:paraId="3A5C01AF" w14:textId="41DFB3DF" w:rsidR="00951026" w:rsidRPr="00025167" w:rsidRDefault="00951026" w:rsidP="00951026">
            <w:pPr>
              <w:rPr>
                <w:rFonts w:ascii="Arial" w:hAnsi="Arial" w:cs="Arial"/>
                <w:b/>
                <w:bCs/>
                <w:sz w:val="20"/>
              </w:rPr>
            </w:pPr>
            <w:r>
              <w:rPr>
                <w:rFonts w:ascii="Arial" w:hAnsi="Arial" w:cs="Arial"/>
                <w:sz w:val="20"/>
              </w:rPr>
              <w:t>change "of" to "affiliated with"</w:t>
            </w:r>
          </w:p>
        </w:tc>
        <w:tc>
          <w:tcPr>
            <w:tcW w:w="1800" w:type="dxa"/>
          </w:tcPr>
          <w:p w14:paraId="76B9738F" w14:textId="3E0438AB" w:rsidR="00951026" w:rsidRPr="00025167" w:rsidRDefault="00951026" w:rsidP="00951026">
            <w:pPr>
              <w:rPr>
                <w:rFonts w:ascii="Arial" w:hAnsi="Arial" w:cs="Arial"/>
                <w:b/>
                <w:bCs/>
                <w:sz w:val="20"/>
              </w:rPr>
            </w:pPr>
            <w:r>
              <w:rPr>
                <w:rFonts w:ascii="Arial" w:hAnsi="Arial" w:cs="Arial"/>
                <w:sz w:val="20"/>
              </w:rPr>
              <w:t>change "of" to "affiliated with"</w:t>
            </w:r>
          </w:p>
        </w:tc>
        <w:tc>
          <w:tcPr>
            <w:tcW w:w="2880" w:type="dxa"/>
          </w:tcPr>
          <w:p w14:paraId="0D4AEE39" w14:textId="77777777" w:rsidR="00951026" w:rsidRDefault="00EF204D" w:rsidP="00951026">
            <w:pPr>
              <w:rPr>
                <w:ins w:id="192" w:author="Akhmetov, Dmitry" w:date="2022-09-06T14:38:00Z"/>
                <w:rFonts w:ascii="Arial" w:hAnsi="Arial" w:cs="Arial"/>
                <w:sz w:val="20"/>
              </w:rPr>
            </w:pPr>
            <w:ins w:id="193" w:author="Akhmetov, Dmitry" w:date="2022-09-06T13:48:00Z">
              <w:r>
                <w:rPr>
                  <w:rFonts w:ascii="Arial" w:hAnsi="Arial" w:cs="Arial"/>
                  <w:sz w:val="20"/>
                </w:rPr>
                <w:t>Accepted</w:t>
              </w:r>
            </w:ins>
          </w:p>
          <w:p w14:paraId="6EFA04AE" w14:textId="77777777" w:rsidR="001D123A" w:rsidRDefault="001D123A" w:rsidP="00951026">
            <w:pPr>
              <w:rPr>
                <w:ins w:id="194" w:author="Akhmetov, Dmitry" w:date="2022-09-06T14:38:00Z"/>
                <w:rFonts w:ascii="Arial" w:hAnsi="Arial" w:cs="Arial"/>
                <w:sz w:val="20"/>
              </w:rPr>
            </w:pPr>
          </w:p>
          <w:p w14:paraId="08927B0E" w14:textId="253FAE55" w:rsidR="001D123A" w:rsidRDefault="001D123A" w:rsidP="001D123A">
            <w:pPr>
              <w:rPr>
                <w:ins w:id="195" w:author="Akhmetov, Dmitry" w:date="2022-09-06T14:38:00Z"/>
                <w:sz w:val="20"/>
              </w:rPr>
            </w:pPr>
            <w:ins w:id="196" w:author="Akhmetov, Dmitry" w:date="2022-09-06T14:38:00Z">
              <w:r>
                <w:rPr>
                  <w:b/>
                  <w:bCs/>
                  <w:sz w:val="16"/>
                  <w:szCs w:val="16"/>
                </w:rPr>
                <w:t xml:space="preserve">TGbe editor:  </w:t>
              </w:r>
              <w:r>
                <w:rPr>
                  <w:sz w:val="16"/>
                  <w:szCs w:val="16"/>
                </w:rPr>
                <w:t>Apply the changes tagged with #</w:t>
              </w:r>
              <w:r>
                <w:rPr>
                  <w:sz w:val="16"/>
                </w:rPr>
                <w:t>1</w:t>
              </w:r>
              <w:r>
                <w:rPr>
                  <w:sz w:val="16"/>
                </w:rPr>
                <w:t>3931</w:t>
              </w:r>
              <w:r>
                <w:rPr>
                  <w:sz w:val="16"/>
                  <w:szCs w:val="16"/>
                </w:rPr>
                <w:t xml:space="preserve"> in this document</w:t>
              </w:r>
              <w:r>
                <w:rPr>
                  <w:sz w:val="20"/>
                </w:rPr>
                <w:t xml:space="preserve"> </w:t>
              </w:r>
            </w:ins>
          </w:p>
          <w:p w14:paraId="43931EC0" w14:textId="0EA1C472" w:rsidR="001D123A" w:rsidRPr="003B7A63" w:rsidRDefault="001D123A" w:rsidP="00951026">
            <w:pPr>
              <w:rPr>
                <w:rFonts w:ascii="Arial" w:hAnsi="Arial" w:cs="Arial"/>
                <w:sz w:val="20"/>
              </w:rPr>
            </w:pPr>
          </w:p>
        </w:tc>
      </w:tr>
      <w:tr w:rsidR="00951026" w:rsidRPr="00025167" w14:paraId="28DADF93" w14:textId="77777777" w:rsidTr="00FB47EA">
        <w:tc>
          <w:tcPr>
            <w:tcW w:w="895" w:type="dxa"/>
          </w:tcPr>
          <w:p w14:paraId="0D79987F" w14:textId="1201236F" w:rsidR="00951026" w:rsidRPr="00025167" w:rsidRDefault="00951026" w:rsidP="00951026">
            <w:pPr>
              <w:rPr>
                <w:rFonts w:ascii="Arial" w:hAnsi="Arial" w:cs="Arial"/>
                <w:b/>
                <w:bCs/>
                <w:sz w:val="20"/>
              </w:rPr>
            </w:pPr>
            <w:r>
              <w:rPr>
                <w:rFonts w:ascii="Arial" w:hAnsi="Arial" w:cs="Arial"/>
                <w:sz w:val="20"/>
              </w:rPr>
              <w:t>13932</w:t>
            </w:r>
          </w:p>
        </w:tc>
        <w:tc>
          <w:tcPr>
            <w:tcW w:w="1080" w:type="dxa"/>
          </w:tcPr>
          <w:p w14:paraId="0CDC00E1" w14:textId="50B9024F" w:rsidR="00951026" w:rsidRPr="00025167" w:rsidRDefault="00951026" w:rsidP="00951026">
            <w:pPr>
              <w:rPr>
                <w:rFonts w:ascii="Arial" w:hAnsi="Arial" w:cs="Arial"/>
                <w:b/>
                <w:bCs/>
                <w:sz w:val="20"/>
              </w:rPr>
            </w:pPr>
            <w:r>
              <w:rPr>
                <w:rFonts w:ascii="Arial" w:hAnsi="Arial" w:cs="Arial"/>
                <w:sz w:val="20"/>
              </w:rPr>
              <w:t>Ming Gan</w:t>
            </w:r>
          </w:p>
        </w:tc>
        <w:tc>
          <w:tcPr>
            <w:tcW w:w="3330" w:type="dxa"/>
          </w:tcPr>
          <w:p w14:paraId="6333F2CA" w14:textId="42FEDCFA" w:rsidR="00951026" w:rsidRPr="00025167" w:rsidRDefault="00951026" w:rsidP="00951026">
            <w:pPr>
              <w:rPr>
                <w:rFonts w:ascii="Arial" w:hAnsi="Arial" w:cs="Arial"/>
                <w:b/>
                <w:bCs/>
                <w:sz w:val="20"/>
              </w:rPr>
            </w:pPr>
            <w:r>
              <w:rPr>
                <w:rFonts w:ascii="Arial" w:hAnsi="Arial" w:cs="Arial"/>
                <w:sz w:val="20"/>
              </w:rPr>
              <w:t>what does "only" mean? Could the STA initiate transmission by performing a new backoff procedure</w:t>
            </w:r>
          </w:p>
        </w:tc>
        <w:tc>
          <w:tcPr>
            <w:tcW w:w="1800" w:type="dxa"/>
          </w:tcPr>
          <w:p w14:paraId="5AF619B4" w14:textId="46702907" w:rsidR="00951026" w:rsidRPr="00025167" w:rsidRDefault="00951026" w:rsidP="00951026">
            <w:pPr>
              <w:rPr>
                <w:rFonts w:ascii="Arial" w:hAnsi="Arial" w:cs="Arial"/>
                <w:b/>
                <w:bCs/>
                <w:sz w:val="20"/>
              </w:rPr>
            </w:pPr>
            <w:r>
              <w:rPr>
                <w:rFonts w:ascii="Arial" w:hAnsi="Arial" w:cs="Arial"/>
                <w:sz w:val="20"/>
              </w:rPr>
              <w:t>clarify "only" or remove it</w:t>
            </w:r>
          </w:p>
        </w:tc>
        <w:tc>
          <w:tcPr>
            <w:tcW w:w="2880" w:type="dxa"/>
          </w:tcPr>
          <w:p w14:paraId="7412C271" w14:textId="77777777" w:rsidR="00951026" w:rsidRDefault="00E44C17" w:rsidP="00951026">
            <w:pPr>
              <w:rPr>
                <w:ins w:id="197" w:author="Akhmetov, Dmitry" w:date="2022-09-06T13:52:00Z"/>
                <w:rFonts w:ascii="Arial" w:hAnsi="Arial" w:cs="Arial"/>
                <w:sz w:val="20"/>
              </w:rPr>
            </w:pPr>
            <w:ins w:id="198" w:author="Akhmetov, Dmitry" w:date="2022-09-06T13:52:00Z">
              <w:r>
                <w:rPr>
                  <w:rFonts w:ascii="Arial" w:hAnsi="Arial" w:cs="Arial"/>
                  <w:sz w:val="20"/>
                </w:rPr>
                <w:t xml:space="preserve">Rejected. </w:t>
              </w:r>
            </w:ins>
          </w:p>
          <w:p w14:paraId="763199B6" w14:textId="77777777" w:rsidR="00E44C17" w:rsidRDefault="00E44C17" w:rsidP="00951026">
            <w:pPr>
              <w:rPr>
                <w:ins w:id="199" w:author="Akhmetov, Dmitry" w:date="2022-09-06T13:52:00Z"/>
                <w:rFonts w:ascii="Arial" w:hAnsi="Arial" w:cs="Arial"/>
                <w:sz w:val="20"/>
              </w:rPr>
            </w:pPr>
          </w:p>
          <w:p w14:paraId="066B361B" w14:textId="77777777" w:rsidR="00FD6BEE" w:rsidRDefault="00FD6BEE" w:rsidP="00951026">
            <w:pPr>
              <w:rPr>
                <w:ins w:id="200" w:author="Akhmetov, Dmitry" w:date="2022-09-06T14:11:00Z"/>
                <w:rFonts w:ascii="Arial" w:hAnsi="Arial" w:cs="Arial"/>
                <w:sz w:val="20"/>
              </w:rPr>
            </w:pPr>
            <w:ins w:id="201" w:author="Akhmetov, Dmitry" w:date="2022-09-06T13:52:00Z">
              <w:r>
                <w:rPr>
                  <w:rFonts w:ascii="Arial" w:hAnsi="Arial" w:cs="Arial"/>
                  <w:sz w:val="20"/>
                </w:rPr>
                <w:t xml:space="preserve">The “only” refer to a case when STA counted BK down to zero </w:t>
              </w:r>
            </w:ins>
            <w:ins w:id="202" w:author="Akhmetov, Dmitry" w:date="2022-09-06T13:53:00Z">
              <w:r w:rsidR="00C6010D">
                <w:rPr>
                  <w:rFonts w:ascii="Arial" w:hAnsi="Arial" w:cs="Arial"/>
                  <w:sz w:val="20"/>
                </w:rPr>
                <w:t xml:space="preserve">and </w:t>
              </w:r>
            </w:ins>
            <w:ins w:id="203" w:author="Akhmetov, Dmitry" w:date="2022-09-06T13:54:00Z">
              <w:r w:rsidR="00A253B4">
                <w:rPr>
                  <w:rFonts w:ascii="Arial" w:hAnsi="Arial" w:cs="Arial"/>
                  <w:sz w:val="20"/>
                </w:rPr>
                <w:t>it</w:t>
              </w:r>
            </w:ins>
            <w:ins w:id="204" w:author="Akhmetov, Dmitry" w:date="2022-09-06T13:53:00Z">
              <w:r w:rsidR="00C6010D">
                <w:rPr>
                  <w:rFonts w:ascii="Arial" w:hAnsi="Arial" w:cs="Arial"/>
                  <w:sz w:val="20"/>
                </w:rPr>
                <w:t xml:space="preserve"> chose to not transmit. Now STA is in “wait” and the only way to initiate transmiss</w:t>
              </w:r>
              <w:r w:rsidR="00756323">
                <w:rPr>
                  <w:rFonts w:ascii="Arial" w:hAnsi="Arial" w:cs="Arial"/>
                  <w:sz w:val="20"/>
                </w:rPr>
                <w:t xml:space="preserve">ion </w:t>
              </w:r>
            </w:ins>
            <w:ins w:id="205" w:author="Akhmetov, Dmitry" w:date="2022-09-06T13:54:00Z">
              <w:r w:rsidR="00756323">
                <w:rPr>
                  <w:rFonts w:ascii="Arial" w:hAnsi="Arial" w:cs="Arial"/>
                  <w:sz w:val="20"/>
                </w:rPr>
                <w:t xml:space="preserve">is through </w:t>
              </w:r>
              <w:r w:rsidR="00A253B4">
                <w:rPr>
                  <w:rFonts w:ascii="Arial" w:hAnsi="Arial" w:cs="Arial"/>
                  <w:sz w:val="20"/>
                </w:rPr>
                <w:t>condition 1b)</w:t>
              </w:r>
            </w:ins>
            <w:ins w:id="206" w:author="Akhmetov, Dmitry" w:date="2022-09-06T13:55:00Z">
              <w:r w:rsidR="00D77396">
                <w:rPr>
                  <w:rFonts w:ascii="Arial" w:hAnsi="Arial" w:cs="Arial"/>
                  <w:sz w:val="20"/>
                </w:rPr>
                <w:t xml:space="preserve">. STA </w:t>
              </w:r>
            </w:ins>
            <w:ins w:id="207" w:author="Akhmetov, Dmitry" w:date="2022-09-06T13:56:00Z">
              <w:r w:rsidR="00D029E2">
                <w:rPr>
                  <w:rFonts w:ascii="Arial" w:hAnsi="Arial" w:cs="Arial"/>
                  <w:sz w:val="20"/>
                </w:rPr>
                <w:t xml:space="preserve">on this link </w:t>
              </w:r>
            </w:ins>
            <w:ins w:id="208" w:author="Akhmetov, Dmitry" w:date="2022-09-06T13:55:00Z">
              <w:r w:rsidR="00D77396">
                <w:rPr>
                  <w:rFonts w:ascii="Arial" w:hAnsi="Arial" w:cs="Arial"/>
                  <w:sz w:val="20"/>
                </w:rPr>
                <w:t>may decide not to use condition</w:t>
              </w:r>
            </w:ins>
            <w:ins w:id="209" w:author="Akhmetov, Dmitry" w:date="2022-09-06T13:56:00Z">
              <w:r w:rsidR="00D77396">
                <w:rPr>
                  <w:rFonts w:ascii="Arial" w:hAnsi="Arial" w:cs="Arial"/>
                  <w:sz w:val="20"/>
                </w:rPr>
                <w:t xml:space="preserve"> 1b) for transmission at any moment of time</w:t>
              </w:r>
              <w:r w:rsidR="00D029E2">
                <w:rPr>
                  <w:rFonts w:ascii="Arial" w:hAnsi="Arial" w:cs="Arial"/>
                  <w:sz w:val="20"/>
                </w:rPr>
                <w:t>, in such a case it need</w:t>
              </w:r>
              <w:r w:rsidR="003D75A2">
                <w:rPr>
                  <w:rFonts w:ascii="Arial" w:hAnsi="Arial" w:cs="Arial"/>
                  <w:sz w:val="20"/>
                </w:rPr>
                <w:t xml:space="preserve"> to </w:t>
              </w:r>
            </w:ins>
            <w:ins w:id="210" w:author="Akhmetov, Dmitry" w:date="2022-09-06T13:57:00Z">
              <w:r w:rsidR="0077173C">
                <w:rPr>
                  <w:rFonts w:ascii="Arial" w:hAnsi="Arial" w:cs="Arial"/>
                  <w:sz w:val="20"/>
                </w:rPr>
                <w:t>perform new backoff procedure as this is stated in 3)</w:t>
              </w:r>
            </w:ins>
            <w:ins w:id="211" w:author="Akhmetov, Dmitry" w:date="2022-09-06T14:11:00Z">
              <w:r w:rsidR="0045621F">
                <w:rPr>
                  <w:rFonts w:ascii="Arial" w:hAnsi="Arial" w:cs="Arial"/>
                  <w:sz w:val="20"/>
                </w:rPr>
                <w:t>.</w:t>
              </w:r>
            </w:ins>
          </w:p>
          <w:p w14:paraId="2E4504EE" w14:textId="7FC27E51" w:rsidR="0045621F" w:rsidRPr="003B7A63" w:rsidRDefault="0045621F" w:rsidP="00951026">
            <w:pPr>
              <w:rPr>
                <w:rFonts w:ascii="Arial" w:hAnsi="Arial" w:cs="Arial"/>
                <w:sz w:val="20"/>
              </w:rPr>
            </w:pPr>
            <w:ins w:id="212" w:author="Akhmetov, Dmitry" w:date="2022-09-06T14:11:00Z">
              <w:r>
                <w:rPr>
                  <w:rFonts w:ascii="Arial" w:hAnsi="Arial" w:cs="Arial"/>
                  <w:sz w:val="20"/>
                </w:rPr>
                <w:t xml:space="preserve">This are basis of Sync Start procedure </w:t>
              </w:r>
            </w:ins>
          </w:p>
        </w:tc>
      </w:tr>
      <w:tr w:rsidR="00951026" w:rsidRPr="00025167" w14:paraId="0286A93F" w14:textId="77777777" w:rsidTr="00FB47EA">
        <w:tc>
          <w:tcPr>
            <w:tcW w:w="895" w:type="dxa"/>
          </w:tcPr>
          <w:p w14:paraId="5ACACABF" w14:textId="649A7840" w:rsidR="00951026" w:rsidRPr="00025167" w:rsidRDefault="00951026" w:rsidP="00951026">
            <w:pPr>
              <w:rPr>
                <w:rFonts w:ascii="Arial" w:hAnsi="Arial" w:cs="Arial"/>
                <w:b/>
                <w:bCs/>
                <w:sz w:val="20"/>
              </w:rPr>
            </w:pPr>
            <w:r>
              <w:rPr>
                <w:rFonts w:ascii="Arial" w:hAnsi="Arial" w:cs="Arial"/>
                <w:sz w:val="20"/>
              </w:rPr>
              <w:t>13956</w:t>
            </w:r>
          </w:p>
        </w:tc>
        <w:tc>
          <w:tcPr>
            <w:tcW w:w="1080" w:type="dxa"/>
          </w:tcPr>
          <w:p w14:paraId="30D0F920" w14:textId="15040A24" w:rsidR="00951026" w:rsidRPr="00025167" w:rsidRDefault="00951026" w:rsidP="00951026">
            <w:pPr>
              <w:rPr>
                <w:rFonts w:ascii="Arial" w:hAnsi="Arial" w:cs="Arial"/>
                <w:b/>
                <w:bCs/>
                <w:sz w:val="20"/>
              </w:rPr>
            </w:pPr>
            <w:proofErr w:type="spellStart"/>
            <w:r>
              <w:rPr>
                <w:rFonts w:ascii="Arial" w:hAnsi="Arial" w:cs="Arial"/>
                <w:sz w:val="20"/>
              </w:rPr>
              <w:t>Geonjung</w:t>
            </w:r>
            <w:proofErr w:type="spellEnd"/>
            <w:r>
              <w:rPr>
                <w:rFonts w:ascii="Arial" w:hAnsi="Arial" w:cs="Arial"/>
                <w:sz w:val="20"/>
              </w:rPr>
              <w:t xml:space="preserve"> Ko</w:t>
            </w:r>
          </w:p>
        </w:tc>
        <w:tc>
          <w:tcPr>
            <w:tcW w:w="3330" w:type="dxa"/>
          </w:tcPr>
          <w:p w14:paraId="6DAF89C9" w14:textId="57E2D2F3" w:rsidR="00951026" w:rsidRPr="00025167" w:rsidRDefault="00951026" w:rsidP="00951026">
            <w:pPr>
              <w:rPr>
                <w:rFonts w:ascii="Arial" w:hAnsi="Arial" w:cs="Arial"/>
                <w:b/>
                <w:bCs/>
                <w:sz w:val="20"/>
              </w:rPr>
            </w:pPr>
            <w:r>
              <w:rPr>
                <w:rFonts w:ascii="Arial" w:hAnsi="Arial" w:cs="Arial"/>
                <w:sz w:val="20"/>
              </w:rPr>
              <w:t>Start time sync procedure is used for a non-AP MLD associated with an NSTR mobile AP MLD, regardless of whether the non-AP MLD is operating on an NSTR link pair.</w:t>
            </w:r>
          </w:p>
        </w:tc>
        <w:tc>
          <w:tcPr>
            <w:tcW w:w="1800" w:type="dxa"/>
          </w:tcPr>
          <w:p w14:paraId="0245D4A4" w14:textId="33C39336" w:rsidR="00951026" w:rsidRPr="00025167" w:rsidRDefault="00951026" w:rsidP="00951026">
            <w:pPr>
              <w:rPr>
                <w:rFonts w:ascii="Arial" w:hAnsi="Arial" w:cs="Arial"/>
                <w:b/>
                <w:bCs/>
                <w:sz w:val="20"/>
              </w:rPr>
            </w:pPr>
            <w:r>
              <w:rPr>
                <w:rFonts w:ascii="Arial" w:hAnsi="Arial" w:cs="Arial"/>
                <w:sz w:val="20"/>
              </w:rPr>
              <w:t>Extend the procedure to a non-AP MLD associated with an NSTR mobile AP MLD.</w:t>
            </w:r>
          </w:p>
        </w:tc>
        <w:tc>
          <w:tcPr>
            <w:tcW w:w="2880" w:type="dxa"/>
          </w:tcPr>
          <w:p w14:paraId="5FD94774" w14:textId="77777777" w:rsidR="00951026" w:rsidRDefault="00683F3E" w:rsidP="00951026">
            <w:pPr>
              <w:rPr>
                <w:ins w:id="213" w:author="Akhmetov, Dmitry" w:date="2022-09-06T18:01:00Z"/>
                <w:rFonts w:ascii="Arial" w:hAnsi="Arial" w:cs="Arial"/>
                <w:sz w:val="20"/>
              </w:rPr>
            </w:pPr>
            <w:ins w:id="214" w:author="Akhmetov, Dmitry" w:date="2022-09-06T18:01:00Z">
              <w:r>
                <w:rPr>
                  <w:rFonts w:ascii="Arial" w:hAnsi="Arial" w:cs="Arial"/>
                  <w:sz w:val="20"/>
                </w:rPr>
                <w:t>Rejected</w:t>
              </w:r>
            </w:ins>
          </w:p>
          <w:p w14:paraId="1A99A751" w14:textId="159F40FB" w:rsidR="00683F3E" w:rsidRDefault="00683F3E" w:rsidP="00951026">
            <w:pPr>
              <w:rPr>
                <w:ins w:id="215" w:author="Akhmetov, Dmitry" w:date="2022-09-06T18:06:00Z"/>
                <w:rFonts w:ascii="Arial" w:hAnsi="Arial" w:cs="Arial"/>
                <w:sz w:val="20"/>
              </w:rPr>
            </w:pPr>
          </w:p>
          <w:p w14:paraId="198CA0D9" w14:textId="4FEDB9A0" w:rsidR="00C05427" w:rsidRDefault="00C05427" w:rsidP="00951026">
            <w:pPr>
              <w:rPr>
                <w:ins w:id="216" w:author="Akhmetov, Dmitry" w:date="2022-09-06T18:01:00Z"/>
                <w:rFonts w:ascii="Arial" w:hAnsi="Arial" w:cs="Arial"/>
                <w:sz w:val="20"/>
              </w:rPr>
            </w:pPr>
            <w:ins w:id="217" w:author="Akhmetov, Dmitry" w:date="2022-09-06T18:06:00Z">
              <w:r>
                <w:rPr>
                  <w:rFonts w:ascii="Arial" w:hAnsi="Arial" w:cs="Arial"/>
                  <w:sz w:val="20"/>
                </w:rPr>
                <w:t>Commenter fails to properly identify technical issue.</w:t>
              </w:r>
            </w:ins>
          </w:p>
          <w:p w14:paraId="3B05878C" w14:textId="3D506841" w:rsidR="00C05427" w:rsidRDefault="00C05427" w:rsidP="00951026">
            <w:pPr>
              <w:rPr>
                <w:ins w:id="218" w:author="Akhmetov, Dmitry" w:date="2022-09-06T18:07:00Z"/>
                <w:rFonts w:ascii="Arial" w:hAnsi="Arial" w:cs="Arial"/>
                <w:sz w:val="20"/>
              </w:rPr>
            </w:pPr>
          </w:p>
          <w:p w14:paraId="50BC4813" w14:textId="40C6E920" w:rsidR="00934380" w:rsidRDefault="00F9128E" w:rsidP="00951026">
            <w:pPr>
              <w:rPr>
                <w:ins w:id="219" w:author="Akhmetov, Dmitry" w:date="2022-09-06T18:08:00Z"/>
                <w:rFonts w:ascii="Arial" w:hAnsi="Arial" w:cs="Arial"/>
                <w:sz w:val="20"/>
              </w:rPr>
            </w:pPr>
            <w:ins w:id="220" w:author="Akhmetov, Dmitry" w:date="2022-09-06T18:08:00Z">
              <w:r>
                <w:rPr>
                  <w:rFonts w:ascii="Arial" w:hAnsi="Arial" w:cs="Arial"/>
                  <w:sz w:val="20"/>
                </w:rPr>
                <w:t xml:space="preserve">a) </w:t>
              </w:r>
              <w:r w:rsidR="00E4046F">
                <w:rPr>
                  <w:rFonts w:ascii="Arial" w:hAnsi="Arial" w:cs="Arial"/>
                  <w:sz w:val="20"/>
                </w:rPr>
                <w:t xml:space="preserve">Comment: </w:t>
              </w:r>
            </w:ins>
            <w:ins w:id="221" w:author="Akhmetov, Dmitry" w:date="2022-09-06T18:07:00Z">
              <w:r w:rsidR="00934380">
                <w:rPr>
                  <w:rFonts w:ascii="Arial" w:hAnsi="Arial" w:cs="Arial"/>
                  <w:sz w:val="20"/>
                </w:rPr>
                <w:t>“</w:t>
              </w:r>
              <w:r w:rsidR="00934380">
                <w:rPr>
                  <w:rFonts w:ascii="Arial" w:hAnsi="Arial" w:cs="Arial"/>
                  <w:sz w:val="20"/>
                </w:rPr>
                <w:t>Start time sync procedure is used for a non-AP MLD associated with an NSTR mobile AP MLD</w:t>
              </w:r>
              <w:r w:rsidR="00934380">
                <w:rPr>
                  <w:rFonts w:ascii="Arial" w:hAnsi="Arial" w:cs="Arial"/>
                  <w:sz w:val="20"/>
                </w:rPr>
                <w:t xml:space="preserve">” </w:t>
              </w:r>
            </w:ins>
            <w:ins w:id="222" w:author="Akhmetov, Dmitry" w:date="2022-09-06T18:08:00Z">
              <w:r w:rsidR="00E4046F" w:rsidRPr="00E4046F">
                <w:rPr>
                  <w:rFonts w:ascii="Arial" w:hAnsi="Arial" w:cs="Arial"/>
                  <w:sz w:val="20"/>
                </w:rPr>
                <w:sym w:font="Wingdings" w:char="F0E0"/>
              </w:r>
              <w:r w:rsidR="00E4046F">
                <w:rPr>
                  <w:rFonts w:ascii="Arial" w:hAnsi="Arial" w:cs="Arial"/>
                  <w:sz w:val="20"/>
                </w:rPr>
                <w:t xml:space="preserve"> </w:t>
              </w:r>
            </w:ins>
          </w:p>
          <w:p w14:paraId="4B71E747" w14:textId="50B1E567" w:rsidR="00E4046F" w:rsidRDefault="00F9128E" w:rsidP="00951026">
            <w:pPr>
              <w:rPr>
                <w:ins w:id="223" w:author="Akhmetov, Dmitry" w:date="2022-09-06T18:08:00Z"/>
                <w:rFonts w:ascii="Arial" w:hAnsi="Arial" w:cs="Arial"/>
                <w:sz w:val="20"/>
              </w:rPr>
            </w:pPr>
            <w:ins w:id="224" w:author="Akhmetov, Dmitry" w:date="2022-09-06T18:08:00Z">
              <w:r>
                <w:rPr>
                  <w:rFonts w:ascii="Arial" w:hAnsi="Arial" w:cs="Arial"/>
                  <w:sz w:val="20"/>
                </w:rPr>
                <w:t xml:space="preserve">b) </w:t>
              </w:r>
              <w:r w:rsidR="00E4046F">
                <w:rPr>
                  <w:rFonts w:ascii="Arial" w:hAnsi="Arial" w:cs="Arial"/>
                  <w:sz w:val="20"/>
                </w:rPr>
                <w:t xml:space="preserve">Proposed resolution: </w:t>
              </w:r>
            </w:ins>
          </w:p>
          <w:p w14:paraId="69F3DDF4" w14:textId="53BA8545" w:rsidR="00E4046F" w:rsidRDefault="00E4046F" w:rsidP="00951026">
            <w:pPr>
              <w:rPr>
                <w:ins w:id="225" w:author="Akhmetov, Dmitry" w:date="2022-09-06T18:08:00Z"/>
                <w:rFonts w:ascii="Arial" w:hAnsi="Arial" w:cs="Arial"/>
                <w:sz w:val="20"/>
              </w:rPr>
            </w:pPr>
            <w:ins w:id="226" w:author="Akhmetov, Dmitry" w:date="2022-09-06T18:08:00Z">
              <w:r>
                <w:rPr>
                  <w:rFonts w:ascii="Arial" w:hAnsi="Arial" w:cs="Arial"/>
                  <w:sz w:val="20"/>
                </w:rPr>
                <w:t>“</w:t>
              </w:r>
              <w:r>
                <w:rPr>
                  <w:rFonts w:ascii="Arial" w:hAnsi="Arial" w:cs="Arial"/>
                  <w:sz w:val="20"/>
                </w:rPr>
                <w:t>Extend the procedure to a non-AP MLD associated with an NSTR mobile AP MLD</w:t>
              </w:r>
              <w:r>
                <w:rPr>
                  <w:rFonts w:ascii="Arial" w:hAnsi="Arial" w:cs="Arial"/>
                  <w:sz w:val="20"/>
                </w:rPr>
                <w:t>”</w:t>
              </w:r>
            </w:ins>
          </w:p>
          <w:p w14:paraId="698D3CB2" w14:textId="77777777" w:rsidR="00F9128E" w:rsidRDefault="00F9128E" w:rsidP="00951026">
            <w:pPr>
              <w:rPr>
                <w:ins w:id="227" w:author="Akhmetov, Dmitry" w:date="2022-09-06T18:06:00Z"/>
                <w:rFonts w:ascii="Arial" w:hAnsi="Arial" w:cs="Arial"/>
                <w:sz w:val="20"/>
              </w:rPr>
            </w:pPr>
          </w:p>
          <w:p w14:paraId="4BFB4B5A" w14:textId="5E5DE47F" w:rsidR="00123787" w:rsidRPr="003B7A63" w:rsidRDefault="00123787" w:rsidP="00951026">
            <w:pPr>
              <w:rPr>
                <w:rFonts w:ascii="Arial" w:hAnsi="Arial" w:cs="Arial"/>
                <w:sz w:val="20"/>
              </w:rPr>
            </w:pPr>
          </w:p>
        </w:tc>
      </w:tr>
    </w:tbl>
    <w:p w14:paraId="67448450" w14:textId="77777777" w:rsidR="00D01C87" w:rsidRDefault="00D01C87" w:rsidP="00D01C87">
      <w:pPr>
        <w:rPr>
          <w:rFonts w:ascii="Arial-BoldMT" w:hAnsi="Arial-BoldMT" w:hint="eastAsia"/>
          <w:b/>
          <w:bCs/>
          <w:color w:val="000000"/>
          <w:sz w:val="20"/>
        </w:rPr>
      </w:pPr>
    </w:p>
    <w:p w14:paraId="24415E13" w14:textId="54531269" w:rsidR="00EC4259" w:rsidRDefault="00EC4259">
      <w:pPr>
        <w:rPr>
          <w:rFonts w:ascii="Arial-BoldMT" w:hAnsi="Arial-BoldMT" w:hint="eastAsia"/>
          <w:b/>
          <w:bCs/>
          <w:color w:val="000000"/>
          <w:sz w:val="20"/>
        </w:rPr>
      </w:pPr>
      <w:r>
        <w:rPr>
          <w:rFonts w:ascii="Arial-BoldMT" w:hAnsi="Arial-BoldMT"/>
          <w:b/>
          <w:bCs/>
          <w:color w:val="000000"/>
          <w:sz w:val="20"/>
        </w:rPr>
        <w:br w:type="page"/>
      </w:r>
    </w:p>
    <w:p w14:paraId="1492767F" w14:textId="43BF39C3" w:rsidR="00A66FD7" w:rsidRPr="005A74F1" w:rsidRDefault="00A66FD7" w:rsidP="00A66FD7">
      <w:pPr>
        <w:rPr>
          <w:rFonts w:ascii="Arial-BoldMT" w:hAnsi="Arial-BoldMT" w:hint="eastAsia"/>
          <w:b/>
          <w:bCs/>
          <w:color w:val="FF0000"/>
          <w:sz w:val="20"/>
        </w:rPr>
      </w:pPr>
      <w:r w:rsidRPr="00DC5E4C">
        <w:rPr>
          <w:rFonts w:ascii="Arial-BoldMT" w:hAnsi="Arial-BoldMT"/>
          <w:b/>
          <w:bCs/>
          <w:color w:val="000000"/>
          <w:sz w:val="20"/>
          <w:highlight w:val="yellow"/>
        </w:rPr>
        <w:lastRenderedPageBreak/>
        <w:t xml:space="preserve">TGbe Editor to make the following changes in </w:t>
      </w:r>
      <w:r w:rsidRPr="005A74F1">
        <w:rPr>
          <w:rFonts w:ascii="Arial-BoldMT" w:hAnsi="Arial-BoldMT"/>
          <w:b/>
          <w:bCs/>
          <w:color w:val="FF0000"/>
          <w:sz w:val="20"/>
          <w:highlight w:val="yellow"/>
        </w:rPr>
        <w:t>Subclause 35.3.</w:t>
      </w:r>
      <w:r w:rsidR="0099406C" w:rsidRPr="005A74F1">
        <w:rPr>
          <w:rFonts w:ascii="Arial-BoldMT" w:hAnsi="Arial-BoldMT"/>
          <w:b/>
          <w:bCs/>
          <w:color w:val="FF0000"/>
          <w:sz w:val="20"/>
          <w:highlight w:val="yellow"/>
        </w:rPr>
        <w:t>1</w:t>
      </w:r>
      <w:r w:rsidR="00D306DD">
        <w:rPr>
          <w:rFonts w:ascii="Arial-BoldMT" w:hAnsi="Arial-BoldMT"/>
          <w:b/>
          <w:bCs/>
          <w:color w:val="FF0000"/>
          <w:sz w:val="20"/>
          <w:highlight w:val="yellow"/>
        </w:rPr>
        <w:t>6</w:t>
      </w:r>
      <w:r w:rsidR="0099406C" w:rsidRPr="005A74F1">
        <w:rPr>
          <w:rFonts w:ascii="Arial-BoldMT" w:hAnsi="Arial-BoldMT"/>
          <w:b/>
          <w:bCs/>
          <w:color w:val="FF0000"/>
          <w:sz w:val="20"/>
          <w:highlight w:val="yellow"/>
        </w:rPr>
        <w:t>.6</w:t>
      </w:r>
      <w:r w:rsidRPr="005A74F1">
        <w:rPr>
          <w:rFonts w:ascii="Arial-BoldMT" w:hAnsi="Arial-BoldMT"/>
          <w:b/>
          <w:bCs/>
          <w:color w:val="FF0000"/>
          <w:sz w:val="20"/>
          <w:highlight w:val="yellow"/>
        </w:rPr>
        <w:t>:</w:t>
      </w:r>
      <w:r w:rsidR="005A74F1" w:rsidRPr="005A74F1">
        <w:rPr>
          <w:rFonts w:ascii="Arial-BoldMT" w:hAnsi="Arial-BoldMT"/>
          <w:b/>
          <w:bCs/>
          <w:color w:val="FF0000"/>
          <w:sz w:val="20"/>
        </w:rPr>
        <w:t xml:space="preserve"> of Draft </w:t>
      </w:r>
      <w:r w:rsidR="00CC20EB">
        <w:rPr>
          <w:rFonts w:ascii="Arial-BoldMT" w:hAnsi="Arial-BoldMT"/>
          <w:b/>
          <w:bCs/>
          <w:color w:val="FF0000"/>
          <w:sz w:val="20"/>
        </w:rPr>
        <w:t>2</w:t>
      </w:r>
      <w:r w:rsidR="005A74F1" w:rsidRPr="005A74F1">
        <w:rPr>
          <w:rFonts w:ascii="Arial-BoldMT" w:hAnsi="Arial-BoldMT"/>
          <w:b/>
          <w:bCs/>
          <w:color w:val="FF0000"/>
          <w:sz w:val="20"/>
        </w:rPr>
        <w:t>.</w:t>
      </w:r>
      <w:r w:rsidR="00555848" w:rsidRPr="005A74F1">
        <w:rPr>
          <w:rFonts w:ascii="Arial-BoldMT" w:hAnsi="Arial-BoldMT"/>
          <w:b/>
          <w:bCs/>
          <w:color w:val="FF0000"/>
          <w:sz w:val="20"/>
        </w:rPr>
        <w:t xml:space="preserve"> </w:t>
      </w:r>
      <w:r w:rsidR="00CC20EB">
        <w:rPr>
          <w:rFonts w:ascii="Arial-BoldMT" w:hAnsi="Arial-BoldMT"/>
          <w:b/>
          <w:bCs/>
          <w:color w:val="FF0000"/>
          <w:sz w:val="20"/>
        </w:rPr>
        <w:t>1.1</w:t>
      </w:r>
    </w:p>
    <w:p w14:paraId="36CB1453" w14:textId="230D0004" w:rsidR="00E61BBC" w:rsidRDefault="00E61BBC" w:rsidP="00CE4BAA">
      <w:pPr>
        <w:rPr>
          <w:rFonts w:ascii="Arial-BoldMT" w:hAnsi="Arial-BoldMT" w:hint="eastAsia"/>
          <w:b/>
          <w:bCs/>
          <w:color w:val="000000"/>
          <w:sz w:val="20"/>
        </w:rPr>
      </w:pPr>
    </w:p>
    <w:p w14:paraId="0BB21C63" w14:textId="65E97A77" w:rsidR="00FD4359" w:rsidRDefault="00FD4359" w:rsidP="00FD4359">
      <w:pPr>
        <w:rPr>
          <w:rFonts w:ascii="Arial-BoldMT" w:hAnsi="Arial-BoldMT" w:hint="eastAsia"/>
          <w:b/>
          <w:bCs/>
          <w:color w:val="000000"/>
          <w:sz w:val="20"/>
        </w:rPr>
      </w:pPr>
      <w:r w:rsidRPr="00D65249">
        <w:rPr>
          <w:rFonts w:ascii="Arial-BoldMT" w:hAnsi="Arial-BoldMT"/>
          <w:b/>
          <w:bCs/>
          <w:color w:val="000000"/>
          <w:sz w:val="20"/>
        </w:rPr>
        <w:t>35.3.</w:t>
      </w:r>
      <w:r>
        <w:rPr>
          <w:rFonts w:ascii="Arial-BoldMT" w:hAnsi="Arial-BoldMT"/>
          <w:b/>
          <w:bCs/>
          <w:color w:val="000000"/>
          <w:sz w:val="20"/>
        </w:rPr>
        <w:t>1</w:t>
      </w:r>
      <w:r w:rsidR="00555848">
        <w:rPr>
          <w:rFonts w:ascii="Arial-BoldMT" w:hAnsi="Arial-BoldMT"/>
          <w:b/>
          <w:bCs/>
          <w:color w:val="000000"/>
          <w:sz w:val="20"/>
        </w:rPr>
        <w:t>5</w:t>
      </w:r>
      <w:r>
        <w:rPr>
          <w:rFonts w:ascii="Arial-BoldMT" w:hAnsi="Arial-BoldMT"/>
          <w:b/>
          <w:bCs/>
          <w:color w:val="000000"/>
          <w:sz w:val="20"/>
        </w:rPr>
        <w:t>.6</w:t>
      </w:r>
      <w:r w:rsidRPr="00D65249">
        <w:rPr>
          <w:rFonts w:ascii="Arial-BoldMT" w:hAnsi="Arial-BoldMT"/>
          <w:b/>
          <w:bCs/>
          <w:color w:val="000000"/>
          <w:sz w:val="20"/>
        </w:rPr>
        <w:t xml:space="preserve"> </w:t>
      </w:r>
      <w:r w:rsidRPr="003649E6">
        <w:rPr>
          <w:rFonts w:ascii="Arial-BoldMT" w:hAnsi="Arial-BoldMT"/>
          <w:b/>
          <w:bCs/>
          <w:color w:val="000000"/>
          <w:sz w:val="20"/>
        </w:rPr>
        <w:t>Start time sync PPDUs medium access</w:t>
      </w:r>
    </w:p>
    <w:p w14:paraId="4AF7C33A" w14:textId="77777777" w:rsidR="00FD4359" w:rsidRDefault="00FD4359" w:rsidP="00FD4359">
      <w:pPr>
        <w:rPr>
          <w:rFonts w:ascii="TimesNewRomanPSMT" w:hAnsi="TimesNewRomanPSMT"/>
          <w:color w:val="000000"/>
          <w:sz w:val="20"/>
        </w:rPr>
      </w:pPr>
    </w:p>
    <w:p w14:paraId="1E0969EE" w14:textId="629A8E73" w:rsidR="00FD4359" w:rsidRDefault="00FD4359" w:rsidP="00FD4359">
      <w:pPr>
        <w:rPr>
          <w:rFonts w:ascii="TimesNewRomanPSMT" w:hAnsi="TimesNewRomanPSMT"/>
          <w:color w:val="000000"/>
          <w:sz w:val="20"/>
        </w:rPr>
      </w:pPr>
      <w:r>
        <w:rPr>
          <w:rFonts w:ascii="TimesNewRomanPSMT" w:hAnsi="TimesNewRomanPSMT"/>
          <w:color w:val="000000"/>
          <w:sz w:val="20"/>
        </w:rPr>
        <w:t xml:space="preserve">Each </w:t>
      </w:r>
      <w:del w:id="228" w:author="Akhmetov, Dmitry" w:date="2022-09-06T12:34:00Z">
        <w:r w:rsidDel="000E0DD0">
          <w:rPr>
            <w:rFonts w:ascii="TimesNewRomanPSMT" w:hAnsi="TimesNewRomanPSMT"/>
            <w:color w:val="000000"/>
            <w:sz w:val="20"/>
          </w:rPr>
          <w:delText xml:space="preserve">STA of an MLD </w:delText>
        </w:r>
      </w:del>
      <w:ins w:id="229" w:author="Akhmetov, Dmitry" w:date="2022-09-06T12:34:00Z">
        <w:r w:rsidR="00D7201A">
          <w:rPr>
            <w:rFonts w:ascii="TimesNewRomanPSMT" w:hAnsi="TimesNewRomanPSMT"/>
            <w:color w:val="000000"/>
            <w:sz w:val="20"/>
          </w:rPr>
          <w:t>STA affiliated with an MLD</w:t>
        </w:r>
      </w:ins>
      <w:ins w:id="230" w:author="Akhmetov, Dmitry" w:date="2022-09-06T12:35:00Z">
        <w:r w:rsidR="00D7201A">
          <w:rPr>
            <w:rFonts w:ascii="TimesNewRomanPSMT" w:hAnsi="TimesNewRomanPSMT"/>
            <w:color w:val="000000"/>
            <w:sz w:val="20"/>
          </w:rPr>
          <w:t>(#11448</w:t>
        </w:r>
      </w:ins>
      <w:ins w:id="231" w:author="Akhmetov, Dmitry" w:date="2022-09-06T13:34:00Z">
        <w:r w:rsidR="008711D6">
          <w:rPr>
            <w:rFonts w:ascii="TimesNewRomanPSMT" w:hAnsi="TimesNewRomanPSMT"/>
            <w:color w:val="000000"/>
            <w:sz w:val="20"/>
          </w:rPr>
          <w:t>, 12663</w:t>
        </w:r>
      </w:ins>
      <w:ins w:id="232" w:author="Akhmetov, Dmitry" w:date="2022-09-06T13:49:00Z">
        <w:r w:rsidR="00EF204D">
          <w:rPr>
            <w:rFonts w:ascii="TimesNewRomanPSMT" w:hAnsi="TimesNewRomanPSMT"/>
            <w:color w:val="000000"/>
            <w:sz w:val="20"/>
          </w:rPr>
          <w:t>,</w:t>
        </w:r>
        <w:r w:rsidR="00EA72B0">
          <w:rPr>
            <w:rFonts w:ascii="TimesNewRomanPSMT" w:hAnsi="TimesNewRomanPSMT"/>
            <w:color w:val="000000"/>
            <w:sz w:val="20"/>
          </w:rPr>
          <w:t xml:space="preserve"> </w:t>
        </w:r>
        <w:r w:rsidR="00EF204D">
          <w:rPr>
            <w:rFonts w:ascii="TimesNewRomanPSMT" w:hAnsi="TimesNewRomanPSMT"/>
            <w:color w:val="000000"/>
            <w:sz w:val="20"/>
          </w:rPr>
          <w:t>13930</w:t>
        </w:r>
      </w:ins>
      <w:ins w:id="233" w:author="Akhmetov, Dmitry" w:date="2022-09-06T12:35:00Z">
        <w:r w:rsidR="00D7201A">
          <w:rPr>
            <w:rFonts w:ascii="TimesNewRomanPSMT" w:hAnsi="TimesNewRomanPSMT"/>
            <w:color w:val="000000"/>
            <w:sz w:val="20"/>
          </w:rPr>
          <w:t>)</w:t>
        </w:r>
      </w:ins>
      <w:r>
        <w:rPr>
          <w:rFonts w:ascii="TimesNewRomanPSMT" w:hAnsi="TimesNewRomanPSMT"/>
          <w:color w:val="000000"/>
          <w:sz w:val="20"/>
        </w:rPr>
        <w:t xml:space="preserve">operating on a pair of NSTR links for that MLD </w:t>
      </w:r>
      <w:r w:rsidRPr="00BE2552">
        <w:rPr>
          <w:rFonts w:ascii="TimesNewRomanPSMT" w:hAnsi="TimesNewRomanPSMT"/>
          <w:color w:val="000000"/>
          <w:sz w:val="20"/>
        </w:rPr>
        <w:t>that aligns the start times of PPDUs scheduled for transmission on more than one link shall ensure</w:t>
      </w:r>
      <w:r>
        <w:rPr>
          <w:rFonts w:ascii="TimesNewRomanPSMT" w:hAnsi="TimesNewRomanPSMT"/>
          <w:color w:val="000000"/>
          <w:sz w:val="20"/>
        </w:rPr>
        <w:t xml:space="preserve"> </w:t>
      </w:r>
      <w:r w:rsidRPr="002E3FCA">
        <w:rPr>
          <w:rFonts w:ascii="TimesNewRomanPSMT" w:hAnsi="TimesNewRomanPSMT"/>
          <w:color w:val="000000"/>
          <w:sz w:val="20"/>
        </w:rPr>
        <w:t>that the EDCA rules on each link permit access to the medium on</w:t>
      </w:r>
      <w:r>
        <w:rPr>
          <w:rFonts w:ascii="TimesNewRomanPSMT" w:hAnsi="TimesNewRomanPSMT"/>
          <w:color w:val="000000"/>
          <w:sz w:val="20"/>
        </w:rPr>
        <w:t xml:space="preserve"> </w:t>
      </w:r>
      <w:r w:rsidRPr="00BE2552">
        <w:rPr>
          <w:rFonts w:ascii="TimesNewRomanPSMT" w:hAnsi="TimesNewRomanPSMT"/>
          <w:color w:val="000000"/>
          <w:sz w:val="20"/>
        </w:rPr>
        <w:t>all the links</w:t>
      </w:r>
      <w:r>
        <w:rPr>
          <w:rFonts w:ascii="TimesNewRomanPSMT" w:hAnsi="TimesNewRomanPSMT"/>
          <w:color w:val="000000"/>
          <w:sz w:val="20"/>
        </w:rPr>
        <w:t xml:space="preserve"> at the time of issuance of the PHY-</w:t>
      </w:r>
      <w:proofErr w:type="spellStart"/>
      <w:r>
        <w:rPr>
          <w:rFonts w:ascii="TimesNewRomanPSMT" w:hAnsi="TimesNewRomanPSMT"/>
          <w:color w:val="000000"/>
          <w:sz w:val="20"/>
        </w:rPr>
        <w:t>TXSTART.request</w:t>
      </w:r>
      <w:proofErr w:type="spellEnd"/>
      <w:r>
        <w:rPr>
          <w:rFonts w:ascii="TimesNewRomanPSMT" w:hAnsi="TimesNewRomanPSMT"/>
          <w:color w:val="000000"/>
          <w:sz w:val="20"/>
        </w:rPr>
        <w:t xml:space="preserve"> for each link</w:t>
      </w:r>
      <w:r w:rsidRPr="003649E6">
        <w:rPr>
          <w:rFonts w:ascii="TimesNewRomanPSMT" w:hAnsi="TimesNewRomanPSMT"/>
          <w:color w:val="000000"/>
          <w:sz w:val="20"/>
        </w:rPr>
        <w:t>.</w:t>
      </w:r>
    </w:p>
    <w:p w14:paraId="40CAB2D9" w14:textId="77777777" w:rsidR="00FD4359" w:rsidRDefault="00FD4359" w:rsidP="00FD4359">
      <w:pPr>
        <w:rPr>
          <w:rFonts w:ascii="TimesNewRomanPSMT" w:hAnsi="TimesNewRomanPSMT"/>
          <w:color w:val="000000"/>
          <w:sz w:val="20"/>
          <w:szCs w:val="18"/>
        </w:rPr>
      </w:pPr>
    </w:p>
    <w:p w14:paraId="18EBDC21" w14:textId="0A7497DC" w:rsidR="00301392" w:rsidRDefault="00FD4359" w:rsidP="00FD4359">
      <w:pPr>
        <w:rPr>
          <w:rFonts w:ascii="TimesNewRomanPSMT" w:hAnsi="TimesNewRomanPSMT"/>
          <w:color w:val="000000"/>
          <w:sz w:val="20"/>
        </w:rPr>
      </w:pPr>
      <w:r w:rsidRPr="003649E6">
        <w:rPr>
          <w:rFonts w:ascii="TimesNewRomanPSMT" w:hAnsi="TimesNewRomanPSMT"/>
          <w:color w:val="000000"/>
          <w:sz w:val="20"/>
        </w:rPr>
        <w:t xml:space="preserve">A </w:t>
      </w:r>
      <w:del w:id="234" w:author="Akhmetov, Dmitry" w:date="2022-09-06T12:35:00Z">
        <w:r w:rsidRPr="003649E6" w:rsidDel="00D7201A">
          <w:rPr>
            <w:rFonts w:ascii="TimesNewRomanPSMT" w:hAnsi="TimesNewRomanPSMT"/>
            <w:color w:val="000000"/>
            <w:sz w:val="20"/>
          </w:rPr>
          <w:delText xml:space="preserve">STA </w:delText>
        </w:r>
        <w:r w:rsidDel="00D7201A">
          <w:rPr>
            <w:rFonts w:ascii="TimesNewRomanPSMT" w:hAnsi="TimesNewRomanPSMT"/>
            <w:color w:val="000000"/>
            <w:sz w:val="20"/>
          </w:rPr>
          <w:delText xml:space="preserve">of an MLD </w:delText>
        </w:r>
      </w:del>
      <w:ins w:id="235" w:author="Akhmetov, Dmitry" w:date="2022-09-06T12:35:00Z">
        <w:r w:rsidR="00D7201A">
          <w:rPr>
            <w:rFonts w:ascii="TimesNewRomanPSMT" w:hAnsi="TimesNewRomanPSMT"/>
            <w:color w:val="000000"/>
            <w:sz w:val="20"/>
          </w:rPr>
          <w:t>STA affiliated with an MLD(#11448</w:t>
        </w:r>
      </w:ins>
      <w:ins w:id="236" w:author="Akhmetov, Dmitry" w:date="2022-09-06T13:34:00Z">
        <w:r w:rsidR="008711D6">
          <w:rPr>
            <w:rFonts w:ascii="TimesNewRomanPSMT" w:hAnsi="TimesNewRomanPSMT"/>
            <w:color w:val="000000"/>
            <w:sz w:val="20"/>
          </w:rPr>
          <w:t>,</w:t>
        </w:r>
      </w:ins>
      <w:ins w:id="237" w:author="Akhmetov, Dmitry" w:date="2022-09-06T13:35:00Z">
        <w:r w:rsidR="008711D6">
          <w:rPr>
            <w:rFonts w:ascii="TimesNewRomanPSMT" w:hAnsi="TimesNewRomanPSMT"/>
            <w:color w:val="000000"/>
            <w:sz w:val="20"/>
          </w:rPr>
          <w:t xml:space="preserve"> 1266</w:t>
        </w:r>
      </w:ins>
      <w:ins w:id="238" w:author="Akhmetov, Dmitry" w:date="2022-09-06T14:46:00Z">
        <w:r w:rsidR="00B464E8">
          <w:rPr>
            <w:rFonts w:ascii="TimesNewRomanPSMT" w:hAnsi="TimesNewRomanPSMT"/>
            <w:color w:val="000000"/>
            <w:sz w:val="20"/>
          </w:rPr>
          <w:t>3</w:t>
        </w:r>
      </w:ins>
      <w:ins w:id="239" w:author="Akhmetov, Dmitry" w:date="2022-09-06T13:49:00Z">
        <w:r w:rsidR="00EF204D">
          <w:rPr>
            <w:rFonts w:ascii="TimesNewRomanPSMT" w:hAnsi="TimesNewRomanPSMT"/>
            <w:color w:val="000000"/>
            <w:sz w:val="20"/>
          </w:rPr>
          <w:t>, 1393</w:t>
        </w:r>
      </w:ins>
      <w:ins w:id="240" w:author="Akhmetov, Dmitry" w:date="2022-09-06T14:52:00Z">
        <w:r w:rsidR="00D275E7">
          <w:rPr>
            <w:rFonts w:ascii="TimesNewRomanPSMT" w:hAnsi="TimesNewRomanPSMT"/>
            <w:color w:val="000000"/>
            <w:sz w:val="20"/>
          </w:rPr>
          <w:t>1</w:t>
        </w:r>
      </w:ins>
      <w:ins w:id="241" w:author="Akhmetov, Dmitry" w:date="2022-09-06T12:35:00Z">
        <w:r w:rsidR="00D7201A">
          <w:rPr>
            <w:rFonts w:ascii="TimesNewRomanPSMT" w:hAnsi="TimesNewRomanPSMT"/>
            <w:color w:val="000000"/>
            <w:sz w:val="20"/>
          </w:rPr>
          <w:t>)</w:t>
        </w:r>
      </w:ins>
      <w:r>
        <w:rPr>
          <w:rFonts w:ascii="TimesNewRomanPSMT" w:hAnsi="TimesNewRomanPSMT"/>
          <w:color w:val="000000"/>
          <w:sz w:val="20"/>
        </w:rPr>
        <w:t xml:space="preserve">operating on a link that is a part of an NSTR link pair for that MLD </w:t>
      </w:r>
      <w:r w:rsidRPr="003649E6">
        <w:rPr>
          <w:rFonts w:ascii="TimesNewRomanPSMT" w:hAnsi="TimesNewRomanPSMT"/>
          <w:color w:val="000000"/>
          <w:sz w:val="20"/>
        </w:rPr>
        <w:t>shall follow the channel access procedure described below:</w:t>
      </w:r>
      <w:r>
        <w:rPr>
          <w:rFonts w:ascii="TimesNewRomanPSMT" w:hAnsi="TimesNewRomanPSMT"/>
          <w:color w:val="000000"/>
          <w:sz w:val="20"/>
        </w:rPr>
        <w:t xml:space="preserve"> </w:t>
      </w:r>
    </w:p>
    <w:p w14:paraId="5AF9634A" w14:textId="792238E3" w:rsidR="00FD4359" w:rsidRPr="00185DBD" w:rsidRDefault="00FD4359" w:rsidP="00C02DD8">
      <w:pPr>
        <w:pStyle w:val="ListParagraph"/>
        <w:numPr>
          <w:ilvl w:val="0"/>
          <w:numId w:val="25"/>
        </w:numPr>
        <w:ind w:leftChars="0"/>
        <w:rPr>
          <w:rFonts w:ascii="TimesNewRomanPSMT" w:hAnsi="TimesNewRomanPSMT"/>
          <w:color w:val="000000"/>
          <w:sz w:val="20"/>
        </w:rPr>
      </w:pPr>
      <w:r w:rsidRPr="00185DBD">
        <w:rPr>
          <w:rFonts w:ascii="TimesNewRomanPSMT" w:hAnsi="TimesNewRomanPSMT"/>
          <w:color w:val="000000"/>
          <w:sz w:val="20"/>
        </w:rPr>
        <w:t>The STA may initiate transmission on a link when the medium is idle</w:t>
      </w:r>
      <w:r>
        <w:rPr>
          <w:rFonts w:ascii="TimesNewRomanPSMT" w:hAnsi="TimesNewRomanPSMT"/>
          <w:color w:val="000000"/>
          <w:sz w:val="20"/>
        </w:rPr>
        <w:t xml:space="preserve"> </w:t>
      </w:r>
      <w:r w:rsidRPr="00FD4359">
        <w:rPr>
          <w:rFonts w:ascii="TimesNewRomanPSMT" w:hAnsi="TimesNewRomanPSMT"/>
          <w:color w:val="000000"/>
          <w:sz w:val="20"/>
        </w:rPr>
        <w:t xml:space="preserve">as indicated by the physical and virtual CS mechanisms </w:t>
      </w:r>
      <w:r w:rsidRPr="00185DBD">
        <w:rPr>
          <w:rFonts w:ascii="TimesNewRomanPSMT" w:hAnsi="TimesNewRomanPSMT"/>
          <w:color w:val="000000"/>
          <w:sz w:val="20"/>
        </w:rPr>
        <w:t xml:space="preserve">and one of the following conditions is met: </w:t>
      </w:r>
    </w:p>
    <w:p w14:paraId="2C62FC54" w14:textId="1D181B3C"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STA obtained an EDCA TXOP following procedure in 10.23.2.4 (Obtaining an EDCA TXOP)</w:t>
      </w:r>
    </w:p>
    <w:p w14:paraId="6C76F250" w14:textId="424187D5" w:rsidR="00FD4359" w:rsidRPr="009F6766" w:rsidRDefault="00FD4359" w:rsidP="009F6766">
      <w:pPr>
        <w:pStyle w:val="ListParagraph"/>
        <w:numPr>
          <w:ilvl w:val="0"/>
          <w:numId w:val="26"/>
        </w:numPr>
        <w:ind w:leftChars="0"/>
        <w:rPr>
          <w:rFonts w:ascii="TimesNewRomanPSMT" w:hAnsi="TimesNewRomanPSMT"/>
          <w:color w:val="000000"/>
          <w:sz w:val="20"/>
        </w:rPr>
      </w:pPr>
      <w:r w:rsidRPr="009F6766">
        <w:rPr>
          <w:rFonts w:ascii="TimesNewRomanPSMT" w:hAnsi="TimesNewRomanPSMT"/>
          <w:color w:val="000000"/>
          <w:sz w:val="20"/>
        </w:rPr>
        <w:t>The backoff counter of the STA is already zero, and the STA operating on the other link of NSTR link pair of the affiliated MLD obtain</w:t>
      </w:r>
      <w:r w:rsidR="009E575A">
        <w:rPr>
          <w:rFonts w:ascii="TimesNewRomanPSMT" w:hAnsi="TimesNewRomanPSMT"/>
          <w:color w:val="000000"/>
          <w:sz w:val="20"/>
        </w:rPr>
        <w:t>s</w:t>
      </w:r>
      <w:r w:rsidRPr="009F6766">
        <w:rPr>
          <w:rFonts w:ascii="TimesNewRomanPSMT" w:hAnsi="TimesNewRomanPSMT"/>
          <w:color w:val="000000"/>
          <w:sz w:val="20"/>
        </w:rPr>
        <w:t xml:space="preserve"> an EDCA TXOP following the procedure in 10.23.2.4 (Obtaining an EDCA TXOP).</w:t>
      </w:r>
    </w:p>
    <w:p w14:paraId="2A3AD210" w14:textId="25EE30D0" w:rsidR="00FD4359" w:rsidRDefault="00FD4359" w:rsidP="00B03B5B">
      <w:pPr>
        <w:pStyle w:val="ListParagraph"/>
        <w:numPr>
          <w:ilvl w:val="0"/>
          <w:numId w:val="25"/>
        </w:numPr>
        <w:ind w:leftChars="0"/>
        <w:rPr>
          <w:rFonts w:ascii="TimesNewRomanPSMT" w:hAnsi="TimesNewRomanPSMT"/>
          <w:color w:val="000000"/>
          <w:sz w:val="20"/>
        </w:rPr>
      </w:pPr>
      <w:r w:rsidRPr="005254EA">
        <w:rPr>
          <w:rFonts w:ascii="TimesNewRomanPSMT" w:hAnsi="TimesNewRomanPSMT"/>
          <w:color w:val="000000"/>
          <w:sz w:val="20"/>
        </w:rPr>
        <w:t>When the backoff counter of the STA reaches zero</w:t>
      </w:r>
      <w:r w:rsidRPr="009034F3">
        <w:rPr>
          <w:rFonts w:ascii="TimesNewRomanPSMT" w:hAnsi="TimesNewRomanPSMT"/>
          <w:color w:val="000000"/>
          <w:sz w:val="20"/>
        </w:rPr>
        <w:t>, it may choose to not transmit and keep its</w:t>
      </w:r>
      <w:r w:rsidRPr="00446670">
        <w:rPr>
          <w:rFonts w:ascii="TimesNewRomanPSMT" w:hAnsi="TimesNewRomanPSMT"/>
          <w:color w:val="000000"/>
          <w:sz w:val="20"/>
        </w:rPr>
        <w:t xml:space="preserve"> backoff counter at zero.</w:t>
      </w:r>
      <w:r w:rsidR="00344806">
        <w:rPr>
          <w:rFonts w:ascii="TimesNewRomanPSMT" w:hAnsi="TimesNewRomanPSMT"/>
          <w:color w:val="000000"/>
          <w:sz w:val="20"/>
        </w:rPr>
        <w:t xml:space="preserve"> </w:t>
      </w:r>
      <w:r w:rsidR="00765C25">
        <w:rPr>
          <w:rFonts w:ascii="TimesNewRomanPSMT" w:hAnsi="TimesNewRomanPSMT"/>
          <w:color w:val="000000"/>
          <w:sz w:val="20"/>
        </w:rPr>
        <w:t>A STA</w:t>
      </w:r>
      <w:r w:rsidR="00086272">
        <w:rPr>
          <w:rFonts w:ascii="TimesNewRomanPSMT" w:hAnsi="TimesNewRomanPSMT"/>
          <w:color w:val="000000"/>
          <w:sz w:val="20"/>
        </w:rPr>
        <w:t xml:space="preserve"> with backoff counter that has already reached zero </w:t>
      </w:r>
      <w:ins w:id="242" w:author="Akhmetov, Dmitry" w:date="2022-09-06T17:47:00Z">
        <w:r w:rsidR="00061F83">
          <w:rPr>
            <w:rFonts w:ascii="TimesNewRomanPSMT" w:hAnsi="TimesNewRomanPSMT"/>
            <w:color w:val="000000"/>
            <w:sz w:val="20"/>
          </w:rPr>
          <w:t xml:space="preserve">may </w:t>
        </w:r>
      </w:ins>
      <w:r w:rsidR="00086272">
        <w:rPr>
          <w:rFonts w:ascii="TimesNewRomanPSMT" w:hAnsi="TimesNewRomanPSMT"/>
          <w:color w:val="000000"/>
          <w:sz w:val="20"/>
        </w:rPr>
        <w:t>initiate</w:t>
      </w:r>
      <w:ins w:id="243" w:author="Akhmetov, Dmitry" w:date="2022-09-06T12:18:00Z">
        <w:r w:rsidR="00D67029">
          <w:rPr>
            <w:rFonts w:ascii="TimesNewRomanPSMT" w:hAnsi="TimesNewRomanPSMT"/>
            <w:color w:val="000000"/>
            <w:sz w:val="20"/>
          </w:rPr>
          <w:t>(</w:t>
        </w:r>
        <w:r w:rsidR="000A027C">
          <w:rPr>
            <w:rFonts w:ascii="TimesNewRomanPSMT" w:hAnsi="TimesNewRomanPSMT"/>
            <w:color w:val="000000"/>
            <w:sz w:val="20"/>
          </w:rPr>
          <w:t>#</w:t>
        </w:r>
      </w:ins>
      <w:ins w:id="244" w:author="Akhmetov, Dmitry" w:date="2022-09-06T17:48:00Z">
        <w:r w:rsidR="00A44A30">
          <w:rPr>
            <w:rFonts w:ascii="TimesNewRomanPSMT" w:hAnsi="TimesNewRomanPSMT"/>
            <w:color w:val="000000"/>
            <w:sz w:val="20"/>
          </w:rPr>
          <w:t>10252,</w:t>
        </w:r>
      </w:ins>
      <w:ins w:id="245" w:author="Akhmetov, Dmitry" w:date="2022-09-06T12:18:00Z">
        <w:r w:rsidR="000A027C">
          <w:rPr>
            <w:rFonts w:ascii="TimesNewRomanPSMT" w:hAnsi="TimesNewRomanPSMT"/>
            <w:color w:val="000000"/>
            <w:sz w:val="20"/>
          </w:rPr>
          <w:t>10507</w:t>
        </w:r>
      </w:ins>
      <w:ins w:id="246" w:author="Akhmetov, Dmitry" w:date="2022-09-06T17:48:00Z">
        <w:r w:rsidR="00061F83">
          <w:rPr>
            <w:rFonts w:ascii="TimesNewRomanPSMT" w:hAnsi="TimesNewRomanPSMT"/>
            <w:color w:val="000000"/>
            <w:sz w:val="20"/>
          </w:rPr>
          <w:t>,</w:t>
        </w:r>
        <w:r w:rsidR="00A44A30">
          <w:rPr>
            <w:rFonts w:ascii="TimesNewRomanPSMT" w:hAnsi="TimesNewRomanPSMT"/>
            <w:color w:val="000000"/>
            <w:sz w:val="20"/>
          </w:rPr>
          <w:t>10663</w:t>
        </w:r>
      </w:ins>
      <w:ins w:id="247" w:author="Akhmetov, Dmitry" w:date="2022-09-06T12:18:00Z">
        <w:r w:rsidR="000A027C">
          <w:rPr>
            <w:rFonts w:ascii="TimesNewRomanPSMT" w:hAnsi="TimesNewRomanPSMT"/>
            <w:color w:val="000000"/>
            <w:sz w:val="20"/>
          </w:rPr>
          <w:t>)</w:t>
        </w:r>
      </w:ins>
      <w:r w:rsidR="00086272">
        <w:rPr>
          <w:rFonts w:ascii="TimesNewRomanPSMT" w:hAnsi="TimesNewRomanPSMT"/>
          <w:color w:val="000000"/>
          <w:sz w:val="20"/>
        </w:rPr>
        <w:t xml:space="preserve"> transmission </w:t>
      </w:r>
      <w:r w:rsidR="00936CC2">
        <w:rPr>
          <w:rFonts w:ascii="TimesNewRomanPSMT" w:hAnsi="TimesNewRomanPSMT"/>
          <w:color w:val="000000"/>
          <w:sz w:val="20"/>
        </w:rPr>
        <w:t xml:space="preserve">only following condition </w:t>
      </w:r>
      <w:r w:rsidR="00F922BF">
        <w:rPr>
          <w:rFonts w:ascii="TimesNewRomanPSMT" w:hAnsi="TimesNewRomanPSMT"/>
          <w:color w:val="000000"/>
          <w:sz w:val="20"/>
        </w:rPr>
        <w:t>1</w:t>
      </w:r>
      <w:r w:rsidR="00936CC2">
        <w:rPr>
          <w:rFonts w:ascii="TimesNewRomanPSMT" w:hAnsi="TimesNewRomanPSMT"/>
          <w:color w:val="000000"/>
          <w:sz w:val="20"/>
        </w:rPr>
        <w:t>b)</w:t>
      </w:r>
      <w:r w:rsidR="00086272">
        <w:rPr>
          <w:rFonts w:ascii="TimesNewRomanPSMT" w:hAnsi="TimesNewRomanPSMT"/>
          <w:color w:val="000000"/>
          <w:sz w:val="20"/>
        </w:rPr>
        <w:t xml:space="preserve"> </w:t>
      </w:r>
    </w:p>
    <w:p w14:paraId="6D49C189" w14:textId="373083E2" w:rsidR="002C35B5" w:rsidRDefault="00936CC2" w:rsidP="007603D9">
      <w:pPr>
        <w:pStyle w:val="ListParagraph"/>
        <w:numPr>
          <w:ilvl w:val="0"/>
          <w:numId w:val="25"/>
        </w:numPr>
        <w:ind w:leftChars="0"/>
        <w:rPr>
          <w:rFonts w:ascii="TimesNewRomanPSMT" w:hAnsi="TimesNewRomanPSMT"/>
          <w:color w:val="000000"/>
          <w:sz w:val="20"/>
        </w:rPr>
      </w:pPr>
      <w:r>
        <w:rPr>
          <w:rFonts w:ascii="TimesNewRomanPSMT" w:hAnsi="TimesNewRomanPSMT"/>
          <w:color w:val="000000"/>
          <w:sz w:val="20"/>
        </w:rPr>
        <w:t xml:space="preserve">A STA </w:t>
      </w:r>
      <w:r w:rsidR="002A5617">
        <w:rPr>
          <w:rFonts w:ascii="TimesNewRomanPSMT" w:hAnsi="TimesNewRomanPSMT"/>
          <w:color w:val="000000"/>
          <w:sz w:val="20"/>
        </w:rPr>
        <w:t>w</w:t>
      </w:r>
      <w:r>
        <w:rPr>
          <w:rFonts w:ascii="TimesNewRomanPSMT" w:hAnsi="TimesNewRomanPSMT"/>
          <w:color w:val="000000"/>
          <w:sz w:val="20"/>
        </w:rPr>
        <w:t xml:space="preserve">ith backoff counter </w:t>
      </w:r>
      <w:r w:rsidR="003E64D3">
        <w:rPr>
          <w:rFonts w:ascii="TimesNewRomanPSMT" w:hAnsi="TimesNewRomanPSMT"/>
          <w:color w:val="000000"/>
          <w:sz w:val="20"/>
        </w:rPr>
        <w:t xml:space="preserve">that has </w:t>
      </w:r>
      <w:r w:rsidR="006F67F7">
        <w:rPr>
          <w:rFonts w:ascii="TimesNewRomanPSMT" w:hAnsi="TimesNewRomanPSMT"/>
          <w:color w:val="000000"/>
          <w:sz w:val="20"/>
        </w:rPr>
        <w:t xml:space="preserve">already </w:t>
      </w:r>
      <w:r w:rsidR="00DA65DC">
        <w:rPr>
          <w:rFonts w:ascii="TimesNewRomanPSMT" w:hAnsi="TimesNewRomanPSMT"/>
          <w:color w:val="000000"/>
          <w:sz w:val="20"/>
        </w:rPr>
        <w:t>reached zero</w:t>
      </w:r>
      <w:r w:rsidR="009F7A25">
        <w:rPr>
          <w:rFonts w:ascii="TimesNewRomanPSMT" w:hAnsi="TimesNewRomanPSMT"/>
          <w:color w:val="000000"/>
          <w:sz w:val="20"/>
        </w:rPr>
        <w:t xml:space="preserve"> and that </w:t>
      </w:r>
      <w:del w:id="248" w:author="Akhmetov, Dmitry" w:date="2022-09-06T12:11:00Z">
        <w:r w:rsidR="009F7A25" w:rsidDel="00E54D79">
          <w:rPr>
            <w:rFonts w:ascii="TimesNewRomanPSMT" w:hAnsi="TimesNewRomanPSMT"/>
            <w:color w:val="000000"/>
            <w:sz w:val="20"/>
          </w:rPr>
          <w:delText xml:space="preserve">choose </w:delText>
        </w:r>
      </w:del>
      <w:ins w:id="249" w:author="Akhmetov, Dmitry" w:date="2022-09-06T12:11:00Z">
        <w:r w:rsidR="00E54D79">
          <w:rPr>
            <w:rFonts w:ascii="TimesNewRomanPSMT" w:hAnsi="TimesNewRomanPSMT"/>
            <w:color w:val="000000"/>
            <w:sz w:val="20"/>
          </w:rPr>
          <w:t>chose(</w:t>
        </w:r>
      </w:ins>
      <w:ins w:id="250" w:author="Akhmetov, Dmitry" w:date="2022-09-06T12:12:00Z">
        <w:r w:rsidR="00E54D79">
          <w:rPr>
            <w:rFonts w:ascii="TimesNewRomanPSMT" w:hAnsi="TimesNewRomanPSMT"/>
            <w:color w:val="000000"/>
            <w:sz w:val="20"/>
          </w:rPr>
          <w:t>#10253)</w:t>
        </w:r>
      </w:ins>
      <w:ins w:id="251" w:author="Akhmetov, Dmitry" w:date="2022-09-06T12:11:00Z">
        <w:r w:rsidR="00E54D79">
          <w:rPr>
            <w:rFonts w:ascii="TimesNewRomanPSMT" w:hAnsi="TimesNewRomanPSMT"/>
            <w:color w:val="000000"/>
            <w:sz w:val="20"/>
          </w:rPr>
          <w:t xml:space="preserve"> </w:t>
        </w:r>
      </w:ins>
      <w:r w:rsidR="009F7A25">
        <w:rPr>
          <w:rFonts w:ascii="TimesNewRomanPSMT" w:hAnsi="TimesNewRomanPSMT"/>
          <w:color w:val="000000"/>
          <w:sz w:val="20"/>
        </w:rPr>
        <w:t xml:space="preserve">not to transmit following condition </w:t>
      </w:r>
      <w:r w:rsidR="0093765A">
        <w:rPr>
          <w:rFonts w:ascii="TimesNewRomanPSMT" w:hAnsi="TimesNewRomanPSMT"/>
          <w:color w:val="000000"/>
          <w:sz w:val="20"/>
        </w:rPr>
        <w:t>1</w:t>
      </w:r>
      <w:r w:rsidR="009F7A25">
        <w:rPr>
          <w:rFonts w:ascii="TimesNewRomanPSMT" w:hAnsi="TimesNewRomanPSMT"/>
          <w:color w:val="000000"/>
          <w:sz w:val="20"/>
        </w:rPr>
        <w:t>b)</w:t>
      </w:r>
      <w:r w:rsidR="002C35B5" w:rsidRPr="007603D9">
        <w:rPr>
          <w:rFonts w:ascii="TimesNewRomanPSMT" w:hAnsi="TimesNewRomanPSMT"/>
          <w:color w:val="000000"/>
          <w:sz w:val="20"/>
        </w:rPr>
        <w:t>,</w:t>
      </w:r>
      <w:r w:rsidR="00BB3B86">
        <w:rPr>
          <w:rFonts w:ascii="TimesNewRomanPSMT" w:hAnsi="TimesNewRomanPSMT"/>
          <w:color w:val="000000"/>
          <w:sz w:val="20"/>
        </w:rPr>
        <w:t xml:space="preserve"> may perform </w:t>
      </w:r>
      <w:r w:rsidR="002C35B5" w:rsidRPr="007603D9">
        <w:rPr>
          <w:rFonts w:ascii="TimesNewRomanPSMT" w:hAnsi="TimesNewRomanPSMT"/>
          <w:color w:val="000000"/>
          <w:sz w:val="20"/>
        </w:rPr>
        <w:t>a new backoff procedure</w:t>
      </w:r>
      <w:r w:rsidR="002C35B5" w:rsidRPr="005254EA">
        <w:rPr>
          <w:rFonts w:ascii="TimesNewRomanPSMT" w:hAnsi="TimesNewRomanPSMT"/>
          <w:color w:val="000000"/>
          <w:sz w:val="20"/>
        </w:rPr>
        <w:t xml:space="preserve"> following deferral as described in 10.23.2.4 </w:t>
      </w:r>
      <w:r w:rsidR="0070436D" w:rsidRPr="0070436D">
        <w:rPr>
          <w:rFonts w:ascii="TimesNewRomanPSMT" w:eastAsia="TimesNewRomanPSMT"/>
          <w:color w:val="000000"/>
          <w:sz w:val="20"/>
        </w:rPr>
        <w:t>(Obtaining an EDCA TXOP) and 10.3.4.3 (Backoff procedure for DCF)</w:t>
      </w:r>
      <w:r w:rsidR="0070436D" w:rsidRPr="0070436D">
        <w:t xml:space="preserve"> </w:t>
      </w:r>
      <w:r w:rsidR="00F9044D">
        <w:rPr>
          <w:rFonts w:ascii="TimesNewRomanPSMT" w:hAnsi="TimesNewRomanPSMT"/>
          <w:color w:val="000000"/>
          <w:sz w:val="20"/>
        </w:rPr>
        <w:t xml:space="preserve">before being allowed to initiate </w:t>
      </w:r>
      <w:r w:rsidR="00971962">
        <w:rPr>
          <w:rFonts w:ascii="TimesNewRomanPSMT" w:hAnsi="TimesNewRomanPSMT"/>
          <w:color w:val="000000"/>
          <w:sz w:val="20"/>
        </w:rPr>
        <w:t xml:space="preserve">transmission on a link following condition </w:t>
      </w:r>
      <w:r w:rsidR="00C01240">
        <w:rPr>
          <w:rFonts w:ascii="TimesNewRomanPSMT" w:hAnsi="TimesNewRomanPSMT"/>
          <w:color w:val="000000"/>
          <w:sz w:val="20"/>
        </w:rPr>
        <w:t>1</w:t>
      </w:r>
      <w:r w:rsidR="00971962">
        <w:rPr>
          <w:rFonts w:ascii="TimesNewRomanPSMT" w:hAnsi="TimesNewRomanPSMT"/>
          <w:color w:val="000000"/>
          <w:sz w:val="20"/>
        </w:rPr>
        <w:t>a)</w:t>
      </w:r>
      <w:r w:rsidR="002C35B5" w:rsidRPr="005254EA">
        <w:rPr>
          <w:rFonts w:ascii="TimesNewRomanPSMT" w:hAnsi="TimesNewRomanPSMT"/>
          <w:color w:val="000000"/>
          <w:sz w:val="20"/>
        </w:rPr>
        <w:t xml:space="preserve">. </w:t>
      </w:r>
      <w:r w:rsidR="00466182">
        <w:rPr>
          <w:rFonts w:ascii="TimesNewRomanPSMT" w:hAnsi="TimesNewRomanPSMT"/>
          <w:color w:val="000000"/>
          <w:sz w:val="20"/>
        </w:rPr>
        <w:t>In such a case</w:t>
      </w:r>
      <w:r w:rsidR="00D354B2">
        <w:rPr>
          <w:rFonts w:ascii="TimesNewRomanPSMT" w:hAnsi="TimesNewRomanPSMT"/>
          <w:color w:val="000000"/>
          <w:sz w:val="20"/>
        </w:rPr>
        <w:t xml:space="preserve">, </w:t>
      </w:r>
      <w:r w:rsidR="002C35B5" w:rsidRPr="005254EA">
        <w:rPr>
          <w:rFonts w:ascii="TimesNewRomanPSMT" w:hAnsi="TimesNewRomanPSMT"/>
          <w:color w:val="000000"/>
          <w:sz w:val="20"/>
        </w:rPr>
        <w:t xml:space="preserve">CW[AC] and QSRC[AC] </w:t>
      </w:r>
      <w:r w:rsidR="00D354B2">
        <w:rPr>
          <w:rFonts w:ascii="TimesNewRomanPSMT" w:hAnsi="TimesNewRomanPSMT"/>
          <w:color w:val="000000"/>
          <w:sz w:val="20"/>
        </w:rPr>
        <w:t xml:space="preserve">shall be </w:t>
      </w:r>
      <w:r w:rsidR="002C35B5" w:rsidRPr="005254EA">
        <w:rPr>
          <w:rFonts w:ascii="TimesNewRomanPSMT" w:hAnsi="TimesNewRomanPSMT"/>
          <w:color w:val="000000"/>
          <w:sz w:val="20"/>
        </w:rPr>
        <w:t>left unchanged</w:t>
      </w:r>
    </w:p>
    <w:p w14:paraId="2D9971FA" w14:textId="39CCA41F" w:rsidR="00FD4359" w:rsidRPr="005254EA" w:rsidRDefault="00FD4359" w:rsidP="00C7189C">
      <w:pPr>
        <w:pStyle w:val="ListParagraph"/>
        <w:ind w:leftChars="0" w:left="1080"/>
        <w:rPr>
          <w:rFonts w:ascii="TimesNewRomanPSMT" w:hAnsi="TimesNewRomanPSMT"/>
          <w:color w:val="000000"/>
          <w:sz w:val="20"/>
        </w:rPr>
      </w:pPr>
    </w:p>
    <w:p w14:paraId="1F690EF8" w14:textId="77777777" w:rsidR="00F70E64" w:rsidRPr="009034F3" w:rsidRDefault="00F70E64" w:rsidP="00FD4359">
      <w:pPr>
        <w:rPr>
          <w:rFonts w:ascii="TimesNewRomanPSMT" w:hAnsi="TimesNewRomanPSMT"/>
          <w:color w:val="000000"/>
          <w:sz w:val="20"/>
        </w:rPr>
      </w:pPr>
    </w:p>
    <w:p w14:paraId="400443F2" w14:textId="775D6FEB" w:rsidR="0091739C" w:rsidRDefault="0091739C" w:rsidP="0091739C">
      <w:pPr>
        <w:rPr>
          <w:rFonts w:ascii="TimesNewRomanPSMT" w:hAnsi="TimesNewRomanPSMT"/>
          <w:color w:val="000000"/>
          <w:sz w:val="20"/>
          <w:szCs w:val="18"/>
        </w:rPr>
      </w:pPr>
      <w:r w:rsidRPr="003649E6" w:rsidDel="00555848">
        <w:rPr>
          <w:rFonts w:ascii="TimesNewRomanPSMT" w:hAnsi="TimesNewRomanPSMT"/>
          <w:color w:val="000000"/>
          <w:sz w:val="20"/>
          <w:szCs w:val="18"/>
        </w:rPr>
        <w:t>NOTE 1—The backoff counters for each link count down as specified in 10.23.2.4 (Obtaining an EDCA TXOP).</w:t>
      </w:r>
    </w:p>
    <w:p w14:paraId="569E6661" w14:textId="1A3A08F5" w:rsidR="008C4BE0" w:rsidRPr="00811069" w:rsidRDefault="008C4BE0" w:rsidP="008C4BE0">
      <w:pPr>
        <w:rPr>
          <w:rFonts w:ascii="TimesNewRomanPSMT" w:hAnsi="TimesNewRomanPSMT"/>
          <w:color w:val="000000"/>
          <w:sz w:val="20"/>
          <w:szCs w:val="18"/>
        </w:rPr>
      </w:pPr>
      <w:r w:rsidRPr="009034F3">
        <w:rPr>
          <w:rFonts w:ascii="TimesNewRomanPSMT" w:hAnsi="TimesNewRomanPSMT"/>
          <w:color w:val="000000"/>
          <w:sz w:val="20"/>
        </w:rPr>
        <w:t>NOTE 2</w:t>
      </w:r>
      <w:r w:rsidR="00811069" w:rsidRPr="003649E6" w:rsidDel="00555848">
        <w:rPr>
          <w:rFonts w:ascii="TimesNewRomanPSMT" w:hAnsi="TimesNewRomanPSMT"/>
          <w:color w:val="000000"/>
          <w:sz w:val="20"/>
          <w:szCs w:val="18"/>
        </w:rPr>
        <w:t>—</w:t>
      </w:r>
      <w:r w:rsidR="00811069" w:rsidRPr="00811069">
        <w:rPr>
          <w:rFonts w:ascii="TimesNewRomanPSMT" w:hAnsi="TimesNewRomanPSMT"/>
          <w:color w:val="000000"/>
          <w:sz w:val="20"/>
          <w:szCs w:val="18"/>
        </w:rPr>
        <w:t>The decision to choose to not transmit when the backoff counter of the STA reaches zero as in 2) or to</w:t>
      </w:r>
      <w:r w:rsidR="00811069" w:rsidRPr="00811069">
        <w:rPr>
          <w:rFonts w:ascii="TimesNewRomanPSMT" w:hAnsi="TimesNewRomanPSMT"/>
          <w:color w:val="000000"/>
          <w:sz w:val="20"/>
          <w:szCs w:val="18"/>
        </w:rPr>
        <w:t xml:space="preserve"> </w:t>
      </w:r>
      <w:r w:rsidR="00811069" w:rsidRPr="00811069">
        <w:rPr>
          <w:rFonts w:ascii="TimesNewRomanPSMT" w:hAnsi="TimesNewRomanPSMT"/>
          <w:color w:val="000000"/>
          <w:sz w:val="20"/>
          <w:szCs w:val="18"/>
        </w:rPr>
        <w:t>perform a new backoff procedure to be allowed to initiate transmission following condition 1a) as in 3) is</w:t>
      </w:r>
      <w:r w:rsidR="00811069" w:rsidRPr="00811069">
        <w:rPr>
          <w:rFonts w:ascii="TimesNewRomanPSMT" w:hAnsi="TimesNewRomanPSMT"/>
          <w:color w:val="000000"/>
          <w:sz w:val="20"/>
          <w:szCs w:val="18"/>
        </w:rPr>
        <w:t xml:space="preserve"> </w:t>
      </w:r>
      <w:r w:rsidR="00811069" w:rsidRPr="00811069">
        <w:rPr>
          <w:rFonts w:ascii="TimesNewRomanPSMT" w:hAnsi="TimesNewRomanPSMT"/>
          <w:color w:val="000000"/>
          <w:sz w:val="20"/>
          <w:szCs w:val="18"/>
        </w:rPr>
        <w:t>implementation specific</w:t>
      </w:r>
      <w:r w:rsidRPr="00811069">
        <w:rPr>
          <w:rFonts w:ascii="TimesNewRomanPSMT" w:hAnsi="TimesNewRomanPSMT"/>
          <w:color w:val="000000"/>
          <w:sz w:val="20"/>
          <w:szCs w:val="18"/>
        </w:rPr>
        <w:t>.</w:t>
      </w:r>
    </w:p>
    <w:p w14:paraId="7BAC50E4" w14:textId="77777777" w:rsidR="0091739C" w:rsidRDefault="0091739C" w:rsidP="00FD4359">
      <w:pPr>
        <w:rPr>
          <w:rFonts w:ascii="TimesNewRomanPSMT" w:hAnsi="TimesNewRomanPSMT"/>
          <w:color w:val="000000"/>
          <w:sz w:val="20"/>
        </w:rPr>
      </w:pPr>
    </w:p>
    <w:p w14:paraId="33ACE1D7" w14:textId="5D0CACB6" w:rsidR="00FD4359" w:rsidRDefault="00FD4359" w:rsidP="00FD4359">
      <w:pPr>
        <w:rPr>
          <w:ins w:id="252" w:author="Akhmetov, Dmitry" w:date="2022-09-06T17:50:00Z"/>
          <w:rFonts w:ascii="TimesNewRomanPSMT" w:hAnsi="TimesNewRomanPSMT"/>
          <w:color w:val="000000"/>
          <w:sz w:val="20"/>
        </w:rPr>
      </w:pPr>
      <w:r>
        <w:rPr>
          <w:rFonts w:ascii="TimesNewRomanPSMT" w:hAnsi="TimesNewRomanPSMT"/>
          <w:color w:val="000000"/>
          <w:sz w:val="20"/>
        </w:rPr>
        <w:t>A STA that choose</w:t>
      </w:r>
      <w:del w:id="253" w:author="Akhmetov, Dmitry" w:date="2022-09-06T13:36:00Z">
        <w:r w:rsidDel="000806D5">
          <w:rPr>
            <w:rFonts w:ascii="TimesNewRomanPSMT" w:hAnsi="TimesNewRomanPSMT"/>
            <w:color w:val="000000"/>
            <w:sz w:val="20"/>
          </w:rPr>
          <w:delText>s</w:delText>
        </w:r>
      </w:del>
      <w:ins w:id="254" w:author="Akhmetov, Dmitry" w:date="2022-09-06T13:36:00Z">
        <w:r w:rsidR="000806D5">
          <w:rPr>
            <w:rFonts w:ascii="TimesNewRomanPSMT" w:hAnsi="TimesNewRomanPSMT"/>
            <w:color w:val="000000"/>
            <w:sz w:val="20"/>
          </w:rPr>
          <w:t xml:space="preserve"> (</w:t>
        </w:r>
        <w:r w:rsidR="00F9282F">
          <w:rPr>
            <w:rFonts w:ascii="TimesNewRomanPSMT" w:hAnsi="TimesNewRomanPSMT"/>
            <w:color w:val="000000"/>
            <w:sz w:val="20"/>
          </w:rPr>
          <w:t>#12665)</w:t>
        </w:r>
      </w:ins>
      <w:r>
        <w:rPr>
          <w:rFonts w:ascii="TimesNewRomanPSMT" w:hAnsi="TimesNewRomanPSMT"/>
          <w:color w:val="000000"/>
          <w:sz w:val="20"/>
        </w:rPr>
        <w:t xml:space="preserve"> not to transmit after the backoff counter reached zero on a link of NSTR link pair may have one or more EDCAF backoff counters with value zero on that link. The STA that initiates transmission on that link following condition a) or b</w:t>
      </w:r>
      <w:r w:rsidR="00183799">
        <w:rPr>
          <w:rFonts w:ascii="TimesNewRomanPSMT" w:hAnsi="TimesNewRomanPSMT"/>
          <w:color w:val="000000"/>
          <w:sz w:val="20"/>
        </w:rPr>
        <w:t>)</w:t>
      </w:r>
      <w:r w:rsidR="00D34599">
        <w:rPr>
          <w:rFonts w:ascii="TimesNewRomanPSMT" w:hAnsi="TimesNewRomanPSMT"/>
          <w:color w:val="000000"/>
          <w:sz w:val="20"/>
        </w:rPr>
        <w:t>,</w:t>
      </w:r>
      <w:r w:rsidR="00183799">
        <w:rPr>
          <w:rFonts w:ascii="TimesNewRomanPSMT" w:hAnsi="TimesNewRomanPSMT"/>
          <w:color w:val="000000"/>
          <w:sz w:val="20"/>
        </w:rPr>
        <w:t xml:space="preserve"> and</w:t>
      </w:r>
      <w:r>
        <w:rPr>
          <w:rFonts w:ascii="TimesNewRomanPSMT" w:hAnsi="TimesNewRomanPSMT"/>
          <w:color w:val="000000"/>
          <w:sz w:val="20"/>
        </w:rPr>
        <w:t xml:space="preserve"> has one or more EDCAF backoff counter</w:t>
      </w:r>
      <w:r w:rsidR="00D34599">
        <w:rPr>
          <w:rFonts w:ascii="TimesNewRomanPSMT" w:hAnsi="TimesNewRomanPSMT"/>
          <w:color w:val="000000"/>
          <w:sz w:val="20"/>
        </w:rPr>
        <w:t>s</w:t>
      </w:r>
      <w:r>
        <w:rPr>
          <w:rFonts w:ascii="TimesNewRomanPSMT" w:hAnsi="TimesNewRomanPSMT"/>
          <w:color w:val="000000"/>
          <w:sz w:val="20"/>
        </w:rPr>
        <w:t xml:space="preserve"> that already reached zero shall choose only one </w:t>
      </w:r>
      <w:del w:id="255" w:author="Akhmetov, Dmitry" w:date="2022-09-06T12:14:00Z">
        <w:r w:rsidDel="00796C85">
          <w:rPr>
            <w:rFonts w:ascii="TimesNewRomanPSMT" w:hAnsi="TimesNewRomanPSMT"/>
            <w:color w:val="000000"/>
            <w:sz w:val="20"/>
          </w:rPr>
          <w:delText xml:space="preserve">implementation specific </w:delText>
        </w:r>
      </w:del>
      <w:ins w:id="256" w:author="Akhmetov, Dmitry" w:date="2022-09-06T12:15:00Z">
        <w:r w:rsidR="00563E03">
          <w:rPr>
            <w:rFonts w:ascii="TimesNewRomanPSMT" w:hAnsi="TimesNewRomanPSMT"/>
            <w:color w:val="000000"/>
            <w:sz w:val="20"/>
          </w:rPr>
          <w:t>(#10254)</w:t>
        </w:r>
      </w:ins>
      <w:r>
        <w:rPr>
          <w:rFonts w:ascii="TimesNewRomanPSMT" w:hAnsi="TimesNewRomanPSMT"/>
          <w:color w:val="000000"/>
          <w:sz w:val="20"/>
        </w:rPr>
        <w:t xml:space="preserve">EDCAF </w:t>
      </w:r>
      <w:ins w:id="257" w:author="Akhmetov, Dmitry" w:date="2022-09-06T17:53:00Z">
        <w:r w:rsidR="00BC6E3E">
          <w:rPr>
            <w:rFonts w:ascii="TimesNewRomanPSMT" w:hAnsi="TimesNewRomanPSMT"/>
            <w:color w:val="000000"/>
            <w:sz w:val="20"/>
          </w:rPr>
          <w:t xml:space="preserve">to </w:t>
        </w:r>
      </w:ins>
      <w:ins w:id="258" w:author="Akhmetov, Dmitry" w:date="2022-09-06T17:52:00Z">
        <w:r w:rsidR="00295BA8" w:rsidRPr="00295BA8">
          <w:rPr>
            <w:rFonts w:ascii="TimesNewRomanPSMT" w:eastAsia="TimesNewRomanPSMT"/>
            <w:color w:val="000000"/>
            <w:sz w:val="20"/>
          </w:rPr>
          <w:t>gain an EDCA TXOP</w:t>
        </w:r>
      </w:ins>
      <w:del w:id="259" w:author="Akhmetov, Dmitry" w:date="2022-09-06T17:53:00Z">
        <w:r w:rsidDel="00172E69">
          <w:rPr>
            <w:rFonts w:ascii="TimesNewRomanPSMT" w:hAnsi="TimesNewRomanPSMT"/>
            <w:color w:val="000000"/>
            <w:sz w:val="20"/>
          </w:rPr>
          <w:delText>for the transmission</w:delText>
        </w:r>
      </w:del>
      <w:ins w:id="260" w:author="Akhmetov, Dmitry" w:date="2022-09-06T17:53:00Z">
        <w:r w:rsidR="00172E69">
          <w:rPr>
            <w:rFonts w:ascii="TimesNewRomanPSMT" w:hAnsi="TimesNewRomanPSMT"/>
            <w:color w:val="000000"/>
            <w:sz w:val="20"/>
          </w:rPr>
          <w:t>(</w:t>
        </w:r>
      </w:ins>
      <w:ins w:id="261" w:author="Akhmetov, Dmitry" w:date="2022-09-06T17:57:00Z">
        <w:r w:rsidR="009A68A2">
          <w:rPr>
            <w:rFonts w:ascii="TimesNewRomanPSMT" w:hAnsi="TimesNewRomanPSMT"/>
            <w:color w:val="000000"/>
            <w:sz w:val="20"/>
          </w:rPr>
          <w:t>#12426)</w:t>
        </w:r>
      </w:ins>
      <w:r w:rsidR="00183799">
        <w:rPr>
          <w:rFonts w:ascii="TimesNewRomanPSMT" w:hAnsi="TimesNewRomanPSMT"/>
          <w:color w:val="000000"/>
          <w:sz w:val="20"/>
        </w:rPr>
        <w:t>.</w:t>
      </w:r>
      <w:ins w:id="262" w:author="Akhmetov, Dmitry" w:date="2022-09-06T12:14:00Z">
        <w:r w:rsidR="00796C85">
          <w:rPr>
            <w:rFonts w:ascii="TimesNewRomanPSMT" w:hAnsi="TimesNewRomanPSMT"/>
            <w:color w:val="000000"/>
            <w:sz w:val="20"/>
          </w:rPr>
          <w:t xml:space="preserve"> The basis for selection is implementation</w:t>
        </w:r>
      </w:ins>
      <w:ins w:id="263" w:author="Akhmetov, Dmitry" w:date="2022-09-06T12:15:00Z">
        <w:r w:rsidR="00796C85">
          <w:rPr>
            <w:rFonts w:ascii="TimesNewRomanPSMT" w:hAnsi="TimesNewRomanPSMT"/>
            <w:color w:val="000000"/>
            <w:sz w:val="20"/>
          </w:rPr>
          <w:t xml:space="preserve"> specific.</w:t>
        </w:r>
        <w:r w:rsidR="00563E03">
          <w:rPr>
            <w:rFonts w:ascii="TimesNewRomanPSMT" w:hAnsi="TimesNewRomanPSMT"/>
            <w:color w:val="000000"/>
            <w:sz w:val="20"/>
          </w:rPr>
          <w:t>(#10254)</w:t>
        </w:r>
      </w:ins>
    </w:p>
    <w:p w14:paraId="43C8DC0C" w14:textId="77777777" w:rsidR="000F4509" w:rsidRDefault="000F4509" w:rsidP="00FD4359">
      <w:pPr>
        <w:rPr>
          <w:rFonts w:ascii="TimesNewRomanPSMT" w:hAnsi="TimesNewRomanPSMT"/>
          <w:color w:val="000000"/>
          <w:sz w:val="20"/>
        </w:rPr>
      </w:pPr>
    </w:p>
    <w:p w14:paraId="3B88F2C6" w14:textId="77777777" w:rsidR="00FD4359" w:rsidRDefault="00FD4359" w:rsidP="00FD4359">
      <w:pPr>
        <w:rPr>
          <w:rFonts w:ascii="TimesNewRomanPSMT" w:hAnsi="TimesNewRomanPSMT"/>
          <w:color w:val="000000"/>
          <w:sz w:val="20"/>
        </w:rPr>
      </w:pPr>
    </w:p>
    <w:p w14:paraId="0FD65E04" w14:textId="7703B11B" w:rsidR="00FD4359" w:rsidRPr="00811D50" w:rsidRDefault="00FD4359" w:rsidP="00FD4359">
      <w:pPr>
        <w:rPr>
          <w:rFonts w:ascii="TimesNewRomanPSMT" w:hAnsi="TimesNewRomanPSMT"/>
          <w:color w:val="000000"/>
          <w:sz w:val="20"/>
        </w:rPr>
      </w:pPr>
      <w:r w:rsidRPr="00543F84">
        <w:rPr>
          <w:rFonts w:ascii="TimesNewRomanPSMT" w:hAnsi="TimesNewRomanPSMT"/>
          <w:color w:val="000000"/>
          <w:sz w:val="20"/>
        </w:rPr>
        <w:t>A STA with backoff counter that has already reached zero</w:t>
      </w:r>
      <w:r>
        <w:rPr>
          <w:rFonts w:ascii="TimesNewRomanPSMT" w:hAnsi="TimesNewRomanPSMT"/>
          <w:color w:val="000000"/>
          <w:sz w:val="20"/>
        </w:rPr>
        <w:t xml:space="preserve"> on a link</w:t>
      </w:r>
      <w:r w:rsidRPr="00543F84">
        <w:rPr>
          <w:rFonts w:ascii="TimesNewRomanPSMT" w:hAnsi="TimesNewRomanPSMT"/>
          <w:color w:val="000000"/>
          <w:sz w:val="20"/>
        </w:rPr>
        <w:t xml:space="preserve"> and has a frame available for transmission shall follow channel access procedures described 10.23.2.4. (Obtaining an EDCA TXOP) </w:t>
      </w:r>
      <w:r w:rsidRPr="00591CE1">
        <w:rPr>
          <w:rFonts w:ascii="TimesNewRomanPSMT" w:hAnsi="TimesNewRomanPSMT"/>
          <w:color w:val="000000"/>
          <w:sz w:val="20"/>
        </w:rPr>
        <w:t>after it detect</w:t>
      </w:r>
      <w:ins w:id="264" w:author="Akhmetov, Dmitry" w:date="2022-09-06T12:15:00Z">
        <w:r w:rsidR="003A02D7">
          <w:rPr>
            <w:rFonts w:ascii="TimesNewRomanPSMT" w:hAnsi="TimesNewRomanPSMT"/>
            <w:color w:val="000000"/>
            <w:sz w:val="20"/>
          </w:rPr>
          <w:t>s(#10255</w:t>
        </w:r>
      </w:ins>
      <w:ins w:id="265" w:author="Akhmetov, Dmitry" w:date="2022-09-06T13:46:00Z">
        <w:r w:rsidR="00CF5DBD">
          <w:rPr>
            <w:rFonts w:ascii="TimesNewRomanPSMT" w:hAnsi="TimesNewRomanPSMT"/>
            <w:color w:val="000000"/>
            <w:sz w:val="20"/>
          </w:rPr>
          <w:t>, 12667</w:t>
        </w:r>
      </w:ins>
      <w:ins w:id="266" w:author="Akhmetov, Dmitry" w:date="2022-09-06T12:15:00Z">
        <w:r w:rsidR="003A02D7">
          <w:rPr>
            <w:rFonts w:ascii="TimesNewRomanPSMT" w:hAnsi="TimesNewRomanPSMT"/>
            <w:color w:val="000000"/>
            <w:sz w:val="20"/>
          </w:rPr>
          <w:t>)</w:t>
        </w:r>
      </w:ins>
      <w:r w:rsidRPr="00591CE1">
        <w:rPr>
          <w:rFonts w:ascii="TimesNewRomanPSMT" w:hAnsi="TimesNewRomanPSMT"/>
          <w:color w:val="000000"/>
          <w:sz w:val="20"/>
        </w:rPr>
        <w:t xml:space="preserve"> medium transition from busy to idle</w:t>
      </w:r>
      <w:r w:rsidRPr="00811D50">
        <w:rPr>
          <w:rFonts w:ascii="TimesNewRomanPSMT" w:hAnsi="TimesNewRomanPSMT"/>
          <w:color w:val="000000"/>
          <w:sz w:val="20"/>
        </w:rPr>
        <w:t>.</w:t>
      </w:r>
    </w:p>
    <w:p w14:paraId="2DE168E4" w14:textId="77777777" w:rsidR="00FD4359" w:rsidRDefault="00FD4359" w:rsidP="00FD4359">
      <w:pPr>
        <w:rPr>
          <w:rFonts w:ascii="TimesNewRomanPSMT" w:hAnsi="TimesNewRomanPSMT"/>
          <w:color w:val="000000"/>
          <w:sz w:val="20"/>
        </w:rPr>
      </w:pPr>
    </w:p>
    <w:p w14:paraId="3B81B777" w14:textId="2E6A97CA" w:rsidR="00FD4359" w:rsidRDefault="00FD4359" w:rsidP="00FD4359">
      <w:pPr>
        <w:rPr>
          <w:rFonts w:ascii="TimesNewRomanPSMT" w:hAnsi="TimesNewRomanPSMT"/>
          <w:color w:val="000000"/>
          <w:sz w:val="20"/>
        </w:rPr>
      </w:pPr>
      <w:r w:rsidRPr="00963CC8">
        <w:rPr>
          <w:rFonts w:ascii="TimesNewRomanPSMT" w:hAnsi="TimesNewRomanPSMT"/>
          <w:color w:val="000000"/>
          <w:sz w:val="20"/>
        </w:rPr>
        <w:t xml:space="preserve">The STA with backoff counter that has already reached zero and is initiating transmission following condition (b) is not mandated to initiate transmission on a slot boundary of the link on which the STA operates. The STA that is initiating transmission following condition b) shall commence the transmission no later than </w:t>
      </w:r>
      <w:r>
        <w:rPr>
          <w:rFonts w:ascii="TimesNewRomanPSMT" w:hAnsi="TimesNewRomanPSMT"/>
          <w:color w:val="000000"/>
          <w:sz w:val="20"/>
        </w:rPr>
        <w:t xml:space="preserve">4us </w:t>
      </w:r>
      <w:r w:rsidRPr="00963CC8">
        <w:rPr>
          <w:rFonts w:ascii="TimesNewRomanPSMT" w:hAnsi="TimesNewRomanPSMT"/>
          <w:color w:val="000000"/>
          <w:sz w:val="20"/>
        </w:rPr>
        <w:t>following slot boundary of the link on which the other STA whose backoff counter reaches zero operates.</w:t>
      </w:r>
    </w:p>
    <w:p w14:paraId="7A681264" w14:textId="15E16C12" w:rsidR="00FD4359" w:rsidRDefault="00FD4359" w:rsidP="00FD4359">
      <w:pPr>
        <w:rPr>
          <w:rFonts w:ascii="TimesNewRomanPSMT" w:hAnsi="TimesNewRomanPSMT"/>
          <w:color w:val="000000"/>
          <w:sz w:val="20"/>
          <w:lang w:val="en-US"/>
        </w:rPr>
      </w:pPr>
    </w:p>
    <w:p w14:paraId="03FBA16B" w14:textId="51BB34B5" w:rsidR="00FA4231" w:rsidRPr="00D306DD" w:rsidRDefault="00D306DD" w:rsidP="00FD4359">
      <w:pPr>
        <w:rPr>
          <w:rFonts w:ascii="TimesNewRomanPSMT" w:hAnsi="TimesNewRomanPSMT"/>
          <w:color w:val="000000"/>
          <w:sz w:val="20"/>
        </w:rPr>
      </w:pPr>
      <w:r w:rsidRPr="00D306DD">
        <w:rPr>
          <w:rFonts w:ascii="TimesNewRomanPSMT" w:hAnsi="TimesNewRomanPSMT"/>
          <w:color w:val="000000"/>
          <w:sz w:val="20"/>
        </w:rPr>
        <w:t xml:space="preserve">NOTE 3—The value of 4 µs is derived from </w:t>
      </w:r>
      <w:proofErr w:type="spellStart"/>
      <w:r w:rsidRPr="00D306DD">
        <w:rPr>
          <w:rFonts w:ascii="TimesNewRomanPSMT" w:hAnsi="TimesNewRomanPSMT"/>
          <w:color w:val="000000"/>
          <w:sz w:val="20"/>
        </w:rPr>
        <w:t>aRxTxTurnaroundTime</w:t>
      </w:r>
      <w:proofErr w:type="spellEnd"/>
      <w:r w:rsidRPr="00D306DD">
        <w:rPr>
          <w:rFonts w:ascii="TimesNewRomanPSMT" w:hAnsi="TimesNewRomanPSMT"/>
          <w:color w:val="000000"/>
          <w:sz w:val="20"/>
        </w:rPr>
        <w:t xml:space="preserve"> being equal to 4 µs for the purpose of this</w:t>
      </w:r>
      <w:r w:rsidRPr="00D306DD">
        <w:rPr>
          <w:rFonts w:ascii="TimesNewRomanPSMT" w:hAnsi="TimesNewRomanPSMT"/>
          <w:color w:val="000000"/>
          <w:sz w:val="20"/>
        </w:rPr>
        <w:t xml:space="preserve"> </w:t>
      </w:r>
      <w:r w:rsidRPr="00D306DD">
        <w:rPr>
          <w:rFonts w:ascii="TimesNewRomanPSMT" w:hAnsi="TimesNewRomanPSMT"/>
          <w:color w:val="000000"/>
          <w:sz w:val="20"/>
        </w:rPr>
        <w:t>requirement</w:t>
      </w:r>
    </w:p>
    <w:p w14:paraId="43EAE9E1" w14:textId="1B046A4C" w:rsidR="008D48F0" w:rsidRDefault="008D48F0">
      <w:pPr>
        <w:rPr>
          <w:rFonts w:ascii="TimesNewRomanPSMT" w:hAnsi="TimesNewRomanPSMT"/>
          <w:color w:val="000000"/>
          <w:sz w:val="20"/>
          <w:lang w:val="en-US"/>
        </w:rPr>
      </w:pPr>
    </w:p>
    <w:p w14:paraId="136EB2B7" w14:textId="72D0B950" w:rsidR="001956C0" w:rsidRDefault="001956C0">
      <w:pPr>
        <w:rPr>
          <w:rFonts w:ascii="TimesNewRomanPSMT" w:hAnsi="TimesNewRomanPSMT"/>
          <w:color w:val="000000"/>
          <w:sz w:val="20"/>
          <w:lang w:val="en-US"/>
        </w:rPr>
      </w:pPr>
    </w:p>
    <w:p w14:paraId="362B73C1" w14:textId="3C048E60" w:rsidR="001956C0" w:rsidRDefault="001956C0">
      <w:pPr>
        <w:rPr>
          <w:rFonts w:ascii="TimesNewRomanPSMT" w:hAnsi="TimesNewRomanPSMT"/>
          <w:color w:val="000000"/>
          <w:sz w:val="20"/>
          <w:lang w:val="en-US"/>
        </w:rPr>
      </w:pPr>
      <w:r>
        <w:rPr>
          <w:rFonts w:ascii="TimesNewRomanPSMT" w:hAnsi="TimesNewRomanPSMT"/>
          <w:color w:val="000000"/>
          <w:sz w:val="20"/>
          <w:lang w:val="en-US"/>
        </w:rPr>
        <w:br w:type="page"/>
      </w:r>
    </w:p>
    <w:p w14:paraId="15D6DBDC" w14:textId="77777777" w:rsidR="001956C0" w:rsidRDefault="001956C0">
      <w:pPr>
        <w:rPr>
          <w:rFonts w:ascii="TimesNewRomanPSMT" w:hAnsi="TimesNewRomanPSMT"/>
          <w:color w:val="000000"/>
          <w:sz w:val="20"/>
          <w:lang w:val="en-US"/>
        </w:rPr>
      </w:pPr>
    </w:p>
    <w:p w14:paraId="4E5AF376" w14:textId="2FC679B9" w:rsidR="008D48F0" w:rsidRDefault="008D48F0" w:rsidP="00FD4359">
      <w:pPr>
        <w:rPr>
          <w:rFonts w:ascii="TimesNewRomanPSMT" w:hAnsi="TimesNewRomanPSMT"/>
          <w:color w:val="000000"/>
          <w:sz w:val="20"/>
          <w:lang w:val="en-US"/>
        </w:rPr>
      </w:pPr>
    </w:p>
    <w:p w14:paraId="6C386940" w14:textId="643296A5" w:rsidR="0051577B" w:rsidRDefault="0051577B" w:rsidP="00FD4359">
      <w:pPr>
        <w:rPr>
          <w:rFonts w:ascii="TimesNewRomanPSMT" w:hAnsi="TimesNewRomanPSMT"/>
          <w:color w:val="000000"/>
          <w:sz w:val="20"/>
          <w:lang w:val="en-US"/>
        </w:rPr>
      </w:pPr>
      <w:r>
        <w:rPr>
          <w:rFonts w:ascii="TimesNewRomanPSMT" w:hAnsi="TimesNewRomanPSMT"/>
          <w:color w:val="000000"/>
          <w:sz w:val="24"/>
          <w:szCs w:val="24"/>
          <w:lang w:val="en-US"/>
        </w:rPr>
        <w:t>(</w:t>
      </w:r>
      <w:r w:rsidR="007702D2">
        <w:rPr>
          <w:rFonts w:ascii="TimesNewRomanPSMT" w:hAnsi="TimesNewRomanPSMT"/>
          <w:color w:val="000000"/>
          <w:sz w:val="24"/>
          <w:szCs w:val="24"/>
          <w:lang w:val="en-US"/>
        </w:rPr>
        <w:t>2</w:t>
      </w:r>
      <w:r w:rsidR="007702D2">
        <w:rPr>
          <w:rFonts w:ascii="TimesNewRomanPSMT" w:hAnsi="TimesNewRomanPSMT"/>
          <w:color w:val="000000"/>
          <w:sz w:val="24"/>
          <w:szCs w:val="24"/>
          <w:lang w:val="en-US"/>
        </w:rPr>
        <w:t>5</w:t>
      </w:r>
      <w:r w:rsidR="007702D2">
        <w:rPr>
          <w:rFonts w:ascii="TimesNewRomanPSMT" w:hAnsi="TimesNewRomanPSMT"/>
          <w:color w:val="000000"/>
          <w:sz w:val="24"/>
          <w:szCs w:val="24"/>
          <w:lang w:val="en-US"/>
        </w:rPr>
        <w:t xml:space="preserve"> </w:t>
      </w:r>
      <w:r>
        <w:rPr>
          <w:rFonts w:ascii="TimesNewRomanPSMT" w:hAnsi="TimesNewRomanPSMT"/>
          <w:color w:val="000000"/>
          <w:sz w:val="24"/>
          <w:szCs w:val="24"/>
          <w:lang w:val="en-US"/>
        </w:rPr>
        <w:t>CIDs)</w:t>
      </w:r>
    </w:p>
    <w:p w14:paraId="2AFB2ECD" w14:textId="2172A2A5" w:rsidR="009C7CCB" w:rsidRPr="00B07694" w:rsidRDefault="009C7CCB"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SP:</w:t>
      </w:r>
    </w:p>
    <w:p w14:paraId="2223C5AE" w14:textId="5EFD8176" w:rsidR="006644F2" w:rsidRPr="00B07694" w:rsidRDefault="006644F2" w:rsidP="00C75601">
      <w:pPr>
        <w:rPr>
          <w:rFonts w:ascii="TimesNewRomanPSMT" w:hAnsi="TimesNewRomanPSMT"/>
          <w:color w:val="000000"/>
          <w:sz w:val="24"/>
          <w:szCs w:val="24"/>
          <w:lang w:val="en-US"/>
        </w:rPr>
      </w:pPr>
      <w:r w:rsidRPr="00B07694">
        <w:rPr>
          <w:rFonts w:ascii="TimesNewRomanPSMT" w:hAnsi="TimesNewRomanPSMT"/>
          <w:color w:val="000000"/>
          <w:sz w:val="24"/>
          <w:szCs w:val="24"/>
          <w:lang w:val="en-US"/>
        </w:rPr>
        <w:t xml:space="preserve">Do you support </w:t>
      </w:r>
      <w:r w:rsidR="000F487D" w:rsidRPr="00B07694">
        <w:rPr>
          <w:rFonts w:ascii="TimesNewRomanPSMT" w:hAnsi="TimesNewRomanPSMT"/>
          <w:color w:val="000000"/>
          <w:sz w:val="24"/>
          <w:szCs w:val="24"/>
          <w:lang w:val="en-US"/>
        </w:rPr>
        <w:t xml:space="preserve">to </w:t>
      </w:r>
      <w:r w:rsidR="003F648D" w:rsidRPr="00B07694">
        <w:rPr>
          <w:rFonts w:ascii="TimesNewRomanPSMT" w:hAnsi="TimesNewRomanPSMT"/>
          <w:color w:val="000000"/>
          <w:sz w:val="24"/>
          <w:szCs w:val="24"/>
          <w:lang w:val="en-US"/>
        </w:rPr>
        <w:t xml:space="preserve">incorporate the changes proposed by </w:t>
      </w:r>
      <w:r w:rsidR="000F487D" w:rsidRPr="00B07694">
        <w:rPr>
          <w:rFonts w:ascii="TimesNewRomanPSMT" w:hAnsi="TimesNewRomanPSMT"/>
          <w:color w:val="000000"/>
          <w:sz w:val="24"/>
          <w:szCs w:val="24"/>
          <w:lang w:val="en-US"/>
        </w:rPr>
        <w:t xml:space="preserve">the following CIDs in </w:t>
      </w:r>
      <w:r w:rsidR="00E94518" w:rsidRPr="00B07694">
        <w:rPr>
          <w:rFonts w:ascii="TimesNewRomanPSMT" w:hAnsi="TimesNewRomanPSMT"/>
          <w:color w:val="000000"/>
          <w:sz w:val="24"/>
          <w:szCs w:val="24"/>
          <w:lang w:val="en-US"/>
        </w:rPr>
        <w:t>11/</w:t>
      </w:r>
      <w:r w:rsidR="000E161F" w:rsidRPr="00B07694">
        <w:rPr>
          <w:rFonts w:ascii="TimesNewRomanPSMT" w:hAnsi="TimesNewRomanPSMT"/>
          <w:color w:val="000000"/>
          <w:sz w:val="24"/>
          <w:szCs w:val="24"/>
          <w:lang w:val="en-US"/>
        </w:rPr>
        <w:t>1</w:t>
      </w:r>
      <w:r w:rsidR="000E161F">
        <w:rPr>
          <w:rFonts w:ascii="TimesNewRomanPSMT" w:hAnsi="TimesNewRomanPSMT"/>
          <w:color w:val="000000"/>
          <w:sz w:val="24"/>
          <w:szCs w:val="24"/>
          <w:lang w:val="en-US"/>
        </w:rPr>
        <w:t>442</w:t>
      </w:r>
      <w:r w:rsidR="000E161F" w:rsidRPr="00B07694">
        <w:rPr>
          <w:rFonts w:ascii="TimesNewRomanPSMT" w:hAnsi="TimesNewRomanPSMT"/>
          <w:color w:val="000000"/>
          <w:sz w:val="24"/>
          <w:szCs w:val="24"/>
          <w:lang w:val="en-US"/>
        </w:rPr>
        <w:t>r</w:t>
      </w:r>
      <w:r w:rsidR="000E161F">
        <w:rPr>
          <w:rFonts w:ascii="TimesNewRomanPSMT" w:hAnsi="TimesNewRomanPSMT"/>
          <w:color w:val="000000"/>
          <w:sz w:val="24"/>
          <w:szCs w:val="24"/>
          <w:lang w:val="en-US"/>
        </w:rPr>
        <w:t>0</w:t>
      </w:r>
      <w:r w:rsidR="007A1B6A" w:rsidRPr="00B07694">
        <w:rPr>
          <w:rFonts w:ascii="TimesNewRomanPSMT" w:hAnsi="TimesNewRomanPSMT"/>
          <w:color w:val="000000"/>
          <w:sz w:val="24"/>
          <w:szCs w:val="24"/>
          <w:lang w:val="en-US"/>
        </w:rPr>
        <w:t>:</w:t>
      </w:r>
    </w:p>
    <w:p w14:paraId="140FAD55" w14:textId="3448D4EC" w:rsidR="009C7CCB" w:rsidRPr="00B07694" w:rsidRDefault="008530B5" w:rsidP="008530B5">
      <w:pPr>
        <w:rPr>
          <w:rFonts w:ascii="TimesNewRomanPSMT" w:hAnsi="TimesNewRomanPSMT"/>
          <w:color w:val="000000"/>
          <w:sz w:val="24"/>
          <w:szCs w:val="24"/>
          <w:lang w:val="en-US"/>
        </w:rPr>
      </w:pPr>
      <w:r w:rsidRPr="00BC252B">
        <w:rPr>
          <w:rFonts w:ascii="TimesNewRomanPSMT" w:hAnsi="TimesNewRomanPSMT"/>
          <w:color w:val="000000"/>
          <w:sz w:val="24"/>
          <w:szCs w:val="24"/>
          <w:highlight w:val="green"/>
          <w:lang w:val="en-US"/>
        </w:rPr>
        <w:t>10252</w:t>
      </w:r>
      <w:r w:rsidRPr="00BC252B">
        <w:rPr>
          <w:rFonts w:ascii="TimesNewRomanPSMT" w:hAnsi="TimesNewRomanPSMT"/>
          <w:color w:val="000000"/>
          <w:sz w:val="24"/>
          <w:szCs w:val="24"/>
          <w:highlight w:val="green"/>
          <w:lang w:val="en-US"/>
        </w:rPr>
        <w:t>,</w:t>
      </w:r>
      <w:r w:rsidR="00B952E7"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10253</w:t>
      </w:r>
      <w:r w:rsidR="00B952E7" w:rsidRPr="00BC252B">
        <w:rPr>
          <w:rFonts w:ascii="TimesNewRomanPSMT" w:hAnsi="TimesNewRomanPSMT"/>
          <w:color w:val="000000"/>
          <w:sz w:val="24"/>
          <w:szCs w:val="24"/>
          <w:highlight w:val="green"/>
          <w:lang w:val="en-US"/>
        </w:rPr>
        <w:t>,</w:t>
      </w:r>
      <w:r w:rsidR="00B952E7"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10254</w:t>
      </w:r>
      <w:r w:rsidR="00B952E7" w:rsidRPr="00BC252B">
        <w:rPr>
          <w:rFonts w:ascii="TimesNewRomanPSMT" w:hAnsi="TimesNewRomanPSMT"/>
          <w:color w:val="000000"/>
          <w:sz w:val="24"/>
          <w:szCs w:val="24"/>
          <w:highlight w:val="green"/>
          <w:lang w:val="en-US"/>
        </w:rPr>
        <w:t>,</w:t>
      </w:r>
      <w:r w:rsidR="00971352" w:rsidRPr="00BC252B">
        <w:rPr>
          <w:rFonts w:ascii="TimesNewRomanPSMT" w:hAnsi="TimesNewRomanPSMT"/>
          <w:color w:val="000000"/>
          <w:sz w:val="24"/>
          <w:szCs w:val="24"/>
          <w:highlight w:val="green"/>
          <w:lang w:val="en-US"/>
        </w:rPr>
        <w:t xml:space="preserve"> 1</w:t>
      </w:r>
      <w:r w:rsidRPr="00BC252B">
        <w:rPr>
          <w:rFonts w:ascii="TimesNewRomanPSMT" w:hAnsi="TimesNewRomanPSMT"/>
          <w:color w:val="000000"/>
          <w:sz w:val="24"/>
          <w:szCs w:val="24"/>
          <w:highlight w:val="green"/>
          <w:lang w:val="en-US"/>
        </w:rPr>
        <w:t>0255</w:t>
      </w:r>
      <w:r w:rsidR="00B952E7" w:rsidRPr="00BC252B">
        <w:rPr>
          <w:rFonts w:ascii="TimesNewRomanPSMT" w:hAnsi="TimesNewRomanPSMT"/>
          <w:color w:val="000000"/>
          <w:sz w:val="24"/>
          <w:szCs w:val="24"/>
          <w:highlight w:val="green"/>
          <w:lang w:val="en-US"/>
        </w:rPr>
        <w:t>,</w:t>
      </w:r>
      <w:r w:rsidRPr="00BC252B">
        <w:rPr>
          <w:rFonts w:ascii="TimesNewRomanPSMT" w:hAnsi="TimesNewRomanPSMT"/>
          <w:color w:val="000000"/>
          <w:sz w:val="24"/>
          <w:szCs w:val="24"/>
          <w:highlight w:val="green"/>
          <w:lang w:val="en-US"/>
        </w:rPr>
        <w:t>10507</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10899</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11250</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11448</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12283</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12387</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12409</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12414</w:t>
      </w:r>
      <w:r w:rsidR="00B952E7">
        <w:rPr>
          <w:rFonts w:ascii="TimesNewRomanPSMT" w:hAnsi="TimesNewRomanPSMT"/>
          <w:color w:val="000000"/>
          <w:sz w:val="24"/>
          <w:szCs w:val="24"/>
          <w:lang w:val="en-US"/>
        </w:rPr>
        <w:t>,</w:t>
      </w:r>
      <w:r w:rsidR="00B42ABD">
        <w:rPr>
          <w:rFonts w:ascii="TimesNewRomanPSMT" w:hAnsi="TimesNewRomanPSMT"/>
          <w:color w:val="000000"/>
          <w:sz w:val="24"/>
          <w:szCs w:val="24"/>
          <w:lang w:val="en-US"/>
        </w:rPr>
        <w:t xml:space="preserve"> </w:t>
      </w:r>
      <w:r w:rsidRPr="000E161F">
        <w:rPr>
          <w:rFonts w:ascii="TimesNewRomanPSMT" w:hAnsi="TimesNewRomanPSMT"/>
          <w:color w:val="000000"/>
          <w:sz w:val="24"/>
          <w:szCs w:val="24"/>
          <w:highlight w:val="green"/>
          <w:lang w:val="en-US"/>
        </w:rPr>
        <w:t>12426</w:t>
      </w:r>
      <w:r w:rsidR="00B952E7">
        <w:rPr>
          <w:rFonts w:ascii="TimesNewRomanPSMT" w:hAnsi="TimesNewRomanPSMT"/>
          <w:color w:val="000000"/>
          <w:sz w:val="24"/>
          <w:szCs w:val="24"/>
          <w:lang w:val="en-US"/>
        </w:rPr>
        <w:t>,</w:t>
      </w:r>
      <w:r w:rsidR="00B42ABD">
        <w:rPr>
          <w:rFonts w:ascii="TimesNewRomanPSMT" w:hAnsi="TimesNewRomanPSMT"/>
          <w:color w:val="000000"/>
          <w:sz w:val="24"/>
          <w:szCs w:val="24"/>
          <w:lang w:val="en-US"/>
        </w:rPr>
        <w:t xml:space="preserve"> </w:t>
      </w:r>
      <w:r w:rsidRPr="009577AA">
        <w:rPr>
          <w:rFonts w:ascii="TimesNewRomanPSMT" w:hAnsi="TimesNewRomanPSMT"/>
          <w:color w:val="000000"/>
          <w:sz w:val="24"/>
          <w:szCs w:val="24"/>
          <w:highlight w:val="yellow"/>
          <w:lang w:val="en-US"/>
        </w:rPr>
        <w:t>12441</w:t>
      </w:r>
      <w:r w:rsidR="00B952E7">
        <w:rPr>
          <w:rFonts w:ascii="TimesNewRomanPSMT" w:hAnsi="TimesNewRomanPSMT"/>
          <w:color w:val="000000"/>
          <w:sz w:val="24"/>
          <w:szCs w:val="24"/>
          <w:lang w:val="en-US"/>
        </w:rPr>
        <w:t>,</w:t>
      </w:r>
      <w:r w:rsidR="00B42ABD">
        <w:rPr>
          <w:rFonts w:ascii="TimesNewRomanPSMT" w:hAnsi="TimesNewRomanPSMT"/>
          <w:color w:val="000000"/>
          <w:sz w:val="24"/>
          <w:szCs w:val="24"/>
          <w:lang w:val="en-US"/>
        </w:rPr>
        <w:t xml:space="preserve"> </w:t>
      </w:r>
      <w:r w:rsidRPr="000E161F">
        <w:rPr>
          <w:rFonts w:ascii="TimesNewRomanPSMT" w:hAnsi="TimesNewRomanPSMT"/>
          <w:color w:val="000000"/>
          <w:sz w:val="24"/>
          <w:szCs w:val="24"/>
          <w:highlight w:val="green"/>
          <w:lang w:val="en-US"/>
        </w:rPr>
        <w:t>12663</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12664</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12665</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12666</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12667</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12880</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12881</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13930</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13931</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13932</w:t>
      </w:r>
      <w:r w:rsidR="00B952E7" w:rsidRPr="00BC252B">
        <w:rPr>
          <w:rFonts w:ascii="TimesNewRomanPSMT" w:hAnsi="TimesNewRomanPSMT"/>
          <w:color w:val="000000"/>
          <w:sz w:val="24"/>
          <w:szCs w:val="24"/>
          <w:highlight w:val="green"/>
          <w:lang w:val="en-US"/>
        </w:rPr>
        <w:t>,</w:t>
      </w:r>
      <w:r w:rsidR="00B42ABD" w:rsidRPr="00BC252B">
        <w:rPr>
          <w:rFonts w:ascii="TimesNewRomanPSMT" w:hAnsi="TimesNewRomanPSMT"/>
          <w:color w:val="000000"/>
          <w:sz w:val="24"/>
          <w:szCs w:val="24"/>
          <w:highlight w:val="green"/>
          <w:lang w:val="en-US"/>
        </w:rPr>
        <w:t xml:space="preserve"> </w:t>
      </w:r>
      <w:r w:rsidRPr="00BC252B">
        <w:rPr>
          <w:rFonts w:ascii="TimesNewRomanPSMT" w:hAnsi="TimesNewRomanPSMT"/>
          <w:color w:val="000000"/>
          <w:sz w:val="24"/>
          <w:szCs w:val="24"/>
          <w:highlight w:val="green"/>
          <w:lang w:val="en-US"/>
        </w:rPr>
        <w:t>13956</w:t>
      </w:r>
    </w:p>
    <w:sectPr w:rsidR="009C7CCB" w:rsidRPr="00B07694"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50B8E" w14:textId="77777777" w:rsidR="0031153D" w:rsidRDefault="0031153D">
      <w:r>
        <w:separator/>
      </w:r>
    </w:p>
  </w:endnote>
  <w:endnote w:type="continuationSeparator" w:id="0">
    <w:p w14:paraId="77367148" w14:textId="77777777" w:rsidR="0031153D" w:rsidRDefault="0031153D">
      <w:r>
        <w:continuationSeparator/>
      </w:r>
    </w:p>
  </w:endnote>
  <w:endnote w:type="continuationNotice" w:id="1">
    <w:p w14:paraId="13544847" w14:textId="77777777" w:rsidR="0031153D" w:rsidRDefault="003115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7DDA3E2F" w:rsidR="0040526C" w:rsidRDefault="00613F8D">
    <w:pPr>
      <w:pStyle w:val="Footer"/>
      <w:tabs>
        <w:tab w:val="clear" w:pos="6480"/>
        <w:tab w:val="center" w:pos="4680"/>
        <w:tab w:val="right" w:pos="9360"/>
      </w:tabs>
    </w:pPr>
    <w:fldSimple w:instr=" SUBJECT  \* MERGEFORMAT ">
      <w:r w:rsidR="0040526C">
        <w:t>Submission</w:t>
      </w:r>
    </w:fldSimple>
    <w:r w:rsidR="0040526C">
      <w:tab/>
      <w:t xml:space="preserve">page </w:t>
    </w:r>
    <w:r w:rsidR="0040526C">
      <w:fldChar w:fldCharType="begin"/>
    </w:r>
    <w:r w:rsidR="0040526C">
      <w:instrText xml:space="preserve">page </w:instrText>
    </w:r>
    <w:r w:rsidR="0040526C">
      <w:fldChar w:fldCharType="separate"/>
    </w:r>
    <w:r w:rsidR="0040526C">
      <w:rPr>
        <w:noProof/>
      </w:rPr>
      <w:t>12</w:t>
    </w:r>
    <w:r w:rsidR="0040526C">
      <w:rPr>
        <w:noProof/>
      </w:rPr>
      <w:fldChar w:fldCharType="end"/>
    </w:r>
    <w:r w:rsidR="0040526C">
      <w:tab/>
      <w:t>Dmitry</w:t>
    </w:r>
    <w:r w:rsidR="0040526C">
      <w:rPr>
        <w:lang w:eastAsia="ko-KR"/>
      </w:rPr>
      <w:t xml:space="preserve"> Akhmetov</w:t>
    </w:r>
    <w:r w:rsidR="0040526C">
      <w:t>, Intel Corporation</w:t>
    </w:r>
  </w:p>
  <w:p w14:paraId="433CD0E0" w14:textId="77777777" w:rsidR="0040526C" w:rsidRDefault="004052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1692E" w14:textId="77777777" w:rsidR="0031153D" w:rsidRDefault="0031153D">
      <w:r>
        <w:separator/>
      </w:r>
    </w:p>
  </w:footnote>
  <w:footnote w:type="continuationSeparator" w:id="0">
    <w:p w14:paraId="4046B040" w14:textId="77777777" w:rsidR="0031153D" w:rsidRDefault="0031153D">
      <w:r>
        <w:continuationSeparator/>
      </w:r>
    </w:p>
  </w:footnote>
  <w:footnote w:type="continuationNotice" w:id="1">
    <w:p w14:paraId="3E92DF59" w14:textId="77777777" w:rsidR="0031153D" w:rsidRDefault="003115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7AF442AD" w:rsidR="0040526C" w:rsidRDefault="008603EC">
    <w:pPr>
      <w:pStyle w:val="Header"/>
      <w:tabs>
        <w:tab w:val="clear" w:pos="6480"/>
        <w:tab w:val="center" w:pos="4680"/>
        <w:tab w:val="right" w:pos="9360"/>
      </w:tabs>
    </w:pPr>
    <w:r>
      <w:rPr>
        <w:lang w:eastAsia="ko-KR"/>
      </w:rPr>
      <w:t xml:space="preserve">September </w:t>
    </w:r>
    <w:r w:rsidR="0040526C">
      <w:rPr>
        <w:lang w:eastAsia="ko-KR"/>
      </w:rPr>
      <w:t>202</w:t>
    </w:r>
    <w:r w:rsidR="007702D2">
      <w:rPr>
        <w:lang w:eastAsia="ko-KR"/>
      </w:rPr>
      <w:t>2</w:t>
    </w:r>
    <w:r w:rsidR="0040526C">
      <w:tab/>
    </w:r>
    <w:r w:rsidR="0040526C">
      <w:tab/>
    </w:r>
    <w:r w:rsidR="0040526C">
      <w:fldChar w:fldCharType="begin"/>
    </w:r>
    <w:r w:rsidR="0040526C">
      <w:instrText xml:space="preserve"> TITLE  \* MERGEFORMAT </w:instrText>
    </w:r>
    <w:r w:rsidR="0040526C">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Content>
        <w:r w:rsidR="00CF4149">
          <w:t>doc.: IEEE 802.11-22/</w:t>
        </w:r>
        <w:r w:rsidR="00CF4149">
          <w:t>1442</w:t>
        </w:r>
        <w:r w:rsidR="00CF4149">
          <w:t>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14E3358"/>
    <w:multiLevelType w:val="hybridMultilevel"/>
    <w:tmpl w:val="0D7000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9343E"/>
    <w:multiLevelType w:val="hybridMultilevel"/>
    <w:tmpl w:val="CDD4D6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EC1BDF"/>
    <w:multiLevelType w:val="hybridMultilevel"/>
    <w:tmpl w:val="A9DE5D2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94035D"/>
    <w:multiLevelType w:val="hybridMultilevel"/>
    <w:tmpl w:val="537640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D8733C"/>
    <w:multiLevelType w:val="hybridMultilevel"/>
    <w:tmpl w:val="2F5AE8E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3862DF8"/>
    <w:multiLevelType w:val="hybridMultilevel"/>
    <w:tmpl w:val="E7AC307A"/>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8C45A42"/>
    <w:multiLevelType w:val="hybridMultilevel"/>
    <w:tmpl w:val="DEFCFC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F867A8"/>
    <w:multiLevelType w:val="hybridMultilevel"/>
    <w:tmpl w:val="DE307962"/>
    <w:lvl w:ilvl="0" w:tplc="16147B66">
      <w:numFmt w:val="bullet"/>
      <w:lvlText w:val="—"/>
      <w:lvlJc w:val="left"/>
      <w:pPr>
        <w:ind w:left="108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6"/>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3"/>
  </w:num>
  <w:num w:numId="14">
    <w:abstractNumId w:val="17"/>
  </w:num>
  <w:num w:numId="15">
    <w:abstractNumId w:val="12"/>
  </w:num>
  <w:num w:numId="16">
    <w:abstractNumId w:val="5"/>
  </w:num>
  <w:num w:numId="17">
    <w:abstractNumId w:val="8"/>
  </w:num>
  <w:num w:numId="18">
    <w:abstractNumId w:val="3"/>
  </w:num>
  <w:num w:numId="19">
    <w:abstractNumId w:val="7"/>
  </w:num>
  <w:num w:numId="20">
    <w:abstractNumId w:val="10"/>
  </w:num>
  <w:num w:numId="21">
    <w:abstractNumId w:val="14"/>
  </w:num>
  <w:num w:numId="22">
    <w:abstractNumId w:val="11"/>
  </w:num>
  <w:num w:numId="23">
    <w:abstractNumId w:val="2"/>
  </w:num>
  <w:num w:numId="24">
    <w:abstractNumId w:val="1"/>
  </w:num>
  <w:num w:numId="25">
    <w:abstractNumId w:val="6"/>
  </w:num>
  <w:num w:numId="26">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hmetov, Dmitry">
    <w15:presenceInfo w15:providerId="AD" w15:userId="S::Dmitry.Akhmetov@intel.com::1d39d2a1-c911-49c8-99e8-36840f8b69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EF8"/>
    <w:rsid w:val="000023C3"/>
    <w:rsid w:val="000023E8"/>
    <w:rsid w:val="000027A5"/>
    <w:rsid w:val="00002955"/>
    <w:rsid w:val="000038F6"/>
    <w:rsid w:val="000045FA"/>
    <w:rsid w:val="00004701"/>
    <w:rsid w:val="00005004"/>
    <w:rsid w:val="00006454"/>
    <w:rsid w:val="000067AA"/>
    <w:rsid w:val="000068FC"/>
    <w:rsid w:val="00006DBB"/>
    <w:rsid w:val="0000743C"/>
    <w:rsid w:val="0001027F"/>
    <w:rsid w:val="00010C23"/>
    <w:rsid w:val="00010F98"/>
    <w:rsid w:val="000114A5"/>
    <w:rsid w:val="00012B88"/>
    <w:rsid w:val="00012EC4"/>
    <w:rsid w:val="00013196"/>
    <w:rsid w:val="000137AD"/>
    <w:rsid w:val="00013F87"/>
    <w:rsid w:val="00014031"/>
    <w:rsid w:val="000148F2"/>
    <w:rsid w:val="00014E98"/>
    <w:rsid w:val="00015030"/>
    <w:rsid w:val="000157CC"/>
    <w:rsid w:val="000157FB"/>
    <w:rsid w:val="0001589F"/>
    <w:rsid w:val="000165C0"/>
    <w:rsid w:val="00016D9C"/>
    <w:rsid w:val="00017048"/>
    <w:rsid w:val="00017D25"/>
    <w:rsid w:val="000201B3"/>
    <w:rsid w:val="0002029E"/>
    <w:rsid w:val="0002035A"/>
    <w:rsid w:val="00021A27"/>
    <w:rsid w:val="00022514"/>
    <w:rsid w:val="00023CD8"/>
    <w:rsid w:val="00024332"/>
    <w:rsid w:val="00024344"/>
    <w:rsid w:val="00024487"/>
    <w:rsid w:val="00025167"/>
    <w:rsid w:val="00025412"/>
    <w:rsid w:val="000255ED"/>
    <w:rsid w:val="00026E13"/>
    <w:rsid w:val="00026F6E"/>
    <w:rsid w:val="000273E7"/>
    <w:rsid w:val="00027D05"/>
    <w:rsid w:val="000308C6"/>
    <w:rsid w:val="00030DE6"/>
    <w:rsid w:val="00031BFF"/>
    <w:rsid w:val="00031E68"/>
    <w:rsid w:val="000326D8"/>
    <w:rsid w:val="000332E8"/>
    <w:rsid w:val="000339F5"/>
    <w:rsid w:val="00033B0A"/>
    <w:rsid w:val="000341CB"/>
    <w:rsid w:val="0003453C"/>
    <w:rsid w:val="00034E6F"/>
    <w:rsid w:val="0003542F"/>
    <w:rsid w:val="000358B3"/>
    <w:rsid w:val="0003768D"/>
    <w:rsid w:val="00037E34"/>
    <w:rsid w:val="000404CA"/>
    <w:rsid w:val="000405C4"/>
    <w:rsid w:val="0004062F"/>
    <w:rsid w:val="00040E5E"/>
    <w:rsid w:val="00041911"/>
    <w:rsid w:val="000427A0"/>
    <w:rsid w:val="00043946"/>
    <w:rsid w:val="00044DC0"/>
    <w:rsid w:val="00045E2A"/>
    <w:rsid w:val="0004631D"/>
    <w:rsid w:val="00046B3B"/>
    <w:rsid w:val="000474B2"/>
    <w:rsid w:val="000478EE"/>
    <w:rsid w:val="000500BA"/>
    <w:rsid w:val="00050DDB"/>
    <w:rsid w:val="000512A5"/>
    <w:rsid w:val="00051D62"/>
    <w:rsid w:val="00051E1B"/>
    <w:rsid w:val="00052123"/>
    <w:rsid w:val="000529C6"/>
    <w:rsid w:val="00053519"/>
    <w:rsid w:val="00054F34"/>
    <w:rsid w:val="00055133"/>
    <w:rsid w:val="000551C6"/>
    <w:rsid w:val="00055942"/>
    <w:rsid w:val="000567DA"/>
    <w:rsid w:val="00056CE3"/>
    <w:rsid w:val="00057844"/>
    <w:rsid w:val="00057F62"/>
    <w:rsid w:val="000612DE"/>
    <w:rsid w:val="00061DF3"/>
    <w:rsid w:val="00061F83"/>
    <w:rsid w:val="00062085"/>
    <w:rsid w:val="00062208"/>
    <w:rsid w:val="00062398"/>
    <w:rsid w:val="000623C2"/>
    <w:rsid w:val="00062C5D"/>
    <w:rsid w:val="000633F9"/>
    <w:rsid w:val="00063867"/>
    <w:rsid w:val="00063B99"/>
    <w:rsid w:val="0006427B"/>
    <w:rsid w:val="000642FC"/>
    <w:rsid w:val="0006469A"/>
    <w:rsid w:val="00064949"/>
    <w:rsid w:val="000653B8"/>
    <w:rsid w:val="00066421"/>
    <w:rsid w:val="0006703A"/>
    <w:rsid w:val="00067163"/>
    <w:rsid w:val="000671D7"/>
    <w:rsid w:val="0006732A"/>
    <w:rsid w:val="000676BD"/>
    <w:rsid w:val="00067C42"/>
    <w:rsid w:val="0007129C"/>
    <w:rsid w:val="00071771"/>
    <w:rsid w:val="00071971"/>
    <w:rsid w:val="00072C91"/>
    <w:rsid w:val="00072EBF"/>
    <w:rsid w:val="00073036"/>
    <w:rsid w:val="00073BB4"/>
    <w:rsid w:val="00074027"/>
    <w:rsid w:val="00074436"/>
    <w:rsid w:val="00075784"/>
    <w:rsid w:val="000757FB"/>
    <w:rsid w:val="00075C3C"/>
    <w:rsid w:val="00075E1E"/>
    <w:rsid w:val="000764CF"/>
    <w:rsid w:val="00076885"/>
    <w:rsid w:val="0007726C"/>
    <w:rsid w:val="0007734A"/>
    <w:rsid w:val="00077C25"/>
    <w:rsid w:val="00077E68"/>
    <w:rsid w:val="000806D5"/>
    <w:rsid w:val="00080ACC"/>
    <w:rsid w:val="00080CD6"/>
    <w:rsid w:val="00080E1A"/>
    <w:rsid w:val="000814F7"/>
    <w:rsid w:val="000815C7"/>
    <w:rsid w:val="00081E62"/>
    <w:rsid w:val="00081FF2"/>
    <w:rsid w:val="000823C8"/>
    <w:rsid w:val="000829FF"/>
    <w:rsid w:val="00082B8A"/>
    <w:rsid w:val="00082C4E"/>
    <w:rsid w:val="00082F45"/>
    <w:rsid w:val="0008302D"/>
    <w:rsid w:val="000835C1"/>
    <w:rsid w:val="00083687"/>
    <w:rsid w:val="000837D8"/>
    <w:rsid w:val="00083EBE"/>
    <w:rsid w:val="00084297"/>
    <w:rsid w:val="00084354"/>
    <w:rsid w:val="00084462"/>
    <w:rsid w:val="000852FA"/>
    <w:rsid w:val="00085AD2"/>
    <w:rsid w:val="00086272"/>
    <w:rsid w:val="000865AA"/>
    <w:rsid w:val="00086780"/>
    <w:rsid w:val="0008683B"/>
    <w:rsid w:val="000868C7"/>
    <w:rsid w:val="00086B53"/>
    <w:rsid w:val="00087192"/>
    <w:rsid w:val="0009041C"/>
    <w:rsid w:val="0009058E"/>
    <w:rsid w:val="00090640"/>
    <w:rsid w:val="00091349"/>
    <w:rsid w:val="00091396"/>
    <w:rsid w:val="00091D3F"/>
    <w:rsid w:val="00092971"/>
    <w:rsid w:val="00092AC6"/>
    <w:rsid w:val="00092CAE"/>
    <w:rsid w:val="00093AD2"/>
    <w:rsid w:val="00093FB9"/>
    <w:rsid w:val="00094CD5"/>
    <w:rsid w:val="00094FFA"/>
    <w:rsid w:val="00095B90"/>
    <w:rsid w:val="0009661D"/>
    <w:rsid w:val="00096EEF"/>
    <w:rsid w:val="0009713F"/>
    <w:rsid w:val="00097398"/>
    <w:rsid w:val="00097906"/>
    <w:rsid w:val="000A027C"/>
    <w:rsid w:val="000A0585"/>
    <w:rsid w:val="000A0653"/>
    <w:rsid w:val="000A12DB"/>
    <w:rsid w:val="000A13CE"/>
    <w:rsid w:val="000A1C31"/>
    <w:rsid w:val="000A1DD5"/>
    <w:rsid w:val="000A1F25"/>
    <w:rsid w:val="000A34D8"/>
    <w:rsid w:val="000A3567"/>
    <w:rsid w:val="000A3C85"/>
    <w:rsid w:val="000A3CB1"/>
    <w:rsid w:val="000A50A6"/>
    <w:rsid w:val="000A563C"/>
    <w:rsid w:val="000A671D"/>
    <w:rsid w:val="000A7680"/>
    <w:rsid w:val="000A76AD"/>
    <w:rsid w:val="000B00C2"/>
    <w:rsid w:val="000B041A"/>
    <w:rsid w:val="000B083E"/>
    <w:rsid w:val="000B0DAF"/>
    <w:rsid w:val="000B2EB5"/>
    <w:rsid w:val="000B4975"/>
    <w:rsid w:val="000B58F3"/>
    <w:rsid w:val="000B59FE"/>
    <w:rsid w:val="000B5D19"/>
    <w:rsid w:val="000B5F2D"/>
    <w:rsid w:val="000B5F39"/>
    <w:rsid w:val="000B6758"/>
    <w:rsid w:val="000B689A"/>
    <w:rsid w:val="000B7BD8"/>
    <w:rsid w:val="000B7DB5"/>
    <w:rsid w:val="000C01B0"/>
    <w:rsid w:val="000C0FBE"/>
    <w:rsid w:val="000C26CA"/>
    <w:rsid w:val="000C27D0"/>
    <w:rsid w:val="000C2B86"/>
    <w:rsid w:val="000C31D0"/>
    <w:rsid w:val="000C345D"/>
    <w:rsid w:val="000C3C16"/>
    <w:rsid w:val="000C3D0A"/>
    <w:rsid w:val="000C451D"/>
    <w:rsid w:val="000C4755"/>
    <w:rsid w:val="000C4C59"/>
    <w:rsid w:val="000C54F3"/>
    <w:rsid w:val="000C5C64"/>
    <w:rsid w:val="000C5DCC"/>
    <w:rsid w:val="000C6032"/>
    <w:rsid w:val="000C6996"/>
    <w:rsid w:val="000C6A2F"/>
    <w:rsid w:val="000C7265"/>
    <w:rsid w:val="000C7EEF"/>
    <w:rsid w:val="000D08D7"/>
    <w:rsid w:val="000D174A"/>
    <w:rsid w:val="000D1AD4"/>
    <w:rsid w:val="000D276A"/>
    <w:rsid w:val="000D2F07"/>
    <w:rsid w:val="000D2F1B"/>
    <w:rsid w:val="000D427C"/>
    <w:rsid w:val="000D4A8F"/>
    <w:rsid w:val="000D4C0C"/>
    <w:rsid w:val="000D55CF"/>
    <w:rsid w:val="000D5B15"/>
    <w:rsid w:val="000D5EBD"/>
    <w:rsid w:val="000D674F"/>
    <w:rsid w:val="000D75FE"/>
    <w:rsid w:val="000E00E1"/>
    <w:rsid w:val="000E0452"/>
    <w:rsid w:val="000E0494"/>
    <w:rsid w:val="000E0DD0"/>
    <w:rsid w:val="000E161F"/>
    <w:rsid w:val="000E1C37"/>
    <w:rsid w:val="000E1D7B"/>
    <w:rsid w:val="000E1E45"/>
    <w:rsid w:val="000E3386"/>
    <w:rsid w:val="000E425C"/>
    <w:rsid w:val="000E4B82"/>
    <w:rsid w:val="000E52CB"/>
    <w:rsid w:val="000E53D1"/>
    <w:rsid w:val="000E6539"/>
    <w:rsid w:val="000E69CC"/>
    <w:rsid w:val="000E6BAE"/>
    <w:rsid w:val="000E701D"/>
    <w:rsid w:val="000E720C"/>
    <w:rsid w:val="000E752D"/>
    <w:rsid w:val="000E7644"/>
    <w:rsid w:val="000E7D79"/>
    <w:rsid w:val="000F10DB"/>
    <w:rsid w:val="000F235C"/>
    <w:rsid w:val="000F238C"/>
    <w:rsid w:val="000F2C69"/>
    <w:rsid w:val="000F2F50"/>
    <w:rsid w:val="000F30E1"/>
    <w:rsid w:val="000F394A"/>
    <w:rsid w:val="000F3EE1"/>
    <w:rsid w:val="000F4509"/>
    <w:rsid w:val="000F46D9"/>
    <w:rsid w:val="000F487D"/>
    <w:rsid w:val="000F4937"/>
    <w:rsid w:val="000F5088"/>
    <w:rsid w:val="000F573A"/>
    <w:rsid w:val="000F60DB"/>
    <w:rsid w:val="000F685B"/>
    <w:rsid w:val="000F6BB9"/>
    <w:rsid w:val="000F7449"/>
    <w:rsid w:val="000F76F6"/>
    <w:rsid w:val="000F775F"/>
    <w:rsid w:val="000F79E9"/>
    <w:rsid w:val="000F7D6B"/>
    <w:rsid w:val="001001CB"/>
    <w:rsid w:val="00100E3B"/>
    <w:rsid w:val="001015F8"/>
    <w:rsid w:val="00101851"/>
    <w:rsid w:val="00103721"/>
    <w:rsid w:val="00103ECF"/>
    <w:rsid w:val="0010469F"/>
    <w:rsid w:val="001046B1"/>
    <w:rsid w:val="00104C98"/>
    <w:rsid w:val="0010550E"/>
    <w:rsid w:val="00105918"/>
    <w:rsid w:val="001070FC"/>
    <w:rsid w:val="00107CA1"/>
    <w:rsid w:val="001101C2"/>
    <w:rsid w:val="001101EA"/>
    <w:rsid w:val="00110654"/>
    <w:rsid w:val="001109AA"/>
    <w:rsid w:val="00111F35"/>
    <w:rsid w:val="00112C6A"/>
    <w:rsid w:val="00112D1E"/>
    <w:rsid w:val="0011302D"/>
    <w:rsid w:val="00113B5F"/>
    <w:rsid w:val="001143A0"/>
    <w:rsid w:val="00114ABD"/>
    <w:rsid w:val="00114FCA"/>
    <w:rsid w:val="00115A75"/>
    <w:rsid w:val="00115B7B"/>
    <w:rsid w:val="00116368"/>
    <w:rsid w:val="001165C6"/>
    <w:rsid w:val="00117299"/>
    <w:rsid w:val="00117860"/>
    <w:rsid w:val="001179C3"/>
    <w:rsid w:val="00120298"/>
    <w:rsid w:val="001207EB"/>
    <w:rsid w:val="00120BD6"/>
    <w:rsid w:val="00120D2D"/>
    <w:rsid w:val="001215C0"/>
    <w:rsid w:val="00122191"/>
    <w:rsid w:val="00122D51"/>
    <w:rsid w:val="00123240"/>
    <w:rsid w:val="00123787"/>
    <w:rsid w:val="001250C2"/>
    <w:rsid w:val="00125456"/>
    <w:rsid w:val="00125A3A"/>
    <w:rsid w:val="00126052"/>
    <w:rsid w:val="00127219"/>
    <w:rsid w:val="001274A8"/>
    <w:rsid w:val="001275D7"/>
    <w:rsid w:val="00127651"/>
    <w:rsid w:val="00127723"/>
    <w:rsid w:val="00127C08"/>
    <w:rsid w:val="00127DE2"/>
    <w:rsid w:val="00130101"/>
    <w:rsid w:val="0013135A"/>
    <w:rsid w:val="001323DB"/>
    <w:rsid w:val="00132B86"/>
    <w:rsid w:val="00132D1A"/>
    <w:rsid w:val="00132E61"/>
    <w:rsid w:val="001333D8"/>
    <w:rsid w:val="00133EBD"/>
    <w:rsid w:val="00133F53"/>
    <w:rsid w:val="00134114"/>
    <w:rsid w:val="00135032"/>
    <w:rsid w:val="001353CB"/>
    <w:rsid w:val="00135B4B"/>
    <w:rsid w:val="00135D0D"/>
    <w:rsid w:val="00135FC6"/>
    <w:rsid w:val="0013699E"/>
    <w:rsid w:val="00136F59"/>
    <w:rsid w:val="001378DA"/>
    <w:rsid w:val="00137BCF"/>
    <w:rsid w:val="0014198F"/>
    <w:rsid w:val="00141C64"/>
    <w:rsid w:val="00141EEF"/>
    <w:rsid w:val="001423A2"/>
    <w:rsid w:val="00142918"/>
    <w:rsid w:val="00142B50"/>
    <w:rsid w:val="00143833"/>
    <w:rsid w:val="001448D8"/>
    <w:rsid w:val="0014506D"/>
    <w:rsid w:val="001450BB"/>
    <w:rsid w:val="00145841"/>
    <w:rsid w:val="001459E7"/>
    <w:rsid w:val="00145C98"/>
    <w:rsid w:val="001466DC"/>
    <w:rsid w:val="00146D19"/>
    <w:rsid w:val="001476C7"/>
    <w:rsid w:val="00147794"/>
    <w:rsid w:val="00150449"/>
    <w:rsid w:val="0015061C"/>
    <w:rsid w:val="00150F68"/>
    <w:rsid w:val="001513F1"/>
    <w:rsid w:val="00151BBE"/>
    <w:rsid w:val="00154791"/>
    <w:rsid w:val="00154B26"/>
    <w:rsid w:val="00154E43"/>
    <w:rsid w:val="001557CB"/>
    <w:rsid w:val="001559BB"/>
    <w:rsid w:val="00156F86"/>
    <w:rsid w:val="00157BB5"/>
    <w:rsid w:val="00160936"/>
    <w:rsid w:val="00162228"/>
    <w:rsid w:val="0016234C"/>
    <w:rsid w:val="0016428D"/>
    <w:rsid w:val="00164475"/>
    <w:rsid w:val="00165343"/>
    <w:rsid w:val="00165BE6"/>
    <w:rsid w:val="00167369"/>
    <w:rsid w:val="00167666"/>
    <w:rsid w:val="00167A5D"/>
    <w:rsid w:val="001702F1"/>
    <w:rsid w:val="001720A3"/>
    <w:rsid w:val="00172203"/>
    <w:rsid w:val="00172489"/>
    <w:rsid w:val="001724CE"/>
    <w:rsid w:val="00172DD9"/>
    <w:rsid w:val="00172E69"/>
    <w:rsid w:val="001738FD"/>
    <w:rsid w:val="001740A5"/>
    <w:rsid w:val="00175B2C"/>
    <w:rsid w:val="00175CDF"/>
    <w:rsid w:val="0017659B"/>
    <w:rsid w:val="00176FEA"/>
    <w:rsid w:val="00177BCE"/>
    <w:rsid w:val="00180315"/>
    <w:rsid w:val="00180438"/>
    <w:rsid w:val="00181014"/>
    <w:rsid w:val="001812B0"/>
    <w:rsid w:val="00181423"/>
    <w:rsid w:val="00181D08"/>
    <w:rsid w:val="00182795"/>
    <w:rsid w:val="00182814"/>
    <w:rsid w:val="001828A5"/>
    <w:rsid w:val="00182F90"/>
    <w:rsid w:val="00182FD3"/>
    <w:rsid w:val="00183698"/>
    <w:rsid w:val="00183799"/>
    <w:rsid w:val="001838CB"/>
    <w:rsid w:val="00183F4C"/>
    <w:rsid w:val="0018418E"/>
    <w:rsid w:val="00184996"/>
    <w:rsid w:val="00185DBD"/>
    <w:rsid w:val="00185FB0"/>
    <w:rsid w:val="00186096"/>
    <w:rsid w:val="00187129"/>
    <w:rsid w:val="00187ABA"/>
    <w:rsid w:val="00187ACA"/>
    <w:rsid w:val="00187C85"/>
    <w:rsid w:val="00187EF1"/>
    <w:rsid w:val="00190171"/>
    <w:rsid w:val="001903AB"/>
    <w:rsid w:val="0019119A"/>
    <w:rsid w:val="001912D7"/>
    <w:rsid w:val="0019164F"/>
    <w:rsid w:val="00191D8F"/>
    <w:rsid w:val="0019232E"/>
    <w:rsid w:val="00192C6E"/>
    <w:rsid w:val="00192D48"/>
    <w:rsid w:val="00192F8D"/>
    <w:rsid w:val="00193C39"/>
    <w:rsid w:val="001943F7"/>
    <w:rsid w:val="00195640"/>
    <w:rsid w:val="001956C0"/>
    <w:rsid w:val="00195815"/>
    <w:rsid w:val="00196662"/>
    <w:rsid w:val="00196EAF"/>
    <w:rsid w:val="00197584"/>
    <w:rsid w:val="00197AED"/>
    <w:rsid w:val="00197B92"/>
    <w:rsid w:val="001A072D"/>
    <w:rsid w:val="001A0B08"/>
    <w:rsid w:val="001A0CEC"/>
    <w:rsid w:val="001A0EDB"/>
    <w:rsid w:val="001A1B7C"/>
    <w:rsid w:val="001A223F"/>
    <w:rsid w:val="001A2240"/>
    <w:rsid w:val="001A22DB"/>
    <w:rsid w:val="001A2AA1"/>
    <w:rsid w:val="001A2CDE"/>
    <w:rsid w:val="001A32BB"/>
    <w:rsid w:val="001A3BE1"/>
    <w:rsid w:val="001A41FD"/>
    <w:rsid w:val="001A44CF"/>
    <w:rsid w:val="001A50A1"/>
    <w:rsid w:val="001A5A6E"/>
    <w:rsid w:val="001A6B34"/>
    <w:rsid w:val="001A7706"/>
    <w:rsid w:val="001A77FD"/>
    <w:rsid w:val="001A7C1D"/>
    <w:rsid w:val="001B0001"/>
    <w:rsid w:val="001B0610"/>
    <w:rsid w:val="001B0C7C"/>
    <w:rsid w:val="001B14F0"/>
    <w:rsid w:val="001B194C"/>
    <w:rsid w:val="001B1E98"/>
    <w:rsid w:val="001B252D"/>
    <w:rsid w:val="001B27A9"/>
    <w:rsid w:val="001B2904"/>
    <w:rsid w:val="001B2DC8"/>
    <w:rsid w:val="001B361C"/>
    <w:rsid w:val="001B3E3E"/>
    <w:rsid w:val="001B4387"/>
    <w:rsid w:val="001B5A70"/>
    <w:rsid w:val="001B5F15"/>
    <w:rsid w:val="001B61D3"/>
    <w:rsid w:val="001B63BC"/>
    <w:rsid w:val="001B7F80"/>
    <w:rsid w:val="001C20E9"/>
    <w:rsid w:val="001C2B08"/>
    <w:rsid w:val="001C3094"/>
    <w:rsid w:val="001C3850"/>
    <w:rsid w:val="001C3FCE"/>
    <w:rsid w:val="001C4460"/>
    <w:rsid w:val="001C45FA"/>
    <w:rsid w:val="001C47A5"/>
    <w:rsid w:val="001C501D"/>
    <w:rsid w:val="001C5DB2"/>
    <w:rsid w:val="001C696D"/>
    <w:rsid w:val="001C7CCE"/>
    <w:rsid w:val="001D123A"/>
    <w:rsid w:val="001D15ED"/>
    <w:rsid w:val="001D1A10"/>
    <w:rsid w:val="001D2A6C"/>
    <w:rsid w:val="001D328B"/>
    <w:rsid w:val="001D3A71"/>
    <w:rsid w:val="001D3CA6"/>
    <w:rsid w:val="001D4A93"/>
    <w:rsid w:val="001D59DB"/>
    <w:rsid w:val="001D5F28"/>
    <w:rsid w:val="001D7529"/>
    <w:rsid w:val="001D7948"/>
    <w:rsid w:val="001E0367"/>
    <w:rsid w:val="001E037E"/>
    <w:rsid w:val="001E0946"/>
    <w:rsid w:val="001E0DC2"/>
    <w:rsid w:val="001E1001"/>
    <w:rsid w:val="001E13D1"/>
    <w:rsid w:val="001E15F8"/>
    <w:rsid w:val="001E1837"/>
    <w:rsid w:val="001E28E4"/>
    <w:rsid w:val="001E349E"/>
    <w:rsid w:val="001E399B"/>
    <w:rsid w:val="001E3B7D"/>
    <w:rsid w:val="001E3D64"/>
    <w:rsid w:val="001E5FF6"/>
    <w:rsid w:val="001E6267"/>
    <w:rsid w:val="001E633F"/>
    <w:rsid w:val="001E63FA"/>
    <w:rsid w:val="001E647D"/>
    <w:rsid w:val="001E649E"/>
    <w:rsid w:val="001E6EE9"/>
    <w:rsid w:val="001E7C32"/>
    <w:rsid w:val="001E7E53"/>
    <w:rsid w:val="001F0210"/>
    <w:rsid w:val="001F056A"/>
    <w:rsid w:val="001F058A"/>
    <w:rsid w:val="001F07C0"/>
    <w:rsid w:val="001F10F7"/>
    <w:rsid w:val="001F13CA"/>
    <w:rsid w:val="001F1CBB"/>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1F7D44"/>
    <w:rsid w:val="0020013A"/>
    <w:rsid w:val="002001F4"/>
    <w:rsid w:val="002002A6"/>
    <w:rsid w:val="0020058A"/>
    <w:rsid w:val="00200A28"/>
    <w:rsid w:val="00200D37"/>
    <w:rsid w:val="0020124D"/>
    <w:rsid w:val="00201A04"/>
    <w:rsid w:val="00202617"/>
    <w:rsid w:val="002035EE"/>
    <w:rsid w:val="0020462A"/>
    <w:rsid w:val="002046A1"/>
    <w:rsid w:val="0020501A"/>
    <w:rsid w:val="002052D5"/>
    <w:rsid w:val="00206D24"/>
    <w:rsid w:val="0020779A"/>
    <w:rsid w:val="00207B89"/>
    <w:rsid w:val="002107DB"/>
    <w:rsid w:val="002107EB"/>
    <w:rsid w:val="00210A06"/>
    <w:rsid w:val="00210DD1"/>
    <w:rsid w:val="00210DDD"/>
    <w:rsid w:val="0021157D"/>
    <w:rsid w:val="002125D6"/>
    <w:rsid w:val="00212E2A"/>
    <w:rsid w:val="00213AD6"/>
    <w:rsid w:val="0021419E"/>
    <w:rsid w:val="002141B2"/>
    <w:rsid w:val="00214B50"/>
    <w:rsid w:val="00214BA3"/>
    <w:rsid w:val="00215355"/>
    <w:rsid w:val="00215592"/>
    <w:rsid w:val="002156D1"/>
    <w:rsid w:val="00215A82"/>
    <w:rsid w:val="00215B85"/>
    <w:rsid w:val="00215E32"/>
    <w:rsid w:val="00215F36"/>
    <w:rsid w:val="00216771"/>
    <w:rsid w:val="002171FF"/>
    <w:rsid w:val="002179B8"/>
    <w:rsid w:val="00217FC8"/>
    <w:rsid w:val="0022010C"/>
    <w:rsid w:val="002208B9"/>
    <w:rsid w:val="00221115"/>
    <w:rsid w:val="00221117"/>
    <w:rsid w:val="0022139A"/>
    <w:rsid w:val="00221B8C"/>
    <w:rsid w:val="00221CBE"/>
    <w:rsid w:val="00221DCA"/>
    <w:rsid w:val="00222261"/>
    <w:rsid w:val="00222698"/>
    <w:rsid w:val="002239F2"/>
    <w:rsid w:val="00224133"/>
    <w:rsid w:val="00224586"/>
    <w:rsid w:val="00224A65"/>
    <w:rsid w:val="00224CBE"/>
    <w:rsid w:val="00225211"/>
    <w:rsid w:val="00225508"/>
    <w:rsid w:val="00225570"/>
    <w:rsid w:val="002255AA"/>
    <w:rsid w:val="00225A33"/>
    <w:rsid w:val="00226264"/>
    <w:rsid w:val="0022664B"/>
    <w:rsid w:val="00227458"/>
    <w:rsid w:val="002307B7"/>
    <w:rsid w:val="002308A4"/>
    <w:rsid w:val="00231C96"/>
    <w:rsid w:val="00231F3B"/>
    <w:rsid w:val="00232045"/>
    <w:rsid w:val="002321C7"/>
    <w:rsid w:val="002323FE"/>
    <w:rsid w:val="00232ADE"/>
    <w:rsid w:val="00233D63"/>
    <w:rsid w:val="0023490C"/>
    <w:rsid w:val="00234C13"/>
    <w:rsid w:val="002356DE"/>
    <w:rsid w:val="002369FD"/>
    <w:rsid w:val="00236A7E"/>
    <w:rsid w:val="0023760F"/>
    <w:rsid w:val="00237985"/>
    <w:rsid w:val="00240129"/>
    <w:rsid w:val="00240895"/>
    <w:rsid w:val="002413EC"/>
    <w:rsid w:val="00241AD7"/>
    <w:rsid w:val="00241E61"/>
    <w:rsid w:val="002445AA"/>
    <w:rsid w:val="002445CE"/>
    <w:rsid w:val="00244940"/>
    <w:rsid w:val="0024632F"/>
    <w:rsid w:val="0024637A"/>
    <w:rsid w:val="002470AC"/>
    <w:rsid w:val="0024720B"/>
    <w:rsid w:val="00250730"/>
    <w:rsid w:val="0025098F"/>
    <w:rsid w:val="002515C7"/>
    <w:rsid w:val="002516CB"/>
    <w:rsid w:val="00251A9F"/>
    <w:rsid w:val="00252291"/>
    <w:rsid w:val="00252AF6"/>
    <w:rsid w:val="00252D47"/>
    <w:rsid w:val="00253170"/>
    <w:rsid w:val="002539AB"/>
    <w:rsid w:val="00254488"/>
    <w:rsid w:val="002545F7"/>
    <w:rsid w:val="00255A50"/>
    <w:rsid w:val="00255A8B"/>
    <w:rsid w:val="00255F31"/>
    <w:rsid w:val="00256376"/>
    <w:rsid w:val="00257775"/>
    <w:rsid w:val="00260902"/>
    <w:rsid w:val="00261B3A"/>
    <w:rsid w:val="00262030"/>
    <w:rsid w:val="00262D56"/>
    <w:rsid w:val="00263092"/>
    <w:rsid w:val="0026553B"/>
    <w:rsid w:val="002662A5"/>
    <w:rsid w:val="0026653F"/>
    <w:rsid w:val="00266AD5"/>
    <w:rsid w:val="00266D13"/>
    <w:rsid w:val="00266D63"/>
    <w:rsid w:val="0026707F"/>
    <w:rsid w:val="002674D1"/>
    <w:rsid w:val="0026773B"/>
    <w:rsid w:val="00267CDD"/>
    <w:rsid w:val="00270171"/>
    <w:rsid w:val="00270F31"/>
    <w:rsid w:val="00270F98"/>
    <w:rsid w:val="00271664"/>
    <w:rsid w:val="0027232C"/>
    <w:rsid w:val="0027263F"/>
    <w:rsid w:val="00272E48"/>
    <w:rsid w:val="00273257"/>
    <w:rsid w:val="00273777"/>
    <w:rsid w:val="002739CD"/>
    <w:rsid w:val="00273D36"/>
    <w:rsid w:val="00273FA9"/>
    <w:rsid w:val="002747BE"/>
    <w:rsid w:val="00274A4A"/>
    <w:rsid w:val="00274FD5"/>
    <w:rsid w:val="00275067"/>
    <w:rsid w:val="002757C1"/>
    <w:rsid w:val="00275C91"/>
    <w:rsid w:val="00276480"/>
    <w:rsid w:val="002773F1"/>
    <w:rsid w:val="00280E4F"/>
    <w:rsid w:val="00281013"/>
    <w:rsid w:val="00281100"/>
    <w:rsid w:val="00281502"/>
    <w:rsid w:val="00281A5D"/>
    <w:rsid w:val="00281BFB"/>
    <w:rsid w:val="00281DBF"/>
    <w:rsid w:val="00282053"/>
    <w:rsid w:val="002823DD"/>
    <w:rsid w:val="00282753"/>
    <w:rsid w:val="00282B4E"/>
    <w:rsid w:val="00282DB6"/>
    <w:rsid w:val="00282EFB"/>
    <w:rsid w:val="0028321C"/>
    <w:rsid w:val="00283D59"/>
    <w:rsid w:val="00284B99"/>
    <w:rsid w:val="00284C5E"/>
    <w:rsid w:val="00284E10"/>
    <w:rsid w:val="0028613A"/>
    <w:rsid w:val="00286428"/>
    <w:rsid w:val="002870D7"/>
    <w:rsid w:val="00287B9F"/>
    <w:rsid w:val="00290A0B"/>
    <w:rsid w:val="0029181E"/>
    <w:rsid w:val="00291A10"/>
    <w:rsid w:val="002921F9"/>
    <w:rsid w:val="0029309B"/>
    <w:rsid w:val="0029311C"/>
    <w:rsid w:val="002939A8"/>
    <w:rsid w:val="00293D1E"/>
    <w:rsid w:val="00293EBA"/>
    <w:rsid w:val="0029471C"/>
    <w:rsid w:val="0029475C"/>
    <w:rsid w:val="00294879"/>
    <w:rsid w:val="00294B37"/>
    <w:rsid w:val="00295BA8"/>
    <w:rsid w:val="00295D42"/>
    <w:rsid w:val="00296722"/>
    <w:rsid w:val="00297202"/>
    <w:rsid w:val="00297F3F"/>
    <w:rsid w:val="002A0E95"/>
    <w:rsid w:val="002A16A2"/>
    <w:rsid w:val="002A195C"/>
    <w:rsid w:val="002A251F"/>
    <w:rsid w:val="002A3AAB"/>
    <w:rsid w:val="002A4024"/>
    <w:rsid w:val="002A4198"/>
    <w:rsid w:val="002A4A61"/>
    <w:rsid w:val="002A4C48"/>
    <w:rsid w:val="002A55B1"/>
    <w:rsid w:val="002A5617"/>
    <w:rsid w:val="002A6C94"/>
    <w:rsid w:val="002A6D71"/>
    <w:rsid w:val="002A6FBF"/>
    <w:rsid w:val="002A79D4"/>
    <w:rsid w:val="002B0983"/>
    <w:rsid w:val="002B0B91"/>
    <w:rsid w:val="002B0CF5"/>
    <w:rsid w:val="002B1FBA"/>
    <w:rsid w:val="002B43B3"/>
    <w:rsid w:val="002B4678"/>
    <w:rsid w:val="002B479C"/>
    <w:rsid w:val="002B4F2C"/>
    <w:rsid w:val="002B553E"/>
    <w:rsid w:val="002B5901"/>
    <w:rsid w:val="002B5973"/>
    <w:rsid w:val="002B63A9"/>
    <w:rsid w:val="002B642B"/>
    <w:rsid w:val="002B70EF"/>
    <w:rsid w:val="002B71D0"/>
    <w:rsid w:val="002B7AEC"/>
    <w:rsid w:val="002C0FA4"/>
    <w:rsid w:val="002C10E7"/>
    <w:rsid w:val="002C25A7"/>
    <w:rsid w:val="002C271D"/>
    <w:rsid w:val="002C2A2B"/>
    <w:rsid w:val="002C2DD6"/>
    <w:rsid w:val="002C33E3"/>
    <w:rsid w:val="002C35B5"/>
    <w:rsid w:val="002C37D3"/>
    <w:rsid w:val="002C3ECD"/>
    <w:rsid w:val="002C463B"/>
    <w:rsid w:val="002C46CB"/>
    <w:rsid w:val="002C49D8"/>
    <w:rsid w:val="002C4A2E"/>
    <w:rsid w:val="002C57FF"/>
    <w:rsid w:val="002C61F7"/>
    <w:rsid w:val="002C6B4F"/>
    <w:rsid w:val="002C6CFB"/>
    <w:rsid w:val="002C72E1"/>
    <w:rsid w:val="002C77C7"/>
    <w:rsid w:val="002C7D5B"/>
    <w:rsid w:val="002D001B"/>
    <w:rsid w:val="002D17FA"/>
    <w:rsid w:val="002D1D40"/>
    <w:rsid w:val="002D1EBA"/>
    <w:rsid w:val="002D3054"/>
    <w:rsid w:val="002D3073"/>
    <w:rsid w:val="002D3DEF"/>
    <w:rsid w:val="002D48EB"/>
    <w:rsid w:val="002D4FEE"/>
    <w:rsid w:val="002D518F"/>
    <w:rsid w:val="002D5D5C"/>
    <w:rsid w:val="002D5E37"/>
    <w:rsid w:val="002D6E50"/>
    <w:rsid w:val="002D6F6A"/>
    <w:rsid w:val="002D7B33"/>
    <w:rsid w:val="002D7ED5"/>
    <w:rsid w:val="002E0623"/>
    <w:rsid w:val="002E0BB7"/>
    <w:rsid w:val="002E0CC8"/>
    <w:rsid w:val="002E171F"/>
    <w:rsid w:val="002E1B18"/>
    <w:rsid w:val="002E1E10"/>
    <w:rsid w:val="002E2017"/>
    <w:rsid w:val="002E340A"/>
    <w:rsid w:val="002E3563"/>
    <w:rsid w:val="002E3FCA"/>
    <w:rsid w:val="002E5B83"/>
    <w:rsid w:val="002E6FF6"/>
    <w:rsid w:val="002E7681"/>
    <w:rsid w:val="002F0915"/>
    <w:rsid w:val="002F1269"/>
    <w:rsid w:val="002F25B2"/>
    <w:rsid w:val="002F2BC5"/>
    <w:rsid w:val="002F2F01"/>
    <w:rsid w:val="002F376B"/>
    <w:rsid w:val="002F3FD5"/>
    <w:rsid w:val="002F47F4"/>
    <w:rsid w:val="002F499D"/>
    <w:rsid w:val="002F4C12"/>
    <w:rsid w:val="002F50E3"/>
    <w:rsid w:val="002F57EE"/>
    <w:rsid w:val="002F5B49"/>
    <w:rsid w:val="002F5C8C"/>
    <w:rsid w:val="002F634E"/>
    <w:rsid w:val="002F7199"/>
    <w:rsid w:val="002F72C6"/>
    <w:rsid w:val="002F73A5"/>
    <w:rsid w:val="002F7D11"/>
    <w:rsid w:val="0030081B"/>
    <w:rsid w:val="00300D21"/>
    <w:rsid w:val="00301392"/>
    <w:rsid w:val="003024ED"/>
    <w:rsid w:val="0030268D"/>
    <w:rsid w:val="00302E42"/>
    <w:rsid w:val="00302E7D"/>
    <w:rsid w:val="0030319E"/>
    <w:rsid w:val="00303383"/>
    <w:rsid w:val="003034B5"/>
    <w:rsid w:val="003035CC"/>
    <w:rsid w:val="0030382C"/>
    <w:rsid w:val="00304140"/>
    <w:rsid w:val="00304217"/>
    <w:rsid w:val="0030479E"/>
    <w:rsid w:val="00305698"/>
    <w:rsid w:val="00305D6E"/>
    <w:rsid w:val="00306187"/>
    <w:rsid w:val="00307343"/>
    <w:rsid w:val="0030782E"/>
    <w:rsid w:val="00307F5F"/>
    <w:rsid w:val="0031077C"/>
    <w:rsid w:val="0031089D"/>
    <w:rsid w:val="00310DAB"/>
    <w:rsid w:val="00310DE8"/>
    <w:rsid w:val="0031153D"/>
    <w:rsid w:val="00312542"/>
    <w:rsid w:val="00312E87"/>
    <w:rsid w:val="0031565E"/>
    <w:rsid w:val="00315B52"/>
    <w:rsid w:val="00315DE7"/>
    <w:rsid w:val="00317A7D"/>
    <w:rsid w:val="00320ED2"/>
    <w:rsid w:val="003214E2"/>
    <w:rsid w:val="003218E7"/>
    <w:rsid w:val="00321D2E"/>
    <w:rsid w:val="003222DD"/>
    <w:rsid w:val="00322760"/>
    <w:rsid w:val="00323B67"/>
    <w:rsid w:val="00323F66"/>
    <w:rsid w:val="00323F75"/>
    <w:rsid w:val="00323F7E"/>
    <w:rsid w:val="00324598"/>
    <w:rsid w:val="00324BB2"/>
    <w:rsid w:val="00325395"/>
    <w:rsid w:val="00325AB6"/>
    <w:rsid w:val="00325EB3"/>
    <w:rsid w:val="00326126"/>
    <w:rsid w:val="0032624C"/>
    <w:rsid w:val="003266E8"/>
    <w:rsid w:val="003267C0"/>
    <w:rsid w:val="003269C3"/>
    <w:rsid w:val="00326F0A"/>
    <w:rsid w:val="0032706D"/>
    <w:rsid w:val="0033057A"/>
    <w:rsid w:val="003308A8"/>
    <w:rsid w:val="00331749"/>
    <w:rsid w:val="00331890"/>
    <w:rsid w:val="00331BEC"/>
    <w:rsid w:val="003320A5"/>
    <w:rsid w:val="0033293A"/>
    <w:rsid w:val="00332A81"/>
    <w:rsid w:val="003331CD"/>
    <w:rsid w:val="00334DEA"/>
    <w:rsid w:val="00335169"/>
    <w:rsid w:val="00336C04"/>
    <w:rsid w:val="00336F5F"/>
    <w:rsid w:val="003374BF"/>
    <w:rsid w:val="00337CEA"/>
    <w:rsid w:val="00340B50"/>
    <w:rsid w:val="00340ED6"/>
    <w:rsid w:val="003413D8"/>
    <w:rsid w:val="00341BDD"/>
    <w:rsid w:val="00342A31"/>
    <w:rsid w:val="00342C7D"/>
    <w:rsid w:val="00343554"/>
    <w:rsid w:val="00343A49"/>
    <w:rsid w:val="00344806"/>
    <w:rsid w:val="003449F9"/>
    <w:rsid w:val="00344B2C"/>
    <w:rsid w:val="00344DA5"/>
    <w:rsid w:val="0034581F"/>
    <w:rsid w:val="0034592B"/>
    <w:rsid w:val="0034710B"/>
    <w:rsid w:val="003479E4"/>
    <w:rsid w:val="00347C43"/>
    <w:rsid w:val="00347D80"/>
    <w:rsid w:val="00350CA7"/>
    <w:rsid w:val="003515CF"/>
    <w:rsid w:val="0035193B"/>
    <w:rsid w:val="00351ED2"/>
    <w:rsid w:val="0035213C"/>
    <w:rsid w:val="00352464"/>
    <w:rsid w:val="00352DC1"/>
    <w:rsid w:val="00353132"/>
    <w:rsid w:val="00354A25"/>
    <w:rsid w:val="00355189"/>
    <w:rsid w:val="00355254"/>
    <w:rsid w:val="00355802"/>
    <w:rsid w:val="0035591D"/>
    <w:rsid w:val="00355F1F"/>
    <w:rsid w:val="00356265"/>
    <w:rsid w:val="0035662A"/>
    <w:rsid w:val="0035684B"/>
    <w:rsid w:val="00357A76"/>
    <w:rsid w:val="00357F36"/>
    <w:rsid w:val="00360777"/>
    <w:rsid w:val="003609CF"/>
    <w:rsid w:val="00360ADF"/>
    <w:rsid w:val="00360C87"/>
    <w:rsid w:val="00361C21"/>
    <w:rsid w:val="003622ED"/>
    <w:rsid w:val="00362393"/>
    <w:rsid w:val="00362954"/>
    <w:rsid w:val="00362C5B"/>
    <w:rsid w:val="003631B5"/>
    <w:rsid w:val="0036339F"/>
    <w:rsid w:val="00363F49"/>
    <w:rsid w:val="003644B6"/>
    <w:rsid w:val="003644FB"/>
    <w:rsid w:val="003649E6"/>
    <w:rsid w:val="00364CD6"/>
    <w:rsid w:val="00366037"/>
    <w:rsid w:val="00366437"/>
    <w:rsid w:val="00366A54"/>
    <w:rsid w:val="00366AF0"/>
    <w:rsid w:val="00366B5F"/>
    <w:rsid w:val="0036705A"/>
    <w:rsid w:val="003713CA"/>
    <w:rsid w:val="0037201A"/>
    <w:rsid w:val="0037268E"/>
    <w:rsid w:val="003729FC"/>
    <w:rsid w:val="00372FCA"/>
    <w:rsid w:val="0037324A"/>
    <w:rsid w:val="0037469A"/>
    <w:rsid w:val="00374C53"/>
    <w:rsid w:val="00374C87"/>
    <w:rsid w:val="00374CBC"/>
    <w:rsid w:val="003759F9"/>
    <w:rsid w:val="00376291"/>
    <w:rsid w:val="00376515"/>
    <w:rsid w:val="003766B9"/>
    <w:rsid w:val="00376DF6"/>
    <w:rsid w:val="00381F98"/>
    <w:rsid w:val="0038258D"/>
    <w:rsid w:val="00382A99"/>
    <w:rsid w:val="00382C54"/>
    <w:rsid w:val="00383766"/>
    <w:rsid w:val="00383C03"/>
    <w:rsid w:val="00383C85"/>
    <w:rsid w:val="00383FFB"/>
    <w:rsid w:val="0038516A"/>
    <w:rsid w:val="00385654"/>
    <w:rsid w:val="00385E3A"/>
    <w:rsid w:val="00385FD6"/>
    <w:rsid w:val="0038601E"/>
    <w:rsid w:val="0038678F"/>
    <w:rsid w:val="00386FF1"/>
    <w:rsid w:val="0038736A"/>
    <w:rsid w:val="00387650"/>
    <w:rsid w:val="003906A1"/>
    <w:rsid w:val="00390DCB"/>
    <w:rsid w:val="00390E9C"/>
    <w:rsid w:val="00391221"/>
    <w:rsid w:val="00391845"/>
    <w:rsid w:val="003918B0"/>
    <w:rsid w:val="003924F8"/>
    <w:rsid w:val="003929D6"/>
    <w:rsid w:val="0039369E"/>
    <w:rsid w:val="00393A44"/>
    <w:rsid w:val="003945E3"/>
    <w:rsid w:val="00395791"/>
    <w:rsid w:val="00395A26"/>
    <w:rsid w:val="00395A50"/>
    <w:rsid w:val="00395F21"/>
    <w:rsid w:val="00396866"/>
    <w:rsid w:val="00396BD3"/>
    <w:rsid w:val="0039787F"/>
    <w:rsid w:val="00397B69"/>
    <w:rsid w:val="003A02D7"/>
    <w:rsid w:val="003A07EA"/>
    <w:rsid w:val="003A161F"/>
    <w:rsid w:val="003A1693"/>
    <w:rsid w:val="003A1CC7"/>
    <w:rsid w:val="003A1CCA"/>
    <w:rsid w:val="003A1D41"/>
    <w:rsid w:val="003A22E2"/>
    <w:rsid w:val="003A29E6"/>
    <w:rsid w:val="003A2E15"/>
    <w:rsid w:val="003A3196"/>
    <w:rsid w:val="003A3401"/>
    <w:rsid w:val="003A36DB"/>
    <w:rsid w:val="003A42A3"/>
    <w:rsid w:val="003A478D"/>
    <w:rsid w:val="003A4F36"/>
    <w:rsid w:val="003A4FC3"/>
    <w:rsid w:val="003A5BFF"/>
    <w:rsid w:val="003A6244"/>
    <w:rsid w:val="003A657D"/>
    <w:rsid w:val="003A6AC1"/>
    <w:rsid w:val="003A74EB"/>
    <w:rsid w:val="003A7B64"/>
    <w:rsid w:val="003B03CE"/>
    <w:rsid w:val="003B04CC"/>
    <w:rsid w:val="003B09A1"/>
    <w:rsid w:val="003B10C9"/>
    <w:rsid w:val="003B185E"/>
    <w:rsid w:val="003B2257"/>
    <w:rsid w:val="003B2B08"/>
    <w:rsid w:val="003B2C76"/>
    <w:rsid w:val="003B35EC"/>
    <w:rsid w:val="003B3B3D"/>
    <w:rsid w:val="003B4DAD"/>
    <w:rsid w:val="003B52F2"/>
    <w:rsid w:val="003B6084"/>
    <w:rsid w:val="003B6329"/>
    <w:rsid w:val="003B6F08"/>
    <w:rsid w:val="003B6F60"/>
    <w:rsid w:val="003B76BD"/>
    <w:rsid w:val="003B7A63"/>
    <w:rsid w:val="003C0B8D"/>
    <w:rsid w:val="003C0DBF"/>
    <w:rsid w:val="003C1447"/>
    <w:rsid w:val="003C1EC0"/>
    <w:rsid w:val="003C233F"/>
    <w:rsid w:val="003C2B82"/>
    <w:rsid w:val="003C315D"/>
    <w:rsid w:val="003C32E2"/>
    <w:rsid w:val="003C3476"/>
    <w:rsid w:val="003C3F3F"/>
    <w:rsid w:val="003C4465"/>
    <w:rsid w:val="003C47A5"/>
    <w:rsid w:val="003C47D1"/>
    <w:rsid w:val="003C4BA8"/>
    <w:rsid w:val="003C4BF2"/>
    <w:rsid w:val="003C56D8"/>
    <w:rsid w:val="003C574F"/>
    <w:rsid w:val="003C58AE"/>
    <w:rsid w:val="003C74FF"/>
    <w:rsid w:val="003C7B46"/>
    <w:rsid w:val="003D1A46"/>
    <w:rsid w:val="003D1D90"/>
    <w:rsid w:val="003D26A5"/>
    <w:rsid w:val="003D2D85"/>
    <w:rsid w:val="003D3623"/>
    <w:rsid w:val="003D3634"/>
    <w:rsid w:val="003D3F93"/>
    <w:rsid w:val="003D4734"/>
    <w:rsid w:val="003D5013"/>
    <w:rsid w:val="003D559C"/>
    <w:rsid w:val="003D561E"/>
    <w:rsid w:val="003D575C"/>
    <w:rsid w:val="003D5F14"/>
    <w:rsid w:val="003D664E"/>
    <w:rsid w:val="003D668D"/>
    <w:rsid w:val="003D69C3"/>
    <w:rsid w:val="003D75A2"/>
    <w:rsid w:val="003D7652"/>
    <w:rsid w:val="003D77A3"/>
    <w:rsid w:val="003D78F7"/>
    <w:rsid w:val="003D79C9"/>
    <w:rsid w:val="003E03AD"/>
    <w:rsid w:val="003E0589"/>
    <w:rsid w:val="003E1311"/>
    <w:rsid w:val="003E15AD"/>
    <w:rsid w:val="003E19D0"/>
    <w:rsid w:val="003E1B11"/>
    <w:rsid w:val="003E3045"/>
    <w:rsid w:val="003E32DF"/>
    <w:rsid w:val="003E3FAD"/>
    <w:rsid w:val="003E4065"/>
    <w:rsid w:val="003E4105"/>
    <w:rsid w:val="003E416D"/>
    <w:rsid w:val="003E4403"/>
    <w:rsid w:val="003E441D"/>
    <w:rsid w:val="003E5780"/>
    <w:rsid w:val="003E5916"/>
    <w:rsid w:val="003E5C7F"/>
    <w:rsid w:val="003E5CD9"/>
    <w:rsid w:val="003E5DE7"/>
    <w:rsid w:val="003E64D3"/>
    <w:rsid w:val="003E667C"/>
    <w:rsid w:val="003E6692"/>
    <w:rsid w:val="003E73DC"/>
    <w:rsid w:val="003E7414"/>
    <w:rsid w:val="003E7F99"/>
    <w:rsid w:val="003F0C10"/>
    <w:rsid w:val="003F1234"/>
    <w:rsid w:val="003F1281"/>
    <w:rsid w:val="003F12BE"/>
    <w:rsid w:val="003F1B36"/>
    <w:rsid w:val="003F2AEA"/>
    <w:rsid w:val="003F2B96"/>
    <w:rsid w:val="003F2D6C"/>
    <w:rsid w:val="003F3C2E"/>
    <w:rsid w:val="003F4633"/>
    <w:rsid w:val="003F4C89"/>
    <w:rsid w:val="003F5FCB"/>
    <w:rsid w:val="003F6137"/>
    <w:rsid w:val="003F648D"/>
    <w:rsid w:val="003F6B76"/>
    <w:rsid w:val="004002CB"/>
    <w:rsid w:val="00400E86"/>
    <w:rsid w:val="004010D0"/>
    <w:rsid w:val="004014AE"/>
    <w:rsid w:val="00401525"/>
    <w:rsid w:val="004017B5"/>
    <w:rsid w:val="00401E3C"/>
    <w:rsid w:val="00403271"/>
    <w:rsid w:val="00403645"/>
    <w:rsid w:val="00403B13"/>
    <w:rsid w:val="004046F2"/>
    <w:rsid w:val="004051DF"/>
    <w:rsid w:val="004051EE"/>
    <w:rsid w:val="0040526C"/>
    <w:rsid w:val="004064D6"/>
    <w:rsid w:val="0040776C"/>
    <w:rsid w:val="004078FF"/>
    <w:rsid w:val="0040790F"/>
    <w:rsid w:val="0040792F"/>
    <w:rsid w:val="00407C5B"/>
    <w:rsid w:val="00407EE1"/>
    <w:rsid w:val="004103C6"/>
    <w:rsid w:val="00410460"/>
    <w:rsid w:val="004110BE"/>
    <w:rsid w:val="0041147F"/>
    <w:rsid w:val="00411A99"/>
    <w:rsid w:val="00411C03"/>
    <w:rsid w:val="00411E59"/>
    <w:rsid w:val="00412685"/>
    <w:rsid w:val="00412C86"/>
    <w:rsid w:val="00414288"/>
    <w:rsid w:val="00414FF0"/>
    <w:rsid w:val="0041562C"/>
    <w:rsid w:val="00415C55"/>
    <w:rsid w:val="0041698E"/>
    <w:rsid w:val="00416AC9"/>
    <w:rsid w:val="00417232"/>
    <w:rsid w:val="004174AF"/>
    <w:rsid w:val="0042002A"/>
    <w:rsid w:val="004205EB"/>
    <w:rsid w:val="004209D5"/>
    <w:rsid w:val="00421159"/>
    <w:rsid w:val="00421A46"/>
    <w:rsid w:val="00421F44"/>
    <w:rsid w:val="00422546"/>
    <w:rsid w:val="00422D5C"/>
    <w:rsid w:val="00423116"/>
    <w:rsid w:val="004234F0"/>
    <w:rsid w:val="00423634"/>
    <w:rsid w:val="00424814"/>
    <w:rsid w:val="0042720A"/>
    <w:rsid w:val="004276BE"/>
    <w:rsid w:val="00427715"/>
    <w:rsid w:val="0042794A"/>
    <w:rsid w:val="00430437"/>
    <w:rsid w:val="004304A6"/>
    <w:rsid w:val="00430648"/>
    <w:rsid w:val="00430E74"/>
    <w:rsid w:val="00431EBF"/>
    <w:rsid w:val="00432069"/>
    <w:rsid w:val="004321CA"/>
    <w:rsid w:val="004339CB"/>
    <w:rsid w:val="00435208"/>
    <w:rsid w:val="00435A50"/>
    <w:rsid w:val="0043659B"/>
    <w:rsid w:val="0043677F"/>
    <w:rsid w:val="00437814"/>
    <w:rsid w:val="00437FA3"/>
    <w:rsid w:val="004402C9"/>
    <w:rsid w:val="00440576"/>
    <w:rsid w:val="00440754"/>
    <w:rsid w:val="00440FF1"/>
    <w:rsid w:val="004417F2"/>
    <w:rsid w:val="00441C39"/>
    <w:rsid w:val="00441EC5"/>
    <w:rsid w:val="00442799"/>
    <w:rsid w:val="004433D6"/>
    <w:rsid w:val="00443F09"/>
    <w:rsid w:val="00443FBF"/>
    <w:rsid w:val="004445C9"/>
    <w:rsid w:val="004449F5"/>
    <w:rsid w:val="004452DF"/>
    <w:rsid w:val="00445573"/>
    <w:rsid w:val="00446670"/>
    <w:rsid w:val="00447726"/>
    <w:rsid w:val="004503E9"/>
    <w:rsid w:val="00450647"/>
    <w:rsid w:val="004507E7"/>
    <w:rsid w:val="00450CC0"/>
    <w:rsid w:val="0045123A"/>
    <w:rsid w:val="0045288D"/>
    <w:rsid w:val="00453611"/>
    <w:rsid w:val="00453A44"/>
    <w:rsid w:val="00453E8C"/>
    <w:rsid w:val="00454351"/>
    <w:rsid w:val="00454579"/>
    <w:rsid w:val="0045621F"/>
    <w:rsid w:val="004563D0"/>
    <w:rsid w:val="00457028"/>
    <w:rsid w:val="00457728"/>
    <w:rsid w:val="00457E3B"/>
    <w:rsid w:val="00457FA3"/>
    <w:rsid w:val="00461B35"/>
    <w:rsid w:val="00461C2E"/>
    <w:rsid w:val="00462172"/>
    <w:rsid w:val="00462989"/>
    <w:rsid w:val="00462DAD"/>
    <w:rsid w:val="00466182"/>
    <w:rsid w:val="0046699E"/>
    <w:rsid w:val="00466B33"/>
    <w:rsid w:val="00466EEB"/>
    <w:rsid w:val="00466FD5"/>
    <w:rsid w:val="004701D7"/>
    <w:rsid w:val="00470772"/>
    <w:rsid w:val="00470DA2"/>
    <w:rsid w:val="004721EF"/>
    <w:rsid w:val="0047267B"/>
    <w:rsid w:val="00472EA0"/>
    <w:rsid w:val="00475A71"/>
    <w:rsid w:val="00475D9E"/>
    <w:rsid w:val="00476F40"/>
    <w:rsid w:val="004804A4"/>
    <w:rsid w:val="00480A80"/>
    <w:rsid w:val="00481659"/>
    <w:rsid w:val="00481D20"/>
    <w:rsid w:val="004821A5"/>
    <w:rsid w:val="00482875"/>
    <w:rsid w:val="004828D5"/>
    <w:rsid w:val="00482AC9"/>
    <w:rsid w:val="00482AD0"/>
    <w:rsid w:val="00482AF6"/>
    <w:rsid w:val="00484651"/>
    <w:rsid w:val="00484AB7"/>
    <w:rsid w:val="004862C0"/>
    <w:rsid w:val="0048675C"/>
    <w:rsid w:val="00486C5C"/>
    <w:rsid w:val="00486EB3"/>
    <w:rsid w:val="00487778"/>
    <w:rsid w:val="00487816"/>
    <w:rsid w:val="00491846"/>
    <w:rsid w:val="00491CAF"/>
    <w:rsid w:val="00492A82"/>
    <w:rsid w:val="00492EE1"/>
    <w:rsid w:val="00492FC6"/>
    <w:rsid w:val="00493A39"/>
    <w:rsid w:val="0049468A"/>
    <w:rsid w:val="00494BE2"/>
    <w:rsid w:val="004952C7"/>
    <w:rsid w:val="00495DAB"/>
    <w:rsid w:val="004962CC"/>
    <w:rsid w:val="00497B57"/>
    <w:rsid w:val="00497C65"/>
    <w:rsid w:val="004A07B2"/>
    <w:rsid w:val="004A0AF4"/>
    <w:rsid w:val="004A0FC9"/>
    <w:rsid w:val="004A176B"/>
    <w:rsid w:val="004A1D90"/>
    <w:rsid w:val="004A281F"/>
    <w:rsid w:val="004A3396"/>
    <w:rsid w:val="004A3850"/>
    <w:rsid w:val="004A41D7"/>
    <w:rsid w:val="004A5537"/>
    <w:rsid w:val="004A5D77"/>
    <w:rsid w:val="004A6D81"/>
    <w:rsid w:val="004A764F"/>
    <w:rsid w:val="004A7935"/>
    <w:rsid w:val="004B0213"/>
    <w:rsid w:val="004B05C9"/>
    <w:rsid w:val="004B05F3"/>
    <w:rsid w:val="004B20BC"/>
    <w:rsid w:val="004B2117"/>
    <w:rsid w:val="004B2127"/>
    <w:rsid w:val="004B3448"/>
    <w:rsid w:val="004B48B7"/>
    <w:rsid w:val="004B493F"/>
    <w:rsid w:val="004B4DC5"/>
    <w:rsid w:val="004B50D6"/>
    <w:rsid w:val="004B542F"/>
    <w:rsid w:val="004B653C"/>
    <w:rsid w:val="004B6D8E"/>
    <w:rsid w:val="004B7150"/>
    <w:rsid w:val="004B7780"/>
    <w:rsid w:val="004C0169"/>
    <w:rsid w:val="004C0597"/>
    <w:rsid w:val="004C0BD8"/>
    <w:rsid w:val="004C0F0A"/>
    <w:rsid w:val="004C169C"/>
    <w:rsid w:val="004C1E9F"/>
    <w:rsid w:val="004C1F43"/>
    <w:rsid w:val="004C3003"/>
    <w:rsid w:val="004C3411"/>
    <w:rsid w:val="004C3C2A"/>
    <w:rsid w:val="004C40E4"/>
    <w:rsid w:val="004C4A47"/>
    <w:rsid w:val="004C4EBF"/>
    <w:rsid w:val="004C67C2"/>
    <w:rsid w:val="004C6940"/>
    <w:rsid w:val="004C756C"/>
    <w:rsid w:val="004C7B78"/>
    <w:rsid w:val="004C7CE0"/>
    <w:rsid w:val="004D03A1"/>
    <w:rsid w:val="004D071D"/>
    <w:rsid w:val="004D0E3E"/>
    <w:rsid w:val="004D0F1C"/>
    <w:rsid w:val="004D10F5"/>
    <w:rsid w:val="004D149B"/>
    <w:rsid w:val="004D192F"/>
    <w:rsid w:val="004D1BB3"/>
    <w:rsid w:val="004D1E49"/>
    <w:rsid w:val="004D1E7D"/>
    <w:rsid w:val="004D2D75"/>
    <w:rsid w:val="004D334F"/>
    <w:rsid w:val="004D5449"/>
    <w:rsid w:val="004D5F1F"/>
    <w:rsid w:val="004D628D"/>
    <w:rsid w:val="004D6AB7"/>
    <w:rsid w:val="004D6BE8"/>
    <w:rsid w:val="004D7188"/>
    <w:rsid w:val="004D7AC1"/>
    <w:rsid w:val="004D7D34"/>
    <w:rsid w:val="004E0097"/>
    <w:rsid w:val="004E0209"/>
    <w:rsid w:val="004E040B"/>
    <w:rsid w:val="004E163B"/>
    <w:rsid w:val="004E19B8"/>
    <w:rsid w:val="004E209A"/>
    <w:rsid w:val="004E2461"/>
    <w:rsid w:val="004E2A0B"/>
    <w:rsid w:val="004E36B8"/>
    <w:rsid w:val="004E3DEC"/>
    <w:rsid w:val="004E4538"/>
    <w:rsid w:val="004E46DF"/>
    <w:rsid w:val="004E4B5B"/>
    <w:rsid w:val="004E5638"/>
    <w:rsid w:val="004E66C3"/>
    <w:rsid w:val="004E6AC0"/>
    <w:rsid w:val="004E70C4"/>
    <w:rsid w:val="004E7E34"/>
    <w:rsid w:val="004F008C"/>
    <w:rsid w:val="004F05D3"/>
    <w:rsid w:val="004F0CB7"/>
    <w:rsid w:val="004F160F"/>
    <w:rsid w:val="004F2544"/>
    <w:rsid w:val="004F301C"/>
    <w:rsid w:val="004F3535"/>
    <w:rsid w:val="004F3CF9"/>
    <w:rsid w:val="004F3F3C"/>
    <w:rsid w:val="004F4564"/>
    <w:rsid w:val="004F4BBB"/>
    <w:rsid w:val="004F4C93"/>
    <w:rsid w:val="004F5A90"/>
    <w:rsid w:val="004F74F8"/>
    <w:rsid w:val="005004EC"/>
    <w:rsid w:val="00500824"/>
    <w:rsid w:val="0050128F"/>
    <w:rsid w:val="00501E52"/>
    <w:rsid w:val="005023E3"/>
    <w:rsid w:val="00502F0D"/>
    <w:rsid w:val="00503393"/>
    <w:rsid w:val="00503796"/>
    <w:rsid w:val="00503BF1"/>
    <w:rsid w:val="00504958"/>
    <w:rsid w:val="00504A4D"/>
    <w:rsid w:val="00504AA2"/>
    <w:rsid w:val="00505624"/>
    <w:rsid w:val="0050566C"/>
    <w:rsid w:val="00505681"/>
    <w:rsid w:val="005065EB"/>
    <w:rsid w:val="00506863"/>
    <w:rsid w:val="005072B6"/>
    <w:rsid w:val="00507500"/>
    <w:rsid w:val="0050752C"/>
    <w:rsid w:val="00507B1D"/>
    <w:rsid w:val="00507CE9"/>
    <w:rsid w:val="0051035D"/>
    <w:rsid w:val="00512749"/>
    <w:rsid w:val="00512E05"/>
    <w:rsid w:val="00513314"/>
    <w:rsid w:val="00513528"/>
    <w:rsid w:val="00513675"/>
    <w:rsid w:val="00513C98"/>
    <w:rsid w:val="0051577B"/>
    <w:rsid w:val="0051588E"/>
    <w:rsid w:val="005162AC"/>
    <w:rsid w:val="00516670"/>
    <w:rsid w:val="00516767"/>
    <w:rsid w:val="005170C2"/>
    <w:rsid w:val="005171E4"/>
    <w:rsid w:val="005172D4"/>
    <w:rsid w:val="00517ED6"/>
    <w:rsid w:val="0052000C"/>
    <w:rsid w:val="00520B8C"/>
    <w:rsid w:val="005210B3"/>
    <w:rsid w:val="0052151C"/>
    <w:rsid w:val="00521B26"/>
    <w:rsid w:val="00522A49"/>
    <w:rsid w:val="005233DD"/>
    <w:rsid w:val="005235B6"/>
    <w:rsid w:val="00523B6E"/>
    <w:rsid w:val="005243B4"/>
    <w:rsid w:val="00524E10"/>
    <w:rsid w:val="005254EA"/>
    <w:rsid w:val="00527489"/>
    <w:rsid w:val="00527BB3"/>
    <w:rsid w:val="00531734"/>
    <w:rsid w:val="00531B4A"/>
    <w:rsid w:val="00531D21"/>
    <w:rsid w:val="0053254A"/>
    <w:rsid w:val="0053273C"/>
    <w:rsid w:val="0053382C"/>
    <w:rsid w:val="00534352"/>
    <w:rsid w:val="00534AB2"/>
    <w:rsid w:val="00534CF6"/>
    <w:rsid w:val="0053566B"/>
    <w:rsid w:val="00535EBE"/>
    <w:rsid w:val="00537B5F"/>
    <w:rsid w:val="005405FB"/>
    <w:rsid w:val="00540605"/>
    <w:rsid w:val="00540657"/>
    <w:rsid w:val="00540A28"/>
    <w:rsid w:val="005413B3"/>
    <w:rsid w:val="00541C47"/>
    <w:rsid w:val="00541C8F"/>
    <w:rsid w:val="0054235E"/>
    <w:rsid w:val="00543055"/>
    <w:rsid w:val="0054342F"/>
    <w:rsid w:val="00543546"/>
    <w:rsid w:val="00543DCD"/>
    <w:rsid w:val="00543F84"/>
    <w:rsid w:val="005441C0"/>
    <w:rsid w:val="0054425D"/>
    <w:rsid w:val="005442D3"/>
    <w:rsid w:val="0054483C"/>
    <w:rsid w:val="00544B61"/>
    <w:rsid w:val="00545A1F"/>
    <w:rsid w:val="00545B99"/>
    <w:rsid w:val="00546506"/>
    <w:rsid w:val="0054683D"/>
    <w:rsid w:val="00547B94"/>
    <w:rsid w:val="00550392"/>
    <w:rsid w:val="005512B1"/>
    <w:rsid w:val="005518C9"/>
    <w:rsid w:val="0055199F"/>
    <w:rsid w:val="00551DB9"/>
    <w:rsid w:val="0055320D"/>
    <w:rsid w:val="005533B0"/>
    <w:rsid w:val="00553B4F"/>
    <w:rsid w:val="00553C7D"/>
    <w:rsid w:val="0055459B"/>
    <w:rsid w:val="005546A4"/>
    <w:rsid w:val="00554995"/>
    <w:rsid w:val="00554A26"/>
    <w:rsid w:val="00554EEF"/>
    <w:rsid w:val="00555389"/>
    <w:rsid w:val="005555B2"/>
    <w:rsid w:val="00555848"/>
    <w:rsid w:val="00555968"/>
    <w:rsid w:val="0055632C"/>
    <w:rsid w:val="00556A7F"/>
    <w:rsid w:val="0055708F"/>
    <w:rsid w:val="005573A4"/>
    <w:rsid w:val="00557D96"/>
    <w:rsid w:val="0056081A"/>
    <w:rsid w:val="00560826"/>
    <w:rsid w:val="00560D7A"/>
    <w:rsid w:val="00562627"/>
    <w:rsid w:val="0056327A"/>
    <w:rsid w:val="00563B85"/>
    <w:rsid w:val="00563E03"/>
    <w:rsid w:val="00565A19"/>
    <w:rsid w:val="00567675"/>
    <w:rsid w:val="0056785D"/>
    <w:rsid w:val="00567934"/>
    <w:rsid w:val="00567EF5"/>
    <w:rsid w:val="00567FD2"/>
    <w:rsid w:val="005702B6"/>
    <w:rsid w:val="005703A1"/>
    <w:rsid w:val="0057046A"/>
    <w:rsid w:val="00570B9C"/>
    <w:rsid w:val="005712BF"/>
    <w:rsid w:val="00571574"/>
    <w:rsid w:val="00571583"/>
    <w:rsid w:val="0057260F"/>
    <w:rsid w:val="00572BF3"/>
    <w:rsid w:val="00572E7A"/>
    <w:rsid w:val="00573E27"/>
    <w:rsid w:val="00574533"/>
    <w:rsid w:val="00574757"/>
    <w:rsid w:val="00575AD0"/>
    <w:rsid w:val="00575CF4"/>
    <w:rsid w:val="00575F59"/>
    <w:rsid w:val="00576578"/>
    <w:rsid w:val="00577D7A"/>
    <w:rsid w:val="00577F18"/>
    <w:rsid w:val="00580146"/>
    <w:rsid w:val="00582390"/>
    <w:rsid w:val="00582823"/>
    <w:rsid w:val="00583212"/>
    <w:rsid w:val="00583474"/>
    <w:rsid w:val="00583BE8"/>
    <w:rsid w:val="00583CEB"/>
    <w:rsid w:val="00583DC0"/>
    <w:rsid w:val="00583FA4"/>
    <w:rsid w:val="00584A33"/>
    <w:rsid w:val="00584E7D"/>
    <w:rsid w:val="00585D8F"/>
    <w:rsid w:val="00586072"/>
    <w:rsid w:val="0058644C"/>
    <w:rsid w:val="005864C2"/>
    <w:rsid w:val="005868C2"/>
    <w:rsid w:val="00586DCC"/>
    <w:rsid w:val="0058713F"/>
    <w:rsid w:val="0058777C"/>
    <w:rsid w:val="00587A0D"/>
    <w:rsid w:val="00587D14"/>
    <w:rsid w:val="00587F10"/>
    <w:rsid w:val="00587F25"/>
    <w:rsid w:val="0059000A"/>
    <w:rsid w:val="00590E42"/>
    <w:rsid w:val="005910E3"/>
    <w:rsid w:val="00591351"/>
    <w:rsid w:val="005913BD"/>
    <w:rsid w:val="00591B84"/>
    <w:rsid w:val="00591CE1"/>
    <w:rsid w:val="00591D41"/>
    <w:rsid w:val="00592D7F"/>
    <w:rsid w:val="00593C38"/>
    <w:rsid w:val="00595398"/>
    <w:rsid w:val="00596243"/>
    <w:rsid w:val="00596413"/>
    <w:rsid w:val="00596B6A"/>
    <w:rsid w:val="005975E3"/>
    <w:rsid w:val="005A0038"/>
    <w:rsid w:val="005A129A"/>
    <w:rsid w:val="005A16CF"/>
    <w:rsid w:val="005A19C4"/>
    <w:rsid w:val="005A1A3D"/>
    <w:rsid w:val="005A23CB"/>
    <w:rsid w:val="005A23DB"/>
    <w:rsid w:val="005A2812"/>
    <w:rsid w:val="005A2DA0"/>
    <w:rsid w:val="005A2ECA"/>
    <w:rsid w:val="005A3139"/>
    <w:rsid w:val="005A32F8"/>
    <w:rsid w:val="005A3320"/>
    <w:rsid w:val="005A35E6"/>
    <w:rsid w:val="005A4262"/>
    <w:rsid w:val="005A43C8"/>
    <w:rsid w:val="005A4504"/>
    <w:rsid w:val="005A4875"/>
    <w:rsid w:val="005A4E51"/>
    <w:rsid w:val="005A5369"/>
    <w:rsid w:val="005A553E"/>
    <w:rsid w:val="005A6BC3"/>
    <w:rsid w:val="005A74F1"/>
    <w:rsid w:val="005A7F25"/>
    <w:rsid w:val="005B151D"/>
    <w:rsid w:val="005B2B4E"/>
    <w:rsid w:val="005B2BA0"/>
    <w:rsid w:val="005B30F9"/>
    <w:rsid w:val="005B31EA"/>
    <w:rsid w:val="005B34A6"/>
    <w:rsid w:val="005B368E"/>
    <w:rsid w:val="005B3AE2"/>
    <w:rsid w:val="005B4429"/>
    <w:rsid w:val="005B53A0"/>
    <w:rsid w:val="005B5487"/>
    <w:rsid w:val="005B55BC"/>
    <w:rsid w:val="005B55FB"/>
    <w:rsid w:val="005B6508"/>
    <w:rsid w:val="005B6C67"/>
    <w:rsid w:val="005B727A"/>
    <w:rsid w:val="005B7904"/>
    <w:rsid w:val="005C069A"/>
    <w:rsid w:val="005C0CBC"/>
    <w:rsid w:val="005C269F"/>
    <w:rsid w:val="005C4204"/>
    <w:rsid w:val="005C45E7"/>
    <w:rsid w:val="005C462E"/>
    <w:rsid w:val="005C5357"/>
    <w:rsid w:val="005C56B7"/>
    <w:rsid w:val="005C57D8"/>
    <w:rsid w:val="005C600C"/>
    <w:rsid w:val="005C6389"/>
    <w:rsid w:val="005C6823"/>
    <w:rsid w:val="005C6E9D"/>
    <w:rsid w:val="005C6FA0"/>
    <w:rsid w:val="005C77CE"/>
    <w:rsid w:val="005D0C43"/>
    <w:rsid w:val="005D0C65"/>
    <w:rsid w:val="005D1461"/>
    <w:rsid w:val="005D1F81"/>
    <w:rsid w:val="005D2805"/>
    <w:rsid w:val="005D33B5"/>
    <w:rsid w:val="005D395E"/>
    <w:rsid w:val="005D397D"/>
    <w:rsid w:val="005D3F28"/>
    <w:rsid w:val="005D51BF"/>
    <w:rsid w:val="005D5C6E"/>
    <w:rsid w:val="005D601A"/>
    <w:rsid w:val="005D6240"/>
    <w:rsid w:val="005D6740"/>
    <w:rsid w:val="005D6BF5"/>
    <w:rsid w:val="005D739E"/>
    <w:rsid w:val="005D74B0"/>
    <w:rsid w:val="005D7727"/>
    <w:rsid w:val="005D77F9"/>
    <w:rsid w:val="005D7951"/>
    <w:rsid w:val="005E01D5"/>
    <w:rsid w:val="005E06FB"/>
    <w:rsid w:val="005E10A2"/>
    <w:rsid w:val="005E17D1"/>
    <w:rsid w:val="005E192D"/>
    <w:rsid w:val="005E2305"/>
    <w:rsid w:val="005E2C38"/>
    <w:rsid w:val="005E3536"/>
    <w:rsid w:val="005E3D28"/>
    <w:rsid w:val="005E3E49"/>
    <w:rsid w:val="005E3FC7"/>
    <w:rsid w:val="005E4527"/>
    <w:rsid w:val="005E48C6"/>
    <w:rsid w:val="005E48D1"/>
    <w:rsid w:val="005E49E4"/>
    <w:rsid w:val="005E4E9C"/>
    <w:rsid w:val="005E521F"/>
    <w:rsid w:val="005E577C"/>
    <w:rsid w:val="005E58D3"/>
    <w:rsid w:val="005E5C90"/>
    <w:rsid w:val="005E65B2"/>
    <w:rsid w:val="005E7446"/>
    <w:rsid w:val="005E768D"/>
    <w:rsid w:val="005E7B13"/>
    <w:rsid w:val="005F00B1"/>
    <w:rsid w:val="005F00E7"/>
    <w:rsid w:val="005F109A"/>
    <w:rsid w:val="005F19DD"/>
    <w:rsid w:val="005F23B2"/>
    <w:rsid w:val="005F27CB"/>
    <w:rsid w:val="005F426B"/>
    <w:rsid w:val="005F476B"/>
    <w:rsid w:val="005F4AD8"/>
    <w:rsid w:val="005F4D35"/>
    <w:rsid w:val="005F5578"/>
    <w:rsid w:val="005F5ADA"/>
    <w:rsid w:val="005F695C"/>
    <w:rsid w:val="005F69BC"/>
    <w:rsid w:val="005F6FA6"/>
    <w:rsid w:val="005F71B8"/>
    <w:rsid w:val="005F7493"/>
    <w:rsid w:val="005F7C51"/>
    <w:rsid w:val="00600A10"/>
    <w:rsid w:val="00600C3B"/>
    <w:rsid w:val="00601ED3"/>
    <w:rsid w:val="0060216A"/>
    <w:rsid w:val="006036D9"/>
    <w:rsid w:val="006036FE"/>
    <w:rsid w:val="0060497E"/>
    <w:rsid w:val="006069F8"/>
    <w:rsid w:val="00610293"/>
    <w:rsid w:val="006104BB"/>
    <w:rsid w:val="006106B9"/>
    <w:rsid w:val="00610D2C"/>
    <w:rsid w:val="006111B6"/>
    <w:rsid w:val="006117D4"/>
    <w:rsid w:val="0061194F"/>
    <w:rsid w:val="00612605"/>
    <w:rsid w:val="0061287A"/>
    <w:rsid w:val="00612B7B"/>
    <w:rsid w:val="006133C4"/>
    <w:rsid w:val="0061373A"/>
    <w:rsid w:val="00613F8D"/>
    <w:rsid w:val="006145ED"/>
    <w:rsid w:val="00615587"/>
    <w:rsid w:val="006155D6"/>
    <w:rsid w:val="00615E8C"/>
    <w:rsid w:val="00616288"/>
    <w:rsid w:val="00617BC9"/>
    <w:rsid w:val="00620398"/>
    <w:rsid w:val="00620F63"/>
    <w:rsid w:val="00621181"/>
    <w:rsid w:val="006211B1"/>
    <w:rsid w:val="00621286"/>
    <w:rsid w:val="006216B5"/>
    <w:rsid w:val="0062184B"/>
    <w:rsid w:val="0062254C"/>
    <w:rsid w:val="0062298E"/>
    <w:rsid w:val="0062350A"/>
    <w:rsid w:val="006239FB"/>
    <w:rsid w:val="0062440B"/>
    <w:rsid w:val="006249B6"/>
    <w:rsid w:val="00624F1A"/>
    <w:rsid w:val="006252A6"/>
    <w:rsid w:val="006254B0"/>
    <w:rsid w:val="00625679"/>
    <w:rsid w:val="00625C33"/>
    <w:rsid w:val="006262B1"/>
    <w:rsid w:val="006264ED"/>
    <w:rsid w:val="00626D26"/>
    <w:rsid w:val="00626E5B"/>
    <w:rsid w:val="006302F7"/>
    <w:rsid w:val="00630341"/>
    <w:rsid w:val="00631D8F"/>
    <w:rsid w:val="00631EB7"/>
    <w:rsid w:val="006320EF"/>
    <w:rsid w:val="00632B54"/>
    <w:rsid w:val="006330AE"/>
    <w:rsid w:val="00633A8F"/>
    <w:rsid w:val="006346CB"/>
    <w:rsid w:val="00634D3A"/>
    <w:rsid w:val="00635200"/>
    <w:rsid w:val="00635E5B"/>
    <w:rsid w:val="006362D2"/>
    <w:rsid w:val="00636633"/>
    <w:rsid w:val="00636A95"/>
    <w:rsid w:val="00637017"/>
    <w:rsid w:val="006372B9"/>
    <w:rsid w:val="006374C2"/>
    <w:rsid w:val="00637595"/>
    <w:rsid w:val="00637D47"/>
    <w:rsid w:val="006407AF"/>
    <w:rsid w:val="006413DA"/>
    <w:rsid w:val="006415E0"/>
    <w:rsid w:val="006416FF"/>
    <w:rsid w:val="00641E2F"/>
    <w:rsid w:val="00641FE9"/>
    <w:rsid w:val="00643AAD"/>
    <w:rsid w:val="00643C1B"/>
    <w:rsid w:val="00643F1F"/>
    <w:rsid w:val="00644E29"/>
    <w:rsid w:val="006452BD"/>
    <w:rsid w:val="0064617E"/>
    <w:rsid w:val="00646871"/>
    <w:rsid w:val="00646DA5"/>
    <w:rsid w:val="00646FEF"/>
    <w:rsid w:val="00647186"/>
    <w:rsid w:val="00647477"/>
    <w:rsid w:val="0064755F"/>
    <w:rsid w:val="0065008D"/>
    <w:rsid w:val="006502DE"/>
    <w:rsid w:val="00650750"/>
    <w:rsid w:val="00650A0C"/>
    <w:rsid w:val="00651442"/>
    <w:rsid w:val="006517C8"/>
    <w:rsid w:val="00651FCD"/>
    <w:rsid w:val="00652165"/>
    <w:rsid w:val="006525A9"/>
    <w:rsid w:val="00653501"/>
    <w:rsid w:val="006548B7"/>
    <w:rsid w:val="00654B18"/>
    <w:rsid w:val="00654B3B"/>
    <w:rsid w:val="00656882"/>
    <w:rsid w:val="00657061"/>
    <w:rsid w:val="00657363"/>
    <w:rsid w:val="00657D18"/>
    <w:rsid w:val="00657DBD"/>
    <w:rsid w:val="00660ACE"/>
    <w:rsid w:val="00660C9C"/>
    <w:rsid w:val="00660F53"/>
    <w:rsid w:val="00660F9F"/>
    <w:rsid w:val="00661070"/>
    <w:rsid w:val="00662343"/>
    <w:rsid w:val="00663754"/>
    <w:rsid w:val="00663C57"/>
    <w:rsid w:val="006640A0"/>
    <w:rsid w:val="006644F2"/>
    <w:rsid w:val="00664804"/>
    <w:rsid w:val="0066483B"/>
    <w:rsid w:val="00664CCC"/>
    <w:rsid w:val="00665241"/>
    <w:rsid w:val="00665C03"/>
    <w:rsid w:val="00665FC2"/>
    <w:rsid w:val="00666118"/>
    <w:rsid w:val="00666D82"/>
    <w:rsid w:val="00667A90"/>
    <w:rsid w:val="0067069C"/>
    <w:rsid w:val="00670C29"/>
    <w:rsid w:val="006719E9"/>
    <w:rsid w:val="00671F29"/>
    <w:rsid w:val="0067205A"/>
    <w:rsid w:val="00672224"/>
    <w:rsid w:val="00672466"/>
    <w:rsid w:val="00672638"/>
    <w:rsid w:val="0067297A"/>
    <w:rsid w:val="0067305F"/>
    <w:rsid w:val="006733E2"/>
    <w:rsid w:val="00673409"/>
    <w:rsid w:val="00673BA7"/>
    <w:rsid w:val="00673E73"/>
    <w:rsid w:val="00673E88"/>
    <w:rsid w:val="00674EFF"/>
    <w:rsid w:val="00675EF1"/>
    <w:rsid w:val="0067634E"/>
    <w:rsid w:val="0067667D"/>
    <w:rsid w:val="0067737F"/>
    <w:rsid w:val="006776A1"/>
    <w:rsid w:val="00677D44"/>
    <w:rsid w:val="00680308"/>
    <w:rsid w:val="006803B9"/>
    <w:rsid w:val="006813E4"/>
    <w:rsid w:val="00681924"/>
    <w:rsid w:val="0068276E"/>
    <w:rsid w:val="00683136"/>
    <w:rsid w:val="00683DBF"/>
    <w:rsid w:val="00683E42"/>
    <w:rsid w:val="00683F3E"/>
    <w:rsid w:val="0068429C"/>
    <w:rsid w:val="0068504F"/>
    <w:rsid w:val="00685816"/>
    <w:rsid w:val="00685AA0"/>
    <w:rsid w:val="006860C6"/>
    <w:rsid w:val="006861D2"/>
    <w:rsid w:val="00686201"/>
    <w:rsid w:val="00687476"/>
    <w:rsid w:val="006875F9"/>
    <w:rsid w:val="006877A2"/>
    <w:rsid w:val="00687873"/>
    <w:rsid w:val="00690307"/>
    <w:rsid w:val="0069038E"/>
    <w:rsid w:val="00690D79"/>
    <w:rsid w:val="00690EB5"/>
    <w:rsid w:val="006925B5"/>
    <w:rsid w:val="00692817"/>
    <w:rsid w:val="0069501E"/>
    <w:rsid w:val="00695F20"/>
    <w:rsid w:val="006969AB"/>
    <w:rsid w:val="006976B8"/>
    <w:rsid w:val="00697AF5"/>
    <w:rsid w:val="006A0739"/>
    <w:rsid w:val="006A0C8B"/>
    <w:rsid w:val="006A16CB"/>
    <w:rsid w:val="006A197F"/>
    <w:rsid w:val="006A1D74"/>
    <w:rsid w:val="006A2E26"/>
    <w:rsid w:val="006A3117"/>
    <w:rsid w:val="006A375A"/>
    <w:rsid w:val="006A3A0E"/>
    <w:rsid w:val="006A3EB3"/>
    <w:rsid w:val="006A481A"/>
    <w:rsid w:val="006A4F60"/>
    <w:rsid w:val="006A503E"/>
    <w:rsid w:val="006A59BC"/>
    <w:rsid w:val="006A67EB"/>
    <w:rsid w:val="006A6A83"/>
    <w:rsid w:val="006A6DB7"/>
    <w:rsid w:val="006A74E7"/>
    <w:rsid w:val="006A7A77"/>
    <w:rsid w:val="006A7F86"/>
    <w:rsid w:val="006B000F"/>
    <w:rsid w:val="006B06F0"/>
    <w:rsid w:val="006B3E09"/>
    <w:rsid w:val="006B410C"/>
    <w:rsid w:val="006B48EC"/>
    <w:rsid w:val="006B5576"/>
    <w:rsid w:val="006B5958"/>
    <w:rsid w:val="006B65F1"/>
    <w:rsid w:val="006B743E"/>
    <w:rsid w:val="006B7753"/>
    <w:rsid w:val="006C0178"/>
    <w:rsid w:val="006C063A"/>
    <w:rsid w:val="006C06F9"/>
    <w:rsid w:val="006C1785"/>
    <w:rsid w:val="006C1E0F"/>
    <w:rsid w:val="006C1FA8"/>
    <w:rsid w:val="006C2058"/>
    <w:rsid w:val="006C29CB"/>
    <w:rsid w:val="006C2A7C"/>
    <w:rsid w:val="006C2C97"/>
    <w:rsid w:val="006C3892"/>
    <w:rsid w:val="006C39F0"/>
    <w:rsid w:val="006C3C41"/>
    <w:rsid w:val="006C3D7A"/>
    <w:rsid w:val="006C419C"/>
    <w:rsid w:val="006C4424"/>
    <w:rsid w:val="006C5330"/>
    <w:rsid w:val="006C5695"/>
    <w:rsid w:val="006C6E5B"/>
    <w:rsid w:val="006C78FA"/>
    <w:rsid w:val="006C7F20"/>
    <w:rsid w:val="006D045F"/>
    <w:rsid w:val="006D0DEB"/>
    <w:rsid w:val="006D1CE0"/>
    <w:rsid w:val="006D2474"/>
    <w:rsid w:val="006D2A92"/>
    <w:rsid w:val="006D3213"/>
    <w:rsid w:val="006D3377"/>
    <w:rsid w:val="006D3E5E"/>
    <w:rsid w:val="006D4C00"/>
    <w:rsid w:val="006D5362"/>
    <w:rsid w:val="006D5804"/>
    <w:rsid w:val="006D59FD"/>
    <w:rsid w:val="006D618E"/>
    <w:rsid w:val="006D6571"/>
    <w:rsid w:val="006D6A34"/>
    <w:rsid w:val="006D6ABF"/>
    <w:rsid w:val="006D6DCA"/>
    <w:rsid w:val="006E0CCF"/>
    <w:rsid w:val="006E0D8D"/>
    <w:rsid w:val="006E1588"/>
    <w:rsid w:val="006E181A"/>
    <w:rsid w:val="006E21CA"/>
    <w:rsid w:val="006E253F"/>
    <w:rsid w:val="006E2A5A"/>
    <w:rsid w:val="006E2D44"/>
    <w:rsid w:val="006E39A4"/>
    <w:rsid w:val="006E3B80"/>
    <w:rsid w:val="006E47CA"/>
    <w:rsid w:val="006E5DB1"/>
    <w:rsid w:val="006E753D"/>
    <w:rsid w:val="006F1015"/>
    <w:rsid w:val="006F14CD"/>
    <w:rsid w:val="006F1B83"/>
    <w:rsid w:val="006F2776"/>
    <w:rsid w:val="006F36A8"/>
    <w:rsid w:val="006F3DD4"/>
    <w:rsid w:val="006F67F7"/>
    <w:rsid w:val="006F6A41"/>
    <w:rsid w:val="006F6E4C"/>
    <w:rsid w:val="006F6E9D"/>
    <w:rsid w:val="006F73E8"/>
    <w:rsid w:val="006F7ED7"/>
    <w:rsid w:val="007001C5"/>
    <w:rsid w:val="00700354"/>
    <w:rsid w:val="007005EE"/>
    <w:rsid w:val="007008F1"/>
    <w:rsid w:val="00702323"/>
    <w:rsid w:val="007027DC"/>
    <w:rsid w:val="00702CA2"/>
    <w:rsid w:val="00703B09"/>
    <w:rsid w:val="00703C51"/>
    <w:rsid w:val="0070436D"/>
    <w:rsid w:val="007045BD"/>
    <w:rsid w:val="0070496F"/>
    <w:rsid w:val="00705766"/>
    <w:rsid w:val="007058A1"/>
    <w:rsid w:val="00705DA5"/>
    <w:rsid w:val="007068FA"/>
    <w:rsid w:val="00706960"/>
    <w:rsid w:val="00707F50"/>
    <w:rsid w:val="0071005E"/>
    <w:rsid w:val="00710106"/>
    <w:rsid w:val="007113EB"/>
    <w:rsid w:val="00711472"/>
    <w:rsid w:val="0071170F"/>
    <w:rsid w:val="007119CB"/>
    <w:rsid w:val="00711E05"/>
    <w:rsid w:val="007121E9"/>
    <w:rsid w:val="007122F0"/>
    <w:rsid w:val="0071245A"/>
    <w:rsid w:val="00712EA4"/>
    <w:rsid w:val="0071493D"/>
    <w:rsid w:val="00714DE0"/>
    <w:rsid w:val="00715148"/>
    <w:rsid w:val="007164A7"/>
    <w:rsid w:val="00716DFF"/>
    <w:rsid w:val="00717AC6"/>
    <w:rsid w:val="00717BD3"/>
    <w:rsid w:val="00720C99"/>
    <w:rsid w:val="007211EC"/>
    <w:rsid w:val="00721A60"/>
    <w:rsid w:val="007220CF"/>
    <w:rsid w:val="00722D1E"/>
    <w:rsid w:val="00722D21"/>
    <w:rsid w:val="007230C5"/>
    <w:rsid w:val="00723821"/>
    <w:rsid w:val="00723D4E"/>
    <w:rsid w:val="00724942"/>
    <w:rsid w:val="00724DDB"/>
    <w:rsid w:val="00725CED"/>
    <w:rsid w:val="00727112"/>
    <w:rsid w:val="00727341"/>
    <w:rsid w:val="00727E1D"/>
    <w:rsid w:val="00730436"/>
    <w:rsid w:val="00730C8D"/>
    <w:rsid w:val="00730CE2"/>
    <w:rsid w:val="0073301F"/>
    <w:rsid w:val="00734913"/>
    <w:rsid w:val="00734AC1"/>
    <w:rsid w:val="00734C35"/>
    <w:rsid w:val="00734F1A"/>
    <w:rsid w:val="00734F8F"/>
    <w:rsid w:val="007358F9"/>
    <w:rsid w:val="00736065"/>
    <w:rsid w:val="00736A5C"/>
    <w:rsid w:val="00736C8F"/>
    <w:rsid w:val="0074006F"/>
    <w:rsid w:val="0074075B"/>
    <w:rsid w:val="00740CC1"/>
    <w:rsid w:val="00741D75"/>
    <w:rsid w:val="007421CA"/>
    <w:rsid w:val="0074323D"/>
    <w:rsid w:val="00745DA8"/>
    <w:rsid w:val="0074621F"/>
    <w:rsid w:val="007463FB"/>
    <w:rsid w:val="00746578"/>
    <w:rsid w:val="0074687F"/>
    <w:rsid w:val="007476B9"/>
    <w:rsid w:val="007513CD"/>
    <w:rsid w:val="00751B3A"/>
    <w:rsid w:val="00751F14"/>
    <w:rsid w:val="0075228A"/>
    <w:rsid w:val="00752D8F"/>
    <w:rsid w:val="00753B45"/>
    <w:rsid w:val="00753E61"/>
    <w:rsid w:val="007546E8"/>
    <w:rsid w:val="007548FA"/>
    <w:rsid w:val="007555B8"/>
    <w:rsid w:val="007556BA"/>
    <w:rsid w:val="00755D22"/>
    <w:rsid w:val="00756323"/>
    <w:rsid w:val="00756FDB"/>
    <w:rsid w:val="007571C4"/>
    <w:rsid w:val="00760099"/>
    <w:rsid w:val="0076022C"/>
    <w:rsid w:val="007603CB"/>
    <w:rsid w:val="007603D9"/>
    <w:rsid w:val="0076096A"/>
    <w:rsid w:val="00760E8D"/>
    <w:rsid w:val="00761266"/>
    <w:rsid w:val="0076196C"/>
    <w:rsid w:val="00762C0B"/>
    <w:rsid w:val="00763C7C"/>
    <w:rsid w:val="00763F94"/>
    <w:rsid w:val="00765B28"/>
    <w:rsid w:val="00765C25"/>
    <w:rsid w:val="007667C9"/>
    <w:rsid w:val="007667EB"/>
    <w:rsid w:val="00766B1A"/>
    <w:rsid w:val="00766DFE"/>
    <w:rsid w:val="00767C65"/>
    <w:rsid w:val="007702D2"/>
    <w:rsid w:val="0077173C"/>
    <w:rsid w:val="00771B5A"/>
    <w:rsid w:val="00772027"/>
    <w:rsid w:val="0077249C"/>
    <w:rsid w:val="00772B7A"/>
    <w:rsid w:val="0077392B"/>
    <w:rsid w:val="0077578A"/>
    <w:rsid w:val="0077584D"/>
    <w:rsid w:val="00775A56"/>
    <w:rsid w:val="007773EF"/>
    <w:rsid w:val="0077797F"/>
    <w:rsid w:val="00780F25"/>
    <w:rsid w:val="007811CC"/>
    <w:rsid w:val="00782663"/>
    <w:rsid w:val="00782D30"/>
    <w:rsid w:val="00782DDC"/>
    <w:rsid w:val="00783B46"/>
    <w:rsid w:val="00784312"/>
    <w:rsid w:val="00784800"/>
    <w:rsid w:val="007865E3"/>
    <w:rsid w:val="007866EA"/>
    <w:rsid w:val="0078680C"/>
    <w:rsid w:val="007868A8"/>
    <w:rsid w:val="00786A15"/>
    <w:rsid w:val="007876AC"/>
    <w:rsid w:val="007877B0"/>
    <w:rsid w:val="00787899"/>
    <w:rsid w:val="00787AD6"/>
    <w:rsid w:val="00787C09"/>
    <w:rsid w:val="00790157"/>
    <w:rsid w:val="007901ED"/>
    <w:rsid w:val="007903F5"/>
    <w:rsid w:val="007914E4"/>
    <w:rsid w:val="007914F3"/>
    <w:rsid w:val="007918BE"/>
    <w:rsid w:val="00791D1F"/>
    <w:rsid w:val="00791E39"/>
    <w:rsid w:val="00791F2A"/>
    <w:rsid w:val="0079234B"/>
    <w:rsid w:val="00792549"/>
    <w:rsid w:val="007926D8"/>
    <w:rsid w:val="00792720"/>
    <w:rsid w:val="00792BCC"/>
    <w:rsid w:val="00792C44"/>
    <w:rsid w:val="0079373D"/>
    <w:rsid w:val="00794BC4"/>
    <w:rsid w:val="00794F1E"/>
    <w:rsid w:val="0079538C"/>
    <w:rsid w:val="007957FB"/>
    <w:rsid w:val="00795C50"/>
    <w:rsid w:val="00796C85"/>
    <w:rsid w:val="00796F2B"/>
    <w:rsid w:val="00797A9F"/>
    <w:rsid w:val="00797CA7"/>
    <w:rsid w:val="007A098E"/>
    <w:rsid w:val="007A0CF9"/>
    <w:rsid w:val="007A1009"/>
    <w:rsid w:val="007A149D"/>
    <w:rsid w:val="007A1B6A"/>
    <w:rsid w:val="007A1BF5"/>
    <w:rsid w:val="007A32D9"/>
    <w:rsid w:val="007A5765"/>
    <w:rsid w:val="007A5888"/>
    <w:rsid w:val="007A5B89"/>
    <w:rsid w:val="007A77FC"/>
    <w:rsid w:val="007B058E"/>
    <w:rsid w:val="007B0864"/>
    <w:rsid w:val="007B0E05"/>
    <w:rsid w:val="007B10ED"/>
    <w:rsid w:val="007B22C5"/>
    <w:rsid w:val="007B2329"/>
    <w:rsid w:val="007B2BDF"/>
    <w:rsid w:val="007B45CA"/>
    <w:rsid w:val="007B471D"/>
    <w:rsid w:val="007B53D9"/>
    <w:rsid w:val="007B5DB4"/>
    <w:rsid w:val="007B5F5C"/>
    <w:rsid w:val="007C0360"/>
    <w:rsid w:val="007C0795"/>
    <w:rsid w:val="007C13AC"/>
    <w:rsid w:val="007C14AD"/>
    <w:rsid w:val="007C172D"/>
    <w:rsid w:val="007C1A50"/>
    <w:rsid w:val="007C1F34"/>
    <w:rsid w:val="007C272E"/>
    <w:rsid w:val="007C29A6"/>
    <w:rsid w:val="007C2CDE"/>
    <w:rsid w:val="007C3BE7"/>
    <w:rsid w:val="007C40A3"/>
    <w:rsid w:val="007C4476"/>
    <w:rsid w:val="007C6405"/>
    <w:rsid w:val="007C6C61"/>
    <w:rsid w:val="007C7DC7"/>
    <w:rsid w:val="007D06EC"/>
    <w:rsid w:val="007D083C"/>
    <w:rsid w:val="007D088C"/>
    <w:rsid w:val="007D08BB"/>
    <w:rsid w:val="007D09C8"/>
    <w:rsid w:val="007D1085"/>
    <w:rsid w:val="007D18E1"/>
    <w:rsid w:val="007D1926"/>
    <w:rsid w:val="007D1C4A"/>
    <w:rsid w:val="007D21CD"/>
    <w:rsid w:val="007D260F"/>
    <w:rsid w:val="007D3668"/>
    <w:rsid w:val="007D3C15"/>
    <w:rsid w:val="007D4377"/>
    <w:rsid w:val="007D4D44"/>
    <w:rsid w:val="007D50FF"/>
    <w:rsid w:val="007D58A9"/>
    <w:rsid w:val="007D6B5D"/>
    <w:rsid w:val="007D6EC7"/>
    <w:rsid w:val="007D7183"/>
    <w:rsid w:val="007D7381"/>
    <w:rsid w:val="007D7CB2"/>
    <w:rsid w:val="007D7FFC"/>
    <w:rsid w:val="007E21DF"/>
    <w:rsid w:val="007E2920"/>
    <w:rsid w:val="007E40C8"/>
    <w:rsid w:val="007E41CB"/>
    <w:rsid w:val="007E53ED"/>
    <w:rsid w:val="007E5479"/>
    <w:rsid w:val="007E5F8E"/>
    <w:rsid w:val="007E6033"/>
    <w:rsid w:val="007E611A"/>
    <w:rsid w:val="007E611D"/>
    <w:rsid w:val="007E74C5"/>
    <w:rsid w:val="007E79A4"/>
    <w:rsid w:val="007E7EE5"/>
    <w:rsid w:val="007F072E"/>
    <w:rsid w:val="007F0A68"/>
    <w:rsid w:val="007F170B"/>
    <w:rsid w:val="007F2112"/>
    <w:rsid w:val="007F2366"/>
    <w:rsid w:val="007F2F44"/>
    <w:rsid w:val="007F55DB"/>
    <w:rsid w:val="007F5C48"/>
    <w:rsid w:val="007F6EC7"/>
    <w:rsid w:val="007F71A1"/>
    <w:rsid w:val="007F75A8"/>
    <w:rsid w:val="007F7EA7"/>
    <w:rsid w:val="00800183"/>
    <w:rsid w:val="008007C7"/>
    <w:rsid w:val="008014FA"/>
    <w:rsid w:val="0080186A"/>
    <w:rsid w:val="008029D8"/>
    <w:rsid w:val="00802C13"/>
    <w:rsid w:val="00802FC5"/>
    <w:rsid w:val="00803E94"/>
    <w:rsid w:val="008051EC"/>
    <w:rsid w:val="00805DF7"/>
    <w:rsid w:val="00806590"/>
    <w:rsid w:val="00806EF1"/>
    <w:rsid w:val="0080711C"/>
    <w:rsid w:val="00807226"/>
    <w:rsid w:val="0080746C"/>
    <w:rsid w:val="008077DC"/>
    <w:rsid w:val="00807B3A"/>
    <w:rsid w:val="00810087"/>
    <w:rsid w:val="0081078F"/>
    <w:rsid w:val="00811069"/>
    <w:rsid w:val="008114A3"/>
    <w:rsid w:val="008117FD"/>
    <w:rsid w:val="00811D50"/>
    <w:rsid w:val="00812782"/>
    <w:rsid w:val="008133E3"/>
    <w:rsid w:val="008138C1"/>
    <w:rsid w:val="008143CA"/>
    <w:rsid w:val="0081504E"/>
    <w:rsid w:val="00815B03"/>
    <w:rsid w:val="00815DA5"/>
    <w:rsid w:val="00815E1E"/>
    <w:rsid w:val="00816255"/>
    <w:rsid w:val="008169FA"/>
    <w:rsid w:val="00816B48"/>
    <w:rsid w:val="00816CD6"/>
    <w:rsid w:val="00816D7F"/>
    <w:rsid w:val="008173DB"/>
    <w:rsid w:val="00817705"/>
    <w:rsid w:val="00817906"/>
    <w:rsid w:val="008204A2"/>
    <w:rsid w:val="008208CB"/>
    <w:rsid w:val="00820B60"/>
    <w:rsid w:val="00820F4C"/>
    <w:rsid w:val="00821363"/>
    <w:rsid w:val="00822070"/>
    <w:rsid w:val="00822142"/>
    <w:rsid w:val="00822EA3"/>
    <w:rsid w:val="00823EB1"/>
    <w:rsid w:val="0082437A"/>
    <w:rsid w:val="00825FED"/>
    <w:rsid w:val="00826D41"/>
    <w:rsid w:val="008277FA"/>
    <w:rsid w:val="00827D7C"/>
    <w:rsid w:val="00830ACB"/>
    <w:rsid w:val="0083127F"/>
    <w:rsid w:val="008312B9"/>
    <w:rsid w:val="00831EDC"/>
    <w:rsid w:val="00832700"/>
    <w:rsid w:val="00832898"/>
    <w:rsid w:val="00833187"/>
    <w:rsid w:val="008331AD"/>
    <w:rsid w:val="008338D8"/>
    <w:rsid w:val="0083508D"/>
    <w:rsid w:val="00835499"/>
    <w:rsid w:val="0083556A"/>
    <w:rsid w:val="008357AF"/>
    <w:rsid w:val="00835A0A"/>
    <w:rsid w:val="00835ECD"/>
    <w:rsid w:val="008369E5"/>
    <w:rsid w:val="008377E3"/>
    <w:rsid w:val="008378E7"/>
    <w:rsid w:val="00837F9E"/>
    <w:rsid w:val="0084045A"/>
    <w:rsid w:val="00840667"/>
    <w:rsid w:val="008419BC"/>
    <w:rsid w:val="00841B07"/>
    <w:rsid w:val="00842C5E"/>
    <w:rsid w:val="00844345"/>
    <w:rsid w:val="0084449A"/>
    <w:rsid w:val="008449AF"/>
    <w:rsid w:val="00844E49"/>
    <w:rsid w:val="008459EE"/>
    <w:rsid w:val="00846BF5"/>
    <w:rsid w:val="008479E5"/>
    <w:rsid w:val="00850365"/>
    <w:rsid w:val="00850566"/>
    <w:rsid w:val="008509F8"/>
    <w:rsid w:val="00851B36"/>
    <w:rsid w:val="00852273"/>
    <w:rsid w:val="00852B3C"/>
    <w:rsid w:val="008530B5"/>
    <w:rsid w:val="008532E6"/>
    <w:rsid w:val="008536D9"/>
    <w:rsid w:val="008537D8"/>
    <w:rsid w:val="00853FF2"/>
    <w:rsid w:val="00854221"/>
    <w:rsid w:val="008549DA"/>
    <w:rsid w:val="00854ECD"/>
    <w:rsid w:val="00855910"/>
    <w:rsid w:val="00855B3D"/>
    <w:rsid w:val="0085795D"/>
    <w:rsid w:val="008603EC"/>
    <w:rsid w:val="008606F2"/>
    <w:rsid w:val="00860DF1"/>
    <w:rsid w:val="00861540"/>
    <w:rsid w:val="008618DE"/>
    <w:rsid w:val="00861DFF"/>
    <w:rsid w:val="008621DD"/>
    <w:rsid w:val="0086233D"/>
    <w:rsid w:val="00862936"/>
    <w:rsid w:val="008629B3"/>
    <w:rsid w:val="0086303F"/>
    <w:rsid w:val="00863B36"/>
    <w:rsid w:val="008648AF"/>
    <w:rsid w:val="00866478"/>
    <w:rsid w:val="0086745D"/>
    <w:rsid w:val="00867846"/>
    <w:rsid w:val="0087064E"/>
    <w:rsid w:val="00870BF0"/>
    <w:rsid w:val="008711D6"/>
    <w:rsid w:val="008716D8"/>
    <w:rsid w:val="00871791"/>
    <w:rsid w:val="008717CE"/>
    <w:rsid w:val="00872AF7"/>
    <w:rsid w:val="00872DA8"/>
    <w:rsid w:val="0087408A"/>
    <w:rsid w:val="00875470"/>
    <w:rsid w:val="00875ABA"/>
    <w:rsid w:val="00875C88"/>
    <w:rsid w:val="008771D6"/>
    <w:rsid w:val="008776B0"/>
    <w:rsid w:val="00877F92"/>
    <w:rsid w:val="0088012D"/>
    <w:rsid w:val="00880254"/>
    <w:rsid w:val="0088083F"/>
    <w:rsid w:val="00880858"/>
    <w:rsid w:val="00880D64"/>
    <w:rsid w:val="00880D9E"/>
    <w:rsid w:val="00880FBB"/>
    <w:rsid w:val="00881C47"/>
    <w:rsid w:val="00881DA0"/>
    <w:rsid w:val="00882586"/>
    <w:rsid w:val="008829E3"/>
    <w:rsid w:val="008831D9"/>
    <w:rsid w:val="00883883"/>
    <w:rsid w:val="00883E1F"/>
    <w:rsid w:val="00884237"/>
    <w:rsid w:val="00884EDD"/>
    <w:rsid w:val="008851AC"/>
    <w:rsid w:val="00886DEF"/>
    <w:rsid w:val="00887583"/>
    <w:rsid w:val="00887708"/>
    <w:rsid w:val="0088783B"/>
    <w:rsid w:val="00887BE4"/>
    <w:rsid w:val="00887DDA"/>
    <w:rsid w:val="00890CB2"/>
    <w:rsid w:val="008912E0"/>
    <w:rsid w:val="00891445"/>
    <w:rsid w:val="0089153D"/>
    <w:rsid w:val="00891AE0"/>
    <w:rsid w:val="00892259"/>
    <w:rsid w:val="00892781"/>
    <w:rsid w:val="00893604"/>
    <w:rsid w:val="008937C5"/>
    <w:rsid w:val="008939BF"/>
    <w:rsid w:val="00893FCA"/>
    <w:rsid w:val="00895A28"/>
    <w:rsid w:val="00897183"/>
    <w:rsid w:val="008A1B17"/>
    <w:rsid w:val="008A2528"/>
    <w:rsid w:val="008A2992"/>
    <w:rsid w:val="008A2E78"/>
    <w:rsid w:val="008A3647"/>
    <w:rsid w:val="008A37BD"/>
    <w:rsid w:val="008A4CB5"/>
    <w:rsid w:val="008A5AFD"/>
    <w:rsid w:val="008A6645"/>
    <w:rsid w:val="008A6CD4"/>
    <w:rsid w:val="008A7221"/>
    <w:rsid w:val="008A788A"/>
    <w:rsid w:val="008A7A9A"/>
    <w:rsid w:val="008A7AE9"/>
    <w:rsid w:val="008B0722"/>
    <w:rsid w:val="008B1164"/>
    <w:rsid w:val="008B309B"/>
    <w:rsid w:val="008B47B4"/>
    <w:rsid w:val="008B4B23"/>
    <w:rsid w:val="008B5396"/>
    <w:rsid w:val="008B581F"/>
    <w:rsid w:val="008B624E"/>
    <w:rsid w:val="008B6663"/>
    <w:rsid w:val="008B66F7"/>
    <w:rsid w:val="008B718C"/>
    <w:rsid w:val="008B7949"/>
    <w:rsid w:val="008C03C0"/>
    <w:rsid w:val="008C0FD0"/>
    <w:rsid w:val="008C1468"/>
    <w:rsid w:val="008C1A82"/>
    <w:rsid w:val="008C1EFF"/>
    <w:rsid w:val="008C30EA"/>
    <w:rsid w:val="008C3418"/>
    <w:rsid w:val="008C3CCA"/>
    <w:rsid w:val="008C3FBC"/>
    <w:rsid w:val="008C4913"/>
    <w:rsid w:val="008C4AB5"/>
    <w:rsid w:val="008C4B46"/>
    <w:rsid w:val="008C4BE0"/>
    <w:rsid w:val="008C5478"/>
    <w:rsid w:val="008C5623"/>
    <w:rsid w:val="008C57E5"/>
    <w:rsid w:val="008C5AD6"/>
    <w:rsid w:val="008C5D4E"/>
    <w:rsid w:val="008C607E"/>
    <w:rsid w:val="008C704B"/>
    <w:rsid w:val="008C7A4B"/>
    <w:rsid w:val="008C7AF3"/>
    <w:rsid w:val="008D0C05"/>
    <w:rsid w:val="008D32E3"/>
    <w:rsid w:val="008D4031"/>
    <w:rsid w:val="008D48F0"/>
    <w:rsid w:val="008D57AD"/>
    <w:rsid w:val="008D5ADC"/>
    <w:rsid w:val="008D668D"/>
    <w:rsid w:val="008D7103"/>
    <w:rsid w:val="008D71CE"/>
    <w:rsid w:val="008E099E"/>
    <w:rsid w:val="008E09B2"/>
    <w:rsid w:val="008E0E94"/>
    <w:rsid w:val="008E1234"/>
    <w:rsid w:val="008E197A"/>
    <w:rsid w:val="008E1B81"/>
    <w:rsid w:val="008E235C"/>
    <w:rsid w:val="008E3988"/>
    <w:rsid w:val="008E3BBD"/>
    <w:rsid w:val="008E444B"/>
    <w:rsid w:val="008E47C6"/>
    <w:rsid w:val="008E4C45"/>
    <w:rsid w:val="008E5787"/>
    <w:rsid w:val="008E6127"/>
    <w:rsid w:val="008E7204"/>
    <w:rsid w:val="008E75A3"/>
    <w:rsid w:val="008F039B"/>
    <w:rsid w:val="008F0600"/>
    <w:rsid w:val="008F063E"/>
    <w:rsid w:val="008F0931"/>
    <w:rsid w:val="008F1C67"/>
    <w:rsid w:val="008F203F"/>
    <w:rsid w:val="008F238D"/>
    <w:rsid w:val="008F2611"/>
    <w:rsid w:val="008F2A63"/>
    <w:rsid w:val="008F2A85"/>
    <w:rsid w:val="008F3544"/>
    <w:rsid w:val="008F42CB"/>
    <w:rsid w:val="008F42E6"/>
    <w:rsid w:val="008F4312"/>
    <w:rsid w:val="008F4568"/>
    <w:rsid w:val="008F4970"/>
    <w:rsid w:val="008F4DB4"/>
    <w:rsid w:val="008F53BE"/>
    <w:rsid w:val="008F57B7"/>
    <w:rsid w:val="008F6711"/>
    <w:rsid w:val="008F67B2"/>
    <w:rsid w:val="008F6B5A"/>
    <w:rsid w:val="008F731E"/>
    <w:rsid w:val="00900B2F"/>
    <w:rsid w:val="00900BB5"/>
    <w:rsid w:val="00900F6E"/>
    <w:rsid w:val="009014EF"/>
    <w:rsid w:val="00902B42"/>
    <w:rsid w:val="009034F3"/>
    <w:rsid w:val="00903A59"/>
    <w:rsid w:val="00904D91"/>
    <w:rsid w:val="00905004"/>
    <w:rsid w:val="009057D2"/>
    <w:rsid w:val="00905A7F"/>
    <w:rsid w:val="00906247"/>
    <w:rsid w:val="00906272"/>
    <w:rsid w:val="009062C5"/>
    <w:rsid w:val="009064A2"/>
    <w:rsid w:val="00907236"/>
    <w:rsid w:val="00907599"/>
    <w:rsid w:val="00910F8F"/>
    <w:rsid w:val="0091118D"/>
    <w:rsid w:val="00911AC5"/>
    <w:rsid w:val="0091261A"/>
    <w:rsid w:val="0091385F"/>
    <w:rsid w:val="009142A7"/>
    <w:rsid w:val="009142B2"/>
    <w:rsid w:val="00914B92"/>
    <w:rsid w:val="00914C26"/>
    <w:rsid w:val="00915758"/>
    <w:rsid w:val="00915A9B"/>
    <w:rsid w:val="00916C02"/>
    <w:rsid w:val="0091739C"/>
    <w:rsid w:val="00917986"/>
    <w:rsid w:val="00917E88"/>
    <w:rsid w:val="00920173"/>
    <w:rsid w:val="00920677"/>
    <w:rsid w:val="00920771"/>
    <w:rsid w:val="00920C8A"/>
    <w:rsid w:val="009218C5"/>
    <w:rsid w:val="00921E02"/>
    <w:rsid w:val="009220C2"/>
    <w:rsid w:val="009225A7"/>
    <w:rsid w:val="00922F97"/>
    <w:rsid w:val="0092354F"/>
    <w:rsid w:val="009235F0"/>
    <w:rsid w:val="00924800"/>
    <w:rsid w:val="00924D61"/>
    <w:rsid w:val="00925924"/>
    <w:rsid w:val="00925F06"/>
    <w:rsid w:val="00926B5E"/>
    <w:rsid w:val="009278D5"/>
    <w:rsid w:val="00927FEB"/>
    <w:rsid w:val="00930436"/>
    <w:rsid w:val="009307B0"/>
    <w:rsid w:val="00930EC3"/>
    <w:rsid w:val="00930FD3"/>
    <w:rsid w:val="00931775"/>
    <w:rsid w:val="009320E2"/>
    <w:rsid w:val="0093219C"/>
    <w:rsid w:val="00932689"/>
    <w:rsid w:val="00932F94"/>
    <w:rsid w:val="00933E87"/>
    <w:rsid w:val="00934380"/>
    <w:rsid w:val="00934BB2"/>
    <w:rsid w:val="009362D1"/>
    <w:rsid w:val="009369B4"/>
    <w:rsid w:val="00936CC2"/>
    <w:rsid w:val="00936D66"/>
    <w:rsid w:val="0093765A"/>
    <w:rsid w:val="0094033A"/>
    <w:rsid w:val="0094091B"/>
    <w:rsid w:val="009409F4"/>
    <w:rsid w:val="00940EA4"/>
    <w:rsid w:val="00941581"/>
    <w:rsid w:val="009417CC"/>
    <w:rsid w:val="00941A27"/>
    <w:rsid w:val="00942C1F"/>
    <w:rsid w:val="00943027"/>
    <w:rsid w:val="00943885"/>
    <w:rsid w:val="009441DB"/>
    <w:rsid w:val="00944591"/>
    <w:rsid w:val="00944CAA"/>
    <w:rsid w:val="00944EF3"/>
    <w:rsid w:val="009459D6"/>
    <w:rsid w:val="00945D55"/>
    <w:rsid w:val="009460BB"/>
    <w:rsid w:val="00946444"/>
    <w:rsid w:val="0094736E"/>
    <w:rsid w:val="00947B05"/>
    <w:rsid w:val="00947EDB"/>
    <w:rsid w:val="00947FF8"/>
    <w:rsid w:val="00951026"/>
    <w:rsid w:val="0095165A"/>
    <w:rsid w:val="00951CE8"/>
    <w:rsid w:val="00951EA2"/>
    <w:rsid w:val="00952D70"/>
    <w:rsid w:val="00953565"/>
    <w:rsid w:val="00953F50"/>
    <w:rsid w:val="00954C90"/>
    <w:rsid w:val="009555CA"/>
    <w:rsid w:val="00955A8E"/>
    <w:rsid w:val="00955CB6"/>
    <w:rsid w:val="00956987"/>
    <w:rsid w:val="0095758E"/>
    <w:rsid w:val="009577AA"/>
    <w:rsid w:val="00957831"/>
    <w:rsid w:val="00957E42"/>
    <w:rsid w:val="009600C1"/>
    <w:rsid w:val="00960299"/>
    <w:rsid w:val="00961347"/>
    <w:rsid w:val="00961527"/>
    <w:rsid w:val="00961814"/>
    <w:rsid w:val="00961A79"/>
    <w:rsid w:val="00961F6B"/>
    <w:rsid w:val="00962377"/>
    <w:rsid w:val="00962433"/>
    <w:rsid w:val="00962886"/>
    <w:rsid w:val="00963507"/>
    <w:rsid w:val="00963936"/>
    <w:rsid w:val="00963B87"/>
    <w:rsid w:val="00963CC8"/>
    <w:rsid w:val="00963FD8"/>
    <w:rsid w:val="00964681"/>
    <w:rsid w:val="00965E92"/>
    <w:rsid w:val="009666C0"/>
    <w:rsid w:val="00966A05"/>
    <w:rsid w:val="00966A33"/>
    <w:rsid w:val="00967E22"/>
    <w:rsid w:val="00967E82"/>
    <w:rsid w:val="00967EA4"/>
    <w:rsid w:val="00967FC7"/>
    <w:rsid w:val="009704BC"/>
    <w:rsid w:val="00971352"/>
    <w:rsid w:val="00971962"/>
    <w:rsid w:val="009723A1"/>
    <w:rsid w:val="00972697"/>
    <w:rsid w:val="00972E97"/>
    <w:rsid w:val="00973614"/>
    <w:rsid w:val="009738AD"/>
    <w:rsid w:val="00973CC2"/>
    <w:rsid w:val="009741CA"/>
    <w:rsid w:val="009742AB"/>
    <w:rsid w:val="009742D1"/>
    <w:rsid w:val="009749B1"/>
    <w:rsid w:val="00975352"/>
    <w:rsid w:val="00976619"/>
    <w:rsid w:val="009766D4"/>
    <w:rsid w:val="00976C0B"/>
    <w:rsid w:val="0097724C"/>
    <w:rsid w:val="009776BB"/>
    <w:rsid w:val="009778D5"/>
    <w:rsid w:val="009807B7"/>
    <w:rsid w:val="00980866"/>
    <w:rsid w:val="00980D24"/>
    <w:rsid w:val="009813FB"/>
    <w:rsid w:val="00982037"/>
    <w:rsid w:val="009824DF"/>
    <w:rsid w:val="00982C12"/>
    <w:rsid w:val="0098335A"/>
    <w:rsid w:val="0098358E"/>
    <w:rsid w:val="0098405A"/>
    <w:rsid w:val="0098426F"/>
    <w:rsid w:val="009849AC"/>
    <w:rsid w:val="00984C20"/>
    <w:rsid w:val="0098518C"/>
    <w:rsid w:val="0098594A"/>
    <w:rsid w:val="00985CE3"/>
    <w:rsid w:val="009877D2"/>
    <w:rsid w:val="00987845"/>
    <w:rsid w:val="009919FD"/>
    <w:rsid w:val="00991A93"/>
    <w:rsid w:val="009933F3"/>
    <w:rsid w:val="0099406C"/>
    <w:rsid w:val="009948A8"/>
    <w:rsid w:val="009948C1"/>
    <w:rsid w:val="00994D41"/>
    <w:rsid w:val="00996772"/>
    <w:rsid w:val="009970BF"/>
    <w:rsid w:val="00997A7D"/>
    <w:rsid w:val="00997C66"/>
    <w:rsid w:val="009A0062"/>
    <w:rsid w:val="009A0E5E"/>
    <w:rsid w:val="009A0F09"/>
    <w:rsid w:val="009A12F2"/>
    <w:rsid w:val="009A229E"/>
    <w:rsid w:val="009A36A1"/>
    <w:rsid w:val="009A44FA"/>
    <w:rsid w:val="009A4689"/>
    <w:rsid w:val="009A49F5"/>
    <w:rsid w:val="009A68A2"/>
    <w:rsid w:val="009B09CD"/>
    <w:rsid w:val="009B1011"/>
    <w:rsid w:val="009B1471"/>
    <w:rsid w:val="009B18F4"/>
    <w:rsid w:val="009B2086"/>
    <w:rsid w:val="009B2383"/>
    <w:rsid w:val="009B2958"/>
    <w:rsid w:val="009B2B91"/>
    <w:rsid w:val="009B3EC3"/>
    <w:rsid w:val="009B4356"/>
    <w:rsid w:val="009B4445"/>
    <w:rsid w:val="009B462C"/>
    <w:rsid w:val="009B4EE3"/>
    <w:rsid w:val="009B592B"/>
    <w:rsid w:val="009B5A5E"/>
    <w:rsid w:val="009B6297"/>
    <w:rsid w:val="009B6658"/>
    <w:rsid w:val="009B68A6"/>
    <w:rsid w:val="009B6BA2"/>
    <w:rsid w:val="009B6FAB"/>
    <w:rsid w:val="009C0566"/>
    <w:rsid w:val="009C0B29"/>
    <w:rsid w:val="009C1482"/>
    <w:rsid w:val="009C1536"/>
    <w:rsid w:val="009C23A8"/>
    <w:rsid w:val="009C2AC9"/>
    <w:rsid w:val="009C2CEF"/>
    <w:rsid w:val="009C30AA"/>
    <w:rsid w:val="009C40EE"/>
    <w:rsid w:val="009C43D1"/>
    <w:rsid w:val="009C452C"/>
    <w:rsid w:val="009C46A4"/>
    <w:rsid w:val="009C5608"/>
    <w:rsid w:val="009C59A6"/>
    <w:rsid w:val="009C690F"/>
    <w:rsid w:val="009C69CD"/>
    <w:rsid w:val="009C6A52"/>
    <w:rsid w:val="009C6C4B"/>
    <w:rsid w:val="009C6F80"/>
    <w:rsid w:val="009C7CCB"/>
    <w:rsid w:val="009D0A30"/>
    <w:rsid w:val="009D0AB2"/>
    <w:rsid w:val="009D0B96"/>
    <w:rsid w:val="009D0C1F"/>
    <w:rsid w:val="009D0F04"/>
    <w:rsid w:val="009D3276"/>
    <w:rsid w:val="009D345D"/>
    <w:rsid w:val="009D444C"/>
    <w:rsid w:val="009D4525"/>
    <w:rsid w:val="009D473A"/>
    <w:rsid w:val="009D4B14"/>
    <w:rsid w:val="009D5063"/>
    <w:rsid w:val="009D5F93"/>
    <w:rsid w:val="009D65C9"/>
    <w:rsid w:val="009D7395"/>
    <w:rsid w:val="009D7F33"/>
    <w:rsid w:val="009E01EC"/>
    <w:rsid w:val="009E0367"/>
    <w:rsid w:val="009E03F1"/>
    <w:rsid w:val="009E0636"/>
    <w:rsid w:val="009E1169"/>
    <w:rsid w:val="009E1533"/>
    <w:rsid w:val="009E2715"/>
    <w:rsid w:val="009E2785"/>
    <w:rsid w:val="009E4393"/>
    <w:rsid w:val="009E4550"/>
    <w:rsid w:val="009E47EE"/>
    <w:rsid w:val="009E48CC"/>
    <w:rsid w:val="009E4FC5"/>
    <w:rsid w:val="009E575A"/>
    <w:rsid w:val="009E5870"/>
    <w:rsid w:val="009E5CE0"/>
    <w:rsid w:val="009E61C8"/>
    <w:rsid w:val="009E6488"/>
    <w:rsid w:val="009E6A46"/>
    <w:rsid w:val="009F08F6"/>
    <w:rsid w:val="009F0BC8"/>
    <w:rsid w:val="009F0CDB"/>
    <w:rsid w:val="009F27C4"/>
    <w:rsid w:val="009F29E6"/>
    <w:rsid w:val="009F2CB6"/>
    <w:rsid w:val="009F39CB"/>
    <w:rsid w:val="009F3F07"/>
    <w:rsid w:val="009F6766"/>
    <w:rsid w:val="009F68C6"/>
    <w:rsid w:val="009F6F5A"/>
    <w:rsid w:val="009F7426"/>
    <w:rsid w:val="009F7A25"/>
    <w:rsid w:val="00A00323"/>
    <w:rsid w:val="00A008F2"/>
    <w:rsid w:val="00A00EE5"/>
    <w:rsid w:val="00A01A62"/>
    <w:rsid w:val="00A02D1F"/>
    <w:rsid w:val="00A031AE"/>
    <w:rsid w:val="00A031BA"/>
    <w:rsid w:val="00A037F8"/>
    <w:rsid w:val="00A03AEF"/>
    <w:rsid w:val="00A03C20"/>
    <w:rsid w:val="00A03E68"/>
    <w:rsid w:val="00A049E2"/>
    <w:rsid w:val="00A05160"/>
    <w:rsid w:val="00A055F0"/>
    <w:rsid w:val="00A05AE8"/>
    <w:rsid w:val="00A05EB9"/>
    <w:rsid w:val="00A06AE1"/>
    <w:rsid w:val="00A070C0"/>
    <w:rsid w:val="00A077D4"/>
    <w:rsid w:val="00A1013E"/>
    <w:rsid w:val="00A1180D"/>
    <w:rsid w:val="00A11D1E"/>
    <w:rsid w:val="00A11EE3"/>
    <w:rsid w:val="00A1204B"/>
    <w:rsid w:val="00A1219B"/>
    <w:rsid w:val="00A13337"/>
    <w:rsid w:val="00A1344B"/>
    <w:rsid w:val="00A13908"/>
    <w:rsid w:val="00A14A67"/>
    <w:rsid w:val="00A16A55"/>
    <w:rsid w:val="00A170C6"/>
    <w:rsid w:val="00A17B98"/>
    <w:rsid w:val="00A20076"/>
    <w:rsid w:val="00A206AD"/>
    <w:rsid w:val="00A2131A"/>
    <w:rsid w:val="00A219A9"/>
    <w:rsid w:val="00A219E7"/>
    <w:rsid w:val="00A21FD2"/>
    <w:rsid w:val="00A22210"/>
    <w:rsid w:val="00A22464"/>
    <w:rsid w:val="00A2290B"/>
    <w:rsid w:val="00A229E4"/>
    <w:rsid w:val="00A23AC0"/>
    <w:rsid w:val="00A2417A"/>
    <w:rsid w:val="00A246C2"/>
    <w:rsid w:val="00A253B4"/>
    <w:rsid w:val="00A256BB"/>
    <w:rsid w:val="00A25965"/>
    <w:rsid w:val="00A26865"/>
    <w:rsid w:val="00A26CEC"/>
    <w:rsid w:val="00A26D8D"/>
    <w:rsid w:val="00A27200"/>
    <w:rsid w:val="00A27692"/>
    <w:rsid w:val="00A277DA"/>
    <w:rsid w:val="00A304FC"/>
    <w:rsid w:val="00A30E36"/>
    <w:rsid w:val="00A315C2"/>
    <w:rsid w:val="00A31643"/>
    <w:rsid w:val="00A32E9D"/>
    <w:rsid w:val="00A33255"/>
    <w:rsid w:val="00A33FD1"/>
    <w:rsid w:val="00A347F5"/>
    <w:rsid w:val="00A3560F"/>
    <w:rsid w:val="00A35D4E"/>
    <w:rsid w:val="00A35DD1"/>
    <w:rsid w:val="00A36DC1"/>
    <w:rsid w:val="00A37391"/>
    <w:rsid w:val="00A40884"/>
    <w:rsid w:val="00A40C89"/>
    <w:rsid w:val="00A4125D"/>
    <w:rsid w:val="00A429D8"/>
    <w:rsid w:val="00A42A42"/>
    <w:rsid w:val="00A42AD3"/>
    <w:rsid w:val="00A42C28"/>
    <w:rsid w:val="00A434B9"/>
    <w:rsid w:val="00A43802"/>
    <w:rsid w:val="00A43B6B"/>
    <w:rsid w:val="00A43F0A"/>
    <w:rsid w:val="00A44A30"/>
    <w:rsid w:val="00A45963"/>
    <w:rsid w:val="00A459B5"/>
    <w:rsid w:val="00A45C7E"/>
    <w:rsid w:val="00A46AF0"/>
    <w:rsid w:val="00A4710E"/>
    <w:rsid w:val="00A4727C"/>
    <w:rsid w:val="00A477E6"/>
    <w:rsid w:val="00A4790E"/>
    <w:rsid w:val="00A47C1B"/>
    <w:rsid w:val="00A508AE"/>
    <w:rsid w:val="00A51BD6"/>
    <w:rsid w:val="00A530A3"/>
    <w:rsid w:val="00A5337D"/>
    <w:rsid w:val="00A535E1"/>
    <w:rsid w:val="00A53739"/>
    <w:rsid w:val="00A544AC"/>
    <w:rsid w:val="00A55079"/>
    <w:rsid w:val="00A5564B"/>
    <w:rsid w:val="00A5789E"/>
    <w:rsid w:val="00A57C2D"/>
    <w:rsid w:val="00A57C37"/>
    <w:rsid w:val="00A57CE8"/>
    <w:rsid w:val="00A609D5"/>
    <w:rsid w:val="00A60B92"/>
    <w:rsid w:val="00A60C82"/>
    <w:rsid w:val="00A6173D"/>
    <w:rsid w:val="00A61877"/>
    <w:rsid w:val="00A61F48"/>
    <w:rsid w:val="00A62DE2"/>
    <w:rsid w:val="00A62EA1"/>
    <w:rsid w:val="00A6389A"/>
    <w:rsid w:val="00A63DC8"/>
    <w:rsid w:val="00A641C6"/>
    <w:rsid w:val="00A642BC"/>
    <w:rsid w:val="00A642FC"/>
    <w:rsid w:val="00A6477D"/>
    <w:rsid w:val="00A65F41"/>
    <w:rsid w:val="00A661F9"/>
    <w:rsid w:val="00A664A1"/>
    <w:rsid w:val="00A6658B"/>
    <w:rsid w:val="00A66C6D"/>
    <w:rsid w:val="00A66CBC"/>
    <w:rsid w:val="00A66FD7"/>
    <w:rsid w:val="00A675B8"/>
    <w:rsid w:val="00A67F5E"/>
    <w:rsid w:val="00A7025D"/>
    <w:rsid w:val="00A70990"/>
    <w:rsid w:val="00A70C5A"/>
    <w:rsid w:val="00A72B84"/>
    <w:rsid w:val="00A7357D"/>
    <w:rsid w:val="00A74E09"/>
    <w:rsid w:val="00A750CC"/>
    <w:rsid w:val="00A75655"/>
    <w:rsid w:val="00A769C3"/>
    <w:rsid w:val="00A809AC"/>
    <w:rsid w:val="00A80BD1"/>
    <w:rsid w:val="00A80E2F"/>
    <w:rsid w:val="00A81018"/>
    <w:rsid w:val="00A828A9"/>
    <w:rsid w:val="00A83026"/>
    <w:rsid w:val="00A83DAD"/>
    <w:rsid w:val="00A841CC"/>
    <w:rsid w:val="00A844CE"/>
    <w:rsid w:val="00A84FE2"/>
    <w:rsid w:val="00A850B3"/>
    <w:rsid w:val="00A85220"/>
    <w:rsid w:val="00A85C4A"/>
    <w:rsid w:val="00A8638F"/>
    <w:rsid w:val="00A869D2"/>
    <w:rsid w:val="00A87258"/>
    <w:rsid w:val="00A87730"/>
    <w:rsid w:val="00A878E8"/>
    <w:rsid w:val="00A87C91"/>
    <w:rsid w:val="00A90385"/>
    <w:rsid w:val="00A908E5"/>
    <w:rsid w:val="00A911C4"/>
    <w:rsid w:val="00A91EAA"/>
    <w:rsid w:val="00A91EC4"/>
    <w:rsid w:val="00A9264B"/>
    <w:rsid w:val="00A93FD4"/>
    <w:rsid w:val="00A94884"/>
    <w:rsid w:val="00A95886"/>
    <w:rsid w:val="00A95E21"/>
    <w:rsid w:val="00A963A4"/>
    <w:rsid w:val="00A96595"/>
    <w:rsid w:val="00A96A5D"/>
    <w:rsid w:val="00A96DCC"/>
    <w:rsid w:val="00A96F28"/>
    <w:rsid w:val="00AA0740"/>
    <w:rsid w:val="00AA0A51"/>
    <w:rsid w:val="00AA162D"/>
    <w:rsid w:val="00AA188F"/>
    <w:rsid w:val="00AA1E1B"/>
    <w:rsid w:val="00AA2A81"/>
    <w:rsid w:val="00AA2B9C"/>
    <w:rsid w:val="00AA3C3D"/>
    <w:rsid w:val="00AA3F33"/>
    <w:rsid w:val="00AA3F98"/>
    <w:rsid w:val="00AA486A"/>
    <w:rsid w:val="00AA4BCC"/>
    <w:rsid w:val="00AA53B0"/>
    <w:rsid w:val="00AA5809"/>
    <w:rsid w:val="00AA5B52"/>
    <w:rsid w:val="00AA63A9"/>
    <w:rsid w:val="00AA6965"/>
    <w:rsid w:val="00AA6F19"/>
    <w:rsid w:val="00AA779E"/>
    <w:rsid w:val="00AA7E07"/>
    <w:rsid w:val="00AB002B"/>
    <w:rsid w:val="00AB0B3D"/>
    <w:rsid w:val="00AB0C6A"/>
    <w:rsid w:val="00AB0FBA"/>
    <w:rsid w:val="00AB1112"/>
    <w:rsid w:val="00AB1607"/>
    <w:rsid w:val="00AB17F6"/>
    <w:rsid w:val="00AB2AF9"/>
    <w:rsid w:val="00AB3570"/>
    <w:rsid w:val="00AB3DCB"/>
    <w:rsid w:val="00AB3F09"/>
    <w:rsid w:val="00AB4292"/>
    <w:rsid w:val="00AB4411"/>
    <w:rsid w:val="00AB4E03"/>
    <w:rsid w:val="00AB4F31"/>
    <w:rsid w:val="00AB5993"/>
    <w:rsid w:val="00AB606F"/>
    <w:rsid w:val="00AC0237"/>
    <w:rsid w:val="00AC14B8"/>
    <w:rsid w:val="00AC1B5C"/>
    <w:rsid w:val="00AC1B7C"/>
    <w:rsid w:val="00AC26DD"/>
    <w:rsid w:val="00AC3A4B"/>
    <w:rsid w:val="00AC3A66"/>
    <w:rsid w:val="00AC439A"/>
    <w:rsid w:val="00AC4CE3"/>
    <w:rsid w:val="00AC60C2"/>
    <w:rsid w:val="00AC6336"/>
    <w:rsid w:val="00AC6454"/>
    <w:rsid w:val="00AC675D"/>
    <w:rsid w:val="00AC76C6"/>
    <w:rsid w:val="00AD039D"/>
    <w:rsid w:val="00AD1A44"/>
    <w:rsid w:val="00AD268D"/>
    <w:rsid w:val="00AD3749"/>
    <w:rsid w:val="00AD3F85"/>
    <w:rsid w:val="00AD4337"/>
    <w:rsid w:val="00AD4A62"/>
    <w:rsid w:val="00AD4F03"/>
    <w:rsid w:val="00AD644E"/>
    <w:rsid w:val="00AD64D8"/>
    <w:rsid w:val="00AD6723"/>
    <w:rsid w:val="00AD6AE6"/>
    <w:rsid w:val="00AD700C"/>
    <w:rsid w:val="00AD72B3"/>
    <w:rsid w:val="00AD7FBD"/>
    <w:rsid w:val="00AE00A6"/>
    <w:rsid w:val="00AE0C80"/>
    <w:rsid w:val="00AE185F"/>
    <w:rsid w:val="00AE1C11"/>
    <w:rsid w:val="00AE23BE"/>
    <w:rsid w:val="00AE43E1"/>
    <w:rsid w:val="00AE4D90"/>
    <w:rsid w:val="00AE4E6B"/>
    <w:rsid w:val="00AE4E8A"/>
    <w:rsid w:val="00AE54EB"/>
    <w:rsid w:val="00AE56A4"/>
    <w:rsid w:val="00AE7BCF"/>
    <w:rsid w:val="00AE7D6D"/>
    <w:rsid w:val="00AF1156"/>
    <w:rsid w:val="00AF1B15"/>
    <w:rsid w:val="00AF1C91"/>
    <w:rsid w:val="00AF1D18"/>
    <w:rsid w:val="00AF34E4"/>
    <w:rsid w:val="00AF46D1"/>
    <w:rsid w:val="00AF476B"/>
    <w:rsid w:val="00AF5F1D"/>
    <w:rsid w:val="00AF5FF7"/>
    <w:rsid w:val="00AF71D8"/>
    <w:rsid w:val="00AF794B"/>
    <w:rsid w:val="00B0051A"/>
    <w:rsid w:val="00B0073C"/>
    <w:rsid w:val="00B01D8F"/>
    <w:rsid w:val="00B020F5"/>
    <w:rsid w:val="00B02558"/>
    <w:rsid w:val="00B02952"/>
    <w:rsid w:val="00B03DB7"/>
    <w:rsid w:val="00B04957"/>
    <w:rsid w:val="00B04CB8"/>
    <w:rsid w:val="00B05405"/>
    <w:rsid w:val="00B05435"/>
    <w:rsid w:val="00B05658"/>
    <w:rsid w:val="00B05B3B"/>
    <w:rsid w:val="00B05C4E"/>
    <w:rsid w:val="00B05F15"/>
    <w:rsid w:val="00B06E86"/>
    <w:rsid w:val="00B07694"/>
    <w:rsid w:val="00B07F24"/>
    <w:rsid w:val="00B116A0"/>
    <w:rsid w:val="00B1178D"/>
    <w:rsid w:val="00B11981"/>
    <w:rsid w:val="00B12087"/>
    <w:rsid w:val="00B13B81"/>
    <w:rsid w:val="00B140DC"/>
    <w:rsid w:val="00B14277"/>
    <w:rsid w:val="00B149C0"/>
    <w:rsid w:val="00B14E17"/>
    <w:rsid w:val="00B14FF1"/>
    <w:rsid w:val="00B15372"/>
    <w:rsid w:val="00B1581A"/>
    <w:rsid w:val="00B16515"/>
    <w:rsid w:val="00B16BD1"/>
    <w:rsid w:val="00B17F46"/>
    <w:rsid w:val="00B20519"/>
    <w:rsid w:val="00B20541"/>
    <w:rsid w:val="00B205C7"/>
    <w:rsid w:val="00B208DA"/>
    <w:rsid w:val="00B20E50"/>
    <w:rsid w:val="00B22C00"/>
    <w:rsid w:val="00B22F18"/>
    <w:rsid w:val="00B2361F"/>
    <w:rsid w:val="00B23C2E"/>
    <w:rsid w:val="00B24C5D"/>
    <w:rsid w:val="00B26572"/>
    <w:rsid w:val="00B2692B"/>
    <w:rsid w:val="00B2718B"/>
    <w:rsid w:val="00B27737"/>
    <w:rsid w:val="00B3030F"/>
    <w:rsid w:val="00B303A0"/>
    <w:rsid w:val="00B3040A"/>
    <w:rsid w:val="00B31399"/>
    <w:rsid w:val="00B33DC4"/>
    <w:rsid w:val="00B34049"/>
    <w:rsid w:val="00B348D8"/>
    <w:rsid w:val="00B34AA1"/>
    <w:rsid w:val="00B350FD"/>
    <w:rsid w:val="00B35ECD"/>
    <w:rsid w:val="00B36EE9"/>
    <w:rsid w:val="00B371CF"/>
    <w:rsid w:val="00B37322"/>
    <w:rsid w:val="00B400C2"/>
    <w:rsid w:val="00B40221"/>
    <w:rsid w:val="00B41ADF"/>
    <w:rsid w:val="00B41C74"/>
    <w:rsid w:val="00B41FC5"/>
    <w:rsid w:val="00B422A1"/>
    <w:rsid w:val="00B42ABD"/>
    <w:rsid w:val="00B447D8"/>
    <w:rsid w:val="00B4574C"/>
    <w:rsid w:val="00B45A5E"/>
    <w:rsid w:val="00B464E8"/>
    <w:rsid w:val="00B4692D"/>
    <w:rsid w:val="00B50AD6"/>
    <w:rsid w:val="00B51003"/>
    <w:rsid w:val="00B51194"/>
    <w:rsid w:val="00B5142C"/>
    <w:rsid w:val="00B51C4E"/>
    <w:rsid w:val="00B52374"/>
    <w:rsid w:val="00B5292B"/>
    <w:rsid w:val="00B535A7"/>
    <w:rsid w:val="00B54904"/>
    <w:rsid w:val="00B5499F"/>
    <w:rsid w:val="00B54B9B"/>
    <w:rsid w:val="00B54BCB"/>
    <w:rsid w:val="00B554D4"/>
    <w:rsid w:val="00B55F47"/>
    <w:rsid w:val="00B56B13"/>
    <w:rsid w:val="00B5710E"/>
    <w:rsid w:val="00B57520"/>
    <w:rsid w:val="00B5766C"/>
    <w:rsid w:val="00B5776D"/>
    <w:rsid w:val="00B57968"/>
    <w:rsid w:val="00B57C88"/>
    <w:rsid w:val="00B57E9D"/>
    <w:rsid w:val="00B57FDC"/>
    <w:rsid w:val="00B60DD2"/>
    <w:rsid w:val="00B6166F"/>
    <w:rsid w:val="00B618E1"/>
    <w:rsid w:val="00B619E2"/>
    <w:rsid w:val="00B62067"/>
    <w:rsid w:val="00B626F0"/>
    <w:rsid w:val="00B6295E"/>
    <w:rsid w:val="00B62B65"/>
    <w:rsid w:val="00B62DA7"/>
    <w:rsid w:val="00B6343C"/>
    <w:rsid w:val="00B636A7"/>
    <w:rsid w:val="00B637F9"/>
    <w:rsid w:val="00B63974"/>
    <w:rsid w:val="00B63977"/>
    <w:rsid w:val="00B63D2B"/>
    <w:rsid w:val="00B63F1C"/>
    <w:rsid w:val="00B6467B"/>
    <w:rsid w:val="00B64DAF"/>
    <w:rsid w:val="00B65285"/>
    <w:rsid w:val="00B65F8D"/>
    <w:rsid w:val="00B661D7"/>
    <w:rsid w:val="00B67DB4"/>
    <w:rsid w:val="00B7006B"/>
    <w:rsid w:val="00B70ACA"/>
    <w:rsid w:val="00B70F13"/>
    <w:rsid w:val="00B712F4"/>
    <w:rsid w:val="00B714BA"/>
    <w:rsid w:val="00B71596"/>
    <w:rsid w:val="00B71CC1"/>
    <w:rsid w:val="00B71E90"/>
    <w:rsid w:val="00B73C63"/>
    <w:rsid w:val="00B73F19"/>
    <w:rsid w:val="00B74E3D"/>
    <w:rsid w:val="00B753D1"/>
    <w:rsid w:val="00B779E0"/>
    <w:rsid w:val="00B77BB8"/>
    <w:rsid w:val="00B80775"/>
    <w:rsid w:val="00B81146"/>
    <w:rsid w:val="00B81706"/>
    <w:rsid w:val="00B8242B"/>
    <w:rsid w:val="00B83455"/>
    <w:rsid w:val="00B834B6"/>
    <w:rsid w:val="00B842A3"/>
    <w:rsid w:val="00B844E8"/>
    <w:rsid w:val="00B84963"/>
    <w:rsid w:val="00B84CC9"/>
    <w:rsid w:val="00B84D7C"/>
    <w:rsid w:val="00B85089"/>
    <w:rsid w:val="00B853C6"/>
    <w:rsid w:val="00B8559C"/>
    <w:rsid w:val="00B855BF"/>
    <w:rsid w:val="00B86E78"/>
    <w:rsid w:val="00B8744F"/>
    <w:rsid w:val="00B8773A"/>
    <w:rsid w:val="00B905D1"/>
    <w:rsid w:val="00B9090C"/>
    <w:rsid w:val="00B90D92"/>
    <w:rsid w:val="00B90E43"/>
    <w:rsid w:val="00B92315"/>
    <w:rsid w:val="00B9235D"/>
    <w:rsid w:val="00B9272C"/>
    <w:rsid w:val="00B936F0"/>
    <w:rsid w:val="00B94A58"/>
    <w:rsid w:val="00B94B98"/>
    <w:rsid w:val="00B94CAC"/>
    <w:rsid w:val="00B952E7"/>
    <w:rsid w:val="00B957CB"/>
    <w:rsid w:val="00B9689E"/>
    <w:rsid w:val="00B968F3"/>
    <w:rsid w:val="00B96C04"/>
    <w:rsid w:val="00B979A3"/>
    <w:rsid w:val="00BA06B3"/>
    <w:rsid w:val="00BA231F"/>
    <w:rsid w:val="00BA32BA"/>
    <w:rsid w:val="00BA32CA"/>
    <w:rsid w:val="00BA3549"/>
    <w:rsid w:val="00BA3DF1"/>
    <w:rsid w:val="00BA477A"/>
    <w:rsid w:val="00BA4797"/>
    <w:rsid w:val="00BA4C89"/>
    <w:rsid w:val="00BA62CE"/>
    <w:rsid w:val="00BA6C7C"/>
    <w:rsid w:val="00BA6D95"/>
    <w:rsid w:val="00BA7016"/>
    <w:rsid w:val="00BA7736"/>
    <w:rsid w:val="00BA787B"/>
    <w:rsid w:val="00BA7987"/>
    <w:rsid w:val="00BA7CE3"/>
    <w:rsid w:val="00BB06E5"/>
    <w:rsid w:val="00BB0EF3"/>
    <w:rsid w:val="00BB14F5"/>
    <w:rsid w:val="00BB1579"/>
    <w:rsid w:val="00BB20F2"/>
    <w:rsid w:val="00BB2903"/>
    <w:rsid w:val="00BB3B86"/>
    <w:rsid w:val="00BB41E5"/>
    <w:rsid w:val="00BB4582"/>
    <w:rsid w:val="00BB45C2"/>
    <w:rsid w:val="00BB5178"/>
    <w:rsid w:val="00BB6044"/>
    <w:rsid w:val="00BB612C"/>
    <w:rsid w:val="00BB6626"/>
    <w:rsid w:val="00BB67AE"/>
    <w:rsid w:val="00BB6C5C"/>
    <w:rsid w:val="00BB6E42"/>
    <w:rsid w:val="00BB728B"/>
    <w:rsid w:val="00BB7702"/>
    <w:rsid w:val="00BB7718"/>
    <w:rsid w:val="00BB7EED"/>
    <w:rsid w:val="00BC049F"/>
    <w:rsid w:val="00BC11E8"/>
    <w:rsid w:val="00BC1B54"/>
    <w:rsid w:val="00BC252B"/>
    <w:rsid w:val="00BC3609"/>
    <w:rsid w:val="00BC465F"/>
    <w:rsid w:val="00BC5480"/>
    <w:rsid w:val="00BC559F"/>
    <w:rsid w:val="00BC5869"/>
    <w:rsid w:val="00BC62F7"/>
    <w:rsid w:val="00BC6B01"/>
    <w:rsid w:val="00BC6E3E"/>
    <w:rsid w:val="00BC757F"/>
    <w:rsid w:val="00BD003A"/>
    <w:rsid w:val="00BD0D37"/>
    <w:rsid w:val="00BD1817"/>
    <w:rsid w:val="00BD1D45"/>
    <w:rsid w:val="00BD2834"/>
    <w:rsid w:val="00BD3099"/>
    <w:rsid w:val="00BD3E62"/>
    <w:rsid w:val="00BD4185"/>
    <w:rsid w:val="00BD4DB5"/>
    <w:rsid w:val="00BD51A9"/>
    <w:rsid w:val="00BD686B"/>
    <w:rsid w:val="00BD73E6"/>
    <w:rsid w:val="00BE13C2"/>
    <w:rsid w:val="00BE1A8C"/>
    <w:rsid w:val="00BE21A9"/>
    <w:rsid w:val="00BE2552"/>
    <w:rsid w:val="00BE263E"/>
    <w:rsid w:val="00BE276D"/>
    <w:rsid w:val="00BE3003"/>
    <w:rsid w:val="00BE31C8"/>
    <w:rsid w:val="00BE3A54"/>
    <w:rsid w:val="00BE3F11"/>
    <w:rsid w:val="00BE4275"/>
    <w:rsid w:val="00BE438D"/>
    <w:rsid w:val="00BE4AD0"/>
    <w:rsid w:val="00BE5032"/>
    <w:rsid w:val="00BE603A"/>
    <w:rsid w:val="00BE63E6"/>
    <w:rsid w:val="00BE6ADE"/>
    <w:rsid w:val="00BE6CB3"/>
    <w:rsid w:val="00BE756E"/>
    <w:rsid w:val="00BE7D3E"/>
    <w:rsid w:val="00BF1357"/>
    <w:rsid w:val="00BF1469"/>
    <w:rsid w:val="00BF162F"/>
    <w:rsid w:val="00BF2436"/>
    <w:rsid w:val="00BF2E2B"/>
    <w:rsid w:val="00BF2F67"/>
    <w:rsid w:val="00BF321B"/>
    <w:rsid w:val="00BF36A4"/>
    <w:rsid w:val="00BF3773"/>
    <w:rsid w:val="00BF3E12"/>
    <w:rsid w:val="00BF3E14"/>
    <w:rsid w:val="00BF3FC2"/>
    <w:rsid w:val="00BF4644"/>
    <w:rsid w:val="00BF4F27"/>
    <w:rsid w:val="00BF6269"/>
    <w:rsid w:val="00BF63AA"/>
    <w:rsid w:val="00BF7CD7"/>
    <w:rsid w:val="00C00D18"/>
    <w:rsid w:val="00C01240"/>
    <w:rsid w:val="00C01FFE"/>
    <w:rsid w:val="00C02C63"/>
    <w:rsid w:val="00C02DD8"/>
    <w:rsid w:val="00C03B8D"/>
    <w:rsid w:val="00C03D63"/>
    <w:rsid w:val="00C0428C"/>
    <w:rsid w:val="00C04532"/>
    <w:rsid w:val="00C05112"/>
    <w:rsid w:val="00C052D3"/>
    <w:rsid w:val="00C05427"/>
    <w:rsid w:val="00C06D1A"/>
    <w:rsid w:val="00C06F4B"/>
    <w:rsid w:val="00C073C0"/>
    <w:rsid w:val="00C078F3"/>
    <w:rsid w:val="00C07FD6"/>
    <w:rsid w:val="00C10ED4"/>
    <w:rsid w:val="00C11262"/>
    <w:rsid w:val="00C11B12"/>
    <w:rsid w:val="00C11B15"/>
    <w:rsid w:val="00C11CDA"/>
    <w:rsid w:val="00C12A01"/>
    <w:rsid w:val="00C12AEB"/>
    <w:rsid w:val="00C13513"/>
    <w:rsid w:val="00C1356B"/>
    <w:rsid w:val="00C151D0"/>
    <w:rsid w:val="00C16388"/>
    <w:rsid w:val="00C16421"/>
    <w:rsid w:val="00C17C1B"/>
    <w:rsid w:val="00C20366"/>
    <w:rsid w:val="00C20FD6"/>
    <w:rsid w:val="00C21841"/>
    <w:rsid w:val="00C21B98"/>
    <w:rsid w:val="00C235C1"/>
    <w:rsid w:val="00C237F5"/>
    <w:rsid w:val="00C23A1F"/>
    <w:rsid w:val="00C23D48"/>
    <w:rsid w:val="00C23DC1"/>
    <w:rsid w:val="00C24241"/>
    <w:rsid w:val="00C247D2"/>
    <w:rsid w:val="00C24A70"/>
    <w:rsid w:val="00C24AB5"/>
    <w:rsid w:val="00C24DF6"/>
    <w:rsid w:val="00C26C88"/>
    <w:rsid w:val="00C27018"/>
    <w:rsid w:val="00C27287"/>
    <w:rsid w:val="00C2732D"/>
    <w:rsid w:val="00C3021E"/>
    <w:rsid w:val="00C31531"/>
    <w:rsid w:val="00C317AA"/>
    <w:rsid w:val="00C31EF2"/>
    <w:rsid w:val="00C325C5"/>
    <w:rsid w:val="00C328F2"/>
    <w:rsid w:val="00C34A7D"/>
    <w:rsid w:val="00C34B1A"/>
    <w:rsid w:val="00C34E6C"/>
    <w:rsid w:val="00C35570"/>
    <w:rsid w:val="00C3581E"/>
    <w:rsid w:val="00C3596F"/>
    <w:rsid w:val="00C35D56"/>
    <w:rsid w:val="00C36247"/>
    <w:rsid w:val="00C3671A"/>
    <w:rsid w:val="00C36B87"/>
    <w:rsid w:val="00C373F2"/>
    <w:rsid w:val="00C40424"/>
    <w:rsid w:val="00C4276C"/>
    <w:rsid w:val="00C4329D"/>
    <w:rsid w:val="00C43374"/>
    <w:rsid w:val="00C44DF6"/>
    <w:rsid w:val="00C450B7"/>
    <w:rsid w:val="00C45A69"/>
    <w:rsid w:val="00C45B28"/>
    <w:rsid w:val="00C462B1"/>
    <w:rsid w:val="00C46538"/>
    <w:rsid w:val="00C46AA2"/>
    <w:rsid w:val="00C46C48"/>
    <w:rsid w:val="00C47885"/>
    <w:rsid w:val="00C47A8D"/>
    <w:rsid w:val="00C5056B"/>
    <w:rsid w:val="00C50BCF"/>
    <w:rsid w:val="00C51A87"/>
    <w:rsid w:val="00C51E3D"/>
    <w:rsid w:val="00C5217A"/>
    <w:rsid w:val="00C52699"/>
    <w:rsid w:val="00C52763"/>
    <w:rsid w:val="00C52DF1"/>
    <w:rsid w:val="00C5413A"/>
    <w:rsid w:val="00C542F0"/>
    <w:rsid w:val="00C55F0E"/>
    <w:rsid w:val="00C5709A"/>
    <w:rsid w:val="00C57CDB"/>
    <w:rsid w:val="00C57F04"/>
    <w:rsid w:val="00C6010D"/>
    <w:rsid w:val="00C60A9B"/>
    <w:rsid w:val="00C60F8E"/>
    <w:rsid w:val="00C6108B"/>
    <w:rsid w:val="00C62D70"/>
    <w:rsid w:val="00C62F58"/>
    <w:rsid w:val="00C633AB"/>
    <w:rsid w:val="00C63405"/>
    <w:rsid w:val="00C637A0"/>
    <w:rsid w:val="00C6522B"/>
    <w:rsid w:val="00C66676"/>
    <w:rsid w:val="00C66832"/>
    <w:rsid w:val="00C66B2F"/>
    <w:rsid w:val="00C66C8A"/>
    <w:rsid w:val="00C7189C"/>
    <w:rsid w:val="00C71C35"/>
    <w:rsid w:val="00C7233D"/>
    <w:rsid w:val="00C723BC"/>
    <w:rsid w:val="00C72B2A"/>
    <w:rsid w:val="00C73810"/>
    <w:rsid w:val="00C73F08"/>
    <w:rsid w:val="00C73F85"/>
    <w:rsid w:val="00C74720"/>
    <w:rsid w:val="00C74734"/>
    <w:rsid w:val="00C7480A"/>
    <w:rsid w:val="00C74900"/>
    <w:rsid w:val="00C74C2C"/>
    <w:rsid w:val="00C75601"/>
    <w:rsid w:val="00C75B20"/>
    <w:rsid w:val="00C76888"/>
    <w:rsid w:val="00C77876"/>
    <w:rsid w:val="00C77A4E"/>
    <w:rsid w:val="00C80C9F"/>
    <w:rsid w:val="00C80D03"/>
    <w:rsid w:val="00C80D37"/>
    <w:rsid w:val="00C81304"/>
    <w:rsid w:val="00C8136D"/>
    <w:rsid w:val="00C8151A"/>
    <w:rsid w:val="00C81660"/>
    <w:rsid w:val="00C81770"/>
    <w:rsid w:val="00C81C99"/>
    <w:rsid w:val="00C81CA0"/>
    <w:rsid w:val="00C82355"/>
    <w:rsid w:val="00C824CE"/>
    <w:rsid w:val="00C82609"/>
    <w:rsid w:val="00C82804"/>
    <w:rsid w:val="00C82FF8"/>
    <w:rsid w:val="00C8455A"/>
    <w:rsid w:val="00C84AA0"/>
    <w:rsid w:val="00C85C0F"/>
    <w:rsid w:val="00C8640E"/>
    <w:rsid w:val="00C86645"/>
    <w:rsid w:val="00C86743"/>
    <w:rsid w:val="00C87821"/>
    <w:rsid w:val="00C8795F"/>
    <w:rsid w:val="00C904D6"/>
    <w:rsid w:val="00C90C52"/>
    <w:rsid w:val="00C9142C"/>
    <w:rsid w:val="00C91626"/>
    <w:rsid w:val="00C91D40"/>
    <w:rsid w:val="00C92726"/>
    <w:rsid w:val="00C9365B"/>
    <w:rsid w:val="00C93BCA"/>
    <w:rsid w:val="00C94642"/>
    <w:rsid w:val="00C94AEE"/>
    <w:rsid w:val="00C95504"/>
    <w:rsid w:val="00C95BF8"/>
    <w:rsid w:val="00C95FF7"/>
    <w:rsid w:val="00C96AF0"/>
    <w:rsid w:val="00C975ED"/>
    <w:rsid w:val="00C978F4"/>
    <w:rsid w:val="00CA04C9"/>
    <w:rsid w:val="00CA1130"/>
    <w:rsid w:val="00CA13D4"/>
    <w:rsid w:val="00CA19CB"/>
    <w:rsid w:val="00CA1F8F"/>
    <w:rsid w:val="00CA2591"/>
    <w:rsid w:val="00CA3DF3"/>
    <w:rsid w:val="00CA48A3"/>
    <w:rsid w:val="00CA49E5"/>
    <w:rsid w:val="00CA4CDB"/>
    <w:rsid w:val="00CA4DB7"/>
    <w:rsid w:val="00CA5675"/>
    <w:rsid w:val="00CA6689"/>
    <w:rsid w:val="00CA6C7B"/>
    <w:rsid w:val="00CA73A0"/>
    <w:rsid w:val="00CA7E6D"/>
    <w:rsid w:val="00CB0758"/>
    <w:rsid w:val="00CB0ABA"/>
    <w:rsid w:val="00CB147A"/>
    <w:rsid w:val="00CB17C6"/>
    <w:rsid w:val="00CB1E99"/>
    <w:rsid w:val="00CB285C"/>
    <w:rsid w:val="00CB3671"/>
    <w:rsid w:val="00CB392A"/>
    <w:rsid w:val="00CB3EB6"/>
    <w:rsid w:val="00CB4163"/>
    <w:rsid w:val="00CB47C1"/>
    <w:rsid w:val="00CB4B47"/>
    <w:rsid w:val="00CB6234"/>
    <w:rsid w:val="00CB62CB"/>
    <w:rsid w:val="00CB67DC"/>
    <w:rsid w:val="00CB6E99"/>
    <w:rsid w:val="00CB70BC"/>
    <w:rsid w:val="00CB70F1"/>
    <w:rsid w:val="00CB7A46"/>
    <w:rsid w:val="00CC0458"/>
    <w:rsid w:val="00CC0A9B"/>
    <w:rsid w:val="00CC17C9"/>
    <w:rsid w:val="00CC18CF"/>
    <w:rsid w:val="00CC20EB"/>
    <w:rsid w:val="00CC251D"/>
    <w:rsid w:val="00CC30A3"/>
    <w:rsid w:val="00CC3806"/>
    <w:rsid w:val="00CC4281"/>
    <w:rsid w:val="00CC42F8"/>
    <w:rsid w:val="00CC4BC7"/>
    <w:rsid w:val="00CC4CD6"/>
    <w:rsid w:val="00CC568A"/>
    <w:rsid w:val="00CC5750"/>
    <w:rsid w:val="00CC648A"/>
    <w:rsid w:val="00CC71F9"/>
    <w:rsid w:val="00CC76CE"/>
    <w:rsid w:val="00CD0373"/>
    <w:rsid w:val="00CD0601"/>
    <w:rsid w:val="00CD0910"/>
    <w:rsid w:val="00CD0ABD"/>
    <w:rsid w:val="00CD0CDA"/>
    <w:rsid w:val="00CD2111"/>
    <w:rsid w:val="00CD259C"/>
    <w:rsid w:val="00CD259F"/>
    <w:rsid w:val="00CD480B"/>
    <w:rsid w:val="00CD4A93"/>
    <w:rsid w:val="00CD6CFC"/>
    <w:rsid w:val="00CD6F45"/>
    <w:rsid w:val="00CD7B6B"/>
    <w:rsid w:val="00CE09AE"/>
    <w:rsid w:val="00CE0B25"/>
    <w:rsid w:val="00CE0BE9"/>
    <w:rsid w:val="00CE26F5"/>
    <w:rsid w:val="00CE2CA5"/>
    <w:rsid w:val="00CE3B09"/>
    <w:rsid w:val="00CE3DDC"/>
    <w:rsid w:val="00CE3F65"/>
    <w:rsid w:val="00CE3FFA"/>
    <w:rsid w:val="00CE4BAA"/>
    <w:rsid w:val="00CE586D"/>
    <w:rsid w:val="00CE63EE"/>
    <w:rsid w:val="00CE66F4"/>
    <w:rsid w:val="00CE7285"/>
    <w:rsid w:val="00CE7EE1"/>
    <w:rsid w:val="00CF0118"/>
    <w:rsid w:val="00CF0429"/>
    <w:rsid w:val="00CF16FB"/>
    <w:rsid w:val="00CF1911"/>
    <w:rsid w:val="00CF2295"/>
    <w:rsid w:val="00CF3BDE"/>
    <w:rsid w:val="00CF4149"/>
    <w:rsid w:val="00CF52F1"/>
    <w:rsid w:val="00CF5DBD"/>
    <w:rsid w:val="00CF6654"/>
    <w:rsid w:val="00CF6F66"/>
    <w:rsid w:val="00CF7E12"/>
    <w:rsid w:val="00D00106"/>
    <w:rsid w:val="00D01C87"/>
    <w:rsid w:val="00D020F4"/>
    <w:rsid w:val="00D029E2"/>
    <w:rsid w:val="00D02E2F"/>
    <w:rsid w:val="00D0306E"/>
    <w:rsid w:val="00D041F9"/>
    <w:rsid w:val="00D04391"/>
    <w:rsid w:val="00D047DF"/>
    <w:rsid w:val="00D050C0"/>
    <w:rsid w:val="00D05DEB"/>
    <w:rsid w:val="00D05F32"/>
    <w:rsid w:val="00D06396"/>
    <w:rsid w:val="00D07ABE"/>
    <w:rsid w:val="00D07D5B"/>
    <w:rsid w:val="00D100B2"/>
    <w:rsid w:val="00D10338"/>
    <w:rsid w:val="00D10CA4"/>
    <w:rsid w:val="00D10F21"/>
    <w:rsid w:val="00D13972"/>
    <w:rsid w:val="00D140F8"/>
    <w:rsid w:val="00D152E1"/>
    <w:rsid w:val="00D15DEC"/>
    <w:rsid w:val="00D15F84"/>
    <w:rsid w:val="00D174C9"/>
    <w:rsid w:val="00D17833"/>
    <w:rsid w:val="00D202C0"/>
    <w:rsid w:val="00D205D6"/>
    <w:rsid w:val="00D21FD3"/>
    <w:rsid w:val="00D22352"/>
    <w:rsid w:val="00D23ACE"/>
    <w:rsid w:val="00D24737"/>
    <w:rsid w:val="00D2694A"/>
    <w:rsid w:val="00D26B31"/>
    <w:rsid w:val="00D26B68"/>
    <w:rsid w:val="00D26CE7"/>
    <w:rsid w:val="00D275E7"/>
    <w:rsid w:val="00D277CF"/>
    <w:rsid w:val="00D30291"/>
    <w:rsid w:val="00D306DD"/>
    <w:rsid w:val="00D30761"/>
    <w:rsid w:val="00D3079C"/>
    <w:rsid w:val="00D307A6"/>
    <w:rsid w:val="00D312F2"/>
    <w:rsid w:val="00D316C3"/>
    <w:rsid w:val="00D31D51"/>
    <w:rsid w:val="00D33692"/>
    <w:rsid w:val="00D33C85"/>
    <w:rsid w:val="00D33CAA"/>
    <w:rsid w:val="00D34599"/>
    <w:rsid w:val="00D354B2"/>
    <w:rsid w:val="00D35DAE"/>
    <w:rsid w:val="00D35EFF"/>
    <w:rsid w:val="00D369E5"/>
    <w:rsid w:val="00D36C35"/>
    <w:rsid w:val="00D37FA0"/>
    <w:rsid w:val="00D41C47"/>
    <w:rsid w:val="00D42073"/>
    <w:rsid w:val="00D4219A"/>
    <w:rsid w:val="00D443B9"/>
    <w:rsid w:val="00D44CF9"/>
    <w:rsid w:val="00D46763"/>
    <w:rsid w:val="00D472B8"/>
    <w:rsid w:val="00D4733F"/>
    <w:rsid w:val="00D50618"/>
    <w:rsid w:val="00D50C35"/>
    <w:rsid w:val="00D5195A"/>
    <w:rsid w:val="00D5266D"/>
    <w:rsid w:val="00D528F4"/>
    <w:rsid w:val="00D52AAA"/>
    <w:rsid w:val="00D52E1D"/>
    <w:rsid w:val="00D52F43"/>
    <w:rsid w:val="00D53033"/>
    <w:rsid w:val="00D53054"/>
    <w:rsid w:val="00D53161"/>
    <w:rsid w:val="00D54038"/>
    <w:rsid w:val="00D5432B"/>
    <w:rsid w:val="00D5494D"/>
    <w:rsid w:val="00D54971"/>
    <w:rsid w:val="00D54B6B"/>
    <w:rsid w:val="00D54CFC"/>
    <w:rsid w:val="00D54F10"/>
    <w:rsid w:val="00D5509B"/>
    <w:rsid w:val="00D552CD"/>
    <w:rsid w:val="00D554DC"/>
    <w:rsid w:val="00D55E83"/>
    <w:rsid w:val="00D55ECF"/>
    <w:rsid w:val="00D5650F"/>
    <w:rsid w:val="00D56C97"/>
    <w:rsid w:val="00D574CA"/>
    <w:rsid w:val="00D57819"/>
    <w:rsid w:val="00D60332"/>
    <w:rsid w:val="00D60424"/>
    <w:rsid w:val="00D6072C"/>
    <w:rsid w:val="00D60767"/>
    <w:rsid w:val="00D618A3"/>
    <w:rsid w:val="00D62195"/>
    <w:rsid w:val="00D62544"/>
    <w:rsid w:val="00D63CA3"/>
    <w:rsid w:val="00D64602"/>
    <w:rsid w:val="00D64DBC"/>
    <w:rsid w:val="00D65117"/>
    <w:rsid w:val="00D65249"/>
    <w:rsid w:val="00D65620"/>
    <w:rsid w:val="00D65FF8"/>
    <w:rsid w:val="00D663EB"/>
    <w:rsid w:val="00D67029"/>
    <w:rsid w:val="00D6710D"/>
    <w:rsid w:val="00D671D6"/>
    <w:rsid w:val="00D7201A"/>
    <w:rsid w:val="00D72906"/>
    <w:rsid w:val="00D72BC8"/>
    <w:rsid w:val="00D72BCE"/>
    <w:rsid w:val="00D73BD2"/>
    <w:rsid w:val="00D73CFB"/>
    <w:rsid w:val="00D73E07"/>
    <w:rsid w:val="00D740A7"/>
    <w:rsid w:val="00D74A52"/>
    <w:rsid w:val="00D74DE9"/>
    <w:rsid w:val="00D755EE"/>
    <w:rsid w:val="00D75D7D"/>
    <w:rsid w:val="00D76CDA"/>
    <w:rsid w:val="00D7707D"/>
    <w:rsid w:val="00D77206"/>
    <w:rsid w:val="00D77396"/>
    <w:rsid w:val="00D77E65"/>
    <w:rsid w:val="00D8147A"/>
    <w:rsid w:val="00D826B4"/>
    <w:rsid w:val="00D834B3"/>
    <w:rsid w:val="00D8422A"/>
    <w:rsid w:val="00D84566"/>
    <w:rsid w:val="00D853F4"/>
    <w:rsid w:val="00D86197"/>
    <w:rsid w:val="00D86499"/>
    <w:rsid w:val="00D8752F"/>
    <w:rsid w:val="00D87BD6"/>
    <w:rsid w:val="00D90A8E"/>
    <w:rsid w:val="00D912C6"/>
    <w:rsid w:val="00D91970"/>
    <w:rsid w:val="00D91FA4"/>
    <w:rsid w:val="00D92951"/>
    <w:rsid w:val="00D929ED"/>
    <w:rsid w:val="00D92BB5"/>
    <w:rsid w:val="00D92C11"/>
    <w:rsid w:val="00D93A8E"/>
    <w:rsid w:val="00D9485C"/>
    <w:rsid w:val="00D94B05"/>
    <w:rsid w:val="00D95BF4"/>
    <w:rsid w:val="00D9667F"/>
    <w:rsid w:val="00D96F0B"/>
    <w:rsid w:val="00D97318"/>
    <w:rsid w:val="00D97DF1"/>
    <w:rsid w:val="00DA0E70"/>
    <w:rsid w:val="00DA122F"/>
    <w:rsid w:val="00DA161E"/>
    <w:rsid w:val="00DA1EAF"/>
    <w:rsid w:val="00DA274C"/>
    <w:rsid w:val="00DA354F"/>
    <w:rsid w:val="00DA3576"/>
    <w:rsid w:val="00DA3D06"/>
    <w:rsid w:val="00DA3D0C"/>
    <w:rsid w:val="00DA3EDB"/>
    <w:rsid w:val="00DA4B55"/>
    <w:rsid w:val="00DA63CC"/>
    <w:rsid w:val="00DA65DC"/>
    <w:rsid w:val="00DA6B2D"/>
    <w:rsid w:val="00DA7177"/>
    <w:rsid w:val="00DA7631"/>
    <w:rsid w:val="00DA7A97"/>
    <w:rsid w:val="00DA7B36"/>
    <w:rsid w:val="00DA7F0D"/>
    <w:rsid w:val="00DB01AD"/>
    <w:rsid w:val="00DB222D"/>
    <w:rsid w:val="00DB2358"/>
    <w:rsid w:val="00DB2454"/>
    <w:rsid w:val="00DB4CDD"/>
    <w:rsid w:val="00DB4DB4"/>
    <w:rsid w:val="00DB5542"/>
    <w:rsid w:val="00DB55A0"/>
    <w:rsid w:val="00DB5AD9"/>
    <w:rsid w:val="00DB604F"/>
    <w:rsid w:val="00DB68BE"/>
    <w:rsid w:val="00DB6B0C"/>
    <w:rsid w:val="00DB70EB"/>
    <w:rsid w:val="00DB7227"/>
    <w:rsid w:val="00DB7D1B"/>
    <w:rsid w:val="00DC0CA2"/>
    <w:rsid w:val="00DC0E6D"/>
    <w:rsid w:val="00DC176F"/>
    <w:rsid w:val="00DC1C04"/>
    <w:rsid w:val="00DC1DF0"/>
    <w:rsid w:val="00DC2192"/>
    <w:rsid w:val="00DC21D3"/>
    <w:rsid w:val="00DC2B1D"/>
    <w:rsid w:val="00DC2FE8"/>
    <w:rsid w:val="00DC33E8"/>
    <w:rsid w:val="00DC391F"/>
    <w:rsid w:val="00DC40E8"/>
    <w:rsid w:val="00DC4EF8"/>
    <w:rsid w:val="00DC5D19"/>
    <w:rsid w:val="00DC63D7"/>
    <w:rsid w:val="00DC7028"/>
    <w:rsid w:val="00DC7679"/>
    <w:rsid w:val="00DC77AA"/>
    <w:rsid w:val="00DD08F5"/>
    <w:rsid w:val="00DD0980"/>
    <w:rsid w:val="00DD143B"/>
    <w:rsid w:val="00DD1A6F"/>
    <w:rsid w:val="00DD1CB9"/>
    <w:rsid w:val="00DD26CC"/>
    <w:rsid w:val="00DD2764"/>
    <w:rsid w:val="00DD32A6"/>
    <w:rsid w:val="00DD369B"/>
    <w:rsid w:val="00DD3BD5"/>
    <w:rsid w:val="00DD4535"/>
    <w:rsid w:val="00DD487F"/>
    <w:rsid w:val="00DD50B3"/>
    <w:rsid w:val="00DD5907"/>
    <w:rsid w:val="00DD5B29"/>
    <w:rsid w:val="00DD60AC"/>
    <w:rsid w:val="00DD64AA"/>
    <w:rsid w:val="00DD6D84"/>
    <w:rsid w:val="00DD6EB7"/>
    <w:rsid w:val="00DD70FA"/>
    <w:rsid w:val="00DE0896"/>
    <w:rsid w:val="00DE0E3D"/>
    <w:rsid w:val="00DE105E"/>
    <w:rsid w:val="00DE1521"/>
    <w:rsid w:val="00DE1B2B"/>
    <w:rsid w:val="00DE2103"/>
    <w:rsid w:val="00DE24FD"/>
    <w:rsid w:val="00DE2E19"/>
    <w:rsid w:val="00DE3143"/>
    <w:rsid w:val="00DE35E5"/>
    <w:rsid w:val="00DE35F8"/>
    <w:rsid w:val="00DE385C"/>
    <w:rsid w:val="00DE551C"/>
    <w:rsid w:val="00DE574C"/>
    <w:rsid w:val="00DE584F"/>
    <w:rsid w:val="00DE6B23"/>
    <w:rsid w:val="00DE6B30"/>
    <w:rsid w:val="00DE710B"/>
    <w:rsid w:val="00DE72EE"/>
    <w:rsid w:val="00DE780F"/>
    <w:rsid w:val="00DF0501"/>
    <w:rsid w:val="00DF15D7"/>
    <w:rsid w:val="00DF3527"/>
    <w:rsid w:val="00DF35F2"/>
    <w:rsid w:val="00DF394C"/>
    <w:rsid w:val="00DF3A9A"/>
    <w:rsid w:val="00DF3E12"/>
    <w:rsid w:val="00DF524E"/>
    <w:rsid w:val="00DF5EA4"/>
    <w:rsid w:val="00DF606D"/>
    <w:rsid w:val="00DF69A3"/>
    <w:rsid w:val="00DF6CC2"/>
    <w:rsid w:val="00E006E4"/>
    <w:rsid w:val="00E01208"/>
    <w:rsid w:val="00E0127D"/>
    <w:rsid w:val="00E01AAB"/>
    <w:rsid w:val="00E02800"/>
    <w:rsid w:val="00E02AAD"/>
    <w:rsid w:val="00E02D4E"/>
    <w:rsid w:val="00E03A4B"/>
    <w:rsid w:val="00E03C85"/>
    <w:rsid w:val="00E04621"/>
    <w:rsid w:val="00E051FD"/>
    <w:rsid w:val="00E0546F"/>
    <w:rsid w:val="00E058C3"/>
    <w:rsid w:val="00E06577"/>
    <w:rsid w:val="00E0769B"/>
    <w:rsid w:val="00E07E4A"/>
    <w:rsid w:val="00E10812"/>
    <w:rsid w:val="00E1095A"/>
    <w:rsid w:val="00E11083"/>
    <w:rsid w:val="00E11C34"/>
    <w:rsid w:val="00E11F55"/>
    <w:rsid w:val="00E136FE"/>
    <w:rsid w:val="00E13A84"/>
    <w:rsid w:val="00E13BDB"/>
    <w:rsid w:val="00E14AFB"/>
    <w:rsid w:val="00E163C0"/>
    <w:rsid w:val="00E16539"/>
    <w:rsid w:val="00E16650"/>
    <w:rsid w:val="00E17492"/>
    <w:rsid w:val="00E20BC3"/>
    <w:rsid w:val="00E20D41"/>
    <w:rsid w:val="00E23171"/>
    <w:rsid w:val="00E2376B"/>
    <w:rsid w:val="00E239D6"/>
    <w:rsid w:val="00E245D5"/>
    <w:rsid w:val="00E2591C"/>
    <w:rsid w:val="00E25F6F"/>
    <w:rsid w:val="00E26238"/>
    <w:rsid w:val="00E27220"/>
    <w:rsid w:val="00E30942"/>
    <w:rsid w:val="00E318FB"/>
    <w:rsid w:val="00E31C35"/>
    <w:rsid w:val="00E328D5"/>
    <w:rsid w:val="00E3319F"/>
    <w:rsid w:val="00E332E8"/>
    <w:rsid w:val="00E33B8F"/>
    <w:rsid w:val="00E34CFD"/>
    <w:rsid w:val="00E353AA"/>
    <w:rsid w:val="00E355DD"/>
    <w:rsid w:val="00E35852"/>
    <w:rsid w:val="00E35BB5"/>
    <w:rsid w:val="00E35BDE"/>
    <w:rsid w:val="00E36E14"/>
    <w:rsid w:val="00E37786"/>
    <w:rsid w:val="00E4046F"/>
    <w:rsid w:val="00E40624"/>
    <w:rsid w:val="00E4073D"/>
    <w:rsid w:val="00E408BF"/>
    <w:rsid w:val="00E40DBF"/>
    <w:rsid w:val="00E41099"/>
    <w:rsid w:val="00E410E9"/>
    <w:rsid w:val="00E41D77"/>
    <w:rsid w:val="00E42D0E"/>
    <w:rsid w:val="00E4329F"/>
    <w:rsid w:val="00E435D7"/>
    <w:rsid w:val="00E44C17"/>
    <w:rsid w:val="00E45586"/>
    <w:rsid w:val="00E45D62"/>
    <w:rsid w:val="00E46837"/>
    <w:rsid w:val="00E468AF"/>
    <w:rsid w:val="00E46D15"/>
    <w:rsid w:val="00E477FE"/>
    <w:rsid w:val="00E4795A"/>
    <w:rsid w:val="00E50D2A"/>
    <w:rsid w:val="00E5213A"/>
    <w:rsid w:val="00E52155"/>
    <w:rsid w:val="00E522CE"/>
    <w:rsid w:val="00E52DC7"/>
    <w:rsid w:val="00E5338D"/>
    <w:rsid w:val="00E5374C"/>
    <w:rsid w:val="00E53C1B"/>
    <w:rsid w:val="00E5415B"/>
    <w:rsid w:val="00E544C1"/>
    <w:rsid w:val="00E54610"/>
    <w:rsid w:val="00E54D26"/>
    <w:rsid w:val="00E54D79"/>
    <w:rsid w:val="00E5569F"/>
    <w:rsid w:val="00E55A58"/>
    <w:rsid w:val="00E55D83"/>
    <w:rsid w:val="00E55DFC"/>
    <w:rsid w:val="00E55FF3"/>
    <w:rsid w:val="00E5635C"/>
    <w:rsid w:val="00E56720"/>
    <w:rsid w:val="00E569B4"/>
    <w:rsid w:val="00E56CF6"/>
    <w:rsid w:val="00E5708C"/>
    <w:rsid w:val="00E5718C"/>
    <w:rsid w:val="00E57F35"/>
    <w:rsid w:val="00E60AA9"/>
    <w:rsid w:val="00E610D6"/>
    <w:rsid w:val="00E61235"/>
    <w:rsid w:val="00E61BBC"/>
    <w:rsid w:val="00E62A4F"/>
    <w:rsid w:val="00E63447"/>
    <w:rsid w:val="00E63597"/>
    <w:rsid w:val="00E63B78"/>
    <w:rsid w:val="00E63E2C"/>
    <w:rsid w:val="00E6431A"/>
    <w:rsid w:val="00E64650"/>
    <w:rsid w:val="00E65013"/>
    <w:rsid w:val="00E6513C"/>
    <w:rsid w:val="00E651DE"/>
    <w:rsid w:val="00E654B6"/>
    <w:rsid w:val="00E65B0E"/>
    <w:rsid w:val="00E673AA"/>
    <w:rsid w:val="00E7002F"/>
    <w:rsid w:val="00E70206"/>
    <w:rsid w:val="00E70E67"/>
    <w:rsid w:val="00E70FB1"/>
    <w:rsid w:val="00E71C61"/>
    <w:rsid w:val="00E71C91"/>
    <w:rsid w:val="00E71E62"/>
    <w:rsid w:val="00E7236F"/>
    <w:rsid w:val="00E72A9F"/>
    <w:rsid w:val="00E72D22"/>
    <w:rsid w:val="00E7316D"/>
    <w:rsid w:val="00E7347F"/>
    <w:rsid w:val="00E74E87"/>
    <w:rsid w:val="00E74F55"/>
    <w:rsid w:val="00E75377"/>
    <w:rsid w:val="00E76392"/>
    <w:rsid w:val="00E77407"/>
    <w:rsid w:val="00E77C88"/>
    <w:rsid w:val="00E80182"/>
    <w:rsid w:val="00E8027B"/>
    <w:rsid w:val="00E8027E"/>
    <w:rsid w:val="00E806D2"/>
    <w:rsid w:val="00E80D29"/>
    <w:rsid w:val="00E8132C"/>
    <w:rsid w:val="00E81437"/>
    <w:rsid w:val="00E816D2"/>
    <w:rsid w:val="00E819CB"/>
    <w:rsid w:val="00E82736"/>
    <w:rsid w:val="00E827FE"/>
    <w:rsid w:val="00E82AE4"/>
    <w:rsid w:val="00E83067"/>
    <w:rsid w:val="00E8333F"/>
    <w:rsid w:val="00E83746"/>
    <w:rsid w:val="00E83DF3"/>
    <w:rsid w:val="00E840E7"/>
    <w:rsid w:val="00E846E5"/>
    <w:rsid w:val="00E85460"/>
    <w:rsid w:val="00E85FDE"/>
    <w:rsid w:val="00E86753"/>
    <w:rsid w:val="00E86A5A"/>
    <w:rsid w:val="00E86C1F"/>
    <w:rsid w:val="00E87058"/>
    <w:rsid w:val="00E870F6"/>
    <w:rsid w:val="00E873C2"/>
    <w:rsid w:val="00E87C54"/>
    <w:rsid w:val="00E87CE2"/>
    <w:rsid w:val="00E900EA"/>
    <w:rsid w:val="00E90617"/>
    <w:rsid w:val="00E920E1"/>
    <w:rsid w:val="00E9299D"/>
    <w:rsid w:val="00E932E1"/>
    <w:rsid w:val="00E93E6B"/>
    <w:rsid w:val="00E94518"/>
    <w:rsid w:val="00E945F3"/>
    <w:rsid w:val="00E94720"/>
    <w:rsid w:val="00E94A6B"/>
    <w:rsid w:val="00E94D2B"/>
    <w:rsid w:val="00E95211"/>
    <w:rsid w:val="00E9535F"/>
    <w:rsid w:val="00E95B0F"/>
    <w:rsid w:val="00E95CC4"/>
    <w:rsid w:val="00E96E8E"/>
    <w:rsid w:val="00E97E1D"/>
    <w:rsid w:val="00EA0A2D"/>
    <w:rsid w:val="00EA0BB5"/>
    <w:rsid w:val="00EA1F2A"/>
    <w:rsid w:val="00EA2CE4"/>
    <w:rsid w:val="00EA36C1"/>
    <w:rsid w:val="00EA38BD"/>
    <w:rsid w:val="00EA3E8C"/>
    <w:rsid w:val="00EA48D0"/>
    <w:rsid w:val="00EA525E"/>
    <w:rsid w:val="00EA678C"/>
    <w:rsid w:val="00EA6A6E"/>
    <w:rsid w:val="00EA6DCB"/>
    <w:rsid w:val="00EA6F87"/>
    <w:rsid w:val="00EA72B0"/>
    <w:rsid w:val="00EA775A"/>
    <w:rsid w:val="00EA77DE"/>
    <w:rsid w:val="00EA7974"/>
    <w:rsid w:val="00EA7980"/>
    <w:rsid w:val="00EB0DC4"/>
    <w:rsid w:val="00EB0F3E"/>
    <w:rsid w:val="00EB0FB1"/>
    <w:rsid w:val="00EB1F03"/>
    <w:rsid w:val="00EB2E0D"/>
    <w:rsid w:val="00EB329B"/>
    <w:rsid w:val="00EB352E"/>
    <w:rsid w:val="00EB3A2E"/>
    <w:rsid w:val="00EB41AE"/>
    <w:rsid w:val="00EB43AA"/>
    <w:rsid w:val="00EB4878"/>
    <w:rsid w:val="00EB50D7"/>
    <w:rsid w:val="00EB5ADB"/>
    <w:rsid w:val="00EB5D6D"/>
    <w:rsid w:val="00EB6218"/>
    <w:rsid w:val="00EB6834"/>
    <w:rsid w:val="00EB69EF"/>
    <w:rsid w:val="00EB6BDD"/>
    <w:rsid w:val="00EB7706"/>
    <w:rsid w:val="00EB780F"/>
    <w:rsid w:val="00EC08AE"/>
    <w:rsid w:val="00EC1F0C"/>
    <w:rsid w:val="00EC220A"/>
    <w:rsid w:val="00EC24CA"/>
    <w:rsid w:val="00EC3A97"/>
    <w:rsid w:val="00EC4259"/>
    <w:rsid w:val="00EC4F39"/>
    <w:rsid w:val="00EC5043"/>
    <w:rsid w:val="00EC535E"/>
    <w:rsid w:val="00EC6022"/>
    <w:rsid w:val="00EC6375"/>
    <w:rsid w:val="00EC6E2F"/>
    <w:rsid w:val="00EC6E55"/>
    <w:rsid w:val="00EC70E0"/>
    <w:rsid w:val="00EC7772"/>
    <w:rsid w:val="00EC793D"/>
    <w:rsid w:val="00EC79C5"/>
    <w:rsid w:val="00EC7F69"/>
    <w:rsid w:val="00ED0747"/>
    <w:rsid w:val="00ED30EB"/>
    <w:rsid w:val="00ED37C3"/>
    <w:rsid w:val="00ED3E1B"/>
    <w:rsid w:val="00ED5F52"/>
    <w:rsid w:val="00ED6892"/>
    <w:rsid w:val="00ED6B46"/>
    <w:rsid w:val="00ED6CB4"/>
    <w:rsid w:val="00ED6FC5"/>
    <w:rsid w:val="00ED734B"/>
    <w:rsid w:val="00EE0D31"/>
    <w:rsid w:val="00EE0FB0"/>
    <w:rsid w:val="00EE13AE"/>
    <w:rsid w:val="00EE1481"/>
    <w:rsid w:val="00EE25EA"/>
    <w:rsid w:val="00EE276D"/>
    <w:rsid w:val="00EE2AF3"/>
    <w:rsid w:val="00EE34B6"/>
    <w:rsid w:val="00EE4E7E"/>
    <w:rsid w:val="00EE55B2"/>
    <w:rsid w:val="00EE692A"/>
    <w:rsid w:val="00EE6B3C"/>
    <w:rsid w:val="00EE6DD2"/>
    <w:rsid w:val="00EE74D8"/>
    <w:rsid w:val="00EE74E7"/>
    <w:rsid w:val="00EE7DA9"/>
    <w:rsid w:val="00EF14AF"/>
    <w:rsid w:val="00EF1C43"/>
    <w:rsid w:val="00EF204D"/>
    <w:rsid w:val="00EF214A"/>
    <w:rsid w:val="00EF2364"/>
    <w:rsid w:val="00EF2607"/>
    <w:rsid w:val="00EF34D3"/>
    <w:rsid w:val="00EF34DB"/>
    <w:rsid w:val="00EF38CF"/>
    <w:rsid w:val="00EF3A6A"/>
    <w:rsid w:val="00EF3C89"/>
    <w:rsid w:val="00EF51BB"/>
    <w:rsid w:val="00EF621C"/>
    <w:rsid w:val="00EF6813"/>
    <w:rsid w:val="00EF6B9E"/>
    <w:rsid w:val="00EF6FEB"/>
    <w:rsid w:val="00EF712C"/>
    <w:rsid w:val="00F017AB"/>
    <w:rsid w:val="00F02F18"/>
    <w:rsid w:val="00F0308F"/>
    <w:rsid w:val="00F03E6C"/>
    <w:rsid w:val="00F04632"/>
    <w:rsid w:val="00F047A1"/>
    <w:rsid w:val="00F04926"/>
    <w:rsid w:val="00F04B4E"/>
    <w:rsid w:val="00F04FF6"/>
    <w:rsid w:val="00F0504C"/>
    <w:rsid w:val="00F05582"/>
    <w:rsid w:val="00F05695"/>
    <w:rsid w:val="00F05E4E"/>
    <w:rsid w:val="00F05EDE"/>
    <w:rsid w:val="00F06214"/>
    <w:rsid w:val="00F06FF7"/>
    <w:rsid w:val="00F07277"/>
    <w:rsid w:val="00F100D0"/>
    <w:rsid w:val="00F101FC"/>
    <w:rsid w:val="00F103A6"/>
    <w:rsid w:val="00F109FC"/>
    <w:rsid w:val="00F11AE7"/>
    <w:rsid w:val="00F11DED"/>
    <w:rsid w:val="00F120D0"/>
    <w:rsid w:val="00F122A9"/>
    <w:rsid w:val="00F12D7A"/>
    <w:rsid w:val="00F13775"/>
    <w:rsid w:val="00F13D95"/>
    <w:rsid w:val="00F15233"/>
    <w:rsid w:val="00F154AA"/>
    <w:rsid w:val="00F15834"/>
    <w:rsid w:val="00F15BA6"/>
    <w:rsid w:val="00F15DA3"/>
    <w:rsid w:val="00F16057"/>
    <w:rsid w:val="00F1619A"/>
    <w:rsid w:val="00F162AA"/>
    <w:rsid w:val="00F16324"/>
    <w:rsid w:val="00F16FB2"/>
    <w:rsid w:val="00F175AB"/>
    <w:rsid w:val="00F205EB"/>
    <w:rsid w:val="00F22260"/>
    <w:rsid w:val="00F233C0"/>
    <w:rsid w:val="00F2375B"/>
    <w:rsid w:val="00F23AE5"/>
    <w:rsid w:val="00F24F93"/>
    <w:rsid w:val="00F2561F"/>
    <w:rsid w:val="00F25715"/>
    <w:rsid w:val="00F2637D"/>
    <w:rsid w:val="00F26D73"/>
    <w:rsid w:val="00F301F5"/>
    <w:rsid w:val="00F30BCE"/>
    <w:rsid w:val="00F30C16"/>
    <w:rsid w:val="00F31334"/>
    <w:rsid w:val="00F31CA4"/>
    <w:rsid w:val="00F31EFB"/>
    <w:rsid w:val="00F322F6"/>
    <w:rsid w:val="00F3272B"/>
    <w:rsid w:val="00F327A8"/>
    <w:rsid w:val="00F32D28"/>
    <w:rsid w:val="00F33700"/>
    <w:rsid w:val="00F33998"/>
    <w:rsid w:val="00F342FD"/>
    <w:rsid w:val="00F34C25"/>
    <w:rsid w:val="00F34E9E"/>
    <w:rsid w:val="00F36D46"/>
    <w:rsid w:val="00F36DC0"/>
    <w:rsid w:val="00F36DEA"/>
    <w:rsid w:val="00F377F0"/>
    <w:rsid w:val="00F377F9"/>
    <w:rsid w:val="00F37E60"/>
    <w:rsid w:val="00F37ECD"/>
    <w:rsid w:val="00F400A1"/>
    <w:rsid w:val="00F41684"/>
    <w:rsid w:val="00F418ED"/>
    <w:rsid w:val="00F41B1A"/>
    <w:rsid w:val="00F42984"/>
    <w:rsid w:val="00F429F4"/>
    <w:rsid w:val="00F42EFD"/>
    <w:rsid w:val="00F43890"/>
    <w:rsid w:val="00F43AD8"/>
    <w:rsid w:val="00F43EA8"/>
    <w:rsid w:val="00F440D2"/>
    <w:rsid w:val="00F441F6"/>
    <w:rsid w:val="00F44755"/>
    <w:rsid w:val="00F44A96"/>
    <w:rsid w:val="00F450BF"/>
    <w:rsid w:val="00F451CD"/>
    <w:rsid w:val="00F455E0"/>
    <w:rsid w:val="00F45822"/>
    <w:rsid w:val="00F45BE5"/>
    <w:rsid w:val="00F45E7C"/>
    <w:rsid w:val="00F465F0"/>
    <w:rsid w:val="00F46D01"/>
    <w:rsid w:val="00F479BA"/>
    <w:rsid w:val="00F520A7"/>
    <w:rsid w:val="00F52E16"/>
    <w:rsid w:val="00F53465"/>
    <w:rsid w:val="00F53758"/>
    <w:rsid w:val="00F5391E"/>
    <w:rsid w:val="00F541C1"/>
    <w:rsid w:val="00F5437C"/>
    <w:rsid w:val="00F5458D"/>
    <w:rsid w:val="00F549B6"/>
    <w:rsid w:val="00F54BE2"/>
    <w:rsid w:val="00F54F3A"/>
    <w:rsid w:val="00F55028"/>
    <w:rsid w:val="00F5550B"/>
    <w:rsid w:val="00F55C25"/>
    <w:rsid w:val="00F5670E"/>
    <w:rsid w:val="00F569A8"/>
    <w:rsid w:val="00F572F6"/>
    <w:rsid w:val="00F57392"/>
    <w:rsid w:val="00F6065B"/>
    <w:rsid w:val="00F606AC"/>
    <w:rsid w:val="00F60892"/>
    <w:rsid w:val="00F61846"/>
    <w:rsid w:val="00F61E6F"/>
    <w:rsid w:val="00F6431B"/>
    <w:rsid w:val="00F653A1"/>
    <w:rsid w:val="00F659C0"/>
    <w:rsid w:val="00F659E1"/>
    <w:rsid w:val="00F65C69"/>
    <w:rsid w:val="00F65E6B"/>
    <w:rsid w:val="00F66537"/>
    <w:rsid w:val="00F668FF"/>
    <w:rsid w:val="00F670F7"/>
    <w:rsid w:val="00F70352"/>
    <w:rsid w:val="00F70E64"/>
    <w:rsid w:val="00F71BCF"/>
    <w:rsid w:val="00F71FAA"/>
    <w:rsid w:val="00F72A19"/>
    <w:rsid w:val="00F73385"/>
    <w:rsid w:val="00F738BC"/>
    <w:rsid w:val="00F74413"/>
    <w:rsid w:val="00F75244"/>
    <w:rsid w:val="00F75FEE"/>
    <w:rsid w:val="00F76156"/>
    <w:rsid w:val="00F76241"/>
    <w:rsid w:val="00F7677E"/>
    <w:rsid w:val="00F768C5"/>
    <w:rsid w:val="00F76DF7"/>
    <w:rsid w:val="00F76F3C"/>
    <w:rsid w:val="00F808C5"/>
    <w:rsid w:val="00F80AC2"/>
    <w:rsid w:val="00F81D0E"/>
    <w:rsid w:val="00F82F18"/>
    <w:rsid w:val="00F832E1"/>
    <w:rsid w:val="00F8369D"/>
    <w:rsid w:val="00F83A5F"/>
    <w:rsid w:val="00F842F9"/>
    <w:rsid w:val="00F84DD8"/>
    <w:rsid w:val="00F85369"/>
    <w:rsid w:val="00F858DD"/>
    <w:rsid w:val="00F85A43"/>
    <w:rsid w:val="00F85B16"/>
    <w:rsid w:val="00F862B3"/>
    <w:rsid w:val="00F865CC"/>
    <w:rsid w:val="00F8677A"/>
    <w:rsid w:val="00F9044D"/>
    <w:rsid w:val="00F9128E"/>
    <w:rsid w:val="00F916DE"/>
    <w:rsid w:val="00F922BF"/>
    <w:rsid w:val="00F9282F"/>
    <w:rsid w:val="00F93D13"/>
    <w:rsid w:val="00F93DC9"/>
    <w:rsid w:val="00F94452"/>
    <w:rsid w:val="00F94872"/>
    <w:rsid w:val="00F9547F"/>
    <w:rsid w:val="00F967E0"/>
    <w:rsid w:val="00F96A6A"/>
    <w:rsid w:val="00F96EBF"/>
    <w:rsid w:val="00F97C20"/>
    <w:rsid w:val="00FA0362"/>
    <w:rsid w:val="00FA08AC"/>
    <w:rsid w:val="00FA156D"/>
    <w:rsid w:val="00FA4231"/>
    <w:rsid w:val="00FA43B6"/>
    <w:rsid w:val="00FA4433"/>
    <w:rsid w:val="00FA4C14"/>
    <w:rsid w:val="00FA4DEE"/>
    <w:rsid w:val="00FA5BD9"/>
    <w:rsid w:val="00FA5D88"/>
    <w:rsid w:val="00FA6D0A"/>
    <w:rsid w:val="00FA748A"/>
    <w:rsid w:val="00FA751A"/>
    <w:rsid w:val="00FA7AEE"/>
    <w:rsid w:val="00FB0152"/>
    <w:rsid w:val="00FB0697"/>
    <w:rsid w:val="00FB0711"/>
    <w:rsid w:val="00FB12A4"/>
    <w:rsid w:val="00FB1482"/>
    <w:rsid w:val="00FB1A63"/>
    <w:rsid w:val="00FB22B7"/>
    <w:rsid w:val="00FB28F5"/>
    <w:rsid w:val="00FB29A4"/>
    <w:rsid w:val="00FB31A2"/>
    <w:rsid w:val="00FB33E4"/>
    <w:rsid w:val="00FB3858"/>
    <w:rsid w:val="00FB3E79"/>
    <w:rsid w:val="00FB46BD"/>
    <w:rsid w:val="00FB47EA"/>
    <w:rsid w:val="00FB5271"/>
    <w:rsid w:val="00FB5641"/>
    <w:rsid w:val="00FB63A1"/>
    <w:rsid w:val="00FB6C2B"/>
    <w:rsid w:val="00FB6F0C"/>
    <w:rsid w:val="00FB7C2C"/>
    <w:rsid w:val="00FC0874"/>
    <w:rsid w:val="00FC09D0"/>
    <w:rsid w:val="00FC11FE"/>
    <w:rsid w:val="00FC147C"/>
    <w:rsid w:val="00FC18E0"/>
    <w:rsid w:val="00FC1941"/>
    <w:rsid w:val="00FC19AE"/>
    <w:rsid w:val="00FC20C3"/>
    <w:rsid w:val="00FC29BA"/>
    <w:rsid w:val="00FC34B7"/>
    <w:rsid w:val="00FC3B63"/>
    <w:rsid w:val="00FC3CE3"/>
    <w:rsid w:val="00FC3E02"/>
    <w:rsid w:val="00FC4B07"/>
    <w:rsid w:val="00FC5A1A"/>
    <w:rsid w:val="00FC5CFA"/>
    <w:rsid w:val="00FC64E4"/>
    <w:rsid w:val="00FC6FAC"/>
    <w:rsid w:val="00FD0B39"/>
    <w:rsid w:val="00FD1E7C"/>
    <w:rsid w:val="00FD31D4"/>
    <w:rsid w:val="00FD4359"/>
    <w:rsid w:val="00FD4A6C"/>
    <w:rsid w:val="00FD554D"/>
    <w:rsid w:val="00FD5B24"/>
    <w:rsid w:val="00FD5FE4"/>
    <w:rsid w:val="00FD6B46"/>
    <w:rsid w:val="00FD6BEE"/>
    <w:rsid w:val="00FE04C8"/>
    <w:rsid w:val="00FE05E8"/>
    <w:rsid w:val="00FE1231"/>
    <w:rsid w:val="00FE30C5"/>
    <w:rsid w:val="00FE31E9"/>
    <w:rsid w:val="00FE362B"/>
    <w:rsid w:val="00FE37EF"/>
    <w:rsid w:val="00FE38BD"/>
    <w:rsid w:val="00FE4237"/>
    <w:rsid w:val="00FE4972"/>
    <w:rsid w:val="00FE4C63"/>
    <w:rsid w:val="00FE53C5"/>
    <w:rsid w:val="00FE5C16"/>
    <w:rsid w:val="00FE60A9"/>
    <w:rsid w:val="00FE6484"/>
    <w:rsid w:val="00FE73C4"/>
    <w:rsid w:val="00FE7A6B"/>
    <w:rsid w:val="00FE7B97"/>
    <w:rsid w:val="00FF0D93"/>
    <w:rsid w:val="00FF0E37"/>
    <w:rsid w:val="00FF27AF"/>
    <w:rsid w:val="00FF2AC8"/>
    <w:rsid w:val="00FF2C78"/>
    <w:rsid w:val="00FF322C"/>
    <w:rsid w:val="00FF32B1"/>
    <w:rsid w:val="00FF344B"/>
    <w:rsid w:val="00FF373C"/>
    <w:rsid w:val="00FF3BD4"/>
    <w:rsid w:val="00FF3EFF"/>
    <w:rsid w:val="00FF42C8"/>
    <w:rsid w:val="00FF42CB"/>
    <w:rsid w:val="00FF46D5"/>
    <w:rsid w:val="00FF4D84"/>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D3B4C2"/>
  <w15:docId w15:val="{0BF5D07B-2A25-482C-94D4-CE622F55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385E3A"/>
    <w:rPr>
      <w:rFonts w:ascii="TimesNewRomanPSMT" w:eastAsia="TimesNewRomanPSMT" w:hint="eastAsia"/>
      <w:b w:val="0"/>
      <w:bCs w:val="0"/>
      <w:i w:val="0"/>
      <w:iCs w:val="0"/>
      <w:color w:val="218A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3491033">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1288874">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2721533">
      <w:bodyDiv w:val="1"/>
      <w:marLeft w:val="0"/>
      <w:marRight w:val="0"/>
      <w:marTop w:val="0"/>
      <w:marBottom w:val="0"/>
      <w:divBdr>
        <w:top w:val="none" w:sz="0" w:space="0" w:color="auto"/>
        <w:left w:val="none" w:sz="0" w:space="0" w:color="auto"/>
        <w:bottom w:val="none" w:sz="0" w:space="0" w:color="auto"/>
        <w:right w:val="none" w:sz="0" w:space="0" w:color="auto"/>
      </w:divBdr>
    </w:div>
    <w:div w:id="565263272">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2201086">
      <w:bodyDiv w:val="1"/>
      <w:marLeft w:val="0"/>
      <w:marRight w:val="0"/>
      <w:marTop w:val="0"/>
      <w:marBottom w:val="0"/>
      <w:divBdr>
        <w:top w:val="none" w:sz="0" w:space="0" w:color="auto"/>
        <w:left w:val="none" w:sz="0" w:space="0" w:color="auto"/>
        <w:bottom w:val="none" w:sz="0" w:space="0" w:color="auto"/>
        <w:right w:val="none" w:sz="0" w:space="0" w:color="auto"/>
      </w:divBdr>
    </w:div>
    <w:div w:id="574051814">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086258">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5702147">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5674186">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2454019">
      <w:bodyDiv w:val="1"/>
      <w:marLeft w:val="0"/>
      <w:marRight w:val="0"/>
      <w:marTop w:val="0"/>
      <w:marBottom w:val="0"/>
      <w:divBdr>
        <w:top w:val="none" w:sz="0" w:space="0" w:color="auto"/>
        <w:left w:val="none" w:sz="0" w:space="0" w:color="auto"/>
        <w:bottom w:val="none" w:sz="0" w:space="0" w:color="auto"/>
        <w:right w:val="none" w:sz="0" w:space="0" w:color="auto"/>
      </w:divBdr>
    </w:div>
    <w:div w:id="116204161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3393509">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8484314">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243932">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19917">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1412983">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6767318">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066052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1122864">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081248">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80F0000" w:usb2="00000010" w:usb3="00000000" w:csb0="0012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07075F"/>
    <w:rsid w:val="00151FBF"/>
    <w:rsid w:val="001A0139"/>
    <w:rsid w:val="00235F95"/>
    <w:rsid w:val="0024079D"/>
    <w:rsid w:val="00272637"/>
    <w:rsid w:val="0028322A"/>
    <w:rsid w:val="002922A3"/>
    <w:rsid w:val="002A3A6E"/>
    <w:rsid w:val="002A6367"/>
    <w:rsid w:val="002F5886"/>
    <w:rsid w:val="00377B6E"/>
    <w:rsid w:val="003B480F"/>
    <w:rsid w:val="003C5C69"/>
    <w:rsid w:val="004319FE"/>
    <w:rsid w:val="004453A4"/>
    <w:rsid w:val="00454D97"/>
    <w:rsid w:val="00481F5D"/>
    <w:rsid w:val="004A5106"/>
    <w:rsid w:val="004E211E"/>
    <w:rsid w:val="00560A11"/>
    <w:rsid w:val="006052A1"/>
    <w:rsid w:val="006306BC"/>
    <w:rsid w:val="00650906"/>
    <w:rsid w:val="00661740"/>
    <w:rsid w:val="00677AB8"/>
    <w:rsid w:val="00683044"/>
    <w:rsid w:val="00690277"/>
    <w:rsid w:val="006B7E36"/>
    <w:rsid w:val="00704892"/>
    <w:rsid w:val="007352D7"/>
    <w:rsid w:val="00754972"/>
    <w:rsid w:val="008561A6"/>
    <w:rsid w:val="00862B13"/>
    <w:rsid w:val="008869AC"/>
    <w:rsid w:val="008A287A"/>
    <w:rsid w:val="008A333D"/>
    <w:rsid w:val="008B72A3"/>
    <w:rsid w:val="008D3FA8"/>
    <w:rsid w:val="008D6463"/>
    <w:rsid w:val="008E3059"/>
    <w:rsid w:val="00911F0C"/>
    <w:rsid w:val="009203B1"/>
    <w:rsid w:val="00935A8F"/>
    <w:rsid w:val="00952F6E"/>
    <w:rsid w:val="00965608"/>
    <w:rsid w:val="00967A5F"/>
    <w:rsid w:val="00994B61"/>
    <w:rsid w:val="009B080D"/>
    <w:rsid w:val="009D3FC4"/>
    <w:rsid w:val="00A43775"/>
    <w:rsid w:val="00AB2E31"/>
    <w:rsid w:val="00AC3262"/>
    <w:rsid w:val="00B3759C"/>
    <w:rsid w:val="00C21573"/>
    <w:rsid w:val="00C32150"/>
    <w:rsid w:val="00C56BF4"/>
    <w:rsid w:val="00C66FB6"/>
    <w:rsid w:val="00C81BE1"/>
    <w:rsid w:val="00C87451"/>
    <w:rsid w:val="00C94B49"/>
    <w:rsid w:val="00CB55B8"/>
    <w:rsid w:val="00CB65EA"/>
    <w:rsid w:val="00CC7741"/>
    <w:rsid w:val="00CD3A86"/>
    <w:rsid w:val="00CE61BE"/>
    <w:rsid w:val="00D22B55"/>
    <w:rsid w:val="00D33F48"/>
    <w:rsid w:val="00D524B4"/>
    <w:rsid w:val="00D7796D"/>
    <w:rsid w:val="00D859ED"/>
    <w:rsid w:val="00DB00C0"/>
    <w:rsid w:val="00DD7E86"/>
    <w:rsid w:val="00DE4343"/>
    <w:rsid w:val="00DE77E4"/>
    <w:rsid w:val="00E01406"/>
    <w:rsid w:val="00E60AF1"/>
    <w:rsid w:val="00E74829"/>
    <w:rsid w:val="00F26D1E"/>
    <w:rsid w:val="00F917E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333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CD4BC887-7A51-47D2-AF99-070EDFEE5798}">
  <ds:schemaRefs>
    <ds:schemaRef ds:uri="http://schemas.openxmlformats.org/officeDocument/2006/bibliography"/>
  </ds:schemaRefs>
</ds:datastoreItem>
</file>

<file path=customXml/itemProps4.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8</Pages>
  <Words>2310</Words>
  <Characters>13168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doc.: IEEE 802.11-20/xxxr0</vt:lpstr>
    </vt:vector>
  </TitlesOfParts>
  <Company>Intel Corporation</Company>
  <LinksUpToDate>false</LinksUpToDate>
  <CharactersWithSpaces>15448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802.11-22/1442r0</dc:title>
  <dc:subject>Submission</dc:subject>
  <dc:creator>dmitry.akhmetov@intel.com</dc:creator>
  <cp:keywords>CTPClassification=CTP_NT</cp:keywords>
  <dc:description>[https://mentor.ieee.org/802.11/dcn/21/11-21-1575-02-00be-cc36-cr-for-clause-35-3-15-6-sync-ppdu-start-time.docx]</dc:description>
  <cp:lastModifiedBy>Akhmetov, Dmitry</cp:lastModifiedBy>
  <cp:revision>222</cp:revision>
  <cp:lastPrinted>2010-05-04T02:47:00Z</cp:lastPrinted>
  <dcterms:created xsi:type="dcterms:W3CDTF">2022-09-06T18:33:00Z</dcterms:created>
  <dcterms:modified xsi:type="dcterms:W3CDTF">2022-09-07T01:52:00Z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